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ACC" w:rsidRPr="009044F1" w:rsidRDefault="004C0ACC" w:rsidP="004C0ACC">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4C0ACC" w:rsidRPr="00BA7128" w:rsidRDefault="004C0ACC" w:rsidP="004C0ACC">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4C0ACC" w:rsidRPr="009044F1" w:rsidRDefault="004C0ACC" w:rsidP="004C0ACC">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9D27D7">
        <w:rPr>
          <w:rFonts w:ascii="GHEA Grapalat" w:hAnsi="GHEA Grapalat"/>
          <w:i w:val="0"/>
          <w:sz w:val="24"/>
          <w:szCs w:val="24"/>
          <w:lang w:val="hy-AM"/>
        </w:rPr>
        <w:t>08</w:t>
      </w:r>
      <w:r w:rsidR="009D27D7">
        <w:rPr>
          <w:rFonts w:ascii="GHEA Grapalat" w:hAnsi="GHEA Grapalat"/>
          <w:i w:val="0"/>
          <w:sz w:val="24"/>
          <w:szCs w:val="24"/>
        </w:rPr>
        <w:t xml:space="preserve"> декабря</w:t>
      </w:r>
      <w:r w:rsidRPr="009044F1">
        <w:rPr>
          <w:rFonts w:ascii="GHEA Grapalat" w:hAnsi="GHEA Grapalat"/>
          <w:i w:val="0"/>
          <w:sz w:val="24"/>
          <w:szCs w:val="24"/>
        </w:rPr>
        <w:t xml:space="preserve"> 20</w:t>
      </w:r>
      <w:r>
        <w:rPr>
          <w:rFonts w:ascii="GHEA Grapalat" w:hAnsi="GHEA Grapalat"/>
          <w:i w:val="0"/>
          <w:sz w:val="24"/>
          <w:szCs w:val="24"/>
        </w:rPr>
        <w:t xml:space="preserve">21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4C0ACC" w:rsidRPr="009044F1" w:rsidRDefault="004C0ACC" w:rsidP="005C2DC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9D27D7">
        <w:rPr>
          <w:rFonts w:ascii="GHEA Grapalat" w:hAnsi="GHEA Grapalat"/>
          <w:b/>
          <w:i w:val="0"/>
          <w:sz w:val="24"/>
          <w:szCs w:val="24"/>
        </w:rPr>
        <w:t>GHAShDzB-HVKAK-2021-98</w:t>
      </w:r>
      <w:r>
        <w:rPr>
          <w:rFonts w:ascii="GHEA Grapalat" w:hAnsi="GHEA Grapalat"/>
          <w:b/>
          <w:i w:val="0"/>
          <w:sz w:val="24"/>
          <w:szCs w:val="24"/>
        </w:rPr>
        <w:t>»</w:t>
      </w:r>
    </w:p>
    <w:p w:rsidR="004C0ACC" w:rsidRPr="00DB23E1" w:rsidRDefault="004C0ACC" w:rsidP="005C2DCB">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4C0ACC" w:rsidRPr="003A1EBB" w:rsidRDefault="004C0ACC" w:rsidP="005C2DCB">
      <w:pPr>
        <w:pStyle w:val="a3"/>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w:t>
      </w:r>
      <w:r w:rsidRPr="00F03219">
        <w:rPr>
          <w:rFonts w:ascii="GHEA Grapalat" w:hAnsi="GHEA Grapalat"/>
          <w:i w:val="0"/>
          <w:spacing w:val="6"/>
          <w:sz w:val="24"/>
          <w:szCs w:val="24"/>
        </w:rPr>
        <w:t xml:space="preserve">договор </w:t>
      </w:r>
      <w:r w:rsidRPr="00F03219">
        <w:rPr>
          <w:rFonts w:ascii="GHEA Grapalat" w:hAnsi="GHEA Grapalat"/>
          <w:b/>
          <w:i w:val="0"/>
          <w:spacing w:val="6"/>
          <w:sz w:val="24"/>
          <w:szCs w:val="24"/>
        </w:rPr>
        <w:t>на</w:t>
      </w:r>
      <w:r w:rsidRPr="00F03219">
        <w:rPr>
          <w:rFonts w:ascii="GHEA Grapalat" w:hAnsi="GHEA Grapalat"/>
          <w:b/>
          <w:i w:val="0"/>
          <w:sz w:val="24"/>
          <w:szCs w:val="24"/>
        </w:rPr>
        <w:t xml:space="preserve"> </w:t>
      </w:r>
      <w:r w:rsidRPr="00F03219">
        <w:rPr>
          <w:rFonts w:ascii="GHEA Grapalat" w:hAnsi="GHEA Grapalat" w:cs="Arial"/>
          <w:b/>
          <w:i w:val="0"/>
          <w:sz w:val="24"/>
          <w:szCs w:val="24"/>
        </w:rPr>
        <w:t xml:space="preserve">выполнение работ по </w:t>
      </w:r>
      <w:r w:rsidRPr="00F03219">
        <w:rPr>
          <w:rFonts w:ascii="GHEA Grapalat" w:hAnsi="GHEA Grapalat"/>
          <w:b/>
          <w:i w:val="0"/>
          <w:spacing w:val="6"/>
          <w:sz w:val="24"/>
          <w:szCs w:val="24"/>
        </w:rPr>
        <w:t>составлени</w:t>
      </w:r>
      <w:r>
        <w:rPr>
          <w:rFonts w:ascii="GHEA Grapalat" w:hAnsi="GHEA Grapalat"/>
          <w:b/>
          <w:i w:val="0"/>
          <w:spacing w:val="6"/>
          <w:sz w:val="24"/>
          <w:szCs w:val="24"/>
        </w:rPr>
        <w:t>ю</w:t>
      </w:r>
      <w:r w:rsidRPr="00F03219">
        <w:rPr>
          <w:rFonts w:ascii="GHEA Grapalat" w:hAnsi="GHEA Grapalat"/>
          <w:b/>
          <w:i w:val="0"/>
          <w:spacing w:val="6"/>
          <w:sz w:val="24"/>
          <w:szCs w:val="24"/>
        </w:rPr>
        <w:t xml:space="preserve"> проектно-сметной документации</w:t>
      </w:r>
      <w:r w:rsidRPr="009C5B5F">
        <w:rPr>
          <w:rFonts w:ascii="GHEA Grapalat" w:hAnsi="GHEA Grapalat"/>
          <w:b/>
          <w:i w:val="0"/>
          <w:sz w:val="24"/>
          <w:szCs w:val="24"/>
        </w:rPr>
        <w:t>.</w:t>
      </w:r>
    </w:p>
    <w:p w:rsidR="00357D48" w:rsidRPr="009044F1" w:rsidRDefault="00A20B69" w:rsidP="005C2DCB">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5C2DCB">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5C2DCB">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5C2DCB" w:rsidRPr="00123E33">
        <w:rPr>
          <w:rFonts w:ascii="GHEA Grapalat" w:hAnsi="GHEA Grapalat"/>
          <w:b/>
          <w:i w:val="0"/>
          <w:sz w:val="24"/>
          <w:szCs w:val="24"/>
        </w:rPr>
        <w:t>16:00 часов 6-го</w:t>
      </w:r>
      <w:r w:rsidR="005C2DCB" w:rsidRPr="009044F1">
        <w:rPr>
          <w:rFonts w:ascii="GHEA Grapalat" w:hAnsi="GHEA Grapalat"/>
          <w:i w:val="0"/>
          <w:sz w:val="24"/>
          <w:szCs w:val="24"/>
        </w:rPr>
        <w:t xml:space="preserve"> </w:t>
      </w:r>
      <w:r w:rsidRPr="009044F1">
        <w:rPr>
          <w:rFonts w:ascii="GHEA Grapalat" w:hAnsi="GHEA Grapalat"/>
          <w:i w:val="0"/>
          <w:sz w:val="24"/>
          <w:szCs w:val="24"/>
        </w:rPr>
        <w:t xml:space="preserve">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roofErr w:type="gramStart"/>
      <w:r w:rsidRPr="009044F1">
        <w:rPr>
          <w:rFonts w:ascii="GHEA Grapalat" w:hAnsi="GHEA Grapalat"/>
          <w:i w:val="0"/>
          <w:sz w:val="24"/>
          <w:szCs w:val="24"/>
        </w:rPr>
        <w:t>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 счет</w:t>
      </w:r>
      <w:r w:rsidR="005C2DCB">
        <w:rPr>
          <w:rFonts w:ascii="GHEA Grapalat" w:hAnsi="GHEA Grapalat"/>
          <w:i w:val="0"/>
          <w:sz w:val="24"/>
          <w:szCs w:val="24"/>
        </w:rPr>
        <w:t>.</w:t>
      </w:r>
      <w:proofErr w:type="gramEnd"/>
    </w:p>
    <w:p w:rsidR="0067579A" w:rsidRPr="00D5443D" w:rsidRDefault="00357D48" w:rsidP="005C2DCB">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5C2DCB">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5C2DCB" w:rsidRPr="0091710E" w:rsidRDefault="005C2DCB" w:rsidP="005C2DCB">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5C2DCB" w:rsidRPr="000F11E5" w:rsidRDefault="005C2DCB" w:rsidP="005C2DCB">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sidR="009D27D7">
        <w:rPr>
          <w:rFonts w:ascii="GHEA Grapalat" w:hAnsi="GHEA Grapalat"/>
          <w:b/>
          <w:i w:val="0"/>
          <w:sz w:val="24"/>
          <w:szCs w:val="24"/>
        </w:rPr>
        <w:t>15</w:t>
      </w:r>
      <w:r>
        <w:rPr>
          <w:rFonts w:ascii="GHEA Grapalat" w:hAnsi="GHEA Grapalat"/>
          <w:b/>
          <w:i w:val="0"/>
          <w:sz w:val="24"/>
          <w:szCs w:val="24"/>
        </w:rPr>
        <w:t xml:space="preserve">-го </w:t>
      </w:r>
      <w:r w:rsidR="00CF55D2">
        <w:rPr>
          <w:rFonts w:ascii="GHEA Grapalat" w:hAnsi="GHEA Grapalat"/>
          <w:b/>
          <w:i w:val="0"/>
          <w:sz w:val="24"/>
          <w:szCs w:val="24"/>
        </w:rPr>
        <w:t>декабря</w:t>
      </w:r>
      <w:r>
        <w:rPr>
          <w:rFonts w:ascii="GHEA Grapalat" w:hAnsi="GHEA Grapalat"/>
          <w:b/>
          <w:i w:val="0"/>
          <w:sz w:val="24"/>
          <w:szCs w:val="24"/>
        </w:rPr>
        <w:t xml:space="preserve">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EF52E4" w:rsidRDefault="001305C6" w:rsidP="005C2DCB">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CF55D2" w:rsidRPr="003A1EBB" w:rsidRDefault="00CF55D2" w:rsidP="00CF55D2">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CF55D2" w:rsidRPr="001C7CD2" w:rsidRDefault="00CF55D2" w:rsidP="00CF55D2">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CF55D2" w:rsidRDefault="00CF55D2" w:rsidP="00CF55D2">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CF55D2" w:rsidRPr="001C7CD2" w:rsidRDefault="00CF55D2" w:rsidP="00CF55D2">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442237" w:rsidRPr="009044F1" w:rsidRDefault="00442237" w:rsidP="00442237">
      <w:pPr>
        <w:jc w:val="right"/>
        <w:rPr>
          <w:rFonts w:ascii="GHEA Grapalat" w:hAnsi="GHEA Grapalat" w:cs="Sylfaen"/>
          <w:i/>
        </w:rPr>
      </w:pPr>
      <w:r w:rsidRPr="009044F1">
        <w:rPr>
          <w:rFonts w:ascii="GHEA Grapalat" w:hAnsi="GHEA Grapalat"/>
          <w:i/>
        </w:rPr>
        <w:lastRenderedPageBreak/>
        <w:t>Утверждено</w:t>
      </w:r>
    </w:p>
    <w:p w:rsidR="00442237" w:rsidRPr="00E063D7" w:rsidRDefault="00442237" w:rsidP="00442237">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 xml:space="preserve">кодом </w:t>
      </w:r>
      <w:r w:rsidRPr="006F162B">
        <w:rPr>
          <w:rFonts w:ascii="GHEA Grapalat" w:hAnsi="GHEA Grapalat"/>
          <w:sz w:val="22"/>
          <w:szCs w:val="22"/>
        </w:rPr>
        <w:t>«</w:t>
      </w:r>
      <w:r w:rsidR="009D27D7">
        <w:rPr>
          <w:rFonts w:ascii="GHEA Grapalat" w:hAnsi="GHEA Grapalat"/>
          <w:b/>
          <w:sz w:val="22"/>
          <w:szCs w:val="22"/>
        </w:rPr>
        <w:t>GHAShDzB-HVKAK-2021-98</w:t>
      </w:r>
      <w:r w:rsidRPr="006F162B">
        <w:rPr>
          <w:rFonts w:ascii="GHEA Grapalat" w:hAnsi="GHEA Grapalat"/>
          <w:sz w:val="22"/>
          <w:szCs w:val="22"/>
        </w:rPr>
        <w:t>»</w:t>
      </w:r>
      <w:r w:rsidRPr="00FF5217">
        <w:rPr>
          <w:rFonts w:ascii="GHEA Grapalat" w:hAnsi="GHEA Grapalat"/>
          <w:sz w:val="22"/>
          <w:szCs w:val="22"/>
        </w:rPr>
        <w:br/>
        <w:t xml:space="preserve">  № 1 от </w:t>
      </w:r>
      <w:r w:rsidR="00A756E4">
        <w:rPr>
          <w:rFonts w:ascii="GHEA Grapalat" w:hAnsi="GHEA Grapalat"/>
          <w:sz w:val="22"/>
          <w:szCs w:val="22"/>
        </w:rPr>
        <w:t>08 декабря</w:t>
      </w:r>
      <w:r w:rsidRPr="00FF5217">
        <w:rPr>
          <w:rFonts w:ascii="GHEA Grapalat" w:hAnsi="GHEA Grapalat"/>
          <w:sz w:val="22"/>
          <w:szCs w:val="22"/>
        </w:rPr>
        <w:t xml:space="preserve"> 202</w:t>
      </w:r>
      <w:r>
        <w:rPr>
          <w:rFonts w:ascii="GHEA Grapalat" w:hAnsi="GHEA Grapalat"/>
          <w:sz w:val="22"/>
          <w:szCs w:val="22"/>
        </w:rPr>
        <w:t>1</w:t>
      </w:r>
      <w:r w:rsidRPr="00FF5217">
        <w:rPr>
          <w:rFonts w:ascii="GHEA Grapalat" w:hAnsi="GHEA Grapalat"/>
          <w:sz w:val="22"/>
          <w:szCs w:val="22"/>
        </w:rPr>
        <w:t xml:space="preserve"> г.</w:t>
      </w:r>
    </w:p>
    <w:p w:rsidR="00442237" w:rsidRPr="009044F1" w:rsidRDefault="00442237" w:rsidP="00442237">
      <w:pPr>
        <w:pStyle w:val="aa"/>
        <w:widowControl w:val="0"/>
        <w:spacing w:after="160"/>
        <w:ind w:right="-7" w:firstLine="567"/>
        <w:jc w:val="center"/>
        <w:rPr>
          <w:rFonts w:ascii="GHEA Grapalat" w:hAnsi="GHEA Grapalat"/>
        </w:rPr>
      </w:pPr>
    </w:p>
    <w:p w:rsidR="00442237" w:rsidRPr="003A1EBB" w:rsidRDefault="00442237" w:rsidP="00442237">
      <w:pPr>
        <w:pStyle w:val="aa"/>
        <w:widowControl w:val="0"/>
        <w:spacing w:after="160"/>
        <w:ind w:right="-7" w:firstLine="567"/>
        <w:jc w:val="center"/>
        <w:rPr>
          <w:rFonts w:ascii="GHEA Grapalat" w:hAnsi="GHEA Grapalat"/>
        </w:rPr>
      </w:pPr>
    </w:p>
    <w:p w:rsidR="00442237" w:rsidRPr="003A1EBB" w:rsidRDefault="00442237" w:rsidP="00442237">
      <w:pPr>
        <w:pStyle w:val="aa"/>
        <w:widowControl w:val="0"/>
        <w:spacing w:after="160"/>
        <w:ind w:right="-7" w:firstLine="567"/>
        <w:jc w:val="center"/>
        <w:rPr>
          <w:rFonts w:ascii="GHEA Grapalat" w:hAnsi="GHEA Grapalat"/>
        </w:rPr>
      </w:pPr>
    </w:p>
    <w:p w:rsidR="00442237" w:rsidRPr="00E063D7" w:rsidRDefault="00442237" w:rsidP="00442237">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7"/>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42237" w:rsidRPr="00E063D7" w:rsidRDefault="00442237" w:rsidP="00442237">
      <w:pPr>
        <w:pStyle w:val="aa"/>
        <w:widowControl w:val="0"/>
        <w:spacing w:after="160"/>
        <w:ind w:right="-7" w:firstLine="567"/>
        <w:jc w:val="center"/>
        <w:rPr>
          <w:rFonts w:ascii="GHEA Grapalat" w:hAnsi="GHEA Grapalat"/>
          <w:sz w:val="22"/>
          <w:szCs w:val="22"/>
        </w:rPr>
      </w:pPr>
    </w:p>
    <w:p w:rsidR="00442237" w:rsidRPr="00E063D7" w:rsidRDefault="00442237" w:rsidP="00442237">
      <w:pPr>
        <w:pStyle w:val="aa"/>
        <w:widowControl w:val="0"/>
        <w:spacing w:after="160"/>
        <w:ind w:right="-7" w:firstLine="567"/>
        <w:jc w:val="center"/>
        <w:rPr>
          <w:rFonts w:ascii="GHEA Grapalat" w:hAnsi="GHEA Grapalat"/>
          <w:sz w:val="22"/>
          <w:szCs w:val="22"/>
        </w:rPr>
      </w:pPr>
    </w:p>
    <w:p w:rsidR="00442237" w:rsidRPr="00E063D7" w:rsidRDefault="00442237" w:rsidP="00442237">
      <w:pPr>
        <w:pStyle w:val="aa"/>
        <w:widowControl w:val="0"/>
        <w:spacing w:after="160"/>
        <w:ind w:right="-7" w:firstLine="567"/>
        <w:jc w:val="center"/>
        <w:rPr>
          <w:rFonts w:ascii="GHEA Grapalat" w:hAnsi="GHEA Grapalat"/>
          <w:sz w:val="22"/>
          <w:szCs w:val="22"/>
        </w:rPr>
      </w:pPr>
    </w:p>
    <w:p w:rsidR="00442237" w:rsidRPr="00E063D7" w:rsidRDefault="00442237" w:rsidP="00442237">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42237" w:rsidRPr="00E063D7" w:rsidRDefault="00442237" w:rsidP="00442237">
      <w:pPr>
        <w:pStyle w:val="aa"/>
        <w:widowControl w:val="0"/>
        <w:spacing w:after="160"/>
        <w:ind w:right="-7" w:firstLine="567"/>
        <w:jc w:val="center"/>
        <w:rPr>
          <w:rFonts w:ascii="GHEA Grapalat" w:hAnsi="GHEA Grapalat" w:cs="Sylfaen"/>
          <w:sz w:val="22"/>
          <w:szCs w:val="22"/>
        </w:rPr>
      </w:pPr>
    </w:p>
    <w:p w:rsidR="00442237" w:rsidRPr="00E063D7" w:rsidRDefault="00442237" w:rsidP="00442237">
      <w:pPr>
        <w:pStyle w:val="aa"/>
        <w:widowControl w:val="0"/>
        <w:spacing w:after="160"/>
        <w:ind w:right="-7" w:firstLine="567"/>
        <w:jc w:val="center"/>
        <w:rPr>
          <w:rFonts w:ascii="GHEA Grapalat" w:hAnsi="GHEA Grapalat" w:cs="Sylfaen"/>
          <w:sz w:val="22"/>
          <w:szCs w:val="22"/>
        </w:rPr>
      </w:pPr>
    </w:p>
    <w:p w:rsidR="00442237" w:rsidRPr="009044F1" w:rsidRDefault="00442237" w:rsidP="00442237">
      <w:pPr>
        <w:pStyle w:val="a3"/>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w:t>
      </w:r>
      <w:r>
        <w:rPr>
          <w:rFonts w:ascii="GHEA Grapalat" w:hAnsi="GHEA Grapalat"/>
          <w:b/>
          <w:i w:val="0"/>
          <w:sz w:val="22"/>
          <w:szCs w:val="22"/>
        </w:rPr>
        <w:t>РАБОТ ПО СОСТАВЛЕНИЮ ПРОЕКТНО-СМЕТНОЙ ДОКУМЕНТАЦИИ</w:t>
      </w: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Default="00442237" w:rsidP="00442237">
      <w:pPr>
        <w:rPr>
          <w:rFonts w:ascii="GHEA Grapalat" w:hAnsi="GHEA Grapalat"/>
        </w:rPr>
      </w:pPr>
    </w:p>
    <w:p w:rsidR="00442237" w:rsidRPr="00FB5320" w:rsidRDefault="00442237" w:rsidP="00442237">
      <w:pPr>
        <w:widowControl w:val="0"/>
        <w:spacing w:after="160"/>
        <w:ind w:firstLine="567"/>
        <w:jc w:val="both"/>
        <w:rPr>
          <w:rFonts w:ascii="GHEA Grapalat" w:hAnsi="GHEA Grapalat" w:cs="Sylfaen"/>
          <w:b/>
          <w:i/>
          <w:color w:val="FF0000"/>
        </w:rPr>
      </w:pPr>
      <w:r w:rsidRPr="00FB5320">
        <w:rPr>
          <w:rFonts w:ascii="GHEA Grapalat" w:hAnsi="GHEA Grapalat"/>
          <w:b/>
          <w:i/>
          <w:color w:val="FF0000"/>
        </w:rPr>
        <w:t>Уважаемый участник, прежде чем составить и подать заявку просим Вас</w:t>
      </w:r>
      <w:r w:rsidRPr="00FB5320">
        <w:rPr>
          <w:rFonts w:ascii="Courier New" w:hAnsi="Courier New" w:cs="Courier New"/>
          <w:b/>
          <w:i/>
          <w:color w:val="FF0000"/>
          <w:lang w:val="en-US"/>
        </w:rPr>
        <w:t> </w:t>
      </w:r>
      <w:r w:rsidRPr="00FB5320">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AE42D7" w:rsidRPr="009044F1" w:rsidRDefault="00AE42D7" w:rsidP="00AE42D7">
      <w:pPr>
        <w:pStyle w:val="a3"/>
        <w:widowControl w:val="0"/>
        <w:spacing w:line="240" w:lineRule="auto"/>
        <w:ind w:firstLine="567"/>
        <w:contextualSpacing/>
        <w:jc w:val="center"/>
        <w:rPr>
          <w:rFonts w:ascii="GHEA Grapalat" w:hAnsi="GHEA Grapalat"/>
        </w:rPr>
      </w:pPr>
      <w:r>
        <w:rPr>
          <w:rFonts w:ascii="GHEA Grapalat" w:hAnsi="GHEA Grapalat"/>
          <w:b/>
          <w:i w:val="0"/>
          <w:sz w:val="22"/>
          <w:szCs w:val="22"/>
        </w:rPr>
        <w:t xml:space="preserve">ПРИГЛАШЕНИЯ </w:t>
      </w:r>
      <w:r w:rsidRPr="002032FF">
        <w:rPr>
          <w:rFonts w:ascii="GHEA Grapalat" w:hAnsi="GHEA Grapalat"/>
          <w:b/>
          <w:i w:val="0"/>
          <w:sz w:val="22"/>
          <w:szCs w:val="22"/>
        </w:rPr>
        <w:t>НА ЗАПРОС КОТИРОВОК, ОБЪЯВЛЕННЫЙ С ЦЕЛЬЮ ПРИОБРЕТЕНИЯ</w:t>
      </w:r>
      <w:r w:rsidRPr="004026CE">
        <w:rPr>
          <w:rFonts w:ascii="GHEA Grapalat" w:hAnsi="GHEA Grapalat"/>
          <w:b/>
          <w:i w:val="0"/>
          <w:sz w:val="22"/>
          <w:szCs w:val="22"/>
        </w:rPr>
        <w:t xml:space="preserve"> </w:t>
      </w:r>
      <w:r>
        <w:rPr>
          <w:rFonts w:ascii="GHEA Grapalat" w:hAnsi="GHEA Grapalat"/>
          <w:b/>
          <w:i w:val="0"/>
          <w:sz w:val="22"/>
          <w:szCs w:val="22"/>
        </w:rPr>
        <w:t>РАБОТ ПО СОСТАВЛЕНИЮ ПРОЕКТНО-СМЕТНОЙ ДОКУМЕНТАЦИИ</w:t>
      </w:r>
    </w:p>
    <w:p w:rsidR="00096865" w:rsidRPr="008842CE" w:rsidRDefault="00096865" w:rsidP="00AE42D7">
      <w:pPr>
        <w:widowControl w:val="0"/>
        <w:contextualSpacing/>
        <w:jc w:val="center"/>
        <w:rPr>
          <w:rFonts w:ascii="GHEA Grapalat" w:hAnsi="GHEA Grapalat"/>
          <w:b/>
        </w:rPr>
      </w:pPr>
      <w:r w:rsidRPr="009044F1">
        <w:rPr>
          <w:rFonts w:ascii="GHEA Grapalat" w:hAnsi="GHEA Grapalat"/>
          <w:b/>
        </w:rPr>
        <w:t>ЧАСТЬ I.</w:t>
      </w:r>
    </w:p>
    <w:p w:rsidR="002E069D" w:rsidRPr="008842CE" w:rsidRDefault="002E069D" w:rsidP="00AE42D7">
      <w:pPr>
        <w:widowControl w:val="0"/>
        <w:contextualSpacing/>
        <w:jc w:val="center"/>
        <w:rPr>
          <w:rFonts w:ascii="GHEA Grapalat" w:hAnsi="GHEA Grapalat"/>
        </w:rPr>
      </w:pPr>
    </w:p>
    <w:p w:rsidR="00096865" w:rsidRPr="009044F1"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AE42D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AE42D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AE42D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AE42D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AE42D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AE42D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AE42D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AE42D7">
      <w:pPr>
        <w:widowControl w:val="0"/>
        <w:contextualSpacing/>
        <w:jc w:val="center"/>
        <w:rPr>
          <w:rFonts w:ascii="GHEA Grapalat" w:hAnsi="GHEA Grapalat"/>
          <w:b/>
        </w:rPr>
      </w:pPr>
    </w:p>
    <w:p w:rsidR="00520F57" w:rsidRDefault="00520F57" w:rsidP="00AE42D7">
      <w:pPr>
        <w:widowControl w:val="0"/>
        <w:contextualSpacing/>
        <w:jc w:val="center"/>
        <w:rPr>
          <w:rFonts w:ascii="GHEA Grapalat" w:hAnsi="GHEA Grapalat"/>
          <w:b/>
        </w:rPr>
      </w:pPr>
    </w:p>
    <w:p w:rsidR="008842CE" w:rsidRPr="00374F4A" w:rsidRDefault="00CA590C" w:rsidP="00AE42D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AE42D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532D81">
        <w:rPr>
          <w:rFonts w:ascii="GHEA Grapalat" w:hAnsi="GHEA Grapalat"/>
          <w:b/>
        </w:rPr>
        <w:t>ЗАПРОС КОТИРОВОК</w:t>
      </w:r>
    </w:p>
    <w:p w:rsidR="00520F57" w:rsidRPr="008842CE" w:rsidRDefault="00520F57" w:rsidP="00AE42D7">
      <w:pPr>
        <w:widowControl w:val="0"/>
        <w:contextualSpacing/>
        <w:jc w:val="center"/>
        <w:rPr>
          <w:rFonts w:ascii="GHEA Grapalat" w:hAnsi="GHEA Grapalat"/>
          <w:b/>
        </w:rPr>
      </w:pPr>
    </w:p>
    <w:p w:rsidR="00096865" w:rsidRPr="003A1EBB" w:rsidRDefault="00096865" w:rsidP="00AE42D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AE42D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AE42D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096865" w:rsidRPr="006D2DF7" w:rsidRDefault="00E17B7F" w:rsidP="00532D81">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532D81" w:rsidRPr="006F162B">
        <w:rPr>
          <w:rFonts w:ascii="GHEA Grapalat" w:hAnsi="GHEA Grapalat"/>
          <w:sz w:val="22"/>
          <w:szCs w:val="22"/>
        </w:rPr>
        <w:t>«</w:t>
      </w:r>
      <w:r w:rsidR="009D27D7">
        <w:rPr>
          <w:rFonts w:ascii="GHEA Grapalat" w:hAnsi="GHEA Grapalat"/>
          <w:b/>
          <w:sz w:val="22"/>
          <w:szCs w:val="22"/>
        </w:rPr>
        <w:t>GHAShDzB-HVKAK-2021-98</w:t>
      </w:r>
      <w:r w:rsidR="00532D81" w:rsidRPr="006F162B">
        <w:rPr>
          <w:rFonts w:ascii="GHEA Grapalat" w:hAnsi="GHEA Grapalat"/>
          <w:sz w:val="22"/>
          <w:szCs w:val="22"/>
        </w:rPr>
        <w:t>»</w:t>
      </w:r>
      <w:r w:rsidR="00532D81">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AE42D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532D81" w:rsidRPr="00E063D7">
        <w:rPr>
          <w:rFonts w:ascii="GHEA Grapalat" w:hAnsi="GHEA Grapalat"/>
          <w:b/>
          <w:color w:val="0D0D0D" w:themeColor="text1" w:themeTint="F2"/>
          <w:sz w:val="22"/>
          <w:szCs w:val="22"/>
        </w:rPr>
        <w:t>ГНО «Национальным центром по контролю и</w:t>
      </w:r>
      <w:proofErr w:type="gramEnd"/>
      <w:r w:rsidR="00532D81" w:rsidRPr="00E063D7">
        <w:rPr>
          <w:rFonts w:ascii="GHEA Grapalat" w:hAnsi="GHEA Grapalat"/>
          <w:b/>
          <w:color w:val="0D0D0D" w:themeColor="text1" w:themeTint="F2"/>
          <w:sz w:val="22"/>
          <w:szCs w:val="22"/>
        </w:rPr>
        <w:t xml:space="preserve"> профилактике заболеваний» </w:t>
      </w:r>
      <w:r w:rsidR="00532D81" w:rsidRPr="00E063D7">
        <w:rPr>
          <w:rStyle w:val="aff7"/>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AE42D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AE42D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AE42D7">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532D81" w:rsidRPr="00024CEA">
        <w:rPr>
          <w:rFonts w:ascii="GHEA Grapalat" w:hAnsi="GHEA Grapalat"/>
          <w:b/>
          <w:sz w:val="24"/>
          <w:szCs w:val="24"/>
          <w:lang w:val="en-GB"/>
        </w:rPr>
        <w:t>procurement</w:t>
      </w:r>
      <w:r w:rsidR="00532D81" w:rsidRPr="00024CEA">
        <w:rPr>
          <w:rFonts w:ascii="GHEA Grapalat" w:hAnsi="GHEA Grapalat"/>
          <w:b/>
          <w:sz w:val="24"/>
          <w:szCs w:val="24"/>
        </w:rPr>
        <w:t>@</w:t>
      </w:r>
      <w:proofErr w:type="spellStart"/>
      <w:r w:rsidR="00532D81" w:rsidRPr="00024CEA">
        <w:rPr>
          <w:rFonts w:ascii="GHEA Grapalat" w:hAnsi="GHEA Grapalat"/>
          <w:b/>
          <w:sz w:val="24"/>
          <w:szCs w:val="24"/>
          <w:lang w:val="en-GB"/>
        </w:rPr>
        <w:t>ncdc</w:t>
      </w:r>
      <w:proofErr w:type="spellEnd"/>
      <w:r w:rsidR="00532D81" w:rsidRPr="00024CEA">
        <w:rPr>
          <w:rFonts w:ascii="GHEA Grapalat" w:hAnsi="GHEA Grapalat"/>
          <w:b/>
          <w:sz w:val="24"/>
          <w:szCs w:val="24"/>
        </w:rPr>
        <w:t>.</w:t>
      </w:r>
      <w:r w:rsidR="00532D81" w:rsidRPr="00024CEA">
        <w:rPr>
          <w:rFonts w:ascii="GHEA Grapalat" w:hAnsi="GHEA Grapalat"/>
          <w:b/>
          <w:sz w:val="24"/>
          <w:szCs w:val="24"/>
          <w:lang w:val="en-GB"/>
        </w:rPr>
        <w:t>am</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FA4E3C" w:rsidRDefault="00845AA5" w:rsidP="00FA4E3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A4E3C">
        <w:rPr>
          <w:rFonts w:ascii="GHEA Grapalat" w:hAnsi="GHEA Grapalat"/>
          <w:b/>
          <w:i w:val="0"/>
          <w:sz w:val="22"/>
          <w:szCs w:val="22"/>
        </w:rPr>
        <w:t>работ по составлению проектно-сметной документации</w:t>
      </w:r>
      <w:r w:rsidR="00FA4E3C" w:rsidRPr="009044F1">
        <w:rPr>
          <w:rFonts w:ascii="GHEA Grapalat" w:hAnsi="GHEA Grapalat"/>
          <w:i w:val="0"/>
          <w:sz w:val="24"/>
          <w:szCs w:val="24"/>
        </w:rPr>
        <w:t xml:space="preserve"> (далее — также </w:t>
      </w:r>
      <w:r w:rsidR="00FA4E3C">
        <w:rPr>
          <w:rFonts w:ascii="GHEA Grapalat" w:hAnsi="GHEA Grapalat"/>
          <w:i w:val="0"/>
          <w:sz w:val="24"/>
          <w:szCs w:val="24"/>
        </w:rPr>
        <w:t>работа</w:t>
      </w:r>
      <w:r w:rsidR="00FA4E3C" w:rsidRPr="009044F1">
        <w:rPr>
          <w:rFonts w:ascii="GHEA Grapalat" w:hAnsi="GHEA Grapalat"/>
          <w:i w:val="0"/>
          <w:sz w:val="24"/>
          <w:szCs w:val="24"/>
        </w:rPr>
        <w:t xml:space="preserve">) для нужд </w:t>
      </w:r>
      <w:r w:rsidR="00FA4E3C" w:rsidRPr="00A245C8">
        <w:rPr>
          <w:rFonts w:ascii="GHEA Grapalat" w:hAnsi="GHEA Grapalat"/>
          <w:b/>
          <w:i w:val="0"/>
          <w:color w:val="0D0D0D" w:themeColor="text1" w:themeTint="F2"/>
          <w:sz w:val="22"/>
          <w:szCs w:val="22"/>
        </w:rPr>
        <w:t xml:space="preserve">ГНО «Национального центра по контролю и профилактике заболеваний» </w:t>
      </w:r>
      <w:r w:rsidR="00FA4E3C" w:rsidRPr="00A245C8">
        <w:rPr>
          <w:rStyle w:val="aff7"/>
          <w:rFonts w:ascii="GHEA Grapalat" w:hAnsi="GHEA Grapalat" w:cs="Arial"/>
          <w:b/>
          <w:bCs/>
          <w:color w:val="0D0D0D" w:themeColor="text1" w:themeTint="F2"/>
          <w:sz w:val="22"/>
          <w:szCs w:val="22"/>
          <w:shd w:val="clear" w:color="auto" w:fill="FFFFFF"/>
        </w:rPr>
        <w:t>МЗ РА</w:t>
      </w:r>
      <w:r w:rsidR="00FA4E3C" w:rsidRPr="00A245C8">
        <w:rPr>
          <w:rFonts w:ascii="GHEA Grapalat" w:hAnsi="GHEA Grapalat"/>
          <w:i w:val="0"/>
          <w:sz w:val="24"/>
          <w:szCs w:val="24"/>
        </w:rPr>
        <w:t>,</w:t>
      </w:r>
      <w:r w:rsidR="00FA4E3C" w:rsidRPr="009044F1">
        <w:rPr>
          <w:rFonts w:ascii="GHEA Grapalat" w:hAnsi="GHEA Grapalat"/>
          <w:i w:val="0"/>
          <w:sz w:val="24"/>
          <w:szCs w:val="24"/>
        </w:rPr>
        <w:t xml:space="preserve"> которые сгруппированы в </w:t>
      </w:r>
      <w:r w:rsidR="00FA4E3C">
        <w:rPr>
          <w:rFonts w:ascii="GHEA Grapalat" w:hAnsi="GHEA Grapalat"/>
          <w:b/>
          <w:i w:val="0"/>
          <w:sz w:val="24"/>
          <w:szCs w:val="24"/>
        </w:rPr>
        <w:t>1</w:t>
      </w:r>
      <w:r w:rsidR="00FA4E3C" w:rsidRPr="00395F8D">
        <w:rPr>
          <w:rFonts w:ascii="GHEA Grapalat" w:hAnsi="GHEA Grapalat"/>
          <w:b/>
          <w:i w:val="0"/>
          <w:sz w:val="24"/>
          <w:szCs w:val="24"/>
        </w:rPr>
        <w:t xml:space="preserve"> лот</w:t>
      </w:r>
      <w:r w:rsidR="00FA4E3C" w:rsidRPr="009044F1">
        <w:rPr>
          <w:rFonts w:ascii="GHEA Grapalat" w:hAnsi="GHEA Grapalat"/>
          <w:i w:val="0"/>
          <w:sz w:val="24"/>
          <w:szCs w:val="24"/>
        </w:rPr>
        <w:t>:</w:t>
      </w:r>
    </w:p>
    <w:p w:rsidR="00FA4E3C" w:rsidRPr="00395F8D" w:rsidRDefault="00FA4E3C" w:rsidP="00FA4E3C">
      <w:pPr>
        <w:contextualSpacing/>
        <w:rPr>
          <w:rFonts w:ascii="GHEA Grapalat" w:hAnsi="GHEA Grapalat"/>
        </w:rPr>
      </w:pPr>
      <w:r w:rsidRPr="00395F8D">
        <w:rPr>
          <w:rFonts w:ascii="GHEA Grapalat" w:hAnsi="GHEA Grapalat"/>
        </w:rPr>
        <w:t>(Согласно п</w:t>
      </w:r>
      <w:r>
        <w:rPr>
          <w:rFonts w:ascii="GHEA Grapalat" w:hAnsi="GHEA Grapalat"/>
        </w:rPr>
        <w:t>рикрепленному Приложению №1</w:t>
      </w:r>
      <w:r w:rsidRPr="00395F8D">
        <w:rPr>
          <w:rFonts w:ascii="GHEA Grapalat" w:hAnsi="GHEA Grapalat"/>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FA4E3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FA4E3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FA4E3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DB199E" w:rsidRDefault="00DB199E" w:rsidP="00FA4E3C">
            <w:pPr>
              <w:pStyle w:val="23"/>
              <w:widowControl w:val="0"/>
              <w:spacing w:line="240" w:lineRule="auto"/>
              <w:ind w:firstLine="0"/>
              <w:contextualSpacing/>
              <w:rPr>
                <w:rFonts w:ascii="GHEA Grapalat" w:hAnsi="GHEA Grapalat"/>
                <w:sz w:val="24"/>
                <w:szCs w:val="24"/>
                <w:vertAlign w:val="subscript"/>
              </w:rPr>
            </w:pPr>
            <w:r w:rsidRPr="00DB199E">
              <w:rPr>
                <w:rFonts w:ascii="GHEA Grapalat" w:hAnsi="GHEA Grapalat"/>
                <w:sz w:val="24"/>
                <w:szCs w:val="24"/>
              </w:rPr>
              <w:t>Составление проектно-сметной документации (склад филиала «</w:t>
            </w:r>
            <w:proofErr w:type="spellStart"/>
            <w:r w:rsidRPr="00DB199E">
              <w:rPr>
                <w:rFonts w:ascii="GHEA Grapalat" w:hAnsi="GHEA Grapalat"/>
                <w:sz w:val="24"/>
                <w:szCs w:val="24"/>
              </w:rPr>
              <w:t>Референс</w:t>
            </w:r>
            <w:proofErr w:type="spellEnd"/>
            <w:r w:rsidRPr="00DB199E">
              <w:rPr>
                <w:rFonts w:ascii="GHEA Grapalat" w:hAnsi="GHEA Grapalat"/>
                <w:sz w:val="24"/>
                <w:szCs w:val="24"/>
              </w:rPr>
              <w:t xml:space="preserve"> лабораторный центр»)</w:t>
            </w:r>
          </w:p>
        </w:tc>
      </w:tr>
    </w:tbl>
    <w:p w:rsidR="00096865" w:rsidRPr="009044F1" w:rsidRDefault="00816505" w:rsidP="00FA4E3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FA4E3C" w:rsidRDefault="00FA4E3C" w:rsidP="00B46D58">
      <w:pPr>
        <w:widowControl w:val="0"/>
        <w:spacing w:after="160"/>
        <w:jc w:val="center"/>
        <w:rPr>
          <w:rFonts w:ascii="GHEA Grapalat" w:hAnsi="GHEA Grapalat"/>
          <w:b/>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FA4E3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FA4E3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FA4E3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FA4E3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FA4E3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FA4E3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FA4E3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FA4E3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FA4E3C">
      <w:pPr>
        <w:widowControl w:val="0"/>
        <w:tabs>
          <w:tab w:val="left" w:pos="1134"/>
        </w:tabs>
        <w:ind w:firstLine="567"/>
        <w:contextualSpacing/>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w:t>
      </w:r>
      <w:r w:rsidRPr="00574057">
        <w:rPr>
          <w:rFonts w:ascii="GHEA Grapalat" w:hAnsi="GHEA Grapalat"/>
        </w:rPr>
        <w:lastRenderedPageBreak/>
        <w:t>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FA4E3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FA4E3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FA4E3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экономических </w:t>
      </w:r>
      <w:r w:rsidRPr="009044F1">
        <w:rPr>
          <w:rFonts w:ascii="GHEA Grapalat" w:hAnsi="GHEA Grapalat"/>
          <w:color w:val="000000"/>
        </w:rPr>
        <w:lastRenderedPageBreak/>
        <w:t>интересов.</w:t>
      </w:r>
    </w:p>
    <w:p w:rsidR="00D5674E" w:rsidRPr="009044F1" w:rsidRDefault="00D5674E" w:rsidP="00FA4E3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272E3" w:rsidRPr="009044F1" w:rsidRDefault="00096865" w:rsidP="00FA4E3C">
      <w:pPr>
        <w:widowControl w:val="0"/>
        <w:tabs>
          <w:tab w:val="left" w:pos="1134"/>
        </w:tabs>
        <w:ind w:firstLine="567"/>
        <w:contextualSpacing/>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FA4E3C">
        <w:rPr>
          <w:rFonts w:ascii="GHEA Grapalat" w:hAnsi="GHEA Grapalat"/>
          <w:b/>
        </w:rPr>
        <w:t>Участник</w:t>
      </w:r>
      <w:r w:rsidR="000C3F69" w:rsidRPr="00FA4E3C">
        <w:rPr>
          <w:rFonts w:ascii="GHEA Grapalat" w:hAnsi="GHEA Grapalat"/>
          <w:b/>
        </w:rPr>
        <w:t>,</w:t>
      </w:r>
      <w:r w:rsidRPr="00FA4E3C">
        <w:rPr>
          <w:rFonts w:ascii="GHEA Grapalat" w:hAnsi="GHEA Grapalat"/>
          <w:b/>
        </w:rPr>
        <w:t xml:space="preserve"> </w:t>
      </w:r>
      <w:r w:rsidR="002C1D72" w:rsidRPr="00FA4E3C">
        <w:rPr>
          <w:rFonts w:ascii="GHEA Grapalat" w:hAnsi="GHEA Grapalat"/>
          <w:b/>
        </w:rPr>
        <w:t xml:space="preserve">в случае признания </w:t>
      </w:r>
      <w:r w:rsidR="00876D7D" w:rsidRPr="00FA4E3C">
        <w:rPr>
          <w:rFonts w:ascii="GHEA Grapalat" w:hAnsi="GHEA Grapalat"/>
          <w:b/>
        </w:rPr>
        <w:t>ото</w:t>
      </w:r>
      <w:r w:rsidR="002C1D72" w:rsidRPr="00FA4E3C">
        <w:rPr>
          <w:rFonts w:ascii="GHEA Grapalat" w:hAnsi="GHEA Grapalat"/>
          <w:b/>
        </w:rPr>
        <w:t>бранным участником</w:t>
      </w:r>
      <w:r w:rsidR="000C3F69" w:rsidRPr="00FA4E3C">
        <w:rPr>
          <w:rFonts w:ascii="GHEA Grapalat" w:hAnsi="GHEA Grapalat"/>
          <w:b/>
        </w:rPr>
        <w:t>,</w:t>
      </w:r>
      <w:r w:rsidR="002C1D72" w:rsidRPr="00FA4E3C">
        <w:rPr>
          <w:rFonts w:ascii="GHEA Grapalat" w:hAnsi="GHEA Grapalat"/>
          <w:b/>
        </w:rPr>
        <w:t xml:space="preserve"> в срок</w:t>
      </w:r>
      <w:r w:rsidR="00BB67B5" w:rsidRPr="00FA4E3C">
        <w:rPr>
          <w:rFonts w:ascii="GHEA Grapalat" w:hAnsi="GHEA Grapalat"/>
          <w:b/>
        </w:rPr>
        <w:t>и</w:t>
      </w:r>
      <w:r w:rsidR="002C1D72" w:rsidRPr="00FA4E3C">
        <w:rPr>
          <w:rFonts w:ascii="GHEA Grapalat" w:hAnsi="GHEA Grapalat"/>
          <w:b/>
        </w:rPr>
        <w:t xml:space="preserve"> и порядке, установленны</w:t>
      </w:r>
      <w:r w:rsidR="00180D64" w:rsidRPr="00FA4E3C">
        <w:rPr>
          <w:rFonts w:ascii="GHEA Grapalat" w:hAnsi="GHEA Grapalat"/>
          <w:b/>
        </w:rPr>
        <w:t>ми</w:t>
      </w:r>
      <w:r w:rsidR="002C1D72" w:rsidRPr="00FA4E3C">
        <w:rPr>
          <w:rFonts w:ascii="GHEA Grapalat" w:hAnsi="GHEA Grapalat"/>
          <w:b/>
        </w:rPr>
        <w:t xml:space="preserve"> статьей 35 </w:t>
      </w:r>
      <w:r w:rsidR="00876D7D" w:rsidRPr="00FA4E3C">
        <w:rPr>
          <w:rFonts w:ascii="GHEA Grapalat" w:hAnsi="GHEA Grapalat"/>
          <w:b/>
        </w:rPr>
        <w:t>З</w:t>
      </w:r>
      <w:r w:rsidR="002C1D72" w:rsidRPr="00FA4E3C">
        <w:rPr>
          <w:rFonts w:ascii="GHEA Grapalat" w:hAnsi="GHEA Grapalat"/>
          <w:b/>
        </w:rPr>
        <w:t xml:space="preserve">акона, </w:t>
      </w:r>
      <w:r w:rsidR="00466F7A" w:rsidRPr="00FA4E3C">
        <w:rPr>
          <w:rFonts w:ascii="GHEA Grapalat" w:hAnsi="GHEA Grapalat"/>
          <w:b/>
        </w:rPr>
        <w:t xml:space="preserve">представляет </w:t>
      </w:r>
      <w:r w:rsidR="002C1D72" w:rsidRPr="00FA4E3C">
        <w:rPr>
          <w:rFonts w:ascii="GHEA Grapalat" w:hAnsi="GHEA Grapalat"/>
          <w:b/>
        </w:rPr>
        <w:t>обеспеч</w:t>
      </w:r>
      <w:r w:rsidR="00466F7A" w:rsidRPr="00FA4E3C">
        <w:rPr>
          <w:rFonts w:ascii="GHEA Grapalat" w:hAnsi="GHEA Grapalat"/>
          <w:b/>
        </w:rPr>
        <w:t>ение</w:t>
      </w:r>
      <w:r w:rsidR="002C1D72" w:rsidRPr="00FA4E3C">
        <w:rPr>
          <w:rFonts w:ascii="GHEA Grapalat" w:hAnsi="GHEA Grapalat"/>
          <w:b/>
        </w:rPr>
        <w:t xml:space="preserve"> квалификаци</w:t>
      </w:r>
      <w:r w:rsidR="00466F7A" w:rsidRPr="00FA4E3C">
        <w:rPr>
          <w:rFonts w:ascii="GHEA Grapalat" w:hAnsi="GHEA Grapalat"/>
          <w:b/>
        </w:rPr>
        <w:t>и</w:t>
      </w:r>
      <w:r w:rsidR="004272E3" w:rsidRPr="00FA4E3C">
        <w:rPr>
          <w:rFonts w:ascii="GHEA Grapalat" w:hAnsi="GHEA Grapalat"/>
          <w:b/>
        </w:rPr>
        <w:t xml:space="preserve"> </w:t>
      </w:r>
      <w:r w:rsidR="002C1D72" w:rsidRPr="00FA4E3C">
        <w:rPr>
          <w:rFonts w:ascii="GHEA Grapalat" w:hAnsi="GHEA Grapalat"/>
          <w:b/>
        </w:rPr>
        <w:t xml:space="preserve">в размере </w:t>
      </w:r>
      <w:r w:rsidR="004272E3" w:rsidRPr="00FA4E3C">
        <w:rPr>
          <w:rFonts w:ascii="GHEA Grapalat" w:hAnsi="GHEA Grapalat"/>
          <w:b/>
        </w:rPr>
        <w:t>15 процентов</w:t>
      </w:r>
      <w:r w:rsidR="004678D0">
        <w:rPr>
          <w:rFonts w:ascii="GHEA Grapalat" w:hAnsi="GHEA Grapalat"/>
          <w:b/>
        </w:rPr>
        <w:t xml:space="preserve"> </w:t>
      </w:r>
      <w:r w:rsidR="004272E3" w:rsidRPr="00FA4E3C">
        <w:rPr>
          <w:rFonts w:ascii="GHEA Grapalat" w:hAnsi="GHEA Grapalat"/>
          <w:b/>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4272E3" w:rsidRPr="00FA4E3C">
        <w:rPr>
          <w:rFonts w:ascii="GHEA Grapalat" w:hAnsi="GHEA Grapalat"/>
          <w:b/>
        </w:rPr>
        <w:t>Fitch</w:t>
      </w:r>
      <w:proofErr w:type="spellEnd"/>
      <w:r w:rsidR="004272E3" w:rsidRPr="00FA4E3C">
        <w:rPr>
          <w:rFonts w:ascii="GHEA Grapalat" w:hAnsi="GHEA Grapalat"/>
          <w:b/>
        </w:rPr>
        <w:t xml:space="preserve">, </w:t>
      </w:r>
      <w:proofErr w:type="spellStart"/>
      <w:r w:rsidR="004272E3" w:rsidRPr="00FA4E3C">
        <w:rPr>
          <w:rFonts w:ascii="GHEA Grapalat" w:hAnsi="GHEA Grapalat"/>
          <w:b/>
        </w:rPr>
        <w:t>Moodys</w:t>
      </w:r>
      <w:proofErr w:type="spellEnd"/>
      <w:r w:rsidR="004272E3" w:rsidRPr="00FA4E3C">
        <w:rPr>
          <w:rFonts w:ascii="GHEA Grapalat" w:hAnsi="GHEA Grapalat"/>
          <w:b/>
        </w:rPr>
        <w:t xml:space="preserve">, </w:t>
      </w:r>
      <w:proofErr w:type="spellStart"/>
      <w:r w:rsidR="004272E3" w:rsidRPr="00FA4E3C">
        <w:rPr>
          <w:rFonts w:ascii="GHEA Grapalat" w:hAnsi="GHEA Grapalat"/>
          <w:b/>
        </w:rPr>
        <w:t>Standard</w:t>
      </w:r>
      <w:proofErr w:type="spellEnd"/>
      <w:r w:rsidR="004272E3" w:rsidRPr="00FA4E3C">
        <w:rPr>
          <w:rFonts w:ascii="GHEA Grapalat" w:hAnsi="GHEA Grapalat"/>
          <w:b/>
        </w:rPr>
        <w:t xml:space="preserve"> &amp; </w:t>
      </w:r>
      <w:proofErr w:type="spellStart"/>
      <w:r w:rsidR="004272E3" w:rsidRPr="00FA4E3C">
        <w:rPr>
          <w:rFonts w:ascii="GHEA Grapalat" w:hAnsi="GHEA Grapalat"/>
          <w:b/>
        </w:rPr>
        <w:t>Poor's</w:t>
      </w:r>
      <w:proofErr w:type="spellEnd"/>
      <w:r w:rsidR="004272E3" w:rsidRPr="00FA4E3C">
        <w:rPr>
          <w:rFonts w:ascii="GHEA Grapalat" w:hAnsi="GHEA Grapalat"/>
          <w:b/>
        </w:rPr>
        <w:t>) как минимум в размере суверенного рейтинга, присвоенного Республике Армения.</w:t>
      </w:r>
    </w:p>
    <w:p w:rsidR="000A6B75" w:rsidRPr="009044F1" w:rsidRDefault="000A6B75" w:rsidP="00FA4E3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FA4E3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FA4E3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FA4E3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FA4E3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67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67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4678D0">
        <w:rPr>
          <w:rFonts w:ascii="GHEA Grapalat" w:hAnsi="GHEA Grapalat"/>
        </w:rPr>
        <w:t>а.</w:t>
      </w:r>
      <w:r w:rsidR="00AA7117">
        <w:rPr>
          <w:rFonts w:ascii="GHEA Grapalat" w:hAnsi="GHEA Grapalat"/>
        </w:rPr>
        <w:t xml:space="preserve"> </w:t>
      </w:r>
    </w:p>
    <w:p w:rsidR="00096865" w:rsidRPr="009044F1" w:rsidRDefault="00096865" w:rsidP="00467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467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w:t>
      </w:r>
      <w:r w:rsidRPr="007D4470">
        <w:rPr>
          <w:rFonts w:ascii="GHEA Grapalat" w:hAnsi="GHEA Grapalat"/>
        </w:rPr>
        <w:lastRenderedPageBreak/>
        <w:t>двух календарных дней, следующих за днем получения запроса.</w:t>
      </w:r>
    </w:p>
    <w:p w:rsidR="00096865" w:rsidRDefault="00096865" w:rsidP="00467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467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67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932F84" w:rsidRDefault="00932F84"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D72CD5">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D72CD5">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D72CD5">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1C46EF">
        <w:rPr>
          <w:rFonts w:ascii="GHEA Grapalat" w:hAnsi="GHEA Grapalat"/>
          <w:sz w:val="24"/>
          <w:szCs w:val="24"/>
        </w:rPr>
        <w:t>запрос котировок</w:t>
      </w:r>
      <w:r w:rsidRPr="009044F1">
        <w:rPr>
          <w:rFonts w:ascii="GHEA Grapalat" w:hAnsi="GHEA Grapalat"/>
          <w:sz w:val="24"/>
          <w:szCs w:val="24"/>
        </w:rPr>
        <w:t>.</w:t>
      </w:r>
    </w:p>
    <w:p w:rsidR="00D72CD5" w:rsidRDefault="00BA4929" w:rsidP="00D72CD5">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w:t>
      </w:r>
      <w:r w:rsidR="00D72CD5">
        <w:rPr>
          <w:rFonts w:ascii="GHEA Grapalat" w:hAnsi="GHEA Grapalat"/>
          <w:sz w:val="24"/>
          <w:szCs w:val="24"/>
        </w:rPr>
        <w:t xml:space="preserve">адресу </w:t>
      </w:r>
      <w:proofErr w:type="gramStart"/>
      <w:r w:rsidR="00D72CD5" w:rsidRPr="00B12C1B">
        <w:rPr>
          <w:rFonts w:ascii="GHEA Grapalat" w:hAnsi="GHEA Grapalat"/>
          <w:b/>
          <w:sz w:val="22"/>
          <w:szCs w:val="22"/>
        </w:rPr>
        <w:t>г</w:t>
      </w:r>
      <w:proofErr w:type="gramEnd"/>
      <w:r w:rsidR="00D72CD5" w:rsidRPr="00B12C1B">
        <w:rPr>
          <w:rFonts w:ascii="GHEA Grapalat" w:hAnsi="GHEA Grapalat"/>
          <w:b/>
          <w:sz w:val="22"/>
          <w:szCs w:val="22"/>
        </w:rPr>
        <w:t>.</w:t>
      </w:r>
      <w:r w:rsidR="00D72CD5" w:rsidRPr="00E063D7">
        <w:rPr>
          <w:rFonts w:ascii="GHEA Grapalat" w:hAnsi="GHEA Grapalat"/>
          <w:i/>
          <w:sz w:val="22"/>
          <w:szCs w:val="22"/>
        </w:rPr>
        <w:t xml:space="preserve"> </w:t>
      </w:r>
      <w:r w:rsidR="00D72CD5" w:rsidRPr="00E063D7">
        <w:rPr>
          <w:rFonts w:ascii="GHEA Grapalat" w:hAnsi="GHEA Grapalat"/>
          <w:b/>
          <w:sz w:val="22"/>
          <w:szCs w:val="22"/>
        </w:rPr>
        <w:t>Ереван, ул. М.</w:t>
      </w:r>
      <w:r w:rsidR="00D72CD5" w:rsidRPr="00E063D7">
        <w:rPr>
          <w:rFonts w:ascii="GHEA Grapalat" w:hAnsi="GHEA Grapalat"/>
          <w:b/>
          <w:sz w:val="22"/>
          <w:szCs w:val="22"/>
          <w:lang w:val="hy-AM"/>
        </w:rPr>
        <w:t xml:space="preserve"> </w:t>
      </w:r>
      <w:proofErr w:type="spellStart"/>
      <w:r w:rsidR="00D72CD5" w:rsidRPr="00E063D7">
        <w:rPr>
          <w:rFonts w:ascii="GHEA Grapalat" w:hAnsi="GHEA Grapalat"/>
          <w:b/>
          <w:sz w:val="22"/>
          <w:szCs w:val="22"/>
        </w:rPr>
        <w:t>Гераци</w:t>
      </w:r>
      <w:proofErr w:type="spellEnd"/>
      <w:r w:rsidR="00D72CD5" w:rsidRPr="00E063D7">
        <w:rPr>
          <w:rFonts w:ascii="GHEA Grapalat" w:hAnsi="GHEA Grapalat"/>
          <w:sz w:val="22"/>
          <w:szCs w:val="22"/>
        </w:rPr>
        <w:t xml:space="preserve">, не позднее, чем </w:t>
      </w:r>
      <w:r w:rsidR="00D72CD5">
        <w:rPr>
          <w:rFonts w:ascii="GHEA Grapalat" w:hAnsi="GHEA Grapalat"/>
          <w:b/>
          <w:sz w:val="22"/>
          <w:szCs w:val="22"/>
        </w:rPr>
        <w:t>до 12</w:t>
      </w:r>
      <w:r w:rsidR="00D72CD5" w:rsidRPr="00E063D7">
        <w:rPr>
          <w:rFonts w:ascii="GHEA Grapalat" w:hAnsi="GHEA Grapalat"/>
          <w:b/>
          <w:sz w:val="22"/>
          <w:szCs w:val="22"/>
        </w:rPr>
        <w:t>:00 часов 7-го дня</w:t>
      </w:r>
      <w:r w:rsidR="00D72CD5">
        <w:rPr>
          <w:rFonts w:ascii="GHEA Grapalat" w:hAnsi="GHEA Grapalat"/>
          <w:sz w:val="24"/>
          <w:szCs w:val="24"/>
        </w:rPr>
        <w:t xml:space="preserve"> с даты опубликования в бюллетене объявления и приглашения на настоящую процедуру.</w:t>
      </w:r>
    </w:p>
    <w:p w:rsidR="00BA4929" w:rsidRPr="006259BB" w:rsidRDefault="00BA4929" w:rsidP="00D72CD5">
      <w:pPr>
        <w:pStyle w:val="23"/>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 xml:space="preserve">Заявки на процедуру получает и в журнале регистрации заявок регистрирует секретарь </w:t>
      </w:r>
      <w:r w:rsidRPr="00D72CD5">
        <w:rPr>
          <w:rFonts w:ascii="GHEA Grapalat" w:hAnsi="GHEA Grapalat"/>
          <w:sz w:val="24"/>
          <w:szCs w:val="24"/>
        </w:rPr>
        <w:t xml:space="preserve">комиссии </w:t>
      </w:r>
      <w:proofErr w:type="spellStart"/>
      <w:r w:rsidR="00D72CD5" w:rsidRPr="00D72CD5">
        <w:rPr>
          <w:rFonts w:ascii="GHEA Grapalat" w:hAnsi="GHEA Grapalat"/>
          <w:b/>
          <w:sz w:val="24"/>
          <w:szCs w:val="24"/>
        </w:rPr>
        <w:t>Астгик</w:t>
      </w:r>
      <w:proofErr w:type="spellEnd"/>
      <w:r w:rsidR="00D72CD5" w:rsidRPr="00D72CD5">
        <w:rPr>
          <w:rFonts w:ascii="GHEA Grapalat" w:hAnsi="GHEA Grapalat"/>
          <w:b/>
          <w:sz w:val="24"/>
          <w:szCs w:val="24"/>
        </w:rPr>
        <w:t xml:space="preserve"> </w:t>
      </w:r>
      <w:proofErr w:type="spellStart"/>
      <w:r w:rsidR="00D72CD5" w:rsidRPr="00D72CD5">
        <w:rPr>
          <w:rFonts w:ascii="GHEA Grapalat" w:hAnsi="GHEA Grapalat"/>
          <w:b/>
          <w:sz w:val="24"/>
          <w:szCs w:val="24"/>
        </w:rPr>
        <w:t>Вирабян</w:t>
      </w:r>
      <w:proofErr w:type="spellEnd"/>
      <w:r w:rsidR="00D72CD5" w:rsidRPr="00D72CD5">
        <w:rPr>
          <w:rFonts w:ascii="GHEA Grapalat" w:hAnsi="GHEA Grapalat"/>
          <w:sz w:val="24"/>
          <w:szCs w:val="24"/>
        </w:rPr>
        <w:t>.</w:t>
      </w:r>
      <w:r w:rsidRPr="00D72CD5">
        <w:rPr>
          <w:rFonts w:ascii="GHEA Grapalat" w:hAnsi="GHEA Grapalat"/>
          <w:sz w:val="24"/>
          <w:szCs w:val="24"/>
        </w:rPr>
        <w:t xml:space="preserve"> Секретарь</w:t>
      </w:r>
      <w:r w:rsidRPr="006259BB">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D72CD5">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D72CD5">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D72CD5">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D72CD5">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D72CD5">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D72CD5">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D72CD5">
      <w:pPr>
        <w:pStyle w:val="norm"/>
        <w:widowControl w:val="0"/>
        <w:tabs>
          <w:tab w:val="left" w:pos="1134"/>
        </w:tabs>
        <w:spacing w:line="240" w:lineRule="auto"/>
        <w:ind w:firstLine="284"/>
        <w:contextualSpacing/>
        <w:rPr>
          <w:rFonts w:ascii="GHEA Grapalat" w:hAnsi="GHEA Grapalat"/>
        </w:rPr>
      </w:pPr>
      <w:proofErr w:type="spellStart"/>
      <w:r>
        <w:rPr>
          <w:rFonts w:ascii="GHEA Grapalat" w:hAnsi="GHEA Grapalat"/>
        </w:rPr>
        <w:t>д</w:t>
      </w:r>
      <w:proofErr w:type="spellEnd"/>
      <w:r>
        <w:rPr>
          <w:rFonts w:ascii="GHEA Grapalat" w:hAnsi="GHEA Grapalat"/>
        </w:rPr>
        <w:t xml:space="preserve">)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w:t>
      </w:r>
      <w:r w:rsidR="00B24E0E" w:rsidRPr="00270F2A">
        <w:rPr>
          <w:rFonts w:ascii="GHEA Grapalat" w:hAnsi="GHEA Grapalat"/>
          <w:spacing w:val="-6"/>
          <w:sz w:val="24"/>
          <w:szCs w:val="24"/>
        </w:rPr>
        <w:lastRenderedPageBreak/>
        <w:t xml:space="preserve">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D72CD5">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D3436F" w:rsidRDefault="005E4B39" w:rsidP="00D72CD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D72CD5">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D72CD5">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D72CD5">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D72CD5">
      <w:pPr>
        <w:pStyle w:val="norm"/>
        <w:widowControl w:val="0"/>
        <w:tabs>
          <w:tab w:val="left" w:pos="1134"/>
        </w:tabs>
        <w:spacing w:line="240" w:lineRule="auto"/>
        <w:ind w:firstLine="567"/>
        <w:contextualSpacing/>
        <w:rPr>
          <w:rFonts w:ascii="GHEA Grapalat" w:hAnsi="GHEA Grapalat" w:cs="Sylfaen"/>
          <w:sz w:val="24"/>
          <w:szCs w:val="24"/>
        </w:rPr>
      </w:pPr>
    </w:p>
    <w:p w:rsidR="00A45946" w:rsidRPr="002E4BC5" w:rsidRDefault="00333B85" w:rsidP="005E4B39">
      <w:pPr>
        <w:widowControl w:val="0"/>
        <w:contextualSpacing/>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5E4B39">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5E4B39">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5E4B3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5E4B3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5E4B3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260739" w:rsidRDefault="00A14685" w:rsidP="005E4B3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w:t>
      </w:r>
      <w:r w:rsidRPr="00A14685">
        <w:rPr>
          <w:rFonts w:ascii="GHEA Grapalat" w:hAnsi="GHEA Grapalat"/>
          <w:sz w:val="24"/>
          <w:szCs w:val="24"/>
        </w:rPr>
        <w:lastRenderedPageBreak/>
        <w:t>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5E4B39">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5E4B3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5E4B39">
      <w:pPr>
        <w:contextualSpacing/>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5E4B39">
      <w:pPr>
        <w:contextualSpacing/>
        <w:jc w:val="center"/>
        <w:rPr>
          <w:rFonts w:ascii="GHEA Grapalat" w:hAnsi="GHEA Grapalat"/>
          <w:b/>
        </w:rPr>
      </w:pPr>
    </w:p>
    <w:p w:rsidR="00096865" w:rsidRPr="00AA7117" w:rsidRDefault="00220C7C" w:rsidP="005E4B3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5E4B3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334533">
      <w:pPr>
        <w:widowControl w:val="0"/>
        <w:contextualSpacing/>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334533">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826DF9" w:rsidRPr="00826DF9">
        <w:rPr>
          <w:rFonts w:ascii="GHEA Grapalat" w:hAnsi="GHEA Grapalat"/>
          <w:b/>
          <w:sz w:val="24"/>
          <w:szCs w:val="24"/>
        </w:rPr>
        <w:t>07</w:t>
      </w:r>
      <w:r w:rsidR="000E21F2" w:rsidRPr="00826DF9">
        <w:rPr>
          <w:rFonts w:ascii="GHEA Grapalat" w:hAnsi="GHEA Grapalat"/>
          <w:b/>
          <w:sz w:val="24"/>
          <w:szCs w:val="24"/>
        </w:rPr>
        <w:t xml:space="preserve">-ый день в </w:t>
      </w:r>
      <w:r w:rsidR="00826DF9" w:rsidRPr="00826DF9">
        <w:rPr>
          <w:rFonts w:ascii="GHEA Grapalat" w:hAnsi="GHEA Grapalat"/>
          <w:b/>
          <w:sz w:val="24"/>
          <w:szCs w:val="24"/>
        </w:rPr>
        <w:t>12:00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5E4B39">
      <w:pPr>
        <w:widowControl w:val="0"/>
        <w:ind w:firstLine="567"/>
        <w:contextualSpacing/>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5E4B39">
      <w:pPr>
        <w:widowControl w:val="0"/>
        <w:ind w:firstLine="284"/>
        <w:contextualSpacing/>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5E4B3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5E4B3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5E4B3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5E4B3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5E4B39">
      <w:pPr>
        <w:pStyle w:val="23"/>
        <w:widowControl w:val="0"/>
        <w:tabs>
          <w:tab w:val="left" w:pos="1134"/>
        </w:tabs>
        <w:spacing w:line="240" w:lineRule="auto"/>
        <w:ind w:firstLine="567"/>
        <w:contextualSpacing/>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5E4B3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5E4B39">
      <w:pPr>
        <w:widowControl w:val="0"/>
        <w:ind w:firstLine="567"/>
        <w:contextualSpacing/>
        <w:jc w:val="both"/>
        <w:rPr>
          <w:rFonts w:ascii="GHEA Grapalat" w:hAnsi="GHEA Grapalat" w:cs="Sylfaen"/>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w:t>
      </w:r>
      <w:r w:rsidRPr="009044F1">
        <w:rPr>
          <w:rFonts w:ascii="GHEA Grapalat" w:hAnsi="GHEA Grapalat"/>
        </w:rPr>
        <w:lastRenderedPageBreak/>
        <w:t>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Pr>
          <w:rFonts w:ascii="GHEA Grapalat" w:hAnsi="GHEA Grapalat"/>
        </w:rPr>
        <w:t>.</w:t>
      </w:r>
    </w:p>
    <w:p w:rsidR="00B514E8" w:rsidRPr="009044F1" w:rsidRDefault="00FD2748" w:rsidP="005E4B3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proofErr w:type="gramStart"/>
      <w:r w:rsidR="00D22CBB" w:rsidRPr="00A631EC">
        <w:rPr>
          <w:rFonts w:ascii="GHEA Grapalat" w:hAnsi="GHEA Grapalat"/>
          <w:b/>
          <w:sz w:val="24"/>
          <w:szCs w:val="24"/>
        </w:rPr>
        <w:t>Отобранный</w:t>
      </w:r>
      <w:proofErr w:type="gramEnd"/>
      <w:r w:rsidR="00D22CBB" w:rsidRPr="00A631EC">
        <w:rPr>
          <w:rFonts w:ascii="GHEA Grapalat" w:hAnsi="GHEA Grapalat"/>
          <w:b/>
          <w:sz w:val="24"/>
          <w:szCs w:val="24"/>
        </w:rPr>
        <w:t xml:space="preserve"> </w:t>
      </w:r>
      <w:proofErr w:type="spellStart"/>
      <w:r w:rsidR="00D22CBB" w:rsidRPr="00A631EC">
        <w:rPr>
          <w:rFonts w:ascii="GHEA Grapalat" w:hAnsi="GHEA Grapalat"/>
          <w:b/>
          <w:sz w:val="24"/>
          <w:szCs w:val="24"/>
        </w:rPr>
        <w:t>у</w:t>
      </w:r>
      <w:r w:rsidRPr="00A631EC">
        <w:rPr>
          <w:rFonts w:ascii="GHEA Grapalat" w:hAnsi="GHEA Grapalat"/>
          <w:b/>
          <w:sz w:val="24"/>
          <w:szCs w:val="24"/>
        </w:rPr>
        <w:t>частникопределяется</w:t>
      </w:r>
      <w:proofErr w:type="spellEnd"/>
      <w:r w:rsidRPr="00A631EC">
        <w:rPr>
          <w:rFonts w:ascii="GHEA Grapalat" w:hAnsi="GHEA Grapalat"/>
          <w:b/>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A631EC">
        <w:rPr>
          <w:rFonts w:ascii="GHEA Grapalat" w:hAnsi="GHEA Grapalat"/>
          <w:b/>
          <w:sz w:val="24"/>
          <w:szCs w:val="24"/>
        </w:rPr>
        <w:t>отобранного</w:t>
      </w:r>
      <w:r w:rsidR="0066621D" w:rsidRPr="00A631EC">
        <w:rPr>
          <w:rFonts w:ascii="GHEA Grapalat" w:hAnsi="GHEA Grapalat"/>
          <w:b/>
          <w:sz w:val="24"/>
          <w:szCs w:val="24"/>
        </w:rPr>
        <w:t xml:space="preserve"> участника</w:t>
      </w:r>
      <w:r w:rsidR="009A0BDF" w:rsidRPr="00A631EC">
        <w:rPr>
          <w:rFonts w:ascii="GHEA Grapalat" w:hAnsi="GHEA Grapalat"/>
          <w:b/>
          <w:sz w:val="24"/>
          <w:szCs w:val="24"/>
        </w:rPr>
        <w:t xml:space="preserve"> и </w:t>
      </w:r>
      <w:r w:rsidRPr="00A631EC">
        <w:rPr>
          <w:rFonts w:ascii="GHEA Grapalat" w:hAnsi="GHEA Grapalat"/>
          <w:b/>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A631EC">
        <w:rPr>
          <w:rFonts w:ascii="GHEA Grapalat" w:hAnsi="GHEA Grapalat"/>
          <w:b/>
          <w:sz w:val="24"/>
          <w:szCs w:val="24"/>
        </w:rPr>
        <w:t>.</w:t>
      </w:r>
    </w:p>
    <w:p w:rsidR="00096865" w:rsidRPr="00A01157" w:rsidRDefault="00FD2748" w:rsidP="005E4B3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A631EC">
        <w:rPr>
          <w:rFonts w:ascii="GHEA Grapalat" w:hAnsi="GHEA Grapalat"/>
          <w:i w:val="0"/>
          <w:sz w:val="24"/>
          <w:szCs w:val="24"/>
        </w:rPr>
        <w:t>,</w:t>
      </w:r>
      <w:r w:rsidRPr="009044F1">
        <w:rPr>
          <w:rFonts w:ascii="GHEA Grapalat" w:hAnsi="GHEA Grapalat"/>
          <w:i w:val="0"/>
          <w:sz w:val="24"/>
          <w:szCs w:val="24"/>
        </w:rPr>
        <w:t xml:space="preserve"> </w:t>
      </w:r>
      <w:r w:rsidR="00A631EC"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5E4B3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5E4B39">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5E4B3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9044F1">
        <w:rPr>
          <w:rFonts w:ascii="GHEA Grapalat" w:hAnsi="GHEA Grapalat"/>
          <w:sz w:val="24"/>
          <w:szCs w:val="24"/>
        </w:rPr>
        <w:t>цену, установленную заявкой на закупку приобретаемых в рамках настоящей процедуры товаров или закупка осуществляется</w:t>
      </w:r>
      <w:proofErr w:type="gramEnd"/>
      <w:r w:rsidRPr="009044F1">
        <w:rPr>
          <w:rFonts w:ascii="GHEA Grapalat" w:hAnsi="GHEA Grapalat"/>
          <w:sz w:val="24"/>
          <w:szCs w:val="24"/>
        </w:rPr>
        <w:t xml:space="preserve"> на основ</w:t>
      </w:r>
      <w:r w:rsidR="00186559">
        <w:rPr>
          <w:rFonts w:ascii="GHEA Grapalat" w:hAnsi="GHEA Grapalat"/>
          <w:sz w:val="24"/>
          <w:szCs w:val="24"/>
        </w:rPr>
        <w:t>ании части 6 статьи 15 Закона:</w:t>
      </w:r>
    </w:p>
    <w:p w:rsidR="009B6D58" w:rsidRPr="009044F1"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5E4B3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Pr="00A631EC" w:rsidRDefault="009B6D58" w:rsidP="005E4B39">
      <w:pPr>
        <w:pStyle w:val="norm"/>
        <w:widowControl w:val="0"/>
        <w:tabs>
          <w:tab w:val="left" w:pos="1134"/>
        </w:tabs>
        <w:spacing w:line="240" w:lineRule="auto"/>
        <w:ind w:firstLine="567"/>
        <w:contextualSpacing/>
        <w:rPr>
          <w:rFonts w:ascii="GHEA Grapalat" w:hAnsi="GHEA Grapalat"/>
          <w:sz w:val="24"/>
          <w:szCs w:val="24"/>
          <w:lang w:val="hy-AM"/>
        </w:rPr>
      </w:pPr>
      <w:proofErr w:type="gramStart"/>
      <w:r w:rsidRPr="004E675F">
        <w:rPr>
          <w:rFonts w:ascii="GHEA Grapalat" w:hAnsi="GHEA Grapalat"/>
          <w:sz w:val="24"/>
          <w:szCs w:val="24"/>
        </w:rPr>
        <w:t>е.</w:t>
      </w:r>
      <w:r w:rsidR="00C37724" w:rsidRPr="004E675F">
        <w:rPr>
          <w:rFonts w:ascii="GHEA Grapalat" w:hAnsi="GHEA Grapalat"/>
          <w:sz w:val="24"/>
          <w:szCs w:val="24"/>
        </w:rPr>
        <w:tab/>
      </w:r>
      <w:r w:rsidR="00AB2976" w:rsidRPr="00A631EC">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w:t>
      </w:r>
      <w:r w:rsidR="00B80C17" w:rsidRPr="00A631EC">
        <w:rPr>
          <w:rFonts w:ascii="GHEA Grapalat" w:hAnsi="GHEA Grapalat"/>
          <w:sz w:val="24"/>
          <w:szCs w:val="24"/>
        </w:rPr>
        <w:t>и</w:t>
      </w:r>
      <w:r w:rsidR="00AB2976" w:rsidRPr="00A631EC">
        <w:rPr>
          <w:rFonts w:ascii="GHEA Grapalat" w:hAnsi="GHEA Grapalat"/>
          <w:sz w:val="24"/>
          <w:szCs w:val="24"/>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A631EC">
        <w:rPr>
          <w:rFonts w:ascii="GHEA Grapalat" w:hAnsi="GHEA Grapalat"/>
          <w:sz w:val="24"/>
          <w:szCs w:val="24"/>
          <w:lang w:val="hy-AM"/>
        </w:rPr>
        <w:t xml:space="preserve"> </w:t>
      </w:r>
      <w:r w:rsidR="00AB2976" w:rsidRPr="00A631EC">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AB2976" w:rsidRPr="00A631EC">
        <w:rPr>
          <w:rFonts w:ascii="GHEA Grapalat" w:hAnsi="GHEA Grapalat"/>
          <w:sz w:val="24"/>
          <w:szCs w:val="24"/>
        </w:rPr>
        <w:t>предусмотрения</w:t>
      </w:r>
      <w:proofErr w:type="spellEnd"/>
      <w:r w:rsidR="00AB2976" w:rsidRPr="00A631EC">
        <w:rPr>
          <w:rFonts w:ascii="GHEA Grapalat" w:hAnsi="GHEA Grapalat"/>
          <w:sz w:val="24"/>
          <w:szCs w:val="24"/>
        </w:rPr>
        <w:t xml:space="preserve"> дополнительных финансовых средств в размере</w:t>
      </w:r>
      <w:proofErr w:type="gramEnd"/>
      <w:r w:rsidR="00AB2976" w:rsidRPr="00A631EC">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AB2976" w:rsidRPr="00A631EC">
        <w:rPr>
          <w:rFonts w:ascii="GHEA Grapalat" w:hAnsi="GHEA Grapalat"/>
          <w:sz w:val="24"/>
          <w:szCs w:val="24"/>
        </w:rPr>
        <w:t>предусмотрения</w:t>
      </w:r>
      <w:proofErr w:type="spellEnd"/>
      <w:r w:rsidR="00AB2976" w:rsidRPr="00A631EC">
        <w:rPr>
          <w:rFonts w:ascii="GHEA Grapalat" w:hAnsi="GHEA Grapalat"/>
          <w:sz w:val="24"/>
          <w:szCs w:val="24"/>
        </w:rPr>
        <w:t xml:space="preserve"> дополнительных финансовых сре</w:t>
      </w:r>
      <w:proofErr w:type="gramStart"/>
      <w:r w:rsidR="00AB2976" w:rsidRPr="00A631EC">
        <w:rPr>
          <w:rFonts w:ascii="GHEA Grapalat" w:hAnsi="GHEA Grapalat"/>
          <w:sz w:val="24"/>
          <w:szCs w:val="24"/>
        </w:rPr>
        <w:t>дств с пр</w:t>
      </w:r>
      <w:proofErr w:type="gramEnd"/>
      <w:r w:rsidR="00AB2976" w:rsidRPr="00A631EC">
        <w:rPr>
          <w:rFonts w:ascii="GHEA Grapalat" w:hAnsi="GHEA Grapalat"/>
          <w:sz w:val="24"/>
          <w:szCs w:val="24"/>
        </w:rPr>
        <w:t xml:space="preserve">одлением сроков </w:t>
      </w:r>
      <w:r w:rsidR="00196CE4" w:rsidRPr="00A631EC">
        <w:rPr>
          <w:rFonts w:ascii="GHEA Grapalat" w:hAnsi="GHEA Grapalat"/>
          <w:sz w:val="24"/>
          <w:szCs w:val="24"/>
        </w:rPr>
        <w:t>выполнения работ</w:t>
      </w:r>
      <w:r w:rsidR="00AB2976" w:rsidRPr="00A631EC">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5E4B39">
      <w:pPr>
        <w:pStyle w:val="norm"/>
        <w:widowControl w:val="0"/>
        <w:tabs>
          <w:tab w:val="left" w:pos="1134"/>
        </w:tabs>
        <w:spacing w:line="240" w:lineRule="auto"/>
        <w:ind w:firstLine="567"/>
        <w:contextualSpacing/>
        <w:rPr>
          <w:rFonts w:ascii="GHEA Grapalat" w:hAnsi="GHEA Grapalat"/>
          <w:sz w:val="24"/>
          <w:szCs w:val="24"/>
        </w:rPr>
      </w:pPr>
      <w:r w:rsidRPr="00A631EC">
        <w:rPr>
          <w:rFonts w:ascii="GHEA Grapalat" w:hAnsi="GHEA Grapalat"/>
          <w:sz w:val="24"/>
          <w:szCs w:val="24"/>
        </w:rPr>
        <w:t>ж.</w:t>
      </w:r>
      <w:r w:rsidR="00DF44E3" w:rsidRPr="00A631EC">
        <w:rPr>
          <w:rFonts w:ascii="GHEA Grapalat" w:hAnsi="GHEA Grapalat"/>
          <w:sz w:val="24"/>
          <w:szCs w:val="24"/>
        </w:rPr>
        <w:t xml:space="preserve"> </w:t>
      </w:r>
      <w:r w:rsidR="00C34AFD" w:rsidRPr="00A631EC">
        <w:rPr>
          <w:rFonts w:ascii="GHEA Grapalat" w:hAnsi="GHEA Grapalat"/>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A631EC">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A631EC">
        <w:rPr>
          <w:rFonts w:ascii="GHEA Grapalat" w:hAnsi="GHEA Grapalat"/>
          <w:sz w:val="24"/>
          <w:szCs w:val="24"/>
        </w:rPr>
        <w:t>, за исключением случая, предусмотренного абзацем</w:t>
      </w:r>
      <w:proofErr w:type="gramStart"/>
      <w:r w:rsidR="00C34AFD" w:rsidRPr="00A631EC">
        <w:rPr>
          <w:rFonts w:ascii="GHEA Grapalat" w:hAnsi="GHEA Grapalat"/>
          <w:sz w:val="24"/>
          <w:szCs w:val="24"/>
        </w:rPr>
        <w:t xml:space="preserve"> ,</w:t>
      </w:r>
      <w:proofErr w:type="gramEnd"/>
      <w:r w:rsidR="00C34AFD" w:rsidRPr="00A631EC">
        <w:rPr>
          <w:rFonts w:ascii="GHEA Grapalat" w:hAnsi="GHEA Grapalat"/>
          <w:sz w:val="24"/>
          <w:szCs w:val="24"/>
        </w:rPr>
        <w:t>, е " настоящего подпункта</w:t>
      </w:r>
      <w:r w:rsidR="009B6D58" w:rsidRPr="00A631EC">
        <w:rPr>
          <w:rFonts w:ascii="GHEA Grapalat" w:hAnsi="GHEA Grapalat"/>
          <w:sz w:val="24"/>
          <w:szCs w:val="24"/>
        </w:rPr>
        <w:t>.</w:t>
      </w:r>
      <w:r w:rsidR="00FD2748" w:rsidRPr="00A631EC">
        <w:rPr>
          <w:rFonts w:ascii="GHEA Grapalat" w:hAnsi="GHEA Grapalat"/>
          <w:sz w:val="24"/>
          <w:szCs w:val="24"/>
        </w:rPr>
        <w:t>8.</w:t>
      </w:r>
      <w:r w:rsidR="00FD6933" w:rsidRPr="00A631EC">
        <w:rPr>
          <w:rFonts w:ascii="GHEA Grapalat" w:hAnsi="GHEA Grapalat"/>
          <w:sz w:val="24"/>
          <w:szCs w:val="24"/>
        </w:rPr>
        <w:t>7</w:t>
      </w:r>
      <w:r w:rsidR="00FD2748" w:rsidRPr="00A631EC">
        <w:rPr>
          <w:rFonts w:ascii="GHEA Grapalat" w:hAnsi="GHEA Grapalat"/>
          <w:sz w:val="24"/>
          <w:szCs w:val="24"/>
        </w:rPr>
        <w:t>.</w:t>
      </w:r>
      <w:r w:rsidR="00C37724" w:rsidRPr="00A631EC">
        <w:rPr>
          <w:rFonts w:ascii="GHEA Grapalat" w:hAnsi="GHEA Grapalat"/>
          <w:sz w:val="24"/>
          <w:szCs w:val="24"/>
        </w:rPr>
        <w:tab/>
      </w:r>
      <w:proofErr w:type="gramStart"/>
      <w:r w:rsidR="00FD2748" w:rsidRPr="00A631EC">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A631EC">
        <w:rPr>
          <w:rFonts w:ascii="GHEA Grapalat" w:hAnsi="GHEA Grapalat"/>
          <w:sz w:val="24"/>
          <w:szCs w:val="24"/>
        </w:rPr>
        <w:t xml:space="preserve">включенные в заявку </w:t>
      </w:r>
      <w:r w:rsidR="00FD2748" w:rsidRPr="00A631EC">
        <w:rPr>
          <w:rFonts w:ascii="GHEA Grapalat" w:hAnsi="GHEA Grapalat"/>
          <w:sz w:val="24"/>
          <w:szCs w:val="24"/>
        </w:rPr>
        <w:t>документ</w:t>
      </w:r>
      <w:r w:rsidR="00F7541A" w:rsidRPr="00A631EC">
        <w:rPr>
          <w:rFonts w:ascii="GHEA Grapalat" w:hAnsi="GHEA Grapalat"/>
          <w:sz w:val="24"/>
          <w:szCs w:val="24"/>
        </w:rPr>
        <w:t>ы</w:t>
      </w:r>
      <w:r w:rsidR="00FD2748" w:rsidRPr="00A631EC">
        <w:rPr>
          <w:rFonts w:ascii="GHEA Grapalat" w:hAnsi="GHEA Grapalat"/>
          <w:sz w:val="24"/>
          <w:szCs w:val="24"/>
        </w:rPr>
        <w:t>, с которыми он ознакомляется на месте,</w:t>
      </w:r>
      <w:r w:rsidR="00FD2748" w:rsidRPr="00522932">
        <w:rPr>
          <w:rFonts w:ascii="GHEA Grapalat" w:hAnsi="GHEA Grapalat"/>
          <w:sz w:val="24"/>
          <w:szCs w:val="24"/>
        </w:rPr>
        <w:t xml:space="preserve">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5E4B39">
      <w:pPr>
        <w:pStyle w:val="norm"/>
        <w:widowControl w:val="0"/>
        <w:tabs>
          <w:tab w:val="left" w:pos="1134"/>
        </w:tabs>
        <w:spacing w:line="240" w:lineRule="auto"/>
        <w:ind w:firstLine="567"/>
        <w:contextualSpacing/>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5E4B3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5E4B3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5E4B39">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5E4B3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5E4B3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5E4B3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lastRenderedPageBreak/>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5E4B39">
      <w:pPr>
        <w:widowControl w:val="0"/>
        <w:tabs>
          <w:tab w:val="left" w:pos="1276"/>
        </w:tabs>
        <w:ind w:firstLine="567"/>
        <w:contextualSpacing/>
        <w:jc w:val="both"/>
        <w:rPr>
          <w:rFonts w:ascii="GHEA Grapalat" w:hAnsi="GHEA Grapalat"/>
        </w:rPr>
      </w:pPr>
      <w:r>
        <w:rPr>
          <w:rFonts w:ascii="GHEA Grapalat" w:hAnsi="GHEA Grapalat"/>
        </w:rPr>
        <w:t>8.1</w:t>
      </w:r>
      <w:r w:rsidR="00077036">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5E4B3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5E4B3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5E4B39">
      <w:pPr>
        <w:widowControl w:val="0"/>
        <w:tabs>
          <w:tab w:val="left" w:pos="1276"/>
        </w:tabs>
        <w:ind w:firstLine="567"/>
        <w:contextualSpacing/>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5E4B39">
      <w:pPr>
        <w:widowControl w:val="0"/>
        <w:tabs>
          <w:tab w:val="left" w:pos="1276"/>
        </w:tabs>
        <w:ind w:firstLine="567"/>
        <w:contextualSpacing/>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5E4B3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 xml:space="preserve">. </w:t>
      </w:r>
    </w:p>
    <w:p w:rsidR="00583092" w:rsidRPr="009044F1" w:rsidRDefault="00A150A9" w:rsidP="005E4B39">
      <w:pPr>
        <w:widowControl w:val="0"/>
        <w:tabs>
          <w:tab w:val="left" w:pos="1276"/>
        </w:tabs>
        <w:ind w:firstLine="567"/>
        <w:contextualSpacing/>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5E4B3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5E4B3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5E4B3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5E4B3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5E4B39">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334533" w:rsidRPr="00334533">
        <w:rPr>
          <w:rFonts w:ascii="GHEA Grapalat" w:hAnsi="GHEA Grapalat"/>
          <w:b/>
          <w:sz w:val="24"/>
          <w:szCs w:val="24"/>
        </w:rPr>
        <w:t>5</w:t>
      </w:r>
      <w:r w:rsidRPr="00334533">
        <w:rPr>
          <w:rFonts w:ascii="GHEA Grapalat" w:hAnsi="GHEA Grapalat"/>
          <w:b/>
          <w:sz w:val="24"/>
          <w:szCs w:val="24"/>
        </w:rPr>
        <w:t xml:space="preserve"> календарных дней</w:t>
      </w:r>
      <w:r w:rsidRPr="009044F1">
        <w:rPr>
          <w:rFonts w:ascii="GHEA Grapalat" w:hAnsi="GHEA Grapalat"/>
          <w:sz w:val="24"/>
          <w:szCs w:val="24"/>
        </w:rPr>
        <w:t xml:space="preserve">. </w:t>
      </w:r>
      <w:r w:rsidRPr="009044F1">
        <w:rPr>
          <w:rFonts w:ascii="GHEA Grapalat" w:hAnsi="GHEA Grapalat"/>
          <w:sz w:val="24"/>
          <w:szCs w:val="24"/>
        </w:rPr>
        <w:lastRenderedPageBreak/>
        <w:t>Период ожидания не применим, если заявку подал только один участник, с которым заключается договор.</w:t>
      </w:r>
    </w:p>
    <w:p w:rsidR="00583092" w:rsidRPr="009044F1" w:rsidRDefault="00583092" w:rsidP="005E4B39">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334533">
      <w:pPr>
        <w:widowControl w:val="0"/>
        <w:contextualSpacing/>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334533">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334533">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334533">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334533">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334533">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334533">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334533" w:rsidRDefault="00334533" w:rsidP="00B46D58">
      <w:pPr>
        <w:widowControl w:val="0"/>
        <w:spacing w:after="160"/>
        <w:jc w:val="center"/>
        <w:rPr>
          <w:rFonts w:ascii="GHEA Grapalat" w:hAnsi="GHEA Grapalat"/>
          <w:b/>
        </w:rPr>
      </w:pPr>
    </w:p>
    <w:p w:rsidR="00096865" w:rsidRPr="009044F1" w:rsidRDefault="00030D40" w:rsidP="009947DC">
      <w:pPr>
        <w:widowControl w:val="0"/>
        <w:contextualSpacing/>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9947DC">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9947DC" w:rsidRDefault="00A6609C" w:rsidP="009947DC">
      <w:pPr>
        <w:widowControl w:val="0"/>
        <w:tabs>
          <w:tab w:val="left" w:pos="1276"/>
        </w:tabs>
        <w:ind w:firstLine="567"/>
        <w:contextualSpacing/>
        <w:jc w:val="both"/>
        <w:rPr>
          <w:rFonts w:ascii="GHEA Grapalat" w:hAnsi="GHEA Grapalat"/>
          <w:b/>
        </w:rPr>
      </w:pPr>
      <w:r w:rsidRPr="003B6812">
        <w:rPr>
          <w:rFonts w:ascii="GHEA Grapalat" w:hAnsi="GHEA Grapalat"/>
        </w:rPr>
        <w:t xml:space="preserve">10.2 </w:t>
      </w:r>
      <w:r w:rsidR="008A3CE7" w:rsidRPr="009947DC">
        <w:rPr>
          <w:rFonts w:ascii="GHEA Grapalat" w:hAnsi="GHEA Grapalat"/>
          <w:b/>
        </w:rPr>
        <w:t>Размер обеспечения квалификации равен 15 процентам ценового предложения отобранного участника.</w:t>
      </w:r>
      <w:r w:rsidR="005F76F5">
        <w:rPr>
          <w:rFonts w:ascii="GHEA Grapalat" w:hAnsi="GHEA Grapalat"/>
          <w:b/>
        </w:rPr>
        <w:t xml:space="preserve"> </w:t>
      </w:r>
      <w:r w:rsidR="008A3CE7" w:rsidRPr="009947DC">
        <w:rPr>
          <w:rFonts w:ascii="GHEA Grapalat" w:hAnsi="GHEA Grapalat"/>
          <w:b/>
        </w:rPr>
        <w:t xml:space="preserve">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w:t>
      </w:r>
      <w:r w:rsidR="008A3CE7" w:rsidRPr="009947DC">
        <w:rPr>
          <w:rFonts w:ascii="GHEA Grapalat" w:hAnsi="GHEA Grapalat"/>
          <w:b/>
        </w:rPr>
        <w:lastRenderedPageBreak/>
        <w:t>следующего за днем полного принятия заказчиком результата выполнения контракта</w:t>
      </w:r>
      <w:r w:rsidR="009947DC">
        <w:rPr>
          <w:rFonts w:ascii="GHEA Grapalat" w:hAnsi="GHEA Grapalat"/>
          <w:b/>
        </w:rPr>
        <w:t>.</w:t>
      </w:r>
    </w:p>
    <w:p w:rsidR="00D2548C" w:rsidRPr="00CE31A0" w:rsidRDefault="00D2548C" w:rsidP="009947DC">
      <w:pPr>
        <w:widowControl w:val="0"/>
        <w:tabs>
          <w:tab w:val="left" w:pos="1276"/>
        </w:tabs>
        <w:ind w:firstLine="567"/>
        <w:contextualSpacing/>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w:t>
      </w:r>
      <w:proofErr w:type="gramStart"/>
      <w:r w:rsidRPr="00E62C19">
        <w:rPr>
          <w:rFonts w:ascii="GHEA Grapalat" w:hAnsi="GHEA Grapalat" w:cs="Sylfaen"/>
        </w:rPr>
        <w:t>по</w:t>
      </w:r>
      <w:proofErr w:type="gramEnd"/>
      <w:r w:rsidRPr="00E62C19">
        <w:rPr>
          <w:rFonts w:ascii="GHEA Grapalat" w:hAnsi="GHEA Grapalat" w:cs="Sylfaen"/>
        </w:rPr>
        <w:t xml:space="preserve"> более </w:t>
      </w:r>
      <w:proofErr w:type="gramStart"/>
      <w:r w:rsidRPr="00E62C19">
        <w:rPr>
          <w:rFonts w:ascii="GHEA Grapalat" w:hAnsi="GHEA Grapalat" w:cs="Sylfaen"/>
        </w:rPr>
        <w:t>чем</w:t>
      </w:r>
      <w:proofErr w:type="gramEnd"/>
      <w:r w:rsidRPr="00E62C19">
        <w:rPr>
          <w:rFonts w:ascii="GHEA Grapalat" w:hAnsi="GHEA Grapalat" w:cs="Sylfaen"/>
        </w:rPr>
        <w:t xml:space="preserve">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9947DC">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9947DC">
      <w:pPr>
        <w:widowControl w:val="0"/>
        <w:tabs>
          <w:tab w:val="left" w:pos="1276"/>
        </w:tabs>
        <w:ind w:firstLine="567"/>
        <w:contextualSpacing/>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2406D8" w:rsidRPr="009044F1" w:rsidRDefault="002406D8" w:rsidP="009947DC">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9947DC">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1C5F14" w:rsidRPr="009044F1">
        <w:rPr>
          <w:rFonts w:ascii="GHEA Grapalat" w:hAnsi="GHEA Grapalat"/>
        </w:rPr>
        <w:t xml:space="preserve">Размер обеспечения договора составляет 10 процентов от цены договора. </w:t>
      </w:r>
      <w:r w:rsidR="001C5F14">
        <w:rPr>
          <w:rFonts w:ascii="GHEA Grapalat" w:hAnsi="GHEA Grapalat"/>
        </w:rPr>
        <w:t>О</w:t>
      </w:r>
      <w:r w:rsidR="001C5F14" w:rsidRPr="001647D2">
        <w:rPr>
          <w:rFonts w:ascii="GHEA Grapalat" w:hAnsi="GHEA Grapalat"/>
        </w:rPr>
        <w:t xml:space="preserve">беспечение </w:t>
      </w:r>
      <w:r w:rsidR="001C5F14">
        <w:rPr>
          <w:rFonts w:ascii="GHEA Grapalat" w:hAnsi="GHEA Grapalat"/>
        </w:rPr>
        <w:t>договора</w:t>
      </w:r>
      <w:r w:rsidR="001C5F14" w:rsidRPr="001647D2">
        <w:rPr>
          <w:rFonts w:ascii="GHEA Grapalat" w:hAnsi="GHEA Grapalat"/>
        </w:rPr>
        <w:t xml:space="preserve"> представляется в </w:t>
      </w:r>
      <w:r w:rsidR="001C5F14">
        <w:rPr>
          <w:rFonts w:ascii="GHEA Grapalat" w:hAnsi="GHEA Grapalat"/>
        </w:rPr>
        <w:t>виде</w:t>
      </w:r>
      <w:r w:rsidR="001C5F14" w:rsidRPr="001647D2">
        <w:rPr>
          <w:rFonts w:ascii="GHEA Grapalat" w:hAnsi="GHEA Grapalat"/>
        </w:rPr>
        <w:t xml:space="preserve"> </w:t>
      </w:r>
      <w:r w:rsidR="001C5F14" w:rsidRPr="00621D07">
        <w:rPr>
          <w:rFonts w:ascii="GHEA Grapalat" w:hAnsi="GHEA Grapalat"/>
          <w:b/>
        </w:rPr>
        <w:t>соглашения о неустойке (приложение 5.1) или наличных денег</w:t>
      </w:r>
      <w:r w:rsidR="001C5F14">
        <w:rPr>
          <w:rFonts w:ascii="GHEA Grapalat" w:hAnsi="GHEA Grapalat"/>
        </w:rPr>
        <w:t>.</w:t>
      </w:r>
    </w:p>
    <w:p w:rsidR="00574B01" w:rsidRDefault="00574B01" w:rsidP="009947DC">
      <w:pPr>
        <w:widowControl w:val="0"/>
        <w:tabs>
          <w:tab w:val="left" w:pos="1276"/>
        </w:tabs>
        <w:ind w:firstLine="567"/>
        <w:contextualSpacing/>
        <w:jc w:val="both"/>
        <w:rPr>
          <w:rFonts w:ascii="GHEA Grapalat" w:hAnsi="GHEA Grapalat"/>
        </w:rPr>
      </w:pPr>
      <w:r w:rsidRPr="001775FE">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1775FE">
        <w:rPr>
          <w:rFonts w:ascii="GHEA Grapalat" w:hAnsi="GHEA Grapalat"/>
        </w:rPr>
        <w:t>по</w:t>
      </w:r>
      <w:proofErr w:type="gramEnd"/>
      <w:r w:rsidRPr="001775FE">
        <w:rPr>
          <w:rFonts w:ascii="GHEA Grapalat" w:hAnsi="GHEA Grapalat"/>
        </w:rPr>
        <w:t xml:space="preserve"> более </w:t>
      </w:r>
      <w:proofErr w:type="gramStart"/>
      <w:r w:rsidRPr="001775FE">
        <w:rPr>
          <w:rFonts w:ascii="GHEA Grapalat" w:hAnsi="GHEA Grapalat"/>
        </w:rPr>
        <w:t>чем</w:t>
      </w:r>
      <w:proofErr w:type="gramEnd"/>
      <w:r w:rsidRPr="001775FE">
        <w:rPr>
          <w:rFonts w:ascii="GHEA Grapalat" w:hAnsi="GHEA Grapalat"/>
        </w:rPr>
        <w:t xml:space="preserve">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9947DC">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1C5F14" w:rsidRPr="001C5F14">
        <w:rPr>
          <w:rFonts w:ascii="GHEA Grapalat" w:hAnsi="GHEA Grapalat"/>
          <w:b/>
        </w:rPr>
        <w:t>2</w:t>
      </w:r>
      <w:r w:rsidR="00F65E20" w:rsidRPr="001C5F14">
        <w:rPr>
          <w:rFonts w:ascii="GHEA Grapalat" w:hAnsi="GHEA Grapalat"/>
          <w:b/>
        </w:rPr>
        <w:t>0</w:t>
      </w:r>
      <w:r w:rsidRPr="001C5F14">
        <w:rPr>
          <w:rFonts w:ascii="GHEA Grapalat" w:hAnsi="GHEA Grapalat"/>
          <w:b/>
        </w:rPr>
        <w:t>-го рабочего дня,</w:t>
      </w:r>
      <w:r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9947DC">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9947DC">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xml:space="preserve">. Если на момент возникновения </w:t>
      </w:r>
      <w:proofErr w:type="gramStart"/>
      <w:r w:rsidR="006D7219" w:rsidRPr="00E43087">
        <w:rPr>
          <w:rFonts w:ascii="GHEA Grapalat" w:hAnsi="GHEA Grapalat"/>
        </w:rPr>
        <w:t>правомочия</w:t>
      </w:r>
      <w:proofErr w:type="gramEnd"/>
      <w:r w:rsidR="006D7219" w:rsidRPr="00E43087">
        <w:rPr>
          <w:rFonts w:ascii="GHEA Grapalat" w:hAnsi="GHEA Grapalat"/>
        </w:rPr>
        <w:t xml:space="preserve">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w:t>
      </w:r>
      <w:proofErr w:type="spellStart"/>
      <w:r w:rsidR="00D32092" w:rsidRPr="00E43087">
        <w:rPr>
          <w:rFonts w:ascii="GHEA Grapalat" w:hAnsi="GHEA Grapalat" w:cs="Sylfaen"/>
        </w:rPr>
        <w:t>драмов</w:t>
      </w:r>
      <w:proofErr w:type="spellEnd"/>
      <w:r w:rsidR="00D32092" w:rsidRPr="00E43087">
        <w:rPr>
          <w:rFonts w:ascii="GHEA Grapalat" w:hAnsi="GHEA Grapalat" w:cs="Sylfaen"/>
        </w:rPr>
        <w:t>,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w:t>
      </w:r>
      <w:proofErr w:type="spellStart"/>
      <w:r w:rsidR="00D32092" w:rsidRPr="000811C1">
        <w:rPr>
          <w:rFonts w:ascii="GHEA Grapalat" w:hAnsi="GHEA Grapalat" w:cs="Sylfaen"/>
        </w:rPr>
        <w:t>средств-в</w:t>
      </w:r>
      <w:proofErr w:type="spellEnd"/>
      <w:r w:rsidR="00D32092" w:rsidRPr="000811C1">
        <w:rPr>
          <w:rFonts w:ascii="GHEA Grapalat" w:hAnsi="GHEA Grapalat" w:cs="Sylfaen"/>
        </w:rPr>
        <w:t xml:space="preserve"> одностороннем порядке утвержденного </w:t>
      </w:r>
      <w:proofErr w:type="spellStart"/>
      <w:r w:rsidR="00D32092" w:rsidRPr="000811C1">
        <w:rPr>
          <w:rFonts w:ascii="GHEA Grapalat" w:hAnsi="GHEA Grapalat" w:cs="Sylfaen"/>
        </w:rPr>
        <w:t>заявления-в</w:t>
      </w:r>
      <w:proofErr w:type="spellEnd"/>
      <w:r w:rsidR="00D32092" w:rsidRPr="000811C1">
        <w:rPr>
          <w:rFonts w:ascii="GHEA Grapalat" w:hAnsi="GHEA Grapalat" w:cs="Sylfaen"/>
        </w:rPr>
        <w:t xml:space="preserve">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9947DC">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w:t>
      </w:r>
      <w:r w:rsidR="000573C9">
        <w:rPr>
          <w:rFonts w:ascii="GHEA Grapalat" w:hAnsi="GHEA Grapalat"/>
        </w:rPr>
        <w:t>не предусматривается</w:t>
      </w:r>
      <w:r w:rsidR="00C8509E" w:rsidRPr="00CB4F11">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9947DC">
      <w:pPr>
        <w:widowControl w:val="0"/>
        <w:tabs>
          <w:tab w:val="left" w:pos="1276"/>
        </w:tabs>
        <w:ind w:firstLine="567"/>
        <w:contextualSpacing/>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0573C9">
      <w:pPr>
        <w:widowControl w:val="0"/>
        <w:contextualSpacing/>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0573C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0573C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0573C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0573C9" w:rsidRPr="00B02E29">
        <w:rPr>
          <w:rFonts w:ascii="GHEA Grapalat" w:hAnsi="GHEA Grapalat"/>
        </w:rPr>
        <w:t>прекращается</w:t>
      </w:r>
      <w:r w:rsidR="000573C9">
        <w:rPr>
          <w:rFonts w:ascii="GHEA Grapalat" w:hAnsi="GHEA Grapalat"/>
        </w:rPr>
        <w:t xml:space="preserve"> </w:t>
      </w:r>
      <w:r w:rsidR="000573C9" w:rsidRPr="00B02E29">
        <w:rPr>
          <w:rFonts w:ascii="GHEA Grapalat" w:hAnsi="GHEA Grapalat"/>
        </w:rPr>
        <w:t>потребность</w:t>
      </w:r>
      <w:r w:rsidR="000573C9">
        <w:rPr>
          <w:rFonts w:ascii="GHEA Grapalat" w:hAnsi="GHEA Grapalat"/>
        </w:rPr>
        <w:t xml:space="preserve"> </w:t>
      </w:r>
      <w:r w:rsidR="000573C9" w:rsidRPr="00B02E29">
        <w:rPr>
          <w:rFonts w:ascii="GHEA Grapalat" w:hAnsi="GHEA Grapalat"/>
        </w:rPr>
        <w:t>в</w:t>
      </w:r>
      <w:r w:rsidR="000573C9">
        <w:rPr>
          <w:rFonts w:ascii="GHEA Grapalat" w:hAnsi="GHEA Grapalat"/>
        </w:rPr>
        <w:t xml:space="preserve"> </w:t>
      </w:r>
      <w:r w:rsidR="000573C9" w:rsidRPr="00B02E29">
        <w:rPr>
          <w:rFonts w:ascii="GHEA Grapalat" w:hAnsi="GHEA Grapalat"/>
        </w:rPr>
        <w:t>закупке.</w:t>
      </w:r>
      <w:r w:rsidR="000573C9">
        <w:rPr>
          <w:rFonts w:ascii="GHEA Grapalat" w:hAnsi="GHEA Grapalat"/>
        </w:rPr>
        <w:t xml:space="preserve"> </w:t>
      </w:r>
      <w:r w:rsidR="000573C9" w:rsidRPr="00B02E29">
        <w:rPr>
          <w:rFonts w:ascii="GHEA Grapalat" w:hAnsi="GHEA Grapalat"/>
        </w:rPr>
        <w:t>При</w:t>
      </w:r>
      <w:r w:rsidR="000573C9">
        <w:rPr>
          <w:rFonts w:ascii="GHEA Grapalat" w:hAnsi="GHEA Grapalat"/>
        </w:rPr>
        <w:t xml:space="preserve"> </w:t>
      </w:r>
      <w:r w:rsidR="000573C9" w:rsidRPr="00B02E29">
        <w:rPr>
          <w:rFonts w:ascii="GHEA Grapalat" w:hAnsi="GHEA Grapalat"/>
        </w:rPr>
        <w:t>этом</w:t>
      </w:r>
      <w:r w:rsidR="000573C9">
        <w:rPr>
          <w:rFonts w:ascii="GHEA Grapalat" w:hAnsi="GHEA Grapalat"/>
        </w:rPr>
        <w:t xml:space="preserve"> </w:t>
      </w:r>
      <w:r w:rsidR="000573C9" w:rsidRPr="00B02E29">
        <w:rPr>
          <w:rFonts w:ascii="GHEA Grapalat" w:hAnsi="GHEA Grapalat"/>
        </w:rPr>
        <w:t>процедура</w:t>
      </w:r>
      <w:r w:rsidR="000573C9">
        <w:rPr>
          <w:rFonts w:ascii="GHEA Grapalat" w:hAnsi="GHEA Grapalat"/>
        </w:rPr>
        <w:t xml:space="preserve"> </w:t>
      </w:r>
      <w:r w:rsidR="000573C9" w:rsidRPr="00B02E29">
        <w:rPr>
          <w:rFonts w:ascii="GHEA Grapalat" w:hAnsi="GHEA Grapalat"/>
        </w:rPr>
        <w:t>закупки,</w:t>
      </w:r>
      <w:r w:rsidR="000573C9">
        <w:rPr>
          <w:rFonts w:ascii="GHEA Grapalat" w:hAnsi="GHEA Grapalat"/>
        </w:rPr>
        <w:t xml:space="preserve"> </w:t>
      </w:r>
      <w:r w:rsidR="000573C9" w:rsidRPr="00B02E29">
        <w:rPr>
          <w:rFonts w:ascii="GHEA Grapalat" w:hAnsi="GHEA Grapalat"/>
        </w:rPr>
        <w:t>организованная</w:t>
      </w:r>
      <w:r w:rsidR="000573C9">
        <w:rPr>
          <w:rFonts w:ascii="GHEA Grapalat" w:hAnsi="GHEA Grapalat"/>
        </w:rPr>
        <w:t xml:space="preserve"> </w:t>
      </w:r>
      <w:r w:rsidR="000573C9" w:rsidRPr="00B02E29">
        <w:rPr>
          <w:rFonts w:ascii="GHEA Grapalat" w:hAnsi="GHEA Grapalat"/>
        </w:rPr>
        <w:t>для</w:t>
      </w:r>
      <w:r w:rsidR="000573C9">
        <w:rPr>
          <w:rFonts w:ascii="GHEA Grapalat" w:hAnsi="GHEA Grapalat"/>
        </w:rPr>
        <w:t xml:space="preserve"> </w:t>
      </w:r>
      <w:r w:rsidR="000573C9" w:rsidRPr="00B02E29">
        <w:rPr>
          <w:rFonts w:ascii="GHEA Grapalat" w:hAnsi="GHEA Grapalat"/>
        </w:rPr>
        <w:t>нужд</w:t>
      </w:r>
      <w:r w:rsidR="000573C9">
        <w:rPr>
          <w:rFonts w:ascii="GHEA Grapalat" w:hAnsi="GHEA Grapalat"/>
        </w:rPr>
        <w:t xml:space="preserve"> </w:t>
      </w:r>
      <w:r w:rsidR="000573C9" w:rsidRPr="00B02E29">
        <w:rPr>
          <w:rFonts w:ascii="GHEA Grapalat" w:hAnsi="GHEA Grapalat"/>
        </w:rPr>
        <w:t>государства</w:t>
      </w:r>
      <w:r w:rsidR="000573C9">
        <w:rPr>
          <w:rFonts w:ascii="GHEA Grapalat" w:hAnsi="GHEA Grapalat"/>
        </w:rPr>
        <w:t xml:space="preserve"> </w:t>
      </w:r>
      <w:r w:rsidR="000573C9" w:rsidRPr="00B02E29">
        <w:rPr>
          <w:rFonts w:ascii="GHEA Grapalat" w:hAnsi="GHEA Grapalat"/>
        </w:rPr>
        <w:t>или</w:t>
      </w:r>
      <w:r w:rsidR="000573C9">
        <w:rPr>
          <w:rFonts w:ascii="GHEA Grapalat" w:hAnsi="GHEA Grapalat"/>
        </w:rPr>
        <w:t xml:space="preserve"> </w:t>
      </w:r>
      <w:r w:rsidR="000573C9" w:rsidRPr="00B02E29">
        <w:rPr>
          <w:rFonts w:ascii="GHEA Grapalat" w:hAnsi="GHEA Grapalat"/>
        </w:rPr>
        <w:t>общин,</w:t>
      </w:r>
      <w:r w:rsidR="000573C9">
        <w:rPr>
          <w:rFonts w:ascii="GHEA Grapalat" w:hAnsi="GHEA Grapalat"/>
        </w:rPr>
        <w:t xml:space="preserve"> </w:t>
      </w:r>
      <w:r w:rsidR="000573C9" w:rsidRPr="00B02E29">
        <w:rPr>
          <w:rFonts w:ascii="GHEA Grapalat" w:hAnsi="GHEA Grapalat"/>
        </w:rPr>
        <w:t>может</w:t>
      </w:r>
      <w:r w:rsidR="000573C9">
        <w:rPr>
          <w:rFonts w:ascii="GHEA Grapalat" w:hAnsi="GHEA Grapalat"/>
        </w:rPr>
        <w:t xml:space="preserve"> </w:t>
      </w:r>
      <w:r w:rsidR="000573C9" w:rsidRPr="00B02E29">
        <w:rPr>
          <w:rFonts w:ascii="GHEA Grapalat" w:hAnsi="GHEA Grapalat"/>
        </w:rPr>
        <w:t>быть</w:t>
      </w:r>
      <w:r w:rsidR="000573C9">
        <w:rPr>
          <w:rFonts w:ascii="GHEA Grapalat" w:hAnsi="GHEA Grapalat"/>
        </w:rPr>
        <w:t xml:space="preserve"> </w:t>
      </w:r>
      <w:r w:rsidR="000573C9" w:rsidRPr="00B02E29">
        <w:rPr>
          <w:rFonts w:ascii="GHEA Grapalat" w:hAnsi="GHEA Grapalat"/>
        </w:rPr>
        <w:t>объявлена</w:t>
      </w:r>
      <w:r w:rsidR="000573C9">
        <w:rPr>
          <w:rFonts w:ascii="GHEA Grapalat" w:hAnsi="GHEA Grapalat"/>
        </w:rPr>
        <w:t xml:space="preserve"> </w:t>
      </w:r>
      <w:r w:rsidR="000573C9" w:rsidRPr="00B02E29">
        <w:rPr>
          <w:rFonts w:ascii="GHEA Grapalat" w:hAnsi="GHEA Grapalat"/>
        </w:rPr>
        <w:t>полностью</w:t>
      </w:r>
      <w:r w:rsidR="000573C9">
        <w:rPr>
          <w:rFonts w:ascii="GHEA Grapalat" w:hAnsi="GHEA Grapalat"/>
        </w:rPr>
        <w:t xml:space="preserve"> </w:t>
      </w:r>
      <w:r w:rsidR="000573C9" w:rsidRPr="00B02E29">
        <w:rPr>
          <w:rFonts w:ascii="GHEA Grapalat" w:hAnsi="GHEA Grapalat"/>
        </w:rPr>
        <w:t>или</w:t>
      </w:r>
      <w:r w:rsidR="000573C9">
        <w:rPr>
          <w:rFonts w:ascii="GHEA Grapalat" w:hAnsi="GHEA Grapalat"/>
        </w:rPr>
        <w:t xml:space="preserve"> </w:t>
      </w:r>
      <w:r w:rsidR="000573C9" w:rsidRPr="00B02E29">
        <w:rPr>
          <w:rFonts w:ascii="GHEA Grapalat" w:hAnsi="GHEA Grapalat"/>
        </w:rPr>
        <w:t>частично</w:t>
      </w:r>
      <w:r w:rsidR="000573C9">
        <w:rPr>
          <w:rFonts w:ascii="GHEA Grapalat" w:hAnsi="GHEA Grapalat"/>
        </w:rPr>
        <w:t xml:space="preserve"> </w:t>
      </w:r>
      <w:r w:rsidR="000573C9" w:rsidRPr="00B02E29">
        <w:rPr>
          <w:rFonts w:ascii="GHEA Grapalat" w:hAnsi="GHEA Grapalat"/>
        </w:rPr>
        <w:t>несостоявшейся</w:t>
      </w:r>
      <w:r w:rsidR="000573C9">
        <w:rPr>
          <w:rFonts w:ascii="GHEA Grapalat" w:hAnsi="GHEA Grapalat"/>
        </w:rPr>
        <w:t xml:space="preserve"> </w:t>
      </w:r>
      <w:r w:rsidR="000573C9" w:rsidRPr="00CC7EC8">
        <w:rPr>
          <w:rFonts w:ascii="GHEA Grapalat" w:hAnsi="GHEA Grapalat"/>
          <w:spacing w:val="-6"/>
        </w:rPr>
        <w:t>на</w:t>
      </w:r>
      <w:r w:rsidR="000573C9">
        <w:rPr>
          <w:rFonts w:ascii="GHEA Grapalat" w:hAnsi="GHEA Grapalat"/>
          <w:spacing w:val="-6"/>
        </w:rPr>
        <w:t xml:space="preserve"> </w:t>
      </w:r>
      <w:r w:rsidR="000573C9" w:rsidRPr="00CC7EC8">
        <w:rPr>
          <w:rFonts w:ascii="GHEA Grapalat" w:hAnsi="GHEA Grapalat"/>
          <w:spacing w:val="-6"/>
        </w:rPr>
        <w:t>основании</w:t>
      </w:r>
      <w:r w:rsidR="000573C9">
        <w:rPr>
          <w:rFonts w:ascii="GHEA Grapalat" w:hAnsi="GHEA Grapalat"/>
          <w:spacing w:val="-6"/>
        </w:rPr>
        <w:t xml:space="preserve"> </w:t>
      </w:r>
      <w:r w:rsidR="000573C9" w:rsidRPr="00CC7EC8">
        <w:rPr>
          <w:rFonts w:ascii="GHEA Grapalat" w:hAnsi="GHEA Grapalat"/>
          <w:spacing w:val="-6"/>
        </w:rPr>
        <w:t>решения</w:t>
      </w:r>
      <w:r w:rsidR="000573C9">
        <w:rPr>
          <w:rFonts w:ascii="GHEA Grapalat" w:hAnsi="GHEA Grapalat"/>
          <w:spacing w:val="-6"/>
        </w:rPr>
        <w:t xml:space="preserve"> </w:t>
      </w:r>
      <w:r w:rsidR="000573C9" w:rsidRPr="00CC7EC8">
        <w:rPr>
          <w:rFonts w:ascii="GHEA Grapalat" w:hAnsi="GHEA Grapalat"/>
          <w:spacing w:val="-6"/>
        </w:rPr>
        <w:t>руководителя</w:t>
      </w:r>
      <w:r w:rsidR="000573C9">
        <w:rPr>
          <w:rFonts w:ascii="GHEA Grapalat" w:hAnsi="GHEA Grapalat"/>
          <w:spacing w:val="-6"/>
        </w:rPr>
        <w:t xml:space="preserve"> </w:t>
      </w:r>
      <w:r w:rsidR="000573C9" w:rsidRPr="00CC7EC8">
        <w:rPr>
          <w:rFonts w:ascii="GHEA Grapalat" w:hAnsi="GHEA Grapalat"/>
          <w:spacing w:val="-6"/>
        </w:rPr>
        <w:t>уполномоченного</w:t>
      </w:r>
      <w:r w:rsidR="000573C9">
        <w:rPr>
          <w:rFonts w:ascii="GHEA Grapalat" w:hAnsi="GHEA Grapalat"/>
          <w:spacing w:val="-6"/>
        </w:rPr>
        <w:t xml:space="preserve"> </w:t>
      </w:r>
      <w:r w:rsidR="000573C9" w:rsidRPr="00CC7EC8">
        <w:rPr>
          <w:rFonts w:ascii="GHEA Grapalat" w:hAnsi="GHEA Grapalat"/>
          <w:spacing w:val="-6"/>
        </w:rPr>
        <w:t>органа,</w:t>
      </w:r>
      <w:r w:rsidR="000573C9">
        <w:rPr>
          <w:rFonts w:ascii="GHEA Grapalat" w:hAnsi="GHEA Grapalat"/>
          <w:spacing w:val="-6"/>
        </w:rPr>
        <w:t xml:space="preserve"> </w:t>
      </w:r>
      <w:r w:rsidR="000573C9" w:rsidRPr="00CC7EC8">
        <w:rPr>
          <w:rFonts w:ascii="GHEA Grapalat" w:hAnsi="GHEA Grapalat"/>
          <w:spacing w:val="-6"/>
        </w:rPr>
        <w:t>осуществляющего</w:t>
      </w:r>
      <w:r w:rsidR="000573C9">
        <w:rPr>
          <w:rFonts w:ascii="GHEA Grapalat" w:hAnsi="GHEA Grapalat"/>
          <w:spacing w:val="-6"/>
        </w:rPr>
        <w:t xml:space="preserve"> </w:t>
      </w:r>
      <w:r w:rsidR="000573C9" w:rsidRPr="00CC7EC8">
        <w:rPr>
          <w:rFonts w:ascii="GHEA Grapalat" w:hAnsi="GHEA Grapalat"/>
          <w:spacing w:val="-6"/>
        </w:rPr>
        <w:t>общее</w:t>
      </w:r>
      <w:r w:rsidR="000573C9">
        <w:rPr>
          <w:rFonts w:ascii="GHEA Grapalat" w:hAnsi="GHEA Grapalat"/>
          <w:spacing w:val="-6"/>
        </w:rPr>
        <w:t xml:space="preserve"> </w:t>
      </w:r>
      <w:r w:rsidR="000573C9" w:rsidRPr="00CC7EC8">
        <w:rPr>
          <w:rFonts w:ascii="GHEA Grapalat" w:hAnsi="GHEA Grapalat"/>
          <w:spacing w:val="-6"/>
        </w:rPr>
        <w:t>управление</w:t>
      </w:r>
      <w:r w:rsidR="000573C9" w:rsidRPr="009044F1">
        <w:rPr>
          <w:rFonts w:ascii="GHEA Grapalat" w:hAnsi="GHEA Grapalat"/>
        </w:rPr>
        <w:t>.</w:t>
      </w:r>
    </w:p>
    <w:p w:rsidR="00096865" w:rsidRPr="009044F1" w:rsidRDefault="00096865" w:rsidP="000573C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0573C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0573C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573C9" w:rsidRDefault="000573C9" w:rsidP="00B46D58">
      <w:pPr>
        <w:widowControl w:val="0"/>
        <w:spacing w:after="160"/>
        <w:ind w:left="567" w:right="565"/>
        <w:jc w:val="center"/>
        <w:rPr>
          <w:rFonts w:ascii="GHEA Grapalat" w:hAnsi="GHEA Grapalat"/>
          <w:b/>
        </w:rPr>
      </w:pPr>
    </w:p>
    <w:p w:rsidR="00096865" w:rsidRPr="009044F1" w:rsidRDefault="008D5016" w:rsidP="00434A89">
      <w:pPr>
        <w:widowControl w:val="0"/>
        <w:ind w:left="567" w:right="565"/>
        <w:contextualSpacing/>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434A89">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434A89">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434A89">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434A89">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434A89">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434A89">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434A89">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434A89">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434A89">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434A89">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434A89">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434A89">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xml:space="preserve">, </w:t>
      </w:r>
      <w:r w:rsidRPr="009044F1">
        <w:rPr>
          <w:rFonts w:ascii="GHEA Grapalat" w:hAnsi="GHEA Grapalat"/>
        </w:rPr>
        <w:lastRenderedPageBreak/>
        <w:t>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434A89">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096865" w:rsidP="00434A89">
      <w:pPr>
        <w:contextualSpacing/>
        <w:jc w:val="center"/>
        <w:rPr>
          <w:rFonts w:ascii="GHEA Grapalat" w:hAnsi="GHEA Grapalat"/>
          <w:b/>
        </w:rPr>
      </w:pPr>
      <w:r w:rsidRPr="009044F1">
        <w:rPr>
          <w:rFonts w:ascii="GHEA Grapalat" w:hAnsi="GHEA Grapalat"/>
          <w:b/>
        </w:rPr>
        <w:t>ЧАСТЬ II</w:t>
      </w:r>
    </w:p>
    <w:p w:rsidR="008842CE" w:rsidRPr="00374F4A" w:rsidRDefault="008842CE" w:rsidP="00434A89">
      <w:pPr>
        <w:widowControl w:val="0"/>
        <w:contextualSpacing/>
        <w:jc w:val="center"/>
        <w:rPr>
          <w:rFonts w:ascii="GHEA Grapalat" w:hAnsi="GHEA Grapalat"/>
          <w:b/>
        </w:rPr>
      </w:pPr>
    </w:p>
    <w:p w:rsidR="00096865" w:rsidRPr="009044F1" w:rsidRDefault="00096865" w:rsidP="00434A89">
      <w:pPr>
        <w:pStyle w:val="aa"/>
        <w:widowControl w:val="0"/>
        <w:spacing w:after="0"/>
        <w:contextualSpacing/>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DB3D8D">
        <w:rPr>
          <w:rFonts w:ascii="GHEA Grapalat" w:hAnsi="GHEA Grapalat"/>
          <w:b/>
        </w:rPr>
        <w:t>ЗАПРОС КОТИРОВОК</w:t>
      </w:r>
    </w:p>
    <w:p w:rsidR="00096865" w:rsidRPr="009044F1" w:rsidRDefault="00096865" w:rsidP="00434A89">
      <w:pPr>
        <w:widowControl w:val="0"/>
        <w:contextualSpacing/>
        <w:jc w:val="center"/>
        <w:rPr>
          <w:rFonts w:ascii="GHEA Grapalat" w:hAnsi="GHEA Grapalat"/>
        </w:rPr>
      </w:pPr>
    </w:p>
    <w:p w:rsidR="00096865" w:rsidRPr="009044F1" w:rsidRDefault="008D5016" w:rsidP="00434A89">
      <w:pPr>
        <w:widowControl w:val="0"/>
        <w:contextualSpacing/>
        <w:jc w:val="center"/>
        <w:rPr>
          <w:rFonts w:ascii="GHEA Grapalat" w:hAnsi="GHEA Grapalat"/>
          <w:b/>
        </w:rPr>
      </w:pPr>
      <w:r w:rsidRPr="009044F1">
        <w:rPr>
          <w:rFonts w:ascii="GHEA Grapalat" w:hAnsi="GHEA Grapalat"/>
          <w:b/>
        </w:rPr>
        <w:t>1. ОБЩИЕ ПОЛОЖЕНИЯ</w:t>
      </w:r>
    </w:p>
    <w:p w:rsidR="00096865" w:rsidRPr="009044F1" w:rsidRDefault="00096865"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434A89">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434A89">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434A89">
      <w:pPr>
        <w:widowControl w:val="0"/>
        <w:contextualSpacing/>
        <w:jc w:val="center"/>
        <w:rPr>
          <w:rFonts w:ascii="GHEA Grapalat" w:hAnsi="GHEA Grapalat"/>
          <w:b/>
        </w:rPr>
      </w:pPr>
      <w:r w:rsidRPr="009044F1">
        <w:rPr>
          <w:rFonts w:ascii="GHEA Grapalat" w:hAnsi="GHEA Grapalat"/>
          <w:b/>
        </w:rPr>
        <w:t>2. ЗАЯВКА НА ПРОЦЕДУРУ</w:t>
      </w:r>
    </w:p>
    <w:p w:rsidR="00DE4E15" w:rsidRDefault="00DE4E15" w:rsidP="00434A89">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434A89">
      <w:pPr>
        <w:widowControl w:val="0"/>
        <w:ind w:firstLine="567"/>
        <w:contextualSpacing/>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434A89">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434A89">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434A89">
      <w:pPr>
        <w:widowControl w:val="0"/>
        <w:tabs>
          <w:tab w:val="left" w:pos="1134"/>
        </w:tabs>
        <w:ind w:firstLine="567"/>
        <w:contextualSpacing/>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
        <w:t>15</w:t>
      </w:r>
    </w:p>
    <w:p w:rsidR="00E67BA7" w:rsidRDefault="00096865" w:rsidP="00434A89">
      <w:pPr>
        <w:widowControl w:val="0"/>
        <w:tabs>
          <w:tab w:val="left" w:pos="1134"/>
        </w:tabs>
        <w:ind w:firstLine="567"/>
        <w:contextualSpacing/>
        <w:jc w:val="both"/>
        <w:rPr>
          <w:rFonts w:ascii="GHEA Grapalat" w:hAnsi="GHEA Grapalat"/>
        </w:rPr>
      </w:pPr>
      <w:r w:rsidRPr="009044F1">
        <w:rPr>
          <w:rFonts w:ascii="GHEA Grapalat" w:hAnsi="GHEA Grapalat"/>
        </w:rPr>
        <w:t>2.</w:t>
      </w:r>
      <w:r w:rsidR="00E265A7">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0" w:author="Vardan" w:date="2020-06-03T18:32:00Z">
        <w:r w:rsidR="002C0665" w:rsidDel="00C14716">
          <w:rPr>
            <w:rFonts w:ascii="GHEA Grapalat" w:hAnsi="GHEA Grapalat"/>
          </w:rPr>
          <w:delText>,</w:delText>
        </w:r>
      </w:del>
      <w:ins w:id="1"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265A7" w:rsidRDefault="00E265A7" w:rsidP="00434A89">
      <w:pPr>
        <w:widowControl w:val="0"/>
        <w:contextualSpacing/>
        <w:jc w:val="center"/>
        <w:rPr>
          <w:rFonts w:ascii="GHEA Grapalat" w:hAnsi="GHEA Grapalat"/>
          <w:b/>
        </w:rPr>
      </w:pPr>
    </w:p>
    <w:p w:rsidR="008B1F31" w:rsidRDefault="008B1F31" w:rsidP="00434A89">
      <w:pPr>
        <w:widowControl w:val="0"/>
        <w:contextualSpacing/>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434A8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434A89">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w:t>
      </w:r>
      <w:r w:rsidRPr="002658C9">
        <w:rPr>
          <w:rFonts w:ascii="GHEA Grapalat" w:hAnsi="GHEA Grapalat"/>
        </w:rPr>
        <w:lastRenderedPageBreak/>
        <w:t>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E265A7" w:rsidRPr="00E265A7">
        <w:rPr>
          <w:rFonts w:ascii="GHEA Grapalat" w:hAnsi="GHEA Grapalat"/>
          <w:b/>
        </w:rPr>
        <w:t>двух</w:t>
      </w:r>
      <w:r w:rsidRPr="00E265A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434A89">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434A89">
      <w:pPr>
        <w:widowControl w:val="0"/>
        <w:tabs>
          <w:tab w:val="left" w:pos="1134"/>
        </w:tabs>
        <w:ind w:firstLine="567"/>
        <w:contextualSpacing/>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E265A7" w:rsidRDefault="008B1F31" w:rsidP="00434A89">
      <w:pPr>
        <w:widowControl w:val="0"/>
        <w:tabs>
          <w:tab w:val="left" w:pos="1134"/>
        </w:tabs>
        <w:ind w:firstLine="567"/>
        <w:contextualSpacing/>
        <w:rPr>
          <w:rFonts w:ascii="GHEA Grapalat" w:hAnsi="GHEA Grapalat"/>
          <w:b/>
        </w:rPr>
      </w:pPr>
      <w:r w:rsidRPr="00E265A7">
        <w:rPr>
          <w:rFonts w:ascii="GHEA Grapalat" w:hAnsi="GHEA Grapalat"/>
          <w:b/>
        </w:rPr>
        <w:t>1)</w:t>
      </w:r>
      <w:r w:rsidRPr="00E265A7">
        <w:rPr>
          <w:rFonts w:ascii="GHEA Grapalat" w:hAnsi="GHEA Grapalat"/>
          <w:b/>
        </w:rPr>
        <w:tab/>
        <w:t>наименование заказчика и место (адрес) подачи заявки;</w:t>
      </w:r>
    </w:p>
    <w:p w:rsidR="008B1F31" w:rsidRPr="00E265A7" w:rsidRDefault="008B1F31" w:rsidP="00434A89">
      <w:pPr>
        <w:widowControl w:val="0"/>
        <w:tabs>
          <w:tab w:val="left" w:pos="1134"/>
          <w:tab w:val="left" w:pos="6284"/>
        </w:tabs>
        <w:ind w:firstLine="567"/>
        <w:contextualSpacing/>
        <w:jc w:val="both"/>
        <w:rPr>
          <w:rFonts w:ascii="GHEA Grapalat" w:hAnsi="GHEA Grapalat"/>
          <w:b/>
        </w:rPr>
      </w:pPr>
      <w:r w:rsidRPr="00E265A7">
        <w:rPr>
          <w:rFonts w:ascii="GHEA Grapalat" w:hAnsi="GHEA Grapalat"/>
          <w:b/>
        </w:rPr>
        <w:t>2)</w:t>
      </w:r>
      <w:r w:rsidRPr="00E265A7">
        <w:rPr>
          <w:rFonts w:ascii="GHEA Grapalat" w:hAnsi="GHEA Grapalat"/>
          <w:b/>
        </w:rPr>
        <w:tab/>
        <w:t>код процедуры;</w:t>
      </w:r>
      <w:r w:rsidRPr="00E265A7">
        <w:rPr>
          <w:rFonts w:ascii="GHEA Grapalat" w:hAnsi="GHEA Grapalat"/>
          <w:b/>
        </w:rPr>
        <w:tab/>
      </w:r>
    </w:p>
    <w:p w:rsidR="008B1F31" w:rsidRPr="00E265A7" w:rsidRDefault="008B1F31" w:rsidP="00434A89">
      <w:pPr>
        <w:widowControl w:val="0"/>
        <w:tabs>
          <w:tab w:val="left" w:pos="1134"/>
        </w:tabs>
        <w:ind w:firstLine="567"/>
        <w:contextualSpacing/>
        <w:jc w:val="both"/>
        <w:rPr>
          <w:rFonts w:ascii="GHEA Grapalat" w:hAnsi="GHEA Grapalat"/>
          <w:b/>
        </w:rPr>
      </w:pPr>
      <w:r w:rsidRPr="00E265A7">
        <w:rPr>
          <w:rFonts w:ascii="GHEA Grapalat" w:hAnsi="GHEA Grapalat"/>
          <w:b/>
        </w:rPr>
        <w:t>3)</w:t>
      </w:r>
      <w:r w:rsidRPr="00E265A7">
        <w:rPr>
          <w:rFonts w:ascii="GHEA Grapalat" w:hAnsi="GHEA Grapalat"/>
          <w:b/>
        </w:rPr>
        <w:tab/>
        <w:t>слова “не вскрывать до заседания по вскрытию заявок”;</w:t>
      </w:r>
    </w:p>
    <w:p w:rsidR="008B1F31" w:rsidRPr="00E265A7" w:rsidRDefault="008B1F31" w:rsidP="00434A89">
      <w:pPr>
        <w:widowControl w:val="0"/>
        <w:tabs>
          <w:tab w:val="left" w:pos="1134"/>
        </w:tabs>
        <w:ind w:firstLine="567"/>
        <w:contextualSpacing/>
        <w:jc w:val="both"/>
        <w:rPr>
          <w:rFonts w:ascii="GHEA Grapalat" w:hAnsi="GHEA Grapalat"/>
          <w:b/>
        </w:rPr>
      </w:pPr>
      <w:r w:rsidRPr="00E265A7">
        <w:rPr>
          <w:rFonts w:ascii="GHEA Grapalat" w:hAnsi="GHEA Grapalat"/>
          <w:b/>
        </w:rPr>
        <w:t>4)</w:t>
      </w:r>
      <w:r w:rsidRPr="00E265A7">
        <w:rPr>
          <w:rFonts w:ascii="GHEA Grapalat" w:hAnsi="GHEA Grapalat"/>
          <w:b/>
        </w:rPr>
        <w:tab/>
        <w:t>наименование (имя), место нахождения и номер телефона участника.</w:t>
      </w:r>
    </w:p>
    <w:p w:rsidR="008B1F31" w:rsidRDefault="008B1F31" w:rsidP="00434A89">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434A89" w:rsidRDefault="00434A89">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417F3" w:rsidRPr="00374F4A" w:rsidRDefault="009417F3" w:rsidP="009417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D27D7">
        <w:rPr>
          <w:rFonts w:ascii="GHEA Grapalat" w:hAnsi="GHEA Grapalat"/>
          <w:b/>
          <w:sz w:val="24"/>
          <w:szCs w:val="24"/>
        </w:rPr>
        <w:t>GHAShDzB-HVKAK-2021-98</w:t>
      </w:r>
      <w:r w:rsidRPr="00161BB6">
        <w:rPr>
          <w:rFonts w:ascii="GHEA Grapalat" w:hAnsi="GHEA Grapalat"/>
          <w:b/>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9417F3" w:rsidRPr="00374F4A" w:rsidRDefault="009417F3" w:rsidP="009417F3">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DA5EA0" w:rsidRDefault="009A2312"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9D27D7">
        <w:rPr>
          <w:rFonts w:ascii="GHEA Grapalat" w:hAnsi="GHEA Grapalat"/>
          <w:b/>
        </w:rPr>
        <w:t>GHAShDzB-HVKAK-2021-98</w:t>
      </w:r>
      <w:r w:rsidRPr="00161BB6">
        <w:rPr>
          <w:rFonts w:ascii="GHEA Grapalat" w:hAnsi="GHEA Grapalat"/>
          <w:b/>
        </w:rPr>
        <w:t>»</w:t>
      </w:r>
      <w:r>
        <w:rPr>
          <w:rFonts w:ascii="GHEA Grapalat" w:hAnsi="GHEA Grapalat"/>
          <w:b/>
        </w:rPr>
        <w:t xml:space="preserve"> </w:t>
      </w:r>
      <w:r>
        <w:rPr>
          <w:rFonts w:ascii="GHEA Grapalat" w:hAnsi="GHEA Grapalat"/>
        </w:rPr>
        <w:t>запроса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A2312">
        <w:rPr>
          <w:rFonts w:ascii="GHEA Grapalat" w:hAnsi="GHEA Grapalat"/>
        </w:rPr>
        <w:t>запрос котировок</w:t>
      </w:r>
      <w:r>
        <w:rPr>
          <w:rFonts w:ascii="GHEA Grapalat" w:hAnsi="GHEA Grapalat"/>
        </w:rPr>
        <w:t xml:space="preserve"> под кодом </w:t>
      </w:r>
      <w:r w:rsidR="009A2312" w:rsidRPr="0091710E">
        <w:rPr>
          <w:rFonts w:ascii="GHEA Grapalat" w:hAnsi="GHEA Grapalat"/>
          <w:b/>
          <w:i/>
        </w:rPr>
        <w:t>«</w:t>
      </w:r>
      <w:r w:rsidR="009D27D7">
        <w:rPr>
          <w:rFonts w:ascii="GHEA Grapalat" w:hAnsi="GHEA Grapalat"/>
          <w:b/>
        </w:rPr>
        <w:t>GHAShDzB-HVKAK-2021-98</w:t>
      </w:r>
      <w:r w:rsidR="009A2312" w:rsidRPr="00161BB6">
        <w:rPr>
          <w:rFonts w:ascii="GHEA Grapalat" w:hAnsi="GHEA Grapalat"/>
          <w:b/>
        </w:rPr>
        <w:t>»</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733E20">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2312" w:rsidRPr="0091710E">
        <w:rPr>
          <w:rFonts w:ascii="GHEA Grapalat" w:hAnsi="GHEA Grapalat"/>
          <w:b/>
          <w:i/>
        </w:rPr>
        <w:t>«</w:t>
      </w:r>
      <w:r w:rsidR="009D27D7">
        <w:rPr>
          <w:rFonts w:ascii="GHEA Grapalat" w:hAnsi="GHEA Grapalat"/>
          <w:b/>
        </w:rPr>
        <w:t>GHAShDzB-HVKAK-2021-98</w:t>
      </w:r>
      <w:r w:rsidR="009A2312" w:rsidRPr="00161BB6">
        <w:rPr>
          <w:rFonts w:ascii="GHEA Grapalat" w:hAnsi="GHEA Grapalat"/>
          <w:b/>
        </w:rPr>
        <w:t>»</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16195A">
        <w:rPr>
          <w:rFonts w:ascii="GHEA Grapalat" w:hAnsi="GHEA Grapalat"/>
        </w:rPr>
        <w:t>запрос котировок</w:t>
      </w:r>
      <w:r>
        <w:rPr>
          <w:rFonts w:ascii="GHEA Grapalat" w:hAnsi="GHEA Grapalat"/>
        </w:rPr>
        <w:t xml:space="preserve"> случая     </w:t>
      </w:r>
      <w:r>
        <w:rPr>
          <w:rFonts w:ascii="GHEA Grapalat" w:hAnsi="GHEA Grapalat"/>
        </w:rPr>
        <w:lastRenderedPageBreak/>
        <w:t xml:space="preserve">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2"/>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220899" w:rsidRDefault="00123294" w:rsidP="00733E20">
      <w:pPr>
        <w:jc w:val="right"/>
        <w:rPr>
          <w:rFonts w:ascii="GHEA Grapalat" w:hAnsi="GHEA Grapalat"/>
          <w:b/>
        </w:rPr>
      </w:pPr>
      <w:r>
        <w:rPr>
          <w:rFonts w:ascii="GHEA Grapalat" w:hAnsi="GHEA Grapalat"/>
          <w:b/>
        </w:rPr>
        <w:br w:type="page"/>
      </w:r>
      <w:r w:rsidR="00220899" w:rsidRPr="002E2C90">
        <w:rPr>
          <w:rFonts w:ascii="GHEA Grapalat" w:hAnsi="GHEA Grapalat"/>
          <w:b/>
        </w:rPr>
        <w:lastRenderedPageBreak/>
        <w:t>Приложение 1.</w:t>
      </w:r>
      <w:r w:rsidR="00BA1C04" w:rsidRPr="002E2C90">
        <w:rPr>
          <w:rFonts w:ascii="GHEA Grapalat" w:hAnsi="GHEA Grapalat"/>
          <w:b/>
        </w:rPr>
        <w:t>2</w:t>
      </w:r>
      <w:r w:rsidR="00220899" w:rsidRPr="002E2C90">
        <w:rPr>
          <w:rFonts w:ascii="GHEA Grapalat" w:hAnsi="GHEA Grapalat"/>
          <w:b/>
        </w:rPr>
        <w:t>**</w:t>
      </w:r>
      <w:r w:rsidR="00220899">
        <w:rPr>
          <w:rFonts w:ascii="GHEA Grapalat" w:hAnsi="GHEA Grapalat"/>
          <w:b/>
        </w:rPr>
        <w:t xml:space="preserve"> </w:t>
      </w:r>
    </w:p>
    <w:p w:rsidR="00733E20" w:rsidRPr="00374F4A" w:rsidRDefault="00733E20" w:rsidP="00733E20">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D27D7">
        <w:rPr>
          <w:rFonts w:ascii="GHEA Grapalat" w:hAnsi="GHEA Grapalat"/>
          <w:b/>
          <w:sz w:val="24"/>
          <w:szCs w:val="24"/>
        </w:rPr>
        <w:t>GHAShDzB-HVKAK-2021-98</w:t>
      </w:r>
      <w:r w:rsidRPr="00161BB6">
        <w:rPr>
          <w:rFonts w:ascii="GHEA Grapalat" w:hAnsi="GHEA Grapalat"/>
          <w:b/>
          <w:sz w:val="24"/>
          <w:szCs w:val="24"/>
        </w:rPr>
        <w:t>»</w:t>
      </w:r>
    </w:p>
    <w:p w:rsidR="00733E20" w:rsidRDefault="00733E20" w:rsidP="00220899">
      <w:pPr>
        <w:ind w:left="360" w:hanging="360"/>
        <w:jc w:val="center"/>
        <w:rPr>
          <w:rFonts w:ascii="GHEA Grapalat" w:hAnsi="GHEA Grapalat"/>
          <w:b/>
        </w:rPr>
      </w:pP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090EBF"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090EBF"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090EBF"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6F16E4">
              <w:rPr>
                <w:rFonts w:ascii="GHEA Grapalat" w:eastAsia="GHEA Grapalat" w:hAnsi="GHEA Grapalat" w:cs="GHEA Grapalat"/>
                <w:lang w:val="hy-AM"/>
              </w:rPr>
              <w:t>б</w:t>
            </w:r>
            <w:proofErr w:type="gramEnd"/>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090EBF"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801B2D">
              <w:rPr>
                <w:rFonts w:ascii="GHEA Grapalat" w:eastAsia="GHEA Grapalat" w:hAnsi="GHEA Grapalat" w:cs="GHEA Grapalat"/>
                <w:lang w:val="hy-AM"/>
              </w:rPr>
              <w:t>в</w:t>
            </w:r>
            <w:proofErr w:type="gramEnd"/>
            <w:r w:rsidR="00220899">
              <w:rPr>
                <w:rFonts w:ascii="GHEA Grapalat" w:eastAsia="GHEA Grapalat" w:hAnsi="GHEA Grapalat" w:cs="GHEA Grapalat"/>
              </w:rPr>
              <w:t>.</w:t>
            </w:r>
            <w:r w:rsidR="00220899" w:rsidRPr="00BA30D4">
              <w:rPr>
                <w:rFonts w:ascii="GHEA Grapalat" w:eastAsia="GHEA Grapalat" w:hAnsi="GHEA Grapalat" w:cs="GHEA Grapalat"/>
              </w:rPr>
              <w:t xml:space="preserve"> </w:t>
            </w:r>
            <w:proofErr w:type="gramStart"/>
            <w:r w:rsidR="00220899" w:rsidRPr="00BA30D4">
              <w:rPr>
                <w:rFonts w:ascii="GHEA Grapalat" w:eastAsia="GHEA Grapalat" w:hAnsi="GHEA Grapalat" w:cs="GHEA Grapalat"/>
              </w:rPr>
              <w:t>является</w:t>
            </w:r>
            <w:proofErr w:type="gramEnd"/>
            <w:r w:rsidR="00220899"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220899" w:rsidRPr="00FD1EE4" w:rsidTr="00220899">
        <w:trPr>
          <w:trHeight w:val="924"/>
        </w:trPr>
        <w:tc>
          <w:tcPr>
            <w:tcW w:w="9016" w:type="dxa"/>
            <w:gridSpan w:val="2"/>
            <w:vAlign w:val="center"/>
          </w:tcPr>
          <w:p w:rsidR="00220899" w:rsidRPr="00FD1EE4" w:rsidRDefault="00090EBF"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 участия</w:t>
            </w:r>
          </w:p>
        </w:tc>
        <w:tc>
          <w:tcPr>
            <w:tcW w:w="4508" w:type="dxa"/>
            <w:vAlign w:val="center"/>
          </w:tcPr>
          <w:p w:rsidR="00220899" w:rsidRPr="00C843BA" w:rsidRDefault="00090EBF"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090EBF"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D654B4">
              <w:rPr>
                <w:rFonts w:ascii="GHEA Grapalat" w:eastAsia="GHEA Grapalat" w:hAnsi="GHEA Grapalat" w:cs="GHEA Grapalat"/>
                <w:lang w:val="hy-AM"/>
              </w:rPr>
              <w:t>б</w:t>
            </w:r>
            <w:proofErr w:type="gramEnd"/>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1104ED">
              <w:rPr>
                <w:rFonts w:ascii="GHEA Grapalat" w:eastAsia="GHEA Grapalat" w:hAnsi="GHEA Grapalat" w:cs="GHEA Grapalat"/>
                <w:lang w:val="hy-AM"/>
              </w:rPr>
              <w:t>в</w:t>
            </w:r>
            <w:proofErr w:type="gramEnd"/>
            <w:r w:rsidR="00220899" w:rsidRPr="00FD1EE4">
              <w:rPr>
                <w:rFonts w:eastAsia="Cambria Math"/>
              </w:rPr>
              <w:t>․</w:t>
            </w:r>
            <w:r w:rsidR="00220899" w:rsidRPr="00FD1EE4">
              <w:rPr>
                <w:rFonts w:ascii="GHEA Grapalat" w:eastAsia="Cambria Math" w:hAnsi="GHEA Grapalat" w:cs="Cambria Math"/>
              </w:rPr>
              <w:t xml:space="preserve"> </w:t>
            </w:r>
            <w:proofErr w:type="gramStart"/>
            <w:r w:rsidR="00220899" w:rsidRPr="001104ED">
              <w:rPr>
                <w:rFonts w:ascii="GHEA Grapalat" w:eastAsia="GHEA Grapalat" w:hAnsi="GHEA Grapalat" w:cs="GHEA Grapalat"/>
              </w:rPr>
              <w:t>от</w:t>
            </w:r>
            <w:proofErr w:type="gramEnd"/>
            <w:r w:rsidR="00220899"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proofErr w:type="gramStart"/>
            <w:r w:rsidR="00220899" w:rsidRPr="009839CB">
              <w:rPr>
                <w:rFonts w:ascii="GHEA Grapalat" w:eastAsia="GHEA Grapalat" w:hAnsi="GHEA Grapalat" w:cs="GHEA Grapalat"/>
                <w:lang w:val="hy-AM"/>
              </w:rPr>
              <w:t>г</w:t>
            </w:r>
            <w:proofErr w:type="gramEnd"/>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090EBF"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220899" w:rsidRPr="00B23852" w:rsidRDefault="00090EBF"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090EBF" w:rsidP="00220899">
            <w:pPr>
              <w:rPr>
                <w:rFonts w:ascii="GHEA Grapalat" w:eastAsia="GHEA Grapalat" w:hAnsi="GHEA Grapalat" w:cs="GHEA Grapalat"/>
              </w:rPr>
            </w:pPr>
            <w:sdt>
              <w:sdtPr>
                <w:rPr>
                  <w:rFonts w:ascii="GHEA Grapalat" w:eastAsia="GHEA Grapalat" w:hAnsi="GHEA Grapalat" w:cs="GHEA Grapalat"/>
                </w:rPr>
                <w:id w:val="45428789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 xml:space="preserve">Совместно с </w:t>
            </w:r>
            <w:proofErr w:type="spellStart"/>
            <w:r w:rsidR="00220899" w:rsidRPr="005558FC">
              <w:rPr>
                <w:rFonts w:ascii="GHEA Grapalat" w:eastAsia="GHEA Grapalat" w:hAnsi="GHEA Grapalat" w:cs="GHEA Grapalat"/>
              </w:rPr>
              <w:t>аффилированными</w:t>
            </w:r>
            <w:proofErr w:type="spellEnd"/>
            <w:r w:rsidR="00220899" w:rsidRPr="005558FC">
              <w:rPr>
                <w:rFonts w:ascii="GHEA Grapalat" w:eastAsia="GHEA Grapalat" w:hAnsi="GHEA Grapalat" w:cs="GHEA Grapalat"/>
              </w:rPr>
              <w:t xml:space="preserve">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090EBF"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090EBF"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f2"/>
        <w:tblW w:w="0" w:type="auto"/>
        <w:tblLayout w:type="fixed"/>
        <w:tblLook w:val="04A0"/>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lastRenderedPageBreak/>
        <w:t>В 1-ом разделе декларации (Организация) заполняются данные юридического лица, представляющего декларацию (</w:t>
      </w:r>
      <w:proofErr w:type="spellStart"/>
      <w:r w:rsidRPr="00092E73">
        <w:rPr>
          <w:rFonts w:ascii="GHEA Grapalat" w:hAnsi="GHEA Grapalat"/>
        </w:rPr>
        <w:t>далее-Организация</w:t>
      </w:r>
      <w:proofErr w:type="spellEnd"/>
      <w:r w:rsidRPr="00092E73">
        <w:rPr>
          <w:rFonts w:ascii="GHEA Grapalat" w:hAnsi="GHEA Grapalat"/>
        </w:rPr>
        <w:t>).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proofErr w:type="gramStart"/>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92E73">
        <w:rPr>
          <w:rFonts w:ascii="GHEA Grapalat" w:hAnsi="GHEA Grapalat"/>
        </w:rPr>
        <w:t>документы-при</w:t>
      </w:r>
      <w:proofErr w:type="spellEnd"/>
      <w:r w:rsidRPr="00092E73">
        <w:rPr>
          <w:rFonts w:ascii="GHEA Grapalat" w:hAnsi="GHEA Grapalat"/>
        </w:rPr>
        <w:t xml:space="preserve"> наличии документов, содержащих сведения о владельцах данного юридического лица;</w:t>
      </w:r>
      <w:proofErr w:type="gramEnd"/>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92E73">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w:t>
      </w:r>
      <w:proofErr w:type="gramStart"/>
      <w:r w:rsidRPr="00092E73">
        <w:rPr>
          <w:rFonts w:ascii="GHEA Grapalat" w:hAnsi="GHEA Grapalat"/>
        </w:rPr>
        <w:t>.В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w:t>
      </w:r>
      <w:proofErr w:type="spellStart"/>
      <w:r w:rsidRPr="00092E73">
        <w:rPr>
          <w:rFonts w:ascii="GHEA Grapalat" w:hAnsi="GHEA Grapalat"/>
        </w:rPr>
        <w:t>недропользования</w:t>
      </w:r>
      <w:proofErr w:type="spellEnd"/>
      <w:r w:rsidRPr="00092E73">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92E73">
        <w:rPr>
          <w:rFonts w:ascii="GHEA Grapalat" w:hAnsi="GHEA Grapalat"/>
        </w:rPr>
        <w:t>недропользования</w:t>
      </w:r>
      <w:proofErr w:type="spellEnd"/>
      <w:r w:rsidRPr="00092E73">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w:t>
      </w:r>
      <w:proofErr w:type="gramStart"/>
      <w:r w:rsidRPr="00092E73">
        <w:rPr>
          <w:rFonts w:ascii="GHEA Grapalat" w:hAnsi="GHEA Grapalat"/>
        </w:rPr>
        <w:t>по</w:t>
      </w:r>
      <w:proofErr w:type="gramEnd"/>
      <w:r w:rsidRPr="00092E73">
        <w:rPr>
          <w:rFonts w:ascii="GHEA Grapalat" w:hAnsi="GHEA Grapalat"/>
        </w:rPr>
        <w:t xml:space="preserve"> более </w:t>
      </w:r>
      <w:proofErr w:type="gramStart"/>
      <w:r w:rsidRPr="00092E73">
        <w:rPr>
          <w:rFonts w:ascii="GHEA Grapalat" w:hAnsi="GHEA Grapalat"/>
        </w:rPr>
        <w:t>чем</w:t>
      </w:r>
      <w:proofErr w:type="gramEnd"/>
      <w:r w:rsidRPr="00092E73">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92E73">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92E73">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w:t>
      </w:r>
      <w:r w:rsidRPr="00092E73">
        <w:rPr>
          <w:rFonts w:ascii="GHEA Grapalat" w:hAnsi="GHEA Grapalat"/>
        </w:rPr>
        <w:lastRenderedPageBreak/>
        <w:t xml:space="preserve">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w:t>
      </w:r>
      <w:proofErr w:type="gramStart"/>
      <w:r w:rsidRPr="00092E73">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92E73">
        <w:rPr>
          <w:rFonts w:ascii="GHEA Grapalat" w:hAnsi="GHEA Grapalat"/>
        </w:rPr>
        <w:t xml:space="preserve">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proofErr w:type="gramStart"/>
      <w:r w:rsidRPr="00092E73">
        <w:rPr>
          <w:rFonts w:ascii="GHEA Grapalat" w:hAnsi="GHEA Grapalat"/>
        </w:rPr>
        <w:t>б</w:t>
      </w:r>
      <w:proofErr w:type="gramEnd"/>
      <w:r w:rsidRPr="00092E73">
        <w:rPr>
          <w:rFonts w:ascii="GHEA Grapalat" w:hAnsi="GHEA Grapalat"/>
        </w:rPr>
        <w:t xml:space="preserve">.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lang w:val="hy-AM"/>
        </w:rPr>
        <w:t xml:space="preserve">. </w:t>
      </w:r>
      <w:proofErr w:type="gramStart"/>
      <w:r w:rsidRPr="00092E73">
        <w:rPr>
          <w:rFonts w:ascii="GHEA Grapalat" w:hAnsi="GHEA Grapalat"/>
        </w:rPr>
        <w:t>в</w:t>
      </w:r>
      <w:proofErr w:type="gramEnd"/>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92E73">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w:t>
      </w:r>
      <w:proofErr w:type="gramStart"/>
      <w:r w:rsidRPr="00092E73">
        <w:rPr>
          <w:rFonts w:ascii="GHEA Grapalat" w:hAnsi="GHEA Grapalat"/>
        </w:rPr>
        <w:t>В</w:t>
      </w:r>
      <w:proofErr w:type="gramEnd"/>
      <w:r w:rsidRPr="00092E73">
        <w:rPr>
          <w:rFonts w:ascii="GHEA Grapalat" w:hAnsi="GHEA Grapalat"/>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proofErr w:type="spellStart"/>
      <w:r w:rsidRPr="00092E73">
        <w:rPr>
          <w:rFonts w:ascii="GHEA Grapalat" w:hAnsi="GHEA Grapalat"/>
        </w:rPr>
        <w:t>д</w:t>
      </w:r>
      <w:proofErr w:type="spellEnd"/>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92E73">
        <w:rPr>
          <w:rFonts w:ascii="GHEA Grapalat" w:hAnsi="GHEA Grapalat"/>
        </w:rPr>
        <w:t>аффилированными</w:t>
      </w:r>
      <w:proofErr w:type="spellEnd"/>
      <w:r w:rsidRPr="00092E73">
        <w:rPr>
          <w:rFonts w:ascii="GHEA Grapalat" w:hAnsi="GHEA Grapalat"/>
        </w:rPr>
        <w:t xml:space="preserve">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w:t>
      </w:r>
      <w:proofErr w:type="spellStart"/>
      <w:r w:rsidRPr="00092E73">
        <w:rPr>
          <w:rFonts w:ascii="GHEA Grapalat" w:hAnsi="GHEA Grapalat"/>
        </w:rPr>
        <w:t>аффилированным</w:t>
      </w:r>
      <w:proofErr w:type="spellEnd"/>
      <w:r w:rsidRPr="00092E73">
        <w:rPr>
          <w:rFonts w:ascii="GHEA Grapalat" w:hAnsi="GHEA Grapalat"/>
        </w:rPr>
        <w:t xml:space="preserve"> лицом деятельности или может контролировать ее в случае согласованной с </w:t>
      </w:r>
      <w:proofErr w:type="spellStart"/>
      <w:r w:rsidRPr="00092E73">
        <w:rPr>
          <w:rFonts w:ascii="GHEA Grapalat" w:hAnsi="GHEA Grapalat"/>
        </w:rPr>
        <w:t>аффилированным</w:t>
      </w:r>
      <w:proofErr w:type="spellEnd"/>
      <w:r w:rsidRPr="00092E73">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92E73">
        <w:rPr>
          <w:rFonts w:ascii="GHEA Grapalat" w:hAnsi="GHEA Grapalat"/>
        </w:rPr>
        <w:t>недропользования</w:t>
      </w:r>
      <w:proofErr w:type="spellEnd"/>
      <w:r w:rsidRPr="00092E73">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92E73">
        <w:rPr>
          <w:rFonts w:ascii="GHEA Grapalat" w:hAnsi="GHEA Grapalat"/>
        </w:rPr>
        <w:t xml:space="preserve"> О</w:t>
      </w:r>
      <w:proofErr w:type="gramEnd"/>
      <w:r w:rsidRPr="00092E73">
        <w:rPr>
          <w:rFonts w:ascii="GHEA Grapalat" w:hAnsi="GHEA Grapalat"/>
        </w:rPr>
        <w:t xml:space="preserve">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92E73">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w:t>
      </w:r>
      <w:proofErr w:type="gramStart"/>
      <w:r w:rsidRPr="00092E73">
        <w:rPr>
          <w:rFonts w:ascii="GHEA Grapalat" w:hAnsi="GHEA Grapalat"/>
        </w:rPr>
        <w:t>имеющиеся</w:t>
      </w:r>
      <w:proofErr w:type="gramEnd"/>
      <w:r w:rsidRPr="00092E73">
        <w:rPr>
          <w:rFonts w:ascii="GHEA Grapalat" w:hAnsi="GHEA Grapalat"/>
        </w:rPr>
        <w:t xml:space="preserve">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bookmarkStart w:id="3" w:name="_GoBack"/>
      <w:bookmarkEnd w:id="3"/>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733E20" w:rsidRPr="00374F4A" w:rsidRDefault="00733E20" w:rsidP="00733E20">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D27D7">
        <w:rPr>
          <w:rFonts w:ascii="GHEA Grapalat" w:hAnsi="GHEA Grapalat"/>
          <w:b/>
          <w:sz w:val="24"/>
          <w:szCs w:val="24"/>
        </w:rPr>
        <w:t>GHAShDzB-HVKAK-2021-98</w:t>
      </w:r>
      <w:r w:rsidRPr="00161BB6">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1356F2">
        <w:rPr>
          <w:rFonts w:ascii="GHEA Grapalat" w:hAnsi="GHEA Grapalat"/>
          <w:spacing w:val="-6"/>
        </w:rPr>
        <w:t>запрос котировок</w:t>
      </w:r>
      <w:r w:rsidRPr="005744FC">
        <w:rPr>
          <w:rFonts w:ascii="GHEA Grapalat" w:hAnsi="GHEA Grapalat"/>
          <w:spacing w:val="-6"/>
        </w:rPr>
        <w:t xml:space="preserve"> под кодом </w:t>
      </w:r>
      <w:r w:rsidR="00733E20" w:rsidRPr="0091710E">
        <w:rPr>
          <w:rFonts w:ascii="GHEA Grapalat" w:hAnsi="GHEA Grapalat"/>
          <w:b/>
          <w:i/>
        </w:rPr>
        <w:t>«</w:t>
      </w:r>
      <w:r w:rsidR="009D27D7">
        <w:rPr>
          <w:rFonts w:ascii="GHEA Grapalat" w:hAnsi="GHEA Grapalat"/>
          <w:b/>
        </w:rPr>
        <w:t>GHAShDzB-HVKAK-2021-98</w:t>
      </w:r>
      <w:r w:rsidR="00733E20" w:rsidRPr="00161BB6">
        <w:rPr>
          <w:rFonts w:ascii="GHEA Grapalat" w:hAnsi="GHEA Grapalat"/>
          <w:b/>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2E4BC5" w:rsidRDefault="003D2FE2" w:rsidP="003D458D">
      <w:pPr>
        <w:widowControl w:val="0"/>
        <w:contextualSpacing/>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rsidR="001356F2" w:rsidRDefault="003D2FE2" w:rsidP="003D458D">
      <w:pPr>
        <w:widowControl w:val="0"/>
        <w:contextualSpacing/>
        <w:jc w:val="right"/>
        <w:rPr>
          <w:rFonts w:ascii="GHEA Grapalat" w:hAnsi="GHEA Grapalat"/>
          <w:i/>
          <w:sz w:val="22"/>
          <w:szCs w:val="22"/>
        </w:rPr>
      </w:pPr>
      <w:r w:rsidRPr="00B138F3">
        <w:rPr>
          <w:rFonts w:ascii="GHEA Grapalat" w:hAnsi="GHEA Grapalat"/>
          <w:i/>
          <w:sz w:val="22"/>
          <w:szCs w:val="22"/>
        </w:rPr>
        <w:t xml:space="preserve">к Приглашению на </w:t>
      </w:r>
      <w:r w:rsidR="001356F2">
        <w:rPr>
          <w:rFonts w:ascii="GHEA Grapalat" w:hAnsi="GHEA Grapalat"/>
          <w:i/>
          <w:sz w:val="22"/>
          <w:szCs w:val="22"/>
        </w:rPr>
        <w:t>запрос котировок</w:t>
      </w:r>
    </w:p>
    <w:p w:rsidR="003D2FE2" w:rsidRPr="00B138F3" w:rsidRDefault="003D2FE2" w:rsidP="003D458D">
      <w:pPr>
        <w:widowControl w:val="0"/>
        <w:contextualSpacing/>
        <w:jc w:val="right"/>
        <w:rPr>
          <w:rFonts w:ascii="GHEA Grapalat" w:hAnsi="GHEA Grapalat" w:cs="GHEA Grapalat"/>
          <w:i/>
          <w:sz w:val="22"/>
          <w:szCs w:val="22"/>
        </w:rPr>
      </w:pPr>
      <w:r w:rsidRPr="00B138F3">
        <w:rPr>
          <w:rFonts w:ascii="GHEA Grapalat" w:hAnsi="GHEA Grapalat"/>
          <w:i/>
          <w:sz w:val="22"/>
          <w:szCs w:val="22"/>
        </w:rPr>
        <w:t xml:space="preserve">под кодом </w:t>
      </w:r>
      <w:r w:rsidR="001356F2" w:rsidRPr="0091710E">
        <w:rPr>
          <w:rFonts w:ascii="GHEA Grapalat" w:hAnsi="GHEA Grapalat"/>
          <w:b/>
          <w:i/>
        </w:rPr>
        <w:t>«</w:t>
      </w:r>
      <w:r w:rsidR="009D27D7">
        <w:rPr>
          <w:rFonts w:ascii="GHEA Grapalat" w:hAnsi="GHEA Grapalat"/>
          <w:b/>
        </w:rPr>
        <w:t>GHAShDzB-HVKAK-2021-98</w:t>
      </w:r>
      <w:r w:rsidR="001356F2" w:rsidRPr="00161BB6">
        <w:rPr>
          <w:rFonts w:ascii="GHEA Grapalat" w:hAnsi="GHEA Grapalat"/>
          <w:b/>
        </w:rPr>
        <w:t>»</w:t>
      </w:r>
    </w:p>
    <w:p w:rsidR="003D2FE2" w:rsidRPr="00B138F3" w:rsidRDefault="003D2FE2" w:rsidP="003D458D">
      <w:pPr>
        <w:widowControl w:val="0"/>
        <w:contextualSpacing/>
        <w:jc w:val="center"/>
        <w:rPr>
          <w:rFonts w:ascii="GHEA Grapalat" w:hAnsi="GHEA Grapalat"/>
          <w:b/>
          <w:sz w:val="22"/>
          <w:szCs w:val="22"/>
        </w:rPr>
      </w:pPr>
    </w:p>
    <w:p w:rsidR="003D2FE2" w:rsidRPr="00B138F3" w:rsidRDefault="003D2FE2" w:rsidP="003D458D">
      <w:pPr>
        <w:widowControl w:val="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458D">
      <w:pPr>
        <w:widowControl w:val="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3D458D">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3D458D">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458D">
      <w:pPr>
        <w:widowControl w:val="0"/>
        <w:contextualSpacing/>
        <w:rPr>
          <w:rFonts w:ascii="GHEA Grapalat" w:hAnsi="GHEA Grapalat" w:cs="GHEA Grapalat"/>
          <w:b/>
          <w:sz w:val="22"/>
          <w:szCs w:val="22"/>
        </w:rPr>
      </w:pPr>
    </w:p>
    <w:p w:rsidR="003D2FE2" w:rsidRPr="00B138F3" w:rsidRDefault="003D2FE2" w:rsidP="003D458D">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458D">
      <w:pPr>
        <w:widowControl w:val="0"/>
        <w:ind w:left="1843"/>
        <w:contextualSpacing/>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458D">
      <w:pPr>
        <w:widowControl w:val="0"/>
        <w:contextualSpacing/>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458D">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458D">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458D">
      <w:pPr>
        <w:widowControl w:val="0"/>
        <w:ind w:firstLine="709"/>
        <w:contextualSpacing/>
        <w:jc w:val="both"/>
        <w:rPr>
          <w:rFonts w:ascii="GHEA Grapalat" w:hAnsi="GHEA Grapalat" w:cs="GHEA Grapalat"/>
          <w:sz w:val="22"/>
          <w:szCs w:val="22"/>
        </w:rPr>
      </w:pPr>
    </w:p>
    <w:p w:rsidR="003D2FE2" w:rsidRPr="00B138F3" w:rsidRDefault="003D2FE2" w:rsidP="003D458D">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458D" w:rsidRPr="00E57862" w:rsidRDefault="003D2FE2" w:rsidP="003D458D">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D458D" w:rsidRPr="00025337">
        <w:rPr>
          <w:rFonts w:ascii="GHEA Grapalat" w:hAnsi="GHEA Grapalat"/>
          <w:b/>
          <w:sz w:val="22"/>
          <w:szCs w:val="22"/>
        </w:rPr>
        <w:t>ГНО «Национальным центром по контролю и профилактике заболеваний»</w:t>
      </w:r>
      <w:r w:rsidR="003D458D" w:rsidRPr="00025337">
        <w:rPr>
          <w:rFonts w:ascii="GHEA Grapalat" w:hAnsi="GHEA Grapalat"/>
          <w:b/>
          <w:i/>
          <w:sz w:val="22"/>
          <w:szCs w:val="22"/>
        </w:rPr>
        <w:t xml:space="preserve"> </w:t>
      </w:r>
      <w:r w:rsidR="003D458D" w:rsidRPr="00025337">
        <w:rPr>
          <w:rFonts w:ascii="GHEA Grapalat" w:hAnsi="GHEA Grapalat"/>
          <w:b/>
          <w:sz w:val="22"/>
          <w:szCs w:val="22"/>
        </w:rPr>
        <w:t>МЗ РА</w:t>
      </w:r>
      <w:r w:rsidR="003D458D" w:rsidRPr="00B138F3">
        <w:rPr>
          <w:rFonts w:ascii="GHEA Grapalat" w:hAnsi="GHEA Grapalat"/>
          <w:spacing w:val="-6"/>
          <w:sz w:val="22"/>
          <w:szCs w:val="22"/>
        </w:rPr>
        <w:t xml:space="preserve"> (далее — Заказчик) </w:t>
      </w:r>
      <w:r w:rsidR="003D458D" w:rsidRPr="00B138F3">
        <w:rPr>
          <w:rFonts w:ascii="GHEA Grapalat" w:hAnsi="GHEA Grapalat"/>
          <w:sz w:val="22"/>
          <w:szCs w:val="22"/>
        </w:rPr>
        <w:t xml:space="preserve">процедуре закупок под кодом </w:t>
      </w:r>
      <w:r w:rsidR="003D458D" w:rsidRPr="0091710E">
        <w:rPr>
          <w:rFonts w:ascii="GHEA Grapalat" w:hAnsi="GHEA Grapalat"/>
          <w:b/>
          <w:i/>
        </w:rPr>
        <w:t>«</w:t>
      </w:r>
      <w:r w:rsidR="009D27D7">
        <w:rPr>
          <w:rFonts w:ascii="GHEA Grapalat" w:hAnsi="GHEA Grapalat"/>
          <w:b/>
        </w:rPr>
        <w:t>GHAShDzB-HVKAK-2021-98</w:t>
      </w:r>
      <w:r w:rsidR="003D458D" w:rsidRPr="00161BB6">
        <w:rPr>
          <w:rFonts w:ascii="GHEA Grapalat" w:hAnsi="GHEA Grapalat"/>
          <w:b/>
        </w:rPr>
        <w:t>»</w:t>
      </w:r>
      <w:r w:rsidR="003D458D" w:rsidRPr="00B138F3">
        <w:rPr>
          <w:rFonts w:ascii="GHEA Grapalat" w:hAnsi="GHEA Grapalat"/>
          <w:sz w:val="22"/>
          <w:szCs w:val="22"/>
        </w:rPr>
        <w:t>.</w:t>
      </w:r>
    </w:p>
    <w:p w:rsidR="003D2FE2" w:rsidRPr="00B138F3" w:rsidRDefault="003D2FE2" w:rsidP="003D458D">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Компании в результате уплаты Банком-плательщиком </w:t>
      </w:r>
      <w:r w:rsidRPr="00B138F3">
        <w:rPr>
          <w:rFonts w:ascii="GHEA Grapalat" w:hAnsi="GHEA Grapalat"/>
          <w:sz w:val="22"/>
          <w:szCs w:val="22"/>
        </w:rPr>
        <w:lastRenderedPageBreak/>
        <w:t>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w:t>
      </w:r>
      <w:r w:rsidR="003D458D">
        <w:rPr>
          <w:rFonts w:ascii="GHEA Grapalat" w:hAnsi="GHEA Grapalat"/>
          <w:sz w:val="22"/>
          <w:szCs w:val="22"/>
        </w:rPr>
        <w:t xml:space="preserve">ное бюро) сведения </w:t>
      </w:r>
      <w:r w:rsidRPr="00B138F3">
        <w:rPr>
          <w:rFonts w:ascii="GHEA Grapalat" w:hAnsi="GHEA Grapalat"/>
          <w:sz w:val="22"/>
          <w:szCs w:val="22"/>
        </w:rPr>
        <w:t>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458D">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45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Default="003D2FE2" w:rsidP="003D45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458D" w:rsidRPr="00B138F3" w:rsidDel="00A13215" w:rsidRDefault="003D458D" w:rsidP="003D458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458D" w:rsidRPr="00EC1F84" w:rsidRDefault="003D458D" w:rsidP="003D458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458D" w:rsidRPr="00230D36" w:rsidRDefault="003D458D" w:rsidP="003D458D">
      <w:pPr>
        <w:widowControl w:val="0"/>
        <w:ind w:firstLine="567"/>
        <w:contextualSpacing/>
        <w:jc w:val="center"/>
        <w:rPr>
          <w:rFonts w:ascii="GHEA Grapalat" w:hAnsi="GHEA Grapalat"/>
          <w:b/>
          <w:sz w:val="22"/>
          <w:szCs w:val="22"/>
        </w:rPr>
      </w:pPr>
    </w:p>
    <w:p w:rsidR="003D458D" w:rsidRPr="00B138F3" w:rsidRDefault="003D458D" w:rsidP="003D458D">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458D" w:rsidRPr="00B138F3" w:rsidRDefault="003D458D" w:rsidP="003D458D">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458D" w:rsidRPr="00B138F3" w:rsidRDefault="003D458D" w:rsidP="003D458D">
      <w:pPr>
        <w:widowControl w:val="0"/>
        <w:ind w:right="4250"/>
        <w:contextualSpacing/>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3D458D" w:rsidRPr="00B138F3" w:rsidRDefault="003D458D" w:rsidP="003D458D">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458D" w:rsidRPr="00B138F3" w:rsidRDefault="003D458D" w:rsidP="003D458D">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458D" w:rsidRPr="002E4BC5" w:rsidRDefault="003D458D" w:rsidP="003D458D">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458D" w:rsidRPr="002E4BC5" w:rsidRDefault="003D458D" w:rsidP="003D458D">
      <w:pPr>
        <w:widowControl w:val="0"/>
        <w:ind w:right="4250"/>
        <w:contextualSpacing/>
        <w:jc w:val="center"/>
        <w:rPr>
          <w:rFonts w:ascii="GHEA Grapalat" w:hAnsi="GHEA Grapalat"/>
          <w:sz w:val="22"/>
          <w:szCs w:val="22"/>
          <w:vertAlign w:val="superscript"/>
        </w:rPr>
      </w:pPr>
    </w:p>
    <w:p w:rsidR="003D458D" w:rsidRPr="00EC1F84" w:rsidRDefault="003D458D" w:rsidP="003D458D">
      <w:pPr>
        <w:widowControl w:val="0"/>
        <w:ind w:right="4250"/>
        <w:contextualSpacing/>
        <w:jc w:val="center"/>
        <w:rPr>
          <w:rFonts w:ascii="GHEA Grapalat" w:hAnsi="GHEA Grapalat"/>
          <w:sz w:val="22"/>
          <w:szCs w:val="22"/>
          <w:vertAlign w:val="superscript"/>
        </w:rPr>
      </w:pPr>
    </w:p>
    <w:p w:rsidR="003D458D" w:rsidRPr="00EC1F84" w:rsidRDefault="003D458D" w:rsidP="003D458D">
      <w:pPr>
        <w:widowControl w:val="0"/>
        <w:ind w:right="4250"/>
        <w:contextualSpacing/>
        <w:jc w:val="center"/>
        <w:rPr>
          <w:rFonts w:ascii="GHEA Grapalat" w:hAnsi="GHEA Grapalat"/>
          <w:sz w:val="22"/>
          <w:szCs w:val="22"/>
          <w:vertAlign w:val="superscript"/>
        </w:rPr>
      </w:pPr>
    </w:p>
    <w:p w:rsidR="003D458D" w:rsidRPr="00B138F3" w:rsidRDefault="003D458D" w:rsidP="003D458D">
      <w:pPr>
        <w:widowControl w:val="0"/>
        <w:contextualSpacing/>
        <w:jc w:val="right"/>
        <w:rPr>
          <w:rFonts w:ascii="GHEA Grapalat" w:hAnsi="GHEA Grapalat"/>
          <w:sz w:val="22"/>
          <w:szCs w:val="22"/>
        </w:rPr>
      </w:pPr>
    </w:p>
    <w:p w:rsidR="003D458D" w:rsidRPr="00B138F3" w:rsidRDefault="003D458D" w:rsidP="003D458D">
      <w:pPr>
        <w:widowControl w:val="0"/>
        <w:contextualSpacing/>
        <w:jc w:val="right"/>
        <w:rPr>
          <w:rFonts w:ascii="GHEA Grapalat" w:hAnsi="GHEA Grapalat"/>
          <w:sz w:val="22"/>
          <w:szCs w:val="22"/>
        </w:rPr>
      </w:pPr>
      <w:r w:rsidRPr="00B138F3">
        <w:rPr>
          <w:rFonts w:ascii="GHEA Grapalat" w:hAnsi="GHEA Grapalat"/>
          <w:sz w:val="22"/>
          <w:szCs w:val="22"/>
        </w:rPr>
        <w:t>М. П.</w:t>
      </w:r>
    </w:p>
    <w:p w:rsidR="003D458D" w:rsidRPr="00B138F3" w:rsidRDefault="003D458D" w:rsidP="003D458D">
      <w:pPr>
        <w:widowControl w:val="0"/>
        <w:contextualSpacing/>
        <w:jc w:val="both"/>
        <w:rPr>
          <w:rFonts w:ascii="GHEA Grapalat" w:hAnsi="GHEA Grapalat"/>
          <w:b/>
        </w:rPr>
      </w:pPr>
      <w:r w:rsidRPr="00B138F3">
        <w:rPr>
          <w:rFonts w:ascii="GHEA Grapalat" w:hAnsi="GHEA Grapalat"/>
          <w:sz w:val="22"/>
          <w:szCs w:val="22"/>
        </w:rPr>
        <w:t>День/месяц/год</w:t>
      </w:r>
    </w:p>
    <w:p w:rsidR="003D458D" w:rsidRPr="003D458D" w:rsidRDefault="003D458D" w:rsidP="003D458D">
      <w:pPr>
        <w:widowControl w:val="0"/>
        <w:tabs>
          <w:tab w:val="left" w:pos="1134"/>
        </w:tabs>
        <w:spacing w:after="160"/>
        <w:ind w:firstLine="567"/>
        <w:jc w:val="both"/>
        <w:rPr>
          <w:rFonts w:ascii="GHEA Grapalat" w:hAnsi="GHEA Grapalat"/>
          <w:sz w:val="22"/>
          <w:szCs w:val="22"/>
        </w:rPr>
      </w:pPr>
    </w:p>
    <w:p w:rsidR="003D458D" w:rsidRPr="003D458D" w:rsidRDefault="003D458D" w:rsidP="003D458D">
      <w:pPr>
        <w:widowControl w:val="0"/>
        <w:tabs>
          <w:tab w:val="left" w:pos="1134"/>
        </w:tabs>
        <w:spacing w:after="160"/>
        <w:ind w:firstLine="567"/>
        <w:jc w:val="both"/>
        <w:rPr>
          <w:rFonts w:ascii="GHEA Grapalat" w:hAnsi="GHEA Grapalat"/>
          <w:sz w:val="22"/>
          <w:szCs w:val="22"/>
        </w:rPr>
      </w:pPr>
    </w:p>
    <w:p w:rsidR="003D458D" w:rsidRPr="003D458D" w:rsidRDefault="003D458D" w:rsidP="003D458D">
      <w:pPr>
        <w:widowControl w:val="0"/>
        <w:tabs>
          <w:tab w:val="left" w:pos="1134"/>
        </w:tabs>
        <w:spacing w:after="160"/>
        <w:ind w:firstLine="567"/>
        <w:jc w:val="both"/>
        <w:rPr>
          <w:rFonts w:ascii="GHEA Grapalat" w:hAnsi="GHEA Grapalat"/>
          <w:sz w:val="22"/>
          <w:szCs w:val="22"/>
        </w:rPr>
      </w:pPr>
    </w:p>
    <w:p w:rsidR="003D458D" w:rsidRPr="003D458D" w:rsidRDefault="003D458D" w:rsidP="003D458D">
      <w:pPr>
        <w:widowControl w:val="0"/>
        <w:tabs>
          <w:tab w:val="left" w:pos="1134"/>
        </w:tabs>
        <w:spacing w:after="160"/>
        <w:ind w:firstLine="567"/>
        <w:jc w:val="both"/>
        <w:rPr>
          <w:rFonts w:ascii="GHEA Grapalat" w:hAnsi="GHEA Grapalat"/>
          <w:sz w:val="22"/>
          <w:szCs w:val="22"/>
        </w:rPr>
      </w:pPr>
    </w:p>
    <w:p w:rsidR="003D458D" w:rsidRPr="00EC1F84" w:rsidRDefault="003D458D" w:rsidP="003D458D">
      <w:pPr>
        <w:widowControl w:val="0"/>
        <w:tabs>
          <w:tab w:val="left" w:pos="1134"/>
        </w:tabs>
        <w:spacing w:after="160"/>
        <w:ind w:firstLine="567"/>
        <w:jc w:val="both"/>
        <w:rPr>
          <w:rFonts w:ascii="GHEA Grapalat" w:hAnsi="GHEA Grapalat"/>
          <w:sz w:val="22"/>
          <w:szCs w:val="22"/>
        </w:rPr>
      </w:pPr>
    </w:p>
    <w:p w:rsidR="003D458D" w:rsidRPr="00B138F3" w:rsidRDefault="003D458D" w:rsidP="003D458D">
      <w:pPr>
        <w:widowControl w:val="0"/>
        <w:spacing w:after="160"/>
        <w:jc w:val="center"/>
        <w:rPr>
          <w:rFonts w:ascii="GHEA Grapalat" w:hAnsi="GHEA Grapalat" w:cs="Sylfaen"/>
        </w:rPr>
      </w:pPr>
    </w:p>
    <w:p w:rsidR="003D458D" w:rsidRPr="00B138F3" w:rsidRDefault="003D458D" w:rsidP="003D45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D458D" w:rsidRPr="00B138F3" w:rsidRDefault="003D458D" w:rsidP="003D458D">
      <w:pPr>
        <w:rPr>
          <w:rFonts w:ascii="GHEA Grapalat" w:hAnsi="GHEA Grapalat" w:cs="Sylfaen"/>
        </w:rPr>
      </w:pPr>
      <w:r w:rsidRPr="00B138F3">
        <w:rPr>
          <w:rFonts w:ascii="GHEA Grapalat" w:hAnsi="GHEA Grapalat" w:cs="Sylfaen"/>
        </w:rPr>
        <w:br w:type="page"/>
      </w:r>
    </w:p>
    <w:p w:rsidR="003D458D" w:rsidRPr="00B138F3" w:rsidRDefault="003D458D" w:rsidP="003D458D">
      <w:pPr>
        <w:widowControl w:val="0"/>
        <w:tabs>
          <w:tab w:val="left" w:pos="1134"/>
        </w:tabs>
        <w:ind w:firstLine="567"/>
        <w:contextualSpacing/>
        <w:jc w:val="both"/>
        <w:rPr>
          <w:rFonts w:ascii="GHEA Grapalat" w:hAnsi="GHEA Grapalat" w:cs="GHEA Grapalat"/>
          <w:sz w:val="22"/>
          <w:szCs w:val="22"/>
        </w:rPr>
      </w:pPr>
    </w:p>
    <w:tbl>
      <w:tblPr>
        <w:tblpPr w:leftFromText="180" w:rightFromText="180" w:vertAnchor="page" w:horzAnchor="margin" w:tblpY="8626"/>
        <w:tblW w:w="10980" w:type="dxa"/>
        <w:tblLook w:val="0000"/>
      </w:tblPr>
      <w:tblGrid>
        <w:gridCol w:w="5616"/>
        <w:gridCol w:w="5364"/>
      </w:tblGrid>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D458D" w:rsidRPr="00B138F3" w:rsidTr="003D458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D458D" w:rsidRPr="00B138F3" w:rsidTr="003D458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3D458D" w:rsidRPr="00B138F3" w:rsidTr="003D45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D458D" w:rsidRPr="00B138F3" w:rsidTr="003D45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D458D" w:rsidRPr="00B138F3" w:rsidTr="003D458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D458D" w:rsidRPr="00B138F3" w:rsidTr="003D458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D458D" w:rsidRPr="00B138F3" w:rsidTr="003D458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D458D" w:rsidRPr="00B138F3" w:rsidTr="003D458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E063D7" w:rsidRDefault="003D458D" w:rsidP="003D458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D458D" w:rsidRPr="00B138F3" w:rsidTr="003D458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F760B1" w:rsidRDefault="003D458D" w:rsidP="003D458D">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3D458D" w:rsidRPr="00B138F3" w:rsidTr="003D458D">
        <w:trPr>
          <w:trHeight w:val="424"/>
        </w:trPr>
        <w:tc>
          <w:tcPr>
            <w:tcW w:w="10980" w:type="dxa"/>
            <w:gridSpan w:val="2"/>
            <w:tcBorders>
              <w:top w:val="single" w:sz="4" w:space="0" w:color="auto"/>
              <w:left w:val="single" w:sz="4" w:space="0" w:color="auto"/>
              <w:right w:val="single" w:sz="4" w:space="0" w:color="000000"/>
            </w:tcBorders>
            <w:noWrap/>
            <w:vAlign w:val="bottom"/>
          </w:tcPr>
          <w:p w:rsidR="003D458D" w:rsidRPr="00F760B1" w:rsidRDefault="003D458D" w:rsidP="003D458D">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D458D" w:rsidRPr="00B138F3" w:rsidTr="003D45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D458D" w:rsidRPr="00B138F3" w:rsidTr="003D458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D458D" w:rsidRPr="00B138F3" w:rsidRDefault="003D458D" w:rsidP="003D458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D458D" w:rsidRPr="00B138F3" w:rsidTr="003D458D">
        <w:trPr>
          <w:trHeight w:val="3234"/>
        </w:trPr>
        <w:tc>
          <w:tcPr>
            <w:tcW w:w="5616" w:type="dxa"/>
            <w:tcBorders>
              <w:top w:val="nil"/>
              <w:left w:val="single" w:sz="4" w:space="0" w:color="auto"/>
              <w:bottom w:val="single" w:sz="4" w:space="0" w:color="auto"/>
              <w:right w:val="single" w:sz="4" w:space="0" w:color="auto"/>
            </w:tcBorders>
            <w:noWrap/>
            <w:vAlign w:val="bottom"/>
          </w:tcPr>
          <w:p w:rsidR="003D458D" w:rsidRPr="00B138F3" w:rsidRDefault="003D458D" w:rsidP="003D458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3D458D" w:rsidRPr="00B138F3" w:rsidRDefault="003D458D" w:rsidP="003D458D">
            <w:pPr>
              <w:widowControl w:val="0"/>
              <w:spacing w:after="160"/>
              <w:rPr>
                <w:rFonts w:ascii="GHEA Grapalat" w:hAnsi="GHEA Grapalat" w:cs="Sylfaen"/>
              </w:rPr>
            </w:pPr>
          </w:p>
          <w:p w:rsidR="003D458D" w:rsidRPr="00B138F3" w:rsidRDefault="003D458D" w:rsidP="003D458D">
            <w:pPr>
              <w:widowControl w:val="0"/>
              <w:spacing w:after="160"/>
              <w:jc w:val="right"/>
              <w:rPr>
                <w:rFonts w:ascii="GHEA Grapalat" w:hAnsi="GHEA Grapalat" w:cs="Tahoma"/>
              </w:rPr>
            </w:pPr>
            <w:r w:rsidRPr="00B138F3">
              <w:rPr>
                <w:rFonts w:ascii="GHEA Grapalat" w:hAnsi="GHEA Grapalat"/>
              </w:rPr>
              <w:t>/____________________/</w:t>
            </w:r>
          </w:p>
          <w:p w:rsidR="003D458D" w:rsidRPr="00B138F3" w:rsidRDefault="003D458D" w:rsidP="003D458D">
            <w:pPr>
              <w:widowControl w:val="0"/>
              <w:spacing w:after="160"/>
              <w:rPr>
                <w:rFonts w:ascii="GHEA Grapalat" w:hAnsi="GHEA Grapalat" w:cs="Sylfaen"/>
              </w:rPr>
            </w:pPr>
          </w:p>
          <w:p w:rsidR="003D458D" w:rsidRPr="00B138F3" w:rsidRDefault="003D458D" w:rsidP="003D458D">
            <w:pPr>
              <w:widowControl w:val="0"/>
              <w:spacing w:after="160"/>
              <w:jc w:val="right"/>
              <w:rPr>
                <w:rFonts w:ascii="GHEA Grapalat" w:hAnsi="GHEA Grapalat" w:cs="Sylfaen"/>
              </w:rPr>
            </w:pPr>
            <w:r w:rsidRPr="00B138F3">
              <w:rPr>
                <w:rFonts w:ascii="GHEA Grapalat" w:hAnsi="GHEA Grapalat"/>
              </w:rPr>
              <w:t>/____________________/</w:t>
            </w:r>
          </w:p>
          <w:p w:rsidR="003D458D" w:rsidRPr="00B138F3" w:rsidRDefault="003D458D" w:rsidP="003D458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3D458D" w:rsidRPr="00B138F3" w:rsidRDefault="003D458D" w:rsidP="003D458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3D458D" w:rsidRPr="00B138F3" w:rsidRDefault="003D458D" w:rsidP="003D458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3D458D" w:rsidRPr="00B138F3" w:rsidRDefault="003D458D" w:rsidP="003D458D">
            <w:pPr>
              <w:widowControl w:val="0"/>
              <w:spacing w:after="160"/>
              <w:rPr>
                <w:rFonts w:ascii="GHEA Grapalat" w:hAnsi="GHEA Grapalat" w:cs="Sylfaen"/>
              </w:rPr>
            </w:pPr>
          </w:p>
          <w:p w:rsidR="003D458D" w:rsidRPr="00B138F3" w:rsidRDefault="003D458D" w:rsidP="003D458D">
            <w:pPr>
              <w:widowControl w:val="0"/>
              <w:spacing w:after="160"/>
              <w:jc w:val="right"/>
              <w:rPr>
                <w:rFonts w:ascii="GHEA Grapalat" w:hAnsi="GHEA Grapalat" w:cs="Sylfaen"/>
              </w:rPr>
            </w:pPr>
            <w:r w:rsidRPr="00B138F3">
              <w:rPr>
                <w:rFonts w:ascii="GHEA Grapalat" w:hAnsi="GHEA Grapalat"/>
              </w:rPr>
              <w:t>/____________________/</w:t>
            </w:r>
          </w:p>
          <w:p w:rsidR="003D458D" w:rsidRPr="00B138F3" w:rsidRDefault="003D458D" w:rsidP="003D458D">
            <w:pPr>
              <w:widowControl w:val="0"/>
              <w:spacing w:after="160"/>
              <w:jc w:val="right"/>
              <w:rPr>
                <w:rFonts w:ascii="GHEA Grapalat" w:hAnsi="GHEA Grapalat" w:cs="Tahoma"/>
              </w:rPr>
            </w:pPr>
          </w:p>
          <w:p w:rsidR="003D458D" w:rsidRPr="00B138F3" w:rsidRDefault="003D458D" w:rsidP="003D458D">
            <w:pPr>
              <w:widowControl w:val="0"/>
              <w:spacing w:after="160"/>
              <w:jc w:val="right"/>
              <w:rPr>
                <w:rFonts w:ascii="GHEA Grapalat" w:hAnsi="GHEA Grapalat" w:cs="Sylfaen"/>
              </w:rPr>
            </w:pPr>
            <w:r w:rsidRPr="00B138F3">
              <w:rPr>
                <w:rFonts w:ascii="GHEA Grapalat" w:hAnsi="GHEA Grapalat"/>
              </w:rPr>
              <w:t>/____________________/</w:t>
            </w:r>
          </w:p>
          <w:p w:rsidR="003D458D" w:rsidRPr="00B138F3" w:rsidRDefault="003D458D" w:rsidP="003D458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D458D" w:rsidRPr="00B138F3" w:rsidTr="003D458D">
        <w:trPr>
          <w:trHeight w:val="2194"/>
        </w:trPr>
        <w:tc>
          <w:tcPr>
            <w:tcW w:w="5616" w:type="dxa"/>
            <w:tcBorders>
              <w:top w:val="single" w:sz="4" w:space="0" w:color="auto"/>
              <w:left w:val="single" w:sz="4" w:space="0" w:color="auto"/>
              <w:right w:val="single" w:sz="4" w:space="0" w:color="auto"/>
            </w:tcBorders>
            <w:noWrap/>
            <w:vAlign w:val="bottom"/>
          </w:tcPr>
          <w:p w:rsidR="003D458D" w:rsidRPr="00B138F3" w:rsidRDefault="003D458D" w:rsidP="003D458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3D458D" w:rsidRPr="00B138F3" w:rsidRDefault="003D458D" w:rsidP="003D458D">
            <w:pPr>
              <w:widowControl w:val="0"/>
              <w:spacing w:after="160"/>
              <w:rPr>
                <w:rFonts w:ascii="GHEA Grapalat" w:hAnsi="GHEA Grapalat"/>
              </w:rPr>
            </w:pPr>
          </w:p>
          <w:p w:rsidR="003D458D" w:rsidRPr="00B138F3" w:rsidRDefault="003D458D" w:rsidP="003D458D">
            <w:pPr>
              <w:widowControl w:val="0"/>
              <w:jc w:val="right"/>
              <w:rPr>
                <w:rFonts w:ascii="GHEA Grapalat" w:hAnsi="GHEA Grapalat" w:cs="Tahoma"/>
              </w:rPr>
            </w:pPr>
            <w:r w:rsidRPr="00B138F3">
              <w:rPr>
                <w:rFonts w:ascii="GHEA Grapalat" w:hAnsi="GHEA Grapalat"/>
              </w:rPr>
              <w:t>/____________________/</w:t>
            </w:r>
          </w:p>
          <w:p w:rsidR="003D458D" w:rsidRPr="00B138F3" w:rsidRDefault="003D458D" w:rsidP="003D458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3D458D" w:rsidRPr="00B138F3" w:rsidRDefault="003D458D" w:rsidP="003D458D">
            <w:pPr>
              <w:widowControl w:val="0"/>
              <w:spacing w:after="160"/>
              <w:rPr>
                <w:rFonts w:ascii="GHEA Grapalat" w:hAnsi="GHEA Grapalat" w:cs="Tahoma"/>
              </w:rPr>
            </w:pPr>
          </w:p>
          <w:p w:rsidR="003D458D" w:rsidRPr="00B138F3" w:rsidRDefault="003D458D" w:rsidP="003D458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3D458D" w:rsidRPr="00B138F3" w:rsidRDefault="003D458D" w:rsidP="003D458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3D458D" w:rsidRPr="00B138F3" w:rsidRDefault="003D458D" w:rsidP="003D458D">
            <w:pPr>
              <w:widowControl w:val="0"/>
              <w:spacing w:after="160"/>
              <w:rPr>
                <w:rFonts w:ascii="GHEA Grapalat" w:hAnsi="GHEA Grapalat" w:cs="Tahoma"/>
              </w:rPr>
            </w:pPr>
          </w:p>
          <w:p w:rsidR="003D458D" w:rsidRPr="00B138F3" w:rsidRDefault="003D458D" w:rsidP="003D458D">
            <w:pPr>
              <w:widowControl w:val="0"/>
              <w:jc w:val="right"/>
              <w:rPr>
                <w:rFonts w:ascii="GHEA Grapalat" w:hAnsi="GHEA Grapalat" w:cs="Tahoma"/>
              </w:rPr>
            </w:pPr>
            <w:r w:rsidRPr="00B138F3">
              <w:rPr>
                <w:rFonts w:ascii="GHEA Grapalat" w:hAnsi="GHEA Grapalat"/>
              </w:rPr>
              <w:t>/____________________/</w:t>
            </w:r>
          </w:p>
          <w:p w:rsidR="003D458D" w:rsidRPr="00B138F3" w:rsidRDefault="003D458D" w:rsidP="003D458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3D458D" w:rsidRPr="00B138F3" w:rsidRDefault="003D458D" w:rsidP="003D458D">
            <w:pPr>
              <w:widowControl w:val="0"/>
              <w:spacing w:after="160"/>
              <w:rPr>
                <w:rFonts w:ascii="GHEA Grapalat" w:hAnsi="GHEA Grapalat" w:cs="Arial"/>
              </w:rPr>
            </w:pPr>
          </w:p>
        </w:tc>
      </w:tr>
      <w:tr w:rsidR="003D458D" w:rsidRPr="00B138F3" w:rsidTr="003D458D">
        <w:trPr>
          <w:trHeight w:val="2194"/>
        </w:trPr>
        <w:tc>
          <w:tcPr>
            <w:tcW w:w="5616" w:type="dxa"/>
            <w:tcBorders>
              <w:top w:val="nil"/>
              <w:left w:val="single" w:sz="4" w:space="0" w:color="auto"/>
              <w:bottom w:val="single" w:sz="4" w:space="0" w:color="auto"/>
              <w:right w:val="single" w:sz="4" w:space="0" w:color="auto"/>
            </w:tcBorders>
            <w:noWrap/>
            <w:vAlign w:val="bottom"/>
          </w:tcPr>
          <w:p w:rsidR="003D458D" w:rsidRPr="00B138F3" w:rsidRDefault="003D458D" w:rsidP="003D458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3D458D" w:rsidRPr="00B138F3" w:rsidRDefault="003D458D" w:rsidP="003D458D">
            <w:pPr>
              <w:widowControl w:val="0"/>
              <w:spacing w:after="160"/>
              <w:rPr>
                <w:rFonts w:ascii="GHEA Grapalat" w:hAnsi="GHEA Grapalat" w:cs="Sylfaen"/>
              </w:rPr>
            </w:pPr>
          </w:p>
          <w:p w:rsidR="003D458D" w:rsidRPr="00B138F3" w:rsidRDefault="003D458D" w:rsidP="003D458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3D458D" w:rsidRPr="00B138F3" w:rsidRDefault="003D458D" w:rsidP="003D458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3D458D" w:rsidRPr="00B138F3" w:rsidRDefault="003D458D" w:rsidP="003D458D">
            <w:pPr>
              <w:widowControl w:val="0"/>
              <w:spacing w:after="160"/>
              <w:rPr>
                <w:rFonts w:ascii="GHEA Grapalat" w:hAnsi="GHEA Grapalat"/>
              </w:rPr>
            </w:pPr>
          </w:p>
          <w:p w:rsidR="003D458D" w:rsidRPr="00B138F3" w:rsidRDefault="003D458D" w:rsidP="003D458D">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w:t>
            </w:r>
            <w:r w:rsidRPr="00B138F3">
              <w:rPr>
                <w:rFonts w:ascii="GHEA Grapalat" w:hAnsi="GHEA Grapalat"/>
                <w:sz w:val="18"/>
                <w:szCs w:val="18"/>
              </w:rPr>
              <w:lastRenderedPageBreak/>
              <w:t>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(казначейского) счета бенефициара, на который должны быть переведены </w:t>
            </w:r>
            <w:r w:rsidRPr="00B138F3">
              <w:rPr>
                <w:rFonts w:ascii="GHEA Grapalat" w:hAnsi="GHEA Grapalat"/>
                <w:sz w:val="18"/>
                <w:szCs w:val="18"/>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w:t>
            </w:r>
            <w:r w:rsidRPr="00B138F3">
              <w:rPr>
                <w:rFonts w:ascii="GHEA Grapalat" w:hAnsi="GHEA Grapalat"/>
                <w:sz w:val="18"/>
                <w:szCs w:val="18"/>
              </w:rPr>
              <w:lastRenderedPageBreak/>
              <w:t>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A13A7" w:rsidRDefault="00AA13A7" w:rsidP="00AA13A7">
      <w:pPr>
        <w:pStyle w:val="31"/>
        <w:widowControl w:val="0"/>
        <w:spacing w:line="240" w:lineRule="auto"/>
        <w:contextualSpacing/>
        <w:jc w:val="right"/>
        <w:rPr>
          <w:rFonts w:ascii="GHEA Grapalat" w:hAnsi="GHEA Grapalat"/>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D27D7">
        <w:rPr>
          <w:rFonts w:ascii="GHEA Grapalat" w:hAnsi="GHEA Grapalat"/>
          <w:b/>
          <w:sz w:val="24"/>
          <w:szCs w:val="24"/>
        </w:rPr>
        <w:t>GHAShDzB-HVKAK-2021-98</w:t>
      </w:r>
      <w:r w:rsidRPr="00161BB6">
        <w:rPr>
          <w:rFonts w:ascii="GHEA Grapalat" w:hAnsi="GHEA Grapalat"/>
          <w:b/>
          <w:sz w:val="24"/>
          <w:szCs w:val="24"/>
        </w:rPr>
        <w:t>»</w:t>
      </w:r>
    </w:p>
    <w:p w:rsidR="00AF4211" w:rsidRPr="002A4554" w:rsidRDefault="00AF4211" w:rsidP="00AA13A7">
      <w:pPr>
        <w:widowControl w:val="0"/>
        <w:contextualSpacing/>
        <w:jc w:val="center"/>
        <w:rPr>
          <w:rFonts w:ascii="GHEA Grapalat" w:hAnsi="GHEA Grapalat"/>
          <w:b/>
        </w:rPr>
      </w:pPr>
    </w:p>
    <w:p w:rsidR="000A214C" w:rsidRPr="00B138F3" w:rsidRDefault="000A214C" w:rsidP="00AA13A7">
      <w:pPr>
        <w:widowControl w:val="0"/>
        <w:contextualSpacing/>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AA13A7">
      <w:pPr>
        <w:widowControl w:val="0"/>
        <w:contextualSpacing/>
        <w:jc w:val="center"/>
        <w:rPr>
          <w:rFonts w:ascii="GHEA Grapalat" w:hAnsi="GHEA Grapalat" w:cs="GHEA Grapalat"/>
          <w:b/>
        </w:rPr>
      </w:pPr>
      <w:r w:rsidRPr="00B138F3">
        <w:rPr>
          <w:rFonts w:ascii="GHEA Grapalat" w:hAnsi="GHEA Grapalat"/>
          <w:b/>
        </w:rPr>
        <w:lastRenderedPageBreak/>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3D2146">
        <w:tc>
          <w:tcPr>
            <w:tcW w:w="4786" w:type="dxa"/>
          </w:tcPr>
          <w:p w:rsidR="000A214C" w:rsidRPr="00B138F3" w:rsidRDefault="000A214C" w:rsidP="00AA13A7">
            <w:pPr>
              <w:widowControl w:val="0"/>
              <w:contextualSpacing/>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A13A7">
            <w:pPr>
              <w:widowControl w:val="0"/>
              <w:contextualSpacing/>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AA13A7">
      <w:pPr>
        <w:widowControl w:val="0"/>
        <w:contextualSpacing/>
        <w:rPr>
          <w:rFonts w:ascii="GHEA Grapalat" w:hAnsi="GHEA Grapalat" w:cs="GHEA Grapalat"/>
          <w:b/>
        </w:rPr>
      </w:pPr>
    </w:p>
    <w:p w:rsidR="000A214C" w:rsidRPr="00B138F3" w:rsidRDefault="000A214C" w:rsidP="00AA13A7">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AA13A7">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AA13A7">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AA13A7">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AA13A7">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AA13A7">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AA13A7" w:rsidRPr="008F070C" w:rsidRDefault="000A214C" w:rsidP="00AA13A7">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w:t>
      </w:r>
      <w:r w:rsidR="00AA13A7" w:rsidRPr="00B138F3">
        <w:rPr>
          <w:rFonts w:ascii="GHEA Grapalat" w:hAnsi="GHEA Grapalat"/>
          <w:spacing w:val="-6"/>
        </w:rPr>
        <w:t xml:space="preserve">организованной </w:t>
      </w:r>
      <w:r w:rsidR="00AA13A7" w:rsidRPr="006328D1">
        <w:rPr>
          <w:rFonts w:ascii="GHEA Grapalat" w:hAnsi="GHEA Grapalat"/>
          <w:b/>
          <w:sz w:val="22"/>
          <w:szCs w:val="22"/>
        </w:rPr>
        <w:t>ГНО «Национальным центром по контролю и профилактике заболеваний»</w:t>
      </w:r>
      <w:r w:rsidR="00AA13A7" w:rsidRPr="006328D1">
        <w:rPr>
          <w:rFonts w:ascii="GHEA Grapalat" w:hAnsi="GHEA Grapalat"/>
          <w:b/>
          <w:i/>
          <w:sz w:val="22"/>
          <w:szCs w:val="22"/>
        </w:rPr>
        <w:t xml:space="preserve"> </w:t>
      </w:r>
      <w:r w:rsidR="00AA13A7" w:rsidRPr="006328D1">
        <w:rPr>
          <w:rFonts w:ascii="GHEA Grapalat" w:hAnsi="GHEA Grapalat"/>
          <w:b/>
          <w:sz w:val="22"/>
          <w:szCs w:val="22"/>
        </w:rPr>
        <w:t>МЗ РА</w:t>
      </w:r>
      <w:r w:rsidR="00AA13A7" w:rsidRPr="00B138F3">
        <w:rPr>
          <w:rFonts w:ascii="GHEA Grapalat" w:hAnsi="GHEA Grapalat"/>
          <w:spacing w:val="-6"/>
        </w:rPr>
        <w:t xml:space="preserve"> (далее — Заказчик) </w:t>
      </w:r>
      <w:r w:rsidR="00AA13A7" w:rsidRPr="00B138F3">
        <w:rPr>
          <w:rFonts w:ascii="GHEA Grapalat" w:hAnsi="GHEA Grapalat"/>
        </w:rPr>
        <w:t xml:space="preserve">процедуре закупок под кодом </w:t>
      </w:r>
      <w:r w:rsidR="00AA13A7" w:rsidRPr="0091710E">
        <w:rPr>
          <w:rFonts w:ascii="GHEA Grapalat" w:hAnsi="GHEA Grapalat"/>
          <w:b/>
          <w:i/>
        </w:rPr>
        <w:t>«</w:t>
      </w:r>
      <w:r w:rsidR="009D27D7">
        <w:rPr>
          <w:rFonts w:ascii="GHEA Grapalat" w:hAnsi="GHEA Grapalat"/>
          <w:b/>
        </w:rPr>
        <w:t>GHAShDzB-HVKAK-2021-98</w:t>
      </w:r>
      <w:r w:rsidR="00AA13A7" w:rsidRPr="00161BB6">
        <w:rPr>
          <w:rFonts w:ascii="GHEA Grapalat" w:hAnsi="GHEA Grapalat"/>
          <w:b/>
        </w:rPr>
        <w:t>»</w:t>
      </w:r>
      <w:r w:rsidR="00AA13A7">
        <w:rPr>
          <w:rFonts w:ascii="GHEA Grapalat" w:hAnsi="GHEA Grapalat"/>
          <w:b/>
        </w:rPr>
        <w:t>.</w:t>
      </w:r>
    </w:p>
    <w:p w:rsidR="000A214C" w:rsidRPr="00B138F3" w:rsidRDefault="000A214C" w:rsidP="00AA13A7">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AA13A7">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AA13A7" w:rsidRPr="00B138F3" w:rsidRDefault="000A214C"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r w:rsidR="00AA13A7">
        <w:rPr>
          <w:rFonts w:ascii="GHEA Grapalat" w:hAnsi="GHEA Grapalat"/>
        </w:rPr>
        <w:t xml:space="preserve"> </w:t>
      </w:r>
      <w:r w:rsidR="00AA13A7" w:rsidRPr="00B138F3">
        <w:rPr>
          <w:rFonts w:ascii="GHEA Grapalat" w:hAnsi="GHEA Grapalat"/>
        </w:rPr>
        <w:t>1.7. Банк не несет какой-либо ответственности за риски (понесенные</w:t>
      </w:r>
      <w:r w:rsidR="00AA13A7" w:rsidRPr="00B138F3">
        <w:rPr>
          <w:rFonts w:ascii="Courier New" w:hAnsi="Courier New" w:cs="Courier New"/>
          <w:lang w:val="en-US"/>
        </w:rPr>
        <w:t> </w:t>
      </w:r>
      <w:r w:rsidR="00AA13A7"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00AA13A7" w:rsidRPr="00B138F3">
        <w:rPr>
          <w:rFonts w:ascii="Courier New" w:hAnsi="Courier New" w:cs="Courier New"/>
          <w:lang w:val="en-US"/>
        </w:rPr>
        <w:t> </w:t>
      </w:r>
      <w:r w:rsidR="00AA13A7" w:rsidRPr="00B138F3">
        <w:rPr>
          <w:rFonts w:ascii="GHEA Grapalat" w:hAnsi="GHEA Grapalat"/>
        </w:rPr>
        <w:t>Требовании. Банк не обязан проверять факты нарушения Компанией условий договора.</w:t>
      </w:r>
    </w:p>
    <w:p w:rsidR="00AA13A7" w:rsidRPr="00B138F3" w:rsidRDefault="00AA13A7"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A13A7" w:rsidRPr="00B138F3" w:rsidRDefault="00AA13A7"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AA13A7" w:rsidRPr="00B138F3" w:rsidRDefault="00AA13A7" w:rsidP="00AA13A7">
      <w:pPr>
        <w:widowControl w:val="0"/>
        <w:contextualSpacing/>
        <w:jc w:val="center"/>
        <w:rPr>
          <w:rFonts w:ascii="GHEA Grapalat" w:hAnsi="GHEA Grapalat" w:cs="GHEA Grapalat"/>
          <w:b/>
          <w:bCs/>
        </w:rPr>
      </w:pPr>
      <w:r w:rsidRPr="00B138F3">
        <w:rPr>
          <w:rFonts w:ascii="GHEA Grapalat" w:hAnsi="GHEA Grapalat"/>
          <w:b/>
        </w:rPr>
        <w:t>2. Иные условия</w:t>
      </w:r>
    </w:p>
    <w:p w:rsidR="00AA13A7" w:rsidRPr="006672BA" w:rsidRDefault="00AA13A7" w:rsidP="00AA13A7">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Pr="006672BA">
        <w:rPr>
          <w:rFonts w:ascii="GHEA Grapalat" w:hAnsi="GHEA Grapalat"/>
        </w:rPr>
        <w:t>К</w:t>
      </w:r>
      <w:r w:rsidRPr="00CF4C91">
        <w:rPr>
          <w:rFonts w:ascii="GHEA Grapalat" w:hAnsi="GHEA Grapalat"/>
        </w:rPr>
        <w:t>омпанией по заключаемому договору обязательств, включительно</w:t>
      </w:r>
      <w:r w:rsidRPr="006672BA">
        <w:rPr>
          <w:rFonts w:ascii="GHEA Grapalat" w:hAnsi="GHEA Grapalat"/>
        </w:rPr>
        <w:t>.</w:t>
      </w:r>
    </w:p>
    <w:p w:rsidR="00AA13A7" w:rsidRPr="002A4554" w:rsidRDefault="00AA13A7" w:rsidP="00AA13A7">
      <w:pPr>
        <w:widowControl w:val="0"/>
        <w:tabs>
          <w:tab w:val="left" w:pos="1134"/>
        </w:tabs>
        <w:ind w:firstLine="567"/>
        <w:contextualSpacing/>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AA13A7" w:rsidRPr="00B138F3" w:rsidRDefault="00AA13A7"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AA13A7" w:rsidRPr="00B138F3" w:rsidDel="00A13215" w:rsidRDefault="00AA13A7" w:rsidP="00AA13A7">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AA13A7" w:rsidRPr="00B138F3" w:rsidRDefault="00AA13A7" w:rsidP="00AA13A7">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AA13A7" w:rsidRPr="00B138F3" w:rsidRDefault="00AA13A7" w:rsidP="00AA13A7">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AA13A7" w:rsidRPr="00B138F3" w:rsidRDefault="00AA13A7" w:rsidP="00AA13A7">
      <w:pPr>
        <w:widowControl w:val="0"/>
        <w:contextualSpacing/>
        <w:jc w:val="both"/>
        <w:rPr>
          <w:rFonts w:ascii="GHEA Grapalat" w:hAnsi="GHEA Grapalat"/>
        </w:rPr>
      </w:pPr>
      <w:r w:rsidRPr="00B138F3">
        <w:rPr>
          <w:rFonts w:ascii="GHEA Grapalat" w:hAnsi="GHEA Grapalat"/>
        </w:rPr>
        <w:t>_______________________________________</w:t>
      </w:r>
    </w:p>
    <w:p w:rsidR="00AA13A7" w:rsidRPr="00B138F3" w:rsidRDefault="00AA13A7" w:rsidP="00AA13A7">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AA13A7" w:rsidRPr="00B138F3" w:rsidRDefault="00AA13A7" w:rsidP="00AA13A7">
      <w:pPr>
        <w:widowControl w:val="0"/>
        <w:contextualSpacing/>
        <w:rPr>
          <w:rFonts w:ascii="GHEA Grapalat" w:hAnsi="GHEA Grapalat"/>
        </w:rPr>
      </w:pPr>
      <w:r w:rsidRPr="00B138F3">
        <w:rPr>
          <w:rFonts w:ascii="GHEA Grapalat" w:hAnsi="GHEA Grapalat"/>
        </w:rPr>
        <w:t>День/месяц/год                                                                                    М. П.</w:t>
      </w:r>
    </w:p>
    <w:p w:rsidR="00AA13A7" w:rsidRPr="00B138F3" w:rsidRDefault="00AA13A7" w:rsidP="00AA13A7">
      <w:pPr>
        <w:widowControl w:val="0"/>
        <w:spacing w:after="160"/>
        <w:jc w:val="center"/>
        <w:rPr>
          <w:rFonts w:ascii="GHEA Grapalat" w:hAnsi="GHEA Grapalat" w:cs="Sylfaen"/>
        </w:rPr>
      </w:pPr>
    </w:p>
    <w:p w:rsidR="00AA13A7" w:rsidRPr="00B138F3" w:rsidRDefault="00AA13A7" w:rsidP="00AA13A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AA13A7" w:rsidRPr="00B138F3" w:rsidRDefault="00AA13A7" w:rsidP="00AA13A7">
      <w:pPr>
        <w:rPr>
          <w:rFonts w:ascii="GHEA Grapalat" w:hAnsi="GHEA Grapalat" w:cs="Sylfaen"/>
        </w:rPr>
      </w:pPr>
      <w:r w:rsidRPr="00B138F3">
        <w:rPr>
          <w:rFonts w:ascii="GHEA Grapalat" w:hAnsi="GHEA Grapalat" w:cs="Sylfaen"/>
        </w:rPr>
        <w:br w:type="page"/>
      </w:r>
    </w:p>
    <w:p w:rsidR="000A214C" w:rsidRPr="00B138F3" w:rsidRDefault="000A214C" w:rsidP="00AA13A7">
      <w:pPr>
        <w:widowControl w:val="0"/>
        <w:tabs>
          <w:tab w:val="left" w:pos="1134"/>
        </w:tabs>
        <w:ind w:firstLine="567"/>
        <w:contextualSpacing/>
        <w:jc w:val="both"/>
        <w:rPr>
          <w:rFonts w:ascii="GHEA Grapalat" w:hAnsi="GHEA Grapalat" w:cs="GHEA Grapalat"/>
        </w:rPr>
      </w:pPr>
    </w:p>
    <w:tbl>
      <w:tblPr>
        <w:tblpPr w:leftFromText="180" w:rightFromText="180" w:vertAnchor="page" w:horzAnchor="margin" w:tblpY="3841"/>
        <w:tblW w:w="10980" w:type="dxa"/>
        <w:tblLook w:val="0000"/>
      </w:tblPr>
      <w:tblGrid>
        <w:gridCol w:w="5616"/>
        <w:gridCol w:w="5364"/>
      </w:tblGrid>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A13A7" w:rsidRPr="00B138F3" w:rsidTr="00AA13A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A13A7" w:rsidRPr="00B138F3" w:rsidTr="00AA13A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AA13A7" w:rsidRPr="00B138F3" w:rsidTr="00AA13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A13A7" w:rsidRPr="00B138F3" w:rsidTr="00AA13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AA13A7" w:rsidRPr="00B138F3" w:rsidTr="00AA13A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AA13A7" w:rsidRPr="00B138F3" w:rsidTr="00AA13A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AA13A7" w:rsidRPr="00B138F3" w:rsidTr="00AA13A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AA13A7" w:rsidRPr="00B138F3" w:rsidTr="00AA13A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E063D7" w:rsidRDefault="00AA13A7" w:rsidP="00AA13A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A13A7" w:rsidRPr="00B138F3" w:rsidTr="00AA13A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A13A7" w:rsidRPr="00B138F3" w:rsidTr="00AA13A7">
        <w:trPr>
          <w:trHeight w:val="424"/>
        </w:trPr>
        <w:tc>
          <w:tcPr>
            <w:tcW w:w="10980" w:type="dxa"/>
            <w:gridSpan w:val="2"/>
            <w:tcBorders>
              <w:top w:val="single" w:sz="4" w:space="0" w:color="auto"/>
              <w:left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AA13A7" w:rsidRPr="00B138F3" w:rsidTr="00AA13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A13A7" w:rsidRPr="00B138F3" w:rsidTr="00AA13A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A13A7" w:rsidRPr="00B138F3" w:rsidRDefault="00AA13A7" w:rsidP="00AA13A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A13A7" w:rsidRPr="00B138F3" w:rsidTr="00AA13A7">
        <w:trPr>
          <w:trHeight w:val="2194"/>
        </w:trPr>
        <w:tc>
          <w:tcPr>
            <w:tcW w:w="5616" w:type="dxa"/>
            <w:tcBorders>
              <w:top w:val="nil"/>
              <w:left w:val="single" w:sz="4" w:space="0" w:color="auto"/>
              <w:bottom w:val="single" w:sz="4" w:space="0" w:color="auto"/>
              <w:right w:val="single" w:sz="4" w:space="0" w:color="auto"/>
            </w:tcBorders>
            <w:noWrap/>
            <w:vAlign w:val="bottom"/>
          </w:tcPr>
          <w:p w:rsidR="00AA13A7" w:rsidRPr="00B138F3" w:rsidRDefault="00AA13A7" w:rsidP="00AA13A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spacing w:after="160"/>
              <w:jc w:val="right"/>
              <w:rPr>
                <w:rFonts w:ascii="GHEA Grapalat" w:hAnsi="GHEA Grapalat" w:cs="Tahoma"/>
              </w:rPr>
            </w:pPr>
            <w:r w:rsidRPr="00B138F3">
              <w:rPr>
                <w:rFonts w:ascii="GHEA Grapalat" w:hAnsi="GHEA Grapalat"/>
              </w:rPr>
              <w:t>/____________________/</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spacing w:after="160"/>
              <w:jc w:val="right"/>
              <w:rPr>
                <w:rFonts w:ascii="GHEA Grapalat" w:hAnsi="GHEA Grapalat" w:cs="Sylfaen"/>
              </w:rPr>
            </w:pPr>
            <w:r w:rsidRPr="00B138F3">
              <w:rPr>
                <w:rFonts w:ascii="GHEA Grapalat" w:hAnsi="GHEA Grapalat"/>
              </w:rPr>
              <w:t>/____________________/</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A13A7" w:rsidRPr="00B138F3" w:rsidRDefault="00AA13A7" w:rsidP="00AA13A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A13A7" w:rsidRPr="00B138F3" w:rsidRDefault="00AA13A7" w:rsidP="00AA13A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spacing w:after="160"/>
              <w:jc w:val="right"/>
              <w:rPr>
                <w:rFonts w:ascii="GHEA Grapalat" w:hAnsi="GHEA Grapalat" w:cs="Sylfaen"/>
              </w:rPr>
            </w:pPr>
            <w:r w:rsidRPr="00B138F3">
              <w:rPr>
                <w:rFonts w:ascii="GHEA Grapalat" w:hAnsi="GHEA Grapalat"/>
              </w:rPr>
              <w:t>/____________________/</w:t>
            </w:r>
          </w:p>
          <w:p w:rsidR="00AA13A7" w:rsidRPr="00B138F3" w:rsidRDefault="00AA13A7" w:rsidP="00AA13A7">
            <w:pPr>
              <w:widowControl w:val="0"/>
              <w:spacing w:after="160"/>
              <w:jc w:val="right"/>
              <w:rPr>
                <w:rFonts w:ascii="GHEA Grapalat" w:hAnsi="GHEA Grapalat" w:cs="Tahoma"/>
              </w:rPr>
            </w:pPr>
          </w:p>
          <w:p w:rsidR="00AA13A7" w:rsidRPr="00B138F3" w:rsidRDefault="00AA13A7" w:rsidP="00AA13A7">
            <w:pPr>
              <w:widowControl w:val="0"/>
              <w:spacing w:after="160"/>
              <w:jc w:val="right"/>
              <w:rPr>
                <w:rFonts w:ascii="GHEA Grapalat" w:hAnsi="GHEA Grapalat" w:cs="Sylfaen"/>
              </w:rPr>
            </w:pPr>
            <w:r w:rsidRPr="00B138F3">
              <w:rPr>
                <w:rFonts w:ascii="GHEA Grapalat" w:hAnsi="GHEA Grapalat"/>
              </w:rPr>
              <w:t>/____________________/</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A13A7" w:rsidRPr="00B138F3" w:rsidTr="00AA13A7">
        <w:trPr>
          <w:trHeight w:val="2194"/>
        </w:trPr>
        <w:tc>
          <w:tcPr>
            <w:tcW w:w="5616" w:type="dxa"/>
            <w:tcBorders>
              <w:top w:val="single" w:sz="4" w:space="0" w:color="auto"/>
              <w:left w:val="single" w:sz="4" w:space="0" w:color="auto"/>
              <w:right w:val="single" w:sz="4" w:space="0" w:color="auto"/>
            </w:tcBorders>
            <w:noWrap/>
            <w:vAlign w:val="bottom"/>
          </w:tcPr>
          <w:p w:rsidR="00AA13A7" w:rsidRPr="00B138F3" w:rsidRDefault="00AA13A7" w:rsidP="00AA13A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A13A7" w:rsidRPr="00B138F3" w:rsidRDefault="00AA13A7" w:rsidP="00AA13A7">
            <w:pPr>
              <w:widowControl w:val="0"/>
              <w:spacing w:after="160"/>
              <w:rPr>
                <w:rFonts w:ascii="GHEA Grapalat" w:hAnsi="GHEA Grapalat"/>
              </w:rPr>
            </w:pPr>
          </w:p>
          <w:p w:rsidR="00AA13A7" w:rsidRPr="00B138F3" w:rsidRDefault="00AA13A7" w:rsidP="00AA13A7">
            <w:pPr>
              <w:widowControl w:val="0"/>
              <w:jc w:val="right"/>
              <w:rPr>
                <w:rFonts w:ascii="GHEA Grapalat" w:hAnsi="GHEA Grapalat" w:cs="Tahoma"/>
              </w:rPr>
            </w:pPr>
            <w:r w:rsidRPr="00B138F3">
              <w:rPr>
                <w:rFonts w:ascii="GHEA Grapalat" w:hAnsi="GHEA Grapalat"/>
              </w:rPr>
              <w:t>/____________________/</w:t>
            </w:r>
          </w:p>
          <w:p w:rsidR="00AA13A7" w:rsidRPr="00B138F3" w:rsidRDefault="00AA13A7" w:rsidP="00AA13A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A13A7" w:rsidRPr="00B138F3" w:rsidRDefault="00AA13A7" w:rsidP="00AA13A7">
            <w:pPr>
              <w:widowControl w:val="0"/>
              <w:spacing w:after="160"/>
              <w:rPr>
                <w:rFonts w:ascii="GHEA Grapalat" w:hAnsi="GHEA Grapalat" w:cs="Tahoma"/>
              </w:rPr>
            </w:pPr>
          </w:p>
          <w:p w:rsidR="00AA13A7" w:rsidRPr="00B138F3" w:rsidRDefault="00AA13A7" w:rsidP="00AA13A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A13A7" w:rsidRPr="00B138F3" w:rsidRDefault="00AA13A7" w:rsidP="00AA13A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A13A7" w:rsidRPr="00B138F3" w:rsidRDefault="00AA13A7" w:rsidP="00AA13A7">
            <w:pPr>
              <w:widowControl w:val="0"/>
              <w:spacing w:after="160"/>
              <w:rPr>
                <w:rFonts w:ascii="GHEA Grapalat" w:hAnsi="GHEA Grapalat" w:cs="Tahoma"/>
              </w:rPr>
            </w:pPr>
          </w:p>
          <w:p w:rsidR="00AA13A7" w:rsidRPr="00B138F3" w:rsidRDefault="00AA13A7" w:rsidP="00AA13A7">
            <w:pPr>
              <w:widowControl w:val="0"/>
              <w:jc w:val="right"/>
              <w:rPr>
                <w:rFonts w:ascii="GHEA Grapalat" w:hAnsi="GHEA Grapalat" w:cs="Tahoma"/>
              </w:rPr>
            </w:pPr>
            <w:r w:rsidRPr="00B138F3">
              <w:rPr>
                <w:rFonts w:ascii="GHEA Grapalat" w:hAnsi="GHEA Grapalat"/>
              </w:rPr>
              <w:t>/____________________/</w:t>
            </w:r>
          </w:p>
          <w:p w:rsidR="00AA13A7" w:rsidRPr="00B138F3" w:rsidRDefault="00AA13A7" w:rsidP="00AA13A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A13A7" w:rsidRPr="00B138F3" w:rsidRDefault="00AA13A7" w:rsidP="00AA13A7">
            <w:pPr>
              <w:widowControl w:val="0"/>
              <w:spacing w:after="160"/>
              <w:rPr>
                <w:rFonts w:ascii="GHEA Grapalat" w:hAnsi="GHEA Grapalat" w:cs="Arial"/>
              </w:rPr>
            </w:pPr>
          </w:p>
        </w:tc>
      </w:tr>
      <w:tr w:rsidR="00AA13A7" w:rsidRPr="00B138F3" w:rsidTr="00AA13A7">
        <w:trPr>
          <w:trHeight w:val="2194"/>
        </w:trPr>
        <w:tc>
          <w:tcPr>
            <w:tcW w:w="5616" w:type="dxa"/>
            <w:tcBorders>
              <w:top w:val="nil"/>
              <w:left w:val="single" w:sz="4" w:space="0" w:color="auto"/>
              <w:bottom w:val="single" w:sz="4" w:space="0" w:color="auto"/>
              <w:right w:val="single" w:sz="4" w:space="0" w:color="auto"/>
            </w:tcBorders>
            <w:noWrap/>
            <w:vAlign w:val="bottom"/>
          </w:tcPr>
          <w:p w:rsidR="00AA13A7" w:rsidRPr="00B138F3" w:rsidRDefault="00AA13A7" w:rsidP="00AA13A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A13A7" w:rsidRPr="00B138F3" w:rsidRDefault="00AA13A7" w:rsidP="00AA13A7">
            <w:pPr>
              <w:widowControl w:val="0"/>
              <w:spacing w:after="160"/>
              <w:rPr>
                <w:rFonts w:ascii="GHEA Grapalat" w:hAnsi="GHEA Grapalat" w:cs="Sylfaen"/>
              </w:rPr>
            </w:pPr>
          </w:p>
          <w:p w:rsidR="00AA13A7" w:rsidRPr="00B138F3" w:rsidRDefault="00AA13A7" w:rsidP="00AA13A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A13A7" w:rsidRPr="00B138F3" w:rsidRDefault="00AA13A7" w:rsidP="00AA13A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A13A7" w:rsidRPr="00B138F3" w:rsidRDefault="00AA13A7" w:rsidP="00AA13A7">
            <w:pPr>
              <w:widowControl w:val="0"/>
              <w:spacing w:after="160"/>
              <w:rPr>
                <w:rFonts w:ascii="GHEA Grapalat" w:hAnsi="GHEA Grapalat"/>
              </w:rPr>
            </w:pPr>
          </w:p>
          <w:p w:rsidR="00AA13A7" w:rsidRPr="00B138F3" w:rsidRDefault="00AA13A7" w:rsidP="00AA13A7">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AA13A7" w:rsidRDefault="00AA13A7" w:rsidP="00BE2572">
      <w:pPr>
        <w:widowControl w:val="0"/>
        <w:spacing w:after="160"/>
        <w:ind w:left="567" w:right="565"/>
        <w:jc w:val="center"/>
        <w:rPr>
          <w:rFonts w:ascii="GHEA Grapalat" w:hAnsi="GHEA Grapalat"/>
          <w:b/>
        </w:rPr>
      </w:pPr>
    </w:p>
    <w:p w:rsidR="00AA13A7" w:rsidRDefault="00AA13A7" w:rsidP="00BE2572">
      <w:pPr>
        <w:widowControl w:val="0"/>
        <w:spacing w:after="160"/>
        <w:ind w:left="567" w:right="565"/>
        <w:jc w:val="center"/>
        <w:rPr>
          <w:rFonts w:ascii="GHEA Grapalat" w:hAnsi="GHEA Grapalat"/>
          <w:b/>
        </w:rPr>
      </w:pPr>
    </w:p>
    <w:p w:rsidR="00AA13A7" w:rsidRDefault="00AA13A7"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w:t>
            </w:r>
            <w:r w:rsidRPr="00B138F3">
              <w:rPr>
                <w:rFonts w:ascii="GHEA Grapalat" w:hAnsi="GHEA Grapalat"/>
                <w:sz w:val="18"/>
                <w:szCs w:val="18"/>
              </w:rPr>
              <w:lastRenderedPageBreak/>
              <w:t>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w:t>
            </w:r>
            <w:r w:rsidRPr="00B138F3">
              <w:rPr>
                <w:rFonts w:ascii="GHEA Grapalat" w:hAnsi="GHEA Grapalat"/>
                <w:sz w:val="18"/>
                <w:szCs w:val="18"/>
              </w:rPr>
              <w:lastRenderedPageBreak/>
              <w:t xml:space="preserve">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Если заполнено поле "Основания для совершения платежа", то настоящие </w:t>
            </w:r>
            <w:r w:rsidRPr="00B138F3">
              <w:rPr>
                <w:rFonts w:ascii="GHEA Grapalat" w:hAnsi="GHEA Grapalat"/>
                <w:sz w:val="18"/>
                <w:szCs w:val="18"/>
              </w:rPr>
              <w:lastRenderedPageBreak/>
              <w:t>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w:t>
            </w:r>
            <w:r w:rsidRPr="00B138F3">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861CEC" w:rsidRDefault="00861CEC">
      <w:pPr>
        <w:rPr>
          <w:rFonts w:ascii="GHEA Grapalat" w:hAnsi="GHEA Grapalat"/>
          <w:b/>
        </w:rPr>
      </w:pPr>
      <w:r>
        <w:rPr>
          <w:rFonts w:ascii="GHEA Grapalat" w:hAnsi="GHEA Grapalat"/>
          <w:b/>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7D0A07" w:rsidRDefault="007D0A07" w:rsidP="007D0A07">
      <w:pPr>
        <w:pStyle w:val="31"/>
        <w:widowControl w:val="0"/>
        <w:spacing w:line="240" w:lineRule="auto"/>
        <w:contextualSpacing/>
        <w:jc w:val="right"/>
        <w:rPr>
          <w:rFonts w:ascii="GHEA Grapalat" w:hAnsi="GHEA Grapalat"/>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9D27D7">
        <w:rPr>
          <w:rFonts w:ascii="GHEA Grapalat" w:hAnsi="GHEA Grapalat"/>
          <w:b/>
          <w:sz w:val="24"/>
          <w:szCs w:val="24"/>
        </w:rPr>
        <w:t>GHAShDzB-HVKAK-2021-98</w:t>
      </w:r>
      <w:r w:rsidRPr="00161BB6">
        <w:rPr>
          <w:rFonts w:ascii="GHEA Grapalat" w:hAnsi="GHEA Grapalat"/>
          <w:b/>
          <w:sz w:val="24"/>
          <w:szCs w:val="24"/>
        </w:rPr>
        <w:t>»</w:t>
      </w:r>
    </w:p>
    <w:p w:rsidR="007D0A07" w:rsidRDefault="007D0A07" w:rsidP="007D0A07">
      <w:pPr>
        <w:widowControl w:val="0"/>
        <w:spacing w:after="160" w:line="360" w:lineRule="auto"/>
        <w:jc w:val="center"/>
        <w:rPr>
          <w:rFonts w:ascii="GHEA Grapalat" w:hAnsi="GHEA Grapalat"/>
          <w:b/>
        </w:rPr>
      </w:pPr>
    </w:p>
    <w:p w:rsidR="007D0A07" w:rsidRPr="00433A59" w:rsidRDefault="007D0A07" w:rsidP="007D0A07">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Pr>
          <w:rFonts w:ascii="GHEA Grapalat" w:hAnsi="GHEA Grapalat"/>
          <w:b/>
        </w:rPr>
        <w:t xml:space="preserve">РАБОТ ПО СОСТАВЛЕНИЮ ПРОЕКТНО-СМЕТНОЙ ДОКУМЕНТАЦИИ </w:t>
      </w:r>
      <w:r w:rsidRPr="009F3DC7">
        <w:rPr>
          <w:rFonts w:ascii="GHEA Grapalat" w:hAnsi="GHEA Grapalat"/>
          <w:b/>
        </w:rPr>
        <w:t>ДЛЯ НУЖД ГОСУДАРСТВА</w:t>
      </w:r>
    </w:p>
    <w:p w:rsidR="00BB28C8" w:rsidRDefault="00BB28C8" w:rsidP="00AA13A7">
      <w:pPr>
        <w:widowControl w:val="0"/>
        <w:contextualSpacing/>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BB28C8" w:rsidTr="003D2146">
        <w:tc>
          <w:tcPr>
            <w:tcW w:w="4643" w:type="dxa"/>
          </w:tcPr>
          <w:p w:rsidR="00BB28C8" w:rsidRPr="00433A59" w:rsidRDefault="00BB28C8" w:rsidP="00AA13A7">
            <w:pPr>
              <w:widowControl w:val="0"/>
              <w:contextualSpacing/>
              <w:rPr>
                <w:rFonts w:ascii="GHEA Grapalat" w:hAnsi="GHEA Grapalat"/>
                <w:b/>
                <w:u w:val="single"/>
                <w:lang w:val="en-US"/>
              </w:rPr>
            </w:pPr>
            <w:proofErr w:type="gramStart"/>
            <w:r w:rsidRPr="009F3DC7">
              <w:rPr>
                <w:rFonts w:ascii="GHEA Grapalat" w:hAnsi="GHEA Grapalat"/>
              </w:rPr>
              <w:t>г</w:t>
            </w:r>
            <w:proofErr w:type="gramEnd"/>
            <w:r w:rsidRPr="009F3DC7">
              <w:rPr>
                <w:rFonts w:ascii="GHEA Grapalat" w:hAnsi="GHEA Grapalat"/>
              </w:rPr>
              <w:t>.</w:t>
            </w:r>
          </w:p>
        </w:tc>
        <w:tc>
          <w:tcPr>
            <w:tcW w:w="4644" w:type="dxa"/>
          </w:tcPr>
          <w:p w:rsidR="00BB28C8" w:rsidRDefault="00BB28C8" w:rsidP="00AA13A7">
            <w:pPr>
              <w:widowControl w:val="0"/>
              <w:contextualSpacing/>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433A59" w:rsidRDefault="00BB28C8" w:rsidP="00AA13A7">
      <w:pPr>
        <w:widowControl w:val="0"/>
        <w:contextualSpacing/>
        <w:jc w:val="center"/>
        <w:rPr>
          <w:rFonts w:ascii="GHEA Grapalat" w:hAnsi="GHEA Grapalat"/>
          <w:b/>
          <w:u w:val="single"/>
          <w:lang w:val="en-US"/>
        </w:rPr>
      </w:pPr>
    </w:p>
    <w:p w:rsidR="00BB28C8" w:rsidRPr="009F3DC7" w:rsidRDefault="007D0A07" w:rsidP="00AA13A7">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7"/>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00BB28C8" w:rsidRPr="00C7119C">
        <w:rPr>
          <w:rFonts w:ascii="GHEA Grapalat" w:hAnsi="GHEA Grapalat"/>
        </w:rPr>
        <w:t>, (далее — "Заказчик), с одной стороны, и __________________, в лице директора</w:t>
      </w:r>
      <w:r w:rsidR="00BB28C8">
        <w:rPr>
          <w:rFonts w:ascii="GHEA Grapalat" w:hAnsi="GHEA Grapalat"/>
        </w:rPr>
        <w:t xml:space="preserve"> </w:t>
      </w:r>
      <w:r w:rsidR="00BB28C8"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rsidR="00BB28C8" w:rsidRPr="009F3DC7" w:rsidRDefault="00BB28C8" w:rsidP="00AA13A7">
      <w:pPr>
        <w:widowControl w:val="0"/>
        <w:ind w:firstLine="567"/>
        <w:contextualSpacing/>
        <w:jc w:val="both"/>
        <w:rPr>
          <w:rFonts w:ascii="GHEA Grapalat" w:hAnsi="GHEA Grapalat"/>
          <w:i/>
        </w:rPr>
      </w:pPr>
    </w:p>
    <w:p w:rsidR="00BB28C8" w:rsidRPr="009F3DC7" w:rsidRDefault="00BB28C8" w:rsidP="00AA13A7">
      <w:pPr>
        <w:widowControl w:val="0"/>
        <w:contextualSpacing/>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Заказчик поручает, а Исполнитель принимает обязательство по выполнению ------------------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BB28C8"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rsidR="00BB28C8" w:rsidRDefault="00BB28C8" w:rsidP="00AA13A7">
      <w:pPr>
        <w:contextualSpacing/>
        <w:rPr>
          <w:rFonts w:ascii="GHEA Grapalat" w:hAnsi="GHEA Grapalat"/>
        </w:rPr>
      </w:pPr>
    </w:p>
    <w:p w:rsidR="00BB28C8" w:rsidRPr="001D4C6F" w:rsidRDefault="00BB28C8" w:rsidP="00AA13A7">
      <w:pPr>
        <w:widowControl w:val="0"/>
        <w:contextualSpacing/>
        <w:jc w:val="center"/>
        <w:rPr>
          <w:rFonts w:ascii="GHEA Grapalat" w:hAnsi="GHEA Grapalat"/>
          <w:b/>
          <w:smallCaps/>
        </w:rPr>
      </w:pPr>
      <w:r w:rsidRPr="009F3DC7">
        <w:rPr>
          <w:rFonts w:ascii="GHEA Grapalat" w:hAnsi="GHEA Grapalat"/>
          <w:b/>
          <w:smallCaps/>
        </w:rPr>
        <w:t>2. ПРАВА И ОБЯЗАННОСТИ СТОРОН</w:t>
      </w:r>
    </w:p>
    <w:p w:rsidR="00BB28C8" w:rsidRPr="009F3DC7" w:rsidRDefault="00BB28C8" w:rsidP="00AA13A7">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нарушен срок выполнения работы.</w:t>
      </w:r>
    </w:p>
    <w:p w:rsidR="00BB28C8" w:rsidRPr="009F3DC7" w:rsidRDefault="00BB28C8" w:rsidP="00AA13A7">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lastRenderedPageBreak/>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rsidR="00BB28C8" w:rsidRPr="009F3DC7" w:rsidRDefault="00BB28C8" w:rsidP="00AA13A7">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BB28C8" w:rsidRPr="009F3DC7" w:rsidRDefault="00BB28C8" w:rsidP="00AA13A7">
      <w:pPr>
        <w:widowControl w:val="0"/>
        <w:tabs>
          <w:tab w:val="left" w:pos="1134"/>
        </w:tabs>
        <w:ind w:firstLine="567"/>
        <w:contextualSpacing/>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rsidR="00BB28C8" w:rsidRPr="009F3DC7" w:rsidRDefault="00BB28C8" w:rsidP="00AA13A7">
      <w:pPr>
        <w:widowControl w:val="0"/>
        <w:tabs>
          <w:tab w:val="left" w:pos="1276"/>
        </w:tabs>
        <w:ind w:firstLine="567"/>
        <w:contextualSpacing/>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674E7A" w:rsidRDefault="00674E7A" w:rsidP="00AA13A7">
      <w:pPr>
        <w:widowControl w:val="0"/>
        <w:contextualSpacing/>
        <w:jc w:val="center"/>
        <w:rPr>
          <w:rFonts w:ascii="GHEA Grapalat" w:hAnsi="GHEA Grapalat"/>
          <w:b/>
        </w:rPr>
      </w:pPr>
      <w:r w:rsidRPr="009F3DC7">
        <w:rPr>
          <w:rFonts w:ascii="GHEA Grapalat" w:hAnsi="GHEA Grapalat"/>
          <w:b/>
        </w:rPr>
        <w:t>3. ПОРЯДОК СДАЧИ И ПРИЕМКИ РАБОТЫ</w:t>
      </w:r>
    </w:p>
    <w:p w:rsidR="00674E7A" w:rsidRDefault="00674E7A" w:rsidP="00AA13A7">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674E7A" w:rsidRDefault="00674E7A" w:rsidP="00AA13A7">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w:t>
      </w:r>
      <w:r w:rsidR="007D0A07" w:rsidRPr="00B1656C">
        <w:rPr>
          <w:rFonts w:ascii="GHEA Grapalat" w:hAnsi="GHEA Grapalat"/>
          <w:b/>
        </w:rPr>
        <w:t>2</w:t>
      </w:r>
      <w:r w:rsidRPr="00B1656C">
        <w:rPr>
          <w:rFonts w:ascii="GHEA Grapalat" w:hAnsi="GHEA Grapalat"/>
          <w:b/>
        </w:rPr>
        <w:t xml:space="preserve"> экземпляр</w:t>
      </w:r>
      <w:r w:rsidR="00B1656C" w:rsidRPr="00B1656C">
        <w:rPr>
          <w:rFonts w:ascii="GHEA Grapalat" w:hAnsi="GHEA Grapalat"/>
          <w:b/>
        </w:rPr>
        <w:t>а</w:t>
      </w:r>
      <w:r>
        <w:rPr>
          <w:rFonts w:ascii="GHEA Grapalat" w:hAnsi="GHEA Grapalat"/>
        </w:rPr>
        <w:t xml:space="preserve"> акта сдачи-приемки (Приложение № 3). </w:t>
      </w:r>
    </w:p>
    <w:p w:rsidR="00B1656C" w:rsidRDefault="00B1656C" w:rsidP="00B1656C">
      <w:pPr>
        <w:widowControl w:val="0"/>
        <w:tabs>
          <w:tab w:val="left" w:pos="1134"/>
        </w:tabs>
        <w:ind w:firstLine="567"/>
        <w:contextualSpacing/>
        <w:jc w:val="both"/>
        <w:rPr>
          <w:rFonts w:ascii="GHEA Grapalat" w:hAnsi="GHEA Grapalat"/>
        </w:rPr>
      </w:pPr>
      <w:r>
        <w:rPr>
          <w:rFonts w:ascii="GHEA Grapalat" w:hAnsi="GHEA Grapalat"/>
        </w:rPr>
        <w:t>3.2.</w:t>
      </w:r>
      <w:r>
        <w:rPr>
          <w:rFonts w:ascii="GHEA Grapalat" w:hAnsi="GHEA Grapalat"/>
        </w:rPr>
        <w:tab/>
      </w:r>
      <w:r w:rsidRPr="002B0DAC">
        <w:rPr>
          <w:rFonts w:ascii="GHEA Grapalat" w:hAnsi="GHEA Grapalat"/>
          <w:b/>
        </w:rPr>
        <w:t>Заказчик в течение 5 рабочих дней с рабочего дня, следующего за днем получения акта сдачи-приемки, отправляет проектно-сметную документацию в независимую организацию, проводящую градостроительную экспертизу (в соответствии с законодательством РА).</w:t>
      </w:r>
    </w:p>
    <w:p w:rsidR="00B1656C" w:rsidRDefault="00B1656C" w:rsidP="00B1656C">
      <w:pPr>
        <w:widowControl w:val="0"/>
        <w:tabs>
          <w:tab w:val="left" w:pos="1134"/>
        </w:tabs>
        <w:ind w:firstLine="567"/>
        <w:contextualSpacing/>
        <w:jc w:val="both"/>
        <w:rPr>
          <w:rFonts w:ascii="GHEA Grapalat" w:hAnsi="GHEA Grapalat" w:cs="Sylfaen"/>
        </w:rPr>
      </w:pPr>
      <w:r>
        <w:rPr>
          <w:rFonts w:ascii="GHEA Grapalat" w:hAnsi="GHEA Grapalat"/>
        </w:rPr>
        <w:t xml:space="preserve">3.3 Акт сдачи-приемки подписывается, если выполненная работа соответствует условиям договора </w:t>
      </w:r>
      <w:r w:rsidRPr="002B0DAC">
        <w:rPr>
          <w:rFonts w:ascii="GHEA Grapalat" w:hAnsi="GHEA Grapalat"/>
          <w:b/>
        </w:rPr>
        <w:t>и получено положительное заключение независимой организации, проводящей градостроительную экспертизу</w:t>
      </w:r>
      <w:r>
        <w:rPr>
          <w:rFonts w:ascii="GHEA Grapalat" w:hAnsi="GHEA Grapalat"/>
        </w:rPr>
        <w:t>. В противном случае результаты исполнения договора или его части не принимаются, акт сдачи-приемки не подписывается и Заказчик:</w:t>
      </w:r>
    </w:p>
    <w:p w:rsidR="00B1656C" w:rsidRDefault="00B1656C" w:rsidP="00B1656C">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B1656C" w:rsidRDefault="00B1656C" w:rsidP="00B1656C">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B1656C" w:rsidRDefault="00B1656C" w:rsidP="00B1656C">
      <w:pPr>
        <w:widowControl w:val="0"/>
        <w:tabs>
          <w:tab w:val="left" w:pos="1134"/>
        </w:tabs>
        <w:ind w:firstLine="567"/>
        <w:contextualSpacing/>
        <w:jc w:val="both"/>
        <w:rPr>
          <w:rFonts w:ascii="GHEA Grapalat" w:hAnsi="GHEA Grapalat" w:cs="Sylfaen"/>
        </w:rPr>
      </w:pPr>
      <w:r>
        <w:rPr>
          <w:rFonts w:ascii="GHEA Grapalat" w:hAnsi="GHEA Grapalat"/>
        </w:rPr>
        <w:t>3.4.</w:t>
      </w:r>
      <w:r>
        <w:rPr>
          <w:rFonts w:ascii="GHEA Grapalat" w:hAnsi="GHEA Grapalat"/>
        </w:rPr>
        <w:tab/>
        <w:t xml:space="preserve">Заказчик </w:t>
      </w:r>
      <w:r w:rsidRPr="00702F0B">
        <w:rPr>
          <w:rFonts w:ascii="GHEA Grapalat" w:hAnsi="GHEA Grapalat"/>
          <w:b/>
        </w:rPr>
        <w:t>в течение 5 рабочих дней после получения заключения независимой организации, проводящей градостроительную экспертизу, указанную в пункте 3.2.</w:t>
      </w:r>
      <w:r>
        <w:rPr>
          <w:rFonts w:ascii="GHEA Grapalat" w:hAnsi="GHEA Grapalat"/>
        </w:rPr>
        <w:t>,</w:t>
      </w:r>
      <w:r w:rsidRPr="00702F0B">
        <w:rPr>
          <w:rFonts w:ascii="GHEA Grapalat" w:hAnsi="GHEA Grapalat"/>
        </w:rPr>
        <w:t xml:space="preserve"> </w:t>
      </w:r>
      <w:r>
        <w:rPr>
          <w:rFonts w:ascii="GHEA Grapalat" w:hAnsi="GHEA Grapalat"/>
        </w:rPr>
        <w:t>представляет Исполнителю один экземпляр подписанного им акта сдачи-приемки либо отклонение непринятия работы.</w:t>
      </w:r>
    </w:p>
    <w:p w:rsidR="00B1656C" w:rsidRDefault="00B1656C" w:rsidP="00B1656C">
      <w:pPr>
        <w:widowControl w:val="0"/>
        <w:tabs>
          <w:tab w:val="left" w:pos="1134"/>
        </w:tabs>
        <w:ind w:firstLine="567"/>
        <w:contextualSpacing/>
        <w:jc w:val="both"/>
        <w:rPr>
          <w:rFonts w:ascii="GHEA Grapalat" w:hAnsi="GHEA Grapalat" w:cs="Sylfaen"/>
          <w:b/>
        </w:rPr>
      </w:pPr>
      <w:r>
        <w:rPr>
          <w:rFonts w:ascii="GHEA Grapalat" w:hAnsi="GHEA Grapalat"/>
        </w:rPr>
        <w:t>3.5.</w:t>
      </w:r>
      <w:r>
        <w:rPr>
          <w:rFonts w:ascii="GHEA Grapalat" w:hAnsi="GHEA Grapalat"/>
        </w:rPr>
        <w:tab/>
        <w:t xml:space="preserve">Если в срок, установленный </w:t>
      </w:r>
      <w:r w:rsidRPr="009E683F">
        <w:rPr>
          <w:rFonts w:ascii="GHEA Grapalat" w:hAnsi="GHEA Grapalat"/>
          <w:b/>
        </w:rPr>
        <w:t>пунктом 3.4</w:t>
      </w:r>
      <w:r>
        <w:rPr>
          <w:rFonts w:ascii="GHEA Grapalat" w:hAnsi="GHEA Grapalat"/>
        </w:rPr>
        <w:t xml:space="preserve">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w:t>
      </w:r>
      <w:r w:rsidRPr="009E683F">
        <w:rPr>
          <w:rFonts w:ascii="GHEA Grapalat" w:hAnsi="GHEA Grapalat"/>
          <w:b/>
        </w:rPr>
        <w:t>пунктом 3.4</w:t>
      </w:r>
      <w:r>
        <w:rPr>
          <w:rFonts w:ascii="GHEA Grapalat" w:hAnsi="GHEA Grapalat"/>
        </w:rPr>
        <w:t xml:space="preserve"> договора </w:t>
      </w:r>
      <w:r>
        <w:rPr>
          <w:rFonts w:ascii="GHEA Grapalat" w:hAnsi="GHEA Grapalat"/>
        </w:rPr>
        <w:lastRenderedPageBreak/>
        <w:t>окончательного срока Заказчик предоставляет Исполнителю утвержденный им акт сдачи-приемки.</w:t>
      </w:r>
    </w:p>
    <w:p w:rsidR="00674E7A" w:rsidRPr="009F3DC7" w:rsidRDefault="00674E7A" w:rsidP="00AA13A7">
      <w:pPr>
        <w:widowControl w:val="0"/>
        <w:contextualSpacing/>
        <w:jc w:val="center"/>
        <w:rPr>
          <w:rFonts w:ascii="GHEA Grapalat" w:hAnsi="GHEA Grapalat" w:cs="Sylfaen"/>
          <w:b/>
        </w:rPr>
      </w:pPr>
    </w:p>
    <w:p w:rsidR="00BB28C8" w:rsidRPr="009F3DC7" w:rsidRDefault="00BB28C8" w:rsidP="00AA13A7">
      <w:pPr>
        <w:widowControl w:val="0"/>
        <w:contextualSpacing/>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rsidR="00BB28C8" w:rsidRPr="009F3DC7" w:rsidRDefault="00BB28C8" w:rsidP="00AA13A7">
      <w:pPr>
        <w:widowControl w:val="0"/>
        <w:ind w:firstLine="567"/>
        <w:contextualSpacing/>
        <w:jc w:val="both"/>
        <w:rPr>
          <w:rFonts w:ascii="GHEA Grapalat" w:hAnsi="GHEA Grapalat" w:cs="Sylfaen"/>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w:t>
      </w:r>
      <w:proofErr w:type="spellStart"/>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proofErr w:type="spellEnd"/>
      <w:r w:rsidRPr="00E90FBD">
        <w:rPr>
          <w:rFonts w:ascii="GHEA Grapalat" w:hAnsi="GHEA Grapalat"/>
        </w:rPr>
        <w:t>)</w:t>
      </w:r>
      <w:r w:rsidRPr="009F3DC7">
        <w:rPr>
          <w:rFonts w:ascii="GHEA Grapalat" w:hAnsi="GHEA Grapalat"/>
        </w:rPr>
        <w:t xml:space="preserve"> </w:t>
      </w:r>
      <w:proofErr w:type="spellStart"/>
      <w:r w:rsidRPr="009F3DC7">
        <w:rPr>
          <w:rFonts w:ascii="GHEA Grapalat" w:hAnsi="GHEA Grapalat"/>
        </w:rPr>
        <w:t>драмов</w:t>
      </w:r>
      <w:proofErr w:type="spellEnd"/>
      <w:r w:rsidRPr="009F3DC7">
        <w:rPr>
          <w:rFonts w:ascii="GHEA Grapalat" w:hAnsi="GHEA Grapalat"/>
        </w:rPr>
        <w:t xml:space="preserve"> РА, включая НДС</w:t>
      </w:r>
      <w:r w:rsidR="001B14C2">
        <w:rPr>
          <w:rStyle w:val="af6"/>
          <w:rFonts w:ascii="GHEA Grapalat" w:hAnsi="GHEA Grapalat"/>
        </w:rPr>
        <w:footnoteReference w:customMarkFollows="1" w:id="6"/>
        <w:t>18</w:t>
      </w:r>
      <w:r w:rsidRPr="009F3DC7">
        <w:rPr>
          <w:rFonts w:ascii="GHEA Grapalat" w:hAnsi="GHEA Grapalat"/>
        </w:rPr>
        <w:t xml:space="preserve">. </w:t>
      </w:r>
    </w:p>
    <w:p w:rsidR="00BB28C8" w:rsidRPr="00EF1C40" w:rsidRDefault="00BB28C8" w:rsidP="00AA13A7">
      <w:pPr>
        <w:widowControl w:val="0"/>
        <w:ind w:firstLine="567"/>
        <w:contextualSpacing/>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BB28C8" w:rsidRPr="009F3DC7" w:rsidRDefault="00BB28C8" w:rsidP="00AA13A7">
      <w:pPr>
        <w:widowControl w:val="0"/>
        <w:ind w:firstLine="567"/>
        <w:contextualSpacing/>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9F3DC7">
        <w:rPr>
          <w:rFonts w:ascii="GHEA Grapalat" w:hAnsi="GHEA Grapalat"/>
        </w:rPr>
        <w:t>дств пр</w:t>
      </w:r>
      <w:proofErr w:type="gramEnd"/>
      <w:r w:rsidRPr="009F3DC7">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Pr="00D45137">
        <w:rPr>
          <w:rFonts w:ascii="GHEA Grapalat" w:hAnsi="GHEA Grapalat"/>
        </w:rPr>
        <w:t>30</w:t>
      </w:r>
      <w:r w:rsidRPr="009F3DC7">
        <w:rPr>
          <w:rFonts w:ascii="GHEA Grapalat" w:hAnsi="GHEA Grapalat"/>
        </w:rPr>
        <w:t xml:space="preserve"> декабря данного года. </w:t>
      </w:r>
    </w:p>
    <w:p w:rsidR="00813F3D" w:rsidRDefault="00813F3D" w:rsidP="00AA13A7">
      <w:pPr>
        <w:widowControl w:val="0"/>
        <w:contextualSpacing/>
        <w:jc w:val="center"/>
        <w:rPr>
          <w:rFonts w:ascii="GHEA Grapalat" w:hAnsi="GHEA Grapalat"/>
          <w:b/>
        </w:rPr>
      </w:pPr>
    </w:p>
    <w:p w:rsidR="00BB28C8" w:rsidRPr="009F3DC7" w:rsidRDefault="00BB28C8" w:rsidP="00AA13A7">
      <w:pPr>
        <w:widowControl w:val="0"/>
        <w:contextualSpacing/>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462080">
        <w:rPr>
          <w:rFonts w:ascii="GHEA Grapalat" w:hAnsi="GHEA Grapalat"/>
        </w:rPr>
        <w:t xml:space="preserve">. </w:t>
      </w:r>
      <w:r w:rsidRPr="00AF0D24">
        <w:rPr>
          <w:rFonts w:ascii="GHEA Grapalat" w:hAnsi="GHEA Grapalat"/>
        </w:rPr>
        <w:t>При этом</w:t>
      </w:r>
      <w:proofErr w:type="gramStart"/>
      <w:r w:rsidRPr="00DF13E4">
        <w:rPr>
          <w:rFonts w:ascii="GHEA Grapalat" w:hAnsi="GHEA Grapalat"/>
          <w:lang w:val="hy-AM"/>
        </w:rPr>
        <w:t>,</w:t>
      </w:r>
      <w:proofErr w:type="gramEnd"/>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просроченный </w:t>
      </w:r>
      <w:r w:rsidRPr="00D45137">
        <w:rPr>
          <w:rFonts w:ascii="GHEA Grapalat" w:hAnsi="GHEA Grapalat"/>
        </w:rPr>
        <w:t xml:space="preserve"> рабочий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rsidR="00BB28C8"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rsidR="00BB28C8" w:rsidRPr="009F3DC7" w:rsidRDefault="00BB28C8" w:rsidP="00AA13A7">
      <w:pPr>
        <w:widowControl w:val="0"/>
        <w:ind w:firstLine="567"/>
        <w:contextualSpacing/>
        <w:jc w:val="both"/>
        <w:rPr>
          <w:rFonts w:ascii="GHEA Grapalat" w:hAnsi="GHEA Grapalat" w:cs="Sylfaen"/>
        </w:rPr>
      </w:pPr>
    </w:p>
    <w:p w:rsidR="00BB28C8" w:rsidRPr="009F3DC7" w:rsidRDefault="00BB28C8" w:rsidP="00AA13A7">
      <w:pPr>
        <w:widowControl w:val="0"/>
        <w:contextualSpacing/>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rsidR="00BB28C8" w:rsidRPr="009F3DC7" w:rsidRDefault="00BB28C8" w:rsidP="00AA13A7">
      <w:pPr>
        <w:widowControl w:val="0"/>
        <w:ind w:firstLine="567"/>
        <w:contextualSpacing/>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w:t>
      </w:r>
      <w:r w:rsidRPr="009F3DC7">
        <w:rPr>
          <w:rFonts w:ascii="GHEA Grapalat" w:hAnsi="GHEA Grapalat"/>
        </w:rPr>
        <w:lastRenderedPageBreak/>
        <w:t xml:space="preserve">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Default="00BB28C8" w:rsidP="00AA13A7">
      <w:pPr>
        <w:contextualSpacing/>
        <w:rPr>
          <w:rFonts w:ascii="GHEA Grapalat" w:hAnsi="GHEA Grapalat" w:cs="Sylfaen"/>
        </w:rPr>
      </w:pPr>
    </w:p>
    <w:p w:rsidR="00BB28C8" w:rsidRPr="009F3DC7" w:rsidRDefault="00BB28C8" w:rsidP="00AA13A7">
      <w:pPr>
        <w:widowControl w:val="0"/>
        <w:contextualSpacing/>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rsidR="00BB28C8" w:rsidRPr="009F3DC7" w:rsidRDefault="00BB28C8" w:rsidP="00AA13A7">
      <w:pPr>
        <w:widowControl w:val="0"/>
        <w:tabs>
          <w:tab w:val="left" w:pos="1134"/>
          <w:tab w:val="left" w:pos="1276"/>
        </w:tabs>
        <w:ind w:firstLine="567"/>
        <w:contextualSpacing/>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20390F">
        <w:rPr>
          <w:rStyle w:val="af6"/>
          <w:rFonts w:ascii="GHEA Grapalat" w:hAnsi="GHEA Grapalat"/>
        </w:rPr>
        <w:footnoteReference w:customMarkFollows="1" w:id="7"/>
        <w:t>21</w:t>
      </w:r>
      <w:r w:rsidRPr="009F3DC7">
        <w:rPr>
          <w:rFonts w:ascii="GHEA Grapalat" w:hAnsi="GHEA Grapalat"/>
        </w:rPr>
        <w:t>.</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w:t>
      </w:r>
      <w:proofErr w:type="gramStart"/>
      <w:r w:rsidRPr="009F3DC7">
        <w:rPr>
          <w:rFonts w:ascii="GHEA Grapalat" w:hAnsi="GHEA Grapalat"/>
        </w:rPr>
        <w:t xml:space="preserve"> ,</w:t>
      </w:r>
      <w:proofErr w:type="gramEnd"/>
      <w:r w:rsidRPr="009F3DC7">
        <w:rPr>
          <w:rFonts w:ascii="GHEA Grapalat" w:hAnsi="GHEA Grapalat"/>
        </w:rPr>
        <w:t xml:space="preserve"> не может быть передано другому лицу без письменного согласия стороны должника. </w:t>
      </w:r>
    </w:p>
    <w:p w:rsidR="00BB28C8" w:rsidRPr="00D443DF" w:rsidRDefault="00BB28C8" w:rsidP="00AA13A7">
      <w:pPr>
        <w:widowControl w:val="0"/>
        <w:tabs>
          <w:tab w:val="left" w:pos="1134"/>
        </w:tabs>
        <w:ind w:firstLine="567"/>
        <w:contextualSpacing/>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если</w:t>
      </w:r>
      <w:proofErr w:type="gramEnd"/>
      <w:r w:rsidR="00D7436B" w:rsidRPr="00E02449">
        <w:rPr>
          <w:rFonts w:ascii="GHEA Grapalat" w:hAnsi="GHEA Grapalat"/>
        </w:rPr>
        <w:t xml:space="preserve">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D443DF">
        <w:rPr>
          <w:rFonts w:ascii="GHEA Grapalat" w:hAnsi="GHEA Grapalat"/>
          <w:spacing w:val="-4"/>
        </w:rPr>
        <w:t>был</w:t>
      </w:r>
      <w:proofErr w:type="gramEnd"/>
      <w:r w:rsidRPr="00D443DF">
        <w:rPr>
          <w:rFonts w:ascii="GHEA Grapalat" w:hAnsi="GHEA Grapalat"/>
          <w:spacing w:val="-4"/>
        </w:rPr>
        <w:t xml:space="preserve"> расторгнут договор.</w:t>
      </w:r>
    </w:p>
    <w:p w:rsidR="00BB28C8" w:rsidRPr="00D443DF"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rsidR="00BB28C8" w:rsidRPr="009F3DC7" w:rsidRDefault="00BB28C8" w:rsidP="00AA13A7">
      <w:pPr>
        <w:widowControl w:val="0"/>
        <w:ind w:firstLine="567"/>
        <w:contextualSpacing/>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AA13A7">
      <w:pPr>
        <w:widowControl w:val="0"/>
        <w:tabs>
          <w:tab w:val="left" w:pos="1276"/>
        </w:tabs>
        <w:ind w:firstLine="567"/>
        <w:contextualSpacing/>
        <w:jc w:val="both"/>
        <w:rPr>
          <w:rFonts w:ascii="GHEA Grapalat" w:hAnsi="GHEA Grapalat" w:cs="Times Armenian"/>
        </w:rPr>
      </w:pPr>
      <w:r w:rsidRPr="009F3DC7">
        <w:rPr>
          <w:rFonts w:ascii="GHEA Grapalat" w:hAnsi="GHEA Grapalat"/>
        </w:rPr>
        <w:t xml:space="preserve">Каждый случай изменения договора под воздействием не зависящих от сторон </w:t>
      </w:r>
      <w:r w:rsidRPr="009F3DC7">
        <w:rPr>
          <w:rFonts w:ascii="GHEA Grapalat" w:hAnsi="GHEA Grapalat"/>
        </w:rPr>
        <w:lastRenderedPageBreak/>
        <w:t>договора факторов устанавливает Правительство Республики Армения.</w:t>
      </w:r>
    </w:p>
    <w:p w:rsidR="00BB28C8" w:rsidRPr="00D443DF"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7C7140">
        <w:rPr>
          <w:rStyle w:val="af6"/>
          <w:rFonts w:ascii="GHEA Grapalat" w:hAnsi="GHEA Grapalat"/>
        </w:rPr>
        <w:footnoteReference w:customMarkFollows="1" w:id="8"/>
        <w:t>22</w:t>
      </w:r>
      <w:r w:rsidRPr="009F3DC7">
        <w:rPr>
          <w:rFonts w:ascii="GHEA Grapalat" w:hAnsi="GHEA Grapalat"/>
        </w:rPr>
        <w:t>.</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9"/>
        <w:t>23</w:t>
      </w:r>
      <w:r w:rsidRPr="009F3DC7">
        <w:rPr>
          <w:rFonts w:ascii="GHEA Grapalat" w:hAnsi="GHEA Grapalat"/>
        </w:rPr>
        <w:t>.</w:t>
      </w:r>
    </w:p>
    <w:p w:rsidR="00BB28C8" w:rsidRPr="009F3DC7" w:rsidRDefault="00BB28C8" w:rsidP="00AA13A7">
      <w:pPr>
        <w:widowControl w:val="0"/>
        <w:tabs>
          <w:tab w:val="left" w:pos="1134"/>
        </w:tabs>
        <w:ind w:firstLine="567"/>
        <w:contextualSpacing/>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w:t>
      </w:r>
      <w:proofErr w:type="gramStart"/>
      <w:r w:rsidRPr="009F3DC7">
        <w:rPr>
          <w:rFonts w:ascii="GHEA Grapalat" w:hAnsi="GHEA Grapalat"/>
        </w:rPr>
        <w:t>работой</w:t>
      </w:r>
      <w:proofErr w:type="gramEnd"/>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пяти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AA13A7">
      <w:pPr>
        <w:widowControl w:val="0"/>
        <w:tabs>
          <w:tab w:val="left" w:pos="1134"/>
        </w:tabs>
        <w:ind w:firstLine="567"/>
        <w:contextualSpacing/>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BB28C8" w:rsidRPr="009F3DC7" w:rsidRDefault="00BB28C8" w:rsidP="00AA13A7">
      <w:pPr>
        <w:widowControl w:val="0"/>
        <w:ind w:firstLine="567"/>
        <w:contextualSpacing/>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BB28C8" w:rsidRPr="009F3DC7" w:rsidRDefault="00BB28C8" w:rsidP="00AA13A7">
      <w:pPr>
        <w:widowControl w:val="0"/>
        <w:tabs>
          <w:tab w:val="left" w:pos="1276"/>
        </w:tabs>
        <w:ind w:firstLine="567"/>
        <w:contextualSpacing/>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CA2E3E" w:rsidRPr="00076092"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9F3DC7">
        <w:rPr>
          <w:rFonts w:ascii="GHEA Grapalat" w:hAnsi="GHEA Grapalat"/>
        </w:rPr>
        <w:t>www.procurement.am</w:t>
      </w:r>
      <w:proofErr w:type="spellEnd"/>
      <w:r w:rsidRPr="009F3DC7">
        <w:rPr>
          <w:rFonts w:ascii="GHEA Grapalat" w:hAnsi="GHEA Grapalat"/>
        </w:rPr>
        <w:t>, с</w:t>
      </w:r>
      <w:r>
        <w:rPr>
          <w:rFonts w:ascii="Courier New" w:hAnsi="Courier New" w:cs="Courier New"/>
          <w:lang w:val="en-US"/>
        </w:rPr>
        <w:t> </w:t>
      </w:r>
      <w:r w:rsidRPr="009F3DC7">
        <w:rPr>
          <w:rFonts w:ascii="GHEA Grapalat" w:hAnsi="GHEA Grapalat"/>
        </w:rPr>
        <w:t xml:space="preserve">указанием даты опубликования. Исполнитель считается надлежащим </w:t>
      </w:r>
      <w:proofErr w:type="gramStart"/>
      <w:r w:rsidRPr="009F3DC7">
        <w:rPr>
          <w:rFonts w:ascii="GHEA Grapalat" w:hAnsi="GHEA Grapalat"/>
        </w:rPr>
        <w:t>образом</w:t>
      </w:r>
      <w:proofErr w:type="gramEnd"/>
      <w:r w:rsidRPr="009F3DC7">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w:t>
      </w:r>
      <w:r w:rsidR="00CA2E3E" w:rsidRPr="00076092">
        <w:rPr>
          <w:rFonts w:ascii="GHEA Grapalat" w:hAnsi="GHEA Grapalat"/>
        </w:rPr>
        <w:lastRenderedPageBreak/>
        <w:t xml:space="preserve">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2.</w:t>
      </w:r>
      <w:r>
        <w:rPr>
          <w:rFonts w:ascii="GHEA Grapalat" w:hAnsi="GHEA Grapalat"/>
        </w:rPr>
        <w:tab/>
      </w:r>
      <w:r w:rsidRPr="009F3DC7">
        <w:rPr>
          <w:rFonts w:ascii="GHEA Grapalat" w:hAnsi="GHEA Grapalat"/>
        </w:rPr>
        <w:t xml:space="preserve">Споры, возникшие в связи с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судах Республики Армения.</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3.</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3 и № 3.1 к настоящему Договору считаются неотъемлемой частью договора, и каждой стороне предоставляется по одному экземпляру договора.</w:t>
      </w:r>
    </w:p>
    <w:p w:rsidR="00BB28C8" w:rsidRPr="009F3DC7" w:rsidRDefault="00BB28C8" w:rsidP="00AA13A7">
      <w:pPr>
        <w:widowControl w:val="0"/>
        <w:tabs>
          <w:tab w:val="left" w:pos="1276"/>
        </w:tabs>
        <w:ind w:firstLine="567"/>
        <w:contextualSpacing/>
        <w:jc w:val="both"/>
        <w:rPr>
          <w:rFonts w:ascii="GHEA Grapalat" w:hAnsi="GHEA Grapalat"/>
          <w:bCs/>
        </w:rPr>
      </w:pPr>
      <w:r w:rsidRPr="009F3DC7">
        <w:rPr>
          <w:rFonts w:ascii="GHEA Grapalat" w:hAnsi="GHEA Grapalat"/>
        </w:rPr>
        <w:t>7.1</w:t>
      </w:r>
      <w:r>
        <w:rPr>
          <w:rFonts w:ascii="GHEA Grapalat" w:hAnsi="GHEA Grapalat"/>
        </w:rPr>
        <w:t>4.</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rsidR="00BB28C8" w:rsidRPr="009F3DC7" w:rsidRDefault="00BB28C8" w:rsidP="00AA13A7">
      <w:pPr>
        <w:widowControl w:val="0"/>
        <w:tabs>
          <w:tab w:val="left" w:pos="1276"/>
        </w:tabs>
        <w:ind w:firstLine="567"/>
        <w:contextualSpacing/>
        <w:jc w:val="both"/>
        <w:rPr>
          <w:rFonts w:ascii="GHEA Grapalat" w:hAnsi="GHEA Grapalat"/>
        </w:rPr>
      </w:pPr>
      <w:r w:rsidRPr="009F3DC7">
        <w:rPr>
          <w:rFonts w:ascii="GHEA Grapalat" w:hAnsi="GHEA Grapalat"/>
        </w:rPr>
        <w:t>7.1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w:t>
      </w:r>
      <w:r w:rsidRPr="0013598D">
        <w:rPr>
          <w:rFonts w:ascii="GHEA Grapalat" w:hAnsi="GHEA Grapalat"/>
        </w:rPr>
        <w:t xml:space="preserve">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EC6C0A" w:rsidRPr="0013598D">
        <w:rPr>
          <w:rFonts w:ascii="GHEA Grapalat" w:hAnsi="GHEA Grapalat"/>
        </w:rPr>
        <w:t>двадцатипя</w:t>
      </w:r>
      <w:r w:rsidRPr="0013598D">
        <w:rPr>
          <w:rFonts w:ascii="GHEA Grapalat" w:hAnsi="GHEA Grapalat"/>
        </w:rPr>
        <w:t>тикратный</w:t>
      </w:r>
      <w:proofErr w:type="spellEnd"/>
      <w:r w:rsidRPr="0013598D">
        <w:rPr>
          <w:rFonts w:ascii="GHEA Grapalat" w:hAnsi="GHEA Grapalat"/>
        </w:rPr>
        <w:t xml:space="preserve"> размер базовой единицы закупок, то Заказчиком будет </w:t>
      </w:r>
      <w:proofErr w:type="spellStart"/>
      <w:r w:rsidRPr="0013598D">
        <w:rPr>
          <w:rFonts w:ascii="GHEA Grapalat" w:hAnsi="GHEA Grapalat"/>
        </w:rPr>
        <w:t>заключен</w:t>
      </w:r>
      <w:proofErr w:type="gramStart"/>
      <w:r w:rsidRPr="0013598D">
        <w:rPr>
          <w:rFonts w:ascii="GHEA Grapalat" w:hAnsi="GHEA Grapalat"/>
        </w:rPr>
        <w:t>o</w:t>
      </w:r>
      <w:proofErr w:type="spellEnd"/>
      <w:proofErr w:type="gramEnd"/>
      <w:r w:rsidRPr="0013598D">
        <w:rPr>
          <w:rFonts w:ascii="GHEA Grapalat" w:hAnsi="GHEA Grapalat"/>
        </w:rPr>
        <w:t xml:space="preserve"> соглашение в случае, если представленн</w:t>
      </w:r>
      <w:r w:rsidR="0087667F" w:rsidRPr="0013598D">
        <w:rPr>
          <w:rFonts w:ascii="GHEA Grapalat" w:hAnsi="GHEA Grapalat"/>
        </w:rPr>
        <w:t xml:space="preserve">ые </w:t>
      </w:r>
      <w:r w:rsidRPr="0013598D">
        <w:rPr>
          <w:rFonts w:ascii="GHEA Grapalat" w:hAnsi="GHEA Grapalat"/>
        </w:rPr>
        <w:t xml:space="preserve"> Исполнителем в виде неустойки обеспечени</w:t>
      </w:r>
      <w:r w:rsidR="0087667F" w:rsidRPr="0013598D">
        <w:rPr>
          <w:rFonts w:ascii="GHEA Grapalat" w:hAnsi="GHEA Grapalat"/>
        </w:rPr>
        <w:t>я квалификации и</w:t>
      </w:r>
      <w:r w:rsidRPr="0013598D">
        <w:rPr>
          <w:rFonts w:ascii="GHEA Grapalat" w:hAnsi="GHEA Grapalat"/>
        </w:rPr>
        <w:t xml:space="preserve"> договора в размере предусмотр</w:t>
      </w:r>
      <w:r w:rsidR="001F7877" w:rsidRPr="0013598D">
        <w:rPr>
          <w:rFonts w:ascii="GHEA Grapalat" w:hAnsi="GHEA Grapalat"/>
        </w:rPr>
        <w:t>енных финансовых средств заменяю</w:t>
      </w:r>
      <w:r w:rsidRPr="0013598D">
        <w:rPr>
          <w:rFonts w:ascii="GHEA Grapalat" w:hAnsi="GHEA Grapalat"/>
        </w:rPr>
        <w:t>тся гарантией или наличными деньгами, с учетом требований абзаца "б" подпункта 1</w:t>
      </w:r>
      <w:r w:rsidR="00EE674C" w:rsidRPr="0013598D">
        <w:rPr>
          <w:rFonts w:ascii="GHEA Grapalat" w:hAnsi="GHEA Grapalat"/>
        </w:rPr>
        <w:t>7</w:t>
      </w:r>
      <w:r w:rsidRPr="0013598D">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6422E0" w:rsidRPr="0013598D">
        <w:rPr>
          <w:rFonts w:ascii="GHEA Grapalat" w:hAnsi="GHEA Grapalat"/>
        </w:rPr>
        <w:t>й квалификации и</w:t>
      </w:r>
      <w:r w:rsidRPr="0013598D">
        <w:rPr>
          <w:rFonts w:ascii="GHEA Grapalat" w:hAnsi="GHEA Grapalat"/>
        </w:rPr>
        <w:t xml:space="preserve"> </w:t>
      </w:r>
      <w:proofErr w:type="gramStart"/>
      <w:r w:rsidRPr="0013598D">
        <w:rPr>
          <w:rFonts w:ascii="GHEA Grapalat" w:hAnsi="GHEA Grapalat"/>
        </w:rPr>
        <w:t>договора</w:t>
      </w:r>
      <w:proofErr w:type="gramEnd"/>
      <w:r w:rsidRPr="0013598D">
        <w:rPr>
          <w:rFonts w:ascii="GHEA Grapalat" w:hAnsi="GHEA Grapalat"/>
        </w:rPr>
        <w:t xml:space="preserve"> представленн</w:t>
      </w:r>
      <w:r w:rsidR="006422E0" w:rsidRPr="0013598D">
        <w:rPr>
          <w:rFonts w:ascii="GHEA Grapalat" w:hAnsi="GHEA Grapalat"/>
        </w:rPr>
        <w:t>ых</w:t>
      </w:r>
      <w:r w:rsidRPr="0013598D">
        <w:rPr>
          <w:rFonts w:ascii="GHEA Grapalat" w:hAnsi="GHEA Grapalat"/>
        </w:rPr>
        <w:t xml:space="preserve"> в виде неустойки, также представляет Заказчику нов</w:t>
      </w:r>
      <w:r w:rsidR="006422E0" w:rsidRPr="0013598D">
        <w:rPr>
          <w:rFonts w:ascii="GHEA Grapalat" w:hAnsi="GHEA Grapalat"/>
        </w:rPr>
        <w:t>ые</w:t>
      </w:r>
      <w:r w:rsidRPr="0013598D">
        <w:rPr>
          <w:rFonts w:ascii="GHEA Grapalat" w:hAnsi="GHEA Grapalat"/>
        </w:rPr>
        <w:t xml:space="preserve"> обеспечени</w:t>
      </w:r>
      <w:r w:rsidR="006422E0" w:rsidRPr="0013598D">
        <w:rPr>
          <w:rFonts w:ascii="GHEA Grapalat" w:hAnsi="GHEA Grapalat"/>
        </w:rPr>
        <w:t>я</w:t>
      </w:r>
      <w:r w:rsidRPr="0013598D">
        <w:rPr>
          <w:rFonts w:ascii="GHEA Grapalat" w:hAnsi="GHEA Grapalat"/>
        </w:rPr>
        <w:t xml:space="preserve"> в течение пятнадцати рабочих дней со дня получения извещения о заключении соглашения. В</w:t>
      </w:r>
      <w:r w:rsidRPr="009F3DC7">
        <w:rPr>
          <w:rFonts w:ascii="GHEA Grapalat" w:hAnsi="GHEA Grapalat"/>
        </w:rPr>
        <w:t xml:space="preserve"> противном случае договор расторгается Заказчиком в одностороннем порядке.</w:t>
      </w:r>
      <w:r w:rsidR="00AA6506">
        <w:rPr>
          <w:rStyle w:val="af6"/>
          <w:rFonts w:ascii="GHEA Grapalat" w:hAnsi="GHEA Grapalat"/>
        </w:rPr>
        <w:footnoteReference w:customMarkFollows="1" w:id="10"/>
        <w:t>24</w:t>
      </w:r>
    </w:p>
    <w:p w:rsidR="00BB28C8" w:rsidRPr="009F3DC7" w:rsidRDefault="00BB28C8" w:rsidP="00AA13A7">
      <w:pPr>
        <w:widowControl w:val="0"/>
        <w:ind w:firstLine="567"/>
        <w:contextualSpacing/>
        <w:jc w:val="both"/>
        <w:rPr>
          <w:rFonts w:ascii="GHEA Grapalat" w:hAnsi="GHEA Grapalat" w:cs="Sylfaen"/>
        </w:rPr>
      </w:pPr>
    </w:p>
    <w:p w:rsidR="00BB28C8" w:rsidRPr="002B65CF" w:rsidRDefault="00BB28C8" w:rsidP="00AA13A7">
      <w:pPr>
        <w:widowControl w:val="0"/>
        <w:contextualSpacing/>
        <w:jc w:val="center"/>
        <w:rPr>
          <w:rFonts w:ascii="GHEA Grapalat" w:hAnsi="GHEA Grapalat"/>
          <w:b/>
        </w:rPr>
      </w:pPr>
    </w:p>
    <w:p w:rsidR="00BB28C8" w:rsidRPr="009F3DC7" w:rsidRDefault="00BB28C8" w:rsidP="00AA13A7">
      <w:pPr>
        <w:widowControl w:val="0"/>
        <w:contextualSpacing/>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tblPr>
      <w:tblGrid>
        <w:gridCol w:w="4536"/>
        <w:gridCol w:w="4111"/>
      </w:tblGrid>
      <w:tr w:rsidR="00BB28C8" w:rsidRPr="009F3DC7" w:rsidTr="003D2146">
        <w:trPr>
          <w:jc w:val="center"/>
        </w:trPr>
        <w:tc>
          <w:tcPr>
            <w:tcW w:w="4536" w:type="dxa"/>
          </w:tcPr>
          <w:p w:rsidR="00BB28C8" w:rsidRPr="009F3DC7" w:rsidRDefault="00BB28C8" w:rsidP="00AA13A7">
            <w:pPr>
              <w:widowControl w:val="0"/>
              <w:contextualSpacing/>
              <w:jc w:val="center"/>
              <w:rPr>
                <w:rFonts w:ascii="GHEA Grapalat" w:hAnsi="GHEA Grapalat"/>
                <w:b/>
              </w:rPr>
            </w:pPr>
            <w:r>
              <w:rPr>
                <w:rFonts w:ascii="GHEA Grapalat" w:hAnsi="GHEA Grapalat"/>
                <w:b/>
              </w:rPr>
              <w:t>ЗАКАЗЧИ</w:t>
            </w:r>
            <w:r w:rsidRPr="009F3DC7">
              <w:rPr>
                <w:rFonts w:ascii="GHEA Grapalat" w:hAnsi="GHEA Grapalat"/>
                <w:b/>
              </w:rPr>
              <w:t>К</w:t>
            </w:r>
          </w:p>
          <w:p w:rsidR="00BB28C8" w:rsidRPr="003C5723" w:rsidRDefault="00BB28C8" w:rsidP="00AA13A7">
            <w:pPr>
              <w:widowControl w:val="0"/>
              <w:contextualSpacing/>
              <w:jc w:val="center"/>
              <w:rPr>
                <w:rFonts w:ascii="GHEA Grapalat" w:hAnsi="GHEA Grapalat"/>
                <w:lang w:val="en-US"/>
              </w:rPr>
            </w:pPr>
            <w:r>
              <w:rPr>
                <w:rFonts w:ascii="GHEA Grapalat" w:hAnsi="GHEA Grapalat"/>
                <w:lang w:val="en-US"/>
              </w:rPr>
              <w:t>_____________________</w:t>
            </w:r>
          </w:p>
          <w:p w:rsidR="00BB28C8" w:rsidRPr="003C5723" w:rsidRDefault="00BB28C8" w:rsidP="00AA13A7">
            <w:pPr>
              <w:widowControl w:val="0"/>
              <w:contextualSpacing/>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AA13A7">
            <w:pPr>
              <w:widowControl w:val="0"/>
              <w:contextualSpacing/>
              <w:rPr>
                <w:rFonts w:ascii="GHEA Grapalat" w:hAnsi="GHEA Grapalat"/>
                <w:lang w:val="en-US"/>
              </w:rPr>
            </w:pPr>
          </w:p>
          <w:p w:rsidR="00BB28C8" w:rsidRPr="003C5723" w:rsidRDefault="00BB28C8" w:rsidP="00AA13A7">
            <w:pPr>
              <w:widowControl w:val="0"/>
              <w:contextualSpacing/>
              <w:jc w:val="center"/>
              <w:rPr>
                <w:rFonts w:ascii="GHEA Grapalat" w:hAnsi="GHEA Grapalat"/>
                <w:lang w:val="en-US"/>
              </w:rPr>
            </w:pPr>
            <w:r w:rsidRPr="009F3DC7">
              <w:rPr>
                <w:rFonts w:ascii="GHEA Grapalat" w:hAnsi="GHEA Grapalat"/>
              </w:rPr>
              <w:t>М. П.</w:t>
            </w:r>
          </w:p>
        </w:tc>
        <w:tc>
          <w:tcPr>
            <w:tcW w:w="4111" w:type="dxa"/>
          </w:tcPr>
          <w:p w:rsidR="00BB28C8" w:rsidRPr="009F3DC7" w:rsidRDefault="00BB28C8" w:rsidP="00AA13A7">
            <w:pPr>
              <w:widowControl w:val="0"/>
              <w:contextualSpacing/>
              <w:jc w:val="center"/>
              <w:rPr>
                <w:rFonts w:ascii="GHEA Grapalat" w:hAnsi="GHEA Grapalat"/>
                <w:b/>
              </w:rPr>
            </w:pPr>
            <w:r>
              <w:rPr>
                <w:rFonts w:ascii="GHEA Grapalat" w:hAnsi="GHEA Grapalat"/>
                <w:b/>
              </w:rPr>
              <w:t>ИСПОЛНИТЕЛ</w:t>
            </w:r>
            <w:r w:rsidRPr="009F3DC7">
              <w:rPr>
                <w:rFonts w:ascii="GHEA Grapalat" w:hAnsi="GHEA Grapalat"/>
                <w:b/>
              </w:rPr>
              <w:t>Ь</w:t>
            </w:r>
          </w:p>
          <w:p w:rsidR="00BB28C8" w:rsidRPr="003C5723" w:rsidRDefault="00BB28C8" w:rsidP="00AA13A7">
            <w:pPr>
              <w:widowControl w:val="0"/>
              <w:contextualSpacing/>
              <w:jc w:val="center"/>
              <w:rPr>
                <w:rFonts w:ascii="GHEA Grapalat" w:hAnsi="GHEA Grapalat"/>
                <w:lang w:val="en-US"/>
              </w:rPr>
            </w:pPr>
            <w:r>
              <w:rPr>
                <w:rFonts w:ascii="GHEA Grapalat" w:hAnsi="GHEA Grapalat"/>
                <w:lang w:val="en-US"/>
              </w:rPr>
              <w:t>____________________</w:t>
            </w:r>
          </w:p>
          <w:p w:rsidR="00BB28C8" w:rsidRPr="003C5723" w:rsidRDefault="00BB28C8" w:rsidP="00AA13A7">
            <w:pPr>
              <w:widowControl w:val="0"/>
              <w:contextualSpacing/>
              <w:jc w:val="center"/>
              <w:rPr>
                <w:rFonts w:ascii="GHEA Grapalat" w:hAnsi="GHEA Grapalat"/>
                <w:vertAlign w:val="superscript"/>
              </w:rPr>
            </w:pPr>
            <w:r w:rsidRPr="003C5723">
              <w:rPr>
                <w:rFonts w:ascii="GHEA Grapalat" w:hAnsi="GHEA Grapalat"/>
                <w:vertAlign w:val="superscript"/>
              </w:rPr>
              <w:t>/подпись/</w:t>
            </w:r>
          </w:p>
          <w:p w:rsidR="00BB28C8" w:rsidRDefault="00BB28C8" w:rsidP="00AA13A7">
            <w:pPr>
              <w:widowControl w:val="0"/>
              <w:contextualSpacing/>
              <w:rPr>
                <w:rFonts w:ascii="GHEA Grapalat" w:hAnsi="GHEA Grapalat"/>
                <w:lang w:val="en-US"/>
              </w:rPr>
            </w:pPr>
          </w:p>
          <w:p w:rsidR="00BB28C8" w:rsidRPr="003C5723" w:rsidRDefault="00BB28C8" w:rsidP="00AA13A7">
            <w:pPr>
              <w:widowControl w:val="0"/>
              <w:contextualSpacing/>
              <w:jc w:val="center"/>
              <w:rPr>
                <w:rFonts w:ascii="GHEA Grapalat" w:hAnsi="GHEA Grapalat"/>
                <w:lang w:val="en-US"/>
              </w:rPr>
            </w:pPr>
            <w:r w:rsidRPr="009F3DC7">
              <w:rPr>
                <w:rFonts w:ascii="GHEA Grapalat" w:hAnsi="GHEA Grapalat"/>
              </w:rPr>
              <w:t>М. П.</w:t>
            </w:r>
          </w:p>
        </w:tc>
      </w:tr>
    </w:tbl>
    <w:p w:rsidR="00BB28C8" w:rsidRPr="009F3DC7" w:rsidRDefault="00BB28C8" w:rsidP="00AA13A7">
      <w:pPr>
        <w:widowControl w:val="0"/>
        <w:ind w:firstLine="567"/>
        <w:contextualSpacing/>
        <w:jc w:val="center"/>
        <w:rPr>
          <w:rFonts w:ascii="GHEA Grapalat" w:hAnsi="GHEA Grapalat"/>
          <w:b/>
        </w:rPr>
      </w:pPr>
    </w:p>
    <w:p w:rsidR="00BB28C8" w:rsidRPr="009F3DC7" w:rsidRDefault="00BB28C8" w:rsidP="00AA13A7">
      <w:pPr>
        <w:widowControl w:val="0"/>
        <w:ind w:firstLine="567"/>
        <w:contextualSpacing/>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Default="00BB28C8" w:rsidP="00AA13A7">
      <w:pPr>
        <w:contextualSpacing/>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rPr>
      </w:pPr>
    </w:p>
    <w:p w:rsidR="00BB28C8"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CC38B2" w:rsidRDefault="00CC38B2" w:rsidP="00CC38B2">
      <w:pPr>
        <w:widowControl w:val="0"/>
        <w:spacing w:after="160" w:line="360" w:lineRule="auto"/>
        <w:ind w:left="34"/>
        <w:jc w:val="center"/>
        <w:rPr>
          <w:rFonts w:ascii="GHEA Grapalat" w:hAnsi="GHEA Grapalat"/>
          <w:b/>
        </w:rPr>
      </w:pPr>
      <w:r>
        <w:rPr>
          <w:rFonts w:ascii="GHEA Grapalat" w:hAnsi="GHEA Grapalat"/>
          <w:b/>
        </w:rPr>
        <w:t>ПРИКРЕПЛЕНО ОТДЕЛЬНЫМ ФАЙЛОМ</w:t>
      </w:r>
    </w:p>
    <w:p w:rsidR="00CC38B2" w:rsidRPr="00EF1C40" w:rsidRDefault="00CC38B2" w:rsidP="00BB28C8">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BB28C8" w:rsidRPr="009F3DC7" w:rsidTr="003D2146">
        <w:trPr>
          <w:jc w:val="center"/>
        </w:trPr>
        <w:tc>
          <w:tcPr>
            <w:tcW w:w="4536" w:type="dxa"/>
          </w:tcPr>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rsidR="00BB28C8" w:rsidRPr="00CC38B2" w:rsidRDefault="00BB28C8" w:rsidP="003D2146">
            <w:pPr>
              <w:widowControl w:val="0"/>
              <w:ind w:left="34"/>
              <w:jc w:val="center"/>
              <w:rPr>
                <w:rFonts w:ascii="GHEA Grapalat" w:hAnsi="GHEA Grapalat"/>
              </w:rPr>
            </w:pPr>
            <w:r w:rsidRPr="00CC38B2">
              <w:rPr>
                <w:rFonts w:ascii="GHEA Grapalat" w:hAnsi="GHEA Grapalat"/>
              </w:rPr>
              <w:t>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left="34"/>
              <w:jc w:val="center"/>
              <w:rPr>
                <w:rFonts w:ascii="GHEA Grapalat" w:hAnsi="GHEA Grapalat"/>
              </w:rPr>
            </w:pPr>
          </w:p>
        </w:tc>
        <w:tc>
          <w:tcPr>
            <w:tcW w:w="4343" w:type="dxa"/>
          </w:tcPr>
          <w:p w:rsidR="004F7268" w:rsidRDefault="004F7268" w:rsidP="004F7268">
            <w:pPr>
              <w:widowControl w:val="0"/>
              <w:spacing w:after="160" w:line="360" w:lineRule="auto"/>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4F7268" w:rsidRDefault="004F7268" w:rsidP="003D2146">
            <w:pPr>
              <w:widowControl w:val="0"/>
              <w:spacing w:after="160" w:line="360" w:lineRule="auto"/>
              <w:ind w:left="34"/>
              <w:jc w:val="center"/>
              <w:rPr>
                <w:rFonts w:ascii="GHEA Grapalat" w:hAnsi="GHEA Grapalat"/>
                <w:b/>
              </w:rPr>
            </w:pPr>
          </w:p>
          <w:p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rsidR="00BB28C8" w:rsidRPr="009F3DC7" w:rsidRDefault="00BB28C8" w:rsidP="00AA13A7">
      <w:pPr>
        <w:widowControl w:val="0"/>
        <w:autoSpaceDE w:val="0"/>
        <w:autoSpaceDN w:val="0"/>
        <w:adjustRightInd w:val="0"/>
        <w:ind w:firstLine="567"/>
        <w:contextualSpacing/>
        <w:jc w:val="right"/>
        <w:rPr>
          <w:rFonts w:ascii="GHEA Grapalat" w:hAnsi="GHEA Grapalat" w:cs="TimesArmenianPSMT"/>
          <w:i/>
        </w:rPr>
      </w:pPr>
      <w:r w:rsidRPr="009F3DC7">
        <w:rPr>
          <w:rFonts w:ascii="GHEA Grapalat" w:hAnsi="GHEA Grapalat"/>
          <w:i/>
        </w:rPr>
        <w:lastRenderedPageBreak/>
        <w:t>Приложение № 3</w:t>
      </w:r>
    </w:p>
    <w:p w:rsidR="00BB28C8" w:rsidRPr="009F3DC7" w:rsidRDefault="00BB28C8" w:rsidP="00AA13A7">
      <w:pPr>
        <w:widowControl w:val="0"/>
        <w:autoSpaceDE w:val="0"/>
        <w:autoSpaceDN w:val="0"/>
        <w:adjustRightInd w:val="0"/>
        <w:ind w:firstLine="567"/>
        <w:contextualSpacing/>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rsidR="00BB28C8" w:rsidRPr="009F3DC7" w:rsidRDefault="00BB28C8" w:rsidP="00AA13A7">
      <w:pPr>
        <w:widowControl w:val="0"/>
        <w:ind w:firstLine="567"/>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801"/>
        <w:gridCol w:w="4949"/>
      </w:tblGrid>
      <w:tr w:rsidR="00BB28C8" w:rsidRPr="009F3DC7" w:rsidTr="003D2146">
        <w:trPr>
          <w:tblCellSpacing w:w="7" w:type="dxa"/>
          <w:jc w:val="center"/>
        </w:trPr>
        <w:tc>
          <w:tcPr>
            <w:tcW w:w="0" w:type="auto"/>
            <w:vAlign w:val="center"/>
          </w:tcPr>
          <w:p w:rsidR="00BB28C8" w:rsidRPr="00EF1C40" w:rsidRDefault="00BB28C8" w:rsidP="00AA13A7">
            <w:pPr>
              <w:widowControl w:val="0"/>
              <w:contextualSpacing/>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EF1C40"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EF1C40" w:rsidRDefault="00BB28C8" w:rsidP="00AA13A7">
            <w:pPr>
              <w:widowControl w:val="0"/>
              <w:contextualSpacing/>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w:t>
            </w:r>
            <w:r w:rsidRPr="00EF1C40">
              <w:rPr>
                <w:rFonts w:ascii="GHEA Grapalat" w:hAnsi="GHEA Grapalat"/>
                <w:color w:val="000000"/>
              </w:rPr>
              <w:t>___</w:t>
            </w:r>
            <w:r>
              <w:rPr>
                <w:rFonts w:ascii="GHEA Grapalat" w:hAnsi="GHEA Grapalat"/>
                <w:color w:val="000000"/>
              </w:rPr>
              <w:t>______</w:t>
            </w:r>
          </w:p>
          <w:p w:rsidR="00BB28C8" w:rsidRPr="00EF1C40"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rsidR="00BB28C8" w:rsidRPr="00EF1C40" w:rsidRDefault="00BB28C8" w:rsidP="00AA13A7">
            <w:pPr>
              <w:widowControl w:val="0"/>
              <w:contextualSpacing/>
              <w:jc w:val="center"/>
              <w:rPr>
                <w:rFonts w:ascii="GHEA Grapalat" w:hAnsi="GHEA Grapalat"/>
                <w:iCs/>
                <w:color w:val="000000"/>
              </w:rPr>
            </w:pPr>
            <w:r>
              <w:rPr>
                <w:rFonts w:ascii="GHEA Grapalat" w:hAnsi="GHEA Grapalat"/>
                <w:color w:val="000000"/>
              </w:rPr>
              <w:t xml:space="preserve">Заказчик </w:t>
            </w:r>
          </w:p>
          <w:p w:rsidR="00BB28C8" w:rsidRPr="00EF1C40"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rsidR="00BB28C8" w:rsidRPr="009F3DC7" w:rsidRDefault="00BB28C8" w:rsidP="00AA13A7">
            <w:pPr>
              <w:widowControl w:val="0"/>
              <w:contextualSpacing/>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w:t>
            </w:r>
            <w:r w:rsidRPr="00562671">
              <w:rPr>
                <w:rFonts w:ascii="GHEA Grapalat" w:hAnsi="GHEA Grapalat"/>
                <w:color w:val="000000"/>
              </w:rPr>
              <w:t>_</w:t>
            </w:r>
            <w:r w:rsidRPr="009F3DC7">
              <w:rPr>
                <w:rFonts w:ascii="GHEA Grapalat" w:hAnsi="GHEA Grapalat"/>
                <w:color w:val="000000"/>
              </w:rPr>
              <w:t>__________</w:t>
            </w:r>
          </w:p>
          <w:p w:rsidR="00BB28C8" w:rsidRPr="009F3DC7" w:rsidRDefault="00BB28C8" w:rsidP="00AA13A7">
            <w:pPr>
              <w:widowControl w:val="0"/>
              <w:contextualSpacing/>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rsidR="00BB28C8" w:rsidRPr="009F3DC7" w:rsidRDefault="00BB28C8" w:rsidP="00AA13A7">
      <w:pPr>
        <w:widowControl w:val="0"/>
        <w:ind w:firstLine="567"/>
        <w:contextualSpacing/>
        <w:rPr>
          <w:rFonts w:ascii="GHEA Grapalat" w:hAnsi="GHEA Grapalat"/>
          <w:iCs/>
          <w:color w:val="000000"/>
        </w:rPr>
      </w:pPr>
    </w:p>
    <w:p w:rsidR="00BB28C8" w:rsidRPr="009F3DC7" w:rsidRDefault="00BB28C8" w:rsidP="00AA13A7">
      <w:pPr>
        <w:widowControl w:val="0"/>
        <w:ind w:left="567" w:right="566"/>
        <w:contextualSpacing/>
        <w:jc w:val="center"/>
        <w:rPr>
          <w:rFonts w:ascii="GHEA Grapalat" w:hAnsi="GHEA Grapalat"/>
          <w:iCs/>
          <w:color w:val="000000"/>
        </w:rPr>
      </w:pPr>
      <w:r w:rsidRPr="009F3DC7">
        <w:rPr>
          <w:rFonts w:ascii="GHEA Grapalat" w:hAnsi="GHEA Grapalat"/>
          <w:b/>
          <w:color w:val="000000"/>
        </w:rPr>
        <w:t>АКТ №</w:t>
      </w:r>
    </w:p>
    <w:p w:rsidR="00BB28C8" w:rsidRPr="009F3DC7" w:rsidRDefault="00BB28C8" w:rsidP="00AA13A7">
      <w:pPr>
        <w:widowControl w:val="0"/>
        <w:ind w:left="567" w:right="566"/>
        <w:contextualSpacing/>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rsidR="00BB28C8" w:rsidRPr="009F3DC7" w:rsidRDefault="00BB28C8" w:rsidP="00AA13A7">
      <w:pPr>
        <w:pStyle w:val="a3"/>
        <w:widowControl w:val="0"/>
        <w:spacing w:line="240" w:lineRule="auto"/>
        <w:ind w:firstLine="567"/>
        <w:contextualSpacing/>
        <w:jc w:val="center"/>
        <w:rPr>
          <w:rFonts w:ascii="GHEA Grapalat" w:hAnsi="GHEA Grapalat"/>
          <w:b/>
          <w:bCs/>
          <w:iCs/>
          <w:sz w:val="24"/>
          <w:szCs w:val="24"/>
        </w:rPr>
      </w:pPr>
    </w:p>
    <w:p w:rsidR="00BB28C8" w:rsidRPr="00EF1C40" w:rsidRDefault="00BB28C8" w:rsidP="00AA13A7">
      <w:pPr>
        <w:pStyle w:val="a3"/>
        <w:widowControl w:val="0"/>
        <w:spacing w:line="240" w:lineRule="auto"/>
        <w:ind w:firstLine="567"/>
        <w:contextualSpacing/>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rsidR="00BB28C8" w:rsidRPr="009F3DC7" w:rsidRDefault="00BB28C8" w:rsidP="00AA13A7">
      <w:pPr>
        <w:pStyle w:val="af4"/>
        <w:widowControl w:val="0"/>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rsidR="00BB28C8" w:rsidRPr="009F3DC7" w:rsidRDefault="00BB28C8" w:rsidP="00AA13A7">
      <w:pPr>
        <w:pStyle w:val="af4"/>
        <w:widowControl w:val="0"/>
        <w:tabs>
          <w:tab w:val="left" w:pos="8789"/>
        </w:tabs>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rsidR="00BB28C8" w:rsidRPr="009F3DC7" w:rsidRDefault="00BB28C8" w:rsidP="00AA13A7">
      <w:pPr>
        <w:pStyle w:val="af4"/>
        <w:widowControl w:val="0"/>
        <w:spacing w:before="0" w:beforeAutospacing="0" w:after="0" w:afterAutospacing="0"/>
        <w:ind w:firstLine="567"/>
        <w:contextualSpacing/>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rsidR="00BB28C8" w:rsidRPr="00EF1C40" w:rsidRDefault="00BB28C8" w:rsidP="00AA13A7">
      <w:pPr>
        <w:widowControl w:val="0"/>
        <w:tabs>
          <w:tab w:val="left" w:pos="6804"/>
          <w:tab w:val="left" w:pos="7797"/>
          <w:tab w:val="left" w:pos="8789"/>
        </w:tabs>
        <w:ind w:firstLine="567"/>
        <w:contextualSpacing/>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EF1C40" w:rsidRDefault="00BB28C8" w:rsidP="00AA13A7">
      <w:pPr>
        <w:widowControl w:val="0"/>
        <w:tabs>
          <w:tab w:val="left" w:pos="6804"/>
          <w:tab w:val="left" w:pos="7797"/>
          <w:tab w:val="left" w:pos="8789"/>
        </w:tabs>
        <w:ind w:firstLine="567"/>
        <w:contextualSpacing/>
        <w:jc w:val="both"/>
        <w:rPr>
          <w:rFonts w:ascii="GHEA Grapalat" w:hAnsi="GHEA Grapalat" w:cs="Sylfaen"/>
          <w:iCs/>
        </w:rPr>
      </w:pPr>
    </w:p>
    <w:p w:rsidR="00BB28C8" w:rsidRPr="009F3DC7" w:rsidRDefault="00BB28C8" w:rsidP="00AA13A7">
      <w:pPr>
        <w:widowControl w:val="0"/>
        <w:contextualSpacing/>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38"/>
        <w:gridCol w:w="1802"/>
        <w:gridCol w:w="1215"/>
        <w:gridCol w:w="1743"/>
        <w:gridCol w:w="1234"/>
        <w:gridCol w:w="1271"/>
        <w:gridCol w:w="1175"/>
      </w:tblGrid>
      <w:tr w:rsidR="00BB28C8" w:rsidRPr="00EF1C40" w:rsidTr="003D2146">
        <w:trPr>
          <w:jc w:val="center"/>
        </w:trPr>
        <w:tc>
          <w:tcPr>
            <w:tcW w:w="357" w:type="dxa"/>
            <w:vMerge w:val="restart"/>
            <w:shd w:val="clear" w:color="auto" w:fill="auto"/>
            <w:vAlign w:val="center"/>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rsidR="00BB28C8" w:rsidRPr="00EF1C40" w:rsidRDefault="00BB28C8" w:rsidP="00AA13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rsidTr="003D2146">
        <w:trPr>
          <w:jc w:val="center"/>
        </w:trPr>
        <w:tc>
          <w:tcPr>
            <w:tcW w:w="357" w:type="dxa"/>
            <w:vMerge/>
            <w:shd w:val="clear" w:color="auto" w:fill="auto"/>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vMerge w:val="restart"/>
            <w:shd w:val="clear" w:color="auto" w:fill="auto"/>
            <w:vAlign w:val="center"/>
          </w:tcPr>
          <w:p w:rsidR="00BB28C8" w:rsidRPr="00EF1C40" w:rsidRDefault="00BB28C8" w:rsidP="00AA13A7">
            <w:pPr>
              <w:pStyle w:val="af4"/>
              <w:widowControl w:val="0"/>
              <w:spacing w:before="0" w:beforeAutospacing="0" w:after="0" w:afterAutospacing="0"/>
              <w:ind w:left="-73" w:right="-20"/>
              <w:contextualSpacing/>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proofErr w:type="spellStart"/>
            <w:r w:rsidRPr="00EF1C40">
              <w:rPr>
                <w:rFonts w:ascii="GHEA Grapalat" w:hAnsi="GHEA Grapalat"/>
                <w:sz w:val="16"/>
                <w:szCs w:val="16"/>
              </w:rPr>
              <w:t>драмов</w:t>
            </w:r>
            <w:proofErr w:type="spellEnd"/>
            <w:r w:rsidRPr="00EF1C40">
              <w:rPr>
                <w:rFonts w:ascii="GHEA Grapalat" w:hAnsi="GHEA Grapalat"/>
                <w:sz w:val="16"/>
                <w:szCs w:val="16"/>
              </w:rPr>
              <w:t>)</w:t>
            </w:r>
          </w:p>
        </w:tc>
        <w:tc>
          <w:tcPr>
            <w:tcW w:w="1175" w:type="dxa"/>
            <w:vMerge w:val="restart"/>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rsidTr="003D2146">
        <w:trPr>
          <w:trHeight w:val="1105"/>
          <w:jc w:val="center"/>
        </w:trPr>
        <w:tc>
          <w:tcPr>
            <w:tcW w:w="357" w:type="dxa"/>
            <w:vMerge/>
            <w:tcBorders>
              <w:bottom w:val="single" w:sz="4" w:space="0" w:color="auto"/>
            </w:tcBorders>
            <w:shd w:val="clear" w:color="auto" w:fill="auto"/>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vMerge/>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438" w:type="dxa"/>
            <w:vMerge/>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802" w:type="dxa"/>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175" w:type="dxa"/>
            <w:vMerge/>
            <w:tcBorders>
              <w:bottom w:val="single" w:sz="4" w:space="0" w:color="auto"/>
            </w:tcBorders>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r>
      <w:tr w:rsidR="00BB28C8" w:rsidRPr="00EF1C40" w:rsidTr="003D2146">
        <w:trPr>
          <w:jc w:val="center"/>
        </w:trPr>
        <w:tc>
          <w:tcPr>
            <w:tcW w:w="357" w:type="dxa"/>
            <w:shd w:val="clear" w:color="auto" w:fill="auto"/>
            <w:vAlign w:val="center"/>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438"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802"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15"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743"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34"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71"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175" w:type="dxa"/>
            <w:shd w:val="clear" w:color="auto" w:fill="auto"/>
            <w:vAlign w:val="center"/>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r>
      <w:tr w:rsidR="00BB28C8" w:rsidRPr="00EF1C40" w:rsidTr="003D2146">
        <w:trPr>
          <w:jc w:val="center"/>
        </w:trPr>
        <w:tc>
          <w:tcPr>
            <w:tcW w:w="357" w:type="dxa"/>
            <w:shd w:val="clear" w:color="auto" w:fill="auto"/>
          </w:tcPr>
          <w:p w:rsidR="00BB28C8" w:rsidRPr="00EF1C40" w:rsidRDefault="00BB28C8" w:rsidP="00AA13A7">
            <w:pPr>
              <w:pStyle w:val="af4"/>
              <w:widowControl w:val="0"/>
              <w:spacing w:before="0" w:beforeAutospacing="0" w:after="0" w:afterAutospacing="0"/>
              <w:ind w:firstLine="567"/>
              <w:contextualSpacing/>
              <w:jc w:val="center"/>
              <w:rPr>
                <w:rFonts w:ascii="GHEA Grapalat" w:hAnsi="GHEA Grapalat"/>
                <w:sz w:val="16"/>
                <w:szCs w:val="16"/>
              </w:rPr>
            </w:pPr>
          </w:p>
        </w:tc>
        <w:tc>
          <w:tcPr>
            <w:tcW w:w="1173"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438"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802"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15"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743"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34"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271"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c>
          <w:tcPr>
            <w:tcW w:w="1175" w:type="dxa"/>
            <w:shd w:val="clear" w:color="auto" w:fill="auto"/>
          </w:tcPr>
          <w:p w:rsidR="00BB28C8" w:rsidRPr="00EF1C40" w:rsidRDefault="00BB28C8" w:rsidP="00AA13A7">
            <w:pPr>
              <w:pStyle w:val="af4"/>
              <w:widowControl w:val="0"/>
              <w:spacing w:before="0" w:beforeAutospacing="0" w:after="0" w:afterAutospacing="0"/>
              <w:contextualSpacing/>
              <w:jc w:val="center"/>
              <w:rPr>
                <w:rFonts w:ascii="GHEA Grapalat" w:hAnsi="GHEA Grapalat"/>
                <w:sz w:val="16"/>
                <w:szCs w:val="16"/>
              </w:rPr>
            </w:pPr>
          </w:p>
        </w:tc>
      </w:tr>
    </w:tbl>
    <w:p w:rsidR="00BB28C8" w:rsidRPr="00EF1C40" w:rsidRDefault="00BB28C8" w:rsidP="00AA13A7">
      <w:pPr>
        <w:widowControl w:val="0"/>
        <w:ind w:firstLine="567"/>
        <w:contextualSpacing/>
        <w:jc w:val="both"/>
        <w:rPr>
          <w:rFonts w:ascii="GHEA Grapalat" w:hAnsi="GHEA Grapalat" w:cs="Arial"/>
          <w:iCs/>
          <w:color w:val="000000"/>
          <w:lang w:val="en-US"/>
        </w:rPr>
      </w:pPr>
    </w:p>
    <w:p w:rsidR="00BB28C8" w:rsidRPr="009F3DC7" w:rsidRDefault="00BB28C8" w:rsidP="00AA13A7">
      <w:pPr>
        <w:widowControl w:val="0"/>
        <w:ind w:firstLine="567"/>
        <w:contextualSpacing/>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744E7F" w:rsidRDefault="00BB28C8" w:rsidP="00AA13A7">
      <w:pPr>
        <w:widowControl w:val="0"/>
        <w:ind w:firstLine="567"/>
        <w:contextualSpacing/>
        <w:rPr>
          <w:rFonts w:ascii="GHEA Grapalat" w:hAnsi="GHEA Grapalat"/>
          <w:iCs/>
          <w:snapToGrid w:val="0"/>
          <w:color w:val="000000"/>
        </w:rPr>
      </w:pPr>
    </w:p>
    <w:tbl>
      <w:tblPr>
        <w:tblStyle w:val="25"/>
        <w:tblW w:w="9704" w:type="dxa"/>
        <w:tblLook w:val="0000"/>
      </w:tblPr>
      <w:tblGrid>
        <w:gridCol w:w="4852"/>
        <w:gridCol w:w="4852"/>
      </w:tblGrid>
      <w:tr w:rsidR="00BB28C8" w:rsidRPr="009F3DC7" w:rsidTr="003D2146">
        <w:trPr>
          <w:trHeight w:val="266"/>
        </w:trPr>
        <w:tc>
          <w:tcPr>
            <w:tcW w:w="0" w:type="auto"/>
          </w:tcPr>
          <w:p w:rsidR="00BB28C8" w:rsidRPr="009F3DC7" w:rsidRDefault="00BB28C8" w:rsidP="00AA13A7">
            <w:pPr>
              <w:widowControl w:val="0"/>
              <w:ind w:firstLine="19"/>
              <w:contextualSpacing/>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rsidR="00BB28C8" w:rsidRPr="009F3DC7" w:rsidRDefault="00BB28C8" w:rsidP="00AA13A7">
            <w:pPr>
              <w:widowControl w:val="0"/>
              <w:ind w:firstLine="19"/>
              <w:contextualSpacing/>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rPr>
        <w:tc>
          <w:tcPr>
            <w:tcW w:w="0" w:type="auto"/>
          </w:tcPr>
          <w:p w:rsidR="00BB28C8" w:rsidRPr="00EF1C40" w:rsidRDefault="00BB28C8" w:rsidP="00AA13A7">
            <w:pPr>
              <w:widowControl w:val="0"/>
              <w:ind w:firstLine="19"/>
              <w:contextualSpacing/>
              <w:jc w:val="center"/>
              <w:rPr>
                <w:rFonts w:ascii="GHEA Grapalat" w:hAnsi="GHEA Grapalat"/>
                <w:iCs/>
                <w:lang w:val="en-US"/>
              </w:rPr>
            </w:pPr>
            <w:r>
              <w:rPr>
                <w:rFonts w:ascii="GHEA Grapalat" w:hAnsi="GHEA Grapalat"/>
              </w:rPr>
              <w:t>___________________________</w:t>
            </w:r>
          </w:p>
          <w:p w:rsidR="00BB28C8" w:rsidRPr="00E50D56" w:rsidRDefault="00BB28C8" w:rsidP="00AA13A7">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rsidR="00BB28C8" w:rsidRPr="009F3DC7" w:rsidRDefault="00BB28C8" w:rsidP="00AA13A7">
            <w:pPr>
              <w:widowControl w:val="0"/>
              <w:ind w:firstLine="19"/>
              <w:contextualSpacing/>
              <w:jc w:val="center"/>
              <w:rPr>
                <w:rFonts w:ascii="GHEA Grapalat" w:hAnsi="GHEA Grapalat"/>
                <w:iCs/>
              </w:rPr>
            </w:pPr>
            <w:r w:rsidRPr="009F3DC7">
              <w:rPr>
                <w:rFonts w:ascii="GHEA Grapalat" w:hAnsi="GHEA Grapalat"/>
              </w:rPr>
              <w:t>___________________________</w:t>
            </w:r>
          </w:p>
          <w:p w:rsidR="00BB28C8" w:rsidRPr="00E50D56" w:rsidRDefault="00BB28C8" w:rsidP="00AA13A7">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rsidTr="003D2146">
        <w:trPr>
          <w:trHeight w:val="503"/>
        </w:trPr>
        <w:tc>
          <w:tcPr>
            <w:tcW w:w="0" w:type="auto"/>
          </w:tcPr>
          <w:p w:rsidR="00BB28C8" w:rsidRPr="009F3DC7" w:rsidRDefault="00BB28C8" w:rsidP="00AA13A7">
            <w:pPr>
              <w:widowControl w:val="0"/>
              <w:ind w:firstLine="19"/>
              <w:contextualSpacing/>
              <w:jc w:val="center"/>
              <w:rPr>
                <w:rFonts w:ascii="GHEA Grapalat" w:hAnsi="GHEA Grapalat"/>
                <w:iCs/>
              </w:rPr>
            </w:pPr>
            <w:r w:rsidRPr="009F3DC7">
              <w:rPr>
                <w:rFonts w:ascii="GHEA Grapalat" w:hAnsi="GHEA Grapalat"/>
              </w:rPr>
              <w:t xml:space="preserve">___________________________ </w:t>
            </w:r>
          </w:p>
          <w:p w:rsidR="00BB28C8" w:rsidRPr="00E50D56" w:rsidRDefault="00BB28C8" w:rsidP="00AA13A7">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rsidR="00BB28C8" w:rsidRPr="009F3DC7" w:rsidRDefault="00BB28C8" w:rsidP="00AA13A7">
            <w:pPr>
              <w:widowControl w:val="0"/>
              <w:ind w:firstLine="19"/>
              <w:contextualSpacing/>
              <w:jc w:val="center"/>
              <w:rPr>
                <w:rFonts w:ascii="GHEA Grapalat" w:hAnsi="GHEA Grapalat"/>
                <w:iCs/>
              </w:rPr>
            </w:pPr>
            <w:r w:rsidRPr="009F3DC7">
              <w:rPr>
                <w:rFonts w:ascii="GHEA Grapalat" w:hAnsi="GHEA Grapalat"/>
              </w:rPr>
              <w:t>___________________________</w:t>
            </w:r>
          </w:p>
          <w:p w:rsidR="00BB28C8" w:rsidRPr="00E50D56" w:rsidRDefault="00BB28C8" w:rsidP="00AA13A7">
            <w:pPr>
              <w:widowControl w:val="0"/>
              <w:ind w:firstLine="19"/>
              <w:contextualSpacing/>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rsidTr="003D2146">
        <w:trPr>
          <w:trHeight w:val="281"/>
        </w:trPr>
        <w:tc>
          <w:tcPr>
            <w:tcW w:w="0" w:type="auto"/>
          </w:tcPr>
          <w:p w:rsidR="00BB28C8" w:rsidRPr="009F3DC7" w:rsidRDefault="00BB28C8" w:rsidP="00AA13A7">
            <w:pPr>
              <w:widowControl w:val="0"/>
              <w:ind w:firstLine="19"/>
              <w:contextualSpacing/>
              <w:jc w:val="center"/>
              <w:rPr>
                <w:rFonts w:ascii="GHEA Grapalat" w:hAnsi="GHEA Grapalat"/>
                <w:iCs/>
                <w:color w:val="000000"/>
              </w:rPr>
            </w:pPr>
            <w:r w:rsidRPr="009F3DC7">
              <w:rPr>
                <w:rFonts w:ascii="GHEA Grapalat" w:hAnsi="GHEA Grapalat"/>
                <w:color w:val="000000"/>
              </w:rPr>
              <w:t>М. П.</w:t>
            </w:r>
          </w:p>
        </w:tc>
        <w:tc>
          <w:tcPr>
            <w:tcW w:w="0" w:type="auto"/>
          </w:tcPr>
          <w:p w:rsidR="00BB28C8" w:rsidRPr="009F3DC7" w:rsidRDefault="00BB28C8" w:rsidP="00AA13A7">
            <w:pPr>
              <w:widowControl w:val="0"/>
              <w:ind w:firstLine="19"/>
              <w:contextualSpacing/>
              <w:jc w:val="center"/>
              <w:rPr>
                <w:rFonts w:ascii="GHEA Grapalat" w:hAnsi="GHEA Grapalat"/>
                <w:iCs/>
                <w:color w:val="000000"/>
              </w:rPr>
            </w:pPr>
            <w:r w:rsidRPr="009F3DC7">
              <w:rPr>
                <w:rFonts w:ascii="GHEA Grapalat" w:hAnsi="GHEA Grapalat"/>
                <w:color w:val="000000"/>
              </w:rPr>
              <w:t>М. П.</w:t>
            </w:r>
          </w:p>
        </w:tc>
      </w:tr>
    </w:tbl>
    <w:p w:rsidR="00BB28C8" w:rsidRDefault="00BB28C8" w:rsidP="00AA13A7">
      <w:pPr>
        <w:widowControl w:val="0"/>
        <w:ind w:firstLine="567"/>
        <w:contextualSpacing/>
        <w:jc w:val="right"/>
        <w:rPr>
          <w:rFonts w:ascii="GHEA Grapalat" w:hAnsi="GHEA Grapalat" w:cs="Sylfaen"/>
          <w:b/>
        </w:rPr>
      </w:pPr>
    </w:p>
    <w:p w:rsidR="00BB28C8" w:rsidRDefault="00BB28C8" w:rsidP="00AA13A7">
      <w:pPr>
        <w:contextualSpacing/>
        <w:rPr>
          <w:rFonts w:ascii="GHEA Grapalat" w:hAnsi="GHEA Grapalat" w:cs="Sylfaen"/>
          <w:b/>
        </w:rPr>
      </w:pPr>
      <w:r>
        <w:rPr>
          <w:rFonts w:ascii="GHEA Grapalat" w:hAnsi="GHEA Grapalat" w:cs="Sylfaen"/>
          <w:b/>
        </w:rPr>
        <w:br w:type="page"/>
      </w:r>
    </w:p>
    <w:p w:rsidR="00BB28C8" w:rsidRPr="009F3DC7" w:rsidRDefault="00BB28C8" w:rsidP="00AA13A7">
      <w:pPr>
        <w:widowControl w:val="0"/>
        <w:ind w:firstLine="567"/>
        <w:contextualSpacing/>
        <w:jc w:val="right"/>
        <w:rPr>
          <w:rFonts w:ascii="GHEA Grapalat" w:hAnsi="GHEA Grapalat" w:cs="Sylfaen"/>
          <w:i/>
        </w:rPr>
      </w:pPr>
      <w:r w:rsidRPr="009F3DC7">
        <w:rPr>
          <w:rFonts w:ascii="GHEA Grapalat" w:hAnsi="GHEA Grapalat"/>
          <w:i/>
        </w:rPr>
        <w:lastRenderedPageBreak/>
        <w:t>Приложение № 3.1</w:t>
      </w:r>
    </w:p>
    <w:p w:rsidR="00BB28C8" w:rsidRPr="009F3DC7" w:rsidRDefault="00BB28C8" w:rsidP="00AA13A7">
      <w:pPr>
        <w:widowControl w:val="0"/>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rsidR="00BB28C8" w:rsidRPr="009F3DC7" w:rsidRDefault="00BB28C8" w:rsidP="00AA13A7">
      <w:pPr>
        <w:widowControl w:val="0"/>
        <w:tabs>
          <w:tab w:val="left" w:pos="360"/>
          <w:tab w:val="left" w:pos="540"/>
        </w:tabs>
        <w:ind w:firstLine="567"/>
        <w:contextualSpacing/>
        <w:jc w:val="center"/>
        <w:rPr>
          <w:rFonts w:ascii="GHEA Grapalat" w:hAnsi="GHEA Grapalat" w:cs="Sylfaen"/>
          <w:b/>
          <w:bCs/>
        </w:rPr>
      </w:pPr>
    </w:p>
    <w:p w:rsidR="00BB28C8" w:rsidRPr="008A435E" w:rsidRDefault="00BB28C8" w:rsidP="00AA13A7">
      <w:pPr>
        <w:widowControl w:val="0"/>
        <w:tabs>
          <w:tab w:val="left" w:pos="2250"/>
        </w:tabs>
        <w:ind w:firstLine="567"/>
        <w:contextualSpacing/>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rsidR="00BB28C8" w:rsidRPr="009F3DC7" w:rsidRDefault="00BB28C8" w:rsidP="00AA13A7">
      <w:pPr>
        <w:widowControl w:val="0"/>
        <w:tabs>
          <w:tab w:val="left" w:pos="360"/>
          <w:tab w:val="left" w:pos="540"/>
          <w:tab w:val="left" w:pos="2250"/>
        </w:tabs>
        <w:ind w:firstLine="567"/>
        <w:contextualSpacing/>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9F3DC7" w:rsidRDefault="00BB28C8" w:rsidP="00AA13A7">
      <w:pPr>
        <w:widowControl w:val="0"/>
        <w:tabs>
          <w:tab w:val="left" w:pos="360"/>
          <w:tab w:val="left" w:pos="540"/>
        </w:tabs>
        <w:ind w:firstLine="567"/>
        <w:contextualSpacing/>
        <w:rPr>
          <w:rFonts w:ascii="GHEA Grapalat" w:hAnsi="GHEA Grapalat" w:cs="Sylfaen"/>
        </w:rPr>
      </w:pPr>
    </w:p>
    <w:p w:rsidR="00BB28C8" w:rsidRPr="0086243C" w:rsidRDefault="00BB28C8" w:rsidP="00AA13A7">
      <w:pPr>
        <w:widowControl w:val="0"/>
        <w:contextualSpacing/>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AA13A7">
      <w:pPr>
        <w:widowControl w:val="0"/>
        <w:ind w:left="6946"/>
        <w:contextualSpacing/>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AA13A7">
      <w:pPr>
        <w:widowControl w:val="0"/>
        <w:tabs>
          <w:tab w:val="left" w:pos="8789"/>
        </w:tabs>
        <w:contextualSpacing/>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AA13A7">
      <w:pPr>
        <w:widowControl w:val="0"/>
        <w:ind w:right="-360"/>
        <w:contextualSpacing/>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AA13A7">
      <w:pPr>
        <w:widowControl w:val="0"/>
        <w:ind w:right="-357"/>
        <w:contextualSpacing/>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AA13A7">
      <w:pPr>
        <w:widowControl w:val="0"/>
        <w:tabs>
          <w:tab w:val="left" w:pos="4678"/>
        </w:tabs>
        <w:ind w:left="851" w:right="-1"/>
        <w:contextualSpacing/>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AA13A7">
      <w:pPr>
        <w:widowControl w:val="0"/>
        <w:contextualSpacing/>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B28C8" w:rsidRPr="009F3DC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9F3DC7" w:rsidRDefault="00BB28C8" w:rsidP="00AA13A7">
            <w:pPr>
              <w:widowControl w:val="0"/>
              <w:contextualSpacing/>
              <w:jc w:val="center"/>
              <w:rPr>
                <w:rFonts w:ascii="GHEA Grapalat" w:hAnsi="GHEA Grapalat" w:cs="Sylfaen"/>
                <w:bCs/>
              </w:rPr>
            </w:pPr>
            <w:r w:rsidRPr="009F3DC7">
              <w:rPr>
                <w:rFonts w:ascii="GHEA Grapalat" w:hAnsi="GHEA Grapalat"/>
              </w:rPr>
              <w:t>Работа</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9F3DC7" w:rsidRDefault="00BB28C8" w:rsidP="00AA13A7">
            <w:pPr>
              <w:widowControl w:val="0"/>
              <w:ind w:firstLine="567"/>
              <w:contextualSpacing/>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9F3DC7" w:rsidRDefault="00BB28C8" w:rsidP="00AA13A7">
            <w:pPr>
              <w:widowControl w:val="0"/>
              <w:contextualSpacing/>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9F3DC7" w:rsidRDefault="00BB28C8" w:rsidP="00AA13A7">
            <w:pPr>
              <w:widowControl w:val="0"/>
              <w:contextualSpacing/>
              <w:jc w:val="center"/>
              <w:rPr>
                <w:rFonts w:ascii="GHEA Grapalat" w:hAnsi="GHEA Grapalat"/>
              </w:rPr>
            </w:pPr>
            <w:r w:rsidRPr="009F3DC7">
              <w:rPr>
                <w:rFonts w:ascii="GHEA Grapalat" w:hAnsi="GHEA Grapalat"/>
              </w:rPr>
              <w:t>объем (фактический)</w:t>
            </w: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AA13A7">
            <w:pPr>
              <w:widowControl w:val="0"/>
              <w:ind w:firstLine="567"/>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AA13A7">
            <w:pPr>
              <w:widowControl w:val="0"/>
              <w:ind w:firstLine="567"/>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AA13A7">
            <w:pPr>
              <w:widowControl w:val="0"/>
              <w:ind w:firstLine="567"/>
              <w:contextualSpacing/>
              <w:rPr>
                <w:rFonts w:ascii="GHEA Grapalat" w:hAnsi="GHEA Grapalat" w:cs="Sylfaen"/>
              </w:rPr>
            </w:pPr>
          </w:p>
        </w:tc>
      </w:tr>
      <w:tr w:rsidR="00BB28C8" w:rsidRPr="009F3DC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9F3DC7" w:rsidRDefault="00BB28C8" w:rsidP="00AA13A7">
            <w:pPr>
              <w:widowControl w:val="0"/>
              <w:ind w:firstLine="567"/>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BB28C8" w:rsidRPr="009F3DC7" w:rsidRDefault="00BB28C8" w:rsidP="00AA13A7">
            <w:pPr>
              <w:widowControl w:val="0"/>
              <w:ind w:firstLine="567"/>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BB28C8" w:rsidRPr="009F3DC7" w:rsidRDefault="00BB28C8" w:rsidP="00AA13A7">
            <w:pPr>
              <w:widowControl w:val="0"/>
              <w:ind w:firstLine="567"/>
              <w:contextualSpacing/>
              <w:rPr>
                <w:rFonts w:ascii="GHEA Grapalat" w:hAnsi="GHEA Grapalat" w:cs="Sylfaen"/>
              </w:rPr>
            </w:pPr>
          </w:p>
        </w:tc>
      </w:tr>
    </w:tbl>
    <w:p w:rsidR="004F7268" w:rsidRDefault="00BB28C8" w:rsidP="004F7268">
      <w:pPr>
        <w:widowControl w:val="0"/>
        <w:tabs>
          <w:tab w:val="left" w:pos="360"/>
          <w:tab w:val="left" w:pos="540"/>
        </w:tabs>
        <w:ind w:firstLine="567"/>
        <w:contextualSpacing/>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4F7268" w:rsidRDefault="004F7268" w:rsidP="004F7268">
      <w:pPr>
        <w:widowControl w:val="0"/>
        <w:tabs>
          <w:tab w:val="left" w:pos="360"/>
          <w:tab w:val="left" w:pos="540"/>
        </w:tabs>
        <w:ind w:firstLine="567"/>
        <w:contextualSpacing/>
        <w:jc w:val="both"/>
        <w:rPr>
          <w:rFonts w:ascii="GHEA Grapalat" w:hAnsi="GHEA Grapalat"/>
        </w:rPr>
      </w:pPr>
    </w:p>
    <w:p w:rsidR="004F7268" w:rsidRDefault="004F7268" w:rsidP="004F7268">
      <w:pPr>
        <w:widowControl w:val="0"/>
        <w:tabs>
          <w:tab w:val="left" w:pos="360"/>
          <w:tab w:val="left" w:pos="540"/>
        </w:tabs>
        <w:ind w:firstLine="567"/>
        <w:contextualSpacing/>
        <w:jc w:val="both"/>
        <w:rPr>
          <w:rFonts w:ascii="GHEA Grapalat" w:hAnsi="GHEA Grapalat"/>
        </w:rPr>
      </w:pPr>
    </w:p>
    <w:p w:rsidR="00BB28C8" w:rsidRPr="004F7268" w:rsidRDefault="00BB28C8" w:rsidP="004F7268">
      <w:pPr>
        <w:widowControl w:val="0"/>
        <w:tabs>
          <w:tab w:val="left" w:pos="360"/>
          <w:tab w:val="left" w:pos="540"/>
        </w:tabs>
        <w:ind w:firstLine="567"/>
        <w:contextualSpacing/>
        <w:jc w:val="center"/>
        <w:rPr>
          <w:rFonts w:ascii="GHEA Grapalat" w:hAnsi="GHEA Grapalat"/>
        </w:rPr>
      </w:pPr>
      <w:r w:rsidRPr="009F3DC7">
        <w:rPr>
          <w:rFonts w:ascii="GHEA Grapalat" w:hAnsi="GHEA Grapalat"/>
        </w:rPr>
        <w:t>СТОРОНЫ</w:t>
      </w:r>
    </w:p>
    <w:p w:rsidR="00BB28C8" w:rsidRPr="009F3DC7" w:rsidRDefault="00BB28C8" w:rsidP="00AA13A7">
      <w:pPr>
        <w:widowControl w:val="0"/>
        <w:contextualSpacing/>
        <w:jc w:val="center"/>
        <w:rPr>
          <w:rFonts w:ascii="GHEA Grapalat" w:hAnsi="GHEA Grapalat" w:cs="Sylfaen"/>
        </w:rPr>
      </w:pPr>
    </w:p>
    <w:tbl>
      <w:tblPr>
        <w:tblW w:w="0" w:type="auto"/>
        <w:tblLook w:val="00A0"/>
      </w:tblPr>
      <w:tblGrid>
        <w:gridCol w:w="4644"/>
        <w:gridCol w:w="4643"/>
      </w:tblGrid>
      <w:tr w:rsidR="00BB28C8" w:rsidRPr="009F3DC7" w:rsidTr="003D2146">
        <w:tc>
          <w:tcPr>
            <w:tcW w:w="4644" w:type="dxa"/>
          </w:tcPr>
          <w:p w:rsidR="00BB28C8" w:rsidRPr="009F3DC7" w:rsidRDefault="00BB28C8" w:rsidP="00AA13A7">
            <w:pPr>
              <w:widowControl w:val="0"/>
              <w:contextualSpacing/>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AA13A7">
            <w:pPr>
              <w:widowControl w:val="0"/>
              <w:contextualSpacing/>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AA13A7">
      <w:pPr>
        <w:widowControl w:val="0"/>
        <w:contextualSpacing/>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AA13A7">
      <w:pPr>
        <w:widowControl w:val="0"/>
        <w:tabs>
          <w:tab w:val="left" w:pos="360"/>
          <w:tab w:val="left" w:pos="540"/>
        </w:tabs>
        <w:ind w:firstLine="567"/>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AA13A7">
            <w:pPr>
              <w:widowControl w:val="0"/>
              <w:contextualSpacing/>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AA13A7">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AA13A7">
            <w:pPr>
              <w:widowControl w:val="0"/>
              <w:contextualSpacing/>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AA13A7">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AA13A7">
            <w:pPr>
              <w:widowControl w:val="0"/>
              <w:contextualSpacing/>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AA13A7">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AA13A7">
            <w:pPr>
              <w:widowControl w:val="0"/>
              <w:contextualSpacing/>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AA13A7">
            <w:pPr>
              <w:widowControl w:val="0"/>
              <w:contextualSpacing/>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AA13A7">
      <w:pPr>
        <w:pStyle w:val="31"/>
        <w:widowControl w:val="0"/>
        <w:spacing w:line="240" w:lineRule="auto"/>
        <w:contextualSpacing/>
        <w:jc w:val="right"/>
        <w:rPr>
          <w:rFonts w:ascii="GHEA Grapalat" w:hAnsi="GHEA Grapalat" w:cs="Sylfaen"/>
          <w:sz w:val="24"/>
          <w:szCs w:val="24"/>
        </w:rPr>
      </w:pPr>
    </w:p>
    <w:p w:rsidR="00BB28C8" w:rsidRDefault="00BB28C8" w:rsidP="004F7268">
      <w:pPr>
        <w:pStyle w:val="31"/>
        <w:widowControl w:val="0"/>
        <w:spacing w:after="160"/>
        <w:ind w:firstLine="0"/>
        <w:rPr>
          <w:rFonts w:ascii="GHEA Grapalat" w:hAnsi="GHEA Grapalat" w:cs="Sylfaen"/>
        </w:rPr>
      </w:pPr>
    </w:p>
    <w:sectPr w:rsidR="00BB28C8" w:rsidSect="00A756E4">
      <w:footnotePr>
        <w:pos w:val="beneathText"/>
      </w:footnotePr>
      <w:type w:val="nextColumn"/>
      <w:pgSz w:w="11907" w:h="16840" w:code="9"/>
      <w:pgMar w:top="709" w:right="850" w:bottom="568"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6E4" w:rsidRDefault="00A756E4">
      <w:r>
        <w:separator/>
      </w:r>
    </w:p>
  </w:endnote>
  <w:endnote w:type="continuationSeparator" w:id="0">
    <w:p w:rsidR="00A756E4" w:rsidRDefault="00A756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6E4" w:rsidRDefault="00A756E4">
      <w:r>
        <w:separator/>
      </w:r>
    </w:p>
  </w:footnote>
  <w:footnote w:type="continuationSeparator" w:id="0">
    <w:p w:rsidR="00A756E4" w:rsidRDefault="00A756E4">
      <w:r>
        <w:continuationSeparator/>
      </w:r>
    </w:p>
  </w:footnote>
  <w:footnote w:id="1">
    <w:p w:rsidR="00A756E4" w:rsidRPr="00A31673" w:rsidRDefault="00A756E4">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A756E4" w:rsidRDefault="00A756E4" w:rsidP="006B3E56">
      <w:pPr>
        <w:jc w:val="both"/>
      </w:pPr>
    </w:p>
    <w:p w:rsidR="00A756E4" w:rsidRPr="00FC561F" w:rsidRDefault="00A756E4" w:rsidP="00D15F26">
      <w:pPr>
        <w:pStyle w:val="af2"/>
        <w:jc w:val="both"/>
        <w:rPr>
          <w:rFonts w:ascii="GHEA Grapalat" w:hAnsi="GHEA Grapalat"/>
          <w:i/>
        </w:rPr>
      </w:pPr>
      <w:r w:rsidRPr="00FC561F">
        <w:rPr>
          <w:rFonts w:ascii="GHEA Grapalat" w:hAnsi="GHEA Grapalat"/>
          <w:i/>
        </w:rPr>
        <w:t xml:space="preserve">16. </w:t>
      </w:r>
      <w:proofErr w:type="gramStart"/>
      <w:r w:rsidRPr="00FC561F">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FC561F">
        <w:rPr>
          <w:rFonts w:ascii="GHEA Grapalat" w:hAnsi="GHEA Grapalat"/>
          <w:i/>
        </w:rPr>
        <w:t>Fitch</w:t>
      </w:r>
      <w:proofErr w:type="spellEnd"/>
      <w:r w:rsidRPr="00FC561F">
        <w:rPr>
          <w:rFonts w:ascii="GHEA Grapalat" w:hAnsi="GHEA Grapalat"/>
          <w:i/>
        </w:rPr>
        <w:t xml:space="preserve">, </w:t>
      </w:r>
      <w:proofErr w:type="spellStart"/>
      <w:r w:rsidRPr="00FC561F">
        <w:rPr>
          <w:rFonts w:ascii="GHEA Grapalat" w:hAnsi="GHEA Grapalat"/>
          <w:i/>
        </w:rPr>
        <w:t>Moodys</w:t>
      </w:r>
      <w:proofErr w:type="spellEnd"/>
      <w:r w:rsidRPr="00FC561F">
        <w:rPr>
          <w:rFonts w:ascii="GHEA Grapalat" w:hAnsi="GHEA Grapalat"/>
          <w:i/>
        </w:rPr>
        <w:t xml:space="preserve">, </w:t>
      </w:r>
      <w:proofErr w:type="spellStart"/>
      <w:r w:rsidRPr="00FC561F">
        <w:rPr>
          <w:rFonts w:ascii="GHEA Grapalat" w:hAnsi="GHEA Grapalat"/>
          <w:i/>
        </w:rPr>
        <w:t>Standard</w:t>
      </w:r>
      <w:proofErr w:type="spellEnd"/>
      <w:r w:rsidRPr="00FC561F">
        <w:rPr>
          <w:rFonts w:ascii="GHEA Grapalat" w:hAnsi="GHEA Grapalat"/>
          <w:i/>
        </w:rPr>
        <w:t xml:space="preserve"> &amp; </w:t>
      </w:r>
      <w:proofErr w:type="spellStart"/>
      <w:r w:rsidRPr="00FC561F">
        <w:rPr>
          <w:rFonts w:ascii="GHEA Grapalat" w:hAnsi="GHEA Grapalat"/>
          <w:i/>
        </w:rPr>
        <w:t>Poor's</w:t>
      </w:r>
      <w:proofErr w:type="spellEnd"/>
      <w:r w:rsidRPr="00FC561F">
        <w:rPr>
          <w:rFonts w:ascii="GHEA Grapalat" w:hAnsi="GHEA Grapalat"/>
          <w:i/>
        </w:rPr>
        <w:t>) как минимум в размере суверенного рейтинга Республики Армения".</w:t>
      </w:r>
      <w:proofErr w:type="gramEnd"/>
      <w:r w:rsidRPr="00FC561F">
        <w:rPr>
          <w:rFonts w:ascii="GHEA Grapalat" w:hAnsi="GHEA Grapalat"/>
          <w:i/>
        </w:rPr>
        <w:t xml:space="preserve"> При этом отмечается и размер рейтинга</w:t>
      </w:r>
    </w:p>
    <w:p w:rsidR="00A756E4" w:rsidRPr="00FC561F" w:rsidRDefault="00A756E4" w:rsidP="006B3E56">
      <w:pPr>
        <w:jc w:val="both"/>
        <w:rPr>
          <w:rFonts w:ascii="GHEA Grapalat" w:hAnsi="GHEA Grapalat"/>
          <w:i/>
          <w:sz w:val="20"/>
          <w:szCs w:val="20"/>
        </w:rPr>
      </w:pPr>
    </w:p>
    <w:p w:rsidR="00A756E4" w:rsidRPr="007D41A3" w:rsidRDefault="00A756E4"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участник при заполнении заявления-объявления указывает ссылку на сайт, содержащий сведения о своих</w:t>
      </w:r>
      <w:r w:rsidRPr="001849D9">
        <w:rPr>
          <w:rFonts w:asciiTheme="minorHAnsi" w:hAnsiTheme="minorHAnsi"/>
          <w:i/>
          <w:sz w:val="20"/>
          <w:szCs w:val="20"/>
          <w:lang w:val="af-ZA"/>
        </w:rPr>
        <w:t xml:space="preserve"> </w:t>
      </w:r>
      <w:r w:rsidRPr="007D41A3">
        <w:rPr>
          <w:rFonts w:ascii="GHEA Grapalat" w:hAnsi="GHEA Grapalat"/>
          <w:i/>
          <w:sz w:val="20"/>
          <w:szCs w:val="20"/>
        </w:rPr>
        <w:t>реальных бенефициарах, если этот участник на основании закона</w:t>
      </w:r>
      <w:proofErr w:type="gramStart"/>
      <w:r w:rsidRPr="007D41A3">
        <w:rPr>
          <w:rFonts w:ascii="GHEA Grapalat" w:hAnsi="GHEA Grapalat"/>
          <w:i/>
          <w:sz w:val="20"/>
          <w:szCs w:val="20"/>
        </w:rPr>
        <w:t>"О</w:t>
      </w:r>
      <w:proofErr w:type="gramEnd"/>
      <w:r w:rsidRPr="007D41A3">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756E4" w:rsidRPr="007D41A3" w:rsidRDefault="00A756E4" w:rsidP="00DB6244">
      <w:pPr>
        <w:jc w:val="both"/>
        <w:rPr>
          <w:rFonts w:ascii="GHEA Grapalat" w:hAnsi="GHEA Grapalat"/>
          <w:i/>
          <w:sz w:val="20"/>
          <w:szCs w:val="20"/>
        </w:rPr>
      </w:pPr>
      <w:proofErr w:type="gramStart"/>
      <w:r w:rsidRPr="007D41A3">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7D41A3">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7D41A3">
        <w:rPr>
          <w:rFonts w:ascii="GHEA Grapalat" w:hAnsi="GHEA Grapalat"/>
          <w:i/>
          <w:sz w:val="20"/>
          <w:szCs w:val="20"/>
        </w:rPr>
        <w:t>";</w:t>
      </w:r>
    </w:p>
    <w:p w:rsidR="00A756E4" w:rsidRPr="007D41A3" w:rsidRDefault="00A756E4"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w:t>
      </w:r>
      <w:proofErr w:type="gramStart"/>
      <w:r w:rsidRPr="007D41A3">
        <w:rPr>
          <w:rFonts w:ascii="GHEA Grapalat" w:hAnsi="GHEA Grapalat"/>
          <w:i/>
          <w:sz w:val="20"/>
          <w:szCs w:val="20"/>
        </w:rPr>
        <w:t>м-</w:t>
      </w:r>
      <w:proofErr w:type="gramEnd"/>
      <w:r w:rsidRPr="007D41A3">
        <w:rPr>
          <w:rFonts w:ascii="GHEA Grapalat" w:hAnsi="GHEA Grapalat"/>
          <w:i/>
          <w:sz w:val="20"/>
          <w:szCs w:val="20"/>
        </w:rPr>
        <w:t xml:space="preserve"> информация о реальных бенефициарах не представляется</w:t>
      </w:r>
    </w:p>
    <w:p w:rsidR="00A756E4" w:rsidRPr="001849D9" w:rsidRDefault="00A756E4" w:rsidP="006B3E56">
      <w:pPr>
        <w:jc w:val="both"/>
        <w:rPr>
          <w:rFonts w:ascii="GHEA Grapalat" w:hAnsi="GHEA Grapalat"/>
          <w:i/>
          <w:sz w:val="20"/>
          <w:szCs w:val="20"/>
          <w:lang w:val="af-ZA"/>
        </w:rPr>
      </w:pPr>
      <w:r w:rsidRPr="001849D9">
        <w:rPr>
          <w:rFonts w:ascii="GHEA Grapalat" w:hAnsi="GHEA Grapalat"/>
          <w:i/>
          <w:sz w:val="20"/>
          <w:szCs w:val="20"/>
        </w:rPr>
        <w:t xml:space="preserve"> </w:t>
      </w:r>
    </w:p>
    <w:p w:rsidR="00A756E4" w:rsidRPr="001849D9" w:rsidRDefault="00A756E4" w:rsidP="006B3E56">
      <w:pPr>
        <w:pStyle w:val="af2"/>
        <w:rPr>
          <w:rFonts w:asciiTheme="minorHAnsi" w:hAnsiTheme="minorHAnsi"/>
          <w:i/>
          <w:lang w:val="af-ZA"/>
        </w:rPr>
      </w:pPr>
    </w:p>
  </w:footnote>
  <w:footnote w:id="3">
    <w:p w:rsidR="00A756E4" w:rsidRPr="00D3436F" w:rsidRDefault="00A756E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A756E4" w:rsidRPr="00D3436F" w:rsidRDefault="00A756E4">
      <w:pPr>
        <w:pStyle w:val="af2"/>
        <w:rPr>
          <w:lang w:val="es-ES"/>
        </w:rPr>
      </w:pPr>
    </w:p>
  </w:footnote>
  <w:footnote w:id="4">
    <w:p w:rsidR="00A756E4" w:rsidRPr="008842CE" w:rsidRDefault="00A756E4" w:rsidP="003D2FE2">
      <w:pPr>
        <w:pStyle w:val="af2"/>
        <w:jc w:val="both"/>
      </w:pPr>
    </w:p>
  </w:footnote>
  <w:footnote w:id="5">
    <w:p w:rsidR="00A756E4" w:rsidRPr="008842CE" w:rsidRDefault="00A756E4" w:rsidP="000A214C">
      <w:pPr>
        <w:pStyle w:val="af2"/>
        <w:jc w:val="both"/>
      </w:pPr>
    </w:p>
  </w:footnote>
  <w:footnote w:id="6">
    <w:p w:rsidR="00A756E4" w:rsidRPr="00124BE9" w:rsidRDefault="00A756E4"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A756E4" w:rsidRPr="00124BE9" w:rsidRDefault="00A756E4" w:rsidP="00BB28C8">
      <w:pPr>
        <w:pStyle w:val="af2"/>
        <w:widowControl w:val="0"/>
        <w:jc w:val="both"/>
        <w:rPr>
          <w:rFonts w:ascii="GHEA Grapalat" w:hAnsi="GHEA Grapalat"/>
          <w:lang w:val="hy-AM"/>
        </w:rPr>
      </w:pPr>
      <w:r>
        <w:rPr>
          <w:rStyle w:val="af6"/>
        </w:rPr>
        <w:t>21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8">
    <w:p w:rsidR="00A756E4" w:rsidRPr="00124BE9" w:rsidRDefault="00A756E4"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A756E4" w:rsidRPr="00124BE9" w:rsidRDefault="00A756E4"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A756E4" w:rsidRPr="00124BE9" w:rsidRDefault="00A756E4" w:rsidP="00BB28C8">
      <w:pPr>
        <w:pStyle w:val="af2"/>
        <w:widowControl w:val="0"/>
        <w:jc w:val="both"/>
        <w:rPr>
          <w:rFonts w:ascii="GHEA Grapalat" w:hAnsi="GHEA Grapalat"/>
          <w:lang w:val="hy-AM"/>
        </w:rPr>
      </w:pPr>
      <w:r>
        <w:rPr>
          <w:rStyle w:val="af6"/>
        </w:rPr>
        <w:t>24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w:t>
      </w:r>
      <w:r w:rsidRPr="00B95C25">
        <w:rPr>
          <w:rFonts w:ascii="GHEA Grapalat" w:hAnsi="GHEA Grapalat"/>
          <w:i/>
        </w:rPr>
        <w:t xml:space="preserve">закупках", и цена Договора не превышает  </w:t>
      </w:r>
      <w:proofErr w:type="spellStart"/>
      <w:r w:rsidRPr="00B95C25">
        <w:rPr>
          <w:rFonts w:ascii="GHEA Grapalat" w:hAnsi="GHEA Grapalat"/>
          <w:i/>
        </w:rPr>
        <w:t>двадцатипятикратный</w:t>
      </w:r>
      <w:proofErr w:type="spellEnd"/>
      <w:r w:rsidRPr="00B95C25">
        <w:rPr>
          <w:rFonts w:ascii="GHEA Grapalat" w:hAnsi="GHEA Grapalat"/>
          <w:i/>
        </w:rPr>
        <w:t xml:space="preserve"> размер базовой единицы закупок,</w:t>
      </w:r>
      <w:r w:rsidRPr="00124BE9">
        <w:rPr>
          <w:rFonts w:ascii="GHEA Grapalat" w:hAnsi="GHEA Grapalat"/>
          <w:i/>
        </w:rPr>
        <w:t xml:space="preserve">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 Договора, представленных</w:t>
      </w:r>
      <w:r w:rsidRPr="00124BE9">
        <w:rPr>
          <w:rFonts w:ascii="GHEA Grapalat" w:hAnsi="GHEA Grapalat"/>
          <w:i/>
        </w:rPr>
        <w:t xml:space="preserve"> в виде неустойки, — также нов</w:t>
      </w:r>
      <w:r>
        <w:rPr>
          <w:rFonts w:ascii="GHEA Grapalat" w:hAnsi="GHEA Grapalat"/>
          <w:i/>
        </w:rPr>
        <w:t xml:space="preserve">ые </w:t>
      </w:r>
      <w:r w:rsidRPr="00124BE9">
        <w:rPr>
          <w:rFonts w:ascii="GHEA Grapalat" w:hAnsi="GHEA Grapalat"/>
          <w:i/>
        </w:rPr>
        <w:t>обеспечени</w:t>
      </w:r>
      <w:r>
        <w:rPr>
          <w:rFonts w:ascii="GHEA Grapalat" w:hAnsi="GHEA Grapalat"/>
          <w:i/>
        </w:rPr>
        <w:t>я</w:t>
      </w:r>
      <w:r w:rsidRPr="00124BE9">
        <w:rPr>
          <w:rFonts w:ascii="GHEA Grapalat" w:hAnsi="GHEA Grapalat"/>
          <w:i/>
        </w:rPr>
        <w:t>" словом "и".</w:t>
      </w:r>
      <w:proofErr w:type="gramEnd"/>
    </w:p>
    <w:p w:rsidR="00A756E4" w:rsidRPr="00124BE9" w:rsidRDefault="00A756E4"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11">
    <w:p w:rsidR="00A756E4" w:rsidRPr="00124BE9" w:rsidRDefault="00A756E4" w:rsidP="00BB28C8">
      <w:pPr>
        <w:pStyle w:val="af2"/>
        <w:widowControl w:val="0"/>
        <w:jc w:val="both"/>
      </w:pPr>
      <w:r w:rsidRPr="00124BE9">
        <w:rPr>
          <w:rStyle w:val="af6"/>
        </w:rPr>
        <w:t>*</w:t>
      </w:r>
      <w:r w:rsidRPr="00124BE9">
        <w:t xml:space="preserve"> </w:t>
      </w:r>
      <w:r w:rsidRPr="00124BE9">
        <w:rPr>
          <w:rFonts w:ascii="GHEA Grapalat" w:hAnsi="GHEA Grapalat"/>
          <w:i/>
        </w:rPr>
        <w:t xml:space="preserve">Окончательный срок выполнения работы не может быть позднее </w:t>
      </w:r>
      <w:r w:rsidRPr="00D45137">
        <w:rPr>
          <w:rFonts w:ascii="GHEA Grapalat" w:hAnsi="GHEA Grapalat"/>
          <w:i/>
        </w:rPr>
        <w:t>25</w:t>
      </w:r>
      <w:r w:rsidRPr="00124BE9">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7"/>
  </w:num>
  <w:num w:numId="13">
    <w:abstractNumId w:val="25"/>
  </w:num>
  <w:num w:numId="14">
    <w:abstractNumId w:val="12"/>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573C9"/>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0EBF"/>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6F2"/>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95A"/>
    <w:rsid w:val="00161B32"/>
    <w:rsid w:val="0016213E"/>
    <w:rsid w:val="00163324"/>
    <w:rsid w:val="0016336E"/>
    <w:rsid w:val="001647D2"/>
    <w:rsid w:val="00164BBC"/>
    <w:rsid w:val="0016519F"/>
    <w:rsid w:val="00165A51"/>
    <w:rsid w:val="00166832"/>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46EF"/>
    <w:rsid w:val="001C5F14"/>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2C90"/>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33"/>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00D"/>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458D"/>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A89"/>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237"/>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080"/>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8D0"/>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0ACC"/>
    <w:rsid w:val="004C17D2"/>
    <w:rsid w:val="004C1D9B"/>
    <w:rsid w:val="004C217A"/>
    <w:rsid w:val="004C3803"/>
    <w:rsid w:val="004C5C21"/>
    <w:rsid w:val="004C5CF3"/>
    <w:rsid w:val="004C78E7"/>
    <w:rsid w:val="004D0281"/>
    <w:rsid w:val="004D05CC"/>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268"/>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D81"/>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2DCB"/>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B39"/>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6F5"/>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3E20"/>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A07"/>
    <w:rsid w:val="007D0C96"/>
    <w:rsid w:val="007D1213"/>
    <w:rsid w:val="007D12B1"/>
    <w:rsid w:val="007D13EE"/>
    <w:rsid w:val="007D1692"/>
    <w:rsid w:val="007D26E3"/>
    <w:rsid w:val="007D2B56"/>
    <w:rsid w:val="007D3E45"/>
    <w:rsid w:val="007D4017"/>
    <w:rsid w:val="007D41A3"/>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26DF9"/>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CEC"/>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2F84"/>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7F3"/>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7DC"/>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312"/>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7D7"/>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1EC"/>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6E4"/>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A7"/>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2D7"/>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56C"/>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447"/>
    <w:rsid w:val="00B2561E"/>
    <w:rsid w:val="00B2572B"/>
    <w:rsid w:val="00B25FC4"/>
    <w:rsid w:val="00B2681D"/>
    <w:rsid w:val="00B2752E"/>
    <w:rsid w:val="00B27FD9"/>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37AE7"/>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8B2"/>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692"/>
    <w:rsid w:val="00CF34D0"/>
    <w:rsid w:val="00CF34DE"/>
    <w:rsid w:val="00CF3B1A"/>
    <w:rsid w:val="00CF3C20"/>
    <w:rsid w:val="00CF55D2"/>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2CD5"/>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199E"/>
    <w:rsid w:val="00DB2996"/>
    <w:rsid w:val="00DB2BCC"/>
    <w:rsid w:val="00DB3D8D"/>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537"/>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5A7"/>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4C5"/>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E3C"/>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 w:val="00FF7D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w">
    <w:name w:val="w"/>
    <w:basedOn w:val="a0"/>
    <w:rsid w:val="004422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9E804-EA56-4A32-8C88-CDB25EB8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2249</TotalTime>
  <Pages>62</Pages>
  <Words>15382</Words>
  <Characters>111556</Characters>
  <Application>Microsoft Office Word</Application>
  <DocSecurity>0</DocSecurity>
  <Lines>929</Lines>
  <Paragraphs>253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126685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1251</cp:revision>
  <cp:lastPrinted>2018-02-16T07:12:00Z</cp:lastPrinted>
  <dcterms:created xsi:type="dcterms:W3CDTF">2019-10-28T07:04:00Z</dcterms:created>
  <dcterms:modified xsi:type="dcterms:W3CDTF">2021-12-08T05:40:00Z</dcterms:modified>
</cp:coreProperties>
</file>