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7B67DE" w14:textId="77777777" w:rsidR="00096865" w:rsidRPr="005939DE" w:rsidRDefault="007B188A" w:rsidP="00EF3662">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534C6839" w14:textId="77777777" w:rsidR="00B21BA9" w:rsidRPr="00B21BA9" w:rsidRDefault="00B21BA9" w:rsidP="00B21BA9">
      <w:pPr>
        <w:pStyle w:val="BodyText"/>
        <w:spacing w:after="0" w:line="360" w:lineRule="auto"/>
        <w:ind w:firstLine="567"/>
        <w:jc w:val="right"/>
        <w:rPr>
          <w:rFonts w:ascii="GHEA Grapalat" w:hAnsi="GHEA Grapalat" w:cs="Sylfaen"/>
          <w:i/>
          <w:sz w:val="16"/>
          <w:lang w:val="hy-AM"/>
        </w:rPr>
      </w:pPr>
      <w:r w:rsidRPr="00CB7115">
        <w:rPr>
          <w:rFonts w:ascii="GHEA Grapalat" w:hAnsi="GHEA Grapalat" w:cs="Sylfaen"/>
          <w:i/>
          <w:sz w:val="16"/>
        </w:rPr>
        <w:t xml:space="preserve">Հավելված N </w:t>
      </w:r>
      <w:r>
        <w:rPr>
          <w:rFonts w:ascii="GHEA Grapalat" w:hAnsi="GHEA Grapalat" w:cs="Sylfaen"/>
          <w:i/>
          <w:sz w:val="16"/>
          <w:lang w:val="hy-AM"/>
        </w:rPr>
        <w:t>7</w:t>
      </w:r>
    </w:p>
    <w:p w14:paraId="35472281" w14:textId="17A30A13" w:rsidR="00B21BA9" w:rsidRPr="006E3A5B" w:rsidRDefault="00B21BA9" w:rsidP="00B21BA9">
      <w:pPr>
        <w:pStyle w:val="BodyText"/>
        <w:spacing w:after="0" w:line="480" w:lineRule="auto"/>
        <w:ind w:firstLine="567"/>
        <w:jc w:val="right"/>
        <w:rPr>
          <w:rFonts w:ascii="GHEA Grapalat" w:hAnsi="GHEA Grapalat" w:cs="Sylfaen"/>
          <w:i/>
          <w:sz w:val="16"/>
          <w:lang w:val="hy-AM"/>
        </w:rPr>
      </w:pPr>
      <w:r w:rsidRPr="00CB7115">
        <w:rPr>
          <w:rFonts w:ascii="GHEA Grapalat" w:hAnsi="GHEA Grapalat" w:cs="Sylfaen"/>
          <w:i/>
          <w:sz w:val="16"/>
          <w:lang w:val="hy-AM"/>
        </w:rPr>
        <w:t xml:space="preserve">                                                                               </w:t>
      </w:r>
      <w:r w:rsidR="006E3A5B">
        <w:rPr>
          <w:rFonts w:ascii="GHEA Grapalat" w:hAnsi="GHEA Grapalat" w:cs="Sylfaen"/>
          <w:i/>
          <w:sz w:val="16"/>
          <w:lang w:val="hy-AM"/>
        </w:rPr>
        <w:t xml:space="preserve">                            </w:t>
      </w:r>
      <w:r w:rsidRPr="00CB7115">
        <w:rPr>
          <w:rFonts w:ascii="GHEA Grapalat" w:hAnsi="GHEA Grapalat" w:cs="Sylfaen"/>
          <w:i/>
          <w:sz w:val="16"/>
          <w:lang w:val="hy-AM"/>
        </w:rPr>
        <w:t xml:space="preserve"> </w:t>
      </w:r>
      <w:r w:rsidRPr="00CB7115">
        <w:rPr>
          <w:rFonts w:ascii="GHEA Grapalat" w:hAnsi="GHEA Grapalat" w:cs="Sylfaen"/>
          <w:i/>
          <w:sz w:val="16"/>
        </w:rPr>
        <w:t>ՀՀ ֆինանսների նախարարի 20</w:t>
      </w:r>
      <w:r w:rsidRPr="00CB7115">
        <w:rPr>
          <w:rFonts w:ascii="GHEA Grapalat" w:hAnsi="GHEA Grapalat" w:cs="Sylfaen"/>
          <w:i/>
          <w:sz w:val="16"/>
          <w:lang w:val="hy-AM"/>
        </w:rPr>
        <w:t xml:space="preserve">22 </w:t>
      </w:r>
      <w:r w:rsidRPr="00CB7115">
        <w:rPr>
          <w:rFonts w:ascii="GHEA Grapalat" w:hAnsi="GHEA Grapalat" w:cs="Sylfaen"/>
          <w:i/>
          <w:sz w:val="16"/>
        </w:rPr>
        <w:t xml:space="preserve">թվականի </w:t>
      </w:r>
      <w:r w:rsidR="006E3A5B">
        <w:rPr>
          <w:rFonts w:ascii="GHEA Grapalat" w:hAnsi="GHEA Grapalat" w:cs="Sylfaen"/>
          <w:i/>
          <w:sz w:val="16"/>
          <w:lang w:val="hy-AM"/>
        </w:rPr>
        <w:t>մայիսի 31-ի</w:t>
      </w:r>
    </w:p>
    <w:p w14:paraId="05036BDC" w14:textId="24EE49A7" w:rsidR="00096865" w:rsidRPr="00A71D81" w:rsidRDefault="00B21BA9" w:rsidP="00EF3662">
      <w:pPr>
        <w:pStyle w:val="BodyText"/>
        <w:spacing w:after="0"/>
        <w:ind w:right="-7" w:firstLine="567"/>
        <w:jc w:val="right"/>
        <w:rPr>
          <w:rFonts w:ascii="GHEA Grapalat" w:hAnsi="GHEA Grapalat" w:cs="Sylfaen"/>
          <w:i/>
          <w:sz w:val="18"/>
          <w:szCs w:val="20"/>
          <w:lang w:val="af-ZA" w:eastAsia="ru-RU"/>
        </w:rPr>
      </w:pPr>
      <w:r w:rsidRPr="00FC035C">
        <w:rPr>
          <w:rFonts w:ascii="GHEA Grapalat" w:hAnsi="GHEA Grapalat" w:cs="Sylfaen"/>
          <w:i/>
          <w:sz w:val="16"/>
          <w:lang w:val="hy-AM"/>
        </w:rPr>
        <w:t xml:space="preserve">N  </w:t>
      </w:r>
      <w:r w:rsidRPr="00CB7115">
        <w:rPr>
          <w:rFonts w:ascii="GHEA Grapalat" w:hAnsi="GHEA Grapalat" w:cs="Sylfaen"/>
          <w:i/>
          <w:sz w:val="16"/>
          <w:lang w:val="hy-AM"/>
        </w:rPr>
        <w:t xml:space="preserve"> </w:t>
      </w:r>
      <w:r w:rsidR="000D7502">
        <w:rPr>
          <w:rFonts w:ascii="GHEA Grapalat" w:hAnsi="GHEA Grapalat" w:cs="Sylfaen"/>
          <w:i/>
          <w:sz w:val="16"/>
          <w:lang w:val="hy-AM"/>
        </w:rPr>
        <w:t>235</w:t>
      </w:r>
      <w:r w:rsidRPr="00CB7115">
        <w:rPr>
          <w:rFonts w:ascii="GHEA Grapalat" w:hAnsi="GHEA Grapalat" w:cs="Sylfaen"/>
          <w:i/>
          <w:sz w:val="16"/>
          <w:lang w:val="hy-AM"/>
        </w:rPr>
        <w:t xml:space="preserve"> -</w:t>
      </w:r>
      <w:r w:rsidRPr="00FC035C">
        <w:rPr>
          <w:rFonts w:ascii="GHEA Grapalat" w:hAnsi="GHEA Grapalat" w:cs="Sylfaen"/>
          <w:i/>
          <w:sz w:val="16"/>
          <w:lang w:val="hy-AM"/>
        </w:rPr>
        <w:t xml:space="preserve">Ա  հրամանի    </w:t>
      </w:r>
      <w:r w:rsidR="000E3900" w:rsidRPr="00FC035C">
        <w:rPr>
          <w:rFonts w:ascii="GHEA Grapalat" w:hAnsi="GHEA Grapalat" w:cs="Sylfaen"/>
          <w:i/>
          <w:sz w:val="16"/>
          <w:lang w:val="hy-AM"/>
        </w:rPr>
        <w:t xml:space="preserve">    </w:t>
      </w:r>
    </w:p>
    <w:p w14:paraId="6F4D84DA" w14:textId="77777777" w:rsidR="00096865" w:rsidRPr="00A71D81" w:rsidRDefault="00096865" w:rsidP="00EF3662">
      <w:pPr>
        <w:pStyle w:val="BodyText"/>
        <w:spacing w:after="0"/>
        <w:ind w:right="-7" w:firstLine="567"/>
        <w:jc w:val="right"/>
        <w:rPr>
          <w:rFonts w:ascii="GHEA Grapalat" w:hAnsi="GHEA Grapalat" w:cs="Sylfaen"/>
          <w:i/>
          <w:sz w:val="18"/>
          <w:szCs w:val="20"/>
          <w:lang w:val="af-ZA" w:eastAsia="ru-RU"/>
        </w:rPr>
      </w:pPr>
      <w:r w:rsidRPr="00A71D81">
        <w:rPr>
          <w:rFonts w:ascii="GHEA Grapalat" w:hAnsi="GHEA Grapalat" w:cs="Sylfaen"/>
          <w:i/>
          <w:sz w:val="18"/>
          <w:szCs w:val="20"/>
          <w:lang w:val="af-ZA" w:eastAsia="ru-RU"/>
        </w:rPr>
        <w:tab/>
      </w:r>
    </w:p>
    <w:p w14:paraId="0BEE864D" w14:textId="77777777" w:rsidR="00096865" w:rsidRPr="00A71D81" w:rsidRDefault="00096865" w:rsidP="00EF3662">
      <w:pPr>
        <w:pStyle w:val="BodyText"/>
        <w:spacing w:after="0"/>
        <w:ind w:right="-7" w:firstLine="567"/>
        <w:jc w:val="right"/>
        <w:rPr>
          <w:rFonts w:ascii="GHEA Grapalat" w:hAnsi="GHEA Grapalat" w:cs="Sylfaen"/>
          <w:i/>
          <w:u w:val="single"/>
          <w:lang w:val="af-ZA" w:eastAsia="ru-RU"/>
        </w:rPr>
      </w:pPr>
      <w:r w:rsidRPr="00FC035C">
        <w:rPr>
          <w:rFonts w:ascii="GHEA Grapalat" w:hAnsi="GHEA Grapalat" w:cs="Sylfaen"/>
          <w:i/>
          <w:u w:val="single"/>
          <w:lang w:val="hy-AM" w:eastAsia="ru-RU"/>
        </w:rPr>
        <w:t>Օրինակելի</w:t>
      </w:r>
      <w:r w:rsidRPr="00A71D81">
        <w:rPr>
          <w:rFonts w:ascii="GHEA Grapalat" w:hAnsi="GHEA Grapalat" w:cs="Sylfaen"/>
          <w:i/>
          <w:u w:val="single"/>
          <w:lang w:val="af-ZA" w:eastAsia="ru-RU"/>
        </w:rPr>
        <w:t xml:space="preserve"> </w:t>
      </w:r>
      <w:r w:rsidRPr="00FC035C">
        <w:rPr>
          <w:rFonts w:ascii="GHEA Grapalat" w:hAnsi="GHEA Grapalat" w:cs="Sylfaen"/>
          <w:i/>
          <w:u w:val="single"/>
          <w:lang w:val="hy-AM" w:eastAsia="ru-RU"/>
        </w:rPr>
        <w:t>ձև</w:t>
      </w:r>
    </w:p>
    <w:p w14:paraId="58A2E90D" w14:textId="77777777" w:rsidR="00096865" w:rsidRPr="00A71D81" w:rsidRDefault="00096865" w:rsidP="00EF3662">
      <w:pPr>
        <w:pStyle w:val="BodyTextIndent"/>
        <w:spacing w:line="240" w:lineRule="auto"/>
        <w:jc w:val="center"/>
        <w:rPr>
          <w:rFonts w:ascii="GHEA Grapalat" w:hAnsi="GHEA Grapalat"/>
          <w:i w:val="0"/>
          <w:lang w:val="af-ZA"/>
        </w:rPr>
      </w:pPr>
    </w:p>
    <w:p w14:paraId="7CD37096" w14:textId="77777777"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569314AA" w14:textId="69B03541" w:rsidR="00642EFE" w:rsidRPr="00A71D81" w:rsidRDefault="00B50C0D" w:rsidP="00EF3662">
      <w:pPr>
        <w:pStyle w:val="BodyTextIndent"/>
        <w:spacing w:line="240" w:lineRule="auto"/>
        <w:jc w:val="center"/>
        <w:rPr>
          <w:rFonts w:ascii="GHEA Grapalat" w:hAnsi="GHEA Grapalat"/>
          <w:i w:val="0"/>
          <w:lang w:val="af-ZA"/>
        </w:rPr>
      </w:pPr>
      <w:r>
        <w:rPr>
          <w:rFonts w:ascii="GHEA Grapalat" w:hAnsi="GHEA Grapalat"/>
          <w:i w:val="0"/>
          <w:lang w:val="af-ZA"/>
        </w:rPr>
        <w:t>ԳՆԱՆՇՄԱՆ ՀԱՐՑՄԱՆ</w:t>
      </w:r>
      <w:r w:rsidR="00642EFE" w:rsidRPr="00A71D81">
        <w:rPr>
          <w:rFonts w:ascii="GHEA Grapalat" w:hAnsi="GHEA Grapalat"/>
          <w:i w:val="0"/>
          <w:lang w:val="af-ZA"/>
        </w:rPr>
        <w:t xml:space="preserve"> ՄԱՍԻՆ</w:t>
      </w:r>
      <w:r w:rsidR="00E449ED" w:rsidRPr="00A71D81">
        <w:rPr>
          <w:rFonts w:ascii="GHEA Grapalat" w:hAnsi="GHEA Grapalat"/>
          <w:i w:val="0"/>
          <w:lang w:val="af-ZA"/>
        </w:rPr>
        <w:t>*</w:t>
      </w:r>
    </w:p>
    <w:p w14:paraId="638CA66E" w14:textId="77777777" w:rsidR="00642EFE" w:rsidRPr="00A71D81" w:rsidRDefault="00642EFE" w:rsidP="00EF3662">
      <w:pPr>
        <w:pStyle w:val="BodyTextIndent"/>
        <w:spacing w:line="240" w:lineRule="auto"/>
        <w:jc w:val="center"/>
        <w:rPr>
          <w:rFonts w:ascii="GHEA Grapalat" w:hAnsi="GHEA Grapalat"/>
          <w:i w:val="0"/>
          <w:lang w:val="af-ZA"/>
        </w:rPr>
      </w:pPr>
    </w:p>
    <w:p w14:paraId="25D9C0A6" w14:textId="77777777"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հաստատված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2DC06F5B" w14:textId="07752DEF" w:rsidR="0091042F" w:rsidRPr="00A71D81" w:rsidRDefault="00642EFE" w:rsidP="00D21F8D">
      <w:pPr>
        <w:pStyle w:val="BodyTextIndent"/>
        <w:spacing w:line="240" w:lineRule="auto"/>
        <w:jc w:val="center"/>
        <w:rPr>
          <w:rFonts w:ascii="GHEA Grapalat" w:hAnsi="GHEA Grapalat"/>
          <w:i w:val="0"/>
          <w:lang w:val="af-ZA"/>
        </w:rPr>
      </w:pPr>
      <w:r w:rsidRPr="00A71D81">
        <w:rPr>
          <w:rFonts w:ascii="GHEA Grapalat" w:hAnsi="GHEA Grapalat"/>
          <w:i w:val="0"/>
          <w:lang w:val="af-ZA"/>
        </w:rPr>
        <w:t>20</w:t>
      </w:r>
      <w:r w:rsidR="00AB584B">
        <w:rPr>
          <w:rFonts w:ascii="GHEA Grapalat" w:hAnsi="GHEA Grapalat"/>
          <w:i w:val="0"/>
          <w:lang w:val="af-ZA"/>
        </w:rPr>
        <w:t>22</w:t>
      </w:r>
      <w:r w:rsidRPr="00A71D81">
        <w:rPr>
          <w:rFonts w:ascii="GHEA Grapalat" w:hAnsi="GHEA Grapalat"/>
          <w:i w:val="0"/>
          <w:lang w:val="af-ZA"/>
        </w:rPr>
        <w:t xml:space="preserve">թվականի </w:t>
      </w:r>
      <w:r w:rsidR="00A76C15" w:rsidRPr="00A71D81">
        <w:rPr>
          <w:rFonts w:ascii="GHEA Grapalat" w:hAnsi="GHEA Grapalat"/>
          <w:i w:val="0"/>
          <w:lang w:val="af-ZA"/>
        </w:rPr>
        <w:t>«</w:t>
      </w:r>
      <w:r w:rsidR="00833A3D">
        <w:rPr>
          <w:rFonts w:ascii="GHEA Grapalat" w:hAnsi="GHEA Grapalat"/>
          <w:i w:val="0"/>
          <w:lang w:val="af-ZA"/>
        </w:rPr>
        <w:t>10</w:t>
      </w:r>
      <w:r w:rsidR="003C53D4" w:rsidRPr="00A71D81">
        <w:rPr>
          <w:rFonts w:ascii="GHEA Grapalat" w:hAnsi="GHEA Grapalat"/>
          <w:i w:val="0"/>
          <w:lang w:val="af-ZA"/>
        </w:rPr>
        <w:t>»</w:t>
      </w:r>
      <w:r w:rsidRPr="00A71D81">
        <w:rPr>
          <w:rFonts w:ascii="GHEA Grapalat" w:hAnsi="GHEA Grapalat"/>
          <w:i w:val="0"/>
          <w:lang w:val="af-ZA"/>
        </w:rPr>
        <w:t xml:space="preserve">  </w:t>
      </w:r>
      <w:r w:rsidR="003C53D4" w:rsidRPr="00A71D81">
        <w:rPr>
          <w:rFonts w:ascii="GHEA Grapalat" w:hAnsi="GHEA Grapalat"/>
          <w:i w:val="0"/>
          <w:lang w:val="af-ZA"/>
        </w:rPr>
        <w:t>«</w:t>
      </w:r>
      <w:r w:rsidR="00833A3D">
        <w:rPr>
          <w:rFonts w:ascii="GHEA Grapalat" w:hAnsi="GHEA Grapalat"/>
          <w:i w:val="0"/>
          <w:lang w:val="af-ZA"/>
        </w:rPr>
        <w:t>03</w:t>
      </w:r>
      <w:r w:rsidR="003C53D4" w:rsidRPr="00A71D81">
        <w:rPr>
          <w:rFonts w:ascii="GHEA Grapalat" w:hAnsi="GHEA Grapalat"/>
          <w:i w:val="0"/>
          <w:lang w:val="af-ZA"/>
        </w:rPr>
        <w:t>»</w:t>
      </w:r>
      <w:r w:rsidRPr="00A71D81">
        <w:rPr>
          <w:rFonts w:ascii="GHEA Grapalat" w:hAnsi="GHEA Grapalat"/>
          <w:i w:val="0"/>
          <w:lang w:val="af-ZA"/>
        </w:rPr>
        <w:t xml:space="preserve"> </w:t>
      </w:r>
      <w:r w:rsidR="00A76C15" w:rsidRPr="00A71D81">
        <w:rPr>
          <w:rFonts w:ascii="GHEA Grapalat" w:hAnsi="GHEA Grapalat"/>
          <w:i w:val="0"/>
          <w:lang w:val="af-ZA"/>
        </w:rPr>
        <w:t>«</w:t>
      </w:r>
      <w:r w:rsidR="00833A3D">
        <w:rPr>
          <w:rFonts w:ascii="GHEA Grapalat" w:hAnsi="GHEA Grapalat"/>
          <w:i w:val="0"/>
          <w:lang w:val="af-ZA"/>
        </w:rPr>
        <w:t>2</w:t>
      </w:r>
      <w:r w:rsidR="00A76C15" w:rsidRPr="00A71D81">
        <w:rPr>
          <w:rFonts w:ascii="GHEA Grapalat" w:hAnsi="GHEA Grapalat"/>
          <w:i w:val="0"/>
          <w:lang w:val="af-ZA"/>
        </w:rPr>
        <w:t>»</w:t>
      </w:r>
      <w:r w:rsidR="003C53D4" w:rsidRPr="00A71D81">
        <w:rPr>
          <w:rFonts w:ascii="GHEA Grapalat" w:hAnsi="GHEA Grapalat"/>
          <w:i w:val="0"/>
          <w:lang w:val="af-ZA"/>
        </w:rPr>
        <w:t xml:space="preserve"> </w:t>
      </w:r>
      <w:r w:rsidRPr="00A71D81">
        <w:rPr>
          <w:rFonts w:ascii="GHEA Grapalat" w:hAnsi="GHEA Grapalat"/>
          <w:i w:val="0"/>
          <w:lang w:val="af-ZA"/>
        </w:rPr>
        <w:t xml:space="preserve">որոշմամբ </w:t>
      </w:r>
    </w:p>
    <w:p w14:paraId="4A7CC1BC" w14:textId="77777777" w:rsidR="0091042F" w:rsidRPr="00A71D81" w:rsidRDefault="0091042F" w:rsidP="00EF3662">
      <w:pPr>
        <w:pStyle w:val="BodyTextIndent"/>
        <w:spacing w:line="240" w:lineRule="auto"/>
        <w:jc w:val="center"/>
        <w:rPr>
          <w:rFonts w:ascii="GHEA Grapalat" w:hAnsi="GHEA Grapalat"/>
          <w:i w:val="0"/>
          <w:lang w:val="af-ZA"/>
        </w:rPr>
      </w:pPr>
    </w:p>
    <w:p w14:paraId="2F2134AC" w14:textId="24D50D3B" w:rsidR="0091042F" w:rsidRPr="00A71D81" w:rsidRDefault="00496E18"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316381" w:rsidRPr="00A71D81">
        <w:rPr>
          <w:rFonts w:ascii="GHEA Grapalat" w:hAnsi="GHEA Grapalat"/>
          <w:i w:val="0"/>
          <w:lang w:val="af-ZA"/>
        </w:rPr>
        <w:t xml:space="preserve"> </w:t>
      </w:r>
      <w:r w:rsidR="00B50C0D">
        <w:rPr>
          <w:rFonts w:ascii="GHEA Grapalat" w:hAnsi="GHEA Grapalat"/>
          <w:i w:val="0"/>
          <w:lang w:val="af-ZA"/>
        </w:rPr>
        <w:t>ՀԱԲԼԾԿ-ԳՀԱՊՁԲ-</w:t>
      </w:r>
      <w:r w:rsidR="00081EA2">
        <w:rPr>
          <w:rFonts w:ascii="GHEA Grapalat" w:hAnsi="GHEA Grapalat"/>
          <w:i w:val="0"/>
          <w:lang w:val="af-ZA"/>
        </w:rPr>
        <w:t>22/14</w:t>
      </w:r>
      <w:r w:rsidR="00621B26">
        <w:rPr>
          <w:rFonts w:ascii="GHEA Grapalat" w:hAnsi="GHEA Grapalat"/>
          <w:i w:val="0"/>
          <w:u w:val="single"/>
          <w:lang w:val="af-ZA"/>
        </w:rPr>
        <w:t xml:space="preserve">     փոփոխված</w:t>
      </w:r>
      <w:bookmarkStart w:id="0" w:name="_GoBack"/>
      <w:bookmarkEnd w:id="0"/>
    </w:p>
    <w:p w14:paraId="27EE6920" w14:textId="77777777" w:rsidR="0091042F" w:rsidRPr="00A71D81" w:rsidRDefault="0091042F" w:rsidP="00EF3662">
      <w:pPr>
        <w:pStyle w:val="BodyTextIndent"/>
        <w:spacing w:line="240" w:lineRule="auto"/>
        <w:rPr>
          <w:rFonts w:ascii="GHEA Grapalat" w:hAnsi="GHEA Grapalat"/>
          <w:i w:val="0"/>
          <w:lang w:val="af-ZA"/>
        </w:rPr>
      </w:pPr>
    </w:p>
    <w:p w14:paraId="68C79FD7" w14:textId="77777777" w:rsidR="00B50C0D" w:rsidRPr="00EC7ADC" w:rsidRDefault="00B50C0D" w:rsidP="00B50C0D">
      <w:pPr>
        <w:pStyle w:val="BodyTextIndent"/>
        <w:spacing w:line="240" w:lineRule="auto"/>
        <w:ind w:firstLine="709"/>
        <w:contextualSpacing/>
        <w:rPr>
          <w:rFonts w:ascii="GHEA Grapalat" w:hAnsi="GHEA Grapalat"/>
          <w:i w:val="0"/>
          <w:lang w:val="af-ZA"/>
        </w:rPr>
      </w:pPr>
      <w:r w:rsidRPr="00712340">
        <w:rPr>
          <w:rFonts w:ascii="GHEA Grapalat" w:hAnsi="GHEA Grapalat"/>
          <w:i w:val="0"/>
          <w:lang w:val="af-ZA"/>
        </w:rPr>
        <w:t xml:space="preserve">Պատվիրատուն` </w:t>
      </w:r>
      <w:r w:rsidRPr="00111222">
        <w:rPr>
          <w:rFonts w:ascii="GHEA Grapalat" w:hAnsi="GHEA Grapalat"/>
          <w:b/>
          <w:i w:val="0"/>
          <w:lang w:val="af-ZA"/>
        </w:rPr>
        <w:t>«</w:t>
      </w:r>
      <w:r>
        <w:rPr>
          <w:rFonts w:ascii="GHEA Grapalat" w:hAnsi="GHEA Grapalat"/>
          <w:b/>
          <w:i w:val="0"/>
          <w:lang w:val="af-ZA"/>
        </w:rPr>
        <w:t>ՀԱԲԼԾԿ</w:t>
      </w:r>
      <w:r w:rsidRPr="00111222">
        <w:rPr>
          <w:rFonts w:ascii="GHEA Grapalat" w:hAnsi="GHEA Grapalat"/>
          <w:b/>
          <w:i w:val="0"/>
          <w:lang w:val="af-ZA"/>
        </w:rPr>
        <w:t xml:space="preserve">» ՊՈԱԿ-ը, </w:t>
      </w:r>
      <w:r w:rsidRPr="00074518">
        <w:rPr>
          <w:rFonts w:ascii="GHEA Grapalat" w:hAnsi="GHEA Grapalat"/>
          <w:i w:val="0"/>
          <w:lang w:val="af-ZA"/>
        </w:rPr>
        <w:t xml:space="preserve">որը գտնվում </w:t>
      </w:r>
      <w:r w:rsidRPr="001B2B4C">
        <w:rPr>
          <w:rFonts w:ascii="GHEA Grapalat" w:hAnsi="GHEA Grapalat"/>
          <w:i w:val="0"/>
          <w:lang w:val="af-ZA"/>
        </w:rPr>
        <w:t xml:space="preserve">է </w:t>
      </w:r>
      <w:r>
        <w:rPr>
          <w:rFonts w:ascii="GHEA Grapalat" w:hAnsi="GHEA Grapalat"/>
          <w:i w:val="0"/>
          <w:lang w:val="af-ZA"/>
        </w:rPr>
        <w:t>Էրեբունի 12</w:t>
      </w:r>
      <w:r w:rsidRPr="001B2B4C">
        <w:rPr>
          <w:rFonts w:ascii="GHEA Grapalat" w:hAnsi="GHEA Grapalat"/>
          <w:i w:val="0"/>
          <w:lang w:val="af-ZA"/>
        </w:rPr>
        <w:t xml:space="preserve"> հասցեում</w:t>
      </w:r>
      <w:r w:rsidRPr="00EC7ADC">
        <w:rPr>
          <w:rFonts w:ascii="GHEA Grapalat" w:hAnsi="GHEA Grapalat"/>
          <w:i w:val="0"/>
          <w:lang w:val="af-ZA"/>
        </w:rPr>
        <w:t xml:space="preserve"> հայտարարում է </w:t>
      </w:r>
      <w:r>
        <w:rPr>
          <w:rFonts w:ascii="GHEA Grapalat" w:hAnsi="GHEA Grapalat"/>
          <w:i w:val="0"/>
          <w:lang w:val="af-ZA"/>
        </w:rPr>
        <w:t>գնանշման հարցում</w:t>
      </w:r>
      <w:r w:rsidRPr="00EC7ADC">
        <w:rPr>
          <w:rFonts w:ascii="GHEA Grapalat" w:hAnsi="GHEA Grapalat"/>
          <w:i w:val="0"/>
          <w:lang w:val="af-ZA"/>
        </w:rPr>
        <w:t>, որն իրականացվում է մեկ փուլով:</w:t>
      </w:r>
    </w:p>
    <w:p w14:paraId="4D4BE43B" w14:textId="77777777" w:rsidR="00B50C0D" w:rsidRPr="00AE2768" w:rsidRDefault="00B50C0D" w:rsidP="00B50C0D">
      <w:pPr>
        <w:pStyle w:val="BodyTextIndent"/>
        <w:spacing w:line="240" w:lineRule="auto"/>
        <w:ind w:firstLine="0"/>
        <w:rPr>
          <w:rFonts w:ascii="GHEA Grapalat" w:hAnsi="GHEA Grapalat"/>
          <w:i w:val="0"/>
          <w:lang w:val="af-ZA"/>
        </w:rPr>
      </w:pPr>
      <w:r w:rsidRPr="00AE2768">
        <w:rPr>
          <w:rFonts w:ascii="GHEA Grapalat" w:hAnsi="GHEA Grapalat"/>
          <w:i w:val="0"/>
          <w:lang w:val="af-ZA"/>
        </w:rPr>
        <w:tab/>
      </w:r>
      <w:r w:rsidRPr="00712340">
        <w:rPr>
          <w:rFonts w:ascii="GHEA Grapalat" w:hAnsi="GHEA Grapalat"/>
          <w:i w:val="0"/>
          <w:lang w:val="af-ZA"/>
        </w:rPr>
        <w:t xml:space="preserve">Սույն ընթացակարգի արդյունքում </w:t>
      </w:r>
      <w:r w:rsidRPr="00712340">
        <w:rPr>
          <w:rFonts w:ascii="GHEA Grapalat" w:hAnsi="GHEA Grapalat"/>
          <w:i w:val="0"/>
          <w:lang w:val="hy-AM"/>
        </w:rPr>
        <w:t>ընտրված</w:t>
      </w:r>
      <w:r w:rsidRPr="00712340">
        <w:rPr>
          <w:rFonts w:ascii="GHEA Grapalat" w:hAnsi="GHEA Grapalat"/>
          <w:i w:val="0"/>
          <w:lang w:val="af-ZA"/>
        </w:rPr>
        <w:t xml:space="preserve"> մասնակցին սահմանված կարգով կառաջարկվի կնքել </w:t>
      </w:r>
      <w:r>
        <w:rPr>
          <w:rFonts w:ascii="GHEA Grapalat" w:hAnsi="GHEA Grapalat"/>
          <w:b/>
          <w:i w:val="0"/>
          <w:lang w:val="af-ZA"/>
        </w:rPr>
        <w:t xml:space="preserve">  ի</w:t>
      </w:r>
      <w:r>
        <w:rPr>
          <w:rFonts w:ascii="GHEA Grapalat" w:hAnsi="GHEA Grapalat"/>
          <w:i w:val="0"/>
          <w:lang w:val="hy-AM"/>
        </w:rPr>
        <w:t xml:space="preserve">մատակարարման </w:t>
      </w:r>
      <w:r w:rsidRPr="00712340">
        <w:rPr>
          <w:rFonts w:ascii="GHEA Grapalat" w:hAnsi="GHEA Grapalat"/>
          <w:i w:val="0"/>
          <w:lang w:val="af-ZA"/>
        </w:rPr>
        <w:t>պայմանագիր (այսուհետ` պայմանագիր)։</w:t>
      </w:r>
      <w:r w:rsidRPr="00AE2768">
        <w:rPr>
          <w:rFonts w:ascii="GHEA Grapalat" w:hAnsi="GHEA Grapalat"/>
          <w:i w:val="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737F7F33" w14:textId="77777777" w:rsidR="00B50C0D" w:rsidRPr="00AE2768" w:rsidRDefault="00B50C0D" w:rsidP="00B50C0D">
      <w:pPr>
        <w:ind w:firstLine="720"/>
        <w:jc w:val="both"/>
        <w:rPr>
          <w:rFonts w:ascii="GHEA Grapalat" w:hAnsi="GHEA Grapalat"/>
          <w:sz w:val="20"/>
          <w:szCs w:val="20"/>
          <w:lang w:val="af-ZA"/>
        </w:rPr>
      </w:pPr>
      <w:r w:rsidRPr="00AE2768">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7D3FCA93" w14:textId="77777777" w:rsidR="00B50C0D" w:rsidRPr="00AE2768" w:rsidRDefault="00B50C0D" w:rsidP="00B50C0D">
      <w:pPr>
        <w:pStyle w:val="BodyTextIndent"/>
        <w:spacing w:line="240" w:lineRule="auto"/>
        <w:rPr>
          <w:rFonts w:ascii="GHEA Grapalat" w:hAnsi="GHEA Grapalat"/>
          <w:i w:val="0"/>
          <w:lang w:val="af-ZA"/>
        </w:rPr>
      </w:pPr>
      <w:r w:rsidRPr="00AE2768">
        <w:rPr>
          <w:rFonts w:ascii="GHEA Grapalat" w:hAnsi="GHEA Grapalat"/>
          <w:i w:val="0"/>
          <w:lang w:val="af-ZA"/>
        </w:rPr>
        <w:t xml:space="preserve">Ընտրված մասնակիցը որոշվում է </w:t>
      </w:r>
      <w:bookmarkStart w:id="1" w:name="_Hlk23167512"/>
      <w:r w:rsidRPr="00AE2768">
        <w:rPr>
          <w:rFonts w:ascii="GHEA Grapalat" w:hAnsi="GHEA Grapalat"/>
          <w:i w:val="0"/>
          <w:lang w:val="af-ZA"/>
        </w:rPr>
        <w:t xml:space="preserve">ոչ գնային պայմաններով բավարար գնահատված </w:t>
      </w:r>
      <w:bookmarkEnd w:id="1"/>
      <w:r w:rsidRPr="00AE2768">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134B5DC5" w14:textId="77777777" w:rsidR="00B50C0D" w:rsidRPr="006B3EFF" w:rsidRDefault="00B50C0D" w:rsidP="00B50C0D">
      <w:pPr>
        <w:pStyle w:val="BodyTextIndent"/>
        <w:spacing w:line="240" w:lineRule="auto"/>
        <w:rPr>
          <w:rFonts w:ascii="GHEA Grapalat" w:hAnsi="GHEA Grapalat"/>
          <w:i w:val="0"/>
          <w:lang w:val="hy-AM"/>
        </w:rPr>
      </w:pPr>
      <w:r w:rsidRPr="00AE2768">
        <w:rPr>
          <w:rFonts w:ascii="GHEA Grapalat" w:hAnsi="GHEA Grapalat"/>
          <w:i w:val="0"/>
          <w:lang w:val="af-ZA"/>
        </w:rPr>
        <w:t xml:space="preserve">Ընթացակարգի հրավերը թղթային ստանալու համար անհրաժեշտ է դիմել պատվիրատուին, մինչև սույն հայտարարության հրապարակման օրվանից հաշված` </w:t>
      </w:r>
      <w:r>
        <w:rPr>
          <w:rFonts w:ascii="GHEA Grapalat" w:hAnsi="GHEA Grapalat"/>
          <w:b/>
          <w:i w:val="0"/>
          <w:lang w:val="af-ZA"/>
        </w:rPr>
        <w:t>6</w:t>
      </w:r>
      <w:r w:rsidRPr="006B3EFF">
        <w:rPr>
          <w:rFonts w:ascii="GHEA Grapalat" w:hAnsi="GHEA Grapalat"/>
          <w:b/>
          <w:i w:val="0"/>
          <w:lang w:val="af-ZA"/>
        </w:rPr>
        <w:t xml:space="preserve">-րդ օրը ժամը </w:t>
      </w:r>
      <w:r w:rsidRPr="006B3EFF">
        <w:rPr>
          <w:rFonts w:ascii="GHEA Grapalat" w:hAnsi="GHEA Grapalat"/>
          <w:b/>
          <w:i w:val="0"/>
          <w:lang w:val="hy-AM"/>
        </w:rPr>
        <w:t>16:00</w:t>
      </w:r>
      <w:r w:rsidRPr="006B3EFF">
        <w:rPr>
          <w:rFonts w:ascii="GHEA Grapalat" w:hAnsi="GHEA Grapalat"/>
          <w:b/>
          <w:i w:val="0"/>
          <w:lang w:val="af-ZA"/>
        </w:rPr>
        <w:t>-ը</w:t>
      </w:r>
      <w:r w:rsidRPr="00AE2768">
        <w:rPr>
          <w:rFonts w:ascii="GHEA Grapalat" w:hAnsi="GHEA Grapalat"/>
          <w:i w:val="0"/>
          <w:lang w:val="af-ZA"/>
        </w:rPr>
        <w:t>։ Ընդ որում, թղթային ձևով հրավեր ստանալու համար պատվիրատուին պետք է ներկայացնել գրավոր դիմում։ Պատվիրատուն ապահովում է թղթային ձևով հրավերի տրամադրումն անվճար այդպիսի պահանջ ստանալուն հաջորդող առաջին աշխատանքային օրը</w:t>
      </w:r>
      <w:r>
        <w:rPr>
          <w:rFonts w:ascii="GHEA Grapalat" w:hAnsi="GHEA Grapalat"/>
          <w:i w:val="0"/>
          <w:lang w:val="hy-AM"/>
        </w:rPr>
        <w:t>:</w:t>
      </w:r>
    </w:p>
    <w:p w14:paraId="4D59057D" w14:textId="77777777" w:rsidR="00B50C0D" w:rsidRPr="00AE2768" w:rsidRDefault="00B50C0D" w:rsidP="00B50C0D">
      <w:pPr>
        <w:pStyle w:val="BodyTextIndent"/>
        <w:spacing w:line="240" w:lineRule="auto"/>
        <w:rPr>
          <w:rFonts w:ascii="GHEA Grapalat" w:hAnsi="GHEA Grapalat"/>
          <w:i w:val="0"/>
          <w:lang w:val="af-ZA"/>
        </w:rPr>
      </w:pPr>
      <w:r w:rsidRPr="00AE2768">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6B346BB7" w14:textId="77777777" w:rsidR="00B50C0D" w:rsidRPr="00AE2768" w:rsidRDefault="00B50C0D" w:rsidP="00B50C0D">
      <w:pPr>
        <w:pStyle w:val="BodyTextIndent"/>
        <w:spacing w:line="240" w:lineRule="auto"/>
        <w:rPr>
          <w:rFonts w:ascii="GHEA Grapalat" w:hAnsi="GHEA Grapalat"/>
          <w:i w:val="0"/>
          <w:lang w:val="af-ZA"/>
        </w:rPr>
      </w:pPr>
      <w:r w:rsidRPr="00AE2768">
        <w:rPr>
          <w:rFonts w:ascii="GHEA Grapalat" w:hAnsi="GHEA Grapalat"/>
          <w:i w:val="0"/>
          <w:lang w:val="af-ZA"/>
        </w:rPr>
        <w:t xml:space="preserve">Հրավեր չստանալը չի սահմանափակում մասնակցի` սույն ընթացակարգին մասնակցելու իրավունքը։ </w:t>
      </w:r>
    </w:p>
    <w:p w14:paraId="55154D7B" w14:textId="02CB1A1C" w:rsidR="00B50C0D" w:rsidRPr="00BC676D" w:rsidRDefault="00B50C0D" w:rsidP="00B50C0D">
      <w:pPr>
        <w:pStyle w:val="BodyTextIndent"/>
        <w:spacing w:line="240" w:lineRule="auto"/>
        <w:rPr>
          <w:rFonts w:ascii="GHEA Grapalat" w:hAnsi="GHEA Grapalat"/>
          <w:b/>
          <w:i w:val="0"/>
          <w:lang w:val="af-ZA"/>
        </w:rPr>
      </w:pPr>
      <w:r w:rsidRPr="00AE2768">
        <w:rPr>
          <w:rFonts w:ascii="GHEA Grapalat" w:hAnsi="GHEA Grapalat"/>
          <w:i w:val="0"/>
          <w:lang w:val="af-ZA"/>
        </w:rPr>
        <w:t>Սույն ընթացակարգին մասնակցության հայտերն անհրաժեշտ է ներկայացնել</w:t>
      </w:r>
      <w:r>
        <w:rPr>
          <w:rFonts w:ascii="GHEA Grapalat" w:hAnsi="GHEA Grapalat"/>
          <w:i w:val="0"/>
          <w:lang w:val="hy-AM" w:eastAsia="ru-RU"/>
        </w:rPr>
        <w:t xml:space="preserve"> </w:t>
      </w:r>
      <w:r w:rsidRPr="00163400">
        <w:rPr>
          <w:rFonts w:ascii="GHEA Grapalat" w:hAnsi="GHEA Grapalat"/>
          <w:b/>
          <w:i w:val="0"/>
          <w:lang w:val="af-ZA"/>
        </w:rPr>
        <w:t>ք.Երևան,</w:t>
      </w:r>
      <w:r>
        <w:rPr>
          <w:rFonts w:ascii="GHEA Grapalat" w:hAnsi="GHEA Grapalat"/>
          <w:i w:val="0"/>
          <w:lang w:val="af-ZA"/>
        </w:rPr>
        <w:t xml:space="preserve"> </w:t>
      </w:r>
      <w:r>
        <w:rPr>
          <w:rFonts w:ascii="GHEA Grapalat" w:hAnsi="GHEA Grapalat"/>
          <w:b/>
          <w:i w:val="0"/>
          <w:lang w:val="hy-AM"/>
        </w:rPr>
        <w:t>Էրեբունի 12</w:t>
      </w:r>
      <w:r>
        <w:rPr>
          <w:rFonts w:ascii="GHEA Grapalat" w:hAnsi="GHEA Grapalat"/>
          <w:i w:val="0"/>
          <w:lang w:val="af-ZA"/>
        </w:rPr>
        <w:t xml:space="preserve"> </w:t>
      </w:r>
      <w:r w:rsidRPr="00AE2768">
        <w:rPr>
          <w:rFonts w:ascii="GHEA Grapalat" w:hAnsi="GHEA Grapalat"/>
          <w:i w:val="0"/>
          <w:lang w:val="af-ZA"/>
        </w:rPr>
        <w:t>հասցեով, փաստաթղթային ձևով</w:t>
      </w:r>
      <w:r w:rsidRPr="00AE2768">
        <w:rPr>
          <w:rFonts w:ascii="GHEA Grapalat" w:hAnsi="GHEA Grapalat"/>
          <w:i w:val="0"/>
          <w:lang w:val="af-ZA" w:eastAsia="ru-RU"/>
        </w:rPr>
        <w:t xml:space="preserve"> </w:t>
      </w:r>
      <w:r w:rsidRPr="00AE2768">
        <w:rPr>
          <w:rFonts w:ascii="GHEA Grapalat" w:hAnsi="GHEA Grapalat"/>
          <w:i w:val="0"/>
          <w:lang w:val="af-ZA"/>
        </w:rPr>
        <w:t xml:space="preserve">մինչև սույն հայտարարության հրապարակման օրվանից հաշված </w:t>
      </w:r>
      <w:r>
        <w:rPr>
          <w:rFonts w:ascii="GHEA Grapalat" w:hAnsi="GHEA Grapalat"/>
          <w:b/>
          <w:i w:val="0"/>
          <w:lang w:val="af-ZA"/>
        </w:rPr>
        <w:t>7</w:t>
      </w:r>
      <w:r w:rsidRPr="00BC676D">
        <w:rPr>
          <w:rFonts w:ascii="GHEA Grapalat" w:hAnsi="GHEA Grapalat"/>
          <w:b/>
          <w:i w:val="0"/>
          <w:lang w:val="af-ZA"/>
        </w:rPr>
        <w:t xml:space="preserve">-րդ օրվա ժամը </w:t>
      </w:r>
      <w:r w:rsidR="00081EA2">
        <w:rPr>
          <w:rFonts w:ascii="GHEA Grapalat" w:hAnsi="GHEA Grapalat"/>
          <w:b/>
          <w:i w:val="0"/>
          <w:lang w:val="en-US"/>
        </w:rPr>
        <w:t>11:30</w:t>
      </w:r>
      <w:r w:rsidRPr="00BC676D">
        <w:rPr>
          <w:rFonts w:ascii="GHEA Grapalat" w:hAnsi="GHEA Grapalat"/>
          <w:b/>
          <w:i w:val="0"/>
          <w:lang w:val="af-ZA"/>
        </w:rPr>
        <w:t xml:space="preserve">-ը: </w:t>
      </w:r>
    </w:p>
    <w:p w14:paraId="2D4A4738" w14:textId="77777777" w:rsidR="00B50C0D" w:rsidRPr="00B67F67" w:rsidRDefault="00B50C0D" w:rsidP="00221E16">
      <w:pPr>
        <w:pStyle w:val="Heading6"/>
        <w:rPr>
          <w:i/>
          <w:lang w:val="af-ZA"/>
        </w:rPr>
      </w:pPr>
      <w:r w:rsidRPr="00AE2768">
        <w:rPr>
          <w:rFonts w:ascii="Arial" w:hAnsi="Arial" w:cs="Arial"/>
          <w:lang w:val="af-ZA"/>
        </w:rPr>
        <w:t>Հայտերը</w:t>
      </w:r>
      <w:r w:rsidRPr="00AE2768">
        <w:rPr>
          <w:lang w:val="af-ZA"/>
        </w:rPr>
        <w:t xml:space="preserve">, </w:t>
      </w:r>
      <w:r w:rsidRPr="00B67F67">
        <w:rPr>
          <w:rFonts w:ascii="Arial" w:hAnsi="Arial" w:cs="Arial"/>
          <w:lang w:val="af-ZA"/>
        </w:rPr>
        <w:t>հայերենից</w:t>
      </w:r>
      <w:r w:rsidRPr="00B67F67">
        <w:rPr>
          <w:lang w:val="af-ZA"/>
        </w:rPr>
        <w:t xml:space="preserve"> </w:t>
      </w:r>
      <w:r w:rsidRPr="00B67F67">
        <w:rPr>
          <w:rFonts w:ascii="Arial" w:hAnsi="Arial" w:cs="Arial"/>
          <w:lang w:val="af-ZA"/>
        </w:rPr>
        <w:t>բացի</w:t>
      </w:r>
      <w:r w:rsidRPr="00B67F67">
        <w:rPr>
          <w:lang w:val="af-ZA"/>
        </w:rPr>
        <w:t xml:space="preserve">, </w:t>
      </w:r>
      <w:r w:rsidRPr="00B67F67">
        <w:rPr>
          <w:rFonts w:ascii="Arial" w:hAnsi="Arial" w:cs="Arial"/>
          <w:lang w:val="af-ZA"/>
        </w:rPr>
        <w:t>կարող</w:t>
      </w:r>
      <w:r w:rsidRPr="00B67F67">
        <w:rPr>
          <w:lang w:val="af-ZA"/>
        </w:rPr>
        <w:t xml:space="preserve"> </w:t>
      </w:r>
      <w:r w:rsidRPr="00B67F67">
        <w:rPr>
          <w:rFonts w:ascii="Arial" w:hAnsi="Arial" w:cs="Arial"/>
          <w:lang w:val="af-ZA"/>
        </w:rPr>
        <w:t>են</w:t>
      </w:r>
      <w:r w:rsidRPr="00B67F67">
        <w:rPr>
          <w:lang w:val="af-ZA"/>
        </w:rPr>
        <w:t xml:space="preserve"> </w:t>
      </w:r>
      <w:r w:rsidRPr="00B67F67">
        <w:rPr>
          <w:rFonts w:ascii="Arial" w:hAnsi="Arial" w:cs="Arial"/>
          <w:lang w:val="af-ZA"/>
        </w:rPr>
        <w:t>ներկայացվել</w:t>
      </w:r>
      <w:r w:rsidRPr="00B67F67">
        <w:rPr>
          <w:lang w:val="af-ZA"/>
        </w:rPr>
        <w:t xml:space="preserve"> </w:t>
      </w:r>
      <w:r w:rsidRPr="00B67F67">
        <w:rPr>
          <w:rFonts w:ascii="Arial" w:hAnsi="Arial" w:cs="Arial"/>
          <w:lang w:val="af-ZA"/>
        </w:rPr>
        <w:t>նաև</w:t>
      </w:r>
      <w:r w:rsidRPr="00B67F67">
        <w:rPr>
          <w:lang w:val="af-ZA"/>
        </w:rPr>
        <w:t xml:space="preserve"> </w:t>
      </w:r>
      <w:r w:rsidRPr="00B67F67">
        <w:rPr>
          <w:rFonts w:ascii="Arial" w:hAnsi="Arial" w:cs="Arial"/>
          <w:lang w:val="af-ZA"/>
        </w:rPr>
        <w:t>անգլերեն</w:t>
      </w:r>
      <w:r w:rsidRPr="00B67F67">
        <w:rPr>
          <w:lang w:val="af-ZA"/>
        </w:rPr>
        <w:t xml:space="preserve"> </w:t>
      </w:r>
      <w:r w:rsidRPr="00B67F67">
        <w:rPr>
          <w:rFonts w:ascii="Arial" w:hAnsi="Arial" w:cs="Arial"/>
          <w:lang w:val="af-ZA"/>
        </w:rPr>
        <w:t>կամ</w:t>
      </w:r>
      <w:r w:rsidRPr="00B67F67">
        <w:rPr>
          <w:lang w:val="af-ZA"/>
        </w:rPr>
        <w:t xml:space="preserve"> </w:t>
      </w:r>
      <w:r w:rsidRPr="00B67F67">
        <w:rPr>
          <w:rFonts w:ascii="Arial" w:hAnsi="Arial" w:cs="Arial"/>
          <w:lang w:val="af-ZA"/>
        </w:rPr>
        <w:t>ռուսերեն</w:t>
      </w:r>
      <w:r w:rsidRPr="00B67F67">
        <w:rPr>
          <w:lang w:val="af-ZA"/>
        </w:rPr>
        <w:t xml:space="preserve">: </w:t>
      </w:r>
    </w:p>
    <w:p w14:paraId="159AF987" w14:textId="3C3DF45F" w:rsidR="00B50C0D" w:rsidRPr="00B67F67" w:rsidRDefault="00B50C0D" w:rsidP="00B50C0D">
      <w:pPr>
        <w:pStyle w:val="BodyTextIndent"/>
        <w:spacing w:line="240" w:lineRule="auto"/>
        <w:ind w:firstLine="708"/>
        <w:rPr>
          <w:rFonts w:ascii="GHEA Grapalat" w:hAnsi="GHEA Grapalat"/>
          <w:i w:val="0"/>
          <w:lang w:val="af-ZA"/>
        </w:rPr>
      </w:pPr>
      <w:r w:rsidRPr="00B67F67">
        <w:rPr>
          <w:rFonts w:ascii="GHEA Grapalat" w:hAnsi="GHEA Grapalat"/>
          <w:i w:val="0"/>
          <w:lang w:val="af-ZA"/>
        </w:rPr>
        <w:t xml:space="preserve">Հայտերի բացումը տեղի կունենա </w:t>
      </w:r>
      <w:r w:rsidRPr="00B67F67">
        <w:rPr>
          <w:rFonts w:ascii="GHEA Grapalat" w:hAnsi="GHEA Grapalat"/>
          <w:b/>
          <w:i w:val="0"/>
          <w:lang w:val="af-ZA"/>
        </w:rPr>
        <w:t>ք.Երևան,</w:t>
      </w:r>
      <w:r w:rsidRPr="00B67F67">
        <w:rPr>
          <w:rFonts w:ascii="GHEA Grapalat" w:hAnsi="GHEA Grapalat"/>
          <w:i w:val="0"/>
          <w:lang w:val="af-ZA"/>
        </w:rPr>
        <w:t xml:space="preserve"> </w:t>
      </w:r>
      <w:r>
        <w:rPr>
          <w:rFonts w:ascii="GHEA Grapalat" w:hAnsi="GHEA Grapalat"/>
          <w:b/>
          <w:i w:val="0"/>
          <w:lang w:val="hy-AM"/>
        </w:rPr>
        <w:t>Էրեբունի 12</w:t>
      </w:r>
      <w:r w:rsidRPr="00AC2A6E">
        <w:rPr>
          <w:rFonts w:ascii="GHEA Grapalat" w:hAnsi="GHEA Grapalat"/>
          <w:i w:val="0"/>
          <w:lang w:val="af-ZA"/>
        </w:rPr>
        <w:t xml:space="preserve"> հասցեում</w:t>
      </w:r>
      <w:r w:rsidRPr="00762B00">
        <w:rPr>
          <w:rFonts w:ascii="GHEA Grapalat" w:hAnsi="GHEA Grapalat"/>
          <w:i w:val="0"/>
          <w:lang w:val="af-ZA"/>
        </w:rPr>
        <w:t>,</w:t>
      </w:r>
      <w:r w:rsidRPr="00762B00">
        <w:rPr>
          <w:rFonts w:ascii="GHEA Grapalat" w:hAnsi="GHEA Grapalat"/>
          <w:i w:val="0"/>
          <w:lang w:val="hy-AM"/>
        </w:rPr>
        <w:t xml:space="preserve"> </w:t>
      </w:r>
      <w:r>
        <w:rPr>
          <w:rFonts w:ascii="GHEA Grapalat" w:hAnsi="GHEA Grapalat"/>
          <w:b/>
          <w:i w:val="0"/>
          <w:lang w:val="hy-AM"/>
        </w:rPr>
        <w:t>2022</w:t>
      </w:r>
      <w:r w:rsidRPr="00762B00">
        <w:rPr>
          <w:rFonts w:ascii="GHEA Grapalat" w:hAnsi="GHEA Grapalat"/>
          <w:b/>
          <w:i w:val="0"/>
          <w:lang w:val="hy-AM"/>
        </w:rPr>
        <w:t xml:space="preserve">-ի </w:t>
      </w:r>
      <w:r w:rsidR="00221E16">
        <w:rPr>
          <w:rFonts w:ascii="GHEA Grapalat" w:hAnsi="GHEA Grapalat"/>
          <w:b/>
          <w:i w:val="0"/>
          <w:lang w:val="en-US"/>
        </w:rPr>
        <w:t>հոկտեմբերի</w:t>
      </w:r>
      <w:r w:rsidR="00081EA2">
        <w:rPr>
          <w:rFonts w:ascii="GHEA Grapalat" w:hAnsi="GHEA Grapalat"/>
          <w:b/>
          <w:i w:val="0"/>
          <w:lang w:val="en-US"/>
        </w:rPr>
        <w:t xml:space="preserve"> </w:t>
      </w:r>
      <w:r w:rsidR="00221E16">
        <w:rPr>
          <w:rFonts w:ascii="GHEA Grapalat" w:hAnsi="GHEA Grapalat"/>
          <w:b/>
          <w:i w:val="0"/>
          <w:lang w:val="en-US"/>
        </w:rPr>
        <w:t>10</w:t>
      </w:r>
      <w:r w:rsidRPr="00762B00">
        <w:rPr>
          <w:rFonts w:ascii="GHEA Grapalat" w:hAnsi="GHEA Grapalat"/>
          <w:b/>
          <w:i w:val="0"/>
          <w:lang w:val="hy-AM"/>
        </w:rPr>
        <w:t>-</w:t>
      </w:r>
      <w:r w:rsidRPr="00762B00">
        <w:rPr>
          <w:rFonts w:ascii="GHEA Grapalat" w:hAnsi="GHEA Grapalat"/>
          <w:b/>
          <w:i w:val="0"/>
          <w:lang w:val="af-ZA"/>
        </w:rPr>
        <w:t>ին ժամը</w:t>
      </w:r>
      <w:r w:rsidRPr="00AC2A6E">
        <w:rPr>
          <w:rFonts w:ascii="GHEA Grapalat" w:hAnsi="GHEA Grapalat"/>
          <w:b/>
          <w:i w:val="0"/>
          <w:lang w:val="af-ZA"/>
        </w:rPr>
        <w:t xml:space="preserve"> </w:t>
      </w:r>
      <w:r w:rsidR="00081EA2">
        <w:rPr>
          <w:rFonts w:ascii="GHEA Grapalat" w:hAnsi="GHEA Grapalat"/>
          <w:b/>
          <w:i w:val="0"/>
          <w:lang w:val="en-US"/>
        </w:rPr>
        <w:t>11</w:t>
      </w:r>
      <w:r w:rsidR="00DE1D79">
        <w:rPr>
          <w:rFonts w:ascii="GHEA Grapalat" w:hAnsi="GHEA Grapalat"/>
          <w:b/>
          <w:i w:val="0"/>
          <w:lang w:val="en-US"/>
        </w:rPr>
        <w:t>:</w:t>
      </w:r>
      <w:r w:rsidR="00081EA2">
        <w:rPr>
          <w:rFonts w:ascii="GHEA Grapalat" w:hAnsi="GHEA Grapalat"/>
          <w:b/>
          <w:i w:val="0"/>
          <w:lang w:val="en-US"/>
        </w:rPr>
        <w:t>3</w:t>
      </w:r>
      <w:r w:rsidR="00DE1D79">
        <w:rPr>
          <w:rFonts w:ascii="GHEA Grapalat" w:hAnsi="GHEA Grapalat"/>
          <w:b/>
          <w:i w:val="0"/>
          <w:lang w:val="en-US"/>
        </w:rPr>
        <w:t>0</w:t>
      </w:r>
      <w:r w:rsidRPr="00AC2A6E">
        <w:rPr>
          <w:rFonts w:ascii="GHEA Grapalat" w:hAnsi="GHEA Grapalat"/>
          <w:b/>
          <w:i w:val="0"/>
          <w:lang w:val="af-ZA"/>
        </w:rPr>
        <w:t>-ին։</w:t>
      </w:r>
      <w:r w:rsidRPr="00B67F67">
        <w:rPr>
          <w:rFonts w:ascii="GHEA Grapalat" w:hAnsi="GHEA Grapalat"/>
          <w:i w:val="0"/>
          <w:lang w:val="af-ZA"/>
        </w:rPr>
        <w:t xml:space="preserve"> </w:t>
      </w:r>
    </w:p>
    <w:p w14:paraId="75635CC6" w14:textId="77777777" w:rsidR="00B50C0D" w:rsidRPr="00AE2768" w:rsidRDefault="00B50C0D" w:rsidP="00B50C0D">
      <w:pPr>
        <w:pStyle w:val="BodyTextIndent"/>
        <w:spacing w:line="240" w:lineRule="auto"/>
        <w:rPr>
          <w:rFonts w:ascii="GHEA Grapalat" w:hAnsi="GHEA Grapalat"/>
          <w:i w:val="0"/>
          <w:lang w:val="af-ZA"/>
        </w:rPr>
      </w:pPr>
      <w:r w:rsidRPr="00B67F67">
        <w:rPr>
          <w:rFonts w:ascii="GHEA Grapalat" w:hAnsi="GHEA Grapalat"/>
          <w:i w:val="0"/>
          <w:lang w:val="af-ZA"/>
        </w:rPr>
        <w:t>Սույն ընթացակարգի վերաբերյալ բողոքները</w:t>
      </w:r>
      <w:r w:rsidRPr="00AE2768">
        <w:rPr>
          <w:rFonts w:ascii="GHEA Grapalat" w:hAnsi="GHEA Grapalat"/>
          <w:i w:val="0"/>
          <w:lang w:val="af-ZA"/>
        </w:rPr>
        <w:t xml:space="preserve"> պետք է ներկայացնել գնումների հետ կապված բողոքներ քննող անձին` ք.Երևան, Մելիք-Ադամյան փող. 1 հասցեով։ Բողոքարկումն իրականացվում է սույն մրցույթի հրավերով սահմանված կարգով։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«900008000482» գանձապետական հաշվեհամարին: </w:t>
      </w:r>
    </w:p>
    <w:p w14:paraId="7FEB02A0" w14:textId="77777777" w:rsidR="00B50C0D" w:rsidRPr="00E5082A" w:rsidRDefault="00B50C0D" w:rsidP="00B50C0D">
      <w:pPr>
        <w:pStyle w:val="BodyTextIndent"/>
        <w:spacing w:line="240" w:lineRule="auto"/>
        <w:rPr>
          <w:rFonts w:ascii="GHEA Grapalat" w:hAnsi="GHEA Grapalat"/>
          <w:i w:val="0"/>
          <w:lang w:val="hy-AM"/>
        </w:rPr>
      </w:pPr>
      <w:r w:rsidRPr="00712340">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Pr>
          <w:rFonts w:ascii="GHEA Grapalat" w:hAnsi="GHEA Grapalat"/>
          <w:i w:val="0"/>
          <w:lang w:val="hy-AM"/>
        </w:rPr>
        <w:t xml:space="preserve"> </w:t>
      </w:r>
      <w:r>
        <w:rPr>
          <w:rFonts w:ascii="GHEA Grapalat" w:hAnsi="GHEA Grapalat"/>
          <w:b/>
          <w:i w:val="0"/>
          <w:lang w:val="en-US"/>
        </w:rPr>
        <w:t>Մերի Հարությունյան</w:t>
      </w:r>
      <w:r w:rsidRPr="00E5082A">
        <w:rPr>
          <w:rFonts w:ascii="GHEA Grapalat" w:hAnsi="GHEA Grapalat"/>
          <w:b/>
          <w:i w:val="0"/>
          <w:lang w:val="hy-AM"/>
        </w:rPr>
        <w:t>:</w:t>
      </w:r>
    </w:p>
    <w:p w14:paraId="75D0A723" w14:textId="77777777" w:rsidR="00B50C0D" w:rsidRDefault="00B50C0D" w:rsidP="00B50C0D">
      <w:pPr>
        <w:pStyle w:val="BodyTextIndent"/>
        <w:spacing w:line="240" w:lineRule="auto"/>
        <w:ind w:left="709" w:firstLine="0"/>
        <w:contextualSpacing/>
        <w:jc w:val="left"/>
        <w:rPr>
          <w:rFonts w:ascii="GHEA Grapalat" w:hAnsi="GHEA Grapalat"/>
          <w:i w:val="0"/>
          <w:lang w:val="hy-AM"/>
        </w:rPr>
      </w:pPr>
    </w:p>
    <w:p w14:paraId="60A8E306" w14:textId="77777777" w:rsidR="00B50C0D" w:rsidRDefault="00B50C0D" w:rsidP="00B50C0D">
      <w:pPr>
        <w:pStyle w:val="BodyTextIndent"/>
        <w:spacing w:line="240" w:lineRule="auto"/>
        <w:ind w:left="709" w:firstLine="0"/>
        <w:contextualSpacing/>
        <w:jc w:val="left"/>
        <w:rPr>
          <w:rFonts w:ascii="GHEA Grapalat" w:hAnsi="GHEA Grapalat"/>
          <w:i w:val="0"/>
          <w:lang w:val="hy-AM"/>
        </w:rPr>
      </w:pPr>
      <w:r w:rsidRPr="00F2736C">
        <w:rPr>
          <w:rFonts w:ascii="GHEA Grapalat" w:hAnsi="GHEA Grapalat"/>
          <w:i w:val="0"/>
          <w:lang w:val="af-ZA"/>
        </w:rPr>
        <w:t xml:space="preserve">Հեռախոս՝ </w:t>
      </w:r>
      <w:r>
        <w:rPr>
          <w:rFonts w:ascii="GHEA Grapalat" w:hAnsi="GHEA Grapalat"/>
          <w:b/>
          <w:i w:val="0"/>
          <w:lang w:val="en-US"/>
        </w:rPr>
        <w:t>099538979</w:t>
      </w:r>
      <w:r w:rsidRPr="00F2736C">
        <w:rPr>
          <w:rFonts w:ascii="GHEA Grapalat" w:hAnsi="GHEA Grapalat"/>
          <w:i w:val="0"/>
          <w:lang w:val="af-ZA"/>
        </w:rPr>
        <w:tab/>
      </w:r>
    </w:p>
    <w:p w14:paraId="4A1A3A04" w14:textId="77777777" w:rsidR="00B50C0D" w:rsidRPr="00FC698B" w:rsidRDefault="00B50C0D" w:rsidP="00B50C0D">
      <w:pPr>
        <w:pStyle w:val="BodyTextIndent"/>
        <w:spacing w:line="240" w:lineRule="auto"/>
        <w:ind w:left="709" w:firstLine="0"/>
        <w:contextualSpacing/>
        <w:jc w:val="left"/>
        <w:rPr>
          <w:rFonts w:ascii="GHEA Grapalat" w:hAnsi="GHEA Grapalat"/>
          <w:b/>
          <w:i w:val="0"/>
          <w:lang w:val="af-ZA"/>
        </w:rPr>
      </w:pPr>
      <w:r w:rsidRPr="00F2736C">
        <w:rPr>
          <w:rFonts w:ascii="GHEA Grapalat" w:hAnsi="GHEA Grapalat"/>
          <w:i w:val="0"/>
          <w:lang w:val="af-ZA"/>
        </w:rPr>
        <w:t xml:space="preserve">Էլ. փոստ՝  </w:t>
      </w:r>
      <w:r>
        <w:rPr>
          <w:rFonts w:ascii="GHEA Grapalat" w:hAnsi="GHEA Grapalat"/>
          <w:b/>
          <w:i w:val="0"/>
          <w:color w:val="000000"/>
          <w:lang w:val="af-ZA"/>
        </w:rPr>
        <w:t>vetlab.tender@gmail.com</w:t>
      </w:r>
    </w:p>
    <w:p w14:paraId="6B308750" w14:textId="77777777" w:rsidR="00B50C0D" w:rsidRPr="00E5082A" w:rsidRDefault="00B50C0D" w:rsidP="00B50C0D">
      <w:pPr>
        <w:pStyle w:val="BodyText2"/>
        <w:spacing w:line="240" w:lineRule="auto"/>
        <w:ind w:left="709"/>
        <w:contextualSpacing/>
        <w:rPr>
          <w:rFonts w:ascii="GHEA Grapalat" w:hAnsi="GHEA Grapalat" w:cs="Sylfaen"/>
          <w:i/>
          <w:sz w:val="22"/>
          <w:lang w:val="af-ZA"/>
        </w:rPr>
      </w:pPr>
      <w:r w:rsidRPr="00F2736C">
        <w:rPr>
          <w:rFonts w:ascii="GHEA Grapalat" w:hAnsi="GHEA Grapalat"/>
          <w:lang w:val="af-ZA"/>
        </w:rPr>
        <w:t xml:space="preserve">Պատվիրատու՝ </w:t>
      </w:r>
      <w:r w:rsidRPr="00FC698B">
        <w:rPr>
          <w:rFonts w:ascii="GHEA Grapalat" w:hAnsi="GHEA Grapalat" w:cs="Sylfaen"/>
          <w:b/>
          <w:lang w:val="pt-BR"/>
        </w:rPr>
        <w:t></w:t>
      </w:r>
      <w:r>
        <w:rPr>
          <w:rFonts w:ascii="GHEA Grapalat" w:hAnsi="GHEA Grapalat" w:cs="Sylfaen"/>
          <w:b/>
          <w:lang w:val="pt-BR"/>
        </w:rPr>
        <w:t>ՀԱԲԼԾԿ</w:t>
      </w:r>
      <w:r w:rsidRPr="00FC698B">
        <w:rPr>
          <w:rFonts w:ascii="GHEA Grapalat" w:hAnsi="GHEA Grapalat" w:cs="Sylfaen"/>
          <w:b/>
          <w:lang w:val="pt-BR"/>
        </w:rPr>
        <w:t> պետական ոչ առևտրային կազմակերպություն</w:t>
      </w:r>
      <w:r w:rsidRPr="00FC698B">
        <w:rPr>
          <w:rFonts w:ascii="GHEA Grapalat" w:hAnsi="GHEA Grapalat"/>
          <w:b/>
          <w:lang w:val="af-ZA"/>
        </w:rPr>
        <w:t>։</w:t>
      </w:r>
    </w:p>
    <w:p w14:paraId="3FC3FC6D" w14:textId="77777777" w:rsidR="00B50C0D" w:rsidRPr="00AE2768" w:rsidRDefault="00B50C0D" w:rsidP="00B50C0D">
      <w:pPr>
        <w:pStyle w:val="BodyTextIndent"/>
        <w:spacing w:line="240" w:lineRule="auto"/>
        <w:ind w:left="1404"/>
        <w:rPr>
          <w:rFonts w:ascii="GHEA Grapalat" w:hAnsi="GHEA Grapalat"/>
          <w:i w:val="0"/>
          <w:lang w:val="af-ZA"/>
        </w:rPr>
      </w:pPr>
    </w:p>
    <w:p w14:paraId="019FB036" w14:textId="77777777" w:rsidR="00754697" w:rsidRPr="00A71D81" w:rsidRDefault="00754697" w:rsidP="00EF3662">
      <w:pPr>
        <w:pStyle w:val="BodyTextIndent"/>
        <w:spacing w:line="240" w:lineRule="auto"/>
        <w:ind w:left="1404"/>
        <w:rPr>
          <w:rFonts w:ascii="GHEA Grapalat" w:hAnsi="GHEA Grapalat"/>
          <w:i w:val="0"/>
          <w:lang w:val="af-ZA"/>
        </w:rPr>
      </w:pPr>
    </w:p>
    <w:p w14:paraId="2BE486E6" w14:textId="77777777" w:rsidR="00826193" w:rsidRPr="00A71D81" w:rsidRDefault="00826193" w:rsidP="00EF3662">
      <w:pPr>
        <w:pStyle w:val="BodyText"/>
        <w:ind w:right="-7" w:firstLine="567"/>
        <w:jc w:val="right"/>
        <w:rPr>
          <w:rFonts w:ascii="GHEA Grapalat" w:hAnsi="GHEA Grapalat" w:cs="Sylfaen"/>
          <w:i/>
          <w:sz w:val="22"/>
          <w:lang w:val="af-ZA"/>
        </w:rPr>
      </w:pPr>
    </w:p>
    <w:p w14:paraId="7917E9D0" w14:textId="77777777" w:rsidR="00096865" w:rsidRPr="00A71D81" w:rsidRDefault="00E92948" w:rsidP="00EF3662">
      <w:pPr>
        <w:pStyle w:val="BodyText"/>
        <w:spacing w:after="0"/>
        <w:ind w:firstLine="567"/>
        <w:jc w:val="right"/>
        <w:rPr>
          <w:rFonts w:ascii="GHEA Grapalat" w:hAnsi="GHEA Grapalat" w:cs="Sylfaen"/>
          <w:i/>
          <w:sz w:val="20"/>
          <w:szCs w:val="20"/>
          <w:lang w:val="af-ZA"/>
        </w:rPr>
      </w:pPr>
      <w:r w:rsidRPr="006D2E03">
        <w:rPr>
          <w:rFonts w:ascii="GHEA Grapalat" w:hAnsi="GHEA Grapalat" w:cs="Sylfaen"/>
          <w:i/>
          <w:sz w:val="20"/>
          <w:szCs w:val="20"/>
          <w:lang w:val="af-ZA"/>
        </w:rPr>
        <w:br w:type="page"/>
      </w:r>
      <w:r w:rsidR="00096865" w:rsidRPr="00A71D81">
        <w:rPr>
          <w:rFonts w:ascii="GHEA Grapalat" w:hAnsi="GHEA Grapalat" w:cs="Sylfaen"/>
          <w:i/>
          <w:sz w:val="20"/>
          <w:szCs w:val="20"/>
        </w:rPr>
        <w:lastRenderedPageBreak/>
        <w:t>Հաստատված</w:t>
      </w:r>
      <w:r w:rsidR="00096865" w:rsidRPr="00A71D81">
        <w:rPr>
          <w:rFonts w:ascii="GHEA Grapalat" w:hAnsi="GHEA Grapalat" w:cs="Times Armenian"/>
          <w:i/>
          <w:sz w:val="20"/>
          <w:szCs w:val="20"/>
          <w:lang w:val="af-ZA"/>
        </w:rPr>
        <w:t xml:space="preserve"> </w:t>
      </w:r>
      <w:r w:rsidR="00096865" w:rsidRPr="00A71D81">
        <w:rPr>
          <w:rFonts w:ascii="GHEA Grapalat" w:hAnsi="GHEA Grapalat" w:cs="Sylfaen"/>
          <w:i/>
          <w:sz w:val="20"/>
          <w:szCs w:val="20"/>
        </w:rPr>
        <w:t>է</w:t>
      </w:r>
    </w:p>
    <w:p w14:paraId="2571BC9C" w14:textId="124949FF" w:rsidR="00096865" w:rsidRPr="00A71D81" w:rsidRDefault="00B50C0D" w:rsidP="00EF3662">
      <w:pPr>
        <w:pStyle w:val="BodyText"/>
        <w:spacing w:after="0"/>
        <w:ind w:firstLine="567"/>
        <w:jc w:val="right"/>
        <w:rPr>
          <w:rFonts w:ascii="GHEA Grapalat" w:hAnsi="GHEA Grapalat" w:cs="Sylfaen"/>
          <w:i/>
          <w:sz w:val="20"/>
          <w:szCs w:val="20"/>
          <w:lang w:val="af-ZA"/>
        </w:rPr>
      </w:pPr>
      <w:r>
        <w:rPr>
          <w:rFonts w:ascii="GHEA Grapalat" w:hAnsi="GHEA Grapalat" w:cs="Sylfaen"/>
          <w:i/>
          <w:sz w:val="20"/>
          <w:szCs w:val="20"/>
        </w:rPr>
        <w:t>ՀԱԲԼԾԿ-ԳՀԱՊՁԲ-</w:t>
      </w:r>
      <w:r w:rsidR="00081EA2">
        <w:rPr>
          <w:rFonts w:ascii="GHEA Grapalat" w:hAnsi="GHEA Grapalat" w:cs="Sylfaen"/>
          <w:i/>
          <w:sz w:val="20"/>
          <w:szCs w:val="20"/>
        </w:rPr>
        <w:t>22/14</w:t>
      </w:r>
      <w:r w:rsidR="009F18D0" w:rsidRPr="00A71D81">
        <w:rPr>
          <w:rFonts w:ascii="GHEA Grapalat" w:hAnsi="GHEA Grapalat" w:cs="Sylfaen"/>
          <w:i/>
          <w:sz w:val="20"/>
          <w:szCs w:val="20"/>
          <w:lang w:val="af-ZA"/>
        </w:rPr>
        <w:t xml:space="preserve"> </w:t>
      </w:r>
      <w:r w:rsidR="00096865" w:rsidRPr="00A71D81">
        <w:rPr>
          <w:rFonts w:ascii="GHEA Grapalat" w:hAnsi="GHEA Grapalat" w:cs="Sylfaen"/>
          <w:i/>
          <w:sz w:val="20"/>
          <w:szCs w:val="20"/>
        </w:rPr>
        <w:t>ծածկա</w:t>
      </w:r>
      <w:r w:rsidR="00096865" w:rsidRPr="00A71D81">
        <w:rPr>
          <w:rFonts w:ascii="GHEA Grapalat" w:hAnsi="GHEA Grapalat" w:cs="Times Armenian"/>
          <w:i/>
          <w:sz w:val="20"/>
          <w:szCs w:val="20"/>
        </w:rPr>
        <w:t>գ</w:t>
      </w:r>
      <w:r w:rsidR="00096865" w:rsidRPr="00A71D81">
        <w:rPr>
          <w:rFonts w:ascii="GHEA Grapalat" w:hAnsi="GHEA Grapalat" w:cs="Sylfaen"/>
          <w:i/>
          <w:sz w:val="20"/>
          <w:szCs w:val="20"/>
        </w:rPr>
        <w:t>րով</w:t>
      </w:r>
      <w:r w:rsidR="00096865" w:rsidRPr="00A71D81">
        <w:rPr>
          <w:rFonts w:ascii="GHEA Grapalat" w:hAnsi="GHEA Grapalat" w:cs="Times Armenian"/>
          <w:i/>
          <w:sz w:val="20"/>
          <w:szCs w:val="20"/>
          <w:lang w:val="af-ZA"/>
        </w:rPr>
        <w:t xml:space="preserve"> </w:t>
      </w:r>
    </w:p>
    <w:p w14:paraId="175D83D1" w14:textId="6CA76FBF" w:rsidR="00096865" w:rsidRPr="00A71D81" w:rsidRDefault="00B50C0D" w:rsidP="00EF3662">
      <w:pPr>
        <w:pStyle w:val="BodyText"/>
        <w:spacing w:after="0"/>
        <w:ind w:firstLine="567"/>
        <w:jc w:val="right"/>
        <w:rPr>
          <w:rFonts w:ascii="GHEA Grapalat" w:hAnsi="GHEA Grapalat" w:cs="Times Armenian"/>
          <w:i/>
          <w:sz w:val="20"/>
          <w:szCs w:val="20"/>
          <w:lang w:val="af-ZA"/>
        </w:rPr>
      </w:pPr>
      <w:r>
        <w:rPr>
          <w:rFonts w:ascii="GHEA Grapalat" w:hAnsi="GHEA Grapalat" w:cs="Sylfaen"/>
          <w:i/>
          <w:sz w:val="20"/>
          <w:szCs w:val="20"/>
        </w:rPr>
        <w:t>ԳՆԱՆՇՄԱՆ ՀԱՐՑՄԱՆ</w:t>
      </w:r>
      <w:r w:rsidR="00096865" w:rsidRPr="00A71D81">
        <w:rPr>
          <w:rFonts w:ascii="GHEA Grapalat" w:hAnsi="GHEA Grapalat" w:cs="Times Armenian"/>
          <w:i/>
          <w:sz w:val="20"/>
          <w:szCs w:val="20"/>
          <w:lang w:val="af-ZA"/>
        </w:rPr>
        <w:t xml:space="preserve"> </w:t>
      </w:r>
      <w:r w:rsidR="00EE5855" w:rsidRPr="00A71D81">
        <w:rPr>
          <w:rFonts w:ascii="GHEA Grapalat" w:hAnsi="GHEA Grapalat" w:cs="Times Armenian"/>
          <w:i/>
          <w:sz w:val="20"/>
          <w:szCs w:val="20"/>
          <w:lang w:val="af-ZA"/>
        </w:rPr>
        <w:t xml:space="preserve">գնահատող </w:t>
      </w:r>
      <w:r w:rsidR="00096865" w:rsidRPr="00A71D81">
        <w:rPr>
          <w:rFonts w:ascii="GHEA Grapalat" w:hAnsi="GHEA Grapalat" w:cs="Sylfaen"/>
          <w:i/>
          <w:sz w:val="20"/>
          <w:szCs w:val="20"/>
        </w:rPr>
        <w:t>հանձնաժողովի</w:t>
      </w:r>
    </w:p>
    <w:p w14:paraId="7996A5EA" w14:textId="72DFFBC2" w:rsidR="00096865" w:rsidRPr="00A71D81" w:rsidRDefault="00096865" w:rsidP="00EF3662">
      <w:pPr>
        <w:pStyle w:val="BodyText"/>
        <w:spacing w:after="0"/>
        <w:ind w:firstLine="567"/>
        <w:jc w:val="right"/>
        <w:rPr>
          <w:rFonts w:ascii="GHEA Grapalat" w:hAnsi="GHEA Grapalat"/>
          <w:i/>
          <w:sz w:val="20"/>
          <w:szCs w:val="20"/>
          <w:lang w:val="af-ZA"/>
        </w:rPr>
      </w:pPr>
      <w:r w:rsidRPr="00A71D81">
        <w:rPr>
          <w:rFonts w:ascii="GHEA Grapalat" w:hAnsi="GHEA Grapalat" w:cs="Sylfaen"/>
          <w:i/>
          <w:sz w:val="20"/>
          <w:szCs w:val="20"/>
          <w:lang w:val="af-ZA"/>
        </w:rPr>
        <w:t xml:space="preserve"> 20</w:t>
      </w:r>
      <w:r w:rsidR="00AB584B">
        <w:rPr>
          <w:rFonts w:ascii="GHEA Grapalat" w:hAnsi="GHEA Grapalat" w:cs="Sylfaen"/>
          <w:i/>
          <w:sz w:val="20"/>
          <w:szCs w:val="20"/>
          <w:lang w:val="af-ZA"/>
        </w:rPr>
        <w:t>22</w:t>
      </w:r>
      <w:r w:rsidRPr="00A71D81">
        <w:rPr>
          <w:rFonts w:ascii="GHEA Grapalat" w:hAnsi="GHEA Grapalat" w:cs="Sylfaen"/>
          <w:i/>
          <w:sz w:val="20"/>
          <w:szCs w:val="20"/>
        </w:rPr>
        <w:t>թ</w:t>
      </w:r>
      <w:r w:rsidRPr="00A71D81">
        <w:rPr>
          <w:rFonts w:ascii="GHEA Grapalat" w:hAnsi="GHEA Grapalat" w:cs="Times Armenian"/>
          <w:i/>
          <w:sz w:val="20"/>
          <w:szCs w:val="20"/>
          <w:lang w:val="af-ZA"/>
        </w:rPr>
        <w:t>.</w:t>
      </w:r>
      <w:r w:rsidR="00833A3D">
        <w:rPr>
          <w:rFonts w:ascii="GHEA Grapalat" w:hAnsi="GHEA Grapalat" w:cs="Times Armenian"/>
          <w:i/>
          <w:sz w:val="20"/>
          <w:szCs w:val="20"/>
          <w:lang w:val="af-ZA"/>
        </w:rPr>
        <w:t>10.03</w:t>
      </w:r>
      <w:r w:rsidR="005C6159" w:rsidRPr="00A71D81">
        <w:rPr>
          <w:rFonts w:ascii="GHEA Grapalat" w:hAnsi="GHEA Grapalat" w:cs="Times Armenian"/>
          <w:i/>
          <w:sz w:val="20"/>
          <w:szCs w:val="20"/>
          <w:lang w:val="af-ZA"/>
        </w:rPr>
        <w:t xml:space="preserve">-ի </w:t>
      </w:r>
      <w:r w:rsidRPr="00A71D81">
        <w:rPr>
          <w:rFonts w:ascii="GHEA Grapalat" w:hAnsi="GHEA Grapalat" w:cs="Times Armenian"/>
          <w:i/>
          <w:sz w:val="20"/>
          <w:szCs w:val="20"/>
          <w:vertAlign w:val="subscript"/>
          <w:lang w:val="af-ZA"/>
        </w:rPr>
        <w:t xml:space="preserve"> </w:t>
      </w:r>
      <w:r w:rsidR="005C6159" w:rsidRPr="00A71D81">
        <w:rPr>
          <w:rFonts w:ascii="GHEA Grapalat" w:hAnsi="GHEA Grapalat" w:cs="Times Armenian"/>
          <w:i/>
          <w:sz w:val="20"/>
          <w:szCs w:val="20"/>
          <w:lang w:val="af-ZA"/>
        </w:rPr>
        <w:t xml:space="preserve">N </w:t>
      </w:r>
      <w:r w:rsidR="00AB584B">
        <w:rPr>
          <w:rFonts w:ascii="GHEA Grapalat" w:hAnsi="GHEA Grapalat" w:cs="Times Armenian"/>
          <w:i/>
          <w:sz w:val="20"/>
          <w:szCs w:val="20"/>
          <w:u w:val="single"/>
          <w:lang w:val="af-ZA"/>
        </w:rPr>
        <w:t>2</w:t>
      </w:r>
      <w:r w:rsidRPr="00A71D81">
        <w:rPr>
          <w:rFonts w:ascii="GHEA Grapalat" w:hAnsi="GHEA Grapalat" w:cs="Sylfaen"/>
          <w:i/>
          <w:sz w:val="20"/>
          <w:szCs w:val="20"/>
        </w:rPr>
        <w:t>որոշմամբ</w:t>
      </w:r>
    </w:p>
    <w:p w14:paraId="2367FCAB" w14:textId="77777777" w:rsidR="00096865" w:rsidRPr="00A71D81" w:rsidRDefault="00096865" w:rsidP="00EF3662">
      <w:pPr>
        <w:pStyle w:val="BodyText"/>
        <w:ind w:right="-7" w:firstLine="567"/>
        <w:jc w:val="center"/>
        <w:rPr>
          <w:rFonts w:ascii="GHEA Grapalat" w:hAnsi="GHEA Grapalat"/>
          <w:lang w:val="af-ZA"/>
        </w:rPr>
      </w:pPr>
    </w:p>
    <w:p w14:paraId="6754ECEF" w14:textId="77777777" w:rsidR="00096865" w:rsidRPr="00A71D81" w:rsidRDefault="00096865" w:rsidP="00EF3662">
      <w:pPr>
        <w:pStyle w:val="BodyText"/>
        <w:ind w:right="-7" w:firstLine="567"/>
        <w:jc w:val="center"/>
        <w:rPr>
          <w:rFonts w:ascii="GHEA Grapalat" w:hAnsi="GHEA Grapalat"/>
          <w:lang w:val="af-ZA"/>
        </w:rPr>
      </w:pPr>
    </w:p>
    <w:p w14:paraId="40126B3C" w14:textId="77777777" w:rsidR="00096865" w:rsidRPr="00A71D81" w:rsidRDefault="00096865" w:rsidP="00EF3662">
      <w:pPr>
        <w:pStyle w:val="BodyText"/>
        <w:ind w:right="-7" w:firstLine="567"/>
        <w:jc w:val="center"/>
        <w:rPr>
          <w:rFonts w:ascii="GHEA Grapalat" w:hAnsi="GHEA Grapalat"/>
          <w:lang w:val="af-ZA"/>
        </w:rPr>
      </w:pPr>
    </w:p>
    <w:p w14:paraId="1DA8B18B" w14:textId="77777777" w:rsidR="00096865" w:rsidRPr="00A71D81" w:rsidRDefault="00096865" w:rsidP="00EF3662">
      <w:pPr>
        <w:pStyle w:val="BodyText"/>
        <w:ind w:right="-7" w:firstLine="567"/>
        <w:jc w:val="center"/>
        <w:rPr>
          <w:rFonts w:ascii="GHEA Grapalat" w:hAnsi="GHEA Grapalat"/>
          <w:lang w:val="af-ZA"/>
        </w:rPr>
      </w:pPr>
    </w:p>
    <w:p w14:paraId="6BAFE5AE" w14:textId="77777777" w:rsidR="00096865" w:rsidRPr="00A71D81" w:rsidRDefault="00096865" w:rsidP="00EF3662">
      <w:pPr>
        <w:pStyle w:val="BodyText"/>
        <w:ind w:right="-7" w:firstLine="567"/>
        <w:jc w:val="center"/>
        <w:rPr>
          <w:rFonts w:ascii="GHEA Grapalat" w:hAnsi="GHEA Grapalat"/>
          <w:lang w:val="af-ZA"/>
        </w:rPr>
      </w:pPr>
    </w:p>
    <w:p w14:paraId="7CB4821F" w14:textId="151F0305" w:rsidR="00B50C0D" w:rsidRPr="00E5082A" w:rsidRDefault="00DE61D0" w:rsidP="00B50C0D">
      <w:pPr>
        <w:pStyle w:val="BodyText2"/>
        <w:spacing w:line="240" w:lineRule="auto"/>
        <w:ind w:left="709"/>
        <w:contextualSpacing/>
        <w:rPr>
          <w:rFonts w:ascii="GHEA Grapalat" w:hAnsi="GHEA Grapalat" w:cs="Sylfaen"/>
          <w:i/>
          <w:sz w:val="22"/>
          <w:lang w:val="af-ZA"/>
        </w:rPr>
      </w:pPr>
      <w:r>
        <w:rPr>
          <w:rFonts w:ascii="GHEA Grapalat" w:hAnsi="GHEA Grapalat" w:cs="Sylfaen"/>
          <w:b/>
          <w:lang w:val="pt-BR"/>
        </w:rPr>
        <w:tab/>
      </w:r>
      <w:r>
        <w:rPr>
          <w:rFonts w:ascii="GHEA Grapalat" w:hAnsi="GHEA Grapalat" w:cs="Sylfaen"/>
          <w:b/>
          <w:lang w:val="pt-BR"/>
        </w:rPr>
        <w:tab/>
      </w:r>
      <w:r>
        <w:rPr>
          <w:rFonts w:ascii="GHEA Grapalat" w:hAnsi="GHEA Grapalat" w:cs="Sylfaen"/>
          <w:b/>
          <w:lang w:val="pt-BR"/>
        </w:rPr>
        <w:tab/>
      </w:r>
      <w:r w:rsidR="00B50C0D" w:rsidRPr="00FC698B">
        <w:rPr>
          <w:rFonts w:ascii="GHEA Grapalat" w:hAnsi="GHEA Grapalat" w:cs="Sylfaen"/>
          <w:b/>
          <w:lang w:val="pt-BR"/>
        </w:rPr>
        <w:t></w:t>
      </w:r>
      <w:r w:rsidR="00B50C0D">
        <w:rPr>
          <w:rFonts w:ascii="GHEA Grapalat" w:hAnsi="GHEA Grapalat" w:cs="Sylfaen"/>
          <w:b/>
          <w:lang w:val="pt-BR"/>
        </w:rPr>
        <w:t>ՀԱԲԼԾԿ</w:t>
      </w:r>
      <w:r w:rsidR="00B50C0D" w:rsidRPr="00FC698B">
        <w:rPr>
          <w:rFonts w:ascii="GHEA Grapalat" w:hAnsi="GHEA Grapalat" w:cs="Sylfaen"/>
          <w:b/>
          <w:lang w:val="pt-BR"/>
        </w:rPr>
        <w:t> պետական ոչ առևտրային կազմակերպություն</w:t>
      </w:r>
      <w:r w:rsidR="00B50C0D" w:rsidRPr="00FC698B">
        <w:rPr>
          <w:rFonts w:ascii="GHEA Grapalat" w:hAnsi="GHEA Grapalat"/>
          <w:b/>
          <w:lang w:val="af-ZA"/>
        </w:rPr>
        <w:t>։</w:t>
      </w:r>
    </w:p>
    <w:p w14:paraId="053BD713" w14:textId="77777777" w:rsidR="00096865" w:rsidRPr="00A71D81" w:rsidRDefault="00096865" w:rsidP="00EF3662">
      <w:pPr>
        <w:pStyle w:val="BodyText"/>
        <w:tabs>
          <w:tab w:val="left" w:pos="5968"/>
        </w:tabs>
        <w:ind w:right="-7" w:firstLine="567"/>
        <w:rPr>
          <w:rFonts w:ascii="GHEA Grapalat" w:hAnsi="GHEA Grapalat"/>
          <w:lang w:val="af-ZA"/>
        </w:rPr>
      </w:pPr>
      <w:r w:rsidRPr="00A71D81">
        <w:rPr>
          <w:rFonts w:ascii="GHEA Grapalat" w:hAnsi="GHEA Grapalat"/>
          <w:lang w:val="af-ZA"/>
        </w:rPr>
        <w:tab/>
      </w:r>
    </w:p>
    <w:p w14:paraId="63B6A98D" w14:textId="77777777" w:rsidR="00096865" w:rsidRPr="00A71D81" w:rsidRDefault="00096865" w:rsidP="00EF3662">
      <w:pPr>
        <w:pStyle w:val="BodyText"/>
        <w:ind w:right="-7" w:firstLine="567"/>
        <w:jc w:val="center"/>
        <w:rPr>
          <w:rFonts w:ascii="GHEA Grapalat" w:hAnsi="GHEA Grapalat"/>
          <w:lang w:val="af-ZA"/>
        </w:rPr>
      </w:pPr>
    </w:p>
    <w:p w14:paraId="71936228" w14:textId="77777777" w:rsidR="00096865" w:rsidRPr="00A71D81" w:rsidRDefault="00096865" w:rsidP="00EF3662">
      <w:pPr>
        <w:pStyle w:val="BodyText"/>
        <w:ind w:right="-7" w:firstLine="567"/>
        <w:jc w:val="center"/>
        <w:rPr>
          <w:rFonts w:ascii="GHEA Grapalat" w:hAnsi="GHEA Grapalat"/>
          <w:lang w:val="af-ZA"/>
        </w:rPr>
      </w:pPr>
    </w:p>
    <w:p w14:paraId="3E2993DD" w14:textId="77777777" w:rsidR="00CE0D95" w:rsidRPr="00A71D81" w:rsidRDefault="00CE0D95" w:rsidP="00EF3662">
      <w:pPr>
        <w:pStyle w:val="BodyText"/>
        <w:ind w:right="-7" w:firstLine="567"/>
        <w:jc w:val="center"/>
        <w:rPr>
          <w:rFonts w:ascii="GHEA Grapalat" w:hAnsi="GHEA Grapalat"/>
          <w:lang w:val="af-ZA"/>
        </w:rPr>
      </w:pPr>
    </w:p>
    <w:p w14:paraId="5C1A5E86" w14:textId="77777777" w:rsidR="00096865" w:rsidRPr="00A71D81" w:rsidRDefault="00096865" w:rsidP="00EF3662">
      <w:pPr>
        <w:pStyle w:val="BodyText"/>
        <w:ind w:right="-7" w:firstLine="567"/>
        <w:jc w:val="center"/>
        <w:rPr>
          <w:rFonts w:ascii="GHEA Grapalat" w:hAnsi="GHEA Grapalat"/>
          <w:lang w:val="af-ZA"/>
        </w:rPr>
      </w:pPr>
    </w:p>
    <w:p w14:paraId="7AA92154" w14:textId="77777777" w:rsidR="00096865" w:rsidRPr="00A71D81" w:rsidRDefault="00096865" w:rsidP="00EF3662">
      <w:pPr>
        <w:pStyle w:val="BodyText"/>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45708DE0" w14:textId="77777777" w:rsidR="00096865" w:rsidRPr="00A71D81" w:rsidRDefault="00096865" w:rsidP="00EF3662">
      <w:pPr>
        <w:pStyle w:val="BodyText"/>
        <w:ind w:right="-7" w:firstLine="567"/>
        <w:jc w:val="center"/>
        <w:rPr>
          <w:rFonts w:ascii="GHEA Grapalat" w:hAnsi="GHEA Grapalat" w:cs="Sylfaen"/>
          <w:lang w:val="af-ZA"/>
        </w:rPr>
      </w:pPr>
    </w:p>
    <w:p w14:paraId="09FF95AE" w14:textId="77777777" w:rsidR="00096865" w:rsidRPr="00A71D81" w:rsidRDefault="00096865" w:rsidP="00EF3662">
      <w:pPr>
        <w:pStyle w:val="BodyText"/>
        <w:ind w:right="-7" w:firstLine="567"/>
        <w:jc w:val="center"/>
        <w:rPr>
          <w:rFonts w:ascii="GHEA Grapalat" w:hAnsi="GHEA Grapalat" w:cs="Sylfaen"/>
          <w:lang w:val="af-ZA"/>
        </w:rPr>
      </w:pPr>
    </w:p>
    <w:p w14:paraId="2D1DFCBE" w14:textId="6217B854" w:rsidR="00096865" w:rsidRPr="00B50C0D" w:rsidRDefault="00B50C0D" w:rsidP="00B50C0D">
      <w:pPr>
        <w:pStyle w:val="BodyText2"/>
        <w:spacing w:line="240" w:lineRule="auto"/>
        <w:ind w:left="709"/>
        <w:contextualSpacing/>
        <w:rPr>
          <w:rFonts w:ascii="GHEA Grapalat" w:hAnsi="GHEA Grapalat" w:cs="Sylfaen"/>
          <w:i/>
          <w:sz w:val="22"/>
          <w:lang w:val="af-ZA"/>
        </w:rPr>
      </w:pPr>
      <w:r w:rsidRPr="00FC698B">
        <w:rPr>
          <w:rFonts w:ascii="GHEA Grapalat" w:hAnsi="GHEA Grapalat" w:cs="Sylfaen"/>
          <w:b/>
          <w:lang w:val="pt-BR"/>
        </w:rPr>
        <w:t></w:t>
      </w:r>
      <w:r>
        <w:rPr>
          <w:rFonts w:ascii="GHEA Grapalat" w:hAnsi="GHEA Grapalat" w:cs="Sylfaen"/>
          <w:b/>
          <w:lang w:val="pt-BR"/>
        </w:rPr>
        <w:t>ՀԱԲԼԾԿ</w:t>
      </w:r>
      <w:r w:rsidRPr="00FC698B">
        <w:rPr>
          <w:rFonts w:ascii="GHEA Grapalat" w:hAnsi="GHEA Grapalat" w:cs="Sylfaen"/>
          <w:b/>
          <w:lang w:val="pt-BR"/>
        </w:rPr>
        <w:t> պետական ոչ առևտրային կազմակերպություն</w:t>
      </w:r>
      <w:r>
        <w:rPr>
          <w:rFonts w:ascii="GHEA Grapalat" w:hAnsi="GHEA Grapalat"/>
          <w:b/>
          <w:lang w:val="af-ZA"/>
        </w:rPr>
        <w:t>-</w:t>
      </w:r>
      <w:r w:rsidR="002B32D6" w:rsidRPr="00A71D81">
        <w:rPr>
          <w:rFonts w:ascii="GHEA Grapalat" w:hAnsi="GHEA Grapalat" w:cs="Sylfaen"/>
        </w:rPr>
        <w:t>Ի</w:t>
      </w:r>
      <w:r w:rsidR="002B32D6" w:rsidRPr="00A71D81">
        <w:rPr>
          <w:rFonts w:ascii="GHEA Grapalat" w:hAnsi="GHEA Grapalat" w:cs="Sylfaen"/>
          <w:lang w:val="af-ZA"/>
        </w:rPr>
        <w:t xml:space="preserve"> </w:t>
      </w:r>
      <w:r w:rsidR="002B32D6" w:rsidRPr="00A71D81">
        <w:rPr>
          <w:rFonts w:ascii="GHEA Grapalat" w:hAnsi="GHEA Grapalat" w:cs="Sylfaen"/>
        </w:rPr>
        <w:t>ԿԱՐԻՔՆԵՐԻ</w:t>
      </w:r>
      <w:r w:rsidR="002B32D6" w:rsidRPr="00A71D81">
        <w:rPr>
          <w:rFonts w:ascii="GHEA Grapalat" w:hAnsi="GHEA Grapalat" w:cs="Times Armenian"/>
          <w:lang w:val="af-ZA"/>
        </w:rPr>
        <w:t xml:space="preserve"> </w:t>
      </w:r>
      <w:r w:rsidR="002B32D6" w:rsidRPr="00A71D81">
        <w:rPr>
          <w:rFonts w:ascii="GHEA Grapalat" w:hAnsi="GHEA Grapalat" w:cs="Sylfaen"/>
        </w:rPr>
        <w:t>ՀԱՄԱՐ</w:t>
      </w:r>
      <w:r w:rsidR="002B32D6" w:rsidRPr="00A71D81">
        <w:rPr>
          <w:rFonts w:ascii="GHEA Grapalat" w:hAnsi="GHEA Grapalat" w:cs="Times Armenian"/>
          <w:lang w:val="af-ZA"/>
        </w:rPr>
        <w:t xml:space="preserve">` </w:t>
      </w:r>
      <w:r w:rsidR="002B32D6" w:rsidRPr="00A71D81">
        <w:rPr>
          <w:rFonts w:ascii="GHEA Grapalat" w:hAnsi="GHEA Grapalat" w:cs="Sylfaen"/>
          <w:lang w:val="af-ZA"/>
        </w:rPr>
        <w:t>«</w:t>
      </w:r>
      <w:r w:rsidR="00081EA2">
        <w:rPr>
          <w:rFonts w:ascii="GHEA Grapalat" w:hAnsi="GHEA Grapalat" w:cs="Sylfaen"/>
          <w:lang w:val="af-ZA"/>
        </w:rPr>
        <w:t>Լուծիչների</w:t>
      </w:r>
      <w:r w:rsidR="002B32D6" w:rsidRPr="00A71D81">
        <w:rPr>
          <w:rFonts w:ascii="GHEA Grapalat" w:hAnsi="GHEA Grapalat" w:cs="Sylfaen"/>
          <w:lang w:val="af-ZA"/>
        </w:rPr>
        <w:t xml:space="preserve">» </w:t>
      </w:r>
      <w:r w:rsidR="002B32D6" w:rsidRPr="00A71D81">
        <w:rPr>
          <w:rFonts w:ascii="GHEA Grapalat" w:hAnsi="GHEA Grapalat" w:cs="Sylfaen"/>
        </w:rPr>
        <w:t>ՁԵՌՔԲԵՐՄԱՆ</w:t>
      </w:r>
      <w:r w:rsidR="002B32D6" w:rsidRPr="00A71D81">
        <w:rPr>
          <w:rFonts w:ascii="GHEA Grapalat" w:hAnsi="GHEA Grapalat" w:cs="Times Armenian"/>
          <w:lang w:val="af-ZA"/>
        </w:rPr>
        <w:t xml:space="preserve"> </w:t>
      </w:r>
      <w:r w:rsidR="002B32D6" w:rsidRPr="00A71D81">
        <w:rPr>
          <w:rFonts w:ascii="GHEA Grapalat" w:hAnsi="GHEA Grapalat" w:cs="Sylfaen"/>
        </w:rPr>
        <w:t>ՆՊԱՏԱԿՈՎ</w:t>
      </w:r>
      <w:r w:rsidR="002B32D6" w:rsidRPr="00A71D81">
        <w:rPr>
          <w:rFonts w:ascii="GHEA Grapalat" w:hAnsi="GHEA Grapalat" w:cs="Sylfaen"/>
          <w:lang w:val="af-ZA"/>
        </w:rPr>
        <w:t xml:space="preserve"> </w:t>
      </w:r>
      <w:r w:rsidR="002B32D6" w:rsidRPr="00A71D81">
        <w:rPr>
          <w:rFonts w:ascii="GHEA Grapalat" w:hAnsi="GHEA Grapalat" w:cs="Times Armenian"/>
          <w:lang w:val="af-ZA"/>
        </w:rPr>
        <w:t xml:space="preserve"> </w:t>
      </w:r>
      <w:r w:rsidR="002B32D6" w:rsidRPr="00A71D81">
        <w:rPr>
          <w:rFonts w:ascii="GHEA Grapalat" w:hAnsi="GHEA Grapalat" w:cs="Sylfaen"/>
        </w:rPr>
        <w:t>ՀԱՅՏԱՐԱՐՎԱԾ</w:t>
      </w:r>
      <w:r w:rsidR="002B32D6" w:rsidRPr="00A71D81">
        <w:rPr>
          <w:rFonts w:ascii="GHEA Grapalat" w:hAnsi="GHEA Grapalat" w:cs="Times Armenian"/>
          <w:lang w:val="af-ZA"/>
        </w:rPr>
        <w:t xml:space="preserve"> </w:t>
      </w:r>
      <w:r>
        <w:rPr>
          <w:rFonts w:ascii="GHEA Grapalat" w:hAnsi="GHEA Grapalat" w:cs="Sylfaen"/>
        </w:rPr>
        <w:t>ԳՆԱՆՇՄԱՆ ՀԱՐՑՄԱՆ</w:t>
      </w:r>
    </w:p>
    <w:p w14:paraId="7275D844" w14:textId="77777777" w:rsidR="00096865" w:rsidRPr="00A71D81" w:rsidRDefault="00096865" w:rsidP="00EF3662">
      <w:pPr>
        <w:pStyle w:val="BodyText"/>
        <w:ind w:right="-7"/>
        <w:jc w:val="center"/>
        <w:rPr>
          <w:rFonts w:ascii="GHEA Grapalat" w:hAnsi="GHEA Grapalat"/>
          <w:szCs w:val="22"/>
          <w:lang w:val="af-ZA"/>
        </w:rPr>
      </w:pPr>
    </w:p>
    <w:p w14:paraId="2DF6A157" w14:textId="77777777" w:rsidR="00096865" w:rsidRPr="00A71D81" w:rsidRDefault="00096865" w:rsidP="00EF3662">
      <w:pPr>
        <w:pStyle w:val="BodyText"/>
        <w:ind w:right="-7" w:firstLine="567"/>
        <w:jc w:val="center"/>
        <w:rPr>
          <w:rFonts w:ascii="GHEA Grapalat" w:hAnsi="GHEA Grapalat"/>
          <w:lang w:val="af-ZA"/>
        </w:rPr>
      </w:pPr>
    </w:p>
    <w:p w14:paraId="69984B2A" w14:textId="77777777" w:rsidR="00096865" w:rsidRPr="00A71D81" w:rsidRDefault="00096865" w:rsidP="00EF3662">
      <w:pPr>
        <w:pStyle w:val="BodyText"/>
        <w:ind w:right="-7" w:firstLine="567"/>
        <w:jc w:val="center"/>
        <w:rPr>
          <w:rFonts w:ascii="GHEA Grapalat" w:hAnsi="GHEA Grapalat"/>
          <w:lang w:val="af-ZA"/>
        </w:rPr>
      </w:pPr>
    </w:p>
    <w:p w14:paraId="12886BD1" w14:textId="77777777" w:rsidR="00096865" w:rsidRPr="00A71D81" w:rsidRDefault="00096865" w:rsidP="00EF3662">
      <w:pPr>
        <w:pStyle w:val="BodyText"/>
        <w:ind w:right="-7" w:firstLine="567"/>
        <w:jc w:val="center"/>
        <w:rPr>
          <w:rFonts w:ascii="GHEA Grapalat" w:hAnsi="GHEA Grapalat"/>
          <w:lang w:val="af-ZA"/>
        </w:rPr>
      </w:pPr>
    </w:p>
    <w:p w14:paraId="169CF770" w14:textId="77777777" w:rsidR="00096865" w:rsidRPr="00A71D81" w:rsidRDefault="00096865" w:rsidP="00EF3662">
      <w:pPr>
        <w:pStyle w:val="BodyText"/>
        <w:ind w:right="-7" w:firstLine="567"/>
        <w:jc w:val="center"/>
        <w:rPr>
          <w:rFonts w:ascii="GHEA Grapalat" w:hAnsi="GHEA Grapalat"/>
          <w:lang w:val="af-ZA"/>
        </w:rPr>
      </w:pPr>
    </w:p>
    <w:p w14:paraId="1ECD343E" w14:textId="77777777" w:rsidR="00096865" w:rsidRPr="00A71D81" w:rsidRDefault="00096865" w:rsidP="00EF3662">
      <w:pPr>
        <w:pStyle w:val="BodyText"/>
        <w:ind w:right="-7" w:firstLine="567"/>
        <w:jc w:val="center"/>
        <w:rPr>
          <w:rFonts w:ascii="GHEA Grapalat" w:hAnsi="GHEA Grapalat"/>
          <w:lang w:val="af-ZA"/>
        </w:rPr>
      </w:pPr>
    </w:p>
    <w:p w14:paraId="4159FCF9" w14:textId="77777777" w:rsidR="00096865" w:rsidRPr="00A71D81" w:rsidRDefault="00096865" w:rsidP="00EF3662">
      <w:pPr>
        <w:pStyle w:val="BodyText"/>
        <w:ind w:right="-7" w:firstLine="567"/>
        <w:jc w:val="center"/>
        <w:rPr>
          <w:rFonts w:ascii="GHEA Grapalat" w:hAnsi="GHEA Grapalat"/>
          <w:lang w:val="af-ZA"/>
        </w:rPr>
      </w:pPr>
    </w:p>
    <w:p w14:paraId="344ABD1E" w14:textId="77777777" w:rsidR="00096865" w:rsidRPr="00A71D81" w:rsidRDefault="00096865" w:rsidP="00EF3662">
      <w:pPr>
        <w:pStyle w:val="BodyText"/>
        <w:ind w:right="-7" w:firstLine="567"/>
        <w:jc w:val="center"/>
        <w:rPr>
          <w:rFonts w:ascii="GHEA Grapalat" w:hAnsi="GHEA Grapalat"/>
          <w:lang w:val="af-ZA"/>
        </w:rPr>
      </w:pPr>
    </w:p>
    <w:p w14:paraId="3245E784" w14:textId="77777777" w:rsidR="00096865" w:rsidRPr="00A71D81" w:rsidRDefault="00096865" w:rsidP="00EF3662">
      <w:pPr>
        <w:pStyle w:val="BodyText"/>
        <w:ind w:right="-7" w:firstLine="567"/>
        <w:jc w:val="center"/>
        <w:rPr>
          <w:rFonts w:ascii="GHEA Grapalat" w:hAnsi="GHEA Grapalat"/>
          <w:lang w:val="af-ZA"/>
        </w:rPr>
      </w:pPr>
    </w:p>
    <w:p w14:paraId="3ECF6E99" w14:textId="77777777" w:rsidR="002B32D6" w:rsidRPr="00A71D81" w:rsidRDefault="002B32D6" w:rsidP="00EF3662">
      <w:pPr>
        <w:pStyle w:val="BodyText"/>
        <w:ind w:right="-7" w:firstLine="567"/>
        <w:jc w:val="center"/>
        <w:rPr>
          <w:rFonts w:ascii="GHEA Grapalat" w:hAnsi="GHEA Grapalat"/>
          <w:lang w:val="af-ZA"/>
        </w:rPr>
      </w:pPr>
    </w:p>
    <w:p w14:paraId="36D2AD8A" w14:textId="77777777" w:rsidR="00096865" w:rsidRPr="00A71D81" w:rsidRDefault="00096865" w:rsidP="00EF3662">
      <w:pPr>
        <w:pStyle w:val="BodyText"/>
        <w:ind w:right="-7" w:firstLine="567"/>
        <w:jc w:val="center"/>
        <w:rPr>
          <w:rFonts w:ascii="GHEA Grapalat" w:hAnsi="GHEA Grapalat"/>
          <w:lang w:val="af-ZA"/>
        </w:rPr>
      </w:pPr>
    </w:p>
    <w:p w14:paraId="4B584553" w14:textId="77777777" w:rsidR="00CE0D95" w:rsidRPr="00A71D81" w:rsidRDefault="00CE0D95" w:rsidP="00EF3662">
      <w:pPr>
        <w:pStyle w:val="BodyText"/>
        <w:ind w:right="-7" w:firstLine="567"/>
        <w:jc w:val="center"/>
        <w:rPr>
          <w:rFonts w:ascii="GHEA Grapalat" w:hAnsi="GHEA Grapalat"/>
          <w:lang w:val="af-ZA"/>
        </w:rPr>
      </w:pPr>
    </w:p>
    <w:p w14:paraId="146851DA" w14:textId="77777777" w:rsidR="00CE0D95" w:rsidRPr="00A71D81" w:rsidRDefault="00CE0D95" w:rsidP="00EF3662">
      <w:pPr>
        <w:pStyle w:val="BodyText"/>
        <w:ind w:right="-7" w:firstLine="567"/>
        <w:jc w:val="center"/>
        <w:rPr>
          <w:rFonts w:ascii="GHEA Grapalat" w:hAnsi="GHEA Grapalat"/>
          <w:lang w:val="af-ZA"/>
        </w:rPr>
      </w:pPr>
    </w:p>
    <w:p w14:paraId="0118E3BA" w14:textId="77777777" w:rsidR="00CE0D95" w:rsidRPr="00A71D81" w:rsidRDefault="00CE0D95" w:rsidP="00EF3662">
      <w:pPr>
        <w:pStyle w:val="BodyText"/>
        <w:ind w:right="-7" w:firstLine="567"/>
        <w:jc w:val="center"/>
        <w:rPr>
          <w:rFonts w:ascii="GHEA Grapalat" w:hAnsi="GHEA Grapalat"/>
          <w:lang w:val="af-ZA"/>
        </w:rPr>
      </w:pPr>
    </w:p>
    <w:p w14:paraId="32E50DA5" w14:textId="77777777" w:rsidR="00096865" w:rsidRPr="00A71D81" w:rsidRDefault="00096865" w:rsidP="00EF3662">
      <w:pPr>
        <w:pStyle w:val="BodyText"/>
        <w:ind w:right="-7" w:firstLine="567"/>
        <w:jc w:val="center"/>
        <w:rPr>
          <w:rFonts w:ascii="GHEA Grapalat" w:hAnsi="GHEA Grapalat"/>
          <w:lang w:val="af-ZA"/>
        </w:rPr>
      </w:pPr>
    </w:p>
    <w:p w14:paraId="184939D4" w14:textId="77777777" w:rsidR="001A43A4" w:rsidRPr="00A71D81"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r w:rsidR="00096865" w:rsidRPr="00A71D81">
        <w:rPr>
          <w:rFonts w:ascii="GHEA Grapalat" w:hAnsi="GHEA Grapalat" w:cs="Sylfaen"/>
          <w:i/>
          <w:sz w:val="22"/>
          <w:szCs w:val="22"/>
        </w:rPr>
        <w:lastRenderedPageBreak/>
        <w:t>Հարգելի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մասնակից</w:t>
      </w:r>
      <w:r w:rsidR="00677658" w:rsidRPr="00A71D81">
        <w:rPr>
          <w:rFonts w:ascii="GHEA Grapalat" w:hAnsi="GHEA Grapalat" w:cs="Sylfaen"/>
          <w:i/>
          <w:sz w:val="22"/>
          <w:szCs w:val="22"/>
          <w:lang w:val="af-ZA"/>
        </w:rPr>
        <w:t xml:space="preserve"> </w:t>
      </w:r>
      <w:r w:rsidR="00884204" w:rsidRPr="00A71D81">
        <w:rPr>
          <w:rFonts w:ascii="GHEA Grapalat" w:hAnsi="GHEA Grapalat" w:cs="Sylfaen"/>
          <w:i/>
          <w:sz w:val="22"/>
          <w:szCs w:val="22"/>
        </w:rPr>
        <w:t>ն</w:t>
      </w:r>
      <w:r w:rsidR="00096865" w:rsidRPr="00A71D81">
        <w:rPr>
          <w:rFonts w:ascii="GHEA Grapalat" w:hAnsi="GHEA Grapalat" w:cs="Sylfaen"/>
          <w:i/>
          <w:sz w:val="22"/>
          <w:szCs w:val="22"/>
        </w:rPr>
        <w:t>ախքան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կազմելը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և</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ներկայացնելը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խնդրում</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ենք</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մանրամասնորեն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ուսումնասիրել</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սույն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քանի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որ</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հրավերին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չհամապատասխանող</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ենթակա</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մերժման</w:t>
      </w:r>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193D3663" w14:textId="77777777" w:rsidR="00160AE4" w:rsidRPr="00A71D81" w:rsidRDefault="00160AE4" w:rsidP="00EF3662">
      <w:pPr>
        <w:ind w:firstLine="567"/>
        <w:jc w:val="center"/>
        <w:rPr>
          <w:rFonts w:ascii="GHEA Grapalat" w:hAnsi="GHEA Grapalat"/>
          <w:b/>
          <w:sz w:val="20"/>
          <w:szCs w:val="20"/>
          <w:lang w:val="af-ZA"/>
        </w:rPr>
      </w:pPr>
      <w:r w:rsidRPr="00A71D81">
        <w:rPr>
          <w:rFonts w:ascii="GHEA Grapalat" w:hAnsi="GHEA Grapalat" w:cs="Sylfaen"/>
          <w:b/>
          <w:sz w:val="20"/>
          <w:szCs w:val="20"/>
        </w:rPr>
        <w:t>ԲՈՎԱՆԴԱԿՈւԹՅՈւՆ</w:t>
      </w:r>
    </w:p>
    <w:p w14:paraId="5C5C44D0" w14:textId="77777777" w:rsidR="00160AE4" w:rsidRPr="00A71D81" w:rsidRDefault="00160AE4" w:rsidP="00EF3662">
      <w:pPr>
        <w:ind w:firstLine="567"/>
        <w:jc w:val="center"/>
        <w:rPr>
          <w:rFonts w:ascii="GHEA Grapalat" w:hAnsi="GHEA Grapalat"/>
          <w:i/>
          <w:sz w:val="20"/>
          <w:lang w:val="af-ZA"/>
        </w:rPr>
      </w:pPr>
    </w:p>
    <w:p w14:paraId="7DC8184A" w14:textId="0DD66A0A" w:rsidR="00096865" w:rsidRPr="00A71D81" w:rsidRDefault="00B50C0D" w:rsidP="00EF3662">
      <w:pPr>
        <w:ind w:firstLine="567"/>
        <w:jc w:val="center"/>
        <w:rPr>
          <w:rFonts w:ascii="GHEA Grapalat" w:hAnsi="GHEA Grapalat"/>
          <w:i/>
          <w:sz w:val="20"/>
          <w:lang w:val="af-ZA"/>
        </w:rPr>
      </w:pPr>
      <w:r w:rsidRPr="00FC698B">
        <w:rPr>
          <w:rFonts w:ascii="GHEA Grapalat" w:hAnsi="GHEA Grapalat" w:cs="Sylfaen"/>
          <w:b/>
          <w:lang w:val="pt-BR"/>
        </w:rPr>
        <w:t></w:t>
      </w:r>
      <w:r>
        <w:rPr>
          <w:rFonts w:ascii="GHEA Grapalat" w:hAnsi="GHEA Grapalat" w:cs="Sylfaen"/>
          <w:b/>
          <w:lang w:val="pt-BR"/>
        </w:rPr>
        <w:t>ՀԱԲԼԾԿ</w:t>
      </w:r>
      <w:r w:rsidRPr="00FC698B">
        <w:rPr>
          <w:rFonts w:ascii="GHEA Grapalat" w:hAnsi="GHEA Grapalat" w:cs="Sylfaen"/>
          <w:b/>
          <w:lang w:val="pt-BR"/>
        </w:rPr>
        <w:t> պետական ոչ առևտրային կազմակերպություն</w:t>
      </w:r>
      <w:r>
        <w:rPr>
          <w:rFonts w:ascii="GHEA Grapalat" w:hAnsi="GHEA Grapalat"/>
          <w:b/>
          <w:lang w:val="af-ZA"/>
        </w:rPr>
        <w:t>-</w:t>
      </w:r>
      <w:r w:rsidRPr="00A71D81">
        <w:rPr>
          <w:rFonts w:ascii="GHEA Grapalat" w:hAnsi="GHEA Grapalat" w:cs="Sylfaen"/>
        </w:rPr>
        <w:t>Ի</w:t>
      </w:r>
      <w:r w:rsidRPr="00A71D81">
        <w:rPr>
          <w:rFonts w:ascii="GHEA Grapalat" w:hAnsi="GHEA Grapalat" w:cs="Sylfaen"/>
          <w:lang w:val="af-ZA"/>
        </w:rPr>
        <w:t xml:space="preserve"> </w:t>
      </w:r>
      <w:r w:rsidRPr="00A71D81">
        <w:rPr>
          <w:rFonts w:ascii="GHEA Grapalat" w:hAnsi="GHEA Grapalat" w:cs="Sylfaen"/>
        </w:rPr>
        <w:t>ԿԱՐԻՔՆԵՐԻ</w:t>
      </w:r>
      <w:r w:rsidRPr="00A71D81">
        <w:rPr>
          <w:rFonts w:ascii="GHEA Grapalat" w:hAnsi="GHEA Grapalat" w:cs="Times Armenian"/>
          <w:lang w:val="af-ZA"/>
        </w:rPr>
        <w:t xml:space="preserve"> </w:t>
      </w:r>
      <w:r w:rsidRPr="00A71D81">
        <w:rPr>
          <w:rFonts w:ascii="GHEA Grapalat" w:hAnsi="GHEA Grapalat" w:cs="Sylfaen"/>
        </w:rPr>
        <w:t>ՀԱՄԱՐ</w:t>
      </w:r>
      <w:r w:rsidRPr="00A71D81">
        <w:rPr>
          <w:rFonts w:ascii="GHEA Grapalat" w:hAnsi="GHEA Grapalat" w:cs="Times Armenian"/>
          <w:lang w:val="af-ZA"/>
        </w:rPr>
        <w:t xml:space="preserve">` </w:t>
      </w:r>
      <w:r w:rsidRPr="00A71D81">
        <w:rPr>
          <w:rFonts w:ascii="GHEA Grapalat" w:hAnsi="GHEA Grapalat" w:cs="Sylfaen"/>
          <w:lang w:val="af-ZA"/>
        </w:rPr>
        <w:t>«</w:t>
      </w:r>
      <w:r w:rsidR="00081EA2">
        <w:rPr>
          <w:rFonts w:ascii="GHEA Grapalat" w:hAnsi="GHEA Grapalat" w:cs="Sylfaen"/>
          <w:lang w:val="af-ZA"/>
        </w:rPr>
        <w:t>Լուծիչների</w:t>
      </w:r>
      <w:r w:rsidRPr="00A71D81">
        <w:rPr>
          <w:rFonts w:ascii="GHEA Grapalat" w:hAnsi="GHEA Grapalat" w:cs="Sylfaen"/>
          <w:lang w:val="af-ZA"/>
        </w:rPr>
        <w:t xml:space="preserve">» </w:t>
      </w:r>
      <w:r w:rsidR="00160AE4" w:rsidRPr="00A71D81">
        <w:rPr>
          <w:rFonts w:ascii="GHEA Grapalat" w:hAnsi="GHEA Grapalat"/>
          <w:b/>
          <w:sz w:val="20"/>
          <w:lang w:val="af-ZA"/>
        </w:rPr>
        <w:t xml:space="preserve">ՁԵՌՔԲԵՐՄԱՆ ՆՊԱՏԱԿՈՎ ՀԱՅՏԱՐԱՐՎԱԾ </w:t>
      </w:r>
      <w:r>
        <w:rPr>
          <w:rFonts w:ascii="GHEA Grapalat" w:hAnsi="GHEA Grapalat"/>
          <w:b/>
          <w:sz w:val="20"/>
          <w:lang w:val="af-ZA"/>
        </w:rPr>
        <w:t>ԳՆԱՆՇՄԱՆ ՀԱՐՑՄԱՆ</w:t>
      </w:r>
      <w:r w:rsidR="00160AE4" w:rsidRPr="00A71D81">
        <w:rPr>
          <w:rFonts w:ascii="GHEA Grapalat" w:hAnsi="GHEA Grapalat"/>
          <w:b/>
          <w:sz w:val="20"/>
          <w:lang w:val="af-ZA"/>
        </w:rPr>
        <w:t xml:space="preserve"> ՀՐԱՎԵՐԻ</w:t>
      </w:r>
    </w:p>
    <w:p w14:paraId="0058C19A" w14:textId="77777777" w:rsidR="00C67E80" w:rsidRPr="00A71D81" w:rsidRDefault="00C67E80" w:rsidP="00EF3662">
      <w:pPr>
        <w:ind w:firstLine="567"/>
        <w:jc w:val="center"/>
        <w:rPr>
          <w:rFonts w:ascii="GHEA Grapalat" w:hAnsi="GHEA Grapalat" w:cs="Sylfaen"/>
          <w:b/>
          <w:sz w:val="20"/>
          <w:szCs w:val="22"/>
          <w:lang w:val="af-ZA"/>
        </w:rPr>
      </w:pP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62D5DCD5"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7</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ապահովումը</w:t>
      </w:r>
      <w:r w:rsidR="00340083" w:rsidRPr="00A71D81">
        <w:rPr>
          <w:rStyle w:val="FootnoteReference"/>
          <w:rFonts w:ascii="GHEA Grapalat" w:hAnsi="GHEA Grapalat" w:cs="Sylfaen"/>
          <w:sz w:val="20"/>
        </w:rPr>
        <w:footnoteReference w:id="1"/>
      </w:r>
      <w:r w:rsidR="00096865" w:rsidRPr="00A71D81">
        <w:rPr>
          <w:rFonts w:ascii="GHEA Grapalat" w:hAnsi="GHEA Grapalat" w:cs="Times Armenian"/>
          <w:sz w:val="20"/>
          <w:lang w:val="af-ZA"/>
        </w:rPr>
        <w:tab/>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1BE84E2E" w:rsidR="00096865" w:rsidRPr="00A71D81" w:rsidRDefault="00096865" w:rsidP="00EF3662">
      <w:pPr>
        <w:ind w:firstLine="567"/>
        <w:jc w:val="center"/>
        <w:rPr>
          <w:rFonts w:ascii="GHEA Grapalat" w:hAnsi="GHEA Grapalat"/>
          <w:b/>
          <w:sz w:val="20"/>
          <w:lang w:val="af-ZA"/>
        </w:rPr>
      </w:pPr>
      <w:r w:rsidRPr="00A71D81">
        <w:rPr>
          <w:rFonts w:ascii="GHEA Grapalat" w:hAnsi="GHEA Grapalat" w:cs="Sylfaen"/>
          <w:b/>
          <w:sz w:val="20"/>
        </w:rPr>
        <w:t>ՄԱՍ</w:t>
      </w:r>
      <w:r w:rsidRPr="00A71D81">
        <w:rPr>
          <w:rFonts w:ascii="GHEA Grapalat" w:hAnsi="GHEA Grapalat" w:cs="Times Armenian"/>
          <w:b/>
          <w:sz w:val="20"/>
          <w:lang w:val="af-ZA"/>
        </w:rPr>
        <w:t xml:space="preserve">  II.  </w:t>
      </w:r>
      <w:r w:rsidR="00B50C0D">
        <w:rPr>
          <w:rFonts w:ascii="GHEA Grapalat" w:hAnsi="GHEA Grapalat" w:cs="Sylfaen"/>
          <w:b/>
          <w:sz w:val="20"/>
        </w:rPr>
        <w:t>ԳՆԱՆՇՄԱՆ ՀԱՐՑՄԱՆ</w:t>
      </w:r>
      <w:r w:rsidRPr="00A71D81">
        <w:rPr>
          <w:rFonts w:ascii="GHEA Grapalat" w:hAnsi="GHEA Grapalat" w:cs="Times Armenian"/>
          <w:b/>
          <w:sz w:val="20"/>
          <w:lang w:val="af-ZA"/>
        </w:rPr>
        <w:t xml:space="preserve">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1E3A7D46" w14:textId="77777777"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14:paraId="44E4AEF6" w14:textId="0E62BC8A"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լրումն</w:t>
      </w:r>
      <w:r w:rsidRPr="00A71D81">
        <w:rPr>
          <w:rFonts w:ascii="GHEA Grapalat" w:hAnsi="GHEA Grapalat"/>
          <w:sz w:val="20"/>
          <w:lang w:val="af-ZA"/>
        </w:rPr>
        <w:t xml:space="preserve"> </w:t>
      </w:r>
      <w:r w:rsidRPr="00A71D81">
        <w:rPr>
          <w:rFonts w:ascii="GHEA Grapalat" w:hAnsi="GHEA Grapalat" w:cs="Times Armenian"/>
          <w:sz w:val="20"/>
          <w:lang w:val="af-ZA"/>
        </w:rPr>
        <w:t>---</w:t>
      </w:r>
      <w:r w:rsidR="00B50C0D">
        <w:rPr>
          <w:rFonts w:ascii="GHEA Grapalat" w:hAnsi="GHEA Grapalat" w:cs="Sylfaen"/>
          <w:sz w:val="20"/>
        </w:rPr>
        <w:t>ՀԱԲԼԾԿ-ԳՀԱՊՁԲ-</w:t>
      </w:r>
      <w:r w:rsidR="00081EA2">
        <w:rPr>
          <w:rFonts w:ascii="GHEA Grapalat" w:hAnsi="GHEA Grapalat" w:cs="Sylfaen"/>
          <w:sz w:val="20"/>
        </w:rPr>
        <w:t>22/14</w:t>
      </w:r>
      <w:r w:rsidRPr="00A71D81">
        <w:rPr>
          <w:rFonts w:ascii="GHEA Grapalat" w:hAnsi="GHEA Grapalat" w:cs="Times Armenian"/>
          <w:sz w:val="20"/>
          <w:lang w:val="af-ZA"/>
        </w:rPr>
        <w:t xml:space="preserve"> </w:t>
      </w:r>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sidR="00B50C0D">
        <w:rPr>
          <w:rFonts w:ascii="GHEA Grapalat" w:hAnsi="GHEA Grapalat" w:cs="Sylfaen"/>
          <w:sz w:val="20"/>
        </w:rPr>
        <w:t>ԳՆԱՆՇՄԱՆ ՀԱՐՑՄԱՆ</w:t>
      </w:r>
      <w:r w:rsidRPr="00A71D81">
        <w:rPr>
          <w:rFonts w:ascii="GHEA Grapalat" w:hAnsi="GHEA Grapalat" w:cs="Times Armenian"/>
          <w:sz w:val="20"/>
          <w:lang w:val="af-ZA"/>
        </w:rPr>
        <w:t xml:space="preserve"> (</w:t>
      </w:r>
      <w:r w:rsidRPr="00A71D81">
        <w:rPr>
          <w:rFonts w:ascii="GHEA Grapalat" w:hAnsi="GHEA Grapalat" w:cs="Sylfaen"/>
          <w:sz w:val="20"/>
        </w:rPr>
        <w:t>այսուհետև</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հայտարարության</w:t>
      </w:r>
      <w:r w:rsidR="004D5671" w:rsidRPr="00A71D81">
        <w:rPr>
          <w:rFonts w:ascii="GHEA Grapalat" w:hAnsi="GHEA Grapalat" w:cs="Times Armenian"/>
          <w:sz w:val="20"/>
          <w:lang w:val="af-ZA"/>
        </w:rPr>
        <w:t>։</w:t>
      </w:r>
    </w:p>
    <w:p w14:paraId="1418E69E" w14:textId="6FB368DA"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003C53D4"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A71D81">
        <w:rPr>
          <w:rFonts w:ascii="GHEA Grapalat" w:hAnsi="GHEA Grapalat" w:cs="Sylfaen"/>
          <w:sz w:val="20"/>
        </w:rPr>
        <w:t>ունի</w:t>
      </w:r>
      <w:r w:rsidRPr="00A71D81">
        <w:rPr>
          <w:rFonts w:ascii="GHEA Grapalat" w:hAnsi="GHEA Grapalat" w:cs="Times Armenian"/>
          <w:sz w:val="20"/>
          <w:lang w:val="af-ZA"/>
        </w:rPr>
        <w:t xml:space="preserve"> </w:t>
      </w:r>
      <w:r w:rsidR="00A00E74" w:rsidRPr="00A71D81">
        <w:rPr>
          <w:rFonts w:ascii="GHEA Grapalat" w:hAnsi="GHEA Grapalat"/>
          <w:sz w:val="20"/>
          <w:lang w:val="af-ZA"/>
        </w:rPr>
        <w:t>«</w:t>
      </w:r>
      <w:r w:rsidR="00B50C0D" w:rsidRPr="00FC698B">
        <w:rPr>
          <w:rFonts w:ascii="GHEA Grapalat" w:hAnsi="GHEA Grapalat" w:cs="Sylfaen"/>
          <w:b/>
          <w:lang w:val="pt-BR"/>
        </w:rPr>
        <w:t></w:t>
      </w:r>
      <w:r w:rsidR="00B50C0D">
        <w:rPr>
          <w:rFonts w:ascii="GHEA Grapalat" w:hAnsi="GHEA Grapalat" w:cs="Sylfaen"/>
          <w:b/>
          <w:lang w:val="pt-BR"/>
        </w:rPr>
        <w:t>ՀԱԲԼԾԿ</w:t>
      </w:r>
      <w:r w:rsidR="00B50C0D" w:rsidRPr="00FC698B">
        <w:rPr>
          <w:rFonts w:ascii="GHEA Grapalat" w:hAnsi="GHEA Grapalat" w:cs="Sylfaen"/>
          <w:b/>
          <w:lang w:val="pt-BR"/>
        </w:rPr>
        <w:t> պետական ոչ առևտրային կազմակերպություն</w:t>
      </w:r>
      <w:r w:rsidR="00A00E74" w:rsidRPr="00A71D81">
        <w:rPr>
          <w:rFonts w:ascii="GHEA Grapalat" w:hAnsi="GHEA Grapalat"/>
          <w:sz w:val="20"/>
          <w:lang w:val="af-ZA"/>
        </w:rPr>
        <w:t>»-</w:t>
      </w:r>
      <w:r w:rsidR="00A00E74" w:rsidRPr="00A71D81">
        <w:rPr>
          <w:rFonts w:ascii="GHEA Grapalat" w:hAnsi="GHEA Grapalat"/>
          <w:sz w:val="20"/>
        </w:rPr>
        <w:t>ի</w:t>
      </w:r>
      <w:r w:rsidR="00A00E74" w:rsidRPr="00A71D81">
        <w:rPr>
          <w:rFonts w:ascii="GHEA Grapalat" w:hAnsi="GHEA Grapalat"/>
          <w:sz w:val="20"/>
          <w:lang w:val="af-ZA"/>
        </w:rPr>
        <w:t xml:space="preserve"> </w:t>
      </w:r>
      <w:r w:rsidR="00A00E74" w:rsidRPr="00A71D81">
        <w:rPr>
          <w:rFonts w:ascii="GHEA Grapalat" w:hAnsi="GHEA Grapalat" w:cs="Times Armenian"/>
          <w:sz w:val="20"/>
          <w:lang w:val="af-ZA"/>
        </w:rPr>
        <w:t>(</w:t>
      </w:r>
      <w:r w:rsidR="00A00E74" w:rsidRPr="00A71D81">
        <w:rPr>
          <w:rFonts w:ascii="GHEA Grapalat" w:hAnsi="GHEA Grapalat" w:cs="Sylfaen"/>
          <w:sz w:val="20"/>
        </w:rPr>
        <w:t>այսուհետ</w:t>
      </w:r>
      <w:r w:rsidR="00A00E74" w:rsidRPr="00A71D81">
        <w:rPr>
          <w:rFonts w:ascii="GHEA Grapalat" w:hAnsi="GHEA Grapalat" w:cs="Times Armenian"/>
          <w:sz w:val="20"/>
          <w:lang w:val="af-ZA"/>
        </w:rPr>
        <w:t xml:space="preserve">` </w:t>
      </w:r>
      <w:r w:rsidR="00A00E74" w:rsidRPr="00A71D81">
        <w:rPr>
          <w:rFonts w:ascii="GHEA Grapalat" w:hAnsi="GHEA Grapalat" w:cs="Sylfaen"/>
          <w:sz w:val="20"/>
        </w:rPr>
        <w:t>պատվիրատու</w:t>
      </w:r>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կողմից</w:t>
      </w:r>
      <w:r w:rsidRPr="00A71D81">
        <w:rPr>
          <w:rFonts w:ascii="GHEA Grapalat" w:hAnsi="GHEA Grapalat" w:cs="Times Armenian"/>
          <w:sz w:val="20"/>
          <w:lang w:val="af-ZA"/>
        </w:rPr>
        <w:t xml:space="preserve"> </w:t>
      </w:r>
      <w:r w:rsidRPr="00A71D81">
        <w:rPr>
          <w:rFonts w:ascii="GHEA Grapalat" w:hAnsi="GHEA Grapalat" w:cs="Sylfaen"/>
          <w:sz w:val="20"/>
        </w:rPr>
        <w:t>հայտարարված</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r w:rsidR="000604CF" w:rsidRPr="00A71D81">
        <w:rPr>
          <w:rFonts w:ascii="GHEA Grapalat" w:hAnsi="GHEA Grapalat" w:cs="Sylfaen"/>
          <w:sz w:val="20"/>
          <w:lang w:val="af-ZA"/>
        </w:rPr>
        <w:t xml:space="preserve"> </w:t>
      </w:r>
      <w:r w:rsidRPr="00A71D81">
        <w:rPr>
          <w:rFonts w:ascii="GHEA Grapalat" w:hAnsi="GHEA Grapalat" w:cs="Sylfaen"/>
          <w:sz w:val="20"/>
        </w:rPr>
        <w:t>մասնակցելու</w:t>
      </w:r>
      <w:r w:rsidRPr="00A71D81">
        <w:rPr>
          <w:rFonts w:ascii="GHEA Grapalat" w:hAnsi="GHEA Grapalat" w:cs="Times Armenian"/>
          <w:sz w:val="20"/>
          <w:lang w:val="af-ZA"/>
        </w:rPr>
        <w:t xml:space="preserve"> </w:t>
      </w:r>
      <w:r w:rsidRPr="00A71D81">
        <w:rPr>
          <w:rFonts w:ascii="GHEA Grapalat" w:hAnsi="GHEA Grapalat" w:cs="Sylfaen"/>
          <w:sz w:val="20"/>
        </w:rPr>
        <w:t>մտադրություն</w:t>
      </w:r>
      <w:r w:rsidRPr="00A71D81">
        <w:rPr>
          <w:rFonts w:ascii="GHEA Grapalat" w:hAnsi="GHEA Grapalat" w:cs="Times Armenian"/>
          <w:sz w:val="20"/>
          <w:lang w:val="af-ZA"/>
        </w:rPr>
        <w:t xml:space="preserve"> </w:t>
      </w:r>
      <w:r w:rsidRPr="00A71D81">
        <w:rPr>
          <w:rFonts w:ascii="GHEA Grapalat" w:hAnsi="GHEA Grapalat" w:cs="Sylfaen"/>
          <w:sz w:val="20"/>
        </w:rPr>
        <w:t>ունեցող</w:t>
      </w:r>
      <w:r w:rsidRPr="00A71D81">
        <w:rPr>
          <w:rFonts w:ascii="GHEA Grapalat" w:hAnsi="GHEA Grapalat" w:cs="Times Armenian"/>
          <w:sz w:val="20"/>
          <w:lang w:val="af-ZA"/>
        </w:rPr>
        <w:t xml:space="preserve"> </w:t>
      </w:r>
      <w:r w:rsidRPr="00A71D81">
        <w:rPr>
          <w:rFonts w:ascii="GHEA Grapalat" w:hAnsi="GHEA Grapalat" w:cs="Sylfaen"/>
          <w:sz w:val="20"/>
        </w:rPr>
        <w:t>անձանց</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003D0075" w:rsidRPr="00A71D81">
        <w:rPr>
          <w:rFonts w:ascii="GHEA Grapalat" w:hAnsi="GHEA Grapalat" w:cs="Sylfaen"/>
          <w:sz w:val="20"/>
        </w:rPr>
        <w:t>մ</w:t>
      </w:r>
      <w:r w:rsidRPr="00A71D81">
        <w:rPr>
          <w:rFonts w:ascii="GHEA Grapalat" w:hAnsi="GHEA Grapalat" w:cs="Sylfaen"/>
          <w:sz w:val="20"/>
        </w:rPr>
        <w:t>ասնակից</w:t>
      </w:r>
      <w:r w:rsidRPr="00A71D81">
        <w:rPr>
          <w:rFonts w:ascii="GHEA Grapalat" w:hAnsi="GHEA Grapalat" w:cs="Times Armenian"/>
          <w:sz w:val="20"/>
          <w:lang w:val="af-ZA"/>
        </w:rPr>
        <w:t xml:space="preserve">) </w:t>
      </w:r>
      <w:r w:rsidRPr="00A71D81">
        <w:rPr>
          <w:rFonts w:ascii="GHEA Grapalat" w:hAnsi="GHEA Grapalat" w:cs="Sylfaen"/>
          <w:sz w:val="20"/>
        </w:rPr>
        <w:t>տեղեկացնելու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պայմանների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անցկացման</w:t>
      </w:r>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A71D81">
        <w:rPr>
          <w:rFonts w:ascii="GHEA Grapalat" w:hAnsi="GHEA Grapalat" w:cs="Sylfaen"/>
          <w:sz w:val="20"/>
        </w:rPr>
        <w:t>որոշելու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նրա</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r w:rsidRPr="00A71D81">
        <w:rPr>
          <w:rFonts w:ascii="GHEA Grapalat" w:hAnsi="GHEA Grapalat" w:cs="Times Armenian"/>
          <w:sz w:val="20"/>
          <w:lang w:val="af-ZA"/>
        </w:rPr>
        <w:t xml:space="preserve"> </w:t>
      </w:r>
      <w:r w:rsidRPr="00A71D81">
        <w:rPr>
          <w:rFonts w:ascii="GHEA Grapalat" w:hAnsi="GHEA Grapalat" w:cs="Sylfaen"/>
          <w:sz w:val="20"/>
        </w:rPr>
        <w:t>կնքելու</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Times Armenian"/>
          <w:sz w:val="20"/>
          <w:lang w:val="af-ZA"/>
        </w:rPr>
        <w:t xml:space="preserve">, </w:t>
      </w:r>
      <w:r w:rsidRPr="00A71D81">
        <w:rPr>
          <w:rFonts w:ascii="GHEA Grapalat" w:hAnsi="GHEA Grapalat" w:cs="Sylfaen"/>
          <w:sz w:val="20"/>
        </w:rPr>
        <w:t>ինչպես</w:t>
      </w:r>
      <w:r w:rsidRPr="00A71D81">
        <w:rPr>
          <w:rFonts w:ascii="GHEA Grapalat" w:hAnsi="GHEA Grapalat" w:cs="Times Armenian"/>
          <w:sz w:val="20"/>
          <w:lang w:val="af-ZA"/>
        </w:rPr>
        <w:t xml:space="preserve"> </w:t>
      </w:r>
      <w:r w:rsidRPr="00A71D81">
        <w:rPr>
          <w:rFonts w:ascii="GHEA Grapalat" w:hAnsi="GHEA Grapalat" w:cs="Sylfaen"/>
          <w:sz w:val="20"/>
        </w:rPr>
        <w:t>նաև</w:t>
      </w:r>
      <w:r w:rsidRPr="00A71D81">
        <w:rPr>
          <w:rFonts w:ascii="GHEA Grapalat" w:hAnsi="GHEA Grapalat" w:cs="Times Armenian"/>
          <w:sz w:val="20"/>
          <w:lang w:val="af-ZA"/>
        </w:rPr>
        <w:t xml:space="preserve"> </w:t>
      </w:r>
      <w:r w:rsidRPr="00A71D81">
        <w:rPr>
          <w:rFonts w:ascii="GHEA Grapalat" w:hAnsi="GHEA Grapalat" w:cs="Sylfaen"/>
          <w:sz w:val="20"/>
        </w:rPr>
        <w:t>օժանդակելու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պատրաստելիս</w:t>
      </w:r>
      <w:r w:rsidR="004D5671" w:rsidRPr="00A71D81">
        <w:rPr>
          <w:rFonts w:ascii="GHEA Grapalat" w:hAnsi="GHEA Grapalat" w:cs="Times Armenian"/>
          <w:sz w:val="20"/>
          <w:lang w:val="af-ZA"/>
        </w:rPr>
        <w:t>։</w:t>
      </w:r>
    </w:p>
    <w:p w14:paraId="1A53E74F"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00B2681D" w:rsidRPr="00A71D81">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004D5671" w:rsidRPr="00A71D81">
        <w:rPr>
          <w:rFonts w:ascii="GHEA Grapalat" w:hAnsi="GHEA Grapalat" w:cs="Times Armenian"/>
          <w:sz w:val="20"/>
          <w:lang w:val="af-ZA"/>
        </w:rPr>
        <w:t>։</w:t>
      </w:r>
    </w:p>
    <w:p w14:paraId="1FDD861C" w14:textId="77777777" w:rsidR="00096865" w:rsidRPr="00A71D81" w:rsidRDefault="00096865" w:rsidP="00EF3662">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106EB3CC" w14:textId="7C4AD175" w:rsidR="003E1421" w:rsidRPr="00A71D81" w:rsidRDefault="00A81DD5" w:rsidP="00EF3662">
      <w:pPr>
        <w:pStyle w:val="BodyTextIndent2"/>
        <w:spacing w:line="240" w:lineRule="auto"/>
        <w:ind w:firstLine="567"/>
        <w:rPr>
          <w:rFonts w:ascii="GHEA Grapalat" w:hAnsi="GHEA Grapalat"/>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r w:rsidR="00B2681D" w:rsidRPr="00A71D81">
        <w:rPr>
          <w:rFonts w:ascii="GHEA Grapalat" w:hAnsi="GHEA Grapalat"/>
          <w:sz w:val="24"/>
          <w:szCs w:val="24"/>
        </w:rPr>
        <w:t>«</w:t>
      </w:r>
      <w:r w:rsidR="003E1421" w:rsidRPr="00A71D81">
        <w:rPr>
          <w:rFonts w:ascii="GHEA Grapalat" w:hAnsi="GHEA Grapalat"/>
          <w:vertAlign w:val="subscript"/>
        </w:rPr>
        <w:t xml:space="preserve"> </w:t>
      </w:r>
      <w:r w:rsidR="008D47F2">
        <w:rPr>
          <w:rFonts w:ascii="GHEA Grapalat" w:hAnsi="GHEA Grapalat"/>
          <w:b/>
          <w:i/>
          <w:color w:val="000000"/>
        </w:rPr>
        <w:t>vetlab.tender@gmail.com</w:t>
      </w:r>
      <w:r w:rsidR="008D47F2" w:rsidRPr="00A71D81">
        <w:rPr>
          <w:rFonts w:ascii="GHEA Grapalat" w:hAnsi="GHEA Grapalat"/>
          <w:sz w:val="24"/>
          <w:szCs w:val="24"/>
        </w:rPr>
        <w:t xml:space="preserve"> </w:t>
      </w:r>
      <w:r w:rsidR="00B2681D" w:rsidRPr="00A71D81">
        <w:rPr>
          <w:rFonts w:ascii="GHEA Grapalat" w:hAnsi="GHEA Grapalat"/>
          <w:sz w:val="24"/>
          <w:szCs w:val="24"/>
        </w:rPr>
        <w:t>»</w:t>
      </w:r>
    </w:p>
    <w:p w14:paraId="01F44180" w14:textId="77777777" w:rsidR="00096865" w:rsidRPr="00A71D81" w:rsidRDefault="00F5653D" w:rsidP="00EF3662">
      <w:pPr>
        <w:jc w:val="center"/>
        <w:rPr>
          <w:rFonts w:ascii="GHEA Grapalat" w:hAnsi="GHEA Grapalat"/>
          <w:szCs w:val="22"/>
          <w:lang w:val="af-ZA"/>
        </w:rPr>
      </w:pPr>
      <w:r w:rsidRPr="00A71D81">
        <w:rPr>
          <w:rFonts w:ascii="GHEA Grapalat" w:hAnsi="GHEA Grapalat"/>
          <w:sz w:val="16"/>
          <w:szCs w:val="16"/>
          <w:lang w:val="af-ZA"/>
        </w:rPr>
        <w:br w:type="page"/>
      </w:r>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
    <w:p w14:paraId="12817B4F" w14:textId="77777777" w:rsidR="00096865" w:rsidRPr="00A71D81" w:rsidRDefault="00096865" w:rsidP="00EF3662">
      <w:pPr>
        <w:pStyle w:val="Heading3"/>
        <w:spacing w:line="240" w:lineRule="auto"/>
        <w:ind w:firstLine="567"/>
        <w:rPr>
          <w:rFonts w:ascii="GHEA Grapalat" w:hAnsi="GHEA Grapalat"/>
          <w:sz w:val="24"/>
          <w:szCs w:val="22"/>
          <w:lang w:val="af-ZA"/>
        </w:rPr>
      </w:pPr>
    </w:p>
    <w:p w14:paraId="0C6434D6" w14:textId="77777777"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14:paraId="7B4BA385" w14:textId="77777777" w:rsidR="002B32D6" w:rsidRPr="00A71D81" w:rsidRDefault="002B32D6" w:rsidP="00EF3662">
      <w:pPr>
        <w:ind w:left="360"/>
        <w:jc w:val="center"/>
        <w:rPr>
          <w:rFonts w:ascii="GHEA Grapalat" w:hAnsi="GHEA Grapalat" w:cs="Sylfaen"/>
          <w:b/>
          <w:sz w:val="20"/>
        </w:rPr>
      </w:pPr>
    </w:p>
    <w:p w14:paraId="1FCD24D9" w14:textId="2D6554B5" w:rsidR="00096865" w:rsidRDefault="00845AA5" w:rsidP="00EF3662">
      <w:pPr>
        <w:pStyle w:val="Heading3"/>
        <w:spacing w:line="240" w:lineRule="auto"/>
        <w:ind w:firstLine="567"/>
        <w:jc w:val="both"/>
        <w:rPr>
          <w:rFonts w:ascii="GHEA Grapalat" w:hAnsi="GHEA Grapalat" w:cs="Sylfaen"/>
          <w:i w:val="0"/>
        </w:rPr>
      </w:pPr>
      <w:r w:rsidRPr="00A71D81">
        <w:rPr>
          <w:rFonts w:ascii="GHEA Grapalat" w:hAnsi="GHEA Grapalat" w:cs="Sylfaen"/>
          <w:i w:val="0"/>
        </w:rPr>
        <w:t>1.1</w:t>
      </w:r>
      <w:r w:rsidR="00B50C0D" w:rsidRPr="00D90C87">
        <w:rPr>
          <w:rFonts w:ascii="GHEA Grapalat" w:hAnsi="GHEA Grapalat"/>
          <w:b/>
          <w:i w:val="0"/>
          <w:lang w:val="af-ZA"/>
        </w:rPr>
        <w:t>«</w:t>
      </w:r>
      <w:r w:rsidR="00B50C0D">
        <w:rPr>
          <w:rFonts w:ascii="GHEA Grapalat" w:hAnsi="GHEA Grapalat"/>
          <w:b/>
          <w:i w:val="0"/>
          <w:lang w:val="af-ZA"/>
        </w:rPr>
        <w:t>ՀԱԲԼԾԿ</w:t>
      </w:r>
      <w:r w:rsidR="00B50C0D" w:rsidRPr="00D90C87">
        <w:rPr>
          <w:rFonts w:ascii="GHEA Grapalat" w:hAnsi="GHEA Grapalat"/>
          <w:b/>
          <w:i w:val="0"/>
          <w:lang w:val="af-ZA"/>
        </w:rPr>
        <w:t>» ՊՈԱԿ</w:t>
      </w:r>
      <w:r w:rsidR="00B50C0D">
        <w:rPr>
          <w:rFonts w:ascii="GHEA Grapalat" w:hAnsi="GHEA Grapalat" w:cs="Sylfaen"/>
          <w:i w:val="0"/>
          <w:lang w:val="hy-AM"/>
        </w:rPr>
        <w:t>-ի</w:t>
      </w:r>
      <w:r w:rsidR="00B50C0D" w:rsidRPr="00AE2768">
        <w:rPr>
          <w:rFonts w:ascii="GHEA Grapalat" w:hAnsi="GHEA Grapalat" w:cs="Sylfaen"/>
          <w:i w:val="0"/>
        </w:rPr>
        <w:t xml:space="preserve"> կարիքների</w:t>
      </w:r>
      <w:r w:rsidR="00B50C0D" w:rsidRPr="00AE2768">
        <w:rPr>
          <w:rFonts w:ascii="GHEA Grapalat" w:hAnsi="GHEA Grapalat" w:cs="Times Armenian"/>
          <w:i w:val="0"/>
          <w:lang w:val="af-ZA"/>
        </w:rPr>
        <w:t xml:space="preserve"> </w:t>
      </w:r>
      <w:r w:rsidR="00B50C0D" w:rsidRPr="00AE2768">
        <w:rPr>
          <w:rFonts w:ascii="GHEA Grapalat" w:hAnsi="GHEA Grapalat" w:cs="Sylfaen"/>
          <w:i w:val="0"/>
        </w:rPr>
        <w:t>համար</w:t>
      </w:r>
      <w:r w:rsidR="00B50C0D" w:rsidRPr="00AE2768">
        <w:rPr>
          <w:rFonts w:ascii="GHEA Grapalat" w:hAnsi="GHEA Grapalat" w:cs="Times Armenian"/>
          <w:i w:val="0"/>
          <w:lang w:val="af-ZA"/>
        </w:rPr>
        <w:t xml:space="preserve">` </w:t>
      </w:r>
      <w:r w:rsidR="00081EA2">
        <w:rPr>
          <w:rFonts w:ascii="GHEA Grapalat" w:hAnsi="GHEA Grapalat"/>
          <w:b/>
          <w:i w:val="0"/>
          <w:lang w:val="en-US"/>
        </w:rPr>
        <w:t>Լուծիչների</w:t>
      </w:r>
      <w:r w:rsidR="00B50C0D" w:rsidRPr="00AE2768">
        <w:rPr>
          <w:rFonts w:ascii="GHEA Grapalat" w:hAnsi="GHEA Grapalat"/>
          <w:i w:val="0"/>
        </w:rPr>
        <w:t>ձեռքբերումը (այսուհետ` նաև ապրանք)</w:t>
      </w:r>
      <w:r w:rsidR="00B50C0D" w:rsidRPr="00AE2768">
        <w:rPr>
          <w:rFonts w:ascii="GHEA Grapalat" w:hAnsi="GHEA Grapalat"/>
          <w:i w:val="0"/>
          <w:lang w:val="af-ZA"/>
        </w:rPr>
        <w:t xml:space="preserve">, </w:t>
      </w:r>
      <w:r w:rsidR="00B50C0D" w:rsidRPr="00DF5C7C">
        <w:rPr>
          <w:rFonts w:ascii="GHEA Grapalat" w:hAnsi="GHEA Grapalat"/>
          <w:i w:val="0"/>
        </w:rPr>
        <w:t>որոնք</w:t>
      </w:r>
      <w:r w:rsidR="00B50C0D" w:rsidRPr="00DF5C7C">
        <w:rPr>
          <w:rFonts w:ascii="GHEA Grapalat" w:hAnsi="GHEA Grapalat"/>
          <w:i w:val="0"/>
          <w:lang w:val="af-ZA"/>
        </w:rPr>
        <w:t xml:space="preserve"> </w:t>
      </w:r>
      <w:r w:rsidR="00B50C0D" w:rsidRPr="00DF5C7C">
        <w:rPr>
          <w:rFonts w:ascii="GHEA Grapalat" w:hAnsi="GHEA Grapalat"/>
          <w:i w:val="0"/>
        </w:rPr>
        <w:t>խմբավորված</w:t>
      </w:r>
      <w:r w:rsidR="00B50C0D" w:rsidRPr="00DF5C7C">
        <w:rPr>
          <w:rFonts w:ascii="GHEA Grapalat" w:hAnsi="GHEA Grapalat"/>
          <w:i w:val="0"/>
          <w:lang w:val="af-ZA"/>
        </w:rPr>
        <w:t xml:space="preserve"> </w:t>
      </w:r>
      <w:r w:rsidR="00B50C0D" w:rsidRPr="00DF5C7C">
        <w:rPr>
          <w:rFonts w:ascii="GHEA Grapalat" w:hAnsi="GHEA Grapalat"/>
          <w:i w:val="0"/>
        </w:rPr>
        <w:t>են</w:t>
      </w:r>
      <w:r w:rsidR="00B50C0D" w:rsidRPr="00DF5C7C">
        <w:rPr>
          <w:rFonts w:ascii="GHEA Grapalat" w:hAnsi="GHEA Grapalat"/>
          <w:i w:val="0"/>
          <w:lang w:val="af-ZA"/>
        </w:rPr>
        <w:t xml:space="preserve"> </w:t>
      </w:r>
      <w:r w:rsidR="00A11CA0">
        <w:rPr>
          <w:rFonts w:ascii="GHEA Grapalat" w:hAnsi="GHEA Grapalat"/>
          <w:b/>
          <w:i w:val="0"/>
          <w:lang w:val="af-ZA"/>
        </w:rPr>
        <w:t>32</w:t>
      </w:r>
      <w:r w:rsidR="00A21DDE">
        <w:rPr>
          <w:rFonts w:ascii="GHEA Grapalat" w:hAnsi="GHEA Grapalat"/>
          <w:i w:val="0"/>
          <w:lang w:val="af-ZA"/>
        </w:rPr>
        <w:t xml:space="preserve"> </w:t>
      </w:r>
      <w:r w:rsidR="00B50C0D" w:rsidRPr="00DF5C7C">
        <w:rPr>
          <w:rFonts w:ascii="GHEA Grapalat" w:hAnsi="GHEA Grapalat" w:cs="Sylfaen"/>
          <w:i w:val="0"/>
        </w:rPr>
        <w:t>չափաբաժին</w:t>
      </w:r>
      <w:r w:rsidR="00B50C0D" w:rsidRPr="00DF5C7C">
        <w:rPr>
          <w:rFonts w:ascii="GHEA Grapalat" w:hAnsi="GHEA Grapalat" w:cs="Sylfaen"/>
          <w:i w:val="0"/>
          <w:lang w:val="hy-AM"/>
        </w:rPr>
        <w:t>ն</w:t>
      </w:r>
      <w:r w:rsidR="00B50C0D" w:rsidRPr="00DF5C7C">
        <w:rPr>
          <w:rFonts w:ascii="GHEA Grapalat" w:hAnsi="GHEA Grapalat" w:cs="Sylfaen"/>
          <w:i w:val="0"/>
        </w:rPr>
        <w:t>երում</w:t>
      </w:r>
      <w:r w:rsidRPr="00A71D81">
        <w:rPr>
          <w:rFonts w:ascii="GHEA Grapalat" w:hAnsi="GHEA Grapalat" w:cs="Sylfaen"/>
          <w:i w:val="0"/>
        </w:rPr>
        <w:t xml:space="preserve"> </w:t>
      </w:r>
    </w:p>
    <w:p w14:paraId="69678012" w14:textId="42A913CC" w:rsidR="00B50C0D" w:rsidRDefault="00B50C0D" w:rsidP="00B50C0D">
      <w:pPr>
        <w:rPr>
          <w:lang w:val="en-AU"/>
        </w:rPr>
      </w:pPr>
    </w:p>
    <w:p w14:paraId="6B694A1B" w14:textId="414CD536" w:rsidR="00B50C0D" w:rsidRDefault="00B50C0D" w:rsidP="00B50C0D">
      <w:pPr>
        <w:rPr>
          <w:lang w:val="en-AU"/>
        </w:rPr>
      </w:pPr>
    </w:p>
    <w:p w14:paraId="3B9C4592" w14:textId="77777777" w:rsidR="00B50C0D" w:rsidRPr="00B50C0D" w:rsidRDefault="00B50C0D" w:rsidP="00B50C0D">
      <w:pPr>
        <w:rPr>
          <w:lang w:val="en-AU"/>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6675F2" w:rsidRPr="00A71D81" w14:paraId="21FBE128" w14:textId="77777777" w:rsidTr="006D2E03">
        <w:trPr>
          <w:trHeight w:val="480"/>
        </w:trPr>
        <w:tc>
          <w:tcPr>
            <w:tcW w:w="3119" w:type="dxa"/>
            <w:gridSpan w:val="2"/>
            <w:vAlign w:val="center"/>
          </w:tcPr>
          <w:p w14:paraId="1C0B524E" w14:textId="77777777" w:rsidR="006675F2" w:rsidRPr="00A71D81" w:rsidRDefault="006675F2" w:rsidP="00D30C7A">
            <w:pPr>
              <w:pStyle w:val="BodyTextIndent2"/>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231" w:type="dxa"/>
            <w:vMerge w:val="restart"/>
            <w:vAlign w:val="center"/>
          </w:tcPr>
          <w:p w14:paraId="79613A06" w14:textId="77777777" w:rsidR="006675F2" w:rsidRPr="00A71D81" w:rsidRDefault="006675F2" w:rsidP="00EF3662">
            <w:pPr>
              <w:pStyle w:val="BodyTextIndent2"/>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14:paraId="29C10885" w14:textId="77777777" w:rsidTr="006D2E03">
        <w:trPr>
          <w:trHeight w:val="292"/>
        </w:trPr>
        <w:tc>
          <w:tcPr>
            <w:tcW w:w="1701" w:type="dxa"/>
            <w:vAlign w:val="center"/>
          </w:tcPr>
          <w:p w14:paraId="56F98170" w14:textId="77777777" w:rsidR="006675F2" w:rsidRPr="00A71D81" w:rsidRDefault="00D30C7A" w:rsidP="00EF3662">
            <w:pPr>
              <w:pStyle w:val="BodyTextIndent2"/>
              <w:spacing w:line="240" w:lineRule="auto"/>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418" w:type="dxa"/>
            <w:vAlign w:val="center"/>
          </w:tcPr>
          <w:p w14:paraId="3CE79196" w14:textId="77777777" w:rsidR="006675F2" w:rsidRPr="00A71D81" w:rsidRDefault="00D30C7A" w:rsidP="00EF3662">
            <w:pPr>
              <w:pStyle w:val="BodyTextIndent2"/>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7231" w:type="dxa"/>
            <w:vMerge/>
            <w:vAlign w:val="center"/>
          </w:tcPr>
          <w:p w14:paraId="1AC8F08D" w14:textId="77777777" w:rsidR="006675F2" w:rsidRPr="00A71D81" w:rsidRDefault="006675F2" w:rsidP="00EF3662">
            <w:pPr>
              <w:pStyle w:val="BodyTextIndent2"/>
              <w:spacing w:line="240" w:lineRule="auto"/>
              <w:ind w:firstLine="0"/>
              <w:jc w:val="center"/>
              <w:rPr>
                <w:rFonts w:ascii="GHEA Grapalat" w:hAnsi="GHEA Grapalat"/>
                <w:b/>
                <w:bCs/>
                <w:i/>
                <w:iCs/>
              </w:rPr>
            </w:pPr>
          </w:p>
        </w:tc>
      </w:tr>
      <w:tr w:rsidR="00081EA2" w:rsidRPr="00066403" w14:paraId="69B811A7" w14:textId="77777777" w:rsidTr="00081EA2">
        <w:trPr>
          <w:trHeight w:val="449"/>
        </w:trPr>
        <w:tc>
          <w:tcPr>
            <w:tcW w:w="1701" w:type="dxa"/>
            <w:vAlign w:val="center"/>
          </w:tcPr>
          <w:p w14:paraId="6D70B21A" w14:textId="77777777" w:rsidR="00081EA2" w:rsidRPr="00A71D81" w:rsidRDefault="00081EA2" w:rsidP="00081EA2">
            <w:pPr>
              <w:pStyle w:val="BodyTextIndent2"/>
              <w:spacing w:line="240" w:lineRule="auto"/>
              <w:ind w:firstLine="0"/>
              <w:jc w:val="center"/>
              <w:rPr>
                <w:rFonts w:ascii="GHEA Grapalat" w:hAnsi="GHEA Grapalat"/>
                <w:sz w:val="16"/>
              </w:rPr>
            </w:pPr>
            <w:r w:rsidRPr="00A71D81">
              <w:rPr>
                <w:rFonts w:ascii="GHEA Grapalat" w:hAnsi="GHEA Grapalat"/>
                <w:sz w:val="16"/>
              </w:rPr>
              <w:t>1</w:t>
            </w:r>
          </w:p>
        </w:tc>
        <w:tc>
          <w:tcPr>
            <w:tcW w:w="1418" w:type="dxa"/>
            <w:vAlign w:val="center"/>
          </w:tcPr>
          <w:p w14:paraId="176D7CD8" w14:textId="77777777" w:rsidR="00081EA2" w:rsidRPr="00A71D81" w:rsidRDefault="00081EA2" w:rsidP="00081EA2">
            <w:pPr>
              <w:pStyle w:val="BodyTextIndent2"/>
              <w:spacing w:line="240" w:lineRule="auto"/>
              <w:ind w:firstLine="0"/>
              <w:jc w:val="center"/>
              <w:rPr>
                <w:rFonts w:ascii="GHEA Grapalat" w:hAnsi="GHEA Grapalat"/>
                <w:sz w:val="16"/>
              </w:rPr>
            </w:pPr>
          </w:p>
        </w:tc>
        <w:tc>
          <w:tcPr>
            <w:tcW w:w="7231" w:type="dxa"/>
            <w:vAlign w:val="center"/>
          </w:tcPr>
          <w:p w14:paraId="5E5B2570" w14:textId="487FA1C9" w:rsidR="00081EA2" w:rsidRPr="00081EA2" w:rsidRDefault="00081EA2" w:rsidP="00081EA2">
            <w:pPr>
              <w:pStyle w:val="BodyTextIndent2"/>
              <w:spacing w:line="240" w:lineRule="auto"/>
              <w:ind w:firstLine="0"/>
              <w:rPr>
                <w:rFonts w:ascii="GHEA Grapalat" w:hAnsi="GHEA Grapalat" w:cs="Calibri"/>
                <w:color w:val="000000"/>
                <w:sz w:val="18"/>
                <w:szCs w:val="18"/>
              </w:rPr>
            </w:pPr>
            <w:r w:rsidRPr="00081EA2">
              <w:rPr>
                <w:rFonts w:ascii="GHEA Grapalat" w:hAnsi="GHEA Grapalat" w:cs="Calibri"/>
                <w:color w:val="000000"/>
                <w:sz w:val="18"/>
                <w:szCs w:val="18"/>
              </w:rPr>
              <w:t>զանազան օրգանական քիմիական նյութեր</w:t>
            </w:r>
          </w:p>
        </w:tc>
      </w:tr>
      <w:tr w:rsidR="00081EA2" w:rsidRPr="00066403" w14:paraId="25772646" w14:textId="77777777" w:rsidTr="00081EA2">
        <w:tc>
          <w:tcPr>
            <w:tcW w:w="1701" w:type="dxa"/>
            <w:vAlign w:val="center"/>
          </w:tcPr>
          <w:p w14:paraId="48C5ED59" w14:textId="2A8C3B83" w:rsidR="00081EA2" w:rsidRPr="00A71D81" w:rsidRDefault="00081EA2" w:rsidP="00081EA2">
            <w:pPr>
              <w:pStyle w:val="BodyTextIndent2"/>
              <w:spacing w:line="240" w:lineRule="auto"/>
              <w:ind w:firstLine="0"/>
              <w:jc w:val="center"/>
              <w:rPr>
                <w:rFonts w:ascii="GHEA Grapalat" w:hAnsi="GHEA Grapalat"/>
                <w:sz w:val="16"/>
              </w:rPr>
            </w:pPr>
            <w:r>
              <w:rPr>
                <w:rFonts w:ascii="GHEA Grapalat" w:hAnsi="GHEA Grapalat"/>
                <w:sz w:val="16"/>
              </w:rPr>
              <w:t>2</w:t>
            </w:r>
          </w:p>
        </w:tc>
        <w:tc>
          <w:tcPr>
            <w:tcW w:w="1418" w:type="dxa"/>
            <w:vAlign w:val="center"/>
          </w:tcPr>
          <w:p w14:paraId="6C2F559B" w14:textId="77777777" w:rsidR="00081EA2" w:rsidRPr="00A71D81" w:rsidRDefault="00081EA2" w:rsidP="00081EA2">
            <w:pPr>
              <w:pStyle w:val="BodyTextIndent2"/>
              <w:spacing w:line="240" w:lineRule="auto"/>
              <w:ind w:firstLine="0"/>
              <w:jc w:val="center"/>
              <w:rPr>
                <w:rFonts w:ascii="GHEA Grapalat" w:hAnsi="GHEA Grapalat"/>
                <w:sz w:val="16"/>
              </w:rPr>
            </w:pPr>
          </w:p>
        </w:tc>
        <w:tc>
          <w:tcPr>
            <w:tcW w:w="7231" w:type="dxa"/>
            <w:vAlign w:val="center"/>
          </w:tcPr>
          <w:p w14:paraId="6EF41930" w14:textId="495441D9" w:rsidR="00081EA2" w:rsidRPr="00081EA2" w:rsidRDefault="00081EA2" w:rsidP="00081EA2">
            <w:pPr>
              <w:pStyle w:val="BodyTextIndent2"/>
              <w:spacing w:line="240" w:lineRule="auto"/>
              <w:ind w:firstLine="0"/>
              <w:rPr>
                <w:rFonts w:ascii="GHEA Grapalat" w:hAnsi="GHEA Grapalat" w:cs="Calibri"/>
                <w:color w:val="000000"/>
                <w:sz w:val="18"/>
                <w:szCs w:val="18"/>
              </w:rPr>
            </w:pPr>
            <w:r w:rsidRPr="00D642CA">
              <w:rPr>
                <w:rFonts w:ascii="GHEA Grapalat" w:hAnsi="GHEA Grapalat" w:cs="Calibri"/>
                <w:color w:val="000000"/>
                <w:sz w:val="18"/>
                <w:szCs w:val="18"/>
              </w:rPr>
              <w:t>Աղաթթու</w:t>
            </w:r>
          </w:p>
        </w:tc>
      </w:tr>
      <w:tr w:rsidR="00081EA2" w:rsidRPr="00066403" w14:paraId="0A952847" w14:textId="77777777" w:rsidTr="00081EA2">
        <w:tc>
          <w:tcPr>
            <w:tcW w:w="1701" w:type="dxa"/>
            <w:vAlign w:val="center"/>
          </w:tcPr>
          <w:p w14:paraId="3ED8FC3B" w14:textId="60D3E987" w:rsidR="00081EA2" w:rsidRPr="00A71D81" w:rsidRDefault="00081EA2" w:rsidP="00081EA2">
            <w:pPr>
              <w:pStyle w:val="BodyTextIndent2"/>
              <w:spacing w:line="240" w:lineRule="auto"/>
              <w:ind w:firstLine="0"/>
              <w:jc w:val="center"/>
              <w:rPr>
                <w:rFonts w:ascii="GHEA Grapalat" w:hAnsi="GHEA Grapalat"/>
                <w:sz w:val="16"/>
              </w:rPr>
            </w:pPr>
            <w:r>
              <w:rPr>
                <w:rFonts w:ascii="GHEA Grapalat" w:hAnsi="GHEA Grapalat"/>
                <w:sz w:val="16"/>
              </w:rPr>
              <w:t>3</w:t>
            </w:r>
          </w:p>
        </w:tc>
        <w:tc>
          <w:tcPr>
            <w:tcW w:w="1418" w:type="dxa"/>
            <w:vAlign w:val="center"/>
          </w:tcPr>
          <w:p w14:paraId="255141C5" w14:textId="77777777" w:rsidR="00081EA2" w:rsidRPr="00A71D81" w:rsidRDefault="00081EA2" w:rsidP="00081EA2">
            <w:pPr>
              <w:pStyle w:val="BodyTextIndent2"/>
              <w:spacing w:line="240" w:lineRule="auto"/>
              <w:ind w:firstLine="0"/>
              <w:jc w:val="center"/>
              <w:rPr>
                <w:rFonts w:ascii="GHEA Grapalat" w:hAnsi="GHEA Grapalat"/>
                <w:sz w:val="16"/>
              </w:rPr>
            </w:pPr>
          </w:p>
        </w:tc>
        <w:tc>
          <w:tcPr>
            <w:tcW w:w="7231" w:type="dxa"/>
            <w:vAlign w:val="center"/>
          </w:tcPr>
          <w:p w14:paraId="3954F058" w14:textId="406F0F61" w:rsidR="00081EA2" w:rsidRPr="00081EA2" w:rsidRDefault="00081EA2" w:rsidP="00081EA2">
            <w:pPr>
              <w:pStyle w:val="BodyTextIndent2"/>
              <w:spacing w:line="240" w:lineRule="auto"/>
              <w:ind w:firstLine="0"/>
              <w:rPr>
                <w:rFonts w:ascii="GHEA Grapalat" w:hAnsi="GHEA Grapalat" w:cs="Calibri"/>
                <w:color w:val="000000"/>
                <w:sz w:val="18"/>
                <w:szCs w:val="18"/>
              </w:rPr>
            </w:pPr>
            <w:r w:rsidRPr="00D642CA">
              <w:rPr>
                <w:rFonts w:ascii="GHEA Grapalat" w:hAnsi="GHEA Grapalat" w:cs="Calibri"/>
                <w:color w:val="000000"/>
                <w:sz w:val="18"/>
                <w:szCs w:val="18"/>
              </w:rPr>
              <w:t>Ազոտական թթու</w:t>
            </w:r>
            <w:r w:rsidRPr="00081EA2">
              <w:rPr>
                <w:rFonts w:ascii="GHEA Grapalat" w:hAnsi="GHEA Grapalat" w:cs="Calibri"/>
                <w:color w:val="000000"/>
                <w:sz w:val="18"/>
                <w:szCs w:val="18"/>
              </w:rPr>
              <w:t xml:space="preserve"> HNO3</w:t>
            </w:r>
          </w:p>
        </w:tc>
      </w:tr>
      <w:tr w:rsidR="00081EA2" w:rsidRPr="00066403" w14:paraId="2CBD75C1" w14:textId="77777777" w:rsidTr="00081EA2">
        <w:tc>
          <w:tcPr>
            <w:tcW w:w="1701" w:type="dxa"/>
            <w:vAlign w:val="center"/>
          </w:tcPr>
          <w:p w14:paraId="0042B019" w14:textId="3CB2D12F" w:rsidR="00081EA2" w:rsidRPr="00A71D81" w:rsidRDefault="00081EA2" w:rsidP="00081EA2">
            <w:pPr>
              <w:pStyle w:val="BodyTextIndent2"/>
              <w:spacing w:line="240" w:lineRule="auto"/>
              <w:ind w:firstLine="0"/>
              <w:jc w:val="center"/>
              <w:rPr>
                <w:rFonts w:ascii="GHEA Grapalat" w:hAnsi="GHEA Grapalat"/>
                <w:sz w:val="16"/>
              </w:rPr>
            </w:pPr>
            <w:r>
              <w:rPr>
                <w:rFonts w:ascii="GHEA Grapalat" w:hAnsi="GHEA Grapalat"/>
                <w:sz w:val="16"/>
              </w:rPr>
              <w:t>4</w:t>
            </w:r>
          </w:p>
        </w:tc>
        <w:tc>
          <w:tcPr>
            <w:tcW w:w="1418" w:type="dxa"/>
            <w:vAlign w:val="center"/>
          </w:tcPr>
          <w:p w14:paraId="196A6316" w14:textId="77777777" w:rsidR="00081EA2" w:rsidRPr="00A71D81" w:rsidRDefault="00081EA2" w:rsidP="00081EA2">
            <w:pPr>
              <w:pStyle w:val="BodyTextIndent2"/>
              <w:spacing w:line="240" w:lineRule="auto"/>
              <w:ind w:firstLine="0"/>
              <w:jc w:val="center"/>
              <w:rPr>
                <w:rFonts w:ascii="GHEA Grapalat" w:hAnsi="GHEA Grapalat"/>
                <w:sz w:val="16"/>
              </w:rPr>
            </w:pPr>
          </w:p>
        </w:tc>
        <w:tc>
          <w:tcPr>
            <w:tcW w:w="7231" w:type="dxa"/>
            <w:vAlign w:val="center"/>
          </w:tcPr>
          <w:p w14:paraId="2167F8B8" w14:textId="7FADC524" w:rsidR="00081EA2" w:rsidRPr="00081EA2" w:rsidRDefault="00081EA2" w:rsidP="00081EA2">
            <w:pPr>
              <w:pStyle w:val="BodyTextIndent2"/>
              <w:spacing w:line="240" w:lineRule="auto"/>
              <w:ind w:firstLine="0"/>
              <w:rPr>
                <w:rFonts w:ascii="GHEA Grapalat" w:hAnsi="GHEA Grapalat" w:cs="Calibri"/>
                <w:color w:val="000000"/>
                <w:sz w:val="18"/>
                <w:szCs w:val="18"/>
              </w:rPr>
            </w:pPr>
            <w:r w:rsidRPr="00D642CA">
              <w:rPr>
                <w:rFonts w:ascii="GHEA Grapalat" w:hAnsi="GHEA Grapalat" w:cs="Calibri"/>
                <w:color w:val="000000"/>
                <w:sz w:val="18"/>
                <w:szCs w:val="18"/>
              </w:rPr>
              <w:t>Ծծմբական թթու</w:t>
            </w:r>
          </w:p>
        </w:tc>
      </w:tr>
      <w:tr w:rsidR="00081EA2" w:rsidRPr="00066403" w14:paraId="3301D7C7" w14:textId="77777777" w:rsidTr="00081EA2">
        <w:tc>
          <w:tcPr>
            <w:tcW w:w="1701" w:type="dxa"/>
            <w:vAlign w:val="center"/>
          </w:tcPr>
          <w:p w14:paraId="405553B3" w14:textId="330FDC8E" w:rsidR="00081EA2" w:rsidRPr="00A71D81" w:rsidRDefault="00081EA2" w:rsidP="00081EA2">
            <w:pPr>
              <w:pStyle w:val="BodyTextIndent2"/>
              <w:spacing w:line="240" w:lineRule="auto"/>
              <w:ind w:firstLine="0"/>
              <w:jc w:val="center"/>
              <w:rPr>
                <w:rFonts w:ascii="GHEA Grapalat" w:hAnsi="GHEA Grapalat"/>
                <w:sz w:val="16"/>
              </w:rPr>
            </w:pPr>
            <w:r>
              <w:rPr>
                <w:rFonts w:ascii="GHEA Grapalat" w:hAnsi="GHEA Grapalat"/>
                <w:sz w:val="16"/>
              </w:rPr>
              <w:t>5</w:t>
            </w:r>
          </w:p>
        </w:tc>
        <w:tc>
          <w:tcPr>
            <w:tcW w:w="1418" w:type="dxa"/>
            <w:vAlign w:val="center"/>
          </w:tcPr>
          <w:p w14:paraId="2478DF1C" w14:textId="77777777" w:rsidR="00081EA2" w:rsidRPr="00A71D81" w:rsidRDefault="00081EA2" w:rsidP="00081EA2">
            <w:pPr>
              <w:pStyle w:val="BodyTextIndent2"/>
              <w:spacing w:line="240" w:lineRule="auto"/>
              <w:ind w:firstLine="0"/>
              <w:jc w:val="center"/>
              <w:rPr>
                <w:rFonts w:ascii="GHEA Grapalat" w:hAnsi="GHEA Grapalat"/>
                <w:sz w:val="16"/>
              </w:rPr>
            </w:pPr>
          </w:p>
        </w:tc>
        <w:tc>
          <w:tcPr>
            <w:tcW w:w="7231" w:type="dxa"/>
            <w:vAlign w:val="center"/>
          </w:tcPr>
          <w:p w14:paraId="4C13E9EC" w14:textId="7E3CCDA7" w:rsidR="00081EA2" w:rsidRPr="00081EA2" w:rsidRDefault="00081EA2" w:rsidP="00081EA2">
            <w:pPr>
              <w:pStyle w:val="BodyTextIndent2"/>
              <w:spacing w:line="240" w:lineRule="auto"/>
              <w:ind w:firstLine="0"/>
              <w:rPr>
                <w:rFonts w:ascii="GHEA Grapalat" w:hAnsi="GHEA Grapalat" w:cs="Calibri"/>
                <w:color w:val="000000"/>
                <w:sz w:val="18"/>
                <w:szCs w:val="18"/>
              </w:rPr>
            </w:pPr>
            <w:r w:rsidRPr="00081EA2">
              <w:rPr>
                <w:rFonts w:ascii="GHEA Grapalat" w:hAnsi="GHEA Grapalat" w:cs="Calibri"/>
                <w:color w:val="000000"/>
                <w:sz w:val="18"/>
                <w:szCs w:val="18"/>
              </w:rPr>
              <w:t>զանազան օրգանական քիմիական նյութեր</w:t>
            </w:r>
          </w:p>
        </w:tc>
      </w:tr>
      <w:tr w:rsidR="00081EA2" w:rsidRPr="00066403" w14:paraId="3A412493" w14:textId="77777777" w:rsidTr="00081EA2">
        <w:tc>
          <w:tcPr>
            <w:tcW w:w="1701" w:type="dxa"/>
            <w:vAlign w:val="center"/>
          </w:tcPr>
          <w:p w14:paraId="36E21500" w14:textId="028CFD52" w:rsidR="00081EA2" w:rsidRPr="00A71D81" w:rsidRDefault="00081EA2" w:rsidP="00081EA2">
            <w:pPr>
              <w:pStyle w:val="BodyTextIndent2"/>
              <w:spacing w:line="240" w:lineRule="auto"/>
              <w:ind w:firstLine="0"/>
              <w:jc w:val="center"/>
              <w:rPr>
                <w:rFonts w:ascii="GHEA Grapalat" w:hAnsi="GHEA Grapalat"/>
                <w:sz w:val="16"/>
              </w:rPr>
            </w:pPr>
            <w:r>
              <w:rPr>
                <w:rFonts w:ascii="GHEA Grapalat" w:hAnsi="GHEA Grapalat"/>
                <w:sz w:val="16"/>
              </w:rPr>
              <w:t>6</w:t>
            </w:r>
          </w:p>
        </w:tc>
        <w:tc>
          <w:tcPr>
            <w:tcW w:w="1418" w:type="dxa"/>
            <w:vAlign w:val="center"/>
          </w:tcPr>
          <w:p w14:paraId="1A4C7AEB" w14:textId="77777777" w:rsidR="00081EA2" w:rsidRPr="00A71D81" w:rsidRDefault="00081EA2" w:rsidP="00081EA2">
            <w:pPr>
              <w:pStyle w:val="BodyTextIndent2"/>
              <w:spacing w:line="240" w:lineRule="auto"/>
              <w:ind w:firstLine="0"/>
              <w:jc w:val="center"/>
              <w:rPr>
                <w:rFonts w:ascii="GHEA Grapalat" w:hAnsi="GHEA Grapalat"/>
                <w:sz w:val="16"/>
              </w:rPr>
            </w:pPr>
          </w:p>
        </w:tc>
        <w:tc>
          <w:tcPr>
            <w:tcW w:w="7231" w:type="dxa"/>
            <w:vAlign w:val="center"/>
          </w:tcPr>
          <w:p w14:paraId="03143BA7" w14:textId="2F20EB4A" w:rsidR="00081EA2" w:rsidRPr="00081EA2" w:rsidRDefault="00081EA2" w:rsidP="00081EA2">
            <w:pPr>
              <w:pStyle w:val="BodyTextIndent2"/>
              <w:spacing w:line="240" w:lineRule="auto"/>
              <w:ind w:firstLine="0"/>
              <w:rPr>
                <w:rFonts w:ascii="GHEA Grapalat" w:hAnsi="GHEA Grapalat" w:cs="Calibri"/>
                <w:color w:val="000000"/>
                <w:sz w:val="18"/>
                <w:szCs w:val="18"/>
              </w:rPr>
            </w:pPr>
            <w:r w:rsidRPr="00D642CA">
              <w:rPr>
                <w:rFonts w:ascii="GHEA Grapalat" w:hAnsi="GHEA Grapalat" w:cs="Calibri"/>
                <w:color w:val="000000"/>
                <w:sz w:val="18"/>
                <w:szCs w:val="18"/>
              </w:rPr>
              <w:t>Ացետոն CH3COCH3</w:t>
            </w:r>
          </w:p>
        </w:tc>
      </w:tr>
      <w:tr w:rsidR="00081EA2" w:rsidRPr="00066403" w14:paraId="2226863C" w14:textId="77777777" w:rsidTr="00081EA2">
        <w:tc>
          <w:tcPr>
            <w:tcW w:w="1701" w:type="dxa"/>
            <w:vAlign w:val="center"/>
          </w:tcPr>
          <w:p w14:paraId="0E81D763" w14:textId="06D2ECE6" w:rsidR="00081EA2" w:rsidRPr="00A71D81" w:rsidRDefault="00081EA2" w:rsidP="00081EA2">
            <w:pPr>
              <w:pStyle w:val="BodyTextIndent2"/>
              <w:spacing w:line="240" w:lineRule="auto"/>
              <w:ind w:firstLine="0"/>
              <w:jc w:val="center"/>
              <w:rPr>
                <w:rFonts w:ascii="GHEA Grapalat" w:hAnsi="GHEA Grapalat"/>
                <w:sz w:val="16"/>
              </w:rPr>
            </w:pPr>
            <w:r>
              <w:rPr>
                <w:rFonts w:ascii="GHEA Grapalat" w:hAnsi="GHEA Grapalat"/>
                <w:sz w:val="16"/>
              </w:rPr>
              <w:t>7</w:t>
            </w:r>
          </w:p>
        </w:tc>
        <w:tc>
          <w:tcPr>
            <w:tcW w:w="1418" w:type="dxa"/>
            <w:vAlign w:val="center"/>
          </w:tcPr>
          <w:p w14:paraId="2630BA9F" w14:textId="77777777" w:rsidR="00081EA2" w:rsidRPr="00A71D81" w:rsidRDefault="00081EA2" w:rsidP="00081EA2">
            <w:pPr>
              <w:pStyle w:val="BodyTextIndent2"/>
              <w:spacing w:line="240" w:lineRule="auto"/>
              <w:ind w:firstLine="0"/>
              <w:jc w:val="center"/>
              <w:rPr>
                <w:rFonts w:ascii="GHEA Grapalat" w:hAnsi="GHEA Grapalat"/>
                <w:sz w:val="16"/>
              </w:rPr>
            </w:pPr>
          </w:p>
        </w:tc>
        <w:tc>
          <w:tcPr>
            <w:tcW w:w="7231" w:type="dxa"/>
            <w:vAlign w:val="center"/>
          </w:tcPr>
          <w:p w14:paraId="36742E71" w14:textId="1CEF3C2B" w:rsidR="00081EA2" w:rsidRPr="00081EA2" w:rsidRDefault="00081EA2" w:rsidP="00081EA2">
            <w:pPr>
              <w:pStyle w:val="BodyTextIndent2"/>
              <w:spacing w:line="240" w:lineRule="auto"/>
              <w:ind w:firstLine="0"/>
              <w:rPr>
                <w:rFonts w:ascii="GHEA Grapalat" w:hAnsi="GHEA Grapalat" w:cs="Calibri"/>
                <w:color w:val="000000"/>
                <w:sz w:val="18"/>
                <w:szCs w:val="18"/>
              </w:rPr>
            </w:pPr>
            <w:r w:rsidRPr="00D642CA">
              <w:rPr>
                <w:rFonts w:ascii="GHEA Grapalat" w:hAnsi="GHEA Grapalat" w:cs="Calibri"/>
                <w:color w:val="000000"/>
                <w:sz w:val="18"/>
                <w:szCs w:val="18"/>
              </w:rPr>
              <w:t>Ացետոնիտրիլ CH3CN</w:t>
            </w:r>
          </w:p>
        </w:tc>
      </w:tr>
      <w:tr w:rsidR="00081EA2" w:rsidRPr="00066403" w14:paraId="5E373401" w14:textId="77777777" w:rsidTr="00081EA2">
        <w:tc>
          <w:tcPr>
            <w:tcW w:w="1701" w:type="dxa"/>
            <w:vAlign w:val="center"/>
          </w:tcPr>
          <w:p w14:paraId="04639787" w14:textId="64D6E18F" w:rsidR="00081EA2" w:rsidRPr="00A71D81" w:rsidRDefault="00081EA2" w:rsidP="00081EA2">
            <w:pPr>
              <w:pStyle w:val="BodyTextIndent2"/>
              <w:spacing w:line="240" w:lineRule="auto"/>
              <w:ind w:firstLine="0"/>
              <w:jc w:val="center"/>
              <w:rPr>
                <w:rFonts w:ascii="GHEA Grapalat" w:hAnsi="GHEA Grapalat"/>
                <w:sz w:val="16"/>
              </w:rPr>
            </w:pPr>
            <w:r>
              <w:rPr>
                <w:rFonts w:ascii="GHEA Grapalat" w:hAnsi="GHEA Grapalat"/>
                <w:sz w:val="16"/>
              </w:rPr>
              <w:t>8</w:t>
            </w:r>
          </w:p>
        </w:tc>
        <w:tc>
          <w:tcPr>
            <w:tcW w:w="1418" w:type="dxa"/>
            <w:vAlign w:val="center"/>
          </w:tcPr>
          <w:p w14:paraId="7BB8BB6E" w14:textId="77777777" w:rsidR="00081EA2" w:rsidRPr="00A71D81" w:rsidRDefault="00081EA2" w:rsidP="00081EA2">
            <w:pPr>
              <w:pStyle w:val="BodyTextIndent2"/>
              <w:spacing w:line="240" w:lineRule="auto"/>
              <w:ind w:firstLine="0"/>
              <w:jc w:val="center"/>
              <w:rPr>
                <w:rFonts w:ascii="GHEA Grapalat" w:hAnsi="GHEA Grapalat"/>
                <w:sz w:val="16"/>
              </w:rPr>
            </w:pPr>
          </w:p>
        </w:tc>
        <w:tc>
          <w:tcPr>
            <w:tcW w:w="7231" w:type="dxa"/>
            <w:vAlign w:val="center"/>
          </w:tcPr>
          <w:p w14:paraId="78FB5D4C" w14:textId="12401C8F" w:rsidR="00081EA2" w:rsidRPr="00081EA2" w:rsidRDefault="00081EA2" w:rsidP="00081EA2">
            <w:pPr>
              <w:pStyle w:val="BodyTextIndent2"/>
              <w:spacing w:line="240" w:lineRule="auto"/>
              <w:ind w:firstLine="0"/>
              <w:rPr>
                <w:rFonts w:ascii="GHEA Grapalat" w:hAnsi="GHEA Grapalat" w:cs="Calibri"/>
                <w:color w:val="000000"/>
                <w:sz w:val="18"/>
                <w:szCs w:val="18"/>
              </w:rPr>
            </w:pPr>
            <w:r w:rsidRPr="00081EA2">
              <w:rPr>
                <w:rFonts w:ascii="GHEA Grapalat" w:hAnsi="GHEA Grapalat" w:cs="Calibri"/>
                <w:color w:val="000000"/>
                <w:sz w:val="18"/>
                <w:szCs w:val="18"/>
              </w:rPr>
              <w:t>զանազան օրգանական քիմիական նյութեր</w:t>
            </w:r>
          </w:p>
        </w:tc>
      </w:tr>
      <w:tr w:rsidR="00081EA2" w:rsidRPr="00066403" w14:paraId="39E15562" w14:textId="77777777" w:rsidTr="00081EA2">
        <w:tc>
          <w:tcPr>
            <w:tcW w:w="1701" w:type="dxa"/>
            <w:vAlign w:val="center"/>
          </w:tcPr>
          <w:p w14:paraId="3B1C7325" w14:textId="22981905" w:rsidR="00081EA2" w:rsidRPr="00A71D81" w:rsidRDefault="00081EA2" w:rsidP="00081EA2">
            <w:pPr>
              <w:pStyle w:val="BodyTextIndent2"/>
              <w:spacing w:line="240" w:lineRule="auto"/>
              <w:ind w:firstLine="0"/>
              <w:jc w:val="center"/>
              <w:rPr>
                <w:rFonts w:ascii="GHEA Grapalat" w:hAnsi="GHEA Grapalat"/>
                <w:sz w:val="16"/>
              </w:rPr>
            </w:pPr>
            <w:r>
              <w:rPr>
                <w:rFonts w:ascii="GHEA Grapalat" w:hAnsi="GHEA Grapalat"/>
                <w:sz w:val="16"/>
              </w:rPr>
              <w:t>9</w:t>
            </w:r>
          </w:p>
        </w:tc>
        <w:tc>
          <w:tcPr>
            <w:tcW w:w="1418" w:type="dxa"/>
            <w:vAlign w:val="center"/>
          </w:tcPr>
          <w:p w14:paraId="4D7A1D38" w14:textId="77777777" w:rsidR="00081EA2" w:rsidRPr="00A71D81" w:rsidRDefault="00081EA2" w:rsidP="00081EA2">
            <w:pPr>
              <w:pStyle w:val="BodyTextIndent2"/>
              <w:spacing w:line="240" w:lineRule="auto"/>
              <w:ind w:firstLine="0"/>
              <w:jc w:val="center"/>
              <w:rPr>
                <w:rFonts w:ascii="GHEA Grapalat" w:hAnsi="GHEA Grapalat"/>
                <w:sz w:val="16"/>
              </w:rPr>
            </w:pPr>
          </w:p>
        </w:tc>
        <w:tc>
          <w:tcPr>
            <w:tcW w:w="7231" w:type="dxa"/>
            <w:vAlign w:val="center"/>
          </w:tcPr>
          <w:p w14:paraId="60BFD1D2" w14:textId="65D2C4AA" w:rsidR="00081EA2" w:rsidRPr="00081EA2" w:rsidRDefault="00081EA2" w:rsidP="00081EA2">
            <w:pPr>
              <w:pStyle w:val="BodyTextIndent2"/>
              <w:spacing w:line="240" w:lineRule="auto"/>
              <w:ind w:firstLine="0"/>
              <w:rPr>
                <w:rFonts w:ascii="GHEA Grapalat" w:hAnsi="GHEA Grapalat" w:cs="Calibri"/>
                <w:color w:val="000000"/>
                <w:sz w:val="18"/>
                <w:szCs w:val="18"/>
              </w:rPr>
            </w:pPr>
            <w:r w:rsidRPr="00D642CA">
              <w:rPr>
                <w:rFonts w:ascii="GHEA Grapalat" w:hAnsi="GHEA Grapalat" w:cs="Calibri"/>
                <w:color w:val="000000"/>
                <w:sz w:val="18"/>
                <w:szCs w:val="18"/>
              </w:rPr>
              <w:t>Էթիլացետատ CH3COOC2H5</w:t>
            </w:r>
          </w:p>
        </w:tc>
      </w:tr>
      <w:tr w:rsidR="00081EA2" w:rsidRPr="00066403" w14:paraId="52697F32" w14:textId="77777777" w:rsidTr="00081EA2">
        <w:tc>
          <w:tcPr>
            <w:tcW w:w="1701" w:type="dxa"/>
            <w:vAlign w:val="center"/>
          </w:tcPr>
          <w:p w14:paraId="1045FD95" w14:textId="4E2A11C5" w:rsidR="00081EA2" w:rsidRDefault="00081EA2" w:rsidP="00081EA2">
            <w:pPr>
              <w:pStyle w:val="BodyTextIndent2"/>
              <w:spacing w:line="240" w:lineRule="auto"/>
              <w:ind w:firstLine="0"/>
              <w:jc w:val="center"/>
              <w:rPr>
                <w:rFonts w:ascii="GHEA Grapalat" w:hAnsi="GHEA Grapalat"/>
                <w:sz w:val="16"/>
              </w:rPr>
            </w:pPr>
            <w:r>
              <w:rPr>
                <w:rFonts w:ascii="GHEA Grapalat" w:hAnsi="GHEA Grapalat"/>
                <w:sz w:val="16"/>
              </w:rPr>
              <w:t>10</w:t>
            </w:r>
          </w:p>
        </w:tc>
        <w:tc>
          <w:tcPr>
            <w:tcW w:w="1418" w:type="dxa"/>
            <w:vAlign w:val="center"/>
          </w:tcPr>
          <w:p w14:paraId="681DEA02" w14:textId="77777777" w:rsidR="00081EA2" w:rsidRPr="00A71D81" w:rsidRDefault="00081EA2" w:rsidP="00081EA2">
            <w:pPr>
              <w:pStyle w:val="BodyTextIndent2"/>
              <w:spacing w:line="240" w:lineRule="auto"/>
              <w:ind w:firstLine="0"/>
              <w:jc w:val="center"/>
              <w:rPr>
                <w:rFonts w:ascii="GHEA Grapalat" w:hAnsi="GHEA Grapalat"/>
                <w:sz w:val="16"/>
              </w:rPr>
            </w:pPr>
          </w:p>
        </w:tc>
        <w:tc>
          <w:tcPr>
            <w:tcW w:w="7231" w:type="dxa"/>
            <w:vAlign w:val="center"/>
          </w:tcPr>
          <w:p w14:paraId="5EA7475C" w14:textId="61CF8D4A" w:rsidR="00081EA2" w:rsidRPr="00081EA2" w:rsidRDefault="00081EA2" w:rsidP="00081EA2">
            <w:pPr>
              <w:pStyle w:val="BodyTextIndent2"/>
              <w:spacing w:line="240" w:lineRule="auto"/>
              <w:ind w:firstLine="0"/>
              <w:rPr>
                <w:rFonts w:ascii="GHEA Grapalat" w:hAnsi="GHEA Grapalat" w:cs="Calibri"/>
                <w:color w:val="000000"/>
                <w:sz w:val="18"/>
                <w:szCs w:val="18"/>
              </w:rPr>
            </w:pPr>
            <w:r w:rsidRPr="00D642CA">
              <w:rPr>
                <w:rFonts w:ascii="GHEA Grapalat" w:hAnsi="GHEA Grapalat" w:cs="Calibri"/>
                <w:color w:val="000000"/>
                <w:sz w:val="18"/>
                <w:szCs w:val="18"/>
              </w:rPr>
              <w:t>Կալցիումի քլորիդ</w:t>
            </w:r>
          </w:p>
        </w:tc>
      </w:tr>
      <w:tr w:rsidR="00081EA2" w:rsidRPr="00066403" w14:paraId="0796B17C" w14:textId="77777777" w:rsidTr="00081EA2">
        <w:tc>
          <w:tcPr>
            <w:tcW w:w="1701" w:type="dxa"/>
            <w:vAlign w:val="center"/>
          </w:tcPr>
          <w:p w14:paraId="09B36187" w14:textId="36E69C30" w:rsidR="00081EA2" w:rsidRDefault="00081EA2" w:rsidP="00081EA2">
            <w:pPr>
              <w:pStyle w:val="BodyTextIndent2"/>
              <w:spacing w:line="240" w:lineRule="auto"/>
              <w:ind w:firstLine="0"/>
              <w:jc w:val="center"/>
              <w:rPr>
                <w:rFonts w:ascii="GHEA Grapalat" w:hAnsi="GHEA Grapalat"/>
                <w:sz w:val="16"/>
              </w:rPr>
            </w:pPr>
            <w:r>
              <w:rPr>
                <w:rFonts w:ascii="GHEA Grapalat" w:hAnsi="GHEA Grapalat"/>
                <w:sz w:val="16"/>
              </w:rPr>
              <w:t>11</w:t>
            </w:r>
          </w:p>
        </w:tc>
        <w:tc>
          <w:tcPr>
            <w:tcW w:w="1418" w:type="dxa"/>
            <w:vAlign w:val="center"/>
          </w:tcPr>
          <w:p w14:paraId="41B1206E" w14:textId="77777777" w:rsidR="00081EA2" w:rsidRPr="00A71D81" w:rsidRDefault="00081EA2" w:rsidP="00081EA2">
            <w:pPr>
              <w:pStyle w:val="BodyTextIndent2"/>
              <w:spacing w:line="240" w:lineRule="auto"/>
              <w:ind w:firstLine="0"/>
              <w:jc w:val="center"/>
              <w:rPr>
                <w:rFonts w:ascii="GHEA Grapalat" w:hAnsi="GHEA Grapalat"/>
                <w:sz w:val="16"/>
              </w:rPr>
            </w:pPr>
          </w:p>
        </w:tc>
        <w:tc>
          <w:tcPr>
            <w:tcW w:w="7231" w:type="dxa"/>
            <w:vAlign w:val="center"/>
          </w:tcPr>
          <w:p w14:paraId="4335F221" w14:textId="3B239F30" w:rsidR="00081EA2" w:rsidRPr="00D642CA" w:rsidRDefault="00081EA2" w:rsidP="00081EA2">
            <w:pPr>
              <w:pStyle w:val="BodyTextIndent2"/>
              <w:spacing w:line="240" w:lineRule="auto"/>
              <w:ind w:firstLine="0"/>
              <w:rPr>
                <w:rFonts w:ascii="GHEA Grapalat" w:hAnsi="GHEA Grapalat" w:cs="Calibri"/>
                <w:color w:val="000000"/>
                <w:sz w:val="18"/>
                <w:szCs w:val="18"/>
              </w:rPr>
            </w:pPr>
            <w:r w:rsidRPr="00D642CA">
              <w:rPr>
                <w:rFonts w:ascii="GHEA Grapalat" w:hAnsi="GHEA Grapalat" w:cs="Calibri"/>
                <w:color w:val="000000"/>
                <w:sz w:val="18"/>
                <w:szCs w:val="18"/>
              </w:rPr>
              <w:t>Հեքսան CH3(CH2)4CH3</w:t>
            </w:r>
          </w:p>
        </w:tc>
      </w:tr>
      <w:tr w:rsidR="00081EA2" w:rsidRPr="00066403" w14:paraId="3AE5EE7B" w14:textId="77777777" w:rsidTr="00081EA2">
        <w:tc>
          <w:tcPr>
            <w:tcW w:w="1701" w:type="dxa"/>
            <w:vAlign w:val="center"/>
          </w:tcPr>
          <w:p w14:paraId="1456D1B3" w14:textId="27D417C8" w:rsidR="00081EA2" w:rsidRDefault="00081EA2" w:rsidP="00081EA2">
            <w:pPr>
              <w:pStyle w:val="BodyTextIndent2"/>
              <w:spacing w:line="240" w:lineRule="auto"/>
              <w:ind w:firstLine="0"/>
              <w:jc w:val="center"/>
              <w:rPr>
                <w:rFonts w:ascii="GHEA Grapalat" w:hAnsi="GHEA Grapalat"/>
                <w:sz w:val="16"/>
              </w:rPr>
            </w:pPr>
            <w:r>
              <w:rPr>
                <w:rFonts w:ascii="GHEA Grapalat" w:hAnsi="GHEA Grapalat"/>
                <w:sz w:val="16"/>
              </w:rPr>
              <w:t>12</w:t>
            </w:r>
          </w:p>
        </w:tc>
        <w:tc>
          <w:tcPr>
            <w:tcW w:w="1418" w:type="dxa"/>
            <w:vAlign w:val="center"/>
          </w:tcPr>
          <w:p w14:paraId="61B780FD" w14:textId="77777777" w:rsidR="00081EA2" w:rsidRPr="00A71D81" w:rsidRDefault="00081EA2" w:rsidP="00081EA2">
            <w:pPr>
              <w:pStyle w:val="BodyTextIndent2"/>
              <w:spacing w:line="240" w:lineRule="auto"/>
              <w:ind w:firstLine="0"/>
              <w:jc w:val="center"/>
              <w:rPr>
                <w:rFonts w:ascii="GHEA Grapalat" w:hAnsi="GHEA Grapalat"/>
                <w:sz w:val="16"/>
              </w:rPr>
            </w:pPr>
          </w:p>
        </w:tc>
        <w:tc>
          <w:tcPr>
            <w:tcW w:w="7231" w:type="dxa"/>
            <w:vAlign w:val="center"/>
          </w:tcPr>
          <w:p w14:paraId="57DC5641" w14:textId="21FAA99F" w:rsidR="00081EA2" w:rsidRPr="00D642CA" w:rsidRDefault="00081EA2" w:rsidP="00081EA2">
            <w:pPr>
              <w:pStyle w:val="BodyTextIndent2"/>
              <w:spacing w:line="240" w:lineRule="auto"/>
              <w:ind w:firstLine="0"/>
              <w:rPr>
                <w:rFonts w:ascii="GHEA Grapalat" w:hAnsi="GHEA Grapalat" w:cs="Calibri"/>
                <w:color w:val="000000"/>
                <w:sz w:val="18"/>
                <w:szCs w:val="18"/>
              </w:rPr>
            </w:pPr>
            <w:r w:rsidRPr="00D642CA">
              <w:rPr>
                <w:rFonts w:ascii="GHEA Grapalat" w:hAnsi="GHEA Grapalat" w:cs="Calibri"/>
                <w:color w:val="000000"/>
                <w:sz w:val="18"/>
                <w:szCs w:val="18"/>
              </w:rPr>
              <w:t>Մեթանոլ CH3OH</w:t>
            </w:r>
          </w:p>
        </w:tc>
      </w:tr>
      <w:tr w:rsidR="00081EA2" w:rsidRPr="00066403" w14:paraId="6F37B2DA" w14:textId="77777777" w:rsidTr="00081EA2">
        <w:tc>
          <w:tcPr>
            <w:tcW w:w="1701" w:type="dxa"/>
            <w:vAlign w:val="center"/>
          </w:tcPr>
          <w:p w14:paraId="2B270C26" w14:textId="56500A58" w:rsidR="00081EA2" w:rsidRDefault="00081EA2" w:rsidP="00081EA2">
            <w:pPr>
              <w:pStyle w:val="BodyTextIndent2"/>
              <w:spacing w:line="240" w:lineRule="auto"/>
              <w:ind w:firstLine="0"/>
              <w:jc w:val="center"/>
              <w:rPr>
                <w:rFonts w:ascii="GHEA Grapalat" w:hAnsi="GHEA Grapalat"/>
                <w:sz w:val="16"/>
              </w:rPr>
            </w:pPr>
            <w:r>
              <w:rPr>
                <w:rFonts w:ascii="GHEA Grapalat" w:hAnsi="GHEA Grapalat"/>
                <w:sz w:val="16"/>
              </w:rPr>
              <w:t>13</w:t>
            </w:r>
          </w:p>
        </w:tc>
        <w:tc>
          <w:tcPr>
            <w:tcW w:w="1418" w:type="dxa"/>
            <w:vAlign w:val="center"/>
          </w:tcPr>
          <w:p w14:paraId="1409D42A" w14:textId="77777777" w:rsidR="00081EA2" w:rsidRPr="00A71D81" w:rsidRDefault="00081EA2" w:rsidP="00081EA2">
            <w:pPr>
              <w:pStyle w:val="BodyTextIndent2"/>
              <w:spacing w:line="240" w:lineRule="auto"/>
              <w:ind w:firstLine="0"/>
              <w:jc w:val="center"/>
              <w:rPr>
                <w:rFonts w:ascii="GHEA Grapalat" w:hAnsi="GHEA Grapalat"/>
                <w:sz w:val="16"/>
              </w:rPr>
            </w:pPr>
          </w:p>
        </w:tc>
        <w:tc>
          <w:tcPr>
            <w:tcW w:w="7231" w:type="dxa"/>
            <w:vAlign w:val="center"/>
          </w:tcPr>
          <w:p w14:paraId="581D183D" w14:textId="13D5A6FF" w:rsidR="00081EA2" w:rsidRPr="00D642CA" w:rsidRDefault="00081EA2" w:rsidP="00081EA2">
            <w:pPr>
              <w:pStyle w:val="BodyTextIndent2"/>
              <w:spacing w:line="240" w:lineRule="auto"/>
              <w:ind w:firstLine="0"/>
              <w:rPr>
                <w:rFonts w:ascii="GHEA Grapalat" w:hAnsi="GHEA Grapalat" w:cs="Calibri"/>
                <w:color w:val="000000"/>
                <w:sz w:val="18"/>
                <w:szCs w:val="18"/>
              </w:rPr>
            </w:pPr>
            <w:r w:rsidRPr="00081EA2">
              <w:rPr>
                <w:rFonts w:ascii="GHEA Grapalat" w:hAnsi="GHEA Grapalat" w:cs="Calibri"/>
                <w:color w:val="000000"/>
                <w:sz w:val="18"/>
                <w:szCs w:val="18"/>
              </w:rPr>
              <w:t>զանազան օրգանական քիմիական նյութեր</w:t>
            </w:r>
          </w:p>
        </w:tc>
      </w:tr>
      <w:tr w:rsidR="00081EA2" w:rsidRPr="00066403" w14:paraId="3AADC201" w14:textId="77777777" w:rsidTr="00081EA2">
        <w:tc>
          <w:tcPr>
            <w:tcW w:w="1701" w:type="dxa"/>
            <w:vAlign w:val="center"/>
          </w:tcPr>
          <w:p w14:paraId="10D638C1" w14:textId="264A522E" w:rsidR="00081EA2" w:rsidRDefault="00081EA2" w:rsidP="00081EA2">
            <w:pPr>
              <w:pStyle w:val="BodyTextIndent2"/>
              <w:spacing w:line="240" w:lineRule="auto"/>
              <w:ind w:firstLine="0"/>
              <w:jc w:val="center"/>
              <w:rPr>
                <w:rFonts w:ascii="GHEA Grapalat" w:hAnsi="GHEA Grapalat"/>
                <w:sz w:val="16"/>
              </w:rPr>
            </w:pPr>
            <w:r>
              <w:rPr>
                <w:rFonts w:ascii="GHEA Grapalat" w:hAnsi="GHEA Grapalat"/>
                <w:sz w:val="16"/>
              </w:rPr>
              <w:t>14</w:t>
            </w:r>
          </w:p>
        </w:tc>
        <w:tc>
          <w:tcPr>
            <w:tcW w:w="1418" w:type="dxa"/>
            <w:vAlign w:val="center"/>
          </w:tcPr>
          <w:p w14:paraId="054BFB6A" w14:textId="77777777" w:rsidR="00081EA2" w:rsidRPr="00A71D81" w:rsidRDefault="00081EA2" w:rsidP="00081EA2">
            <w:pPr>
              <w:pStyle w:val="BodyTextIndent2"/>
              <w:spacing w:line="240" w:lineRule="auto"/>
              <w:ind w:firstLine="0"/>
              <w:jc w:val="center"/>
              <w:rPr>
                <w:rFonts w:ascii="GHEA Grapalat" w:hAnsi="GHEA Grapalat"/>
                <w:sz w:val="16"/>
              </w:rPr>
            </w:pPr>
          </w:p>
        </w:tc>
        <w:tc>
          <w:tcPr>
            <w:tcW w:w="7231" w:type="dxa"/>
            <w:vAlign w:val="center"/>
          </w:tcPr>
          <w:p w14:paraId="4EF8D26F" w14:textId="36F88212" w:rsidR="00081EA2" w:rsidRPr="00081EA2" w:rsidRDefault="00081EA2" w:rsidP="00081EA2">
            <w:pPr>
              <w:pStyle w:val="BodyTextIndent2"/>
              <w:spacing w:line="240" w:lineRule="auto"/>
              <w:ind w:firstLine="0"/>
              <w:rPr>
                <w:rFonts w:ascii="GHEA Grapalat" w:hAnsi="GHEA Grapalat" w:cs="Calibri"/>
                <w:color w:val="000000"/>
                <w:sz w:val="18"/>
                <w:szCs w:val="18"/>
              </w:rPr>
            </w:pPr>
            <w:r w:rsidRPr="00081EA2">
              <w:rPr>
                <w:rFonts w:ascii="GHEA Grapalat" w:hAnsi="GHEA Grapalat" w:cs="Calibri"/>
                <w:color w:val="000000"/>
                <w:sz w:val="18"/>
                <w:szCs w:val="18"/>
              </w:rPr>
              <w:t>Նատրիումի հիդրօքսիդ NaOH</w:t>
            </w:r>
          </w:p>
        </w:tc>
      </w:tr>
      <w:tr w:rsidR="00081EA2" w:rsidRPr="00066403" w14:paraId="4EBABB35" w14:textId="77777777" w:rsidTr="00081EA2">
        <w:tc>
          <w:tcPr>
            <w:tcW w:w="1701" w:type="dxa"/>
            <w:vAlign w:val="center"/>
          </w:tcPr>
          <w:p w14:paraId="72D914A2" w14:textId="789AC69A" w:rsidR="00081EA2" w:rsidRDefault="00081EA2" w:rsidP="00081EA2">
            <w:pPr>
              <w:pStyle w:val="BodyTextIndent2"/>
              <w:spacing w:line="240" w:lineRule="auto"/>
              <w:ind w:firstLine="0"/>
              <w:jc w:val="center"/>
              <w:rPr>
                <w:rFonts w:ascii="GHEA Grapalat" w:hAnsi="GHEA Grapalat"/>
                <w:sz w:val="16"/>
              </w:rPr>
            </w:pPr>
            <w:r>
              <w:rPr>
                <w:rFonts w:ascii="GHEA Grapalat" w:hAnsi="GHEA Grapalat"/>
                <w:sz w:val="16"/>
              </w:rPr>
              <w:t>15</w:t>
            </w:r>
          </w:p>
        </w:tc>
        <w:tc>
          <w:tcPr>
            <w:tcW w:w="1418" w:type="dxa"/>
            <w:vAlign w:val="center"/>
          </w:tcPr>
          <w:p w14:paraId="0CF98C1B" w14:textId="77777777" w:rsidR="00081EA2" w:rsidRPr="00A71D81" w:rsidRDefault="00081EA2" w:rsidP="00081EA2">
            <w:pPr>
              <w:pStyle w:val="BodyTextIndent2"/>
              <w:spacing w:line="240" w:lineRule="auto"/>
              <w:ind w:firstLine="0"/>
              <w:jc w:val="center"/>
              <w:rPr>
                <w:rFonts w:ascii="GHEA Grapalat" w:hAnsi="GHEA Grapalat"/>
                <w:sz w:val="16"/>
              </w:rPr>
            </w:pPr>
          </w:p>
        </w:tc>
        <w:tc>
          <w:tcPr>
            <w:tcW w:w="7231" w:type="dxa"/>
            <w:vAlign w:val="center"/>
          </w:tcPr>
          <w:p w14:paraId="5C80A805" w14:textId="61EAA3C5" w:rsidR="00081EA2" w:rsidRPr="00081EA2" w:rsidRDefault="00081EA2" w:rsidP="00081EA2">
            <w:pPr>
              <w:pStyle w:val="BodyTextIndent2"/>
              <w:spacing w:line="240" w:lineRule="auto"/>
              <w:ind w:firstLine="0"/>
              <w:rPr>
                <w:rFonts w:ascii="GHEA Grapalat" w:hAnsi="GHEA Grapalat" w:cs="Calibri"/>
                <w:color w:val="000000"/>
                <w:sz w:val="18"/>
                <w:szCs w:val="18"/>
              </w:rPr>
            </w:pPr>
            <w:r w:rsidRPr="00081EA2">
              <w:rPr>
                <w:rFonts w:ascii="GHEA Grapalat" w:hAnsi="GHEA Grapalat" w:cs="Calibri"/>
                <w:color w:val="000000"/>
                <w:sz w:val="18"/>
                <w:szCs w:val="18"/>
              </w:rPr>
              <w:t>զանազան օրգանական քիմիական նյութեր</w:t>
            </w:r>
          </w:p>
        </w:tc>
      </w:tr>
      <w:tr w:rsidR="00081EA2" w:rsidRPr="00066403" w14:paraId="79C2CDF3" w14:textId="77777777" w:rsidTr="00081EA2">
        <w:tc>
          <w:tcPr>
            <w:tcW w:w="1701" w:type="dxa"/>
            <w:vAlign w:val="center"/>
          </w:tcPr>
          <w:p w14:paraId="23CEF06A" w14:textId="038E29E6" w:rsidR="00081EA2" w:rsidRDefault="00081EA2" w:rsidP="00081EA2">
            <w:pPr>
              <w:pStyle w:val="BodyTextIndent2"/>
              <w:spacing w:line="240" w:lineRule="auto"/>
              <w:ind w:firstLine="0"/>
              <w:jc w:val="center"/>
              <w:rPr>
                <w:rFonts w:ascii="GHEA Grapalat" w:hAnsi="GHEA Grapalat"/>
                <w:sz w:val="16"/>
              </w:rPr>
            </w:pPr>
            <w:r>
              <w:rPr>
                <w:rFonts w:ascii="GHEA Grapalat" w:hAnsi="GHEA Grapalat"/>
                <w:sz w:val="16"/>
              </w:rPr>
              <w:t>16</w:t>
            </w:r>
          </w:p>
        </w:tc>
        <w:tc>
          <w:tcPr>
            <w:tcW w:w="1418" w:type="dxa"/>
            <w:vAlign w:val="center"/>
          </w:tcPr>
          <w:p w14:paraId="54E9E6BA" w14:textId="77777777" w:rsidR="00081EA2" w:rsidRPr="00A71D81" w:rsidRDefault="00081EA2" w:rsidP="00081EA2">
            <w:pPr>
              <w:pStyle w:val="BodyTextIndent2"/>
              <w:spacing w:line="240" w:lineRule="auto"/>
              <w:ind w:firstLine="0"/>
              <w:jc w:val="center"/>
              <w:rPr>
                <w:rFonts w:ascii="GHEA Grapalat" w:hAnsi="GHEA Grapalat"/>
                <w:sz w:val="16"/>
              </w:rPr>
            </w:pPr>
          </w:p>
        </w:tc>
        <w:tc>
          <w:tcPr>
            <w:tcW w:w="7231" w:type="dxa"/>
            <w:vAlign w:val="center"/>
          </w:tcPr>
          <w:p w14:paraId="2C454DB4" w14:textId="4163E222" w:rsidR="00081EA2" w:rsidRPr="00081EA2" w:rsidRDefault="00081EA2" w:rsidP="00081EA2">
            <w:pPr>
              <w:pStyle w:val="BodyTextIndent2"/>
              <w:spacing w:line="240" w:lineRule="auto"/>
              <w:ind w:firstLine="0"/>
              <w:rPr>
                <w:rFonts w:ascii="GHEA Grapalat" w:hAnsi="GHEA Grapalat" w:cs="Calibri"/>
                <w:color w:val="000000"/>
                <w:sz w:val="18"/>
                <w:szCs w:val="18"/>
              </w:rPr>
            </w:pPr>
            <w:r w:rsidRPr="00D642CA">
              <w:rPr>
                <w:rFonts w:ascii="GHEA Grapalat" w:hAnsi="GHEA Grapalat" w:cs="Calibri"/>
                <w:color w:val="000000"/>
                <w:sz w:val="18"/>
                <w:szCs w:val="18"/>
              </w:rPr>
              <w:t>Նատրիումի սուլֆատ Na2SO4</w:t>
            </w:r>
          </w:p>
        </w:tc>
      </w:tr>
      <w:tr w:rsidR="00081EA2" w:rsidRPr="00066403" w14:paraId="2ED242E8" w14:textId="77777777" w:rsidTr="00081EA2">
        <w:trPr>
          <w:trHeight w:val="269"/>
        </w:trPr>
        <w:tc>
          <w:tcPr>
            <w:tcW w:w="1701" w:type="dxa"/>
            <w:vAlign w:val="center"/>
          </w:tcPr>
          <w:p w14:paraId="7444AEAC" w14:textId="508CFF0E" w:rsidR="00081EA2" w:rsidRDefault="00081EA2" w:rsidP="00081EA2">
            <w:pPr>
              <w:pStyle w:val="BodyTextIndent2"/>
              <w:spacing w:line="240" w:lineRule="auto"/>
              <w:ind w:firstLine="0"/>
              <w:jc w:val="center"/>
              <w:rPr>
                <w:rFonts w:ascii="GHEA Grapalat" w:hAnsi="GHEA Grapalat"/>
                <w:sz w:val="16"/>
              </w:rPr>
            </w:pPr>
            <w:r>
              <w:rPr>
                <w:rFonts w:ascii="GHEA Grapalat" w:hAnsi="GHEA Grapalat"/>
                <w:sz w:val="16"/>
              </w:rPr>
              <w:t>17</w:t>
            </w:r>
          </w:p>
        </w:tc>
        <w:tc>
          <w:tcPr>
            <w:tcW w:w="1418" w:type="dxa"/>
            <w:vAlign w:val="center"/>
          </w:tcPr>
          <w:p w14:paraId="09EE04EF" w14:textId="77777777" w:rsidR="00081EA2" w:rsidRPr="00A71D81" w:rsidRDefault="00081EA2" w:rsidP="00081EA2">
            <w:pPr>
              <w:pStyle w:val="BodyTextIndent2"/>
              <w:spacing w:line="240" w:lineRule="auto"/>
              <w:ind w:firstLine="0"/>
              <w:jc w:val="center"/>
              <w:rPr>
                <w:rFonts w:ascii="GHEA Grapalat" w:hAnsi="GHEA Grapalat"/>
                <w:sz w:val="16"/>
              </w:rPr>
            </w:pPr>
          </w:p>
        </w:tc>
        <w:tc>
          <w:tcPr>
            <w:tcW w:w="7231" w:type="dxa"/>
            <w:vAlign w:val="center"/>
          </w:tcPr>
          <w:p w14:paraId="0B3FEF76" w14:textId="535D8B3B" w:rsidR="00081EA2" w:rsidRPr="00D642CA" w:rsidRDefault="00081EA2" w:rsidP="00081EA2">
            <w:pPr>
              <w:pStyle w:val="BodyTextIndent2"/>
              <w:spacing w:line="240" w:lineRule="auto"/>
              <w:ind w:firstLine="0"/>
              <w:rPr>
                <w:rFonts w:ascii="GHEA Grapalat" w:hAnsi="GHEA Grapalat" w:cs="Calibri"/>
                <w:color w:val="000000"/>
                <w:sz w:val="18"/>
                <w:szCs w:val="18"/>
              </w:rPr>
            </w:pPr>
            <w:r w:rsidRPr="00D642CA">
              <w:rPr>
                <w:rFonts w:ascii="GHEA Grapalat" w:hAnsi="GHEA Grapalat" w:cs="Calibri"/>
                <w:color w:val="000000"/>
                <w:sz w:val="18"/>
                <w:szCs w:val="18"/>
              </w:rPr>
              <w:t xml:space="preserve">Մագնեզիում սուլֆատ </w:t>
            </w:r>
            <w:r w:rsidRPr="00081EA2">
              <w:rPr>
                <w:rFonts w:ascii="Calibri" w:hAnsi="Calibri" w:cs="Calibri"/>
                <w:color w:val="000000"/>
                <w:sz w:val="18"/>
                <w:szCs w:val="18"/>
              </w:rPr>
              <w:t> </w:t>
            </w:r>
            <w:r w:rsidRPr="00081EA2">
              <w:rPr>
                <w:rFonts w:ascii="GHEA Grapalat" w:hAnsi="GHEA Grapalat" w:cs="Calibri"/>
                <w:color w:val="000000"/>
                <w:sz w:val="18"/>
                <w:szCs w:val="18"/>
              </w:rPr>
              <w:t>MgSO4</w:t>
            </w:r>
          </w:p>
        </w:tc>
      </w:tr>
      <w:tr w:rsidR="00081EA2" w:rsidRPr="00066403" w14:paraId="2A870A2D" w14:textId="77777777" w:rsidTr="00081EA2">
        <w:tc>
          <w:tcPr>
            <w:tcW w:w="1701" w:type="dxa"/>
            <w:vAlign w:val="center"/>
          </w:tcPr>
          <w:p w14:paraId="5F41458A" w14:textId="67868232" w:rsidR="00081EA2" w:rsidRDefault="00081EA2" w:rsidP="00081EA2">
            <w:pPr>
              <w:pStyle w:val="BodyTextIndent2"/>
              <w:spacing w:line="240" w:lineRule="auto"/>
              <w:ind w:firstLine="0"/>
              <w:jc w:val="center"/>
              <w:rPr>
                <w:rFonts w:ascii="GHEA Grapalat" w:hAnsi="GHEA Grapalat"/>
                <w:sz w:val="16"/>
              </w:rPr>
            </w:pPr>
            <w:r>
              <w:rPr>
                <w:rFonts w:ascii="GHEA Grapalat" w:hAnsi="GHEA Grapalat"/>
                <w:sz w:val="16"/>
              </w:rPr>
              <w:t>18</w:t>
            </w:r>
          </w:p>
        </w:tc>
        <w:tc>
          <w:tcPr>
            <w:tcW w:w="1418" w:type="dxa"/>
            <w:vAlign w:val="center"/>
          </w:tcPr>
          <w:p w14:paraId="661599CB" w14:textId="77777777" w:rsidR="00081EA2" w:rsidRPr="00A71D81" w:rsidRDefault="00081EA2" w:rsidP="00081EA2">
            <w:pPr>
              <w:pStyle w:val="BodyTextIndent2"/>
              <w:spacing w:line="240" w:lineRule="auto"/>
              <w:ind w:firstLine="0"/>
              <w:jc w:val="center"/>
              <w:rPr>
                <w:rFonts w:ascii="GHEA Grapalat" w:hAnsi="GHEA Grapalat"/>
                <w:sz w:val="16"/>
              </w:rPr>
            </w:pPr>
          </w:p>
        </w:tc>
        <w:tc>
          <w:tcPr>
            <w:tcW w:w="7231" w:type="dxa"/>
            <w:vAlign w:val="center"/>
          </w:tcPr>
          <w:p w14:paraId="65B9F8B4" w14:textId="199E32B2" w:rsidR="00081EA2" w:rsidRPr="00D642CA" w:rsidRDefault="00081EA2" w:rsidP="00081EA2">
            <w:pPr>
              <w:pStyle w:val="BodyTextIndent2"/>
              <w:spacing w:line="240" w:lineRule="auto"/>
              <w:ind w:firstLine="0"/>
              <w:rPr>
                <w:rFonts w:ascii="GHEA Grapalat" w:hAnsi="GHEA Grapalat" w:cs="Calibri"/>
                <w:color w:val="000000"/>
                <w:sz w:val="18"/>
                <w:szCs w:val="18"/>
              </w:rPr>
            </w:pPr>
            <w:r w:rsidRPr="00D642CA">
              <w:rPr>
                <w:rFonts w:ascii="GHEA Grapalat" w:hAnsi="GHEA Grapalat" w:cs="Calibri"/>
                <w:color w:val="000000"/>
                <w:sz w:val="18"/>
                <w:szCs w:val="18"/>
              </w:rPr>
              <w:t>Եռքլորքացախաթթու Cl3CCOOH</w:t>
            </w:r>
          </w:p>
        </w:tc>
      </w:tr>
      <w:tr w:rsidR="00081EA2" w:rsidRPr="00066403" w14:paraId="3DC5F6C6" w14:textId="77777777" w:rsidTr="00081EA2">
        <w:tc>
          <w:tcPr>
            <w:tcW w:w="1701" w:type="dxa"/>
            <w:vAlign w:val="center"/>
          </w:tcPr>
          <w:p w14:paraId="7B16FEFC" w14:textId="0DC8E300" w:rsidR="00081EA2" w:rsidRDefault="00081EA2" w:rsidP="00081EA2">
            <w:pPr>
              <w:pStyle w:val="BodyTextIndent2"/>
              <w:spacing w:line="240" w:lineRule="auto"/>
              <w:ind w:firstLine="0"/>
              <w:jc w:val="center"/>
              <w:rPr>
                <w:rFonts w:ascii="GHEA Grapalat" w:hAnsi="GHEA Grapalat"/>
                <w:sz w:val="16"/>
              </w:rPr>
            </w:pPr>
            <w:r>
              <w:rPr>
                <w:rFonts w:ascii="GHEA Grapalat" w:hAnsi="GHEA Grapalat"/>
                <w:sz w:val="16"/>
              </w:rPr>
              <w:t>19</w:t>
            </w:r>
          </w:p>
        </w:tc>
        <w:tc>
          <w:tcPr>
            <w:tcW w:w="1418" w:type="dxa"/>
            <w:vAlign w:val="center"/>
          </w:tcPr>
          <w:p w14:paraId="3C40F0CC" w14:textId="77777777" w:rsidR="00081EA2" w:rsidRPr="00A71D81" w:rsidRDefault="00081EA2" w:rsidP="00081EA2">
            <w:pPr>
              <w:pStyle w:val="BodyTextIndent2"/>
              <w:spacing w:line="240" w:lineRule="auto"/>
              <w:ind w:firstLine="0"/>
              <w:jc w:val="center"/>
              <w:rPr>
                <w:rFonts w:ascii="GHEA Grapalat" w:hAnsi="GHEA Grapalat"/>
                <w:sz w:val="16"/>
              </w:rPr>
            </w:pPr>
          </w:p>
        </w:tc>
        <w:tc>
          <w:tcPr>
            <w:tcW w:w="7231" w:type="dxa"/>
            <w:vAlign w:val="center"/>
          </w:tcPr>
          <w:p w14:paraId="2262A7A4" w14:textId="6E98EC9C" w:rsidR="00081EA2" w:rsidRPr="00D642CA" w:rsidRDefault="00081EA2" w:rsidP="00081EA2">
            <w:pPr>
              <w:pStyle w:val="BodyTextIndent2"/>
              <w:spacing w:line="240" w:lineRule="auto"/>
              <w:ind w:firstLine="0"/>
              <w:rPr>
                <w:rFonts w:ascii="GHEA Grapalat" w:hAnsi="GHEA Grapalat" w:cs="Calibri"/>
                <w:color w:val="000000"/>
                <w:sz w:val="18"/>
                <w:szCs w:val="18"/>
              </w:rPr>
            </w:pPr>
            <w:r w:rsidRPr="00D642CA">
              <w:rPr>
                <w:rFonts w:ascii="GHEA Grapalat" w:hAnsi="GHEA Grapalat" w:cs="Calibri"/>
                <w:color w:val="000000"/>
                <w:sz w:val="18"/>
                <w:szCs w:val="18"/>
              </w:rPr>
              <w:t>Լիմոնաթթու HOC(COOH)(CH2COOH)2</w:t>
            </w:r>
          </w:p>
        </w:tc>
      </w:tr>
      <w:tr w:rsidR="00081EA2" w:rsidRPr="00066403" w14:paraId="06AC07A5" w14:textId="77777777" w:rsidTr="00081EA2">
        <w:tc>
          <w:tcPr>
            <w:tcW w:w="1701" w:type="dxa"/>
            <w:vAlign w:val="center"/>
          </w:tcPr>
          <w:p w14:paraId="5010AAF1" w14:textId="51D00E48" w:rsidR="00081EA2" w:rsidRDefault="00081EA2" w:rsidP="00081EA2">
            <w:pPr>
              <w:pStyle w:val="BodyTextIndent2"/>
              <w:spacing w:line="240" w:lineRule="auto"/>
              <w:ind w:firstLine="0"/>
              <w:jc w:val="center"/>
              <w:rPr>
                <w:rFonts w:ascii="GHEA Grapalat" w:hAnsi="GHEA Grapalat"/>
                <w:sz w:val="16"/>
              </w:rPr>
            </w:pPr>
            <w:r>
              <w:rPr>
                <w:rFonts w:ascii="GHEA Grapalat" w:hAnsi="GHEA Grapalat"/>
                <w:sz w:val="16"/>
              </w:rPr>
              <w:t>20</w:t>
            </w:r>
          </w:p>
        </w:tc>
        <w:tc>
          <w:tcPr>
            <w:tcW w:w="1418" w:type="dxa"/>
            <w:vAlign w:val="center"/>
          </w:tcPr>
          <w:p w14:paraId="2A7ABF63" w14:textId="77777777" w:rsidR="00081EA2" w:rsidRPr="00A71D81" w:rsidRDefault="00081EA2" w:rsidP="00081EA2">
            <w:pPr>
              <w:pStyle w:val="BodyTextIndent2"/>
              <w:spacing w:line="240" w:lineRule="auto"/>
              <w:ind w:firstLine="0"/>
              <w:jc w:val="center"/>
              <w:rPr>
                <w:rFonts w:ascii="GHEA Grapalat" w:hAnsi="GHEA Grapalat"/>
                <w:sz w:val="16"/>
              </w:rPr>
            </w:pPr>
          </w:p>
        </w:tc>
        <w:tc>
          <w:tcPr>
            <w:tcW w:w="7231" w:type="dxa"/>
            <w:vAlign w:val="center"/>
          </w:tcPr>
          <w:p w14:paraId="420CF8A7" w14:textId="53F75C27" w:rsidR="00081EA2" w:rsidRPr="00D642CA" w:rsidRDefault="00081EA2" w:rsidP="00081EA2">
            <w:pPr>
              <w:pStyle w:val="BodyTextIndent2"/>
              <w:spacing w:line="240" w:lineRule="auto"/>
              <w:ind w:firstLine="0"/>
              <w:rPr>
                <w:rFonts w:ascii="GHEA Grapalat" w:hAnsi="GHEA Grapalat" w:cs="Calibri"/>
                <w:color w:val="000000"/>
                <w:sz w:val="18"/>
                <w:szCs w:val="18"/>
              </w:rPr>
            </w:pPr>
            <w:r w:rsidRPr="00081EA2">
              <w:rPr>
                <w:rFonts w:ascii="GHEA Grapalat" w:hAnsi="GHEA Grapalat" w:cs="Calibri"/>
                <w:color w:val="000000"/>
                <w:sz w:val="18"/>
                <w:szCs w:val="18"/>
              </w:rPr>
              <w:t>զանազան օրգանական քիմիական նյութեր</w:t>
            </w:r>
          </w:p>
        </w:tc>
      </w:tr>
      <w:tr w:rsidR="00081EA2" w:rsidRPr="00066403" w14:paraId="002D93DE" w14:textId="77777777" w:rsidTr="00081EA2">
        <w:tc>
          <w:tcPr>
            <w:tcW w:w="1701" w:type="dxa"/>
            <w:vAlign w:val="center"/>
          </w:tcPr>
          <w:p w14:paraId="60230832" w14:textId="4121957A" w:rsidR="00081EA2" w:rsidRDefault="00081EA2" w:rsidP="00081EA2">
            <w:pPr>
              <w:pStyle w:val="BodyTextIndent2"/>
              <w:spacing w:line="240" w:lineRule="auto"/>
              <w:ind w:firstLine="0"/>
              <w:jc w:val="center"/>
              <w:rPr>
                <w:rFonts w:ascii="GHEA Grapalat" w:hAnsi="GHEA Grapalat"/>
                <w:sz w:val="16"/>
              </w:rPr>
            </w:pPr>
            <w:r>
              <w:rPr>
                <w:rFonts w:ascii="GHEA Grapalat" w:hAnsi="GHEA Grapalat"/>
                <w:sz w:val="16"/>
              </w:rPr>
              <w:t>21</w:t>
            </w:r>
          </w:p>
        </w:tc>
        <w:tc>
          <w:tcPr>
            <w:tcW w:w="1418" w:type="dxa"/>
            <w:vAlign w:val="center"/>
          </w:tcPr>
          <w:p w14:paraId="3AFE6013" w14:textId="77777777" w:rsidR="00081EA2" w:rsidRPr="00A71D81" w:rsidRDefault="00081EA2" w:rsidP="00081EA2">
            <w:pPr>
              <w:pStyle w:val="BodyTextIndent2"/>
              <w:spacing w:line="240" w:lineRule="auto"/>
              <w:ind w:firstLine="0"/>
              <w:jc w:val="center"/>
              <w:rPr>
                <w:rFonts w:ascii="GHEA Grapalat" w:hAnsi="GHEA Grapalat"/>
                <w:sz w:val="16"/>
              </w:rPr>
            </w:pPr>
          </w:p>
        </w:tc>
        <w:tc>
          <w:tcPr>
            <w:tcW w:w="7231" w:type="dxa"/>
            <w:vAlign w:val="center"/>
          </w:tcPr>
          <w:p w14:paraId="4BB880AF" w14:textId="6B831510" w:rsidR="00081EA2" w:rsidRPr="00081EA2" w:rsidRDefault="00081EA2" w:rsidP="00081EA2">
            <w:pPr>
              <w:pStyle w:val="BodyTextIndent2"/>
              <w:spacing w:line="240" w:lineRule="auto"/>
              <w:ind w:firstLine="0"/>
              <w:rPr>
                <w:rFonts w:ascii="GHEA Grapalat" w:hAnsi="GHEA Grapalat" w:cs="Calibri"/>
                <w:color w:val="000000"/>
                <w:sz w:val="18"/>
                <w:szCs w:val="18"/>
              </w:rPr>
            </w:pPr>
            <w:r w:rsidRPr="00081EA2">
              <w:rPr>
                <w:rFonts w:ascii="GHEA Grapalat" w:hAnsi="GHEA Grapalat" w:cs="Calibri"/>
                <w:color w:val="000000"/>
                <w:sz w:val="18"/>
                <w:szCs w:val="18"/>
              </w:rPr>
              <w:t>զանազան օրգանական քիմիական նյութեր</w:t>
            </w:r>
          </w:p>
        </w:tc>
      </w:tr>
      <w:tr w:rsidR="00081EA2" w:rsidRPr="00066403" w14:paraId="42D41DF7" w14:textId="77777777" w:rsidTr="00081EA2">
        <w:tc>
          <w:tcPr>
            <w:tcW w:w="1701" w:type="dxa"/>
            <w:vAlign w:val="center"/>
          </w:tcPr>
          <w:p w14:paraId="7156AC9F" w14:textId="2D3D9409" w:rsidR="00081EA2" w:rsidRDefault="00081EA2" w:rsidP="00081EA2">
            <w:pPr>
              <w:pStyle w:val="BodyTextIndent2"/>
              <w:spacing w:line="240" w:lineRule="auto"/>
              <w:ind w:firstLine="0"/>
              <w:jc w:val="center"/>
              <w:rPr>
                <w:rFonts w:ascii="GHEA Grapalat" w:hAnsi="GHEA Grapalat"/>
                <w:sz w:val="16"/>
              </w:rPr>
            </w:pPr>
            <w:r>
              <w:rPr>
                <w:rFonts w:ascii="GHEA Grapalat" w:hAnsi="GHEA Grapalat"/>
                <w:sz w:val="16"/>
              </w:rPr>
              <w:t>22</w:t>
            </w:r>
          </w:p>
        </w:tc>
        <w:tc>
          <w:tcPr>
            <w:tcW w:w="1418" w:type="dxa"/>
            <w:vAlign w:val="center"/>
          </w:tcPr>
          <w:p w14:paraId="25294567" w14:textId="77777777" w:rsidR="00081EA2" w:rsidRPr="00A71D81" w:rsidRDefault="00081EA2" w:rsidP="00081EA2">
            <w:pPr>
              <w:pStyle w:val="BodyTextIndent2"/>
              <w:spacing w:line="240" w:lineRule="auto"/>
              <w:ind w:firstLine="0"/>
              <w:jc w:val="center"/>
              <w:rPr>
                <w:rFonts w:ascii="GHEA Grapalat" w:hAnsi="GHEA Grapalat"/>
                <w:sz w:val="16"/>
              </w:rPr>
            </w:pPr>
          </w:p>
        </w:tc>
        <w:tc>
          <w:tcPr>
            <w:tcW w:w="7231" w:type="dxa"/>
            <w:vAlign w:val="center"/>
          </w:tcPr>
          <w:p w14:paraId="3B583ACA" w14:textId="12530BEE" w:rsidR="00081EA2" w:rsidRPr="00081EA2" w:rsidRDefault="00081EA2" w:rsidP="00081EA2">
            <w:pPr>
              <w:pStyle w:val="BodyTextIndent2"/>
              <w:spacing w:line="240" w:lineRule="auto"/>
              <w:ind w:firstLine="0"/>
              <w:rPr>
                <w:rFonts w:ascii="GHEA Grapalat" w:hAnsi="GHEA Grapalat" w:cs="Calibri"/>
                <w:color w:val="000000"/>
                <w:sz w:val="18"/>
                <w:szCs w:val="18"/>
              </w:rPr>
            </w:pPr>
            <w:r w:rsidRPr="00081EA2">
              <w:rPr>
                <w:rFonts w:ascii="GHEA Grapalat" w:hAnsi="GHEA Grapalat" w:cs="Calibri"/>
                <w:color w:val="000000"/>
                <w:sz w:val="18"/>
                <w:szCs w:val="18"/>
              </w:rPr>
              <w:t>զանազան օրգանական քիմիական նյութեր</w:t>
            </w:r>
          </w:p>
        </w:tc>
      </w:tr>
      <w:tr w:rsidR="00081EA2" w:rsidRPr="00066403" w14:paraId="0D941F3C" w14:textId="77777777" w:rsidTr="00081EA2">
        <w:tc>
          <w:tcPr>
            <w:tcW w:w="1701" w:type="dxa"/>
            <w:vAlign w:val="center"/>
          </w:tcPr>
          <w:p w14:paraId="4F0837D1" w14:textId="6EB9E943" w:rsidR="00081EA2" w:rsidRDefault="00081EA2" w:rsidP="00081EA2">
            <w:pPr>
              <w:pStyle w:val="BodyTextIndent2"/>
              <w:spacing w:line="240" w:lineRule="auto"/>
              <w:ind w:firstLine="0"/>
              <w:jc w:val="center"/>
              <w:rPr>
                <w:rFonts w:ascii="GHEA Grapalat" w:hAnsi="GHEA Grapalat"/>
                <w:sz w:val="16"/>
              </w:rPr>
            </w:pPr>
            <w:r>
              <w:rPr>
                <w:rFonts w:ascii="GHEA Grapalat" w:hAnsi="GHEA Grapalat"/>
                <w:sz w:val="16"/>
              </w:rPr>
              <w:t>23</w:t>
            </w:r>
          </w:p>
        </w:tc>
        <w:tc>
          <w:tcPr>
            <w:tcW w:w="1418" w:type="dxa"/>
            <w:vAlign w:val="center"/>
          </w:tcPr>
          <w:p w14:paraId="09523F1F" w14:textId="77777777" w:rsidR="00081EA2" w:rsidRPr="00A71D81" w:rsidRDefault="00081EA2" w:rsidP="00081EA2">
            <w:pPr>
              <w:pStyle w:val="BodyTextIndent2"/>
              <w:spacing w:line="240" w:lineRule="auto"/>
              <w:ind w:firstLine="0"/>
              <w:jc w:val="center"/>
              <w:rPr>
                <w:rFonts w:ascii="GHEA Grapalat" w:hAnsi="GHEA Grapalat"/>
                <w:sz w:val="16"/>
              </w:rPr>
            </w:pPr>
          </w:p>
        </w:tc>
        <w:tc>
          <w:tcPr>
            <w:tcW w:w="7231" w:type="dxa"/>
            <w:vAlign w:val="center"/>
          </w:tcPr>
          <w:p w14:paraId="334C34D8" w14:textId="067EEF55" w:rsidR="00081EA2" w:rsidRPr="00081EA2" w:rsidRDefault="00081EA2" w:rsidP="00081EA2">
            <w:pPr>
              <w:pStyle w:val="BodyTextIndent2"/>
              <w:spacing w:line="240" w:lineRule="auto"/>
              <w:ind w:firstLine="0"/>
              <w:rPr>
                <w:rFonts w:ascii="GHEA Grapalat" w:hAnsi="GHEA Grapalat" w:cs="Calibri"/>
                <w:color w:val="000000"/>
                <w:sz w:val="18"/>
                <w:szCs w:val="18"/>
              </w:rPr>
            </w:pPr>
            <w:r w:rsidRPr="00D642CA">
              <w:rPr>
                <w:rFonts w:ascii="GHEA Grapalat" w:hAnsi="GHEA Grapalat" w:cs="Calibri"/>
                <w:color w:val="000000"/>
                <w:sz w:val="18"/>
                <w:szCs w:val="18"/>
              </w:rPr>
              <w:t>Կալիումի հիդրոֆոսֆատ երկտեղակալված</w:t>
            </w:r>
            <w:r w:rsidRPr="00081EA2">
              <w:rPr>
                <w:rFonts w:ascii="GHEA Grapalat" w:hAnsi="GHEA Grapalat" w:cs="Calibri"/>
                <w:color w:val="000000"/>
                <w:sz w:val="18"/>
                <w:szCs w:val="18"/>
              </w:rPr>
              <w:t xml:space="preserve"> </w:t>
            </w:r>
            <w:r w:rsidRPr="00D642CA">
              <w:rPr>
                <w:rFonts w:ascii="GHEA Grapalat" w:hAnsi="GHEA Grapalat" w:cs="Calibri"/>
                <w:color w:val="000000"/>
                <w:sz w:val="18"/>
                <w:szCs w:val="18"/>
              </w:rPr>
              <w:t>K2HPO4</w:t>
            </w:r>
          </w:p>
        </w:tc>
      </w:tr>
      <w:tr w:rsidR="00081EA2" w:rsidRPr="00066403" w14:paraId="0EB13C3A" w14:textId="77777777" w:rsidTr="00081EA2">
        <w:tc>
          <w:tcPr>
            <w:tcW w:w="1701" w:type="dxa"/>
            <w:vAlign w:val="center"/>
          </w:tcPr>
          <w:p w14:paraId="088A5F7F" w14:textId="61812CB6" w:rsidR="00081EA2" w:rsidRDefault="00081EA2" w:rsidP="00081EA2">
            <w:pPr>
              <w:pStyle w:val="BodyTextIndent2"/>
              <w:spacing w:line="240" w:lineRule="auto"/>
              <w:ind w:firstLine="0"/>
              <w:jc w:val="center"/>
              <w:rPr>
                <w:rFonts w:ascii="GHEA Grapalat" w:hAnsi="GHEA Grapalat"/>
                <w:sz w:val="16"/>
              </w:rPr>
            </w:pPr>
            <w:r>
              <w:rPr>
                <w:rFonts w:ascii="GHEA Grapalat" w:hAnsi="GHEA Grapalat"/>
                <w:sz w:val="16"/>
              </w:rPr>
              <w:t>24</w:t>
            </w:r>
          </w:p>
        </w:tc>
        <w:tc>
          <w:tcPr>
            <w:tcW w:w="1418" w:type="dxa"/>
            <w:vAlign w:val="center"/>
          </w:tcPr>
          <w:p w14:paraId="3F7E41FC" w14:textId="77777777" w:rsidR="00081EA2" w:rsidRPr="00A71D81" w:rsidRDefault="00081EA2" w:rsidP="00081EA2">
            <w:pPr>
              <w:pStyle w:val="BodyTextIndent2"/>
              <w:spacing w:line="240" w:lineRule="auto"/>
              <w:ind w:firstLine="0"/>
              <w:jc w:val="center"/>
              <w:rPr>
                <w:rFonts w:ascii="GHEA Grapalat" w:hAnsi="GHEA Grapalat"/>
                <w:sz w:val="16"/>
              </w:rPr>
            </w:pPr>
          </w:p>
        </w:tc>
        <w:tc>
          <w:tcPr>
            <w:tcW w:w="7231" w:type="dxa"/>
            <w:vAlign w:val="center"/>
          </w:tcPr>
          <w:p w14:paraId="69B638E3" w14:textId="406035CB" w:rsidR="00081EA2" w:rsidRPr="00D642CA" w:rsidRDefault="00081EA2" w:rsidP="00081EA2">
            <w:pPr>
              <w:pStyle w:val="BodyTextIndent2"/>
              <w:spacing w:line="240" w:lineRule="auto"/>
              <w:ind w:firstLine="0"/>
              <w:rPr>
                <w:rFonts w:ascii="GHEA Grapalat" w:hAnsi="GHEA Grapalat" w:cs="Calibri"/>
                <w:color w:val="000000"/>
                <w:sz w:val="18"/>
                <w:szCs w:val="18"/>
              </w:rPr>
            </w:pPr>
            <w:bookmarkStart w:id="2" w:name="_Hlk106149887"/>
            <w:r w:rsidRPr="00D642CA">
              <w:rPr>
                <w:rFonts w:ascii="GHEA Grapalat" w:hAnsi="GHEA Grapalat" w:cs="Calibri"/>
                <w:color w:val="000000"/>
                <w:sz w:val="18"/>
                <w:szCs w:val="18"/>
              </w:rPr>
              <w:t>Նատրիումի քլորիդ</w:t>
            </w:r>
            <w:r w:rsidRPr="00081EA2">
              <w:rPr>
                <w:rFonts w:ascii="GHEA Grapalat" w:hAnsi="GHEA Grapalat" w:cs="Calibri"/>
                <w:color w:val="000000"/>
                <w:sz w:val="18"/>
                <w:szCs w:val="18"/>
              </w:rPr>
              <w:t xml:space="preserve"> </w:t>
            </w:r>
            <w:r w:rsidRPr="00D642CA">
              <w:rPr>
                <w:rFonts w:ascii="GHEA Grapalat" w:hAnsi="GHEA Grapalat" w:cs="Calibri"/>
                <w:color w:val="000000"/>
                <w:sz w:val="18"/>
                <w:szCs w:val="18"/>
              </w:rPr>
              <w:t>NaCl</w:t>
            </w:r>
            <w:bookmarkEnd w:id="2"/>
          </w:p>
        </w:tc>
      </w:tr>
      <w:tr w:rsidR="00081EA2" w:rsidRPr="00066403" w14:paraId="712DEEC7" w14:textId="77777777" w:rsidTr="00081EA2">
        <w:tc>
          <w:tcPr>
            <w:tcW w:w="1701" w:type="dxa"/>
            <w:vAlign w:val="center"/>
          </w:tcPr>
          <w:p w14:paraId="29DF28D4" w14:textId="3851AF7F" w:rsidR="00081EA2" w:rsidRDefault="00081EA2" w:rsidP="00081EA2">
            <w:pPr>
              <w:pStyle w:val="BodyTextIndent2"/>
              <w:spacing w:line="240" w:lineRule="auto"/>
              <w:ind w:firstLine="0"/>
              <w:jc w:val="center"/>
              <w:rPr>
                <w:rFonts w:ascii="GHEA Grapalat" w:hAnsi="GHEA Grapalat"/>
                <w:sz w:val="16"/>
              </w:rPr>
            </w:pPr>
            <w:r>
              <w:rPr>
                <w:rFonts w:ascii="GHEA Grapalat" w:hAnsi="GHEA Grapalat"/>
                <w:sz w:val="16"/>
              </w:rPr>
              <w:t>25</w:t>
            </w:r>
          </w:p>
        </w:tc>
        <w:tc>
          <w:tcPr>
            <w:tcW w:w="1418" w:type="dxa"/>
            <w:vAlign w:val="center"/>
          </w:tcPr>
          <w:p w14:paraId="712E0D87" w14:textId="77777777" w:rsidR="00081EA2" w:rsidRPr="00A71D81" w:rsidRDefault="00081EA2" w:rsidP="00081EA2">
            <w:pPr>
              <w:pStyle w:val="BodyTextIndent2"/>
              <w:spacing w:line="240" w:lineRule="auto"/>
              <w:ind w:firstLine="0"/>
              <w:jc w:val="center"/>
              <w:rPr>
                <w:rFonts w:ascii="GHEA Grapalat" w:hAnsi="GHEA Grapalat"/>
                <w:sz w:val="16"/>
              </w:rPr>
            </w:pPr>
          </w:p>
        </w:tc>
        <w:tc>
          <w:tcPr>
            <w:tcW w:w="7231" w:type="dxa"/>
            <w:vAlign w:val="center"/>
          </w:tcPr>
          <w:p w14:paraId="0EC9DCF2" w14:textId="0A2E3159" w:rsidR="00081EA2" w:rsidRPr="00D642CA" w:rsidRDefault="00081EA2" w:rsidP="00081EA2">
            <w:pPr>
              <w:pStyle w:val="BodyTextIndent2"/>
              <w:spacing w:line="240" w:lineRule="auto"/>
              <w:ind w:firstLine="0"/>
              <w:rPr>
                <w:rFonts w:ascii="GHEA Grapalat" w:hAnsi="GHEA Grapalat" w:cs="Calibri"/>
                <w:color w:val="000000"/>
                <w:sz w:val="18"/>
                <w:szCs w:val="18"/>
              </w:rPr>
            </w:pPr>
            <w:r w:rsidRPr="00D642CA">
              <w:rPr>
                <w:rFonts w:ascii="GHEA Grapalat" w:hAnsi="GHEA Grapalat" w:cs="Calibri"/>
                <w:color w:val="000000"/>
                <w:sz w:val="18"/>
                <w:szCs w:val="18"/>
              </w:rPr>
              <w:t>Կալիումի քլորիդ</w:t>
            </w:r>
          </w:p>
        </w:tc>
      </w:tr>
      <w:tr w:rsidR="00081EA2" w:rsidRPr="00066403" w14:paraId="6E25682B" w14:textId="77777777" w:rsidTr="00081EA2">
        <w:tc>
          <w:tcPr>
            <w:tcW w:w="1701" w:type="dxa"/>
            <w:vAlign w:val="center"/>
          </w:tcPr>
          <w:p w14:paraId="4D1D42D7" w14:textId="4934A479" w:rsidR="00081EA2" w:rsidRDefault="00081EA2" w:rsidP="00081EA2">
            <w:pPr>
              <w:pStyle w:val="BodyTextIndent2"/>
              <w:spacing w:line="240" w:lineRule="auto"/>
              <w:ind w:firstLine="0"/>
              <w:jc w:val="center"/>
              <w:rPr>
                <w:rFonts w:ascii="GHEA Grapalat" w:hAnsi="GHEA Grapalat"/>
                <w:sz w:val="16"/>
              </w:rPr>
            </w:pPr>
            <w:r>
              <w:rPr>
                <w:rFonts w:ascii="GHEA Grapalat" w:hAnsi="GHEA Grapalat"/>
                <w:sz w:val="16"/>
              </w:rPr>
              <w:t>26</w:t>
            </w:r>
          </w:p>
        </w:tc>
        <w:tc>
          <w:tcPr>
            <w:tcW w:w="1418" w:type="dxa"/>
            <w:vAlign w:val="center"/>
          </w:tcPr>
          <w:p w14:paraId="769A2318" w14:textId="77777777" w:rsidR="00081EA2" w:rsidRPr="00A71D81" w:rsidRDefault="00081EA2" w:rsidP="00081EA2">
            <w:pPr>
              <w:pStyle w:val="BodyTextIndent2"/>
              <w:spacing w:line="240" w:lineRule="auto"/>
              <w:ind w:firstLine="0"/>
              <w:jc w:val="center"/>
              <w:rPr>
                <w:rFonts w:ascii="GHEA Grapalat" w:hAnsi="GHEA Grapalat"/>
                <w:sz w:val="16"/>
              </w:rPr>
            </w:pPr>
          </w:p>
        </w:tc>
        <w:tc>
          <w:tcPr>
            <w:tcW w:w="7231" w:type="dxa"/>
            <w:vAlign w:val="center"/>
          </w:tcPr>
          <w:p w14:paraId="12414CA1" w14:textId="2C1A35DB" w:rsidR="00081EA2" w:rsidRPr="00D642CA" w:rsidRDefault="00081EA2" w:rsidP="00081EA2">
            <w:pPr>
              <w:pStyle w:val="BodyTextIndent2"/>
              <w:spacing w:line="240" w:lineRule="auto"/>
              <w:ind w:firstLine="0"/>
              <w:rPr>
                <w:rFonts w:ascii="GHEA Grapalat" w:hAnsi="GHEA Grapalat" w:cs="Calibri"/>
                <w:color w:val="000000"/>
                <w:sz w:val="18"/>
                <w:szCs w:val="18"/>
              </w:rPr>
            </w:pPr>
            <w:r w:rsidRPr="00E27035">
              <w:rPr>
                <w:rFonts w:ascii="GHEA Grapalat" w:hAnsi="GHEA Grapalat" w:cs="Calibri"/>
                <w:color w:val="000000"/>
                <w:sz w:val="18"/>
                <w:szCs w:val="18"/>
              </w:rPr>
              <w:t xml:space="preserve">Ամոնիակի ջրային լուծույթ </w:t>
            </w:r>
            <w:r w:rsidRPr="00443B45">
              <w:rPr>
                <w:rFonts w:ascii="GHEA Grapalat" w:hAnsi="GHEA Grapalat" w:cs="Calibri"/>
                <w:color w:val="000000"/>
                <w:sz w:val="18"/>
                <w:szCs w:val="18"/>
              </w:rPr>
              <w:t>NH4OH</w:t>
            </w:r>
          </w:p>
        </w:tc>
      </w:tr>
      <w:tr w:rsidR="00081EA2" w:rsidRPr="00066403" w14:paraId="3059BC1A" w14:textId="77777777" w:rsidTr="00081EA2">
        <w:tc>
          <w:tcPr>
            <w:tcW w:w="1701" w:type="dxa"/>
            <w:vAlign w:val="center"/>
          </w:tcPr>
          <w:p w14:paraId="422D72CF" w14:textId="43FA410E" w:rsidR="00081EA2" w:rsidRDefault="00081EA2" w:rsidP="00081EA2">
            <w:pPr>
              <w:pStyle w:val="BodyTextIndent2"/>
              <w:spacing w:line="240" w:lineRule="auto"/>
              <w:ind w:firstLine="0"/>
              <w:jc w:val="center"/>
              <w:rPr>
                <w:rFonts w:ascii="GHEA Grapalat" w:hAnsi="GHEA Grapalat"/>
                <w:sz w:val="16"/>
              </w:rPr>
            </w:pPr>
            <w:r>
              <w:rPr>
                <w:rFonts w:ascii="GHEA Grapalat" w:hAnsi="GHEA Grapalat"/>
                <w:sz w:val="16"/>
              </w:rPr>
              <w:t>27</w:t>
            </w:r>
          </w:p>
        </w:tc>
        <w:tc>
          <w:tcPr>
            <w:tcW w:w="1418" w:type="dxa"/>
            <w:vAlign w:val="center"/>
          </w:tcPr>
          <w:p w14:paraId="649A460A" w14:textId="77777777" w:rsidR="00081EA2" w:rsidRPr="00A71D81" w:rsidRDefault="00081EA2" w:rsidP="00081EA2">
            <w:pPr>
              <w:pStyle w:val="BodyTextIndent2"/>
              <w:spacing w:line="240" w:lineRule="auto"/>
              <w:ind w:firstLine="0"/>
              <w:jc w:val="center"/>
              <w:rPr>
                <w:rFonts w:ascii="GHEA Grapalat" w:hAnsi="GHEA Grapalat"/>
                <w:sz w:val="16"/>
              </w:rPr>
            </w:pPr>
          </w:p>
        </w:tc>
        <w:tc>
          <w:tcPr>
            <w:tcW w:w="7231" w:type="dxa"/>
            <w:vAlign w:val="center"/>
          </w:tcPr>
          <w:p w14:paraId="0D7DDB7B" w14:textId="12224682" w:rsidR="00081EA2" w:rsidRPr="00E27035" w:rsidRDefault="00081EA2" w:rsidP="00081EA2">
            <w:pPr>
              <w:pStyle w:val="BodyTextIndent2"/>
              <w:spacing w:line="240" w:lineRule="auto"/>
              <w:ind w:firstLine="0"/>
              <w:rPr>
                <w:rFonts w:ascii="GHEA Grapalat" w:hAnsi="GHEA Grapalat" w:cs="Calibri"/>
                <w:color w:val="000000"/>
                <w:sz w:val="18"/>
                <w:szCs w:val="18"/>
              </w:rPr>
            </w:pPr>
            <w:r w:rsidRPr="00081EA2">
              <w:rPr>
                <w:rFonts w:ascii="GHEA Grapalat" w:hAnsi="GHEA Grapalat" w:cs="Calibri"/>
                <w:color w:val="000000"/>
                <w:sz w:val="18"/>
                <w:szCs w:val="18"/>
              </w:rPr>
              <w:t>զանազան օրգանական քիմիական նյութեր</w:t>
            </w:r>
          </w:p>
        </w:tc>
      </w:tr>
      <w:tr w:rsidR="00081EA2" w:rsidRPr="00066403" w14:paraId="3F901899" w14:textId="77777777" w:rsidTr="00081EA2">
        <w:tc>
          <w:tcPr>
            <w:tcW w:w="1701" w:type="dxa"/>
            <w:vAlign w:val="center"/>
          </w:tcPr>
          <w:p w14:paraId="09F5A632" w14:textId="47AE0CA6" w:rsidR="00081EA2" w:rsidRDefault="00081EA2" w:rsidP="00081EA2">
            <w:pPr>
              <w:pStyle w:val="BodyTextIndent2"/>
              <w:spacing w:line="240" w:lineRule="auto"/>
              <w:ind w:firstLine="0"/>
              <w:jc w:val="center"/>
              <w:rPr>
                <w:rFonts w:ascii="GHEA Grapalat" w:hAnsi="GHEA Grapalat"/>
                <w:sz w:val="16"/>
              </w:rPr>
            </w:pPr>
            <w:r>
              <w:rPr>
                <w:rFonts w:ascii="GHEA Grapalat" w:hAnsi="GHEA Grapalat"/>
                <w:sz w:val="16"/>
              </w:rPr>
              <w:t>28</w:t>
            </w:r>
          </w:p>
        </w:tc>
        <w:tc>
          <w:tcPr>
            <w:tcW w:w="1418" w:type="dxa"/>
            <w:vAlign w:val="center"/>
          </w:tcPr>
          <w:p w14:paraId="2FF58C01" w14:textId="77777777" w:rsidR="00081EA2" w:rsidRPr="00A71D81" w:rsidRDefault="00081EA2" w:rsidP="00081EA2">
            <w:pPr>
              <w:pStyle w:val="BodyTextIndent2"/>
              <w:spacing w:line="240" w:lineRule="auto"/>
              <w:ind w:firstLine="0"/>
              <w:jc w:val="center"/>
              <w:rPr>
                <w:rFonts w:ascii="GHEA Grapalat" w:hAnsi="GHEA Grapalat"/>
                <w:sz w:val="16"/>
              </w:rPr>
            </w:pPr>
          </w:p>
        </w:tc>
        <w:tc>
          <w:tcPr>
            <w:tcW w:w="7231" w:type="dxa"/>
            <w:vAlign w:val="center"/>
          </w:tcPr>
          <w:p w14:paraId="7A08D2E8" w14:textId="01A252CD" w:rsidR="00081EA2" w:rsidRPr="00081EA2" w:rsidRDefault="00081EA2" w:rsidP="00081EA2">
            <w:pPr>
              <w:pStyle w:val="BodyTextIndent2"/>
              <w:spacing w:line="240" w:lineRule="auto"/>
              <w:ind w:firstLine="0"/>
              <w:rPr>
                <w:rFonts w:ascii="GHEA Grapalat" w:hAnsi="GHEA Grapalat" w:cs="Calibri"/>
                <w:color w:val="000000"/>
                <w:sz w:val="18"/>
                <w:szCs w:val="18"/>
              </w:rPr>
            </w:pPr>
            <w:r w:rsidRPr="00081EA2">
              <w:rPr>
                <w:rFonts w:ascii="GHEA Grapalat" w:hAnsi="GHEA Grapalat" w:cs="Calibri"/>
                <w:color w:val="000000"/>
                <w:sz w:val="18"/>
                <w:szCs w:val="18"/>
              </w:rPr>
              <w:t>զանազան օրգանական քիմիական նյութեր</w:t>
            </w:r>
          </w:p>
        </w:tc>
      </w:tr>
      <w:tr w:rsidR="00081EA2" w:rsidRPr="00066403" w14:paraId="7A023088" w14:textId="77777777" w:rsidTr="00081EA2">
        <w:tc>
          <w:tcPr>
            <w:tcW w:w="1701" w:type="dxa"/>
            <w:vAlign w:val="center"/>
          </w:tcPr>
          <w:p w14:paraId="0FD644DC" w14:textId="6FF927F6" w:rsidR="00081EA2" w:rsidRDefault="00081EA2" w:rsidP="00081EA2">
            <w:pPr>
              <w:pStyle w:val="BodyTextIndent2"/>
              <w:spacing w:line="240" w:lineRule="auto"/>
              <w:ind w:firstLine="0"/>
              <w:jc w:val="center"/>
              <w:rPr>
                <w:rFonts w:ascii="GHEA Grapalat" w:hAnsi="GHEA Grapalat"/>
                <w:sz w:val="16"/>
              </w:rPr>
            </w:pPr>
            <w:r>
              <w:rPr>
                <w:rFonts w:ascii="GHEA Grapalat" w:hAnsi="GHEA Grapalat"/>
                <w:sz w:val="16"/>
              </w:rPr>
              <w:t>29</w:t>
            </w:r>
          </w:p>
        </w:tc>
        <w:tc>
          <w:tcPr>
            <w:tcW w:w="1418" w:type="dxa"/>
            <w:vAlign w:val="center"/>
          </w:tcPr>
          <w:p w14:paraId="2A1C56C8" w14:textId="77777777" w:rsidR="00081EA2" w:rsidRPr="00A71D81" w:rsidRDefault="00081EA2" w:rsidP="00081EA2">
            <w:pPr>
              <w:pStyle w:val="BodyTextIndent2"/>
              <w:spacing w:line="240" w:lineRule="auto"/>
              <w:ind w:firstLine="0"/>
              <w:jc w:val="center"/>
              <w:rPr>
                <w:rFonts w:ascii="GHEA Grapalat" w:hAnsi="GHEA Grapalat"/>
                <w:sz w:val="16"/>
              </w:rPr>
            </w:pPr>
          </w:p>
        </w:tc>
        <w:tc>
          <w:tcPr>
            <w:tcW w:w="7231" w:type="dxa"/>
            <w:vAlign w:val="center"/>
          </w:tcPr>
          <w:p w14:paraId="1C3A0C9A" w14:textId="35A241CF" w:rsidR="00081EA2" w:rsidRPr="00081EA2" w:rsidRDefault="00081EA2" w:rsidP="00081EA2">
            <w:pPr>
              <w:pStyle w:val="BodyTextIndent2"/>
              <w:spacing w:line="240" w:lineRule="auto"/>
              <w:ind w:firstLine="0"/>
              <w:rPr>
                <w:rFonts w:ascii="GHEA Grapalat" w:hAnsi="GHEA Grapalat" w:cs="Calibri"/>
                <w:color w:val="000000"/>
                <w:sz w:val="18"/>
                <w:szCs w:val="18"/>
              </w:rPr>
            </w:pPr>
            <w:r w:rsidRPr="00081EA2">
              <w:rPr>
                <w:rFonts w:ascii="GHEA Grapalat" w:hAnsi="GHEA Grapalat" w:cs="Calibri"/>
                <w:color w:val="000000"/>
                <w:sz w:val="18"/>
                <w:szCs w:val="18"/>
              </w:rPr>
              <w:t>զանազան օրգանական քիմիական նյութեր</w:t>
            </w:r>
          </w:p>
        </w:tc>
      </w:tr>
      <w:tr w:rsidR="00081EA2" w:rsidRPr="00066403" w14:paraId="7E68021E" w14:textId="77777777" w:rsidTr="00081EA2">
        <w:tc>
          <w:tcPr>
            <w:tcW w:w="1701" w:type="dxa"/>
            <w:vAlign w:val="center"/>
          </w:tcPr>
          <w:p w14:paraId="63F61CD1" w14:textId="27A89174" w:rsidR="00081EA2" w:rsidRDefault="00081EA2" w:rsidP="00081EA2">
            <w:pPr>
              <w:pStyle w:val="BodyTextIndent2"/>
              <w:spacing w:line="240" w:lineRule="auto"/>
              <w:ind w:firstLine="0"/>
              <w:jc w:val="center"/>
              <w:rPr>
                <w:rFonts w:ascii="GHEA Grapalat" w:hAnsi="GHEA Grapalat"/>
                <w:sz w:val="16"/>
              </w:rPr>
            </w:pPr>
            <w:r>
              <w:rPr>
                <w:rFonts w:ascii="GHEA Grapalat" w:hAnsi="GHEA Grapalat"/>
                <w:sz w:val="16"/>
              </w:rPr>
              <w:t>30</w:t>
            </w:r>
          </w:p>
        </w:tc>
        <w:tc>
          <w:tcPr>
            <w:tcW w:w="1418" w:type="dxa"/>
            <w:vAlign w:val="center"/>
          </w:tcPr>
          <w:p w14:paraId="73BC7030" w14:textId="77777777" w:rsidR="00081EA2" w:rsidRPr="00A71D81" w:rsidRDefault="00081EA2" w:rsidP="00081EA2">
            <w:pPr>
              <w:pStyle w:val="BodyTextIndent2"/>
              <w:spacing w:line="240" w:lineRule="auto"/>
              <w:ind w:firstLine="0"/>
              <w:jc w:val="center"/>
              <w:rPr>
                <w:rFonts w:ascii="GHEA Grapalat" w:hAnsi="GHEA Grapalat"/>
                <w:sz w:val="16"/>
              </w:rPr>
            </w:pPr>
          </w:p>
        </w:tc>
        <w:tc>
          <w:tcPr>
            <w:tcW w:w="7231" w:type="dxa"/>
            <w:vAlign w:val="center"/>
          </w:tcPr>
          <w:p w14:paraId="1F28E1B8" w14:textId="165A5231" w:rsidR="00081EA2" w:rsidRPr="00081EA2" w:rsidRDefault="00081EA2" w:rsidP="00081EA2">
            <w:pPr>
              <w:pStyle w:val="BodyTextIndent2"/>
              <w:spacing w:line="240" w:lineRule="auto"/>
              <w:ind w:firstLine="0"/>
              <w:rPr>
                <w:rFonts w:ascii="GHEA Grapalat" w:hAnsi="GHEA Grapalat" w:cs="Calibri"/>
                <w:color w:val="000000"/>
                <w:sz w:val="18"/>
                <w:szCs w:val="18"/>
              </w:rPr>
            </w:pPr>
            <w:r w:rsidRPr="00081EA2">
              <w:rPr>
                <w:rFonts w:ascii="GHEA Grapalat" w:hAnsi="GHEA Grapalat" w:cs="Calibri"/>
                <w:color w:val="000000"/>
                <w:sz w:val="18"/>
                <w:szCs w:val="18"/>
              </w:rPr>
              <w:t>զանազան օրգանական քիմիական նյութեր</w:t>
            </w:r>
          </w:p>
        </w:tc>
      </w:tr>
      <w:tr w:rsidR="00081EA2" w:rsidRPr="00066403" w14:paraId="051E11EE" w14:textId="77777777" w:rsidTr="00081EA2">
        <w:tc>
          <w:tcPr>
            <w:tcW w:w="1701" w:type="dxa"/>
            <w:vAlign w:val="center"/>
          </w:tcPr>
          <w:p w14:paraId="484E1BDD" w14:textId="3514F0DA" w:rsidR="00081EA2" w:rsidRDefault="00081EA2" w:rsidP="00081EA2">
            <w:pPr>
              <w:pStyle w:val="BodyTextIndent2"/>
              <w:spacing w:line="240" w:lineRule="auto"/>
              <w:ind w:firstLine="0"/>
              <w:jc w:val="center"/>
              <w:rPr>
                <w:rFonts w:ascii="GHEA Grapalat" w:hAnsi="GHEA Grapalat"/>
                <w:sz w:val="16"/>
              </w:rPr>
            </w:pPr>
            <w:r>
              <w:rPr>
                <w:rFonts w:ascii="GHEA Grapalat" w:hAnsi="GHEA Grapalat"/>
                <w:sz w:val="16"/>
              </w:rPr>
              <w:t>31</w:t>
            </w:r>
          </w:p>
        </w:tc>
        <w:tc>
          <w:tcPr>
            <w:tcW w:w="1418" w:type="dxa"/>
            <w:vAlign w:val="center"/>
          </w:tcPr>
          <w:p w14:paraId="778FB776" w14:textId="77777777" w:rsidR="00081EA2" w:rsidRPr="00A71D81" w:rsidRDefault="00081EA2" w:rsidP="00081EA2">
            <w:pPr>
              <w:pStyle w:val="BodyTextIndent2"/>
              <w:spacing w:line="240" w:lineRule="auto"/>
              <w:ind w:firstLine="0"/>
              <w:jc w:val="center"/>
              <w:rPr>
                <w:rFonts w:ascii="GHEA Grapalat" w:hAnsi="GHEA Grapalat"/>
                <w:sz w:val="16"/>
              </w:rPr>
            </w:pPr>
          </w:p>
        </w:tc>
        <w:tc>
          <w:tcPr>
            <w:tcW w:w="7231" w:type="dxa"/>
            <w:vAlign w:val="center"/>
          </w:tcPr>
          <w:p w14:paraId="5F7E2353" w14:textId="6DA284B7" w:rsidR="00081EA2" w:rsidRPr="00081EA2" w:rsidRDefault="00081EA2" w:rsidP="00081EA2">
            <w:pPr>
              <w:pStyle w:val="BodyTextIndent2"/>
              <w:spacing w:line="240" w:lineRule="auto"/>
              <w:ind w:firstLine="0"/>
              <w:rPr>
                <w:rFonts w:ascii="GHEA Grapalat" w:hAnsi="GHEA Grapalat" w:cs="Calibri"/>
                <w:color w:val="000000"/>
                <w:sz w:val="18"/>
                <w:szCs w:val="18"/>
              </w:rPr>
            </w:pPr>
            <w:r w:rsidRPr="00081EA2">
              <w:rPr>
                <w:rFonts w:ascii="GHEA Grapalat" w:hAnsi="GHEA Grapalat" w:cs="Calibri"/>
                <w:color w:val="000000"/>
                <w:sz w:val="18"/>
                <w:szCs w:val="18"/>
              </w:rPr>
              <w:t>Էթանոլ С2H5OH</w:t>
            </w:r>
          </w:p>
        </w:tc>
      </w:tr>
      <w:tr w:rsidR="00081EA2" w:rsidRPr="00066403" w14:paraId="19E7D1D2" w14:textId="77777777" w:rsidTr="00081EA2">
        <w:tc>
          <w:tcPr>
            <w:tcW w:w="1701" w:type="dxa"/>
            <w:vAlign w:val="center"/>
          </w:tcPr>
          <w:p w14:paraId="260EE2E7" w14:textId="6C8BE7BE" w:rsidR="00081EA2" w:rsidRDefault="00081EA2" w:rsidP="00081EA2">
            <w:pPr>
              <w:pStyle w:val="BodyTextIndent2"/>
              <w:spacing w:line="240" w:lineRule="auto"/>
              <w:ind w:firstLine="0"/>
              <w:jc w:val="center"/>
              <w:rPr>
                <w:rFonts w:ascii="GHEA Grapalat" w:hAnsi="GHEA Grapalat"/>
                <w:sz w:val="16"/>
              </w:rPr>
            </w:pPr>
            <w:r>
              <w:rPr>
                <w:rFonts w:ascii="GHEA Grapalat" w:hAnsi="GHEA Grapalat"/>
                <w:sz w:val="16"/>
              </w:rPr>
              <w:t>32</w:t>
            </w:r>
          </w:p>
        </w:tc>
        <w:tc>
          <w:tcPr>
            <w:tcW w:w="1418" w:type="dxa"/>
            <w:vAlign w:val="center"/>
          </w:tcPr>
          <w:p w14:paraId="24238B2A" w14:textId="77777777" w:rsidR="00081EA2" w:rsidRPr="00A71D81" w:rsidRDefault="00081EA2" w:rsidP="00081EA2">
            <w:pPr>
              <w:pStyle w:val="BodyTextIndent2"/>
              <w:spacing w:line="240" w:lineRule="auto"/>
              <w:ind w:firstLine="0"/>
              <w:jc w:val="center"/>
              <w:rPr>
                <w:rFonts w:ascii="GHEA Grapalat" w:hAnsi="GHEA Grapalat"/>
                <w:sz w:val="16"/>
              </w:rPr>
            </w:pPr>
          </w:p>
        </w:tc>
        <w:tc>
          <w:tcPr>
            <w:tcW w:w="7231" w:type="dxa"/>
            <w:vAlign w:val="center"/>
          </w:tcPr>
          <w:p w14:paraId="029E9C88" w14:textId="6D69128C" w:rsidR="00081EA2" w:rsidRPr="00081EA2" w:rsidRDefault="00081EA2" w:rsidP="00081EA2">
            <w:pPr>
              <w:pStyle w:val="BodyTextIndent2"/>
              <w:spacing w:line="240" w:lineRule="auto"/>
              <w:ind w:firstLine="0"/>
              <w:rPr>
                <w:rFonts w:ascii="GHEA Grapalat" w:hAnsi="GHEA Grapalat" w:cs="Calibri"/>
                <w:color w:val="000000"/>
                <w:sz w:val="18"/>
                <w:szCs w:val="18"/>
              </w:rPr>
            </w:pPr>
            <w:r w:rsidRPr="00081EA2">
              <w:rPr>
                <w:rFonts w:ascii="GHEA Grapalat" w:hAnsi="GHEA Grapalat" w:cs="Calibri"/>
                <w:color w:val="000000"/>
                <w:sz w:val="18"/>
                <w:szCs w:val="18"/>
              </w:rPr>
              <w:t>Էթիլ սպիրտ</w:t>
            </w:r>
          </w:p>
        </w:tc>
      </w:tr>
    </w:tbl>
    <w:p w14:paraId="232E0DB6" w14:textId="77777777" w:rsidR="00096865" w:rsidRPr="00A71D81" w:rsidRDefault="00816505" w:rsidP="00EF3662">
      <w:pPr>
        <w:pStyle w:val="BodyTextIndent2"/>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41AA6188" w14:textId="77777777" w:rsidR="00096865" w:rsidRPr="00A71D81" w:rsidRDefault="002B32D6" w:rsidP="00EF3662">
      <w:pPr>
        <w:jc w:val="center"/>
        <w:rPr>
          <w:rFonts w:ascii="GHEA Grapalat" w:hAnsi="GHEA Grapalat"/>
          <w:b/>
          <w:sz w:val="20"/>
          <w:lang w:val="es-ES"/>
        </w:rPr>
      </w:pPr>
      <w:r w:rsidRPr="00A71D81">
        <w:rPr>
          <w:rFonts w:ascii="GHEA Grapalat" w:hAnsi="GHEA Grapalat"/>
          <w:b/>
          <w:sz w:val="20"/>
          <w:lang w:val="es-ES"/>
        </w:rPr>
        <w:t xml:space="preserve">2.  </w:t>
      </w:r>
      <w:r w:rsidRPr="00A71D81">
        <w:rPr>
          <w:rFonts w:ascii="GHEA Grapalat" w:hAnsi="GHEA Grapalat" w:cs="Sylfaen"/>
          <w:b/>
          <w:sz w:val="20"/>
        </w:rPr>
        <w:t>ՄԱՍՆԱԿՑԻ</w:t>
      </w:r>
      <w:r w:rsidRPr="00A71D81">
        <w:rPr>
          <w:rFonts w:ascii="GHEA Grapalat" w:hAnsi="GHEA Grapalat"/>
          <w:b/>
          <w:sz w:val="20"/>
          <w:lang w:val="es-ES"/>
        </w:rPr>
        <w:t xml:space="preserve"> </w:t>
      </w:r>
      <w:r w:rsidRPr="00A71D81">
        <w:rPr>
          <w:rFonts w:ascii="GHEA Grapalat" w:hAnsi="GHEA Grapalat" w:cs="Sylfaen"/>
          <w:b/>
          <w:sz w:val="20"/>
        </w:rPr>
        <w:t>ՄԱՍՆԱԿՑՈՒԹՅԱՆ</w:t>
      </w:r>
      <w:r w:rsidRPr="00A71D81">
        <w:rPr>
          <w:rFonts w:ascii="GHEA Grapalat" w:hAnsi="GHEA Grapalat"/>
          <w:b/>
          <w:sz w:val="20"/>
          <w:lang w:val="es-ES"/>
        </w:rPr>
        <w:t xml:space="preserve"> </w:t>
      </w:r>
      <w:r w:rsidRPr="00A71D81">
        <w:rPr>
          <w:rFonts w:ascii="GHEA Grapalat" w:hAnsi="GHEA Grapalat" w:cs="Sylfaen"/>
          <w:b/>
          <w:sz w:val="20"/>
        </w:rPr>
        <w:t>ԻՐԱՎՈՒՆՔԻ</w:t>
      </w:r>
      <w:r w:rsidRPr="00A71D81">
        <w:rPr>
          <w:rFonts w:ascii="GHEA Grapalat" w:hAnsi="GHEA Grapalat"/>
          <w:b/>
          <w:sz w:val="20"/>
          <w:lang w:val="es-ES"/>
        </w:rPr>
        <w:t xml:space="preserve"> </w:t>
      </w:r>
      <w:r w:rsidRPr="00A71D81">
        <w:rPr>
          <w:rFonts w:ascii="GHEA Grapalat" w:hAnsi="GHEA Grapalat" w:cs="Sylfaen"/>
          <w:b/>
          <w:sz w:val="20"/>
        </w:rPr>
        <w:t>ՊԱՀԱՆՋՆԵՐԸ</w:t>
      </w:r>
      <w:r w:rsidRPr="00A71D81">
        <w:rPr>
          <w:rFonts w:ascii="GHEA Grapalat" w:hAnsi="GHEA Grapalat"/>
          <w:b/>
          <w:sz w:val="20"/>
          <w:lang w:val="es-ES"/>
        </w:rPr>
        <w:t xml:space="preserve">, </w:t>
      </w:r>
      <w:r w:rsidRPr="00A71D81">
        <w:rPr>
          <w:rFonts w:ascii="GHEA Grapalat" w:hAnsi="GHEA Grapalat" w:cs="Sylfaen"/>
          <w:b/>
          <w:sz w:val="20"/>
        </w:rPr>
        <w:t>ՈՐԱԿԱՎՈՐՄԱՆ</w:t>
      </w:r>
      <w:r w:rsidRPr="00A71D81">
        <w:rPr>
          <w:rFonts w:ascii="GHEA Grapalat" w:hAnsi="GHEA Grapalat"/>
          <w:b/>
          <w:sz w:val="20"/>
          <w:lang w:val="es-ES"/>
        </w:rPr>
        <w:t xml:space="preserve"> </w:t>
      </w:r>
      <w:r w:rsidRPr="00A71D81">
        <w:rPr>
          <w:rFonts w:ascii="GHEA Grapalat" w:hAnsi="GHEA Grapalat" w:cs="Sylfaen"/>
          <w:b/>
          <w:sz w:val="20"/>
        </w:rPr>
        <w:t>ՉԱՓԱՆԻՇՆԵՐԸ</w:t>
      </w:r>
      <w:r w:rsidRPr="00A71D81">
        <w:rPr>
          <w:rFonts w:ascii="GHEA Grapalat" w:hAnsi="GHEA Grapalat"/>
          <w:b/>
          <w:sz w:val="20"/>
          <w:lang w:val="es-ES"/>
        </w:rPr>
        <w:t xml:space="preserve">  ԵՎ </w:t>
      </w:r>
      <w:r w:rsidRPr="00A71D81">
        <w:rPr>
          <w:rFonts w:ascii="GHEA Grapalat" w:hAnsi="GHEA Grapalat" w:cs="Sylfaen"/>
          <w:b/>
          <w:sz w:val="20"/>
        </w:rPr>
        <w:t>ԴՐԱՆՑ</w:t>
      </w:r>
      <w:r w:rsidRPr="00A71D81">
        <w:rPr>
          <w:rFonts w:ascii="GHEA Grapalat" w:hAnsi="GHEA Grapalat"/>
          <w:b/>
          <w:sz w:val="20"/>
          <w:lang w:val="es-ES"/>
        </w:rPr>
        <w:t xml:space="preserve"> </w:t>
      </w:r>
      <w:r w:rsidRPr="00A71D81">
        <w:rPr>
          <w:rFonts w:ascii="GHEA Grapalat" w:hAnsi="GHEA Grapalat" w:cs="Sylfaen"/>
          <w:b/>
          <w:sz w:val="20"/>
          <w:lang w:val="es-ES"/>
        </w:rPr>
        <w:t>Գ</w:t>
      </w:r>
      <w:r w:rsidRPr="00A71D81">
        <w:rPr>
          <w:rFonts w:ascii="GHEA Grapalat" w:hAnsi="GHEA Grapalat" w:cs="Sylfaen"/>
          <w:b/>
          <w:sz w:val="20"/>
        </w:rPr>
        <w:t>ՆԱՀԱՏՄԱՆ</w:t>
      </w:r>
      <w:r w:rsidRPr="00A71D81">
        <w:rPr>
          <w:rFonts w:ascii="GHEA Grapalat" w:hAnsi="GHEA Grapalat"/>
          <w:b/>
          <w:sz w:val="20"/>
          <w:lang w:val="es-ES"/>
        </w:rPr>
        <w:t xml:space="preserve"> </w:t>
      </w:r>
      <w:r w:rsidRPr="00A71D81">
        <w:rPr>
          <w:rFonts w:ascii="GHEA Grapalat" w:hAnsi="GHEA Grapalat" w:cs="Sylfaen"/>
          <w:b/>
          <w:sz w:val="20"/>
        </w:rPr>
        <w:t>ԿԱՐ</w:t>
      </w:r>
      <w:r w:rsidRPr="00A71D81">
        <w:rPr>
          <w:rFonts w:ascii="GHEA Grapalat" w:hAnsi="GHEA Grapalat" w:cs="Sylfaen"/>
          <w:b/>
          <w:sz w:val="20"/>
          <w:lang w:val="es-ES"/>
        </w:rPr>
        <w:t>Գ</w:t>
      </w:r>
      <w:r w:rsidRPr="00A71D81">
        <w:rPr>
          <w:rFonts w:ascii="GHEA Grapalat" w:hAnsi="GHEA Grapalat" w:cs="Sylfaen"/>
          <w:b/>
          <w:sz w:val="20"/>
        </w:rPr>
        <w:t>Ը</w:t>
      </w:r>
      <w:r w:rsidRPr="00A71D81">
        <w:rPr>
          <w:rFonts w:ascii="GHEA Grapalat" w:hAnsi="GHEA Grapalat"/>
          <w:b/>
          <w:sz w:val="20"/>
          <w:lang w:val="es-ES"/>
        </w:rPr>
        <w:t xml:space="preserve"> </w:t>
      </w:r>
    </w:p>
    <w:p w14:paraId="406C6B6F" w14:textId="77777777" w:rsidR="00096865" w:rsidRPr="00A71D81" w:rsidRDefault="00096865" w:rsidP="00EF3662">
      <w:pPr>
        <w:ind w:firstLine="567"/>
        <w:jc w:val="both"/>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14:paraId="32303A2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lastRenderedPageBreak/>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հանված</w:t>
      </w:r>
      <w:r w:rsidRPr="006D2E03">
        <w:rPr>
          <w:rFonts w:ascii="GHEA Grapalat" w:hAnsi="GHEA Grapalat"/>
          <w:sz w:val="20"/>
          <w:szCs w:val="20"/>
          <w:lang w:val="es-ES"/>
        </w:rPr>
        <w:t xml:space="preserve"> </w:t>
      </w:r>
      <w:r w:rsidRPr="006D2E03">
        <w:rPr>
          <w:rFonts w:ascii="GHEA Grapalat" w:hAnsi="GHEA Grapalat" w:cs="Sylfaen"/>
          <w:sz w:val="20"/>
          <w:szCs w:val="20"/>
        </w:rPr>
        <w:t>կամ</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
    <w:p w14:paraId="7F33F708"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են</w:t>
      </w:r>
      <w:r w:rsidRPr="006D2E03">
        <w:rPr>
          <w:rFonts w:ascii="GHEA Grapalat" w:hAnsi="GHEA Grapalat" w:cs="Sylfaen"/>
          <w:sz w:val="20"/>
          <w:szCs w:val="20"/>
          <w:lang w:val="es-ES"/>
        </w:rPr>
        <w:t xml:space="preserve"> </w:t>
      </w:r>
      <w:r w:rsidRPr="006D2E03">
        <w:rPr>
          <w:rFonts w:ascii="GHEA Grapalat" w:hAnsi="GHEA Grapalat" w:cs="Sylfaen"/>
          <w:sz w:val="20"/>
          <w:szCs w:val="20"/>
        </w:rPr>
        <w:t>Եվրասիական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տնտեսական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միությանն</w:t>
      </w:r>
      <w:r w:rsidRPr="006D2E03">
        <w:rPr>
          <w:rFonts w:ascii="GHEA Grapalat" w:hAnsi="GHEA Grapalat" w:cs="Sylfaen"/>
          <w:sz w:val="20"/>
          <w:szCs w:val="20"/>
          <w:lang w:val="es-ES"/>
        </w:rPr>
        <w:t xml:space="preserve"> </w:t>
      </w:r>
      <w:r w:rsidRPr="006D2E03">
        <w:rPr>
          <w:rFonts w:ascii="GHEA Grapalat" w:hAnsi="GHEA Grapalat" w:cs="Sylfaen"/>
          <w:sz w:val="20"/>
          <w:szCs w:val="20"/>
        </w:rPr>
        <w:t>անդամակցող</w:t>
      </w:r>
      <w:r w:rsidRPr="006D2E03">
        <w:rPr>
          <w:rFonts w:ascii="GHEA Grapalat" w:hAnsi="GHEA Grapalat" w:cs="Sylfaen"/>
          <w:sz w:val="20"/>
          <w:szCs w:val="20"/>
          <w:lang w:val="es-ES"/>
        </w:rPr>
        <w:t xml:space="preserve"> </w:t>
      </w:r>
      <w:r w:rsidRPr="006D2E03">
        <w:rPr>
          <w:rFonts w:ascii="GHEA Grapalat" w:hAnsi="GHEA Grapalat" w:cs="Sylfaen"/>
          <w:sz w:val="20"/>
          <w:szCs w:val="20"/>
        </w:rPr>
        <w:t>երկրների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մասին</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օրենսդրության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համաձայն</w:t>
      </w:r>
      <w:r w:rsidRPr="006D2E03">
        <w:rPr>
          <w:rFonts w:ascii="GHEA Grapalat" w:hAnsi="GHEA Grapalat" w:cs="Sylfaen"/>
          <w:sz w:val="20"/>
          <w:szCs w:val="20"/>
          <w:lang w:val="es-ES"/>
        </w:rPr>
        <w:t xml:space="preserve"> </w:t>
      </w:r>
      <w:r w:rsidRPr="006D2E03">
        <w:rPr>
          <w:rFonts w:ascii="GHEA Grapalat" w:hAnsi="GHEA Grapalat" w:cs="Sylfaen"/>
          <w:sz w:val="20"/>
          <w:szCs w:val="20"/>
        </w:rPr>
        <w:t>հրապարակված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cs="Sylfaen"/>
          <w:sz w:val="20"/>
          <w:szCs w:val="20"/>
          <w:lang w:val="es-ES"/>
        </w:rPr>
        <w:t xml:space="preserve">. </w:t>
      </w:r>
    </w:p>
    <w:p w14:paraId="0798DA55" w14:textId="77777777"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հայտը</w:t>
      </w:r>
      <w:r w:rsidRPr="006D2E03">
        <w:rPr>
          <w:rFonts w:ascii="GHEA Grapalat" w:hAnsi="GHEA Grapalat"/>
          <w:sz w:val="20"/>
          <w:szCs w:val="20"/>
          <w:lang w:val="es-ES"/>
        </w:rPr>
        <w:t xml:space="preserve"> </w:t>
      </w:r>
      <w:r w:rsidRPr="006D2E03">
        <w:rPr>
          <w:rFonts w:ascii="GHEA Grapalat" w:hAnsi="GHEA Grapalat"/>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sz w:val="20"/>
          <w:szCs w:val="20"/>
        </w:rPr>
        <w:t>օրվա</w:t>
      </w:r>
      <w:r w:rsidRPr="006D2E03">
        <w:rPr>
          <w:rFonts w:ascii="GHEA Grapalat" w:hAnsi="GHEA Grapalat"/>
          <w:sz w:val="20"/>
          <w:szCs w:val="20"/>
          <w:lang w:val="es-ES"/>
        </w:rPr>
        <w:t xml:space="preserve"> </w:t>
      </w:r>
      <w:r w:rsidRPr="006D2E03">
        <w:rPr>
          <w:rFonts w:ascii="GHEA Grapalat" w:hAnsi="GHEA Grapalat"/>
          <w:sz w:val="20"/>
          <w:szCs w:val="20"/>
        </w:rPr>
        <w:t>դրությամբ</w:t>
      </w:r>
      <w:r w:rsidRPr="006D2E03">
        <w:rPr>
          <w:rFonts w:ascii="GHEA Grapalat" w:hAnsi="GHEA Grapalat"/>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sz w:val="20"/>
          <w:szCs w:val="20"/>
          <w:lang w:val="es-ES"/>
        </w:rPr>
        <w:t>:</w:t>
      </w:r>
    </w:p>
    <w:p w14:paraId="0DFC9C10" w14:textId="77777777"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eastAsia="en-US"/>
        </w:rPr>
      </w:pPr>
      <w:r w:rsidRPr="006D2E0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EF3662">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14:paraId="47E3A607" w14:textId="77777777" w:rsidR="00BA3554" w:rsidRPr="00A71D81" w:rsidRDefault="00BA3554" w:rsidP="00EF3662">
      <w:pPr>
        <w:ind w:firstLine="720"/>
        <w:jc w:val="both"/>
        <w:rPr>
          <w:rFonts w:ascii="GHEA Grapalat" w:hAnsi="GHEA Grapalat"/>
          <w:sz w:val="20"/>
          <w:szCs w:val="2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14:paraId="0365403A" w14:textId="77777777" w:rsidR="00D5674E" w:rsidRPr="00A71D81" w:rsidRDefault="009F18D0" w:rsidP="00EF3662">
      <w:pPr>
        <w:pStyle w:val="NormalWeb"/>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 xml:space="preserve">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w:t>
      </w:r>
      <w:r w:rsidRPr="00A71D81">
        <w:rPr>
          <w:rFonts w:ascii="GHEA Grapalat" w:hAnsi="GHEA Grapalat"/>
          <w:color w:val="000000"/>
          <w:sz w:val="20"/>
          <w:szCs w:val="20"/>
          <w:lang w:val="hy-AM"/>
        </w:rPr>
        <w:lastRenderedPageBreak/>
        <w:t>(բաժնետերը)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NormalWeb"/>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77777777"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14:paraId="443DDCEE" w14:textId="77777777" w:rsidR="003E093F" w:rsidRPr="00A71D81" w:rsidRDefault="00096865" w:rsidP="003E093F">
      <w:pPr>
        <w:ind w:firstLine="567"/>
        <w:jc w:val="both"/>
        <w:rPr>
          <w:rFonts w:ascii="GHEA Grapalat" w:hAnsi="GHEA Grapalat" w:cs="Arial"/>
          <w:sz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 Օրենքի 35-րդ հոդվածով սահմանված ժամկետում և կարգով ներկայացնում է որակավորման ապահովում՝ իր ներկայացրած գնային առաջարկի</w:t>
      </w:r>
      <w:r w:rsidR="00EA4B24" w:rsidRPr="00A71D81">
        <w:rPr>
          <w:rFonts w:ascii="GHEA Grapalat" w:hAnsi="GHEA Grapalat"/>
          <w:color w:val="000000"/>
          <w:sz w:val="20"/>
          <w:szCs w:val="20"/>
          <w:lang w:val="hy-AM"/>
        </w:rPr>
        <w:t>15 տոկոսի</w:t>
      </w:r>
      <w:r w:rsidR="00EA4B24" w:rsidRPr="00A71D81">
        <w:rPr>
          <w:rStyle w:val="FootnoteReference"/>
          <w:rFonts w:ascii="GHEA Grapalat" w:hAnsi="GHEA Grapalat" w:cs="Arial"/>
          <w:sz w:val="20"/>
          <w:lang w:val="hy-AM"/>
        </w:rPr>
        <w:footnoteReference w:id="2"/>
      </w:r>
      <w:r w:rsidR="00EA4B24" w:rsidRPr="00A71D81">
        <w:rPr>
          <w:rFonts w:ascii="GHEA Grapalat" w:hAnsi="GHEA Grapalat"/>
          <w:color w:val="000000"/>
          <w:sz w:val="20"/>
          <w:szCs w:val="20"/>
          <w:vertAlign w:val="superscript"/>
          <w:lang w:val="hy-AM"/>
        </w:rPr>
        <w:t>.1</w:t>
      </w:r>
      <w:r w:rsidR="00EA4B24" w:rsidRPr="00A71D81">
        <w:rPr>
          <w:rFonts w:ascii="GHEA Grapalat" w:hAnsi="GHEA Grapalat"/>
          <w:color w:val="000000"/>
          <w:sz w:val="20"/>
          <w:szCs w:val="20"/>
          <w:lang w:val="hy-AM"/>
        </w:rPr>
        <w:t xml:space="preserve"> չափով: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00EA4B24" w:rsidRPr="00A71D81">
          <w:rPr>
            <w:rFonts w:ascii="GHEA Grapalat" w:hAnsi="GHEA Grapalat"/>
            <w:color w:val="000000"/>
            <w:sz w:val="20"/>
            <w:szCs w:val="20"/>
            <w:lang w:val="hy-AM"/>
          </w:rPr>
          <w:t>Standard &amp; Poor’s</w:t>
        </w:r>
      </w:hyperlink>
      <w:r w:rsidR="00EA4B24" w:rsidRPr="00A71D81">
        <w:rPr>
          <w:rFonts w:ascii="Calibri" w:hAnsi="Calibri" w:cs="Calibri"/>
          <w:color w:val="000000"/>
          <w:sz w:val="20"/>
          <w:szCs w:val="20"/>
          <w:lang w:val="hy-AM"/>
        </w:rPr>
        <w:t> </w:t>
      </w:r>
      <w:r w:rsidR="00EA4B24"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00EA4B24"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BodyTextIndent2"/>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14:paraId="24CB54B7" w14:textId="77777777" w:rsidR="000A6B75" w:rsidRPr="00A71D81" w:rsidRDefault="006265F4" w:rsidP="00EF3662">
      <w:pPr>
        <w:pStyle w:val="BodyTextIndent2"/>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14:paraId="277DB7E4" w14:textId="77777777" w:rsidR="000A6B75" w:rsidRPr="00A71D81" w:rsidRDefault="006265F4"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14:paraId="1D045D47" w14:textId="77777777" w:rsidR="00096865" w:rsidRPr="00A71D81" w:rsidRDefault="00096865" w:rsidP="00EF3662">
      <w:pPr>
        <w:ind w:firstLine="567"/>
        <w:jc w:val="both"/>
        <w:rPr>
          <w:rFonts w:ascii="GHEA Grapalat" w:hAnsi="GHEA Grapalat"/>
          <w:b/>
          <w:sz w:val="20"/>
          <w:lang w:val="af-ZA"/>
        </w:rPr>
      </w:pPr>
    </w:p>
    <w:p w14:paraId="4B7B3027" w14:textId="77777777" w:rsidR="00B051BE" w:rsidRPr="00A71D81" w:rsidRDefault="00B051BE" w:rsidP="00EF3662">
      <w:pPr>
        <w:ind w:firstLine="567"/>
        <w:jc w:val="both"/>
        <w:rPr>
          <w:rFonts w:ascii="GHEA Grapalat" w:hAnsi="GHEA Grapalat"/>
          <w:b/>
          <w:sz w:val="20"/>
          <w:lang w:val="af-ZA"/>
        </w:rPr>
      </w:pPr>
    </w:p>
    <w:p w14:paraId="4FF32D52" w14:textId="77777777" w:rsidR="00581DC3" w:rsidRPr="00A71D81" w:rsidRDefault="00581DC3" w:rsidP="00EF3662">
      <w:pPr>
        <w:ind w:firstLine="567"/>
        <w:jc w:val="both"/>
        <w:rPr>
          <w:rFonts w:ascii="GHEA Grapalat" w:hAnsi="GHEA Grapalat"/>
          <w:b/>
          <w:sz w:val="20"/>
          <w:lang w:val="af-ZA"/>
        </w:rPr>
      </w:pPr>
    </w:p>
    <w:p w14:paraId="3F1E84DF" w14:textId="77777777" w:rsidR="00581DC3" w:rsidRPr="00A71D81" w:rsidRDefault="00581DC3" w:rsidP="00EF3662">
      <w:pPr>
        <w:ind w:firstLine="567"/>
        <w:jc w:val="both"/>
        <w:rPr>
          <w:rFonts w:ascii="GHEA Grapalat" w:hAnsi="GHEA Grapalat"/>
          <w:b/>
          <w:sz w:val="20"/>
          <w:lang w:val="af-ZA"/>
        </w:rPr>
      </w:pPr>
    </w:p>
    <w:p w14:paraId="10DC2FF0" w14:textId="77777777" w:rsidR="00581DC3" w:rsidRPr="00A71D81" w:rsidRDefault="00581DC3"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14:paraId="627A51C3" w14:textId="77777777" w:rsidR="00096865" w:rsidRPr="00A71D81" w:rsidRDefault="00096865" w:rsidP="00EF3662">
      <w:pPr>
        <w:autoSpaceDE w:val="0"/>
        <w:autoSpaceDN w:val="0"/>
        <w:adjustRightInd w:val="0"/>
        <w:ind w:firstLine="567"/>
        <w:jc w:val="both"/>
        <w:rPr>
          <w:rFonts w:ascii="GHEA Grapalat" w:hAnsi="GHEA Grapalat"/>
          <w:sz w:val="20"/>
          <w:lang w:val="af-ZA"/>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4D5671" w:rsidRPr="00A71D81">
        <w:rPr>
          <w:rFonts w:ascii="GHEA Grapalat" w:hAnsi="GHEA Grapalat" w:cs="Tahoma"/>
          <w:sz w:val="20"/>
        </w:rPr>
        <w:t>։</w:t>
      </w:r>
      <w:r w:rsidR="006265F4" w:rsidRPr="00A71D81">
        <w:rPr>
          <w:rFonts w:ascii="GHEA Grapalat" w:hAnsi="GHEA Grapalat" w:cs="Tahoma"/>
          <w:sz w:val="20"/>
          <w:vertAlign w:val="superscript"/>
        </w:rPr>
        <w:t>5</w:t>
      </w:r>
      <w:r w:rsidR="00781688" w:rsidRPr="00A71D81">
        <w:rPr>
          <w:rFonts w:ascii="GHEA Grapalat" w:hAnsi="GHEA Grapalat" w:cs="Tahoma"/>
          <w:sz w:val="20"/>
          <w:lang w:val="af-ZA"/>
        </w:rPr>
        <w:t xml:space="preserve"> </w:t>
      </w:r>
      <w:r w:rsidRPr="00A71D81">
        <w:rPr>
          <w:rFonts w:ascii="GHEA Grapalat" w:hAnsi="GHEA Grapalat"/>
          <w:sz w:val="20"/>
          <w:lang w:val="af-ZA"/>
        </w:rPr>
        <w:t xml:space="preserve"> </w:t>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A71D81">
        <w:rPr>
          <w:rFonts w:ascii="GHEA Grapalat" w:hAnsi="GHEA Grapalat" w:cs="Sylfaen"/>
          <w:sz w:val="20"/>
        </w:rPr>
        <w:t>Հարցման</w:t>
      </w:r>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r w:rsidRPr="00A71D81">
        <w:rPr>
          <w:rFonts w:ascii="GHEA Grapalat" w:hAnsi="GHEA Grapalat" w:cs="Sylfaen"/>
          <w:sz w:val="20"/>
        </w:rPr>
        <w:t>պարզաբանումների</w:t>
      </w:r>
      <w:r w:rsidRPr="00A71D81">
        <w:rPr>
          <w:rFonts w:ascii="GHEA Grapalat" w:hAnsi="GHEA Grapalat" w:cs="Arial"/>
          <w:sz w:val="20"/>
          <w:lang w:val="af-ZA"/>
        </w:rPr>
        <w:t xml:space="preserve"> </w:t>
      </w:r>
      <w:r w:rsidRPr="00A71D81">
        <w:rPr>
          <w:rFonts w:ascii="GHEA Grapalat" w:hAnsi="GHEA Grapalat" w:cs="Sylfaen"/>
          <w:sz w:val="20"/>
        </w:rPr>
        <w:t>բովանդակության</w:t>
      </w:r>
      <w:r w:rsidRPr="00A71D81">
        <w:rPr>
          <w:rFonts w:ascii="GHEA Grapalat" w:hAnsi="GHEA Grapalat" w:cs="Arial"/>
          <w:sz w:val="20"/>
          <w:lang w:val="af-ZA"/>
        </w:rPr>
        <w:t xml:space="preserve"> </w:t>
      </w:r>
      <w:r w:rsidRPr="00A71D81">
        <w:rPr>
          <w:rFonts w:ascii="GHEA Grapalat" w:hAnsi="GHEA Grapalat" w:cs="Sylfaen"/>
          <w:sz w:val="20"/>
        </w:rPr>
        <w:t>մասին</w:t>
      </w:r>
      <w:r w:rsidRPr="00A71D81">
        <w:rPr>
          <w:rFonts w:ascii="GHEA Grapalat" w:hAnsi="GHEA Grapalat" w:cs="Arial"/>
          <w:sz w:val="20"/>
          <w:lang w:val="af-ZA"/>
        </w:rPr>
        <w:t xml:space="preserve"> </w:t>
      </w:r>
      <w:r w:rsidRPr="00A71D81">
        <w:rPr>
          <w:rFonts w:ascii="GHEA Grapalat" w:hAnsi="GHEA Grapalat" w:cs="Sylfaen"/>
          <w:sz w:val="20"/>
        </w:rPr>
        <w:t>հայտարարությունը</w:t>
      </w:r>
      <w:r w:rsidRPr="00A71D81">
        <w:rPr>
          <w:rFonts w:ascii="GHEA Grapalat" w:hAnsi="GHEA Grapalat" w:cs="Arial"/>
          <w:sz w:val="20"/>
          <w:lang w:val="af-ZA"/>
        </w:rPr>
        <w:t xml:space="preserve"> </w:t>
      </w:r>
      <w:r w:rsidR="00781688" w:rsidRPr="00A71D81">
        <w:rPr>
          <w:rFonts w:ascii="GHEA Grapalat" w:hAnsi="GHEA Grapalat" w:cs="Arial"/>
          <w:sz w:val="20"/>
        </w:rPr>
        <w:t>պարզաբանումը</w:t>
      </w:r>
      <w:r w:rsidR="00781688" w:rsidRPr="00A71D81">
        <w:rPr>
          <w:rFonts w:ascii="GHEA Grapalat" w:hAnsi="GHEA Grapalat" w:cs="Arial"/>
          <w:sz w:val="20"/>
          <w:lang w:val="af-ZA"/>
        </w:rPr>
        <w:t xml:space="preserve"> </w:t>
      </w:r>
      <w:r w:rsidR="00781688" w:rsidRPr="00A71D81">
        <w:rPr>
          <w:rFonts w:ascii="GHEA Grapalat" w:hAnsi="GHEA Grapalat" w:cs="Arial"/>
          <w:sz w:val="20"/>
        </w:rPr>
        <w:t>տրամադրելու</w:t>
      </w:r>
      <w:r w:rsidR="00781688" w:rsidRPr="00A71D81">
        <w:rPr>
          <w:rFonts w:ascii="GHEA Grapalat" w:hAnsi="GHEA Grapalat" w:cs="Arial"/>
          <w:sz w:val="20"/>
          <w:lang w:val="af-ZA"/>
        </w:rPr>
        <w:t xml:space="preserve"> </w:t>
      </w:r>
      <w:r w:rsidR="00781688" w:rsidRPr="00A71D81">
        <w:rPr>
          <w:rFonts w:ascii="GHEA Grapalat" w:hAnsi="GHEA Grapalat" w:cs="Arial"/>
          <w:sz w:val="20"/>
        </w:rPr>
        <w:t>օրը</w:t>
      </w:r>
      <w:r w:rsidR="00781688" w:rsidRPr="00A71D81">
        <w:rPr>
          <w:rFonts w:ascii="GHEA Grapalat" w:hAnsi="GHEA Grapalat" w:cs="Arial"/>
          <w:sz w:val="20"/>
          <w:lang w:val="af-ZA"/>
        </w:rPr>
        <w:t xml:space="preserve"> </w:t>
      </w:r>
      <w:r w:rsidRPr="00A71D81">
        <w:rPr>
          <w:rFonts w:ascii="GHEA Grapalat" w:hAnsi="GHEA Grapalat" w:cs="Sylfaen"/>
          <w:sz w:val="20"/>
        </w:rPr>
        <w:t>հրապարակվում</w:t>
      </w:r>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r w:rsidR="00757A3F" w:rsidRPr="00A71D81">
        <w:rPr>
          <w:rFonts w:ascii="GHEA Grapalat" w:hAnsi="GHEA Grapalat" w:cs="Sylfaen"/>
          <w:sz w:val="20"/>
        </w:rPr>
        <w:t>գործող</w:t>
      </w:r>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Գնումների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Հրավերների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պարզաբանումների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վերաբերյալ</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ենթաբա</w:t>
      </w:r>
      <w:r w:rsidR="009A73D5" w:rsidRPr="00A71D81">
        <w:rPr>
          <w:rFonts w:ascii="GHEA Grapalat" w:hAnsi="GHEA Grapalat" w:cs="Sylfaen"/>
          <w:sz w:val="20"/>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A71D81">
        <w:rPr>
          <w:rFonts w:ascii="GHEA Grapalat" w:hAnsi="GHEA Grapalat" w:cs="Sylfaen"/>
          <w:sz w:val="20"/>
        </w:rPr>
        <w:t>առանց</w:t>
      </w:r>
      <w:r w:rsidRPr="00A71D81">
        <w:rPr>
          <w:rFonts w:ascii="GHEA Grapalat" w:hAnsi="GHEA Grapalat" w:cs="Arial"/>
          <w:sz w:val="20"/>
          <w:lang w:val="af-ZA"/>
        </w:rPr>
        <w:t xml:space="preserve"> </w:t>
      </w:r>
      <w:r w:rsidRPr="00A71D81">
        <w:rPr>
          <w:rFonts w:ascii="GHEA Grapalat" w:hAnsi="GHEA Grapalat" w:cs="Sylfaen"/>
          <w:sz w:val="20"/>
        </w:rPr>
        <w:t>նշելու</w:t>
      </w:r>
      <w:r w:rsidRPr="00A71D81">
        <w:rPr>
          <w:rFonts w:ascii="GHEA Grapalat" w:hAnsi="GHEA Grapalat" w:cs="Arial"/>
          <w:sz w:val="20"/>
          <w:lang w:val="af-ZA"/>
        </w:rPr>
        <w:t xml:space="preserve"> </w:t>
      </w:r>
      <w:r w:rsidRPr="00A71D81">
        <w:rPr>
          <w:rFonts w:ascii="GHEA Grapalat" w:hAnsi="GHEA Grapalat" w:cs="Sylfaen"/>
          <w:sz w:val="20"/>
        </w:rPr>
        <w:t>հարցումը</w:t>
      </w:r>
      <w:r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ասնակցի</w:t>
      </w:r>
      <w:r w:rsidRPr="00A71D81">
        <w:rPr>
          <w:rFonts w:ascii="GHEA Grapalat" w:hAnsi="GHEA Grapalat" w:cs="Arial"/>
          <w:sz w:val="20"/>
          <w:lang w:val="af-ZA"/>
        </w:rPr>
        <w:t xml:space="preserve"> </w:t>
      </w:r>
      <w:r w:rsidRPr="00A71D81">
        <w:rPr>
          <w:rFonts w:ascii="GHEA Grapalat" w:hAnsi="GHEA Grapalat" w:cs="Sylfaen"/>
          <w:sz w:val="20"/>
        </w:rPr>
        <w:t>տվյալները</w:t>
      </w:r>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lastRenderedPageBreak/>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1F197A8D"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00051B7F" w:rsidRPr="00A71D81">
        <w:rPr>
          <w:rFonts w:ascii="GHEA Grapalat" w:hAnsi="GHEA Grapalat" w:cs="Sylfaen"/>
          <w:sz w:val="20"/>
          <w:lang w:val="hy-AM"/>
        </w:rPr>
        <w:t>մ</w:t>
      </w:r>
      <w:r w:rsidRPr="00A71D81">
        <w:rPr>
          <w:rFonts w:ascii="GHEA Grapalat" w:hAnsi="GHEA Grapalat" w:cs="Sylfaen"/>
          <w:sz w:val="20"/>
          <w:lang w:val="hy-AM"/>
        </w:rPr>
        <w:t>ասնակիցները</w:t>
      </w:r>
      <w:r w:rsidRPr="00A71D81">
        <w:rPr>
          <w:rFonts w:ascii="GHEA Grapalat" w:hAnsi="GHEA Grapalat" w:cs="Arial Unicode"/>
          <w:sz w:val="20"/>
          <w:lang w:val="hy-AM"/>
        </w:rPr>
        <w:t xml:space="preserve"> </w:t>
      </w:r>
      <w:r w:rsidRPr="00A71D81">
        <w:rPr>
          <w:rFonts w:ascii="GHEA Grapalat" w:hAnsi="GHEA Grapalat" w:cs="Sylfaen"/>
          <w:sz w:val="20"/>
          <w:lang w:val="hy-AM"/>
        </w:rPr>
        <w:t>պարտավոր</w:t>
      </w:r>
      <w:r w:rsidRPr="00A71D81">
        <w:rPr>
          <w:rFonts w:ascii="GHEA Grapalat" w:hAnsi="GHEA Grapalat" w:cs="Arial Unicode"/>
          <w:sz w:val="20"/>
          <w:lang w:val="hy-AM"/>
        </w:rPr>
        <w:t xml:space="preserve"> </w:t>
      </w:r>
      <w:r w:rsidRPr="00A71D81">
        <w:rPr>
          <w:rFonts w:ascii="GHEA Grapalat" w:hAnsi="GHEA Grapalat" w:cs="Sylfaen"/>
          <w:sz w:val="20"/>
          <w:lang w:val="hy-AM"/>
        </w:rPr>
        <w:t>են</w:t>
      </w:r>
      <w:r w:rsidRPr="00A71D81">
        <w:rPr>
          <w:rFonts w:ascii="GHEA Grapalat" w:hAnsi="GHEA Grapalat" w:cs="Arial Unicode"/>
          <w:sz w:val="20"/>
          <w:lang w:val="hy-AM"/>
        </w:rPr>
        <w:t xml:space="preserve"> </w:t>
      </w:r>
      <w:r w:rsidRPr="00A71D81">
        <w:rPr>
          <w:rFonts w:ascii="GHEA Grapalat" w:hAnsi="GHEA Grapalat" w:cs="Sylfaen"/>
          <w:sz w:val="20"/>
          <w:lang w:val="hy-AM"/>
        </w:rPr>
        <w:t>երկարաձգել</w:t>
      </w:r>
      <w:r w:rsidRPr="00A71D81">
        <w:rPr>
          <w:rFonts w:ascii="GHEA Grapalat" w:hAnsi="GHEA Grapalat" w:cs="Arial Unicode"/>
          <w:sz w:val="20"/>
          <w:lang w:val="hy-AM"/>
        </w:rPr>
        <w:t xml:space="preserve"> </w:t>
      </w:r>
      <w:r w:rsidRPr="00A71D81">
        <w:rPr>
          <w:rFonts w:ascii="GHEA Grapalat" w:hAnsi="GHEA Grapalat" w:cs="Sylfaen"/>
          <w:sz w:val="20"/>
          <w:lang w:val="hy-AM"/>
        </w:rPr>
        <w:t>իրենց</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ներկայացրած</w:t>
      </w:r>
      <w:r w:rsidRPr="00A71D81">
        <w:rPr>
          <w:rFonts w:ascii="GHEA Grapalat" w:hAnsi="GHEA Grapalat" w:cs="Arial Unicode"/>
          <w:sz w:val="20"/>
          <w:lang w:val="hy-AM"/>
        </w:rPr>
        <w:t xml:space="preserve"> </w:t>
      </w:r>
      <w:r w:rsidRPr="00A71D81">
        <w:rPr>
          <w:rFonts w:ascii="GHEA Grapalat" w:hAnsi="GHEA Grapalat" w:cs="Sylfaen"/>
          <w:sz w:val="20"/>
          <w:lang w:val="hy-AM"/>
        </w:rPr>
        <w:t>հայտի</w:t>
      </w:r>
      <w:r w:rsidRPr="00A71D81">
        <w:rPr>
          <w:rFonts w:ascii="GHEA Grapalat" w:hAnsi="GHEA Grapalat" w:cs="Arial Unicode"/>
          <w:sz w:val="20"/>
          <w:lang w:val="hy-AM"/>
        </w:rPr>
        <w:t xml:space="preserve"> </w:t>
      </w:r>
      <w:r w:rsidRPr="00A71D81">
        <w:rPr>
          <w:rFonts w:ascii="GHEA Grapalat" w:hAnsi="GHEA Grapalat" w:cs="Sylfaen"/>
          <w:sz w:val="20"/>
          <w:lang w:val="hy-AM"/>
        </w:rPr>
        <w:t>ապահովման</w:t>
      </w:r>
      <w:r w:rsidRPr="00A71D81">
        <w:rPr>
          <w:rFonts w:ascii="GHEA Grapalat" w:hAnsi="GHEA Grapalat" w:cs="Arial Unicode"/>
          <w:sz w:val="20"/>
          <w:lang w:val="hy-AM"/>
        </w:rPr>
        <w:t xml:space="preserve"> </w:t>
      </w:r>
      <w:r w:rsidR="00781688" w:rsidRPr="00A71D81">
        <w:rPr>
          <w:rFonts w:ascii="GHEA Grapalat" w:hAnsi="GHEA Grapalat" w:cs="Arial Unicode"/>
          <w:sz w:val="20"/>
          <w:lang w:val="hy-AM"/>
        </w:rPr>
        <w:t xml:space="preserve">վավերականության </w:t>
      </w:r>
      <w:r w:rsidRPr="00A71D81">
        <w:rPr>
          <w:rFonts w:ascii="GHEA Grapalat" w:hAnsi="GHEA Grapalat" w:cs="Sylfaen"/>
          <w:sz w:val="20"/>
          <w:lang w:val="hy-AM"/>
        </w:rPr>
        <w:t>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կամ</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w:t>
      </w:r>
      <w:r w:rsidRPr="00A71D81">
        <w:rPr>
          <w:rFonts w:ascii="GHEA Grapalat" w:hAnsi="GHEA Grapalat" w:cs="Arial Unicode"/>
          <w:sz w:val="20"/>
          <w:lang w:val="hy-AM"/>
        </w:rPr>
        <w:t xml:space="preserve"> </w:t>
      </w:r>
      <w:r w:rsidRPr="00A71D81">
        <w:rPr>
          <w:rFonts w:ascii="GHEA Grapalat" w:hAnsi="GHEA Grapalat" w:cs="Sylfaen"/>
          <w:sz w:val="20"/>
          <w:lang w:val="hy-AM"/>
        </w:rPr>
        <w:t>հայտի</w:t>
      </w:r>
      <w:r w:rsidRPr="00A71D81">
        <w:rPr>
          <w:rFonts w:ascii="GHEA Grapalat" w:hAnsi="GHEA Grapalat" w:cs="Arial Unicode"/>
          <w:sz w:val="20"/>
          <w:lang w:val="hy-AM"/>
        </w:rPr>
        <w:t xml:space="preserve"> </w:t>
      </w:r>
      <w:r w:rsidRPr="00A71D81">
        <w:rPr>
          <w:rFonts w:ascii="GHEA Grapalat" w:hAnsi="GHEA Grapalat" w:cs="Sylfaen"/>
          <w:sz w:val="20"/>
          <w:lang w:val="hy-AM"/>
        </w:rPr>
        <w:t>նոր</w:t>
      </w:r>
      <w:r w:rsidRPr="00A71D81">
        <w:rPr>
          <w:rFonts w:ascii="GHEA Grapalat" w:hAnsi="GHEA Grapalat" w:cs="Arial Unicode"/>
          <w:sz w:val="20"/>
          <w:lang w:val="hy-AM"/>
        </w:rPr>
        <w:t xml:space="preserve"> </w:t>
      </w:r>
      <w:r w:rsidRPr="00A71D81">
        <w:rPr>
          <w:rFonts w:ascii="GHEA Grapalat" w:hAnsi="GHEA Grapalat" w:cs="Sylfaen"/>
          <w:sz w:val="20"/>
          <w:lang w:val="hy-AM"/>
        </w:rPr>
        <w:t>ապահովում</w:t>
      </w:r>
      <w:r w:rsidR="00101F06" w:rsidRPr="00A71D81">
        <w:rPr>
          <w:rStyle w:val="FootnoteReference"/>
          <w:rFonts w:ascii="GHEA Grapalat" w:hAnsi="GHEA Grapalat" w:cs="Sylfaen"/>
          <w:color w:val="FFFFFF"/>
          <w:sz w:val="20"/>
          <w:shd w:val="clear" w:color="auto" w:fill="FFFFFF"/>
          <w:lang w:val="ru-RU"/>
        </w:rPr>
        <w:footnoteReference w:id="3"/>
      </w:r>
      <w:r w:rsidR="004D5671" w:rsidRPr="00A71D81">
        <w:rPr>
          <w:rFonts w:ascii="GHEA Grapalat" w:hAnsi="GHEA Grapalat" w:cs="Tahoma"/>
          <w:sz w:val="20"/>
          <w:lang w:val="hy-AM"/>
        </w:rPr>
        <w:t>։</w:t>
      </w:r>
      <w:r w:rsidR="00AA1568" w:rsidRPr="00A71D81">
        <w:rPr>
          <w:rFonts w:ascii="GHEA Grapalat" w:hAnsi="GHEA Grapalat" w:cs="Tahoma"/>
          <w:sz w:val="20"/>
          <w:vertAlign w:val="superscript"/>
          <w:lang w:val="hy-AM"/>
        </w:rPr>
        <w:t>6</w:t>
      </w:r>
      <w:r w:rsidRPr="00A71D81">
        <w:rPr>
          <w:rFonts w:ascii="GHEA Grapalat" w:hAnsi="GHEA Grapalat" w:cs="Arial Unicode"/>
          <w:sz w:val="20"/>
          <w:lang w:val="hy-AM"/>
        </w:rPr>
        <w:t xml:space="preserve"> </w:t>
      </w:r>
    </w:p>
    <w:p w14:paraId="2F7F2A85" w14:textId="77777777" w:rsidR="006C778B" w:rsidRPr="00A71D81" w:rsidRDefault="006C778B" w:rsidP="008E5C09">
      <w:pPr>
        <w:ind w:firstLine="567"/>
        <w:jc w:val="both"/>
        <w:rPr>
          <w:rFonts w:ascii="GHEA Grapalat" w:hAnsi="GHEA Grapalat" w:cs="Sylfaen"/>
          <w:sz w:val="20"/>
          <w:lang w:val="af-ZA"/>
        </w:rPr>
      </w:pPr>
    </w:p>
    <w:p w14:paraId="3C8F0C1B" w14:textId="77777777" w:rsidR="00B051BE" w:rsidRPr="00A71D81" w:rsidRDefault="00B051BE" w:rsidP="00EF3662">
      <w:pPr>
        <w:jc w:val="center"/>
        <w:rPr>
          <w:rFonts w:ascii="GHEA Grapalat" w:hAnsi="GHEA Grapalat"/>
          <w:b/>
          <w:sz w:val="20"/>
          <w:lang w:val="hy-AM"/>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1A181E8F"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B50C0D">
        <w:rPr>
          <w:rFonts w:ascii="GHEA Grapalat" w:hAnsi="GHEA Grapalat" w:cs="Sylfaen"/>
          <w:szCs w:val="24"/>
          <w:lang w:val="hy-AM"/>
        </w:rPr>
        <w:t>ԳՆԱՆՇՄԱՆ ՀԱՐՑՄԱՆ</w:t>
      </w:r>
      <w:r w:rsidR="00AE26C8" w:rsidRPr="00A71D81">
        <w:rPr>
          <w:rFonts w:ascii="GHEA Grapalat" w:hAnsi="GHEA Grapalat" w:cs="Sylfaen"/>
          <w:szCs w:val="24"/>
          <w:lang w:val="hy-AM"/>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1165EAB1" w14:textId="72144155" w:rsidR="00A232D9"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A76C15" w:rsidRPr="00A71D81">
        <w:rPr>
          <w:rFonts w:ascii="GHEA Grapalat" w:hAnsi="GHEA Grapalat" w:cs="Sylfaen"/>
          <w:szCs w:val="24"/>
          <w:lang w:val="hy-AM"/>
        </w:rPr>
        <w:t>«</w:t>
      </w:r>
      <w:r w:rsidR="008D47F2">
        <w:rPr>
          <w:rFonts w:ascii="GHEA Grapalat" w:hAnsi="GHEA Grapalat" w:cs="Sylfaen"/>
          <w:szCs w:val="24"/>
          <w:lang w:val="en-US"/>
        </w:rPr>
        <w:t>7</w:t>
      </w:r>
      <w:r w:rsidR="00A76C15" w:rsidRPr="00A71D81">
        <w:rPr>
          <w:rFonts w:ascii="GHEA Grapalat" w:hAnsi="GHEA Grapalat" w:cs="Sylfaen"/>
          <w:szCs w:val="24"/>
          <w:lang w:val="hy-AM"/>
        </w:rPr>
        <w:t>»</w:t>
      </w:r>
      <w:r w:rsidRPr="00A71D81">
        <w:rPr>
          <w:rFonts w:ascii="GHEA Grapalat" w:hAnsi="GHEA Grapalat" w:cs="Sylfaen"/>
          <w:szCs w:val="24"/>
          <w:lang w:val="hy-AM"/>
        </w:rPr>
        <w:t xml:space="preserve">րդ օրվա ժամը </w:t>
      </w:r>
      <w:r w:rsidR="00A76C15" w:rsidRPr="00A71D81">
        <w:rPr>
          <w:rFonts w:ascii="GHEA Grapalat" w:hAnsi="GHEA Grapalat" w:cs="Sylfaen"/>
          <w:szCs w:val="24"/>
          <w:lang w:val="hy-AM"/>
        </w:rPr>
        <w:t>«</w:t>
      </w:r>
      <w:r w:rsidR="00081EA2">
        <w:rPr>
          <w:rFonts w:ascii="GHEA Grapalat" w:hAnsi="GHEA Grapalat" w:cs="Sylfaen"/>
          <w:szCs w:val="24"/>
          <w:lang w:val="hy-AM"/>
        </w:rPr>
        <w:t>11:30</w:t>
      </w:r>
      <w:r w:rsidR="00A76C15" w:rsidRPr="00A71D81">
        <w:rPr>
          <w:rFonts w:ascii="GHEA Grapalat" w:hAnsi="GHEA Grapalat" w:cs="Sylfaen"/>
          <w:szCs w:val="24"/>
          <w:lang w:val="hy-AM"/>
        </w:rPr>
        <w:t>»</w:t>
      </w:r>
      <w:r w:rsidRPr="00A71D81">
        <w:rPr>
          <w:rFonts w:ascii="GHEA Grapalat" w:hAnsi="GHEA Grapalat" w:cs="Sylfaen"/>
          <w:szCs w:val="24"/>
          <w:lang w:val="hy-AM"/>
        </w:rPr>
        <w:t>-ն</w:t>
      </w:r>
      <w:r w:rsidR="004A08CB" w:rsidRPr="00A71D81">
        <w:rPr>
          <w:rFonts w:ascii="GHEA Grapalat" w:hAnsi="GHEA Grapalat" w:cs="Sylfaen"/>
          <w:szCs w:val="24"/>
          <w:lang w:val="hy-AM"/>
        </w:rPr>
        <w:t xml:space="preserve"> </w:t>
      </w:r>
      <w:r w:rsidR="008D47F2">
        <w:rPr>
          <w:rFonts w:ascii="GHEA Grapalat" w:hAnsi="GHEA Grapalat" w:cs="Sylfaen"/>
          <w:szCs w:val="24"/>
          <w:lang w:val="en-US"/>
        </w:rPr>
        <w:t>Էրեբունի 12</w:t>
      </w:r>
      <w:r w:rsidR="004A08CB" w:rsidRPr="00A71D81">
        <w:rPr>
          <w:rFonts w:ascii="GHEA Grapalat" w:hAnsi="GHEA Grapalat" w:cs="Sylfaen"/>
          <w:szCs w:val="24"/>
          <w:lang w:val="hy-AM"/>
        </w:rPr>
        <w:t xml:space="preserve"> հասցեով</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0DE93E7A" w14:textId="7C8A3E6E" w:rsidR="00A232D9" w:rsidRPr="00A71D81" w:rsidRDefault="00A232D9" w:rsidP="00A232D9">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8D47F2" w:rsidRPr="008D47F2">
        <w:rPr>
          <w:rFonts w:ascii="GHEA Grapalat" w:hAnsi="GHEA Grapalat" w:cs="Sylfaen"/>
          <w:szCs w:val="24"/>
          <w:lang w:val="hy-AM"/>
        </w:rPr>
        <w:t>Մերի</w:t>
      </w:r>
      <w:r w:rsidR="008D47F2">
        <w:rPr>
          <w:rFonts w:ascii="GHEA Grapalat" w:hAnsi="GHEA Grapalat"/>
          <w:sz w:val="24"/>
          <w:szCs w:val="24"/>
        </w:rPr>
        <w:t xml:space="preserve"> </w:t>
      </w:r>
      <w:r w:rsidR="008D47F2" w:rsidRPr="008D47F2">
        <w:rPr>
          <w:rFonts w:ascii="GHEA Grapalat" w:hAnsi="GHEA Grapalat" w:cs="Sylfaen"/>
          <w:szCs w:val="24"/>
          <w:lang w:val="hy-AM"/>
        </w:rPr>
        <w:t>Հարությունյան</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BodyTextIndent2"/>
        <w:spacing w:line="240" w:lineRule="auto"/>
        <w:ind w:firstLine="567"/>
        <w:rPr>
          <w:rFonts w:ascii="GHEA Grapalat" w:hAnsi="GHEA Grapalat" w:cs="Sylfaen"/>
          <w:szCs w:val="24"/>
          <w:lang w:val="hy-AM"/>
        </w:rPr>
      </w:pPr>
      <w:bookmarkStart w:id="3"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77777777"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lastRenderedPageBreak/>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ցության իրավունքի պահանջներին իր տվյալների համապատասխանության մասին.</w:t>
      </w:r>
    </w:p>
    <w:p w14:paraId="45C97672" w14:textId="77777777"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հավաստում՝ ընտրված մասնակից ճանաչվելու դեպքում, սույն հրավեր</w:t>
      </w:r>
      <w:r w:rsidR="00EA68B2" w:rsidRPr="00A71D81">
        <w:rPr>
          <w:rFonts w:ascii="GHEA Grapalat" w:hAnsi="GHEA Grapalat" w:cs="Sylfaen"/>
          <w:sz w:val="20"/>
          <w:lang w:val="hy-AM"/>
        </w:rPr>
        <w:t xml:space="preserve">ի 1-ին մասի 2.4 կետով </w:t>
      </w:r>
      <w:r w:rsidR="00C63E1C" w:rsidRPr="00A71D81">
        <w:rPr>
          <w:rFonts w:ascii="GHEA Grapalat" w:hAnsi="GHEA Grapalat" w:cs="Sylfaen"/>
          <w:sz w:val="20"/>
          <w:lang w:val="hy-AM"/>
        </w:rPr>
        <w:t>սահմանված կարգով և ժամկետում, ներկայացրած գնային առաջարկի չափով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BodyTextIndent2"/>
        <w:spacing w:line="240" w:lineRule="auto"/>
        <w:ind w:firstLine="567"/>
        <w:rPr>
          <w:rFonts w:ascii="GHEA Grapalat" w:hAnsi="GHEA Grapalat" w:cs="Sylfaen"/>
          <w:szCs w:val="24"/>
          <w:lang w:val="hy-AM"/>
        </w:rPr>
      </w:pPr>
      <w:bookmarkStart w:id="4" w:name="_Hlk9261892"/>
      <w:bookmarkEnd w:id="3"/>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77777777"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p>
    <w:p w14:paraId="4668954C" w14:textId="77777777"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իր կողմից առաջարկվող ապրանքի տեխնիկական բնութագրերը, ինչպես նաև առաջարկվող ապրանքի ապրանքային նշանը, ֆիրմային անվանումը, մակնիշը 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Ընդ որում մասնակիցը կարող է ներկայացնել մեկից ավելի արտադրողների կողմից արտադրված, ինչպես նաև տարբեր ապրանքային նշան, ֆիրմային անվանում և մակնիշ ունեցող ապրանքներ:</w:t>
      </w:r>
      <w:r w:rsidR="006265F4" w:rsidRPr="00A71D81">
        <w:rPr>
          <w:rFonts w:ascii="GHEA Grapalat" w:hAnsi="GHEA Grapalat" w:cs="Sylfaen"/>
          <w:sz w:val="20"/>
          <w:szCs w:val="24"/>
          <w:lang w:val="hy-AM" w:eastAsia="en-US"/>
        </w:rPr>
        <w:t>.</w:t>
      </w:r>
      <w:r w:rsidR="006265F4" w:rsidRPr="00A71D81">
        <w:rPr>
          <w:rFonts w:ascii="GHEA Grapalat" w:hAnsi="GHEA Grapalat" w:cs="Sylfaen"/>
          <w:sz w:val="20"/>
          <w:szCs w:val="24"/>
          <w:vertAlign w:val="superscript"/>
          <w:lang w:val="hy-AM" w:eastAsia="en-US"/>
        </w:rPr>
        <w:t>7</w:t>
      </w:r>
      <w:r w:rsidR="003850A0" w:rsidRPr="00A71D81">
        <w:rPr>
          <w:rStyle w:val="FootnoteReference"/>
          <w:rFonts w:ascii="GHEA Grapalat" w:hAnsi="GHEA Grapalat" w:cs="Sylfaen"/>
          <w:color w:val="FFFFFF"/>
          <w:sz w:val="20"/>
          <w:szCs w:val="24"/>
          <w:lang w:val="hy-AM" w:eastAsia="en-US"/>
        </w:rPr>
        <w:footnoteReference w:id="4"/>
      </w:r>
    </w:p>
    <w:bookmarkEnd w:id="4"/>
    <w:p w14:paraId="35346DF6" w14:textId="77777777"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376B38AE" w14:textId="77777777" w:rsidR="006C3115" w:rsidRPr="00A71D81" w:rsidRDefault="00E326DD" w:rsidP="00EF3662">
      <w:pPr>
        <w:ind w:firstLine="567"/>
        <w:jc w:val="both"/>
        <w:rPr>
          <w:rFonts w:ascii="GHEA Grapalat" w:hAnsi="GHEA Grapalat" w:cs="Sylfaen"/>
          <w:color w:val="FFFFFF"/>
          <w:sz w:val="20"/>
          <w:lang w:val="hy-AM"/>
        </w:rPr>
      </w:pPr>
      <w:r w:rsidRPr="00A71D81">
        <w:rPr>
          <w:rFonts w:ascii="GHEA Grapalat" w:hAnsi="GHEA Grapalat" w:cs="Sylfaen"/>
          <w:sz w:val="20"/>
          <w:lang w:val="hy-AM"/>
        </w:rPr>
        <w:t xml:space="preserve">  </w:t>
      </w:r>
      <w:r w:rsidR="006265F4" w:rsidRPr="00A71D81">
        <w:rPr>
          <w:rFonts w:ascii="GHEA Grapalat" w:hAnsi="GHEA Grapalat" w:cs="Sylfaen"/>
          <w:sz w:val="20"/>
          <w:lang w:val="hy-AM"/>
        </w:rPr>
        <w:t>3)</w:t>
      </w:r>
      <w:r w:rsidR="00F53525" w:rsidRPr="00A71D81">
        <w:rPr>
          <w:rFonts w:ascii="GHEA Grapalat" w:hAnsi="GHEA Grapalat" w:cs="Sylfaen"/>
          <w:sz w:val="20"/>
          <w:lang w:val="hy-AM"/>
        </w:rPr>
        <w:t xml:space="preserve"> հայտի ապահովում կանխիկ փողի կամ բանկային երաշխիքի </w:t>
      </w:r>
      <w:r w:rsidR="00C03728" w:rsidRPr="00A71D81">
        <w:rPr>
          <w:rFonts w:ascii="GHEA Grapalat" w:hAnsi="GHEA Grapalat" w:cs="Sylfaen"/>
          <w:sz w:val="20"/>
          <w:lang w:val="hy-AM"/>
        </w:rPr>
        <w:t>ձևով</w:t>
      </w:r>
      <w:r w:rsidR="00F53525" w:rsidRPr="00A71D81">
        <w:rPr>
          <w:rFonts w:ascii="GHEA Grapalat" w:hAnsi="GHEA Grapalat" w:cs="Sylfaen"/>
          <w:sz w:val="20"/>
          <w:lang w:val="hy-AM"/>
        </w:rPr>
        <w:t>:</w:t>
      </w:r>
      <w:r w:rsidR="006265F4" w:rsidRPr="00A71D81">
        <w:rPr>
          <w:rFonts w:ascii="GHEA Grapalat" w:hAnsi="GHEA Grapalat" w:cs="Sylfaen"/>
          <w:sz w:val="20"/>
          <w:vertAlign w:val="superscript"/>
          <w:lang w:val="hy-AM"/>
        </w:rPr>
        <w:t>8</w:t>
      </w:r>
      <w:r w:rsidR="00F53525" w:rsidRPr="00A71D81">
        <w:rPr>
          <w:rFonts w:ascii="GHEA Grapalat" w:hAnsi="GHEA Grapalat" w:cs="Sylfaen"/>
          <w:sz w:val="20"/>
          <w:lang w:val="hy-AM"/>
        </w:rPr>
        <w:t xml:space="preserve"> </w:t>
      </w:r>
      <w:r w:rsidR="00340083" w:rsidRPr="00A71D81">
        <w:rPr>
          <w:rStyle w:val="FootnoteReference"/>
          <w:rFonts w:ascii="GHEA Grapalat" w:hAnsi="GHEA Grapalat"/>
          <w:color w:val="FFFFFF"/>
          <w:sz w:val="20"/>
          <w:lang w:val="hy-AM"/>
        </w:rPr>
        <w:footnoteReference w:id="5"/>
      </w:r>
    </w:p>
    <w:p w14:paraId="276A3B89"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5"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lastRenderedPageBreak/>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14:paraId="39CAEEB2" w14:textId="77777777" w:rsidR="00096865" w:rsidRPr="00A71D81" w:rsidRDefault="00096865" w:rsidP="00EF3662">
      <w:pPr>
        <w:pStyle w:val="BodyTextIndent2"/>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BodyTextIndent"/>
        <w:spacing w:line="240" w:lineRule="auto"/>
        <w:ind w:firstLine="567"/>
        <w:rPr>
          <w:rFonts w:ascii="GHEA Grapalat" w:hAnsi="GHEA Grapalat"/>
          <w:b/>
          <w:lang w:val="af-ZA"/>
        </w:rPr>
      </w:pPr>
    </w:p>
    <w:p w14:paraId="2E97B14F"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0C79FD8B"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3E6B02FF" w14:textId="0AF419F5" w:rsidR="00096865" w:rsidRPr="006D2E03" w:rsidRDefault="00041323" w:rsidP="00B50C0D">
      <w:pPr>
        <w:ind w:firstLine="567"/>
        <w:jc w:val="center"/>
        <w:rPr>
          <w:rFonts w:ascii="GHEA Grapalat" w:hAnsi="GHEA Grapalat" w:cs="Sylfaen"/>
          <w:sz w:val="20"/>
          <w:lang w:val="af-ZA"/>
        </w:rPr>
      </w:pPr>
      <w:r w:rsidRPr="00A71D81">
        <w:rPr>
          <w:rFonts w:ascii="GHEA Grapalat" w:hAnsi="GHEA Grapalat"/>
          <w:b/>
          <w:sz w:val="20"/>
          <w:lang w:val="af-ZA"/>
        </w:rPr>
        <w:br w:type="page"/>
      </w:r>
    </w:p>
    <w:p w14:paraId="2A5ECB9A" w14:textId="77777777" w:rsidR="00096865" w:rsidRPr="006D2E03" w:rsidRDefault="00096865" w:rsidP="00EF3662">
      <w:pPr>
        <w:ind w:firstLine="567"/>
        <w:jc w:val="both"/>
        <w:rPr>
          <w:rFonts w:ascii="GHEA Grapalat" w:hAnsi="GHEA Grapalat" w:cs="Sylfaen"/>
          <w:sz w:val="20"/>
          <w:lang w:val="af-ZA"/>
        </w:rPr>
      </w:pP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3ADB50E9" w14:textId="45F1FC47" w:rsidR="004348F9" w:rsidRPr="006D2E03" w:rsidRDefault="00FD2748" w:rsidP="004348F9">
      <w:pPr>
        <w:pStyle w:val="BodyTextIndent2"/>
        <w:spacing w:line="240" w:lineRule="auto"/>
        <w:ind w:firstLine="567"/>
        <w:rPr>
          <w:rFonts w:ascii="GHEA Grapalat" w:hAnsi="GHEA Grapalat" w:cs="Tahoma"/>
        </w:rPr>
      </w:pPr>
      <w:r w:rsidRPr="006D2E03">
        <w:rPr>
          <w:rFonts w:ascii="GHEA Grapalat" w:hAnsi="GHEA Grapalat"/>
        </w:rPr>
        <w:t>8</w:t>
      </w:r>
      <w:r w:rsidR="00096865" w:rsidRPr="006D2E03">
        <w:rPr>
          <w:rFonts w:ascii="GHEA Grapalat" w:hAnsi="GHEA Grapalat"/>
        </w:rPr>
        <w:t xml:space="preserve">.1 </w:t>
      </w:r>
      <w:r w:rsidR="002C3CAA" w:rsidRPr="006D2E03">
        <w:rPr>
          <w:rFonts w:ascii="GHEA Grapalat" w:hAnsi="GHEA Grapalat" w:cs="Sylfaen"/>
          <w:lang w:val="ru-RU"/>
        </w:rPr>
        <w:t>Հայտերի</w:t>
      </w:r>
      <w:r w:rsidR="002C3CAA" w:rsidRPr="006D2E03">
        <w:rPr>
          <w:rFonts w:ascii="GHEA Grapalat" w:hAnsi="GHEA Grapalat" w:cs="Sylfaen"/>
        </w:rPr>
        <w:t xml:space="preserve"> </w:t>
      </w:r>
      <w:r w:rsidR="002C3CAA" w:rsidRPr="006D2E03">
        <w:rPr>
          <w:rFonts w:ascii="GHEA Grapalat" w:hAnsi="GHEA Grapalat" w:cs="Sylfaen"/>
          <w:lang w:val="ru-RU"/>
        </w:rPr>
        <w:t>բացումը</w:t>
      </w:r>
      <w:r w:rsidR="002C3CAA" w:rsidRPr="006D2E03">
        <w:rPr>
          <w:rFonts w:ascii="GHEA Grapalat" w:hAnsi="GHEA Grapalat" w:cs="Sylfaen"/>
        </w:rPr>
        <w:t xml:space="preserve"> </w:t>
      </w:r>
      <w:r w:rsidR="002C3CAA" w:rsidRPr="006D2E03">
        <w:rPr>
          <w:rFonts w:ascii="GHEA Grapalat" w:hAnsi="GHEA Grapalat" w:cs="Sylfaen"/>
          <w:lang w:val="ru-RU"/>
        </w:rPr>
        <w:t>կկատարվի</w:t>
      </w:r>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r w:rsidR="004348F9" w:rsidRPr="006D2E03">
        <w:rPr>
          <w:rFonts w:ascii="GHEA Grapalat" w:hAnsi="GHEA Grapalat" w:cs="Sylfaen"/>
          <w:szCs w:val="24"/>
          <w:lang w:val="ru-RU"/>
        </w:rPr>
        <w:t>սույն</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ընթացակարգի</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հայտարարությունը</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հրավերը</w:t>
      </w:r>
      <w:r w:rsidR="004348F9" w:rsidRPr="006D2E03">
        <w:rPr>
          <w:rFonts w:ascii="GHEA Grapalat" w:hAnsi="GHEA Grapalat" w:cs="Sylfaen"/>
          <w:szCs w:val="24"/>
        </w:rPr>
        <w:t xml:space="preserve"> </w:t>
      </w:r>
      <w:r w:rsidR="00627351" w:rsidRPr="006D2E03">
        <w:rPr>
          <w:rFonts w:ascii="GHEA Grapalat" w:hAnsi="GHEA Grapalat" w:cs="Sylfaen"/>
          <w:szCs w:val="24"/>
          <w:lang w:val="en-US"/>
        </w:rPr>
        <w:t>տեղեկագրում</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r w:rsidR="004348F9" w:rsidRPr="006D2E03">
        <w:rPr>
          <w:rFonts w:ascii="GHEA Grapalat" w:hAnsi="GHEA Grapalat" w:cs="Sylfaen"/>
          <w:szCs w:val="24"/>
          <w:lang w:val="ru-RU"/>
        </w:rPr>
        <w:t>րապարակվելու</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օրվանից</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հաշված</w:t>
      </w:r>
      <w:r w:rsidR="004348F9" w:rsidRPr="006D2E03">
        <w:rPr>
          <w:rFonts w:ascii="GHEA Grapalat" w:hAnsi="GHEA Grapalat" w:cs="Sylfaen"/>
          <w:szCs w:val="24"/>
        </w:rPr>
        <w:t xml:space="preserve"> «</w:t>
      </w:r>
      <w:r w:rsidR="008D47F2">
        <w:rPr>
          <w:rFonts w:ascii="GHEA Grapalat" w:hAnsi="GHEA Grapalat" w:cs="Sylfaen"/>
          <w:szCs w:val="24"/>
        </w:rPr>
        <w:t>7</w:t>
      </w:r>
      <w:r w:rsidR="004348F9" w:rsidRPr="006D2E03">
        <w:rPr>
          <w:rFonts w:ascii="GHEA Grapalat" w:hAnsi="GHEA Grapalat" w:cs="Sylfaen"/>
          <w:szCs w:val="24"/>
        </w:rPr>
        <w:t>»</w:t>
      </w:r>
      <w:r w:rsidR="004348F9" w:rsidRPr="006D2E03">
        <w:rPr>
          <w:rFonts w:ascii="GHEA Grapalat" w:hAnsi="GHEA Grapalat" w:cs="Sylfaen"/>
          <w:szCs w:val="24"/>
          <w:lang w:val="ru-RU"/>
        </w:rPr>
        <w:t>րդ</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օրվա</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ժամը</w:t>
      </w:r>
      <w:r w:rsidR="004348F9" w:rsidRPr="006D2E03">
        <w:rPr>
          <w:rFonts w:ascii="GHEA Grapalat" w:hAnsi="GHEA Grapalat" w:cs="Sylfaen"/>
          <w:szCs w:val="24"/>
        </w:rPr>
        <w:t xml:space="preserve"> «</w:t>
      </w:r>
      <w:r w:rsidR="00081EA2">
        <w:rPr>
          <w:rFonts w:ascii="GHEA Grapalat" w:hAnsi="GHEA Grapalat" w:cs="Sylfaen"/>
          <w:szCs w:val="24"/>
        </w:rPr>
        <w:t>11:30</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ի</w:t>
      </w:r>
      <w:r w:rsidR="004348F9" w:rsidRPr="006D2E03">
        <w:rPr>
          <w:rFonts w:ascii="GHEA Grapalat" w:hAnsi="GHEA Grapalat" w:cs="Sylfaen"/>
          <w:szCs w:val="24"/>
          <w:lang w:val="ru-RU"/>
        </w:rPr>
        <w:t>ն։</w:t>
      </w:r>
      <w:r w:rsidR="004348F9" w:rsidRPr="006D2E03">
        <w:rPr>
          <w:rFonts w:ascii="GHEA Grapalat" w:hAnsi="GHEA Grapalat" w:cs="Sylfaen"/>
          <w:szCs w:val="24"/>
        </w:rPr>
        <w:t xml:space="preserve"> </w:t>
      </w:r>
    </w:p>
    <w:p w14:paraId="0ABBCB6C" w14:textId="77777777" w:rsidR="004348F9" w:rsidRPr="006D2E03"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ru-RU"/>
        </w:rPr>
        <w:t>Հայտերի</w:t>
      </w:r>
      <w:r w:rsidRPr="006D2E03">
        <w:rPr>
          <w:rFonts w:ascii="GHEA Grapalat" w:hAnsi="GHEA Grapalat" w:cs="Sylfaen"/>
          <w:sz w:val="20"/>
          <w:lang w:val="af-ZA"/>
        </w:rPr>
        <w:t xml:space="preserve"> </w:t>
      </w:r>
      <w:r w:rsidRPr="006D2E03">
        <w:rPr>
          <w:rFonts w:ascii="GHEA Grapalat" w:hAnsi="GHEA Grapalat" w:cs="Sylfaen"/>
          <w:sz w:val="20"/>
          <w:lang w:val="ru-RU"/>
        </w:rPr>
        <w:t>բացման</w:t>
      </w:r>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r w:rsidRPr="006D2E03">
        <w:rPr>
          <w:rFonts w:ascii="GHEA Grapalat" w:hAnsi="GHEA Grapalat" w:cs="Sylfaen"/>
          <w:sz w:val="20"/>
        </w:rPr>
        <w:t>գնահատման</w:t>
      </w:r>
      <w:r w:rsidRPr="006D2E03">
        <w:rPr>
          <w:rFonts w:ascii="GHEA Grapalat" w:hAnsi="GHEA Grapalat" w:cs="Sylfaen"/>
          <w:sz w:val="20"/>
          <w:lang w:val="af-ZA"/>
        </w:rPr>
        <w:t xml:space="preserve"> </w:t>
      </w:r>
      <w:r w:rsidRPr="006D2E03">
        <w:rPr>
          <w:rFonts w:ascii="GHEA Grapalat" w:hAnsi="GHEA Grapalat" w:cs="Sylfaen"/>
          <w:sz w:val="20"/>
          <w:lang w:val="ru-RU"/>
        </w:rPr>
        <w:t>նիստում</w:t>
      </w:r>
      <w:r w:rsidRPr="006D2E03">
        <w:rPr>
          <w:rFonts w:ascii="GHEA Grapalat" w:hAnsi="GHEA Grapalat" w:cs="Sylfaen"/>
          <w:sz w:val="20"/>
        </w:rPr>
        <w:t>՝</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14:paraId="196F0FB3" w14:textId="77777777" w:rsidR="00B514E8" w:rsidRPr="00A71D81" w:rsidRDefault="00FD2748"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14:paraId="54BA13F4" w14:textId="77777777" w:rsidR="00096865" w:rsidRPr="00A71D81" w:rsidRDefault="00FD2748"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Հայաստանի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Հանրապետության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դրամով</w:t>
      </w:r>
      <w:r w:rsidR="00096865" w:rsidRPr="00A71D81">
        <w:rPr>
          <w:rFonts w:ascii="GHEA Grapalat" w:hAnsi="GHEA Grapalat" w:cs="Sylfaen"/>
          <w:i w:val="0"/>
          <w:szCs w:val="24"/>
          <w:lang w:val="af-ZA"/>
        </w:rPr>
        <w:t xml:space="preserve">` </w:t>
      </w:r>
      <w:r w:rsidR="00F11794" w:rsidRPr="00A71D81">
        <w:rPr>
          <w:rFonts w:ascii="GHEA Grapalat" w:hAnsi="GHEA Grapalat" w:cs="Sylfaen"/>
          <w:i w:val="0"/>
          <w:szCs w:val="24"/>
          <w:lang w:val="af-ZA"/>
        </w:rPr>
        <w:t>------------</w:t>
      </w:r>
      <w:r w:rsidR="00096865" w:rsidRPr="00A71D81">
        <w:rPr>
          <w:rFonts w:ascii="GHEA Grapalat" w:hAnsi="GHEA Grapalat" w:cs="Sylfaen"/>
          <w:i w:val="0"/>
          <w:szCs w:val="24"/>
          <w:lang w:val="af-ZA"/>
        </w:rPr>
        <w:t xml:space="preserve"> </w:t>
      </w:r>
      <w:r w:rsidR="00616808" w:rsidRPr="00A71D81">
        <w:rPr>
          <w:rFonts w:ascii="GHEA Grapalat" w:hAnsi="GHEA Grapalat" w:cs="Sylfaen"/>
          <w:i w:val="0"/>
          <w:szCs w:val="24"/>
          <w:vertAlign w:val="superscript"/>
          <w:lang w:val="af-ZA"/>
        </w:rPr>
        <w:t>1</w:t>
      </w:r>
      <w:r w:rsidR="006265F4" w:rsidRPr="00A71D81">
        <w:rPr>
          <w:rFonts w:ascii="GHEA Grapalat" w:hAnsi="GHEA Grapalat" w:cs="Sylfaen"/>
          <w:i w:val="0"/>
          <w:szCs w:val="24"/>
          <w:vertAlign w:val="superscript"/>
          <w:lang w:val="af-ZA"/>
        </w:rPr>
        <w:t>0</w:t>
      </w:r>
      <w:r w:rsidR="00F11794" w:rsidRPr="00A71D81">
        <w:rPr>
          <w:rStyle w:val="FootnoteReference"/>
          <w:rFonts w:ascii="GHEA Grapalat" w:hAnsi="GHEA Grapalat" w:cs="Sylfaen"/>
          <w:i w:val="0"/>
          <w:color w:val="FFFFFF"/>
          <w:szCs w:val="24"/>
          <w:lang w:val="af-ZA"/>
        </w:rPr>
        <w:footnoteReference w:id="6"/>
      </w:r>
      <w:r w:rsidR="00F11794"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փոխարժեքով</w:t>
      </w:r>
      <w:r w:rsidR="004D5671" w:rsidRPr="00A71D81">
        <w:rPr>
          <w:rFonts w:ascii="GHEA Grapalat" w:hAnsi="GHEA Grapalat" w:cs="Sylfaen"/>
          <w:i w:val="0"/>
          <w:szCs w:val="24"/>
          <w:lang w:val="ru-RU"/>
        </w:rPr>
        <w:t>։</w:t>
      </w:r>
      <w:r w:rsidR="00507FEA" w:rsidRPr="00A71D81">
        <w:rPr>
          <w:rFonts w:ascii="GHEA Grapalat" w:hAnsi="GHEA Grapalat" w:cs="Sylfaen"/>
          <w:i w:val="0"/>
          <w:szCs w:val="24"/>
          <w:lang w:val="af-ZA"/>
        </w:rPr>
        <w:t xml:space="preserve"> </w:t>
      </w:r>
    </w:p>
    <w:p w14:paraId="019C4DE3" w14:textId="77777777" w:rsidR="00096865" w:rsidRPr="00A71D81" w:rsidRDefault="00FD2748"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5</w:t>
      </w:r>
      <w:r w:rsidR="00D7435F"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af-ZA"/>
        </w:rPr>
        <w:t>Հ</w:t>
      </w:r>
      <w:r w:rsidR="00096865" w:rsidRPr="00A71D81">
        <w:rPr>
          <w:rFonts w:ascii="GHEA Grapalat" w:hAnsi="GHEA Grapalat" w:cs="Sylfaen"/>
          <w:i w:val="0"/>
          <w:szCs w:val="24"/>
          <w:lang w:val="ru-RU"/>
        </w:rPr>
        <w:t>անձնաժողովի</w:t>
      </w:r>
      <w:r w:rsidR="00096865"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պ</w:t>
      </w:r>
      <w:r w:rsidR="00153C87" w:rsidRPr="00A71D81">
        <w:rPr>
          <w:rFonts w:ascii="GHEA Grapalat" w:hAnsi="GHEA Grapalat" w:cs="Sylfaen"/>
          <w:i w:val="0"/>
          <w:szCs w:val="24"/>
          <w:lang w:val="ru-RU"/>
        </w:rPr>
        <w:t>ատվիրատուի</w:t>
      </w:r>
      <w:r w:rsidR="00153C87"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և</w:t>
      </w:r>
      <w:r w:rsidR="00096865"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մ</w:t>
      </w:r>
      <w:r w:rsidR="00153C87" w:rsidRPr="00A71D81">
        <w:rPr>
          <w:rFonts w:ascii="GHEA Grapalat" w:hAnsi="GHEA Grapalat" w:cs="Sylfaen"/>
          <w:i w:val="0"/>
          <w:szCs w:val="24"/>
          <w:lang w:val="ru-RU"/>
        </w:rPr>
        <w:t>ասնակիցների</w:t>
      </w:r>
      <w:r w:rsidR="00153C87"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բանակցություններն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արգելվում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բացառությամբ</w:t>
      </w:r>
      <w:r w:rsidR="00096865" w:rsidRPr="00A71D81">
        <w:rPr>
          <w:rFonts w:ascii="GHEA Grapalat" w:hAnsi="GHEA Grapalat" w:cs="Sylfaen"/>
          <w:i w:val="0"/>
          <w:szCs w:val="24"/>
          <w:lang w:val="af-ZA"/>
        </w:rPr>
        <w:t>`</w:t>
      </w:r>
    </w:p>
    <w:p w14:paraId="6464B390" w14:textId="77777777" w:rsidR="00096865" w:rsidRPr="00A71D81" w:rsidRDefault="00096865" w:rsidP="00EF3662">
      <w:pPr>
        <w:pStyle w:val="BodyTextIndent"/>
        <w:spacing w:line="240" w:lineRule="auto"/>
        <w:rPr>
          <w:rFonts w:ascii="GHEA Grapalat" w:hAnsi="GHEA Grapalat" w:cs="Sylfaen"/>
          <w:i w:val="0"/>
          <w:szCs w:val="24"/>
          <w:lang w:val="af-ZA"/>
        </w:rPr>
      </w:pPr>
      <w:r w:rsidRPr="00A71D81">
        <w:rPr>
          <w:rFonts w:ascii="GHEA Grapalat" w:hAnsi="GHEA Grapalat" w:cs="Sylfaen"/>
          <w:i w:val="0"/>
          <w:szCs w:val="24"/>
          <w:lang w:val="af-ZA"/>
        </w:rPr>
        <w:t xml:space="preserve">1) </w:t>
      </w:r>
      <w:r w:rsidRPr="00A71D81">
        <w:rPr>
          <w:rFonts w:ascii="GHEA Grapalat" w:hAnsi="GHEA Grapalat" w:cs="Sylfaen"/>
          <w:i w:val="0"/>
          <w:szCs w:val="24"/>
          <w:lang w:val="ru-RU"/>
        </w:rPr>
        <w:t>երբ</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ընթացակարգին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մասնակցել</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է</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մեկ</w:t>
      </w:r>
      <w:r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af-ZA"/>
        </w:rPr>
        <w:t>մ</w:t>
      </w:r>
      <w:r w:rsidR="00153C87" w:rsidRPr="00A71D81">
        <w:rPr>
          <w:rFonts w:ascii="GHEA Grapalat" w:hAnsi="GHEA Grapalat" w:cs="Sylfaen"/>
          <w:i w:val="0"/>
          <w:szCs w:val="24"/>
          <w:lang w:val="ru-RU"/>
        </w:rPr>
        <w:t>ասնակից</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որի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ներկայացրած</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հայտը</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համապատասխանում</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է</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հրավերի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պահանջներին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կամ</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հայտերի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գնահատման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արդյունքում</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հրավերի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պահանջներին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համապատասխան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է</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գնահատվել</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միայն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մեկ</w:t>
      </w:r>
      <w:r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af-ZA"/>
        </w:rPr>
        <w:t>մ</w:t>
      </w:r>
      <w:r w:rsidR="00153C87" w:rsidRPr="00A71D81">
        <w:rPr>
          <w:rFonts w:ascii="GHEA Grapalat" w:hAnsi="GHEA Grapalat" w:cs="Sylfaen"/>
          <w:i w:val="0"/>
          <w:szCs w:val="24"/>
          <w:lang w:val="ru-RU"/>
        </w:rPr>
        <w:t>ասնակցի</w:t>
      </w:r>
      <w:r w:rsidR="00153C87"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հայտ</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կամ</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առաջարկված</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նվազագույն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գների</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հավասարության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դեպքում</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կամ</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եթե</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ոչ</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գնային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պայմանները</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բավարարող</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գնահատված</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հայտեր</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ներկայացրած</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բոլոր</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մասնակիցների</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ներկայացրած</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գնային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առաջարկները</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գերազանցում</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են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այդ</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գնումը</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կատարելու</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համար</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նախատեսված</w:t>
      </w:r>
      <w:r w:rsidR="00153C87"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սույն</w:t>
      </w:r>
      <w:r w:rsidR="00153C87"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հրավերի</w:t>
      </w:r>
      <w:r w:rsidR="00153C87" w:rsidRPr="00A71D81">
        <w:rPr>
          <w:rFonts w:ascii="GHEA Grapalat" w:hAnsi="GHEA Grapalat" w:cs="Sylfaen"/>
          <w:i w:val="0"/>
          <w:szCs w:val="24"/>
          <w:lang w:val="af-ZA"/>
        </w:rPr>
        <w:t xml:space="preserve"> 1-</w:t>
      </w:r>
      <w:r w:rsidR="00153C87" w:rsidRPr="00A71D81">
        <w:rPr>
          <w:rFonts w:ascii="GHEA Grapalat" w:hAnsi="GHEA Grapalat" w:cs="Sylfaen"/>
          <w:i w:val="0"/>
          <w:szCs w:val="24"/>
          <w:lang w:val="en-US"/>
        </w:rPr>
        <w:t>ին</w:t>
      </w:r>
      <w:r w:rsidR="00153C87"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մասի</w:t>
      </w:r>
      <w:r w:rsidR="00153C87" w:rsidRPr="00A71D81">
        <w:rPr>
          <w:rFonts w:ascii="GHEA Grapalat" w:hAnsi="GHEA Grapalat" w:cs="Sylfaen"/>
          <w:i w:val="0"/>
          <w:szCs w:val="24"/>
          <w:lang w:val="af-ZA"/>
        </w:rPr>
        <w:t xml:space="preserve"> </w:t>
      </w:r>
      <w:r w:rsidR="00A150A9" w:rsidRPr="00A71D81">
        <w:rPr>
          <w:rFonts w:ascii="GHEA Grapalat" w:hAnsi="GHEA Grapalat" w:cs="Sylfaen"/>
          <w:i w:val="0"/>
          <w:szCs w:val="24"/>
          <w:lang w:val="af-ZA"/>
        </w:rPr>
        <w:t>8</w:t>
      </w:r>
      <w:r w:rsidR="00153C87" w:rsidRPr="00A71D81">
        <w:rPr>
          <w:rFonts w:ascii="GHEA Grapalat" w:hAnsi="GHEA Grapalat" w:cs="Sylfaen"/>
          <w:i w:val="0"/>
          <w:szCs w:val="24"/>
          <w:lang w:val="af-ZA"/>
        </w:rPr>
        <w:t xml:space="preserve">.1 </w:t>
      </w:r>
      <w:r w:rsidR="00153C87" w:rsidRPr="00A71D81">
        <w:rPr>
          <w:rFonts w:ascii="GHEA Grapalat" w:hAnsi="GHEA Grapalat" w:cs="Sylfaen"/>
          <w:i w:val="0"/>
          <w:szCs w:val="24"/>
          <w:lang w:val="en-US"/>
        </w:rPr>
        <w:t>կետի</w:t>
      </w:r>
      <w:r w:rsidR="00153C87" w:rsidRPr="00A71D81">
        <w:rPr>
          <w:rFonts w:ascii="GHEA Grapalat" w:hAnsi="GHEA Grapalat" w:cs="Sylfaen"/>
          <w:i w:val="0"/>
          <w:szCs w:val="24"/>
          <w:lang w:val="af-ZA"/>
        </w:rPr>
        <w:t xml:space="preserve"> 2-</w:t>
      </w:r>
      <w:r w:rsidR="00153C87" w:rsidRPr="00A71D81">
        <w:rPr>
          <w:rFonts w:ascii="GHEA Grapalat" w:hAnsi="GHEA Grapalat" w:cs="Sylfaen"/>
          <w:i w:val="0"/>
          <w:szCs w:val="24"/>
          <w:lang w:val="en-US"/>
        </w:rPr>
        <w:t>րդ</w:t>
      </w:r>
      <w:r w:rsidR="00153C87"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պարբերությամբ</w:t>
      </w:r>
      <w:r w:rsidR="00153C87"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նախատեսված</w:t>
      </w:r>
      <w:r w:rsidR="00153C87"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ֆինանսական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միջոցները</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կամ</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գնումն</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իրականացվում</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է</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Օրենքի</w:t>
      </w:r>
      <w:r w:rsidR="002D601F" w:rsidRPr="00A71D81">
        <w:rPr>
          <w:rFonts w:ascii="GHEA Grapalat" w:hAnsi="GHEA Grapalat" w:cs="Sylfaen"/>
          <w:i w:val="0"/>
          <w:szCs w:val="24"/>
          <w:lang w:val="af-ZA"/>
        </w:rPr>
        <w:t xml:space="preserve"> 15-</w:t>
      </w:r>
      <w:r w:rsidR="002D601F" w:rsidRPr="00A71D81">
        <w:rPr>
          <w:rFonts w:ascii="GHEA Grapalat" w:hAnsi="GHEA Grapalat" w:cs="Sylfaen"/>
          <w:i w:val="0"/>
          <w:szCs w:val="24"/>
          <w:lang w:val="ru-RU"/>
        </w:rPr>
        <w:t>րդ</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հոդվածի</w:t>
      </w:r>
      <w:r w:rsidR="002D601F" w:rsidRPr="00A71D81">
        <w:rPr>
          <w:rFonts w:ascii="GHEA Grapalat" w:hAnsi="GHEA Grapalat" w:cs="Sylfaen"/>
          <w:i w:val="0"/>
          <w:szCs w:val="24"/>
          <w:lang w:val="af-ZA"/>
        </w:rPr>
        <w:t xml:space="preserve"> 6-</w:t>
      </w:r>
      <w:r w:rsidR="002D601F" w:rsidRPr="00A71D81">
        <w:rPr>
          <w:rFonts w:ascii="GHEA Grapalat" w:hAnsi="GHEA Grapalat" w:cs="Sylfaen"/>
          <w:i w:val="0"/>
          <w:szCs w:val="24"/>
          <w:lang w:val="ru-RU"/>
        </w:rPr>
        <w:t>րդ</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մասի</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հիման</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վրա</w:t>
      </w:r>
      <w:r w:rsidR="004D5671" w:rsidRPr="00A71D81">
        <w:rPr>
          <w:rFonts w:ascii="GHEA Grapalat" w:hAnsi="GHEA Grapalat" w:cs="Sylfaen"/>
          <w:i w:val="0"/>
          <w:szCs w:val="24"/>
          <w:lang w:val="ru-RU"/>
        </w:rPr>
        <w:t>։</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Սույն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կետի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համաձայն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վարվող</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բանակցությունները</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կարող</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են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հանգեցնել</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միայն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առաջարկված</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գնի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նվազեցմանը</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կամ</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վճարման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պայմանների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փոփոխությանը</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իսկ</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բանակցությունները</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վարվում</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են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միաժամանակյա</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բոլոր</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մասնակիցների</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հետ</w:t>
      </w:r>
      <w:r w:rsidRPr="00A71D81">
        <w:rPr>
          <w:rFonts w:ascii="GHEA Grapalat" w:hAnsi="GHEA Grapalat" w:cs="Sylfaen"/>
          <w:i w:val="0"/>
          <w:szCs w:val="24"/>
          <w:lang w:val="af-ZA"/>
        </w:rPr>
        <w:t>.</w:t>
      </w:r>
    </w:p>
    <w:p w14:paraId="06497AB4" w14:textId="77777777" w:rsidR="00096865" w:rsidRPr="00A71D81" w:rsidDel="00992C40" w:rsidRDefault="00096865"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 xml:space="preserve">2)  </w:t>
      </w:r>
      <w:r w:rsidRPr="00A71D81">
        <w:rPr>
          <w:rFonts w:ascii="GHEA Grapalat" w:hAnsi="GHEA Grapalat" w:cs="Sylfaen"/>
          <w:szCs w:val="24"/>
          <w:lang w:val="ru-RU"/>
        </w:rPr>
        <w:t>Օրենքով</w:t>
      </w:r>
      <w:r w:rsidRPr="00A71D81">
        <w:rPr>
          <w:rFonts w:ascii="GHEA Grapalat" w:hAnsi="GHEA Grapalat" w:cs="Sylfaen"/>
          <w:szCs w:val="24"/>
        </w:rPr>
        <w:t xml:space="preserve"> </w:t>
      </w:r>
      <w:r w:rsidRPr="00A71D81">
        <w:rPr>
          <w:rFonts w:ascii="GHEA Grapalat" w:hAnsi="GHEA Grapalat" w:cs="Sylfaen"/>
          <w:szCs w:val="24"/>
          <w:lang w:val="ru-RU"/>
        </w:rPr>
        <w:t>նախատեսված</w:t>
      </w:r>
      <w:r w:rsidRPr="00A71D81">
        <w:rPr>
          <w:rFonts w:ascii="GHEA Grapalat" w:hAnsi="GHEA Grapalat" w:cs="Sylfaen"/>
          <w:szCs w:val="24"/>
        </w:rPr>
        <w:t xml:space="preserve"> </w:t>
      </w:r>
      <w:r w:rsidRPr="00A71D81">
        <w:rPr>
          <w:rFonts w:ascii="GHEA Grapalat" w:hAnsi="GHEA Grapalat" w:cs="Sylfaen"/>
          <w:szCs w:val="24"/>
          <w:lang w:val="ru-RU"/>
        </w:rPr>
        <w:t>այլ</w:t>
      </w:r>
      <w:r w:rsidRPr="00A71D81">
        <w:rPr>
          <w:rFonts w:ascii="GHEA Grapalat" w:hAnsi="GHEA Grapalat" w:cs="Sylfaen"/>
          <w:szCs w:val="24"/>
        </w:rPr>
        <w:t xml:space="preserve"> </w:t>
      </w:r>
      <w:r w:rsidRPr="00A71D81">
        <w:rPr>
          <w:rFonts w:ascii="GHEA Grapalat" w:hAnsi="GHEA Grapalat" w:cs="Sylfaen"/>
          <w:szCs w:val="24"/>
          <w:lang w:val="ru-RU"/>
        </w:rPr>
        <w:t>դեպքերի</w:t>
      </w:r>
      <w:r w:rsidR="004D5671" w:rsidRPr="00A71D81">
        <w:rPr>
          <w:rFonts w:ascii="GHEA Grapalat" w:hAnsi="GHEA Grapalat" w:cs="Sylfaen"/>
          <w:szCs w:val="24"/>
          <w:lang w:val="ru-RU"/>
        </w:rPr>
        <w:t>։</w:t>
      </w:r>
    </w:p>
    <w:p w14:paraId="4BF4ECBC" w14:textId="77777777"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633389" w:rsidRPr="00A71D81">
        <w:rPr>
          <w:rFonts w:ascii="GHEA Grapalat" w:hAnsi="GHEA Grapalat"/>
          <w:sz w:val="20"/>
          <w:lang w:val="af-ZA" w:eastAsia="x-none"/>
        </w:rPr>
        <w:t>.</w:t>
      </w:r>
      <w:r w:rsidR="004348F9" w:rsidRPr="00A71D81">
        <w:rPr>
          <w:rFonts w:ascii="GHEA Grapalat" w:hAnsi="GHEA Grapalat"/>
          <w:sz w:val="20"/>
          <w:lang w:val="af-ZA" w:eastAsia="x-none"/>
        </w:rPr>
        <w:t>6</w:t>
      </w:r>
      <w:r w:rsidR="00D7435F" w:rsidRPr="00A71D81">
        <w:rPr>
          <w:rFonts w:ascii="GHEA Grapalat" w:hAnsi="GHEA Grapalat"/>
          <w:sz w:val="20"/>
          <w:lang w:val="af-ZA" w:eastAsia="x-none"/>
        </w:rPr>
        <w:t xml:space="preserve"> </w:t>
      </w:r>
      <w:r w:rsidR="00973FB1" w:rsidRPr="00A71D81">
        <w:rPr>
          <w:rFonts w:ascii="GHEA Grapalat" w:hAnsi="GHEA Grapalat"/>
          <w:sz w:val="20"/>
          <w:lang w:val="af-ZA" w:eastAsia="x-none"/>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lastRenderedPageBreak/>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կամ</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եթե</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ոչ</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գնային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պայմաններին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բավարարող</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գնահատված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հայտեր</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ներկայացրած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բոլոր</w:t>
      </w:r>
      <w:r w:rsidR="009B6D58"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af-ZA" w:eastAsia="en-US"/>
        </w:rPr>
        <w:t>մ</w:t>
      </w:r>
      <w:r w:rsidR="009B6D58" w:rsidRPr="00A71D81">
        <w:rPr>
          <w:rFonts w:ascii="GHEA Grapalat" w:hAnsi="GHEA Grapalat" w:cs="Sylfaen"/>
          <w:sz w:val="20"/>
          <w:szCs w:val="24"/>
          <w:lang w:val="ru-RU" w:eastAsia="en-US"/>
        </w:rPr>
        <w:t>ասնակիցների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ներկայացրած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գնային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առաջարկները</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գերազանցում</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են</w:t>
      </w:r>
      <w:r w:rsidR="009B6D58"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սույն</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ընթացակարգի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շրջանակում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գնվելիք</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ապրանքների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գնման</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գինը</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կամ</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գնումն</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իրականացվում</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է</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Օրենքի</w:t>
      </w:r>
      <w:r w:rsidR="00FF3E3D" w:rsidRPr="00A71D81">
        <w:rPr>
          <w:rFonts w:ascii="GHEA Grapalat" w:hAnsi="GHEA Grapalat" w:cs="Sylfaen"/>
          <w:sz w:val="20"/>
          <w:szCs w:val="24"/>
          <w:lang w:val="af-ZA" w:eastAsia="en-US"/>
        </w:rPr>
        <w:t xml:space="preserve"> 15-</w:t>
      </w:r>
      <w:r w:rsidR="00FF3E3D" w:rsidRPr="00A71D81">
        <w:rPr>
          <w:rFonts w:ascii="GHEA Grapalat" w:hAnsi="GHEA Grapalat" w:cs="Sylfaen"/>
          <w:sz w:val="20"/>
          <w:szCs w:val="24"/>
          <w:lang w:val="ru-RU" w:eastAsia="en-US"/>
        </w:rPr>
        <w:t>րդ</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հոդվածի</w:t>
      </w:r>
      <w:r w:rsidR="00FF3E3D" w:rsidRPr="00A71D81">
        <w:rPr>
          <w:rFonts w:ascii="GHEA Grapalat" w:hAnsi="GHEA Grapalat" w:cs="Sylfaen"/>
          <w:sz w:val="20"/>
          <w:szCs w:val="24"/>
          <w:lang w:val="af-ZA" w:eastAsia="en-US"/>
        </w:rPr>
        <w:t xml:space="preserve"> 6-</w:t>
      </w:r>
      <w:r w:rsidR="00FF3E3D" w:rsidRPr="00A71D81">
        <w:rPr>
          <w:rFonts w:ascii="GHEA Grapalat" w:hAnsi="GHEA Grapalat" w:cs="Sylfaen"/>
          <w:sz w:val="20"/>
          <w:szCs w:val="24"/>
          <w:lang w:val="ru-RU" w:eastAsia="en-US"/>
        </w:rPr>
        <w:t>րդ</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մասի</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հիման</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վրա</w:t>
      </w:r>
      <w:r w:rsidR="009B6D58" w:rsidRPr="00A71D81">
        <w:rPr>
          <w:rFonts w:ascii="GHEA Grapalat" w:hAnsi="GHEA Grapalat" w:cs="Sylfaen"/>
          <w:sz w:val="20"/>
          <w:szCs w:val="24"/>
          <w:lang w:val="ru-RU" w:eastAsia="en-US"/>
        </w:rPr>
        <w:t>՝</w:t>
      </w:r>
      <w:r w:rsidR="009B6D58" w:rsidRPr="00A71D81">
        <w:rPr>
          <w:rFonts w:ascii="GHEA Grapalat" w:hAnsi="GHEA Grapalat" w:cs="Sylfaen"/>
          <w:sz w:val="20"/>
          <w:szCs w:val="24"/>
          <w:lang w:val="af-ZA" w:eastAsia="en-US"/>
        </w:rPr>
        <w:t xml:space="preserve"> </w:t>
      </w:r>
    </w:p>
    <w:p w14:paraId="0E2ABB9F" w14:textId="77777777"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պայման</w:t>
      </w:r>
      <w:r w:rsidRPr="00A71D81">
        <w:rPr>
          <w:rFonts w:ascii="GHEA Grapalat" w:hAnsi="GHEA Grapalat" w:cs="Sylfaen"/>
          <w:sz w:val="20"/>
          <w:szCs w:val="24"/>
          <w:lang w:val="af-ZA" w:eastAsia="en-US"/>
        </w:rPr>
        <w:softHyphen/>
      </w:r>
      <w:r w:rsidRPr="00A71D81">
        <w:rPr>
          <w:rFonts w:ascii="GHEA Grapalat" w:hAnsi="GHEA Grapalat" w:cs="Sylfaen"/>
          <w:sz w:val="20"/>
          <w:szCs w:val="24"/>
          <w:lang w:val="ru-RU" w:eastAsia="en-US"/>
        </w:rPr>
        <w:t>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բավարարող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գնահատված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բոլոր</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բոլոր</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14:paraId="186C75A4" w14:textId="77777777"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բավարար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գնահատված</w:t>
      </w:r>
      <w:r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հայտեր</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բոլոր</w:t>
      </w:r>
      <w:r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14:paraId="0C981CA6" w14:textId="77777777"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14:paraId="428FB12B" w14:textId="77777777"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սահմանված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լրանալու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ըստ</w:t>
      </w:r>
      <w:r w:rsidR="00F4506C" w:rsidRPr="00A71D81">
        <w:rPr>
          <w:rFonts w:ascii="GHEA Grapalat" w:hAnsi="GHEA Grapalat" w:cs="Sylfaen"/>
          <w:sz w:val="20"/>
          <w:szCs w:val="24"/>
          <w:lang w:val="hy-AM" w:eastAsia="en-US"/>
        </w:rPr>
        <w:t xml:space="preserve"> դրան ներկա</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00A11BD0" w:rsidRPr="00A71D81">
        <w:rPr>
          <w:rFonts w:ascii="GHEA Grapalat" w:hAnsi="GHEA Grapalat" w:cs="Sylfaen"/>
          <w:sz w:val="20"/>
          <w:szCs w:val="24"/>
          <w:lang w:val="hy-AM" w:eastAsia="en-US"/>
        </w:rPr>
        <w:t>որոնք չեն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գերազանցում</w:t>
      </w:r>
      <w:r w:rsidR="00AB1DD6" w:rsidRPr="00A71D81">
        <w:rPr>
          <w:rFonts w:ascii="GHEA Grapalat" w:hAnsi="GHEA Grapalat" w:cs="Sylfaen"/>
          <w:sz w:val="20"/>
          <w:szCs w:val="24"/>
          <w:lang w:val="hy-AM" w:eastAsia="en-US"/>
        </w:rPr>
        <w:t xml:space="preserve"> գնման գինը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հայտարարվում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00AB1DD6" w:rsidRPr="00A71D81">
        <w:rPr>
          <w:rFonts w:ascii="GHEA Grapalat" w:hAnsi="GHEA Grapalat" w:cs="Sylfaen"/>
          <w:sz w:val="20"/>
          <w:szCs w:val="24"/>
          <w:lang w:val="hy-AM" w:eastAsia="en-US"/>
        </w:rPr>
        <w:t>ընտրված</w:t>
      </w:r>
      <w:r w:rsidR="00AB1DD6"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w:t>
      </w:r>
    </w:p>
    <w:p w14:paraId="1D8CA68D" w14:textId="77777777" w:rsidR="00880C5E" w:rsidRDefault="009B6D58" w:rsidP="00880C5E">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ru-RU"/>
        </w:rPr>
        <w:t>զ</w:t>
      </w:r>
      <w:r w:rsidRPr="00A71D81">
        <w:rPr>
          <w:rFonts w:ascii="GHEA Grapalat" w:hAnsi="GHEA Grapalat" w:cs="Sylfaen"/>
          <w:sz w:val="20"/>
          <w:lang w:val="af-ZA"/>
        </w:rPr>
        <w:t>.</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բանակցությունների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համար</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սահմանված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վերջնաժամկետը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լրանալու</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պահին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եթե</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դրան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ներկա</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մասնակիցների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ներկայացրած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գները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գերազանցում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են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գնման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գինը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ապա</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գնահատող</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հանձնաժողովը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կարող</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է</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բանակցությունների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արդյունքում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ցածր</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գնային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առաջարկ</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ներկայացրած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մասնակցին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հայտարարել</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ընտրված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մասնակից՝</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պայմանով</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որ</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վերջինիս</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հետ</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կնքվող</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պայմանագրով</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նախատեսված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կողմերի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իրավունքներն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ու</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պարտականություններն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ուժի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մեջ</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են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մտնում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գնման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գինը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գերազանցող</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չափով</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լրացուցիչ</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ֆինանսական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միջոցներ</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նախատեսվելու</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և</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դրա</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հիման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վրա</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կողմերի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միջև</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համաձայնագիր</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կնքելու</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դեպքում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Ընդ</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որում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համաձայնագիրը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կնքվում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է</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լրացուցիչ</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ֆինանսական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միջոցները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նախատեսվելուն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հաջորդող</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տասնհինգ</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աշխատանքային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օրվա</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ընթացքում՝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ապրանքի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մատակարարման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ժամկետները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երկարաձգելով</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պայմանագրի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կնքման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օրվանից</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մինչև</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համաձայնագրի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կնքման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օրն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ընկած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ժամանակահատվածով</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Սույն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պարբերության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համաձայն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կնքված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պայմանագիրը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լուծվում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է</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եթե</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կնքելուն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հաջորդող</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վաթսուն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օրացուցային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օրվա</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ընթացքում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լրացուցիչ</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ֆինանսական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միջոցներ</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չեն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նախատեսվում</w:t>
      </w:r>
      <w:r w:rsidR="00880C5E">
        <w:rPr>
          <w:rFonts w:ascii="Cambria Math" w:hAnsi="Cambria Math" w:cs="Sylfaen"/>
          <w:sz w:val="20"/>
          <w:lang w:val="hy-AM"/>
        </w:rPr>
        <w:t>:</w:t>
      </w:r>
      <w:r w:rsidR="00880C5E" w:rsidRPr="006D2E03">
        <w:rPr>
          <w:rFonts w:ascii="GHEA Grapalat" w:hAnsi="GHEA Grapalat" w:cs="Sylfaen"/>
          <w:sz w:val="20"/>
          <w:lang w:val="af-ZA"/>
        </w:rPr>
        <w:t xml:space="preserve"> </w:t>
      </w:r>
    </w:p>
    <w:p w14:paraId="37DE203A" w14:textId="77777777" w:rsidR="00880C5E" w:rsidRPr="004C6D52" w:rsidRDefault="00880C5E" w:rsidP="00880C5E">
      <w:pPr>
        <w:shd w:val="clear" w:color="auto" w:fill="FFFFFF"/>
        <w:ind w:firstLine="375"/>
        <w:jc w:val="both"/>
        <w:rPr>
          <w:rFonts w:ascii="GHEA Grapalat" w:hAnsi="GHEA Grapalat" w:cs="Sylfaen"/>
          <w:sz w:val="20"/>
          <w:lang w:val="hy-AM"/>
        </w:rPr>
      </w:pPr>
      <w:r w:rsidRPr="006D2E03">
        <w:rPr>
          <w:rFonts w:ascii="GHEA Grapalat" w:hAnsi="GHEA Grapalat" w:cs="Sylfaen"/>
          <w:sz w:val="20"/>
          <w:lang w:val="hy-AM"/>
        </w:rPr>
        <w:t>Սույն</w:t>
      </w:r>
      <w:r w:rsidRPr="004B72E3">
        <w:rPr>
          <w:rFonts w:ascii="GHEA Grapalat" w:hAnsi="GHEA Grapalat" w:cs="Sylfaen"/>
          <w:sz w:val="20"/>
          <w:lang w:val="af-ZA"/>
        </w:rPr>
        <w:t xml:space="preserve"> </w:t>
      </w:r>
      <w:r w:rsidRPr="006D2E03">
        <w:rPr>
          <w:rFonts w:ascii="GHEA Grapalat" w:hAnsi="GHEA Grapalat" w:cs="Sylfaen"/>
          <w:sz w:val="20"/>
          <w:lang w:val="hy-AM"/>
        </w:rPr>
        <w:t>պարբերության</w:t>
      </w:r>
      <w:r w:rsidRPr="004B72E3">
        <w:rPr>
          <w:rFonts w:ascii="GHEA Grapalat" w:hAnsi="GHEA Grapalat" w:cs="Sylfaen"/>
          <w:sz w:val="20"/>
          <w:lang w:val="af-ZA"/>
        </w:rPr>
        <w:t xml:space="preserve"> </w:t>
      </w:r>
      <w:r w:rsidRPr="006D2E03">
        <w:rPr>
          <w:rFonts w:ascii="GHEA Grapalat" w:hAnsi="GHEA Grapalat" w:cs="Sylfaen"/>
          <w:sz w:val="20"/>
          <w:lang w:val="hy-AM"/>
        </w:rPr>
        <w:t>պահանջները</w:t>
      </w:r>
      <w:r w:rsidRPr="004B72E3">
        <w:rPr>
          <w:rFonts w:ascii="GHEA Grapalat" w:hAnsi="GHEA Grapalat" w:cs="Sylfaen"/>
          <w:sz w:val="20"/>
          <w:lang w:val="af-ZA"/>
        </w:rPr>
        <w:t xml:space="preserve"> </w:t>
      </w:r>
      <w:r w:rsidRPr="006D2E03">
        <w:rPr>
          <w:rFonts w:ascii="GHEA Grapalat" w:hAnsi="GHEA Grapalat" w:cs="Sylfaen"/>
          <w:sz w:val="20"/>
          <w:lang w:val="hy-AM"/>
        </w:rPr>
        <w:t>չեն</w:t>
      </w:r>
      <w:r w:rsidRPr="004B72E3">
        <w:rPr>
          <w:rFonts w:ascii="GHEA Grapalat" w:hAnsi="GHEA Grapalat" w:cs="Sylfaen"/>
          <w:sz w:val="20"/>
          <w:lang w:val="af-ZA"/>
        </w:rPr>
        <w:t xml:space="preserve"> </w:t>
      </w:r>
      <w:r w:rsidRPr="006D2E03">
        <w:rPr>
          <w:rFonts w:ascii="GHEA Grapalat" w:hAnsi="GHEA Grapalat" w:cs="Sylfaen"/>
          <w:sz w:val="20"/>
          <w:lang w:val="hy-AM"/>
        </w:rPr>
        <w:t>կիրառվում</w:t>
      </w:r>
      <w:r w:rsidRPr="004B72E3">
        <w:rPr>
          <w:rFonts w:ascii="GHEA Grapalat" w:hAnsi="GHEA Grapalat" w:cs="Sylfaen"/>
          <w:sz w:val="20"/>
          <w:lang w:val="af-ZA"/>
        </w:rPr>
        <w:t xml:space="preserve"> </w:t>
      </w:r>
      <w:r w:rsidRPr="006D2E03">
        <w:rPr>
          <w:rFonts w:ascii="GHEA Grapalat" w:hAnsi="GHEA Grapalat" w:cs="Sylfaen"/>
          <w:sz w:val="20"/>
          <w:lang w:val="hy-AM"/>
        </w:rPr>
        <w:t>այն</w:t>
      </w:r>
      <w:r w:rsidRPr="004B72E3">
        <w:rPr>
          <w:rFonts w:ascii="GHEA Grapalat" w:hAnsi="GHEA Grapalat" w:cs="Sylfaen"/>
          <w:sz w:val="20"/>
          <w:lang w:val="af-ZA"/>
        </w:rPr>
        <w:t xml:space="preserve"> </w:t>
      </w:r>
      <w:r w:rsidRPr="006D2E03">
        <w:rPr>
          <w:rFonts w:ascii="GHEA Grapalat" w:hAnsi="GHEA Grapalat" w:cs="Sylfaen"/>
          <w:sz w:val="20"/>
          <w:lang w:val="hy-AM"/>
        </w:rPr>
        <w:t>դեպքում</w:t>
      </w:r>
      <w:r w:rsidRPr="004B72E3">
        <w:rPr>
          <w:rFonts w:ascii="GHEA Grapalat" w:hAnsi="GHEA Grapalat" w:cs="Sylfaen"/>
          <w:sz w:val="20"/>
          <w:lang w:val="af-ZA"/>
        </w:rPr>
        <w:t xml:space="preserve">, </w:t>
      </w:r>
      <w:r w:rsidRPr="006D2E03">
        <w:rPr>
          <w:rFonts w:ascii="GHEA Grapalat" w:hAnsi="GHEA Grapalat" w:cs="Sylfaen"/>
          <w:sz w:val="20"/>
          <w:lang w:val="hy-AM"/>
        </w:rPr>
        <w:t>երբ</w:t>
      </w:r>
      <w:r w:rsidRPr="004B72E3">
        <w:rPr>
          <w:rFonts w:ascii="GHEA Grapalat" w:hAnsi="GHEA Grapalat" w:cs="Sylfaen"/>
          <w:sz w:val="20"/>
          <w:lang w:val="af-ZA"/>
        </w:rPr>
        <w:t xml:space="preserve"> </w:t>
      </w:r>
      <w:r w:rsidRPr="006D2E03">
        <w:rPr>
          <w:rFonts w:ascii="GHEA Grapalat" w:hAnsi="GHEA Grapalat" w:cs="Sylfaen"/>
          <w:sz w:val="20"/>
          <w:lang w:val="hy-AM"/>
        </w:rPr>
        <w:t>հայտ</w:t>
      </w:r>
      <w:r w:rsidRPr="004B72E3">
        <w:rPr>
          <w:rFonts w:ascii="GHEA Grapalat" w:hAnsi="GHEA Grapalat" w:cs="Sylfaen"/>
          <w:sz w:val="20"/>
          <w:lang w:val="af-ZA"/>
        </w:rPr>
        <w:t xml:space="preserve"> </w:t>
      </w:r>
      <w:r w:rsidRPr="006D2E03">
        <w:rPr>
          <w:rFonts w:ascii="GHEA Grapalat" w:hAnsi="GHEA Grapalat" w:cs="Sylfaen"/>
          <w:sz w:val="20"/>
          <w:lang w:val="hy-AM"/>
        </w:rPr>
        <w:t>է</w:t>
      </w:r>
      <w:r w:rsidRPr="004B72E3">
        <w:rPr>
          <w:rFonts w:ascii="GHEA Grapalat" w:hAnsi="GHEA Grapalat" w:cs="Sylfaen"/>
          <w:sz w:val="20"/>
          <w:lang w:val="af-ZA"/>
        </w:rPr>
        <w:t xml:space="preserve"> </w:t>
      </w:r>
      <w:r w:rsidRPr="006D2E03">
        <w:rPr>
          <w:rFonts w:ascii="GHEA Grapalat" w:hAnsi="GHEA Grapalat" w:cs="Sylfaen"/>
          <w:sz w:val="20"/>
          <w:lang w:val="hy-AM"/>
        </w:rPr>
        <w:t>ներկայացել</w:t>
      </w:r>
      <w:r w:rsidRPr="004B72E3">
        <w:rPr>
          <w:rFonts w:ascii="GHEA Grapalat" w:hAnsi="GHEA Grapalat" w:cs="Sylfaen"/>
          <w:sz w:val="20"/>
          <w:lang w:val="af-ZA"/>
        </w:rPr>
        <w:t xml:space="preserve"> </w:t>
      </w:r>
      <w:r w:rsidRPr="006D2E03">
        <w:rPr>
          <w:rFonts w:ascii="GHEA Grapalat" w:hAnsi="GHEA Grapalat" w:cs="Sylfaen"/>
          <w:sz w:val="20"/>
          <w:lang w:val="hy-AM"/>
        </w:rPr>
        <w:t>մեկ</w:t>
      </w:r>
      <w:r w:rsidRPr="004B72E3">
        <w:rPr>
          <w:rFonts w:ascii="GHEA Grapalat" w:hAnsi="GHEA Grapalat" w:cs="Sylfaen"/>
          <w:sz w:val="20"/>
          <w:lang w:val="af-ZA"/>
        </w:rPr>
        <w:t xml:space="preserve"> </w:t>
      </w:r>
      <w:r w:rsidRPr="006D2E03">
        <w:rPr>
          <w:rFonts w:ascii="GHEA Grapalat" w:hAnsi="GHEA Grapalat" w:cs="Sylfaen"/>
          <w:sz w:val="20"/>
          <w:lang w:val="hy-AM"/>
        </w:rPr>
        <w:t>մասնակից</w:t>
      </w:r>
      <w:r w:rsidRPr="004B72E3">
        <w:rPr>
          <w:rFonts w:ascii="GHEA Grapalat" w:hAnsi="GHEA Grapalat" w:cs="Sylfaen"/>
          <w:sz w:val="20"/>
          <w:lang w:val="af-ZA"/>
        </w:rPr>
        <w:t xml:space="preserve"> </w:t>
      </w:r>
      <w:r w:rsidRPr="006D2E03">
        <w:rPr>
          <w:rFonts w:ascii="GHEA Grapalat" w:hAnsi="GHEA Grapalat" w:cs="Sylfaen"/>
          <w:sz w:val="20"/>
          <w:lang w:val="hy-AM"/>
        </w:rPr>
        <w:t>կամ</w:t>
      </w:r>
      <w:r w:rsidRPr="004B72E3">
        <w:rPr>
          <w:rFonts w:ascii="GHEA Grapalat" w:hAnsi="GHEA Grapalat" w:cs="Sylfaen"/>
          <w:sz w:val="20"/>
          <w:lang w:val="af-ZA"/>
        </w:rPr>
        <w:t xml:space="preserve"> </w:t>
      </w:r>
      <w:r w:rsidRPr="006D2E03">
        <w:rPr>
          <w:rFonts w:ascii="GHEA Grapalat" w:hAnsi="GHEA Grapalat" w:cs="Sylfaen"/>
          <w:sz w:val="20"/>
          <w:lang w:val="hy-AM"/>
        </w:rPr>
        <w:t>հրավերի</w:t>
      </w:r>
      <w:r w:rsidRPr="004B72E3">
        <w:rPr>
          <w:rFonts w:ascii="GHEA Grapalat" w:hAnsi="GHEA Grapalat" w:cs="Sylfaen"/>
          <w:sz w:val="20"/>
          <w:lang w:val="af-ZA"/>
        </w:rPr>
        <w:t xml:space="preserve"> </w:t>
      </w:r>
      <w:r w:rsidRPr="006D2E03">
        <w:rPr>
          <w:rFonts w:ascii="GHEA Grapalat" w:hAnsi="GHEA Grapalat" w:cs="Sylfaen"/>
          <w:sz w:val="20"/>
          <w:lang w:val="hy-AM"/>
        </w:rPr>
        <w:t>պահանջներին</w:t>
      </w:r>
      <w:r w:rsidRPr="004B72E3">
        <w:rPr>
          <w:rFonts w:ascii="GHEA Grapalat" w:hAnsi="GHEA Grapalat" w:cs="Sylfaen"/>
          <w:sz w:val="20"/>
          <w:lang w:val="af-ZA"/>
        </w:rPr>
        <w:t xml:space="preserve"> </w:t>
      </w:r>
      <w:r w:rsidRPr="006D2E03">
        <w:rPr>
          <w:rFonts w:ascii="GHEA Grapalat" w:hAnsi="GHEA Grapalat" w:cs="Sylfaen"/>
          <w:sz w:val="20"/>
          <w:lang w:val="hy-AM"/>
        </w:rPr>
        <w:t>բավարար</w:t>
      </w:r>
      <w:r w:rsidRPr="004B72E3">
        <w:rPr>
          <w:rFonts w:ascii="GHEA Grapalat" w:hAnsi="GHEA Grapalat" w:cs="Sylfaen"/>
          <w:sz w:val="20"/>
          <w:lang w:val="af-ZA"/>
        </w:rPr>
        <w:t xml:space="preserve"> </w:t>
      </w:r>
      <w:r w:rsidRPr="006D2E03">
        <w:rPr>
          <w:rFonts w:ascii="GHEA Grapalat" w:hAnsi="GHEA Grapalat" w:cs="Sylfaen"/>
          <w:sz w:val="20"/>
          <w:lang w:val="hy-AM"/>
        </w:rPr>
        <w:t>է</w:t>
      </w:r>
      <w:r w:rsidRPr="004B72E3">
        <w:rPr>
          <w:rFonts w:ascii="GHEA Grapalat" w:hAnsi="GHEA Grapalat" w:cs="Sylfaen"/>
          <w:sz w:val="20"/>
          <w:lang w:val="af-ZA"/>
        </w:rPr>
        <w:t xml:space="preserve"> </w:t>
      </w:r>
      <w:r w:rsidRPr="006D2E03">
        <w:rPr>
          <w:rFonts w:ascii="GHEA Grapalat" w:hAnsi="GHEA Grapalat" w:cs="Sylfaen"/>
          <w:sz w:val="20"/>
          <w:lang w:val="hy-AM"/>
        </w:rPr>
        <w:t>գնահատվել</w:t>
      </w:r>
      <w:r w:rsidRPr="004B72E3">
        <w:rPr>
          <w:rFonts w:ascii="GHEA Grapalat" w:hAnsi="GHEA Grapalat" w:cs="Sylfaen"/>
          <w:sz w:val="20"/>
          <w:lang w:val="af-ZA"/>
        </w:rPr>
        <w:t xml:space="preserve"> </w:t>
      </w:r>
      <w:r w:rsidRPr="006D2E03">
        <w:rPr>
          <w:rFonts w:ascii="GHEA Grapalat" w:hAnsi="GHEA Grapalat" w:cs="Sylfaen"/>
          <w:sz w:val="20"/>
          <w:lang w:val="hy-AM"/>
        </w:rPr>
        <w:t>միայն</w:t>
      </w:r>
      <w:r w:rsidRPr="004B72E3">
        <w:rPr>
          <w:rFonts w:ascii="GHEA Grapalat" w:hAnsi="GHEA Grapalat" w:cs="Sylfaen"/>
          <w:sz w:val="20"/>
          <w:lang w:val="af-ZA"/>
        </w:rPr>
        <w:t xml:space="preserve"> </w:t>
      </w:r>
      <w:r w:rsidRPr="006D2E03">
        <w:rPr>
          <w:rFonts w:ascii="GHEA Grapalat" w:hAnsi="GHEA Grapalat" w:cs="Sylfaen"/>
          <w:sz w:val="20"/>
          <w:lang w:val="hy-AM"/>
        </w:rPr>
        <w:t>մեկ</w:t>
      </w:r>
      <w:r w:rsidRPr="004B72E3">
        <w:rPr>
          <w:rFonts w:ascii="GHEA Grapalat" w:hAnsi="GHEA Grapalat" w:cs="Sylfaen"/>
          <w:sz w:val="20"/>
          <w:lang w:val="af-ZA"/>
        </w:rPr>
        <w:t xml:space="preserve"> </w:t>
      </w:r>
      <w:r w:rsidRPr="006D2E03">
        <w:rPr>
          <w:rFonts w:ascii="GHEA Grapalat" w:hAnsi="GHEA Grapalat" w:cs="Sylfaen"/>
          <w:sz w:val="20"/>
          <w:lang w:val="hy-AM"/>
        </w:rPr>
        <w:t>մասնակցի</w:t>
      </w:r>
      <w:r w:rsidRPr="004B72E3">
        <w:rPr>
          <w:rFonts w:ascii="GHEA Grapalat" w:hAnsi="GHEA Grapalat" w:cs="Sylfaen"/>
          <w:sz w:val="20"/>
          <w:lang w:val="af-ZA"/>
        </w:rPr>
        <w:t xml:space="preserve"> </w:t>
      </w:r>
      <w:r w:rsidRPr="006D2E03">
        <w:rPr>
          <w:rFonts w:ascii="GHEA Grapalat" w:hAnsi="GHEA Grapalat" w:cs="Sylfaen"/>
          <w:sz w:val="20"/>
          <w:lang w:val="hy-AM"/>
        </w:rPr>
        <w:t>հայտ</w:t>
      </w:r>
      <w:r w:rsidR="004C6D52">
        <w:rPr>
          <w:rFonts w:ascii="GHEA Grapalat" w:hAnsi="GHEA Grapalat" w:cs="Sylfaen"/>
          <w:sz w:val="20"/>
          <w:lang w:val="hy-AM"/>
        </w:rPr>
        <w:t>,</w:t>
      </w:r>
    </w:p>
    <w:p w14:paraId="5E554C06" w14:textId="77777777" w:rsidR="00436F47" w:rsidRPr="00A71D81" w:rsidRDefault="00704862" w:rsidP="00EF3662">
      <w:pPr>
        <w:ind w:firstLine="708"/>
        <w:jc w:val="both"/>
        <w:rPr>
          <w:rFonts w:ascii="GHEA Grapalat" w:hAnsi="GHEA Grapalat" w:cs="Sylfaen"/>
          <w:sz w:val="20"/>
          <w:lang w:val="hy-AM"/>
        </w:rPr>
      </w:pPr>
      <w:r w:rsidRPr="00A71D81">
        <w:rPr>
          <w:rFonts w:ascii="GHEA Grapalat" w:hAnsi="GHEA Grapalat" w:cs="Sylfaen"/>
          <w:sz w:val="20"/>
          <w:lang w:val="hy-AM"/>
        </w:rPr>
        <w:t xml:space="preserve">է. բանակցությունների համար սահմանված վերջնաժամկետը լրանալու պահին, եթե դրան ներկա մասնակիցների ներկայացրած գները գերազանցում են գնման գինը, </w:t>
      </w:r>
      <w:r w:rsidR="00973FB1" w:rsidRPr="00A71D81">
        <w:rPr>
          <w:rFonts w:ascii="GHEA Grapalat" w:hAnsi="GHEA Grapalat" w:cs="Sylfaen"/>
          <w:sz w:val="20"/>
          <w:lang w:val="hy-AM"/>
        </w:rPr>
        <w:t>կամ</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նվազագույն</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գները</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հավասար</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են</w:t>
      </w:r>
      <w:r w:rsidR="00973FB1" w:rsidRPr="00A71D81">
        <w:rPr>
          <w:rFonts w:ascii="GHEA Grapalat" w:hAnsi="GHEA Grapalat" w:cs="Sylfaen"/>
          <w:sz w:val="20"/>
          <w:lang w:val="af-ZA"/>
        </w:rPr>
        <w:t>,</w:t>
      </w:r>
      <w:r w:rsidR="009B6D58" w:rsidRPr="00A71D81">
        <w:rPr>
          <w:rFonts w:ascii="GHEA Grapalat" w:hAnsi="GHEA Grapalat" w:cs="Sylfaen"/>
          <w:sz w:val="20"/>
          <w:lang w:val="af-ZA"/>
        </w:rPr>
        <w:t xml:space="preserve"> </w:t>
      </w:r>
      <w:r w:rsidR="009B6D58" w:rsidRPr="00A71D81">
        <w:rPr>
          <w:rFonts w:ascii="GHEA Grapalat" w:hAnsi="GHEA Grapalat" w:cs="Sylfaen"/>
          <w:sz w:val="20"/>
          <w:lang w:val="hy-AM"/>
        </w:rPr>
        <w:t>գնման</w:t>
      </w:r>
      <w:r w:rsidR="009B6D58" w:rsidRPr="00A71D81">
        <w:rPr>
          <w:rFonts w:ascii="GHEA Grapalat" w:hAnsi="GHEA Grapalat" w:cs="Sylfaen"/>
          <w:sz w:val="20"/>
          <w:lang w:val="af-ZA"/>
        </w:rPr>
        <w:t xml:space="preserve"> </w:t>
      </w:r>
      <w:r w:rsidR="009B6D58" w:rsidRPr="00A71D81">
        <w:rPr>
          <w:rFonts w:ascii="GHEA Grapalat" w:hAnsi="GHEA Grapalat" w:cs="Sylfaen"/>
          <w:sz w:val="20"/>
          <w:lang w:val="hy-AM"/>
        </w:rPr>
        <w:t>ընթացակարգը</w:t>
      </w:r>
      <w:r w:rsidR="009B6D58" w:rsidRPr="00A71D81">
        <w:rPr>
          <w:rFonts w:ascii="GHEA Grapalat" w:hAnsi="GHEA Grapalat" w:cs="Sylfaen"/>
          <w:sz w:val="20"/>
          <w:lang w:val="af-ZA"/>
        </w:rPr>
        <w:t xml:space="preserve"> </w:t>
      </w:r>
      <w:r w:rsidR="005A3DC6" w:rsidRPr="00A71D81">
        <w:rPr>
          <w:rFonts w:ascii="GHEA Grapalat" w:hAnsi="GHEA Grapalat" w:cs="Sylfaen"/>
          <w:sz w:val="20"/>
          <w:lang w:val="hy-AM"/>
        </w:rPr>
        <w:t>Օ</w:t>
      </w:r>
      <w:r w:rsidR="00973FB1" w:rsidRPr="00A71D81">
        <w:rPr>
          <w:rFonts w:ascii="GHEA Grapalat" w:hAnsi="GHEA Grapalat" w:cs="Sylfaen"/>
          <w:sz w:val="20"/>
          <w:lang w:val="hy-AM"/>
        </w:rPr>
        <w:t>րենքի</w:t>
      </w:r>
      <w:r w:rsidR="00973FB1" w:rsidRPr="00A71D81">
        <w:rPr>
          <w:rFonts w:ascii="GHEA Grapalat" w:hAnsi="GHEA Grapalat" w:cs="Sylfaen"/>
          <w:sz w:val="20"/>
          <w:lang w:val="af-ZA"/>
        </w:rPr>
        <w:t xml:space="preserve"> 37-</w:t>
      </w:r>
      <w:r w:rsidR="00973FB1" w:rsidRPr="00A71D81">
        <w:rPr>
          <w:rFonts w:ascii="GHEA Grapalat" w:hAnsi="GHEA Grapalat" w:cs="Sylfaen"/>
          <w:sz w:val="20"/>
          <w:lang w:val="hy-AM"/>
        </w:rPr>
        <w:t>րդ</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հոդվածի</w:t>
      </w:r>
      <w:r w:rsidR="00973FB1" w:rsidRPr="00A71D81">
        <w:rPr>
          <w:rFonts w:ascii="GHEA Grapalat" w:hAnsi="GHEA Grapalat" w:cs="Sylfaen"/>
          <w:sz w:val="20"/>
          <w:lang w:val="af-ZA"/>
        </w:rPr>
        <w:t xml:space="preserve"> 1-</w:t>
      </w:r>
      <w:r w:rsidR="00973FB1" w:rsidRPr="00A71D81">
        <w:rPr>
          <w:rFonts w:ascii="GHEA Grapalat" w:hAnsi="GHEA Grapalat" w:cs="Sylfaen"/>
          <w:sz w:val="20"/>
          <w:lang w:val="hy-AM"/>
        </w:rPr>
        <w:t>ին</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մասի</w:t>
      </w:r>
      <w:r w:rsidR="00973FB1" w:rsidRPr="00A71D81">
        <w:rPr>
          <w:rFonts w:ascii="GHEA Grapalat" w:hAnsi="GHEA Grapalat" w:cs="Sylfaen"/>
          <w:sz w:val="20"/>
          <w:lang w:val="af-ZA"/>
        </w:rPr>
        <w:t xml:space="preserve"> 1-</w:t>
      </w:r>
      <w:r w:rsidR="00973FB1" w:rsidRPr="00A71D81">
        <w:rPr>
          <w:rFonts w:ascii="GHEA Grapalat" w:hAnsi="GHEA Grapalat" w:cs="Sylfaen"/>
          <w:sz w:val="20"/>
          <w:lang w:val="hy-AM"/>
        </w:rPr>
        <w:t>ին</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կետի</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հիման</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վրա</w:t>
      </w:r>
      <w:r w:rsidR="00973FB1" w:rsidRPr="00A71D81">
        <w:rPr>
          <w:rFonts w:ascii="GHEA Grapalat" w:hAnsi="GHEA Grapalat" w:cs="Sylfaen"/>
          <w:sz w:val="20"/>
          <w:lang w:val="af-ZA"/>
        </w:rPr>
        <w:t xml:space="preserve"> </w:t>
      </w:r>
      <w:r w:rsidR="009B6D58" w:rsidRPr="00A71D81">
        <w:rPr>
          <w:rFonts w:ascii="GHEA Grapalat" w:hAnsi="GHEA Grapalat" w:cs="Sylfaen"/>
          <w:sz w:val="20"/>
          <w:lang w:val="hy-AM"/>
        </w:rPr>
        <w:t>հայտարարվում</w:t>
      </w:r>
      <w:r w:rsidR="009B6D58" w:rsidRPr="00A71D81">
        <w:rPr>
          <w:rFonts w:ascii="GHEA Grapalat" w:hAnsi="GHEA Grapalat" w:cs="Sylfaen"/>
          <w:sz w:val="20"/>
          <w:lang w:val="af-ZA"/>
        </w:rPr>
        <w:t xml:space="preserve"> </w:t>
      </w:r>
      <w:r w:rsidR="009B6D58" w:rsidRPr="00A71D81">
        <w:rPr>
          <w:rFonts w:ascii="GHEA Grapalat" w:hAnsi="GHEA Grapalat" w:cs="Sylfaen"/>
          <w:sz w:val="20"/>
          <w:lang w:val="hy-AM"/>
        </w:rPr>
        <w:t>է</w:t>
      </w:r>
      <w:r w:rsidR="009B6D58" w:rsidRPr="00A71D81">
        <w:rPr>
          <w:rFonts w:ascii="GHEA Grapalat" w:hAnsi="GHEA Grapalat" w:cs="Sylfaen"/>
          <w:sz w:val="20"/>
          <w:lang w:val="af-ZA"/>
        </w:rPr>
        <w:t xml:space="preserve"> </w:t>
      </w:r>
      <w:r w:rsidR="009B6D58" w:rsidRPr="00A71D81">
        <w:rPr>
          <w:rFonts w:ascii="GHEA Grapalat" w:hAnsi="GHEA Grapalat" w:cs="Sylfaen"/>
          <w:sz w:val="20"/>
          <w:lang w:val="hy-AM"/>
        </w:rPr>
        <w:t>չկայացած</w:t>
      </w:r>
      <w:r w:rsidR="003D1FE3" w:rsidRPr="00A71D81">
        <w:rPr>
          <w:rFonts w:ascii="GHEA Grapalat" w:hAnsi="GHEA Grapalat" w:cs="Sylfaen"/>
          <w:sz w:val="20"/>
          <w:lang w:val="hy-AM"/>
        </w:rPr>
        <w:t>, բացառությամբ սույն ենթակետի «զ» պարբերությամբ նախատեսված դեպքի:</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77777777"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բացման</w:t>
      </w:r>
      <w:r w:rsidR="00DE1C00" w:rsidRPr="00A71D81">
        <w:rPr>
          <w:rFonts w:ascii="GHEA Grapalat" w:hAnsi="GHEA Grapalat"/>
          <w:sz w:val="20"/>
          <w:lang w:val="hy-AM" w:eastAsia="x-none"/>
        </w:rPr>
        <w:t xml:space="preserve"> և գնահատման</w:t>
      </w:r>
      <w:r w:rsidR="002B121D" w:rsidRPr="00A71D81">
        <w:rPr>
          <w:rFonts w:ascii="GHEA Grapalat" w:hAnsi="GHEA Grapalat"/>
          <w:sz w:val="20"/>
          <w:lang w:val="af-ZA" w:eastAsia="x-none"/>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14:paraId="6AF8E8CE" w14:textId="16C17E7E"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6A0816A0" w14:textId="77777777"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lastRenderedPageBreak/>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BodyTextIndent2"/>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77777777" w:rsidR="008B73CD" w:rsidRPr="006D2E03" w:rsidRDefault="008B73CD"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 xml:space="preserve">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6F1D2BFC" w14:textId="77777777" w:rsidR="00DB4EFF" w:rsidRPr="006D2E03" w:rsidRDefault="008769B4" w:rsidP="00EF3662">
      <w:pPr>
        <w:ind w:firstLine="375"/>
        <w:jc w:val="both"/>
        <w:rPr>
          <w:rFonts w:ascii="GHEA Grapalat" w:hAnsi="GHEA Grapalat" w:cs="Sylfaen"/>
          <w:sz w:val="20"/>
          <w:lang w:val="hy-AM"/>
        </w:rPr>
      </w:pPr>
      <w:r w:rsidRPr="006D2E03">
        <w:rPr>
          <w:rFonts w:ascii="GHEA Grapalat" w:hAnsi="GHEA Grapalat"/>
          <w:lang w:val="af-ZA"/>
        </w:rPr>
        <w:tab/>
      </w:r>
      <w:r w:rsidR="00A150A9" w:rsidRPr="006D2E03">
        <w:rPr>
          <w:rFonts w:ascii="GHEA Grapalat" w:hAnsi="GHEA Grapalat" w:cs="Sylfaen"/>
          <w:sz w:val="20"/>
          <w:lang w:val="af-ZA"/>
        </w:rPr>
        <w:t>8</w:t>
      </w:r>
      <w:r w:rsidR="0036230B" w:rsidRPr="006D2E03">
        <w:rPr>
          <w:rFonts w:ascii="GHEA Grapalat" w:hAnsi="GHEA Grapalat" w:cs="Sylfaen"/>
          <w:sz w:val="20"/>
          <w:lang w:val="af-ZA"/>
        </w:rPr>
        <w:t>.</w:t>
      </w:r>
      <w:r w:rsidR="00BE037D" w:rsidRPr="006D2E03">
        <w:rPr>
          <w:rFonts w:ascii="GHEA Grapalat" w:hAnsi="GHEA Grapalat" w:cs="Sylfaen"/>
          <w:sz w:val="20"/>
          <w:lang w:val="af-ZA"/>
        </w:rPr>
        <w:t>13</w:t>
      </w:r>
      <w:r w:rsidR="009D03A4" w:rsidRPr="006D2E03">
        <w:rPr>
          <w:rFonts w:ascii="GHEA Grapalat" w:hAnsi="GHEA Grapalat" w:cs="Sylfaen"/>
          <w:sz w:val="20"/>
          <w:lang w:val="af-ZA"/>
        </w:rPr>
        <w:t xml:space="preserve"> </w:t>
      </w:r>
      <w:r w:rsidR="0036230B" w:rsidRPr="006D2E03">
        <w:rPr>
          <w:rFonts w:ascii="GHEA Grapalat" w:hAnsi="GHEA Grapalat" w:cs="Sylfaen"/>
          <w:sz w:val="20"/>
        </w:rPr>
        <w:t>Օրենքի</w:t>
      </w:r>
      <w:r w:rsidR="0036230B" w:rsidRPr="006D2E03">
        <w:rPr>
          <w:rFonts w:ascii="GHEA Grapalat" w:hAnsi="GHEA Grapalat" w:cs="Sylfaen"/>
          <w:sz w:val="20"/>
          <w:lang w:val="af-ZA"/>
        </w:rPr>
        <w:t xml:space="preserve"> 6-</w:t>
      </w:r>
      <w:r w:rsidR="0036230B" w:rsidRPr="006D2E03">
        <w:rPr>
          <w:rFonts w:ascii="GHEA Grapalat" w:hAnsi="GHEA Grapalat" w:cs="Sylfaen"/>
          <w:sz w:val="20"/>
        </w:rPr>
        <w:t>րդ</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հոդվածի</w:t>
      </w:r>
      <w:r w:rsidR="0036230B" w:rsidRPr="006D2E03">
        <w:rPr>
          <w:rFonts w:ascii="GHEA Grapalat" w:hAnsi="GHEA Grapalat" w:cs="Sylfaen"/>
          <w:sz w:val="20"/>
          <w:lang w:val="af-ZA"/>
        </w:rPr>
        <w:t xml:space="preserve"> 1-</w:t>
      </w:r>
      <w:r w:rsidR="0036230B" w:rsidRPr="006D2E03">
        <w:rPr>
          <w:rFonts w:ascii="GHEA Grapalat" w:hAnsi="GHEA Grapalat" w:cs="Sylfaen"/>
          <w:sz w:val="20"/>
        </w:rPr>
        <w:t>ին</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մասի</w:t>
      </w:r>
      <w:r w:rsidR="0036230B" w:rsidRPr="006D2E03">
        <w:rPr>
          <w:rFonts w:ascii="GHEA Grapalat" w:hAnsi="GHEA Grapalat" w:cs="Sylfaen"/>
          <w:sz w:val="20"/>
          <w:lang w:val="af-ZA"/>
        </w:rPr>
        <w:t xml:space="preserve"> 6-</w:t>
      </w:r>
      <w:r w:rsidR="0036230B" w:rsidRPr="006D2E03">
        <w:rPr>
          <w:rFonts w:ascii="GHEA Grapalat" w:hAnsi="GHEA Grapalat" w:cs="Sylfaen"/>
          <w:sz w:val="20"/>
        </w:rPr>
        <w:t>րդ</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կետով</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նախատեսված</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հիմքերն</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ի</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հայտ</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գալու</w:t>
      </w:r>
      <w:r w:rsidR="0036230B" w:rsidRPr="006D2E03">
        <w:rPr>
          <w:rFonts w:ascii="GHEA Grapalat" w:hAnsi="GHEA Grapalat" w:cs="Sylfaen"/>
          <w:sz w:val="20"/>
          <w:lang w:val="af-ZA"/>
        </w:rPr>
        <w:t xml:space="preserve"> </w:t>
      </w:r>
      <w:r w:rsidR="00F40755" w:rsidRPr="006D2E03">
        <w:rPr>
          <w:rFonts w:ascii="GHEA Grapalat" w:hAnsi="GHEA Grapalat" w:cs="Sylfaen"/>
          <w:sz w:val="20"/>
          <w:lang w:val="ru-RU"/>
        </w:rPr>
        <w:t>դեպքում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պատվիրատուի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ղեկավարի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պատճառաբանված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հիման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վրա</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լիազորված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մարմինը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ներառում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գնումների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գործընթացին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իրավունք</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չունեցող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մասնակիցների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ցուցակում։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Ընդ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որում</w:t>
      </w:r>
      <w:r w:rsidR="00F40755" w:rsidRPr="006D2E03">
        <w:rPr>
          <w:rFonts w:ascii="GHEA Grapalat" w:hAnsi="GHEA Grapalat" w:cs="Sylfaen"/>
          <w:sz w:val="20"/>
          <w:lang w:val="af-ZA"/>
        </w:rPr>
        <w:t xml:space="preserve"> </w:t>
      </w:r>
      <w:r w:rsidR="00F40755" w:rsidRPr="006D2E03">
        <w:rPr>
          <w:rFonts w:ascii="Calibri" w:hAnsi="Calibri" w:cs="Calibri"/>
          <w:sz w:val="20"/>
          <w:lang w:val="af-ZA"/>
        </w:rPr>
        <w:t> </w:t>
      </w:r>
      <w:r w:rsidR="00F40755" w:rsidRPr="006D2E03">
        <w:rPr>
          <w:rFonts w:ascii="GHEA Grapalat" w:hAnsi="GHEA Grapalat" w:cs="Sylfaen"/>
          <w:sz w:val="20"/>
          <w:lang w:val="ru-RU"/>
        </w:rPr>
        <w:t>սույն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կետում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նշված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պատվիրատուի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ղեկավարը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կայացնում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գնման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ընթացակարգը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չկայացած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հայտարարվելու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կնքված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պայմանագրի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վերաբերյալ</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հայտարարությունը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հրապարակելու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պայմանագիրը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միակողմանի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լուծելու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հրապարակելու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կայացվելուն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այն</w:t>
      </w:r>
      <w:r w:rsidR="00F40755" w:rsidRPr="006D2E03">
        <w:rPr>
          <w:rFonts w:ascii="GHEA Grapalat" w:hAnsi="GHEA Grapalat" w:cs="Sylfaen"/>
          <w:sz w:val="20"/>
          <w:lang w:val="af-ZA"/>
        </w:rPr>
        <w:t xml:space="preserve"> գրավոր </w:t>
      </w:r>
      <w:r w:rsidR="00F40755" w:rsidRPr="006D2E03">
        <w:rPr>
          <w:rFonts w:ascii="GHEA Grapalat" w:hAnsi="GHEA Grapalat" w:cs="Sylfaen"/>
          <w:sz w:val="20"/>
          <w:lang w:val="ru-RU"/>
        </w:rPr>
        <w:t>տրամադրվում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լիազորված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մարմնին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և</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Լիազորված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մարմինը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ներառում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գնումների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գործընթացին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իրավունք</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չունեցող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մասնակիցների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ցուցակում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ստանալուն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քառասուներորդ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հինգ</w:t>
      </w:r>
      <w:r w:rsidR="00F40755" w:rsidRPr="006D2E03">
        <w:rPr>
          <w:rFonts w:ascii="GHEA Grapalat" w:hAnsi="GHEA Grapalat" w:cs="Sylfaen"/>
          <w:sz w:val="20"/>
        </w:rPr>
        <w:t>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w:t>
      </w:r>
      <w:r w:rsidR="00F40755" w:rsidRPr="006D2E03">
        <w:rPr>
          <w:rFonts w:ascii="GHEA Grapalat" w:hAnsi="GHEA Grapalat" w:cs="Sylfaen"/>
          <w:sz w:val="20"/>
        </w:rPr>
        <w:t>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իսկ</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ստանալուն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քառասուներորդ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դրությամբ</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կողմից</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բողոքարկման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վերաբերյալ</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հարուցված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և</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չավարտված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առկայության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դեպքում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տվյալ</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գործով</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եզրափակիչ</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ակտն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ուժի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մեջ</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մտնելու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հինգ</w:t>
      </w:r>
      <w:r w:rsidR="00F40755" w:rsidRPr="006D2E03">
        <w:rPr>
          <w:rFonts w:ascii="GHEA Grapalat" w:hAnsi="GHEA Grapalat" w:cs="Sylfaen"/>
          <w:sz w:val="20"/>
        </w:rPr>
        <w:t>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w:t>
      </w:r>
      <w:r w:rsidR="00F40755" w:rsidRPr="006D2E03">
        <w:rPr>
          <w:rFonts w:ascii="GHEA Grapalat" w:hAnsi="GHEA Grapalat" w:cs="Sylfaen"/>
          <w:sz w:val="20"/>
        </w:rPr>
        <w:t>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եթե</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քննության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արդյունքով</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կատարման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հնարավորությունը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14:paraId="4D2D6871" w14:textId="77777777" w:rsidR="00DB4EFF" w:rsidRPr="006D2E03" w:rsidRDefault="00DB4EFF" w:rsidP="00DB4EFF">
      <w:pPr>
        <w:shd w:val="clear" w:color="auto" w:fill="FFFFFF"/>
        <w:ind w:firstLine="375"/>
        <w:jc w:val="both"/>
        <w:rPr>
          <w:rFonts w:ascii="GHEA Grapalat" w:hAnsi="GHEA Grapalat" w:cs="Sylfaen"/>
          <w:sz w:val="20"/>
          <w:lang w:val="af-ZA"/>
        </w:rPr>
      </w:pPr>
      <w:r w:rsidRPr="006D2E03">
        <w:rPr>
          <w:rFonts w:ascii="GHEA Grapalat" w:hAnsi="GHEA Grapalat" w:cs="Sylfaen"/>
          <w:sz w:val="20"/>
          <w:lang w:val="af-ZA"/>
        </w:rPr>
        <w:t>Ընդ որում, եթե՝</w:t>
      </w:r>
    </w:p>
    <w:p w14:paraId="620CA7AB" w14:textId="77777777" w:rsidR="00DB4EFF" w:rsidRPr="006D2E03" w:rsidRDefault="00DB4EFF" w:rsidP="00DB4EFF">
      <w:pPr>
        <w:pStyle w:val="ListParagraph"/>
        <w:numPr>
          <w:ilvl w:val="0"/>
          <w:numId w:val="18"/>
        </w:numPr>
        <w:shd w:val="clear" w:color="auto" w:fill="FFFFFF"/>
        <w:ind w:left="0" w:firstLine="630"/>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6D2E03">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1A892530" w14:textId="77777777" w:rsidR="00DB4EFF" w:rsidRPr="006D2E03" w:rsidRDefault="00DB4EFF" w:rsidP="00DB4EFF">
      <w:pPr>
        <w:pStyle w:val="ListParagraph"/>
        <w:numPr>
          <w:ilvl w:val="0"/>
          <w:numId w:val="18"/>
        </w:numPr>
        <w:shd w:val="clear" w:color="auto" w:fill="FFFFFF"/>
        <w:ind w:left="0" w:firstLine="375"/>
        <w:jc w:val="both"/>
        <w:rPr>
          <w:rFonts w:ascii="GHEA Grapalat" w:hAnsi="GHEA Grapalat" w:cs="Sylfaen"/>
          <w:sz w:val="20"/>
          <w:lang w:val="af-ZA"/>
        </w:rPr>
      </w:pPr>
      <w:r w:rsidRPr="006D2E03">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նին որոշումը ներկայացվելու վերջնաժամկետը լրանալու</w:t>
      </w:r>
      <w:r w:rsidRPr="006D2E03">
        <w:rPr>
          <w:rFonts w:ascii="GHEA Grapalat" w:hAnsi="GHEA Grapalat" w:cs="Sylfaen"/>
          <w:sz w:val="20"/>
          <w:lang w:val="en-US"/>
        </w:rPr>
        <w:t>ց</w:t>
      </w:r>
      <w:r w:rsidRPr="006D2E03">
        <w:rPr>
          <w:rFonts w:ascii="GHEA Grapalat" w:hAnsi="GHEA Grapalat" w:cs="Sylfaen"/>
          <w:sz w:val="20"/>
          <w:lang w:val="af-ZA"/>
        </w:rPr>
        <w:t xml:space="preserve"> </w:t>
      </w:r>
      <w:r w:rsidRPr="006D2E03">
        <w:rPr>
          <w:rFonts w:ascii="GHEA Grapalat" w:hAnsi="GHEA Grapalat" w:cs="Sylfaen"/>
          <w:sz w:val="20"/>
          <w:lang w:val="en-US"/>
        </w:rPr>
        <w:t>հետո</w:t>
      </w:r>
      <w:r w:rsidRPr="006D2E03">
        <w:rPr>
          <w:rFonts w:ascii="GHEA Grapalat" w:hAnsi="GHEA Grapalat" w:cs="Sylfaen"/>
          <w:sz w:val="20"/>
          <w:lang w:val="af-ZA"/>
        </w:rPr>
        <w:t xml:space="preserve">, </w:t>
      </w:r>
      <w:r w:rsidRPr="006D2E03">
        <w:rPr>
          <w:rFonts w:ascii="GHEA Grapalat" w:hAnsi="GHEA Grapalat" w:cs="Sylfaen"/>
          <w:sz w:val="20"/>
          <w:lang w:val="en-US"/>
        </w:rPr>
        <w:t>բայց</w:t>
      </w:r>
      <w:r w:rsidRPr="006D2E03">
        <w:rPr>
          <w:rFonts w:ascii="GHEA Grapalat" w:hAnsi="GHEA Grapalat" w:cs="Sylfaen"/>
          <w:sz w:val="20"/>
          <w:lang w:val="af-ZA"/>
        </w:rPr>
        <w:t xml:space="preserve"> </w:t>
      </w:r>
      <w:r w:rsidRPr="006D2E03">
        <w:rPr>
          <w:rFonts w:ascii="GHEA Grapalat" w:hAnsi="GHEA Grapalat" w:cs="Sylfaen"/>
          <w:sz w:val="20"/>
          <w:lang w:val="en-US"/>
        </w:rPr>
        <w:t>ոչ</w:t>
      </w:r>
      <w:r w:rsidRPr="006D2E03">
        <w:rPr>
          <w:rFonts w:ascii="GHEA Grapalat" w:hAnsi="GHEA Grapalat" w:cs="Sylfaen"/>
          <w:sz w:val="20"/>
          <w:lang w:val="af-ZA"/>
        </w:rPr>
        <w:t xml:space="preserve"> </w:t>
      </w:r>
      <w:r w:rsidRPr="006D2E03">
        <w:rPr>
          <w:rFonts w:ascii="GHEA Grapalat" w:hAnsi="GHEA Grapalat" w:cs="Sylfaen"/>
          <w:sz w:val="20"/>
          <w:lang w:val="en-US"/>
        </w:rPr>
        <w:t>ուշ</w:t>
      </w:r>
      <w:r w:rsidRPr="006D2E03">
        <w:rPr>
          <w:rFonts w:ascii="GHEA Grapalat" w:hAnsi="GHEA Grapalat" w:cs="Sylfaen"/>
          <w:sz w:val="20"/>
          <w:lang w:val="af-ZA"/>
        </w:rPr>
        <w:t xml:space="preserve">, </w:t>
      </w:r>
      <w:r w:rsidRPr="006D2E03">
        <w:rPr>
          <w:rFonts w:ascii="GHEA Grapalat" w:hAnsi="GHEA Grapalat" w:cs="Sylfaen"/>
          <w:sz w:val="20"/>
          <w:lang w:val="en-US"/>
        </w:rPr>
        <w:t>քան</w:t>
      </w:r>
      <w:r w:rsidRPr="006D2E03">
        <w:rPr>
          <w:rFonts w:ascii="GHEA Grapalat" w:hAnsi="GHEA Grapalat" w:cs="Sylfaen"/>
          <w:sz w:val="20"/>
          <w:lang w:val="af-ZA"/>
        </w:rPr>
        <w:t xml:space="preserve"> </w:t>
      </w:r>
      <w:r w:rsidRPr="006D2E03">
        <w:rPr>
          <w:rFonts w:ascii="GHEA Grapalat" w:hAnsi="GHEA Grapalat" w:cs="Sylfaen"/>
          <w:sz w:val="20"/>
          <w:lang w:val="en-US"/>
        </w:rPr>
        <w:t>մասնակցին</w:t>
      </w:r>
      <w:r w:rsidRPr="006D2E03">
        <w:rPr>
          <w:rFonts w:ascii="GHEA Grapalat" w:hAnsi="GHEA Grapalat" w:cs="Sylfaen"/>
          <w:sz w:val="20"/>
          <w:lang w:val="af-ZA"/>
        </w:rPr>
        <w:t xml:space="preserve"> </w:t>
      </w:r>
      <w:r w:rsidRPr="006D2E03">
        <w:rPr>
          <w:rFonts w:ascii="GHEA Grapalat" w:hAnsi="GHEA Grapalat" w:cs="Sylfaen"/>
          <w:sz w:val="20"/>
          <w:lang w:val="en-US"/>
        </w:rPr>
        <w:t>կամ</w:t>
      </w:r>
      <w:r w:rsidRPr="006D2E03">
        <w:rPr>
          <w:rFonts w:ascii="GHEA Grapalat" w:hAnsi="GHEA Grapalat" w:cs="Sylfaen"/>
          <w:sz w:val="20"/>
          <w:lang w:val="af-ZA"/>
        </w:rPr>
        <w:t xml:space="preserve"> </w:t>
      </w:r>
      <w:r w:rsidRPr="006D2E03">
        <w:rPr>
          <w:rFonts w:ascii="GHEA Grapalat" w:hAnsi="GHEA Grapalat" w:cs="Sylfaen"/>
          <w:sz w:val="20"/>
          <w:lang w:val="en-US"/>
        </w:rPr>
        <w:t>պայմանագիր</w:t>
      </w:r>
      <w:r w:rsidRPr="006D2E03">
        <w:rPr>
          <w:rFonts w:ascii="GHEA Grapalat" w:hAnsi="GHEA Grapalat" w:cs="Sylfaen"/>
          <w:sz w:val="20"/>
          <w:lang w:val="af-ZA"/>
        </w:rPr>
        <w:t xml:space="preserve"> </w:t>
      </w:r>
      <w:r w:rsidRPr="006D2E03">
        <w:rPr>
          <w:rFonts w:ascii="GHEA Grapalat" w:hAnsi="GHEA Grapalat" w:cs="Sylfaen"/>
          <w:sz w:val="20"/>
          <w:lang w:val="en-US"/>
        </w:rPr>
        <w:t>կնքած</w:t>
      </w:r>
      <w:r w:rsidRPr="006D2E03">
        <w:rPr>
          <w:rFonts w:ascii="GHEA Grapalat" w:hAnsi="GHEA Grapalat" w:cs="Sylfaen"/>
          <w:sz w:val="20"/>
          <w:lang w:val="af-ZA"/>
        </w:rPr>
        <w:t xml:space="preserve"> </w:t>
      </w:r>
      <w:r w:rsidRPr="006D2E03">
        <w:rPr>
          <w:rFonts w:ascii="GHEA Grapalat" w:hAnsi="GHEA Grapalat" w:cs="Sylfaen"/>
          <w:sz w:val="20"/>
          <w:lang w:val="en-US"/>
        </w:rPr>
        <w:t>անձին</w:t>
      </w:r>
      <w:r w:rsidRPr="006D2E03">
        <w:rPr>
          <w:rFonts w:ascii="GHEA Grapalat" w:hAnsi="GHEA Grapalat" w:cs="Sylfaen"/>
          <w:sz w:val="20"/>
          <w:lang w:val="af-ZA"/>
        </w:rPr>
        <w:t xml:space="preserve"> </w:t>
      </w:r>
      <w:r w:rsidRPr="006D2E03">
        <w:rPr>
          <w:rFonts w:ascii="GHEA Grapalat" w:hAnsi="GHEA Grapalat" w:cs="Sylfaen"/>
          <w:sz w:val="20"/>
          <w:lang w:val="en-US"/>
        </w:rPr>
        <w:t>ցուցակում</w:t>
      </w:r>
      <w:r w:rsidRPr="006D2E03">
        <w:rPr>
          <w:rFonts w:ascii="GHEA Grapalat" w:hAnsi="GHEA Grapalat" w:cs="Sylfaen"/>
          <w:sz w:val="20"/>
          <w:lang w:val="af-ZA"/>
        </w:rPr>
        <w:t xml:space="preserve"> </w:t>
      </w:r>
      <w:r w:rsidRPr="006D2E03">
        <w:rPr>
          <w:rFonts w:ascii="GHEA Grapalat" w:hAnsi="GHEA Grapalat" w:cs="Sylfaen"/>
          <w:sz w:val="20"/>
          <w:lang w:val="en-US"/>
        </w:rPr>
        <w:t>ներառելու</w:t>
      </w:r>
      <w:r w:rsidRPr="006D2E03">
        <w:rPr>
          <w:rFonts w:ascii="GHEA Grapalat" w:hAnsi="GHEA Grapalat" w:cs="Sylfaen"/>
          <w:sz w:val="20"/>
          <w:lang w:val="af-ZA"/>
        </w:rPr>
        <w:t xml:space="preserve"> </w:t>
      </w:r>
      <w:r w:rsidRPr="006D2E03">
        <w:rPr>
          <w:rFonts w:ascii="GHEA Grapalat" w:hAnsi="GHEA Grapalat" w:cs="Sylfaen"/>
          <w:sz w:val="20"/>
          <w:lang w:val="en-US"/>
        </w:rPr>
        <w:t>վերջնաժամկետը</w:t>
      </w:r>
      <w:r w:rsidRPr="006D2E03">
        <w:rPr>
          <w:rFonts w:ascii="GHEA Grapalat" w:hAnsi="GHEA Grapalat" w:cs="Sylfaen"/>
          <w:sz w:val="20"/>
          <w:lang w:val="af-ZA"/>
        </w:rPr>
        <w:t xml:space="preserve"> </w:t>
      </w:r>
      <w:r w:rsidRPr="006D2E03">
        <w:rPr>
          <w:rFonts w:ascii="GHEA Grapalat" w:hAnsi="GHEA Grapalat" w:cs="Sylfaen"/>
          <w:sz w:val="20"/>
          <w:lang w:val="en-US"/>
        </w:rPr>
        <w:t>լրանալու</w:t>
      </w:r>
      <w:r w:rsidRPr="006D2E03">
        <w:rPr>
          <w:rFonts w:ascii="GHEA Grapalat" w:hAnsi="GHEA Grapalat" w:cs="Sylfaen"/>
          <w:sz w:val="20"/>
          <w:lang w:val="af-ZA"/>
        </w:rPr>
        <w:t xml:space="preserve"> </w:t>
      </w:r>
      <w:r w:rsidRPr="006D2E03">
        <w:rPr>
          <w:rFonts w:ascii="GHEA Grapalat" w:hAnsi="GHEA Grapalat" w:cs="Sylfaen"/>
          <w:sz w:val="20"/>
          <w:lang w:val="en-US"/>
        </w:rPr>
        <w:t>օրը</w:t>
      </w:r>
      <w:r w:rsidRPr="006D2E03">
        <w:rPr>
          <w:rFonts w:ascii="GHEA Grapalat" w:hAnsi="GHEA Grapalat" w:cs="Sylfaen"/>
          <w:sz w:val="20"/>
          <w:lang w:val="af-ZA"/>
        </w:rPr>
        <w:t xml:space="preserve">, </w:t>
      </w:r>
      <w:r w:rsidRPr="006D2E03">
        <w:rPr>
          <w:rFonts w:ascii="GHEA Grapalat" w:hAnsi="GHEA Grapalat" w:cs="Sylfaen"/>
          <w:sz w:val="20"/>
          <w:lang w:val="en-US"/>
        </w:rPr>
        <w:t>ապա</w:t>
      </w:r>
      <w:r w:rsidRPr="006D2E03">
        <w:rPr>
          <w:rFonts w:ascii="GHEA Grapalat" w:hAnsi="GHEA Grapalat" w:cs="Sylfaen"/>
          <w:sz w:val="20"/>
          <w:lang w:val="af-ZA"/>
        </w:rPr>
        <w:t xml:space="preserve"> </w:t>
      </w:r>
      <w:r w:rsidRPr="006D2E03">
        <w:rPr>
          <w:rFonts w:ascii="GHEA Grapalat" w:hAnsi="GHEA Grapalat" w:cs="Sylfaen"/>
          <w:sz w:val="20"/>
          <w:lang w:val="en-US"/>
        </w:rPr>
        <w:t>պատվիրատուն</w:t>
      </w:r>
      <w:r w:rsidRPr="006D2E03">
        <w:rPr>
          <w:rFonts w:ascii="GHEA Grapalat" w:hAnsi="GHEA Grapalat" w:cs="Sylfaen"/>
          <w:sz w:val="20"/>
          <w:lang w:val="af-ZA"/>
        </w:rPr>
        <w:t xml:space="preserve"> </w:t>
      </w:r>
      <w:r w:rsidRPr="006D2E03">
        <w:rPr>
          <w:rFonts w:ascii="GHEA Grapalat" w:hAnsi="GHEA Grapalat" w:cs="Sylfaen"/>
          <w:sz w:val="20"/>
          <w:lang w:val="en-US"/>
        </w:rPr>
        <w:t>դրա</w:t>
      </w:r>
      <w:r w:rsidRPr="006D2E03">
        <w:rPr>
          <w:rFonts w:ascii="GHEA Grapalat" w:hAnsi="GHEA Grapalat" w:cs="Sylfaen"/>
          <w:sz w:val="20"/>
          <w:lang w:val="af-ZA"/>
        </w:rPr>
        <w:t xml:space="preserve"> </w:t>
      </w:r>
      <w:r w:rsidRPr="006D2E03">
        <w:rPr>
          <w:rFonts w:ascii="GHEA Grapalat" w:hAnsi="GHEA Grapalat" w:cs="Sylfaen"/>
          <w:sz w:val="20"/>
          <w:lang w:val="en-US"/>
        </w:rPr>
        <w:t>մասին</w:t>
      </w:r>
      <w:r w:rsidRPr="006D2E03">
        <w:rPr>
          <w:rFonts w:ascii="GHEA Grapalat" w:hAnsi="GHEA Grapalat" w:cs="Sylfaen"/>
          <w:sz w:val="20"/>
          <w:lang w:val="af-ZA"/>
        </w:rPr>
        <w:t xml:space="preserve"> </w:t>
      </w:r>
      <w:r w:rsidRPr="006D2E03">
        <w:rPr>
          <w:rFonts w:ascii="GHEA Grapalat" w:hAnsi="GHEA Grapalat" w:cs="Sylfaen"/>
          <w:sz w:val="20"/>
          <w:lang w:val="en-US"/>
        </w:rPr>
        <w:t>գրավոր</w:t>
      </w:r>
      <w:r w:rsidRPr="006D2E03">
        <w:rPr>
          <w:rFonts w:ascii="GHEA Grapalat" w:hAnsi="GHEA Grapalat" w:cs="Sylfaen"/>
          <w:sz w:val="20"/>
          <w:lang w:val="af-ZA"/>
        </w:rPr>
        <w:t xml:space="preserve"> </w:t>
      </w:r>
      <w:r w:rsidRPr="006D2E03">
        <w:rPr>
          <w:rFonts w:ascii="GHEA Grapalat" w:hAnsi="GHEA Grapalat" w:cs="Sylfaen"/>
          <w:sz w:val="20"/>
          <w:lang w:val="en-US"/>
        </w:rPr>
        <w:t>տեղեկացնում</w:t>
      </w:r>
      <w:r w:rsidRPr="006D2E03">
        <w:rPr>
          <w:rFonts w:ascii="GHEA Grapalat" w:hAnsi="GHEA Grapalat" w:cs="Sylfaen"/>
          <w:sz w:val="20"/>
          <w:lang w:val="af-ZA"/>
        </w:rPr>
        <w:t xml:space="preserve"> </w:t>
      </w:r>
      <w:r w:rsidRPr="006D2E03">
        <w:rPr>
          <w:rFonts w:ascii="GHEA Grapalat" w:hAnsi="GHEA Grapalat" w:cs="Sylfaen"/>
          <w:sz w:val="20"/>
          <w:lang w:val="en-US"/>
        </w:rPr>
        <w:t>է</w:t>
      </w:r>
      <w:r w:rsidRPr="006D2E03">
        <w:rPr>
          <w:rFonts w:ascii="GHEA Grapalat" w:hAnsi="GHEA Grapalat" w:cs="Sylfaen"/>
          <w:sz w:val="20"/>
          <w:lang w:val="af-ZA"/>
        </w:rPr>
        <w:t xml:space="preserve"> </w:t>
      </w:r>
      <w:r w:rsidRPr="006D2E03">
        <w:rPr>
          <w:rFonts w:ascii="GHEA Grapalat" w:hAnsi="GHEA Grapalat" w:cs="Sylfaen"/>
          <w:sz w:val="20"/>
          <w:lang w:val="en-US"/>
        </w:rPr>
        <w:t>լիազորված</w:t>
      </w:r>
      <w:r w:rsidRPr="006D2E03">
        <w:rPr>
          <w:rFonts w:ascii="GHEA Grapalat" w:hAnsi="GHEA Grapalat" w:cs="Sylfaen"/>
          <w:sz w:val="20"/>
          <w:lang w:val="af-ZA"/>
        </w:rPr>
        <w:t xml:space="preserve"> </w:t>
      </w:r>
      <w:r w:rsidRPr="006D2E03">
        <w:rPr>
          <w:rFonts w:ascii="GHEA Grapalat" w:hAnsi="GHEA Grapalat" w:cs="Sylfaen"/>
          <w:sz w:val="20"/>
          <w:lang w:val="en-US"/>
        </w:rPr>
        <w:t>մարմին</w:t>
      </w:r>
      <w:r w:rsidRPr="006D2E03">
        <w:rPr>
          <w:rFonts w:ascii="GHEA Grapalat" w:hAnsi="GHEA Grapalat" w:cs="Sylfaen"/>
          <w:sz w:val="20"/>
          <w:lang w:val="af-ZA"/>
        </w:rPr>
        <w:t xml:space="preserve">, </w:t>
      </w:r>
      <w:r w:rsidRPr="006D2E03">
        <w:rPr>
          <w:rFonts w:ascii="GHEA Grapalat" w:hAnsi="GHEA Grapalat" w:cs="Sylfaen"/>
          <w:sz w:val="20"/>
          <w:lang w:val="en-US"/>
        </w:rPr>
        <w:t>որի</w:t>
      </w:r>
      <w:r w:rsidRPr="006D2E03">
        <w:rPr>
          <w:rFonts w:ascii="GHEA Grapalat" w:hAnsi="GHEA Grapalat" w:cs="Sylfaen"/>
          <w:sz w:val="20"/>
          <w:lang w:val="af-ZA"/>
        </w:rPr>
        <w:t xml:space="preserve"> </w:t>
      </w:r>
      <w:r w:rsidRPr="006D2E03">
        <w:rPr>
          <w:rFonts w:ascii="GHEA Grapalat" w:hAnsi="GHEA Grapalat" w:cs="Sylfaen"/>
          <w:sz w:val="20"/>
          <w:lang w:val="en-US"/>
        </w:rPr>
        <w:t>հիման</w:t>
      </w:r>
      <w:r w:rsidRPr="006D2E03">
        <w:rPr>
          <w:rFonts w:ascii="GHEA Grapalat" w:hAnsi="GHEA Grapalat" w:cs="Sylfaen"/>
          <w:sz w:val="20"/>
          <w:lang w:val="af-ZA"/>
        </w:rPr>
        <w:t xml:space="preserve"> </w:t>
      </w:r>
      <w:r w:rsidRPr="006D2E03">
        <w:rPr>
          <w:rFonts w:ascii="GHEA Grapalat" w:hAnsi="GHEA Grapalat" w:cs="Sylfaen"/>
          <w:sz w:val="20"/>
          <w:lang w:val="en-US"/>
        </w:rPr>
        <w:t>վրա</w:t>
      </w:r>
      <w:r w:rsidRPr="006D2E03">
        <w:rPr>
          <w:rFonts w:ascii="GHEA Grapalat" w:hAnsi="GHEA Grapalat" w:cs="Sylfaen"/>
          <w:sz w:val="20"/>
          <w:lang w:val="af-ZA"/>
        </w:rPr>
        <w:t xml:space="preserve"> </w:t>
      </w:r>
      <w:r w:rsidRPr="006D2E03">
        <w:rPr>
          <w:rFonts w:ascii="GHEA Grapalat" w:hAnsi="GHEA Grapalat" w:cs="Sylfaen"/>
          <w:sz w:val="20"/>
          <w:lang w:val="en-US"/>
        </w:rPr>
        <w:t>մասնակիցը</w:t>
      </w:r>
      <w:r w:rsidRPr="006D2E03">
        <w:rPr>
          <w:rFonts w:ascii="GHEA Grapalat" w:hAnsi="GHEA Grapalat" w:cs="Sylfaen"/>
          <w:sz w:val="20"/>
          <w:lang w:val="af-ZA"/>
        </w:rPr>
        <w:t xml:space="preserve"> </w:t>
      </w:r>
      <w:r w:rsidRPr="006D2E03">
        <w:rPr>
          <w:rFonts w:ascii="GHEA Grapalat" w:hAnsi="GHEA Grapalat" w:cs="Sylfaen"/>
          <w:sz w:val="20"/>
          <w:lang w:val="en-US"/>
        </w:rPr>
        <w:t>չի</w:t>
      </w:r>
      <w:r w:rsidRPr="006D2E03">
        <w:rPr>
          <w:rFonts w:ascii="GHEA Grapalat" w:hAnsi="GHEA Grapalat" w:cs="Sylfaen"/>
          <w:sz w:val="20"/>
          <w:lang w:val="af-ZA"/>
        </w:rPr>
        <w:t xml:space="preserve"> </w:t>
      </w:r>
      <w:r w:rsidRPr="006D2E03">
        <w:rPr>
          <w:rFonts w:ascii="GHEA Grapalat" w:hAnsi="GHEA Grapalat" w:cs="Sylfaen"/>
          <w:sz w:val="20"/>
          <w:lang w:val="en-US"/>
        </w:rPr>
        <w:t>ներառվում</w:t>
      </w:r>
      <w:r w:rsidRPr="006D2E03">
        <w:rPr>
          <w:rFonts w:ascii="GHEA Grapalat" w:hAnsi="GHEA Grapalat" w:cs="Sylfaen"/>
          <w:sz w:val="20"/>
          <w:lang w:val="af-ZA"/>
        </w:rPr>
        <w:t xml:space="preserve"> </w:t>
      </w:r>
      <w:r w:rsidRPr="006D2E03">
        <w:rPr>
          <w:rFonts w:ascii="GHEA Grapalat" w:hAnsi="GHEA Grapalat" w:cs="Sylfaen"/>
          <w:sz w:val="20"/>
          <w:lang w:val="en-US"/>
        </w:rPr>
        <w:t>ցուցակում</w:t>
      </w:r>
      <w:r w:rsidRPr="006D2E03">
        <w:rPr>
          <w:rFonts w:ascii="GHEA Grapalat" w:hAnsi="GHEA Grapalat" w:cs="Sylfaen"/>
          <w:sz w:val="20"/>
          <w:lang w:val="af-ZA"/>
        </w:rPr>
        <w:t>:</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lastRenderedPageBreak/>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7777777" w:rsidR="002B103D" w:rsidRPr="00A71D81" w:rsidRDefault="00A150A9" w:rsidP="00EF3662">
      <w:pPr>
        <w:pStyle w:val="BodyTextIndent2"/>
        <w:spacing w:line="240" w:lineRule="auto"/>
        <w:ind w:firstLine="567"/>
        <w:rPr>
          <w:rFonts w:ascii="GHEA Grapalat" w:hAnsi="GHEA Grapalat"/>
          <w:lang w:val="hy-AM"/>
        </w:rPr>
      </w:pPr>
      <w:r w:rsidRPr="00A71D81">
        <w:rPr>
          <w:rFonts w:ascii="GHEA Grapalat" w:hAnsi="GHEA Grapalat"/>
        </w:rPr>
        <w:t>8</w:t>
      </w:r>
      <w:r w:rsidR="00947D03" w:rsidRPr="00A71D81">
        <w:rPr>
          <w:rFonts w:ascii="GHEA Grapalat" w:hAnsi="GHEA Grapalat"/>
          <w:lang w:val="hy-AM"/>
        </w:rPr>
        <w:t>.</w:t>
      </w:r>
      <w:r w:rsidR="00436F47" w:rsidRPr="00A71D81">
        <w:rPr>
          <w:rFonts w:ascii="GHEA Grapalat" w:hAnsi="GHEA Grapalat"/>
        </w:rPr>
        <w:t xml:space="preserve">18 </w:t>
      </w:r>
      <w:r w:rsidR="00571F29" w:rsidRPr="00A71D81">
        <w:rPr>
          <w:rFonts w:ascii="GHEA Grapalat" w:hAnsi="GHEA Grapalat" w:cs="Sylfaen"/>
        </w:rPr>
        <w:t>Հայտերի</w:t>
      </w:r>
      <w:r w:rsidR="00571F29" w:rsidRPr="00A71D81">
        <w:rPr>
          <w:rFonts w:ascii="GHEA Grapalat" w:hAnsi="GHEA Grapalat" w:cs="Arial"/>
        </w:rPr>
        <w:t xml:space="preserve"> </w:t>
      </w:r>
      <w:r w:rsidR="00571F29" w:rsidRPr="00A71D81">
        <w:rPr>
          <w:rFonts w:ascii="GHEA Grapalat" w:hAnsi="GHEA Grapalat" w:cs="Sylfaen"/>
        </w:rPr>
        <w:t>գնահատումը</w:t>
      </w:r>
      <w:r w:rsidR="00571F29" w:rsidRPr="00A71D81">
        <w:rPr>
          <w:rFonts w:ascii="GHEA Grapalat" w:hAnsi="GHEA Grapalat" w:cs="Arial"/>
        </w:rPr>
        <w:t xml:space="preserve"> </w:t>
      </w:r>
      <w:r w:rsidR="00571F29" w:rsidRPr="00A71D81">
        <w:rPr>
          <w:rFonts w:ascii="GHEA Grapalat" w:hAnsi="GHEA Grapalat" w:cs="Sylfaen"/>
        </w:rPr>
        <w:t>և</w:t>
      </w:r>
      <w:r w:rsidR="00571F29" w:rsidRPr="00A71D81">
        <w:rPr>
          <w:rFonts w:ascii="GHEA Grapalat" w:hAnsi="GHEA Grapalat" w:cs="Arial"/>
        </w:rPr>
        <w:t xml:space="preserve"> </w:t>
      </w:r>
      <w:r w:rsidR="00571F29" w:rsidRPr="00A71D81">
        <w:rPr>
          <w:rFonts w:ascii="GHEA Grapalat" w:hAnsi="GHEA Grapalat" w:cs="Sylfaen"/>
        </w:rPr>
        <w:t>ընտրված մասնակցի որոշումն</w:t>
      </w:r>
      <w:r w:rsidR="00571F29" w:rsidRPr="00A71D81">
        <w:rPr>
          <w:rFonts w:ascii="GHEA Grapalat" w:hAnsi="GHEA Grapalat" w:cs="Arial"/>
        </w:rPr>
        <w:t xml:space="preserve"> </w:t>
      </w:r>
      <w:r w:rsidR="00571F29" w:rsidRPr="00A71D81">
        <w:rPr>
          <w:rFonts w:ascii="GHEA Grapalat" w:hAnsi="GHEA Grapalat" w:cs="Sylfaen"/>
        </w:rPr>
        <w:t>իրականացվում</w:t>
      </w:r>
      <w:r w:rsidR="00571F29" w:rsidRPr="00A71D81">
        <w:rPr>
          <w:rFonts w:ascii="GHEA Grapalat" w:hAnsi="GHEA Grapalat" w:cs="Arial"/>
        </w:rPr>
        <w:t xml:space="preserve"> </w:t>
      </w:r>
      <w:r w:rsidR="00571F29" w:rsidRPr="00A71D81">
        <w:rPr>
          <w:rFonts w:ascii="GHEA Grapalat" w:hAnsi="GHEA Grapalat" w:cs="Sylfaen"/>
        </w:rPr>
        <w:t>է</w:t>
      </w:r>
      <w:r w:rsidR="00571F29" w:rsidRPr="00A71D81">
        <w:rPr>
          <w:rFonts w:ascii="GHEA Grapalat" w:hAnsi="GHEA Grapalat" w:cs="Arial"/>
        </w:rPr>
        <w:t xml:space="preserve"> </w:t>
      </w:r>
      <w:r w:rsidR="00571F29" w:rsidRPr="00A71D81">
        <w:rPr>
          <w:rFonts w:ascii="GHEA Grapalat" w:hAnsi="GHEA Grapalat" w:cs="Sylfaen"/>
        </w:rPr>
        <w:t>ըստ</w:t>
      </w:r>
      <w:r w:rsidR="00571F29" w:rsidRPr="00A71D81">
        <w:rPr>
          <w:rFonts w:ascii="GHEA Grapalat" w:hAnsi="GHEA Grapalat" w:cs="Arial"/>
        </w:rPr>
        <w:t xml:space="preserve"> </w:t>
      </w:r>
      <w:r w:rsidR="00571F29" w:rsidRPr="00A71D81">
        <w:rPr>
          <w:rFonts w:ascii="GHEA Grapalat" w:hAnsi="GHEA Grapalat" w:cs="Sylfaen"/>
        </w:rPr>
        <w:t>առանձին</w:t>
      </w:r>
      <w:r w:rsidR="00571F29" w:rsidRPr="00A71D81">
        <w:rPr>
          <w:rFonts w:ascii="GHEA Grapalat" w:hAnsi="GHEA Grapalat" w:cs="Arial"/>
        </w:rPr>
        <w:t xml:space="preserve"> </w:t>
      </w:r>
      <w:r w:rsidR="00571F29" w:rsidRPr="00A71D81">
        <w:rPr>
          <w:rFonts w:ascii="GHEA Grapalat" w:hAnsi="GHEA Grapalat" w:cs="Sylfaen"/>
        </w:rPr>
        <w:t>չափաբաժինների</w:t>
      </w:r>
      <w:r w:rsidR="00571F29" w:rsidRPr="00A71D81">
        <w:rPr>
          <w:rStyle w:val="FootnoteReference"/>
          <w:rFonts w:ascii="GHEA Grapalat" w:hAnsi="GHEA Grapalat" w:cs="Sylfaen"/>
          <w:color w:val="FFFFFF"/>
        </w:rPr>
        <w:footnoteReference w:id="7"/>
      </w:r>
      <w:r w:rsidR="00571F29" w:rsidRPr="00A71D81">
        <w:rPr>
          <w:rFonts w:ascii="GHEA Grapalat" w:hAnsi="GHEA Grapalat" w:cs="Tahoma"/>
        </w:rPr>
        <w:t>։</w:t>
      </w:r>
      <w:r w:rsidR="00436F47" w:rsidRPr="00A71D81">
        <w:rPr>
          <w:rFonts w:ascii="GHEA Grapalat" w:hAnsi="GHEA Grapalat" w:cs="Tahoma"/>
          <w:vertAlign w:val="superscript"/>
        </w:rPr>
        <w:t>11</w:t>
      </w:r>
      <w:r w:rsidR="002B103D" w:rsidRPr="00A71D81">
        <w:rPr>
          <w:rFonts w:ascii="GHEA Grapalat" w:hAnsi="GHEA Grapalat" w:cs="Tahoma"/>
          <w:lang w:val="hy-AM"/>
        </w:rPr>
        <w:t xml:space="preserve"> </w:t>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14:paraId="11ACD639" w14:textId="77777777" w:rsidR="00583092" w:rsidRPr="00A71D81" w:rsidRDefault="00662165"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BodyTextIndent2"/>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55ACADF4" w:rsidR="00F40755" w:rsidRPr="00F40755" w:rsidRDefault="00F40755" w:rsidP="00F40755">
      <w:pPr>
        <w:pStyle w:val="BodyTextIndent2"/>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դեպքում «</w:t>
      </w:r>
      <w:r w:rsidR="00CE0BEA">
        <w:rPr>
          <w:rFonts w:ascii="GHEA Grapalat" w:hAnsi="GHEA Grapalat" w:cs="Sylfaen"/>
          <w:lang w:val="es-ES"/>
        </w:rPr>
        <w:t>10</w:t>
      </w:r>
      <w:r w:rsidRPr="00F40755">
        <w:rPr>
          <w:rFonts w:ascii="GHEA Grapalat" w:hAnsi="GHEA Grapalat" w:cs="Sylfaen"/>
          <w:lang w:val="es-ES"/>
        </w:rPr>
        <w:t>»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A5D9291" w14:textId="77777777" w:rsidR="00583092" w:rsidRPr="006D2E03" w:rsidRDefault="00583092" w:rsidP="00EF3662">
      <w:pPr>
        <w:pStyle w:val="BodyTextIndent2"/>
        <w:spacing w:line="240" w:lineRule="auto"/>
        <w:ind w:firstLine="567"/>
        <w:rPr>
          <w:rFonts w:ascii="GHEA Grapalat" w:hAnsi="GHEA Grapalat" w:cs="Sylfaen"/>
          <w:szCs w:val="24"/>
          <w:lang w:val="es-ES"/>
        </w:rPr>
      </w:pP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lastRenderedPageBreak/>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BodyTextIndent"/>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77777777"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507CF0">
        <w:rPr>
          <w:rFonts w:ascii="GHEA Grapalat" w:hAnsi="GHEA Grapalat" w:cs="Sylfaen"/>
          <w:sz w:val="20"/>
          <w:lang w:val="af-ZA"/>
        </w:rPr>
        <w:t xml:space="preserve"> </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մասնակցի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հետ</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պայմանագիր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կնքվում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վերջինս</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ներկայացնում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 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պայմանագրի </w:t>
      </w:r>
      <w:r w:rsidR="00A161E3" w:rsidRPr="006D2E03">
        <w:rPr>
          <w:rFonts w:ascii="GHEA Grapalat" w:hAnsi="GHEA Grapalat" w:cs="Sylfaen"/>
          <w:sz w:val="20"/>
          <w:lang w:val="af-ZA"/>
        </w:rPr>
        <w:t>(</w:t>
      </w:r>
      <w:r w:rsidR="00A161E3" w:rsidRPr="006D2E03">
        <w:rPr>
          <w:rFonts w:ascii="GHEA Grapalat" w:hAnsi="GHEA Grapalat" w:cs="Sylfaen"/>
          <w:sz w:val="20"/>
          <w:lang w:val="hy-AM"/>
        </w:rPr>
        <w:t>կանխավճարի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 ապահովումները:</w:t>
      </w:r>
      <w:r w:rsidR="00532617" w:rsidRPr="006D2E03">
        <w:rPr>
          <w:rFonts w:ascii="GHEA Grapalat" w:hAnsi="GHEA Grapalat" w:cs="Sylfaen"/>
          <w:sz w:val="20"/>
          <w:vertAlign w:val="superscript"/>
          <w:lang w:val="hy-AM"/>
        </w:rPr>
        <w:t>11.1</w:t>
      </w:r>
    </w:p>
    <w:p w14:paraId="089EADE0" w14:textId="77777777"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r w:rsidR="0074145B" w:rsidRPr="00A71D81">
        <w:rPr>
          <w:rFonts w:ascii="GHEA Grapalat" w:hAnsi="GHEA Grapalat" w:cs="Sylfaen"/>
          <w:sz w:val="20"/>
        </w:rPr>
        <w:t>Որակավորման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ապահովման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չափը</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հավասար</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բանկերի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տրամադրված</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երաշխիքների</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5A72DB" w:rsidRPr="00A71D81">
        <w:rPr>
          <w:rStyle w:val="FootnoteReference"/>
          <w:rFonts w:ascii="GHEA Grapalat" w:hAnsi="GHEA Grapalat" w:cs="Arial"/>
          <w:sz w:val="20"/>
        </w:rPr>
        <w:footnoteReference w:id="8"/>
      </w:r>
      <w:r w:rsidR="005A72DB" w:rsidRPr="00A71D81">
        <w:rPr>
          <w:rFonts w:ascii="GHEA Grapalat" w:hAnsi="GHEA Grapalat" w:cs="Arial"/>
          <w:sz w:val="20"/>
          <w:vertAlign w:val="superscript"/>
          <w:lang w:val="hy-AM"/>
        </w:rPr>
        <w:t>.1</w:t>
      </w:r>
      <w:r w:rsidR="00F96621" w:rsidRPr="00A71D81">
        <w:rPr>
          <w:rFonts w:ascii="GHEA Grapalat" w:hAnsi="GHEA Grapalat" w:cs="Sylfaen"/>
          <w:sz w:val="20"/>
          <w:lang w:val="af-ZA"/>
        </w:rPr>
        <w:t xml:space="preserve"> </w:t>
      </w:r>
    </w:p>
    <w:p w14:paraId="4A8113F6" w14:textId="77777777"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որակավորման </w:t>
      </w:r>
      <w:r w:rsidRPr="00A71D81">
        <w:rPr>
          <w:rFonts w:ascii="GHEA Grapalat" w:hAnsi="GHEA Grapalat" w:cs="Arial"/>
          <w:sz w:val="20"/>
          <w:lang w:val="hy-AM"/>
        </w:rPr>
        <w:lastRenderedPageBreak/>
        <w:t>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77777777" w:rsidR="00BA7FAD"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14:paraId="4959C618" w14:textId="77777777" w:rsidR="00A161E3" w:rsidRPr="007E2C83" w:rsidRDefault="00A161E3" w:rsidP="00A161E3">
      <w:pPr>
        <w:pStyle w:val="NormalWeb"/>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41156F8" w14:textId="77777777" w:rsidR="00A161E3" w:rsidRPr="00A71D81" w:rsidRDefault="00A161E3" w:rsidP="00BA7FAD">
      <w:pPr>
        <w:pStyle w:val="NormalWeb"/>
        <w:shd w:val="clear" w:color="auto" w:fill="FFFFFF"/>
        <w:spacing w:before="0" w:beforeAutospacing="0" w:after="0" w:afterAutospacing="0"/>
        <w:ind w:firstLine="375"/>
        <w:jc w:val="both"/>
        <w:rPr>
          <w:rFonts w:ascii="GHEA Grapalat" w:hAnsi="GHEA Grapalat" w:cs="Arial"/>
          <w:sz w:val="20"/>
          <w:lang w:val="hy-AM"/>
        </w:rPr>
      </w:pPr>
    </w:p>
    <w:p w14:paraId="7842302C" w14:textId="77777777" w:rsidR="00CF12EE" w:rsidRPr="00A71D81" w:rsidRDefault="00BA7FAD" w:rsidP="00BA7FAD">
      <w:pPr>
        <w:ind w:firstLine="567"/>
        <w:jc w:val="both"/>
        <w:rPr>
          <w:rFonts w:ascii="GHEA Grapalat" w:hAnsi="GHEA Grapalat" w:cs="Arial"/>
          <w:color w:val="FFFFFF"/>
          <w:sz w:val="20"/>
          <w:lang w:val="af-ZA"/>
        </w:rPr>
      </w:pPr>
      <w:r w:rsidRPr="00A71D81">
        <w:rPr>
          <w:rFonts w:ascii="GHEA Grapalat" w:hAnsi="GHEA Grapalat" w:cs="Arial"/>
          <w:sz w:val="20"/>
          <w:lang w:val="hy-AM"/>
        </w:rPr>
        <w:t xml:space="preserve"> </w:t>
      </w:r>
      <w:r w:rsidR="00A161E3">
        <w:rPr>
          <w:rFonts w:ascii="GHEA Grapalat" w:hAnsi="GHEA Grapalat" w:cs="Arial"/>
          <w:sz w:val="20"/>
          <w:lang w:val="hy-AM"/>
        </w:rPr>
        <w:t>Բանկային ե</w:t>
      </w:r>
      <w:r w:rsidRPr="00A71D81">
        <w:rPr>
          <w:rFonts w:ascii="GHEA Grapalat" w:hAnsi="GHEA Grapalat" w:cs="Arial"/>
          <w:sz w:val="20"/>
          <w:lang w:val="hy-AM"/>
        </w:rPr>
        <w:t>րաշխիքի ձևով որակավորման ապահովումը ընտրված մասնակիցը ներկայացնում է հավելված 4-ի կամ հավելված 4.1-ի համաձայն</w:t>
      </w:r>
      <w:r w:rsidR="00FC730D" w:rsidRPr="00A71D81">
        <w:rPr>
          <w:rFonts w:ascii="GHEA Grapalat" w:hAnsi="GHEA Grapalat" w:cs="Arial"/>
          <w:sz w:val="20"/>
          <w:lang w:val="hy-AM"/>
        </w:rPr>
        <w:t>:</w:t>
      </w:r>
      <w:r w:rsidR="00031141" w:rsidRPr="00A71D81">
        <w:rPr>
          <w:rFonts w:ascii="GHEA Grapalat" w:hAnsi="GHEA Grapalat" w:cs="Arial"/>
          <w:sz w:val="20"/>
          <w:vertAlign w:val="superscript"/>
          <w:lang w:val="hy-AM"/>
        </w:rPr>
        <w:t>12</w:t>
      </w:r>
      <w:r w:rsidR="004177EC" w:rsidRPr="00A71D81">
        <w:rPr>
          <w:rStyle w:val="FootnoteReference"/>
          <w:rFonts w:ascii="GHEA Grapalat" w:hAnsi="GHEA Grapalat" w:cs="Arial"/>
          <w:color w:val="FFFFFF"/>
          <w:sz w:val="20"/>
          <w:lang w:val="af-ZA"/>
        </w:rPr>
        <w:footnoteReference w:customMarkFollows="1" w:id="9"/>
        <w:t>12</w:t>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77777777" w:rsidR="00281740" w:rsidRPr="00A71D81" w:rsidRDefault="00281740" w:rsidP="00281740">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բանկային երախիքի </w:t>
      </w:r>
      <w:r w:rsidR="007862B1" w:rsidRPr="00A71D81">
        <w:rPr>
          <w:rFonts w:ascii="GHEA Grapalat" w:hAnsi="GHEA Grapalat" w:cs="Sylfaen"/>
          <w:sz w:val="20"/>
          <w:lang w:val="hy-AM"/>
        </w:rPr>
        <w:t xml:space="preserve">(հավելված 5) </w:t>
      </w:r>
      <w:r w:rsidR="00501A05" w:rsidRPr="00A71D81">
        <w:rPr>
          <w:rFonts w:ascii="GHEA Grapalat" w:hAnsi="GHEA Grapalat" w:cs="Sylfaen"/>
          <w:sz w:val="20"/>
          <w:lang w:val="hy-AM"/>
        </w:rPr>
        <w:t>կամ կան</w:t>
      </w:r>
      <w:r w:rsidR="007862B1" w:rsidRPr="00A71D81">
        <w:rPr>
          <w:rFonts w:ascii="GHEA Grapalat" w:hAnsi="GHEA Grapalat" w:cs="Sylfaen"/>
          <w:sz w:val="20"/>
          <w:lang w:val="hy-AM"/>
        </w:rPr>
        <w:t>խ</w:t>
      </w:r>
      <w:r w:rsidR="00501A05" w:rsidRPr="00A71D81">
        <w:rPr>
          <w:rFonts w:ascii="GHEA Grapalat" w:hAnsi="GHEA Grapalat" w:cs="Sylfaen"/>
          <w:sz w:val="20"/>
          <w:lang w:val="hy-AM"/>
        </w:rPr>
        <w:t>ի</w:t>
      </w:r>
      <w:r w:rsidR="00AE0B66" w:rsidRPr="00A71D81">
        <w:rPr>
          <w:rFonts w:ascii="GHEA Grapalat" w:hAnsi="GHEA Grapalat" w:cs="Sylfaen"/>
          <w:sz w:val="20"/>
          <w:lang w:val="hy-AM"/>
        </w:rPr>
        <w:t>կ</w:t>
      </w:r>
      <w:r w:rsidR="00501A05" w:rsidRPr="00A71D81">
        <w:rPr>
          <w:rFonts w:ascii="GHEA Grapalat" w:hAnsi="GHEA Grapalat" w:cs="Sylfaen"/>
          <w:sz w:val="20"/>
          <w:lang w:val="hy-AM"/>
        </w:rPr>
        <w:t xml:space="preserve"> փողի ձևով:</w:t>
      </w:r>
      <w:r w:rsidR="00BF1E2F" w:rsidRPr="00A71D81">
        <w:rPr>
          <w:rFonts w:ascii="GHEA Grapalat" w:hAnsi="GHEA Grapalat" w:cs="Sylfaen"/>
          <w:sz w:val="20"/>
          <w:vertAlign w:val="superscript"/>
          <w:lang w:val="hy-AM"/>
        </w:rPr>
        <w:t>1</w:t>
      </w:r>
      <w:r w:rsidR="00E05426" w:rsidRPr="00A71D81">
        <w:rPr>
          <w:rFonts w:ascii="GHEA Grapalat" w:hAnsi="GHEA Grapalat" w:cs="Sylfaen"/>
          <w:sz w:val="20"/>
          <w:vertAlign w:val="superscript"/>
          <w:lang w:val="hy-AM"/>
        </w:rPr>
        <w:t>3</w:t>
      </w:r>
    </w:p>
    <w:p w14:paraId="7154DD15" w14:textId="77777777" w:rsidR="00F562EA" w:rsidRPr="006D2E03" w:rsidRDefault="00F562EA" w:rsidP="006D2E03">
      <w:pPr>
        <w:shd w:val="clear" w:color="auto" w:fill="FFFFFF"/>
        <w:spacing w:line="360" w:lineRule="auto"/>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77777777" w:rsidR="00281740" w:rsidRPr="00A71D81" w:rsidRDefault="00281740" w:rsidP="00281740">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937F5E" w:rsidRPr="00A71D81">
        <w:rPr>
          <w:rFonts w:ascii="GHEA Grapalat" w:hAnsi="GHEA Grapalat" w:cs="Sylfaen"/>
          <w:sz w:val="20"/>
          <w:lang w:val="hy-AM"/>
        </w:rPr>
        <w:t>9</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w:t>
      </w:r>
      <w:r w:rsidR="00543250" w:rsidRPr="00A71D81">
        <w:rPr>
          <w:rFonts w:ascii="GHEA Grapalat" w:hAnsi="GHEA Grapalat" w:cs="Arial"/>
          <w:sz w:val="20"/>
          <w:lang w:val="hy-AM"/>
        </w:rPr>
        <w:lastRenderedPageBreak/>
        <w:t xml:space="preserve">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Պայմանագրով</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կողմից</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հատկացվելու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նախատեսվելու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դեպքում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ընտրված</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մասնակիցը</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է</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ներկայացնում</w:t>
      </w:r>
      <w:r w:rsidR="00CA1C11" w:rsidRPr="006D2E03">
        <w:rPr>
          <w:rFonts w:ascii="GHEA Grapalat" w:hAnsi="GHEA Grapalat" w:cs="Sylfaen"/>
          <w:sz w:val="20"/>
          <w:lang w:val="af-ZA"/>
        </w:rPr>
        <w:t xml:space="preserve"> </w:t>
      </w:r>
      <w:r w:rsidR="00B11B38" w:rsidRPr="006D2E03">
        <w:rPr>
          <w:rFonts w:ascii="GHEA Grapalat" w:hAnsi="GHEA Grapalat" w:cs="Sylfaen"/>
          <w:sz w:val="20"/>
          <w:lang w:val="af-ZA"/>
        </w:rPr>
        <w:t xml:space="preserve">նաև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ապահովում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չափով</w:t>
      </w:r>
      <w:r w:rsidR="00CA1C11" w:rsidRPr="006D2E03">
        <w:rPr>
          <w:rFonts w:ascii="GHEA Grapalat" w:hAnsi="GHEA Grapalat" w:cs="Sylfaen"/>
          <w:sz w:val="20"/>
          <w:lang w:val="af-ZA"/>
        </w:rPr>
        <w:t xml:space="preserve">, </w:t>
      </w:r>
      <w:r w:rsidR="00B413A8" w:rsidRPr="006D2E03">
        <w:rPr>
          <w:rFonts w:ascii="GHEA Grapalat" w:hAnsi="GHEA Grapalat" w:cs="Sylfaen"/>
          <w:sz w:val="20"/>
          <w:lang w:val="af-ZA"/>
        </w:rPr>
        <w:t xml:space="preserve">բանկային </w:t>
      </w:r>
      <w:r w:rsidR="00CA1C11" w:rsidRPr="006D2E03">
        <w:rPr>
          <w:rFonts w:ascii="GHEA Grapalat" w:hAnsi="GHEA Grapalat" w:cs="Sylfaen"/>
          <w:sz w:val="20"/>
          <w:lang w:val="hy-AM"/>
        </w:rPr>
        <w:t>երաշխիքի ձևով</w:t>
      </w:r>
      <w:r w:rsidR="00937F5E" w:rsidRPr="006D2E03">
        <w:rPr>
          <w:rFonts w:ascii="GHEA Grapalat" w:hAnsi="GHEA Grapalat" w:cs="Sylfaen"/>
          <w:sz w:val="20"/>
          <w:lang w:val="hy-AM"/>
        </w:rPr>
        <w:t xml:space="preserve"> (հավելված՝ 5</w:t>
      </w:r>
      <w:r w:rsidR="00937F5E" w:rsidRPr="006D2E03">
        <w:rPr>
          <w:rFonts w:ascii="Cambria Math" w:hAnsi="Cambria Math" w:cs="Cambria Math"/>
          <w:sz w:val="20"/>
          <w:lang w:val="hy-AM"/>
        </w:rPr>
        <w:t>․</w:t>
      </w:r>
      <w:r w:rsidR="00937F5E" w:rsidRPr="006D2E03">
        <w:rPr>
          <w:rFonts w:ascii="GHEA Grapalat" w:hAnsi="GHEA Grapalat" w:cs="Sylfaen"/>
          <w:sz w:val="20"/>
          <w:lang w:val="hy-AM"/>
        </w:rPr>
        <w:t>2)</w:t>
      </w:r>
      <w:r w:rsidR="003A0A31" w:rsidRPr="006D2E03">
        <w:rPr>
          <w:rFonts w:ascii="GHEA Grapalat" w:hAnsi="GHEA Grapalat" w:cs="Sylfaen"/>
          <w:sz w:val="20"/>
          <w:lang w:val="hy-AM"/>
        </w:rPr>
        <w:t>:</w:t>
      </w:r>
      <w:r w:rsidR="00CA1C11" w:rsidRPr="006D2E03">
        <w:rPr>
          <w:rFonts w:ascii="GHEA Grapalat" w:hAnsi="GHEA Grapalat" w:cs="Sylfaen"/>
          <w:i/>
          <w:sz w:val="20"/>
          <w:lang w:val="af-ZA"/>
        </w:rPr>
        <w:t xml:space="preserve">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5C57A5FE" w14:textId="77777777" w:rsidR="00DB4EFF" w:rsidRDefault="00DB4EFF" w:rsidP="00DB4EFF">
      <w:pPr>
        <w:pStyle w:val="NormalWeb"/>
        <w:shd w:val="clear" w:color="auto" w:fill="FFFFFF"/>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14:paraId="2987F51D" w14:textId="77777777" w:rsidR="00DB4EFF" w:rsidRDefault="00DB4EFF" w:rsidP="00DB4EFF">
      <w:pPr>
        <w:ind w:firstLine="567"/>
        <w:jc w:val="both"/>
        <w:rPr>
          <w:rFonts w:ascii="GHEA Grapalat" w:hAnsi="GHEA Grapalat" w:cs="Sylfaen"/>
          <w:sz w:val="20"/>
          <w:lang w:val="af-ZA"/>
        </w:rPr>
      </w:pPr>
    </w:p>
    <w:p w14:paraId="5FD32C54" w14:textId="77777777" w:rsidR="00DB4EFF" w:rsidRPr="00A71D81" w:rsidRDefault="00DB4EFF" w:rsidP="006D2E03">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635073AC" w14:textId="77777777" w:rsidR="00096865" w:rsidRPr="00A71D81" w:rsidRDefault="00096865" w:rsidP="00EF3662">
      <w:pPr>
        <w:ind w:firstLine="567"/>
        <w:jc w:val="both"/>
        <w:rPr>
          <w:rFonts w:ascii="GHEA Grapalat" w:hAnsi="GHEA Grapalat" w:cs="Sylfaen"/>
          <w:sz w:val="20"/>
          <w:vertAlign w:val="superscript"/>
          <w:lang w:val="af-ZA"/>
        </w:rPr>
      </w:pPr>
      <w:r w:rsidRPr="00A71D81">
        <w:rPr>
          <w:rFonts w:ascii="GHEA Grapalat" w:hAnsi="GHEA Grapalat" w:cs="Sylfaen"/>
          <w:sz w:val="20"/>
          <w:lang w:val="af-ZA"/>
        </w:rPr>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00FF0FE2" w:rsidRPr="00A71D81">
        <w:rPr>
          <w:rFonts w:ascii="GHEA Grapalat" w:hAnsi="GHEA Grapalat" w:cs="Sylfaen"/>
          <w:sz w:val="20"/>
          <w:lang w:val="hy-AM"/>
        </w:rPr>
        <w:t>: Ընդ որում պ</w:t>
      </w:r>
      <w:r w:rsidR="00FF0FE2" w:rsidRPr="00A71D81">
        <w:rPr>
          <w:rFonts w:ascii="GHEA Grapalat" w:hAnsi="GHEA Grapalat" w:cs="Sylfaen"/>
          <w:sz w:val="20"/>
          <w:lang w:val="ru-RU"/>
        </w:rPr>
        <w:t>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կարիքների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կազմակերպված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գնման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ընթացակարգը</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կարող</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ամբողջությամբ</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մասնակի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չկայացած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հայտարարվել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համապատասխանաբար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Հայաստանի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Հանրապետության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ավագանու</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այլ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պատվիրատուների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դեպքում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ընդհանուր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կառավարումն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իրականացնող</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լիազորված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մարմնի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ղեկավարի</w:t>
      </w:r>
      <w:r w:rsidR="00A10D1E" w:rsidRPr="00A71D81">
        <w:rPr>
          <w:rFonts w:ascii="GHEA Grapalat" w:hAnsi="GHEA Grapalat" w:cs="Sylfaen"/>
          <w:sz w:val="20"/>
          <w:lang w:val="af-ZA"/>
        </w:rPr>
        <w:t xml:space="preserve">, </w:t>
      </w:r>
      <w:r w:rsidR="00A10D1E" w:rsidRPr="00A71D81">
        <w:rPr>
          <w:rFonts w:ascii="GHEA Grapalat" w:hAnsi="GHEA Grapalat" w:cs="Sylfaen"/>
          <w:sz w:val="20"/>
        </w:rPr>
        <w:t>իսկ</w:t>
      </w:r>
      <w:r w:rsidR="00A10D1E" w:rsidRPr="00A71D81">
        <w:rPr>
          <w:rFonts w:ascii="GHEA Grapalat" w:hAnsi="GHEA Grapalat" w:cs="Sylfaen"/>
          <w:sz w:val="20"/>
          <w:lang w:val="af-ZA"/>
        </w:rPr>
        <w:t xml:space="preserve"> </w:t>
      </w:r>
      <w:r w:rsidR="00A10D1E" w:rsidRPr="00A71D81">
        <w:rPr>
          <w:rFonts w:ascii="GHEA Grapalat" w:hAnsi="GHEA Grapalat" w:cs="Sylfaen"/>
          <w:sz w:val="20"/>
        </w:rPr>
        <w:t>հիմնադրամների</w:t>
      </w:r>
      <w:r w:rsidR="00A10D1E" w:rsidRPr="00A71D81">
        <w:rPr>
          <w:rFonts w:ascii="GHEA Grapalat" w:hAnsi="GHEA Grapalat" w:cs="Sylfaen"/>
          <w:sz w:val="20"/>
          <w:lang w:val="af-ZA"/>
        </w:rPr>
        <w:t xml:space="preserve"> </w:t>
      </w:r>
      <w:r w:rsidR="00A10D1E" w:rsidRPr="00A71D81">
        <w:rPr>
          <w:rFonts w:ascii="GHEA Grapalat" w:hAnsi="GHEA Grapalat" w:cs="Sylfaen"/>
          <w:sz w:val="20"/>
        </w:rPr>
        <w:t>դեպքում</w:t>
      </w:r>
      <w:r w:rsidR="00A10D1E" w:rsidRPr="00A71D81">
        <w:rPr>
          <w:rFonts w:ascii="GHEA Grapalat" w:hAnsi="GHEA Grapalat" w:cs="Sylfaen"/>
          <w:sz w:val="20"/>
          <w:lang w:val="af-ZA"/>
        </w:rPr>
        <w:t xml:space="preserve"> </w:t>
      </w:r>
      <w:r w:rsidR="00A10D1E" w:rsidRPr="00A71D81">
        <w:rPr>
          <w:rFonts w:ascii="GHEA Grapalat" w:hAnsi="GHEA Grapalat" w:cs="Sylfaen"/>
          <w:sz w:val="20"/>
        </w:rPr>
        <w:t>հոգաբարձուների</w:t>
      </w:r>
      <w:r w:rsidR="00A10D1E" w:rsidRPr="00A71D81">
        <w:rPr>
          <w:rFonts w:ascii="GHEA Grapalat" w:hAnsi="GHEA Grapalat" w:cs="Sylfaen"/>
          <w:sz w:val="20"/>
          <w:lang w:val="af-ZA"/>
        </w:rPr>
        <w:t xml:space="preserve"> </w:t>
      </w:r>
      <w:r w:rsidR="00A10D1E" w:rsidRPr="00A71D81">
        <w:rPr>
          <w:rFonts w:ascii="GHEA Grapalat" w:hAnsi="GHEA Grapalat" w:cs="Sylfaen"/>
          <w:sz w:val="20"/>
        </w:rPr>
        <w:t>խորհրդի</w:t>
      </w:r>
      <w:r w:rsidR="00A10D1E" w:rsidRPr="00A71D81">
        <w:rPr>
          <w:rFonts w:ascii="GHEA Grapalat" w:hAnsi="GHEA Grapalat" w:cs="Sylfaen"/>
          <w:sz w:val="20"/>
          <w:lang w:val="af-ZA"/>
        </w:rPr>
        <w:t xml:space="preserve"> </w:t>
      </w:r>
      <w:r w:rsidR="00A10D1E" w:rsidRPr="00A71D81">
        <w:rPr>
          <w:rFonts w:ascii="GHEA Grapalat" w:hAnsi="GHEA Grapalat" w:cs="Sylfaen"/>
          <w:sz w:val="20"/>
        </w:rPr>
        <w:t>որոշման</w:t>
      </w:r>
      <w:r w:rsidR="00A10D1E" w:rsidRPr="00A71D81">
        <w:rPr>
          <w:rFonts w:ascii="GHEA Grapalat" w:hAnsi="GHEA Grapalat" w:cs="Sylfaen"/>
          <w:sz w:val="20"/>
          <w:lang w:val="af-ZA"/>
        </w:rPr>
        <w:t xml:space="preserve"> </w:t>
      </w:r>
      <w:r w:rsidR="00A10D1E" w:rsidRPr="00A71D81">
        <w:rPr>
          <w:rFonts w:ascii="GHEA Grapalat" w:hAnsi="GHEA Grapalat" w:cs="Sylfaen"/>
          <w:sz w:val="20"/>
        </w:rPr>
        <w:t>հիման</w:t>
      </w:r>
      <w:r w:rsidR="00A10D1E" w:rsidRPr="00A71D81">
        <w:rPr>
          <w:rFonts w:ascii="GHEA Grapalat" w:hAnsi="GHEA Grapalat" w:cs="Sylfaen"/>
          <w:sz w:val="20"/>
          <w:lang w:val="af-ZA"/>
        </w:rPr>
        <w:t xml:space="preserve"> </w:t>
      </w:r>
      <w:r w:rsidR="00A10D1E" w:rsidRPr="00A71D81">
        <w:rPr>
          <w:rFonts w:ascii="GHEA Grapalat" w:hAnsi="GHEA Grapalat" w:cs="Sylfaen"/>
          <w:sz w:val="20"/>
        </w:rPr>
        <w:t>վրա</w:t>
      </w:r>
      <w:r w:rsidR="00A10D1E" w:rsidRPr="00A71D81">
        <w:rPr>
          <w:rStyle w:val="FootnoteReference"/>
          <w:rFonts w:ascii="GHEA Grapalat" w:hAnsi="GHEA Grapalat" w:cs="Sylfaen"/>
          <w:color w:val="FFFFFF"/>
          <w:sz w:val="20"/>
        </w:rPr>
        <w:footnoteReference w:id="10"/>
      </w:r>
      <w:r w:rsidR="00FF0FE2" w:rsidRPr="00A71D81">
        <w:rPr>
          <w:rFonts w:ascii="GHEA Grapalat" w:hAnsi="GHEA Grapalat" w:cs="Sylfaen"/>
          <w:sz w:val="20"/>
          <w:lang w:val="hy-AM"/>
        </w:rPr>
        <w:t>:</w:t>
      </w:r>
      <w:r w:rsidR="004B7C30" w:rsidRPr="00A71D81">
        <w:rPr>
          <w:rFonts w:ascii="GHEA Grapalat" w:hAnsi="GHEA Grapalat" w:cs="Sylfaen"/>
          <w:sz w:val="20"/>
          <w:vertAlign w:val="superscript"/>
          <w:lang w:val="af-ZA"/>
        </w:rPr>
        <w:t>14</w:t>
      </w:r>
    </w:p>
    <w:p w14:paraId="20727E1B"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3) </w:t>
      </w:r>
      <w:r w:rsidRPr="00A71D81">
        <w:rPr>
          <w:rFonts w:ascii="GHEA Grapalat" w:hAnsi="GHEA Grapalat" w:cs="Sylfaen"/>
          <w:sz w:val="20"/>
          <w:lang w:val="hy-AM"/>
        </w:rPr>
        <w:t>ոչ</w:t>
      </w:r>
      <w:r w:rsidRPr="00A71D81">
        <w:rPr>
          <w:rFonts w:ascii="GHEA Grapalat" w:hAnsi="GHEA Grapalat" w:cs="Sylfaen"/>
          <w:sz w:val="20"/>
          <w:lang w:val="af-ZA"/>
        </w:rPr>
        <w:t xml:space="preserve"> </w:t>
      </w:r>
      <w:r w:rsidRPr="00A71D81">
        <w:rPr>
          <w:rFonts w:ascii="GHEA Grapalat" w:hAnsi="GHEA Grapalat" w:cs="Sylfaen"/>
          <w:sz w:val="20"/>
          <w:lang w:val="hy-AM"/>
        </w:rPr>
        <w:t>մի</w:t>
      </w:r>
      <w:r w:rsidRPr="00A71D81">
        <w:rPr>
          <w:rFonts w:ascii="GHEA Grapalat" w:hAnsi="GHEA Grapalat" w:cs="Sylfaen"/>
          <w:sz w:val="20"/>
          <w:lang w:val="af-ZA"/>
        </w:rPr>
        <w:t xml:space="preserve"> </w:t>
      </w:r>
      <w:r w:rsidRPr="00A71D81">
        <w:rPr>
          <w:rFonts w:ascii="GHEA Grapalat" w:hAnsi="GHEA Grapalat" w:cs="Sylfaen"/>
          <w:sz w:val="20"/>
          <w:lang w:val="hy-AM"/>
        </w:rPr>
        <w:t>հայտ</w:t>
      </w:r>
      <w:r w:rsidRPr="00A71D81">
        <w:rPr>
          <w:rFonts w:ascii="GHEA Grapalat" w:hAnsi="GHEA Grapalat" w:cs="Sylfaen"/>
          <w:sz w:val="20"/>
          <w:lang w:val="af-ZA"/>
        </w:rPr>
        <w:t xml:space="preserve"> </w:t>
      </w:r>
      <w:r w:rsidRPr="00A71D81">
        <w:rPr>
          <w:rFonts w:ascii="GHEA Grapalat" w:hAnsi="GHEA Grapalat" w:cs="Sylfaen"/>
          <w:sz w:val="20"/>
          <w:lang w:val="hy-AM"/>
        </w:rPr>
        <w:t>չի</w:t>
      </w:r>
      <w:r w:rsidRPr="00A71D81">
        <w:rPr>
          <w:rFonts w:ascii="GHEA Grapalat" w:hAnsi="GHEA Grapalat" w:cs="Sylfaen"/>
          <w:sz w:val="20"/>
          <w:lang w:val="af-ZA"/>
        </w:rPr>
        <w:t xml:space="preserve"> </w:t>
      </w:r>
      <w:r w:rsidRPr="00A71D81">
        <w:rPr>
          <w:rFonts w:ascii="GHEA Grapalat" w:hAnsi="GHEA Grapalat" w:cs="Sylfaen"/>
          <w:sz w:val="20"/>
          <w:lang w:val="hy-AM"/>
        </w:rPr>
        <w:t>ներկայացվել</w:t>
      </w:r>
      <w:r w:rsidRPr="00A71D81">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BodyTextIndent"/>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901CD9"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05AFB5AF"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40D9B000"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41B707"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lastRenderedPageBreak/>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w:t>
      </w:r>
    </w:p>
    <w:p w14:paraId="46178F3D"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lastRenderedPageBreak/>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14:paraId="2C99A880" w14:textId="77777777" w:rsidR="00096865" w:rsidRPr="00A71D81" w:rsidRDefault="00096865" w:rsidP="00EF3662">
      <w:pPr>
        <w:pStyle w:val="BodyText"/>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77777777" w:rsidR="00096865" w:rsidRPr="00A71D81" w:rsidRDefault="00096865" w:rsidP="00EF3662">
      <w:pPr>
        <w:pStyle w:val="BodyText"/>
        <w:ind w:right="-7"/>
        <w:jc w:val="center"/>
        <w:rPr>
          <w:rFonts w:ascii="GHEA Grapalat" w:hAnsi="GHEA Grapalat"/>
          <w:b/>
          <w:szCs w:val="22"/>
          <w:lang w:val="af-ZA"/>
        </w:rPr>
      </w:pPr>
      <w:r w:rsidRPr="00A71D81">
        <w:rPr>
          <w:rFonts w:ascii="GHEA Grapalat" w:hAnsi="GHEA Grapalat" w:cs="Sylfaen"/>
          <w:b/>
          <w:szCs w:val="22"/>
          <w:lang w:val="es-ES"/>
        </w:rPr>
        <w:t>Բ</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Ց</w:t>
      </w:r>
      <w:r w:rsidRPr="00A71D81">
        <w:rPr>
          <w:rFonts w:ascii="GHEA Grapalat" w:hAnsi="GHEA Grapalat"/>
          <w:b/>
          <w:szCs w:val="22"/>
          <w:lang w:val="af-ZA"/>
        </w:rPr>
        <w:t xml:space="preserve">   </w:t>
      </w:r>
      <w:r w:rsidR="00F141E2" w:rsidRPr="00A71D81">
        <w:rPr>
          <w:rFonts w:ascii="GHEA Grapalat" w:hAnsi="GHEA Grapalat" w:cs="Sylfaen"/>
          <w:b/>
          <w:szCs w:val="22"/>
          <w:lang w:val="es-ES"/>
        </w:rPr>
        <w:t>Մ Ր Ց ՈՒ Յ Թ Ի</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Յ</w:t>
      </w:r>
      <w:r w:rsidRPr="00A71D81">
        <w:rPr>
          <w:rFonts w:ascii="GHEA Grapalat" w:hAnsi="GHEA Grapalat"/>
          <w:b/>
          <w:szCs w:val="22"/>
          <w:lang w:val="af-ZA"/>
        </w:rPr>
        <w:t xml:space="preserve"> </w:t>
      </w:r>
      <w:r w:rsidRPr="00A71D81">
        <w:rPr>
          <w:rFonts w:ascii="GHEA Grapalat" w:hAnsi="GHEA Grapalat" w:cs="Sylfaen"/>
          <w:b/>
          <w:szCs w:val="22"/>
          <w:lang w:val="es-ES"/>
        </w:rPr>
        <w:t>Տ</w:t>
      </w:r>
      <w:r w:rsidRPr="00A71D81">
        <w:rPr>
          <w:rFonts w:ascii="GHEA Grapalat" w:hAnsi="GHEA Grapalat"/>
          <w:b/>
          <w:szCs w:val="22"/>
          <w:lang w:val="af-ZA"/>
        </w:rPr>
        <w:t xml:space="preserve"> </w:t>
      </w:r>
      <w:r w:rsidRPr="00A71D81">
        <w:rPr>
          <w:rFonts w:ascii="GHEA Grapalat" w:hAnsi="GHEA Grapalat" w:cs="Sylfaen"/>
          <w:b/>
          <w:szCs w:val="22"/>
          <w:lang w:val="es-ES"/>
        </w:rPr>
        <w:t>Ը</w:t>
      </w:r>
      <w:r w:rsidRPr="00A71D81">
        <w:rPr>
          <w:rFonts w:ascii="GHEA Grapalat" w:hAnsi="GHEA Grapalat"/>
          <w:b/>
          <w:szCs w:val="22"/>
          <w:lang w:val="af-ZA"/>
        </w:rPr>
        <w:t xml:space="preserve">   </w:t>
      </w:r>
      <w:r w:rsidRPr="00A71D81">
        <w:rPr>
          <w:rFonts w:ascii="GHEA Grapalat" w:hAnsi="GHEA Grapalat" w:cs="Sylfaen"/>
          <w:b/>
          <w:szCs w:val="22"/>
          <w:lang w:val="es-ES"/>
        </w:rPr>
        <w:t>Պ</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Տ</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Ս</w:t>
      </w:r>
      <w:r w:rsidRPr="00A71D81">
        <w:rPr>
          <w:rFonts w:ascii="GHEA Grapalat" w:hAnsi="GHEA Grapalat"/>
          <w:b/>
          <w:szCs w:val="22"/>
          <w:lang w:val="af-ZA"/>
        </w:rPr>
        <w:t xml:space="preserve"> </w:t>
      </w:r>
      <w:r w:rsidRPr="00A71D81">
        <w:rPr>
          <w:rFonts w:ascii="GHEA Grapalat" w:hAnsi="GHEA Grapalat" w:cs="Sylfaen"/>
          <w:b/>
          <w:szCs w:val="22"/>
          <w:lang w:val="es-ES"/>
        </w:rPr>
        <w:t>Տ</w:t>
      </w:r>
      <w:r w:rsidRPr="00A71D81">
        <w:rPr>
          <w:rFonts w:ascii="GHEA Grapalat" w:hAnsi="GHEA Grapalat"/>
          <w:b/>
          <w:szCs w:val="22"/>
          <w:lang w:val="af-ZA"/>
        </w:rPr>
        <w:t xml:space="preserve"> </w:t>
      </w:r>
      <w:r w:rsidRPr="00A71D81">
        <w:rPr>
          <w:rFonts w:ascii="GHEA Grapalat" w:hAnsi="GHEA Grapalat" w:cs="Sylfaen"/>
          <w:b/>
          <w:szCs w:val="22"/>
          <w:lang w:val="es-ES"/>
        </w:rPr>
        <w:t>Ե</w:t>
      </w:r>
      <w:r w:rsidRPr="00A71D81">
        <w:rPr>
          <w:rFonts w:ascii="GHEA Grapalat" w:hAnsi="GHEA Grapalat"/>
          <w:b/>
          <w:szCs w:val="22"/>
          <w:lang w:val="af-ZA"/>
        </w:rPr>
        <w:t xml:space="preserve"> </w:t>
      </w:r>
      <w:r w:rsidRPr="00A71D81">
        <w:rPr>
          <w:rFonts w:ascii="GHEA Grapalat" w:hAnsi="GHEA Grapalat" w:cs="Sylfaen"/>
          <w:b/>
          <w:szCs w:val="22"/>
          <w:lang w:val="es-ES"/>
        </w:rPr>
        <w:t>Լ</w:t>
      </w:r>
      <w:r w:rsidRPr="00A71D81">
        <w:rPr>
          <w:rFonts w:ascii="GHEA Grapalat" w:hAnsi="GHEA Grapalat"/>
          <w:b/>
          <w:szCs w:val="22"/>
          <w:lang w:val="af-ZA"/>
        </w:rPr>
        <w:t xml:space="preserve"> </w:t>
      </w:r>
      <w:r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14:paraId="681108D2" w14:textId="5A48EF54"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8D47F2">
        <w:rPr>
          <w:rFonts w:ascii="GHEA Grapalat" w:hAnsi="GHEA Grapalat" w:cs="Sylfaen"/>
          <w:sz w:val="20"/>
          <w:lang w:val="af-ZA"/>
        </w:rPr>
        <w:t xml:space="preserve"> և Հավելված N1.2-ը</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համաձայն</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հավելված</w:t>
      </w:r>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14:paraId="70E3A072" w14:textId="77777777"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4B7C30" w:rsidRPr="00A71D81">
        <w:rPr>
          <w:rFonts w:ascii="GHEA Grapalat" w:hAnsi="GHEA Grapalat" w:cs="Sylfaen"/>
          <w:sz w:val="20"/>
          <w:szCs w:val="24"/>
          <w:vertAlign w:val="superscript"/>
          <w:lang w:val="af-ZA" w:eastAsia="en-US"/>
        </w:rPr>
        <w:t xml:space="preserve">15 </w:t>
      </w:r>
      <w:r w:rsidRPr="00A71D81">
        <w:rPr>
          <w:rStyle w:val="FootnoteReference"/>
          <w:rFonts w:ascii="GHEA Grapalat" w:hAnsi="GHEA Grapalat" w:cs="Sylfaen"/>
          <w:color w:val="FFFFFF"/>
          <w:sz w:val="20"/>
          <w:szCs w:val="24"/>
          <w:lang w:val="af-ZA" w:eastAsia="en-US"/>
        </w:rPr>
        <w:footnoteReference w:id="11"/>
      </w:r>
    </w:p>
    <w:p w14:paraId="678F3A56" w14:textId="77777777" w:rsidR="006505D2" w:rsidRPr="00A71D81" w:rsidRDefault="002C4DBF" w:rsidP="006A26BE">
      <w:pPr>
        <w:ind w:firstLine="567"/>
        <w:jc w:val="both"/>
        <w:rPr>
          <w:rFonts w:ascii="GHEA Grapalat" w:hAnsi="GHEA Grapalat"/>
          <w:sz w:val="20"/>
          <w:vertAlign w:val="superscript"/>
          <w:lang w:val="af-ZA"/>
        </w:rPr>
      </w:pPr>
      <w:r w:rsidRPr="00A71D81">
        <w:rPr>
          <w:rFonts w:ascii="GHEA Grapalat" w:hAnsi="GHEA Grapalat" w:cs="Sylfaen"/>
          <w:sz w:val="20"/>
          <w:lang w:val="af-ZA"/>
        </w:rPr>
        <w:t>2</w:t>
      </w:r>
      <w:r w:rsidR="00E968EF" w:rsidRPr="00A71D81">
        <w:rPr>
          <w:rFonts w:ascii="GHEA Grapalat" w:hAnsi="GHEA Grapalat" w:cs="Sylfaen"/>
          <w:sz w:val="20"/>
          <w:lang w:val="af-ZA"/>
        </w:rPr>
        <w:t>.5</w:t>
      </w:r>
      <w:r w:rsidR="002240AB" w:rsidRPr="00A71D81">
        <w:rPr>
          <w:rFonts w:ascii="GHEA Grapalat" w:hAnsi="GHEA Grapalat" w:cs="Sylfaen"/>
          <w:sz w:val="20"/>
          <w:lang w:val="af-ZA"/>
        </w:rPr>
        <w:t xml:space="preserve"> </w:t>
      </w:r>
      <w:r w:rsidRPr="00A71D81">
        <w:rPr>
          <w:rFonts w:ascii="GHEA Grapalat" w:hAnsi="GHEA Grapalat" w:cs="Sylfaen"/>
          <w:sz w:val="20"/>
          <w:lang w:val="hy-AM"/>
        </w:rPr>
        <w:t>հայտի</w:t>
      </w:r>
      <w:r w:rsidRPr="00A71D81">
        <w:rPr>
          <w:rFonts w:ascii="GHEA Grapalat" w:hAnsi="GHEA Grapalat" w:cs="Sylfaen"/>
          <w:sz w:val="20"/>
          <w:lang w:val="af-ZA"/>
        </w:rPr>
        <w:t xml:space="preserve"> </w:t>
      </w:r>
      <w:r w:rsidRPr="00A71D81">
        <w:rPr>
          <w:rFonts w:ascii="GHEA Grapalat" w:hAnsi="GHEA Grapalat" w:cs="Sylfaen"/>
          <w:sz w:val="20"/>
          <w:lang w:val="hy-AM"/>
        </w:rPr>
        <w:t>ապահովում</w:t>
      </w:r>
      <w:r w:rsidR="006A26BE" w:rsidRPr="00A71D81">
        <w:rPr>
          <w:rFonts w:ascii="GHEA Grapalat" w:hAnsi="GHEA Grapalat" w:cs="Sylfaen"/>
          <w:sz w:val="20"/>
          <w:lang w:val="hy-AM"/>
        </w:rPr>
        <w:t>, որը ներկայացվում է</w:t>
      </w:r>
      <w:r w:rsidR="000F3B31" w:rsidRPr="00A71D81">
        <w:rPr>
          <w:rFonts w:ascii="GHEA Grapalat" w:hAnsi="GHEA Grapalat" w:cs="Sylfaen"/>
          <w:sz w:val="20"/>
          <w:lang w:val="hy-AM"/>
        </w:rPr>
        <w:t xml:space="preserve"> </w:t>
      </w:r>
      <w:r w:rsidR="000C062F" w:rsidRPr="00A71D81">
        <w:rPr>
          <w:rFonts w:ascii="GHEA Grapalat" w:hAnsi="GHEA Grapalat" w:cs="Sylfaen"/>
          <w:sz w:val="20"/>
          <w:lang w:val="hy-AM"/>
        </w:rPr>
        <w:t xml:space="preserve">կանխիկ փողի </w:t>
      </w:r>
      <w:r w:rsidR="006505D2" w:rsidRPr="00A71D81">
        <w:rPr>
          <w:rFonts w:ascii="GHEA Grapalat" w:hAnsi="GHEA Grapalat" w:cs="Sylfaen"/>
          <w:sz w:val="20"/>
          <w:lang w:val="hy-AM"/>
        </w:rPr>
        <w:t xml:space="preserve">կամ բանկային երաշխիքի </w:t>
      </w:r>
      <w:r w:rsidR="000C062F" w:rsidRPr="00A71D81">
        <w:rPr>
          <w:rFonts w:ascii="GHEA Grapalat" w:hAnsi="GHEA Grapalat" w:cs="Sylfaen"/>
          <w:sz w:val="20"/>
          <w:lang w:val="hy-AM"/>
        </w:rPr>
        <w:t>ձևով</w:t>
      </w:r>
      <w:r w:rsidR="00F02DBC" w:rsidRPr="00A71D81">
        <w:rPr>
          <w:rFonts w:ascii="GHEA Grapalat" w:hAnsi="GHEA Grapalat" w:cs="Sylfaen"/>
          <w:sz w:val="20"/>
          <w:lang w:val="af-ZA"/>
        </w:rPr>
        <w:t xml:space="preserve"> (</w:t>
      </w:r>
      <w:r w:rsidR="00F02DBC" w:rsidRPr="00A71D81">
        <w:rPr>
          <w:rFonts w:ascii="GHEA Grapalat" w:hAnsi="GHEA Grapalat" w:cs="Sylfaen"/>
          <w:sz w:val="20"/>
        </w:rPr>
        <w:t>հավելված</w:t>
      </w:r>
      <w:r w:rsidR="00F02DBC" w:rsidRPr="00A71D81">
        <w:rPr>
          <w:rFonts w:ascii="GHEA Grapalat" w:hAnsi="GHEA Grapalat" w:cs="Sylfaen"/>
          <w:sz w:val="20"/>
          <w:lang w:val="af-ZA"/>
        </w:rPr>
        <w:t xml:space="preserve"> N 3)</w:t>
      </w:r>
      <w:r w:rsidR="006A26BE" w:rsidRPr="00A71D81">
        <w:rPr>
          <w:rFonts w:ascii="GHEA Grapalat" w:hAnsi="GHEA Grapalat" w:cs="Sylfaen"/>
          <w:sz w:val="20"/>
          <w:lang w:val="hy-AM"/>
        </w:rPr>
        <w:t>:</w:t>
      </w:r>
      <w:r w:rsidR="0077364F" w:rsidRPr="00A71D81">
        <w:rPr>
          <w:rFonts w:ascii="GHEA Grapalat" w:hAnsi="GHEA Grapalat" w:cs="Sylfaen"/>
          <w:sz w:val="20"/>
          <w:lang w:val="hy-AM"/>
        </w:rPr>
        <w:t xml:space="preserve"> </w:t>
      </w:r>
      <w:r w:rsidR="009247B8" w:rsidRPr="00A71D81">
        <w:rPr>
          <w:rFonts w:ascii="GHEA Grapalat" w:hAnsi="GHEA Grapalat" w:cs="Sylfaen"/>
          <w:sz w:val="20"/>
          <w:lang w:val="hy-AM"/>
        </w:rPr>
        <w:t>Ընդ որում հայտով ներկայացվում է կանխիկ փողի վճարումը հավաստող բնօրինակ փաստաթղթի կամ բանկային երաշխիքի բնօրինակ</w:t>
      </w:r>
      <w:r w:rsidR="009247B8" w:rsidRPr="00A71D81">
        <w:rPr>
          <w:rFonts w:ascii="GHEA Grapalat" w:hAnsi="GHEA Grapalat" w:cs="Sylfaen"/>
          <w:sz w:val="20"/>
        </w:rPr>
        <w:t>ը</w:t>
      </w:r>
      <w:r w:rsidR="009247B8" w:rsidRPr="00A71D81">
        <w:rPr>
          <w:rFonts w:ascii="GHEA Grapalat" w:hAnsi="GHEA Grapalat" w:cs="Sylfaen"/>
          <w:sz w:val="20"/>
          <w:lang w:val="af-ZA"/>
        </w:rPr>
        <w:t>:</w:t>
      </w:r>
      <w:r w:rsidR="004B7C30" w:rsidRPr="00A71D81">
        <w:rPr>
          <w:rFonts w:ascii="GHEA Grapalat" w:hAnsi="GHEA Grapalat"/>
          <w:sz w:val="20"/>
          <w:vertAlign w:val="superscript"/>
          <w:lang w:val="af-ZA"/>
        </w:rPr>
        <w:t>16</w:t>
      </w:r>
      <w:r w:rsidR="00AE3B58" w:rsidRPr="00A71D81">
        <w:rPr>
          <w:rStyle w:val="FootnoteReference"/>
          <w:rFonts w:ascii="GHEA Grapalat" w:hAnsi="GHEA Grapalat"/>
          <w:color w:val="FFFFFF"/>
          <w:sz w:val="20"/>
          <w:lang w:val="hy-AM"/>
        </w:rPr>
        <w:footnoteReference w:id="12"/>
      </w:r>
    </w:p>
    <w:p w14:paraId="7CBDD81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14:paraId="23821292" w14:textId="08A6CF49"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_</w:t>
      </w:r>
      <w:r w:rsidR="0093484C">
        <w:rPr>
          <w:rFonts w:ascii="GHEA Grapalat" w:hAnsi="GHEA Grapalat"/>
          <w:sz w:val="20"/>
          <w:szCs w:val="20"/>
          <w:lang w:val="es-ES"/>
        </w:rPr>
        <w:t xml:space="preserve">2 </w:t>
      </w:r>
      <w:r w:rsidRPr="00A71D81">
        <w:rPr>
          <w:rFonts w:ascii="GHEA Grapalat" w:hAnsi="GHEA Grapalat"/>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14:paraId="500F39B7"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lastRenderedPageBreak/>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30AD57FE"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0515795A" w14:textId="77777777" w:rsidR="00E74BF6" w:rsidRPr="00A71D81" w:rsidRDefault="006C3873" w:rsidP="00EF3662">
      <w:pPr>
        <w:pStyle w:val="norm"/>
        <w:spacing w:line="240" w:lineRule="auto"/>
        <w:ind w:firstLine="284"/>
        <w:jc w:val="right"/>
        <w:rPr>
          <w:rFonts w:ascii="GHEA Grapalat" w:hAnsi="GHEA Grapalat" w:cs="Sylfaen"/>
          <w:b/>
          <w:sz w:val="20"/>
          <w:lang w:val="es-ES"/>
        </w:rPr>
      </w:pPr>
      <w:r w:rsidRPr="00A71D81">
        <w:rPr>
          <w:rFonts w:ascii="GHEA Grapalat" w:hAnsi="GHEA Grapalat" w:cs="Sylfaen"/>
          <w:b/>
          <w:sz w:val="20"/>
          <w:lang w:val="es-ES"/>
        </w:rPr>
        <w:br w:type="page"/>
      </w:r>
      <w:r w:rsidR="00DA0240" w:rsidRPr="00A71D81">
        <w:rPr>
          <w:rFonts w:ascii="GHEA Grapalat" w:hAnsi="GHEA Grapalat" w:cs="Sylfaen"/>
          <w:b/>
          <w:sz w:val="20"/>
          <w:lang w:val="es-ES"/>
        </w:rPr>
        <w:lastRenderedPageBreak/>
        <w:tab/>
      </w:r>
    </w:p>
    <w:p w14:paraId="23DD2F83"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777488CE" w14:textId="77777777" w:rsidR="00B2572B" w:rsidRPr="00A71D81" w:rsidRDefault="00B2572B" w:rsidP="00EF3662">
      <w:pPr>
        <w:pStyle w:val="norm"/>
        <w:spacing w:line="240" w:lineRule="auto"/>
        <w:ind w:firstLine="284"/>
        <w:jc w:val="right"/>
        <w:rPr>
          <w:rFonts w:ascii="GHEA Grapalat" w:hAnsi="GHEA Grapalat" w:cs="Arial"/>
          <w:b/>
          <w:sz w:val="20"/>
          <w:lang w:val="es-ES"/>
        </w:rPr>
      </w:pPr>
      <w:r w:rsidRPr="00A71D81">
        <w:rPr>
          <w:rFonts w:ascii="GHEA Grapalat" w:hAnsi="GHEA Grapalat" w:cs="Sylfaen"/>
          <w:b/>
          <w:sz w:val="20"/>
          <w:lang w:val="es-ES"/>
        </w:rPr>
        <w:t>Հավելված</w:t>
      </w:r>
      <w:r w:rsidRPr="00A71D81">
        <w:rPr>
          <w:rFonts w:ascii="GHEA Grapalat" w:hAnsi="GHEA Grapalat" w:cs="Arial"/>
          <w:b/>
          <w:sz w:val="20"/>
          <w:lang w:val="es-ES"/>
        </w:rPr>
        <w:t xml:space="preserve">  N 1</w:t>
      </w:r>
    </w:p>
    <w:p w14:paraId="4CB14D55" w14:textId="5D5E1DF7" w:rsidR="00B2572B" w:rsidRPr="00A71D81" w:rsidRDefault="00B2572B" w:rsidP="00EF3662">
      <w:pPr>
        <w:pStyle w:val="BodyTextIndent3"/>
        <w:spacing w:line="240" w:lineRule="auto"/>
        <w:jc w:val="right"/>
        <w:rPr>
          <w:rFonts w:ascii="GHEA Grapalat" w:hAnsi="GHEA Grapalat" w:cs="Arial"/>
          <w:b/>
          <w:lang w:val="es-ES"/>
        </w:rPr>
      </w:pPr>
      <w:r w:rsidRPr="00A71D81">
        <w:rPr>
          <w:rFonts w:ascii="GHEA Grapalat" w:hAnsi="GHEA Grapalat"/>
          <w:sz w:val="24"/>
          <w:szCs w:val="24"/>
          <w:lang w:val="af-ZA"/>
        </w:rPr>
        <w:t>«</w:t>
      </w:r>
      <w:r w:rsidRPr="00A71D81">
        <w:rPr>
          <w:rFonts w:ascii="GHEA Grapalat" w:hAnsi="GHEA Grapalat"/>
          <w:b/>
          <w:lang w:val="es-ES"/>
        </w:rPr>
        <w:t>---</w:t>
      </w:r>
      <w:r w:rsidR="00B50C0D">
        <w:rPr>
          <w:rFonts w:ascii="GHEA Grapalat" w:hAnsi="GHEA Grapalat" w:cs="Sylfaen"/>
          <w:b/>
          <w:lang w:val="hy-AM"/>
        </w:rPr>
        <w:t>ՀԱԲԼԾԿ-ԳՀԱՊՁԲ-</w:t>
      </w:r>
      <w:r w:rsidR="00081EA2">
        <w:rPr>
          <w:rFonts w:ascii="GHEA Grapalat" w:hAnsi="GHEA Grapalat" w:cs="Sylfaen"/>
          <w:b/>
          <w:lang w:val="hy-AM"/>
        </w:rPr>
        <w:t>22/14</w:t>
      </w:r>
      <w:r w:rsidRPr="00A71D81">
        <w:rPr>
          <w:rFonts w:ascii="GHEA Grapalat" w:hAnsi="GHEA Grapalat"/>
          <w:sz w:val="24"/>
          <w:szCs w:val="24"/>
          <w:lang w:val="af-ZA"/>
        </w:rPr>
        <w:t>»</w:t>
      </w:r>
      <w:r w:rsidRPr="00A71D81">
        <w:rPr>
          <w:rFonts w:ascii="GHEA Grapalat" w:hAnsi="GHEA Grapalat" w:cs="Sylfaen"/>
          <w:b/>
          <w:lang w:val="es-ES"/>
        </w:rPr>
        <w:t>*</w:t>
      </w:r>
      <w:r w:rsidRPr="00A71D81">
        <w:rPr>
          <w:rFonts w:ascii="GHEA Grapalat" w:hAnsi="GHEA Grapalat"/>
          <w:b/>
          <w:lang w:val="es-ES"/>
        </w:rPr>
        <w:t xml:space="preserve">  </w:t>
      </w:r>
      <w:r w:rsidRPr="00A71D81">
        <w:rPr>
          <w:rFonts w:ascii="GHEA Grapalat" w:hAnsi="GHEA Grapalat" w:cs="Sylfaen"/>
          <w:b/>
          <w:lang w:val="es-ES"/>
        </w:rPr>
        <w:t>ծածկագրով</w:t>
      </w:r>
    </w:p>
    <w:p w14:paraId="48F09184" w14:textId="383BE734" w:rsidR="00B2572B" w:rsidRPr="00A71D81" w:rsidRDefault="00B50C0D" w:rsidP="00EF3662">
      <w:pPr>
        <w:pStyle w:val="BodyTextIndent3"/>
        <w:spacing w:line="240" w:lineRule="auto"/>
        <w:jc w:val="right"/>
        <w:rPr>
          <w:rFonts w:ascii="GHEA Grapalat" w:hAnsi="GHEA Grapalat" w:cs="Arial"/>
          <w:b/>
          <w:lang w:val="es-ES"/>
        </w:rPr>
      </w:pPr>
      <w:r>
        <w:rPr>
          <w:rFonts w:ascii="GHEA Grapalat" w:hAnsi="GHEA Grapalat" w:cs="Sylfaen"/>
          <w:b/>
          <w:lang w:val="es-ES"/>
        </w:rPr>
        <w:t>ԳՆԱՆՇՄԱՆ ՀԱՐՑՄԱՆ</w:t>
      </w:r>
      <w:r w:rsidR="00B2572B" w:rsidRPr="00A71D81">
        <w:rPr>
          <w:rFonts w:ascii="GHEA Grapalat" w:hAnsi="GHEA Grapalat" w:cs="Arial"/>
          <w:b/>
          <w:lang w:val="es-ES"/>
        </w:rPr>
        <w:t xml:space="preserve"> </w:t>
      </w:r>
      <w:r w:rsidR="00B2572B" w:rsidRPr="00A71D81">
        <w:rPr>
          <w:rFonts w:ascii="GHEA Grapalat" w:hAnsi="GHEA Grapalat" w:cs="Sylfaen"/>
          <w:b/>
          <w:lang w:val="es-ES"/>
        </w:rPr>
        <w:t>հրավերի</w:t>
      </w:r>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3CD2DC40" w:rsidR="00B2572B" w:rsidRPr="00A71D81" w:rsidRDefault="00B50C0D"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es-ES"/>
        </w:rPr>
        <w:t>ԳՆԱՆՇՄԱՆ ՀԱՐՑՄԱՆ</w:t>
      </w:r>
      <w:r w:rsidR="00B2572B" w:rsidRPr="00A71D81">
        <w:rPr>
          <w:rFonts w:ascii="GHEA Grapalat" w:hAnsi="GHEA Grapalat" w:cs="Sylfaen"/>
          <w:color w:val="auto"/>
          <w:sz w:val="24"/>
          <w:szCs w:val="24"/>
          <w:lang w:val="es-ES"/>
        </w:rPr>
        <w:t>ն մասնակցելու</w:t>
      </w:r>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19EEB83C"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6F7DF5A7" w14:textId="53022230" w:rsidR="00B2572B" w:rsidRPr="00A71D81" w:rsidRDefault="00B2572B" w:rsidP="00EF3662">
      <w:pPr>
        <w:jc w:val="both"/>
        <w:rPr>
          <w:rFonts w:ascii="GHEA Grapalat" w:hAnsi="GHEA Grapalat"/>
          <w:sz w:val="22"/>
          <w:szCs w:val="22"/>
          <w:u w:val="single"/>
          <w:lang w:val="es-ES"/>
        </w:rPr>
      </w:pPr>
      <w:r w:rsidRPr="00A71D81">
        <w:rPr>
          <w:rFonts w:ascii="GHEA Grapalat" w:hAnsi="GHEA Grapalat"/>
          <w:sz w:val="22"/>
          <w:szCs w:val="22"/>
          <w:lang w:val="es-ES"/>
        </w:rPr>
        <w:t>-</w:t>
      </w:r>
      <w:r w:rsidRPr="00A71D81">
        <w:rPr>
          <w:rFonts w:ascii="GHEA Grapalat" w:hAnsi="GHEA Grapalat" w:cs="Sylfaen"/>
          <w:sz w:val="20"/>
          <w:szCs w:val="20"/>
          <w:lang w:val="es-ES"/>
        </w:rPr>
        <w:t>ի կողմից</w:t>
      </w:r>
      <w:r w:rsidRPr="00A71D81">
        <w:rPr>
          <w:rFonts w:ascii="GHEA Grapalat" w:hAnsi="GHEA Grapalat"/>
          <w:sz w:val="22"/>
          <w:szCs w:val="22"/>
          <w:u w:val="single"/>
          <w:lang w:val="es-ES"/>
        </w:rPr>
        <w:t xml:space="preserve"> </w:t>
      </w:r>
      <w:r w:rsidRPr="00A71D81">
        <w:rPr>
          <w:rFonts w:ascii="GHEA Grapalat" w:hAnsi="GHEA Grapalat"/>
          <w:lang w:val="es-ES"/>
        </w:rPr>
        <w:t>«</w:t>
      </w:r>
      <w:r w:rsidRPr="00A71D81">
        <w:rPr>
          <w:rFonts w:ascii="GHEA Grapalat" w:hAnsi="GHEA Grapalat"/>
          <w:sz w:val="20"/>
          <w:szCs w:val="20"/>
          <w:lang w:val="es-ES"/>
        </w:rPr>
        <w:t>---</w:t>
      </w:r>
      <w:r w:rsidR="00B50C0D">
        <w:rPr>
          <w:rFonts w:ascii="GHEA Grapalat" w:hAnsi="GHEA Grapalat" w:cs="Sylfaen"/>
          <w:sz w:val="20"/>
          <w:szCs w:val="20"/>
          <w:lang w:val="es-ES"/>
        </w:rPr>
        <w:t>ՀԱԲԼԾԿ-ԳՀԱՊՁԲ-</w:t>
      </w:r>
      <w:r w:rsidR="00081EA2">
        <w:rPr>
          <w:rFonts w:ascii="GHEA Grapalat" w:hAnsi="GHEA Grapalat" w:cs="Sylfaen"/>
          <w:sz w:val="20"/>
          <w:szCs w:val="20"/>
          <w:lang w:val="es-ES"/>
        </w:rPr>
        <w:t>22/14</w:t>
      </w:r>
      <w:r w:rsidRPr="00A71D81">
        <w:rPr>
          <w:rFonts w:ascii="GHEA Grapalat" w:hAnsi="GHEA Grapalat"/>
          <w:lang w:val="es-ES"/>
        </w:rPr>
        <w:t>»</w:t>
      </w:r>
      <w:r w:rsidRPr="00A71D81">
        <w:rPr>
          <w:rFonts w:ascii="GHEA Grapalat" w:hAnsi="GHEA Grapalat"/>
          <w:sz w:val="20"/>
          <w:szCs w:val="20"/>
          <w:lang w:val="es-ES"/>
        </w:rPr>
        <w:t xml:space="preserve"> </w:t>
      </w:r>
      <w:r w:rsidRPr="00A71D81">
        <w:rPr>
          <w:rFonts w:ascii="GHEA Grapalat" w:hAnsi="GHEA Grapalat" w:cs="Sylfaen"/>
          <w:sz w:val="20"/>
          <w:szCs w:val="20"/>
          <w:lang w:val="es-ES"/>
        </w:rPr>
        <w:t>ծածկագրով հայտարարված</w:t>
      </w:r>
    </w:p>
    <w:p w14:paraId="4E45F24A" w14:textId="77777777" w:rsidR="00B2572B" w:rsidRPr="00A71D81" w:rsidRDefault="00B2572B" w:rsidP="00EF3662">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w:t>
      </w:r>
      <w:r w:rsidR="00476A47" w:rsidRPr="00A71D81">
        <w:rPr>
          <w:rFonts w:ascii="GHEA Grapalat" w:hAnsi="GHEA Grapalat" w:cs="Sylfaen"/>
          <w:vertAlign w:val="superscript"/>
          <w:lang w:val="es-ES"/>
        </w:rPr>
        <w:t>պ</w:t>
      </w:r>
      <w:r w:rsidRPr="00A71D81">
        <w:rPr>
          <w:rFonts w:ascii="GHEA Grapalat" w:hAnsi="GHEA Grapalat" w:cs="Sylfaen"/>
          <w:vertAlign w:val="superscript"/>
          <w:lang w:val="es-ES"/>
        </w:rPr>
        <w:t>ատվիրատուի անվանումը</w:t>
      </w:r>
    </w:p>
    <w:p w14:paraId="6C6CED00" w14:textId="088A4EAD" w:rsidR="00B2572B" w:rsidRPr="00A71D81" w:rsidRDefault="00B50C0D" w:rsidP="00EF3662">
      <w:pPr>
        <w:jc w:val="both"/>
        <w:rPr>
          <w:rFonts w:ascii="GHEA Grapalat" w:hAnsi="GHEA Grapalat" w:cs="Sylfaen"/>
          <w:sz w:val="20"/>
          <w:szCs w:val="20"/>
          <w:lang w:val="es-ES"/>
        </w:rPr>
      </w:pPr>
      <w:r>
        <w:rPr>
          <w:rFonts w:ascii="GHEA Grapalat" w:hAnsi="GHEA Grapalat" w:cs="Sylfaen"/>
          <w:sz w:val="20"/>
          <w:szCs w:val="20"/>
          <w:lang w:val="es-ES"/>
        </w:rPr>
        <w:t>ԳՆԱՆՇՄԱՆ ՀԱՐՑՄԱՆ</w:t>
      </w:r>
      <w:r w:rsidR="00B2572B" w:rsidRPr="00A71D81">
        <w:rPr>
          <w:rFonts w:ascii="GHEA Grapalat" w:hAnsi="GHEA Grapalat" w:cs="Arial"/>
          <w:sz w:val="16"/>
          <w:szCs w:val="16"/>
          <w:lang w:val="es-ES"/>
        </w:rPr>
        <w:t xml:space="preserve"> </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չափաբաժնին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չափաբաժիններին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 xml:space="preserve">հրավերի </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չափաբաժնի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պահանջներին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3CF8F01B"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1F5088BD" w14:textId="6025E264"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74E04E87" w14:textId="2AFF429D"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4CCAEE99"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71D81" w:rsidRDefault="006C3873" w:rsidP="00975F7E">
      <w:pPr>
        <w:ind w:firstLine="709"/>
        <w:jc w:val="both"/>
        <w:rPr>
          <w:rFonts w:ascii="GHEA Grapalat" w:hAnsi="GHEA Grapalat"/>
          <w:sz w:val="20"/>
          <w:lang w:val="es-ES"/>
        </w:rPr>
      </w:pPr>
      <w:r w:rsidRPr="00A71D81">
        <w:rPr>
          <w:rFonts w:ascii="GHEA Grapalat" w:hAnsi="GHEA Grapalat" w:cs="Arial"/>
          <w:sz w:val="20"/>
          <w:szCs w:val="20"/>
          <w:lang w:val="es-ES"/>
        </w:rPr>
        <w:t>Սույնով</w:t>
      </w:r>
      <w:r w:rsidRPr="00A71D81">
        <w:rPr>
          <w:rFonts w:ascii="GHEA Grapalat" w:hAnsi="GHEA Grapalat"/>
          <w:sz w:val="20"/>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es-ES"/>
        </w:rPr>
        <w:t xml:space="preserve">                         </w:t>
      </w:r>
      <w:r w:rsidRPr="00A71D81">
        <w:rPr>
          <w:rFonts w:ascii="GHEA Grapalat" w:hAnsi="GHEA Grapalat"/>
          <w:sz w:val="20"/>
          <w:u w:val="single"/>
          <w:lang w:val="hy-AM"/>
        </w:rPr>
        <w:t xml:space="preserve">          </w:t>
      </w:r>
      <w:r w:rsidRPr="00A71D81">
        <w:rPr>
          <w:rFonts w:ascii="GHEA Grapalat" w:hAnsi="GHEA Grapalat"/>
          <w:lang w:val="hy-AM"/>
        </w:rPr>
        <w:t>-</w:t>
      </w:r>
      <w:r w:rsidRPr="00A71D81">
        <w:rPr>
          <w:rFonts w:ascii="GHEA Grapalat" w:hAnsi="GHEA Grapalat" w:cs="Arial"/>
          <w:sz w:val="20"/>
          <w:szCs w:val="20"/>
          <w:lang w:val="es-ES"/>
        </w:rPr>
        <w:t>ն հայտարարում և հավաստում է, որ՝</w:t>
      </w:r>
      <w:r w:rsidRPr="00A71D81">
        <w:rPr>
          <w:rFonts w:ascii="GHEA Grapalat" w:hAnsi="GHEA Grapalat" w:cs="Arial"/>
          <w:lang w:val="hy-AM"/>
        </w:rPr>
        <w:t xml:space="preserve"> </w:t>
      </w:r>
    </w:p>
    <w:p w14:paraId="53D83912" w14:textId="20303568" w:rsidR="006C3873" w:rsidRPr="00A71D81" w:rsidRDefault="006C3873" w:rsidP="00975F7E">
      <w:pPr>
        <w:jc w:val="both"/>
        <w:rPr>
          <w:rFonts w:ascii="GHEA Grapalat" w:hAnsi="GHEA Grapalat"/>
          <w:i/>
          <w:sz w:val="16"/>
          <w:vertAlign w:val="superscript"/>
          <w:lang w:val="es-ES"/>
        </w:rPr>
      </w:pPr>
      <w:r w:rsidRPr="00A71D81">
        <w:rPr>
          <w:rFonts w:ascii="GHEA Grapalat" w:hAnsi="GHEA Grapalat"/>
          <w:sz w:val="20"/>
          <w:lang w:val="es-ES"/>
        </w:rPr>
        <w:t xml:space="preserve">                                    </w:t>
      </w:r>
      <w:r w:rsidRPr="00A71D81">
        <w:rPr>
          <w:rFonts w:ascii="GHEA Grapalat" w:hAnsi="GHEA Grapalat" w:cs="Sylfaen"/>
          <w:vertAlign w:val="superscript"/>
          <w:lang w:val="hy-AM"/>
        </w:rPr>
        <w:t>մասնակցի անվանում</w:t>
      </w:r>
    </w:p>
    <w:p w14:paraId="2912377D" w14:textId="0C76FC0D" w:rsidR="004B7C30" w:rsidRPr="00A71D81" w:rsidRDefault="006C3873" w:rsidP="00975F7E">
      <w:pPr>
        <w:ind w:firstLine="708"/>
        <w:jc w:val="both"/>
        <w:rPr>
          <w:rFonts w:ascii="GHEA Grapalat" w:hAnsi="GHEA Grapalat" w:cs="Sylfaen"/>
          <w:sz w:val="20"/>
          <w:lang w:val="hy-AM"/>
        </w:rPr>
      </w:pPr>
      <w:r w:rsidRPr="00A71D81">
        <w:rPr>
          <w:rFonts w:ascii="GHEA Grapalat" w:hAnsi="GHEA Grapalat" w:cs="Arial"/>
          <w:sz w:val="20"/>
          <w:szCs w:val="20"/>
          <w:lang w:val="es-ES"/>
        </w:rPr>
        <w:t>1) բավարարում է «---</w:t>
      </w:r>
      <w:r w:rsidR="00B50C0D">
        <w:rPr>
          <w:rFonts w:ascii="GHEA Grapalat" w:hAnsi="GHEA Grapalat" w:cs="Arial"/>
          <w:sz w:val="20"/>
          <w:szCs w:val="20"/>
          <w:lang w:val="es-ES"/>
        </w:rPr>
        <w:t>ՀԱԲԼԾԿ-ԳՀԱՊՁԲ-</w:t>
      </w:r>
      <w:r w:rsidR="00081EA2">
        <w:rPr>
          <w:rFonts w:ascii="GHEA Grapalat" w:hAnsi="GHEA Grapalat" w:cs="Arial"/>
          <w:sz w:val="20"/>
          <w:szCs w:val="20"/>
          <w:lang w:val="es-ES"/>
        </w:rPr>
        <w:t>22/14</w:t>
      </w:r>
      <w:r w:rsidRPr="00A71D81">
        <w:rPr>
          <w:rFonts w:ascii="GHEA Grapalat" w:hAnsi="GHEA Grapalat" w:cs="Arial"/>
          <w:sz w:val="20"/>
          <w:szCs w:val="20"/>
          <w:lang w:val="es-ES"/>
        </w:rPr>
        <w:t xml:space="preserve">»*  ծածկագրով  </w:t>
      </w:r>
      <w:r w:rsidR="00B50C0D">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հրավերով սահմանված մասնակցության իրավունքի պահանջներին </w:t>
      </w:r>
      <w:r w:rsidR="00EB07BB" w:rsidRPr="00A71D81">
        <w:rPr>
          <w:rFonts w:ascii="GHEA Grapalat" w:hAnsi="GHEA Grapalat" w:cs="Arial"/>
          <w:sz w:val="20"/>
          <w:szCs w:val="20"/>
          <w:lang w:val="hy-AM"/>
        </w:rPr>
        <w:t xml:space="preserve"> և </w:t>
      </w:r>
      <w:r w:rsidR="00361308" w:rsidRPr="00A71D81">
        <w:rPr>
          <w:rFonts w:ascii="GHEA Grapalat" w:hAnsi="GHEA Grapalat" w:cs="Sylfaen"/>
          <w:sz w:val="20"/>
          <w:lang w:val="hy-AM"/>
        </w:rPr>
        <w:t>պարտավորվում</w:t>
      </w:r>
      <w:r w:rsidR="00EB07BB" w:rsidRPr="00A71D81">
        <w:rPr>
          <w:rFonts w:ascii="GHEA Grapalat" w:hAnsi="GHEA Grapalat" w:cs="Sylfaen"/>
          <w:sz w:val="20"/>
          <w:lang w:val="hy-AM"/>
        </w:rPr>
        <w:t xml:space="preserve"> ընտրված մասնակից ճանաչվելու դեպքում, հրավերով սահմանված կարգով և ժամկետում, ներկայաց</w:t>
      </w:r>
      <w:r w:rsidR="00361308" w:rsidRPr="00A71D81">
        <w:rPr>
          <w:rFonts w:ascii="GHEA Grapalat" w:hAnsi="GHEA Grapalat" w:cs="Sylfaen"/>
          <w:sz w:val="20"/>
          <w:lang w:val="hy-AM"/>
        </w:rPr>
        <w:t>նել</w:t>
      </w:r>
      <w:r w:rsidR="00EB07BB" w:rsidRPr="00A71D81">
        <w:rPr>
          <w:rFonts w:ascii="GHEA Grapalat" w:hAnsi="GHEA Grapalat" w:cs="Sylfaen"/>
          <w:sz w:val="20"/>
          <w:lang w:val="hy-AM"/>
        </w:rPr>
        <w:t xml:space="preserve"> որակավորման ապահովում</w:t>
      </w:r>
      <w:r w:rsidR="00734132" w:rsidRPr="00A71D81">
        <w:rPr>
          <w:rStyle w:val="FootnoteReference"/>
          <w:rFonts w:ascii="GHEA Grapalat" w:hAnsi="GHEA Grapalat" w:cs="Sylfaen"/>
          <w:sz w:val="20"/>
          <w:lang w:val="hy-AM"/>
        </w:rPr>
        <w:footnoteReference w:id="13"/>
      </w:r>
      <w:r w:rsidR="00E97AB0" w:rsidRPr="00A71D81">
        <w:rPr>
          <w:rFonts w:ascii="GHEA Grapalat" w:hAnsi="GHEA Grapalat" w:cs="Sylfaen"/>
          <w:sz w:val="20"/>
          <w:lang w:val="es-ES"/>
        </w:rPr>
        <w:t>.</w:t>
      </w:r>
      <w:r w:rsidR="00EB07BB" w:rsidRPr="00A71D81">
        <w:rPr>
          <w:rFonts w:ascii="GHEA Grapalat" w:hAnsi="GHEA Grapalat" w:cs="Sylfaen"/>
          <w:sz w:val="20"/>
          <w:lang w:val="hy-AM"/>
        </w:rPr>
        <w:t xml:space="preserve"> </w:t>
      </w:r>
    </w:p>
    <w:p w14:paraId="3AE788FB" w14:textId="4018707F" w:rsidR="006C3873" w:rsidRPr="00A71D81" w:rsidRDefault="00887807" w:rsidP="00975F7E">
      <w:pPr>
        <w:ind w:firstLine="708"/>
        <w:jc w:val="both"/>
        <w:rPr>
          <w:rFonts w:ascii="GHEA Grapalat" w:hAnsi="GHEA Grapalat" w:cs="Arial"/>
          <w:sz w:val="22"/>
          <w:szCs w:val="22"/>
          <w:lang w:val="es-ES"/>
        </w:rPr>
      </w:pPr>
      <w:r w:rsidRPr="00A71D81">
        <w:rPr>
          <w:rFonts w:ascii="GHEA Grapalat" w:hAnsi="GHEA Grapalat" w:cs="Arial"/>
          <w:sz w:val="20"/>
          <w:szCs w:val="20"/>
          <w:lang w:val="hy-AM"/>
        </w:rPr>
        <w:lastRenderedPageBreak/>
        <w:t>2</w:t>
      </w:r>
      <w:r w:rsidR="006C3873" w:rsidRPr="00A71D81">
        <w:rPr>
          <w:rFonts w:ascii="GHEA Grapalat" w:hAnsi="GHEA Grapalat" w:cs="Arial"/>
          <w:sz w:val="20"/>
          <w:szCs w:val="20"/>
          <w:lang w:val="es-ES"/>
        </w:rPr>
        <w:t xml:space="preserve">) </w:t>
      </w:r>
      <w:r w:rsidR="006C3873" w:rsidRPr="00A71D81">
        <w:rPr>
          <w:rFonts w:ascii="GHEA Grapalat" w:hAnsi="GHEA Grapalat"/>
          <w:lang w:val="es-ES"/>
        </w:rPr>
        <w:t>«</w:t>
      </w:r>
      <w:r w:rsidR="006C3873" w:rsidRPr="00A71D81">
        <w:rPr>
          <w:rFonts w:ascii="GHEA Grapalat" w:hAnsi="GHEA Grapalat" w:cs="Sylfaen"/>
          <w:sz w:val="22"/>
          <w:szCs w:val="22"/>
          <w:lang w:val="hy-AM"/>
        </w:rPr>
        <w:t>---</w:t>
      </w:r>
      <w:r w:rsidR="00B50C0D">
        <w:rPr>
          <w:rFonts w:ascii="GHEA Grapalat" w:hAnsi="GHEA Grapalat" w:cs="Sylfaen"/>
          <w:sz w:val="22"/>
          <w:szCs w:val="22"/>
          <w:lang w:val="hy-AM"/>
        </w:rPr>
        <w:t>ՀԱԲԼԾԿ-ԳՀԱՊՁԲ-</w:t>
      </w:r>
      <w:r w:rsidR="00081EA2">
        <w:rPr>
          <w:rFonts w:ascii="GHEA Grapalat" w:hAnsi="GHEA Grapalat" w:cs="Sylfaen"/>
          <w:sz w:val="22"/>
          <w:szCs w:val="22"/>
          <w:lang w:val="hy-AM"/>
        </w:rPr>
        <w:t>22/14</w:t>
      </w:r>
      <w:r w:rsidR="006C3873" w:rsidRPr="00A71D81">
        <w:rPr>
          <w:rFonts w:ascii="GHEA Grapalat" w:hAnsi="GHEA Grapalat"/>
          <w:lang w:val="es-ES"/>
        </w:rPr>
        <w:t>»</w:t>
      </w:r>
      <w:r w:rsidR="006C3873" w:rsidRPr="00A71D81">
        <w:rPr>
          <w:rFonts w:ascii="GHEA Grapalat" w:hAnsi="GHEA Grapalat" w:cs="Sylfaen"/>
          <w:sz w:val="22"/>
          <w:szCs w:val="22"/>
          <w:lang w:val="hy-AM"/>
        </w:rPr>
        <w:t xml:space="preserve">*  </w:t>
      </w:r>
      <w:r w:rsidR="006C3873" w:rsidRPr="00A71D81">
        <w:rPr>
          <w:rFonts w:ascii="GHEA Grapalat" w:hAnsi="GHEA Grapalat" w:cs="Arial"/>
          <w:sz w:val="20"/>
          <w:szCs w:val="20"/>
          <w:lang w:val="es-ES"/>
        </w:rPr>
        <w:t xml:space="preserve">ծածկագրով </w:t>
      </w:r>
      <w:r w:rsidR="00B50C0D">
        <w:rPr>
          <w:rFonts w:ascii="GHEA Grapalat" w:hAnsi="GHEA Grapalat" w:cs="Arial"/>
          <w:sz w:val="20"/>
          <w:szCs w:val="20"/>
          <w:lang w:val="es-ES"/>
        </w:rPr>
        <w:t>ԳՆԱՆՇՄԱՆ ՀԱՐՑՄԱՆ</w:t>
      </w:r>
      <w:r w:rsidR="006C3873" w:rsidRPr="00A71D81">
        <w:rPr>
          <w:rFonts w:ascii="GHEA Grapalat" w:hAnsi="GHEA Grapalat" w:cs="Arial"/>
          <w:sz w:val="20"/>
          <w:szCs w:val="20"/>
          <w:lang w:val="es-ES"/>
        </w:rPr>
        <w:t>ն մասնակցելու շրջանակում`</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14:paraId="2235EFBB" w14:textId="1133405F"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0A3AA92F" w14:textId="6D1AC703"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4A8B86EB"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17749B79"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312D4E01"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13823D1E" w14:textId="4F173961"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Default="005F1C06" w:rsidP="005F1C06">
      <w:pPr>
        <w:ind w:left="720"/>
        <w:jc w:val="both"/>
        <w:rPr>
          <w:rFonts w:ascii="GHEA Grapalat" w:hAnsi="GHEA Grapalat" w:cs="Arial"/>
          <w:sz w:val="20"/>
          <w:szCs w:val="20"/>
          <w:lang w:val="es-ES"/>
        </w:rPr>
      </w:pPr>
    </w:p>
    <w:p w14:paraId="5F157B7D" w14:textId="49010C2A"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562F5CD3" w14:textId="53A773F6"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30FF49B7"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կողմից առաջարկվող </w:t>
      </w:r>
    </w:p>
    <w:p w14:paraId="32094776" w14:textId="5B937909" w:rsidR="00E97AB0" w:rsidRPr="00A71D81" w:rsidRDefault="00E97AB0" w:rsidP="00E97AB0">
      <w:pPr>
        <w:jc w:val="both"/>
        <w:rPr>
          <w:rFonts w:ascii="GHEA Grapalat" w:hAnsi="GHEA Grapalat"/>
          <w:sz w:val="22"/>
          <w:szCs w:val="22"/>
          <w:lang w:val="es-ES"/>
        </w:rPr>
      </w:pP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1D8DB66F"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A71D81"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609C8BB3" w:rsidR="00B2572B" w:rsidRPr="00A71D81" w:rsidRDefault="00B2572B" w:rsidP="00EF3662">
      <w:pPr>
        <w:jc w:val="right"/>
        <w:rPr>
          <w:rFonts w:ascii="GHEA Grapalat" w:hAnsi="GHEA Grapalat" w:cs="Arial"/>
          <w:sz w:val="20"/>
          <w:lang w:val="hy-AM"/>
        </w:rPr>
      </w:pPr>
      <w:r w:rsidRPr="00A71D81">
        <w:rPr>
          <w:rFonts w:ascii="GHEA Grapalat" w:hAnsi="GHEA Grapalat" w:cs="Sylfaen"/>
          <w:sz w:val="20"/>
          <w:lang w:val="hy-AM"/>
        </w:rPr>
        <w:t>Կ</w:t>
      </w:r>
      <w:r w:rsidRPr="00A71D81">
        <w:rPr>
          <w:rFonts w:ascii="GHEA Grapalat" w:hAnsi="GHEA Grapalat" w:cs="Arial"/>
          <w:sz w:val="20"/>
          <w:lang w:val="hy-AM"/>
        </w:rPr>
        <w:t xml:space="preserve">. </w:t>
      </w:r>
      <w:r w:rsidRPr="00A71D81">
        <w:rPr>
          <w:rFonts w:ascii="GHEA Grapalat" w:hAnsi="GHEA Grapalat" w:cs="Sylfaen"/>
          <w:sz w:val="20"/>
          <w:lang w:val="hy-AM"/>
        </w:rPr>
        <w:t>Տ</w:t>
      </w:r>
      <w:r w:rsidRPr="00A71D81">
        <w:rPr>
          <w:rFonts w:ascii="GHEA Grapalat" w:hAnsi="GHEA Grapalat" w:cs="Arial"/>
          <w:sz w:val="20"/>
          <w:lang w:val="hy-AM"/>
        </w:rPr>
        <w:t>.</w:t>
      </w:r>
      <w:r w:rsidRPr="00A71D81">
        <w:rPr>
          <w:rStyle w:val="FootnoteReference"/>
          <w:rFonts w:ascii="GHEA Grapalat" w:hAnsi="GHEA Grapalat" w:cs="Arial"/>
          <w:color w:val="FFFFFF"/>
          <w:sz w:val="20"/>
          <w:lang w:val="hy-AM"/>
        </w:rPr>
        <w:footnoteReference w:id="14"/>
      </w:r>
      <w:r w:rsidRPr="00A71D81">
        <w:rPr>
          <w:rFonts w:ascii="GHEA Grapalat" w:hAnsi="GHEA Grapalat" w:cs="Arial"/>
          <w:sz w:val="20"/>
          <w:lang w:val="hy-AM"/>
        </w:rPr>
        <w:t xml:space="preserve"> </w:t>
      </w:r>
    </w:p>
    <w:p w14:paraId="4B98726B" w14:textId="77777777" w:rsidR="00B2572B" w:rsidRPr="00A71D81" w:rsidRDefault="00B2572B" w:rsidP="00EF3662">
      <w:pPr>
        <w:pStyle w:val="BodyTextIndent3"/>
        <w:spacing w:line="240" w:lineRule="auto"/>
        <w:jc w:val="right"/>
        <w:rPr>
          <w:rFonts w:ascii="GHEA Grapalat" w:hAnsi="GHEA Grapalat"/>
          <w:b/>
          <w:lang w:val="hy-AM"/>
        </w:rPr>
      </w:pPr>
    </w:p>
    <w:p w14:paraId="326A5FE5" w14:textId="77777777" w:rsidR="00B2572B" w:rsidRPr="00A71D81" w:rsidRDefault="00B2572B" w:rsidP="00EF3662">
      <w:pPr>
        <w:pStyle w:val="BodyTextIndent3"/>
        <w:spacing w:line="240" w:lineRule="auto"/>
        <w:jc w:val="right"/>
        <w:rPr>
          <w:rFonts w:ascii="GHEA Grapalat" w:hAnsi="GHEA Grapalat"/>
          <w:b/>
          <w:lang w:val="hy-AM"/>
        </w:rPr>
      </w:pPr>
    </w:p>
    <w:p w14:paraId="35ED92AF" w14:textId="77777777" w:rsidR="00CE3A99" w:rsidRPr="00A71D81" w:rsidRDefault="00CE3A99" w:rsidP="00CE3A99">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762109C7" w14:textId="77777777" w:rsidR="000B1088" w:rsidRPr="00A71D81" w:rsidRDefault="000B1088" w:rsidP="000B1088">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6C811F10" w14:textId="1C4F950D" w:rsidR="000B1088" w:rsidRPr="00A71D81" w:rsidRDefault="000B1088" w:rsidP="000B1088">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Pr="00A71D81">
        <w:rPr>
          <w:rFonts w:ascii="GHEA Grapalat" w:hAnsi="GHEA Grapalat"/>
          <w:b/>
          <w:lang w:val="hy-AM"/>
        </w:rPr>
        <w:t>---</w:t>
      </w:r>
      <w:r w:rsidR="00B50C0D">
        <w:rPr>
          <w:rFonts w:ascii="GHEA Grapalat" w:hAnsi="GHEA Grapalat" w:cs="Sylfaen"/>
          <w:b/>
          <w:lang w:val="hy-AM"/>
        </w:rPr>
        <w:t>ՀԱԲԼԾԿ-ԳՀԱՊՁԲ-</w:t>
      </w:r>
      <w:r w:rsidR="00081EA2">
        <w:rPr>
          <w:rFonts w:ascii="GHEA Grapalat" w:hAnsi="GHEA Grapalat" w:cs="Sylfaen"/>
          <w:b/>
          <w:lang w:val="hy-AM"/>
        </w:rPr>
        <w:t>22/14</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309187BF" w14:textId="51206787" w:rsidR="000B1088" w:rsidRPr="00A71D81" w:rsidRDefault="00B50C0D" w:rsidP="000B1088">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0B1088" w:rsidRPr="00A71D81">
        <w:rPr>
          <w:rFonts w:ascii="GHEA Grapalat" w:hAnsi="GHEA Grapalat" w:cs="Arial"/>
          <w:b/>
          <w:lang w:val="hy-AM"/>
        </w:rPr>
        <w:t xml:space="preserve"> </w:t>
      </w:r>
      <w:r w:rsidR="000B1088" w:rsidRPr="00A71D81">
        <w:rPr>
          <w:rFonts w:ascii="GHEA Grapalat" w:hAnsi="GHEA Grapalat" w:cs="Sylfaen"/>
          <w:b/>
          <w:lang w:val="hy-AM"/>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Heading3"/>
        <w:spacing w:line="240" w:lineRule="auto"/>
        <w:ind w:firstLine="567"/>
        <w:jc w:val="left"/>
        <w:rPr>
          <w:rFonts w:ascii="GHEA Grapalat" w:hAnsi="GHEA Grapalat"/>
          <w:b/>
          <w:lang w:val="hy-AM"/>
        </w:rPr>
      </w:pPr>
    </w:p>
    <w:p w14:paraId="4947F88A"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Heading3"/>
        <w:spacing w:line="240" w:lineRule="auto"/>
        <w:ind w:firstLine="567"/>
        <w:rPr>
          <w:rFonts w:ascii="GHEA Grapalat" w:hAnsi="GHEA Grapalat" w:cs="Arial"/>
          <w:lang w:val="es-ES"/>
        </w:rPr>
      </w:pPr>
    </w:p>
    <w:p w14:paraId="012331DC" w14:textId="43ACF402"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 xml:space="preserve">      </w:t>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Pr="00A71D81">
        <w:rPr>
          <w:rFonts w:ascii="GHEA Grapalat" w:hAnsi="GHEA Grapalat" w:cs="Arial"/>
          <w:sz w:val="20"/>
          <w:szCs w:val="20"/>
          <w:lang w:val="es-ES"/>
        </w:rPr>
        <w:t>«---</w:t>
      </w:r>
      <w:r w:rsidR="00B50C0D">
        <w:rPr>
          <w:rFonts w:ascii="GHEA Grapalat" w:hAnsi="GHEA Grapalat" w:cs="Arial"/>
          <w:sz w:val="20"/>
          <w:szCs w:val="20"/>
          <w:lang w:val="es-ES"/>
        </w:rPr>
        <w:t>ՀԱԲԼԾԿ-ԳՀԱՊՁԲ-</w:t>
      </w:r>
      <w:r w:rsidR="00081EA2">
        <w:rPr>
          <w:rFonts w:ascii="GHEA Grapalat" w:hAnsi="GHEA Grapalat" w:cs="Arial"/>
          <w:sz w:val="20"/>
          <w:szCs w:val="20"/>
          <w:lang w:val="es-ES"/>
        </w:rPr>
        <w:t>22/14</w:t>
      </w:r>
      <w:r w:rsidRPr="00A71D81">
        <w:rPr>
          <w:rFonts w:ascii="GHEA Grapalat" w:hAnsi="GHEA Grapalat" w:cs="Arial"/>
          <w:sz w:val="20"/>
          <w:szCs w:val="20"/>
          <w:lang w:val="es-ES"/>
        </w:rPr>
        <w:t>»</w:t>
      </w:r>
      <w:r w:rsidR="001B7698" w:rsidRPr="00A71D81">
        <w:rPr>
          <w:rStyle w:val="FootnoteReference"/>
          <w:rFonts w:ascii="GHEA Grapalat" w:hAnsi="GHEA Grapalat" w:cs="Arial"/>
          <w:sz w:val="20"/>
          <w:szCs w:val="20"/>
          <w:lang w:val="es-ES"/>
        </w:rPr>
        <w:t>*</w:t>
      </w:r>
      <w:r w:rsidRPr="00A71D81">
        <w:rPr>
          <w:rFonts w:ascii="GHEA Grapalat" w:hAnsi="GHEA Grapalat" w:cs="Arial"/>
          <w:sz w:val="20"/>
          <w:szCs w:val="20"/>
          <w:lang w:val="es-ES"/>
        </w:rPr>
        <w:t xml:space="preserve"> </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56FA0104" w:rsidR="000B1088" w:rsidRPr="00A71D81" w:rsidRDefault="000B1088" w:rsidP="000B1088">
      <w:pPr>
        <w:jc w:val="both"/>
        <w:rPr>
          <w:rFonts w:ascii="GHEA Grapalat" w:hAnsi="GHEA Grapalat"/>
          <w:lang w:val="hy-AM"/>
        </w:rPr>
      </w:pPr>
      <w:r w:rsidRPr="00A71D81">
        <w:rPr>
          <w:rFonts w:ascii="GHEA Grapalat" w:hAnsi="GHEA Grapalat" w:cs="Arial"/>
          <w:sz w:val="20"/>
          <w:szCs w:val="20"/>
          <w:lang w:val="es-ES"/>
        </w:rPr>
        <w:t xml:space="preserve">ծածկագրով </w:t>
      </w:r>
      <w:r w:rsidR="00B50C0D">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14:paraId="7B50CCB6" w14:textId="77777777" w:rsidR="000B1088" w:rsidRPr="00A71D81" w:rsidRDefault="000B1088" w:rsidP="000B1088">
      <w:pPr>
        <w:pStyle w:val="Heading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14:paraId="72385806" w14:textId="77777777" w:rsidR="00ED36CA" w:rsidRPr="00A71D81" w:rsidRDefault="00ED36CA" w:rsidP="007760A5">
            <w:pPr>
              <w:jc w:val="center"/>
              <w:rPr>
                <w:rFonts w:ascii="GHEA Grapalat" w:hAnsi="GHEA Grapalat"/>
                <w:b/>
                <w:bCs/>
                <w:sz w:val="16"/>
                <w:szCs w:val="18"/>
                <w:lang w:val="hy-AM"/>
              </w:rPr>
            </w:pPr>
            <w:r w:rsidRPr="00A71D81">
              <w:rPr>
                <w:rFonts w:ascii="GHEA Grapalat" w:hAnsi="GHEA Grapalat"/>
                <w:b/>
                <w:bCs/>
                <w:sz w:val="16"/>
                <w:szCs w:val="18"/>
                <w:lang w:val="hy-AM"/>
              </w:rPr>
              <w:t>մակնիշը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14:paraId="6B9AB6D5" w14:textId="77777777" w:rsidTr="007760A5">
        <w:tc>
          <w:tcPr>
            <w:tcW w:w="1368" w:type="dxa"/>
          </w:tcPr>
          <w:p w14:paraId="01F59C5C"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Heading3"/>
              <w:spacing w:line="240" w:lineRule="auto"/>
              <w:jc w:val="left"/>
              <w:rPr>
                <w:rFonts w:ascii="GHEA Grapalat" w:hAnsi="GHEA Grapalat"/>
                <w:b/>
                <w:lang w:val="hy-AM"/>
              </w:rPr>
            </w:pPr>
          </w:p>
        </w:tc>
      </w:tr>
    </w:tbl>
    <w:p w14:paraId="7C367560" w14:textId="77777777" w:rsidR="000B1088" w:rsidRPr="00A71D81" w:rsidRDefault="000B1088" w:rsidP="000B1088">
      <w:pPr>
        <w:pStyle w:val="Heading3"/>
        <w:spacing w:line="240" w:lineRule="auto"/>
        <w:ind w:firstLine="567"/>
        <w:jc w:val="left"/>
        <w:rPr>
          <w:rFonts w:ascii="GHEA Grapalat" w:hAnsi="GHEA Grapalat"/>
          <w:b/>
          <w:lang w:val="en-US"/>
        </w:rPr>
      </w:pPr>
    </w:p>
    <w:p w14:paraId="5041DCBC" w14:textId="77777777" w:rsidR="000B1088" w:rsidRPr="00A71D81" w:rsidRDefault="000B1088" w:rsidP="000B1088">
      <w:pPr>
        <w:pStyle w:val="Heading3"/>
        <w:spacing w:line="240" w:lineRule="auto"/>
        <w:ind w:firstLine="567"/>
        <w:jc w:val="left"/>
        <w:rPr>
          <w:rFonts w:ascii="GHEA Grapalat" w:hAnsi="GHEA Grapalat"/>
          <w:b/>
          <w:lang w:val="en-US"/>
        </w:rPr>
      </w:pPr>
    </w:p>
    <w:p w14:paraId="09BDF1B1" w14:textId="77777777" w:rsidR="000B1088" w:rsidRPr="00A71D81" w:rsidRDefault="000B1088" w:rsidP="000B1088">
      <w:pPr>
        <w:pStyle w:val="Heading3"/>
        <w:spacing w:line="240" w:lineRule="auto"/>
        <w:ind w:firstLine="567"/>
        <w:jc w:val="left"/>
        <w:rPr>
          <w:rFonts w:ascii="GHEA Grapalat" w:hAnsi="GHEA Grapalat"/>
          <w:b/>
          <w:lang w:val="en-US"/>
        </w:rPr>
      </w:pPr>
    </w:p>
    <w:p w14:paraId="56EDBB29" w14:textId="77777777" w:rsidR="000B1088" w:rsidRPr="00A71D81" w:rsidRDefault="000B1088" w:rsidP="000B1088">
      <w:pPr>
        <w:pStyle w:val="Heading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4FF77A9B"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t xml:space="preserve">    </w:t>
      </w:r>
    </w:p>
    <w:p w14:paraId="76EE0634" w14:textId="642770A3"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A71D81" w:rsidRDefault="000B1088" w:rsidP="000B1088">
      <w:pPr>
        <w:jc w:val="right"/>
        <w:rPr>
          <w:rFonts w:ascii="GHEA Grapalat" w:hAnsi="GHEA Grapalat" w:cs="Sylfaen"/>
          <w:sz w:val="20"/>
          <w:lang w:val="hy-AM"/>
        </w:rPr>
      </w:pPr>
    </w:p>
    <w:p w14:paraId="34FE29E3" w14:textId="5818FF5F" w:rsidR="000B1088" w:rsidRPr="00A71D81" w:rsidRDefault="000B1088" w:rsidP="000B1088">
      <w:pPr>
        <w:jc w:val="right"/>
        <w:rPr>
          <w:rFonts w:ascii="GHEA Grapalat" w:hAnsi="GHEA Grapalat" w:cs="Arial"/>
          <w:sz w:val="20"/>
          <w:lang w:val="hy-AM"/>
        </w:rPr>
      </w:pPr>
      <w:r w:rsidRPr="00A71D81">
        <w:rPr>
          <w:rFonts w:ascii="GHEA Grapalat" w:hAnsi="GHEA Grapalat" w:cs="Sylfaen"/>
          <w:sz w:val="20"/>
          <w:lang w:val="hy-AM"/>
        </w:rPr>
        <w:t>Կ</w:t>
      </w:r>
      <w:r w:rsidRPr="00A71D81">
        <w:rPr>
          <w:rFonts w:ascii="GHEA Grapalat" w:hAnsi="GHEA Grapalat" w:cs="Arial"/>
          <w:sz w:val="20"/>
          <w:lang w:val="hy-AM"/>
        </w:rPr>
        <w:t xml:space="preserve">. </w:t>
      </w:r>
      <w:r w:rsidRPr="00A71D81">
        <w:rPr>
          <w:rFonts w:ascii="GHEA Grapalat" w:hAnsi="GHEA Grapalat" w:cs="Sylfaen"/>
          <w:sz w:val="20"/>
          <w:lang w:val="hy-AM"/>
        </w:rPr>
        <w:t>Տ</w:t>
      </w:r>
      <w:r w:rsidRPr="00A71D81">
        <w:rPr>
          <w:rFonts w:ascii="GHEA Grapalat" w:hAnsi="GHEA Grapalat" w:cs="Arial"/>
          <w:sz w:val="20"/>
          <w:lang w:val="hy-AM"/>
        </w:rPr>
        <w:t xml:space="preserve">. </w:t>
      </w:r>
    </w:p>
    <w:p w14:paraId="1599B42C" w14:textId="77777777" w:rsidR="000B1088" w:rsidRPr="00A71D81"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FootnoteText"/>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64732D7"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476411E"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ACDBA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D73D25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F591551"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793A9C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6E6147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3ABB76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DA8B23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BCA4EF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B44F35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F370EE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E441274"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484D81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63A0A2"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416475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5BC6C76"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899D51F"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91A91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F11360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253178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8BAF748"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7AD391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B73AFC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2A196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A1DC7F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38DC52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D1EC6C" w14:textId="77777777" w:rsidR="00BF1194" w:rsidRPr="006D2E03" w:rsidRDefault="00BF1194" w:rsidP="00BF1194">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6067B0FE" w14:textId="41AAEC47" w:rsidR="00BF1194" w:rsidRPr="00A71D81" w:rsidRDefault="00BF1194" w:rsidP="00BF1194">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Pr="00A71D81">
        <w:rPr>
          <w:rFonts w:ascii="GHEA Grapalat" w:hAnsi="GHEA Grapalat"/>
          <w:b/>
          <w:lang w:val="hy-AM"/>
        </w:rPr>
        <w:t>---</w:t>
      </w:r>
      <w:r w:rsidR="00B50C0D">
        <w:rPr>
          <w:rFonts w:ascii="GHEA Grapalat" w:hAnsi="GHEA Grapalat" w:cs="Sylfaen"/>
          <w:b/>
          <w:lang w:val="hy-AM"/>
        </w:rPr>
        <w:t>ՀԱԲԼԾԿ-ԳՀԱՊՁԲ-</w:t>
      </w:r>
      <w:r w:rsidR="00081EA2">
        <w:rPr>
          <w:rFonts w:ascii="GHEA Grapalat" w:hAnsi="GHEA Grapalat" w:cs="Sylfaen"/>
          <w:b/>
          <w:lang w:val="hy-AM"/>
        </w:rPr>
        <w:t>22/14</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04FDDE3D" w14:textId="0C116808" w:rsidR="00BF1194" w:rsidRPr="00A71D81" w:rsidRDefault="00B50C0D" w:rsidP="00BF1194">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BF1194" w:rsidRPr="00A71D81">
        <w:rPr>
          <w:rFonts w:ascii="GHEA Grapalat" w:hAnsi="GHEA Grapalat" w:cs="Arial"/>
          <w:b/>
          <w:lang w:val="hy-AM"/>
        </w:rPr>
        <w:t xml:space="preserve"> </w:t>
      </w:r>
      <w:r w:rsidR="00BF1194" w:rsidRPr="00A71D81">
        <w:rPr>
          <w:rFonts w:ascii="GHEA Grapalat" w:hAnsi="GHEA Grapalat" w:cs="Sylfaen"/>
          <w:b/>
          <w:lang w:val="hy-AM"/>
        </w:rPr>
        <w:t>հրավերի</w:t>
      </w:r>
    </w:p>
    <w:p w14:paraId="1A437519"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8EFF6A2" w14:textId="77777777" w:rsidR="00BF1194" w:rsidRPr="00A71D81" w:rsidRDefault="002929EF" w:rsidP="002929EF">
      <w:pPr>
        <w:pStyle w:val="BodyTextIndent3"/>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Հայտարարագրի ստորագրման օրը, ամիսը, տարին</w:t>
            </w:r>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էջերի քանակը</w:t>
            </w:r>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3189BB36" w14:textId="77777777"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lastRenderedPageBreak/>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14:paraId="02B7E1DB"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616C18A7" w14:textId="77777777"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Իրական շահառուի տվյալները</w:t>
      </w:r>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Փողոցի անվանումը, շենքը (տունը), բնակարանը</w:t>
            </w:r>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Ընդերքօգտագործման ոլորտի հաշվետու կազմակերպության իրական շահառուն հանդիսանում է </w:t>
            </w:r>
            <w:r w:rsidRPr="00A71D81">
              <w:rPr>
                <w:rFonts w:ascii="GHEA Grapalat" w:eastAsia="GHEA Grapalat" w:hAnsi="GHEA Grapalat" w:cs="GHEA Grapalat"/>
                <w:color w:val="000000"/>
              </w:rPr>
              <w:lastRenderedPageBreak/>
              <w:t>պաշտոնատար անձ կամ նրա ընտանիքի անդամ</w:t>
            </w:r>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Այո</w:t>
            </w:r>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lastRenderedPageBreak/>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Լրացուցիչ նշումներ</w:t>
      </w:r>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BodyTextIndent3"/>
        <w:spacing w:line="240" w:lineRule="auto"/>
        <w:jc w:val="right"/>
        <w:rPr>
          <w:rFonts w:ascii="GHEA Grapalat" w:hAnsi="GHEA Grapalat" w:cs="Arial"/>
          <w:b/>
        </w:rPr>
      </w:pPr>
    </w:p>
    <w:p w14:paraId="21BA8AC7"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BodyTextIndent3"/>
        <w:spacing w:line="240" w:lineRule="auto"/>
        <w:ind w:firstLine="0"/>
        <w:jc w:val="left"/>
        <w:rPr>
          <w:rFonts w:ascii="GHEA Grapalat" w:hAnsi="GHEA Grapalat"/>
          <w:b/>
          <w:lang w:val="hy-AM"/>
        </w:rPr>
      </w:pPr>
    </w:p>
    <w:p w14:paraId="10B15E48" w14:textId="77777777" w:rsidR="00BF1194" w:rsidRPr="00A71D81" w:rsidRDefault="00BF1194" w:rsidP="00BF1194">
      <w:pPr>
        <w:pStyle w:val="BodyTextIndent3"/>
        <w:spacing w:line="240" w:lineRule="auto"/>
        <w:ind w:firstLine="0"/>
        <w:jc w:val="left"/>
        <w:rPr>
          <w:rFonts w:ascii="GHEA Grapalat" w:hAnsi="GHEA Grapalat"/>
          <w:b/>
          <w:lang w:val="hy-AM"/>
        </w:rPr>
      </w:pPr>
    </w:p>
    <w:p w14:paraId="7F7AAE6B" w14:textId="77777777" w:rsidR="00BF1194" w:rsidRPr="00A71D81" w:rsidRDefault="00BF1194" w:rsidP="00BF1194">
      <w:pPr>
        <w:pStyle w:val="BodyTextIndent3"/>
        <w:spacing w:line="240" w:lineRule="auto"/>
        <w:ind w:firstLine="0"/>
        <w:jc w:val="left"/>
        <w:rPr>
          <w:rFonts w:ascii="GHEA Grapalat" w:hAnsi="GHEA Grapalat"/>
          <w:b/>
          <w:lang w:val="hy-AM"/>
        </w:rPr>
      </w:pPr>
    </w:p>
    <w:p w14:paraId="20823CE7" w14:textId="77777777" w:rsidR="00BF1194" w:rsidRPr="00A71D81" w:rsidRDefault="00BF1194" w:rsidP="00BF1194">
      <w:pPr>
        <w:pStyle w:val="BodyTextIndent3"/>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I. Հայտարարագրի լրացման կարգը</w:t>
      </w:r>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sidRPr="00A71D81">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sidRPr="00A71D81">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w:t>
      </w:r>
      <w:r w:rsidRPr="00A71D81">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w:t>
      </w:r>
      <w:r w:rsidRPr="00A71D81">
        <w:rPr>
          <w:rFonts w:ascii="GHEA Grapalat" w:eastAsia="GHEA Grapalat" w:hAnsi="GHEA Grapalat" w:cs="GHEA Grapalat"/>
        </w:rPr>
        <w:lastRenderedPageBreak/>
        <w:t>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7" w:name="_heading=h.gjdgxs" w:colFirst="0" w:colLast="0"/>
      <w:bookmarkEnd w:id="7"/>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sidRPr="00A71D81">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14:paraId="66271A27"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BodyTextIndent3"/>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w:t>
      </w:r>
      <w:r w:rsidR="00332561">
        <w:rPr>
          <w:rFonts w:ascii="GHEA Grapalat" w:hAnsi="GHEA Grapalat"/>
          <w:i/>
          <w:sz w:val="16"/>
          <w:szCs w:val="16"/>
          <w:lang w:val="hy-AM"/>
        </w:rPr>
        <w:t>ւմը, 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A71D81" w:rsidRDefault="000B1088" w:rsidP="000B1088">
      <w:pPr>
        <w:pStyle w:val="BodyTextIndent3"/>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0098B711" w14:textId="44377BAD" w:rsidR="00B2572B" w:rsidRPr="00A71D81" w:rsidRDefault="00B2572B" w:rsidP="00EF3662">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Pr="00A71D81">
        <w:rPr>
          <w:rFonts w:ascii="GHEA Grapalat" w:hAnsi="GHEA Grapalat"/>
          <w:b/>
          <w:lang w:val="hy-AM"/>
        </w:rPr>
        <w:t>---</w:t>
      </w:r>
      <w:r w:rsidR="00B50C0D">
        <w:rPr>
          <w:rFonts w:ascii="GHEA Grapalat" w:hAnsi="GHEA Grapalat" w:cs="Sylfaen"/>
          <w:b/>
          <w:lang w:val="hy-AM"/>
        </w:rPr>
        <w:t>ՀԱԲԼԾԿ-ԳՀԱՊՁԲ-</w:t>
      </w:r>
      <w:r w:rsidR="00081EA2">
        <w:rPr>
          <w:rFonts w:ascii="GHEA Grapalat" w:hAnsi="GHEA Grapalat" w:cs="Sylfaen"/>
          <w:b/>
          <w:lang w:val="hy-AM"/>
        </w:rPr>
        <w:t>22/14</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7DB3B88D" w14:textId="6A9958F4" w:rsidR="00B2572B" w:rsidRPr="00A71D81" w:rsidRDefault="00B50C0D" w:rsidP="00EF3662">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B2572B" w:rsidRPr="00A71D81">
        <w:rPr>
          <w:rFonts w:ascii="GHEA Grapalat" w:hAnsi="GHEA Grapalat" w:cs="Arial"/>
          <w:b/>
          <w:lang w:val="hy-AM"/>
        </w:rPr>
        <w:t xml:space="preserve"> </w:t>
      </w:r>
      <w:r w:rsidR="00B2572B" w:rsidRPr="00A71D81">
        <w:rPr>
          <w:rFonts w:ascii="GHEA Grapalat" w:hAnsi="GHEA Grapalat" w:cs="Sylfaen"/>
          <w:b/>
          <w:lang w:val="hy-AM"/>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04F127C0"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Ուսումնասիրելով «---</w:t>
      </w:r>
      <w:r w:rsidR="00B50C0D">
        <w:rPr>
          <w:rFonts w:ascii="GHEA Grapalat" w:hAnsi="GHEA Grapalat" w:cs="Arial"/>
          <w:sz w:val="20"/>
          <w:szCs w:val="20"/>
          <w:lang w:val="es-ES"/>
        </w:rPr>
        <w:t>ՀԱԲԼԾԿ-ԳՀԱՊՁԲ-</w:t>
      </w:r>
      <w:r w:rsidR="00081EA2">
        <w:rPr>
          <w:rFonts w:ascii="GHEA Grapalat" w:hAnsi="GHEA Grapalat" w:cs="Arial"/>
          <w:sz w:val="20"/>
          <w:szCs w:val="20"/>
          <w:lang w:val="es-ES"/>
        </w:rPr>
        <w:t>22/14</w:t>
      </w:r>
      <w:r w:rsidRPr="00A71D81">
        <w:rPr>
          <w:rFonts w:ascii="GHEA Grapalat" w:hAnsi="GHEA Grapalat" w:cs="Arial"/>
          <w:sz w:val="20"/>
          <w:szCs w:val="20"/>
          <w:lang w:val="es-ES"/>
        </w:rPr>
        <w:t xml:space="preserve">»* ծածկագրով </w:t>
      </w:r>
      <w:r w:rsidR="00B50C0D">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8" w:name="_Hlk23147299"/>
      <w:r w:rsidRPr="00A71D81">
        <w:rPr>
          <w:rFonts w:ascii="GHEA Grapalat" w:hAnsi="GHEA Grapalat" w:cs="Sylfaen"/>
          <w:vertAlign w:val="superscript"/>
          <w:lang w:val="hy-AM"/>
        </w:rPr>
        <w:t xml:space="preserve">                                                                                     մասնակցի անվանումը</w:t>
      </w:r>
    </w:p>
    <w:bookmarkEnd w:id="8"/>
    <w:p w14:paraId="1139132B" w14:textId="77777777" w:rsidR="00B2572B" w:rsidRPr="00A71D81" w:rsidRDefault="00B2572B" w:rsidP="00EF3662">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066403"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6CF0B385"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066403"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066403"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066403"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A71D81"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A71D81">
        <w:rPr>
          <w:rFonts w:ascii="GHEA Grapalat" w:hAnsi="GHEA Grapalat"/>
          <w:sz w:val="20"/>
          <w:vertAlign w:val="superscript"/>
          <w:lang w:val="hy-AM"/>
        </w:rPr>
        <w:tab/>
      </w:r>
    </w:p>
    <w:p w14:paraId="017B4D35" w14:textId="77777777" w:rsidR="00B2572B" w:rsidRPr="00A71D81" w:rsidRDefault="00B2572B" w:rsidP="00EF3662">
      <w:pPr>
        <w:jc w:val="right"/>
        <w:rPr>
          <w:rFonts w:ascii="GHEA Grapalat" w:hAnsi="GHEA Grapalat"/>
          <w:sz w:val="20"/>
          <w:lang w:val="hy-AM"/>
        </w:rPr>
      </w:pPr>
      <w:r w:rsidRPr="00A71D81">
        <w:rPr>
          <w:rFonts w:ascii="GHEA Grapalat" w:hAnsi="GHEA Grapalat"/>
          <w:sz w:val="20"/>
          <w:lang w:val="hy-AM"/>
        </w:rPr>
        <w:t xml:space="preserve">    </w:t>
      </w:r>
    </w:p>
    <w:p w14:paraId="724D9795" w14:textId="309A0516" w:rsidR="00B2572B" w:rsidRPr="00A71D81" w:rsidRDefault="00B2572B" w:rsidP="00EF3662">
      <w:pPr>
        <w:jc w:val="right"/>
        <w:rPr>
          <w:rFonts w:ascii="GHEA Grapalat" w:hAnsi="GHEA Grapalat"/>
          <w:sz w:val="20"/>
          <w:lang w:val="hy-AM"/>
        </w:rPr>
      </w:pPr>
      <w:r w:rsidRPr="00A71D81">
        <w:rPr>
          <w:rFonts w:ascii="GHEA Grapalat" w:hAnsi="GHEA Grapalat"/>
          <w:sz w:val="20"/>
          <w:lang w:val="hy-AM"/>
        </w:rPr>
        <w:t>Կ. Տ.</w:t>
      </w:r>
      <w:r w:rsidRPr="00A71D81">
        <w:rPr>
          <w:rStyle w:val="FootnoteReference"/>
          <w:rFonts w:ascii="GHEA Grapalat" w:hAnsi="GHEA Grapalat"/>
          <w:color w:val="FFFFFF"/>
          <w:sz w:val="20"/>
          <w:lang w:val="hy-AM"/>
        </w:rPr>
        <w:footnoteReference w:id="15"/>
      </w:r>
      <w:r w:rsidRPr="00A71D81">
        <w:rPr>
          <w:rFonts w:ascii="GHEA Grapalat" w:hAnsi="GHEA Grapalat"/>
          <w:sz w:val="20"/>
          <w:lang w:val="hy-AM"/>
        </w:rPr>
        <w:t xml:space="preserve"> </w:t>
      </w:r>
    </w:p>
    <w:p w14:paraId="25BD2B37" w14:textId="77777777" w:rsidR="00B2572B" w:rsidRPr="00A71D81" w:rsidRDefault="00B2572B" w:rsidP="00EF3662">
      <w:pPr>
        <w:jc w:val="right"/>
        <w:rPr>
          <w:rFonts w:ascii="GHEA Grapalat" w:hAnsi="GHEA Grapalat"/>
          <w:sz w:val="20"/>
          <w:lang w:val="hy-AM"/>
        </w:rPr>
      </w:pPr>
    </w:p>
    <w:p w14:paraId="652F9433" w14:textId="77777777" w:rsidR="00B2572B" w:rsidRPr="00A71D81" w:rsidRDefault="00B2572B" w:rsidP="00EF3662">
      <w:pPr>
        <w:rPr>
          <w:rFonts w:ascii="GHEA Grapalat" w:hAnsi="GHEA Grapalat" w:cs="Sylfaen"/>
          <w:i/>
          <w:sz w:val="16"/>
          <w:szCs w:val="16"/>
          <w:lang w:val="hy-AM" w:eastAsia="ru-RU"/>
        </w:rPr>
      </w:pPr>
    </w:p>
    <w:p w14:paraId="6D5563B5" w14:textId="77777777" w:rsidR="00B2572B" w:rsidRPr="00A71D81" w:rsidRDefault="00B2572B" w:rsidP="00EF3662">
      <w:pPr>
        <w:rPr>
          <w:rFonts w:ascii="GHEA Grapalat" w:hAnsi="GHEA Grapalat" w:cs="Sylfaen"/>
          <w:i/>
          <w:sz w:val="16"/>
          <w:szCs w:val="16"/>
          <w:lang w:val="hy-AM" w:eastAsia="ru-RU"/>
        </w:rPr>
      </w:pPr>
    </w:p>
    <w:p w14:paraId="7FDF0844" w14:textId="77777777" w:rsidR="00B2572B" w:rsidRPr="00A71D81" w:rsidRDefault="00B2572B" w:rsidP="00EF3662">
      <w:pPr>
        <w:rPr>
          <w:rFonts w:ascii="GHEA Grapalat" w:hAnsi="GHEA Grapalat" w:cs="Sylfaen"/>
          <w:i/>
          <w:sz w:val="16"/>
          <w:szCs w:val="16"/>
          <w:lang w:val="hy-AM" w:eastAsia="ru-RU"/>
        </w:rPr>
      </w:pPr>
    </w:p>
    <w:p w14:paraId="2A4D201A" w14:textId="77777777" w:rsidR="00B2572B" w:rsidRPr="00A71D81" w:rsidRDefault="00B2572B" w:rsidP="00EF3662">
      <w:pPr>
        <w:rPr>
          <w:rFonts w:ascii="GHEA Grapalat" w:hAnsi="GHEA Grapalat" w:cs="Sylfaen"/>
          <w:i/>
          <w:sz w:val="16"/>
          <w:szCs w:val="16"/>
          <w:lang w:val="hy-AM" w:eastAsia="ru-RU"/>
        </w:rPr>
      </w:pPr>
    </w:p>
    <w:p w14:paraId="6BD5419C" w14:textId="77777777" w:rsidR="00B2572B" w:rsidRPr="00A71D81" w:rsidRDefault="00B2572B" w:rsidP="00EF3662">
      <w:pPr>
        <w:rPr>
          <w:rFonts w:ascii="GHEA Grapalat" w:hAnsi="GHEA Grapalat" w:cs="Sylfaen"/>
          <w:i/>
          <w:sz w:val="16"/>
          <w:szCs w:val="16"/>
          <w:lang w:val="hy-AM" w:eastAsia="ru-RU"/>
        </w:rPr>
      </w:pPr>
    </w:p>
    <w:p w14:paraId="6F42F867" w14:textId="77777777" w:rsidR="00B2572B" w:rsidRPr="00A71D81" w:rsidRDefault="00B2572B" w:rsidP="00EF3662">
      <w:pPr>
        <w:rPr>
          <w:rFonts w:ascii="GHEA Grapalat" w:hAnsi="GHEA Grapalat" w:cs="Sylfaen"/>
          <w:i/>
          <w:sz w:val="16"/>
          <w:szCs w:val="16"/>
          <w:lang w:val="hy-AM" w:eastAsia="ru-RU"/>
        </w:rPr>
      </w:pPr>
    </w:p>
    <w:p w14:paraId="774075A2" w14:textId="77777777" w:rsidR="00B2572B" w:rsidRPr="00A71D81" w:rsidRDefault="00B2572B" w:rsidP="00EF3662">
      <w:pPr>
        <w:rPr>
          <w:rFonts w:ascii="GHEA Grapalat" w:hAnsi="GHEA Grapalat" w:cs="Sylfaen"/>
          <w:i/>
          <w:sz w:val="16"/>
          <w:szCs w:val="16"/>
          <w:lang w:val="hy-AM" w:eastAsia="ru-RU"/>
        </w:rPr>
      </w:pPr>
    </w:p>
    <w:p w14:paraId="7EEDCF8B" w14:textId="77777777" w:rsidR="00B2572B" w:rsidRPr="00A71D81" w:rsidRDefault="00B2572B" w:rsidP="00EF3662">
      <w:pPr>
        <w:rPr>
          <w:rFonts w:ascii="GHEA Grapalat" w:hAnsi="GHEA Grapalat" w:cs="Sylfaen"/>
          <w:i/>
          <w:sz w:val="16"/>
          <w:szCs w:val="16"/>
          <w:lang w:val="hy-AM" w:eastAsia="ru-RU"/>
        </w:rPr>
      </w:pPr>
    </w:p>
    <w:p w14:paraId="044005E7" w14:textId="77777777" w:rsidR="00B2572B" w:rsidRPr="00A71D81" w:rsidRDefault="00B2572B" w:rsidP="00EF3662">
      <w:pPr>
        <w:rPr>
          <w:rFonts w:ascii="GHEA Grapalat" w:hAnsi="GHEA Grapalat" w:cs="Sylfaen"/>
          <w:i/>
          <w:sz w:val="16"/>
          <w:szCs w:val="16"/>
          <w:lang w:val="hy-AM" w:eastAsia="ru-RU"/>
        </w:rPr>
      </w:pPr>
    </w:p>
    <w:p w14:paraId="272F32E1" w14:textId="77777777" w:rsidR="00B2572B" w:rsidRPr="00A71D81" w:rsidRDefault="00B2572B" w:rsidP="00EF3662">
      <w:pPr>
        <w:rPr>
          <w:rFonts w:ascii="GHEA Grapalat" w:hAnsi="GHEA Grapalat" w:cs="Sylfaen"/>
          <w:i/>
          <w:sz w:val="16"/>
          <w:szCs w:val="16"/>
          <w:lang w:val="hy-AM" w:eastAsia="ru-RU"/>
        </w:rPr>
      </w:pPr>
    </w:p>
    <w:p w14:paraId="58BFB1E9" w14:textId="77777777"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BodyTextIndent3"/>
        <w:spacing w:line="240" w:lineRule="auto"/>
        <w:jc w:val="right"/>
        <w:rPr>
          <w:rFonts w:ascii="GHEA Grapalat" w:hAnsi="GHEA Grapalat"/>
          <w:i/>
          <w:lang w:val="hy-AM"/>
        </w:rPr>
      </w:pPr>
    </w:p>
    <w:p w14:paraId="3DFF1B56" w14:textId="77777777" w:rsidR="00B2572B" w:rsidRPr="00A71D81" w:rsidRDefault="00B2572B" w:rsidP="00EF3662">
      <w:pPr>
        <w:pStyle w:val="BodyTextIndent3"/>
        <w:spacing w:line="240" w:lineRule="auto"/>
        <w:jc w:val="right"/>
        <w:rPr>
          <w:rFonts w:ascii="GHEA Grapalat" w:hAnsi="GHEA Grapalat"/>
          <w:i/>
          <w:lang w:val="hy-AM"/>
        </w:rPr>
      </w:pPr>
    </w:p>
    <w:p w14:paraId="7EC877EC" w14:textId="77777777" w:rsidR="00B2572B" w:rsidRPr="00A71D81" w:rsidRDefault="00B2572B" w:rsidP="00EF3662">
      <w:pPr>
        <w:pStyle w:val="BodyTextIndent3"/>
        <w:spacing w:line="240" w:lineRule="auto"/>
        <w:jc w:val="right"/>
        <w:rPr>
          <w:rFonts w:ascii="GHEA Grapalat" w:hAnsi="GHEA Grapalat"/>
          <w:i/>
          <w:lang w:val="hy-AM"/>
        </w:rPr>
      </w:pPr>
    </w:p>
    <w:p w14:paraId="6BAD9616" w14:textId="77777777" w:rsidR="00B2572B" w:rsidRPr="00A71D81" w:rsidRDefault="00B2572B" w:rsidP="00EF3662">
      <w:pPr>
        <w:pStyle w:val="BodyTextIndent3"/>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BodyTextIndent3"/>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2D35D13" w14:textId="48452012" w:rsidR="009C370D" w:rsidRPr="00A71D81" w:rsidRDefault="009C370D" w:rsidP="009C370D">
      <w:pPr>
        <w:pStyle w:val="BodyTextIndent3"/>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p>
    <w:p w14:paraId="01A64486" w14:textId="250B5912" w:rsidR="009C370D" w:rsidRPr="00A71D81" w:rsidRDefault="009C370D" w:rsidP="009C370D">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Pr="00A71D81">
        <w:rPr>
          <w:rFonts w:ascii="GHEA Grapalat" w:hAnsi="GHEA Grapalat"/>
          <w:b/>
          <w:lang w:val="hy-AM"/>
        </w:rPr>
        <w:t>---</w:t>
      </w:r>
      <w:r w:rsidR="00B50C0D">
        <w:rPr>
          <w:rFonts w:ascii="GHEA Grapalat" w:hAnsi="GHEA Grapalat" w:cs="Sylfaen"/>
          <w:b/>
          <w:lang w:val="hy-AM"/>
        </w:rPr>
        <w:t>ՀԱԲԼԾԿ-ԳՀԱՊՁԲ-</w:t>
      </w:r>
      <w:r w:rsidR="00081EA2">
        <w:rPr>
          <w:rFonts w:ascii="GHEA Grapalat" w:hAnsi="GHEA Grapalat" w:cs="Sylfaen"/>
          <w:b/>
          <w:lang w:val="hy-AM"/>
        </w:rPr>
        <w:t>22/14</w:t>
      </w:r>
      <w:r w:rsidRPr="00A71D81">
        <w:rPr>
          <w:rFonts w:ascii="GHEA Grapalat" w:hAnsi="GHEA Grapalat"/>
          <w:sz w:val="24"/>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629F7902" w14:textId="5E12F171" w:rsidR="009C370D" w:rsidRPr="00A71D81" w:rsidRDefault="00B50C0D" w:rsidP="009C370D">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9C370D" w:rsidRPr="00A71D81">
        <w:rPr>
          <w:rFonts w:ascii="GHEA Grapalat" w:hAnsi="GHEA Grapalat" w:cs="Arial"/>
          <w:b/>
          <w:lang w:val="hy-AM"/>
        </w:rPr>
        <w:t xml:space="preserve"> </w:t>
      </w:r>
      <w:r w:rsidR="009C370D" w:rsidRPr="00A71D81">
        <w:rPr>
          <w:rFonts w:ascii="GHEA Grapalat" w:hAnsi="GHEA Grapalat" w:cs="Sylfaen"/>
          <w:b/>
          <w:lang w:val="hy-AM"/>
        </w:rPr>
        <w:t>հրավերի</w:t>
      </w:r>
    </w:p>
    <w:p w14:paraId="1AF238A2" w14:textId="77777777" w:rsidR="00091EBC" w:rsidRPr="00A71D81"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14:paraId="59736FB3" w14:textId="77777777" w:rsidR="007A5E2D" w:rsidRPr="00A71D81" w:rsidRDefault="007A5E2D"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(որակավորման ապահովում)</w:t>
      </w:r>
    </w:p>
    <w:p w14:paraId="3C90FF7E" w14:textId="77777777" w:rsidR="00091EBC" w:rsidRPr="00A71D81" w:rsidRDefault="00091EBC" w:rsidP="00091EBC">
      <w:pPr>
        <w:pStyle w:val="NormalWeb"/>
        <w:shd w:val="clear" w:color="auto" w:fill="FFFFFF"/>
        <w:spacing w:before="0" w:beforeAutospacing="0" w:after="0" w:afterAutospacing="0"/>
        <w:ind w:firstLine="375"/>
        <w:rPr>
          <w:rStyle w:val="Strong"/>
          <w:lang w:val="hy-AM"/>
        </w:rPr>
      </w:pPr>
    </w:p>
    <w:p w14:paraId="21A659F8" w14:textId="1905BE05" w:rsidR="00091EBC" w:rsidRPr="00A71D81"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p>
    <w:p w14:paraId="05D646BB" w14:textId="77777777" w:rsidR="00091EBC" w:rsidRPr="00A71D81" w:rsidRDefault="00091EBC" w:rsidP="00091EBC">
      <w:pPr>
        <w:pStyle w:val="NormalWeb"/>
        <w:shd w:val="clear" w:color="auto" w:fill="FFFFFF"/>
        <w:spacing w:before="0" w:beforeAutospacing="0" w:after="0" w:afterAutospacing="0"/>
        <w:ind w:left="5664" w:firstLine="708"/>
        <w:rPr>
          <w:rStyle w:val="Strong"/>
          <w:lang w:val="hy-AM"/>
        </w:rPr>
      </w:pPr>
      <w:r w:rsidRPr="00A71D81">
        <w:rPr>
          <w:rFonts w:ascii="GHEA Grapalat" w:hAnsi="GHEA Grapalat" w:cs="Sylfaen"/>
          <w:vertAlign w:val="superscript"/>
          <w:lang w:val="hy-AM"/>
        </w:rPr>
        <w:t xml:space="preserve">          պատվիրատուի անվանումը</w:t>
      </w:r>
    </w:p>
    <w:p w14:paraId="086419ED" w14:textId="665EF544" w:rsidR="00091EBC" w:rsidRPr="00A71D81" w:rsidRDefault="00091EBC" w:rsidP="006E4901">
      <w:pPr>
        <w:pStyle w:val="NormalWeb"/>
        <w:shd w:val="clear" w:color="auto" w:fill="FFFFFF"/>
        <w:spacing w:before="0" w:beforeAutospacing="0" w:after="0" w:afterAutospacing="0"/>
        <w:rPr>
          <w:rFonts w:ascii="GHEA Grapalat" w:hAnsi="GHEA Grapalat" w:cs="Sylfaen"/>
          <w:vertAlign w:val="superscript"/>
          <w:lang w:val="hy-AM"/>
        </w:rPr>
      </w:pPr>
      <w:r w:rsidRPr="00A71D81">
        <w:rPr>
          <w:rStyle w:val="Strong"/>
          <w:rFonts w:ascii="GHEA Grapalat" w:hAnsi="GHEA Grapalat"/>
          <w:b w:val="0"/>
          <w:bCs w:val="0"/>
          <w:sz w:val="20"/>
          <w:szCs w:val="20"/>
          <w:lang w:val="hy-AM"/>
        </w:rPr>
        <w:t>(այսուհետ՝ բենեֆիցիար) կողմից  ծածկագրով կազմակերպված</w:t>
      </w:r>
      <w:r w:rsidRPr="00A71D81">
        <w:rPr>
          <w:rFonts w:cs="Sylfaen"/>
          <w:vertAlign w:val="superscript"/>
          <w:lang w:val="hy-AM"/>
        </w:rPr>
        <w:t xml:space="preserve">                       </w:t>
      </w:r>
      <w:r w:rsidRPr="00A71D81">
        <w:rPr>
          <w:rFonts w:ascii="GHEA Grapalat" w:hAnsi="GHEA Grapalat" w:cs="Sylfaen"/>
          <w:vertAlign w:val="superscript"/>
          <w:lang w:val="hy-AM"/>
        </w:rPr>
        <w:t xml:space="preserve">ընթացակարգի ծածկագիրը </w:t>
      </w:r>
    </w:p>
    <w:p w14:paraId="03435019" w14:textId="1386921C" w:rsidR="00F27778" w:rsidRPr="00A71D81"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գնման ընթացակարգի</w:t>
      </w:r>
      <w:r w:rsidR="00F27778" w:rsidRPr="00A71D81">
        <w:rPr>
          <w:rStyle w:val="Strong"/>
          <w:rFonts w:ascii="GHEA Grapalat" w:hAnsi="GHEA Grapalat"/>
          <w:b w:val="0"/>
          <w:bCs w:val="0"/>
          <w:sz w:val="20"/>
          <w:szCs w:val="20"/>
          <w:lang w:val="hy-AM"/>
        </w:rPr>
        <w:t xml:space="preserve"> արդյունքում</w:t>
      </w:r>
      <w:r w:rsidRPr="00A71D81">
        <w:rPr>
          <w:rStyle w:val="Strong"/>
          <w:rFonts w:ascii="GHEA Grapalat" w:hAnsi="GHEA Grapalat"/>
          <w:b w:val="0"/>
          <w:bCs w:val="0"/>
          <w:sz w:val="20"/>
          <w:szCs w:val="20"/>
          <w:lang w:val="hy-AM"/>
        </w:rPr>
        <w:t xml:space="preserve"> </w:t>
      </w:r>
      <w:r w:rsidR="00F27778"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w:t>
      </w:r>
    </w:p>
    <w:p w14:paraId="48648EFF" w14:textId="71A0A128" w:rsidR="00F27778" w:rsidRPr="00A71D81" w:rsidRDefault="00F27778" w:rsidP="00091EBC">
      <w:pPr>
        <w:pStyle w:val="NormalWeb"/>
        <w:shd w:val="clear" w:color="auto" w:fill="FFFFFF"/>
        <w:spacing w:before="0" w:beforeAutospacing="0" w:after="0" w:afterAutospacing="0"/>
        <w:ind w:firstLine="375"/>
        <w:rPr>
          <w:rFonts w:cs="Sylfaen"/>
          <w:vertAlign w:val="superscript"/>
          <w:lang w:val="hy-AM"/>
        </w:rPr>
      </w:pPr>
      <w:r w:rsidRPr="00A71D81">
        <w:rPr>
          <w:rStyle w:val="Strong"/>
          <w:rFonts w:ascii="GHEA Grapalat" w:hAnsi="GHEA Grapalat"/>
          <w:b w:val="0"/>
          <w:bCs w:val="0"/>
          <w:sz w:val="20"/>
          <w:szCs w:val="20"/>
          <w:lang w:val="hy-AM"/>
        </w:rPr>
        <w:tab/>
      </w:r>
      <w:r w:rsidRPr="00A71D81">
        <w:rPr>
          <w:rFonts w:ascii="GHEA Grapalat" w:hAnsi="GHEA Grapalat" w:cs="Sylfaen"/>
          <w:vertAlign w:val="superscript"/>
          <w:lang w:val="hy-AM"/>
        </w:rPr>
        <w:t>ընտրված մասնակցի անվանումը</w:t>
      </w:r>
    </w:p>
    <w:p w14:paraId="54CEA428" w14:textId="1C24A972" w:rsidR="00F27778" w:rsidRPr="00A71D81"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(այսուհետ՝ պրիցիպալ) </w:t>
      </w:r>
      <w:r w:rsidR="00F27778" w:rsidRPr="00A71D81">
        <w:rPr>
          <w:rStyle w:val="Strong"/>
          <w:rFonts w:ascii="GHEA Grapalat" w:hAnsi="GHEA Grapalat"/>
          <w:b w:val="0"/>
          <w:bCs w:val="0"/>
          <w:sz w:val="20"/>
          <w:szCs w:val="20"/>
          <w:lang w:val="hy-AM"/>
        </w:rPr>
        <w:t xml:space="preserve">կողմից կնքվելիք </w:t>
      </w:r>
      <w:r w:rsidR="007A5E2D" w:rsidRPr="00A71D81">
        <w:rPr>
          <w:rStyle w:val="Strong"/>
          <w:rFonts w:ascii="GHEA Grapalat" w:hAnsi="GHEA Grapalat"/>
          <w:b w:val="0"/>
          <w:bCs w:val="0"/>
          <w:sz w:val="20"/>
          <w:szCs w:val="20"/>
          <w:lang w:val="hy-AM"/>
        </w:rPr>
        <w:t>N</w:t>
      </w:r>
      <w:r w:rsidR="00F27778" w:rsidRPr="00A71D81">
        <w:rPr>
          <w:rStyle w:val="Strong"/>
          <w:rFonts w:ascii="GHEA Grapalat" w:hAnsi="GHEA Grapalat"/>
          <w:b w:val="0"/>
          <w:bCs w:val="0"/>
          <w:sz w:val="20"/>
          <w:szCs w:val="20"/>
          <w:u w:val="single"/>
          <w:lang w:val="hy-AM"/>
        </w:rPr>
        <w:t xml:space="preserve">           </w:t>
      </w:r>
      <w:r w:rsidR="00F27778" w:rsidRPr="00A71D81">
        <w:rPr>
          <w:rStyle w:val="Strong"/>
          <w:rFonts w:ascii="GHEA Grapalat" w:hAnsi="GHEA Grapalat"/>
          <w:b w:val="0"/>
          <w:bCs w:val="0"/>
          <w:sz w:val="20"/>
          <w:szCs w:val="20"/>
          <w:lang w:val="hy-AM"/>
        </w:rPr>
        <w:t xml:space="preserve">  </w:t>
      </w:r>
      <w:r w:rsidR="00F27778"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 xml:space="preserve"> </w:t>
      </w:r>
      <w:r w:rsidR="00F27778" w:rsidRPr="00A71D81">
        <w:rPr>
          <w:rStyle w:val="Strong"/>
          <w:rFonts w:ascii="GHEA Grapalat" w:hAnsi="GHEA Grapalat"/>
          <w:b w:val="0"/>
          <w:bCs w:val="0"/>
          <w:sz w:val="20"/>
          <w:szCs w:val="20"/>
          <w:lang w:val="hy-AM"/>
        </w:rPr>
        <w:tab/>
        <w:t xml:space="preserve">            </w:t>
      </w:r>
      <w:r w:rsidR="00E23921" w:rsidRPr="00A71D81">
        <w:rPr>
          <w:rFonts w:ascii="GHEA Grapalat" w:hAnsi="GHEA Grapalat" w:cs="Sylfaen"/>
          <w:vertAlign w:val="superscript"/>
          <w:lang w:val="hy-AM"/>
        </w:rPr>
        <w:t xml:space="preserve">կնքվելիք պայմանագրի </w:t>
      </w:r>
      <w:r w:rsidR="007A5E2D" w:rsidRPr="00A71D81">
        <w:rPr>
          <w:rFonts w:ascii="GHEA Grapalat" w:hAnsi="GHEA Grapalat" w:cs="Sylfaen"/>
          <w:vertAlign w:val="superscript"/>
          <w:lang w:val="hy-AM"/>
        </w:rPr>
        <w:t>համարը</w:t>
      </w:r>
    </w:p>
    <w:p w14:paraId="167C6302" w14:textId="77777777" w:rsidR="00091EBC" w:rsidRPr="00A71D81" w:rsidRDefault="00F27778" w:rsidP="006E4901">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պայմանագրով </w:t>
      </w:r>
      <w:r w:rsidR="00091EBC"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lang w:val="hy-AM"/>
        </w:rPr>
        <w:t>նախատեսված պարտավորությունների կատարման համար անհրաժեշտ որակավոր</w:t>
      </w:r>
      <w:r w:rsidR="006E4901" w:rsidRPr="00A71D81">
        <w:rPr>
          <w:rStyle w:val="Strong"/>
          <w:rFonts w:ascii="GHEA Grapalat" w:hAnsi="GHEA Grapalat"/>
          <w:b w:val="0"/>
          <w:bCs w:val="0"/>
          <w:sz w:val="20"/>
          <w:szCs w:val="20"/>
          <w:lang w:val="hy-AM"/>
        </w:rPr>
        <w:t xml:space="preserve">ման ապահովում </w:t>
      </w:r>
      <w:r w:rsidR="00091EBC" w:rsidRPr="00A71D81">
        <w:rPr>
          <w:rStyle w:val="Strong"/>
          <w:rFonts w:ascii="GHEA Grapalat" w:hAnsi="GHEA Grapalat"/>
          <w:b w:val="0"/>
          <w:bCs w:val="0"/>
          <w:sz w:val="20"/>
          <w:szCs w:val="20"/>
          <w:lang w:val="hy-AM"/>
        </w:rPr>
        <w:t>(այսուհետ՝ երաշխավորված պարտավորություններ</w:t>
      </w:r>
      <w:r w:rsidR="007A5E2D" w:rsidRPr="00A71D81">
        <w:rPr>
          <w:rStyle w:val="Strong"/>
          <w:rFonts w:ascii="GHEA Grapalat" w:hAnsi="GHEA Grapalat"/>
          <w:b w:val="0"/>
          <w:bCs w:val="0"/>
          <w:sz w:val="20"/>
          <w:szCs w:val="20"/>
          <w:lang w:val="hy-AM"/>
        </w:rPr>
        <w:t>)</w:t>
      </w:r>
      <w:r w:rsidR="00091EBC" w:rsidRPr="00A71D81">
        <w:rPr>
          <w:rStyle w:val="Strong"/>
          <w:rFonts w:ascii="GHEA Grapalat" w:hAnsi="GHEA Grapalat"/>
          <w:b w:val="0"/>
          <w:bCs w:val="0"/>
          <w:sz w:val="20"/>
          <w:szCs w:val="20"/>
          <w:lang w:val="hy-AM"/>
        </w:rPr>
        <w:t xml:space="preserve">: </w:t>
      </w:r>
    </w:p>
    <w:p w14:paraId="3CEEFA5A" w14:textId="237EA723" w:rsidR="00091EBC" w:rsidRPr="00A71D81"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(այսուհետ՝ երաշխիք տվող </w:t>
      </w:r>
    </w:p>
    <w:p w14:paraId="37071222" w14:textId="4CDEBEE8" w:rsidR="00091EBC" w:rsidRPr="00A71D81" w:rsidRDefault="000B7538"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t xml:space="preserve">               </w:t>
      </w:r>
      <w:r w:rsidR="00091EBC" w:rsidRPr="00A71D81">
        <w:rPr>
          <w:rStyle w:val="Strong"/>
          <w:rFonts w:ascii="GHEA Grapalat" w:hAnsi="GHEA Grapalat"/>
          <w:b w:val="0"/>
          <w:bCs w:val="0"/>
          <w:sz w:val="20"/>
          <w:szCs w:val="20"/>
          <w:lang w:val="hy-AM"/>
        </w:rPr>
        <w:t xml:space="preserve"> </w:t>
      </w:r>
      <w:r w:rsidR="00091EBC" w:rsidRPr="00A71D81">
        <w:rPr>
          <w:rFonts w:ascii="GHEA Grapalat" w:hAnsi="GHEA Grapalat" w:cs="Sylfaen"/>
          <w:vertAlign w:val="superscript"/>
          <w:lang w:val="hy-AM"/>
        </w:rPr>
        <w:t>երաշխիքը տվող բանկի</w:t>
      </w:r>
      <w:r w:rsidR="0017323F" w:rsidRPr="00A71D81">
        <w:rPr>
          <w:rFonts w:ascii="GHEA Grapalat" w:hAnsi="GHEA Grapalat" w:cs="Sylfaen"/>
          <w:vertAlign w:val="superscript"/>
          <w:lang w:val="hy-AM"/>
        </w:rPr>
        <w:t xml:space="preserve"> </w:t>
      </w:r>
      <w:r w:rsidR="00091EBC" w:rsidRPr="00A71D81">
        <w:rPr>
          <w:rFonts w:ascii="GHEA Grapalat" w:hAnsi="GHEA Grapalat" w:cs="Sylfaen"/>
          <w:vertAlign w:val="superscript"/>
          <w:lang w:val="hy-AM"/>
        </w:rPr>
        <w:t>անվանումը</w:t>
      </w:r>
    </w:p>
    <w:p w14:paraId="254F681D" w14:textId="1F004826" w:rsidR="00091EBC" w:rsidRPr="00A71D81"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006E4901" w:rsidRPr="00A71D81">
        <w:rPr>
          <w:rStyle w:val="Strong"/>
          <w:rFonts w:ascii="GHEA Grapalat" w:hAnsi="GHEA Grapalat"/>
          <w:b w:val="0"/>
          <w:bCs w:val="0"/>
          <w:sz w:val="20"/>
          <w:szCs w:val="20"/>
          <w:u w:val="single"/>
          <w:lang w:val="hy-AM"/>
        </w:rPr>
        <w:t xml:space="preserve">  </w:t>
      </w:r>
    </w:p>
    <w:p w14:paraId="7259D821" w14:textId="77777777" w:rsidR="00091EBC" w:rsidRPr="00A71D81"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w:t>
      </w:r>
      <w:r w:rsidR="006E4901"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գումարը թվերով և տառերով</w:t>
      </w:r>
    </w:p>
    <w:p w14:paraId="7BC561A5" w14:textId="70ABEEBF" w:rsidR="006E4901" w:rsidRPr="00A71D81"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(այսուհետ՝ երաշխիքի գումար)՝ պահանջն ստանալուց </w:t>
      </w:r>
      <w:r w:rsidR="00DB4EFF">
        <w:rPr>
          <w:rStyle w:val="Strong"/>
          <w:rFonts w:ascii="GHEA Grapalat" w:hAnsi="GHEA Grapalat"/>
          <w:b w:val="0"/>
          <w:bCs w:val="0"/>
          <w:sz w:val="20"/>
          <w:szCs w:val="20"/>
          <w:lang w:val="hy-AM"/>
        </w:rPr>
        <w:t>հինգ</w:t>
      </w:r>
      <w:r w:rsidRPr="00A71D81">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A71D81">
        <w:rPr>
          <w:rStyle w:val="Strong"/>
          <w:rFonts w:ascii="GHEA Grapalat" w:hAnsi="GHEA Grapalat"/>
          <w:b w:val="0"/>
          <w:bCs w:val="0"/>
          <w:sz w:val="20"/>
          <w:szCs w:val="20"/>
          <w:u w:val="single"/>
          <w:lang w:val="hy-AM"/>
        </w:rPr>
        <w:tab/>
        <w:t xml:space="preserve">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հաշվեհամարին </w:t>
      </w:r>
      <w:r w:rsidR="006E4901" w:rsidRPr="00A71D81">
        <w:rPr>
          <w:rStyle w:val="Strong"/>
          <w:rFonts w:ascii="GHEA Grapalat" w:hAnsi="GHEA Grapalat"/>
          <w:b w:val="0"/>
          <w:bCs w:val="0"/>
          <w:sz w:val="20"/>
          <w:szCs w:val="20"/>
          <w:lang w:val="hy-AM"/>
        </w:rPr>
        <w:t>փոխանցման միջոցով:</w:t>
      </w:r>
    </w:p>
    <w:p w14:paraId="5E3FFA4A" w14:textId="77777777" w:rsidR="006E4901" w:rsidRPr="00A71D81" w:rsidRDefault="006E4901" w:rsidP="006E4901">
      <w:pPr>
        <w:pStyle w:val="NormalWeb"/>
        <w:shd w:val="clear" w:color="auto" w:fill="FFFFFF"/>
        <w:spacing w:before="0" w:beforeAutospacing="0" w:after="0" w:afterAutospacing="0"/>
        <w:ind w:left="708"/>
        <w:rPr>
          <w:rStyle w:val="Strong"/>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  </w:t>
      </w:r>
    </w:p>
    <w:p w14:paraId="5771D2C1" w14:textId="77777777" w:rsidR="00091EBC" w:rsidRPr="00A71D81" w:rsidRDefault="00091EBC" w:rsidP="00A558B9">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44AF2934" w14:textId="77777777" w:rsidR="00091EBC" w:rsidRPr="00A71D81" w:rsidRDefault="00091EBC" w:rsidP="00A558B9">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0ECC89BC" w14:textId="1E36F78A" w:rsidR="00AB4602" w:rsidRPr="00A71D81" w:rsidRDefault="00091EBC" w:rsidP="00AB4602">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w:t>
      </w:r>
      <w:r w:rsidR="00AB4602" w:rsidRPr="00A71D81">
        <w:rPr>
          <w:rFonts w:ascii="GHEA Grapalat" w:hAnsi="GHEA Grapalat"/>
          <w:color w:val="000000"/>
          <w:sz w:val="20"/>
          <w:szCs w:val="20"/>
          <w:lang w:val="hy-AM"/>
        </w:rPr>
        <w:t xml:space="preserve">Երաշխիքը գործում է բենեֆիցիարի և պրինցիպալի միջև N </w:t>
      </w:r>
      <w:r w:rsidR="00AB4602" w:rsidRPr="00A71D81">
        <w:rPr>
          <w:rFonts w:ascii="GHEA Grapalat" w:hAnsi="GHEA Grapalat"/>
          <w:color w:val="000000"/>
          <w:sz w:val="20"/>
          <w:szCs w:val="20"/>
          <w:u w:val="single"/>
          <w:lang w:val="hy-AM"/>
        </w:rPr>
        <w:tab/>
      </w:r>
    </w:p>
    <w:p w14:paraId="57CC9C9B" w14:textId="77777777" w:rsidR="00AB4602" w:rsidRPr="00A71D81" w:rsidRDefault="00AB4602" w:rsidP="00AB4602">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5FA0BFB2" w14:textId="0301E945" w:rsidR="00AB4602" w:rsidRPr="00A71D81" w:rsidRDefault="00AB4602" w:rsidP="00AB4602">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ծածկագրով կնքվելիք պայմանագիրն ուժի մեջ մտնելու օրվանից մինչև</w:t>
      </w:r>
      <w:r w:rsidRPr="00A71D81">
        <w:rPr>
          <w:rFonts w:ascii="GHEA Grapalat" w:hAnsi="GHEA Grapalat"/>
          <w:color w:val="000000"/>
          <w:sz w:val="20"/>
          <w:szCs w:val="20"/>
          <w:u w:val="single"/>
          <w:lang w:val="hy-AM"/>
        </w:rPr>
        <w:tab/>
      </w:r>
    </w:p>
    <w:p w14:paraId="34E70441" w14:textId="77777777" w:rsidR="00AB4602" w:rsidRPr="00A71D81" w:rsidRDefault="00AB4602" w:rsidP="00AB4602">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s="Sylfaen"/>
          <w:vertAlign w:val="superscript"/>
          <w:lang w:val="hy-AM"/>
        </w:rPr>
        <w:t xml:space="preserve">                                                                                                                                                   կնքվելիք պայմանագրով նախատեսված ապրանքի</w:t>
      </w:r>
    </w:p>
    <w:p w14:paraId="1D9AFD5E" w14:textId="7781BBB2" w:rsidR="00AB4602" w:rsidRPr="00A71D81" w:rsidRDefault="00AB4602" w:rsidP="00AB4602">
      <w:pPr>
        <w:pStyle w:val="ListParagraph"/>
        <w:tabs>
          <w:tab w:val="left" w:pos="0"/>
        </w:tabs>
        <w:ind w:left="0"/>
        <w:mirrorIndents/>
        <w:jc w:val="both"/>
        <w:rPr>
          <w:rFonts w:ascii="GHEA Grapalat" w:hAnsi="GHEA Grapalat" w:cs="Sylfaen"/>
          <w:vertAlign w:val="superscript"/>
          <w:lang w:val="hy-AM"/>
        </w:rPr>
      </w:pPr>
    </w:p>
    <w:p w14:paraId="5DF6CB20" w14:textId="77777777" w:rsidR="00AB4602" w:rsidRPr="00A71D81" w:rsidRDefault="00380094" w:rsidP="00AB4602">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s="Sylfaen"/>
          <w:vertAlign w:val="superscript"/>
          <w:lang w:val="hy-AM"/>
        </w:rPr>
        <w:t>մատակարարման</w:t>
      </w:r>
      <w:r w:rsidR="00AB4602" w:rsidRPr="00A71D81">
        <w:rPr>
          <w:rFonts w:ascii="GHEA Grapalat" w:hAnsi="GHEA Grapalat" w:cs="Sylfaen"/>
          <w:vertAlign w:val="superscript"/>
          <w:lang w:val="hy-AM"/>
        </w:rPr>
        <w:t xml:space="preserve"> վերջնաժամկետը </w:t>
      </w:r>
    </w:p>
    <w:p w14:paraId="5FDB6B81" w14:textId="77777777" w:rsidR="00AB4602" w:rsidRPr="00A71D81" w:rsidRDefault="00AB4602" w:rsidP="00AB4602">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էլեկտրոնային փոստի հասցեին։     </w:t>
      </w:r>
    </w:p>
    <w:p w14:paraId="7FB82EBE" w14:textId="77777777" w:rsidR="00091EBC" w:rsidRPr="00A71D81" w:rsidRDefault="00091EBC" w:rsidP="00380094">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57E62B07" w14:textId="7E97138B" w:rsidR="007B3D9D" w:rsidRPr="00A71D81" w:rsidRDefault="007B3D9D"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1</w:t>
      </w:r>
      <w:r w:rsidR="00091EBC" w:rsidRPr="00A71D81">
        <w:rPr>
          <w:rFonts w:ascii="GHEA Grapalat" w:hAnsi="GHEA Grapalat"/>
          <w:color w:val="000000"/>
          <w:sz w:val="20"/>
          <w:szCs w:val="20"/>
          <w:lang w:val="hy-AM"/>
        </w:rPr>
        <w:t xml:space="preserve">) </w:t>
      </w:r>
      <w:r w:rsidR="007A5E2D" w:rsidRPr="00A71D81">
        <w:rPr>
          <w:rFonts w:ascii="GHEA Grapalat" w:hAnsi="GHEA Grapalat"/>
          <w:color w:val="000000"/>
          <w:sz w:val="20"/>
          <w:szCs w:val="20"/>
          <w:lang w:val="hy-AM"/>
        </w:rPr>
        <w:t xml:space="preserve">N </w:t>
      </w:r>
      <w:r w:rsidR="0024041A"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ծածկագրով կնքված պայմանագրի, ներառյալ նաև դրանում </w:t>
      </w:r>
    </w:p>
    <w:p w14:paraId="340D9D0F" w14:textId="77777777" w:rsidR="007B3D9D" w:rsidRPr="00A71D81" w:rsidRDefault="007B3D9D" w:rsidP="007B3D9D">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w:t>
      </w:r>
      <w:r w:rsidR="0024041A"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կնքվելիք պայմանագրի </w:t>
      </w:r>
      <w:r w:rsidR="007A5E2D" w:rsidRPr="00A71D81">
        <w:rPr>
          <w:rFonts w:ascii="GHEA Grapalat" w:hAnsi="GHEA Grapalat" w:cs="Sylfaen"/>
          <w:vertAlign w:val="superscript"/>
          <w:lang w:val="hy-AM"/>
        </w:rPr>
        <w:t>համարը</w:t>
      </w:r>
    </w:p>
    <w:p w14:paraId="094F2969" w14:textId="77777777" w:rsidR="00091EBC" w:rsidRPr="00A71D81" w:rsidRDefault="007B3D9D" w:rsidP="007B3D9D">
      <w:pPr>
        <w:pStyle w:val="NormalWeb"/>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կատարված փոփոխությունների, լրացուցիչ համաձայնագրերի պատճենները</w:t>
      </w:r>
      <w:r w:rsidR="00091EBC" w:rsidRPr="00A71D81">
        <w:rPr>
          <w:rFonts w:ascii="GHEA Grapalat" w:hAnsi="GHEA Grapalat"/>
          <w:color w:val="000000"/>
          <w:sz w:val="20"/>
          <w:szCs w:val="20"/>
          <w:lang w:val="hy-AM"/>
        </w:rPr>
        <w:t>.</w:t>
      </w:r>
    </w:p>
    <w:p w14:paraId="3CF45645" w14:textId="77777777" w:rsidR="007B3D9D" w:rsidRPr="00A71D81" w:rsidRDefault="007B3D9D" w:rsidP="007B3D9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2</w:t>
      </w:r>
      <w:r w:rsidR="00091EBC" w:rsidRPr="00A71D81">
        <w:rPr>
          <w:rFonts w:ascii="GHEA Grapalat" w:hAnsi="GHEA Grapalat"/>
          <w:color w:val="000000"/>
          <w:sz w:val="20"/>
          <w:szCs w:val="20"/>
          <w:lang w:val="hy-AM"/>
        </w:rPr>
        <w:t xml:space="preserve">) </w:t>
      </w:r>
      <w:r w:rsidRPr="00A71D81">
        <w:rPr>
          <w:rFonts w:ascii="GHEA Grapalat" w:hAnsi="GHEA Grapalat"/>
          <w:color w:val="000000"/>
          <w:sz w:val="20"/>
          <w:szCs w:val="20"/>
          <w:lang w:val="hy-AM"/>
        </w:rPr>
        <w:t xml:space="preserve">բենեֆիցիարի կողմից պայմանագիրը միակողմանի լուծելու մասին </w:t>
      </w:r>
      <w:hyperlink r:id="rId9" w:history="1">
        <w:r w:rsidRPr="00A71D81">
          <w:rPr>
            <w:rStyle w:val="Hyperlink"/>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w:t>
      </w:r>
      <w:r w:rsidR="0017323F" w:rsidRPr="00A71D81">
        <w:rPr>
          <w:rFonts w:ascii="GHEA Grapalat" w:hAnsi="GHEA Grapalat"/>
          <w:color w:val="000000"/>
          <w:sz w:val="20"/>
          <w:szCs w:val="20"/>
          <w:lang w:val="hy-AM"/>
        </w:rPr>
        <w:t>ե</w:t>
      </w:r>
      <w:r w:rsidRPr="00A71D81">
        <w:rPr>
          <w:rFonts w:ascii="GHEA Grapalat" w:hAnsi="GHEA Grapalat"/>
          <w:color w:val="000000"/>
          <w:sz w:val="20"/>
          <w:szCs w:val="20"/>
          <w:lang w:val="hy-AM"/>
        </w:rPr>
        <w:t>ով գործող տեղեկագրում հրապարակած ծանուցումը.</w:t>
      </w:r>
    </w:p>
    <w:p w14:paraId="049E6698"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17323F"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4BD27A4F" w14:textId="77777777" w:rsidR="00091EBC" w:rsidRPr="00A71D81" w:rsidRDefault="0054575E"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w:t>
      </w:r>
      <w:r w:rsidR="00091EBC" w:rsidRPr="00A71D81">
        <w:rPr>
          <w:rFonts w:ascii="GHEA Grapalat" w:hAnsi="GHEA Grapalat"/>
          <w:color w:val="000000"/>
          <w:sz w:val="20"/>
          <w:szCs w:val="20"/>
          <w:lang w:val="hy-AM"/>
        </w:rPr>
        <w:t>. Երաշխիք տվող անձը մերժում է բենեֆիցիարի պահանջը, եթե`</w:t>
      </w:r>
    </w:p>
    <w:p w14:paraId="64AAFF2A"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0F0BDFA1" w14:textId="77777777"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558ED025" w14:textId="77777777" w:rsidR="00091EBC" w:rsidRPr="00A71D81" w:rsidRDefault="0054575E"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w:t>
      </w:r>
      <w:r w:rsidR="00091EBC" w:rsidRPr="00A71D81">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2D3FF2B"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54575E" w:rsidRPr="00A71D81">
        <w:rPr>
          <w:rFonts w:ascii="GHEA Grapalat" w:hAnsi="GHEA Grapalat"/>
          <w:color w:val="000000"/>
          <w:sz w:val="20"/>
          <w:szCs w:val="20"/>
          <w:lang w:val="hy-AM"/>
        </w:rPr>
        <w:t>0</w:t>
      </w:r>
      <w:r w:rsidRPr="00A71D81">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79F10BC1"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1</w:t>
      </w:r>
      <w:r w:rsidR="0054575E" w:rsidRPr="00A71D81">
        <w:rPr>
          <w:rFonts w:ascii="GHEA Grapalat" w:hAnsi="GHEA Grapalat"/>
          <w:color w:val="000000"/>
          <w:sz w:val="20"/>
          <w:szCs w:val="20"/>
          <w:lang w:val="hy-AM"/>
        </w:rPr>
        <w:t>1</w:t>
      </w:r>
      <w:r w:rsidRPr="00A71D81">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2F5CE3F9"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19A2A0D9" w14:textId="188B5CD0"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w:t>
      </w:r>
      <w:r w:rsidR="006C459C" w:rsidRPr="00A71D81">
        <w:rPr>
          <w:rFonts w:ascii="GHEA Grapalat" w:hAnsi="GHEA Grapalat"/>
          <w:color w:val="000000"/>
          <w:sz w:val="20"/>
          <w:szCs w:val="20"/>
          <w:lang w:val="hy-AM"/>
        </w:rPr>
        <w:t>մարմնի ղեկավար</w:t>
      </w:r>
      <w:r w:rsidRPr="00A71D81">
        <w:rPr>
          <w:rFonts w:ascii="GHEA Grapalat" w:hAnsi="GHEA Grapalat"/>
          <w:color w:val="000000"/>
          <w:sz w:val="20"/>
          <w:szCs w:val="20"/>
          <w:lang w:val="hy-AM"/>
        </w:rPr>
        <w:t xml:space="preserve"> </w:t>
      </w:r>
    </w:p>
    <w:p w14:paraId="0F01730F" w14:textId="62707028"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p>
    <w:p w14:paraId="45A7D234" w14:textId="77777777" w:rsidR="00091EBC" w:rsidRPr="00A71D81"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5237E0DE" w14:textId="77777777" w:rsidR="00830B85" w:rsidRPr="00A71D81" w:rsidRDefault="009C370D" w:rsidP="00830B85">
      <w:pPr>
        <w:pStyle w:val="BodyTextIndent3"/>
        <w:spacing w:line="240" w:lineRule="auto"/>
        <w:jc w:val="right"/>
        <w:rPr>
          <w:rFonts w:ascii="GHEA Grapalat" w:hAnsi="GHEA Grapalat" w:cs="Arial"/>
          <w:b/>
          <w:lang w:val="hy-AM"/>
        </w:rPr>
      </w:pPr>
      <w:r w:rsidRPr="00A71D81">
        <w:rPr>
          <w:rFonts w:ascii="GHEA Grapalat" w:hAnsi="GHEA Grapalat"/>
          <w:b/>
          <w:lang w:val="hy-AM"/>
        </w:rPr>
        <w:br w:type="page"/>
      </w:r>
      <w:r w:rsidR="00830B85" w:rsidRPr="00A71D81">
        <w:rPr>
          <w:rFonts w:ascii="GHEA Grapalat" w:hAnsi="GHEA Grapalat" w:cs="Sylfaen"/>
          <w:b/>
          <w:lang w:val="hy-AM"/>
        </w:rPr>
        <w:lastRenderedPageBreak/>
        <w:t>Հավելված</w:t>
      </w:r>
      <w:r w:rsidR="00830B85" w:rsidRPr="00A71D81">
        <w:rPr>
          <w:rFonts w:ascii="GHEA Grapalat" w:hAnsi="GHEA Grapalat" w:cs="Arial"/>
          <w:b/>
          <w:lang w:val="hy-AM"/>
        </w:rPr>
        <w:t xml:space="preserve"> 4.</w:t>
      </w:r>
      <w:r w:rsidR="00482EBE" w:rsidRPr="00A71D81">
        <w:rPr>
          <w:rFonts w:ascii="GHEA Grapalat" w:hAnsi="GHEA Grapalat" w:cs="Arial"/>
          <w:b/>
          <w:lang w:val="hy-AM"/>
        </w:rPr>
        <w:t>1</w:t>
      </w:r>
    </w:p>
    <w:p w14:paraId="44BA8588" w14:textId="1BB41D16" w:rsidR="00830B85" w:rsidRPr="00A71D81" w:rsidRDefault="00830B85" w:rsidP="00830B85">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Pr="00A71D81">
        <w:rPr>
          <w:rFonts w:ascii="GHEA Grapalat" w:hAnsi="GHEA Grapalat"/>
          <w:b/>
          <w:lang w:val="hy-AM"/>
        </w:rPr>
        <w:t>---</w:t>
      </w:r>
      <w:r w:rsidR="00B50C0D">
        <w:rPr>
          <w:rFonts w:ascii="GHEA Grapalat" w:hAnsi="GHEA Grapalat" w:cs="Sylfaen"/>
          <w:b/>
          <w:lang w:val="hy-AM"/>
        </w:rPr>
        <w:t>ՀԱԲԼԾԿ-ԳՀԱՊՁԲ-</w:t>
      </w:r>
      <w:r w:rsidR="00081EA2">
        <w:rPr>
          <w:rFonts w:ascii="GHEA Grapalat" w:hAnsi="GHEA Grapalat" w:cs="Sylfaen"/>
          <w:b/>
          <w:lang w:val="hy-AM"/>
        </w:rPr>
        <w:t>22/14</w:t>
      </w:r>
      <w:r w:rsidRPr="00A71D81">
        <w:rPr>
          <w:rFonts w:ascii="GHEA Grapalat" w:hAnsi="GHEA Grapalat"/>
          <w:sz w:val="24"/>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42A186ED" w14:textId="0D1A53D1" w:rsidR="00830B85" w:rsidRPr="00A71D81" w:rsidRDefault="00B50C0D" w:rsidP="00830B85">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830B85" w:rsidRPr="00A71D81">
        <w:rPr>
          <w:rFonts w:ascii="GHEA Grapalat" w:hAnsi="GHEA Grapalat" w:cs="Arial"/>
          <w:b/>
          <w:lang w:val="hy-AM"/>
        </w:rPr>
        <w:t xml:space="preserve"> </w:t>
      </w:r>
      <w:r w:rsidR="00830B85" w:rsidRPr="00A71D81">
        <w:rPr>
          <w:rFonts w:ascii="GHEA Grapalat" w:hAnsi="GHEA Grapalat" w:cs="Sylfaen"/>
          <w:b/>
          <w:lang w:val="hy-AM"/>
        </w:rPr>
        <w:t>հրավերի</w:t>
      </w:r>
    </w:p>
    <w:p w14:paraId="49C207BE" w14:textId="77777777" w:rsidR="0052053A" w:rsidRPr="00A71D81" w:rsidRDefault="0052053A" w:rsidP="0052053A">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14:paraId="33AFCF1A" w14:textId="77777777" w:rsidR="0052053A" w:rsidRPr="00A71D81" w:rsidRDefault="0052053A" w:rsidP="0052053A">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(որակավորման ապահովում)</w:t>
      </w:r>
    </w:p>
    <w:p w14:paraId="7AA8F26E" w14:textId="77777777" w:rsidR="0052053A" w:rsidRPr="00A71D81" w:rsidRDefault="0052053A" w:rsidP="0052053A">
      <w:pPr>
        <w:pStyle w:val="NormalWeb"/>
        <w:shd w:val="clear" w:color="auto" w:fill="FFFFFF"/>
        <w:spacing w:before="0" w:beforeAutospacing="0" w:after="0" w:afterAutospacing="0"/>
        <w:ind w:firstLine="375"/>
        <w:rPr>
          <w:rStyle w:val="Strong"/>
          <w:lang w:val="hy-AM"/>
        </w:rPr>
      </w:pPr>
    </w:p>
    <w:p w14:paraId="3E696BEF" w14:textId="154ABA38" w:rsidR="0052053A" w:rsidRPr="00A71D81" w:rsidRDefault="0052053A" w:rsidP="0052053A">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p>
    <w:p w14:paraId="6D5E80F8" w14:textId="77777777" w:rsidR="0052053A" w:rsidRPr="00A71D81" w:rsidRDefault="0052053A" w:rsidP="0052053A">
      <w:pPr>
        <w:pStyle w:val="NormalWeb"/>
        <w:shd w:val="clear" w:color="auto" w:fill="FFFFFF"/>
        <w:spacing w:before="0" w:beforeAutospacing="0" w:after="0" w:afterAutospacing="0"/>
        <w:ind w:left="5664" w:firstLine="708"/>
        <w:rPr>
          <w:rStyle w:val="Strong"/>
          <w:lang w:val="hy-AM"/>
        </w:rPr>
      </w:pPr>
      <w:r w:rsidRPr="00A71D81">
        <w:rPr>
          <w:rFonts w:ascii="GHEA Grapalat" w:hAnsi="GHEA Grapalat" w:cs="Sylfaen"/>
          <w:vertAlign w:val="superscript"/>
          <w:lang w:val="hy-AM"/>
        </w:rPr>
        <w:t xml:space="preserve">          պատվիրատուի անվանումը</w:t>
      </w:r>
    </w:p>
    <w:p w14:paraId="5D869F6E" w14:textId="00FB0510" w:rsidR="0052053A" w:rsidRPr="00A71D81" w:rsidRDefault="0052053A" w:rsidP="0052053A">
      <w:pPr>
        <w:pStyle w:val="NormalWeb"/>
        <w:shd w:val="clear" w:color="auto" w:fill="FFFFFF"/>
        <w:spacing w:before="0" w:beforeAutospacing="0" w:after="0" w:afterAutospacing="0"/>
        <w:rPr>
          <w:rFonts w:ascii="GHEA Grapalat" w:hAnsi="GHEA Grapalat" w:cs="Sylfaen"/>
          <w:vertAlign w:val="superscript"/>
          <w:lang w:val="hy-AM"/>
        </w:rPr>
      </w:pPr>
      <w:r w:rsidRPr="00A71D81">
        <w:rPr>
          <w:rStyle w:val="Strong"/>
          <w:rFonts w:ascii="GHEA Grapalat" w:hAnsi="GHEA Grapalat"/>
          <w:b w:val="0"/>
          <w:bCs w:val="0"/>
          <w:sz w:val="20"/>
          <w:szCs w:val="20"/>
          <w:lang w:val="hy-AM"/>
        </w:rPr>
        <w:t>(այսուհետ՝ բենեֆիցիար) կողմից  ծածկագրով կազմակերպված</w:t>
      </w:r>
      <w:r w:rsidRPr="00A71D81">
        <w:rPr>
          <w:rFonts w:cs="Sylfaen"/>
          <w:vertAlign w:val="superscript"/>
          <w:lang w:val="hy-AM"/>
        </w:rPr>
        <w:t xml:space="preserve">                       </w:t>
      </w:r>
      <w:r w:rsidRPr="00A71D81">
        <w:rPr>
          <w:rFonts w:ascii="GHEA Grapalat" w:hAnsi="GHEA Grapalat" w:cs="Sylfaen"/>
          <w:vertAlign w:val="superscript"/>
          <w:lang w:val="hy-AM"/>
        </w:rPr>
        <w:t xml:space="preserve">ընթացակարգի ծածկագիրը </w:t>
      </w:r>
    </w:p>
    <w:p w14:paraId="109F2A30" w14:textId="50914F0F" w:rsidR="0052053A" w:rsidRPr="00A71D81" w:rsidRDefault="0052053A" w:rsidP="0052053A">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կազմակերպված գնման ընթացակարգի արդյունքում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w:t>
      </w:r>
    </w:p>
    <w:p w14:paraId="45222424" w14:textId="23DA099A" w:rsidR="0052053A" w:rsidRPr="00A71D81" w:rsidRDefault="0052053A" w:rsidP="0052053A">
      <w:pPr>
        <w:pStyle w:val="NormalWeb"/>
        <w:shd w:val="clear" w:color="auto" w:fill="FFFFFF"/>
        <w:spacing w:before="0" w:beforeAutospacing="0" w:after="0" w:afterAutospacing="0"/>
        <w:ind w:firstLine="375"/>
        <w:rPr>
          <w:rFonts w:cs="Sylfaen"/>
          <w:vertAlign w:val="superscript"/>
          <w:lang w:val="hy-AM"/>
        </w:rPr>
      </w:pPr>
      <w:r w:rsidRPr="00A71D81">
        <w:rPr>
          <w:rStyle w:val="Strong"/>
          <w:rFonts w:ascii="GHEA Grapalat" w:hAnsi="GHEA Grapalat"/>
          <w:b w:val="0"/>
          <w:bCs w:val="0"/>
          <w:sz w:val="20"/>
          <w:szCs w:val="20"/>
          <w:lang w:val="hy-AM"/>
        </w:rPr>
        <w:tab/>
      </w:r>
      <w:r w:rsidRPr="00A71D81">
        <w:rPr>
          <w:rFonts w:ascii="GHEA Grapalat" w:hAnsi="GHEA Grapalat" w:cs="Sylfaen"/>
          <w:vertAlign w:val="superscript"/>
          <w:lang w:val="hy-AM"/>
        </w:rPr>
        <w:t>ընտրված մասնակցի անվանումը</w:t>
      </w:r>
    </w:p>
    <w:p w14:paraId="49D15577" w14:textId="293285CA" w:rsidR="0052053A" w:rsidRPr="00A71D81" w:rsidRDefault="0052053A" w:rsidP="0052053A">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(այսուհետ՝ պրիցիպալ) կողմից կնքվելիք N</w:t>
      </w:r>
      <w:r w:rsidRPr="00A71D81">
        <w:rPr>
          <w:rStyle w:val="Strong"/>
          <w:rFonts w:ascii="GHEA Grapalat" w:hAnsi="GHEA Grapalat"/>
          <w:b w:val="0"/>
          <w:bCs w:val="0"/>
          <w:sz w:val="20"/>
          <w:szCs w:val="20"/>
          <w:u w:val="single"/>
          <w:lang w:val="hy-AM"/>
        </w:rPr>
        <w:t xml:space="preserve">           </w:t>
      </w:r>
      <w:r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lang w:val="hy-AM"/>
        </w:rPr>
        <w:tab/>
        <w:t xml:space="preserve"> </w:t>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կնքվելիք պայմանագրի համարը</w:t>
      </w:r>
    </w:p>
    <w:p w14:paraId="7EC88EA4" w14:textId="77777777" w:rsidR="0052053A" w:rsidRPr="00A71D81" w:rsidRDefault="0052053A" w:rsidP="0052053A">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14:paraId="6F1536AA" w14:textId="4B8D9A62" w:rsidR="0052053A" w:rsidRPr="00A71D81" w:rsidRDefault="0052053A" w:rsidP="0052053A">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(այսուհետ՝ երաշխիք տվող </w:t>
      </w:r>
    </w:p>
    <w:p w14:paraId="1BDF1929" w14:textId="12686EDB" w:rsidR="0052053A" w:rsidRPr="00A71D81" w:rsidRDefault="000B7538" w:rsidP="0052053A">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t xml:space="preserve">   </w:t>
      </w:r>
      <w:r w:rsidR="0052053A" w:rsidRPr="00A71D81">
        <w:rPr>
          <w:rStyle w:val="Strong"/>
          <w:rFonts w:ascii="GHEA Grapalat" w:hAnsi="GHEA Grapalat"/>
          <w:b w:val="0"/>
          <w:bCs w:val="0"/>
          <w:sz w:val="20"/>
          <w:szCs w:val="20"/>
          <w:lang w:val="hy-AM"/>
        </w:rPr>
        <w:t xml:space="preserve">  </w:t>
      </w:r>
      <w:r w:rsidR="0052053A" w:rsidRPr="00A71D81">
        <w:rPr>
          <w:rFonts w:ascii="GHEA Grapalat" w:hAnsi="GHEA Grapalat" w:cs="Sylfaen"/>
          <w:vertAlign w:val="superscript"/>
          <w:lang w:val="hy-AM"/>
        </w:rPr>
        <w:t>երաշխիքը տվող բանկի անվանումը</w:t>
      </w:r>
    </w:p>
    <w:p w14:paraId="58D5080B" w14:textId="5D1967F7" w:rsidR="0052053A" w:rsidRPr="00A71D81" w:rsidRDefault="0052053A" w:rsidP="0052053A">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Strong"/>
          <w:rFonts w:ascii="GHEA Grapalat" w:hAnsi="GHEA Grapalat"/>
          <w:b w:val="0"/>
          <w:bCs w:val="0"/>
          <w:sz w:val="20"/>
          <w:szCs w:val="20"/>
          <w:u w:val="single"/>
          <w:lang w:val="hy-AM"/>
        </w:rPr>
        <w:t xml:space="preserve">  </w:t>
      </w:r>
    </w:p>
    <w:p w14:paraId="7FA27924" w14:textId="77777777" w:rsidR="0052053A" w:rsidRPr="00A71D81" w:rsidRDefault="0052053A" w:rsidP="0052053A">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170E508B" w14:textId="77777777" w:rsidR="0052053A" w:rsidRPr="00A71D81" w:rsidRDefault="0052053A" w:rsidP="0052053A">
      <w:pPr>
        <w:pStyle w:val="NormalWeb"/>
        <w:shd w:val="clear" w:color="auto" w:fill="FFFFFF"/>
        <w:spacing w:before="0" w:beforeAutospacing="0" w:after="0" w:afterAutospacing="0"/>
        <w:jc w:val="both"/>
        <w:rPr>
          <w:rFonts w:ascii="GHEA Grapalat" w:hAnsi="GHEA Grapalat" w:cs="Arial"/>
          <w:sz w:val="20"/>
          <w:lang w:val="hy-AM"/>
        </w:rPr>
      </w:pPr>
      <w:r w:rsidRPr="00A71D81">
        <w:rPr>
          <w:rStyle w:val="Strong"/>
          <w:rFonts w:ascii="GHEA Grapalat" w:hAnsi="GHEA Grapalat"/>
          <w:b w:val="0"/>
          <w:bCs w:val="0"/>
          <w:sz w:val="20"/>
          <w:szCs w:val="20"/>
          <w:lang w:val="hy-AM"/>
        </w:rPr>
        <w:t xml:space="preserve">(այսուհետ՝ երաշխիքի գումար)՝ պահանջն ստանալուց </w:t>
      </w:r>
      <w:r w:rsidR="00DB4EFF">
        <w:rPr>
          <w:rStyle w:val="Strong"/>
          <w:rFonts w:ascii="GHEA Grapalat" w:hAnsi="GHEA Grapalat"/>
          <w:b w:val="0"/>
          <w:bCs w:val="0"/>
          <w:sz w:val="20"/>
          <w:szCs w:val="20"/>
          <w:lang w:val="hy-AM"/>
        </w:rPr>
        <w:t>հինգ</w:t>
      </w:r>
      <w:r w:rsidRPr="00A71D81">
        <w:rPr>
          <w:rStyle w:val="Strong"/>
          <w:rFonts w:ascii="GHEA Grapalat" w:hAnsi="GHEA Grapalat"/>
          <w:b w:val="0"/>
          <w:bCs w:val="0"/>
          <w:sz w:val="20"/>
          <w:szCs w:val="20"/>
          <w:lang w:val="hy-AM"/>
        </w:rPr>
        <w:t xml:space="preserve"> աշխատանքային օրվա ընթացքում: </w:t>
      </w:r>
      <w:r w:rsidRPr="00A71D81">
        <w:rPr>
          <w:rFonts w:ascii="GHEA Grapalat" w:hAnsi="GHEA Grapalat" w:cs="Arial"/>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1B349EB8" w14:textId="165E36F7" w:rsidR="0052053A" w:rsidRPr="00A71D81" w:rsidRDefault="0052053A" w:rsidP="0052053A">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  Վճարումը  կատարվում է բենեֆիցիարի </w:t>
      </w:r>
      <w:r w:rsidRPr="00A71D81">
        <w:rPr>
          <w:rStyle w:val="Strong"/>
          <w:rFonts w:ascii="GHEA Grapalat" w:hAnsi="GHEA Grapalat"/>
          <w:b w:val="0"/>
          <w:bCs w:val="0"/>
          <w:sz w:val="20"/>
          <w:szCs w:val="20"/>
          <w:u w:val="single"/>
          <w:lang w:val="hy-AM"/>
        </w:rPr>
        <w:tab/>
        <w:t xml:space="preserve">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հաշվեհամարին փոխանցման միջոցով:</w:t>
      </w:r>
    </w:p>
    <w:p w14:paraId="4CB9B17D" w14:textId="77777777" w:rsidR="0052053A" w:rsidRPr="00A71D81" w:rsidRDefault="0052053A" w:rsidP="0052053A">
      <w:pPr>
        <w:pStyle w:val="NormalWeb"/>
        <w:shd w:val="clear" w:color="auto" w:fill="FFFFFF"/>
        <w:spacing w:before="0" w:beforeAutospacing="0" w:after="0" w:afterAutospacing="0"/>
        <w:ind w:left="708"/>
        <w:rPr>
          <w:rStyle w:val="Strong"/>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  </w:t>
      </w:r>
    </w:p>
    <w:p w14:paraId="0ADAEE8A" w14:textId="77777777" w:rsidR="0052053A" w:rsidRPr="00A71D81" w:rsidRDefault="0052053A" w:rsidP="0052053A">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0BFDEDB7" w14:textId="77777777" w:rsidR="0052053A" w:rsidRPr="00A71D81" w:rsidRDefault="0052053A" w:rsidP="0052053A">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27954732" w14:textId="4469CC55" w:rsidR="0098242F" w:rsidRPr="00A71D81" w:rsidRDefault="0052053A" w:rsidP="0098242F">
      <w:pPr>
        <w:pStyle w:val="NormalWeb"/>
        <w:shd w:val="clear" w:color="auto" w:fill="FFFFFF"/>
        <w:spacing w:before="0" w:beforeAutospacing="0" w:after="0" w:afterAutospacing="0"/>
        <w:ind w:firstLine="708"/>
        <w:jc w:val="both"/>
        <w:rPr>
          <w:rFonts w:ascii="GHEA Grapalat" w:hAnsi="GHEA Grapalat" w:cs="Sylfaen"/>
          <w:vertAlign w:val="superscript"/>
          <w:lang w:val="hy-AM"/>
        </w:rPr>
      </w:pPr>
      <w:r w:rsidRPr="00A71D81">
        <w:rPr>
          <w:rFonts w:ascii="GHEA Grapalat" w:hAnsi="GHEA Grapalat"/>
          <w:color w:val="000000"/>
          <w:sz w:val="20"/>
          <w:szCs w:val="20"/>
          <w:lang w:val="hy-AM"/>
        </w:rPr>
        <w:t xml:space="preserve">5. </w:t>
      </w:r>
      <w:r w:rsidR="0098242F" w:rsidRPr="00A71D81">
        <w:rPr>
          <w:rFonts w:ascii="GHEA Grapalat" w:hAnsi="GHEA Grapalat"/>
          <w:color w:val="000000"/>
          <w:sz w:val="20"/>
          <w:szCs w:val="20"/>
          <w:lang w:val="hy-AM"/>
        </w:rPr>
        <w:t xml:space="preserve">Երաշխիքը գործում է բենեֆիցիարի և պրինցիպալի միջև N </w:t>
      </w:r>
      <w:r w:rsidR="0098242F" w:rsidRPr="00A71D81">
        <w:rPr>
          <w:rFonts w:ascii="GHEA Grapalat" w:hAnsi="GHEA Grapalat"/>
          <w:color w:val="000000"/>
          <w:sz w:val="20"/>
          <w:szCs w:val="20"/>
          <w:u w:val="single"/>
          <w:lang w:val="hy-AM"/>
        </w:rPr>
        <w:tab/>
      </w:r>
      <w:r w:rsidR="0098242F" w:rsidRPr="00A71D81">
        <w:rPr>
          <w:rFonts w:ascii="GHEA Grapalat" w:hAnsi="GHEA Grapalat" w:cs="Sylfaen"/>
          <w:vertAlign w:val="superscript"/>
          <w:lang w:val="hy-AM"/>
        </w:rPr>
        <w:t xml:space="preserve">                               </w:t>
      </w:r>
    </w:p>
    <w:p w14:paraId="24D9081B" w14:textId="77777777" w:rsidR="0098242F" w:rsidRPr="00A71D81" w:rsidRDefault="0098242F" w:rsidP="0098242F">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s="Sylfaen"/>
          <w:vertAlign w:val="superscript"/>
          <w:lang w:val="hy-AM"/>
        </w:rPr>
        <w:t xml:space="preserve">                                                                                                                                             կնքվելիք պայմանագրի համարը </w:t>
      </w:r>
    </w:p>
    <w:p w14:paraId="3518BD77" w14:textId="15CAB9E6" w:rsidR="0098242F" w:rsidRPr="00A71D81" w:rsidRDefault="0098242F" w:rsidP="0098242F">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ծածկագրով կնքվելիք պայմանագիրն ուժի մեջ մտնելու օրվանից մինչև </w:t>
      </w:r>
      <w:r w:rsidR="00CB5EFD" w:rsidRPr="00A71D81">
        <w:rPr>
          <w:rFonts w:ascii="GHEA Grapalat" w:hAnsi="GHEA Grapalat"/>
          <w:color w:val="000000"/>
          <w:sz w:val="20"/>
          <w:szCs w:val="20"/>
          <w:u w:val="single"/>
          <w:lang w:val="hy-AM"/>
        </w:rPr>
        <w:t xml:space="preserve"> </w:t>
      </w:r>
      <w:r w:rsidRPr="00A71D81">
        <w:rPr>
          <w:rFonts w:ascii="GHEA Grapalat" w:hAnsi="GHEA Grapalat" w:cs="Sylfaen"/>
          <w:vertAlign w:val="superscript"/>
          <w:lang w:val="hy-AM"/>
        </w:rPr>
        <w:t>կնքվելիք պայմանագրով նախատեսված ապ</w:t>
      </w:r>
      <w:r w:rsidR="00CB5EFD" w:rsidRPr="00A71D81">
        <w:rPr>
          <w:rFonts w:ascii="GHEA Grapalat" w:hAnsi="GHEA Grapalat" w:cs="Sylfaen"/>
          <w:vertAlign w:val="superscript"/>
          <w:lang w:val="hy-AM"/>
        </w:rPr>
        <w:t>րանքի մատակարարման</w:t>
      </w:r>
      <w:r w:rsidRPr="00A71D81">
        <w:rPr>
          <w:rFonts w:ascii="GHEA Grapalat" w:hAnsi="GHEA Grapalat" w:cs="Sylfaen"/>
          <w:vertAlign w:val="superscript"/>
          <w:lang w:val="hy-AM"/>
        </w:rPr>
        <w:t xml:space="preserve"> վերջնաժամկետը,</w:t>
      </w:r>
    </w:p>
    <w:p w14:paraId="112946EA" w14:textId="77777777" w:rsidR="0098242F" w:rsidRPr="00A71D81" w:rsidRDefault="0098242F" w:rsidP="0098242F">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էլեկտրոնային փոստի հասցեին։     </w:t>
      </w:r>
    </w:p>
    <w:p w14:paraId="779239D3" w14:textId="77777777" w:rsidR="0052053A" w:rsidRPr="00A71D81" w:rsidRDefault="0052053A" w:rsidP="00CB5EFD">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3FC1440C" w14:textId="4D9CF32D" w:rsidR="0052053A" w:rsidRPr="00A71D81" w:rsidRDefault="0052053A" w:rsidP="0052053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ծածկագրով կնքված պայմանագրի, ներառյալ նաև դրանում </w:t>
      </w:r>
    </w:p>
    <w:p w14:paraId="745C4584" w14:textId="77777777" w:rsidR="0052053A" w:rsidRPr="00A71D81" w:rsidRDefault="0052053A" w:rsidP="0052053A">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w:t>
      </w:r>
    </w:p>
    <w:p w14:paraId="12E3CBE5" w14:textId="77777777" w:rsidR="0052053A" w:rsidRPr="00A71D81" w:rsidRDefault="0052053A" w:rsidP="0052053A">
      <w:pPr>
        <w:pStyle w:val="NormalWeb"/>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կատարված փոփոխությունների, լրացուցիչ համաձայնագրերի պատճենները.</w:t>
      </w:r>
    </w:p>
    <w:p w14:paraId="4811DC3E"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hyperlink r:id="rId10" w:history="1">
        <w:r w:rsidRPr="00A71D81">
          <w:rPr>
            <w:rStyle w:val="Hyperlink"/>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w:t>
      </w:r>
      <w:r w:rsidR="00D7538E" w:rsidRPr="00A71D81">
        <w:rPr>
          <w:rFonts w:ascii="GHEA Grapalat" w:hAnsi="GHEA Grapalat"/>
          <w:color w:val="000000"/>
          <w:sz w:val="20"/>
          <w:szCs w:val="20"/>
          <w:lang w:val="hy-AM"/>
        </w:rPr>
        <w:t>ե</w:t>
      </w:r>
      <w:r w:rsidRPr="00A71D81">
        <w:rPr>
          <w:rFonts w:ascii="GHEA Grapalat" w:hAnsi="GHEA Grapalat"/>
          <w:color w:val="000000"/>
          <w:sz w:val="20"/>
          <w:szCs w:val="20"/>
          <w:lang w:val="hy-AM"/>
        </w:rPr>
        <w:t>ով գործող տեղեկագրում հրապարակած ծանուցումը.</w:t>
      </w:r>
    </w:p>
    <w:p w14:paraId="703B1E5F"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3) պայմանագրի շրջանակում </w:t>
      </w:r>
      <w:r w:rsidRPr="00A71D81">
        <w:rPr>
          <w:rFonts w:ascii="GHEA Grapalat" w:hAnsi="GHEA Grapalat" w:cs="Arial"/>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27091946"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D7538E"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31B6886" w14:textId="77777777" w:rsidR="0052053A" w:rsidRPr="00A71D81" w:rsidRDefault="0052053A" w:rsidP="0052053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 Երաշխիք տվող անձը մերժում է բենեֆիցիարի պահանջը, եթե`</w:t>
      </w:r>
    </w:p>
    <w:p w14:paraId="6D85AB34"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3C05D184" w14:textId="77777777" w:rsidR="0052053A" w:rsidRPr="00A71D81" w:rsidRDefault="0052053A" w:rsidP="0052053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464396E2"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A004574"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67753573"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16907377"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3EAA6B48" w14:textId="761F0936"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մարմնի ղեկավար </w:t>
      </w:r>
    </w:p>
    <w:p w14:paraId="2AE274D6" w14:textId="7056F893"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p>
    <w:p w14:paraId="4CA8FAC0" w14:textId="77777777" w:rsidR="0052053A" w:rsidRPr="00A71D81" w:rsidRDefault="0052053A" w:rsidP="0052053A">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09A87CC2" w14:textId="77777777" w:rsidR="007862B1" w:rsidRPr="00A71D81" w:rsidRDefault="0052053A" w:rsidP="00DC5233">
      <w:pPr>
        <w:pStyle w:val="BodyTextIndent3"/>
        <w:spacing w:line="240" w:lineRule="auto"/>
        <w:jc w:val="right"/>
        <w:rPr>
          <w:rFonts w:ascii="GHEA Grapalat" w:hAnsi="GHEA Grapalat" w:cs="Arial"/>
          <w:b/>
          <w:lang w:val="hy-AM"/>
        </w:rPr>
      </w:pPr>
      <w:r w:rsidRPr="00A71D81">
        <w:rPr>
          <w:rFonts w:ascii="GHEA Grapalat" w:hAnsi="GHEA Grapalat"/>
          <w:b/>
          <w:lang w:val="hy-AM"/>
        </w:rPr>
        <w:br w:type="page"/>
      </w:r>
      <w:r w:rsidR="007862B1" w:rsidRPr="00A71D81">
        <w:rPr>
          <w:rFonts w:ascii="GHEA Grapalat" w:hAnsi="GHEA Grapalat" w:cs="Sylfaen"/>
          <w:b/>
          <w:lang w:val="hy-AM"/>
        </w:rPr>
        <w:lastRenderedPageBreak/>
        <w:t>Հավելված</w:t>
      </w:r>
      <w:r w:rsidR="007862B1" w:rsidRPr="00A71D81">
        <w:rPr>
          <w:rFonts w:ascii="GHEA Grapalat" w:hAnsi="GHEA Grapalat" w:cs="Arial"/>
          <w:b/>
          <w:lang w:val="hy-AM"/>
        </w:rPr>
        <w:t xml:space="preserve"> 4.</w:t>
      </w:r>
      <w:r w:rsidR="0069263C" w:rsidRPr="00A71D81">
        <w:rPr>
          <w:rFonts w:ascii="GHEA Grapalat" w:hAnsi="GHEA Grapalat" w:cs="Arial"/>
          <w:b/>
          <w:lang w:val="hy-AM"/>
        </w:rPr>
        <w:t>2</w:t>
      </w:r>
    </w:p>
    <w:p w14:paraId="1FC6CC43" w14:textId="2E3FE263" w:rsidR="007862B1" w:rsidRPr="00A71D81" w:rsidRDefault="007862B1" w:rsidP="007862B1">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Pr="00A71D81">
        <w:rPr>
          <w:rFonts w:ascii="GHEA Grapalat" w:hAnsi="GHEA Grapalat"/>
          <w:b/>
          <w:lang w:val="hy-AM"/>
        </w:rPr>
        <w:t>---</w:t>
      </w:r>
      <w:r w:rsidR="00B50C0D">
        <w:rPr>
          <w:rFonts w:ascii="GHEA Grapalat" w:hAnsi="GHEA Grapalat" w:cs="Sylfaen"/>
          <w:b/>
          <w:lang w:val="hy-AM"/>
        </w:rPr>
        <w:t>ՀԱԲԼԾԿ-ԳՀԱՊՁԲ-</w:t>
      </w:r>
      <w:r w:rsidR="00081EA2">
        <w:rPr>
          <w:rFonts w:ascii="GHEA Grapalat" w:hAnsi="GHEA Grapalat" w:cs="Sylfaen"/>
          <w:b/>
          <w:lang w:val="hy-AM"/>
        </w:rPr>
        <w:t>22/14</w:t>
      </w:r>
      <w:r w:rsidRPr="00A71D81">
        <w:rPr>
          <w:rFonts w:ascii="GHEA Grapalat" w:hAnsi="GHEA Grapalat"/>
          <w:sz w:val="24"/>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2896D925" w14:textId="26A815AA" w:rsidR="007862B1" w:rsidRPr="00A71D81" w:rsidRDefault="00B50C0D" w:rsidP="007862B1">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7862B1" w:rsidRPr="00A71D81">
        <w:rPr>
          <w:rFonts w:ascii="GHEA Grapalat" w:hAnsi="GHEA Grapalat" w:cs="Arial"/>
          <w:b/>
          <w:lang w:val="hy-AM"/>
        </w:rPr>
        <w:t xml:space="preserve"> </w:t>
      </w:r>
      <w:r w:rsidR="007862B1" w:rsidRPr="00A71D81">
        <w:rPr>
          <w:rFonts w:ascii="GHEA Grapalat" w:hAnsi="GHEA Grapalat" w:cs="Sylfaen"/>
          <w:b/>
          <w:lang w:val="hy-AM"/>
        </w:rPr>
        <w:t>հրավերի</w:t>
      </w:r>
    </w:p>
    <w:p w14:paraId="3E1519C3" w14:textId="77777777" w:rsidR="007862B1" w:rsidRPr="00A71D81" w:rsidRDefault="007862B1" w:rsidP="007862B1">
      <w:pPr>
        <w:pStyle w:val="BodyTextIndent3"/>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7A2B37A3"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650342AD"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p>
    <w:p w14:paraId="585D6E93" w14:textId="30EC7A76"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14:paraId="4E0A5280" w14:textId="7B22D17D"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 xml:space="preserve">                               </w:t>
      </w:r>
    </w:p>
    <w:p w14:paraId="7D0BCC6B" w14:textId="01CB9356" w:rsidR="007862B1" w:rsidRPr="00A71D81" w:rsidRDefault="007862B1" w:rsidP="007862B1">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w:t>
      </w:r>
    </w:p>
    <w:p w14:paraId="48AE0F7E"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589540E5" w14:textId="2437638D" w:rsidR="007862B1" w:rsidRPr="00A71D81" w:rsidRDefault="007862B1" w:rsidP="007862B1">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8D47F2">
        <w:rPr>
          <w:rFonts w:ascii="GHEA Grapalat" w:hAnsi="GHEA Grapalat" w:cs="GHEA Grapalat"/>
          <w:sz w:val="20"/>
          <w:szCs w:val="20"/>
          <w:lang w:val="pt-BR"/>
        </w:rPr>
        <w:t xml:space="preserve"> </w:t>
      </w:r>
      <w:r w:rsidR="008D47F2" w:rsidRPr="008D47F2">
        <w:rPr>
          <w:rFonts w:ascii="GHEA Grapalat" w:hAnsi="GHEA Grapalat" w:cs="GHEA Grapalat"/>
          <w:sz w:val="20"/>
          <w:szCs w:val="20"/>
          <w:lang w:val="pt-BR"/>
        </w:rPr>
        <w:t>ՀԱԲԼԾԿ-ԳՀԱՊՁԲ-</w:t>
      </w:r>
      <w:r w:rsidR="00081EA2">
        <w:rPr>
          <w:rFonts w:ascii="GHEA Grapalat" w:hAnsi="GHEA Grapalat" w:cs="GHEA Grapalat"/>
          <w:sz w:val="20"/>
          <w:szCs w:val="20"/>
          <w:lang w:val="pt-BR"/>
        </w:rPr>
        <w:t>22/14</w:t>
      </w:r>
      <w:r w:rsidR="008D47F2" w:rsidRPr="008D47F2">
        <w:rPr>
          <w:rFonts w:ascii="GHEA Grapalat" w:hAnsi="GHEA Grapalat" w:cs="GHEA Grapalat"/>
          <w:sz w:val="20"/>
          <w:szCs w:val="20"/>
          <w:lang w:val="pt-BR"/>
        </w:rPr>
        <w:t xml:space="preserve"> </w:t>
      </w:r>
      <w:r w:rsidRPr="00A71D81">
        <w:rPr>
          <w:rFonts w:ascii="GHEA Grapalat" w:hAnsi="GHEA Grapalat" w:cs="GHEA Grapalat"/>
          <w:sz w:val="20"/>
          <w:szCs w:val="20"/>
          <w:lang w:val="pt-BR"/>
        </w:rPr>
        <w:t>ծածկագրով գնման ընթացակարգին:</w:t>
      </w:r>
    </w:p>
    <w:p w14:paraId="799FFC76" w14:textId="77777777" w:rsidR="007862B1" w:rsidRPr="00A71D81" w:rsidRDefault="006E35C3" w:rsidP="008D47F2">
      <w:pPr>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007862B1" w:rsidRPr="00A71D81">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22404012"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4EE2DD73"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3C78A512"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6608446D"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A71D81" w:rsidRDefault="007862B1" w:rsidP="00091EBC">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595213" w:rsidRPr="00A71D81"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p>
        </w:tc>
      </w:tr>
      <w:tr w:rsidR="00595213" w:rsidRPr="00A71D81"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77777777" w:rsidR="00595213" w:rsidRPr="00A71D81" w:rsidRDefault="00595213" w:rsidP="00CB0ADE">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595213" w:rsidRPr="00A71D81"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p>
        </w:tc>
      </w:tr>
      <w:tr w:rsidR="00595213" w:rsidRPr="00A71D81"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p>
        </w:tc>
      </w:tr>
      <w:tr w:rsidR="00595213"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595213"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595213"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631658" w:rsidRPr="00A71D81">
              <w:rPr>
                <w:rFonts w:ascii="GHEA Grapalat" w:hAnsi="GHEA Grapalat" w:cs="Sylfaen"/>
                <w:bCs/>
                <w:i/>
                <w:sz w:val="20"/>
                <w:szCs w:val="20"/>
              </w:rPr>
              <w:t>որակավորման ա</w:t>
            </w:r>
            <w:r w:rsidRPr="00A71D81">
              <w:rPr>
                <w:rFonts w:ascii="GHEA Grapalat" w:hAnsi="GHEA Grapalat" w:cs="Sylfaen"/>
                <w:bCs/>
                <w:i/>
                <w:sz w:val="20"/>
                <w:szCs w:val="20"/>
              </w:rPr>
              <w:t>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0DF09DC3" w14:textId="77777777" w:rsidR="00595213" w:rsidRPr="00A71D81" w:rsidRDefault="00595213" w:rsidP="00CB0ADE">
            <w:pPr>
              <w:rPr>
                <w:rFonts w:ascii="GHEA Grapalat" w:hAnsi="GHEA Grapalat" w:cs="Arial"/>
                <w:sz w:val="20"/>
                <w:szCs w:val="20"/>
              </w:rPr>
            </w:pP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14:paraId="691AB2F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5289B23"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01D432BC"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30B207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AB7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CA1F99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45224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4B634B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3316BFD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0B70FA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B5FBB2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066403"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066403"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EA9C72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w:t>
            </w:r>
            <w:r w:rsidRPr="00A71D81">
              <w:rPr>
                <w:rFonts w:ascii="GHEA Grapalat" w:hAnsi="GHEA Grapalat"/>
                <w:sz w:val="20"/>
                <w:szCs w:val="20"/>
              </w:rPr>
              <w:lastRenderedPageBreak/>
              <w:t>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066403"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77CC5AB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066403"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D0107C0"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066403"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0A9E5FA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4E41A6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28C638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2B792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D220D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BodyTextIndent"/>
        <w:jc w:val="right"/>
        <w:rPr>
          <w:rFonts w:ascii="GHEA Grapalat" w:hAnsi="GHEA Grapalat" w:cs="Sylfaen"/>
          <w:i w:val="0"/>
          <w:lang w:val="en-US"/>
        </w:rPr>
      </w:pPr>
    </w:p>
    <w:p w14:paraId="7F010279" w14:textId="77777777" w:rsidR="00631658" w:rsidRPr="00A71D81" w:rsidRDefault="00631658" w:rsidP="00631658">
      <w:pPr>
        <w:pStyle w:val="BodyTextIndent"/>
        <w:jc w:val="right"/>
        <w:rPr>
          <w:rFonts w:ascii="GHEA Grapalat" w:hAnsi="GHEA Grapalat" w:cs="Sylfaen"/>
          <w:i w:val="0"/>
          <w:lang w:val="en-US"/>
        </w:rPr>
      </w:pPr>
    </w:p>
    <w:p w14:paraId="64C8C741" w14:textId="77777777" w:rsidR="00631658" w:rsidRPr="00A71D81" w:rsidRDefault="00631658" w:rsidP="00631658">
      <w:pPr>
        <w:pStyle w:val="BodyTextIndent"/>
        <w:jc w:val="right"/>
        <w:rPr>
          <w:rFonts w:ascii="GHEA Grapalat" w:hAnsi="GHEA Grapalat" w:cs="Sylfaen"/>
          <w:i w:val="0"/>
          <w:lang w:val="en-US"/>
        </w:rPr>
      </w:pPr>
    </w:p>
    <w:p w14:paraId="0590E6A7" w14:textId="77777777" w:rsidR="00631658" w:rsidRPr="00A71D81" w:rsidRDefault="00631658" w:rsidP="00631658">
      <w:pPr>
        <w:pStyle w:val="BodyTextIndent"/>
        <w:jc w:val="right"/>
        <w:rPr>
          <w:rFonts w:ascii="GHEA Grapalat" w:hAnsi="GHEA Grapalat" w:cs="Sylfaen"/>
          <w:i w:val="0"/>
          <w:lang w:val="en-US"/>
        </w:rPr>
      </w:pPr>
    </w:p>
    <w:p w14:paraId="22ED4693" w14:textId="77777777" w:rsidR="00631658" w:rsidRPr="00A71D81" w:rsidRDefault="00631658" w:rsidP="00631658">
      <w:pPr>
        <w:pStyle w:val="BodyTextIndent"/>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7139D338" w14:textId="77777777" w:rsidR="00631658" w:rsidRPr="00A71D81" w:rsidRDefault="00631658" w:rsidP="00631658">
      <w:pPr>
        <w:jc w:val="center"/>
        <w:rPr>
          <w:rFonts w:ascii="GHEA Grapalat" w:hAnsi="GHEA Grapalat" w:cs="GHEA Grapalat"/>
          <w:sz w:val="22"/>
          <w:szCs w:val="22"/>
          <w:lang w:val="hy-AM"/>
        </w:rPr>
      </w:pPr>
    </w:p>
    <w:p w14:paraId="5268F810" w14:textId="77777777" w:rsidR="00091EBC" w:rsidRPr="00A71D81" w:rsidRDefault="00631658" w:rsidP="00091EBC">
      <w:pPr>
        <w:pStyle w:val="BodyTextIndent3"/>
        <w:spacing w:line="240" w:lineRule="auto"/>
        <w:jc w:val="right"/>
        <w:rPr>
          <w:rFonts w:ascii="GHEA Grapalat" w:hAnsi="GHEA Grapalat" w:cs="Arial"/>
          <w:b/>
          <w:lang w:val="hy-AM"/>
        </w:rPr>
      </w:pPr>
      <w:r w:rsidRPr="00A71D81">
        <w:rPr>
          <w:rFonts w:ascii="GHEA Grapalat" w:hAnsi="GHEA Grapalat"/>
          <w:b/>
          <w:lang w:val="hy-AM"/>
        </w:rPr>
        <w:br w:type="page"/>
      </w:r>
      <w:r w:rsidR="00091EBC" w:rsidRPr="00A71D81">
        <w:rPr>
          <w:rFonts w:ascii="GHEA Grapalat" w:hAnsi="GHEA Grapalat" w:cs="Sylfaen"/>
          <w:b/>
          <w:lang w:val="hy-AM"/>
        </w:rPr>
        <w:lastRenderedPageBreak/>
        <w:t>Հավելված</w:t>
      </w:r>
      <w:r w:rsidR="00091EBC" w:rsidRPr="00A71D81">
        <w:rPr>
          <w:rFonts w:ascii="GHEA Grapalat" w:hAnsi="GHEA Grapalat" w:cs="Arial"/>
          <w:b/>
          <w:lang w:val="hy-AM"/>
        </w:rPr>
        <w:t xml:space="preserve"> </w:t>
      </w:r>
      <w:r w:rsidR="00BF7D70" w:rsidRPr="00A71D81">
        <w:rPr>
          <w:rFonts w:ascii="GHEA Grapalat" w:hAnsi="GHEA Grapalat" w:cs="Arial"/>
          <w:b/>
          <w:lang w:val="hy-AM"/>
        </w:rPr>
        <w:t>5</w:t>
      </w:r>
    </w:p>
    <w:p w14:paraId="20016D3C" w14:textId="2DD09471" w:rsidR="00091EBC" w:rsidRPr="00A71D81" w:rsidRDefault="00091EBC" w:rsidP="00091EBC">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Pr="00A71D81">
        <w:rPr>
          <w:rFonts w:ascii="GHEA Grapalat" w:hAnsi="GHEA Grapalat"/>
          <w:b/>
          <w:lang w:val="hy-AM"/>
        </w:rPr>
        <w:t>---</w:t>
      </w:r>
      <w:r w:rsidR="00B50C0D">
        <w:rPr>
          <w:rFonts w:ascii="GHEA Grapalat" w:hAnsi="GHEA Grapalat" w:cs="Sylfaen"/>
          <w:b/>
          <w:lang w:val="hy-AM"/>
        </w:rPr>
        <w:t>ՀԱԲԼԾԿ-ԳՀԱՊՁԲ-</w:t>
      </w:r>
      <w:r w:rsidR="00081EA2">
        <w:rPr>
          <w:rFonts w:ascii="GHEA Grapalat" w:hAnsi="GHEA Grapalat" w:cs="Sylfaen"/>
          <w:b/>
          <w:lang w:val="hy-AM"/>
        </w:rPr>
        <w:t>22/14</w:t>
      </w:r>
      <w:r w:rsidRPr="00A71D81">
        <w:rPr>
          <w:rFonts w:ascii="GHEA Grapalat" w:hAnsi="GHEA Grapalat"/>
          <w:sz w:val="24"/>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71C84E17" w14:textId="41660B16" w:rsidR="00091EBC" w:rsidRPr="00A71D81" w:rsidRDefault="00B50C0D" w:rsidP="00091EBC">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091EBC" w:rsidRPr="00A71D81">
        <w:rPr>
          <w:rFonts w:ascii="GHEA Grapalat" w:hAnsi="GHEA Grapalat" w:cs="Arial"/>
          <w:b/>
          <w:lang w:val="hy-AM"/>
        </w:rPr>
        <w:t xml:space="preserve"> </w:t>
      </w:r>
      <w:r w:rsidR="00091EBC" w:rsidRPr="00A71D81">
        <w:rPr>
          <w:rFonts w:ascii="GHEA Grapalat" w:hAnsi="GHEA Grapalat" w:cs="Sylfaen"/>
          <w:b/>
          <w:lang w:val="hy-AM"/>
        </w:rPr>
        <w:t>հրավերի</w:t>
      </w:r>
    </w:p>
    <w:p w14:paraId="2C68CA82" w14:textId="77777777" w:rsidR="00091EBC" w:rsidRPr="00A71D81" w:rsidRDefault="00091EBC" w:rsidP="00091EBC">
      <w:pPr>
        <w:pStyle w:val="BodyTextIndent3"/>
        <w:spacing w:line="240" w:lineRule="auto"/>
        <w:jc w:val="right"/>
        <w:rPr>
          <w:rFonts w:ascii="GHEA Grapalat" w:hAnsi="GHEA Grapalat" w:cs="Sylfaen"/>
          <w:b/>
          <w:lang w:val="hy-AM"/>
        </w:rPr>
      </w:pPr>
    </w:p>
    <w:p w14:paraId="4B2DA455" w14:textId="77777777" w:rsidR="00091EBC" w:rsidRPr="00A71D81"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14:paraId="3106392E" w14:textId="77777777" w:rsidR="001C7C1A" w:rsidRPr="00A71D81" w:rsidRDefault="001C7C1A" w:rsidP="001C7C1A">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(պայմանագրի ապահովում)</w:t>
      </w:r>
    </w:p>
    <w:p w14:paraId="56CC6D8E" w14:textId="77777777" w:rsidR="00091EBC" w:rsidRPr="00A71D81" w:rsidRDefault="00091EBC" w:rsidP="00091EBC">
      <w:pPr>
        <w:pStyle w:val="NormalWeb"/>
        <w:shd w:val="clear" w:color="auto" w:fill="FFFFFF"/>
        <w:spacing w:before="0" w:beforeAutospacing="0" w:after="0" w:afterAutospacing="0"/>
        <w:ind w:firstLine="375"/>
        <w:rPr>
          <w:rStyle w:val="Strong"/>
          <w:lang w:val="hy-AM"/>
        </w:rPr>
      </w:pPr>
    </w:p>
    <w:p w14:paraId="7B93C43D" w14:textId="4B072832" w:rsidR="00091EBC" w:rsidRPr="00A71D81"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p>
    <w:p w14:paraId="6EDC4853" w14:textId="77777777" w:rsidR="00091EBC" w:rsidRPr="00A71D81" w:rsidRDefault="00091EBC" w:rsidP="00091EBC">
      <w:pPr>
        <w:pStyle w:val="NormalWeb"/>
        <w:shd w:val="clear" w:color="auto" w:fill="FFFFFF"/>
        <w:spacing w:before="0" w:beforeAutospacing="0" w:after="0" w:afterAutospacing="0"/>
        <w:ind w:left="5664" w:firstLine="708"/>
        <w:rPr>
          <w:rStyle w:val="Strong"/>
          <w:lang w:val="hy-AM"/>
        </w:rPr>
      </w:pPr>
      <w:r w:rsidRPr="00A71D81">
        <w:rPr>
          <w:rFonts w:ascii="GHEA Grapalat" w:hAnsi="GHEA Grapalat" w:cs="Sylfaen"/>
          <w:vertAlign w:val="superscript"/>
          <w:lang w:val="hy-AM"/>
        </w:rPr>
        <w:t xml:space="preserve">          պատվիրատուի անվանումը</w:t>
      </w:r>
    </w:p>
    <w:p w14:paraId="13CF9536" w14:textId="2AAA90A0" w:rsidR="00091EBC" w:rsidRPr="00A71D81"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A71D81">
        <w:rPr>
          <w:rStyle w:val="Strong"/>
          <w:rFonts w:ascii="GHEA Grapalat" w:hAnsi="GHEA Grapalat"/>
          <w:b w:val="0"/>
          <w:bCs w:val="0"/>
          <w:sz w:val="20"/>
          <w:szCs w:val="20"/>
          <w:lang w:val="hy-AM"/>
        </w:rPr>
        <w:t xml:space="preserve">(այսուհետ՝ բենեֆիցիար) և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միջև </w:t>
      </w:r>
      <w:r w:rsidRPr="00A71D81">
        <w:rPr>
          <w:rFonts w:cs="Sylfaen"/>
          <w:vertAlign w:val="superscript"/>
          <w:lang w:val="hy-AM"/>
        </w:rPr>
        <w:t xml:space="preserve">                       </w:t>
      </w:r>
      <w:r w:rsidRPr="00A71D81">
        <w:rPr>
          <w:rFonts w:ascii="GHEA Grapalat" w:hAnsi="GHEA Grapalat" w:cs="Sylfaen"/>
          <w:vertAlign w:val="superscript"/>
          <w:lang w:val="hy-AM"/>
        </w:rPr>
        <w:t xml:space="preserve">ընտրված մասնակցի անվանումը </w:t>
      </w:r>
    </w:p>
    <w:p w14:paraId="1D9BF23D" w14:textId="3624A754" w:rsidR="00091EBC" w:rsidRPr="00A71D81"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կնքվելիք N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պայմանագրից բխող պրինցիպալի </w:t>
      </w:r>
    </w:p>
    <w:p w14:paraId="02A8DBCA" w14:textId="61B48A23" w:rsidR="00091EBC" w:rsidRPr="00A71D81"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Fonts w:ascii="GHEA Grapalat" w:hAnsi="GHEA Grapalat" w:cs="Sylfaen"/>
          <w:vertAlign w:val="superscript"/>
          <w:lang w:val="hy-AM"/>
        </w:rPr>
        <w:t xml:space="preserve">կնքվելիք պայմանագրի </w:t>
      </w:r>
      <w:r w:rsidR="007A5E2D" w:rsidRPr="00A71D81">
        <w:rPr>
          <w:rFonts w:ascii="GHEA Grapalat" w:hAnsi="GHEA Grapalat" w:cs="Sylfaen"/>
          <w:vertAlign w:val="superscript"/>
          <w:lang w:val="hy-AM"/>
        </w:rPr>
        <w:t>համարը</w:t>
      </w:r>
    </w:p>
    <w:p w14:paraId="23048EC1" w14:textId="77777777" w:rsidR="00091EBC" w:rsidRPr="00A71D81"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D7538E" w:rsidRPr="00A71D81">
        <w:rPr>
          <w:rStyle w:val="Strong"/>
          <w:rFonts w:ascii="GHEA Grapalat" w:hAnsi="GHEA Grapalat"/>
          <w:b w:val="0"/>
          <w:bCs w:val="0"/>
          <w:sz w:val="20"/>
          <w:szCs w:val="20"/>
          <w:lang w:val="hy-AM"/>
        </w:rPr>
        <w:t>ում</w:t>
      </w:r>
      <w:r w:rsidRPr="00A71D81">
        <w:rPr>
          <w:rStyle w:val="Strong"/>
          <w:rFonts w:ascii="GHEA Grapalat" w:hAnsi="GHEA Grapalat"/>
          <w:b w:val="0"/>
          <w:bCs w:val="0"/>
          <w:sz w:val="20"/>
          <w:szCs w:val="20"/>
          <w:lang w:val="hy-AM"/>
        </w:rPr>
        <w:t xml:space="preserve">: </w:t>
      </w:r>
    </w:p>
    <w:p w14:paraId="00E548B4" w14:textId="70E67D09" w:rsidR="00091EBC" w:rsidRPr="00A71D81"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(այսուհետ՝ երաշխիք տվող </w:t>
      </w:r>
    </w:p>
    <w:p w14:paraId="7722C98D" w14:textId="5557B642" w:rsidR="00091EBC" w:rsidRPr="00A71D81"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14:paraId="0C9B0DDA" w14:textId="60C126B3" w:rsidR="00091EBC" w:rsidRPr="00A71D81"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p>
    <w:p w14:paraId="336F2B4E" w14:textId="77777777" w:rsidR="00091EBC" w:rsidRPr="00A71D81"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4ADD1146" w14:textId="208D4147" w:rsidR="00091EBC" w:rsidRPr="00A71D81"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(այսուհետ՝ երաշխիքի գումար)՝ պահանջն ստանալուց </w:t>
      </w:r>
      <w:r w:rsidR="00DB4EFF">
        <w:rPr>
          <w:rStyle w:val="Strong"/>
          <w:rFonts w:ascii="GHEA Grapalat" w:hAnsi="GHEA Grapalat"/>
          <w:b w:val="0"/>
          <w:bCs w:val="0"/>
          <w:sz w:val="20"/>
          <w:szCs w:val="20"/>
          <w:lang w:val="hy-AM"/>
        </w:rPr>
        <w:t>հինգ</w:t>
      </w:r>
      <w:r w:rsidRPr="00A71D81">
        <w:rPr>
          <w:rStyle w:val="Strong"/>
          <w:rFonts w:ascii="GHEA Grapalat" w:hAnsi="GHEA Grapalat"/>
          <w:b w:val="0"/>
          <w:bCs w:val="0"/>
          <w:sz w:val="20"/>
          <w:szCs w:val="20"/>
          <w:lang w:val="hy-AM"/>
        </w:rPr>
        <w:t xml:space="preserve"> աշխատանքային օրվա ընթացքում:   Վճարումը  կատարվում է բենեֆիցիարի հաշվեհամարին փոխանցման միջոցով:</w:t>
      </w:r>
    </w:p>
    <w:p w14:paraId="1DEC7E47" w14:textId="77777777" w:rsidR="00091EBC" w:rsidRPr="00A71D81"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w:t>
      </w:r>
    </w:p>
    <w:p w14:paraId="14B52716" w14:textId="77777777"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04A940CD" w14:textId="77777777"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C27A8B9" w14:textId="41AB5DDE" w:rsidR="002C565E" w:rsidRPr="00A71D81" w:rsidRDefault="0024041A" w:rsidP="002C565E">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w:t>
      </w:r>
      <w:r w:rsidR="002C565E" w:rsidRPr="00A71D81">
        <w:rPr>
          <w:rFonts w:ascii="GHEA Grapalat" w:hAnsi="GHEA Grapalat"/>
          <w:color w:val="000000"/>
          <w:sz w:val="20"/>
          <w:szCs w:val="20"/>
          <w:lang w:val="hy-AM"/>
        </w:rPr>
        <w:t xml:space="preserve">Երաշխիքը գործում է բենեֆիցիարի և պրիցիպալի միջև կնքվելիքN </w:t>
      </w:r>
    </w:p>
    <w:p w14:paraId="4880C083" w14:textId="77777777" w:rsidR="002C565E" w:rsidRPr="00A71D81" w:rsidRDefault="002C565E" w:rsidP="002C565E">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0E662C72" w14:textId="1BA3D692" w:rsidR="002C565E" w:rsidRPr="00A71D81" w:rsidRDefault="002C565E" w:rsidP="002C565E">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պայմանագիրն ուժի մեջ մտնելու օրվանից մինչև </w:t>
      </w:r>
      <w:r w:rsidRPr="00A71D81">
        <w:rPr>
          <w:rFonts w:ascii="GHEA Grapalat" w:hAnsi="GHEA Grapalat" w:cs="Sylfaen"/>
          <w:vertAlign w:val="superscript"/>
          <w:lang w:val="hy-AM"/>
        </w:rPr>
        <w:t>կնքվելիք պայմանագրով նախատեսված ապրանքի մատակարարման վերջնաժամկետը, ներառյալ երաշխիքային ժամկետը</w:t>
      </w:r>
    </w:p>
    <w:p w14:paraId="00C3D681" w14:textId="77777777" w:rsidR="002C565E" w:rsidRPr="00A71D81" w:rsidRDefault="002C565E" w:rsidP="002C565E">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էլեկտրոնային փոստի հասցեին։     </w:t>
      </w:r>
    </w:p>
    <w:p w14:paraId="7408B21B" w14:textId="77777777" w:rsidR="00091EBC" w:rsidRPr="00A71D81" w:rsidRDefault="00091EBC" w:rsidP="00CB5EF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0CA5AC33" w14:textId="536B0BBD" w:rsidR="00DC3470" w:rsidRPr="00A71D81" w:rsidRDefault="00DC3470" w:rsidP="00DC347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w:t>
      </w:r>
      <w:r w:rsidR="0091775C" w:rsidRPr="00A71D81">
        <w:rPr>
          <w:rFonts w:ascii="GHEA Grapalat" w:hAnsi="GHEA Grapalat"/>
          <w:color w:val="000000"/>
          <w:sz w:val="20"/>
          <w:szCs w:val="20"/>
          <w:lang w:val="hy-AM"/>
        </w:rPr>
        <w:t xml:space="preserve">N </w:t>
      </w:r>
      <w:r w:rsidR="0091775C" w:rsidRPr="00A71D81">
        <w:rPr>
          <w:rFonts w:ascii="GHEA Grapalat" w:hAnsi="GHEA Grapalat"/>
          <w:color w:val="000000"/>
          <w:sz w:val="20"/>
          <w:szCs w:val="20"/>
          <w:u w:val="single"/>
          <w:lang w:val="hy-AM"/>
        </w:rPr>
        <w:t xml:space="preserve">     </w:t>
      </w:r>
      <w:r w:rsidRPr="00A71D81">
        <w:rPr>
          <w:rFonts w:ascii="GHEA Grapalat" w:hAnsi="GHEA Grapalat"/>
          <w:color w:val="000000"/>
          <w:sz w:val="20"/>
          <w:szCs w:val="20"/>
          <w:lang w:val="hy-AM"/>
        </w:rPr>
        <w:t xml:space="preserve"> պայմանագրի, ներառյալ նաև դրանում </w:t>
      </w:r>
      <w:r w:rsidR="0091775C" w:rsidRPr="00A71D81">
        <w:rPr>
          <w:rFonts w:ascii="GHEA Grapalat" w:hAnsi="GHEA Grapalat"/>
          <w:color w:val="000000"/>
          <w:sz w:val="20"/>
          <w:szCs w:val="20"/>
          <w:lang w:val="hy-AM"/>
        </w:rPr>
        <w:t>կատարված</w:t>
      </w:r>
    </w:p>
    <w:p w14:paraId="4ACBDF3E" w14:textId="77777777" w:rsidR="00DC3470" w:rsidRPr="00A71D81"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w:t>
      </w:r>
      <w:r w:rsidR="0091775C" w:rsidRPr="00A71D81">
        <w:rPr>
          <w:rFonts w:ascii="GHEA Grapalat" w:hAnsi="GHEA Grapalat" w:cs="Sylfaen"/>
          <w:vertAlign w:val="superscript"/>
          <w:lang w:val="hy-AM"/>
        </w:rPr>
        <w:t>համարը</w:t>
      </w:r>
      <w:r w:rsidRPr="00A71D81">
        <w:rPr>
          <w:rFonts w:ascii="GHEA Grapalat" w:hAnsi="GHEA Grapalat" w:cs="Sylfaen"/>
          <w:vertAlign w:val="superscript"/>
          <w:lang w:val="hy-AM"/>
        </w:rPr>
        <w:t xml:space="preserve"> </w:t>
      </w:r>
    </w:p>
    <w:p w14:paraId="0A4028A4" w14:textId="77777777" w:rsidR="00DC3470" w:rsidRPr="00A71D81" w:rsidRDefault="00DC3470" w:rsidP="00DC3470">
      <w:pPr>
        <w:pStyle w:val="NormalWeb"/>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կատարված փոփոխությունների, լրացուցիչ համաձայնագրերի պատճենները.</w:t>
      </w:r>
    </w:p>
    <w:p w14:paraId="5A63CA42" w14:textId="77777777" w:rsidR="00DC3470" w:rsidRPr="00A71D81" w:rsidRDefault="00DC3470" w:rsidP="00DC347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hyperlink r:id="rId11" w:history="1">
        <w:r w:rsidRPr="00A71D81">
          <w:rPr>
            <w:rStyle w:val="Hyperlink"/>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w:t>
      </w:r>
      <w:r w:rsidR="00D7538E" w:rsidRPr="00A71D81">
        <w:rPr>
          <w:rFonts w:ascii="GHEA Grapalat" w:hAnsi="GHEA Grapalat"/>
          <w:color w:val="000000"/>
          <w:sz w:val="20"/>
          <w:szCs w:val="20"/>
          <w:lang w:val="hy-AM"/>
        </w:rPr>
        <w:t>ե</w:t>
      </w:r>
      <w:r w:rsidRPr="00A71D81">
        <w:rPr>
          <w:rFonts w:ascii="GHEA Grapalat" w:hAnsi="GHEA Grapalat"/>
          <w:color w:val="000000"/>
          <w:sz w:val="20"/>
          <w:szCs w:val="20"/>
          <w:lang w:val="hy-AM"/>
        </w:rPr>
        <w:t>ով գործող տեղեկագրում հրապարակած ծանուցումը</w:t>
      </w:r>
      <w:r w:rsidR="00BF009A" w:rsidRPr="00A71D81">
        <w:rPr>
          <w:rFonts w:ascii="GHEA Grapalat" w:hAnsi="GHEA Grapalat"/>
          <w:color w:val="000000"/>
          <w:sz w:val="20"/>
          <w:szCs w:val="20"/>
          <w:lang w:val="hy-AM"/>
        </w:rPr>
        <w:t>:</w:t>
      </w:r>
    </w:p>
    <w:p w14:paraId="41532609"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D7538E"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DE6FBDD" w14:textId="77777777" w:rsidR="00091EBC" w:rsidRPr="00A71D81" w:rsidRDefault="0054575E"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w:t>
      </w:r>
      <w:r w:rsidR="00091EBC" w:rsidRPr="00A71D81">
        <w:rPr>
          <w:rFonts w:ascii="GHEA Grapalat" w:hAnsi="GHEA Grapalat"/>
          <w:color w:val="000000"/>
          <w:sz w:val="20"/>
          <w:szCs w:val="20"/>
          <w:lang w:val="hy-AM"/>
        </w:rPr>
        <w:t>. Երաշխիք տվող անձը մերժում է բենեֆիցիարի պահանջը, եթե`</w:t>
      </w:r>
    </w:p>
    <w:p w14:paraId="115929E6"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24A92384" w14:textId="77777777"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07C432F5" w14:textId="77777777" w:rsidR="00091EBC" w:rsidRPr="00A71D81" w:rsidRDefault="0054575E"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w:t>
      </w:r>
      <w:r w:rsidR="00091EBC" w:rsidRPr="00A71D81">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CE396BB"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54575E" w:rsidRPr="00A71D81">
        <w:rPr>
          <w:rFonts w:ascii="GHEA Grapalat" w:hAnsi="GHEA Grapalat"/>
          <w:color w:val="000000"/>
          <w:sz w:val="20"/>
          <w:szCs w:val="20"/>
          <w:lang w:val="hy-AM"/>
        </w:rPr>
        <w:t>0</w:t>
      </w:r>
      <w:r w:rsidRPr="00A71D81">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121A407B"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54575E" w:rsidRPr="00A71D81">
        <w:rPr>
          <w:rFonts w:ascii="GHEA Grapalat" w:hAnsi="GHEA Grapalat"/>
          <w:color w:val="000000"/>
          <w:sz w:val="20"/>
          <w:szCs w:val="20"/>
          <w:lang w:val="hy-AM"/>
        </w:rPr>
        <w:t>1</w:t>
      </w:r>
      <w:r w:rsidRPr="00A71D81">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1428592C"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6AF1A015" w14:textId="53E0FB7A" w:rsidR="006C459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Գործադիր </w:t>
      </w:r>
      <w:r w:rsidR="006C459C" w:rsidRPr="00A71D81">
        <w:rPr>
          <w:rFonts w:ascii="GHEA Grapalat" w:hAnsi="GHEA Grapalat"/>
          <w:color w:val="000000"/>
          <w:sz w:val="20"/>
          <w:szCs w:val="20"/>
          <w:lang w:val="hy-AM"/>
        </w:rPr>
        <w:t xml:space="preserve">մարմնի ղեկավար </w:t>
      </w:r>
      <w:r w:rsidR="006C459C" w:rsidRPr="00A71D81">
        <w:rPr>
          <w:rFonts w:ascii="GHEA Grapalat" w:hAnsi="GHEA Grapalat"/>
          <w:color w:val="000000"/>
          <w:sz w:val="20"/>
          <w:szCs w:val="20"/>
          <w:u w:val="single"/>
          <w:lang w:val="hy-AM"/>
        </w:rPr>
        <w:tab/>
      </w:r>
    </w:p>
    <w:p w14:paraId="5297412F"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0FAC9626"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6B08DCC2" w14:textId="61CC5CAE"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p>
    <w:p w14:paraId="4E09FE14" w14:textId="77777777" w:rsidR="00091EBC" w:rsidRPr="00A71D81"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70652BFD" w14:textId="77777777" w:rsidR="00091EBC" w:rsidRPr="00A71D81" w:rsidRDefault="00091EBC" w:rsidP="00091EBC">
      <w:pPr>
        <w:pStyle w:val="BodyTextIndent3"/>
        <w:spacing w:line="240" w:lineRule="auto"/>
        <w:jc w:val="center"/>
        <w:rPr>
          <w:rFonts w:ascii="GHEA Grapalat" w:hAnsi="GHEA Grapalat" w:cs="Arial"/>
          <w:b/>
          <w:lang w:val="hy-AM"/>
        </w:rPr>
      </w:pPr>
    </w:p>
    <w:p w14:paraId="74558A3C" w14:textId="77777777" w:rsidR="00631658" w:rsidRPr="00A71D81" w:rsidRDefault="009C370D" w:rsidP="00631658">
      <w:pPr>
        <w:jc w:val="right"/>
        <w:rPr>
          <w:rFonts w:ascii="GHEA Grapalat" w:hAnsi="GHEA Grapalat" w:cs="GHEA Grapalat"/>
          <w:i/>
          <w:sz w:val="18"/>
          <w:szCs w:val="18"/>
          <w:lang w:val="hy-AM"/>
        </w:rPr>
      </w:pPr>
      <w:r w:rsidRPr="00A71D81">
        <w:rPr>
          <w:rFonts w:ascii="GHEA Grapalat" w:hAnsi="GHEA Grapalat"/>
          <w:b/>
          <w:lang w:val="hy-AM"/>
        </w:rPr>
        <w:br w:type="page"/>
      </w:r>
    </w:p>
    <w:p w14:paraId="10A50D6C" w14:textId="77777777" w:rsidR="00631658" w:rsidRPr="00A71D81" w:rsidRDefault="00631658" w:rsidP="00631658">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14:paraId="270091D2" w14:textId="3EC50606" w:rsidR="00631658" w:rsidRPr="00A71D81" w:rsidRDefault="00631658" w:rsidP="00631658">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w:t>
      </w:r>
      <w:r w:rsidR="00B50C0D">
        <w:rPr>
          <w:rFonts w:ascii="GHEA Grapalat" w:hAnsi="GHEA Grapalat" w:cs="Sylfaen"/>
          <w:b/>
          <w:lang w:val="hy-AM"/>
        </w:rPr>
        <w:t>ՀԱԲԼԾԿ-ԳՀԱՊՁԲ-</w:t>
      </w:r>
      <w:r w:rsidR="00081EA2">
        <w:rPr>
          <w:rFonts w:ascii="GHEA Grapalat" w:hAnsi="GHEA Grapalat" w:cs="Sylfaen"/>
          <w:b/>
          <w:lang w:val="hy-AM"/>
        </w:rPr>
        <w:t>22/14</w:t>
      </w:r>
      <w:r w:rsidRPr="00A71D81">
        <w:rPr>
          <w:rFonts w:ascii="GHEA Grapalat" w:hAnsi="GHEA Grapalat" w:cs="Sylfaen"/>
          <w:b/>
          <w:lang w:val="hy-AM"/>
        </w:rPr>
        <w:t>»*  ծածկագրով</w:t>
      </w:r>
    </w:p>
    <w:p w14:paraId="5BE6F7DC" w14:textId="3A330C23" w:rsidR="00631658" w:rsidRPr="00A71D81" w:rsidRDefault="00B50C0D" w:rsidP="00631658">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631658" w:rsidRPr="00A71D81">
        <w:rPr>
          <w:rFonts w:ascii="GHEA Grapalat" w:hAnsi="GHEA Grapalat" w:cs="Sylfaen"/>
          <w:b/>
          <w:lang w:val="hy-AM"/>
        </w:rPr>
        <w:t xml:space="preserve"> հրավերի</w:t>
      </w: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30760564"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3F396EF6"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p>
    <w:p w14:paraId="152DC493" w14:textId="7A9E5048"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267AE6A6"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 xml:space="preserve">                               </w:t>
      </w:r>
    </w:p>
    <w:p w14:paraId="57D90658" w14:textId="53EF37F5"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w:t>
      </w:r>
    </w:p>
    <w:p w14:paraId="3BD545D2"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7FE459AF" w14:textId="3086D4AE" w:rsidR="00631658" w:rsidRPr="00A71D81" w:rsidRDefault="00631658" w:rsidP="008D47F2">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կազմակերպված</w:t>
      </w:r>
      <w:r w:rsidR="008D47F2" w:rsidRPr="008D47F2">
        <w:rPr>
          <w:rFonts w:ascii="GHEA Grapalat" w:hAnsi="GHEA Grapalat" w:cs="GHEA Grapalat"/>
          <w:sz w:val="20"/>
          <w:szCs w:val="20"/>
          <w:lang w:val="pt-BR"/>
        </w:rPr>
        <w:t xml:space="preserve"> ՀԱԲԼԾԿ-ԳՀԱՊՁԲ-</w:t>
      </w:r>
      <w:r w:rsidR="00081EA2">
        <w:rPr>
          <w:rFonts w:ascii="GHEA Grapalat" w:hAnsi="GHEA Grapalat" w:cs="GHEA Grapalat"/>
          <w:sz w:val="20"/>
          <w:szCs w:val="20"/>
          <w:lang w:val="pt-BR"/>
        </w:rPr>
        <w:t>22/14</w:t>
      </w:r>
      <w:r w:rsidRPr="00A71D81">
        <w:rPr>
          <w:rFonts w:ascii="GHEA Grapalat" w:hAnsi="GHEA Grapalat" w:cs="GHEA Grapalat"/>
          <w:sz w:val="20"/>
          <w:szCs w:val="20"/>
          <w:lang w:val="pt-BR"/>
        </w:rPr>
        <w:t>* ծածկագրով գնման ընթացակարգին:</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50771CA2" w14:textId="77777777" w:rsidR="00631658" w:rsidRPr="00A71D81" w:rsidRDefault="00631658" w:rsidP="00631658">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04924FEB"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էլեկտրոնային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թվային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ստորագրությամբ</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հաստատված</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լինելու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դեպքում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դրանք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են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ներկայացվում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էլեկտրոնային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կրիչներով</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ինչպես</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նաև</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դրանցից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արտատպված</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թղթային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տարբերակներով</w:t>
      </w:r>
      <w:r w:rsidRPr="00A71D81">
        <w:rPr>
          <w:rFonts w:ascii="GHEA Grapalat" w:hAnsi="GHEA Grapalat" w:cs="GHEA Grapalat"/>
          <w:sz w:val="20"/>
          <w:szCs w:val="20"/>
          <w:lang w:val="pt-BR"/>
        </w:rPr>
        <w:t>:</w:t>
      </w:r>
    </w:p>
    <w:p w14:paraId="7C108E69" w14:textId="77777777" w:rsidR="00631658" w:rsidRPr="00A71D81" w:rsidRDefault="00631658" w:rsidP="00631658">
      <w:pPr>
        <w:numPr>
          <w:ilvl w:val="1"/>
          <w:numId w:val="25"/>
        </w:numPr>
        <w:ind w:left="0"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lastRenderedPageBreak/>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66292A8A"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641F6033"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6686027E"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1DE1775D"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20E7E7B0"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2CDF163B"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334B2F" w:rsidRPr="00A71D81"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p>
        </w:tc>
      </w:tr>
      <w:tr w:rsidR="00334B2F" w:rsidRPr="00A71D81"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77777777" w:rsidR="00334B2F" w:rsidRPr="00A71D81" w:rsidRDefault="00334B2F" w:rsidP="00CB0ADE">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p>
        </w:tc>
      </w:tr>
      <w:tr w:rsidR="00334B2F" w:rsidRPr="00A71D81"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p>
        </w:tc>
      </w:tr>
      <w:tr w:rsidR="00334B2F" w:rsidRPr="00A71D81"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334B2F"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2768A9AF" w14:textId="77777777" w:rsidR="00334B2F" w:rsidRPr="00A71D81" w:rsidRDefault="00334B2F" w:rsidP="00CB0ADE">
            <w:pPr>
              <w:rPr>
                <w:rFonts w:ascii="GHEA Grapalat" w:hAnsi="GHEA Grapalat" w:cs="Arial"/>
                <w:sz w:val="20"/>
                <w:szCs w:val="20"/>
              </w:rPr>
            </w:pPr>
          </w:p>
        </w:tc>
      </w:tr>
      <w:tr w:rsidR="00334B2F" w:rsidRPr="00A71D81"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14:paraId="385CDB9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21D2B6C"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34176E4E"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FAB2C1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6C6EBF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0B56F6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56CB4C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F7B0AB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461A41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35A3F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94A3E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066403"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066403"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DA430F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w:t>
            </w:r>
            <w:r w:rsidRPr="00A71D81">
              <w:rPr>
                <w:rFonts w:ascii="GHEA Grapalat" w:hAnsi="GHEA Grapalat"/>
                <w:sz w:val="20"/>
                <w:szCs w:val="20"/>
              </w:rPr>
              <w:lastRenderedPageBreak/>
              <w:t>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066403"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BA60A7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066403"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A8FA46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066403"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2A9B1D5C"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3D984C8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5FE02F2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D87EC9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64C21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BodyTextIndent"/>
        <w:jc w:val="right"/>
        <w:rPr>
          <w:rFonts w:ascii="GHEA Grapalat" w:hAnsi="GHEA Grapalat" w:cs="Sylfaen"/>
          <w:i w:val="0"/>
          <w:lang w:val="en-US"/>
        </w:rPr>
      </w:pPr>
    </w:p>
    <w:p w14:paraId="7344D883" w14:textId="77777777" w:rsidR="00334B2F" w:rsidRPr="00A71D81" w:rsidRDefault="00334B2F" w:rsidP="00334B2F">
      <w:pPr>
        <w:pStyle w:val="BodyTextIndent"/>
        <w:jc w:val="right"/>
        <w:rPr>
          <w:rFonts w:ascii="GHEA Grapalat" w:hAnsi="GHEA Grapalat" w:cs="Sylfaen"/>
          <w:i w:val="0"/>
          <w:lang w:val="en-US"/>
        </w:rPr>
      </w:pPr>
    </w:p>
    <w:p w14:paraId="33330E1B" w14:textId="77777777" w:rsidR="00334B2F" w:rsidRPr="00A71D81" w:rsidRDefault="00334B2F" w:rsidP="00334B2F">
      <w:pPr>
        <w:pStyle w:val="BodyTextIndent"/>
        <w:jc w:val="right"/>
        <w:rPr>
          <w:rFonts w:ascii="GHEA Grapalat" w:hAnsi="GHEA Grapalat" w:cs="Sylfaen"/>
          <w:i w:val="0"/>
          <w:lang w:val="en-US"/>
        </w:rPr>
      </w:pPr>
    </w:p>
    <w:p w14:paraId="48B0E6AB" w14:textId="77777777" w:rsidR="00334B2F" w:rsidRPr="00A71D81" w:rsidRDefault="00334B2F" w:rsidP="00334B2F">
      <w:pPr>
        <w:pStyle w:val="BodyTextIndent"/>
        <w:jc w:val="right"/>
        <w:rPr>
          <w:rFonts w:ascii="GHEA Grapalat" w:hAnsi="GHEA Grapalat" w:cs="Sylfaen"/>
          <w:i w:val="0"/>
          <w:lang w:val="en-US"/>
        </w:rPr>
      </w:pPr>
    </w:p>
    <w:p w14:paraId="3B97E7AC" w14:textId="5DD0A05A" w:rsidR="00071D1C" w:rsidRPr="00A71D81" w:rsidRDefault="00334B2F" w:rsidP="00EF3662">
      <w:pPr>
        <w:pStyle w:val="BodyTextIndent3"/>
        <w:spacing w:line="240" w:lineRule="auto"/>
        <w:jc w:val="right"/>
        <w:rPr>
          <w:rFonts w:ascii="GHEA Grapalat" w:hAnsi="GHEA Grapalat" w:cs="Sylfaen"/>
          <w:b/>
          <w:lang w:val="hy-AM"/>
        </w:rPr>
      </w:pPr>
      <w:r w:rsidRPr="00A71D81">
        <w:rPr>
          <w:rFonts w:ascii="GHEA Grapalat" w:hAnsi="GHEA Grapalat"/>
          <w:b/>
          <w:lang w:val="hy-AM"/>
        </w:rPr>
        <w:br w:type="page"/>
      </w:r>
      <w:r w:rsidR="00071D1C" w:rsidRPr="00A71D81">
        <w:rPr>
          <w:rFonts w:ascii="GHEA Grapalat" w:hAnsi="GHEA Grapalat" w:cs="Sylfaen"/>
          <w:b/>
          <w:lang w:val="hy-AM"/>
        </w:rPr>
        <w:lastRenderedPageBreak/>
        <w:t xml:space="preserve">Հավելված </w:t>
      </w:r>
      <w:r w:rsidR="00177245" w:rsidRPr="00A71D81">
        <w:rPr>
          <w:rFonts w:ascii="GHEA Grapalat" w:hAnsi="GHEA Grapalat" w:cs="Sylfaen"/>
          <w:b/>
          <w:lang w:val="hy-AM"/>
        </w:rPr>
        <w:t>6</w:t>
      </w:r>
    </w:p>
    <w:p w14:paraId="4D9F95E3" w14:textId="0F70D505"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w:t>
      </w:r>
      <w:r w:rsidR="00B50C0D">
        <w:rPr>
          <w:rFonts w:ascii="GHEA Grapalat" w:hAnsi="GHEA Grapalat" w:cs="Sylfaen"/>
          <w:b/>
          <w:lang w:val="hy-AM"/>
        </w:rPr>
        <w:t>ՀԱԲԼԾԿ-ԳՀԱՊՁԲ-</w:t>
      </w:r>
      <w:r w:rsidR="00081EA2">
        <w:rPr>
          <w:rFonts w:ascii="GHEA Grapalat" w:hAnsi="GHEA Grapalat" w:cs="Sylfaen"/>
          <w:b/>
          <w:lang w:val="hy-AM"/>
        </w:rPr>
        <w:t>22/14</w:t>
      </w:r>
      <w:r w:rsidRPr="00A71D81">
        <w:rPr>
          <w:rFonts w:ascii="GHEA Grapalat" w:hAnsi="GHEA Grapalat" w:cs="Sylfaen"/>
          <w:b/>
          <w:lang w:val="hy-AM"/>
        </w:rPr>
        <w:t>»</w:t>
      </w:r>
      <w:r w:rsidR="00130202" w:rsidRPr="00A71D81">
        <w:rPr>
          <w:rFonts w:ascii="GHEA Grapalat" w:hAnsi="GHEA Grapalat" w:cs="Sylfaen"/>
          <w:b/>
          <w:lang w:val="hy-AM"/>
        </w:rPr>
        <w:t>*</w:t>
      </w:r>
      <w:r w:rsidRPr="00A71D81">
        <w:rPr>
          <w:rFonts w:ascii="GHEA Grapalat" w:hAnsi="GHEA Grapalat" w:cs="Sylfaen"/>
          <w:b/>
          <w:lang w:val="hy-AM"/>
        </w:rPr>
        <w:t xml:space="preserve">  ծածկագրով</w:t>
      </w:r>
    </w:p>
    <w:p w14:paraId="7E460E96" w14:textId="75AB5A77" w:rsidR="00071D1C" w:rsidRPr="00A71D81" w:rsidRDefault="00B50C0D" w:rsidP="00EF3662">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071D1C" w:rsidRPr="00A71D81">
        <w:rPr>
          <w:rFonts w:ascii="GHEA Grapalat" w:hAnsi="GHEA Grapalat" w:cs="Sylfaen"/>
          <w:b/>
          <w:lang w:val="hy-AM"/>
        </w:rPr>
        <w:t xml:space="preserve"> հրավերի</w:t>
      </w: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331FD13B" w14:textId="77777777"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14:paraId="66AA926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38C08989" w14:textId="25999846"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p>
    <w:p w14:paraId="4D69251C" w14:textId="77777777" w:rsidR="00071D1C" w:rsidRPr="00A71D81" w:rsidRDefault="00071D1C" w:rsidP="00EF3662">
      <w:pPr>
        <w:jc w:val="center"/>
        <w:rPr>
          <w:rFonts w:ascii="GHEA Grapalat" w:hAnsi="GHEA Grapalat" w:cs="Sylfaen"/>
          <w:sz w:val="20"/>
          <w:lang w:val="hy-AM"/>
        </w:rPr>
      </w:pPr>
    </w:p>
    <w:p w14:paraId="55C182EE"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Pr="00A71D81">
        <w:rPr>
          <w:rFonts w:ascii="GHEA Grapalat" w:hAnsi="GHEA Grapalat" w:cs="Sylfaen"/>
          <w:sz w:val="20"/>
          <w:u w:val="single"/>
          <w:lang w:val="hy-AM"/>
        </w:rPr>
        <w:t xml:space="preserve">           </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77777777" w:rsidR="00071D1C" w:rsidRPr="00A71D81" w:rsidRDefault="009123CA" w:rsidP="00EF3662">
      <w:pPr>
        <w:ind w:firstLine="720"/>
        <w:jc w:val="both"/>
        <w:rPr>
          <w:rFonts w:ascii="GHEA Grapalat" w:hAnsi="GHEA Grapalat"/>
          <w:sz w:val="20"/>
          <w:lang w:val="hy-AM"/>
        </w:rPr>
      </w:pPr>
      <w:r w:rsidRPr="00A71D81">
        <w:rPr>
          <w:rFonts w:ascii="GHEA Grapalat" w:hAnsi="GHEA Grapalat"/>
          <w:u w:val="single"/>
          <w:lang w:val="hy-AM"/>
        </w:rPr>
        <w:t>______</w:t>
      </w:r>
      <w:r w:rsidR="00071D1C" w:rsidRPr="00A71D81">
        <w:rPr>
          <w:rFonts w:ascii="GHEA Grapalat" w:hAnsi="GHEA Grapalat"/>
          <w:u w:val="single"/>
          <w:lang w:val="hy-AM"/>
        </w:rPr>
        <w:t xml:space="preserve">                         </w:t>
      </w:r>
      <w:r w:rsidR="00071D1C" w:rsidRPr="00A71D81">
        <w:rPr>
          <w:rFonts w:ascii="GHEA Grapalat" w:hAnsi="GHEA Grapalat"/>
          <w:sz w:val="20"/>
          <w:lang w:val="hy-AM"/>
        </w:rPr>
        <w:t>-ը ի դեմս _____</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-ի, որը գործում է</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A71D81" w:rsidRDefault="00A45D0A" w:rsidP="00EF3662">
      <w:pPr>
        <w:ind w:firstLine="709"/>
        <w:jc w:val="both"/>
        <w:rPr>
          <w:rFonts w:ascii="GHEA Grapalat" w:hAnsi="GHEA Grapalat"/>
          <w:sz w:val="20"/>
          <w:lang w:val="hy-AM"/>
        </w:rPr>
      </w:pPr>
    </w:p>
    <w:p w14:paraId="621250CC" w14:textId="77777777" w:rsidR="00A45D0A" w:rsidRPr="00A71D81" w:rsidRDefault="00A45D0A" w:rsidP="00EF3662">
      <w:pPr>
        <w:ind w:firstLine="709"/>
        <w:jc w:val="both"/>
        <w:rPr>
          <w:rFonts w:ascii="GHEA Grapalat" w:hAnsi="GHEA Grapalat"/>
          <w:sz w:val="20"/>
          <w:lang w:val="hy-AM"/>
        </w:rPr>
      </w:pPr>
    </w:p>
    <w:p w14:paraId="73B286A9" w14:textId="77777777" w:rsidR="00A45D0A" w:rsidRPr="00A71D81" w:rsidRDefault="00A45D0A" w:rsidP="00A45D0A">
      <w:pPr>
        <w:pStyle w:val="BodyTextIndent3"/>
        <w:spacing w:line="240" w:lineRule="auto"/>
        <w:ind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w:t>
      </w:r>
      <w:r w:rsidRPr="00A71D81">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22E4F875" w14:textId="77777777" w:rsidR="00A45D0A" w:rsidRPr="00A71D81" w:rsidRDefault="00A45D0A" w:rsidP="00EF3662">
      <w:pPr>
        <w:ind w:firstLine="709"/>
        <w:jc w:val="both"/>
        <w:rPr>
          <w:rFonts w:ascii="GHEA Grapalat" w:hAnsi="GHEA Grapalat"/>
          <w:sz w:val="20"/>
          <w:lang w:val="hy-AM"/>
        </w:rPr>
      </w:pP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3.1  Պայմանագրի գինը կազմում է ________________ ՀՀ դրամ, ներառյալ ԱԱՀ-ն</w:t>
      </w:r>
      <w:r w:rsidR="008061D6" w:rsidRPr="00A71D81">
        <w:rPr>
          <w:rFonts w:ascii="GHEA Grapalat" w:hAnsi="GHEA Grapalat"/>
          <w:sz w:val="20"/>
          <w:lang w:val="hy-AM"/>
        </w:rPr>
        <w:t>:</w:t>
      </w:r>
      <w:r w:rsidR="00383BC3" w:rsidRPr="00A71D81">
        <w:rPr>
          <w:rFonts w:ascii="GHEA Grapalat" w:hAnsi="GHEA Grapalat"/>
          <w:sz w:val="20"/>
          <w:vertAlign w:val="superscript"/>
          <w:lang w:val="hy-AM"/>
        </w:rPr>
        <w:t>17</w:t>
      </w:r>
      <w:r w:rsidR="007942E8" w:rsidRPr="00A71D81">
        <w:rPr>
          <w:rFonts w:ascii="GHEA Grapalat" w:hAnsi="GHEA Grapalat"/>
          <w:color w:val="FFFFFF"/>
          <w:sz w:val="20"/>
          <w:vertAlign w:val="superscript"/>
          <w:lang w:val="hy-AM"/>
        </w:rPr>
        <w:t>29</w:t>
      </w:r>
      <w:r w:rsidRPr="00A71D81">
        <w:rPr>
          <w:rStyle w:val="FootnoteReference"/>
          <w:rFonts w:ascii="GHEA Grapalat" w:hAnsi="GHEA Grapalat"/>
          <w:color w:val="FFFFFF"/>
          <w:sz w:val="20"/>
          <w:lang w:val="hy-AM"/>
        </w:rPr>
        <w:footnoteReference w:id="16"/>
      </w:r>
      <w:r w:rsidRPr="00A71D81">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A71D81" w:rsidRDefault="00071D1C" w:rsidP="00EF3662">
      <w:pPr>
        <w:ind w:firstLine="720"/>
        <w:jc w:val="both"/>
        <w:rPr>
          <w:rFonts w:ascii="GHEA Grapalat" w:hAnsi="GHEA Grapalat" w:cs="Sylfaen"/>
          <w:sz w:val="20"/>
          <w:lang w:val="hy-AM"/>
        </w:rPr>
      </w:pPr>
      <w:r w:rsidRPr="00A71D81">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67D7742A"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cs="Sylfaen"/>
          <w:sz w:val="20"/>
          <w:lang w:val="hy-AM"/>
        </w:rPr>
        <w:t>3.2 Պայմանա</w:t>
      </w:r>
      <w:r w:rsidRPr="00A71D81">
        <w:rPr>
          <w:rFonts w:ascii="GHEA Grapalat" w:hAnsi="GHEA Grapalat" w:cs="Times Armenian"/>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գ</w:t>
      </w:r>
      <w:r w:rsidRPr="00A71D81">
        <w:rPr>
          <w:rFonts w:ascii="GHEA Grapalat" w:hAnsi="GHEA Grapalat" w:cs="Sylfaen"/>
          <w:sz w:val="20"/>
          <w:lang w:val="hy-AM"/>
        </w:rPr>
        <w:t>նից</w:t>
      </w:r>
      <w:r w:rsidRPr="00A71D81">
        <w:rPr>
          <w:rFonts w:ascii="GHEA Grapalat" w:hAnsi="GHEA Grapalat" w:cs="Times Armenian"/>
          <w:sz w:val="20"/>
          <w:lang w:val="hy-AM"/>
        </w:rPr>
        <w:t xml:space="preserve">` մինչև </w:t>
      </w:r>
      <w:r w:rsidRPr="00A71D81">
        <w:rPr>
          <w:rFonts w:ascii="GHEA Grapalat" w:hAnsi="GHEA Grapalat" w:cs="Times Armenian"/>
          <w:sz w:val="20"/>
          <w:u w:val="single"/>
          <w:lang w:val="hy-AM"/>
        </w:rPr>
        <w:t xml:space="preserve">             </w:t>
      </w:r>
      <w:r w:rsidRPr="00A71D81">
        <w:rPr>
          <w:rFonts w:ascii="GHEA Grapalat" w:hAnsi="GHEA Grapalat" w:cs="Times Armenian"/>
          <w:sz w:val="20"/>
          <w:lang w:val="hy-AM"/>
        </w:rPr>
        <w:t xml:space="preserve"> </w:t>
      </w:r>
      <w:r w:rsidRPr="00A71D81">
        <w:rPr>
          <w:rFonts w:ascii="GHEA Grapalat" w:hAnsi="GHEA Grapalat" w:cs="Sylfaen"/>
          <w:sz w:val="20"/>
          <w:lang w:val="hy-AM"/>
        </w:rPr>
        <w:t>ՀՀ</w:t>
      </w:r>
      <w:r w:rsidRPr="00A71D81">
        <w:rPr>
          <w:rFonts w:ascii="GHEA Grapalat" w:hAnsi="GHEA Grapalat" w:cs="Times Armenian"/>
          <w:sz w:val="20"/>
          <w:lang w:val="hy-AM"/>
        </w:rPr>
        <w:t xml:space="preserve"> </w:t>
      </w:r>
      <w:r w:rsidRPr="00A71D81">
        <w:rPr>
          <w:rFonts w:ascii="GHEA Grapalat" w:hAnsi="GHEA Grapalat" w:cs="Sylfaen"/>
          <w:sz w:val="20"/>
          <w:lang w:val="hy-AM"/>
        </w:rPr>
        <w:t>դրամը</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փոխանցում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Վաճառողի </w:t>
      </w:r>
      <w:r w:rsidRPr="00A71D81">
        <w:rPr>
          <w:rFonts w:ascii="GHEA Grapalat" w:hAnsi="GHEA Grapalat" w:cs="Sylfaen"/>
          <w:sz w:val="20"/>
          <w:lang w:val="hy-AM"/>
        </w:rPr>
        <w:t>բանկային</w:t>
      </w:r>
      <w:r w:rsidRPr="00A71D81">
        <w:rPr>
          <w:rFonts w:ascii="GHEA Grapalat" w:hAnsi="GHEA Grapalat" w:cs="Times Armenian"/>
          <w:sz w:val="20"/>
          <w:lang w:val="hy-AM"/>
        </w:rPr>
        <w:t xml:space="preserve"> </w:t>
      </w:r>
      <w:r w:rsidRPr="00A71D81">
        <w:rPr>
          <w:rFonts w:ascii="GHEA Grapalat" w:hAnsi="GHEA Grapalat" w:cs="Sylfaen"/>
          <w:sz w:val="20"/>
          <w:lang w:val="hy-AM"/>
        </w:rPr>
        <w:t>հաշվին</w:t>
      </w:r>
      <w:r w:rsidRPr="00A71D81">
        <w:rPr>
          <w:rFonts w:ascii="GHEA Grapalat" w:hAnsi="GHEA Grapalat" w:cs="Times Armenian"/>
          <w:sz w:val="20"/>
          <w:lang w:val="hy-AM"/>
        </w:rPr>
        <w:t xml:space="preserve">` </w:t>
      </w:r>
      <w:r w:rsidRPr="00A71D81">
        <w:rPr>
          <w:rFonts w:ascii="GHEA Grapalat" w:hAnsi="GHEA Grapalat" w:cs="Sylfaen"/>
          <w:sz w:val="20"/>
          <w:lang w:val="hy-AM"/>
        </w:rPr>
        <w:t>որպես</w:t>
      </w:r>
      <w:r w:rsidRPr="00A71D81">
        <w:rPr>
          <w:rFonts w:ascii="GHEA Grapalat" w:hAnsi="GHEA Grapalat" w:cs="Times Armenian"/>
          <w:sz w:val="20"/>
          <w:lang w:val="hy-AM"/>
        </w:rPr>
        <w:t xml:space="preserve"> </w:t>
      </w:r>
      <w:r w:rsidRPr="00A71D81">
        <w:rPr>
          <w:rFonts w:ascii="GHEA Grapalat" w:hAnsi="GHEA Grapalat" w:cs="Sylfaen"/>
          <w:sz w:val="20"/>
          <w:lang w:val="hy-AM"/>
        </w:rPr>
        <w:t>կանխավճար։ Կանխավճարի</w:t>
      </w:r>
      <w:r w:rsidRPr="00A71D81">
        <w:rPr>
          <w:rFonts w:ascii="GHEA Grapalat" w:hAnsi="GHEA Grapalat" w:cs="Times Armenian"/>
          <w:sz w:val="20"/>
          <w:lang w:val="hy-AM"/>
        </w:rPr>
        <w:t xml:space="preserve"> </w:t>
      </w:r>
      <w:r w:rsidRPr="00A71D81">
        <w:rPr>
          <w:rFonts w:ascii="GHEA Grapalat" w:hAnsi="GHEA Grapalat" w:cs="Sylfaen"/>
          <w:sz w:val="20"/>
          <w:lang w:val="hy-AM"/>
        </w:rPr>
        <w:t>մարումն</w:t>
      </w:r>
      <w:r w:rsidRPr="00A71D81">
        <w:rPr>
          <w:rFonts w:ascii="GHEA Grapalat" w:hAnsi="GHEA Grapalat" w:cs="Times Armenian"/>
          <w:sz w:val="20"/>
          <w:lang w:val="hy-AM"/>
        </w:rPr>
        <w:t xml:space="preserve"> </w:t>
      </w:r>
      <w:r w:rsidRPr="00A71D81">
        <w:rPr>
          <w:rFonts w:ascii="GHEA Grapalat" w:hAnsi="GHEA Grapalat" w:cs="Sylfaen"/>
          <w:sz w:val="20"/>
          <w:lang w:val="hy-AM"/>
        </w:rPr>
        <w:t>իրականացվում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sz w:val="20"/>
          <w:lang w:val="hy-AM"/>
        </w:rPr>
        <w:t xml:space="preserve">հանձնման-ընդունման </w:t>
      </w:r>
      <w:r w:rsidRPr="00A71D81">
        <w:rPr>
          <w:rFonts w:ascii="GHEA Grapalat" w:hAnsi="GHEA Grapalat" w:cs="Sylfaen"/>
          <w:sz w:val="20"/>
          <w:lang w:val="hy-AM"/>
        </w:rPr>
        <w:t>արձանագրությունների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հիման</w:t>
      </w:r>
      <w:r w:rsidRPr="00A71D81">
        <w:rPr>
          <w:rFonts w:ascii="GHEA Grapalat" w:hAnsi="GHEA Grapalat" w:cs="Times Armenian"/>
          <w:sz w:val="20"/>
          <w:lang w:val="hy-AM"/>
        </w:rPr>
        <w:t xml:space="preserve"> </w:t>
      </w:r>
      <w:r w:rsidRPr="00A71D81">
        <w:rPr>
          <w:rFonts w:ascii="GHEA Grapalat" w:hAnsi="GHEA Grapalat" w:cs="Sylfaen"/>
          <w:sz w:val="20"/>
          <w:lang w:val="hy-AM"/>
        </w:rPr>
        <w:t>վրա</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կատարվող</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վճարումներից</w:t>
      </w:r>
      <w:r w:rsidRPr="00A71D81">
        <w:rPr>
          <w:rFonts w:ascii="GHEA Grapalat" w:hAnsi="GHEA Grapalat" w:cs="Times Armenian"/>
          <w:sz w:val="20"/>
          <w:lang w:val="hy-AM"/>
        </w:rPr>
        <w:t xml:space="preserve"> </w:t>
      </w:r>
      <w:r w:rsidRPr="00A71D81">
        <w:rPr>
          <w:rFonts w:ascii="GHEA Grapalat" w:hAnsi="GHEA Grapalat" w:cs="Sylfaen"/>
          <w:sz w:val="20"/>
          <w:lang w:val="hy-AM"/>
        </w:rPr>
        <w:t>նվազեցումներ</w:t>
      </w:r>
      <w:r w:rsidRPr="00A71D81">
        <w:rPr>
          <w:rFonts w:ascii="GHEA Grapalat" w:hAnsi="GHEA Grapalat" w:cs="Times Armenian"/>
          <w:sz w:val="20"/>
          <w:lang w:val="hy-AM"/>
        </w:rPr>
        <w:t xml:space="preserve"> (</w:t>
      </w:r>
      <w:r w:rsidRPr="00A71D81">
        <w:rPr>
          <w:rFonts w:ascii="GHEA Grapalat" w:hAnsi="GHEA Grapalat" w:cs="Sylfaen"/>
          <w:sz w:val="20"/>
          <w:lang w:val="hy-AM"/>
        </w:rPr>
        <w:t>պահումներ</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կատարելու</w:t>
      </w:r>
      <w:r w:rsidRPr="00A71D81">
        <w:rPr>
          <w:rFonts w:ascii="GHEA Grapalat" w:hAnsi="GHEA Grapalat" w:cs="Times Armenian"/>
          <w:sz w:val="20"/>
          <w:lang w:val="hy-AM"/>
        </w:rPr>
        <w:t xml:space="preserve"> </w:t>
      </w:r>
      <w:r w:rsidRPr="00A71D81">
        <w:rPr>
          <w:rFonts w:ascii="GHEA Grapalat" w:hAnsi="GHEA Grapalat" w:cs="Sylfaen"/>
          <w:sz w:val="20"/>
          <w:lang w:val="hy-AM"/>
        </w:rPr>
        <w:t>ձևով</w:t>
      </w:r>
      <w:r w:rsidRPr="00A71D81">
        <w:rPr>
          <w:rFonts w:ascii="GHEA Grapalat" w:hAnsi="GHEA Grapalat" w:cs="Times Armenian"/>
          <w:sz w:val="20"/>
          <w:lang w:val="hy-AM"/>
        </w:rPr>
        <w:t xml:space="preserve">։ </w:t>
      </w:r>
      <w:r w:rsidR="005D6138" w:rsidRPr="00A71D81">
        <w:rPr>
          <w:rFonts w:ascii="GHEA Grapalat" w:hAnsi="GHEA Grapalat" w:cs="Times Armenian"/>
          <w:sz w:val="20"/>
          <w:lang w:val="hy-AM"/>
        </w:rPr>
        <w:t xml:space="preserve">Ընդ որում մինչև կանխավճարի ամբողջական մարումը, </w:t>
      </w:r>
      <w:r w:rsidR="00506639" w:rsidRPr="00A71D81">
        <w:rPr>
          <w:rFonts w:ascii="GHEA Grapalat" w:hAnsi="GHEA Grapalat" w:cs="Times Armenian"/>
          <w:sz w:val="20"/>
          <w:lang w:val="hy-AM"/>
        </w:rPr>
        <w:t>Վաճառողին</w:t>
      </w:r>
      <w:r w:rsidR="005D6138" w:rsidRPr="00A71D81">
        <w:rPr>
          <w:rFonts w:ascii="GHEA Grapalat" w:hAnsi="GHEA Grapalat" w:cs="Times Armenian"/>
          <w:sz w:val="20"/>
          <w:lang w:val="hy-AM"/>
        </w:rPr>
        <w:t xml:space="preserve"> վճարումներ չեն կատարվում</w:t>
      </w:r>
      <w:r w:rsidR="008061D6" w:rsidRPr="00A71D81">
        <w:rPr>
          <w:rFonts w:ascii="GHEA Grapalat" w:hAnsi="GHEA Grapalat" w:cs="Sylfaen"/>
          <w:sz w:val="20"/>
          <w:lang w:val="hy-AM"/>
        </w:rPr>
        <w:t>:</w:t>
      </w:r>
      <w:r w:rsidR="00383BC3" w:rsidRPr="00A71D81">
        <w:rPr>
          <w:rFonts w:ascii="GHEA Grapalat" w:hAnsi="GHEA Grapalat" w:cs="Sylfaen"/>
          <w:sz w:val="20"/>
          <w:vertAlign w:val="superscript"/>
          <w:lang w:val="hy-AM"/>
        </w:rPr>
        <w:t>18</w:t>
      </w:r>
      <w:r w:rsidR="007942E8" w:rsidRPr="00A71D81">
        <w:rPr>
          <w:rFonts w:ascii="GHEA Grapalat" w:hAnsi="GHEA Grapalat" w:cs="Sylfaen"/>
          <w:color w:val="FFFFFF"/>
          <w:sz w:val="20"/>
          <w:vertAlign w:val="superscript"/>
          <w:lang w:val="hy-AM"/>
        </w:rPr>
        <w:t>30</w:t>
      </w:r>
      <w:r w:rsidRPr="00A71D81">
        <w:rPr>
          <w:rStyle w:val="FootnoteReference"/>
          <w:rFonts w:ascii="GHEA Grapalat" w:hAnsi="GHEA Grapalat" w:cs="Sylfaen"/>
          <w:color w:val="FFFFFF"/>
          <w:sz w:val="20"/>
          <w:lang w:val="hy-AM"/>
        </w:rPr>
        <w:footnoteReference w:id="17"/>
      </w:r>
      <w:r w:rsidRPr="00A71D81">
        <w:rPr>
          <w:rFonts w:ascii="GHEA Grapalat" w:hAnsi="GHEA Grapalat"/>
          <w:sz w:val="20"/>
          <w:lang w:val="hy-AM"/>
        </w:rPr>
        <w:t xml:space="preserve"> </w:t>
      </w:r>
    </w:p>
    <w:p w14:paraId="4F905A1B" w14:textId="77777777" w:rsidR="00071D1C"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3.3 Գնորդն իրեն մատակարարված </w:t>
      </w:r>
      <w:r w:rsidR="00D320A2" w:rsidRPr="00A71D81">
        <w:rPr>
          <w:rFonts w:ascii="GHEA Grapalat" w:hAnsi="GHEA Grapalat"/>
          <w:sz w:val="20"/>
          <w:lang w:val="hy-AM"/>
        </w:rPr>
        <w:t>ա</w:t>
      </w:r>
      <w:r w:rsidRPr="00A71D81">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385051">
        <w:rPr>
          <w:rFonts w:ascii="GHEA Grapalat" w:hAnsi="GHEA Grapalat"/>
          <w:sz w:val="20"/>
          <w:lang w:val="hy-AM"/>
        </w:rPr>
        <w:t>--</w:t>
      </w:r>
      <w:r w:rsidRPr="00A71D81">
        <w:rPr>
          <w:rFonts w:ascii="GHEA Grapalat" w:hAnsi="GHEA Grapalat"/>
          <w:sz w:val="20"/>
          <w:lang w:val="hy-AM"/>
        </w:rPr>
        <w:t xml:space="preserve">-ը: </w:t>
      </w:r>
    </w:p>
    <w:p w14:paraId="6FDD9865" w14:textId="77777777" w:rsidR="00385051" w:rsidRDefault="00385051" w:rsidP="00385051">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Pr>
          <w:rFonts w:ascii="GHEA Grapalat" w:hAnsi="GHEA Grapalat"/>
          <w:sz w:val="20"/>
          <w:vertAlign w:val="superscript"/>
          <w:lang w:val="hy-AM"/>
        </w:rPr>
        <w:t>17.</w:t>
      </w:r>
      <w:r w:rsidRPr="00931573">
        <w:rPr>
          <w:rFonts w:ascii="GHEA Grapalat" w:hAnsi="GHEA Grapalat"/>
          <w:sz w:val="20"/>
          <w:vertAlign w:val="superscript"/>
          <w:lang w:val="hy-AM"/>
        </w:rPr>
        <w:t>1</w:t>
      </w:r>
      <w:r>
        <w:rPr>
          <w:rFonts w:ascii="GHEA Grapalat" w:hAnsi="GHEA Grapalat"/>
          <w:sz w:val="20"/>
          <w:lang w:val="hy-AM"/>
        </w:rPr>
        <w:t>:</w:t>
      </w:r>
    </w:p>
    <w:p w14:paraId="232C4BAF" w14:textId="77777777" w:rsidR="00385051" w:rsidRPr="00A71D81" w:rsidRDefault="00385051" w:rsidP="00EF3662">
      <w:pPr>
        <w:ind w:firstLine="709"/>
        <w:jc w:val="both"/>
        <w:rPr>
          <w:rFonts w:ascii="GHEA Grapalat" w:hAnsi="GHEA Grapalat"/>
          <w:sz w:val="20"/>
          <w:lang w:val="hy-AM"/>
        </w:rPr>
      </w:pPr>
    </w:p>
    <w:p w14:paraId="75604F1D" w14:textId="77777777" w:rsidR="00071D1C" w:rsidRPr="00A71D81" w:rsidRDefault="00071D1C" w:rsidP="00EF3662">
      <w:pPr>
        <w:ind w:firstLine="720"/>
        <w:jc w:val="both"/>
        <w:rPr>
          <w:rFonts w:ascii="GHEA Grapalat" w:hAnsi="GHEA Grapalat" w:cs="Sylfaen"/>
          <w:i/>
          <w:sz w:val="20"/>
          <w:u w:val="single"/>
          <w:lang w:val="hy-AM"/>
        </w:rPr>
      </w:pPr>
    </w:p>
    <w:p w14:paraId="0AC803E0" w14:textId="77777777" w:rsidR="00710307" w:rsidRPr="00A71D81" w:rsidRDefault="00710307" w:rsidP="00EF3662">
      <w:pPr>
        <w:ind w:firstLine="709"/>
        <w:jc w:val="cente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4.1 Վաճառողը երաշխավորում է մատակարարված պպրանքի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60480CC8" w14:textId="77777777" w:rsidR="009E45F3" w:rsidRPr="00A71D81" w:rsidRDefault="00071D1C" w:rsidP="00EF3662">
      <w:pPr>
        <w:ind w:firstLine="702"/>
        <w:jc w:val="both"/>
        <w:rPr>
          <w:rFonts w:ascii="GHEA Grapalat" w:hAnsi="GHEA Grapalat" w:cs="Sylfaen"/>
          <w:sz w:val="20"/>
          <w:lang w:val="pt-BR"/>
        </w:rPr>
      </w:pPr>
      <w:r w:rsidRPr="00A71D81">
        <w:rPr>
          <w:rFonts w:ascii="GHEA Grapalat" w:hAnsi="GHEA Grapalat" w:cs="Times Armenian"/>
          <w:sz w:val="20"/>
          <w:lang w:val="pt-BR"/>
        </w:rPr>
        <w:t xml:space="preserve">4.2 </w:t>
      </w:r>
      <w:r w:rsidRPr="00A71D81">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Pr="00A71D81">
        <w:rPr>
          <w:rFonts w:ascii="GHEA Grapalat" w:hAnsi="GHEA Grapalat" w:cs="Sylfaen"/>
          <w:sz w:val="20"/>
          <w:u w:val="single"/>
          <w:lang w:val="pt-BR"/>
        </w:rPr>
        <w:t xml:space="preserve">            </w:t>
      </w:r>
      <w:r w:rsidRPr="00A71D81">
        <w:rPr>
          <w:rFonts w:ascii="GHEA Grapalat" w:hAnsi="GHEA Grapalat" w:cs="Sylfaen"/>
          <w:sz w:val="20"/>
          <w:lang w:val="pt-BR"/>
        </w:rPr>
        <w:t xml:space="preserve">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8061D6" w:rsidRPr="00A71D81">
        <w:rPr>
          <w:rFonts w:ascii="GHEA Grapalat" w:hAnsi="GHEA Grapalat" w:cs="Sylfaen"/>
          <w:sz w:val="20"/>
          <w:lang w:val="pt-BR"/>
        </w:rPr>
        <w:t>:</w:t>
      </w:r>
      <w:r w:rsidR="00383BC3" w:rsidRPr="00A71D81">
        <w:rPr>
          <w:rFonts w:ascii="GHEA Grapalat" w:hAnsi="GHEA Grapalat" w:cs="Sylfaen"/>
          <w:sz w:val="20"/>
          <w:vertAlign w:val="superscript"/>
          <w:lang w:val="pt-BR"/>
        </w:rPr>
        <w:t>19</w:t>
      </w:r>
      <w:r w:rsidR="007942E8" w:rsidRPr="00A71D81">
        <w:rPr>
          <w:rFonts w:ascii="GHEA Grapalat" w:hAnsi="GHEA Grapalat" w:cs="Sylfaen"/>
          <w:color w:val="FFFFFF"/>
          <w:sz w:val="20"/>
          <w:vertAlign w:val="superscript"/>
          <w:lang w:val="pt-BR"/>
        </w:rPr>
        <w:t>31</w:t>
      </w:r>
      <w:r w:rsidRPr="00A71D81">
        <w:rPr>
          <w:rStyle w:val="FootnoteReference"/>
          <w:rFonts w:ascii="GHEA Grapalat" w:hAnsi="GHEA Grapalat" w:cs="Sylfaen"/>
          <w:color w:val="FFFFFF"/>
          <w:sz w:val="20"/>
          <w:lang w:val="pt-BR"/>
        </w:rPr>
        <w:footnoteReference w:id="18"/>
      </w:r>
    </w:p>
    <w:p w14:paraId="471F39A9" w14:textId="77777777" w:rsidR="009E45F3" w:rsidRPr="00A71D81" w:rsidRDefault="009E45F3" w:rsidP="00EF3662">
      <w:pPr>
        <w:ind w:firstLine="709"/>
        <w:jc w:val="both"/>
        <w:rPr>
          <w:rFonts w:ascii="GHEA Grapalat" w:hAnsi="GHEA Grapalat"/>
          <w:sz w:val="20"/>
          <w:lang w:val="hy-AM"/>
        </w:rPr>
      </w:pPr>
    </w:p>
    <w:p w14:paraId="13F3DC8B" w14:textId="77777777" w:rsidR="00710307" w:rsidRPr="00A71D81" w:rsidRDefault="00710307" w:rsidP="00EF3662">
      <w:pPr>
        <w:ind w:firstLine="709"/>
        <w:jc w:val="center"/>
        <w:rPr>
          <w:rFonts w:ascii="GHEA Grapalat" w:hAnsi="GHEA Grapalat"/>
          <w:b/>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lastRenderedPageBreak/>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10736BAE"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ան  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77777777"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A232D9" w:rsidRPr="00A71D81">
        <w:rPr>
          <w:rFonts w:ascii="GHEA Grapalat" w:hAnsi="GHEA Grapalat" w:cs="Sylfaen"/>
          <w:sz w:val="20"/>
          <w:szCs w:val="20"/>
          <w:u w:val="single"/>
          <w:lang w:val="hy-AM"/>
        </w:rPr>
        <w:t xml:space="preserve">     </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452121BB" w14:textId="77777777" w:rsidR="009123CA" w:rsidRPr="00A71D81" w:rsidRDefault="009123CA" w:rsidP="00EF3662">
      <w:pPr>
        <w:ind w:firstLine="720"/>
        <w:jc w:val="both"/>
        <w:rPr>
          <w:rFonts w:ascii="GHEA Grapalat" w:hAnsi="GHEA Grapalat" w:cs="Sylfaen"/>
          <w:sz w:val="20"/>
          <w:lang w:val="hy-AM"/>
        </w:rPr>
      </w:pPr>
    </w:p>
    <w:p w14:paraId="2317ED42" w14:textId="77777777" w:rsidR="00710307" w:rsidRPr="00A71D81" w:rsidRDefault="00710307" w:rsidP="00EF3662">
      <w:pPr>
        <w:ind w:firstLine="709"/>
        <w:jc w:val="center"/>
        <w:rPr>
          <w:rFonts w:ascii="GHEA Grapalat" w:hAnsi="GHEA Grapalat"/>
          <w:b/>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հարյուրերրորդական) տոկոսի</w:t>
      </w:r>
      <w:r w:rsidRPr="00A71D81">
        <w:rPr>
          <w:rFonts w:ascii="GHEA Grapalat" w:hAnsi="GHEA Grapalat"/>
          <w:sz w:val="20"/>
          <w:lang w:val="hy-AM"/>
        </w:rPr>
        <w:t xml:space="preserve">  չափով։</w:t>
      </w:r>
    </w:p>
    <w:p w14:paraId="1E9C4B87" w14:textId="77777777"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8061D6" w:rsidRPr="00A71D81">
        <w:rPr>
          <w:rFonts w:ascii="GHEA Grapalat" w:hAnsi="GHEA Grapalat"/>
          <w:sz w:val="20"/>
          <w:lang w:val="hy-AM"/>
        </w:rPr>
        <w:t>:</w:t>
      </w:r>
      <w:r w:rsidR="00383BC3" w:rsidRPr="00A71D81">
        <w:rPr>
          <w:rFonts w:ascii="GHEA Grapalat" w:hAnsi="GHEA Grapalat"/>
          <w:sz w:val="20"/>
          <w:vertAlign w:val="superscript"/>
          <w:lang w:val="hy-AM"/>
        </w:rPr>
        <w:t>20</w:t>
      </w:r>
      <w:r w:rsidR="007942E8" w:rsidRPr="00A71D81">
        <w:rPr>
          <w:rFonts w:ascii="GHEA Grapalat" w:hAnsi="GHEA Grapalat"/>
          <w:color w:val="FFFFFF"/>
          <w:sz w:val="20"/>
          <w:vertAlign w:val="superscript"/>
          <w:lang w:val="hy-AM"/>
        </w:rPr>
        <w:t>32</w:t>
      </w:r>
      <w:r w:rsidRPr="00A71D81">
        <w:rPr>
          <w:rStyle w:val="FootnoteReference"/>
          <w:rFonts w:ascii="GHEA Grapalat" w:hAnsi="GHEA Grapalat"/>
          <w:color w:val="FFFFFF"/>
          <w:sz w:val="20"/>
          <w:lang w:val="hy-AM"/>
        </w:rPr>
        <w:footnoteReference w:id="19"/>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A71D81" w:rsidRDefault="0094684E" w:rsidP="00EF3662">
      <w:pPr>
        <w:ind w:firstLine="709"/>
        <w:jc w:val="both"/>
        <w:rPr>
          <w:rFonts w:ascii="GHEA Grapalat" w:hAnsi="GHEA Grapalat"/>
          <w:sz w:val="20"/>
          <w:lang w:val="hy-AM"/>
        </w:rPr>
      </w:pPr>
    </w:p>
    <w:p w14:paraId="3AF9979A" w14:textId="77777777" w:rsidR="0094684E" w:rsidRPr="00A71D81" w:rsidRDefault="0094684E" w:rsidP="00EF3662">
      <w:pPr>
        <w:ind w:firstLine="709"/>
        <w:jc w:val="both"/>
        <w:rPr>
          <w:rFonts w:ascii="GHEA Grapalat" w:hAnsi="GHEA Grapalat"/>
          <w:sz w:val="20"/>
          <w:lang w:val="hy-AM"/>
        </w:rPr>
      </w:pPr>
    </w:p>
    <w:p w14:paraId="1439C724" w14:textId="77777777" w:rsidR="00710307" w:rsidRPr="00A71D81" w:rsidRDefault="00710307" w:rsidP="009F337A">
      <w:pPr>
        <w:ind w:firstLine="709"/>
        <w:jc w:val="center"/>
        <w:rPr>
          <w:rFonts w:ascii="GHEA Grapalat" w:hAnsi="GHEA Grapalat"/>
          <w:b/>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lastRenderedPageBreak/>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A71D81" w:rsidRDefault="0094684E" w:rsidP="00EF3662">
      <w:pPr>
        <w:ind w:firstLine="709"/>
        <w:jc w:val="both"/>
        <w:rPr>
          <w:rFonts w:ascii="GHEA Grapalat" w:hAnsi="GHEA Grapalat"/>
          <w:sz w:val="20"/>
          <w:lang w:val="hy-AM"/>
        </w:rPr>
      </w:pPr>
    </w:p>
    <w:p w14:paraId="4F22B325" w14:textId="77777777" w:rsidR="0094684E" w:rsidRPr="00A71D81" w:rsidRDefault="0094684E" w:rsidP="00EF3662">
      <w:pPr>
        <w:ind w:firstLine="709"/>
        <w:jc w:val="both"/>
        <w:rPr>
          <w:rFonts w:ascii="GHEA Grapalat" w:hAnsi="GHEA Grapalat"/>
          <w:sz w:val="20"/>
          <w:lang w:val="hy-AM"/>
        </w:rPr>
      </w:pPr>
    </w:p>
    <w:p w14:paraId="013F7BFB" w14:textId="77777777" w:rsidR="0094684E" w:rsidRPr="00A71D81" w:rsidRDefault="0094684E" w:rsidP="00EF3662">
      <w:pPr>
        <w:ind w:firstLine="709"/>
        <w:jc w:val="both"/>
        <w:rPr>
          <w:rFonts w:ascii="GHEA Grapalat" w:hAnsi="GHEA Grapalat"/>
          <w:sz w:val="20"/>
          <w:lang w:val="hy-AM"/>
        </w:rPr>
      </w:pPr>
    </w:p>
    <w:p w14:paraId="7B840CC5" w14:textId="77777777" w:rsidR="00071D1C" w:rsidRPr="00A71D81" w:rsidRDefault="00071D1C" w:rsidP="00EF3662">
      <w:pPr>
        <w:ind w:firstLine="709"/>
        <w:jc w:val="both"/>
        <w:rPr>
          <w:rFonts w:ascii="GHEA Grapalat" w:hAnsi="GHEA Grapalat"/>
          <w:sz w:val="20"/>
          <w:lang w:val="hy-AM"/>
        </w:rPr>
      </w:pPr>
    </w:p>
    <w:p w14:paraId="13EAD170" w14:textId="77777777" w:rsidR="00071D1C" w:rsidRPr="00A71D81" w:rsidRDefault="00071D1C" w:rsidP="00EF3662">
      <w:pPr>
        <w:ind w:firstLine="709"/>
        <w:jc w:val="both"/>
        <w:rPr>
          <w:rFonts w:ascii="GHEA Grapalat" w:hAnsi="GHEA Grapalat"/>
          <w:sz w:val="20"/>
          <w:lang w:val="hy-AM"/>
        </w:rPr>
      </w:pPr>
    </w:p>
    <w:p w14:paraId="32717C0C" w14:textId="77777777" w:rsidR="005821CF" w:rsidRPr="00A71D81" w:rsidRDefault="005821CF" w:rsidP="00EF3662">
      <w:pPr>
        <w:ind w:firstLine="709"/>
        <w:jc w:val="center"/>
        <w:rPr>
          <w:rFonts w:ascii="GHEA Grapalat" w:hAnsi="GHEA Grapalat"/>
          <w:b/>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20CF10F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r w:rsidR="00383BC3" w:rsidRPr="00A71D81">
        <w:rPr>
          <w:rFonts w:ascii="GHEA Grapalat" w:hAnsi="GHEA Grapalat" w:cs="Sylfaen"/>
          <w:sz w:val="20"/>
          <w:vertAlign w:val="superscript"/>
          <w:lang w:val="hy-AM"/>
        </w:rPr>
        <w:t>21</w:t>
      </w:r>
      <w:r w:rsidR="007942E8" w:rsidRPr="00A71D81">
        <w:rPr>
          <w:rFonts w:ascii="GHEA Grapalat" w:hAnsi="GHEA Grapalat" w:cs="Sylfaen"/>
          <w:color w:val="FFFFFF"/>
          <w:sz w:val="20"/>
          <w:vertAlign w:val="superscript"/>
          <w:lang w:val="hy-AM"/>
        </w:rPr>
        <w:t>33</w:t>
      </w:r>
      <w:r w:rsidRPr="00A71D81">
        <w:rPr>
          <w:rStyle w:val="FootnoteReference"/>
          <w:rFonts w:ascii="GHEA Grapalat" w:hAnsi="GHEA Grapalat" w:cs="Sylfaen"/>
          <w:color w:val="FFFFFF"/>
          <w:sz w:val="20"/>
          <w:lang w:val="hy-AM"/>
        </w:rPr>
        <w:footnoteReference w:id="20"/>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lastRenderedPageBreak/>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383BC3" w:rsidRPr="00A71D81">
        <w:rPr>
          <w:rFonts w:ascii="GHEA Grapalat" w:hAnsi="GHEA Grapalat"/>
          <w:sz w:val="20"/>
          <w:vertAlign w:val="superscript"/>
          <w:lang w:val="pt-BR"/>
        </w:rPr>
        <w:t>22</w:t>
      </w:r>
      <w:r w:rsidRPr="00A71D81">
        <w:rPr>
          <w:rStyle w:val="FootnoteReference"/>
          <w:rFonts w:ascii="GHEA Grapalat" w:hAnsi="GHEA Grapalat"/>
          <w:color w:val="FFFFFF"/>
          <w:sz w:val="20"/>
          <w:lang w:val="pt-BR"/>
        </w:rPr>
        <w:footnoteReference w:id="21"/>
      </w:r>
    </w:p>
    <w:p w14:paraId="1B93356D"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383BC3" w:rsidRPr="00A71D81">
        <w:rPr>
          <w:rFonts w:ascii="GHEA Grapalat" w:hAnsi="GHEA Grapalat"/>
          <w:sz w:val="20"/>
          <w:vertAlign w:val="superscript"/>
          <w:lang w:val="pt-BR"/>
        </w:rPr>
        <w:t>23</w:t>
      </w:r>
      <w:r w:rsidRPr="00A71D81">
        <w:rPr>
          <w:rStyle w:val="FootnoteReference"/>
          <w:rFonts w:ascii="GHEA Grapalat" w:hAnsi="GHEA Grapalat"/>
          <w:color w:val="FFFFFF"/>
          <w:sz w:val="20"/>
          <w:lang w:val="pt-BR"/>
        </w:rPr>
        <w:footnoteReference w:id="22"/>
      </w:r>
    </w:p>
    <w:p w14:paraId="79755B27"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5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77777777" w:rsidR="004F48B3"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16"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16"/>
      <w:r w:rsidRPr="00A71D81">
        <w:rPr>
          <w:rFonts w:ascii="GHEA Grapalat" w:hAnsi="GHEA Grapalat"/>
          <w:sz w:val="20"/>
          <w:szCs w:val="20"/>
          <w:lang w:val="hy-AM" w:eastAsia="ru-RU"/>
        </w:rPr>
        <w:t xml:space="preserve">   </w:t>
      </w:r>
    </w:p>
    <w:p w14:paraId="1EEDB3AC"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8.12</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7DCF8C95"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 xml:space="preserve">8.15 </w:t>
      </w:r>
      <w:r w:rsidR="00DC567F" w:rsidRPr="00A71D81">
        <w:rPr>
          <w:rFonts w:ascii="GHEA Grapalat" w:hAnsi="GHEA Grapalat"/>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A71D81">
        <w:rPr>
          <w:rFonts w:ascii="GHEA Grapalat" w:hAnsi="GHEA Grapalat"/>
          <w:sz w:val="20"/>
          <w:szCs w:val="20"/>
          <w:lang w:val="hy-AM" w:eastAsia="ru-RU"/>
        </w:rPr>
        <w:t>խ</w:t>
      </w:r>
      <w:r w:rsidR="00DC567F" w:rsidRPr="00A71D81">
        <w:rPr>
          <w:rFonts w:ascii="GHEA Grapalat" w:hAnsi="GHEA Grapalat"/>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Pr="00A71D81">
        <w:rPr>
          <w:rFonts w:ascii="GHEA Grapalat" w:hAnsi="GHEA Grapalat"/>
          <w:sz w:val="20"/>
          <w:szCs w:val="20"/>
          <w:lang w:val="hy-AM" w:eastAsia="ru-RU"/>
        </w:rPr>
        <w:t xml:space="preserve">Եթե </w:t>
      </w:r>
      <w:r w:rsidR="00DC567F"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այմանագրի կատարման համար հատկացված ֆինանսական միջոցների չափը գերազանցում է գնումների բազային միավորի </w:t>
      </w:r>
      <w:r w:rsidR="00FD5AE8" w:rsidRPr="00A71D81">
        <w:rPr>
          <w:rFonts w:ascii="GHEA Grapalat" w:hAnsi="GHEA Grapalat"/>
          <w:sz w:val="20"/>
          <w:szCs w:val="20"/>
          <w:lang w:val="hy-AM" w:eastAsia="ru-RU"/>
        </w:rPr>
        <w:t>քսանհինգա</w:t>
      </w:r>
      <w:r w:rsidR="009A1B95" w:rsidRPr="00A71D81">
        <w:rPr>
          <w:rFonts w:ascii="GHEA Grapalat" w:hAnsi="GHEA Grapalat"/>
          <w:sz w:val="20"/>
          <w:szCs w:val="20"/>
          <w:lang w:val="hy-AM" w:eastAsia="ru-RU"/>
        </w:rPr>
        <w:t>պատիկը</w:t>
      </w:r>
      <w:r w:rsidRPr="00A71D81">
        <w:rPr>
          <w:rFonts w:ascii="GHEA Grapalat" w:hAnsi="GHEA Grapalat"/>
          <w:sz w:val="20"/>
          <w:szCs w:val="20"/>
          <w:lang w:val="hy-AM" w:eastAsia="ru-RU"/>
        </w:rPr>
        <w:t xml:space="preserve">, ապա Գնորդի կողմից համաձայնագիր կկնքվի, եթե Վաճառողի կողմից տուժանքի ձևով ներկայացված </w:t>
      </w:r>
      <w:r w:rsidR="009A1B95" w:rsidRPr="00A71D81">
        <w:rPr>
          <w:rFonts w:ascii="GHEA Grapalat" w:hAnsi="GHEA Grapalat"/>
          <w:sz w:val="20"/>
          <w:szCs w:val="20"/>
          <w:lang w:val="hy-AM" w:eastAsia="ru-RU"/>
        </w:rPr>
        <w:t xml:space="preserve">որակավորման և </w:t>
      </w:r>
      <w:r w:rsidR="00DC567F"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ապահովում</w:t>
      </w:r>
      <w:r w:rsidR="009A1B95" w:rsidRPr="00A71D81">
        <w:rPr>
          <w:rFonts w:ascii="GHEA Grapalat" w:hAnsi="GHEA Grapalat"/>
          <w:sz w:val="20"/>
          <w:szCs w:val="20"/>
          <w:lang w:val="hy-AM" w:eastAsia="ru-RU"/>
        </w:rPr>
        <w:t>ներ</w:t>
      </w:r>
      <w:r w:rsidRPr="00A71D81">
        <w:rPr>
          <w:rFonts w:ascii="GHEA Grapalat" w:hAnsi="GHEA Grapalat"/>
          <w:sz w:val="20"/>
          <w:szCs w:val="20"/>
          <w:lang w:val="hy-AM" w:eastAsia="ru-RU"/>
        </w:rPr>
        <w:t xml:space="preserve">ը` </w:t>
      </w:r>
      <w:r w:rsidRPr="00A71D81">
        <w:rPr>
          <w:rFonts w:ascii="GHEA Grapalat" w:hAnsi="GHEA Grapalat"/>
          <w:sz w:val="20"/>
          <w:szCs w:val="20"/>
          <w:lang w:val="hy-AM" w:eastAsia="ru-RU"/>
        </w:rPr>
        <w:lastRenderedPageBreak/>
        <w:t>նախատեսված ֆինանսական միջոցների չափով, փոխարինվում է  երաշխիքով կամ կանխիկ փողով</w:t>
      </w:r>
      <w:r w:rsidR="00920009"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հաշվի առնելով </w:t>
      </w:r>
      <w:r w:rsidR="00920009" w:rsidRPr="00A71D81">
        <w:rPr>
          <w:rFonts w:ascii="GHEA Grapalat" w:hAnsi="GHEA Grapalat"/>
          <w:sz w:val="20"/>
          <w:szCs w:val="20"/>
          <w:lang w:val="hy-AM" w:eastAsia="ru-RU"/>
        </w:rPr>
        <w:t xml:space="preserve">ՀՀ կառավարության 2017 թվականի մայիսի 4-ի N 526-Ն որոշման N 1 հավելվածի </w:t>
      </w:r>
      <w:r w:rsidRPr="00A71D81">
        <w:rPr>
          <w:rFonts w:ascii="GHEA Grapalat" w:hAnsi="GHEA Grapalat"/>
          <w:sz w:val="20"/>
          <w:szCs w:val="20"/>
          <w:lang w:val="hy-AM" w:eastAsia="ru-RU"/>
        </w:rPr>
        <w:t xml:space="preserve">32-րդ կետի </w:t>
      </w:r>
      <w:r w:rsidR="009A1B95" w:rsidRPr="00A71D81">
        <w:rPr>
          <w:rFonts w:ascii="GHEA Grapalat" w:hAnsi="GHEA Grapalat"/>
          <w:sz w:val="20"/>
          <w:szCs w:val="20"/>
          <w:lang w:val="hy-AM" w:eastAsia="ru-RU"/>
        </w:rPr>
        <w:t>17</w:t>
      </w:r>
      <w:r w:rsidRPr="00A71D81">
        <w:rPr>
          <w:rFonts w:ascii="GHEA Grapalat" w:hAnsi="GHEA Grapalat"/>
          <w:sz w:val="20"/>
          <w:szCs w:val="20"/>
          <w:lang w:val="hy-AM" w:eastAsia="ru-RU"/>
        </w:rPr>
        <w:t>-րդ ենթակետի «բ» պարբերության պահանջները: Ընդ որում, Վաճառողը համաձայնագիրը կնքում, իսկ</w:t>
      </w:r>
      <w:r w:rsidR="008061D6"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 </w:t>
      </w:r>
      <w:r w:rsidR="00920009" w:rsidRPr="00A71D81">
        <w:rPr>
          <w:rFonts w:ascii="GHEA Grapalat" w:hAnsi="GHEA Grapalat"/>
          <w:sz w:val="20"/>
          <w:szCs w:val="20"/>
          <w:lang w:val="hy-AM" w:eastAsia="ru-RU"/>
        </w:rPr>
        <w:t xml:space="preserve">տուժանքի ձևով ներկայացված </w:t>
      </w:r>
      <w:r w:rsidR="00B84F37" w:rsidRPr="00A71D81">
        <w:rPr>
          <w:rFonts w:ascii="GHEA Grapalat" w:hAnsi="GHEA Grapalat"/>
          <w:sz w:val="20"/>
          <w:szCs w:val="20"/>
          <w:lang w:val="hy-AM" w:eastAsia="ru-RU"/>
        </w:rPr>
        <w:t xml:space="preserve">որակավորման և </w:t>
      </w:r>
      <w:r w:rsidR="00920009"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w:t>
      </w:r>
      <w:r w:rsidR="00B84F37" w:rsidRPr="00A71D81">
        <w:rPr>
          <w:rFonts w:ascii="GHEA Grapalat" w:hAnsi="GHEA Grapalat"/>
          <w:sz w:val="20"/>
          <w:szCs w:val="20"/>
          <w:lang w:val="hy-AM" w:eastAsia="ru-RU"/>
        </w:rPr>
        <w:t>ումների</w:t>
      </w:r>
      <w:r w:rsidRPr="00A71D81">
        <w:rPr>
          <w:rFonts w:ascii="GHEA Grapalat" w:hAnsi="GHEA Grapalat"/>
          <w:sz w:val="20"/>
          <w:szCs w:val="20"/>
          <w:lang w:val="hy-AM" w:eastAsia="ru-RU"/>
        </w:rPr>
        <w:t xml:space="preserve"> փոխարինման դեպքում նաև նոր ապահով</w:t>
      </w:r>
      <w:r w:rsidR="00B84F37" w:rsidRPr="00A71D81">
        <w:rPr>
          <w:rFonts w:ascii="GHEA Grapalat" w:hAnsi="GHEA Grapalat"/>
          <w:sz w:val="20"/>
          <w:szCs w:val="20"/>
          <w:lang w:val="hy-AM" w:eastAsia="ru-RU"/>
        </w:rPr>
        <w:t>ներ</w:t>
      </w:r>
      <w:r w:rsidR="00FE2467" w:rsidRPr="00A71D81">
        <w:rPr>
          <w:rFonts w:ascii="GHEA Grapalat" w:hAnsi="GHEA Grapalat"/>
          <w:sz w:val="20"/>
          <w:szCs w:val="20"/>
          <w:lang w:val="hy-AM" w:eastAsia="ru-RU"/>
        </w:rPr>
        <w:t>ը</w:t>
      </w:r>
      <w:r w:rsidRPr="00A71D81">
        <w:rPr>
          <w:rFonts w:ascii="GHEA Grapalat" w:hAnsi="GHEA Grapalat"/>
          <w:sz w:val="20"/>
          <w:szCs w:val="20"/>
          <w:lang w:val="hy-AM" w:eastAsia="ru-RU"/>
        </w:rPr>
        <w:t xml:space="preserve"> Գնորդին ներկայացնում է համաձայնագիր կնքելու ծանուցումը ստանալու օրվանից տասնհինգ աշխատանքային օրվա ընթացքում։ Հակառակ դեպքում </w:t>
      </w:r>
      <w:r w:rsidR="005A1236"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Գնորդի կողմից միակողմանիորեն լուծվում է:</w:t>
      </w:r>
      <w:r w:rsidR="00383BC3" w:rsidRPr="00A71D81">
        <w:rPr>
          <w:rFonts w:ascii="GHEA Grapalat" w:hAnsi="GHEA Grapalat"/>
          <w:sz w:val="20"/>
          <w:szCs w:val="20"/>
          <w:vertAlign w:val="superscript"/>
          <w:lang w:val="hy-AM" w:eastAsia="ru-RU"/>
        </w:rPr>
        <w:t>24</w:t>
      </w:r>
      <w:r w:rsidR="004D28BA" w:rsidRPr="00A71D81">
        <w:rPr>
          <w:rStyle w:val="FootnoteReference"/>
          <w:rFonts w:ascii="GHEA Grapalat" w:hAnsi="GHEA Grapalat"/>
          <w:color w:val="FFFFFF"/>
          <w:sz w:val="20"/>
          <w:szCs w:val="20"/>
          <w:lang w:val="hy-AM" w:eastAsia="ru-RU"/>
        </w:rPr>
        <w:footnoteReference w:id="23"/>
      </w:r>
    </w:p>
    <w:p w14:paraId="1E513E33"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14:paraId="3C71F119" w14:textId="77777777" w:rsidR="00071D1C" w:rsidRPr="00A71D81" w:rsidRDefault="00071D1C" w:rsidP="00EF3662">
      <w:pPr>
        <w:ind w:firstLine="709"/>
        <w:jc w:val="both"/>
        <w:rPr>
          <w:rFonts w:ascii="GHEA Grapalat" w:hAnsi="GHEA Grapalat"/>
          <w:sz w:val="20"/>
          <w:lang w:val="hy-AM"/>
        </w:rPr>
      </w:pPr>
    </w:p>
    <w:p w14:paraId="7A3B18CE" w14:textId="77777777"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7FEDF884" w14:textId="77777777"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14:paraId="6763CEFF" w14:textId="77777777" w:rsidR="00071D1C" w:rsidRPr="00A71D81" w:rsidRDefault="00071D1C" w:rsidP="00EF3662">
            <w:pPr>
              <w:rPr>
                <w:rFonts w:ascii="GHEA Grapalat" w:hAnsi="GHEA Grapalat"/>
                <w:lang w:val="hy-AM"/>
              </w:rPr>
            </w:pP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09E1B10"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D46FA8">
          <w:pgSz w:w="11906" w:h="16838" w:code="9"/>
          <w:pgMar w:top="720" w:right="662" w:bottom="426" w:left="1138" w:header="562" w:footer="562" w:gutter="0"/>
          <w:cols w:space="720"/>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D0A4B1E"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4EF09258"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E2B08A4" w14:textId="77777777" w:rsidR="00071D1C" w:rsidRPr="00A71D81" w:rsidRDefault="00071D1C" w:rsidP="00EF3662">
      <w:pPr>
        <w:jc w:val="center"/>
        <w:rPr>
          <w:rFonts w:ascii="GHEA Grapalat" w:hAnsi="GHEA Grapalat"/>
          <w:sz w:val="18"/>
          <w:lang w:val="hy-AM"/>
        </w:rPr>
      </w:pPr>
    </w:p>
    <w:p w14:paraId="53F77124" w14:textId="77777777" w:rsidR="00071D1C" w:rsidRPr="00A71D81" w:rsidRDefault="00071D1C" w:rsidP="00EF3662">
      <w:pPr>
        <w:jc w:val="center"/>
        <w:rPr>
          <w:rFonts w:ascii="GHEA Grapalat" w:hAnsi="GHEA Grapalat"/>
          <w:sz w:val="20"/>
          <w:lang w:val="hy-AM"/>
        </w:rPr>
      </w:pPr>
    </w:p>
    <w:p w14:paraId="56BC4BC4"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10B3884E" w14:textId="05B61F54"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t xml:space="preserve">                                                                ՀՀ դրամ</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8"/>
        <w:gridCol w:w="1422"/>
        <w:gridCol w:w="2107"/>
        <w:gridCol w:w="1263"/>
        <w:gridCol w:w="2257"/>
        <w:gridCol w:w="904"/>
        <w:gridCol w:w="866"/>
        <w:gridCol w:w="1052"/>
        <w:gridCol w:w="1052"/>
        <w:gridCol w:w="1123"/>
        <w:gridCol w:w="1803"/>
      </w:tblGrid>
      <w:tr w:rsidR="00071D1C" w:rsidRPr="00A71D81" w14:paraId="3342AEC9" w14:textId="77777777" w:rsidTr="004062F1">
        <w:tc>
          <w:tcPr>
            <w:tcW w:w="15197" w:type="dxa"/>
            <w:gridSpan w:val="11"/>
          </w:tcPr>
          <w:p w14:paraId="5280D39A" w14:textId="77777777" w:rsidR="00071D1C" w:rsidRPr="00A71D81" w:rsidRDefault="00071D1C" w:rsidP="00EF3662">
            <w:pPr>
              <w:jc w:val="center"/>
              <w:rPr>
                <w:rFonts w:ascii="GHEA Grapalat" w:hAnsi="GHEA Grapalat"/>
                <w:sz w:val="18"/>
              </w:rPr>
            </w:pPr>
            <w:r w:rsidRPr="00A71D81">
              <w:rPr>
                <w:rFonts w:ascii="GHEA Grapalat" w:hAnsi="GHEA Grapalat"/>
                <w:sz w:val="18"/>
              </w:rPr>
              <w:t>Ապրանքի</w:t>
            </w:r>
          </w:p>
        </w:tc>
      </w:tr>
      <w:tr w:rsidR="00A21DDE" w:rsidRPr="00A71D81" w14:paraId="767E5C25" w14:textId="77777777" w:rsidTr="00792C10">
        <w:trPr>
          <w:trHeight w:val="219"/>
        </w:trPr>
        <w:tc>
          <w:tcPr>
            <w:tcW w:w="1348" w:type="dxa"/>
            <w:vMerge w:val="restart"/>
            <w:vAlign w:val="center"/>
          </w:tcPr>
          <w:p w14:paraId="203827D1" w14:textId="77777777" w:rsidR="00071D1C" w:rsidRPr="00A71D81" w:rsidRDefault="00071D1C" w:rsidP="00EF3662">
            <w:pPr>
              <w:jc w:val="center"/>
              <w:rPr>
                <w:rFonts w:ascii="GHEA Grapalat" w:hAnsi="GHEA Grapalat"/>
                <w:sz w:val="18"/>
              </w:rPr>
            </w:pPr>
            <w:r w:rsidRPr="00A71D81">
              <w:rPr>
                <w:rFonts w:ascii="GHEA Grapalat" w:hAnsi="GHEA Grapalat"/>
                <w:sz w:val="18"/>
              </w:rPr>
              <w:t>հրավերով նախատեսված չափաբաժնի համարը</w:t>
            </w:r>
          </w:p>
        </w:tc>
        <w:tc>
          <w:tcPr>
            <w:tcW w:w="1422" w:type="dxa"/>
            <w:vMerge w:val="restart"/>
            <w:vAlign w:val="center"/>
          </w:tcPr>
          <w:p w14:paraId="255C4BC1" w14:textId="77777777" w:rsidR="00071D1C" w:rsidRPr="00A71D81" w:rsidRDefault="00071D1C" w:rsidP="00EF3662">
            <w:pPr>
              <w:jc w:val="center"/>
              <w:rPr>
                <w:rFonts w:ascii="GHEA Grapalat" w:hAnsi="GHEA Grapalat"/>
                <w:sz w:val="18"/>
              </w:rPr>
            </w:pPr>
            <w:r w:rsidRPr="00A71D81">
              <w:rPr>
                <w:rFonts w:ascii="GHEA Grapalat" w:hAnsi="GHEA Grapalat"/>
                <w:sz w:val="18"/>
              </w:rPr>
              <w:t>գնումների պլանով նախատեսված միջանցիկ ծածկագիրը` ըստ ԳՄԱ դասակարգման (CPV)</w:t>
            </w:r>
          </w:p>
        </w:tc>
        <w:tc>
          <w:tcPr>
            <w:tcW w:w="2107" w:type="dxa"/>
            <w:vMerge w:val="restart"/>
            <w:vAlign w:val="center"/>
          </w:tcPr>
          <w:p w14:paraId="60D2E1E2" w14:textId="77777777" w:rsidR="00071D1C" w:rsidRPr="00A71D81" w:rsidRDefault="00071D1C" w:rsidP="00EF3662">
            <w:pPr>
              <w:jc w:val="center"/>
              <w:rPr>
                <w:rFonts w:ascii="GHEA Grapalat" w:hAnsi="GHEA Grapalat"/>
                <w:sz w:val="18"/>
              </w:rPr>
            </w:pPr>
            <w:r w:rsidRPr="00A71D81">
              <w:rPr>
                <w:rFonts w:ascii="GHEA Grapalat" w:hAnsi="GHEA Grapalat"/>
                <w:sz w:val="18"/>
              </w:rPr>
              <w:t xml:space="preserve">անվանումը </w:t>
            </w:r>
          </w:p>
        </w:tc>
        <w:tc>
          <w:tcPr>
            <w:tcW w:w="1263" w:type="dxa"/>
            <w:vMerge w:val="restart"/>
            <w:vAlign w:val="center"/>
          </w:tcPr>
          <w:p w14:paraId="153092D7" w14:textId="77777777" w:rsidR="00071D1C" w:rsidRPr="00A71D81" w:rsidRDefault="000F6E48" w:rsidP="009F06BA">
            <w:pPr>
              <w:jc w:val="center"/>
              <w:rPr>
                <w:rFonts w:ascii="GHEA Grapalat" w:hAnsi="GHEA Grapalat"/>
                <w:sz w:val="18"/>
              </w:rPr>
            </w:pPr>
            <w:r w:rsidRPr="00A71D81">
              <w:rPr>
                <w:rFonts w:ascii="GHEA Grapalat" w:hAnsi="GHEA Grapalat"/>
                <w:sz w:val="18"/>
              </w:rPr>
              <w:t xml:space="preserve">ապրանքային նշանը, մակիշը և </w:t>
            </w:r>
            <w:r w:rsidR="009F06BA" w:rsidRPr="00A71D81">
              <w:rPr>
                <w:rFonts w:ascii="GHEA Grapalat" w:hAnsi="GHEA Grapalat"/>
                <w:sz w:val="18"/>
              </w:rPr>
              <w:t>ա</w:t>
            </w:r>
            <w:r w:rsidR="00071D1C" w:rsidRPr="00A71D81">
              <w:rPr>
                <w:rFonts w:ascii="GHEA Grapalat" w:hAnsi="GHEA Grapalat"/>
                <w:sz w:val="18"/>
              </w:rPr>
              <w:t>րտադրող</w:t>
            </w:r>
            <w:r w:rsidR="009F06BA" w:rsidRPr="00A71D81">
              <w:rPr>
                <w:rFonts w:ascii="GHEA Grapalat" w:hAnsi="GHEA Grapalat"/>
                <w:sz w:val="18"/>
              </w:rPr>
              <w:t>ի անվանում</w:t>
            </w:r>
            <w:r w:rsidR="00071D1C" w:rsidRPr="00A71D81">
              <w:rPr>
                <w:rFonts w:ascii="GHEA Grapalat" w:hAnsi="GHEA Grapalat"/>
                <w:sz w:val="18"/>
              </w:rPr>
              <w:t xml:space="preserve">ը </w:t>
            </w:r>
            <w:r w:rsidR="00F954E8" w:rsidRPr="00A71D81">
              <w:rPr>
                <w:rFonts w:ascii="GHEA Grapalat" w:hAnsi="GHEA Grapalat"/>
                <w:sz w:val="18"/>
              </w:rPr>
              <w:t>**</w:t>
            </w:r>
          </w:p>
        </w:tc>
        <w:tc>
          <w:tcPr>
            <w:tcW w:w="2257" w:type="dxa"/>
            <w:vMerge w:val="restart"/>
            <w:vAlign w:val="center"/>
          </w:tcPr>
          <w:p w14:paraId="037DFFA0" w14:textId="77777777" w:rsidR="00071D1C" w:rsidRPr="00A71D81" w:rsidRDefault="00071D1C" w:rsidP="00EF3662">
            <w:pPr>
              <w:jc w:val="center"/>
              <w:rPr>
                <w:rFonts w:ascii="GHEA Grapalat" w:hAnsi="GHEA Grapalat"/>
                <w:sz w:val="18"/>
              </w:rPr>
            </w:pPr>
            <w:r w:rsidRPr="00A71D81">
              <w:rPr>
                <w:rFonts w:ascii="GHEA Grapalat" w:hAnsi="GHEA Grapalat"/>
                <w:sz w:val="18"/>
              </w:rPr>
              <w:t>տեխնիկական բնութագիրը</w:t>
            </w:r>
          </w:p>
        </w:tc>
        <w:tc>
          <w:tcPr>
            <w:tcW w:w="904" w:type="dxa"/>
            <w:vMerge w:val="restart"/>
            <w:vAlign w:val="center"/>
          </w:tcPr>
          <w:p w14:paraId="13C45579" w14:textId="77777777" w:rsidR="00071D1C" w:rsidRPr="00A71D81" w:rsidRDefault="00071D1C" w:rsidP="00EF3662">
            <w:pPr>
              <w:jc w:val="center"/>
              <w:rPr>
                <w:rFonts w:ascii="GHEA Grapalat" w:hAnsi="GHEA Grapalat"/>
                <w:sz w:val="18"/>
              </w:rPr>
            </w:pPr>
            <w:r w:rsidRPr="00A71D81">
              <w:rPr>
                <w:rFonts w:ascii="GHEA Grapalat" w:hAnsi="GHEA Grapalat"/>
                <w:sz w:val="18"/>
              </w:rPr>
              <w:t>չափման միավորը</w:t>
            </w:r>
          </w:p>
        </w:tc>
        <w:tc>
          <w:tcPr>
            <w:tcW w:w="866" w:type="dxa"/>
            <w:vMerge w:val="restart"/>
            <w:vAlign w:val="center"/>
          </w:tcPr>
          <w:p w14:paraId="6E0FCD35" w14:textId="77777777" w:rsidR="00071D1C" w:rsidRPr="00A71D81" w:rsidRDefault="00071D1C" w:rsidP="00EF3662">
            <w:pPr>
              <w:jc w:val="center"/>
              <w:rPr>
                <w:rFonts w:ascii="GHEA Grapalat" w:hAnsi="GHEA Grapalat"/>
                <w:sz w:val="18"/>
              </w:rPr>
            </w:pPr>
            <w:r w:rsidRPr="00A71D81">
              <w:rPr>
                <w:rFonts w:ascii="GHEA Grapalat" w:hAnsi="GHEA Grapalat"/>
                <w:sz w:val="18"/>
              </w:rPr>
              <w:t>միավոր գինը/ՀՀ դրամ</w:t>
            </w:r>
          </w:p>
        </w:tc>
        <w:tc>
          <w:tcPr>
            <w:tcW w:w="1052" w:type="dxa"/>
            <w:vMerge w:val="restart"/>
            <w:vAlign w:val="center"/>
          </w:tcPr>
          <w:p w14:paraId="6F406AAE" w14:textId="77777777" w:rsidR="00071D1C" w:rsidRPr="00A71D81" w:rsidRDefault="00071D1C" w:rsidP="00EF3662">
            <w:pPr>
              <w:jc w:val="center"/>
              <w:rPr>
                <w:rFonts w:ascii="GHEA Grapalat" w:hAnsi="GHEA Grapalat"/>
                <w:sz w:val="18"/>
              </w:rPr>
            </w:pPr>
            <w:r w:rsidRPr="00A71D81">
              <w:rPr>
                <w:rFonts w:ascii="GHEA Grapalat" w:hAnsi="GHEA Grapalat"/>
                <w:sz w:val="18"/>
              </w:rPr>
              <w:t>ընդհանուր գինը/ՀՀ դրամ</w:t>
            </w:r>
          </w:p>
        </w:tc>
        <w:tc>
          <w:tcPr>
            <w:tcW w:w="1052" w:type="dxa"/>
            <w:vMerge w:val="restart"/>
            <w:vAlign w:val="center"/>
          </w:tcPr>
          <w:p w14:paraId="15497BF1" w14:textId="77777777" w:rsidR="00071D1C" w:rsidRPr="00A71D81" w:rsidRDefault="00071D1C" w:rsidP="00EF3662">
            <w:pPr>
              <w:jc w:val="center"/>
              <w:rPr>
                <w:rFonts w:ascii="GHEA Grapalat" w:hAnsi="GHEA Grapalat"/>
                <w:sz w:val="18"/>
              </w:rPr>
            </w:pPr>
            <w:r w:rsidRPr="00A71D81">
              <w:rPr>
                <w:rFonts w:ascii="GHEA Grapalat" w:hAnsi="GHEA Grapalat"/>
                <w:sz w:val="18"/>
              </w:rPr>
              <w:t>ընդհանուր քանակը</w:t>
            </w:r>
          </w:p>
        </w:tc>
        <w:tc>
          <w:tcPr>
            <w:tcW w:w="2926" w:type="dxa"/>
            <w:gridSpan w:val="2"/>
            <w:vAlign w:val="center"/>
          </w:tcPr>
          <w:p w14:paraId="3F24813A" w14:textId="77777777" w:rsidR="00071D1C" w:rsidRPr="00A71D81" w:rsidRDefault="00071D1C" w:rsidP="00EF3662">
            <w:pPr>
              <w:jc w:val="center"/>
              <w:rPr>
                <w:rFonts w:ascii="GHEA Grapalat" w:hAnsi="GHEA Grapalat"/>
                <w:sz w:val="18"/>
              </w:rPr>
            </w:pPr>
            <w:r w:rsidRPr="00A71D81">
              <w:rPr>
                <w:rFonts w:ascii="GHEA Grapalat" w:hAnsi="GHEA Grapalat"/>
                <w:sz w:val="18"/>
              </w:rPr>
              <w:t>մատակարարման</w:t>
            </w:r>
          </w:p>
        </w:tc>
      </w:tr>
      <w:tr w:rsidR="00A21DDE" w:rsidRPr="00A71D81" w14:paraId="199E1A9C" w14:textId="77777777" w:rsidTr="00792C10">
        <w:trPr>
          <w:trHeight w:val="445"/>
        </w:trPr>
        <w:tc>
          <w:tcPr>
            <w:tcW w:w="1348" w:type="dxa"/>
            <w:vMerge/>
            <w:vAlign w:val="center"/>
          </w:tcPr>
          <w:p w14:paraId="68A1DB9E" w14:textId="77777777" w:rsidR="004062F1" w:rsidRPr="00A71D81" w:rsidRDefault="004062F1" w:rsidP="00EF3662">
            <w:pPr>
              <w:jc w:val="center"/>
              <w:rPr>
                <w:rFonts w:ascii="GHEA Grapalat" w:hAnsi="GHEA Grapalat"/>
                <w:sz w:val="18"/>
              </w:rPr>
            </w:pPr>
          </w:p>
        </w:tc>
        <w:tc>
          <w:tcPr>
            <w:tcW w:w="1422" w:type="dxa"/>
            <w:vMerge/>
            <w:vAlign w:val="center"/>
          </w:tcPr>
          <w:p w14:paraId="2473370F" w14:textId="77777777" w:rsidR="004062F1" w:rsidRPr="00A71D81" w:rsidRDefault="004062F1" w:rsidP="00EF3662">
            <w:pPr>
              <w:jc w:val="center"/>
              <w:rPr>
                <w:rFonts w:ascii="GHEA Grapalat" w:hAnsi="GHEA Grapalat"/>
                <w:sz w:val="18"/>
              </w:rPr>
            </w:pPr>
          </w:p>
        </w:tc>
        <w:tc>
          <w:tcPr>
            <w:tcW w:w="2107" w:type="dxa"/>
            <w:vMerge/>
            <w:vAlign w:val="center"/>
          </w:tcPr>
          <w:p w14:paraId="7313FB2F" w14:textId="77777777" w:rsidR="004062F1" w:rsidRPr="00A71D81" w:rsidRDefault="004062F1" w:rsidP="00EF3662">
            <w:pPr>
              <w:jc w:val="center"/>
              <w:rPr>
                <w:rFonts w:ascii="GHEA Grapalat" w:hAnsi="GHEA Grapalat"/>
                <w:sz w:val="18"/>
              </w:rPr>
            </w:pPr>
          </w:p>
        </w:tc>
        <w:tc>
          <w:tcPr>
            <w:tcW w:w="1263" w:type="dxa"/>
            <w:vMerge/>
            <w:vAlign w:val="center"/>
          </w:tcPr>
          <w:p w14:paraId="609837E1" w14:textId="77777777" w:rsidR="004062F1" w:rsidRPr="00A71D81" w:rsidRDefault="004062F1" w:rsidP="00EF3662">
            <w:pPr>
              <w:jc w:val="center"/>
              <w:rPr>
                <w:rFonts w:ascii="GHEA Grapalat" w:hAnsi="GHEA Grapalat"/>
                <w:sz w:val="18"/>
              </w:rPr>
            </w:pPr>
          </w:p>
        </w:tc>
        <w:tc>
          <w:tcPr>
            <w:tcW w:w="2257" w:type="dxa"/>
            <w:vMerge/>
            <w:vAlign w:val="center"/>
          </w:tcPr>
          <w:p w14:paraId="4AA48BAE" w14:textId="77777777" w:rsidR="004062F1" w:rsidRPr="00A71D81" w:rsidRDefault="004062F1" w:rsidP="00EF3662">
            <w:pPr>
              <w:jc w:val="center"/>
              <w:rPr>
                <w:rFonts w:ascii="GHEA Grapalat" w:hAnsi="GHEA Grapalat"/>
                <w:sz w:val="18"/>
              </w:rPr>
            </w:pPr>
          </w:p>
        </w:tc>
        <w:tc>
          <w:tcPr>
            <w:tcW w:w="904" w:type="dxa"/>
            <w:vMerge/>
            <w:vAlign w:val="center"/>
          </w:tcPr>
          <w:p w14:paraId="258F5CFE" w14:textId="77777777" w:rsidR="004062F1" w:rsidRPr="00A71D81" w:rsidRDefault="004062F1" w:rsidP="00EF3662">
            <w:pPr>
              <w:jc w:val="center"/>
              <w:rPr>
                <w:rFonts w:ascii="GHEA Grapalat" w:hAnsi="GHEA Grapalat"/>
                <w:sz w:val="18"/>
              </w:rPr>
            </w:pPr>
          </w:p>
        </w:tc>
        <w:tc>
          <w:tcPr>
            <w:tcW w:w="866" w:type="dxa"/>
            <w:vMerge/>
            <w:vAlign w:val="center"/>
          </w:tcPr>
          <w:p w14:paraId="07EF3A65" w14:textId="77777777" w:rsidR="004062F1" w:rsidRPr="00A71D81" w:rsidRDefault="004062F1" w:rsidP="00EF3662">
            <w:pPr>
              <w:jc w:val="center"/>
              <w:rPr>
                <w:rFonts w:ascii="GHEA Grapalat" w:hAnsi="GHEA Grapalat"/>
                <w:sz w:val="18"/>
              </w:rPr>
            </w:pPr>
          </w:p>
        </w:tc>
        <w:tc>
          <w:tcPr>
            <w:tcW w:w="1052" w:type="dxa"/>
            <w:vMerge/>
            <w:vAlign w:val="center"/>
          </w:tcPr>
          <w:p w14:paraId="7F9FD80E" w14:textId="77777777" w:rsidR="004062F1" w:rsidRPr="00A71D81" w:rsidRDefault="004062F1" w:rsidP="00EF3662">
            <w:pPr>
              <w:jc w:val="center"/>
              <w:rPr>
                <w:rFonts w:ascii="GHEA Grapalat" w:hAnsi="GHEA Grapalat"/>
                <w:sz w:val="18"/>
              </w:rPr>
            </w:pPr>
          </w:p>
        </w:tc>
        <w:tc>
          <w:tcPr>
            <w:tcW w:w="1052" w:type="dxa"/>
            <w:vMerge/>
            <w:vAlign w:val="center"/>
          </w:tcPr>
          <w:p w14:paraId="32308719" w14:textId="77777777" w:rsidR="004062F1" w:rsidRPr="00A71D81" w:rsidRDefault="004062F1" w:rsidP="00EF3662">
            <w:pPr>
              <w:jc w:val="center"/>
              <w:rPr>
                <w:rFonts w:ascii="GHEA Grapalat" w:hAnsi="GHEA Grapalat"/>
                <w:sz w:val="18"/>
              </w:rPr>
            </w:pPr>
          </w:p>
        </w:tc>
        <w:tc>
          <w:tcPr>
            <w:tcW w:w="1123" w:type="dxa"/>
            <w:vAlign w:val="center"/>
          </w:tcPr>
          <w:p w14:paraId="0ABBA739" w14:textId="77777777" w:rsidR="004062F1" w:rsidRPr="00A71D81" w:rsidRDefault="004062F1" w:rsidP="00EF3662">
            <w:pPr>
              <w:jc w:val="center"/>
              <w:rPr>
                <w:rFonts w:ascii="GHEA Grapalat" w:hAnsi="GHEA Grapalat"/>
                <w:sz w:val="18"/>
              </w:rPr>
            </w:pPr>
            <w:r w:rsidRPr="00A71D81">
              <w:rPr>
                <w:rFonts w:ascii="GHEA Grapalat" w:hAnsi="GHEA Grapalat"/>
                <w:sz w:val="18"/>
              </w:rPr>
              <w:t>հասցեն</w:t>
            </w:r>
          </w:p>
        </w:tc>
        <w:tc>
          <w:tcPr>
            <w:tcW w:w="1803" w:type="dxa"/>
            <w:vAlign w:val="center"/>
          </w:tcPr>
          <w:p w14:paraId="285BB05D" w14:textId="77777777" w:rsidR="004062F1" w:rsidRPr="00A71D81" w:rsidRDefault="004062F1" w:rsidP="00EF3662">
            <w:pPr>
              <w:jc w:val="center"/>
              <w:rPr>
                <w:rFonts w:ascii="GHEA Grapalat" w:hAnsi="GHEA Grapalat"/>
                <w:sz w:val="18"/>
              </w:rPr>
            </w:pPr>
            <w:r w:rsidRPr="00A71D81">
              <w:rPr>
                <w:rFonts w:ascii="GHEA Grapalat" w:hAnsi="GHEA Grapalat"/>
                <w:sz w:val="18"/>
              </w:rPr>
              <w:t>Ժամկետը***</w:t>
            </w:r>
          </w:p>
          <w:p w14:paraId="60899821" w14:textId="77777777" w:rsidR="004062F1" w:rsidRPr="00A71D81" w:rsidRDefault="004062F1" w:rsidP="00EF3662">
            <w:pPr>
              <w:jc w:val="center"/>
              <w:rPr>
                <w:rFonts w:ascii="GHEA Grapalat" w:hAnsi="GHEA Grapalat"/>
                <w:sz w:val="18"/>
              </w:rPr>
            </w:pPr>
          </w:p>
        </w:tc>
      </w:tr>
      <w:tr w:rsidR="00792C10" w:rsidRPr="00A71D81" w14:paraId="2E64C25F" w14:textId="77777777" w:rsidTr="00792C10">
        <w:trPr>
          <w:trHeight w:val="246"/>
        </w:trPr>
        <w:tc>
          <w:tcPr>
            <w:tcW w:w="1348" w:type="dxa"/>
            <w:vAlign w:val="center"/>
          </w:tcPr>
          <w:p w14:paraId="616F865F" w14:textId="19C1F8C8" w:rsidR="00792C10" w:rsidRPr="00A71D81" w:rsidRDefault="00792C10" w:rsidP="00792C10">
            <w:pPr>
              <w:jc w:val="center"/>
              <w:rPr>
                <w:rFonts w:ascii="GHEA Grapalat" w:hAnsi="GHEA Grapalat"/>
                <w:sz w:val="20"/>
              </w:rPr>
            </w:pPr>
            <w:r w:rsidRPr="00A71D81">
              <w:rPr>
                <w:rFonts w:ascii="GHEA Grapalat" w:hAnsi="GHEA Grapalat"/>
                <w:sz w:val="16"/>
              </w:rPr>
              <w:t>1</w:t>
            </w:r>
          </w:p>
        </w:tc>
        <w:tc>
          <w:tcPr>
            <w:tcW w:w="1422" w:type="dxa"/>
            <w:tcBorders>
              <w:top w:val="single" w:sz="4" w:space="0" w:color="auto"/>
              <w:left w:val="single" w:sz="4" w:space="0" w:color="auto"/>
              <w:bottom w:val="single" w:sz="4" w:space="0" w:color="auto"/>
              <w:right w:val="single" w:sz="4" w:space="0" w:color="auto"/>
            </w:tcBorders>
            <w:shd w:val="clear" w:color="000000" w:fill="FFFFFF"/>
            <w:vAlign w:val="bottom"/>
          </w:tcPr>
          <w:p w14:paraId="75E74B8C" w14:textId="77777777" w:rsidR="00792C10" w:rsidRDefault="00792C10" w:rsidP="00792C10">
            <w:pPr>
              <w:jc w:val="center"/>
              <w:rPr>
                <w:rFonts w:ascii="Calibri" w:hAnsi="Calibri" w:cs="Calibri"/>
                <w:color w:val="000000"/>
                <w:sz w:val="22"/>
                <w:szCs w:val="22"/>
              </w:rPr>
            </w:pPr>
            <w:r>
              <w:rPr>
                <w:rFonts w:ascii="Calibri" w:hAnsi="Calibri" w:cs="Calibri"/>
                <w:color w:val="000000"/>
                <w:sz w:val="22"/>
                <w:szCs w:val="22"/>
              </w:rPr>
              <w:t>24321660/1</w:t>
            </w:r>
          </w:p>
          <w:p w14:paraId="0E82D118" w14:textId="5F5799DA" w:rsidR="00792C10" w:rsidRPr="00A71D81" w:rsidRDefault="00792C10" w:rsidP="00792C10">
            <w:pPr>
              <w:jc w:val="center"/>
              <w:rPr>
                <w:rFonts w:ascii="GHEA Grapalat" w:hAnsi="GHEA Grapalat"/>
                <w:sz w:val="20"/>
              </w:rPr>
            </w:pPr>
          </w:p>
        </w:tc>
        <w:tc>
          <w:tcPr>
            <w:tcW w:w="2107" w:type="dxa"/>
            <w:tcBorders>
              <w:top w:val="single" w:sz="4" w:space="0" w:color="auto"/>
              <w:left w:val="single" w:sz="4" w:space="0" w:color="auto"/>
              <w:bottom w:val="single" w:sz="4" w:space="0" w:color="auto"/>
              <w:right w:val="single" w:sz="4" w:space="0" w:color="auto"/>
            </w:tcBorders>
            <w:shd w:val="clear" w:color="000000" w:fill="FFFFFF"/>
            <w:vAlign w:val="center"/>
          </w:tcPr>
          <w:p w14:paraId="4B9C2C62" w14:textId="6F316895" w:rsidR="00792C10" w:rsidRPr="00A71D81" w:rsidRDefault="00792C10" w:rsidP="00792C10">
            <w:pPr>
              <w:jc w:val="center"/>
              <w:rPr>
                <w:rFonts w:ascii="GHEA Grapalat" w:hAnsi="GHEA Grapalat"/>
                <w:sz w:val="20"/>
              </w:rPr>
            </w:pPr>
            <w:r w:rsidRPr="00081EA2">
              <w:rPr>
                <w:rFonts w:ascii="GHEA Grapalat" w:hAnsi="GHEA Grapalat" w:cs="Calibri"/>
                <w:color w:val="000000"/>
                <w:sz w:val="18"/>
                <w:szCs w:val="18"/>
              </w:rPr>
              <w:t>զանազան օրգանական քիմիական նյութեր</w:t>
            </w:r>
          </w:p>
        </w:tc>
        <w:tc>
          <w:tcPr>
            <w:tcW w:w="1263" w:type="dxa"/>
            <w:vAlign w:val="center"/>
          </w:tcPr>
          <w:p w14:paraId="415F7AF3" w14:textId="39D9D14E" w:rsidR="00792C10" w:rsidRPr="00A71D81" w:rsidRDefault="00792C10" w:rsidP="00792C10">
            <w:pPr>
              <w:jc w:val="center"/>
              <w:rPr>
                <w:rFonts w:ascii="GHEA Grapalat" w:hAnsi="GHEA Grapalat"/>
                <w:sz w:val="20"/>
              </w:rPr>
            </w:pPr>
          </w:p>
        </w:tc>
        <w:tc>
          <w:tcPr>
            <w:tcW w:w="2257" w:type="dxa"/>
            <w:vAlign w:val="center"/>
          </w:tcPr>
          <w:p w14:paraId="60BC19A5" w14:textId="77777777" w:rsidR="00792C10" w:rsidRDefault="00792C10" w:rsidP="00792C10">
            <w:pPr>
              <w:rPr>
                <w:rFonts w:ascii="GHEA Grapalat" w:hAnsi="GHEA Grapalat" w:cs="Calibri"/>
                <w:color w:val="000000"/>
                <w:sz w:val="18"/>
                <w:szCs w:val="18"/>
              </w:rPr>
            </w:pPr>
            <w:r w:rsidRPr="00A11CA0">
              <w:rPr>
                <w:rFonts w:ascii="GHEA Grapalat" w:hAnsi="GHEA Grapalat" w:cs="Calibri"/>
                <w:color w:val="000000"/>
                <w:sz w:val="18"/>
                <w:szCs w:val="18"/>
              </w:rPr>
              <w:t>Հիդրօքսիլամին հիդրոքլորիդ /HAH/ NH2OH · HCl</w:t>
            </w:r>
            <w:r w:rsidRPr="00D642CA">
              <w:rPr>
                <w:rFonts w:ascii="GHEA Grapalat" w:hAnsi="GHEA Grapalat" w:cs="Calibri"/>
                <w:color w:val="000000"/>
                <w:sz w:val="18"/>
                <w:szCs w:val="18"/>
              </w:rPr>
              <w:t xml:space="preserve"> CAS Number</w:t>
            </w:r>
            <w:r w:rsidRPr="00A11CA0">
              <w:rPr>
                <w:rFonts w:ascii="Calibri" w:hAnsi="Calibri" w:cs="Calibri"/>
                <w:color w:val="000000"/>
                <w:sz w:val="18"/>
                <w:szCs w:val="18"/>
              </w:rPr>
              <w:t> </w:t>
            </w:r>
            <w:r w:rsidRPr="00A11CA0">
              <w:rPr>
                <w:rFonts w:ascii="GHEA Grapalat" w:hAnsi="GHEA Grapalat" w:cs="Calibri"/>
                <w:color w:val="000000"/>
                <w:sz w:val="18"/>
                <w:szCs w:val="18"/>
              </w:rPr>
              <w:t>5470-11</w:t>
            </w:r>
            <w:r w:rsidRPr="00D642CA">
              <w:rPr>
                <w:rFonts w:ascii="GHEA Grapalat" w:hAnsi="GHEA Grapalat" w:cs="GHEA Grapalat"/>
                <w:color w:val="000000"/>
                <w:sz w:val="18"/>
                <w:szCs w:val="18"/>
              </w:rPr>
              <w:t>-1</w:t>
            </w:r>
            <w:r w:rsidRPr="001D6371">
              <w:rPr>
                <w:rFonts w:ascii="GHEA Grapalat" w:hAnsi="GHEA Grapalat" w:cs="GHEA Grapalat"/>
                <w:color w:val="000000"/>
                <w:sz w:val="18"/>
                <w:szCs w:val="18"/>
              </w:rPr>
              <w:t xml:space="preserve">, </w:t>
            </w:r>
            <w:r w:rsidRPr="00D642CA">
              <w:rPr>
                <w:rFonts w:ascii="GHEA Grapalat" w:hAnsi="GHEA Grapalat" w:cs="GHEA Grapalat"/>
                <w:color w:val="000000"/>
                <w:sz w:val="18"/>
                <w:szCs w:val="18"/>
              </w:rPr>
              <w:t>Մաքրությունը՝  ≥99.0%</w:t>
            </w:r>
            <w:r w:rsidRPr="001D6371">
              <w:rPr>
                <w:rFonts w:ascii="GHEA Grapalat" w:hAnsi="GHEA Grapalat" w:cs="GHEA Grapalat"/>
                <w:color w:val="000000"/>
                <w:sz w:val="18"/>
                <w:szCs w:val="18"/>
              </w:rPr>
              <w:t xml:space="preserve">  </w:t>
            </w:r>
            <w:r w:rsidRPr="00D642CA">
              <w:rPr>
                <w:rFonts w:ascii="GHEA Grapalat" w:hAnsi="GHEA Grapalat" w:cs="Calibri"/>
                <w:color w:val="000000"/>
                <w:sz w:val="18"/>
                <w:szCs w:val="18"/>
              </w:rPr>
              <w:t>GC-MS-MS, LC-MS-MS</w:t>
            </w:r>
            <w:r w:rsidRPr="001D6371">
              <w:rPr>
                <w:rFonts w:ascii="GHEA Grapalat" w:hAnsi="GHEA Grapalat" w:cs="Calibri"/>
                <w:color w:val="000000"/>
                <w:sz w:val="18"/>
                <w:szCs w:val="18"/>
              </w:rPr>
              <w:t>, AAS</w:t>
            </w:r>
            <w:r w:rsidRPr="00D642CA">
              <w:rPr>
                <w:rFonts w:ascii="GHEA Grapalat" w:hAnsi="GHEA Grapalat" w:cs="Calibri"/>
                <w:color w:val="000000"/>
                <w:sz w:val="18"/>
                <w:szCs w:val="18"/>
              </w:rPr>
              <w:t xml:space="preserve"> մեթոդներով հետազոտություններ</w:t>
            </w:r>
            <w:r w:rsidRPr="001D6371">
              <w:rPr>
                <w:rFonts w:ascii="GHEA Grapalat" w:hAnsi="GHEA Grapalat" w:cs="Calibri"/>
                <w:color w:val="000000"/>
                <w:sz w:val="18"/>
                <w:szCs w:val="18"/>
              </w:rPr>
              <w:t xml:space="preserve"> </w:t>
            </w:r>
            <w:r w:rsidRPr="00D642CA">
              <w:rPr>
                <w:rFonts w:ascii="GHEA Grapalat" w:hAnsi="GHEA Grapalat" w:cs="Calibri"/>
                <w:color w:val="000000"/>
                <w:sz w:val="18"/>
                <w:szCs w:val="18"/>
              </w:rPr>
              <w:t>կատարելու համար</w:t>
            </w:r>
            <w:r w:rsidRPr="001D6371">
              <w:rPr>
                <w:rFonts w:ascii="GHEA Grapalat" w:hAnsi="GHEA Grapalat" w:cs="Calibri"/>
                <w:color w:val="000000"/>
                <w:sz w:val="18"/>
                <w:szCs w:val="18"/>
              </w:rPr>
              <w:t>,</w:t>
            </w:r>
            <w:r w:rsidRPr="00D642CA">
              <w:rPr>
                <w:rFonts w:ascii="GHEA Grapalat" w:hAnsi="GHEA Grapalat" w:cs="Calibri"/>
                <w:color w:val="000000"/>
                <w:sz w:val="18"/>
                <w:szCs w:val="18"/>
              </w:rPr>
              <w:t xml:space="preserve"> Fe պարունակություն ոչ ավել 5ppm</w:t>
            </w:r>
            <w:r w:rsidRPr="001D6371">
              <w:rPr>
                <w:rFonts w:ascii="GHEA Grapalat" w:hAnsi="GHEA Grapalat" w:cs="Calibri"/>
                <w:color w:val="000000"/>
                <w:sz w:val="18"/>
                <w:szCs w:val="18"/>
              </w:rPr>
              <w:t xml:space="preserve">, </w:t>
            </w:r>
            <w:r w:rsidRPr="00D642CA">
              <w:rPr>
                <w:rFonts w:ascii="GHEA Grapalat" w:hAnsi="GHEA Grapalat" w:cs="Calibri"/>
                <w:color w:val="000000"/>
                <w:sz w:val="18"/>
                <w:szCs w:val="18"/>
              </w:rPr>
              <w:t>Pb          պարունակությունը ոչ ավել 2 ppm</w:t>
            </w:r>
          </w:p>
          <w:p w14:paraId="06FCA3D5" w14:textId="2B30B00D" w:rsidR="00792C10" w:rsidRPr="004062F1" w:rsidRDefault="00792C10" w:rsidP="00792C10">
            <w:pPr>
              <w:jc w:val="center"/>
              <w:rPr>
                <w:rFonts w:ascii="GHEA Grapalat" w:hAnsi="GHEA Grapalat" w:cs="Calibri"/>
                <w:color w:val="000000" w:themeColor="text1"/>
                <w:sz w:val="18"/>
                <w:lang w:val="hy-AM"/>
              </w:rPr>
            </w:pPr>
            <w:r w:rsidRPr="00D642CA">
              <w:rPr>
                <w:rFonts w:ascii="GHEA Grapalat" w:hAnsi="GHEA Grapalat" w:cs="Calibri"/>
                <w:color w:val="000000"/>
                <w:sz w:val="18"/>
                <w:szCs w:val="18"/>
              </w:rPr>
              <w:t>Որակի սերտիֆիկատի առկայություն</w:t>
            </w:r>
          </w:p>
        </w:tc>
        <w:tc>
          <w:tcPr>
            <w:tcW w:w="904" w:type="dxa"/>
            <w:tcBorders>
              <w:top w:val="single" w:sz="4" w:space="0" w:color="auto"/>
              <w:left w:val="single" w:sz="4" w:space="0" w:color="auto"/>
              <w:bottom w:val="single" w:sz="4" w:space="0" w:color="auto"/>
              <w:right w:val="single" w:sz="4" w:space="0" w:color="auto"/>
            </w:tcBorders>
            <w:shd w:val="clear" w:color="000000" w:fill="FFFFFF"/>
            <w:vAlign w:val="center"/>
          </w:tcPr>
          <w:p w14:paraId="2525D6E8" w14:textId="3AC19D9C" w:rsidR="00792C10" w:rsidRPr="00A71D81" w:rsidRDefault="00792C10" w:rsidP="00792C10">
            <w:pPr>
              <w:jc w:val="center"/>
              <w:rPr>
                <w:rFonts w:ascii="GHEA Grapalat" w:hAnsi="GHEA Grapalat"/>
                <w:sz w:val="20"/>
              </w:rPr>
            </w:pPr>
            <w:r w:rsidRPr="00D642CA">
              <w:rPr>
                <w:rFonts w:ascii="GHEA Grapalat" w:hAnsi="GHEA Grapalat" w:cs="Calibri"/>
                <w:color w:val="000000"/>
                <w:sz w:val="18"/>
                <w:szCs w:val="18"/>
              </w:rPr>
              <w:t>կգ</w:t>
            </w:r>
          </w:p>
        </w:tc>
        <w:tc>
          <w:tcPr>
            <w:tcW w:w="866" w:type="dxa"/>
          </w:tcPr>
          <w:p w14:paraId="37B2426C" w14:textId="77777777" w:rsidR="00792C10" w:rsidRPr="00A71D81" w:rsidRDefault="00792C10" w:rsidP="00792C10">
            <w:pPr>
              <w:jc w:val="center"/>
              <w:rPr>
                <w:rFonts w:ascii="GHEA Grapalat" w:hAnsi="GHEA Grapalat"/>
                <w:sz w:val="20"/>
              </w:rPr>
            </w:pPr>
          </w:p>
        </w:tc>
        <w:tc>
          <w:tcPr>
            <w:tcW w:w="1052" w:type="dxa"/>
          </w:tcPr>
          <w:p w14:paraId="4CAAEF4B" w14:textId="77777777" w:rsidR="00792C10" w:rsidRPr="00A71D81" w:rsidRDefault="00792C10" w:rsidP="00792C10">
            <w:pPr>
              <w:jc w:val="center"/>
              <w:rPr>
                <w:rFonts w:ascii="GHEA Grapalat" w:hAnsi="GHEA Grapalat"/>
                <w:sz w:val="20"/>
              </w:rPr>
            </w:pPr>
          </w:p>
        </w:tc>
        <w:tc>
          <w:tcPr>
            <w:tcW w:w="1052" w:type="dxa"/>
            <w:tcBorders>
              <w:top w:val="single" w:sz="4" w:space="0" w:color="auto"/>
              <w:left w:val="single" w:sz="4" w:space="0" w:color="auto"/>
              <w:bottom w:val="single" w:sz="4" w:space="0" w:color="auto"/>
              <w:right w:val="single" w:sz="4" w:space="0" w:color="auto"/>
            </w:tcBorders>
            <w:shd w:val="clear" w:color="000000" w:fill="FFFFFF"/>
            <w:vAlign w:val="center"/>
          </w:tcPr>
          <w:p w14:paraId="54AAE3B7" w14:textId="46BED99B" w:rsidR="00792C10" w:rsidRPr="00A71D81" w:rsidRDefault="00792C10" w:rsidP="00792C10">
            <w:pPr>
              <w:jc w:val="center"/>
              <w:rPr>
                <w:rFonts w:ascii="GHEA Grapalat" w:hAnsi="GHEA Grapalat"/>
                <w:sz w:val="20"/>
              </w:rPr>
            </w:pPr>
            <w:r>
              <w:rPr>
                <w:rFonts w:ascii="GHEA Grapalat" w:hAnsi="GHEA Grapalat" w:cs="Calibri"/>
                <w:color w:val="000000"/>
                <w:sz w:val="18"/>
                <w:szCs w:val="18"/>
              </w:rPr>
              <w:t>0.5</w:t>
            </w:r>
          </w:p>
        </w:tc>
        <w:tc>
          <w:tcPr>
            <w:tcW w:w="1123" w:type="dxa"/>
          </w:tcPr>
          <w:p w14:paraId="3AEECAA8" w14:textId="51F5622D" w:rsidR="00792C10" w:rsidRPr="00A71D81" w:rsidRDefault="00792C10" w:rsidP="00792C10">
            <w:pPr>
              <w:jc w:val="center"/>
              <w:rPr>
                <w:rFonts w:ascii="GHEA Grapalat" w:hAnsi="GHEA Grapalat"/>
                <w:sz w:val="20"/>
              </w:rPr>
            </w:pPr>
            <w:r w:rsidRPr="00254D4D">
              <w:t>Ք. Երևան, Էրեբունի 12</w:t>
            </w:r>
          </w:p>
        </w:tc>
        <w:tc>
          <w:tcPr>
            <w:tcW w:w="1803" w:type="dxa"/>
          </w:tcPr>
          <w:p w14:paraId="64305CCB" w14:textId="4DC44BBD" w:rsidR="00792C10" w:rsidRPr="00A71D81" w:rsidRDefault="00792C10" w:rsidP="00792C10">
            <w:pPr>
              <w:jc w:val="center"/>
              <w:rPr>
                <w:rFonts w:ascii="GHEA Grapalat" w:hAnsi="GHEA Grapalat"/>
                <w:sz w:val="20"/>
              </w:rPr>
            </w:pPr>
            <w:r w:rsidRPr="00D13F0B">
              <w:rPr>
                <w:rFonts w:ascii="GHEA Grapalat" w:hAnsi="GHEA Grapalat" w:cs="Calibri"/>
                <w:color w:val="000000"/>
                <w:sz w:val="22"/>
                <w:szCs w:val="22"/>
              </w:rPr>
              <w:t xml:space="preserve">Ֆինանսական միջոցների առկայության դեպքում </w:t>
            </w:r>
            <w:r>
              <w:rPr>
                <w:rFonts w:ascii="GHEA Grapalat" w:hAnsi="GHEA Grapalat" w:cs="Calibri"/>
                <w:color w:val="000000"/>
                <w:sz w:val="22"/>
                <w:szCs w:val="22"/>
              </w:rPr>
              <w:t xml:space="preserve"> մինչև 20-րդ աշխատանքային օրը ներառյալ</w:t>
            </w:r>
          </w:p>
        </w:tc>
      </w:tr>
      <w:tr w:rsidR="00A11CA0" w:rsidRPr="00A71D81" w14:paraId="27D1F433" w14:textId="77777777" w:rsidTr="00622C5C">
        <w:trPr>
          <w:trHeight w:val="246"/>
        </w:trPr>
        <w:tc>
          <w:tcPr>
            <w:tcW w:w="1348" w:type="dxa"/>
            <w:vAlign w:val="center"/>
          </w:tcPr>
          <w:p w14:paraId="37ED8CBD" w14:textId="43CEC5EA" w:rsidR="00A11CA0" w:rsidRDefault="00A11CA0" w:rsidP="00A11CA0">
            <w:pPr>
              <w:jc w:val="center"/>
              <w:rPr>
                <w:rFonts w:ascii="GHEA Grapalat" w:hAnsi="GHEA Grapalat"/>
                <w:sz w:val="20"/>
              </w:rPr>
            </w:pPr>
            <w:r>
              <w:rPr>
                <w:rFonts w:ascii="GHEA Grapalat" w:hAnsi="GHEA Grapalat"/>
                <w:sz w:val="16"/>
              </w:rPr>
              <w:t>2</w:t>
            </w:r>
          </w:p>
        </w:tc>
        <w:tc>
          <w:tcPr>
            <w:tcW w:w="1422" w:type="dxa"/>
            <w:tcBorders>
              <w:top w:val="nil"/>
              <w:left w:val="single" w:sz="4" w:space="0" w:color="auto"/>
              <w:bottom w:val="single" w:sz="4" w:space="0" w:color="auto"/>
              <w:right w:val="single" w:sz="4" w:space="0" w:color="auto"/>
            </w:tcBorders>
            <w:shd w:val="clear" w:color="000000" w:fill="FFFFFF"/>
            <w:vAlign w:val="center"/>
          </w:tcPr>
          <w:p w14:paraId="2F3D12FE" w14:textId="0586F653" w:rsidR="00A11CA0" w:rsidRPr="00DA41AE" w:rsidRDefault="00A11CA0" w:rsidP="00A11CA0">
            <w:pPr>
              <w:jc w:val="center"/>
              <w:rPr>
                <w:rFonts w:ascii="Calibri" w:hAnsi="Calibri" w:cs="Calibri"/>
                <w:sz w:val="22"/>
                <w:szCs w:val="22"/>
              </w:rPr>
            </w:pPr>
            <w:r w:rsidRPr="00084F74">
              <w:rPr>
                <w:rFonts w:ascii="GHEA Grapalat" w:hAnsi="GHEA Grapalat" w:cs="Calibri"/>
                <w:color w:val="000000"/>
                <w:sz w:val="18"/>
                <w:szCs w:val="18"/>
              </w:rPr>
              <w:t>33621766</w:t>
            </w:r>
          </w:p>
        </w:tc>
        <w:tc>
          <w:tcPr>
            <w:tcW w:w="2107" w:type="dxa"/>
            <w:tcBorders>
              <w:top w:val="single" w:sz="4" w:space="0" w:color="auto"/>
              <w:left w:val="single" w:sz="4" w:space="0" w:color="auto"/>
              <w:bottom w:val="single" w:sz="4" w:space="0" w:color="auto"/>
              <w:right w:val="single" w:sz="4" w:space="0" w:color="auto"/>
            </w:tcBorders>
            <w:shd w:val="clear" w:color="000000" w:fill="FFFFFF"/>
            <w:vAlign w:val="center"/>
          </w:tcPr>
          <w:p w14:paraId="550E5611" w14:textId="558617E9" w:rsidR="00A11CA0" w:rsidRPr="00DA41AE" w:rsidRDefault="00A11CA0" w:rsidP="00A11CA0">
            <w:pPr>
              <w:jc w:val="center"/>
              <w:rPr>
                <w:rFonts w:ascii="GHEA Grapalat" w:hAnsi="GHEA Grapalat"/>
                <w:sz w:val="20"/>
              </w:rPr>
            </w:pPr>
            <w:r w:rsidRPr="00D642CA">
              <w:rPr>
                <w:rFonts w:ascii="GHEA Grapalat" w:hAnsi="GHEA Grapalat" w:cs="Calibri"/>
                <w:color w:val="000000"/>
                <w:sz w:val="18"/>
                <w:szCs w:val="18"/>
              </w:rPr>
              <w:t>Աղաթթու</w:t>
            </w:r>
          </w:p>
        </w:tc>
        <w:tc>
          <w:tcPr>
            <w:tcW w:w="1263" w:type="dxa"/>
            <w:vAlign w:val="center"/>
          </w:tcPr>
          <w:p w14:paraId="2208A212" w14:textId="7DB55868" w:rsidR="00A11CA0" w:rsidRPr="003D28F4" w:rsidRDefault="00A11CA0" w:rsidP="00A11CA0">
            <w:pPr>
              <w:jc w:val="both"/>
              <w:rPr>
                <w:rFonts w:ascii="GHEA Grapalat" w:hAnsi="GHEA Grapalat" w:cs="Calibri"/>
                <w:color w:val="000000"/>
                <w:sz w:val="18"/>
                <w:szCs w:val="18"/>
              </w:rPr>
            </w:pPr>
          </w:p>
        </w:tc>
        <w:tc>
          <w:tcPr>
            <w:tcW w:w="2257" w:type="dxa"/>
            <w:vAlign w:val="center"/>
          </w:tcPr>
          <w:p w14:paraId="05DEA5CA" w14:textId="77777777" w:rsidR="00A11CA0" w:rsidRDefault="00A11CA0" w:rsidP="00A11CA0">
            <w:pPr>
              <w:rPr>
                <w:rFonts w:ascii="GHEA Grapalat" w:hAnsi="GHEA Grapalat" w:cs="Calibri"/>
                <w:color w:val="000000"/>
                <w:sz w:val="18"/>
                <w:szCs w:val="18"/>
              </w:rPr>
            </w:pPr>
            <w:r w:rsidRPr="00D642CA">
              <w:rPr>
                <w:rFonts w:ascii="GHEA Grapalat" w:hAnsi="GHEA Grapalat" w:cs="Calibri"/>
                <w:color w:val="000000"/>
                <w:sz w:val="18"/>
                <w:szCs w:val="18"/>
              </w:rPr>
              <w:t>CAS Number</w:t>
            </w:r>
            <w:r w:rsidRPr="00D642CA">
              <w:rPr>
                <w:rFonts w:ascii="Courier New" w:hAnsi="Courier New" w:cs="Courier New"/>
                <w:color w:val="000000"/>
                <w:sz w:val="18"/>
                <w:szCs w:val="18"/>
              </w:rPr>
              <w:t> </w:t>
            </w:r>
            <w:r>
              <w:rPr>
                <w:rFonts w:ascii="GHEA Grapalat" w:hAnsi="GHEA Grapalat" w:cs="GHEA Grapalat"/>
                <w:color w:val="000000"/>
                <w:sz w:val="18"/>
                <w:szCs w:val="18"/>
              </w:rPr>
              <w:t>7647-01-0,</w:t>
            </w:r>
            <w:r w:rsidRPr="000003FA">
              <w:rPr>
                <w:rFonts w:ascii="GHEA Grapalat" w:hAnsi="GHEA Grapalat" w:cs="GHEA Grapalat"/>
                <w:color w:val="000000"/>
                <w:sz w:val="18"/>
                <w:szCs w:val="18"/>
              </w:rPr>
              <w:t xml:space="preserve"> </w:t>
            </w:r>
            <w:r w:rsidRPr="00D642CA">
              <w:rPr>
                <w:rFonts w:ascii="GHEA Grapalat" w:hAnsi="GHEA Grapalat" w:cs="Calibri"/>
                <w:color w:val="000000"/>
                <w:sz w:val="18"/>
                <w:szCs w:val="18"/>
              </w:rPr>
              <w:t>Մաքրությունը՝  ≥37% GC-MS-MS,</w:t>
            </w:r>
          </w:p>
          <w:p w14:paraId="498AD94D" w14:textId="77777777" w:rsidR="00A11CA0" w:rsidRDefault="00A11CA0" w:rsidP="00A11CA0">
            <w:pPr>
              <w:rPr>
                <w:rFonts w:ascii="GHEA Grapalat" w:hAnsi="GHEA Grapalat" w:cs="Calibri"/>
                <w:color w:val="000000"/>
                <w:sz w:val="18"/>
                <w:szCs w:val="18"/>
              </w:rPr>
            </w:pPr>
            <w:r w:rsidRPr="00D642CA">
              <w:rPr>
                <w:rFonts w:ascii="GHEA Grapalat" w:hAnsi="GHEA Grapalat" w:cs="Calibri"/>
                <w:color w:val="000000"/>
                <w:sz w:val="18"/>
                <w:szCs w:val="18"/>
              </w:rPr>
              <w:t>LC-MS-MS</w:t>
            </w:r>
            <w:r w:rsidRPr="000003FA">
              <w:rPr>
                <w:rFonts w:ascii="GHEA Grapalat" w:hAnsi="GHEA Grapalat" w:cs="Calibri"/>
                <w:color w:val="000000"/>
                <w:sz w:val="18"/>
                <w:szCs w:val="18"/>
              </w:rPr>
              <w:t xml:space="preserve">, </w:t>
            </w:r>
            <w:r>
              <w:rPr>
                <w:rFonts w:ascii="GHEA Grapalat" w:hAnsi="GHEA Grapalat" w:cs="Calibri"/>
                <w:color w:val="000000"/>
                <w:sz w:val="18"/>
                <w:szCs w:val="18"/>
              </w:rPr>
              <w:t>AAS</w:t>
            </w:r>
            <w:r w:rsidRPr="00D642CA">
              <w:rPr>
                <w:rFonts w:ascii="GHEA Grapalat" w:hAnsi="GHEA Grapalat" w:cs="Calibri"/>
                <w:color w:val="000000"/>
                <w:sz w:val="18"/>
                <w:szCs w:val="18"/>
              </w:rPr>
              <w:t xml:space="preserve"> մեթոդներով հետազոտություններ կատարելու համար</w:t>
            </w:r>
            <w:r w:rsidRPr="000003FA">
              <w:rPr>
                <w:rFonts w:ascii="GHEA Grapalat" w:hAnsi="GHEA Grapalat" w:cs="Calibri"/>
                <w:color w:val="000000"/>
                <w:sz w:val="18"/>
                <w:szCs w:val="18"/>
              </w:rPr>
              <w:t>:</w:t>
            </w:r>
            <w:r w:rsidRPr="00D642CA">
              <w:rPr>
                <w:rFonts w:ascii="GHEA Grapalat" w:hAnsi="GHEA Grapalat" w:cs="Calibri"/>
                <w:color w:val="000000"/>
                <w:sz w:val="18"/>
                <w:szCs w:val="18"/>
              </w:rPr>
              <w:t xml:space="preserve"> Ազատ քլոր</w:t>
            </w:r>
            <w:r w:rsidRPr="000003FA">
              <w:rPr>
                <w:rFonts w:ascii="GHEA Grapalat" w:hAnsi="GHEA Grapalat" w:cs="Calibri"/>
                <w:color w:val="000000"/>
                <w:sz w:val="18"/>
                <w:szCs w:val="18"/>
              </w:rPr>
              <w:t>ի</w:t>
            </w:r>
            <w:r w:rsidRPr="00D642CA">
              <w:rPr>
                <w:rFonts w:ascii="GHEA Grapalat" w:hAnsi="GHEA Grapalat" w:cs="Calibri"/>
                <w:color w:val="000000"/>
                <w:sz w:val="18"/>
                <w:szCs w:val="18"/>
              </w:rPr>
              <w:t xml:space="preserve"> պարունակություն ոչ</w:t>
            </w:r>
            <w:r w:rsidRPr="000003FA">
              <w:rPr>
                <w:rFonts w:ascii="GHEA Grapalat" w:hAnsi="GHEA Grapalat" w:cs="Calibri"/>
                <w:color w:val="000000"/>
                <w:sz w:val="18"/>
                <w:szCs w:val="18"/>
              </w:rPr>
              <w:t xml:space="preserve"> </w:t>
            </w:r>
            <w:r w:rsidRPr="00D642CA">
              <w:rPr>
                <w:rFonts w:ascii="GHEA Grapalat" w:hAnsi="GHEA Grapalat" w:cs="Calibri"/>
                <w:color w:val="000000"/>
                <w:sz w:val="18"/>
                <w:szCs w:val="18"/>
              </w:rPr>
              <w:lastRenderedPageBreak/>
              <w:t>ավել</w:t>
            </w:r>
            <w:r w:rsidRPr="000003FA">
              <w:rPr>
                <w:rFonts w:ascii="GHEA Grapalat" w:hAnsi="GHEA Grapalat" w:cs="Calibri"/>
                <w:color w:val="000000"/>
                <w:sz w:val="18"/>
                <w:szCs w:val="18"/>
              </w:rPr>
              <w:t xml:space="preserve"> </w:t>
            </w:r>
            <w:r w:rsidRPr="00D642CA">
              <w:rPr>
                <w:rFonts w:ascii="GHEA Grapalat" w:hAnsi="GHEA Grapalat" w:cs="Calibri"/>
                <w:color w:val="000000"/>
                <w:sz w:val="18"/>
                <w:szCs w:val="18"/>
              </w:rPr>
              <w:t>4ppm</w:t>
            </w:r>
            <w:r w:rsidRPr="000003FA">
              <w:rPr>
                <w:rFonts w:ascii="GHEA Grapalat" w:hAnsi="GHEA Grapalat" w:cs="Calibri"/>
                <w:color w:val="000000"/>
                <w:sz w:val="18"/>
                <w:szCs w:val="18"/>
              </w:rPr>
              <w:t>,</w:t>
            </w:r>
            <w:r w:rsidRPr="00D642CA">
              <w:rPr>
                <w:rFonts w:ascii="GHEA Grapalat" w:hAnsi="GHEA Grapalat" w:cs="Calibri"/>
                <w:color w:val="000000"/>
                <w:sz w:val="18"/>
                <w:szCs w:val="18"/>
              </w:rPr>
              <w:t xml:space="preserve"> Pb պարունակությունը ոչ ավել 2 ppm</w:t>
            </w:r>
          </w:p>
          <w:p w14:paraId="403E427D" w14:textId="6EBF2B2C" w:rsidR="00A11CA0" w:rsidRPr="004062F1" w:rsidRDefault="00A11CA0" w:rsidP="00A11CA0">
            <w:pPr>
              <w:jc w:val="center"/>
              <w:rPr>
                <w:rFonts w:ascii="GHEA Grapalat" w:hAnsi="GHEA Grapalat" w:cs="Calibri"/>
                <w:color w:val="000000" w:themeColor="text1"/>
                <w:sz w:val="18"/>
                <w:lang w:val="hy-AM"/>
              </w:rPr>
            </w:pPr>
            <w:r w:rsidRPr="00D642CA">
              <w:rPr>
                <w:rFonts w:ascii="GHEA Grapalat" w:hAnsi="GHEA Grapalat" w:cs="Calibri"/>
                <w:color w:val="000000"/>
                <w:sz w:val="18"/>
                <w:szCs w:val="18"/>
              </w:rPr>
              <w:t>Որակի սերտիֆիկատի առկայություն</w:t>
            </w:r>
          </w:p>
        </w:tc>
        <w:tc>
          <w:tcPr>
            <w:tcW w:w="904" w:type="dxa"/>
            <w:tcBorders>
              <w:top w:val="nil"/>
              <w:left w:val="single" w:sz="4" w:space="0" w:color="auto"/>
              <w:bottom w:val="single" w:sz="4" w:space="0" w:color="auto"/>
              <w:right w:val="single" w:sz="4" w:space="0" w:color="auto"/>
            </w:tcBorders>
            <w:shd w:val="clear" w:color="000000" w:fill="FFFFFF"/>
            <w:vAlign w:val="center"/>
          </w:tcPr>
          <w:p w14:paraId="2F8986DC" w14:textId="30C847EF" w:rsidR="00A11CA0" w:rsidRDefault="00A11CA0" w:rsidP="00A11CA0">
            <w:pPr>
              <w:jc w:val="center"/>
              <w:rPr>
                <w:rFonts w:ascii="GHEA Grapalat" w:hAnsi="GHEA Grapalat" w:cs="Calibri"/>
                <w:color w:val="000000"/>
                <w:sz w:val="22"/>
                <w:szCs w:val="22"/>
              </w:rPr>
            </w:pPr>
            <w:r w:rsidRPr="00D642CA">
              <w:rPr>
                <w:rFonts w:ascii="GHEA Grapalat" w:hAnsi="GHEA Grapalat" w:cs="Calibri"/>
                <w:color w:val="000000"/>
                <w:sz w:val="18"/>
                <w:szCs w:val="18"/>
              </w:rPr>
              <w:lastRenderedPageBreak/>
              <w:t>լ</w:t>
            </w:r>
          </w:p>
        </w:tc>
        <w:tc>
          <w:tcPr>
            <w:tcW w:w="866" w:type="dxa"/>
          </w:tcPr>
          <w:p w14:paraId="4A076A68" w14:textId="77777777" w:rsidR="00A11CA0" w:rsidRPr="00A71D81" w:rsidRDefault="00A11CA0" w:rsidP="00A11CA0">
            <w:pPr>
              <w:jc w:val="center"/>
              <w:rPr>
                <w:rFonts w:ascii="GHEA Grapalat" w:hAnsi="GHEA Grapalat"/>
                <w:sz w:val="20"/>
              </w:rPr>
            </w:pPr>
          </w:p>
        </w:tc>
        <w:tc>
          <w:tcPr>
            <w:tcW w:w="1052" w:type="dxa"/>
          </w:tcPr>
          <w:p w14:paraId="1989F25F" w14:textId="77777777" w:rsidR="00A11CA0" w:rsidRPr="00A71D81" w:rsidRDefault="00A11CA0" w:rsidP="00A11CA0">
            <w:pPr>
              <w:jc w:val="center"/>
              <w:rPr>
                <w:rFonts w:ascii="GHEA Grapalat" w:hAnsi="GHEA Grapalat"/>
                <w:sz w:val="20"/>
              </w:rPr>
            </w:pPr>
          </w:p>
        </w:tc>
        <w:tc>
          <w:tcPr>
            <w:tcW w:w="1052" w:type="dxa"/>
            <w:tcBorders>
              <w:top w:val="nil"/>
              <w:left w:val="single" w:sz="4" w:space="0" w:color="auto"/>
              <w:bottom w:val="single" w:sz="4" w:space="0" w:color="auto"/>
              <w:right w:val="single" w:sz="4" w:space="0" w:color="auto"/>
            </w:tcBorders>
            <w:shd w:val="clear" w:color="000000" w:fill="FFFFFF"/>
            <w:vAlign w:val="center"/>
          </w:tcPr>
          <w:p w14:paraId="5C23F124" w14:textId="22AEE9C0" w:rsidR="00A11CA0" w:rsidRDefault="00A11CA0" w:rsidP="00A11CA0">
            <w:pPr>
              <w:jc w:val="center"/>
              <w:rPr>
                <w:rFonts w:ascii="GHEA Grapalat" w:hAnsi="GHEA Grapalat"/>
                <w:sz w:val="20"/>
              </w:rPr>
            </w:pPr>
            <w:r>
              <w:rPr>
                <w:rFonts w:ascii="GHEA Grapalat" w:hAnsi="GHEA Grapalat" w:cs="Calibri"/>
                <w:color w:val="000000"/>
                <w:sz w:val="18"/>
                <w:szCs w:val="18"/>
              </w:rPr>
              <w:t>5</w:t>
            </w:r>
          </w:p>
        </w:tc>
        <w:tc>
          <w:tcPr>
            <w:tcW w:w="1123" w:type="dxa"/>
          </w:tcPr>
          <w:p w14:paraId="69E6C89E" w14:textId="21568AA4" w:rsidR="00A11CA0" w:rsidRPr="00254D4D" w:rsidRDefault="00A11CA0" w:rsidP="00A11CA0">
            <w:pPr>
              <w:jc w:val="center"/>
            </w:pPr>
            <w:r w:rsidRPr="00254D4D">
              <w:t>Ք. Երևան, Էրեբունի 12</w:t>
            </w:r>
          </w:p>
        </w:tc>
        <w:tc>
          <w:tcPr>
            <w:tcW w:w="1803" w:type="dxa"/>
          </w:tcPr>
          <w:p w14:paraId="55AB4DBB" w14:textId="10118C33" w:rsidR="00A11CA0" w:rsidRPr="00D13F0B" w:rsidRDefault="00A11CA0" w:rsidP="00A11CA0">
            <w:pPr>
              <w:jc w:val="center"/>
              <w:rPr>
                <w:rFonts w:ascii="GHEA Grapalat" w:hAnsi="GHEA Grapalat" w:cs="Calibri"/>
                <w:color w:val="000000"/>
                <w:sz w:val="22"/>
                <w:szCs w:val="22"/>
              </w:rPr>
            </w:pPr>
            <w:r w:rsidRPr="00D13F0B">
              <w:rPr>
                <w:rFonts w:ascii="GHEA Grapalat" w:hAnsi="GHEA Grapalat" w:cs="Calibri"/>
                <w:color w:val="000000"/>
                <w:sz w:val="22"/>
                <w:szCs w:val="22"/>
              </w:rPr>
              <w:t xml:space="preserve">Ֆինանսական միջոցների առկայության դեպքում </w:t>
            </w:r>
            <w:r>
              <w:rPr>
                <w:rFonts w:ascii="GHEA Grapalat" w:hAnsi="GHEA Grapalat" w:cs="Calibri"/>
                <w:color w:val="000000"/>
                <w:sz w:val="22"/>
                <w:szCs w:val="22"/>
              </w:rPr>
              <w:t xml:space="preserve"> մինչև 20-րդ աշխատանքայ</w:t>
            </w:r>
            <w:r>
              <w:rPr>
                <w:rFonts w:ascii="GHEA Grapalat" w:hAnsi="GHEA Grapalat" w:cs="Calibri"/>
                <w:color w:val="000000"/>
                <w:sz w:val="22"/>
                <w:szCs w:val="22"/>
              </w:rPr>
              <w:lastRenderedPageBreak/>
              <w:t>ին օրը ներառյալ</w:t>
            </w:r>
          </w:p>
        </w:tc>
      </w:tr>
      <w:tr w:rsidR="00A11CA0" w:rsidRPr="00A71D81" w14:paraId="1A002D24" w14:textId="77777777" w:rsidTr="00622C5C">
        <w:trPr>
          <w:trHeight w:val="246"/>
        </w:trPr>
        <w:tc>
          <w:tcPr>
            <w:tcW w:w="1348" w:type="dxa"/>
            <w:vAlign w:val="center"/>
          </w:tcPr>
          <w:p w14:paraId="5AE8C05B" w14:textId="757783E4" w:rsidR="00A11CA0" w:rsidRDefault="00A11CA0" w:rsidP="00A11CA0">
            <w:pPr>
              <w:jc w:val="center"/>
              <w:rPr>
                <w:rFonts w:ascii="GHEA Grapalat" w:hAnsi="GHEA Grapalat"/>
                <w:sz w:val="20"/>
              </w:rPr>
            </w:pPr>
            <w:r>
              <w:rPr>
                <w:rFonts w:ascii="GHEA Grapalat" w:hAnsi="GHEA Grapalat"/>
                <w:sz w:val="16"/>
              </w:rPr>
              <w:lastRenderedPageBreak/>
              <w:t>3</w:t>
            </w:r>
          </w:p>
        </w:tc>
        <w:tc>
          <w:tcPr>
            <w:tcW w:w="1422" w:type="dxa"/>
            <w:tcBorders>
              <w:top w:val="nil"/>
              <w:left w:val="single" w:sz="4" w:space="0" w:color="auto"/>
              <w:bottom w:val="single" w:sz="4" w:space="0" w:color="auto"/>
              <w:right w:val="single" w:sz="4" w:space="0" w:color="auto"/>
            </w:tcBorders>
            <w:shd w:val="clear" w:color="000000" w:fill="FFFFFF"/>
            <w:vAlign w:val="center"/>
          </w:tcPr>
          <w:p w14:paraId="2E2848AA" w14:textId="25A482FB" w:rsidR="00A11CA0" w:rsidRPr="00DA41AE" w:rsidRDefault="00A11CA0" w:rsidP="00A11CA0">
            <w:pPr>
              <w:jc w:val="center"/>
              <w:rPr>
                <w:rFonts w:ascii="Calibri" w:hAnsi="Calibri" w:cs="Calibri"/>
                <w:sz w:val="22"/>
                <w:szCs w:val="22"/>
              </w:rPr>
            </w:pPr>
            <w:r w:rsidRPr="00084F74">
              <w:rPr>
                <w:rFonts w:ascii="GHEA Grapalat" w:hAnsi="GHEA Grapalat" w:cs="Calibri"/>
                <w:color w:val="000000"/>
                <w:sz w:val="18"/>
                <w:szCs w:val="18"/>
              </w:rPr>
              <w:t>24321860</w:t>
            </w:r>
          </w:p>
        </w:tc>
        <w:tc>
          <w:tcPr>
            <w:tcW w:w="2107" w:type="dxa"/>
            <w:tcBorders>
              <w:top w:val="single" w:sz="4" w:space="0" w:color="auto"/>
              <w:left w:val="single" w:sz="4" w:space="0" w:color="auto"/>
              <w:bottom w:val="single" w:sz="4" w:space="0" w:color="auto"/>
              <w:right w:val="single" w:sz="4" w:space="0" w:color="auto"/>
            </w:tcBorders>
            <w:shd w:val="clear" w:color="000000" w:fill="FFFFFF"/>
            <w:vAlign w:val="center"/>
          </w:tcPr>
          <w:p w14:paraId="5A7860EC" w14:textId="1450222F" w:rsidR="00A11CA0" w:rsidRPr="00DA41AE" w:rsidRDefault="00A11CA0" w:rsidP="00A11CA0">
            <w:pPr>
              <w:jc w:val="center"/>
              <w:rPr>
                <w:rFonts w:ascii="GHEA Grapalat" w:hAnsi="GHEA Grapalat"/>
                <w:sz w:val="20"/>
              </w:rPr>
            </w:pPr>
            <w:r w:rsidRPr="00D642CA">
              <w:rPr>
                <w:rFonts w:ascii="GHEA Grapalat" w:hAnsi="GHEA Grapalat" w:cs="Calibri"/>
                <w:color w:val="000000"/>
                <w:sz w:val="18"/>
                <w:szCs w:val="18"/>
              </w:rPr>
              <w:t>Ազոտական թթու</w:t>
            </w:r>
            <w:r w:rsidRPr="00081EA2">
              <w:rPr>
                <w:rFonts w:ascii="GHEA Grapalat" w:hAnsi="GHEA Grapalat" w:cs="Calibri"/>
                <w:color w:val="000000"/>
                <w:sz w:val="18"/>
                <w:szCs w:val="18"/>
                <w:lang w:val="af-ZA"/>
              </w:rPr>
              <w:t xml:space="preserve"> </w:t>
            </w:r>
            <w:r w:rsidRPr="00081EA2">
              <w:rPr>
                <w:rFonts w:ascii="GHEA Grapalat" w:hAnsi="GHEA Grapalat" w:cs="Calibri"/>
                <w:color w:val="000000"/>
                <w:sz w:val="18"/>
                <w:szCs w:val="18"/>
              </w:rPr>
              <w:t>HNO3</w:t>
            </w:r>
          </w:p>
        </w:tc>
        <w:tc>
          <w:tcPr>
            <w:tcW w:w="1263" w:type="dxa"/>
            <w:vAlign w:val="center"/>
          </w:tcPr>
          <w:p w14:paraId="572B1C4B" w14:textId="310D8A9D" w:rsidR="00A11CA0" w:rsidRDefault="00A11CA0" w:rsidP="00A11CA0">
            <w:pPr>
              <w:jc w:val="both"/>
              <w:rPr>
                <w:rFonts w:ascii="GHEA Grapalat" w:hAnsi="GHEA Grapalat" w:cs="Calibri"/>
                <w:color w:val="000000"/>
                <w:sz w:val="18"/>
                <w:szCs w:val="18"/>
              </w:rPr>
            </w:pPr>
          </w:p>
        </w:tc>
        <w:tc>
          <w:tcPr>
            <w:tcW w:w="2257" w:type="dxa"/>
            <w:vAlign w:val="center"/>
          </w:tcPr>
          <w:p w14:paraId="36E82CC6" w14:textId="77777777" w:rsidR="00A11CA0" w:rsidRDefault="00A11CA0" w:rsidP="00A11CA0">
            <w:pPr>
              <w:rPr>
                <w:rFonts w:ascii="GHEA Grapalat" w:hAnsi="GHEA Grapalat" w:cs="Calibri"/>
                <w:color w:val="000000"/>
                <w:sz w:val="18"/>
                <w:szCs w:val="18"/>
              </w:rPr>
            </w:pPr>
            <w:r w:rsidRPr="00D642CA">
              <w:rPr>
                <w:rFonts w:ascii="GHEA Grapalat" w:hAnsi="GHEA Grapalat" w:cs="Calibri"/>
                <w:color w:val="000000"/>
                <w:sz w:val="18"/>
                <w:szCs w:val="18"/>
              </w:rPr>
              <w:t>CAS Number</w:t>
            </w:r>
            <w:r w:rsidRPr="00A40BC1">
              <w:rPr>
                <w:rFonts w:ascii="Calibri" w:hAnsi="Calibri" w:cs="Calibri"/>
                <w:color w:val="000000"/>
                <w:sz w:val="18"/>
                <w:szCs w:val="18"/>
              </w:rPr>
              <w:t> </w:t>
            </w:r>
            <w:r w:rsidRPr="00A40BC1">
              <w:rPr>
                <w:rFonts w:ascii="GHEA Grapalat" w:hAnsi="GHEA Grapalat" w:cs="Calibri"/>
                <w:color w:val="000000"/>
                <w:sz w:val="18"/>
                <w:szCs w:val="18"/>
              </w:rPr>
              <w:t>7697-37-2</w:t>
            </w:r>
            <w:r w:rsidRPr="00A7753A">
              <w:rPr>
                <w:rFonts w:ascii="GHEA Grapalat" w:hAnsi="GHEA Grapalat" w:cs="Calibri"/>
                <w:color w:val="000000"/>
                <w:sz w:val="18"/>
                <w:szCs w:val="18"/>
              </w:rPr>
              <w:t xml:space="preserve">, </w:t>
            </w:r>
            <w:r w:rsidRPr="00D642CA">
              <w:rPr>
                <w:rFonts w:ascii="GHEA Grapalat" w:hAnsi="GHEA Grapalat" w:cs="Calibri"/>
                <w:color w:val="000000"/>
                <w:sz w:val="18"/>
                <w:szCs w:val="18"/>
              </w:rPr>
              <w:t>Խտությունը՝ 1.413 գ/մլ,</w:t>
            </w:r>
            <w:r w:rsidRPr="00A7753A">
              <w:rPr>
                <w:rFonts w:ascii="GHEA Grapalat" w:hAnsi="GHEA Grapalat" w:cs="Calibri"/>
                <w:color w:val="000000"/>
                <w:sz w:val="18"/>
                <w:szCs w:val="18"/>
              </w:rPr>
              <w:t xml:space="preserve"> </w:t>
            </w:r>
            <w:r w:rsidRPr="00D642CA">
              <w:rPr>
                <w:rFonts w:ascii="GHEA Grapalat" w:hAnsi="GHEA Grapalat" w:cs="Calibri"/>
                <w:color w:val="000000"/>
                <w:sz w:val="18"/>
                <w:szCs w:val="18"/>
              </w:rPr>
              <w:t>Մաքրությունը՝ 68%</w:t>
            </w:r>
            <w:r w:rsidRPr="00A7753A">
              <w:rPr>
                <w:rFonts w:ascii="GHEA Grapalat" w:hAnsi="GHEA Grapalat" w:cs="Calibri"/>
                <w:color w:val="000000"/>
                <w:sz w:val="18"/>
                <w:szCs w:val="18"/>
              </w:rPr>
              <w:t xml:space="preserve">, </w:t>
            </w:r>
            <w:r w:rsidRPr="00D642CA">
              <w:rPr>
                <w:rFonts w:ascii="GHEA Grapalat" w:hAnsi="GHEA Grapalat" w:cs="Calibri"/>
                <w:color w:val="000000"/>
                <w:sz w:val="18"/>
                <w:szCs w:val="18"/>
              </w:rPr>
              <w:t>Ծանր մետաղներ ոչ ավել 0.02ppm</w:t>
            </w:r>
            <w:r w:rsidRPr="00A7753A">
              <w:rPr>
                <w:rFonts w:ascii="GHEA Grapalat" w:hAnsi="GHEA Grapalat" w:cs="Calibri"/>
                <w:color w:val="000000"/>
                <w:sz w:val="18"/>
                <w:szCs w:val="18"/>
              </w:rPr>
              <w:t>,</w:t>
            </w:r>
            <w:r w:rsidRPr="00D642CA">
              <w:rPr>
                <w:rFonts w:ascii="GHEA Grapalat" w:hAnsi="GHEA Grapalat" w:cs="Calibri"/>
                <w:color w:val="000000"/>
                <w:sz w:val="18"/>
                <w:szCs w:val="18"/>
              </w:rPr>
              <w:t xml:space="preserve"> Քլորիդներ 0.5ppm</w:t>
            </w:r>
            <w:r w:rsidRPr="00A7753A">
              <w:rPr>
                <w:rFonts w:ascii="GHEA Grapalat" w:hAnsi="GHEA Grapalat" w:cs="Calibri"/>
                <w:color w:val="000000"/>
                <w:sz w:val="18"/>
                <w:szCs w:val="18"/>
              </w:rPr>
              <w:t xml:space="preserve">, </w:t>
            </w:r>
            <w:r w:rsidRPr="00D642CA">
              <w:rPr>
                <w:rFonts w:ascii="GHEA Grapalat" w:hAnsi="GHEA Grapalat" w:cs="Calibri"/>
                <w:color w:val="000000"/>
                <w:sz w:val="18"/>
                <w:szCs w:val="18"/>
              </w:rPr>
              <w:t>ԱԱՍ մեթոդով հետքային տարրերի  հայտնաբերման համար</w:t>
            </w:r>
          </w:p>
          <w:p w14:paraId="2BE94BEE" w14:textId="040A7017" w:rsidR="00A11CA0" w:rsidRPr="004062F1" w:rsidRDefault="00A11CA0" w:rsidP="00A11CA0">
            <w:pPr>
              <w:jc w:val="center"/>
              <w:rPr>
                <w:rFonts w:ascii="GHEA Grapalat" w:hAnsi="GHEA Grapalat" w:cs="Calibri"/>
                <w:color w:val="000000" w:themeColor="text1"/>
                <w:sz w:val="18"/>
                <w:lang w:val="hy-AM"/>
              </w:rPr>
            </w:pPr>
            <w:r w:rsidRPr="00D642CA">
              <w:rPr>
                <w:rFonts w:ascii="GHEA Grapalat" w:hAnsi="GHEA Grapalat" w:cs="Calibri"/>
                <w:color w:val="000000"/>
                <w:sz w:val="18"/>
                <w:szCs w:val="18"/>
              </w:rPr>
              <w:t>Որակի սերտիֆիկատի առկայություն</w:t>
            </w:r>
          </w:p>
        </w:tc>
        <w:tc>
          <w:tcPr>
            <w:tcW w:w="904" w:type="dxa"/>
            <w:tcBorders>
              <w:top w:val="nil"/>
              <w:left w:val="single" w:sz="4" w:space="0" w:color="auto"/>
              <w:bottom w:val="single" w:sz="4" w:space="0" w:color="auto"/>
              <w:right w:val="single" w:sz="4" w:space="0" w:color="auto"/>
            </w:tcBorders>
            <w:shd w:val="clear" w:color="000000" w:fill="FFFFFF"/>
            <w:vAlign w:val="center"/>
          </w:tcPr>
          <w:p w14:paraId="3012A568" w14:textId="0E7C62A3" w:rsidR="00A11CA0" w:rsidRDefault="00A11CA0" w:rsidP="00A11CA0">
            <w:pPr>
              <w:jc w:val="center"/>
              <w:rPr>
                <w:rFonts w:ascii="GHEA Grapalat" w:hAnsi="GHEA Grapalat" w:cs="Calibri"/>
                <w:color w:val="000000"/>
                <w:sz w:val="22"/>
                <w:szCs w:val="22"/>
              </w:rPr>
            </w:pPr>
            <w:r w:rsidRPr="00D642CA">
              <w:rPr>
                <w:rFonts w:ascii="GHEA Grapalat" w:hAnsi="GHEA Grapalat" w:cs="Calibri"/>
                <w:color w:val="000000"/>
                <w:sz w:val="18"/>
                <w:szCs w:val="18"/>
              </w:rPr>
              <w:t>լ</w:t>
            </w:r>
          </w:p>
        </w:tc>
        <w:tc>
          <w:tcPr>
            <w:tcW w:w="866" w:type="dxa"/>
          </w:tcPr>
          <w:p w14:paraId="5660463F" w14:textId="77777777" w:rsidR="00A11CA0" w:rsidRPr="00A71D81" w:rsidRDefault="00A11CA0" w:rsidP="00A11CA0">
            <w:pPr>
              <w:jc w:val="center"/>
              <w:rPr>
                <w:rFonts w:ascii="GHEA Grapalat" w:hAnsi="GHEA Grapalat"/>
                <w:sz w:val="20"/>
              </w:rPr>
            </w:pPr>
          </w:p>
        </w:tc>
        <w:tc>
          <w:tcPr>
            <w:tcW w:w="1052" w:type="dxa"/>
          </w:tcPr>
          <w:p w14:paraId="4673B2F5" w14:textId="77777777" w:rsidR="00A11CA0" w:rsidRPr="00A71D81" w:rsidRDefault="00A11CA0" w:rsidP="00A11CA0">
            <w:pPr>
              <w:jc w:val="center"/>
              <w:rPr>
                <w:rFonts w:ascii="GHEA Grapalat" w:hAnsi="GHEA Grapalat"/>
                <w:sz w:val="20"/>
              </w:rPr>
            </w:pPr>
          </w:p>
        </w:tc>
        <w:tc>
          <w:tcPr>
            <w:tcW w:w="1052" w:type="dxa"/>
            <w:tcBorders>
              <w:top w:val="nil"/>
              <w:left w:val="single" w:sz="4" w:space="0" w:color="auto"/>
              <w:bottom w:val="single" w:sz="4" w:space="0" w:color="auto"/>
              <w:right w:val="single" w:sz="4" w:space="0" w:color="auto"/>
            </w:tcBorders>
            <w:shd w:val="clear" w:color="000000" w:fill="FFFFFF"/>
            <w:vAlign w:val="center"/>
          </w:tcPr>
          <w:p w14:paraId="5FA53333" w14:textId="2B4A2772" w:rsidR="00A11CA0" w:rsidRDefault="00A11CA0" w:rsidP="00A11CA0">
            <w:pPr>
              <w:jc w:val="center"/>
              <w:rPr>
                <w:rFonts w:ascii="GHEA Grapalat" w:hAnsi="GHEA Grapalat"/>
                <w:sz w:val="20"/>
              </w:rPr>
            </w:pPr>
            <w:r w:rsidRPr="00D642CA">
              <w:rPr>
                <w:rFonts w:ascii="GHEA Grapalat" w:hAnsi="GHEA Grapalat" w:cs="Calibri"/>
                <w:color w:val="000000"/>
                <w:sz w:val="18"/>
                <w:szCs w:val="18"/>
              </w:rPr>
              <w:t>5</w:t>
            </w:r>
          </w:p>
        </w:tc>
        <w:tc>
          <w:tcPr>
            <w:tcW w:w="1123" w:type="dxa"/>
          </w:tcPr>
          <w:p w14:paraId="5FAA0F55" w14:textId="0C3C331C" w:rsidR="00A11CA0" w:rsidRPr="00254D4D" w:rsidRDefault="00A11CA0" w:rsidP="00A11CA0">
            <w:pPr>
              <w:jc w:val="center"/>
            </w:pPr>
            <w:r w:rsidRPr="00254D4D">
              <w:t>Ք. Երևան, Էրեբունի 12</w:t>
            </w:r>
          </w:p>
        </w:tc>
        <w:tc>
          <w:tcPr>
            <w:tcW w:w="1803" w:type="dxa"/>
          </w:tcPr>
          <w:p w14:paraId="1A1B079F" w14:textId="7C815D95" w:rsidR="00A11CA0" w:rsidRPr="00D13F0B" w:rsidRDefault="00A11CA0" w:rsidP="00A11CA0">
            <w:pPr>
              <w:jc w:val="center"/>
              <w:rPr>
                <w:rFonts w:ascii="GHEA Grapalat" w:hAnsi="GHEA Grapalat" w:cs="Calibri"/>
                <w:color w:val="000000"/>
                <w:sz w:val="22"/>
                <w:szCs w:val="22"/>
              </w:rPr>
            </w:pPr>
            <w:r w:rsidRPr="00D13F0B">
              <w:rPr>
                <w:rFonts w:ascii="GHEA Grapalat" w:hAnsi="GHEA Grapalat" w:cs="Calibri"/>
                <w:color w:val="000000"/>
                <w:sz w:val="22"/>
                <w:szCs w:val="22"/>
              </w:rPr>
              <w:t xml:space="preserve">Ֆինանսական միջոցների առկայության դեպքում </w:t>
            </w:r>
            <w:r>
              <w:rPr>
                <w:rFonts w:ascii="GHEA Grapalat" w:hAnsi="GHEA Grapalat" w:cs="Calibri"/>
                <w:color w:val="000000"/>
                <w:sz w:val="22"/>
                <w:szCs w:val="22"/>
              </w:rPr>
              <w:t xml:space="preserve"> մինչև 20-րդ աշխատանքային օրը ներառյալ</w:t>
            </w:r>
          </w:p>
        </w:tc>
      </w:tr>
      <w:tr w:rsidR="00A11CA0" w:rsidRPr="00A71D81" w14:paraId="06B7A2B6" w14:textId="77777777" w:rsidTr="00622C5C">
        <w:trPr>
          <w:trHeight w:val="246"/>
        </w:trPr>
        <w:tc>
          <w:tcPr>
            <w:tcW w:w="1348" w:type="dxa"/>
            <w:vAlign w:val="center"/>
          </w:tcPr>
          <w:p w14:paraId="240B81B8" w14:textId="30786F23" w:rsidR="00A11CA0" w:rsidRDefault="00A11CA0" w:rsidP="00A11CA0">
            <w:pPr>
              <w:jc w:val="center"/>
              <w:rPr>
                <w:rFonts w:ascii="GHEA Grapalat" w:hAnsi="GHEA Grapalat"/>
                <w:sz w:val="20"/>
              </w:rPr>
            </w:pPr>
            <w:r>
              <w:rPr>
                <w:rFonts w:ascii="GHEA Grapalat" w:hAnsi="GHEA Grapalat"/>
                <w:sz w:val="16"/>
              </w:rPr>
              <w:t>4</w:t>
            </w:r>
          </w:p>
        </w:tc>
        <w:tc>
          <w:tcPr>
            <w:tcW w:w="1422" w:type="dxa"/>
            <w:tcBorders>
              <w:top w:val="nil"/>
              <w:left w:val="single" w:sz="4" w:space="0" w:color="auto"/>
              <w:bottom w:val="single" w:sz="4" w:space="0" w:color="auto"/>
              <w:right w:val="single" w:sz="4" w:space="0" w:color="auto"/>
            </w:tcBorders>
            <w:shd w:val="clear" w:color="000000" w:fill="FFFFFF"/>
            <w:vAlign w:val="center"/>
          </w:tcPr>
          <w:p w14:paraId="687C45B6" w14:textId="33418CD5" w:rsidR="00A11CA0" w:rsidRPr="00DA41AE" w:rsidRDefault="00A11CA0" w:rsidP="00A11CA0">
            <w:pPr>
              <w:jc w:val="center"/>
              <w:rPr>
                <w:rFonts w:ascii="Calibri" w:hAnsi="Calibri" w:cs="Calibri"/>
                <w:sz w:val="22"/>
                <w:szCs w:val="22"/>
              </w:rPr>
            </w:pPr>
            <w:r w:rsidRPr="00084F74">
              <w:rPr>
                <w:rFonts w:ascii="GHEA Grapalat" w:hAnsi="GHEA Grapalat" w:cs="Calibri"/>
                <w:color w:val="000000"/>
                <w:sz w:val="18"/>
                <w:szCs w:val="18"/>
              </w:rPr>
              <w:t>24311114</w:t>
            </w:r>
          </w:p>
        </w:tc>
        <w:tc>
          <w:tcPr>
            <w:tcW w:w="2107" w:type="dxa"/>
            <w:tcBorders>
              <w:top w:val="single" w:sz="4" w:space="0" w:color="auto"/>
              <w:left w:val="single" w:sz="4" w:space="0" w:color="auto"/>
              <w:bottom w:val="single" w:sz="4" w:space="0" w:color="auto"/>
              <w:right w:val="single" w:sz="4" w:space="0" w:color="auto"/>
            </w:tcBorders>
            <w:shd w:val="clear" w:color="000000" w:fill="FFFFFF"/>
            <w:vAlign w:val="center"/>
          </w:tcPr>
          <w:p w14:paraId="028B371B" w14:textId="613C2510" w:rsidR="00A11CA0" w:rsidRPr="00DA41AE" w:rsidRDefault="00A11CA0" w:rsidP="00A11CA0">
            <w:pPr>
              <w:jc w:val="center"/>
              <w:rPr>
                <w:rFonts w:ascii="GHEA Grapalat" w:hAnsi="GHEA Grapalat"/>
                <w:sz w:val="20"/>
              </w:rPr>
            </w:pPr>
            <w:r w:rsidRPr="00D642CA">
              <w:rPr>
                <w:rFonts w:ascii="GHEA Grapalat" w:hAnsi="GHEA Grapalat" w:cs="Calibri"/>
                <w:color w:val="000000"/>
                <w:sz w:val="18"/>
                <w:szCs w:val="18"/>
              </w:rPr>
              <w:t>Ծծմբական թթու</w:t>
            </w:r>
          </w:p>
        </w:tc>
        <w:tc>
          <w:tcPr>
            <w:tcW w:w="1263" w:type="dxa"/>
            <w:vAlign w:val="center"/>
          </w:tcPr>
          <w:p w14:paraId="31CDAE12" w14:textId="6F8B7430" w:rsidR="00A11CA0" w:rsidRPr="003D28F4" w:rsidRDefault="00A11CA0" w:rsidP="00A11CA0">
            <w:pPr>
              <w:jc w:val="both"/>
              <w:rPr>
                <w:rFonts w:ascii="GHEA Grapalat" w:hAnsi="GHEA Grapalat" w:cs="Calibri"/>
                <w:color w:val="000000"/>
                <w:sz w:val="18"/>
                <w:szCs w:val="18"/>
              </w:rPr>
            </w:pPr>
          </w:p>
        </w:tc>
        <w:tc>
          <w:tcPr>
            <w:tcW w:w="2257" w:type="dxa"/>
            <w:vAlign w:val="center"/>
          </w:tcPr>
          <w:p w14:paraId="1F7AD2C3" w14:textId="77777777" w:rsidR="00A11CA0" w:rsidRPr="00257C11" w:rsidRDefault="00A11CA0" w:rsidP="00A11CA0">
            <w:pPr>
              <w:rPr>
                <w:rFonts w:ascii="GHEA Grapalat" w:hAnsi="GHEA Grapalat" w:cs="Calibri"/>
                <w:color w:val="000000"/>
                <w:sz w:val="18"/>
                <w:szCs w:val="18"/>
              </w:rPr>
            </w:pPr>
            <w:r w:rsidRPr="00D642CA">
              <w:rPr>
                <w:rFonts w:ascii="GHEA Grapalat" w:hAnsi="GHEA Grapalat" w:cs="Calibri"/>
                <w:color w:val="000000"/>
                <w:sz w:val="18"/>
                <w:szCs w:val="18"/>
              </w:rPr>
              <w:t>CAS Number 7664-93-9</w:t>
            </w:r>
            <w:r w:rsidRPr="00257C11">
              <w:rPr>
                <w:rFonts w:ascii="GHEA Grapalat" w:hAnsi="GHEA Grapalat" w:cs="Calibri"/>
                <w:color w:val="000000"/>
                <w:sz w:val="18"/>
                <w:szCs w:val="18"/>
              </w:rPr>
              <w:t>,</w:t>
            </w:r>
            <w:r w:rsidRPr="00D642CA">
              <w:rPr>
                <w:rFonts w:ascii="GHEA Grapalat" w:hAnsi="GHEA Grapalat" w:cs="Calibri"/>
                <w:color w:val="000000"/>
                <w:sz w:val="18"/>
                <w:szCs w:val="18"/>
              </w:rPr>
              <w:t xml:space="preserve">  </w:t>
            </w:r>
            <w:r>
              <w:rPr>
                <w:rFonts w:ascii="GHEA Grapalat" w:hAnsi="GHEA Grapalat" w:cs="GHEA Grapalat"/>
                <w:color w:val="000000"/>
                <w:sz w:val="18"/>
                <w:szCs w:val="18"/>
              </w:rPr>
              <w:t xml:space="preserve">Մաքրությունը՝ </w:t>
            </w:r>
            <w:r w:rsidRPr="00D642CA">
              <w:rPr>
                <w:rFonts w:ascii="GHEA Grapalat" w:hAnsi="GHEA Grapalat" w:cs="Calibri"/>
                <w:color w:val="000000"/>
                <w:sz w:val="18"/>
                <w:szCs w:val="18"/>
              </w:rPr>
              <w:t>98% ԱԱՍ մեթոդով հետքային տարրերի  հայտնաբերման համար</w:t>
            </w:r>
            <w:r w:rsidRPr="00257C11">
              <w:rPr>
                <w:rFonts w:ascii="GHEA Grapalat" w:hAnsi="GHEA Grapalat" w:cs="Calibri"/>
                <w:color w:val="000000"/>
                <w:sz w:val="18"/>
                <w:szCs w:val="18"/>
              </w:rPr>
              <w:t>:</w:t>
            </w:r>
          </w:p>
          <w:p w14:paraId="3A9BC946" w14:textId="45F4435A" w:rsidR="00A11CA0" w:rsidRPr="004062F1" w:rsidRDefault="00A11CA0" w:rsidP="00A11CA0">
            <w:pPr>
              <w:jc w:val="center"/>
              <w:rPr>
                <w:rFonts w:ascii="GHEA Grapalat" w:hAnsi="GHEA Grapalat" w:cs="Calibri"/>
                <w:color w:val="000000" w:themeColor="text1"/>
                <w:sz w:val="18"/>
                <w:lang w:val="hy-AM"/>
              </w:rPr>
            </w:pPr>
            <w:r w:rsidRPr="00D642CA">
              <w:rPr>
                <w:rFonts w:ascii="GHEA Grapalat" w:hAnsi="GHEA Grapalat" w:cs="Calibri"/>
                <w:color w:val="000000"/>
                <w:sz w:val="18"/>
                <w:szCs w:val="18"/>
              </w:rPr>
              <w:t xml:space="preserve">Որակի սերտիֆիկատի առկայություն   </w:t>
            </w:r>
          </w:p>
        </w:tc>
        <w:tc>
          <w:tcPr>
            <w:tcW w:w="904" w:type="dxa"/>
            <w:tcBorders>
              <w:top w:val="nil"/>
              <w:left w:val="single" w:sz="4" w:space="0" w:color="auto"/>
              <w:bottom w:val="single" w:sz="4" w:space="0" w:color="auto"/>
              <w:right w:val="single" w:sz="4" w:space="0" w:color="auto"/>
            </w:tcBorders>
            <w:shd w:val="clear" w:color="000000" w:fill="FFFFFF"/>
            <w:vAlign w:val="center"/>
          </w:tcPr>
          <w:p w14:paraId="05856005" w14:textId="54E0AD47" w:rsidR="00A11CA0" w:rsidRDefault="00A11CA0" w:rsidP="00A11CA0">
            <w:pPr>
              <w:jc w:val="center"/>
              <w:rPr>
                <w:rFonts w:ascii="GHEA Grapalat" w:hAnsi="GHEA Grapalat" w:cs="Calibri"/>
                <w:color w:val="000000"/>
                <w:sz w:val="22"/>
                <w:szCs w:val="22"/>
              </w:rPr>
            </w:pPr>
            <w:r w:rsidRPr="00D642CA">
              <w:rPr>
                <w:rFonts w:ascii="GHEA Grapalat" w:hAnsi="GHEA Grapalat" w:cs="Calibri"/>
                <w:color w:val="000000"/>
                <w:sz w:val="18"/>
                <w:szCs w:val="18"/>
              </w:rPr>
              <w:t>լ</w:t>
            </w:r>
          </w:p>
        </w:tc>
        <w:tc>
          <w:tcPr>
            <w:tcW w:w="866" w:type="dxa"/>
          </w:tcPr>
          <w:p w14:paraId="68C14E45" w14:textId="77777777" w:rsidR="00A11CA0" w:rsidRPr="00A71D81" w:rsidRDefault="00A11CA0" w:rsidP="00A11CA0">
            <w:pPr>
              <w:jc w:val="center"/>
              <w:rPr>
                <w:rFonts w:ascii="GHEA Grapalat" w:hAnsi="GHEA Grapalat"/>
                <w:sz w:val="20"/>
              </w:rPr>
            </w:pPr>
          </w:p>
        </w:tc>
        <w:tc>
          <w:tcPr>
            <w:tcW w:w="1052" w:type="dxa"/>
          </w:tcPr>
          <w:p w14:paraId="5AE49E95" w14:textId="77777777" w:rsidR="00A11CA0" w:rsidRPr="00A71D81" w:rsidRDefault="00A11CA0" w:rsidP="00A11CA0">
            <w:pPr>
              <w:jc w:val="center"/>
              <w:rPr>
                <w:rFonts w:ascii="GHEA Grapalat" w:hAnsi="GHEA Grapalat"/>
                <w:sz w:val="20"/>
              </w:rPr>
            </w:pPr>
          </w:p>
        </w:tc>
        <w:tc>
          <w:tcPr>
            <w:tcW w:w="1052" w:type="dxa"/>
            <w:tcBorders>
              <w:top w:val="nil"/>
              <w:left w:val="single" w:sz="4" w:space="0" w:color="auto"/>
              <w:bottom w:val="single" w:sz="4" w:space="0" w:color="auto"/>
              <w:right w:val="single" w:sz="4" w:space="0" w:color="auto"/>
            </w:tcBorders>
            <w:shd w:val="clear" w:color="000000" w:fill="FFFFFF"/>
            <w:vAlign w:val="center"/>
          </w:tcPr>
          <w:p w14:paraId="0FA49B17" w14:textId="56D7F8D6" w:rsidR="00A11CA0" w:rsidRDefault="00A11CA0" w:rsidP="00A11CA0">
            <w:pPr>
              <w:jc w:val="center"/>
              <w:rPr>
                <w:rFonts w:ascii="GHEA Grapalat" w:hAnsi="GHEA Grapalat"/>
                <w:sz w:val="20"/>
              </w:rPr>
            </w:pPr>
            <w:r w:rsidRPr="00D642CA">
              <w:rPr>
                <w:rFonts w:ascii="GHEA Grapalat" w:hAnsi="GHEA Grapalat" w:cs="Calibri"/>
                <w:color w:val="000000"/>
                <w:sz w:val="18"/>
                <w:szCs w:val="18"/>
              </w:rPr>
              <w:t>5</w:t>
            </w:r>
          </w:p>
        </w:tc>
        <w:tc>
          <w:tcPr>
            <w:tcW w:w="1123" w:type="dxa"/>
          </w:tcPr>
          <w:p w14:paraId="38DE767B" w14:textId="09F027FA" w:rsidR="00A11CA0" w:rsidRPr="00254D4D" w:rsidRDefault="00A11CA0" w:rsidP="00A11CA0">
            <w:pPr>
              <w:jc w:val="center"/>
            </w:pPr>
            <w:r w:rsidRPr="00254D4D">
              <w:t>Ք. Երևան, Էրեբունի 12</w:t>
            </w:r>
          </w:p>
        </w:tc>
        <w:tc>
          <w:tcPr>
            <w:tcW w:w="1803" w:type="dxa"/>
          </w:tcPr>
          <w:p w14:paraId="49741E35" w14:textId="5D3A4543" w:rsidR="00A11CA0" w:rsidRPr="00D13F0B" w:rsidRDefault="00A11CA0" w:rsidP="00A11CA0">
            <w:pPr>
              <w:jc w:val="center"/>
              <w:rPr>
                <w:rFonts w:ascii="GHEA Grapalat" w:hAnsi="GHEA Grapalat" w:cs="Calibri"/>
                <w:color w:val="000000"/>
                <w:sz w:val="22"/>
                <w:szCs w:val="22"/>
              </w:rPr>
            </w:pPr>
            <w:r w:rsidRPr="00D13F0B">
              <w:rPr>
                <w:rFonts w:ascii="GHEA Grapalat" w:hAnsi="GHEA Grapalat" w:cs="Calibri"/>
                <w:color w:val="000000"/>
                <w:sz w:val="22"/>
                <w:szCs w:val="22"/>
              </w:rPr>
              <w:t xml:space="preserve">Ֆինանսական միջոցների առկայության դեպքում </w:t>
            </w:r>
            <w:r>
              <w:rPr>
                <w:rFonts w:ascii="GHEA Grapalat" w:hAnsi="GHEA Grapalat" w:cs="Calibri"/>
                <w:color w:val="000000"/>
                <w:sz w:val="22"/>
                <w:szCs w:val="22"/>
              </w:rPr>
              <w:t xml:space="preserve"> մինչև 20-րդ աշխատանքային օրը ներառյալ</w:t>
            </w:r>
          </w:p>
        </w:tc>
      </w:tr>
      <w:tr w:rsidR="00A11CA0" w:rsidRPr="00A71D81" w14:paraId="6F3FA21A" w14:textId="77777777" w:rsidTr="00792C10">
        <w:trPr>
          <w:trHeight w:val="246"/>
        </w:trPr>
        <w:tc>
          <w:tcPr>
            <w:tcW w:w="1348" w:type="dxa"/>
            <w:vAlign w:val="center"/>
          </w:tcPr>
          <w:p w14:paraId="71EF4393" w14:textId="65A247FA" w:rsidR="00A11CA0" w:rsidRDefault="00A11CA0" w:rsidP="00A11CA0">
            <w:pPr>
              <w:jc w:val="center"/>
              <w:rPr>
                <w:rFonts w:ascii="GHEA Grapalat" w:hAnsi="GHEA Grapalat"/>
                <w:sz w:val="20"/>
              </w:rPr>
            </w:pPr>
            <w:r>
              <w:rPr>
                <w:rFonts w:ascii="GHEA Grapalat" w:hAnsi="GHEA Grapalat"/>
                <w:sz w:val="16"/>
              </w:rPr>
              <w:t>5</w:t>
            </w:r>
          </w:p>
        </w:tc>
        <w:tc>
          <w:tcPr>
            <w:tcW w:w="1422" w:type="dxa"/>
            <w:tcBorders>
              <w:top w:val="nil"/>
              <w:left w:val="single" w:sz="4" w:space="0" w:color="auto"/>
              <w:bottom w:val="single" w:sz="4" w:space="0" w:color="auto"/>
              <w:right w:val="single" w:sz="4" w:space="0" w:color="auto"/>
            </w:tcBorders>
            <w:shd w:val="clear" w:color="000000" w:fill="FFFFFF"/>
            <w:vAlign w:val="bottom"/>
          </w:tcPr>
          <w:p w14:paraId="03006248" w14:textId="75B3676D" w:rsidR="00A11CA0" w:rsidRPr="00792C10" w:rsidRDefault="00A11CA0" w:rsidP="00A11CA0">
            <w:pPr>
              <w:jc w:val="center"/>
              <w:rPr>
                <w:rFonts w:ascii="Calibri" w:hAnsi="Calibri" w:cs="Calibri"/>
                <w:color w:val="000000"/>
                <w:sz w:val="22"/>
                <w:szCs w:val="22"/>
              </w:rPr>
            </w:pPr>
            <w:r>
              <w:rPr>
                <w:rFonts w:ascii="Calibri" w:hAnsi="Calibri" w:cs="Calibri"/>
                <w:color w:val="000000"/>
                <w:sz w:val="22"/>
                <w:szCs w:val="22"/>
              </w:rPr>
              <w:t>24321660/2</w:t>
            </w:r>
          </w:p>
        </w:tc>
        <w:tc>
          <w:tcPr>
            <w:tcW w:w="2107" w:type="dxa"/>
            <w:tcBorders>
              <w:top w:val="single" w:sz="4" w:space="0" w:color="auto"/>
              <w:left w:val="single" w:sz="4" w:space="0" w:color="auto"/>
              <w:bottom w:val="single" w:sz="4" w:space="0" w:color="auto"/>
              <w:right w:val="single" w:sz="4" w:space="0" w:color="auto"/>
            </w:tcBorders>
            <w:shd w:val="clear" w:color="000000" w:fill="FFFFFF"/>
            <w:vAlign w:val="center"/>
          </w:tcPr>
          <w:p w14:paraId="40C70BA5" w14:textId="5B66B54C" w:rsidR="00A11CA0" w:rsidRPr="00DA41AE" w:rsidRDefault="00A11CA0" w:rsidP="00A11CA0">
            <w:pPr>
              <w:jc w:val="center"/>
              <w:rPr>
                <w:rFonts w:ascii="GHEA Grapalat" w:hAnsi="GHEA Grapalat"/>
                <w:sz w:val="20"/>
              </w:rPr>
            </w:pPr>
            <w:r w:rsidRPr="00081EA2">
              <w:rPr>
                <w:rFonts w:ascii="GHEA Grapalat" w:hAnsi="GHEA Grapalat" w:cs="Calibri"/>
                <w:color w:val="000000"/>
                <w:sz w:val="18"/>
                <w:szCs w:val="18"/>
              </w:rPr>
              <w:t>զանազան օրգանական քիմիական նյութեր</w:t>
            </w:r>
          </w:p>
        </w:tc>
        <w:tc>
          <w:tcPr>
            <w:tcW w:w="1263" w:type="dxa"/>
            <w:vAlign w:val="center"/>
          </w:tcPr>
          <w:p w14:paraId="2F168838" w14:textId="53F53665" w:rsidR="00A11CA0" w:rsidRDefault="00A11CA0" w:rsidP="00A11CA0">
            <w:pPr>
              <w:jc w:val="both"/>
              <w:rPr>
                <w:rFonts w:ascii="GHEA Grapalat" w:hAnsi="GHEA Grapalat" w:cs="Calibri"/>
                <w:color w:val="000000"/>
                <w:sz w:val="18"/>
                <w:szCs w:val="18"/>
              </w:rPr>
            </w:pPr>
          </w:p>
        </w:tc>
        <w:tc>
          <w:tcPr>
            <w:tcW w:w="2257" w:type="dxa"/>
            <w:vAlign w:val="center"/>
          </w:tcPr>
          <w:p w14:paraId="46C8BC98" w14:textId="77777777" w:rsidR="00A11CA0" w:rsidRDefault="00A11CA0" w:rsidP="00A11CA0">
            <w:pPr>
              <w:rPr>
                <w:rFonts w:ascii="GHEA Grapalat" w:hAnsi="GHEA Grapalat" w:cs="Calibri"/>
                <w:color w:val="000000"/>
                <w:sz w:val="18"/>
                <w:szCs w:val="18"/>
              </w:rPr>
            </w:pPr>
            <w:r w:rsidRPr="00D642CA">
              <w:rPr>
                <w:rFonts w:ascii="GHEA Grapalat" w:hAnsi="GHEA Grapalat" w:cs="Calibri"/>
                <w:color w:val="000000"/>
                <w:sz w:val="18"/>
                <w:szCs w:val="18"/>
              </w:rPr>
              <w:t>Ամոնիումի ացետատ CAS Number</w:t>
            </w:r>
            <w:r w:rsidRPr="00D642CA">
              <w:rPr>
                <w:rFonts w:ascii="Courier New" w:hAnsi="Courier New" w:cs="Courier New"/>
                <w:color w:val="000000"/>
                <w:sz w:val="18"/>
                <w:szCs w:val="18"/>
              </w:rPr>
              <w:t> </w:t>
            </w:r>
            <w:r w:rsidRPr="00D642CA">
              <w:rPr>
                <w:rFonts w:ascii="GHEA Grapalat" w:hAnsi="GHEA Grapalat" w:cs="GHEA Grapalat"/>
                <w:color w:val="000000"/>
                <w:sz w:val="18"/>
                <w:szCs w:val="18"/>
              </w:rPr>
              <w:t>631-61-8</w:t>
            </w:r>
            <w:r w:rsidRPr="00300B1E">
              <w:rPr>
                <w:rFonts w:ascii="GHEA Grapalat" w:hAnsi="GHEA Grapalat" w:cs="GHEA Grapalat"/>
                <w:color w:val="000000"/>
                <w:sz w:val="18"/>
                <w:szCs w:val="18"/>
              </w:rPr>
              <w:t xml:space="preserve">, </w:t>
            </w:r>
            <w:r w:rsidRPr="00D642CA">
              <w:rPr>
                <w:rFonts w:ascii="GHEA Grapalat" w:hAnsi="GHEA Grapalat" w:cs="Calibri"/>
                <w:color w:val="000000"/>
                <w:sz w:val="18"/>
                <w:szCs w:val="18"/>
              </w:rPr>
              <w:t xml:space="preserve">Մաքրությունը՝  ≥98%  GC-MS-MS, </w:t>
            </w:r>
          </w:p>
          <w:p w14:paraId="0E749D92" w14:textId="1DF7F873" w:rsidR="00A11CA0" w:rsidRPr="004062F1" w:rsidRDefault="00A11CA0" w:rsidP="00A11CA0">
            <w:pPr>
              <w:jc w:val="center"/>
              <w:rPr>
                <w:rFonts w:ascii="GHEA Grapalat" w:hAnsi="GHEA Grapalat" w:cs="Calibri"/>
                <w:color w:val="000000" w:themeColor="text1"/>
                <w:sz w:val="18"/>
                <w:lang w:val="hy-AM"/>
              </w:rPr>
            </w:pPr>
            <w:r w:rsidRPr="00D642CA">
              <w:rPr>
                <w:rFonts w:ascii="GHEA Grapalat" w:hAnsi="GHEA Grapalat" w:cs="Calibri"/>
                <w:color w:val="000000"/>
                <w:sz w:val="18"/>
                <w:szCs w:val="18"/>
              </w:rPr>
              <w:t>LC-MS-MS մեթոդներով հետազոտ</w:t>
            </w:r>
            <w:r w:rsidRPr="0010388F">
              <w:rPr>
                <w:rFonts w:ascii="Sylfaen" w:hAnsi="Sylfaen" w:cs="Sylfaen"/>
                <w:color w:val="000000"/>
                <w:sz w:val="18"/>
                <w:szCs w:val="18"/>
              </w:rPr>
              <w:t>ո</w:t>
            </w:r>
            <w:r w:rsidRPr="00D642CA">
              <w:rPr>
                <w:rFonts w:ascii="GHEA Grapalat" w:hAnsi="GHEA Grapalat" w:cs="Calibri"/>
                <w:color w:val="000000"/>
                <w:sz w:val="18"/>
                <w:szCs w:val="18"/>
              </w:rPr>
              <w:t>ւթյուններ կատարելու համար</w:t>
            </w:r>
            <w:r w:rsidRPr="00300B1E">
              <w:rPr>
                <w:rFonts w:ascii="GHEA Grapalat" w:hAnsi="GHEA Grapalat" w:cs="Calibri"/>
                <w:color w:val="000000"/>
                <w:sz w:val="18"/>
                <w:szCs w:val="18"/>
              </w:rPr>
              <w:t xml:space="preserve">, </w:t>
            </w:r>
            <w:r w:rsidRPr="00D642CA">
              <w:rPr>
                <w:rFonts w:ascii="GHEA Grapalat" w:hAnsi="GHEA Grapalat" w:cs="Calibri"/>
                <w:color w:val="000000"/>
                <w:sz w:val="18"/>
                <w:szCs w:val="18"/>
              </w:rPr>
              <w:t>Որակի սերտիֆիկատի առկայություն</w:t>
            </w:r>
          </w:p>
        </w:tc>
        <w:tc>
          <w:tcPr>
            <w:tcW w:w="904" w:type="dxa"/>
            <w:tcBorders>
              <w:top w:val="nil"/>
              <w:left w:val="single" w:sz="4" w:space="0" w:color="auto"/>
              <w:bottom w:val="single" w:sz="4" w:space="0" w:color="auto"/>
              <w:right w:val="single" w:sz="4" w:space="0" w:color="auto"/>
            </w:tcBorders>
            <w:shd w:val="clear" w:color="000000" w:fill="FFFFFF"/>
            <w:vAlign w:val="center"/>
          </w:tcPr>
          <w:p w14:paraId="2ACD999F" w14:textId="4A64611F" w:rsidR="00A11CA0" w:rsidRDefault="00A11CA0" w:rsidP="00A11CA0">
            <w:pPr>
              <w:jc w:val="center"/>
              <w:rPr>
                <w:rFonts w:ascii="GHEA Grapalat" w:hAnsi="GHEA Grapalat" w:cs="Calibri"/>
                <w:color w:val="000000"/>
                <w:sz w:val="22"/>
                <w:szCs w:val="22"/>
              </w:rPr>
            </w:pPr>
            <w:r w:rsidRPr="00D642CA">
              <w:rPr>
                <w:rFonts w:ascii="GHEA Grapalat" w:hAnsi="GHEA Grapalat" w:cs="Calibri"/>
                <w:color w:val="000000"/>
                <w:sz w:val="18"/>
                <w:szCs w:val="18"/>
              </w:rPr>
              <w:t>կգ</w:t>
            </w:r>
          </w:p>
        </w:tc>
        <w:tc>
          <w:tcPr>
            <w:tcW w:w="866" w:type="dxa"/>
          </w:tcPr>
          <w:p w14:paraId="2C8B295A" w14:textId="77777777" w:rsidR="00A11CA0" w:rsidRPr="00A71D81" w:rsidRDefault="00A11CA0" w:rsidP="00A11CA0">
            <w:pPr>
              <w:jc w:val="center"/>
              <w:rPr>
                <w:rFonts w:ascii="GHEA Grapalat" w:hAnsi="GHEA Grapalat"/>
                <w:sz w:val="20"/>
              </w:rPr>
            </w:pPr>
          </w:p>
        </w:tc>
        <w:tc>
          <w:tcPr>
            <w:tcW w:w="1052" w:type="dxa"/>
          </w:tcPr>
          <w:p w14:paraId="71BE2B32" w14:textId="77777777" w:rsidR="00A11CA0" w:rsidRPr="00A71D81" w:rsidRDefault="00A11CA0" w:rsidP="00A11CA0">
            <w:pPr>
              <w:jc w:val="center"/>
              <w:rPr>
                <w:rFonts w:ascii="GHEA Grapalat" w:hAnsi="GHEA Grapalat"/>
                <w:sz w:val="20"/>
              </w:rPr>
            </w:pPr>
          </w:p>
        </w:tc>
        <w:tc>
          <w:tcPr>
            <w:tcW w:w="1052" w:type="dxa"/>
            <w:tcBorders>
              <w:top w:val="nil"/>
              <w:left w:val="single" w:sz="4" w:space="0" w:color="auto"/>
              <w:bottom w:val="single" w:sz="4" w:space="0" w:color="auto"/>
              <w:right w:val="single" w:sz="4" w:space="0" w:color="auto"/>
            </w:tcBorders>
            <w:shd w:val="clear" w:color="000000" w:fill="FFFFFF"/>
            <w:vAlign w:val="center"/>
          </w:tcPr>
          <w:p w14:paraId="278C24A3" w14:textId="3671FAF7" w:rsidR="00A11CA0" w:rsidRDefault="00A11CA0" w:rsidP="00A11CA0">
            <w:pPr>
              <w:jc w:val="center"/>
              <w:rPr>
                <w:rFonts w:ascii="GHEA Grapalat" w:hAnsi="GHEA Grapalat"/>
                <w:sz w:val="20"/>
              </w:rPr>
            </w:pPr>
            <w:r>
              <w:rPr>
                <w:rFonts w:ascii="GHEA Grapalat" w:hAnsi="GHEA Grapalat" w:cs="Calibri"/>
                <w:color w:val="000000"/>
                <w:sz w:val="18"/>
                <w:szCs w:val="18"/>
              </w:rPr>
              <w:t>0,5</w:t>
            </w:r>
          </w:p>
        </w:tc>
        <w:tc>
          <w:tcPr>
            <w:tcW w:w="1123" w:type="dxa"/>
          </w:tcPr>
          <w:p w14:paraId="46664447" w14:textId="1F7FF1F6" w:rsidR="00A11CA0" w:rsidRPr="00254D4D" w:rsidRDefault="00A11CA0" w:rsidP="00A11CA0">
            <w:pPr>
              <w:jc w:val="center"/>
            </w:pPr>
            <w:r w:rsidRPr="00254D4D">
              <w:t>Ք. Երևան, Էրեբունի 12</w:t>
            </w:r>
          </w:p>
        </w:tc>
        <w:tc>
          <w:tcPr>
            <w:tcW w:w="1803" w:type="dxa"/>
          </w:tcPr>
          <w:p w14:paraId="5C562112" w14:textId="0A721CF3" w:rsidR="00A11CA0" w:rsidRPr="00D13F0B" w:rsidRDefault="00A11CA0" w:rsidP="00A11CA0">
            <w:pPr>
              <w:jc w:val="center"/>
              <w:rPr>
                <w:rFonts w:ascii="GHEA Grapalat" w:hAnsi="GHEA Grapalat" w:cs="Calibri"/>
                <w:color w:val="000000"/>
                <w:sz w:val="22"/>
                <w:szCs w:val="22"/>
              </w:rPr>
            </w:pPr>
            <w:r w:rsidRPr="00D13F0B">
              <w:rPr>
                <w:rFonts w:ascii="GHEA Grapalat" w:hAnsi="GHEA Grapalat" w:cs="Calibri"/>
                <w:color w:val="000000"/>
                <w:sz w:val="22"/>
                <w:szCs w:val="22"/>
              </w:rPr>
              <w:t xml:space="preserve">Ֆինանսական միջոցների առկայության դեպքում </w:t>
            </w:r>
            <w:r>
              <w:rPr>
                <w:rFonts w:ascii="GHEA Grapalat" w:hAnsi="GHEA Grapalat" w:cs="Calibri"/>
                <w:color w:val="000000"/>
                <w:sz w:val="22"/>
                <w:szCs w:val="22"/>
              </w:rPr>
              <w:t xml:space="preserve"> մինչև 20-րդ աշխատանքային օրը ներառյալ</w:t>
            </w:r>
          </w:p>
        </w:tc>
      </w:tr>
      <w:tr w:rsidR="00A11CA0" w:rsidRPr="00A71D81" w14:paraId="28EF67D7" w14:textId="77777777" w:rsidTr="0085436B">
        <w:trPr>
          <w:trHeight w:val="246"/>
        </w:trPr>
        <w:tc>
          <w:tcPr>
            <w:tcW w:w="1348" w:type="dxa"/>
            <w:vAlign w:val="center"/>
          </w:tcPr>
          <w:p w14:paraId="2E59D6E2" w14:textId="0BBCAA8E" w:rsidR="00A11CA0" w:rsidRDefault="00A11CA0" w:rsidP="00A11CA0">
            <w:pPr>
              <w:jc w:val="center"/>
              <w:rPr>
                <w:rFonts w:ascii="GHEA Grapalat" w:hAnsi="GHEA Grapalat"/>
                <w:sz w:val="20"/>
              </w:rPr>
            </w:pPr>
            <w:r>
              <w:rPr>
                <w:rFonts w:ascii="GHEA Grapalat" w:hAnsi="GHEA Grapalat"/>
                <w:sz w:val="16"/>
              </w:rPr>
              <w:t>6</w:t>
            </w:r>
          </w:p>
        </w:tc>
        <w:tc>
          <w:tcPr>
            <w:tcW w:w="1422" w:type="dxa"/>
            <w:tcBorders>
              <w:top w:val="nil"/>
              <w:left w:val="single" w:sz="4" w:space="0" w:color="auto"/>
              <w:bottom w:val="single" w:sz="4" w:space="0" w:color="auto"/>
              <w:right w:val="single" w:sz="4" w:space="0" w:color="auto"/>
            </w:tcBorders>
            <w:shd w:val="clear" w:color="000000" w:fill="FFFFFF"/>
            <w:vAlign w:val="center"/>
          </w:tcPr>
          <w:p w14:paraId="4795557F" w14:textId="21EBFA72" w:rsidR="00A11CA0" w:rsidRPr="00DA41AE" w:rsidRDefault="00A11CA0" w:rsidP="00A11CA0">
            <w:pPr>
              <w:jc w:val="center"/>
              <w:rPr>
                <w:rFonts w:ascii="Calibri" w:hAnsi="Calibri" w:cs="Calibri"/>
                <w:sz w:val="22"/>
                <w:szCs w:val="22"/>
              </w:rPr>
            </w:pPr>
            <w:r w:rsidRPr="00084F74">
              <w:rPr>
                <w:rFonts w:ascii="GHEA Grapalat" w:hAnsi="GHEA Grapalat" w:cs="Calibri"/>
                <w:color w:val="000000"/>
                <w:sz w:val="18"/>
                <w:szCs w:val="18"/>
              </w:rPr>
              <w:t>33691849</w:t>
            </w:r>
          </w:p>
        </w:tc>
        <w:tc>
          <w:tcPr>
            <w:tcW w:w="2107" w:type="dxa"/>
            <w:tcBorders>
              <w:top w:val="single" w:sz="4" w:space="0" w:color="auto"/>
              <w:left w:val="single" w:sz="4" w:space="0" w:color="auto"/>
              <w:bottom w:val="single" w:sz="4" w:space="0" w:color="auto"/>
              <w:right w:val="single" w:sz="4" w:space="0" w:color="auto"/>
            </w:tcBorders>
            <w:shd w:val="clear" w:color="000000" w:fill="FFFFFF"/>
            <w:vAlign w:val="center"/>
          </w:tcPr>
          <w:p w14:paraId="46FDC838" w14:textId="0E460053" w:rsidR="00A11CA0" w:rsidRPr="00DA41AE" w:rsidRDefault="00A11CA0" w:rsidP="00A11CA0">
            <w:pPr>
              <w:jc w:val="center"/>
              <w:rPr>
                <w:rFonts w:ascii="GHEA Grapalat" w:hAnsi="GHEA Grapalat"/>
                <w:sz w:val="20"/>
              </w:rPr>
            </w:pPr>
            <w:r w:rsidRPr="00D642CA">
              <w:rPr>
                <w:rFonts w:ascii="GHEA Grapalat" w:hAnsi="GHEA Grapalat" w:cs="Calibri"/>
                <w:color w:val="000000"/>
                <w:sz w:val="18"/>
                <w:szCs w:val="18"/>
              </w:rPr>
              <w:t>Ացետոն CH3COCH3</w:t>
            </w:r>
          </w:p>
        </w:tc>
        <w:tc>
          <w:tcPr>
            <w:tcW w:w="1263" w:type="dxa"/>
            <w:vAlign w:val="center"/>
          </w:tcPr>
          <w:p w14:paraId="10F6F971" w14:textId="01349C55" w:rsidR="00A11CA0" w:rsidRPr="003D28F4" w:rsidRDefault="00A11CA0" w:rsidP="00A11CA0">
            <w:pPr>
              <w:jc w:val="both"/>
              <w:rPr>
                <w:rFonts w:ascii="GHEA Grapalat" w:hAnsi="GHEA Grapalat" w:cs="Calibri"/>
                <w:color w:val="000000"/>
                <w:sz w:val="18"/>
                <w:szCs w:val="18"/>
              </w:rPr>
            </w:pPr>
          </w:p>
        </w:tc>
        <w:tc>
          <w:tcPr>
            <w:tcW w:w="2257" w:type="dxa"/>
            <w:vAlign w:val="center"/>
          </w:tcPr>
          <w:p w14:paraId="4D031677" w14:textId="77777777" w:rsidR="00A11CA0" w:rsidRDefault="00A11CA0" w:rsidP="00A11CA0">
            <w:pPr>
              <w:rPr>
                <w:rFonts w:ascii="GHEA Grapalat" w:hAnsi="GHEA Grapalat" w:cs="Calibri"/>
                <w:color w:val="000000"/>
                <w:sz w:val="18"/>
                <w:szCs w:val="18"/>
              </w:rPr>
            </w:pPr>
            <w:r w:rsidRPr="00D642CA">
              <w:rPr>
                <w:rFonts w:ascii="GHEA Grapalat" w:hAnsi="GHEA Grapalat" w:cs="Calibri"/>
                <w:color w:val="000000"/>
                <w:sz w:val="18"/>
                <w:szCs w:val="18"/>
              </w:rPr>
              <w:t>Cas 67-64-1</w:t>
            </w:r>
            <w:r w:rsidRPr="00300B1E">
              <w:rPr>
                <w:rFonts w:ascii="GHEA Grapalat" w:hAnsi="GHEA Grapalat" w:cs="Calibri"/>
                <w:color w:val="000000"/>
                <w:sz w:val="18"/>
                <w:szCs w:val="18"/>
              </w:rPr>
              <w:t>,</w:t>
            </w:r>
            <w:r w:rsidRPr="00D642CA">
              <w:rPr>
                <w:rFonts w:ascii="GHEA Grapalat" w:hAnsi="GHEA Grapalat" w:cs="Calibri"/>
                <w:color w:val="000000"/>
                <w:sz w:val="18"/>
                <w:szCs w:val="18"/>
              </w:rPr>
              <w:t xml:space="preserve"> HPLC  grade,  Մաքրությունը՝  ≥99.9%                       Չցնդող մնացորդ ոչ ավել 2 ppm</w:t>
            </w:r>
            <w:r w:rsidRPr="00300B1E">
              <w:rPr>
                <w:rFonts w:ascii="GHEA Grapalat" w:hAnsi="GHEA Grapalat" w:cs="Calibri"/>
                <w:color w:val="000000"/>
                <w:sz w:val="18"/>
                <w:szCs w:val="18"/>
              </w:rPr>
              <w:t xml:space="preserve">, </w:t>
            </w:r>
            <w:r w:rsidRPr="00D642CA">
              <w:rPr>
                <w:rFonts w:ascii="GHEA Grapalat" w:hAnsi="GHEA Grapalat" w:cs="Calibri"/>
                <w:color w:val="000000"/>
                <w:sz w:val="18"/>
                <w:szCs w:val="18"/>
              </w:rPr>
              <w:t xml:space="preserve">Կլանումը </w:t>
            </w:r>
            <w:r w:rsidRPr="00D642CA">
              <w:rPr>
                <w:rFonts w:ascii="GHEA Grapalat" w:hAnsi="GHEA Grapalat" w:cs="Calibri"/>
                <w:color w:val="000000"/>
                <w:sz w:val="18"/>
                <w:szCs w:val="18"/>
              </w:rPr>
              <w:lastRenderedPageBreak/>
              <w:t>350 նմ ոչ ավել 0.008 աբս. GC-MS-MS, LC-MS-MS մեթոդներով</w:t>
            </w:r>
            <w:r w:rsidRPr="00300B1E">
              <w:rPr>
                <w:rFonts w:ascii="GHEA Grapalat" w:hAnsi="GHEA Grapalat" w:cs="Calibri"/>
                <w:color w:val="000000"/>
                <w:sz w:val="18"/>
                <w:szCs w:val="18"/>
              </w:rPr>
              <w:t xml:space="preserve"> </w:t>
            </w:r>
            <w:r w:rsidRPr="00D642CA">
              <w:rPr>
                <w:rFonts w:ascii="GHEA Grapalat" w:hAnsi="GHEA Grapalat" w:cs="Calibri"/>
                <w:color w:val="000000"/>
                <w:sz w:val="18"/>
                <w:szCs w:val="18"/>
              </w:rPr>
              <w:t xml:space="preserve">վերլուծության համար </w:t>
            </w:r>
          </w:p>
          <w:p w14:paraId="6DCC2982" w14:textId="0A81A009" w:rsidR="00A11CA0" w:rsidRPr="004062F1" w:rsidRDefault="00A11CA0" w:rsidP="00A11CA0">
            <w:pPr>
              <w:jc w:val="center"/>
              <w:rPr>
                <w:rFonts w:ascii="GHEA Grapalat" w:hAnsi="GHEA Grapalat" w:cs="Calibri"/>
                <w:color w:val="000000" w:themeColor="text1"/>
                <w:sz w:val="18"/>
                <w:lang w:val="hy-AM"/>
              </w:rPr>
            </w:pPr>
            <w:r w:rsidRPr="00D642CA">
              <w:rPr>
                <w:rFonts w:ascii="GHEA Grapalat" w:hAnsi="GHEA Grapalat" w:cs="Calibri"/>
                <w:color w:val="000000"/>
                <w:sz w:val="18"/>
                <w:szCs w:val="18"/>
              </w:rPr>
              <w:t>Որակի սերտիֆիկատի առկայություն</w:t>
            </w:r>
          </w:p>
        </w:tc>
        <w:tc>
          <w:tcPr>
            <w:tcW w:w="904" w:type="dxa"/>
            <w:tcBorders>
              <w:top w:val="nil"/>
              <w:left w:val="single" w:sz="4" w:space="0" w:color="auto"/>
              <w:bottom w:val="single" w:sz="4" w:space="0" w:color="auto"/>
              <w:right w:val="single" w:sz="4" w:space="0" w:color="auto"/>
            </w:tcBorders>
            <w:shd w:val="clear" w:color="000000" w:fill="FFFFFF"/>
            <w:vAlign w:val="center"/>
          </w:tcPr>
          <w:p w14:paraId="4C6148AD" w14:textId="07EEC46C" w:rsidR="00A11CA0" w:rsidRDefault="00A11CA0" w:rsidP="00A11CA0">
            <w:pPr>
              <w:jc w:val="center"/>
              <w:rPr>
                <w:rFonts w:ascii="GHEA Grapalat" w:hAnsi="GHEA Grapalat" w:cs="Calibri"/>
                <w:color w:val="000000"/>
                <w:sz w:val="22"/>
                <w:szCs w:val="22"/>
              </w:rPr>
            </w:pPr>
            <w:r w:rsidRPr="00D642CA">
              <w:rPr>
                <w:rFonts w:ascii="GHEA Grapalat" w:hAnsi="GHEA Grapalat" w:cs="Calibri"/>
                <w:color w:val="000000"/>
                <w:sz w:val="18"/>
                <w:szCs w:val="18"/>
              </w:rPr>
              <w:lastRenderedPageBreak/>
              <w:t>լ</w:t>
            </w:r>
          </w:p>
        </w:tc>
        <w:tc>
          <w:tcPr>
            <w:tcW w:w="866" w:type="dxa"/>
          </w:tcPr>
          <w:p w14:paraId="4B2DF6C7" w14:textId="77777777" w:rsidR="00A11CA0" w:rsidRPr="00A71D81" w:rsidRDefault="00A11CA0" w:rsidP="00A11CA0">
            <w:pPr>
              <w:jc w:val="center"/>
              <w:rPr>
                <w:rFonts w:ascii="GHEA Grapalat" w:hAnsi="GHEA Grapalat"/>
                <w:sz w:val="20"/>
              </w:rPr>
            </w:pPr>
          </w:p>
        </w:tc>
        <w:tc>
          <w:tcPr>
            <w:tcW w:w="1052" w:type="dxa"/>
          </w:tcPr>
          <w:p w14:paraId="3D6119A5" w14:textId="77777777" w:rsidR="00A11CA0" w:rsidRPr="00A71D81" w:rsidRDefault="00A11CA0" w:rsidP="00A11CA0">
            <w:pPr>
              <w:jc w:val="center"/>
              <w:rPr>
                <w:rFonts w:ascii="GHEA Grapalat" w:hAnsi="GHEA Grapalat"/>
                <w:sz w:val="20"/>
              </w:rPr>
            </w:pPr>
          </w:p>
        </w:tc>
        <w:tc>
          <w:tcPr>
            <w:tcW w:w="1052" w:type="dxa"/>
            <w:tcBorders>
              <w:top w:val="nil"/>
              <w:left w:val="single" w:sz="4" w:space="0" w:color="auto"/>
              <w:bottom w:val="single" w:sz="4" w:space="0" w:color="auto"/>
              <w:right w:val="single" w:sz="4" w:space="0" w:color="auto"/>
            </w:tcBorders>
            <w:shd w:val="clear" w:color="000000" w:fill="FFFFFF"/>
            <w:vAlign w:val="center"/>
          </w:tcPr>
          <w:p w14:paraId="51219141" w14:textId="4DB5ABAC" w:rsidR="00A11CA0" w:rsidRDefault="00A11CA0" w:rsidP="00A11CA0">
            <w:pPr>
              <w:jc w:val="center"/>
              <w:rPr>
                <w:rFonts w:ascii="GHEA Grapalat" w:hAnsi="GHEA Grapalat"/>
                <w:sz w:val="20"/>
              </w:rPr>
            </w:pPr>
            <w:r w:rsidRPr="00195E2A">
              <w:rPr>
                <w:rFonts w:ascii="GHEA Grapalat" w:hAnsi="GHEA Grapalat" w:cs="Calibri"/>
                <w:color w:val="000000"/>
                <w:sz w:val="18"/>
                <w:szCs w:val="18"/>
              </w:rPr>
              <w:t>10</w:t>
            </w:r>
          </w:p>
        </w:tc>
        <w:tc>
          <w:tcPr>
            <w:tcW w:w="1123" w:type="dxa"/>
          </w:tcPr>
          <w:p w14:paraId="0FCE3AF1" w14:textId="56CD3AB1" w:rsidR="00A11CA0" w:rsidRPr="00254D4D" w:rsidRDefault="00A11CA0" w:rsidP="00A11CA0">
            <w:pPr>
              <w:jc w:val="center"/>
            </w:pPr>
            <w:r w:rsidRPr="00254D4D">
              <w:t>Ք. Երևան, Էրեբունի 12</w:t>
            </w:r>
          </w:p>
        </w:tc>
        <w:tc>
          <w:tcPr>
            <w:tcW w:w="1803" w:type="dxa"/>
          </w:tcPr>
          <w:p w14:paraId="75B7D83C" w14:textId="1A517CC8" w:rsidR="00A11CA0" w:rsidRPr="00D13F0B" w:rsidRDefault="00A11CA0" w:rsidP="00A11CA0">
            <w:pPr>
              <w:jc w:val="center"/>
              <w:rPr>
                <w:rFonts w:ascii="GHEA Grapalat" w:hAnsi="GHEA Grapalat" w:cs="Calibri"/>
                <w:color w:val="000000"/>
                <w:sz w:val="22"/>
                <w:szCs w:val="22"/>
              </w:rPr>
            </w:pPr>
            <w:r w:rsidRPr="00D13F0B">
              <w:rPr>
                <w:rFonts w:ascii="GHEA Grapalat" w:hAnsi="GHEA Grapalat" w:cs="Calibri"/>
                <w:color w:val="000000"/>
                <w:sz w:val="22"/>
                <w:szCs w:val="22"/>
              </w:rPr>
              <w:t xml:space="preserve">Ֆինանսական միջոցների առկայության դեպքում </w:t>
            </w:r>
            <w:r>
              <w:rPr>
                <w:rFonts w:ascii="GHEA Grapalat" w:hAnsi="GHEA Grapalat" w:cs="Calibri"/>
                <w:color w:val="000000"/>
                <w:sz w:val="22"/>
                <w:szCs w:val="22"/>
              </w:rPr>
              <w:t xml:space="preserve"> մինչև </w:t>
            </w:r>
            <w:r>
              <w:rPr>
                <w:rFonts w:ascii="GHEA Grapalat" w:hAnsi="GHEA Grapalat" w:cs="Calibri"/>
                <w:color w:val="000000"/>
                <w:sz w:val="22"/>
                <w:szCs w:val="22"/>
              </w:rPr>
              <w:lastRenderedPageBreak/>
              <w:t>20-րդ աշխատանքային օրը ներառյալ</w:t>
            </w:r>
          </w:p>
        </w:tc>
      </w:tr>
      <w:tr w:rsidR="00A11CA0" w:rsidRPr="00A71D81" w14:paraId="59540DE1" w14:textId="77777777" w:rsidTr="0085436B">
        <w:trPr>
          <w:trHeight w:val="246"/>
        </w:trPr>
        <w:tc>
          <w:tcPr>
            <w:tcW w:w="1348" w:type="dxa"/>
            <w:vAlign w:val="center"/>
          </w:tcPr>
          <w:p w14:paraId="7A89E997" w14:textId="5B355EFD" w:rsidR="00A11CA0" w:rsidRDefault="00A11CA0" w:rsidP="00A11CA0">
            <w:pPr>
              <w:jc w:val="center"/>
              <w:rPr>
                <w:rFonts w:ascii="GHEA Grapalat" w:hAnsi="GHEA Grapalat"/>
                <w:sz w:val="20"/>
              </w:rPr>
            </w:pPr>
            <w:r>
              <w:rPr>
                <w:rFonts w:ascii="GHEA Grapalat" w:hAnsi="GHEA Grapalat"/>
                <w:sz w:val="16"/>
              </w:rPr>
              <w:lastRenderedPageBreak/>
              <w:t>7</w:t>
            </w:r>
          </w:p>
        </w:tc>
        <w:tc>
          <w:tcPr>
            <w:tcW w:w="1422" w:type="dxa"/>
            <w:tcBorders>
              <w:top w:val="nil"/>
              <w:left w:val="single" w:sz="4" w:space="0" w:color="auto"/>
              <w:bottom w:val="single" w:sz="4" w:space="0" w:color="auto"/>
              <w:right w:val="single" w:sz="4" w:space="0" w:color="auto"/>
            </w:tcBorders>
            <w:shd w:val="clear" w:color="000000" w:fill="FFFFFF"/>
            <w:vAlign w:val="center"/>
          </w:tcPr>
          <w:p w14:paraId="17D33E0B" w14:textId="74F3B02B" w:rsidR="00A11CA0" w:rsidRPr="00DA41AE" w:rsidRDefault="00A11CA0" w:rsidP="00A11CA0">
            <w:pPr>
              <w:jc w:val="center"/>
              <w:rPr>
                <w:rFonts w:ascii="Calibri" w:hAnsi="Calibri" w:cs="Calibri"/>
                <w:sz w:val="22"/>
                <w:szCs w:val="22"/>
              </w:rPr>
            </w:pPr>
            <w:r w:rsidRPr="00084F74">
              <w:rPr>
                <w:rFonts w:ascii="GHEA Grapalat" w:hAnsi="GHEA Grapalat" w:cs="Calibri"/>
                <w:color w:val="000000"/>
                <w:sz w:val="18"/>
                <w:szCs w:val="18"/>
              </w:rPr>
              <w:t>33691860</w:t>
            </w:r>
          </w:p>
        </w:tc>
        <w:tc>
          <w:tcPr>
            <w:tcW w:w="2107" w:type="dxa"/>
            <w:tcBorders>
              <w:top w:val="single" w:sz="4" w:space="0" w:color="auto"/>
              <w:left w:val="single" w:sz="4" w:space="0" w:color="auto"/>
              <w:bottom w:val="single" w:sz="4" w:space="0" w:color="auto"/>
              <w:right w:val="single" w:sz="4" w:space="0" w:color="auto"/>
            </w:tcBorders>
            <w:shd w:val="clear" w:color="000000" w:fill="FFFFFF"/>
            <w:vAlign w:val="center"/>
          </w:tcPr>
          <w:p w14:paraId="1DFFECF6" w14:textId="2E873038" w:rsidR="00A11CA0" w:rsidRPr="00DA41AE" w:rsidRDefault="00A11CA0" w:rsidP="00A11CA0">
            <w:pPr>
              <w:jc w:val="center"/>
              <w:rPr>
                <w:rFonts w:ascii="GHEA Grapalat" w:hAnsi="GHEA Grapalat"/>
                <w:sz w:val="20"/>
              </w:rPr>
            </w:pPr>
            <w:r w:rsidRPr="00D642CA">
              <w:rPr>
                <w:rFonts w:ascii="GHEA Grapalat" w:hAnsi="GHEA Grapalat" w:cs="Calibri"/>
                <w:color w:val="000000"/>
                <w:sz w:val="18"/>
                <w:szCs w:val="18"/>
              </w:rPr>
              <w:t>Ացետոնիտրիլ CH3CN</w:t>
            </w:r>
          </w:p>
        </w:tc>
        <w:tc>
          <w:tcPr>
            <w:tcW w:w="1263" w:type="dxa"/>
            <w:vAlign w:val="center"/>
          </w:tcPr>
          <w:p w14:paraId="7E325F59" w14:textId="5A5E21F9" w:rsidR="00A11CA0" w:rsidRPr="003D28F4" w:rsidRDefault="00A11CA0" w:rsidP="00A11CA0">
            <w:pPr>
              <w:jc w:val="both"/>
              <w:rPr>
                <w:rFonts w:ascii="GHEA Grapalat" w:hAnsi="GHEA Grapalat" w:cs="Calibri"/>
                <w:sz w:val="18"/>
                <w:szCs w:val="18"/>
              </w:rPr>
            </w:pPr>
          </w:p>
        </w:tc>
        <w:tc>
          <w:tcPr>
            <w:tcW w:w="2257" w:type="dxa"/>
            <w:vAlign w:val="center"/>
          </w:tcPr>
          <w:p w14:paraId="6D80CC32" w14:textId="29E533B7" w:rsidR="00A11CA0" w:rsidRPr="004062F1" w:rsidRDefault="00A11CA0" w:rsidP="00A11CA0">
            <w:pPr>
              <w:jc w:val="center"/>
              <w:rPr>
                <w:rFonts w:ascii="GHEA Grapalat" w:hAnsi="GHEA Grapalat" w:cs="Calibri"/>
                <w:color w:val="000000" w:themeColor="text1"/>
                <w:sz w:val="18"/>
                <w:lang w:val="hy-AM"/>
              </w:rPr>
            </w:pPr>
            <w:r w:rsidRPr="00D642CA">
              <w:rPr>
                <w:rFonts w:ascii="GHEA Grapalat" w:hAnsi="GHEA Grapalat" w:cs="Calibri"/>
                <w:color w:val="000000"/>
                <w:sz w:val="18"/>
                <w:szCs w:val="18"/>
              </w:rPr>
              <w:t>Cas 75-05-8</w:t>
            </w:r>
            <w:r w:rsidRPr="00A40BC1">
              <w:rPr>
                <w:rFonts w:ascii="GHEA Grapalat" w:hAnsi="GHEA Grapalat" w:cs="Calibri"/>
                <w:color w:val="000000"/>
                <w:sz w:val="18"/>
                <w:szCs w:val="18"/>
              </w:rPr>
              <w:t>,</w:t>
            </w:r>
            <w:r w:rsidRPr="00D642CA">
              <w:rPr>
                <w:rFonts w:ascii="GHEA Grapalat" w:hAnsi="GHEA Grapalat" w:cs="Calibri"/>
                <w:color w:val="000000"/>
                <w:sz w:val="18"/>
                <w:szCs w:val="18"/>
              </w:rPr>
              <w:t xml:space="preserve"> Ultra HPLC  grade, Մաքրությունը՝  ≥99.9%                       Աբսորբցիան</w:t>
            </w:r>
            <w:r w:rsidRPr="00A40BC1">
              <w:rPr>
                <w:rFonts w:ascii="GHEA Grapalat" w:hAnsi="GHEA Grapalat" w:cs="Calibri"/>
                <w:color w:val="000000"/>
                <w:sz w:val="18"/>
                <w:szCs w:val="18"/>
              </w:rPr>
              <w:t xml:space="preserve"> </w:t>
            </w:r>
            <w:r w:rsidRPr="00D642CA">
              <w:rPr>
                <w:rFonts w:ascii="GHEA Grapalat" w:hAnsi="GHEA Grapalat" w:cs="Calibri"/>
                <w:color w:val="000000"/>
                <w:sz w:val="18"/>
                <w:szCs w:val="18"/>
              </w:rPr>
              <w:t>210</w:t>
            </w:r>
            <w:r w:rsidRPr="00D642CA">
              <w:rPr>
                <w:rFonts w:ascii="Courier New" w:hAnsi="Courier New" w:cs="Courier New"/>
                <w:color w:val="000000"/>
                <w:sz w:val="18"/>
                <w:szCs w:val="18"/>
              </w:rPr>
              <w:t> </w:t>
            </w:r>
            <w:r w:rsidRPr="00D642CA">
              <w:rPr>
                <w:rFonts w:ascii="GHEA Grapalat" w:hAnsi="GHEA Grapalat" w:cs="GHEA Grapalat"/>
                <w:color w:val="000000"/>
                <w:sz w:val="18"/>
                <w:szCs w:val="18"/>
              </w:rPr>
              <w:t>nm ≤2</w:t>
            </w:r>
            <w:r w:rsidRPr="00D642CA">
              <w:rPr>
                <w:rFonts w:ascii="Courier New" w:hAnsi="Courier New" w:cs="Courier New"/>
                <w:color w:val="000000"/>
                <w:sz w:val="18"/>
                <w:szCs w:val="18"/>
              </w:rPr>
              <w:t> </w:t>
            </w:r>
            <w:r w:rsidRPr="00D642CA">
              <w:rPr>
                <w:rFonts w:ascii="GHEA Grapalat" w:hAnsi="GHEA Grapalat" w:cs="GHEA Grapalat"/>
                <w:color w:val="000000"/>
                <w:sz w:val="18"/>
                <w:szCs w:val="18"/>
              </w:rPr>
              <w:t>mAU  210</w:t>
            </w:r>
            <w:r w:rsidRPr="00D642CA">
              <w:rPr>
                <w:rFonts w:ascii="Courier New" w:hAnsi="Courier New" w:cs="Courier New"/>
                <w:color w:val="000000"/>
                <w:sz w:val="18"/>
                <w:szCs w:val="18"/>
              </w:rPr>
              <w:t> </w:t>
            </w:r>
            <w:r w:rsidRPr="00D642CA">
              <w:rPr>
                <w:rFonts w:ascii="GHEA Grapalat" w:hAnsi="GHEA Grapalat" w:cs="GHEA Grapalat"/>
                <w:color w:val="000000"/>
                <w:sz w:val="18"/>
                <w:szCs w:val="18"/>
              </w:rPr>
              <w:t>nm ≤8</w:t>
            </w:r>
            <w:r w:rsidRPr="00D642CA">
              <w:rPr>
                <w:rFonts w:ascii="Courier New" w:hAnsi="Courier New" w:cs="Courier New"/>
                <w:color w:val="000000"/>
                <w:sz w:val="18"/>
                <w:szCs w:val="18"/>
              </w:rPr>
              <w:t> </w:t>
            </w:r>
            <w:r w:rsidRPr="00D642CA">
              <w:rPr>
                <w:rFonts w:ascii="GHEA Grapalat" w:hAnsi="GHEA Grapalat" w:cs="GHEA Grapalat"/>
                <w:color w:val="000000"/>
                <w:sz w:val="18"/>
                <w:szCs w:val="18"/>
              </w:rPr>
              <w:t>mAU (drift)        GC-MS-MS, LC-MS-MS մեթոդներով վերլուծության համար կամ համարժեք Որակի սերտիֆիկատի առկայություն</w:t>
            </w:r>
          </w:p>
        </w:tc>
        <w:tc>
          <w:tcPr>
            <w:tcW w:w="904" w:type="dxa"/>
            <w:tcBorders>
              <w:top w:val="nil"/>
              <w:left w:val="single" w:sz="4" w:space="0" w:color="auto"/>
              <w:bottom w:val="single" w:sz="4" w:space="0" w:color="auto"/>
              <w:right w:val="single" w:sz="4" w:space="0" w:color="auto"/>
            </w:tcBorders>
            <w:shd w:val="clear" w:color="000000" w:fill="FFFFFF"/>
            <w:vAlign w:val="center"/>
          </w:tcPr>
          <w:p w14:paraId="0126858A" w14:textId="6DF214C2" w:rsidR="00A11CA0" w:rsidRDefault="00A11CA0" w:rsidP="00A11CA0">
            <w:pPr>
              <w:jc w:val="center"/>
              <w:rPr>
                <w:rFonts w:ascii="GHEA Grapalat" w:hAnsi="GHEA Grapalat" w:cs="Calibri"/>
                <w:color w:val="000000"/>
                <w:sz w:val="22"/>
                <w:szCs w:val="22"/>
              </w:rPr>
            </w:pPr>
            <w:r w:rsidRPr="00D642CA">
              <w:rPr>
                <w:rFonts w:ascii="GHEA Grapalat" w:hAnsi="GHEA Grapalat" w:cs="Calibri"/>
                <w:color w:val="000000"/>
                <w:sz w:val="18"/>
                <w:szCs w:val="18"/>
              </w:rPr>
              <w:t>լ</w:t>
            </w:r>
          </w:p>
        </w:tc>
        <w:tc>
          <w:tcPr>
            <w:tcW w:w="866" w:type="dxa"/>
          </w:tcPr>
          <w:p w14:paraId="3DDDBDD9" w14:textId="77777777" w:rsidR="00A11CA0" w:rsidRPr="00A71D81" w:rsidRDefault="00A11CA0" w:rsidP="00A11CA0">
            <w:pPr>
              <w:jc w:val="center"/>
              <w:rPr>
                <w:rFonts w:ascii="GHEA Grapalat" w:hAnsi="GHEA Grapalat"/>
                <w:sz w:val="20"/>
              </w:rPr>
            </w:pPr>
          </w:p>
        </w:tc>
        <w:tc>
          <w:tcPr>
            <w:tcW w:w="1052" w:type="dxa"/>
          </w:tcPr>
          <w:p w14:paraId="7EC908F1" w14:textId="77777777" w:rsidR="00A11CA0" w:rsidRPr="00A71D81" w:rsidRDefault="00A11CA0" w:rsidP="00A11CA0">
            <w:pPr>
              <w:jc w:val="center"/>
              <w:rPr>
                <w:rFonts w:ascii="GHEA Grapalat" w:hAnsi="GHEA Grapalat"/>
                <w:sz w:val="20"/>
              </w:rPr>
            </w:pPr>
          </w:p>
        </w:tc>
        <w:tc>
          <w:tcPr>
            <w:tcW w:w="1052" w:type="dxa"/>
            <w:tcBorders>
              <w:top w:val="nil"/>
              <w:left w:val="single" w:sz="4" w:space="0" w:color="auto"/>
              <w:bottom w:val="single" w:sz="4" w:space="0" w:color="auto"/>
              <w:right w:val="single" w:sz="4" w:space="0" w:color="auto"/>
            </w:tcBorders>
            <w:shd w:val="clear" w:color="000000" w:fill="FFFFFF"/>
            <w:vAlign w:val="center"/>
          </w:tcPr>
          <w:p w14:paraId="01690C6D" w14:textId="4D87CC6F" w:rsidR="00A11CA0" w:rsidRDefault="00A11CA0" w:rsidP="00A11CA0">
            <w:pPr>
              <w:jc w:val="center"/>
              <w:rPr>
                <w:rFonts w:ascii="GHEA Grapalat" w:hAnsi="GHEA Grapalat"/>
                <w:sz w:val="20"/>
              </w:rPr>
            </w:pPr>
            <w:r>
              <w:rPr>
                <w:rFonts w:ascii="GHEA Grapalat" w:hAnsi="GHEA Grapalat" w:cs="Calibri"/>
                <w:color w:val="000000"/>
                <w:sz w:val="18"/>
                <w:szCs w:val="18"/>
              </w:rPr>
              <w:t>20</w:t>
            </w:r>
          </w:p>
        </w:tc>
        <w:tc>
          <w:tcPr>
            <w:tcW w:w="1123" w:type="dxa"/>
          </w:tcPr>
          <w:p w14:paraId="360E6347" w14:textId="432CCE63" w:rsidR="00A11CA0" w:rsidRPr="00254D4D" w:rsidRDefault="00A11CA0" w:rsidP="00A11CA0">
            <w:pPr>
              <w:jc w:val="center"/>
            </w:pPr>
            <w:r w:rsidRPr="00254D4D">
              <w:t>Ք. Երևան, Էրեբունի 12</w:t>
            </w:r>
          </w:p>
        </w:tc>
        <w:tc>
          <w:tcPr>
            <w:tcW w:w="1803" w:type="dxa"/>
          </w:tcPr>
          <w:p w14:paraId="61035EAD" w14:textId="28F67B9E" w:rsidR="00A11CA0" w:rsidRPr="00D13F0B" w:rsidRDefault="00A11CA0" w:rsidP="00A11CA0">
            <w:pPr>
              <w:jc w:val="center"/>
              <w:rPr>
                <w:rFonts w:ascii="GHEA Grapalat" w:hAnsi="GHEA Grapalat" w:cs="Calibri"/>
                <w:color w:val="000000"/>
                <w:sz w:val="22"/>
                <w:szCs w:val="22"/>
              </w:rPr>
            </w:pPr>
            <w:r w:rsidRPr="00D13F0B">
              <w:rPr>
                <w:rFonts w:ascii="GHEA Grapalat" w:hAnsi="GHEA Grapalat" w:cs="Calibri"/>
                <w:color w:val="000000"/>
                <w:sz w:val="22"/>
                <w:szCs w:val="22"/>
              </w:rPr>
              <w:t xml:space="preserve">Ֆինանսական միջոցների առկայության դեպքում </w:t>
            </w:r>
            <w:r>
              <w:rPr>
                <w:rFonts w:ascii="GHEA Grapalat" w:hAnsi="GHEA Grapalat" w:cs="Calibri"/>
                <w:color w:val="000000"/>
                <w:sz w:val="22"/>
                <w:szCs w:val="22"/>
              </w:rPr>
              <w:t xml:space="preserve"> մինչև 20-րդ աշխատանքային օրը ներառյալ</w:t>
            </w:r>
          </w:p>
        </w:tc>
      </w:tr>
      <w:tr w:rsidR="00A11CA0" w:rsidRPr="00A71D81" w14:paraId="4E677F9F" w14:textId="77777777" w:rsidTr="00792C10">
        <w:trPr>
          <w:trHeight w:val="246"/>
        </w:trPr>
        <w:tc>
          <w:tcPr>
            <w:tcW w:w="1348" w:type="dxa"/>
            <w:vAlign w:val="center"/>
          </w:tcPr>
          <w:p w14:paraId="69285AF4" w14:textId="2BCD916E" w:rsidR="00A11CA0" w:rsidRDefault="00A11CA0" w:rsidP="00A11CA0">
            <w:pPr>
              <w:jc w:val="center"/>
              <w:rPr>
                <w:rFonts w:ascii="GHEA Grapalat" w:hAnsi="GHEA Grapalat"/>
                <w:sz w:val="20"/>
              </w:rPr>
            </w:pPr>
            <w:r>
              <w:rPr>
                <w:rFonts w:ascii="GHEA Grapalat" w:hAnsi="GHEA Grapalat"/>
                <w:sz w:val="16"/>
              </w:rPr>
              <w:t>8</w:t>
            </w:r>
          </w:p>
        </w:tc>
        <w:tc>
          <w:tcPr>
            <w:tcW w:w="1422" w:type="dxa"/>
            <w:tcBorders>
              <w:top w:val="nil"/>
              <w:left w:val="single" w:sz="4" w:space="0" w:color="auto"/>
              <w:bottom w:val="single" w:sz="4" w:space="0" w:color="auto"/>
              <w:right w:val="single" w:sz="4" w:space="0" w:color="auto"/>
            </w:tcBorders>
            <w:shd w:val="clear" w:color="000000" w:fill="FFFFFF"/>
            <w:vAlign w:val="bottom"/>
          </w:tcPr>
          <w:p w14:paraId="4C3640AB" w14:textId="1434F1C9" w:rsidR="00A11CA0" w:rsidRPr="00792C10" w:rsidRDefault="00A11CA0" w:rsidP="00A11CA0">
            <w:pPr>
              <w:jc w:val="center"/>
              <w:rPr>
                <w:rFonts w:ascii="Calibri" w:hAnsi="Calibri" w:cs="Calibri"/>
                <w:color w:val="000000"/>
                <w:sz w:val="22"/>
                <w:szCs w:val="22"/>
              </w:rPr>
            </w:pPr>
            <w:r>
              <w:rPr>
                <w:rFonts w:ascii="Calibri" w:hAnsi="Calibri" w:cs="Calibri"/>
                <w:color w:val="000000"/>
                <w:sz w:val="22"/>
                <w:szCs w:val="22"/>
              </w:rPr>
              <w:t>24321660/3</w:t>
            </w:r>
          </w:p>
        </w:tc>
        <w:tc>
          <w:tcPr>
            <w:tcW w:w="2107" w:type="dxa"/>
            <w:tcBorders>
              <w:top w:val="single" w:sz="4" w:space="0" w:color="auto"/>
              <w:left w:val="single" w:sz="4" w:space="0" w:color="auto"/>
              <w:bottom w:val="single" w:sz="4" w:space="0" w:color="auto"/>
              <w:right w:val="single" w:sz="4" w:space="0" w:color="auto"/>
            </w:tcBorders>
            <w:shd w:val="clear" w:color="000000" w:fill="FFFFFF"/>
            <w:vAlign w:val="center"/>
          </w:tcPr>
          <w:p w14:paraId="585BCDE4" w14:textId="13519370" w:rsidR="00A11CA0" w:rsidRPr="00DA41AE" w:rsidRDefault="00A11CA0" w:rsidP="00A11CA0">
            <w:pPr>
              <w:jc w:val="center"/>
              <w:rPr>
                <w:rFonts w:ascii="GHEA Grapalat" w:hAnsi="GHEA Grapalat"/>
                <w:sz w:val="20"/>
              </w:rPr>
            </w:pPr>
            <w:r w:rsidRPr="00081EA2">
              <w:rPr>
                <w:rFonts w:ascii="GHEA Grapalat" w:hAnsi="GHEA Grapalat" w:cs="Calibri"/>
                <w:color w:val="000000"/>
                <w:sz w:val="18"/>
                <w:szCs w:val="18"/>
              </w:rPr>
              <w:t>զանազան օրգանական քիմիական նյութեր</w:t>
            </w:r>
          </w:p>
        </w:tc>
        <w:tc>
          <w:tcPr>
            <w:tcW w:w="1263" w:type="dxa"/>
            <w:vAlign w:val="center"/>
          </w:tcPr>
          <w:p w14:paraId="54F681A3" w14:textId="684A3708" w:rsidR="00A11CA0" w:rsidRPr="003D28F4" w:rsidRDefault="00A11CA0" w:rsidP="00A11CA0">
            <w:pPr>
              <w:jc w:val="both"/>
              <w:rPr>
                <w:rFonts w:ascii="GHEA Grapalat" w:hAnsi="GHEA Grapalat" w:cs="Calibri"/>
                <w:sz w:val="18"/>
                <w:szCs w:val="18"/>
              </w:rPr>
            </w:pPr>
          </w:p>
        </w:tc>
        <w:tc>
          <w:tcPr>
            <w:tcW w:w="2257" w:type="dxa"/>
            <w:vAlign w:val="center"/>
          </w:tcPr>
          <w:p w14:paraId="0FD833F1" w14:textId="58FDC108" w:rsidR="00A11CA0" w:rsidRPr="004062F1" w:rsidRDefault="00A11CA0" w:rsidP="00A11CA0">
            <w:pPr>
              <w:jc w:val="center"/>
              <w:rPr>
                <w:rFonts w:ascii="GHEA Grapalat" w:hAnsi="GHEA Grapalat" w:cs="Calibri"/>
                <w:color w:val="000000" w:themeColor="text1"/>
                <w:sz w:val="18"/>
                <w:lang w:val="hy-AM"/>
              </w:rPr>
            </w:pPr>
            <w:r w:rsidRPr="00D642CA">
              <w:rPr>
                <w:rFonts w:ascii="GHEA Grapalat" w:hAnsi="GHEA Grapalat" w:cs="Calibri"/>
                <w:color w:val="000000"/>
                <w:sz w:val="18"/>
                <w:szCs w:val="18"/>
              </w:rPr>
              <w:t xml:space="preserve">Դիեթիլեթեր </w:t>
            </w:r>
            <w:r w:rsidRPr="00D642CA">
              <w:rPr>
                <w:rFonts w:ascii="Courier New" w:hAnsi="Courier New" w:cs="Courier New"/>
                <w:color w:val="000000"/>
                <w:sz w:val="18"/>
                <w:szCs w:val="18"/>
              </w:rPr>
              <w:t> </w:t>
            </w:r>
            <w:r w:rsidRPr="00D642CA">
              <w:rPr>
                <w:rFonts w:ascii="GHEA Grapalat" w:hAnsi="GHEA Grapalat" w:cs="GHEA Grapalat"/>
                <w:color w:val="000000"/>
                <w:sz w:val="18"/>
                <w:szCs w:val="18"/>
              </w:rPr>
              <w:t>(CH3CH2)2O</w:t>
            </w:r>
            <w:r w:rsidRPr="00D642CA">
              <w:rPr>
                <w:rFonts w:ascii="GHEA Grapalat" w:hAnsi="GHEA Grapalat" w:cs="Calibri"/>
                <w:color w:val="000000"/>
                <w:sz w:val="18"/>
                <w:szCs w:val="18"/>
              </w:rPr>
              <w:t xml:space="preserve"> CAS Number</w:t>
            </w:r>
            <w:r w:rsidRPr="00A40BC1">
              <w:rPr>
                <w:rFonts w:ascii="GHEA Grapalat" w:hAnsi="GHEA Grapalat" w:cs="Calibri"/>
                <w:color w:val="000000"/>
                <w:sz w:val="18"/>
                <w:szCs w:val="18"/>
              </w:rPr>
              <w:t xml:space="preserve"> </w:t>
            </w:r>
            <w:r w:rsidRPr="00D642CA">
              <w:rPr>
                <w:rFonts w:ascii="GHEA Grapalat" w:hAnsi="GHEA Grapalat" w:cs="GHEA Grapalat"/>
                <w:color w:val="000000"/>
                <w:sz w:val="18"/>
                <w:szCs w:val="18"/>
              </w:rPr>
              <w:t>60-29-7</w:t>
            </w:r>
            <w:r w:rsidRPr="00A40BC1">
              <w:rPr>
                <w:rFonts w:ascii="GHEA Grapalat" w:hAnsi="GHEA Grapalat" w:cs="GHEA Grapalat"/>
                <w:color w:val="000000"/>
                <w:sz w:val="18"/>
                <w:szCs w:val="18"/>
              </w:rPr>
              <w:t xml:space="preserve">, </w:t>
            </w:r>
            <w:r w:rsidRPr="00D642CA">
              <w:rPr>
                <w:rFonts w:ascii="GHEA Grapalat" w:hAnsi="GHEA Grapalat" w:cs="GHEA Grapalat"/>
                <w:color w:val="000000"/>
                <w:sz w:val="18"/>
                <w:szCs w:val="18"/>
              </w:rPr>
              <w:t>Մաքրությունը՝  ≥99.0%  GC-MS-MS, LC-MS-MS մեթոդներով հե</w:t>
            </w:r>
            <w:r>
              <w:rPr>
                <w:rFonts w:ascii="GHEA Grapalat" w:hAnsi="GHEA Grapalat" w:cs="GHEA Grapalat"/>
                <w:color w:val="000000"/>
                <w:sz w:val="18"/>
                <w:szCs w:val="18"/>
              </w:rPr>
              <w:t>տազոտություններ կատարելու համար,</w:t>
            </w:r>
            <w:r w:rsidRPr="00A40BC1">
              <w:rPr>
                <w:rFonts w:ascii="GHEA Grapalat" w:hAnsi="GHEA Grapalat" w:cs="GHEA Grapalat"/>
                <w:color w:val="000000"/>
                <w:sz w:val="18"/>
                <w:szCs w:val="18"/>
              </w:rPr>
              <w:t xml:space="preserve"> </w:t>
            </w:r>
            <w:r w:rsidRPr="00D642CA">
              <w:rPr>
                <w:rFonts w:ascii="GHEA Grapalat" w:hAnsi="GHEA Grapalat" w:cs="GHEA Grapalat"/>
                <w:color w:val="000000"/>
                <w:sz w:val="18"/>
                <w:szCs w:val="18"/>
              </w:rPr>
              <w:t>Որակի սերտիֆիկատի առկայություն</w:t>
            </w:r>
          </w:p>
        </w:tc>
        <w:tc>
          <w:tcPr>
            <w:tcW w:w="904" w:type="dxa"/>
            <w:tcBorders>
              <w:top w:val="nil"/>
              <w:left w:val="single" w:sz="4" w:space="0" w:color="auto"/>
              <w:bottom w:val="single" w:sz="4" w:space="0" w:color="auto"/>
              <w:right w:val="single" w:sz="4" w:space="0" w:color="auto"/>
            </w:tcBorders>
            <w:shd w:val="clear" w:color="000000" w:fill="FFFFFF"/>
            <w:vAlign w:val="center"/>
          </w:tcPr>
          <w:p w14:paraId="744D6356" w14:textId="7B135926" w:rsidR="00A11CA0" w:rsidRDefault="00A11CA0" w:rsidP="00A11CA0">
            <w:pPr>
              <w:jc w:val="center"/>
              <w:rPr>
                <w:rFonts w:ascii="GHEA Grapalat" w:hAnsi="GHEA Grapalat" w:cs="Calibri"/>
                <w:color w:val="000000"/>
                <w:sz w:val="22"/>
                <w:szCs w:val="22"/>
              </w:rPr>
            </w:pPr>
            <w:r w:rsidRPr="00D642CA">
              <w:rPr>
                <w:rFonts w:ascii="GHEA Grapalat" w:hAnsi="GHEA Grapalat" w:cs="Calibri"/>
                <w:color w:val="000000"/>
                <w:sz w:val="18"/>
                <w:szCs w:val="18"/>
              </w:rPr>
              <w:t>լ</w:t>
            </w:r>
          </w:p>
        </w:tc>
        <w:tc>
          <w:tcPr>
            <w:tcW w:w="866" w:type="dxa"/>
          </w:tcPr>
          <w:p w14:paraId="57E8E2AF" w14:textId="77777777" w:rsidR="00A11CA0" w:rsidRPr="00A71D81" w:rsidRDefault="00A11CA0" w:rsidP="00A11CA0">
            <w:pPr>
              <w:jc w:val="center"/>
              <w:rPr>
                <w:rFonts w:ascii="GHEA Grapalat" w:hAnsi="GHEA Grapalat"/>
                <w:sz w:val="20"/>
              </w:rPr>
            </w:pPr>
          </w:p>
        </w:tc>
        <w:tc>
          <w:tcPr>
            <w:tcW w:w="1052" w:type="dxa"/>
          </w:tcPr>
          <w:p w14:paraId="1C4D4AF0" w14:textId="77777777" w:rsidR="00A11CA0" w:rsidRPr="00A71D81" w:rsidRDefault="00A11CA0" w:rsidP="00A11CA0">
            <w:pPr>
              <w:jc w:val="center"/>
              <w:rPr>
                <w:rFonts w:ascii="GHEA Grapalat" w:hAnsi="GHEA Grapalat"/>
                <w:sz w:val="20"/>
              </w:rPr>
            </w:pPr>
          </w:p>
        </w:tc>
        <w:tc>
          <w:tcPr>
            <w:tcW w:w="1052" w:type="dxa"/>
            <w:tcBorders>
              <w:top w:val="nil"/>
              <w:left w:val="single" w:sz="4" w:space="0" w:color="auto"/>
              <w:bottom w:val="single" w:sz="4" w:space="0" w:color="auto"/>
              <w:right w:val="single" w:sz="4" w:space="0" w:color="auto"/>
            </w:tcBorders>
            <w:shd w:val="clear" w:color="000000" w:fill="FFFFFF"/>
            <w:vAlign w:val="center"/>
          </w:tcPr>
          <w:p w14:paraId="5C409A39" w14:textId="6DBAAE31" w:rsidR="00A11CA0" w:rsidRDefault="00A11CA0" w:rsidP="00A11CA0">
            <w:pPr>
              <w:jc w:val="center"/>
              <w:rPr>
                <w:rFonts w:ascii="GHEA Grapalat" w:hAnsi="GHEA Grapalat"/>
                <w:sz w:val="20"/>
              </w:rPr>
            </w:pPr>
            <w:r w:rsidRPr="00195E2A">
              <w:rPr>
                <w:rFonts w:ascii="GHEA Grapalat" w:hAnsi="GHEA Grapalat" w:cs="Calibri"/>
                <w:color w:val="000000"/>
                <w:sz w:val="18"/>
                <w:szCs w:val="18"/>
              </w:rPr>
              <w:t>5</w:t>
            </w:r>
          </w:p>
        </w:tc>
        <w:tc>
          <w:tcPr>
            <w:tcW w:w="1123" w:type="dxa"/>
          </w:tcPr>
          <w:p w14:paraId="35697006" w14:textId="12F11319" w:rsidR="00A11CA0" w:rsidRPr="00254D4D" w:rsidRDefault="00A11CA0" w:rsidP="00A11CA0">
            <w:pPr>
              <w:jc w:val="center"/>
            </w:pPr>
            <w:r w:rsidRPr="00254D4D">
              <w:t>Ք. Երևան, Էրեբունի 12</w:t>
            </w:r>
          </w:p>
        </w:tc>
        <w:tc>
          <w:tcPr>
            <w:tcW w:w="1803" w:type="dxa"/>
          </w:tcPr>
          <w:p w14:paraId="28FB5E90" w14:textId="4576707C" w:rsidR="00A11CA0" w:rsidRPr="00D13F0B" w:rsidRDefault="00A11CA0" w:rsidP="00A11CA0">
            <w:pPr>
              <w:jc w:val="center"/>
              <w:rPr>
                <w:rFonts w:ascii="GHEA Grapalat" w:hAnsi="GHEA Grapalat" w:cs="Calibri"/>
                <w:color w:val="000000"/>
                <w:sz w:val="22"/>
                <w:szCs w:val="22"/>
              </w:rPr>
            </w:pPr>
            <w:r w:rsidRPr="00D13F0B">
              <w:rPr>
                <w:rFonts w:ascii="GHEA Grapalat" w:hAnsi="GHEA Grapalat" w:cs="Calibri"/>
                <w:color w:val="000000"/>
                <w:sz w:val="22"/>
                <w:szCs w:val="22"/>
              </w:rPr>
              <w:t xml:space="preserve">Ֆինանսական միջոցների առկայության դեպքում </w:t>
            </w:r>
            <w:r>
              <w:rPr>
                <w:rFonts w:ascii="GHEA Grapalat" w:hAnsi="GHEA Grapalat" w:cs="Calibri"/>
                <w:color w:val="000000"/>
                <w:sz w:val="22"/>
                <w:szCs w:val="22"/>
              </w:rPr>
              <w:t xml:space="preserve"> մինչև 20-րդ աշխատանքային օրը ներառյալ</w:t>
            </w:r>
          </w:p>
        </w:tc>
      </w:tr>
      <w:tr w:rsidR="00A11CA0" w:rsidRPr="00A71D81" w14:paraId="3FFB44A9" w14:textId="77777777" w:rsidTr="001756C3">
        <w:trPr>
          <w:trHeight w:val="246"/>
        </w:trPr>
        <w:tc>
          <w:tcPr>
            <w:tcW w:w="1348" w:type="dxa"/>
            <w:vAlign w:val="center"/>
          </w:tcPr>
          <w:p w14:paraId="09EDC331" w14:textId="26136D96" w:rsidR="00A11CA0" w:rsidRDefault="00A11CA0" w:rsidP="00A11CA0">
            <w:pPr>
              <w:jc w:val="center"/>
              <w:rPr>
                <w:rFonts w:ascii="GHEA Grapalat" w:hAnsi="GHEA Grapalat"/>
                <w:sz w:val="20"/>
              </w:rPr>
            </w:pPr>
            <w:r>
              <w:rPr>
                <w:rFonts w:ascii="GHEA Grapalat" w:hAnsi="GHEA Grapalat"/>
                <w:sz w:val="16"/>
              </w:rPr>
              <w:t>9</w:t>
            </w:r>
          </w:p>
        </w:tc>
        <w:tc>
          <w:tcPr>
            <w:tcW w:w="1422" w:type="dxa"/>
            <w:tcBorders>
              <w:top w:val="nil"/>
              <w:left w:val="single" w:sz="4" w:space="0" w:color="auto"/>
              <w:bottom w:val="single" w:sz="4" w:space="0" w:color="auto"/>
              <w:right w:val="single" w:sz="4" w:space="0" w:color="auto"/>
            </w:tcBorders>
            <w:shd w:val="clear" w:color="000000" w:fill="FFFFFF"/>
            <w:vAlign w:val="center"/>
          </w:tcPr>
          <w:p w14:paraId="0165E7FA" w14:textId="3243D166" w:rsidR="00A11CA0" w:rsidRPr="00DA41AE" w:rsidRDefault="00A11CA0" w:rsidP="00A11CA0">
            <w:pPr>
              <w:jc w:val="center"/>
              <w:rPr>
                <w:rFonts w:ascii="Calibri" w:hAnsi="Calibri" w:cs="Calibri"/>
                <w:sz w:val="22"/>
                <w:szCs w:val="22"/>
              </w:rPr>
            </w:pPr>
            <w:r w:rsidRPr="00084F74">
              <w:rPr>
                <w:rFonts w:ascii="GHEA Grapalat" w:hAnsi="GHEA Grapalat" w:cs="Calibri"/>
                <w:color w:val="000000"/>
                <w:sz w:val="18"/>
                <w:szCs w:val="18"/>
              </w:rPr>
              <w:t>24321820</w:t>
            </w:r>
          </w:p>
        </w:tc>
        <w:tc>
          <w:tcPr>
            <w:tcW w:w="2107" w:type="dxa"/>
            <w:tcBorders>
              <w:top w:val="single" w:sz="4" w:space="0" w:color="auto"/>
              <w:left w:val="single" w:sz="4" w:space="0" w:color="auto"/>
              <w:bottom w:val="single" w:sz="4" w:space="0" w:color="auto"/>
              <w:right w:val="single" w:sz="4" w:space="0" w:color="auto"/>
            </w:tcBorders>
            <w:shd w:val="clear" w:color="000000" w:fill="FFFFFF"/>
            <w:vAlign w:val="center"/>
          </w:tcPr>
          <w:p w14:paraId="3D8105A3" w14:textId="3B91E0EA" w:rsidR="00A11CA0" w:rsidRPr="00DA41AE" w:rsidRDefault="00A11CA0" w:rsidP="00A11CA0">
            <w:pPr>
              <w:jc w:val="center"/>
              <w:rPr>
                <w:rFonts w:ascii="GHEA Grapalat" w:hAnsi="GHEA Grapalat"/>
                <w:sz w:val="20"/>
              </w:rPr>
            </w:pPr>
            <w:r w:rsidRPr="00D642CA">
              <w:rPr>
                <w:rFonts w:ascii="GHEA Grapalat" w:hAnsi="GHEA Grapalat" w:cs="Calibri"/>
                <w:color w:val="000000"/>
                <w:sz w:val="18"/>
                <w:szCs w:val="18"/>
              </w:rPr>
              <w:t>Էթիլացետատ CH3COOC2H5</w:t>
            </w:r>
          </w:p>
        </w:tc>
        <w:tc>
          <w:tcPr>
            <w:tcW w:w="1263" w:type="dxa"/>
            <w:vAlign w:val="center"/>
          </w:tcPr>
          <w:p w14:paraId="19C21150" w14:textId="022E1097" w:rsidR="00A11CA0" w:rsidRPr="00AC3574" w:rsidRDefault="00A11CA0" w:rsidP="00A11CA0">
            <w:pPr>
              <w:jc w:val="both"/>
              <w:rPr>
                <w:rFonts w:ascii="GHEA Grapalat" w:hAnsi="GHEA Grapalat" w:cs="Calibri"/>
                <w:sz w:val="18"/>
                <w:szCs w:val="18"/>
              </w:rPr>
            </w:pPr>
          </w:p>
        </w:tc>
        <w:tc>
          <w:tcPr>
            <w:tcW w:w="2257" w:type="dxa"/>
            <w:vAlign w:val="center"/>
          </w:tcPr>
          <w:p w14:paraId="19E329AC" w14:textId="77777777" w:rsidR="00A11CA0" w:rsidRPr="00A40BC1" w:rsidRDefault="00A11CA0" w:rsidP="00A11CA0">
            <w:pPr>
              <w:rPr>
                <w:rFonts w:ascii="GHEA Grapalat" w:hAnsi="GHEA Grapalat" w:cs="GHEA Grapalat"/>
                <w:color w:val="000000"/>
                <w:sz w:val="18"/>
                <w:szCs w:val="18"/>
              </w:rPr>
            </w:pPr>
            <w:r w:rsidRPr="00A40BC1">
              <w:rPr>
                <w:rFonts w:ascii="GHEA Grapalat" w:hAnsi="GHEA Grapalat" w:cs="Calibri"/>
                <w:color w:val="000000"/>
                <w:sz w:val="18"/>
                <w:szCs w:val="18"/>
              </w:rPr>
              <w:t xml:space="preserve">CAS Number </w:t>
            </w:r>
            <w:r w:rsidRPr="00A40BC1">
              <w:rPr>
                <w:rFonts w:ascii="GHEA Grapalat" w:hAnsi="GHEA Grapalat" w:cs="GHEA Grapalat"/>
                <w:color w:val="000000"/>
                <w:sz w:val="18"/>
                <w:szCs w:val="18"/>
              </w:rPr>
              <w:t xml:space="preserve">141-78-6 HPLC  grade </w:t>
            </w:r>
            <w:r w:rsidRPr="00D642CA">
              <w:rPr>
                <w:rFonts w:ascii="GHEA Grapalat" w:hAnsi="GHEA Grapalat" w:cs="GHEA Grapalat"/>
                <w:color w:val="000000"/>
                <w:sz w:val="18"/>
                <w:szCs w:val="18"/>
              </w:rPr>
              <w:t>Մաքրությունը՝</w:t>
            </w:r>
            <w:r w:rsidRPr="00A40BC1">
              <w:rPr>
                <w:rFonts w:ascii="GHEA Grapalat" w:hAnsi="GHEA Grapalat" w:cs="GHEA Grapalat"/>
                <w:color w:val="000000"/>
                <w:sz w:val="18"/>
                <w:szCs w:val="18"/>
              </w:rPr>
              <w:t xml:space="preserve"> ≥99.0%</w:t>
            </w:r>
          </w:p>
          <w:p w14:paraId="451EF9DC" w14:textId="3AC27630" w:rsidR="00A11CA0" w:rsidRPr="004062F1" w:rsidRDefault="00A11CA0" w:rsidP="00A11CA0">
            <w:pPr>
              <w:jc w:val="center"/>
              <w:rPr>
                <w:rFonts w:ascii="GHEA Grapalat" w:hAnsi="GHEA Grapalat" w:cs="Calibri"/>
                <w:color w:val="000000" w:themeColor="text1"/>
                <w:sz w:val="18"/>
                <w:lang w:val="hy-AM"/>
              </w:rPr>
            </w:pPr>
            <w:r w:rsidRPr="00A40BC1">
              <w:rPr>
                <w:rFonts w:ascii="GHEA Grapalat" w:hAnsi="GHEA Grapalat" w:cs="GHEA Grapalat"/>
                <w:color w:val="000000"/>
                <w:sz w:val="18"/>
                <w:szCs w:val="18"/>
              </w:rPr>
              <w:t xml:space="preserve">at 265 nm 70% at 280 </w:t>
            </w:r>
            <w:r w:rsidRPr="00A40BC1">
              <w:rPr>
                <w:rFonts w:ascii="Arial Unicode" w:hAnsi="Arial Unicode" w:cs="GHEA Grapalat"/>
                <w:color w:val="000000"/>
                <w:sz w:val="18"/>
                <w:szCs w:val="18"/>
              </w:rPr>
              <w:t>nm</w:t>
            </w:r>
            <w:r w:rsidRPr="00A40BC1">
              <w:rPr>
                <w:rFonts w:ascii="GHEA Grapalat" w:hAnsi="GHEA Grapalat" w:cs="GHEA Grapalat"/>
                <w:color w:val="000000"/>
                <w:sz w:val="18"/>
                <w:szCs w:val="18"/>
              </w:rPr>
              <w:t xml:space="preserve"> 80% GC-MS-MS, LC-MS-MS </w:t>
            </w:r>
            <w:r w:rsidRPr="00D642CA">
              <w:rPr>
                <w:rFonts w:ascii="GHEA Grapalat" w:hAnsi="GHEA Grapalat" w:cs="GHEA Grapalat"/>
                <w:color w:val="000000"/>
                <w:sz w:val="18"/>
                <w:szCs w:val="18"/>
              </w:rPr>
              <w:t>մեթոդներով</w:t>
            </w:r>
            <w:r w:rsidRPr="00A40BC1">
              <w:rPr>
                <w:rFonts w:ascii="GHEA Grapalat" w:hAnsi="GHEA Grapalat" w:cs="GHEA Grapalat"/>
                <w:color w:val="000000"/>
                <w:sz w:val="18"/>
                <w:szCs w:val="18"/>
              </w:rPr>
              <w:t xml:space="preserve"> </w:t>
            </w:r>
            <w:r w:rsidRPr="00D642CA">
              <w:rPr>
                <w:rFonts w:ascii="GHEA Grapalat" w:hAnsi="GHEA Grapalat" w:cs="GHEA Grapalat"/>
                <w:color w:val="000000"/>
                <w:sz w:val="18"/>
                <w:szCs w:val="18"/>
              </w:rPr>
              <w:t>վերլուծության</w:t>
            </w:r>
            <w:r w:rsidRPr="00A40BC1">
              <w:rPr>
                <w:rFonts w:ascii="GHEA Grapalat" w:hAnsi="GHEA Grapalat" w:cs="GHEA Grapalat"/>
                <w:color w:val="000000"/>
                <w:sz w:val="18"/>
                <w:szCs w:val="18"/>
              </w:rPr>
              <w:t xml:space="preserve"> </w:t>
            </w:r>
            <w:r w:rsidRPr="00D642CA">
              <w:rPr>
                <w:rFonts w:ascii="GHEA Grapalat" w:hAnsi="GHEA Grapalat" w:cs="GHEA Grapalat"/>
                <w:color w:val="000000"/>
                <w:sz w:val="18"/>
                <w:szCs w:val="18"/>
              </w:rPr>
              <w:t>համար</w:t>
            </w:r>
            <w:r w:rsidRPr="00A40BC1">
              <w:rPr>
                <w:rFonts w:ascii="GHEA Grapalat" w:hAnsi="GHEA Grapalat" w:cs="GHEA Grapalat"/>
                <w:color w:val="000000"/>
                <w:sz w:val="18"/>
                <w:szCs w:val="18"/>
              </w:rPr>
              <w:t xml:space="preserve"> </w:t>
            </w:r>
            <w:r w:rsidRPr="00D642CA">
              <w:rPr>
                <w:rFonts w:ascii="GHEA Grapalat" w:hAnsi="GHEA Grapalat" w:cs="GHEA Grapalat"/>
                <w:color w:val="000000"/>
                <w:sz w:val="18"/>
                <w:szCs w:val="18"/>
              </w:rPr>
              <w:t>կամ</w:t>
            </w:r>
            <w:r w:rsidRPr="00A40BC1">
              <w:rPr>
                <w:rFonts w:ascii="GHEA Grapalat" w:hAnsi="GHEA Grapalat" w:cs="GHEA Grapalat"/>
                <w:color w:val="000000"/>
                <w:sz w:val="18"/>
                <w:szCs w:val="18"/>
              </w:rPr>
              <w:t xml:space="preserve"> </w:t>
            </w:r>
            <w:r w:rsidRPr="00D642CA">
              <w:rPr>
                <w:rFonts w:ascii="GHEA Grapalat" w:hAnsi="GHEA Grapalat" w:cs="GHEA Grapalat"/>
                <w:color w:val="000000"/>
                <w:sz w:val="18"/>
                <w:szCs w:val="18"/>
              </w:rPr>
              <w:t>համարժեք</w:t>
            </w:r>
            <w:r w:rsidRPr="00A40BC1">
              <w:rPr>
                <w:rFonts w:ascii="GHEA Grapalat" w:hAnsi="GHEA Grapalat" w:cs="GHEA Grapalat"/>
                <w:color w:val="000000"/>
                <w:sz w:val="18"/>
                <w:szCs w:val="18"/>
              </w:rPr>
              <w:t xml:space="preserve">                                                 </w:t>
            </w:r>
            <w:r w:rsidRPr="00D642CA">
              <w:rPr>
                <w:rFonts w:ascii="GHEA Grapalat" w:hAnsi="GHEA Grapalat" w:cs="GHEA Grapalat"/>
                <w:color w:val="000000"/>
                <w:sz w:val="18"/>
                <w:szCs w:val="18"/>
              </w:rPr>
              <w:t>Որակի</w:t>
            </w:r>
            <w:r w:rsidRPr="00A40BC1">
              <w:rPr>
                <w:rFonts w:ascii="GHEA Grapalat" w:hAnsi="GHEA Grapalat" w:cs="GHEA Grapalat"/>
                <w:color w:val="000000"/>
                <w:sz w:val="18"/>
                <w:szCs w:val="18"/>
              </w:rPr>
              <w:t xml:space="preserve"> </w:t>
            </w:r>
            <w:r w:rsidRPr="00D642CA">
              <w:rPr>
                <w:rFonts w:ascii="GHEA Grapalat" w:hAnsi="GHEA Grapalat" w:cs="GHEA Grapalat"/>
                <w:color w:val="000000"/>
                <w:sz w:val="18"/>
                <w:szCs w:val="18"/>
              </w:rPr>
              <w:t>սերտիֆիկատի</w:t>
            </w:r>
            <w:r w:rsidRPr="00A40BC1">
              <w:rPr>
                <w:rFonts w:ascii="GHEA Grapalat" w:hAnsi="GHEA Grapalat" w:cs="GHEA Grapalat"/>
                <w:color w:val="000000"/>
                <w:sz w:val="18"/>
                <w:szCs w:val="18"/>
              </w:rPr>
              <w:t xml:space="preserve"> </w:t>
            </w:r>
            <w:r w:rsidRPr="00D642CA">
              <w:rPr>
                <w:rFonts w:ascii="GHEA Grapalat" w:hAnsi="GHEA Grapalat" w:cs="GHEA Grapalat"/>
                <w:color w:val="000000"/>
                <w:sz w:val="18"/>
                <w:szCs w:val="18"/>
              </w:rPr>
              <w:t>առկայություն</w:t>
            </w:r>
          </w:p>
        </w:tc>
        <w:tc>
          <w:tcPr>
            <w:tcW w:w="904" w:type="dxa"/>
            <w:tcBorders>
              <w:top w:val="nil"/>
              <w:left w:val="single" w:sz="4" w:space="0" w:color="auto"/>
              <w:bottom w:val="single" w:sz="4" w:space="0" w:color="auto"/>
              <w:right w:val="single" w:sz="4" w:space="0" w:color="auto"/>
            </w:tcBorders>
            <w:shd w:val="clear" w:color="000000" w:fill="FFFFFF"/>
            <w:vAlign w:val="center"/>
          </w:tcPr>
          <w:p w14:paraId="506457EB" w14:textId="304FFE9E" w:rsidR="00A11CA0" w:rsidRDefault="00A11CA0" w:rsidP="00A11CA0">
            <w:pPr>
              <w:jc w:val="center"/>
              <w:rPr>
                <w:rFonts w:ascii="GHEA Grapalat" w:hAnsi="GHEA Grapalat" w:cs="Calibri"/>
                <w:color w:val="000000"/>
                <w:sz w:val="22"/>
                <w:szCs w:val="22"/>
              </w:rPr>
            </w:pPr>
            <w:r w:rsidRPr="00D642CA">
              <w:rPr>
                <w:rFonts w:ascii="GHEA Grapalat" w:hAnsi="GHEA Grapalat" w:cs="Calibri"/>
                <w:color w:val="000000"/>
                <w:sz w:val="18"/>
                <w:szCs w:val="18"/>
              </w:rPr>
              <w:t>լ</w:t>
            </w:r>
          </w:p>
        </w:tc>
        <w:tc>
          <w:tcPr>
            <w:tcW w:w="866" w:type="dxa"/>
          </w:tcPr>
          <w:p w14:paraId="348DBAE6" w14:textId="77777777" w:rsidR="00A11CA0" w:rsidRPr="00A71D81" w:rsidRDefault="00A11CA0" w:rsidP="00A11CA0">
            <w:pPr>
              <w:jc w:val="center"/>
              <w:rPr>
                <w:rFonts w:ascii="GHEA Grapalat" w:hAnsi="GHEA Grapalat"/>
                <w:sz w:val="20"/>
              </w:rPr>
            </w:pPr>
          </w:p>
        </w:tc>
        <w:tc>
          <w:tcPr>
            <w:tcW w:w="1052" w:type="dxa"/>
          </w:tcPr>
          <w:p w14:paraId="3C47CBF1" w14:textId="77777777" w:rsidR="00A11CA0" w:rsidRPr="00A71D81" w:rsidRDefault="00A11CA0" w:rsidP="00A11CA0">
            <w:pPr>
              <w:jc w:val="center"/>
              <w:rPr>
                <w:rFonts w:ascii="GHEA Grapalat" w:hAnsi="GHEA Grapalat"/>
                <w:sz w:val="20"/>
              </w:rPr>
            </w:pPr>
          </w:p>
        </w:tc>
        <w:tc>
          <w:tcPr>
            <w:tcW w:w="1052" w:type="dxa"/>
            <w:tcBorders>
              <w:top w:val="nil"/>
              <w:left w:val="single" w:sz="4" w:space="0" w:color="auto"/>
              <w:bottom w:val="single" w:sz="4" w:space="0" w:color="auto"/>
              <w:right w:val="single" w:sz="4" w:space="0" w:color="auto"/>
            </w:tcBorders>
            <w:shd w:val="clear" w:color="000000" w:fill="FFFFFF"/>
            <w:vAlign w:val="center"/>
          </w:tcPr>
          <w:p w14:paraId="2967B3D8" w14:textId="2DB96EE9" w:rsidR="00A11CA0" w:rsidRDefault="00A11CA0" w:rsidP="00A11CA0">
            <w:pPr>
              <w:jc w:val="center"/>
              <w:rPr>
                <w:rFonts w:ascii="GHEA Grapalat" w:hAnsi="GHEA Grapalat"/>
                <w:sz w:val="20"/>
              </w:rPr>
            </w:pPr>
            <w:r>
              <w:rPr>
                <w:rFonts w:ascii="GHEA Grapalat" w:hAnsi="GHEA Grapalat" w:cs="Calibri"/>
                <w:color w:val="000000"/>
                <w:sz w:val="18"/>
                <w:szCs w:val="18"/>
              </w:rPr>
              <w:t>5</w:t>
            </w:r>
          </w:p>
        </w:tc>
        <w:tc>
          <w:tcPr>
            <w:tcW w:w="1123" w:type="dxa"/>
          </w:tcPr>
          <w:p w14:paraId="0A6B3067" w14:textId="6BC62D0C" w:rsidR="00A11CA0" w:rsidRPr="00254D4D" w:rsidRDefault="00A11CA0" w:rsidP="00A11CA0">
            <w:pPr>
              <w:jc w:val="center"/>
            </w:pPr>
            <w:r w:rsidRPr="00254D4D">
              <w:t>Ք. Երևան, Էրեբունի 12</w:t>
            </w:r>
          </w:p>
        </w:tc>
        <w:tc>
          <w:tcPr>
            <w:tcW w:w="1803" w:type="dxa"/>
          </w:tcPr>
          <w:p w14:paraId="4D2C851B" w14:textId="2CBB03B2" w:rsidR="00A11CA0" w:rsidRPr="00D13F0B" w:rsidRDefault="00A11CA0" w:rsidP="00A11CA0">
            <w:pPr>
              <w:jc w:val="center"/>
              <w:rPr>
                <w:rFonts w:ascii="GHEA Grapalat" w:hAnsi="GHEA Grapalat" w:cs="Calibri"/>
                <w:color w:val="000000"/>
                <w:sz w:val="22"/>
                <w:szCs w:val="22"/>
              </w:rPr>
            </w:pPr>
            <w:r w:rsidRPr="00D13F0B">
              <w:rPr>
                <w:rFonts w:ascii="GHEA Grapalat" w:hAnsi="GHEA Grapalat" w:cs="Calibri"/>
                <w:color w:val="000000"/>
                <w:sz w:val="22"/>
                <w:szCs w:val="22"/>
              </w:rPr>
              <w:t xml:space="preserve">Ֆինանսական միջոցների առկայության դեպքում </w:t>
            </w:r>
            <w:r>
              <w:rPr>
                <w:rFonts w:ascii="GHEA Grapalat" w:hAnsi="GHEA Grapalat" w:cs="Calibri"/>
                <w:color w:val="000000"/>
                <w:sz w:val="22"/>
                <w:szCs w:val="22"/>
              </w:rPr>
              <w:t xml:space="preserve"> մինչև 20-րդ աշխատանքային օրը ներառյալ</w:t>
            </w:r>
          </w:p>
        </w:tc>
      </w:tr>
      <w:tr w:rsidR="00A11CA0" w:rsidRPr="00A71D81" w14:paraId="081D5EF6" w14:textId="77777777" w:rsidTr="001756C3">
        <w:trPr>
          <w:trHeight w:val="246"/>
        </w:trPr>
        <w:tc>
          <w:tcPr>
            <w:tcW w:w="1348" w:type="dxa"/>
            <w:vAlign w:val="center"/>
          </w:tcPr>
          <w:p w14:paraId="367EE541" w14:textId="442692CD" w:rsidR="00A11CA0" w:rsidRDefault="00A11CA0" w:rsidP="00A11CA0">
            <w:pPr>
              <w:jc w:val="center"/>
              <w:rPr>
                <w:rFonts w:ascii="GHEA Grapalat" w:hAnsi="GHEA Grapalat"/>
                <w:sz w:val="20"/>
              </w:rPr>
            </w:pPr>
            <w:r>
              <w:rPr>
                <w:rFonts w:ascii="GHEA Grapalat" w:hAnsi="GHEA Grapalat"/>
                <w:sz w:val="16"/>
              </w:rPr>
              <w:t>10</w:t>
            </w:r>
          </w:p>
        </w:tc>
        <w:tc>
          <w:tcPr>
            <w:tcW w:w="1422" w:type="dxa"/>
            <w:tcBorders>
              <w:top w:val="nil"/>
              <w:left w:val="single" w:sz="4" w:space="0" w:color="auto"/>
              <w:bottom w:val="single" w:sz="4" w:space="0" w:color="auto"/>
              <w:right w:val="single" w:sz="4" w:space="0" w:color="auto"/>
            </w:tcBorders>
            <w:shd w:val="clear" w:color="000000" w:fill="FFFFFF"/>
            <w:vAlign w:val="center"/>
          </w:tcPr>
          <w:p w14:paraId="3D2DC1EF" w14:textId="6EC500C1" w:rsidR="00A11CA0" w:rsidRPr="00DA41AE" w:rsidRDefault="00A11CA0" w:rsidP="00A11CA0">
            <w:pPr>
              <w:jc w:val="center"/>
              <w:rPr>
                <w:rFonts w:ascii="Calibri" w:hAnsi="Calibri" w:cs="Calibri"/>
                <w:sz w:val="22"/>
                <w:szCs w:val="22"/>
              </w:rPr>
            </w:pPr>
            <w:r>
              <w:rPr>
                <w:rFonts w:ascii="Calibri" w:hAnsi="Calibri" w:cs="Calibri"/>
              </w:rPr>
              <w:t>33671135</w:t>
            </w:r>
          </w:p>
        </w:tc>
        <w:tc>
          <w:tcPr>
            <w:tcW w:w="2107" w:type="dxa"/>
            <w:tcBorders>
              <w:top w:val="single" w:sz="4" w:space="0" w:color="auto"/>
              <w:left w:val="single" w:sz="4" w:space="0" w:color="auto"/>
              <w:bottom w:val="single" w:sz="4" w:space="0" w:color="auto"/>
              <w:right w:val="single" w:sz="4" w:space="0" w:color="auto"/>
            </w:tcBorders>
            <w:shd w:val="clear" w:color="000000" w:fill="FFFFFF"/>
            <w:vAlign w:val="center"/>
          </w:tcPr>
          <w:p w14:paraId="1F75C711" w14:textId="666E57CF" w:rsidR="00A11CA0" w:rsidRPr="00DA41AE" w:rsidRDefault="00A11CA0" w:rsidP="00A11CA0">
            <w:pPr>
              <w:jc w:val="center"/>
              <w:rPr>
                <w:rFonts w:ascii="GHEA Grapalat" w:hAnsi="GHEA Grapalat"/>
                <w:sz w:val="20"/>
              </w:rPr>
            </w:pPr>
            <w:r w:rsidRPr="00D642CA">
              <w:rPr>
                <w:rFonts w:ascii="GHEA Grapalat" w:hAnsi="GHEA Grapalat" w:cs="Calibri"/>
                <w:color w:val="000000"/>
                <w:sz w:val="18"/>
                <w:szCs w:val="18"/>
              </w:rPr>
              <w:t>Կալցիումի քլորիդ</w:t>
            </w:r>
          </w:p>
        </w:tc>
        <w:tc>
          <w:tcPr>
            <w:tcW w:w="1263" w:type="dxa"/>
            <w:vAlign w:val="center"/>
          </w:tcPr>
          <w:p w14:paraId="04629778" w14:textId="3C3F2CCC" w:rsidR="00A11CA0" w:rsidRPr="003D28F4" w:rsidRDefault="00A11CA0" w:rsidP="00A11CA0">
            <w:pPr>
              <w:jc w:val="both"/>
              <w:rPr>
                <w:rFonts w:ascii="GHEA Grapalat" w:hAnsi="GHEA Grapalat" w:cs="Calibri"/>
                <w:sz w:val="18"/>
                <w:szCs w:val="18"/>
              </w:rPr>
            </w:pPr>
          </w:p>
        </w:tc>
        <w:tc>
          <w:tcPr>
            <w:tcW w:w="2257" w:type="dxa"/>
            <w:vAlign w:val="center"/>
          </w:tcPr>
          <w:p w14:paraId="55598439" w14:textId="513CECF3" w:rsidR="00A11CA0" w:rsidRPr="004062F1" w:rsidRDefault="00A11CA0" w:rsidP="00A11CA0">
            <w:pPr>
              <w:jc w:val="center"/>
              <w:rPr>
                <w:rFonts w:ascii="GHEA Grapalat" w:hAnsi="GHEA Grapalat" w:cs="Calibri"/>
                <w:color w:val="000000" w:themeColor="text1"/>
                <w:sz w:val="18"/>
                <w:lang w:val="hy-AM"/>
              </w:rPr>
            </w:pPr>
            <w:r w:rsidRPr="00D642CA">
              <w:rPr>
                <w:rFonts w:ascii="GHEA Grapalat" w:hAnsi="GHEA Grapalat" w:cs="Calibri"/>
                <w:color w:val="000000"/>
                <w:sz w:val="18"/>
                <w:szCs w:val="18"/>
              </w:rPr>
              <w:t>CAS Number</w:t>
            </w:r>
            <w:r w:rsidRPr="00A40BC1">
              <w:rPr>
                <w:rFonts w:ascii="GHEA Grapalat" w:hAnsi="GHEA Grapalat" w:cs="Calibri"/>
                <w:color w:val="000000"/>
                <w:sz w:val="18"/>
                <w:szCs w:val="18"/>
              </w:rPr>
              <w:t xml:space="preserve"> </w:t>
            </w:r>
            <w:r w:rsidRPr="00D642CA">
              <w:rPr>
                <w:rFonts w:ascii="GHEA Grapalat" w:hAnsi="GHEA Grapalat" w:cs="GHEA Grapalat"/>
                <w:color w:val="000000"/>
                <w:sz w:val="18"/>
                <w:szCs w:val="18"/>
              </w:rPr>
              <w:t>10043-52-4</w:t>
            </w:r>
            <w:r w:rsidRPr="00A40BC1">
              <w:rPr>
                <w:rFonts w:ascii="GHEA Grapalat" w:hAnsi="GHEA Grapalat" w:cs="GHEA Grapalat"/>
                <w:color w:val="000000"/>
                <w:sz w:val="18"/>
                <w:szCs w:val="18"/>
              </w:rPr>
              <w:t xml:space="preserve">, </w:t>
            </w:r>
            <w:r w:rsidRPr="00D642CA">
              <w:rPr>
                <w:rFonts w:ascii="GHEA Grapalat" w:hAnsi="GHEA Grapalat" w:cs="Calibri"/>
                <w:color w:val="000000"/>
                <w:sz w:val="18"/>
                <w:szCs w:val="18"/>
              </w:rPr>
              <w:t xml:space="preserve">Մաքրությունը՝  </w:t>
            </w:r>
            <w:r w:rsidRPr="00D642CA">
              <w:rPr>
                <w:rFonts w:ascii="GHEA Grapalat" w:hAnsi="GHEA Grapalat" w:cs="Calibri"/>
                <w:color w:val="000000"/>
                <w:sz w:val="18"/>
                <w:szCs w:val="18"/>
              </w:rPr>
              <w:lastRenderedPageBreak/>
              <w:t>≥96.0% GC-MS-MS, LC-MS-MS մեթոդներով հոտազոտություններ կատարելու համար</w:t>
            </w:r>
            <w:r w:rsidRPr="00A40BC1">
              <w:rPr>
                <w:rFonts w:ascii="GHEA Grapalat" w:hAnsi="GHEA Grapalat" w:cs="Calibri"/>
                <w:color w:val="000000"/>
                <w:sz w:val="18"/>
                <w:szCs w:val="18"/>
              </w:rPr>
              <w:t xml:space="preserve">, </w:t>
            </w:r>
            <w:r w:rsidRPr="00D642CA">
              <w:rPr>
                <w:rFonts w:ascii="GHEA Grapalat" w:hAnsi="GHEA Grapalat" w:cs="Calibri"/>
                <w:color w:val="000000"/>
                <w:sz w:val="18"/>
                <w:szCs w:val="18"/>
              </w:rPr>
              <w:t>Որակի սերտիֆիկատի առկայություն</w:t>
            </w:r>
          </w:p>
        </w:tc>
        <w:tc>
          <w:tcPr>
            <w:tcW w:w="904" w:type="dxa"/>
            <w:tcBorders>
              <w:top w:val="nil"/>
              <w:left w:val="single" w:sz="4" w:space="0" w:color="auto"/>
              <w:bottom w:val="single" w:sz="4" w:space="0" w:color="auto"/>
              <w:right w:val="single" w:sz="4" w:space="0" w:color="auto"/>
            </w:tcBorders>
            <w:shd w:val="clear" w:color="000000" w:fill="FFFFFF"/>
            <w:vAlign w:val="center"/>
          </w:tcPr>
          <w:p w14:paraId="6632704C" w14:textId="07E7B7F6" w:rsidR="00A11CA0" w:rsidRDefault="00A11CA0" w:rsidP="00A11CA0">
            <w:pPr>
              <w:jc w:val="center"/>
              <w:rPr>
                <w:rFonts w:ascii="GHEA Grapalat" w:hAnsi="GHEA Grapalat" w:cs="Calibri"/>
                <w:color w:val="000000"/>
                <w:sz w:val="22"/>
                <w:szCs w:val="22"/>
              </w:rPr>
            </w:pPr>
            <w:r w:rsidRPr="00D642CA">
              <w:rPr>
                <w:rFonts w:ascii="GHEA Grapalat" w:hAnsi="GHEA Grapalat" w:cs="Calibri"/>
                <w:color w:val="000000"/>
                <w:sz w:val="18"/>
                <w:szCs w:val="18"/>
              </w:rPr>
              <w:lastRenderedPageBreak/>
              <w:t>կգ</w:t>
            </w:r>
          </w:p>
        </w:tc>
        <w:tc>
          <w:tcPr>
            <w:tcW w:w="866" w:type="dxa"/>
          </w:tcPr>
          <w:p w14:paraId="380AFB89" w14:textId="77777777" w:rsidR="00A11CA0" w:rsidRPr="00A71D81" w:rsidRDefault="00A11CA0" w:rsidP="00A11CA0">
            <w:pPr>
              <w:jc w:val="center"/>
              <w:rPr>
                <w:rFonts w:ascii="GHEA Grapalat" w:hAnsi="GHEA Grapalat"/>
                <w:sz w:val="20"/>
              </w:rPr>
            </w:pPr>
          </w:p>
        </w:tc>
        <w:tc>
          <w:tcPr>
            <w:tcW w:w="1052" w:type="dxa"/>
          </w:tcPr>
          <w:p w14:paraId="18608E23" w14:textId="77777777" w:rsidR="00A11CA0" w:rsidRPr="00A71D81" w:rsidRDefault="00A11CA0" w:rsidP="00A11CA0">
            <w:pPr>
              <w:jc w:val="center"/>
              <w:rPr>
                <w:rFonts w:ascii="GHEA Grapalat" w:hAnsi="GHEA Grapalat"/>
                <w:sz w:val="20"/>
              </w:rPr>
            </w:pPr>
          </w:p>
        </w:tc>
        <w:tc>
          <w:tcPr>
            <w:tcW w:w="1052" w:type="dxa"/>
            <w:tcBorders>
              <w:top w:val="nil"/>
              <w:left w:val="single" w:sz="4" w:space="0" w:color="auto"/>
              <w:bottom w:val="single" w:sz="4" w:space="0" w:color="auto"/>
              <w:right w:val="single" w:sz="4" w:space="0" w:color="auto"/>
            </w:tcBorders>
            <w:shd w:val="clear" w:color="000000" w:fill="FFFFFF"/>
            <w:vAlign w:val="center"/>
          </w:tcPr>
          <w:p w14:paraId="4B39A69C" w14:textId="3DE0A3B5" w:rsidR="00A11CA0" w:rsidRDefault="00A11CA0" w:rsidP="00A11CA0">
            <w:pPr>
              <w:jc w:val="center"/>
              <w:rPr>
                <w:rFonts w:ascii="GHEA Grapalat" w:hAnsi="GHEA Grapalat"/>
                <w:sz w:val="20"/>
              </w:rPr>
            </w:pPr>
            <w:r w:rsidRPr="00D642CA">
              <w:rPr>
                <w:rFonts w:ascii="GHEA Grapalat" w:hAnsi="GHEA Grapalat" w:cs="Calibri"/>
                <w:color w:val="000000"/>
                <w:sz w:val="18"/>
                <w:szCs w:val="18"/>
              </w:rPr>
              <w:t>1</w:t>
            </w:r>
          </w:p>
        </w:tc>
        <w:tc>
          <w:tcPr>
            <w:tcW w:w="1123" w:type="dxa"/>
          </w:tcPr>
          <w:p w14:paraId="7DB99CF6" w14:textId="1D899184" w:rsidR="00A11CA0" w:rsidRPr="00254D4D" w:rsidRDefault="00A11CA0" w:rsidP="00A11CA0">
            <w:pPr>
              <w:jc w:val="center"/>
            </w:pPr>
            <w:r w:rsidRPr="00254D4D">
              <w:t xml:space="preserve">Ք. Երևան, </w:t>
            </w:r>
            <w:r w:rsidRPr="00254D4D">
              <w:lastRenderedPageBreak/>
              <w:t>Էրեբունի 12</w:t>
            </w:r>
          </w:p>
        </w:tc>
        <w:tc>
          <w:tcPr>
            <w:tcW w:w="1803" w:type="dxa"/>
          </w:tcPr>
          <w:p w14:paraId="54C797F4" w14:textId="41A0443A" w:rsidR="00A11CA0" w:rsidRPr="00D13F0B" w:rsidRDefault="00A11CA0" w:rsidP="00A11CA0">
            <w:pPr>
              <w:jc w:val="center"/>
              <w:rPr>
                <w:rFonts w:ascii="GHEA Grapalat" w:hAnsi="GHEA Grapalat" w:cs="Calibri"/>
                <w:color w:val="000000"/>
                <w:sz w:val="22"/>
                <w:szCs w:val="22"/>
              </w:rPr>
            </w:pPr>
            <w:r w:rsidRPr="00D13F0B">
              <w:rPr>
                <w:rFonts w:ascii="GHEA Grapalat" w:hAnsi="GHEA Grapalat" w:cs="Calibri"/>
                <w:color w:val="000000"/>
                <w:sz w:val="22"/>
                <w:szCs w:val="22"/>
              </w:rPr>
              <w:lastRenderedPageBreak/>
              <w:t xml:space="preserve">Ֆինանսական միջոցների </w:t>
            </w:r>
            <w:r w:rsidRPr="00D13F0B">
              <w:rPr>
                <w:rFonts w:ascii="GHEA Grapalat" w:hAnsi="GHEA Grapalat" w:cs="Calibri"/>
                <w:color w:val="000000"/>
                <w:sz w:val="22"/>
                <w:szCs w:val="22"/>
              </w:rPr>
              <w:lastRenderedPageBreak/>
              <w:t xml:space="preserve">առկայության դեպքում </w:t>
            </w:r>
            <w:r>
              <w:rPr>
                <w:rFonts w:ascii="GHEA Grapalat" w:hAnsi="GHEA Grapalat" w:cs="Calibri"/>
                <w:color w:val="000000"/>
                <w:sz w:val="22"/>
                <w:szCs w:val="22"/>
              </w:rPr>
              <w:t xml:space="preserve"> մինչև 20-րդ աշխատանքային օրը ներառյալ</w:t>
            </w:r>
          </w:p>
        </w:tc>
      </w:tr>
      <w:tr w:rsidR="00A11CA0" w:rsidRPr="00A71D81" w14:paraId="723436CA" w14:textId="77777777" w:rsidTr="001756C3">
        <w:trPr>
          <w:trHeight w:val="246"/>
        </w:trPr>
        <w:tc>
          <w:tcPr>
            <w:tcW w:w="1348" w:type="dxa"/>
            <w:vAlign w:val="center"/>
          </w:tcPr>
          <w:p w14:paraId="0A06FE45" w14:textId="5D97049E" w:rsidR="00A11CA0" w:rsidRDefault="00A11CA0" w:rsidP="00A11CA0">
            <w:pPr>
              <w:jc w:val="center"/>
              <w:rPr>
                <w:rFonts w:ascii="GHEA Grapalat" w:hAnsi="GHEA Grapalat"/>
                <w:sz w:val="20"/>
              </w:rPr>
            </w:pPr>
            <w:r>
              <w:rPr>
                <w:rFonts w:ascii="GHEA Grapalat" w:hAnsi="GHEA Grapalat"/>
                <w:sz w:val="16"/>
              </w:rPr>
              <w:lastRenderedPageBreak/>
              <w:t>11</w:t>
            </w:r>
          </w:p>
        </w:tc>
        <w:tc>
          <w:tcPr>
            <w:tcW w:w="1422" w:type="dxa"/>
            <w:tcBorders>
              <w:top w:val="single" w:sz="4" w:space="0" w:color="auto"/>
              <w:left w:val="single" w:sz="4" w:space="0" w:color="auto"/>
              <w:bottom w:val="single" w:sz="4" w:space="0" w:color="auto"/>
              <w:right w:val="single" w:sz="4" w:space="0" w:color="auto"/>
            </w:tcBorders>
            <w:shd w:val="clear" w:color="000000" w:fill="FFFFFF"/>
            <w:vAlign w:val="center"/>
          </w:tcPr>
          <w:p w14:paraId="49555A22" w14:textId="16BAEFFD" w:rsidR="00A11CA0" w:rsidRPr="00DA41AE" w:rsidRDefault="00A11CA0" w:rsidP="00A11CA0">
            <w:pPr>
              <w:jc w:val="center"/>
              <w:rPr>
                <w:rFonts w:ascii="Calibri" w:hAnsi="Calibri" w:cs="Calibri"/>
                <w:sz w:val="22"/>
                <w:szCs w:val="22"/>
              </w:rPr>
            </w:pPr>
            <w:r>
              <w:rPr>
                <w:rFonts w:ascii="Calibri" w:hAnsi="Calibri" w:cs="Calibri"/>
              </w:rPr>
              <w:t>24321863</w:t>
            </w:r>
          </w:p>
        </w:tc>
        <w:tc>
          <w:tcPr>
            <w:tcW w:w="2107" w:type="dxa"/>
            <w:tcBorders>
              <w:top w:val="single" w:sz="4" w:space="0" w:color="auto"/>
              <w:left w:val="single" w:sz="4" w:space="0" w:color="auto"/>
              <w:bottom w:val="single" w:sz="4" w:space="0" w:color="auto"/>
              <w:right w:val="single" w:sz="4" w:space="0" w:color="auto"/>
            </w:tcBorders>
            <w:shd w:val="clear" w:color="000000" w:fill="FFFFFF"/>
            <w:vAlign w:val="center"/>
          </w:tcPr>
          <w:p w14:paraId="6A6FA59D" w14:textId="322B8222" w:rsidR="00A11CA0" w:rsidRPr="00DA41AE" w:rsidRDefault="00A11CA0" w:rsidP="00A11CA0">
            <w:pPr>
              <w:jc w:val="center"/>
              <w:rPr>
                <w:rFonts w:ascii="GHEA Grapalat" w:hAnsi="GHEA Grapalat"/>
                <w:sz w:val="20"/>
              </w:rPr>
            </w:pPr>
            <w:r w:rsidRPr="00D642CA">
              <w:rPr>
                <w:rFonts w:ascii="GHEA Grapalat" w:hAnsi="GHEA Grapalat" w:cs="Calibri"/>
                <w:color w:val="000000"/>
                <w:sz w:val="18"/>
                <w:szCs w:val="18"/>
              </w:rPr>
              <w:t>Հեքսան CH3(CH2)4CH3</w:t>
            </w:r>
          </w:p>
        </w:tc>
        <w:tc>
          <w:tcPr>
            <w:tcW w:w="1263" w:type="dxa"/>
            <w:vAlign w:val="center"/>
          </w:tcPr>
          <w:p w14:paraId="58315B04" w14:textId="77777777" w:rsidR="00A11CA0" w:rsidRPr="003D28F4" w:rsidRDefault="00A11CA0" w:rsidP="00A11CA0">
            <w:pPr>
              <w:jc w:val="both"/>
              <w:rPr>
                <w:rFonts w:ascii="GHEA Grapalat" w:hAnsi="GHEA Grapalat" w:cs="Calibri"/>
                <w:sz w:val="18"/>
                <w:szCs w:val="18"/>
              </w:rPr>
            </w:pPr>
          </w:p>
        </w:tc>
        <w:tc>
          <w:tcPr>
            <w:tcW w:w="2257" w:type="dxa"/>
            <w:vAlign w:val="center"/>
          </w:tcPr>
          <w:p w14:paraId="787D8044" w14:textId="295AF421" w:rsidR="00A11CA0" w:rsidRPr="004062F1" w:rsidRDefault="00A11CA0" w:rsidP="00A11CA0">
            <w:pPr>
              <w:jc w:val="center"/>
              <w:rPr>
                <w:rFonts w:ascii="GHEA Grapalat" w:hAnsi="GHEA Grapalat" w:cs="Calibri"/>
                <w:color w:val="000000" w:themeColor="text1"/>
                <w:sz w:val="18"/>
                <w:lang w:val="hy-AM"/>
              </w:rPr>
            </w:pPr>
            <w:r>
              <w:rPr>
                <w:rFonts w:ascii="GHEA Grapalat" w:hAnsi="GHEA Grapalat" w:cs="Calibri"/>
                <w:color w:val="000000"/>
                <w:sz w:val="18"/>
                <w:szCs w:val="18"/>
              </w:rPr>
              <w:t>Cas 110-54-3,</w:t>
            </w:r>
            <w:r w:rsidRPr="00A40BC1">
              <w:rPr>
                <w:rFonts w:ascii="GHEA Grapalat" w:hAnsi="GHEA Grapalat" w:cs="Calibri"/>
                <w:color w:val="000000"/>
                <w:sz w:val="18"/>
                <w:szCs w:val="18"/>
              </w:rPr>
              <w:t xml:space="preserve"> </w:t>
            </w:r>
            <w:r w:rsidRPr="00D642CA">
              <w:rPr>
                <w:rFonts w:ascii="GHEA Grapalat" w:hAnsi="GHEA Grapalat" w:cs="Calibri"/>
                <w:color w:val="000000"/>
                <w:sz w:val="18"/>
                <w:szCs w:val="18"/>
              </w:rPr>
              <w:t>HPLC  grade, Չցնդող մնացորդ ոչ ավել 5 ppm                 Կլանումը 250 նմ ոչ ավել 0.01 աբս. Ջուր ոչ ավել 0.01%                                           GC-MS-MS, LC-MS-MS մեթոդներով վերլուծության համար կամ համարժեք</w:t>
            </w:r>
            <w:r w:rsidRPr="00A40BC1">
              <w:rPr>
                <w:rFonts w:ascii="GHEA Grapalat" w:hAnsi="GHEA Grapalat" w:cs="Calibri"/>
                <w:color w:val="000000"/>
                <w:sz w:val="18"/>
                <w:szCs w:val="18"/>
              </w:rPr>
              <w:t>:</w:t>
            </w:r>
            <w:r w:rsidRPr="00D642CA">
              <w:rPr>
                <w:rFonts w:ascii="GHEA Grapalat" w:hAnsi="GHEA Grapalat" w:cs="Calibri"/>
                <w:color w:val="000000"/>
                <w:sz w:val="18"/>
                <w:szCs w:val="18"/>
              </w:rPr>
              <w:t xml:space="preserve"> Որակի սերտիֆիկատի առկայություն</w:t>
            </w:r>
          </w:p>
        </w:tc>
        <w:tc>
          <w:tcPr>
            <w:tcW w:w="904" w:type="dxa"/>
            <w:tcBorders>
              <w:top w:val="single" w:sz="4" w:space="0" w:color="auto"/>
              <w:left w:val="single" w:sz="4" w:space="0" w:color="auto"/>
              <w:bottom w:val="single" w:sz="4" w:space="0" w:color="auto"/>
              <w:right w:val="single" w:sz="4" w:space="0" w:color="auto"/>
            </w:tcBorders>
            <w:shd w:val="clear" w:color="000000" w:fill="FFFFFF"/>
            <w:vAlign w:val="center"/>
          </w:tcPr>
          <w:p w14:paraId="01AEAC6A" w14:textId="5F89138F" w:rsidR="00A11CA0" w:rsidRDefault="00A11CA0" w:rsidP="00A11CA0">
            <w:pPr>
              <w:jc w:val="center"/>
              <w:rPr>
                <w:rFonts w:ascii="GHEA Grapalat" w:hAnsi="GHEA Grapalat" w:cs="Calibri"/>
                <w:color w:val="000000"/>
                <w:sz w:val="22"/>
                <w:szCs w:val="22"/>
              </w:rPr>
            </w:pPr>
            <w:r w:rsidRPr="00D642CA">
              <w:rPr>
                <w:rFonts w:ascii="GHEA Grapalat" w:hAnsi="GHEA Grapalat" w:cs="Calibri"/>
                <w:color w:val="000000"/>
                <w:sz w:val="18"/>
                <w:szCs w:val="18"/>
              </w:rPr>
              <w:t>լ</w:t>
            </w:r>
          </w:p>
        </w:tc>
        <w:tc>
          <w:tcPr>
            <w:tcW w:w="866" w:type="dxa"/>
          </w:tcPr>
          <w:p w14:paraId="25190DCA" w14:textId="77777777" w:rsidR="00A11CA0" w:rsidRPr="00A71D81" w:rsidRDefault="00A11CA0" w:rsidP="00A11CA0">
            <w:pPr>
              <w:jc w:val="center"/>
              <w:rPr>
                <w:rFonts w:ascii="GHEA Grapalat" w:hAnsi="GHEA Grapalat"/>
                <w:sz w:val="20"/>
              </w:rPr>
            </w:pPr>
          </w:p>
        </w:tc>
        <w:tc>
          <w:tcPr>
            <w:tcW w:w="1052" w:type="dxa"/>
          </w:tcPr>
          <w:p w14:paraId="4D32C976" w14:textId="77777777" w:rsidR="00A11CA0" w:rsidRPr="00A71D81" w:rsidRDefault="00A11CA0" w:rsidP="00A11CA0">
            <w:pPr>
              <w:jc w:val="center"/>
              <w:rPr>
                <w:rFonts w:ascii="GHEA Grapalat" w:hAnsi="GHEA Grapalat"/>
                <w:sz w:val="20"/>
              </w:rPr>
            </w:pPr>
          </w:p>
        </w:tc>
        <w:tc>
          <w:tcPr>
            <w:tcW w:w="1052" w:type="dxa"/>
            <w:tcBorders>
              <w:top w:val="single" w:sz="4" w:space="0" w:color="auto"/>
              <w:left w:val="single" w:sz="4" w:space="0" w:color="auto"/>
              <w:bottom w:val="single" w:sz="4" w:space="0" w:color="auto"/>
              <w:right w:val="single" w:sz="4" w:space="0" w:color="auto"/>
            </w:tcBorders>
            <w:shd w:val="clear" w:color="000000" w:fill="FFFFFF"/>
            <w:vAlign w:val="center"/>
          </w:tcPr>
          <w:p w14:paraId="3067A4DC" w14:textId="6DF52008" w:rsidR="00A11CA0" w:rsidRDefault="00A11CA0" w:rsidP="00A11CA0">
            <w:pPr>
              <w:jc w:val="center"/>
              <w:rPr>
                <w:rFonts w:ascii="GHEA Grapalat" w:hAnsi="GHEA Grapalat"/>
                <w:sz w:val="20"/>
              </w:rPr>
            </w:pPr>
            <w:r>
              <w:rPr>
                <w:rFonts w:ascii="GHEA Grapalat" w:hAnsi="GHEA Grapalat" w:cs="Calibri"/>
                <w:color w:val="000000"/>
                <w:sz w:val="18"/>
                <w:szCs w:val="18"/>
              </w:rPr>
              <w:t>5</w:t>
            </w:r>
          </w:p>
        </w:tc>
        <w:tc>
          <w:tcPr>
            <w:tcW w:w="1123" w:type="dxa"/>
          </w:tcPr>
          <w:p w14:paraId="132C6278" w14:textId="3C6645A7" w:rsidR="00A11CA0" w:rsidRPr="00254D4D" w:rsidRDefault="00A11CA0" w:rsidP="00A11CA0">
            <w:pPr>
              <w:jc w:val="center"/>
            </w:pPr>
            <w:r w:rsidRPr="00254D4D">
              <w:t>Ք. Երևան, Էրեբունի 12</w:t>
            </w:r>
          </w:p>
        </w:tc>
        <w:tc>
          <w:tcPr>
            <w:tcW w:w="1803" w:type="dxa"/>
          </w:tcPr>
          <w:p w14:paraId="28CA4134" w14:textId="3A8AF6AD" w:rsidR="00A11CA0" w:rsidRPr="00D13F0B" w:rsidRDefault="00A11CA0" w:rsidP="00A11CA0">
            <w:pPr>
              <w:jc w:val="center"/>
              <w:rPr>
                <w:rFonts w:ascii="GHEA Grapalat" w:hAnsi="GHEA Grapalat" w:cs="Calibri"/>
                <w:color w:val="000000"/>
                <w:sz w:val="22"/>
                <w:szCs w:val="22"/>
              </w:rPr>
            </w:pPr>
            <w:r w:rsidRPr="00D13F0B">
              <w:rPr>
                <w:rFonts w:ascii="GHEA Grapalat" w:hAnsi="GHEA Grapalat" w:cs="Calibri"/>
                <w:color w:val="000000"/>
                <w:sz w:val="22"/>
                <w:szCs w:val="22"/>
              </w:rPr>
              <w:t xml:space="preserve">Ֆինանսական միջոցների առկայության դեպքում </w:t>
            </w:r>
            <w:r>
              <w:rPr>
                <w:rFonts w:ascii="GHEA Grapalat" w:hAnsi="GHEA Grapalat" w:cs="Calibri"/>
                <w:color w:val="000000"/>
                <w:sz w:val="22"/>
                <w:szCs w:val="22"/>
              </w:rPr>
              <w:t xml:space="preserve"> մինչև 20-րդ աշխատանքային օրը ներառյալ</w:t>
            </w:r>
          </w:p>
        </w:tc>
      </w:tr>
      <w:tr w:rsidR="00A11CA0" w:rsidRPr="00A71D81" w14:paraId="3071F387" w14:textId="77777777" w:rsidTr="001756C3">
        <w:trPr>
          <w:trHeight w:val="246"/>
        </w:trPr>
        <w:tc>
          <w:tcPr>
            <w:tcW w:w="1348" w:type="dxa"/>
            <w:vAlign w:val="center"/>
          </w:tcPr>
          <w:p w14:paraId="32BF6748" w14:textId="5C7A5BD6" w:rsidR="00A11CA0" w:rsidRDefault="00A11CA0" w:rsidP="00A11CA0">
            <w:pPr>
              <w:jc w:val="center"/>
              <w:rPr>
                <w:rFonts w:ascii="GHEA Grapalat" w:hAnsi="GHEA Grapalat"/>
                <w:sz w:val="20"/>
              </w:rPr>
            </w:pPr>
            <w:r>
              <w:rPr>
                <w:rFonts w:ascii="GHEA Grapalat" w:hAnsi="GHEA Grapalat"/>
                <w:sz w:val="16"/>
              </w:rPr>
              <w:t>12</w:t>
            </w:r>
          </w:p>
        </w:tc>
        <w:tc>
          <w:tcPr>
            <w:tcW w:w="1422" w:type="dxa"/>
            <w:tcBorders>
              <w:top w:val="single" w:sz="4" w:space="0" w:color="auto"/>
              <w:left w:val="single" w:sz="4" w:space="0" w:color="auto"/>
              <w:bottom w:val="single" w:sz="4" w:space="0" w:color="auto"/>
              <w:right w:val="single" w:sz="4" w:space="0" w:color="auto"/>
            </w:tcBorders>
            <w:shd w:val="clear" w:color="000000" w:fill="FFFFFF"/>
            <w:vAlign w:val="center"/>
          </w:tcPr>
          <w:p w14:paraId="73EA076D" w14:textId="1C958AC3" w:rsidR="00A11CA0" w:rsidRPr="00DA41AE" w:rsidRDefault="00A11CA0" w:rsidP="00A11CA0">
            <w:pPr>
              <w:jc w:val="center"/>
              <w:rPr>
                <w:rFonts w:ascii="Calibri" w:hAnsi="Calibri" w:cs="Calibri"/>
                <w:sz w:val="22"/>
                <w:szCs w:val="22"/>
              </w:rPr>
            </w:pPr>
            <w:r>
              <w:rPr>
                <w:rFonts w:ascii="Calibri" w:hAnsi="Calibri" w:cs="Calibri"/>
              </w:rPr>
              <w:t>24321330</w:t>
            </w:r>
          </w:p>
        </w:tc>
        <w:tc>
          <w:tcPr>
            <w:tcW w:w="2107" w:type="dxa"/>
            <w:tcBorders>
              <w:top w:val="single" w:sz="4" w:space="0" w:color="auto"/>
              <w:left w:val="single" w:sz="4" w:space="0" w:color="auto"/>
              <w:bottom w:val="single" w:sz="4" w:space="0" w:color="auto"/>
              <w:right w:val="single" w:sz="4" w:space="0" w:color="auto"/>
            </w:tcBorders>
            <w:shd w:val="clear" w:color="000000" w:fill="FFFFFF"/>
            <w:vAlign w:val="center"/>
          </w:tcPr>
          <w:p w14:paraId="742BCB5E" w14:textId="4A2C1556" w:rsidR="00A11CA0" w:rsidRPr="00DA41AE" w:rsidRDefault="00A11CA0" w:rsidP="00A11CA0">
            <w:pPr>
              <w:jc w:val="center"/>
              <w:rPr>
                <w:rFonts w:ascii="GHEA Grapalat" w:hAnsi="GHEA Grapalat"/>
                <w:sz w:val="20"/>
              </w:rPr>
            </w:pPr>
            <w:r w:rsidRPr="00D642CA">
              <w:rPr>
                <w:rFonts w:ascii="GHEA Grapalat" w:hAnsi="GHEA Grapalat" w:cs="Calibri"/>
                <w:color w:val="000000"/>
                <w:sz w:val="18"/>
                <w:szCs w:val="18"/>
              </w:rPr>
              <w:t>Մեթանոլ CH3OH</w:t>
            </w:r>
          </w:p>
        </w:tc>
        <w:tc>
          <w:tcPr>
            <w:tcW w:w="1263" w:type="dxa"/>
            <w:vAlign w:val="center"/>
          </w:tcPr>
          <w:p w14:paraId="4F25CF35" w14:textId="77777777" w:rsidR="00A11CA0" w:rsidRPr="003D28F4" w:rsidRDefault="00A11CA0" w:rsidP="00A11CA0">
            <w:pPr>
              <w:jc w:val="both"/>
              <w:rPr>
                <w:rFonts w:ascii="GHEA Grapalat" w:hAnsi="GHEA Grapalat" w:cs="Calibri"/>
                <w:sz w:val="18"/>
                <w:szCs w:val="18"/>
              </w:rPr>
            </w:pPr>
          </w:p>
        </w:tc>
        <w:tc>
          <w:tcPr>
            <w:tcW w:w="2257" w:type="dxa"/>
            <w:vAlign w:val="center"/>
          </w:tcPr>
          <w:p w14:paraId="788AFA0B" w14:textId="21546544" w:rsidR="00A11CA0" w:rsidRPr="004062F1" w:rsidRDefault="00A11CA0" w:rsidP="00A11CA0">
            <w:pPr>
              <w:jc w:val="center"/>
              <w:rPr>
                <w:rFonts w:ascii="GHEA Grapalat" w:hAnsi="GHEA Grapalat" w:cs="Calibri"/>
                <w:color w:val="000000" w:themeColor="text1"/>
                <w:sz w:val="18"/>
                <w:lang w:val="hy-AM"/>
              </w:rPr>
            </w:pPr>
            <w:r w:rsidRPr="00D642CA">
              <w:rPr>
                <w:rFonts w:ascii="GHEA Grapalat" w:hAnsi="GHEA Grapalat" w:cs="Calibri"/>
                <w:color w:val="000000"/>
                <w:sz w:val="18"/>
                <w:szCs w:val="18"/>
              </w:rPr>
              <w:t>Cas 67-56-1</w:t>
            </w:r>
            <w:r w:rsidRPr="00A40BC1">
              <w:rPr>
                <w:rFonts w:ascii="GHEA Grapalat" w:hAnsi="GHEA Grapalat" w:cs="Calibri"/>
                <w:color w:val="000000"/>
                <w:sz w:val="18"/>
                <w:szCs w:val="18"/>
              </w:rPr>
              <w:t>,</w:t>
            </w:r>
            <w:r w:rsidRPr="00D642CA">
              <w:rPr>
                <w:rFonts w:ascii="GHEA Grapalat" w:hAnsi="GHEA Grapalat" w:cs="Calibri"/>
                <w:color w:val="000000"/>
                <w:sz w:val="18"/>
                <w:szCs w:val="18"/>
              </w:rPr>
              <w:t xml:space="preserve"> ULTRA HPLC gradient  grade  Չցնդող մնացորդ ոչ ավել 5 ppm</w:t>
            </w:r>
            <w:r w:rsidRPr="00A40BC1">
              <w:rPr>
                <w:rFonts w:ascii="GHEA Grapalat" w:hAnsi="GHEA Grapalat" w:cs="Calibri"/>
                <w:color w:val="000000"/>
                <w:sz w:val="18"/>
                <w:szCs w:val="18"/>
              </w:rPr>
              <w:t xml:space="preserve">, </w:t>
            </w:r>
            <w:r w:rsidRPr="00D642CA">
              <w:rPr>
                <w:rFonts w:ascii="GHEA Grapalat" w:hAnsi="GHEA Grapalat" w:cs="Calibri"/>
                <w:color w:val="000000"/>
                <w:sz w:val="18"/>
                <w:szCs w:val="18"/>
              </w:rPr>
              <w:t>Կլանումը 260 նմ ոչ ավել 0.0088 աբս. Կլանումը 225 նմ ոչ ավել 0.17 աբս. Ջուր ոչ ավել 0.02%                                    GC-MS-MS, LC-MS-MS մեթոդներով  վերլուծության համար կամ համարժեք</w:t>
            </w:r>
            <w:r w:rsidRPr="00A40BC1">
              <w:rPr>
                <w:rFonts w:ascii="GHEA Grapalat" w:hAnsi="GHEA Grapalat" w:cs="Calibri"/>
                <w:color w:val="000000"/>
                <w:sz w:val="18"/>
                <w:szCs w:val="18"/>
              </w:rPr>
              <w:t>:</w:t>
            </w:r>
            <w:r w:rsidRPr="00D642CA">
              <w:rPr>
                <w:rFonts w:ascii="GHEA Grapalat" w:hAnsi="GHEA Grapalat" w:cs="Calibri"/>
                <w:color w:val="000000"/>
                <w:sz w:val="18"/>
                <w:szCs w:val="18"/>
              </w:rPr>
              <w:t xml:space="preserve"> Որակի սերտիֆիկատի առկայություն</w:t>
            </w:r>
          </w:p>
        </w:tc>
        <w:tc>
          <w:tcPr>
            <w:tcW w:w="904" w:type="dxa"/>
            <w:tcBorders>
              <w:top w:val="single" w:sz="4" w:space="0" w:color="auto"/>
              <w:left w:val="single" w:sz="4" w:space="0" w:color="auto"/>
              <w:bottom w:val="single" w:sz="4" w:space="0" w:color="auto"/>
              <w:right w:val="single" w:sz="4" w:space="0" w:color="auto"/>
            </w:tcBorders>
            <w:shd w:val="clear" w:color="000000" w:fill="FFFFFF"/>
            <w:vAlign w:val="center"/>
          </w:tcPr>
          <w:p w14:paraId="06A77761" w14:textId="28C041D2" w:rsidR="00A11CA0" w:rsidRDefault="00A11CA0" w:rsidP="00A11CA0">
            <w:pPr>
              <w:jc w:val="center"/>
              <w:rPr>
                <w:rFonts w:ascii="GHEA Grapalat" w:hAnsi="GHEA Grapalat" w:cs="Calibri"/>
                <w:color w:val="000000"/>
                <w:sz w:val="22"/>
                <w:szCs w:val="22"/>
              </w:rPr>
            </w:pPr>
            <w:r w:rsidRPr="00D642CA">
              <w:rPr>
                <w:rFonts w:ascii="GHEA Grapalat" w:hAnsi="GHEA Grapalat" w:cs="Calibri"/>
                <w:color w:val="000000"/>
                <w:sz w:val="18"/>
                <w:szCs w:val="18"/>
              </w:rPr>
              <w:t>լ</w:t>
            </w:r>
          </w:p>
        </w:tc>
        <w:tc>
          <w:tcPr>
            <w:tcW w:w="866" w:type="dxa"/>
          </w:tcPr>
          <w:p w14:paraId="619B6F9F" w14:textId="77777777" w:rsidR="00A11CA0" w:rsidRPr="00A71D81" w:rsidRDefault="00A11CA0" w:rsidP="00A11CA0">
            <w:pPr>
              <w:jc w:val="center"/>
              <w:rPr>
                <w:rFonts w:ascii="GHEA Grapalat" w:hAnsi="GHEA Grapalat"/>
                <w:sz w:val="20"/>
              </w:rPr>
            </w:pPr>
          </w:p>
        </w:tc>
        <w:tc>
          <w:tcPr>
            <w:tcW w:w="1052" w:type="dxa"/>
          </w:tcPr>
          <w:p w14:paraId="2316071F" w14:textId="77777777" w:rsidR="00A11CA0" w:rsidRPr="00A71D81" w:rsidRDefault="00A11CA0" w:rsidP="00A11CA0">
            <w:pPr>
              <w:jc w:val="center"/>
              <w:rPr>
                <w:rFonts w:ascii="GHEA Grapalat" w:hAnsi="GHEA Grapalat"/>
                <w:sz w:val="20"/>
              </w:rPr>
            </w:pPr>
          </w:p>
        </w:tc>
        <w:tc>
          <w:tcPr>
            <w:tcW w:w="1052" w:type="dxa"/>
            <w:tcBorders>
              <w:top w:val="single" w:sz="4" w:space="0" w:color="auto"/>
              <w:left w:val="single" w:sz="4" w:space="0" w:color="auto"/>
              <w:bottom w:val="single" w:sz="4" w:space="0" w:color="auto"/>
              <w:right w:val="single" w:sz="4" w:space="0" w:color="auto"/>
            </w:tcBorders>
            <w:shd w:val="clear" w:color="000000" w:fill="FFFFFF"/>
            <w:vAlign w:val="center"/>
          </w:tcPr>
          <w:p w14:paraId="1F1BFA5E" w14:textId="6FDAC578" w:rsidR="00A11CA0" w:rsidRDefault="00A11CA0" w:rsidP="00A11CA0">
            <w:pPr>
              <w:jc w:val="center"/>
              <w:rPr>
                <w:rFonts w:ascii="GHEA Grapalat" w:hAnsi="GHEA Grapalat"/>
                <w:sz w:val="20"/>
              </w:rPr>
            </w:pPr>
            <w:r>
              <w:rPr>
                <w:rFonts w:ascii="GHEA Grapalat" w:hAnsi="GHEA Grapalat" w:cs="Calibri"/>
                <w:color w:val="000000"/>
                <w:sz w:val="18"/>
                <w:szCs w:val="18"/>
              </w:rPr>
              <w:t>5</w:t>
            </w:r>
          </w:p>
        </w:tc>
        <w:tc>
          <w:tcPr>
            <w:tcW w:w="1123" w:type="dxa"/>
          </w:tcPr>
          <w:p w14:paraId="0F60B447" w14:textId="002630FB" w:rsidR="00A11CA0" w:rsidRPr="00254D4D" w:rsidRDefault="00A11CA0" w:rsidP="00A11CA0">
            <w:pPr>
              <w:jc w:val="center"/>
            </w:pPr>
            <w:r w:rsidRPr="00254D4D">
              <w:t>Ք. Երևան, Էրեբունի 12</w:t>
            </w:r>
          </w:p>
        </w:tc>
        <w:tc>
          <w:tcPr>
            <w:tcW w:w="1803" w:type="dxa"/>
          </w:tcPr>
          <w:p w14:paraId="0BF0D041" w14:textId="5431B066" w:rsidR="00A11CA0" w:rsidRPr="00D13F0B" w:rsidRDefault="00A11CA0" w:rsidP="00A11CA0">
            <w:pPr>
              <w:jc w:val="center"/>
              <w:rPr>
                <w:rFonts w:ascii="GHEA Grapalat" w:hAnsi="GHEA Grapalat" w:cs="Calibri"/>
                <w:color w:val="000000"/>
                <w:sz w:val="22"/>
                <w:szCs w:val="22"/>
              </w:rPr>
            </w:pPr>
            <w:r w:rsidRPr="00D13F0B">
              <w:rPr>
                <w:rFonts w:ascii="GHEA Grapalat" w:hAnsi="GHEA Grapalat" w:cs="Calibri"/>
                <w:color w:val="000000"/>
                <w:sz w:val="22"/>
                <w:szCs w:val="22"/>
              </w:rPr>
              <w:t xml:space="preserve">Ֆինանսական միջոցների առկայության դեպքում </w:t>
            </w:r>
            <w:r>
              <w:rPr>
                <w:rFonts w:ascii="GHEA Grapalat" w:hAnsi="GHEA Grapalat" w:cs="Calibri"/>
                <w:color w:val="000000"/>
                <w:sz w:val="22"/>
                <w:szCs w:val="22"/>
              </w:rPr>
              <w:t xml:space="preserve"> մինչև 20-րդ աշխատանքային օրը ներառյալ</w:t>
            </w:r>
          </w:p>
        </w:tc>
      </w:tr>
      <w:tr w:rsidR="00A11CA0" w:rsidRPr="00A71D81" w14:paraId="23D67C75" w14:textId="77777777" w:rsidTr="00792C10">
        <w:trPr>
          <w:trHeight w:val="339"/>
        </w:trPr>
        <w:tc>
          <w:tcPr>
            <w:tcW w:w="1348" w:type="dxa"/>
            <w:tcBorders>
              <w:bottom w:val="single" w:sz="4" w:space="0" w:color="auto"/>
            </w:tcBorders>
            <w:vAlign w:val="center"/>
          </w:tcPr>
          <w:p w14:paraId="4C0691C2" w14:textId="7B381C11" w:rsidR="00A11CA0" w:rsidRDefault="00A11CA0" w:rsidP="00A11CA0">
            <w:pPr>
              <w:jc w:val="center"/>
              <w:rPr>
                <w:rFonts w:ascii="GHEA Grapalat" w:hAnsi="GHEA Grapalat"/>
                <w:sz w:val="20"/>
              </w:rPr>
            </w:pPr>
            <w:r>
              <w:rPr>
                <w:rFonts w:ascii="GHEA Grapalat" w:hAnsi="GHEA Grapalat"/>
                <w:sz w:val="16"/>
              </w:rPr>
              <w:t>13</w:t>
            </w:r>
          </w:p>
        </w:tc>
        <w:tc>
          <w:tcPr>
            <w:tcW w:w="1422" w:type="dxa"/>
            <w:tcBorders>
              <w:top w:val="single" w:sz="4" w:space="0" w:color="auto"/>
              <w:left w:val="single" w:sz="4" w:space="0" w:color="auto"/>
              <w:bottom w:val="single" w:sz="4" w:space="0" w:color="auto"/>
              <w:right w:val="single" w:sz="4" w:space="0" w:color="auto"/>
            </w:tcBorders>
            <w:shd w:val="clear" w:color="000000" w:fill="FFFFFF"/>
            <w:vAlign w:val="bottom"/>
          </w:tcPr>
          <w:p w14:paraId="33129FE9" w14:textId="03F575B5" w:rsidR="00A11CA0" w:rsidRPr="00792C10" w:rsidRDefault="00A11CA0" w:rsidP="00A11CA0">
            <w:pPr>
              <w:jc w:val="center"/>
              <w:rPr>
                <w:rFonts w:ascii="Calibri" w:hAnsi="Calibri" w:cs="Calibri"/>
                <w:color w:val="000000"/>
                <w:sz w:val="22"/>
                <w:szCs w:val="22"/>
              </w:rPr>
            </w:pPr>
            <w:r>
              <w:rPr>
                <w:rFonts w:ascii="Calibri" w:hAnsi="Calibri" w:cs="Calibri"/>
                <w:color w:val="000000"/>
                <w:sz w:val="22"/>
                <w:szCs w:val="22"/>
              </w:rPr>
              <w:t>24321660/4</w:t>
            </w:r>
          </w:p>
        </w:tc>
        <w:tc>
          <w:tcPr>
            <w:tcW w:w="2107" w:type="dxa"/>
            <w:tcBorders>
              <w:top w:val="single" w:sz="4" w:space="0" w:color="auto"/>
              <w:left w:val="single" w:sz="4" w:space="0" w:color="auto"/>
              <w:bottom w:val="single" w:sz="4" w:space="0" w:color="auto"/>
              <w:right w:val="single" w:sz="4" w:space="0" w:color="auto"/>
            </w:tcBorders>
            <w:shd w:val="clear" w:color="000000" w:fill="FFFFFF"/>
            <w:vAlign w:val="center"/>
          </w:tcPr>
          <w:p w14:paraId="6C8D7EB7" w14:textId="183B6CEB" w:rsidR="00A11CA0" w:rsidRPr="00DA41AE" w:rsidRDefault="00A11CA0" w:rsidP="00A11CA0">
            <w:pPr>
              <w:jc w:val="center"/>
              <w:rPr>
                <w:rFonts w:ascii="GHEA Grapalat" w:hAnsi="GHEA Grapalat"/>
                <w:sz w:val="20"/>
              </w:rPr>
            </w:pPr>
            <w:r w:rsidRPr="00081EA2">
              <w:rPr>
                <w:rFonts w:ascii="GHEA Grapalat" w:hAnsi="GHEA Grapalat" w:cs="Calibri"/>
                <w:color w:val="000000"/>
                <w:sz w:val="18"/>
                <w:szCs w:val="18"/>
              </w:rPr>
              <w:t>զանազան օրգանական քիմիական նյութեր</w:t>
            </w:r>
          </w:p>
        </w:tc>
        <w:tc>
          <w:tcPr>
            <w:tcW w:w="1263" w:type="dxa"/>
            <w:tcBorders>
              <w:bottom w:val="single" w:sz="4" w:space="0" w:color="auto"/>
            </w:tcBorders>
            <w:vAlign w:val="center"/>
          </w:tcPr>
          <w:p w14:paraId="0B4320DA" w14:textId="77777777" w:rsidR="00A11CA0" w:rsidRPr="003D28F4" w:rsidRDefault="00A11CA0" w:rsidP="00A11CA0">
            <w:pPr>
              <w:jc w:val="both"/>
              <w:rPr>
                <w:rFonts w:ascii="GHEA Grapalat" w:hAnsi="GHEA Grapalat" w:cs="Calibri"/>
                <w:sz w:val="18"/>
                <w:szCs w:val="18"/>
              </w:rPr>
            </w:pPr>
          </w:p>
        </w:tc>
        <w:tc>
          <w:tcPr>
            <w:tcW w:w="2257" w:type="dxa"/>
            <w:tcBorders>
              <w:bottom w:val="single" w:sz="4" w:space="0" w:color="auto"/>
            </w:tcBorders>
            <w:vAlign w:val="center"/>
          </w:tcPr>
          <w:p w14:paraId="2950141A" w14:textId="3DBD9BEC" w:rsidR="00A11CA0" w:rsidRPr="004062F1" w:rsidRDefault="00A11CA0" w:rsidP="00A11CA0">
            <w:pPr>
              <w:jc w:val="center"/>
              <w:rPr>
                <w:rFonts w:ascii="GHEA Grapalat" w:hAnsi="GHEA Grapalat" w:cs="Calibri"/>
                <w:color w:val="000000" w:themeColor="text1"/>
                <w:sz w:val="18"/>
                <w:lang w:val="hy-AM"/>
              </w:rPr>
            </w:pPr>
            <w:r>
              <w:rPr>
                <w:rFonts w:ascii="Arial Unicode" w:hAnsi="Arial Unicode" w:cs="Calibri"/>
                <w:color w:val="000000"/>
                <w:sz w:val="18"/>
                <w:szCs w:val="18"/>
              </w:rPr>
              <w:t>Ն</w:t>
            </w:r>
            <w:r w:rsidRPr="00D642CA">
              <w:rPr>
                <w:rFonts w:ascii="GHEA Grapalat" w:hAnsi="GHEA Grapalat" w:cs="Calibri"/>
                <w:color w:val="000000"/>
                <w:sz w:val="18"/>
                <w:szCs w:val="18"/>
              </w:rPr>
              <w:t>ատրիումի հիդրոֆոսֆատ Na2HPO4</w:t>
            </w:r>
            <w:r w:rsidRPr="00D642CA">
              <w:rPr>
                <w:rFonts w:ascii="Courier New" w:hAnsi="Courier New" w:cs="Courier New"/>
                <w:color w:val="000000"/>
                <w:sz w:val="18"/>
                <w:szCs w:val="18"/>
              </w:rPr>
              <w:t> </w:t>
            </w:r>
            <w:r w:rsidRPr="00D642CA">
              <w:rPr>
                <w:rFonts w:ascii="GHEA Grapalat" w:hAnsi="GHEA Grapalat" w:cs="GHEA Grapalat"/>
                <w:color w:val="000000"/>
                <w:sz w:val="18"/>
                <w:szCs w:val="18"/>
              </w:rPr>
              <w:t xml:space="preserve">· 12H2O </w:t>
            </w:r>
            <w:r w:rsidRPr="00D642CA">
              <w:rPr>
                <w:rFonts w:ascii="GHEA Grapalat" w:hAnsi="GHEA Grapalat" w:cs="Calibri"/>
                <w:color w:val="000000"/>
                <w:sz w:val="18"/>
                <w:szCs w:val="18"/>
              </w:rPr>
              <w:t>CAS Number</w:t>
            </w:r>
            <w:r w:rsidRPr="00D642CA">
              <w:rPr>
                <w:rFonts w:ascii="Courier New" w:hAnsi="Courier New" w:cs="Courier New"/>
                <w:color w:val="000000"/>
                <w:sz w:val="18"/>
                <w:szCs w:val="18"/>
              </w:rPr>
              <w:t> </w:t>
            </w:r>
            <w:r w:rsidRPr="00D642CA">
              <w:rPr>
                <w:rFonts w:ascii="GHEA Grapalat" w:hAnsi="GHEA Grapalat" w:cs="GHEA Grapalat"/>
                <w:color w:val="000000"/>
                <w:sz w:val="18"/>
                <w:szCs w:val="18"/>
              </w:rPr>
              <w:t>10039-32-4</w:t>
            </w:r>
            <w:r w:rsidRPr="00A40BC1">
              <w:rPr>
                <w:rFonts w:ascii="GHEA Grapalat" w:hAnsi="GHEA Grapalat" w:cs="GHEA Grapalat"/>
                <w:color w:val="000000"/>
                <w:sz w:val="18"/>
                <w:szCs w:val="18"/>
              </w:rPr>
              <w:t>,</w:t>
            </w:r>
            <w:r w:rsidRPr="00D642CA">
              <w:rPr>
                <w:rFonts w:ascii="GHEA Grapalat" w:hAnsi="GHEA Grapalat" w:cs="GHEA Grapalat"/>
                <w:color w:val="000000"/>
                <w:sz w:val="18"/>
                <w:szCs w:val="18"/>
              </w:rPr>
              <w:t xml:space="preserve"> Մաքրությունը՝  ≥99.0%                                   GC-MS-MS, </w:t>
            </w:r>
            <w:r w:rsidRPr="00D642CA">
              <w:rPr>
                <w:rFonts w:ascii="GHEA Grapalat" w:hAnsi="GHEA Grapalat" w:cs="Calibri"/>
                <w:color w:val="000000"/>
                <w:sz w:val="18"/>
                <w:szCs w:val="18"/>
              </w:rPr>
              <w:t xml:space="preserve">LC-MS-MS մեթոդներով </w:t>
            </w:r>
            <w:r w:rsidRPr="00D642CA">
              <w:rPr>
                <w:rFonts w:ascii="GHEA Grapalat" w:hAnsi="GHEA Grapalat" w:cs="Calibri"/>
                <w:color w:val="000000"/>
                <w:sz w:val="18"/>
                <w:szCs w:val="18"/>
              </w:rPr>
              <w:lastRenderedPageBreak/>
              <w:t>հետազոտություններ կատարելու համար</w:t>
            </w:r>
            <w:r w:rsidRPr="00A40BC1">
              <w:rPr>
                <w:rFonts w:ascii="GHEA Grapalat" w:hAnsi="GHEA Grapalat" w:cs="Calibri"/>
                <w:color w:val="000000"/>
                <w:sz w:val="18"/>
                <w:szCs w:val="18"/>
              </w:rPr>
              <w:t>:</w:t>
            </w:r>
            <w:r w:rsidRPr="00D642CA">
              <w:rPr>
                <w:rFonts w:ascii="GHEA Grapalat" w:hAnsi="GHEA Grapalat" w:cs="Calibri"/>
                <w:color w:val="000000"/>
                <w:sz w:val="18"/>
                <w:szCs w:val="18"/>
              </w:rPr>
              <w:t xml:space="preserve"> Որակի սերտիֆիկատի առկայություն</w:t>
            </w:r>
          </w:p>
        </w:tc>
        <w:tc>
          <w:tcPr>
            <w:tcW w:w="904" w:type="dxa"/>
            <w:tcBorders>
              <w:top w:val="single" w:sz="4" w:space="0" w:color="auto"/>
              <w:left w:val="single" w:sz="4" w:space="0" w:color="auto"/>
              <w:bottom w:val="single" w:sz="4" w:space="0" w:color="auto"/>
              <w:right w:val="single" w:sz="4" w:space="0" w:color="auto"/>
            </w:tcBorders>
            <w:shd w:val="clear" w:color="000000" w:fill="FFFFFF"/>
            <w:vAlign w:val="center"/>
          </w:tcPr>
          <w:p w14:paraId="001FF92C" w14:textId="72A9EC34" w:rsidR="00A11CA0" w:rsidRDefault="00A11CA0" w:rsidP="00A11CA0">
            <w:pPr>
              <w:jc w:val="center"/>
              <w:rPr>
                <w:rFonts w:ascii="GHEA Grapalat" w:hAnsi="GHEA Grapalat" w:cs="Calibri"/>
                <w:color w:val="000000"/>
                <w:sz w:val="22"/>
                <w:szCs w:val="22"/>
              </w:rPr>
            </w:pPr>
            <w:r w:rsidRPr="00D642CA">
              <w:rPr>
                <w:rFonts w:ascii="GHEA Grapalat" w:hAnsi="GHEA Grapalat" w:cs="Calibri"/>
                <w:color w:val="000000"/>
                <w:sz w:val="18"/>
                <w:szCs w:val="18"/>
              </w:rPr>
              <w:lastRenderedPageBreak/>
              <w:t>կգ</w:t>
            </w:r>
          </w:p>
        </w:tc>
        <w:tc>
          <w:tcPr>
            <w:tcW w:w="866" w:type="dxa"/>
            <w:tcBorders>
              <w:bottom w:val="single" w:sz="4" w:space="0" w:color="auto"/>
            </w:tcBorders>
          </w:tcPr>
          <w:p w14:paraId="65A6CAA6" w14:textId="77777777" w:rsidR="00A11CA0" w:rsidRPr="00A71D81" w:rsidRDefault="00A11CA0" w:rsidP="00A11CA0">
            <w:pPr>
              <w:jc w:val="center"/>
              <w:rPr>
                <w:rFonts w:ascii="GHEA Grapalat" w:hAnsi="GHEA Grapalat"/>
                <w:sz w:val="20"/>
              </w:rPr>
            </w:pPr>
          </w:p>
        </w:tc>
        <w:tc>
          <w:tcPr>
            <w:tcW w:w="1052" w:type="dxa"/>
            <w:tcBorders>
              <w:bottom w:val="single" w:sz="4" w:space="0" w:color="auto"/>
            </w:tcBorders>
          </w:tcPr>
          <w:p w14:paraId="4AB92EF4" w14:textId="77777777" w:rsidR="00A11CA0" w:rsidRPr="00A71D81" w:rsidRDefault="00A11CA0" w:rsidP="00A11CA0">
            <w:pPr>
              <w:jc w:val="center"/>
              <w:rPr>
                <w:rFonts w:ascii="GHEA Grapalat" w:hAnsi="GHEA Grapalat"/>
                <w:sz w:val="20"/>
              </w:rPr>
            </w:pPr>
          </w:p>
        </w:tc>
        <w:tc>
          <w:tcPr>
            <w:tcW w:w="1052" w:type="dxa"/>
            <w:tcBorders>
              <w:top w:val="single" w:sz="4" w:space="0" w:color="auto"/>
              <w:left w:val="single" w:sz="4" w:space="0" w:color="auto"/>
              <w:bottom w:val="single" w:sz="4" w:space="0" w:color="auto"/>
              <w:right w:val="single" w:sz="4" w:space="0" w:color="auto"/>
            </w:tcBorders>
            <w:shd w:val="clear" w:color="000000" w:fill="FFFFFF"/>
            <w:vAlign w:val="center"/>
          </w:tcPr>
          <w:p w14:paraId="3D4B170A" w14:textId="36D68275" w:rsidR="00A11CA0" w:rsidRDefault="00A11CA0" w:rsidP="00A11CA0">
            <w:pPr>
              <w:jc w:val="center"/>
              <w:rPr>
                <w:rFonts w:ascii="GHEA Grapalat" w:hAnsi="GHEA Grapalat"/>
                <w:sz w:val="20"/>
              </w:rPr>
            </w:pPr>
            <w:r w:rsidRPr="00D642CA">
              <w:rPr>
                <w:rFonts w:ascii="GHEA Grapalat" w:hAnsi="GHEA Grapalat" w:cs="Calibri"/>
                <w:color w:val="000000"/>
                <w:sz w:val="18"/>
                <w:szCs w:val="18"/>
              </w:rPr>
              <w:t>1</w:t>
            </w:r>
          </w:p>
        </w:tc>
        <w:tc>
          <w:tcPr>
            <w:tcW w:w="1123" w:type="dxa"/>
            <w:tcBorders>
              <w:bottom w:val="single" w:sz="4" w:space="0" w:color="auto"/>
            </w:tcBorders>
          </w:tcPr>
          <w:p w14:paraId="04BFB0A8" w14:textId="11492122" w:rsidR="00A11CA0" w:rsidRPr="00254D4D" w:rsidRDefault="00A11CA0" w:rsidP="00A11CA0">
            <w:pPr>
              <w:jc w:val="center"/>
            </w:pPr>
            <w:r w:rsidRPr="00254D4D">
              <w:t>Ք. Երևան, Էրեբունի 12</w:t>
            </w:r>
          </w:p>
        </w:tc>
        <w:tc>
          <w:tcPr>
            <w:tcW w:w="1803" w:type="dxa"/>
            <w:tcBorders>
              <w:bottom w:val="single" w:sz="4" w:space="0" w:color="auto"/>
            </w:tcBorders>
          </w:tcPr>
          <w:p w14:paraId="48E8BE39" w14:textId="3D88E2AE" w:rsidR="00A11CA0" w:rsidRPr="00D13F0B" w:rsidRDefault="00A11CA0" w:rsidP="00A11CA0">
            <w:pPr>
              <w:jc w:val="center"/>
              <w:rPr>
                <w:rFonts w:ascii="GHEA Grapalat" w:hAnsi="GHEA Grapalat" w:cs="Calibri"/>
                <w:color w:val="000000"/>
                <w:sz w:val="22"/>
                <w:szCs w:val="22"/>
              </w:rPr>
            </w:pPr>
            <w:r w:rsidRPr="00D13F0B">
              <w:rPr>
                <w:rFonts w:ascii="GHEA Grapalat" w:hAnsi="GHEA Grapalat" w:cs="Calibri"/>
                <w:color w:val="000000"/>
                <w:sz w:val="22"/>
                <w:szCs w:val="22"/>
              </w:rPr>
              <w:t xml:space="preserve">Ֆինանսական միջոցների առկայության դեպքում </w:t>
            </w:r>
            <w:r>
              <w:rPr>
                <w:rFonts w:ascii="GHEA Grapalat" w:hAnsi="GHEA Grapalat" w:cs="Calibri"/>
                <w:color w:val="000000"/>
                <w:sz w:val="22"/>
                <w:szCs w:val="22"/>
              </w:rPr>
              <w:t xml:space="preserve"> մինչև 20-րդ աշխատանքայ</w:t>
            </w:r>
            <w:r>
              <w:rPr>
                <w:rFonts w:ascii="GHEA Grapalat" w:hAnsi="GHEA Grapalat" w:cs="Calibri"/>
                <w:color w:val="000000"/>
                <w:sz w:val="22"/>
                <w:szCs w:val="22"/>
              </w:rPr>
              <w:lastRenderedPageBreak/>
              <w:t>ին օրը ներառյալ</w:t>
            </w:r>
          </w:p>
        </w:tc>
      </w:tr>
      <w:tr w:rsidR="00A11CA0" w:rsidRPr="00A71D81" w14:paraId="4D56427B" w14:textId="77777777" w:rsidTr="00B40035">
        <w:tc>
          <w:tcPr>
            <w:tcW w:w="1348" w:type="dxa"/>
            <w:tcBorders>
              <w:top w:val="single" w:sz="4" w:space="0" w:color="auto"/>
            </w:tcBorders>
            <w:vAlign w:val="center"/>
          </w:tcPr>
          <w:p w14:paraId="29E0A05B" w14:textId="1E650FE1" w:rsidR="00A11CA0" w:rsidRDefault="00A11CA0" w:rsidP="00A11CA0">
            <w:pPr>
              <w:jc w:val="center"/>
              <w:rPr>
                <w:rFonts w:ascii="GHEA Grapalat" w:hAnsi="GHEA Grapalat"/>
                <w:sz w:val="16"/>
              </w:rPr>
            </w:pPr>
            <w:r>
              <w:rPr>
                <w:rFonts w:ascii="GHEA Grapalat" w:hAnsi="GHEA Grapalat"/>
                <w:sz w:val="16"/>
              </w:rPr>
              <w:lastRenderedPageBreak/>
              <w:t>14</w:t>
            </w:r>
          </w:p>
        </w:tc>
        <w:tc>
          <w:tcPr>
            <w:tcW w:w="1422" w:type="dxa"/>
            <w:tcBorders>
              <w:top w:val="single" w:sz="4" w:space="0" w:color="auto"/>
              <w:left w:val="single" w:sz="4" w:space="0" w:color="auto"/>
              <w:bottom w:val="single" w:sz="4" w:space="0" w:color="auto"/>
              <w:right w:val="single" w:sz="4" w:space="0" w:color="auto"/>
            </w:tcBorders>
            <w:shd w:val="clear" w:color="000000" w:fill="FFFFFF"/>
            <w:vAlign w:val="center"/>
          </w:tcPr>
          <w:p w14:paraId="29748752" w14:textId="114D43BA" w:rsidR="00A11CA0" w:rsidRPr="00DA41AE" w:rsidRDefault="00A11CA0" w:rsidP="00A11CA0">
            <w:pPr>
              <w:jc w:val="center"/>
              <w:rPr>
                <w:rFonts w:ascii="Calibri" w:hAnsi="Calibri" w:cs="Calibri"/>
                <w:sz w:val="22"/>
                <w:szCs w:val="22"/>
              </w:rPr>
            </w:pPr>
            <w:r>
              <w:rPr>
                <w:rFonts w:ascii="Calibri" w:hAnsi="Calibri" w:cs="Calibri"/>
              </w:rPr>
              <w:t>24311261/2</w:t>
            </w:r>
          </w:p>
        </w:tc>
        <w:tc>
          <w:tcPr>
            <w:tcW w:w="2107" w:type="dxa"/>
            <w:tcBorders>
              <w:top w:val="single" w:sz="4" w:space="0" w:color="auto"/>
              <w:left w:val="single" w:sz="4" w:space="0" w:color="auto"/>
              <w:bottom w:val="single" w:sz="4" w:space="0" w:color="auto"/>
              <w:right w:val="single" w:sz="4" w:space="0" w:color="auto"/>
            </w:tcBorders>
            <w:shd w:val="clear" w:color="000000" w:fill="FFFFFF"/>
            <w:vAlign w:val="center"/>
          </w:tcPr>
          <w:p w14:paraId="76781A78" w14:textId="3ACE43B2" w:rsidR="00A11CA0" w:rsidRPr="00DA41AE" w:rsidRDefault="00A11CA0" w:rsidP="00A11CA0">
            <w:pPr>
              <w:jc w:val="center"/>
              <w:rPr>
                <w:rFonts w:ascii="GHEA Grapalat" w:hAnsi="GHEA Grapalat"/>
                <w:sz w:val="20"/>
              </w:rPr>
            </w:pPr>
            <w:r w:rsidRPr="00081EA2">
              <w:rPr>
                <w:rFonts w:ascii="GHEA Grapalat" w:hAnsi="GHEA Grapalat" w:cs="Calibri"/>
                <w:color w:val="000000"/>
                <w:sz w:val="18"/>
                <w:szCs w:val="18"/>
              </w:rPr>
              <w:t>Նատրիումի հիդրօքսիդ NaOH</w:t>
            </w:r>
          </w:p>
        </w:tc>
        <w:tc>
          <w:tcPr>
            <w:tcW w:w="1263" w:type="dxa"/>
            <w:tcBorders>
              <w:top w:val="single" w:sz="4" w:space="0" w:color="auto"/>
            </w:tcBorders>
            <w:vAlign w:val="center"/>
          </w:tcPr>
          <w:p w14:paraId="789C6AF2" w14:textId="77777777" w:rsidR="00A11CA0" w:rsidRPr="003D28F4" w:rsidRDefault="00A11CA0" w:rsidP="00A11CA0">
            <w:pPr>
              <w:jc w:val="both"/>
              <w:rPr>
                <w:rFonts w:ascii="GHEA Grapalat" w:hAnsi="GHEA Grapalat" w:cs="Calibri"/>
                <w:sz w:val="18"/>
                <w:szCs w:val="18"/>
              </w:rPr>
            </w:pPr>
          </w:p>
        </w:tc>
        <w:tc>
          <w:tcPr>
            <w:tcW w:w="2257" w:type="dxa"/>
            <w:tcBorders>
              <w:top w:val="single" w:sz="4" w:space="0" w:color="auto"/>
            </w:tcBorders>
            <w:vAlign w:val="center"/>
          </w:tcPr>
          <w:p w14:paraId="23BFC1C6" w14:textId="2E138BBF" w:rsidR="00A11CA0" w:rsidRPr="004062F1" w:rsidRDefault="00A11CA0" w:rsidP="00A11CA0">
            <w:pPr>
              <w:jc w:val="center"/>
              <w:rPr>
                <w:rFonts w:ascii="GHEA Grapalat" w:hAnsi="GHEA Grapalat" w:cs="Calibri"/>
                <w:color w:val="000000" w:themeColor="text1"/>
                <w:sz w:val="18"/>
                <w:lang w:val="hy-AM"/>
              </w:rPr>
            </w:pPr>
            <w:r w:rsidRPr="00A40BC1">
              <w:rPr>
                <w:rFonts w:ascii="GHEA Grapalat" w:hAnsi="GHEA Grapalat" w:cs="Calibri"/>
                <w:color w:val="000000"/>
                <w:sz w:val="18"/>
                <w:szCs w:val="18"/>
              </w:rPr>
              <w:t>CAS Number</w:t>
            </w:r>
            <w:r w:rsidRPr="00A40BC1">
              <w:rPr>
                <w:rFonts w:ascii="Calibri" w:hAnsi="Calibri" w:cs="Calibri"/>
                <w:color w:val="000000"/>
                <w:sz w:val="18"/>
                <w:szCs w:val="18"/>
              </w:rPr>
              <w:t> </w:t>
            </w:r>
            <w:r w:rsidRPr="00A40BC1">
              <w:rPr>
                <w:rFonts w:ascii="GHEA Grapalat" w:hAnsi="GHEA Grapalat" w:cs="Calibri"/>
                <w:color w:val="000000"/>
                <w:sz w:val="18"/>
                <w:szCs w:val="18"/>
              </w:rPr>
              <w:t>1310-73-2, Մաքրությունը՝  ≥98.0% GC-MS-MS, LC-MS-MS</w:t>
            </w:r>
            <w:r w:rsidRPr="00A7753A">
              <w:rPr>
                <w:rFonts w:ascii="GHEA Grapalat" w:hAnsi="GHEA Grapalat" w:cs="Calibri"/>
                <w:color w:val="000000"/>
                <w:sz w:val="18"/>
                <w:szCs w:val="18"/>
              </w:rPr>
              <w:t>, AAS</w:t>
            </w:r>
            <w:r w:rsidRPr="00A40BC1">
              <w:rPr>
                <w:rFonts w:ascii="GHEA Grapalat" w:hAnsi="GHEA Grapalat" w:cs="Calibri"/>
                <w:color w:val="000000"/>
                <w:sz w:val="18"/>
                <w:szCs w:val="18"/>
              </w:rPr>
              <w:t xml:space="preserve"> մեթոդներով հոտազոտություններ կատարելու համար: </w:t>
            </w:r>
            <w:r>
              <w:rPr>
                <w:rFonts w:ascii="Arial Unicode" w:hAnsi="Arial Unicode" w:cs="Calibri"/>
                <w:color w:val="000000"/>
                <w:sz w:val="18"/>
                <w:szCs w:val="18"/>
              </w:rPr>
              <w:t>Թ</w:t>
            </w:r>
            <w:r w:rsidRPr="00A40BC1">
              <w:rPr>
                <w:rFonts w:ascii="GHEA Grapalat" w:hAnsi="GHEA Grapalat" w:cs="Calibri"/>
                <w:color w:val="000000"/>
                <w:sz w:val="18"/>
                <w:szCs w:val="18"/>
              </w:rPr>
              <w:t>եփուկանման սպիտակ զանգված</w:t>
            </w:r>
            <w:r w:rsidRPr="00A7753A">
              <w:rPr>
                <w:rFonts w:ascii="GHEA Grapalat" w:hAnsi="GHEA Grapalat" w:cs="Calibri"/>
                <w:color w:val="000000"/>
                <w:sz w:val="18"/>
                <w:szCs w:val="18"/>
              </w:rPr>
              <w:t xml:space="preserve">, </w:t>
            </w:r>
            <w:r>
              <w:rPr>
                <w:rFonts w:ascii="GHEA Grapalat" w:hAnsi="GHEA Grapalat" w:cs="Calibri"/>
                <w:color w:val="000000"/>
                <w:sz w:val="18"/>
                <w:szCs w:val="18"/>
              </w:rPr>
              <w:t>թեփուկները</w:t>
            </w:r>
            <w:r w:rsidRPr="00A7753A">
              <w:rPr>
                <w:rFonts w:ascii="GHEA Grapalat" w:hAnsi="GHEA Grapalat" w:cs="Calibri"/>
                <w:color w:val="000000"/>
                <w:sz w:val="18"/>
                <w:szCs w:val="18"/>
              </w:rPr>
              <w:t xml:space="preserve">` </w:t>
            </w:r>
            <w:r>
              <w:rPr>
                <w:rFonts w:ascii="GHEA Grapalat" w:hAnsi="GHEA Grapalat" w:cs="Calibri"/>
                <w:color w:val="000000"/>
                <w:sz w:val="18"/>
                <w:szCs w:val="18"/>
              </w:rPr>
              <w:t>մանր</w:t>
            </w:r>
            <w:r w:rsidRPr="00A7753A">
              <w:rPr>
                <w:rFonts w:ascii="GHEA Grapalat" w:hAnsi="GHEA Grapalat" w:cs="Calibri"/>
                <w:color w:val="000000"/>
                <w:sz w:val="18"/>
                <w:szCs w:val="18"/>
              </w:rPr>
              <w:t>:</w:t>
            </w:r>
            <w:r w:rsidRPr="00A40BC1">
              <w:rPr>
                <w:rFonts w:ascii="GHEA Grapalat" w:hAnsi="GHEA Grapalat" w:cs="Calibri"/>
                <w:color w:val="000000"/>
                <w:sz w:val="18"/>
                <w:szCs w:val="18"/>
              </w:rPr>
              <w:t xml:space="preserve"> Որակի սերտիֆիկատի առկայություն</w:t>
            </w:r>
          </w:p>
        </w:tc>
        <w:tc>
          <w:tcPr>
            <w:tcW w:w="904" w:type="dxa"/>
            <w:tcBorders>
              <w:top w:val="single" w:sz="4" w:space="0" w:color="auto"/>
              <w:left w:val="single" w:sz="4" w:space="0" w:color="auto"/>
              <w:bottom w:val="single" w:sz="4" w:space="0" w:color="auto"/>
              <w:right w:val="single" w:sz="4" w:space="0" w:color="auto"/>
            </w:tcBorders>
            <w:shd w:val="clear" w:color="000000" w:fill="FFFFFF"/>
            <w:vAlign w:val="center"/>
          </w:tcPr>
          <w:p w14:paraId="0E798626" w14:textId="7BD77BB3" w:rsidR="00A11CA0" w:rsidRDefault="00A11CA0" w:rsidP="00A11CA0">
            <w:pPr>
              <w:jc w:val="center"/>
              <w:rPr>
                <w:rFonts w:ascii="GHEA Grapalat" w:hAnsi="GHEA Grapalat" w:cs="Calibri"/>
                <w:color w:val="000000"/>
                <w:sz w:val="22"/>
                <w:szCs w:val="22"/>
              </w:rPr>
            </w:pPr>
            <w:r w:rsidRPr="00D642CA">
              <w:rPr>
                <w:rFonts w:ascii="GHEA Grapalat" w:hAnsi="GHEA Grapalat" w:cs="Calibri"/>
                <w:color w:val="000000"/>
                <w:sz w:val="18"/>
                <w:szCs w:val="18"/>
              </w:rPr>
              <w:t>կգ</w:t>
            </w:r>
          </w:p>
        </w:tc>
        <w:tc>
          <w:tcPr>
            <w:tcW w:w="866" w:type="dxa"/>
            <w:tcBorders>
              <w:top w:val="single" w:sz="4" w:space="0" w:color="auto"/>
            </w:tcBorders>
          </w:tcPr>
          <w:p w14:paraId="671C22A3" w14:textId="77777777" w:rsidR="00A11CA0" w:rsidRPr="00A71D81" w:rsidRDefault="00A11CA0" w:rsidP="00A11CA0">
            <w:pPr>
              <w:jc w:val="center"/>
              <w:rPr>
                <w:rFonts w:ascii="GHEA Grapalat" w:hAnsi="GHEA Grapalat"/>
                <w:sz w:val="20"/>
              </w:rPr>
            </w:pPr>
          </w:p>
        </w:tc>
        <w:tc>
          <w:tcPr>
            <w:tcW w:w="1052" w:type="dxa"/>
            <w:tcBorders>
              <w:top w:val="single" w:sz="4" w:space="0" w:color="auto"/>
            </w:tcBorders>
          </w:tcPr>
          <w:p w14:paraId="3D69C851" w14:textId="77777777" w:rsidR="00A11CA0" w:rsidRPr="00A71D81" w:rsidRDefault="00A11CA0" w:rsidP="00A11CA0">
            <w:pPr>
              <w:jc w:val="center"/>
              <w:rPr>
                <w:rFonts w:ascii="GHEA Grapalat" w:hAnsi="GHEA Grapalat"/>
                <w:sz w:val="20"/>
              </w:rPr>
            </w:pPr>
          </w:p>
        </w:tc>
        <w:tc>
          <w:tcPr>
            <w:tcW w:w="1052" w:type="dxa"/>
            <w:tcBorders>
              <w:top w:val="single" w:sz="4" w:space="0" w:color="auto"/>
              <w:left w:val="single" w:sz="4" w:space="0" w:color="auto"/>
              <w:bottom w:val="single" w:sz="4" w:space="0" w:color="auto"/>
              <w:right w:val="single" w:sz="4" w:space="0" w:color="auto"/>
            </w:tcBorders>
            <w:shd w:val="clear" w:color="000000" w:fill="FFFFFF"/>
            <w:vAlign w:val="center"/>
          </w:tcPr>
          <w:p w14:paraId="1E36A3FE" w14:textId="5E5791B4" w:rsidR="00A11CA0" w:rsidRDefault="00A11CA0" w:rsidP="00A11CA0">
            <w:pPr>
              <w:jc w:val="center"/>
              <w:rPr>
                <w:rFonts w:ascii="GHEA Grapalat" w:hAnsi="GHEA Grapalat"/>
                <w:sz w:val="20"/>
              </w:rPr>
            </w:pPr>
            <w:r>
              <w:rPr>
                <w:rFonts w:ascii="GHEA Grapalat" w:hAnsi="GHEA Grapalat" w:cs="Calibri"/>
                <w:color w:val="000000"/>
                <w:sz w:val="18"/>
                <w:szCs w:val="18"/>
              </w:rPr>
              <w:t>2</w:t>
            </w:r>
          </w:p>
        </w:tc>
        <w:tc>
          <w:tcPr>
            <w:tcW w:w="1123" w:type="dxa"/>
            <w:tcBorders>
              <w:top w:val="single" w:sz="4" w:space="0" w:color="auto"/>
            </w:tcBorders>
          </w:tcPr>
          <w:p w14:paraId="313E1593" w14:textId="476CF212" w:rsidR="00A11CA0" w:rsidRPr="00254D4D" w:rsidRDefault="00A11CA0" w:rsidP="00A11CA0">
            <w:pPr>
              <w:jc w:val="center"/>
            </w:pPr>
            <w:r w:rsidRPr="00254D4D">
              <w:t>Ք. Երևան, Էրեբունի 12</w:t>
            </w:r>
          </w:p>
        </w:tc>
        <w:tc>
          <w:tcPr>
            <w:tcW w:w="1803" w:type="dxa"/>
            <w:tcBorders>
              <w:top w:val="single" w:sz="4" w:space="0" w:color="auto"/>
            </w:tcBorders>
          </w:tcPr>
          <w:p w14:paraId="35CE7B20" w14:textId="398F739B" w:rsidR="00A11CA0" w:rsidRPr="00D13F0B" w:rsidRDefault="00A11CA0" w:rsidP="00A11CA0">
            <w:pPr>
              <w:jc w:val="center"/>
              <w:rPr>
                <w:rFonts w:ascii="GHEA Grapalat" w:hAnsi="GHEA Grapalat" w:cs="Calibri"/>
                <w:color w:val="000000"/>
                <w:sz w:val="22"/>
                <w:szCs w:val="22"/>
              </w:rPr>
            </w:pPr>
            <w:r w:rsidRPr="00D13F0B">
              <w:rPr>
                <w:rFonts w:ascii="GHEA Grapalat" w:hAnsi="GHEA Grapalat" w:cs="Calibri"/>
                <w:color w:val="000000"/>
                <w:sz w:val="22"/>
                <w:szCs w:val="22"/>
              </w:rPr>
              <w:t xml:space="preserve">Ֆինանսական միջոցների առկայության դեպքում </w:t>
            </w:r>
            <w:r>
              <w:rPr>
                <w:rFonts w:ascii="GHEA Grapalat" w:hAnsi="GHEA Grapalat" w:cs="Calibri"/>
                <w:color w:val="000000"/>
                <w:sz w:val="22"/>
                <w:szCs w:val="22"/>
              </w:rPr>
              <w:t xml:space="preserve"> մինչև 20-րդ աշխատանքային օրը ներառյալ</w:t>
            </w:r>
          </w:p>
        </w:tc>
      </w:tr>
      <w:tr w:rsidR="00A11CA0" w:rsidRPr="00A71D81" w14:paraId="330DB18D" w14:textId="77777777" w:rsidTr="00792C10">
        <w:trPr>
          <w:trHeight w:val="246"/>
        </w:trPr>
        <w:tc>
          <w:tcPr>
            <w:tcW w:w="1348" w:type="dxa"/>
            <w:vAlign w:val="center"/>
          </w:tcPr>
          <w:p w14:paraId="11DD4177" w14:textId="031A6EEF" w:rsidR="00A11CA0" w:rsidRDefault="00A11CA0" w:rsidP="00A11CA0">
            <w:pPr>
              <w:jc w:val="center"/>
              <w:rPr>
                <w:rFonts w:ascii="GHEA Grapalat" w:hAnsi="GHEA Grapalat"/>
                <w:sz w:val="20"/>
              </w:rPr>
            </w:pPr>
            <w:r>
              <w:rPr>
                <w:rFonts w:ascii="GHEA Grapalat" w:hAnsi="GHEA Grapalat"/>
                <w:sz w:val="16"/>
              </w:rPr>
              <w:t>15</w:t>
            </w:r>
          </w:p>
        </w:tc>
        <w:tc>
          <w:tcPr>
            <w:tcW w:w="1422" w:type="dxa"/>
            <w:tcBorders>
              <w:top w:val="single" w:sz="4" w:space="0" w:color="auto"/>
              <w:left w:val="single" w:sz="4" w:space="0" w:color="auto"/>
              <w:bottom w:val="single" w:sz="4" w:space="0" w:color="auto"/>
              <w:right w:val="single" w:sz="4" w:space="0" w:color="auto"/>
            </w:tcBorders>
            <w:shd w:val="clear" w:color="000000" w:fill="FFFFFF"/>
            <w:vAlign w:val="bottom"/>
          </w:tcPr>
          <w:p w14:paraId="3867CEAB" w14:textId="77777777" w:rsidR="00A11CA0" w:rsidRDefault="00A11CA0" w:rsidP="00A11CA0">
            <w:pPr>
              <w:jc w:val="center"/>
              <w:rPr>
                <w:rFonts w:ascii="Calibri" w:hAnsi="Calibri" w:cs="Calibri"/>
                <w:color w:val="000000"/>
                <w:sz w:val="22"/>
                <w:szCs w:val="22"/>
              </w:rPr>
            </w:pPr>
            <w:r>
              <w:rPr>
                <w:rFonts w:ascii="Calibri" w:hAnsi="Calibri" w:cs="Calibri"/>
                <w:color w:val="000000"/>
                <w:sz w:val="22"/>
                <w:szCs w:val="22"/>
              </w:rPr>
              <w:t>24321660/5</w:t>
            </w:r>
          </w:p>
          <w:p w14:paraId="70251FEF" w14:textId="77777777" w:rsidR="00A11CA0" w:rsidRPr="00DA41AE" w:rsidRDefault="00A11CA0" w:rsidP="00A11CA0">
            <w:pPr>
              <w:jc w:val="center"/>
              <w:rPr>
                <w:rFonts w:ascii="Calibri" w:hAnsi="Calibri" w:cs="Calibri"/>
                <w:sz w:val="22"/>
                <w:szCs w:val="22"/>
              </w:rPr>
            </w:pPr>
          </w:p>
        </w:tc>
        <w:tc>
          <w:tcPr>
            <w:tcW w:w="2107" w:type="dxa"/>
            <w:tcBorders>
              <w:top w:val="single" w:sz="4" w:space="0" w:color="auto"/>
              <w:left w:val="single" w:sz="4" w:space="0" w:color="auto"/>
              <w:bottom w:val="single" w:sz="4" w:space="0" w:color="auto"/>
              <w:right w:val="single" w:sz="4" w:space="0" w:color="auto"/>
            </w:tcBorders>
            <w:shd w:val="clear" w:color="000000" w:fill="FFFFFF"/>
            <w:vAlign w:val="center"/>
          </w:tcPr>
          <w:p w14:paraId="5B470C62" w14:textId="1607D2B7" w:rsidR="00A11CA0" w:rsidRPr="00DA41AE" w:rsidRDefault="00A11CA0" w:rsidP="00A11CA0">
            <w:pPr>
              <w:jc w:val="center"/>
              <w:rPr>
                <w:rFonts w:ascii="GHEA Grapalat" w:hAnsi="GHEA Grapalat"/>
                <w:sz w:val="20"/>
              </w:rPr>
            </w:pPr>
            <w:r w:rsidRPr="00081EA2">
              <w:rPr>
                <w:rFonts w:ascii="GHEA Grapalat" w:hAnsi="GHEA Grapalat" w:cs="Calibri"/>
                <w:color w:val="000000"/>
                <w:sz w:val="18"/>
                <w:szCs w:val="18"/>
              </w:rPr>
              <w:t>զանազան օրգանական քիմիական նյութեր</w:t>
            </w:r>
          </w:p>
        </w:tc>
        <w:tc>
          <w:tcPr>
            <w:tcW w:w="1263" w:type="dxa"/>
            <w:vAlign w:val="center"/>
          </w:tcPr>
          <w:p w14:paraId="4FB2EF7B" w14:textId="77777777" w:rsidR="00A11CA0" w:rsidRPr="003D28F4" w:rsidRDefault="00A11CA0" w:rsidP="00A11CA0">
            <w:pPr>
              <w:jc w:val="both"/>
              <w:rPr>
                <w:rFonts w:ascii="GHEA Grapalat" w:hAnsi="GHEA Grapalat" w:cs="Calibri"/>
                <w:sz w:val="18"/>
                <w:szCs w:val="18"/>
              </w:rPr>
            </w:pPr>
          </w:p>
        </w:tc>
        <w:tc>
          <w:tcPr>
            <w:tcW w:w="2257" w:type="dxa"/>
            <w:vAlign w:val="center"/>
          </w:tcPr>
          <w:p w14:paraId="1E9A2065" w14:textId="3EE4DE27" w:rsidR="00A11CA0" w:rsidRPr="004062F1" w:rsidRDefault="00A11CA0" w:rsidP="00A11CA0">
            <w:pPr>
              <w:jc w:val="center"/>
              <w:rPr>
                <w:rFonts w:ascii="GHEA Grapalat" w:hAnsi="GHEA Grapalat" w:cs="Calibri"/>
                <w:color w:val="000000" w:themeColor="text1"/>
                <w:sz w:val="18"/>
                <w:lang w:val="hy-AM"/>
              </w:rPr>
            </w:pPr>
            <w:r>
              <w:rPr>
                <w:rFonts w:ascii="GHEA Grapalat" w:hAnsi="GHEA Grapalat" w:cs="Calibri"/>
                <w:color w:val="000000"/>
                <w:sz w:val="18"/>
                <w:szCs w:val="18"/>
              </w:rPr>
              <w:t>Պետրոլե</w:t>
            </w:r>
            <w:r w:rsidRPr="00D642CA">
              <w:rPr>
                <w:rFonts w:ascii="GHEA Grapalat" w:hAnsi="GHEA Grapalat" w:cs="Calibri"/>
                <w:color w:val="000000"/>
                <w:sz w:val="18"/>
                <w:szCs w:val="18"/>
              </w:rPr>
              <w:t>ումի եթեր CAS Number</w:t>
            </w:r>
            <w:r w:rsidRPr="00A40BC1">
              <w:rPr>
                <w:rFonts w:ascii="Calibri" w:hAnsi="Calibri" w:cs="Calibri"/>
                <w:color w:val="000000"/>
                <w:sz w:val="18"/>
                <w:szCs w:val="18"/>
              </w:rPr>
              <w:t>  </w:t>
            </w:r>
            <w:r w:rsidRPr="00A40BC1">
              <w:rPr>
                <w:rFonts w:ascii="GHEA Grapalat" w:hAnsi="GHEA Grapalat" w:cs="Calibri"/>
                <w:color w:val="000000"/>
                <w:sz w:val="18"/>
                <w:szCs w:val="18"/>
              </w:rPr>
              <w:t>101316-46-5</w:t>
            </w:r>
            <w:r w:rsidRPr="00A7753A">
              <w:rPr>
                <w:rFonts w:ascii="GHEA Grapalat" w:hAnsi="GHEA Grapalat" w:cs="Calibri"/>
                <w:color w:val="000000"/>
                <w:sz w:val="18"/>
                <w:szCs w:val="18"/>
              </w:rPr>
              <w:t xml:space="preserve">, </w:t>
            </w:r>
            <w:r w:rsidRPr="00A40BC1">
              <w:rPr>
                <w:rFonts w:ascii="GHEA Grapalat" w:hAnsi="GHEA Grapalat" w:cs="Calibri"/>
                <w:color w:val="000000"/>
                <w:sz w:val="18"/>
                <w:szCs w:val="18"/>
              </w:rPr>
              <w:t xml:space="preserve">Մաքրությունը՝ ≥95.0% 30-40°C-ում </w:t>
            </w:r>
            <w:r>
              <w:rPr>
                <w:rFonts w:ascii="GHEA Grapalat" w:hAnsi="GHEA Grapalat" w:cs="Calibri"/>
                <w:color w:val="000000"/>
                <w:sz w:val="18"/>
                <w:szCs w:val="18"/>
              </w:rPr>
              <w:t>GC-MS-MS, LC-MS-MS մեթոդներով հե</w:t>
            </w:r>
            <w:r w:rsidRPr="00A40BC1">
              <w:rPr>
                <w:rFonts w:ascii="GHEA Grapalat" w:hAnsi="GHEA Grapalat" w:cs="Calibri"/>
                <w:color w:val="000000"/>
                <w:sz w:val="18"/>
                <w:szCs w:val="18"/>
              </w:rPr>
              <w:t>տազոտություններ կատարելու համար</w:t>
            </w:r>
            <w:r w:rsidRPr="00A7753A">
              <w:rPr>
                <w:rFonts w:ascii="GHEA Grapalat" w:hAnsi="GHEA Grapalat" w:cs="Calibri"/>
                <w:color w:val="000000"/>
                <w:sz w:val="18"/>
                <w:szCs w:val="18"/>
              </w:rPr>
              <w:t>:</w:t>
            </w:r>
            <w:r w:rsidRPr="00A40BC1">
              <w:rPr>
                <w:rFonts w:ascii="GHEA Grapalat" w:hAnsi="GHEA Grapalat" w:cs="Calibri"/>
                <w:color w:val="000000"/>
                <w:sz w:val="18"/>
                <w:szCs w:val="18"/>
              </w:rPr>
              <w:t xml:space="preserve"> Որակի սերտիֆիկատի առկայություն</w:t>
            </w:r>
          </w:p>
        </w:tc>
        <w:tc>
          <w:tcPr>
            <w:tcW w:w="904" w:type="dxa"/>
            <w:tcBorders>
              <w:top w:val="single" w:sz="4" w:space="0" w:color="auto"/>
              <w:left w:val="single" w:sz="4" w:space="0" w:color="auto"/>
              <w:bottom w:val="single" w:sz="4" w:space="0" w:color="auto"/>
              <w:right w:val="single" w:sz="4" w:space="0" w:color="auto"/>
            </w:tcBorders>
            <w:shd w:val="clear" w:color="000000" w:fill="FFFFFF"/>
            <w:vAlign w:val="center"/>
          </w:tcPr>
          <w:p w14:paraId="19D98CF3" w14:textId="14B18920" w:rsidR="00A11CA0" w:rsidRDefault="00A11CA0" w:rsidP="00A11CA0">
            <w:pPr>
              <w:jc w:val="center"/>
              <w:rPr>
                <w:rFonts w:ascii="GHEA Grapalat" w:hAnsi="GHEA Grapalat" w:cs="Calibri"/>
                <w:color w:val="000000"/>
                <w:sz w:val="22"/>
                <w:szCs w:val="22"/>
              </w:rPr>
            </w:pPr>
            <w:r w:rsidRPr="00D642CA">
              <w:rPr>
                <w:rFonts w:ascii="GHEA Grapalat" w:hAnsi="GHEA Grapalat" w:cs="Calibri"/>
                <w:color w:val="000000"/>
                <w:sz w:val="18"/>
                <w:szCs w:val="18"/>
              </w:rPr>
              <w:t>լ</w:t>
            </w:r>
          </w:p>
        </w:tc>
        <w:tc>
          <w:tcPr>
            <w:tcW w:w="866" w:type="dxa"/>
          </w:tcPr>
          <w:p w14:paraId="4A00F9FA" w14:textId="77777777" w:rsidR="00A11CA0" w:rsidRPr="00A71D81" w:rsidRDefault="00A11CA0" w:rsidP="00A11CA0">
            <w:pPr>
              <w:jc w:val="center"/>
              <w:rPr>
                <w:rFonts w:ascii="GHEA Grapalat" w:hAnsi="GHEA Grapalat"/>
                <w:sz w:val="20"/>
              </w:rPr>
            </w:pPr>
          </w:p>
        </w:tc>
        <w:tc>
          <w:tcPr>
            <w:tcW w:w="1052" w:type="dxa"/>
          </w:tcPr>
          <w:p w14:paraId="2282D266" w14:textId="77777777" w:rsidR="00A11CA0" w:rsidRPr="00A71D81" w:rsidRDefault="00A11CA0" w:rsidP="00A11CA0">
            <w:pPr>
              <w:jc w:val="center"/>
              <w:rPr>
                <w:rFonts w:ascii="GHEA Grapalat" w:hAnsi="GHEA Grapalat"/>
                <w:sz w:val="20"/>
              </w:rPr>
            </w:pPr>
          </w:p>
        </w:tc>
        <w:tc>
          <w:tcPr>
            <w:tcW w:w="1052" w:type="dxa"/>
            <w:tcBorders>
              <w:top w:val="single" w:sz="4" w:space="0" w:color="auto"/>
              <w:left w:val="single" w:sz="4" w:space="0" w:color="auto"/>
              <w:bottom w:val="single" w:sz="4" w:space="0" w:color="auto"/>
              <w:right w:val="single" w:sz="4" w:space="0" w:color="auto"/>
            </w:tcBorders>
            <w:shd w:val="clear" w:color="000000" w:fill="FFFFFF"/>
            <w:vAlign w:val="center"/>
          </w:tcPr>
          <w:p w14:paraId="0FCE6016" w14:textId="607D8001" w:rsidR="00A11CA0" w:rsidRDefault="00A11CA0" w:rsidP="00A11CA0">
            <w:pPr>
              <w:jc w:val="center"/>
              <w:rPr>
                <w:rFonts w:ascii="GHEA Grapalat" w:hAnsi="GHEA Grapalat"/>
                <w:sz w:val="20"/>
              </w:rPr>
            </w:pPr>
            <w:r>
              <w:rPr>
                <w:rFonts w:ascii="GHEA Grapalat" w:hAnsi="GHEA Grapalat" w:cs="Calibri"/>
                <w:color w:val="000000"/>
                <w:sz w:val="18"/>
                <w:szCs w:val="18"/>
              </w:rPr>
              <w:t>5</w:t>
            </w:r>
          </w:p>
        </w:tc>
        <w:tc>
          <w:tcPr>
            <w:tcW w:w="1123" w:type="dxa"/>
          </w:tcPr>
          <w:p w14:paraId="7B48D4FA" w14:textId="4F52DDB2" w:rsidR="00A11CA0" w:rsidRPr="00254D4D" w:rsidRDefault="00A11CA0" w:rsidP="00A11CA0">
            <w:pPr>
              <w:jc w:val="center"/>
            </w:pPr>
            <w:r w:rsidRPr="00254D4D">
              <w:t>Ք. Երևան, Էրեբունի 12</w:t>
            </w:r>
          </w:p>
        </w:tc>
        <w:tc>
          <w:tcPr>
            <w:tcW w:w="1803" w:type="dxa"/>
          </w:tcPr>
          <w:p w14:paraId="341F625F" w14:textId="390FCE15" w:rsidR="00A11CA0" w:rsidRPr="00D13F0B" w:rsidRDefault="00A11CA0" w:rsidP="00A11CA0">
            <w:pPr>
              <w:jc w:val="center"/>
              <w:rPr>
                <w:rFonts w:ascii="GHEA Grapalat" w:hAnsi="GHEA Grapalat" w:cs="Calibri"/>
                <w:color w:val="000000"/>
                <w:sz w:val="22"/>
                <w:szCs w:val="22"/>
              </w:rPr>
            </w:pPr>
            <w:r w:rsidRPr="00D13F0B">
              <w:rPr>
                <w:rFonts w:ascii="GHEA Grapalat" w:hAnsi="GHEA Grapalat" w:cs="Calibri"/>
                <w:color w:val="000000"/>
                <w:sz w:val="22"/>
                <w:szCs w:val="22"/>
              </w:rPr>
              <w:t xml:space="preserve">Ֆինանսական միջոցների առկայության դեպքում </w:t>
            </w:r>
            <w:r>
              <w:rPr>
                <w:rFonts w:ascii="GHEA Grapalat" w:hAnsi="GHEA Grapalat" w:cs="Calibri"/>
                <w:color w:val="000000"/>
                <w:sz w:val="22"/>
                <w:szCs w:val="22"/>
              </w:rPr>
              <w:t xml:space="preserve"> մինչև 20-րդ աշխատանքային օրը ներառյալ</w:t>
            </w:r>
          </w:p>
        </w:tc>
      </w:tr>
      <w:tr w:rsidR="00A11CA0" w:rsidRPr="00A71D81" w14:paraId="33385F69" w14:textId="77777777" w:rsidTr="004E63CB">
        <w:trPr>
          <w:trHeight w:val="246"/>
        </w:trPr>
        <w:tc>
          <w:tcPr>
            <w:tcW w:w="1348" w:type="dxa"/>
            <w:vAlign w:val="center"/>
          </w:tcPr>
          <w:p w14:paraId="46AE9508" w14:textId="1E1C1397" w:rsidR="00A11CA0" w:rsidRDefault="00A11CA0" w:rsidP="00A11CA0">
            <w:pPr>
              <w:jc w:val="center"/>
              <w:rPr>
                <w:rFonts w:ascii="GHEA Grapalat" w:hAnsi="GHEA Grapalat"/>
                <w:sz w:val="20"/>
              </w:rPr>
            </w:pPr>
            <w:r>
              <w:rPr>
                <w:rFonts w:ascii="GHEA Grapalat" w:hAnsi="GHEA Grapalat"/>
                <w:sz w:val="16"/>
              </w:rPr>
              <w:t>16</w:t>
            </w:r>
          </w:p>
        </w:tc>
        <w:tc>
          <w:tcPr>
            <w:tcW w:w="1422" w:type="dxa"/>
            <w:tcBorders>
              <w:top w:val="single" w:sz="4" w:space="0" w:color="auto"/>
              <w:left w:val="single" w:sz="4" w:space="0" w:color="auto"/>
              <w:bottom w:val="single" w:sz="4" w:space="0" w:color="auto"/>
              <w:right w:val="single" w:sz="4" w:space="0" w:color="auto"/>
            </w:tcBorders>
            <w:shd w:val="clear" w:color="000000" w:fill="FFFFFF"/>
            <w:vAlign w:val="center"/>
          </w:tcPr>
          <w:p w14:paraId="3E1EF8B8" w14:textId="77777777" w:rsidR="00A11CA0" w:rsidRDefault="00A11CA0" w:rsidP="00A11CA0">
            <w:pPr>
              <w:rPr>
                <w:rFonts w:ascii="Calibri" w:hAnsi="Calibri" w:cs="Calibri"/>
              </w:rPr>
            </w:pPr>
            <w:r>
              <w:rPr>
                <w:rFonts w:ascii="Calibri" w:hAnsi="Calibri" w:cs="Calibri"/>
              </w:rPr>
              <w:t>24311125</w:t>
            </w:r>
          </w:p>
          <w:p w14:paraId="32982581" w14:textId="77777777" w:rsidR="00A11CA0" w:rsidRPr="00DA41AE" w:rsidRDefault="00A11CA0" w:rsidP="00A11CA0">
            <w:pPr>
              <w:jc w:val="center"/>
              <w:rPr>
                <w:rFonts w:ascii="Calibri" w:hAnsi="Calibri" w:cs="Calibri"/>
                <w:sz w:val="22"/>
                <w:szCs w:val="22"/>
              </w:rPr>
            </w:pPr>
          </w:p>
        </w:tc>
        <w:tc>
          <w:tcPr>
            <w:tcW w:w="2107" w:type="dxa"/>
            <w:tcBorders>
              <w:top w:val="single" w:sz="4" w:space="0" w:color="auto"/>
              <w:left w:val="single" w:sz="4" w:space="0" w:color="auto"/>
              <w:bottom w:val="single" w:sz="4" w:space="0" w:color="auto"/>
              <w:right w:val="single" w:sz="4" w:space="0" w:color="auto"/>
            </w:tcBorders>
            <w:shd w:val="clear" w:color="000000" w:fill="FFFFFF"/>
            <w:vAlign w:val="center"/>
          </w:tcPr>
          <w:p w14:paraId="11E3984A" w14:textId="452B8228" w:rsidR="00A11CA0" w:rsidRPr="00DA41AE" w:rsidRDefault="00A11CA0" w:rsidP="00A11CA0">
            <w:pPr>
              <w:jc w:val="center"/>
              <w:rPr>
                <w:rFonts w:ascii="GHEA Grapalat" w:hAnsi="GHEA Grapalat"/>
                <w:sz w:val="20"/>
              </w:rPr>
            </w:pPr>
            <w:r w:rsidRPr="00D642CA">
              <w:rPr>
                <w:rFonts w:ascii="GHEA Grapalat" w:hAnsi="GHEA Grapalat" w:cs="Calibri"/>
                <w:color w:val="000000"/>
                <w:sz w:val="18"/>
                <w:szCs w:val="18"/>
              </w:rPr>
              <w:t>Նատրիումի սուլֆատ Na2SO4</w:t>
            </w:r>
          </w:p>
        </w:tc>
        <w:tc>
          <w:tcPr>
            <w:tcW w:w="1263" w:type="dxa"/>
            <w:vAlign w:val="center"/>
          </w:tcPr>
          <w:p w14:paraId="6355FADD" w14:textId="77777777" w:rsidR="00A11CA0" w:rsidRPr="003D28F4" w:rsidRDefault="00A11CA0" w:rsidP="00A11CA0">
            <w:pPr>
              <w:jc w:val="both"/>
              <w:rPr>
                <w:rFonts w:ascii="GHEA Grapalat" w:hAnsi="GHEA Grapalat" w:cs="Calibri"/>
                <w:sz w:val="18"/>
                <w:szCs w:val="18"/>
              </w:rPr>
            </w:pPr>
          </w:p>
        </w:tc>
        <w:tc>
          <w:tcPr>
            <w:tcW w:w="2257" w:type="dxa"/>
            <w:vAlign w:val="center"/>
          </w:tcPr>
          <w:p w14:paraId="7485E206" w14:textId="6D2B47BF" w:rsidR="00A11CA0" w:rsidRPr="004062F1" w:rsidRDefault="00A11CA0" w:rsidP="00A11CA0">
            <w:pPr>
              <w:jc w:val="center"/>
              <w:rPr>
                <w:rFonts w:ascii="GHEA Grapalat" w:hAnsi="GHEA Grapalat" w:cs="Calibri"/>
                <w:color w:val="000000" w:themeColor="text1"/>
                <w:sz w:val="18"/>
                <w:lang w:val="hy-AM"/>
              </w:rPr>
            </w:pPr>
            <w:r w:rsidRPr="00D642CA">
              <w:rPr>
                <w:rFonts w:ascii="GHEA Grapalat" w:hAnsi="GHEA Grapalat" w:cs="Calibri"/>
                <w:color w:val="000000"/>
                <w:sz w:val="18"/>
                <w:szCs w:val="18"/>
              </w:rPr>
              <w:t>CAS Number</w:t>
            </w:r>
            <w:r w:rsidRPr="00A40BC1">
              <w:rPr>
                <w:rFonts w:ascii="Calibri" w:hAnsi="Calibri" w:cs="Calibri"/>
                <w:color w:val="000000"/>
                <w:sz w:val="18"/>
                <w:szCs w:val="18"/>
              </w:rPr>
              <w:t> </w:t>
            </w:r>
            <w:r w:rsidRPr="00A40BC1">
              <w:rPr>
                <w:rFonts w:ascii="GHEA Grapalat" w:hAnsi="GHEA Grapalat" w:cs="Calibri"/>
                <w:color w:val="000000"/>
                <w:sz w:val="18"/>
                <w:szCs w:val="18"/>
              </w:rPr>
              <w:t>7757-82-6</w:t>
            </w:r>
            <w:r w:rsidRPr="00A7753A">
              <w:rPr>
                <w:rFonts w:ascii="GHEA Grapalat" w:hAnsi="GHEA Grapalat" w:cs="Calibri"/>
                <w:color w:val="000000"/>
                <w:sz w:val="18"/>
                <w:szCs w:val="18"/>
              </w:rPr>
              <w:t xml:space="preserve">, </w:t>
            </w:r>
            <w:r w:rsidRPr="00A40BC1">
              <w:rPr>
                <w:rFonts w:ascii="GHEA Grapalat" w:hAnsi="GHEA Grapalat" w:cs="Calibri"/>
                <w:color w:val="000000"/>
                <w:sz w:val="18"/>
                <w:szCs w:val="18"/>
              </w:rPr>
              <w:t>Մաքրությունը՝  ≥98%                                 GC-MS-MS, LC-MS-MS մեթոդներով հետազոտություններ կատարելու համար</w:t>
            </w:r>
            <w:r w:rsidRPr="00A7753A">
              <w:rPr>
                <w:rFonts w:ascii="GHEA Grapalat" w:hAnsi="GHEA Grapalat" w:cs="Calibri"/>
                <w:color w:val="000000"/>
                <w:sz w:val="18"/>
                <w:szCs w:val="18"/>
              </w:rPr>
              <w:t>:</w:t>
            </w:r>
            <w:r w:rsidRPr="00A40BC1">
              <w:rPr>
                <w:rFonts w:ascii="GHEA Grapalat" w:hAnsi="GHEA Grapalat" w:cs="Calibri"/>
                <w:color w:val="000000"/>
                <w:sz w:val="18"/>
                <w:szCs w:val="18"/>
              </w:rPr>
              <w:t xml:space="preserve"> Որակի սերտիֆիկատի առկայություն</w:t>
            </w:r>
          </w:p>
        </w:tc>
        <w:tc>
          <w:tcPr>
            <w:tcW w:w="904" w:type="dxa"/>
            <w:tcBorders>
              <w:top w:val="single" w:sz="4" w:space="0" w:color="auto"/>
              <w:left w:val="single" w:sz="4" w:space="0" w:color="auto"/>
              <w:bottom w:val="single" w:sz="4" w:space="0" w:color="auto"/>
              <w:right w:val="single" w:sz="4" w:space="0" w:color="auto"/>
            </w:tcBorders>
            <w:shd w:val="clear" w:color="000000" w:fill="FFFFFF"/>
            <w:vAlign w:val="center"/>
          </w:tcPr>
          <w:p w14:paraId="4F3CF60B" w14:textId="79E65747" w:rsidR="00A11CA0" w:rsidRDefault="00A11CA0" w:rsidP="00A11CA0">
            <w:pPr>
              <w:jc w:val="center"/>
              <w:rPr>
                <w:rFonts w:ascii="GHEA Grapalat" w:hAnsi="GHEA Grapalat" w:cs="Calibri"/>
                <w:color w:val="000000"/>
                <w:sz w:val="22"/>
                <w:szCs w:val="22"/>
              </w:rPr>
            </w:pPr>
            <w:r w:rsidRPr="00D642CA">
              <w:rPr>
                <w:rFonts w:ascii="GHEA Grapalat" w:hAnsi="GHEA Grapalat" w:cs="Calibri"/>
                <w:color w:val="000000"/>
                <w:sz w:val="18"/>
                <w:szCs w:val="18"/>
              </w:rPr>
              <w:t>կգ</w:t>
            </w:r>
          </w:p>
        </w:tc>
        <w:tc>
          <w:tcPr>
            <w:tcW w:w="866" w:type="dxa"/>
          </w:tcPr>
          <w:p w14:paraId="70B7D331" w14:textId="77777777" w:rsidR="00A11CA0" w:rsidRPr="00A71D81" w:rsidRDefault="00A11CA0" w:rsidP="00A11CA0">
            <w:pPr>
              <w:jc w:val="center"/>
              <w:rPr>
                <w:rFonts w:ascii="GHEA Grapalat" w:hAnsi="GHEA Grapalat"/>
                <w:sz w:val="20"/>
              </w:rPr>
            </w:pPr>
          </w:p>
        </w:tc>
        <w:tc>
          <w:tcPr>
            <w:tcW w:w="1052" w:type="dxa"/>
          </w:tcPr>
          <w:p w14:paraId="572DFEC7" w14:textId="77777777" w:rsidR="00A11CA0" w:rsidRPr="00A71D81" w:rsidRDefault="00A11CA0" w:rsidP="00A11CA0">
            <w:pPr>
              <w:jc w:val="center"/>
              <w:rPr>
                <w:rFonts w:ascii="GHEA Grapalat" w:hAnsi="GHEA Grapalat"/>
                <w:sz w:val="20"/>
              </w:rPr>
            </w:pPr>
          </w:p>
        </w:tc>
        <w:tc>
          <w:tcPr>
            <w:tcW w:w="1052" w:type="dxa"/>
            <w:tcBorders>
              <w:top w:val="single" w:sz="4" w:space="0" w:color="auto"/>
              <w:left w:val="single" w:sz="4" w:space="0" w:color="auto"/>
              <w:bottom w:val="single" w:sz="4" w:space="0" w:color="auto"/>
              <w:right w:val="single" w:sz="4" w:space="0" w:color="auto"/>
            </w:tcBorders>
            <w:shd w:val="clear" w:color="000000" w:fill="FFFFFF"/>
            <w:vAlign w:val="center"/>
          </w:tcPr>
          <w:p w14:paraId="1A93FB6D" w14:textId="49A4897E" w:rsidR="00A11CA0" w:rsidRDefault="00A11CA0" w:rsidP="00A11CA0">
            <w:pPr>
              <w:jc w:val="center"/>
              <w:rPr>
                <w:rFonts w:ascii="GHEA Grapalat" w:hAnsi="GHEA Grapalat"/>
                <w:sz w:val="20"/>
              </w:rPr>
            </w:pPr>
            <w:r>
              <w:rPr>
                <w:rFonts w:ascii="GHEA Grapalat" w:hAnsi="GHEA Grapalat" w:cs="Calibri"/>
                <w:color w:val="000000"/>
                <w:sz w:val="18"/>
                <w:szCs w:val="18"/>
              </w:rPr>
              <w:t>3</w:t>
            </w:r>
          </w:p>
        </w:tc>
        <w:tc>
          <w:tcPr>
            <w:tcW w:w="1123" w:type="dxa"/>
          </w:tcPr>
          <w:p w14:paraId="3A2143FD" w14:textId="2E61BBFE" w:rsidR="00A11CA0" w:rsidRPr="00254D4D" w:rsidRDefault="00A11CA0" w:rsidP="00A11CA0">
            <w:pPr>
              <w:jc w:val="center"/>
            </w:pPr>
            <w:r w:rsidRPr="00254D4D">
              <w:t>Ք. Երևան, Էրեբունի 12</w:t>
            </w:r>
          </w:p>
        </w:tc>
        <w:tc>
          <w:tcPr>
            <w:tcW w:w="1803" w:type="dxa"/>
          </w:tcPr>
          <w:p w14:paraId="293A0E03" w14:textId="7675DA3C" w:rsidR="00A11CA0" w:rsidRPr="00D13F0B" w:rsidRDefault="00A11CA0" w:rsidP="00A11CA0">
            <w:pPr>
              <w:jc w:val="center"/>
              <w:rPr>
                <w:rFonts w:ascii="GHEA Grapalat" w:hAnsi="GHEA Grapalat" w:cs="Calibri"/>
                <w:color w:val="000000"/>
                <w:sz w:val="22"/>
                <w:szCs w:val="22"/>
              </w:rPr>
            </w:pPr>
            <w:r w:rsidRPr="00D13F0B">
              <w:rPr>
                <w:rFonts w:ascii="GHEA Grapalat" w:hAnsi="GHEA Grapalat" w:cs="Calibri"/>
                <w:color w:val="000000"/>
                <w:sz w:val="22"/>
                <w:szCs w:val="22"/>
              </w:rPr>
              <w:t xml:space="preserve">Ֆինանսական միջոցների առկայության դեպքում </w:t>
            </w:r>
            <w:r>
              <w:rPr>
                <w:rFonts w:ascii="GHEA Grapalat" w:hAnsi="GHEA Grapalat" w:cs="Calibri"/>
                <w:color w:val="000000"/>
                <w:sz w:val="22"/>
                <w:szCs w:val="22"/>
              </w:rPr>
              <w:t xml:space="preserve"> մինչև 20-րդ աշխատանքային օրը ներառյալ</w:t>
            </w:r>
          </w:p>
        </w:tc>
      </w:tr>
      <w:tr w:rsidR="00A11CA0" w:rsidRPr="00A71D81" w14:paraId="677BBD99" w14:textId="77777777" w:rsidTr="004E63CB">
        <w:trPr>
          <w:trHeight w:val="246"/>
        </w:trPr>
        <w:tc>
          <w:tcPr>
            <w:tcW w:w="1348" w:type="dxa"/>
            <w:vAlign w:val="center"/>
          </w:tcPr>
          <w:p w14:paraId="1A904CD5" w14:textId="3EC38B11" w:rsidR="00A11CA0" w:rsidRDefault="00A11CA0" w:rsidP="00A11CA0">
            <w:pPr>
              <w:jc w:val="center"/>
              <w:rPr>
                <w:rFonts w:ascii="GHEA Grapalat" w:hAnsi="GHEA Grapalat"/>
                <w:sz w:val="20"/>
              </w:rPr>
            </w:pPr>
            <w:r>
              <w:rPr>
                <w:rFonts w:ascii="GHEA Grapalat" w:hAnsi="GHEA Grapalat"/>
                <w:sz w:val="16"/>
              </w:rPr>
              <w:t>17</w:t>
            </w:r>
          </w:p>
        </w:tc>
        <w:tc>
          <w:tcPr>
            <w:tcW w:w="1422" w:type="dxa"/>
            <w:tcBorders>
              <w:top w:val="single" w:sz="4" w:space="0" w:color="auto"/>
              <w:left w:val="single" w:sz="4" w:space="0" w:color="auto"/>
              <w:bottom w:val="single" w:sz="4" w:space="0" w:color="auto"/>
              <w:right w:val="single" w:sz="4" w:space="0" w:color="auto"/>
            </w:tcBorders>
            <w:shd w:val="clear" w:color="000000" w:fill="FFFFFF"/>
            <w:vAlign w:val="center"/>
          </w:tcPr>
          <w:p w14:paraId="4538727A" w14:textId="77777777" w:rsidR="00A11CA0" w:rsidRPr="00023D1A" w:rsidRDefault="00A11CA0" w:rsidP="00A11CA0">
            <w:pPr>
              <w:rPr>
                <w:rFonts w:ascii="Calibri" w:hAnsi="Calibri" w:cs="Calibri"/>
              </w:rPr>
            </w:pPr>
            <w:r>
              <w:rPr>
                <w:rFonts w:ascii="Calibri" w:hAnsi="Calibri" w:cs="Calibri"/>
              </w:rPr>
              <w:t>33691145/2</w:t>
            </w:r>
          </w:p>
          <w:p w14:paraId="2CE04605" w14:textId="77777777" w:rsidR="00A11CA0" w:rsidRPr="00DA41AE" w:rsidRDefault="00A11CA0" w:rsidP="00A11CA0">
            <w:pPr>
              <w:jc w:val="center"/>
              <w:rPr>
                <w:rFonts w:ascii="Calibri" w:hAnsi="Calibri" w:cs="Calibri"/>
                <w:sz w:val="22"/>
                <w:szCs w:val="22"/>
              </w:rPr>
            </w:pPr>
          </w:p>
        </w:tc>
        <w:tc>
          <w:tcPr>
            <w:tcW w:w="2107" w:type="dxa"/>
            <w:tcBorders>
              <w:top w:val="single" w:sz="4" w:space="0" w:color="auto"/>
              <w:left w:val="single" w:sz="4" w:space="0" w:color="auto"/>
              <w:bottom w:val="single" w:sz="4" w:space="0" w:color="auto"/>
              <w:right w:val="single" w:sz="4" w:space="0" w:color="auto"/>
            </w:tcBorders>
            <w:shd w:val="clear" w:color="000000" w:fill="FFFFFF"/>
            <w:vAlign w:val="center"/>
          </w:tcPr>
          <w:p w14:paraId="32EB01F6" w14:textId="312D23E8" w:rsidR="00A11CA0" w:rsidRPr="00DA41AE" w:rsidRDefault="00A11CA0" w:rsidP="00A11CA0">
            <w:pPr>
              <w:jc w:val="center"/>
              <w:rPr>
                <w:rFonts w:ascii="GHEA Grapalat" w:hAnsi="GHEA Grapalat"/>
                <w:sz w:val="20"/>
              </w:rPr>
            </w:pPr>
            <w:r w:rsidRPr="00D642CA">
              <w:rPr>
                <w:rFonts w:ascii="GHEA Grapalat" w:hAnsi="GHEA Grapalat" w:cs="Calibri"/>
                <w:color w:val="000000"/>
                <w:sz w:val="18"/>
                <w:szCs w:val="18"/>
              </w:rPr>
              <w:t xml:space="preserve">Մագնեզիում սուլֆատ </w:t>
            </w:r>
            <w:r w:rsidRPr="00081EA2">
              <w:rPr>
                <w:rFonts w:ascii="Calibri" w:hAnsi="Calibri" w:cs="Calibri"/>
                <w:color w:val="000000"/>
                <w:sz w:val="18"/>
                <w:szCs w:val="18"/>
              </w:rPr>
              <w:t> </w:t>
            </w:r>
            <w:r w:rsidRPr="00081EA2">
              <w:rPr>
                <w:rFonts w:ascii="GHEA Grapalat" w:hAnsi="GHEA Grapalat" w:cs="Calibri"/>
                <w:color w:val="000000"/>
                <w:sz w:val="18"/>
                <w:szCs w:val="18"/>
              </w:rPr>
              <w:t>MgSO4</w:t>
            </w:r>
          </w:p>
        </w:tc>
        <w:tc>
          <w:tcPr>
            <w:tcW w:w="1263" w:type="dxa"/>
            <w:vAlign w:val="center"/>
          </w:tcPr>
          <w:p w14:paraId="7CB71387" w14:textId="77777777" w:rsidR="00A11CA0" w:rsidRPr="003D28F4" w:rsidRDefault="00A11CA0" w:rsidP="00A11CA0">
            <w:pPr>
              <w:jc w:val="both"/>
              <w:rPr>
                <w:rFonts w:ascii="GHEA Grapalat" w:hAnsi="GHEA Grapalat" w:cs="Calibri"/>
                <w:sz w:val="18"/>
                <w:szCs w:val="18"/>
              </w:rPr>
            </w:pPr>
          </w:p>
        </w:tc>
        <w:tc>
          <w:tcPr>
            <w:tcW w:w="2257" w:type="dxa"/>
            <w:vAlign w:val="center"/>
          </w:tcPr>
          <w:p w14:paraId="16752818" w14:textId="306C5277" w:rsidR="00A11CA0" w:rsidRPr="004062F1" w:rsidRDefault="00A11CA0" w:rsidP="00A11CA0">
            <w:pPr>
              <w:jc w:val="center"/>
              <w:rPr>
                <w:rFonts w:ascii="GHEA Grapalat" w:hAnsi="GHEA Grapalat" w:cs="Calibri"/>
                <w:color w:val="000000" w:themeColor="text1"/>
                <w:sz w:val="18"/>
                <w:lang w:val="hy-AM"/>
              </w:rPr>
            </w:pPr>
            <w:r w:rsidRPr="00D642CA">
              <w:rPr>
                <w:rFonts w:ascii="GHEA Grapalat" w:hAnsi="GHEA Grapalat" w:cs="Calibri"/>
                <w:color w:val="000000"/>
                <w:sz w:val="18"/>
                <w:szCs w:val="18"/>
              </w:rPr>
              <w:t>CAS Number</w:t>
            </w:r>
            <w:r w:rsidRPr="00A40BC1">
              <w:rPr>
                <w:rFonts w:ascii="Calibri" w:hAnsi="Calibri" w:cs="Calibri"/>
                <w:color w:val="000000"/>
                <w:sz w:val="18"/>
                <w:szCs w:val="18"/>
              </w:rPr>
              <w:t> </w:t>
            </w:r>
            <w:r w:rsidRPr="00A40BC1">
              <w:rPr>
                <w:rFonts w:ascii="GHEA Grapalat" w:hAnsi="GHEA Grapalat" w:cs="Calibri"/>
                <w:color w:val="000000"/>
                <w:sz w:val="18"/>
                <w:szCs w:val="18"/>
              </w:rPr>
              <w:t>7487-88-9</w:t>
            </w:r>
            <w:r>
              <w:rPr>
                <w:rFonts w:ascii="GHEA Grapalat" w:hAnsi="GHEA Grapalat" w:cs="Calibri"/>
                <w:color w:val="000000"/>
                <w:sz w:val="18"/>
                <w:szCs w:val="18"/>
              </w:rPr>
              <w:t>,</w:t>
            </w:r>
            <w:r w:rsidRPr="00D642CA">
              <w:rPr>
                <w:rFonts w:ascii="GHEA Grapalat" w:hAnsi="GHEA Grapalat" w:cs="Calibri"/>
                <w:color w:val="000000"/>
                <w:sz w:val="18"/>
                <w:szCs w:val="18"/>
              </w:rPr>
              <w:t xml:space="preserve"> Մաքրությունը՝  ≥97.0%                             GC-MS-MS,</w:t>
            </w:r>
            <w:r w:rsidRPr="00A7753A">
              <w:rPr>
                <w:rFonts w:ascii="GHEA Grapalat" w:hAnsi="GHEA Grapalat" w:cs="Calibri"/>
                <w:color w:val="000000"/>
                <w:sz w:val="18"/>
                <w:szCs w:val="18"/>
              </w:rPr>
              <w:t xml:space="preserve"> </w:t>
            </w:r>
            <w:r w:rsidRPr="00D642CA">
              <w:rPr>
                <w:rFonts w:ascii="GHEA Grapalat" w:hAnsi="GHEA Grapalat" w:cs="Calibri"/>
                <w:color w:val="000000"/>
                <w:sz w:val="18"/>
                <w:szCs w:val="18"/>
              </w:rPr>
              <w:t>LC-MS-MS մեթոդներով հետազոտություններ կատարելու համար</w:t>
            </w:r>
            <w:r w:rsidRPr="00A7753A">
              <w:rPr>
                <w:rFonts w:ascii="GHEA Grapalat" w:hAnsi="GHEA Grapalat" w:cs="Calibri"/>
                <w:color w:val="000000"/>
                <w:sz w:val="18"/>
                <w:szCs w:val="18"/>
              </w:rPr>
              <w:t>:</w:t>
            </w:r>
            <w:r w:rsidRPr="00D642CA">
              <w:rPr>
                <w:rFonts w:ascii="GHEA Grapalat" w:hAnsi="GHEA Grapalat" w:cs="Calibri"/>
                <w:color w:val="000000"/>
                <w:sz w:val="18"/>
                <w:szCs w:val="18"/>
              </w:rPr>
              <w:t xml:space="preserve"> </w:t>
            </w:r>
            <w:r w:rsidRPr="00D642CA">
              <w:rPr>
                <w:rFonts w:ascii="GHEA Grapalat" w:hAnsi="GHEA Grapalat" w:cs="Calibri"/>
                <w:color w:val="000000"/>
                <w:sz w:val="18"/>
                <w:szCs w:val="18"/>
              </w:rPr>
              <w:lastRenderedPageBreak/>
              <w:t>Որակի սերտիֆիկատի առկայություն</w:t>
            </w:r>
          </w:p>
        </w:tc>
        <w:tc>
          <w:tcPr>
            <w:tcW w:w="904" w:type="dxa"/>
            <w:tcBorders>
              <w:top w:val="single" w:sz="4" w:space="0" w:color="auto"/>
              <w:left w:val="single" w:sz="4" w:space="0" w:color="auto"/>
              <w:bottom w:val="single" w:sz="4" w:space="0" w:color="auto"/>
              <w:right w:val="single" w:sz="4" w:space="0" w:color="auto"/>
            </w:tcBorders>
            <w:shd w:val="clear" w:color="000000" w:fill="FFFFFF"/>
            <w:vAlign w:val="center"/>
          </w:tcPr>
          <w:p w14:paraId="278FD28C" w14:textId="14AF4A03" w:rsidR="00A11CA0" w:rsidRDefault="00A11CA0" w:rsidP="00A11CA0">
            <w:pPr>
              <w:jc w:val="center"/>
              <w:rPr>
                <w:rFonts w:ascii="GHEA Grapalat" w:hAnsi="GHEA Grapalat" w:cs="Calibri"/>
                <w:color w:val="000000"/>
                <w:sz w:val="22"/>
                <w:szCs w:val="22"/>
              </w:rPr>
            </w:pPr>
            <w:r w:rsidRPr="00D642CA">
              <w:rPr>
                <w:rFonts w:ascii="GHEA Grapalat" w:hAnsi="GHEA Grapalat" w:cs="Calibri"/>
                <w:color w:val="000000"/>
                <w:sz w:val="18"/>
                <w:szCs w:val="18"/>
              </w:rPr>
              <w:lastRenderedPageBreak/>
              <w:t>կգ</w:t>
            </w:r>
          </w:p>
        </w:tc>
        <w:tc>
          <w:tcPr>
            <w:tcW w:w="866" w:type="dxa"/>
          </w:tcPr>
          <w:p w14:paraId="538D16AE" w14:textId="77777777" w:rsidR="00A11CA0" w:rsidRPr="00A71D81" w:rsidRDefault="00A11CA0" w:rsidP="00A11CA0">
            <w:pPr>
              <w:jc w:val="center"/>
              <w:rPr>
                <w:rFonts w:ascii="GHEA Grapalat" w:hAnsi="GHEA Grapalat"/>
                <w:sz w:val="20"/>
              </w:rPr>
            </w:pPr>
          </w:p>
        </w:tc>
        <w:tc>
          <w:tcPr>
            <w:tcW w:w="1052" w:type="dxa"/>
          </w:tcPr>
          <w:p w14:paraId="66ABF889" w14:textId="77777777" w:rsidR="00A11CA0" w:rsidRPr="00A71D81" w:rsidRDefault="00A11CA0" w:rsidP="00A11CA0">
            <w:pPr>
              <w:jc w:val="center"/>
              <w:rPr>
                <w:rFonts w:ascii="GHEA Grapalat" w:hAnsi="GHEA Grapalat"/>
                <w:sz w:val="20"/>
              </w:rPr>
            </w:pPr>
          </w:p>
        </w:tc>
        <w:tc>
          <w:tcPr>
            <w:tcW w:w="1052" w:type="dxa"/>
            <w:tcBorders>
              <w:top w:val="single" w:sz="4" w:space="0" w:color="auto"/>
              <w:left w:val="single" w:sz="4" w:space="0" w:color="auto"/>
              <w:bottom w:val="single" w:sz="4" w:space="0" w:color="auto"/>
              <w:right w:val="single" w:sz="4" w:space="0" w:color="auto"/>
            </w:tcBorders>
            <w:shd w:val="clear" w:color="000000" w:fill="FFFFFF"/>
            <w:vAlign w:val="center"/>
          </w:tcPr>
          <w:p w14:paraId="6E6A8C1D" w14:textId="483B8C87" w:rsidR="00A11CA0" w:rsidRDefault="00A11CA0" w:rsidP="00A11CA0">
            <w:pPr>
              <w:jc w:val="center"/>
              <w:rPr>
                <w:rFonts w:ascii="GHEA Grapalat" w:hAnsi="GHEA Grapalat"/>
                <w:sz w:val="20"/>
              </w:rPr>
            </w:pPr>
            <w:r>
              <w:rPr>
                <w:rFonts w:ascii="GHEA Grapalat" w:hAnsi="GHEA Grapalat" w:cs="Calibri"/>
                <w:color w:val="000000"/>
                <w:sz w:val="18"/>
                <w:szCs w:val="18"/>
              </w:rPr>
              <w:t>2</w:t>
            </w:r>
          </w:p>
        </w:tc>
        <w:tc>
          <w:tcPr>
            <w:tcW w:w="1123" w:type="dxa"/>
          </w:tcPr>
          <w:p w14:paraId="088E2767" w14:textId="22421D45" w:rsidR="00A11CA0" w:rsidRPr="00254D4D" w:rsidRDefault="00A11CA0" w:rsidP="00A11CA0">
            <w:pPr>
              <w:jc w:val="center"/>
            </w:pPr>
            <w:r w:rsidRPr="00254D4D">
              <w:t>Ք. Երևան, Էրեբունի 12</w:t>
            </w:r>
          </w:p>
        </w:tc>
        <w:tc>
          <w:tcPr>
            <w:tcW w:w="1803" w:type="dxa"/>
          </w:tcPr>
          <w:p w14:paraId="508A5F6D" w14:textId="5D69A214" w:rsidR="00A11CA0" w:rsidRPr="00D13F0B" w:rsidRDefault="00A11CA0" w:rsidP="00A11CA0">
            <w:pPr>
              <w:jc w:val="center"/>
              <w:rPr>
                <w:rFonts w:ascii="GHEA Grapalat" w:hAnsi="GHEA Grapalat" w:cs="Calibri"/>
                <w:color w:val="000000"/>
                <w:sz w:val="22"/>
                <w:szCs w:val="22"/>
              </w:rPr>
            </w:pPr>
            <w:r w:rsidRPr="00D13F0B">
              <w:rPr>
                <w:rFonts w:ascii="GHEA Grapalat" w:hAnsi="GHEA Grapalat" w:cs="Calibri"/>
                <w:color w:val="000000"/>
                <w:sz w:val="22"/>
                <w:szCs w:val="22"/>
              </w:rPr>
              <w:t xml:space="preserve">Ֆինանսական միջոցների առկայության դեպքում </w:t>
            </w:r>
            <w:r>
              <w:rPr>
                <w:rFonts w:ascii="GHEA Grapalat" w:hAnsi="GHEA Grapalat" w:cs="Calibri"/>
                <w:color w:val="000000"/>
                <w:sz w:val="22"/>
                <w:szCs w:val="22"/>
              </w:rPr>
              <w:t xml:space="preserve"> մինչև 20-րդ </w:t>
            </w:r>
            <w:r>
              <w:rPr>
                <w:rFonts w:ascii="GHEA Grapalat" w:hAnsi="GHEA Grapalat" w:cs="Calibri"/>
                <w:color w:val="000000"/>
                <w:sz w:val="22"/>
                <w:szCs w:val="22"/>
              </w:rPr>
              <w:lastRenderedPageBreak/>
              <w:t>աշխատանքային օրը ներառյալ</w:t>
            </w:r>
          </w:p>
        </w:tc>
      </w:tr>
      <w:tr w:rsidR="00A11CA0" w:rsidRPr="00A71D81" w14:paraId="1182698A" w14:textId="77777777" w:rsidTr="00792C10">
        <w:trPr>
          <w:trHeight w:val="246"/>
        </w:trPr>
        <w:tc>
          <w:tcPr>
            <w:tcW w:w="1348" w:type="dxa"/>
            <w:vAlign w:val="center"/>
          </w:tcPr>
          <w:p w14:paraId="5FDFD1B9" w14:textId="064F593C" w:rsidR="00A11CA0" w:rsidRDefault="00A11CA0" w:rsidP="00A11CA0">
            <w:pPr>
              <w:jc w:val="center"/>
              <w:rPr>
                <w:rFonts w:ascii="GHEA Grapalat" w:hAnsi="GHEA Grapalat"/>
                <w:sz w:val="20"/>
              </w:rPr>
            </w:pPr>
            <w:r>
              <w:rPr>
                <w:rFonts w:ascii="GHEA Grapalat" w:hAnsi="GHEA Grapalat"/>
                <w:sz w:val="16"/>
              </w:rPr>
              <w:lastRenderedPageBreak/>
              <w:t>18</w:t>
            </w:r>
          </w:p>
        </w:tc>
        <w:tc>
          <w:tcPr>
            <w:tcW w:w="1422" w:type="dxa"/>
            <w:tcBorders>
              <w:top w:val="nil"/>
              <w:left w:val="single" w:sz="4" w:space="0" w:color="auto"/>
              <w:bottom w:val="single" w:sz="4" w:space="0" w:color="auto"/>
              <w:right w:val="single" w:sz="4" w:space="0" w:color="auto"/>
            </w:tcBorders>
            <w:shd w:val="clear" w:color="000000" w:fill="FFFFFF"/>
            <w:vAlign w:val="bottom"/>
          </w:tcPr>
          <w:p w14:paraId="287DA00B" w14:textId="0E2A8CDA" w:rsidR="00A11CA0" w:rsidRPr="00DA41AE" w:rsidRDefault="00A11CA0" w:rsidP="00A11CA0">
            <w:pPr>
              <w:jc w:val="center"/>
              <w:rPr>
                <w:rFonts w:ascii="Calibri" w:hAnsi="Calibri" w:cs="Calibri"/>
                <w:sz w:val="22"/>
                <w:szCs w:val="22"/>
              </w:rPr>
            </w:pPr>
            <w:r>
              <w:rPr>
                <w:rFonts w:ascii="Calibri" w:hAnsi="Calibri" w:cs="Calibri"/>
                <w:color w:val="000000"/>
                <w:sz w:val="22"/>
                <w:szCs w:val="22"/>
              </w:rPr>
              <w:t>24321660/13</w:t>
            </w:r>
          </w:p>
        </w:tc>
        <w:tc>
          <w:tcPr>
            <w:tcW w:w="2107" w:type="dxa"/>
            <w:tcBorders>
              <w:top w:val="single" w:sz="4" w:space="0" w:color="auto"/>
              <w:left w:val="single" w:sz="4" w:space="0" w:color="auto"/>
              <w:bottom w:val="single" w:sz="4" w:space="0" w:color="auto"/>
              <w:right w:val="single" w:sz="4" w:space="0" w:color="auto"/>
            </w:tcBorders>
            <w:shd w:val="clear" w:color="000000" w:fill="FFFFFF"/>
            <w:vAlign w:val="center"/>
          </w:tcPr>
          <w:p w14:paraId="767186CE" w14:textId="7A383336" w:rsidR="00A11CA0" w:rsidRPr="00DA41AE" w:rsidRDefault="00A11CA0" w:rsidP="00A11CA0">
            <w:pPr>
              <w:jc w:val="center"/>
              <w:rPr>
                <w:rFonts w:ascii="GHEA Grapalat" w:hAnsi="GHEA Grapalat"/>
                <w:sz w:val="20"/>
              </w:rPr>
            </w:pPr>
            <w:r w:rsidRPr="00081EA2">
              <w:rPr>
                <w:rFonts w:ascii="GHEA Grapalat" w:hAnsi="GHEA Grapalat" w:cs="Calibri"/>
                <w:color w:val="000000"/>
                <w:sz w:val="18"/>
                <w:szCs w:val="18"/>
              </w:rPr>
              <w:t>զանազան օրգանական քիմիական նյութեր</w:t>
            </w:r>
          </w:p>
        </w:tc>
        <w:tc>
          <w:tcPr>
            <w:tcW w:w="1263" w:type="dxa"/>
            <w:vAlign w:val="center"/>
          </w:tcPr>
          <w:p w14:paraId="7C4D919B" w14:textId="77777777" w:rsidR="00A11CA0" w:rsidRPr="003D28F4" w:rsidRDefault="00A11CA0" w:rsidP="00A11CA0">
            <w:pPr>
              <w:jc w:val="both"/>
              <w:rPr>
                <w:rFonts w:ascii="GHEA Grapalat" w:hAnsi="GHEA Grapalat" w:cs="Calibri"/>
                <w:sz w:val="18"/>
                <w:szCs w:val="18"/>
              </w:rPr>
            </w:pPr>
          </w:p>
        </w:tc>
        <w:tc>
          <w:tcPr>
            <w:tcW w:w="2257" w:type="dxa"/>
            <w:vAlign w:val="center"/>
          </w:tcPr>
          <w:p w14:paraId="46D7E26A" w14:textId="46A45E3F" w:rsidR="00A11CA0" w:rsidRPr="004062F1" w:rsidRDefault="00A11CA0" w:rsidP="00A11CA0">
            <w:pPr>
              <w:jc w:val="center"/>
              <w:rPr>
                <w:rFonts w:ascii="GHEA Grapalat" w:hAnsi="GHEA Grapalat" w:cs="Calibri"/>
                <w:color w:val="000000" w:themeColor="text1"/>
                <w:sz w:val="18"/>
                <w:lang w:val="hy-AM"/>
              </w:rPr>
            </w:pPr>
            <w:r w:rsidRPr="00D642CA">
              <w:rPr>
                <w:rFonts w:ascii="GHEA Grapalat" w:hAnsi="GHEA Grapalat" w:cs="Calibri"/>
                <w:color w:val="000000"/>
                <w:sz w:val="18"/>
                <w:szCs w:val="18"/>
              </w:rPr>
              <w:t>CAS Number</w:t>
            </w:r>
            <w:r w:rsidRPr="00A40BC1">
              <w:rPr>
                <w:rFonts w:ascii="Calibri" w:hAnsi="Calibri" w:cs="Calibri"/>
                <w:color w:val="000000"/>
                <w:sz w:val="18"/>
                <w:szCs w:val="18"/>
              </w:rPr>
              <w:t> </w:t>
            </w:r>
            <w:r>
              <w:rPr>
                <w:rFonts w:ascii="GHEA Grapalat" w:hAnsi="GHEA Grapalat" w:cs="Calibri"/>
                <w:color w:val="000000"/>
                <w:sz w:val="18"/>
                <w:szCs w:val="18"/>
              </w:rPr>
              <w:t>76-03-9,</w:t>
            </w:r>
            <w:r w:rsidRPr="00A40BC1">
              <w:rPr>
                <w:rFonts w:ascii="GHEA Grapalat" w:hAnsi="GHEA Grapalat" w:cs="Calibri"/>
                <w:color w:val="000000"/>
                <w:sz w:val="18"/>
                <w:szCs w:val="18"/>
              </w:rPr>
              <w:t xml:space="preserve"> </w:t>
            </w:r>
            <w:r w:rsidRPr="00D642CA">
              <w:rPr>
                <w:rFonts w:ascii="GHEA Grapalat" w:hAnsi="GHEA Grapalat" w:cs="Calibri"/>
                <w:color w:val="000000"/>
                <w:sz w:val="18"/>
                <w:szCs w:val="18"/>
              </w:rPr>
              <w:t>Մաքրությունը՝  ≥99.0%                            GC-MS-MS,</w:t>
            </w:r>
            <w:r w:rsidRPr="00A7753A">
              <w:rPr>
                <w:rFonts w:ascii="GHEA Grapalat" w:hAnsi="GHEA Grapalat" w:cs="Calibri"/>
                <w:color w:val="000000"/>
                <w:sz w:val="18"/>
                <w:szCs w:val="18"/>
              </w:rPr>
              <w:t xml:space="preserve"> </w:t>
            </w:r>
            <w:r w:rsidRPr="00D642CA">
              <w:rPr>
                <w:rFonts w:ascii="GHEA Grapalat" w:hAnsi="GHEA Grapalat" w:cs="Calibri"/>
                <w:color w:val="000000"/>
                <w:sz w:val="18"/>
                <w:szCs w:val="18"/>
              </w:rPr>
              <w:t>LC-MS-MS մեթոդներով հետազոտություններ կատարելու համար</w:t>
            </w:r>
            <w:r w:rsidRPr="00A7753A">
              <w:rPr>
                <w:rFonts w:ascii="GHEA Grapalat" w:hAnsi="GHEA Grapalat" w:cs="Calibri"/>
                <w:color w:val="000000"/>
                <w:sz w:val="18"/>
                <w:szCs w:val="18"/>
              </w:rPr>
              <w:t>:</w:t>
            </w:r>
            <w:r w:rsidRPr="00D642CA">
              <w:rPr>
                <w:rFonts w:ascii="GHEA Grapalat" w:hAnsi="GHEA Grapalat" w:cs="Calibri"/>
                <w:color w:val="000000"/>
                <w:sz w:val="18"/>
                <w:szCs w:val="18"/>
              </w:rPr>
              <w:t xml:space="preserve"> Որակի սերտիֆիկատի առկայություն</w:t>
            </w:r>
          </w:p>
        </w:tc>
        <w:tc>
          <w:tcPr>
            <w:tcW w:w="904" w:type="dxa"/>
            <w:tcBorders>
              <w:top w:val="nil"/>
              <w:left w:val="single" w:sz="4" w:space="0" w:color="auto"/>
              <w:bottom w:val="single" w:sz="4" w:space="0" w:color="auto"/>
              <w:right w:val="single" w:sz="4" w:space="0" w:color="auto"/>
            </w:tcBorders>
            <w:shd w:val="clear" w:color="000000" w:fill="FFFFFF"/>
            <w:vAlign w:val="center"/>
          </w:tcPr>
          <w:p w14:paraId="6315E721" w14:textId="23B71B73" w:rsidR="00A11CA0" w:rsidRDefault="00A11CA0" w:rsidP="00A11CA0">
            <w:pPr>
              <w:jc w:val="center"/>
              <w:rPr>
                <w:rFonts w:ascii="GHEA Grapalat" w:hAnsi="GHEA Grapalat" w:cs="Calibri"/>
                <w:color w:val="000000"/>
                <w:sz w:val="22"/>
                <w:szCs w:val="22"/>
              </w:rPr>
            </w:pPr>
            <w:r w:rsidRPr="00D642CA">
              <w:rPr>
                <w:rFonts w:ascii="GHEA Grapalat" w:hAnsi="GHEA Grapalat" w:cs="Calibri"/>
                <w:color w:val="000000"/>
                <w:sz w:val="18"/>
                <w:szCs w:val="18"/>
              </w:rPr>
              <w:t>լ</w:t>
            </w:r>
          </w:p>
        </w:tc>
        <w:tc>
          <w:tcPr>
            <w:tcW w:w="866" w:type="dxa"/>
          </w:tcPr>
          <w:p w14:paraId="5A50C909" w14:textId="77777777" w:rsidR="00A11CA0" w:rsidRPr="00A71D81" w:rsidRDefault="00A11CA0" w:rsidP="00A11CA0">
            <w:pPr>
              <w:jc w:val="center"/>
              <w:rPr>
                <w:rFonts w:ascii="GHEA Grapalat" w:hAnsi="GHEA Grapalat"/>
                <w:sz w:val="20"/>
              </w:rPr>
            </w:pPr>
          </w:p>
        </w:tc>
        <w:tc>
          <w:tcPr>
            <w:tcW w:w="1052" w:type="dxa"/>
          </w:tcPr>
          <w:p w14:paraId="683D3542" w14:textId="77777777" w:rsidR="00A11CA0" w:rsidRPr="00A71D81" w:rsidRDefault="00A11CA0" w:rsidP="00A11CA0">
            <w:pPr>
              <w:jc w:val="center"/>
              <w:rPr>
                <w:rFonts w:ascii="GHEA Grapalat" w:hAnsi="GHEA Grapalat"/>
                <w:sz w:val="20"/>
              </w:rPr>
            </w:pPr>
          </w:p>
        </w:tc>
        <w:tc>
          <w:tcPr>
            <w:tcW w:w="1052" w:type="dxa"/>
            <w:tcBorders>
              <w:top w:val="nil"/>
              <w:left w:val="single" w:sz="4" w:space="0" w:color="auto"/>
              <w:bottom w:val="single" w:sz="4" w:space="0" w:color="auto"/>
              <w:right w:val="single" w:sz="4" w:space="0" w:color="auto"/>
            </w:tcBorders>
            <w:shd w:val="clear" w:color="000000" w:fill="FFFFFF"/>
            <w:vAlign w:val="center"/>
          </w:tcPr>
          <w:p w14:paraId="0F3120C3" w14:textId="2F8AE425" w:rsidR="00A11CA0" w:rsidRDefault="00A11CA0" w:rsidP="00A11CA0">
            <w:pPr>
              <w:jc w:val="center"/>
              <w:rPr>
                <w:rFonts w:ascii="GHEA Grapalat" w:hAnsi="GHEA Grapalat"/>
                <w:sz w:val="20"/>
              </w:rPr>
            </w:pPr>
            <w:r>
              <w:rPr>
                <w:rFonts w:ascii="GHEA Grapalat" w:hAnsi="GHEA Grapalat" w:cs="Calibri"/>
                <w:color w:val="000000"/>
                <w:sz w:val="18"/>
                <w:szCs w:val="18"/>
              </w:rPr>
              <w:t>0.1</w:t>
            </w:r>
          </w:p>
        </w:tc>
        <w:tc>
          <w:tcPr>
            <w:tcW w:w="1123" w:type="dxa"/>
          </w:tcPr>
          <w:p w14:paraId="6AC28F03" w14:textId="387BB414" w:rsidR="00A11CA0" w:rsidRPr="00254D4D" w:rsidRDefault="00A11CA0" w:rsidP="00A11CA0">
            <w:pPr>
              <w:jc w:val="center"/>
            </w:pPr>
            <w:r w:rsidRPr="00254D4D">
              <w:t>Ք. Երևան, Էրեբունի 12</w:t>
            </w:r>
          </w:p>
        </w:tc>
        <w:tc>
          <w:tcPr>
            <w:tcW w:w="1803" w:type="dxa"/>
          </w:tcPr>
          <w:p w14:paraId="44F54C71" w14:textId="7CB842CC" w:rsidR="00A11CA0" w:rsidRPr="00D13F0B" w:rsidRDefault="00A11CA0" w:rsidP="00A11CA0">
            <w:pPr>
              <w:jc w:val="center"/>
              <w:rPr>
                <w:rFonts w:ascii="GHEA Grapalat" w:hAnsi="GHEA Grapalat" w:cs="Calibri"/>
                <w:color w:val="000000"/>
                <w:sz w:val="22"/>
                <w:szCs w:val="22"/>
              </w:rPr>
            </w:pPr>
            <w:r w:rsidRPr="00D13F0B">
              <w:rPr>
                <w:rFonts w:ascii="GHEA Grapalat" w:hAnsi="GHEA Grapalat" w:cs="Calibri"/>
                <w:color w:val="000000"/>
                <w:sz w:val="22"/>
                <w:szCs w:val="22"/>
              </w:rPr>
              <w:t xml:space="preserve">Ֆինանսական միջոցների առկայության դեպքում </w:t>
            </w:r>
            <w:r>
              <w:rPr>
                <w:rFonts w:ascii="GHEA Grapalat" w:hAnsi="GHEA Grapalat" w:cs="Calibri"/>
                <w:color w:val="000000"/>
                <w:sz w:val="22"/>
                <w:szCs w:val="22"/>
              </w:rPr>
              <w:t xml:space="preserve"> մինչև 20-րդ աշխատանքային օրը ներառյալ</w:t>
            </w:r>
          </w:p>
        </w:tc>
      </w:tr>
      <w:tr w:rsidR="00A11CA0" w:rsidRPr="00A71D81" w14:paraId="77687E44" w14:textId="77777777" w:rsidTr="00792C10">
        <w:trPr>
          <w:trHeight w:val="246"/>
        </w:trPr>
        <w:tc>
          <w:tcPr>
            <w:tcW w:w="1348" w:type="dxa"/>
            <w:vAlign w:val="center"/>
          </w:tcPr>
          <w:p w14:paraId="09505DB0" w14:textId="1F5FAB53" w:rsidR="00A11CA0" w:rsidRDefault="00A11CA0" w:rsidP="00A11CA0">
            <w:pPr>
              <w:jc w:val="center"/>
              <w:rPr>
                <w:rFonts w:ascii="GHEA Grapalat" w:hAnsi="GHEA Grapalat"/>
                <w:sz w:val="20"/>
              </w:rPr>
            </w:pPr>
            <w:r>
              <w:rPr>
                <w:rFonts w:ascii="GHEA Grapalat" w:hAnsi="GHEA Grapalat"/>
                <w:sz w:val="16"/>
              </w:rPr>
              <w:t>19</w:t>
            </w:r>
          </w:p>
        </w:tc>
        <w:tc>
          <w:tcPr>
            <w:tcW w:w="1422" w:type="dxa"/>
            <w:tcBorders>
              <w:top w:val="nil"/>
              <w:left w:val="single" w:sz="4" w:space="0" w:color="auto"/>
              <w:bottom w:val="single" w:sz="4" w:space="0" w:color="auto"/>
              <w:right w:val="single" w:sz="4" w:space="0" w:color="auto"/>
            </w:tcBorders>
            <w:shd w:val="clear" w:color="000000" w:fill="FFFFFF"/>
            <w:vAlign w:val="bottom"/>
          </w:tcPr>
          <w:p w14:paraId="25E469D9" w14:textId="77777777" w:rsidR="00A11CA0" w:rsidRDefault="00A11CA0" w:rsidP="00A11CA0">
            <w:pPr>
              <w:rPr>
                <w:rFonts w:ascii="Calibri" w:hAnsi="Calibri" w:cs="Calibri"/>
              </w:rPr>
            </w:pPr>
            <w:r>
              <w:rPr>
                <w:rFonts w:ascii="Calibri" w:hAnsi="Calibri" w:cs="Calibri"/>
              </w:rPr>
              <w:t>33691846</w:t>
            </w:r>
          </w:p>
          <w:p w14:paraId="6B26D452" w14:textId="77777777" w:rsidR="00A11CA0" w:rsidRPr="00DA41AE" w:rsidRDefault="00A11CA0" w:rsidP="00A11CA0">
            <w:pPr>
              <w:jc w:val="center"/>
              <w:rPr>
                <w:rFonts w:ascii="Calibri" w:hAnsi="Calibri" w:cs="Calibri"/>
                <w:sz w:val="22"/>
                <w:szCs w:val="22"/>
              </w:rPr>
            </w:pPr>
          </w:p>
        </w:tc>
        <w:tc>
          <w:tcPr>
            <w:tcW w:w="2107" w:type="dxa"/>
            <w:tcBorders>
              <w:top w:val="single" w:sz="4" w:space="0" w:color="auto"/>
              <w:left w:val="single" w:sz="4" w:space="0" w:color="auto"/>
              <w:bottom w:val="single" w:sz="4" w:space="0" w:color="auto"/>
              <w:right w:val="single" w:sz="4" w:space="0" w:color="auto"/>
            </w:tcBorders>
            <w:shd w:val="clear" w:color="000000" w:fill="FFFFFF"/>
            <w:vAlign w:val="center"/>
          </w:tcPr>
          <w:p w14:paraId="4BAC2E25" w14:textId="1505E6E2" w:rsidR="00A11CA0" w:rsidRPr="00DA41AE" w:rsidRDefault="00A11CA0" w:rsidP="00A11CA0">
            <w:pPr>
              <w:jc w:val="center"/>
              <w:rPr>
                <w:rFonts w:ascii="GHEA Grapalat" w:hAnsi="GHEA Grapalat"/>
                <w:sz w:val="20"/>
              </w:rPr>
            </w:pPr>
            <w:r w:rsidRPr="00D642CA">
              <w:rPr>
                <w:rFonts w:ascii="GHEA Grapalat" w:hAnsi="GHEA Grapalat" w:cs="Calibri"/>
                <w:color w:val="000000"/>
                <w:sz w:val="18"/>
                <w:szCs w:val="18"/>
              </w:rPr>
              <w:t>Լիմոնաթթու HOC(COOH)(CH2COOH)2</w:t>
            </w:r>
          </w:p>
        </w:tc>
        <w:tc>
          <w:tcPr>
            <w:tcW w:w="1263" w:type="dxa"/>
            <w:vAlign w:val="center"/>
          </w:tcPr>
          <w:p w14:paraId="2773320F" w14:textId="77777777" w:rsidR="00A11CA0" w:rsidRPr="003D28F4" w:rsidRDefault="00A11CA0" w:rsidP="00A11CA0">
            <w:pPr>
              <w:jc w:val="both"/>
              <w:rPr>
                <w:rFonts w:ascii="GHEA Grapalat" w:hAnsi="GHEA Grapalat" w:cs="Calibri"/>
                <w:sz w:val="18"/>
                <w:szCs w:val="18"/>
              </w:rPr>
            </w:pPr>
          </w:p>
        </w:tc>
        <w:tc>
          <w:tcPr>
            <w:tcW w:w="2257" w:type="dxa"/>
            <w:vAlign w:val="center"/>
          </w:tcPr>
          <w:p w14:paraId="09544384" w14:textId="2AC06783" w:rsidR="00A11CA0" w:rsidRPr="004062F1" w:rsidRDefault="00A11CA0" w:rsidP="00A11CA0">
            <w:pPr>
              <w:jc w:val="center"/>
              <w:rPr>
                <w:rFonts w:ascii="GHEA Grapalat" w:hAnsi="GHEA Grapalat" w:cs="Calibri"/>
                <w:color w:val="000000" w:themeColor="text1"/>
                <w:sz w:val="18"/>
                <w:lang w:val="hy-AM"/>
              </w:rPr>
            </w:pPr>
            <w:r w:rsidRPr="00D642CA">
              <w:rPr>
                <w:rFonts w:ascii="GHEA Grapalat" w:hAnsi="GHEA Grapalat" w:cs="Calibri"/>
                <w:color w:val="000000"/>
                <w:sz w:val="18"/>
                <w:szCs w:val="18"/>
              </w:rPr>
              <w:t>CAS Number</w:t>
            </w:r>
            <w:r w:rsidRPr="00A40BC1">
              <w:rPr>
                <w:rFonts w:ascii="Calibri" w:hAnsi="Calibri" w:cs="Calibri"/>
                <w:color w:val="000000"/>
                <w:sz w:val="18"/>
                <w:szCs w:val="18"/>
              </w:rPr>
              <w:t>  </w:t>
            </w:r>
            <w:r w:rsidRPr="00A40BC1">
              <w:rPr>
                <w:rFonts w:ascii="GHEA Grapalat" w:hAnsi="GHEA Grapalat" w:cs="Calibri"/>
                <w:color w:val="000000"/>
                <w:sz w:val="18"/>
                <w:szCs w:val="18"/>
              </w:rPr>
              <w:t>77-92-9</w:t>
            </w:r>
            <w:r w:rsidRPr="00A7753A">
              <w:rPr>
                <w:rFonts w:ascii="GHEA Grapalat" w:hAnsi="GHEA Grapalat" w:cs="Calibri"/>
                <w:color w:val="000000"/>
                <w:sz w:val="18"/>
                <w:szCs w:val="18"/>
              </w:rPr>
              <w:t>,</w:t>
            </w:r>
            <w:r w:rsidRPr="00A40BC1">
              <w:rPr>
                <w:rFonts w:ascii="GHEA Grapalat" w:hAnsi="GHEA Grapalat" w:cs="Calibri"/>
                <w:color w:val="000000"/>
                <w:sz w:val="18"/>
                <w:szCs w:val="18"/>
              </w:rPr>
              <w:t xml:space="preserve"> Մաքրությունը՝  ≥99.5%                     </w:t>
            </w:r>
            <w:r w:rsidRPr="00D642CA">
              <w:rPr>
                <w:rFonts w:ascii="GHEA Grapalat" w:hAnsi="GHEA Grapalat" w:cs="Calibri"/>
                <w:color w:val="000000"/>
                <w:sz w:val="18"/>
                <w:szCs w:val="18"/>
              </w:rPr>
              <w:t xml:space="preserve">            GC-MS-MS, LC-MS-MS մեթոդներով հե</w:t>
            </w:r>
            <w:r>
              <w:rPr>
                <w:rFonts w:ascii="GHEA Grapalat" w:hAnsi="GHEA Grapalat" w:cs="Calibri"/>
                <w:color w:val="000000"/>
                <w:sz w:val="18"/>
                <w:szCs w:val="18"/>
              </w:rPr>
              <w:t xml:space="preserve">տազոտություններ կատարելու համար: </w:t>
            </w:r>
            <w:r w:rsidRPr="00D642CA">
              <w:rPr>
                <w:rFonts w:ascii="GHEA Grapalat" w:hAnsi="GHEA Grapalat" w:cs="Calibri"/>
                <w:color w:val="000000"/>
                <w:sz w:val="18"/>
                <w:szCs w:val="18"/>
              </w:rPr>
              <w:t>Որակի սերտիֆիկատի առկայություն</w:t>
            </w:r>
          </w:p>
        </w:tc>
        <w:tc>
          <w:tcPr>
            <w:tcW w:w="904" w:type="dxa"/>
            <w:tcBorders>
              <w:top w:val="nil"/>
              <w:left w:val="single" w:sz="4" w:space="0" w:color="auto"/>
              <w:bottom w:val="single" w:sz="4" w:space="0" w:color="auto"/>
              <w:right w:val="single" w:sz="4" w:space="0" w:color="auto"/>
            </w:tcBorders>
            <w:shd w:val="clear" w:color="000000" w:fill="FFFFFF"/>
            <w:vAlign w:val="center"/>
          </w:tcPr>
          <w:p w14:paraId="00AEDF2C" w14:textId="42A4D3C2" w:rsidR="00A11CA0" w:rsidRDefault="00A11CA0" w:rsidP="00A11CA0">
            <w:pPr>
              <w:jc w:val="center"/>
              <w:rPr>
                <w:rFonts w:ascii="GHEA Grapalat" w:hAnsi="GHEA Grapalat" w:cs="Calibri"/>
                <w:color w:val="000000"/>
                <w:sz w:val="22"/>
                <w:szCs w:val="22"/>
              </w:rPr>
            </w:pPr>
            <w:r w:rsidRPr="00D642CA">
              <w:rPr>
                <w:rFonts w:ascii="GHEA Grapalat" w:hAnsi="GHEA Grapalat" w:cs="Calibri"/>
                <w:color w:val="000000"/>
                <w:sz w:val="18"/>
                <w:szCs w:val="18"/>
              </w:rPr>
              <w:t>կգ</w:t>
            </w:r>
          </w:p>
        </w:tc>
        <w:tc>
          <w:tcPr>
            <w:tcW w:w="866" w:type="dxa"/>
          </w:tcPr>
          <w:p w14:paraId="4FB441A6" w14:textId="77777777" w:rsidR="00A11CA0" w:rsidRPr="00A71D81" w:rsidRDefault="00A11CA0" w:rsidP="00A11CA0">
            <w:pPr>
              <w:jc w:val="center"/>
              <w:rPr>
                <w:rFonts w:ascii="GHEA Grapalat" w:hAnsi="GHEA Grapalat"/>
                <w:sz w:val="20"/>
              </w:rPr>
            </w:pPr>
          </w:p>
        </w:tc>
        <w:tc>
          <w:tcPr>
            <w:tcW w:w="1052" w:type="dxa"/>
          </w:tcPr>
          <w:p w14:paraId="51474CA7" w14:textId="77777777" w:rsidR="00A11CA0" w:rsidRPr="00A71D81" w:rsidRDefault="00A11CA0" w:rsidP="00A11CA0">
            <w:pPr>
              <w:jc w:val="center"/>
              <w:rPr>
                <w:rFonts w:ascii="GHEA Grapalat" w:hAnsi="GHEA Grapalat"/>
                <w:sz w:val="20"/>
              </w:rPr>
            </w:pPr>
          </w:p>
        </w:tc>
        <w:tc>
          <w:tcPr>
            <w:tcW w:w="1052" w:type="dxa"/>
            <w:tcBorders>
              <w:top w:val="nil"/>
              <w:left w:val="single" w:sz="4" w:space="0" w:color="auto"/>
              <w:bottom w:val="single" w:sz="4" w:space="0" w:color="auto"/>
              <w:right w:val="single" w:sz="4" w:space="0" w:color="auto"/>
            </w:tcBorders>
            <w:shd w:val="clear" w:color="000000" w:fill="FFFFFF"/>
            <w:vAlign w:val="center"/>
          </w:tcPr>
          <w:p w14:paraId="375495AF" w14:textId="7E5F35C1" w:rsidR="00A11CA0" w:rsidRDefault="00A11CA0" w:rsidP="00A11CA0">
            <w:pPr>
              <w:jc w:val="center"/>
              <w:rPr>
                <w:rFonts w:ascii="GHEA Grapalat" w:hAnsi="GHEA Grapalat"/>
                <w:sz w:val="20"/>
              </w:rPr>
            </w:pPr>
            <w:r w:rsidRPr="00195E2A">
              <w:rPr>
                <w:rFonts w:ascii="GHEA Grapalat" w:hAnsi="GHEA Grapalat" w:cs="Calibri"/>
                <w:color w:val="000000"/>
                <w:sz w:val="18"/>
                <w:szCs w:val="18"/>
              </w:rPr>
              <w:t>0.</w:t>
            </w:r>
            <w:r>
              <w:rPr>
                <w:rFonts w:ascii="GHEA Grapalat" w:hAnsi="GHEA Grapalat" w:cs="Calibri"/>
                <w:color w:val="000000"/>
                <w:sz w:val="18"/>
                <w:szCs w:val="18"/>
              </w:rPr>
              <w:t>1</w:t>
            </w:r>
          </w:p>
        </w:tc>
        <w:tc>
          <w:tcPr>
            <w:tcW w:w="1123" w:type="dxa"/>
          </w:tcPr>
          <w:p w14:paraId="42FF2D72" w14:textId="43E77CA7" w:rsidR="00A11CA0" w:rsidRPr="00254D4D" w:rsidRDefault="00A11CA0" w:rsidP="00A11CA0">
            <w:pPr>
              <w:jc w:val="center"/>
            </w:pPr>
            <w:r w:rsidRPr="00254D4D">
              <w:t>Ք. Երևան, Էրեբունի 12</w:t>
            </w:r>
          </w:p>
        </w:tc>
        <w:tc>
          <w:tcPr>
            <w:tcW w:w="1803" w:type="dxa"/>
          </w:tcPr>
          <w:p w14:paraId="527F4435" w14:textId="22A5E5EA" w:rsidR="00A11CA0" w:rsidRPr="00D13F0B" w:rsidRDefault="00A11CA0" w:rsidP="00A11CA0">
            <w:pPr>
              <w:jc w:val="center"/>
              <w:rPr>
                <w:rFonts w:ascii="GHEA Grapalat" w:hAnsi="GHEA Grapalat" w:cs="Calibri"/>
                <w:color w:val="000000"/>
                <w:sz w:val="22"/>
                <w:szCs w:val="22"/>
              </w:rPr>
            </w:pPr>
            <w:r w:rsidRPr="00D13F0B">
              <w:rPr>
                <w:rFonts w:ascii="GHEA Grapalat" w:hAnsi="GHEA Grapalat" w:cs="Calibri"/>
                <w:color w:val="000000"/>
                <w:sz w:val="22"/>
                <w:szCs w:val="22"/>
              </w:rPr>
              <w:t xml:space="preserve">Ֆինանսական միջոցների առկայության դեպքում </w:t>
            </w:r>
            <w:r>
              <w:rPr>
                <w:rFonts w:ascii="GHEA Grapalat" w:hAnsi="GHEA Grapalat" w:cs="Calibri"/>
                <w:color w:val="000000"/>
                <w:sz w:val="22"/>
                <w:szCs w:val="22"/>
              </w:rPr>
              <w:t xml:space="preserve"> մինչև 20-րդ աշխատանքային օրը ներառյալ</w:t>
            </w:r>
          </w:p>
        </w:tc>
      </w:tr>
      <w:tr w:rsidR="00A11CA0" w:rsidRPr="00A71D81" w14:paraId="51960DDC" w14:textId="77777777" w:rsidTr="00792C10">
        <w:trPr>
          <w:trHeight w:val="246"/>
        </w:trPr>
        <w:tc>
          <w:tcPr>
            <w:tcW w:w="1348" w:type="dxa"/>
            <w:vAlign w:val="center"/>
          </w:tcPr>
          <w:p w14:paraId="65CC163E" w14:textId="76742EA8" w:rsidR="00A11CA0" w:rsidRDefault="00A11CA0" w:rsidP="00A11CA0">
            <w:pPr>
              <w:jc w:val="center"/>
              <w:rPr>
                <w:rFonts w:ascii="GHEA Grapalat" w:hAnsi="GHEA Grapalat"/>
                <w:sz w:val="20"/>
              </w:rPr>
            </w:pPr>
            <w:r>
              <w:rPr>
                <w:rFonts w:ascii="GHEA Grapalat" w:hAnsi="GHEA Grapalat"/>
                <w:sz w:val="16"/>
              </w:rPr>
              <w:t>20</w:t>
            </w:r>
          </w:p>
        </w:tc>
        <w:tc>
          <w:tcPr>
            <w:tcW w:w="1422" w:type="dxa"/>
            <w:tcBorders>
              <w:top w:val="nil"/>
              <w:left w:val="single" w:sz="4" w:space="0" w:color="auto"/>
              <w:bottom w:val="single" w:sz="4" w:space="0" w:color="auto"/>
              <w:right w:val="single" w:sz="4" w:space="0" w:color="auto"/>
            </w:tcBorders>
            <w:shd w:val="clear" w:color="000000" w:fill="FFFFFF"/>
            <w:vAlign w:val="bottom"/>
          </w:tcPr>
          <w:p w14:paraId="617E394A" w14:textId="03B7E4C2" w:rsidR="00A11CA0" w:rsidRPr="00792C10" w:rsidRDefault="00A11CA0" w:rsidP="00A11CA0">
            <w:pPr>
              <w:jc w:val="center"/>
              <w:rPr>
                <w:rFonts w:ascii="Calibri" w:hAnsi="Calibri" w:cs="Calibri"/>
                <w:color w:val="000000"/>
                <w:sz w:val="22"/>
                <w:szCs w:val="22"/>
              </w:rPr>
            </w:pPr>
            <w:r>
              <w:rPr>
                <w:rFonts w:ascii="Calibri" w:hAnsi="Calibri" w:cs="Calibri"/>
                <w:color w:val="000000"/>
                <w:sz w:val="22"/>
                <w:szCs w:val="22"/>
              </w:rPr>
              <w:t>24321660/6</w:t>
            </w:r>
          </w:p>
        </w:tc>
        <w:tc>
          <w:tcPr>
            <w:tcW w:w="2107" w:type="dxa"/>
            <w:tcBorders>
              <w:top w:val="single" w:sz="4" w:space="0" w:color="auto"/>
              <w:left w:val="single" w:sz="4" w:space="0" w:color="auto"/>
              <w:bottom w:val="single" w:sz="4" w:space="0" w:color="auto"/>
              <w:right w:val="single" w:sz="4" w:space="0" w:color="auto"/>
            </w:tcBorders>
            <w:shd w:val="clear" w:color="000000" w:fill="FFFFFF"/>
            <w:vAlign w:val="center"/>
          </w:tcPr>
          <w:p w14:paraId="4268B3E2" w14:textId="1E771EE8" w:rsidR="00A11CA0" w:rsidRPr="00DA41AE" w:rsidRDefault="00A11CA0" w:rsidP="00A11CA0">
            <w:pPr>
              <w:jc w:val="center"/>
              <w:rPr>
                <w:rFonts w:ascii="GHEA Grapalat" w:hAnsi="GHEA Grapalat"/>
                <w:sz w:val="20"/>
              </w:rPr>
            </w:pPr>
            <w:r w:rsidRPr="00081EA2">
              <w:rPr>
                <w:rFonts w:ascii="GHEA Grapalat" w:hAnsi="GHEA Grapalat" w:cs="Calibri"/>
                <w:color w:val="000000"/>
                <w:sz w:val="18"/>
                <w:szCs w:val="18"/>
              </w:rPr>
              <w:t>զանազան օրգանական քիմիական նյութեր</w:t>
            </w:r>
          </w:p>
        </w:tc>
        <w:tc>
          <w:tcPr>
            <w:tcW w:w="1263" w:type="dxa"/>
            <w:vAlign w:val="center"/>
          </w:tcPr>
          <w:p w14:paraId="45C9C370" w14:textId="77777777" w:rsidR="00A11CA0" w:rsidRPr="003D28F4" w:rsidRDefault="00A11CA0" w:rsidP="00A11CA0">
            <w:pPr>
              <w:jc w:val="both"/>
              <w:rPr>
                <w:rFonts w:ascii="GHEA Grapalat" w:hAnsi="GHEA Grapalat" w:cs="Calibri"/>
                <w:sz w:val="18"/>
                <w:szCs w:val="18"/>
              </w:rPr>
            </w:pPr>
          </w:p>
        </w:tc>
        <w:tc>
          <w:tcPr>
            <w:tcW w:w="2257" w:type="dxa"/>
            <w:vAlign w:val="center"/>
          </w:tcPr>
          <w:p w14:paraId="685B6D76" w14:textId="324FD127" w:rsidR="00A11CA0" w:rsidRPr="004062F1" w:rsidRDefault="00A11CA0" w:rsidP="00A11CA0">
            <w:pPr>
              <w:jc w:val="center"/>
              <w:rPr>
                <w:rFonts w:ascii="GHEA Grapalat" w:hAnsi="GHEA Grapalat" w:cs="Calibri"/>
                <w:color w:val="000000" w:themeColor="text1"/>
                <w:sz w:val="18"/>
                <w:lang w:val="hy-AM"/>
              </w:rPr>
            </w:pPr>
            <w:r w:rsidRPr="00D642CA">
              <w:rPr>
                <w:rFonts w:ascii="GHEA Grapalat" w:hAnsi="GHEA Grapalat" w:cs="Calibri"/>
                <w:color w:val="000000"/>
                <w:sz w:val="18"/>
                <w:szCs w:val="18"/>
              </w:rPr>
              <w:t>2-նիտրոբենզալդեհիդ O2NC6H4CHO CAS Number 552-89-6</w:t>
            </w:r>
            <w:r w:rsidRPr="0092339D">
              <w:rPr>
                <w:rFonts w:ascii="GHEA Grapalat" w:hAnsi="GHEA Grapalat" w:cs="Calibri"/>
                <w:color w:val="000000"/>
                <w:sz w:val="18"/>
                <w:szCs w:val="18"/>
              </w:rPr>
              <w:t xml:space="preserve">, </w:t>
            </w:r>
            <w:r w:rsidRPr="00D642CA">
              <w:rPr>
                <w:rFonts w:ascii="GHEA Grapalat" w:hAnsi="GHEA Grapalat" w:cs="Calibri"/>
                <w:color w:val="000000"/>
                <w:sz w:val="18"/>
                <w:szCs w:val="18"/>
              </w:rPr>
              <w:t>Մաքրությունը՝  ≥98.0%                            GC-MS-MS,</w:t>
            </w:r>
            <w:r w:rsidRPr="0092339D">
              <w:rPr>
                <w:rFonts w:ascii="GHEA Grapalat" w:hAnsi="GHEA Grapalat" w:cs="Calibri"/>
                <w:color w:val="000000"/>
                <w:sz w:val="18"/>
                <w:szCs w:val="18"/>
              </w:rPr>
              <w:t xml:space="preserve"> </w:t>
            </w:r>
            <w:r w:rsidRPr="00D642CA">
              <w:rPr>
                <w:rFonts w:ascii="GHEA Grapalat" w:hAnsi="GHEA Grapalat" w:cs="Calibri"/>
                <w:color w:val="000000"/>
                <w:sz w:val="18"/>
                <w:szCs w:val="18"/>
              </w:rPr>
              <w:t>LC-MS-MS մեթոդներով հետազոտություններ կատարելու համար</w:t>
            </w:r>
            <w:r w:rsidRPr="0092339D">
              <w:rPr>
                <w:rFonts w:ascii="GHEA Grapalat" w:hAnsi="GHEA Grapalat" w:cs="Calibri"/>
                <w:color w:val="000000"/>
                <w:sz w:val="18"/>
                <w:szCs w:val="18"/>
              </w:rPr>
              <w:t>:</w:t>
            </w:r>
            <w:r w:rsidRPr="00D642CA">
              <w:rPr>
                <w:rFonts w:ascii="GHEA Grapalat" w:hAnsi="GHEA Grapalat" w:cs="Calibri"/>
                <w:color w:val="000000"/>
                <w:sz w:val="18"/>
                <w:szCs w:val="18"/>
              </w:rPr>
              <w:t xml:space="preserve"> Որակի սերտիֆիկատի առկայություն</w:t>
            </w:r>
          </w:p>
        </w:tc>
        <w:tc>
          <w:tcPr>
            <w:tcW w:w="904" w:type="dxa"/>
            <w:tcBorders>
              <w:top w:val="nil"/>
              <w:left w:val="single" w:sz="4" w:space="0" w:color="auto"/>
              <w:bottom w:val="single" w:sz="4" w:space="0" w:color="auto"/>
              <w:right w:val="single" w:sz="4" w:space="0" w:color="auto"/>
            </w:tcBorders>
            <w:shd w:val="clear" w:color="000000" w:fill="FFFFFF"/>
            <w:vAlign w:val="center"/>
          </w:tcPr>
          <w:p w14:paraId="1683368A" w14:textId="485C902B" w:rsidR="00A11CA0" w:rsidRDefault="00A11CA0" w:rsidP="00A11CA0">
            <w:pPr>
              <w:jc w:val="center"/>
              <w:rPr>
                <w:rFonts w:ascii="GHEA Grapalat" w:hAnsi="GHEA Grapalat" w:cs="Calibri"/>
                <w:color w:val="000000"/>
                <w:sz w:val="22"/>
                <w:szCs w:val="22"/>
              </w:rPr>
            </w:pPr>
            <w:r w:rsidRPr="00D642CA">
              <w:rPr>
                <w:rFonts w:ascii="GHEA Grapalat" w:hAnsi="GHEA Grapalat" w:cs="Calibri"/>
                <w:color w:val="000000"/>
                <w:sz w:val="18"/>
                <w:szCs w:val="18"/>
              </w:rPr>
              <w:t>կգ</w:t>
            </w:r>
          </w:p>
        </w:tc>
        <w:tc>
          <w:tcPr>
            <w:tcW w:w="866" w:type="dxa"/>
          </w:tcPr>
          <w:p w14:paraId="42D00A79" w14:textId="77777777" w:rsidR="00A11CA0" w:rsidRPr="00A71D81" w:rsidRDefault="00A11CA0" w:rsidP="00A11CA0">
            <w:pPr>
              <w:jc w:val="center"/>
              <w:rPr>
                <w:rFonts w:ascii="GHEA Grapalat" w:hAnsi="GHEA Grapalat"/>
                <w:sz w:val="20"/>
              </w:rPr>
            </w:pPr>
          </w:p>
        </w:tc>
        <w:tc>
          <w:tcPr>
            <w:tcW w:w="1052" w:type="dxa"/>
          </w:tcPr>
          <w:p w14:paraId="422EA297" w14:textId="77777777" w:rsidR="00A11CA0" w:rsidRPr="00A71D81" w:rsidRDefault="00A11CA0" w:rsidP="00A11CA0">
            <w:pPr>
              <w:jc w:val="center"/>
              <w:rPr>
                <w:rFonts w:ascii="GHEA Grapalat" w:hAnsi="GHEA Grapalat"/>
                <w:sz w:val="20"/>
              </w:rPr>
            </w:pPr>
          </w:p>
        </w:tc>
        <w:tc>
          <w:tcPr>
            <w:tcW w:w="1052" w:type="dxa"/>
            <w:tcBorders>
              <w:top w:val="nil"/>
              <w:left w:val="single" w:sz="4" w:space="0" w:color="auto"/>
              <w:bottom w:val="single" w:sz="4" w:space="0" w:color="auto"/>
              <w:right w:val="single" w:sz="4" w:space="0" w:color="auto"/>
            </w:tcBorders>
            <w:shd w:val="clear" w:color="000000" w:fill="FFFFFF"/>
            <w:vAlign w:val="center"/>
          </w:tcPr>
          <w:p w14:paraId="12206482" w14:textId="259E36E9" w:rsidR="00A11CA0" w:rsidRDefault="00A11CA0" w:rsidP="00A11CA0">
            <w:pPr>
              <w:jc w:val="center"/>
              <w:rPr>
                <w:rFonts w:ascii="GHEA Grapalat" w:hAnsi="GHEA Grapalat"/>
                <w:sz w:val="20"/>
              </w:rPr>
            </w:pPr>
            <w:r>
              <w:rPr>
                <w:rFonts w:ascii="GHEA Grapalat" w:hAnsi="GHEA Grapalat" w:cs="Calibri"/>
                <w:color w:val="000000"/>
                <w:sz w:val="18"/>
                <w:szCs w:val="18"/>
              </w:rPr>
              <w:t>0.</w:t>
            </w:r>
            <w:r>
              <w:rPr>
                <w:rFonts w:ascii="Arial Unicode" w:hAnsi="Arial Unicode" w:cs="Calibri"/>
                <w:color w:val="000000"/>
                <w:sz w:val="18"/>
                <w:szCs w:val="18"/>
              </w:rPr>
              <w:t>1</w:t>
            </w:r>
          </w:p>
        </w:tc>
        <w:tc>
          <w:tcPr>
            <w:tcW w:w="1123" w:type="dxa"/>
          </w:tcPr>
          <w:p w14:paraId="7FBC870B" w14:textId="51721447" w:rsidR="00A11CA0" w:rsidRPr="00254D4D" w:rsidRDefault="00A11CA0" w:rsidP="00A11CA0">
            <w:pPr>
              <w:jc w:val="center"/>
            </w:pPr>
            <w:r w:rsidRPr="00254D4D">
              <w:t>Ք. Երևան, Էրեբունի 12</w:t>
            </w:r>
          </w:p>
        </w:tc>
        <w:tc>
          <w:tcPr>
            <w:tcW w:w="1803" w:type="dxa"/>
          </w:tcPr>
          <w:p w14:paraId="7E95BD8F" w14:textId="2080D291" w:rsidR="00A11CA0" w:rsidRPr="00D13F0B" w:rsidRDefault="00A11CA0" w:rsidP="00A11CA0">
            <w:pPr>
              <w:jc w:val="center"/>
              <w:rPr>
                <w:rFonts w:ascii="GHEA Grapalat" w:hAnsi="GHEA Grapalat" w:cs="Calibri"/>
                <w:color w:val="000000"/>
                <w:sz w:val="22"/>
                <w:szCs w:val="22"/>
              </w:rPr>
            </w:pPr>
            <w:r w:rsidRPr="00D13F0B">
              <w:rPr>
                <w:rFonts w:ascii="GHEA Grapalat" w:hAnsi="GHEA Grapalat" w:cs="Calibri"/>
                <w:color w:val="000000"/>
                <w:sz w:val="22"/>
                <w:szCs w:val="22"/>
              </w:rPr>
              <w:t xml:space="preserve">Ֆինանսական միջոցների առկայության դեպքում </w:t>
            </w:r>
            <w:r>
              <w:rPr>
                <w:rFonts w:ascii="GHEA Grapalat" w:hAnsi="GHEA Grapalat" w:cs="Calibri"/>
                <w:color w:val="000000"/>
                <w:sz w:val="22"/>
                <w:szCs w:val="22"/>
              </w:rPr>
              <w:t xml:space="preserve"> մինչև 20-րդ աշխատանքային օրը ներառյալ</w:t>
            </w:r>
          </w:p>
        </w:tc>
      </w:tr>
      <w:tr w:rsidR="00A11CA0" w:rsidRPr="00A71D81" w14:paraId="371990B2" w14:textId="77777777" w:rsidTr="00792C10">
        <w:trPr>
          <w:trHeight w:val="246"/>
        </w:trPr>
        <w:tc>
          <w:tcPr>
            <w:tcW w:w="1348" w:type="dxa"/>
            <w:vAlign w:val="center"/>
          </w:tcPr>
          <w:p w14:paraId="48CD0294" w14:textId="54876BCC" w:rsidR="00A11CA0" w:rsidRDefault="00A11CA0" w:rsidP="00A11CA0">
            <w:pPr>
              <w:jc w:val="center"/>
              <w:rPr>
                <w:rFonts w:ascii="GHEA Grapalat" w:hAnsi="GHEA Grapalat"/>
                <w:sz w:val="20"/>
              </w:rPr>
            </w:pPr>
            <w:r>
              <w:rPr>
                <w:rFonts w:ascii="GHEA Grapalat" w:hAnsi="GHEA Grapalat"/>
                <w:sz w:val="16"/>
              </w:rPr>
              <w:t>21</w:t>
            </w:r>
          </w:p>
        </w:tc>
        <w:tc>
          <w:tcPr>
            <w:tcW w:w="1422" w:type="dxa"/>
            <w:tcBorders>
              <w:top w:val="nil"/>
              <w:left w:val="single" w:sz="4" w:space="0" w:color="auto"/>
              <w:bottom w:val="single" w:sz="4" w:space="0" w:color="auto"/>
              <w:right w:val="single" w:sz="4" w:space="0" w:color="auto"/>
            </w:tcBorders>
            <w:shd w:val="clear" w:color="000000" w:fill="FFFFFF"/>
            <w:vAlign w:val="bottom"/>
          </w:tcPr>
          <w:p w14:paraId="7BE8C9FE" w14:textId="682AB659" w:rsidR="00A11CA0" w:rsidRPr="00792C10" w:rsidRDefault="00A11CA0" w:rsidP="00A11CA0">
            <w:pPr>
              <w:jc w:val="center"/>
              <w:rPr>
                <w:rFonts w:ascii="Calibri" w:hAnsi="Calibri" w:cs="Calibri"/>
                <w:color w:val="000000"/>
                <w:sz w:val="22"/>
                <w:szCs w:val="22"/>
              </w:rPr>
            </w:pPr>
            <w:r>
              <w:rPr>
                <w:rFonts w:ascii="Calibri" w:hAnsi="Calibri" w:cs="Calibri"/>
                <w:color w:val="000000"/>
                <w:sz w:val="22"/>
                <w:szCs w:val="22"/>
              </w:rPr>
              <w:t>24321660/7</w:t>
            </w:r>
          </w:p>
        </w:tc>
        <w:tc>
          <w:tcPr>
            <w:tcW w:w="2107" w:type="dxa"/>
            <w:tcBorders>
              <w:top w:val="single" w:sz="4" w:space="0" w:color="auto"/>
              <w:left w:val="single" w:sz="4" w:space="0" w:color="auto"/>
              <w:bottom w:val="single" w:sz="4" w:space="0" w:color="auto"/>
              <w:right w:val="single" w:sz="4" w:space="0" w:color="auto"/>
            </w:tcBorders>
            <w:shd w:val="clear" w:color="000000" w:fill="FFFFFF"/>
            <w:vAlign w:val="center"/>
          </w:tcPr>
          <w:p w14:paraId="2C9A1A7F" w14:textId="5AE9639A" w:rsidR="00A11CA0" w:rsidRPr="00DA41AE" w:rsidRDefault="00A11CA0" w:rsidP="00A11CA0">
            <w:pPr>
              <w:jc w:val="center"/>
              <w:rPr>
                <w:rFonts w:ascii="GHEA Grapalat" w:hAnsi="GHEA Grapalat"/>
                <w:sz w:val="20"/>
              </w:rPr>
            </w:pPr>
            <w:r w:rsidRPr="00081EA2">
              <w:rPr>
                <w:rFonts w:ascii="GHEA Grapalat" w:hAnsi="GHEA Grapalat" w:cs="Calibri"/>
                <w:color w:val="000000"/>
                <w:sz w:val="18"/>
                <w:szCs w:val="18"/>
              </w:rPr>
              <w:t>զանազան օրգանական քիմիական նյութեր</w:t>
            </w:r>
          </w:p>
        </w:tc>
        <w:tc>
          <w:tcPr>
            <w:tcW w:w="1263" w:type="dxa"/>
            <w:vAlign w:val="center"/>
          </w:tcPr>
          <w:p w14:paraId="2EF7527B" w14:textId="77777777" w:rsidR="00A11CA0" w:rsidRPr="003D28F4" w:rsidRDefault="00A11CA0" w:rsidP="00A11CA0">
            <w:pPr>
              <w:jc w:val="both"/>
              <w:rPr>
                <w:rFonts w:ascii="GHEA Grapalat" w:hAnsi="GHEA Grapalat" w:cs="Calibri"/>
                <w:sz w:val="18"/>
                <w:szCs w:val="18"/>
              </w:rPr>
            </w:pPr>
          </w:p>
        </w:tc>
        <w:tc>
          <w:tcPr>
            <w:tcW w:w="2257" w:type="dxa"/>
            <w:vAlign w:val="center"/>
          </w:tcPr>
          <w:p w14:paraId="6123F214" w14:textId="3B17805D" w:rsidR="00A11CA0" w:rsidRPr="004062F1" w:rsidRDefault="00A11CA0" w:rsidP="00A11CA0">
            <w:pPr>
              <w:jc w:val="center"/>
              <w:rPr>
                <w:rFonts w:ascii="GHEA Grapalat" w:hAnsi="GHEA Grapalat" w:cs="Calibri"/>
                <w:color w:val="000000" w:themeColor="text1"/>
                <w:sz w:val="18"/>
                <w:lang w:val="hy-AM"/>
              </w:rPr>
            </w:pPr>
            <w:r w:rsidRPr="00D642CA">
              <w:rPr>
                <w:rFonts w:ascii="GHEA Grapalat" w:hAnsi="GHEA Grapalat" w:cs="Calibri"/>
                <w:color w:val="000000"/>
                <w:sz w:val="18"/>
                <w:szCs w:val="18"/>
              </w:rPr>
              <w:t>Եռֆտորքացախաթթու  CF3COOH CAS Number</w:t>
            </w:r>
            <w:r w:rsidRPr="00D642CA">
              <w:rPr>
                <w:rFonts w:ascii="Courier New" w:hAnsi="Courier New" w:cs="Courier New"/>
                <w:color w:val="000000"/>
                <w:sz w:val="18"/>
                <w:szCs w:val="18"/>
              </w:rPr>
              <w:t> </w:t>
            </w:r>
            <w:r w:rsidRPr="00D642CA">
              <w:rPr>
                <w:rFonts w:ascii="GHEA Grapalat" w:hAnsi="GHEA Grapalat" w:cs="GHEA Grapalat"/>
                <w:color w:val="000000"/>
                <w:sz w:val="18"/>
                <w:szCs w:val="18"/>
              </w:rPr>
              <w:t>76-05-1</w:t>
            </w:r>
            <w:r w:rsidRPr="0092339D">
              <w:rPr>
                <w:rFonts w:ascii="GHEA Grapalat" w:hAnsi="GHEA Grapalat" w:cs="GHEA Grapalat"/>
                <w:color w:val="000000"/>
                <w:sz w:val="18"/>
                <w:szCs w:val="18"/>
              </w:rPr>
              <w:t xml:space="preserve">, </w:t>
            </w:r>
            <w:r w:rsidRPr="00D642CA">
              <w:rPr>
                <w:rFonts w:ascii="GHEA Grapalat" w:hAnsi="GHEA Grapalat" w:cs="GHEA Grapalat"/>
                <w:color w:val="000000"/>
                <w:sz w:val="18"/>
                <w:szCs w:val="18"/>
              </w:rPr>
              <w:t xml:space="preserve">Մաքրությունը՝  ≥99.0%                              </w:t>
            </w:r>
            <w:r w:rsidRPr="00D642CA">
              <w:rPr>
                <w:rFonts w:ascii="GHEA Grapalat" w:hAnsi="GHEA Grapalat" w:cs="Calibri"/>
                <w:color w:val="000000"/>
                <w:sz w:val="18"/>
                <w:szCs w:val="18"/>
              </w:rPr>
              <w:t>GC-MS-MS,</w:t>
            </w:r>
            <w:r w:rsidRPr="0092339D">
              <w:rPr>
                <w:rFonts w:ascii="GHEA Grapalat" w:hAnsi="GHEA Grapalat" w:cs="Calibri"/>
                <w:color w:val="000000"/>
                <w:sz w:val="18"/>
                <w:szCs w:val="18"/>
              </w:rPr>
              <w:t xml:space="preserve"> </w:t>
            </w:r>
            <w:r w:rsidRPr="00D642CA">
              <w:rPr>
                <w:rFonts w:ascii="GHEA Grapalat" w:hAnsi="GHEA Grapalat" w:cs="Calibri"/>
                <w:color w:val="000000"/>
                <w:sz w:val="18"/>
                <w:szCs w:val="18"/>
              </w:rPr>
              <w:t xml:space="preserve">LC-MS-MS մեթոդներով հետազոտություններ </w:t>
            </w:r>
            <w:r w:rsidRPr="00D642CA">
              <w:rPr>
                <w:rFonts w:ascii="GHEA Grapalat" w:hAnsi="GHEA Grapalat" w:cs="Calibri"/>
                <w:color w:val="000000"/>
                <w:sz w:val="18"/>
                <w:szCs w:val="18"/>
              </w:rPr>
              <w:lastRenderedPageBreak/>
              <w:t>կատարելու համար</w:t>
            </w:r>
            <w:r w:rsidRPr="0092339D">
              <w:rPr>
                <w:rFonts w:ascii="GHEA Grapalat" w:hAnsi="GHEA Grapalat" w:cs="Calibri"/>
                <w:color w:val="000000"/>
                <w:sz w:val="18"/>
                <w:szCs w:val="18"/>
              </w:rPr>
              <w:t>:</w:t>
            </w:r>
            <w:r w:rsidRPr="00D642CA">
              <w:rPr>
                <w:rFonts w:ascii="GHEA Grapalat" w:hAnsi="GHEA Grapalat" w:cs="Calibri"/>
                <w:color w:val="000000"/>
                <w:sz w:val="18"/>
                <w:szCs w:val="18"/>
              </w:rPr>
              <w:t xml:space="preserve"> Որակի սերտիֆիկատի առկայություն</w:t>
            </w:r>
          </w:p>
        </w:tc>
        <w:tc>
          <w:tcPr>
            <w:tcW w:w="904" w:type="dxa"/>
            <w:tcBorders>
              <w:top w:val="nil"/>
              <w:left w:val="single" w:sz="4" w:space="0" w:color="auto"/>
              <w:bottom w:val="single" w:sz="4" w:space="0" w:color="auto"/>
              <w:right w:val="single" w:sz="4" w:space="0" w:color="auto"/>
            </w:tcBorders>
            <w:shd w:val="clear" w:color="000000" w:fill="FFFFFF"/>
            <w:vAlign w:val="center"/>
          </w:tcPr>
          <w:p w14:paraId="3B0AC85A" w14:textId="2213A188" w:rsidR="00A11CA0" w:rsidRDefault="00A11CA0" w:rsidP="00A11CA0">
            <w:pPr>
              <w:jc w:val="center"/>
              <w:rPr>
                <w:rFonts w:ascii="GHEA Grapalat" w:hAnsi="GHEA Grapalat" w:cs="Calibri"/>
                <w:color w:val="000000"/>
                <w:sz w:val="22"/>
                <w:szCs w:val="22"/>
              </w:rPr>
            </w:pPr>
            <w:r w:rsidRPr="00D642CA">
              <w:rPr>
                <w:rFonts w:ascii="GHEA Grapalat" w:hAnsi="GHEA Grapalat" w:cs="Calibri"/>
                <w:color w:val="000000"/>
                <w:sz w:val="18"/>
                <w:szCs w:val="18"/>
              </w:rPr>
              <w:lastRenderedPageBreak/>
              <w:t>լ</w:t>
            </w:r>
          </w:p>
        </w:tc>
        <w:tc>
          <w:tcPr>
            <w:tcW w:w="866" w:type="dxa"/>
          </w:tcPr>
          <w:p w14:paraId="27B4EB6E" w14:textId="77777777" w:rsidR="00A11CA0" w:rsidRPr="00A71D81" w:rsidRDefault="00A11CA0" w:rsidP="00A11CA0">
            <w:pPr>
              <w:jc w:val="center"/>
              <w:rPr>
                <w:rFonts w:ascii="GHEA Grapalat" w:hAnsi="GHEA Grapalat"/>
                <w:sz w:val="20"/>
              </w:rPr>
            </w:pPr>
          </w:p>
        </w:tc>
        <w:tc>
          <w:tcPr>
            <w:tcW w:w="1052" w:type="dxa"/>
          </w:tcPr>
          <w:p w14:paraId="62B8A06B" w14:textId="77777777" w:rsidR="00A11CA0" w:rsidRPr="00A71D81" w:rsidRDefault="00A11CA0" w:rsidP="00A11CA0">
            <w:pPr>
              <w:jc w:val="center"/>
              <w:rPr>
                <w:rFonts w:ascii="GHEA Grapalat" w:hAnsi="GHEA Grapalat"/>
                <w:sz w:val="20"/>
              </w:rPr>
            </w:pPr>
          </w:p>
        </w:tc>
        <w:tc>
          <w:tcPr>
            <w:tcW w:w="1052" w:type="dxa"/>
            <w:tcBorders>
              <w:top w:val="nil"/>
              <w:left w:val="single" w:sz="4" w:space="0" w:color="auto"/>
              <w:bottom w:val="single" w:sz="4" w:space="0" w:color="auto"/>
              <w:right w:val="single" w:sz="4" w:space="0" w:color="auto"/>
            </w:tcBorders>
            <w:shd w:val="clear" w:color="000000" w:fill="FFFFFF"/>
            <w:vAlign w:val="center"/>
          </w:tcPr>
          <w:p w14:paraId="5FEF1152" w14:textId="41AD3D9E" w:rsidR="00A11CA0" w:rsidRDefault="00A11CA0" w:rsidP="00A11CA0">
            <w:pPr>
              <w:jc w:val="center"/>
              <w:rPr>
                <w:rFonts w:ascii="GHEA Grapalat" w:hAnsi="GHEA Grapalat"/>
                <w:sz w:val="20"/>
              </w:rPr>
            </w:pPr>
            <w:r>
              <w:rPr>
                <w:rFonts w:ascii="GHEA Grapalat" w:hAnsi="GHEA Grapalat" w:cs="Calibri"/>
                <w:color w:val="000000"/>
                <w:sz w:val="18"/>
                <w:szCs w:val="18"/>
              </w:rPr>
              <w:t>0.1</w:t>
            </w:r>
          </w:p>
        </w:tc>
        <w:tc>
          <w:tcPr>
            <w:tcW w:w="1123" w:type="dxa"/>
          </w:tcPr>
          <w:p w14:paraId="71785891" w14:textId="091AD84D" w:rsidR="00A11CA0" w:rsidRPr="00254D4D" w:rsidRDefault="00A11CA0" w:rsidP="00A11CA0">
            <w:pPr>
              <w:jc w:val="center"/>
            </w:pPr>
            <w:r w:rsidRPr="00254D4D">
              <w:t>Ք. Երևան, Էրեբունի 12</w:t>
            </w:r>
          </w:p>
        </w:tc>
        <w:tc>
          <w:tcPr>
            <w:tcW w:w="1803" w:type="dxa"/>
          </w:tcPr>
          <w:p w14:paraId="30EAB474" w14:textId="65E8AA5B" w:rsidR="00A11CA0" w:rsidRPr="00D13F0B" w:rsidRDefault="00A11CA0" w:rsidP="00A11CA0">
            <w:pPr>
              <w:jc w:val="center"/>
              <w:rPr>
                <w:rFonts w:ascii="GHEA Grapalat" w:hAnsi="GHEA Grapalat" w:cs="Calibri"/>
                <w:color w:val="000000"/>
                <w:sz w:val="22"/>
                <w:szCs w:val="22"/>
              </w:rPr>
            </w:pPr>
            <w:r w:rsidRPr="00D13F0B">
              <w:rPr>
                <w:rFonts w:ascii="GHEA Grapalat" w:hAnsi="GHEA Grapalat" w:cs="Calibri"/>
                <w:color w:val="000000"/>
                <w:sz w:val="22"/>
                <w:szCs w:val="22"/>
              </w:rPr>
              <w:t xml:space="preserve">Ֆինանսական միջոցների առկայության դեպքում </w:t>
            </w:r>
            <w:r>
              <w:rPr>
                <w:rFonts w:ascii="GHEA Grapalat" w:hAnsi="GHEA Grapalat" w:cs="Calibri"/>
                <w:color w:val="000000"/>
                <w:sz w:val="22"/>
                <w:szCs w:val="22"/>
              </w:rPr>
              <w:t xml:space="preserve"> մինչև 20-րդ աշխատանքայ</w:t>
            </w:r>
            <w:r>
              <w:rPr>
                <w:rFonts w:ascii="GHEA Grapalat" w:hAnsi="GHEA Grapalat" w:cs="Calibri"/>
                <w:color w:val="000000"/>
                <w:sz w:val="22"/>
                <w:szCs w:val="22"/>
              </w:rPr>
              <w:lastRenderedPageBreak/>
              <w:t>ին օրը ներառյալ</w:t>
            </w:r>
          </w:p>
        </w:tc>
      </w:tr>
      <w:tr w:rsidR="00A11CA0" w:rsidRPr="00A71D81" w14:paraId="6A7C9307" w14:textId="77777777" w:rsidTr="00792C10">
        <w:trPr>
          <w:trHeight w:val="246"/>
        </w:trPr>
        <w:tc>
          <w:tcPr>
            <w:tcW w:w="1348" w:type="dxa"/>
            <w:vAlign w:val="center"/>
          </w:tcPr>
          <w:p w14:paraId="13BF9BC2" w14:textId="1A7E4EB1" w:rsidR="00A11CA0" w:rsidRDefault="00A11CA0" w:rsidP="00A11CA0">
            <w:pPr>
              <w:jc w:val="center"/>
              <w:rPr>
                <w:rFonts w:ascii="GHEA Grapalat" w:hAnsi="GHEA Grapalat"/>
                <w:sz w:val="20"/>
              </w:rPr>
            </w:pPr>
            <w:r>
              <w:rPr>
                <w:rFonts w:ascii="GHEA Grapalat" w:hAnsi="GHEA Grapalat"/>
                <w:sz w:val="16"/>
              </w:rPr>
              <w:lastRenderedPageBreak/>
              <w:t>22</w:t>
            </w:r>
          </w:p>
        </w:tc>
        <w:tc>
          <w:tcPr>
            <w:tcW w:w="1422" w:type="dxa"/>
            <w:tcBorders>
              <w:top w:val="nil"/>
              <w:left w:val="single" w:sz="4" w:space="0" w:color="auto"/>
              <w:bottom w:val="single" w:sz="4" w:space="0" w:color="auto"/>
              <w:right w:val="single" w:sz="4" w:space="0" w:color="auto"/>
            </w:tcBorders>
            <w:shd w:val="clear" w:color="000000" w:fill="FFFFFF"/>
            <w:vAlign w:val="bottom"/>
          </w:tcPr>
          <w:p w14:paraId="0AEE7C85" w14:textId="77777777" w:rsidR="00A11CA0" w:rsidRDefault="00A11CA0" w:rsidP="00A11CA0">
            <w:pPr>
              <w:jc w:val="center"/>
              <w:rPr>
                <w:rFonts w:ascii="Calibri" w:hAnsi="Calibri" w:cs="Calibri"/>
                <w:color w:val="000000"/>
                <w:sz w:val="22"/>
                <w:szCs w:val="22"/>
              </w:rPr>
            </w:pPr>
            <w:r>
              <w:rPr>
                <w:rFonts w:ascii="Calibri" w:hAnsi="Calibri" w:cs="Calibri"/>
                <w:color w:val="000000"/>
                <w:sz w:val="22"/>
                <w:szCs w:val="22"/>
              </w:rPr>
              <w:t>24321660/8</w:t>
            </w:r>
          </w:p>
          <w:p w14:paraId="38C727C3" w14:textId="77777777" w:rsidR="00A11CA0" w:rsidRPr="00DA41AE" w:rsidRDefault="00A11CA0" w:rsidP="00A11CA0">
            <w:pPr>
              <w:jc w:val="center"/>
              <w:rPr>
                <w:rFonts w:ascii="Calibri" w:hAnsi="Calibri" w:cs="Calibri"/>
                <w:sz w:val="22"/>
                <w:szCs w:val="22"/>
              </w:rPr>
            </w:pPr>
          </w:p>
        </w:tc>
        <w:tc>
          <w:tcPr>
            <w:tcW w:w="2107" w:type="dxa"/>
            <w:tcBorders>
              <w:top w:val="single" w:sz="4" w:space="0" w:color="auto"/>
              <w:left w:val="single" w:sz="4" w:space="0" w:color="auto"/>
              <w:bottom w:val="single" w:sz="4" w:space="0" w:color="auto"/>
              <w:right w:val="single" w:sz="4" w:space="0" w:color="auto"/>
            </w:tcBorders>
            <w:shd w:val="clear" w:color="000000" w:fill="FFFFFF"/>
            <w:vAlign w:val="center"/>
          </w:tcPr>
          <w:p w14:paraId="4B4D25DA" w14:textId="469EE310" w:rsidR="00A11CA0" w:rsidRPr="00DA41AE" w:rsidRDefault="00A11CA0" w:rsidP="00A11CA0">
            <w:pPr>
              <w:jc w:val="center"/>
              <w:rPr>
                <w:rFonts w:ascii="GHEA Grapalat" w:hAnsi="GHEA Grapalat"/>
                <w:sz w:val="20"/>
              </w:rPr>
            </w:pPr>
            <w:r w:rsidRPr="00081EA2">
              <w:rPr>
                <w:rFonts w:ascii="GHEA Grapalat" w:hAnsi="GHEA Grapalat" w:cs="Calibri"/>
                <w:color w:val="000000"/>
                <w:sz w:val="18"/>
                <w:szCs w:val="18"/>
              </w:rPr>
              <w:t>զանազան օրգանական քիմիական նյութեր</w:t>
            </w:r>
          </w:p>
        </w:tc>
        <w:tc>
          <w:tcPr>
            <w:tcW w:w="1263" w:type="dxa"/>
            <w:vAlign w:val="center"/>
          </w:tcPr>
          <w:p w14:paraId="69B1F702" w14:textId="77777777" w:rsidR="00A11CA0" w:rsidRPr="003D28F4" w:rsidRDefault="00A11CA0" w:rsidP="00A11CA0">
            <w:pPr>
              <w:jc w:val="both"/>
              <w:rPr>
                <w:rFonts w:ascii="GHEA Grapalat" w:hAnsi="GHEA Grapalat" w:cs="Calibri"/>
                <w:sz w:val="18"/>
                <w:szCs w:val="18"/>
              </w:rPr>
            </w:pPr>
          </w:p>
        </w:tc>
        <w:tc>
          <w:tcPr>
            <w:tcW w:w="2257" w:type="dxa"/>
            <w:vAlign w:val="center"/>
          </w:tcPr>
          <w:p w14:paraId="0FA4364C" w14:textId="77777777" w:rsidR="00A11CA0" w:rsidRDefault="00A11CA0" w:rsidP="00A11CA0">
            <w:pPr>
              <w:rPr>
                <w:rFonts w:ascii="GHEA Grapalat" w:hAnsi="GHEA Grapalat" w:cs="GHEA Grapalat"/>
                <w:color w:val="000000"/>
                <w:sz w:val="18"/>
                <w:szCs w:val="18"/>
              </w:rPr>
            </w:pPr>
            <w:r w:rsidRPr="00D642CA">
              <w:rPr>
                <w:rFonts w:ascii="GHEA Grapalat" w:hAnsi="GHEA Grapalat" w:cs="Calibri"/>
                <w:color w:val="000000"/>
                <w:sz w:val="18"/>
                <w:szCs w:val="18"/>
              </w:rPr>
              <w:t>Միատեղակալված ֆոսֆորաթթվային կալիում KH2PO4CAS Number</w:t>
            </w:r>
            <w:r w:rsidRPr="00D642CA">
              <w:rPr>
                <w:rFonts w:ascii="Courier New" w:hAnsi="Courier New" w:cs="Courier New"/>
                <w:color w:val="000000"/>
                <w:sz w:val="18"/>
                <w:szCs w:val="18"/>
              </w:rPr>
              <w:t> </w:t>
            </w:r>
            <w:r w:rsidRPr="00D642CA">
              <w:rPr>
                <w:rFonts w:ascii="GHEA Grapalat" w:hAnsi="GHEA Grapalat" w:cs="GHEA Grapalat"/>
                <w:color w:val="000000"/>
                <w:sz w:val="18"/>
                <w:szCs w:val="18"/>
              </w:rPr>
              <w:t>7778-77-0</w:t>
            </w:r>
            <w:r w:rsidRPr="0092339D">
              <w:rPr>
                <w:rFonts w:ascii="GHEA Grapalat" w:hAnsi="GHEA Grapalat" w:cs="GHEA Grapalat"/>
                <w:color w:val="000000"/>
                <w:sz w:val="18"/>
                <w:szCs w:val="18"/>
              </w:rPr>
              <w:t xml:space="preserve">, </w:t>
            </w:r>
            <w:r w:rsidRPr="00D642CA">
              <w:rPr>
                <w:rFonts w:ascii="GHEA Grapalat" w:hAnsi="GHEA Grapalat" w:cs="GHEA Grapalat"/>
                <w:color w:val="000000"/>
                <w:sz w:val="18"/>
                <w:szCs w:val="18"/>
              </w:rPr>
              <w:t>Մաքրությունը՝  ≥99.0%</w:t>
            </w:r>
          </w:p>
          <w:p w14:paraId="6B5DE742" w14:textId="29C3B22A" w:rsidR="00A11CA0" w:rsidRPr="004062F1" w:rsidRDefault="00A11CA0" w:rsidP="00A11CA0">
            <w:pPr>
              <w:jc w:val="center"/>
              <w:rPr>
                <w:rFonts w:ascii="GHEA Grapalat" w:hAnsi="GHEA Grapalat" w:cs="Calibri"/>
                <w:color w:val="000000" w:themeColor="text1"/>
                <w:sz w:val="18"/>
                <w:lang w:val="hy-AM"/>
              </w:rPr>
            </w:pPr>
            <w:r w:rsidRPr="00D642CA">
              <w:rPr>
                <w:rFonts w:ascii="GHEA Grapalat" w:hAnsi="GHEA Grapalat" w:cs="GHEA Grapalat"/>
                <w:color w:val="000000"/>
                <w:sz w:val="18"/>
                <w:szCs w:val="18"/>
              </w:rPr>
              <w:t xml:space="preserve">ԱԱՍ մեթոդով հետքային </w:t>
            </w:r>
            <w:r w:rsidRPr="0092339D">
              <w:rPr>
                <w:rFonts w:ascii="GHEA Grapalat" w:hAnsi="GHEA Grapalat" w:cs="GHEA Grapalat"/>
                <w:color w:val="000000"/>
                <w:sz w:val="18"/>
                <w:szCs w:val="18"/>
              </w:rPr>
              <w:t>տարրերի</w:t>
            </w:r>
            <w:r w:rsidRPr="00D642CA">
              <w:rPr>
                <w:rFonts w:ascii="GHEA Grapalat" w:hAnsi="GHEA Grapalat" w:cs="GHEA Grapalat"/>
                <w:color w:val="000000"/>
                <w:sz w:val="18"/>
                <w:szCs w:val="18"/>
              </w:rPr>
              <w:t xml:space="preserve">  </w:t>
            </w:r>
            <w:r w:rsidRPr="0092339D">
              <w:rPr>
                <w:rFonts w:ascii="GHEA Grapalat" w:hAnsi="GHEA Grapalat" w:cs="GHEA Grapalat"/>
                <w:color w:val="000000"/>
                <w:sz w:val="18"/>
                <w:szCs w:val="18"/>
              </w:rPr>
              <w:t>հայտնաբերման համար                                                  Որակի սերտիֆիկատի</w:t>
            </w:r>
            <w:r w:rsidRPr="00D642CA">
              <w:rPr>
                <w:rFonts w:ascii="GHEA Grapalat" w:hAnsi="GHEA Grapalat" w:cs="Calibri"/>
                <w:color w:val="000000"/>
                <w:sz w:val="18"/>
                <w:szCs w:val="18"/>
              </w:rPr>
              <w:t xml:space="preserve"> առկայություն</w:t>
            </w:r>
          </w:p>
        </w:tc>
        <w:tc>
          <w:tcPr>
            <w:tcW w:w="904" w:type="dxa"/>
            <w:tcBorders>
              <w:top w:val="nil"/>
              <w:left w:val="single" w:sz="4" w:space="0" w:color="auto"/>
              <w:bottom w:val="single" w:sz="4" w:space="0" w:color="auto"/>
              <w:right w:val="single" w:sz="4" w:space="0" w:color="auto"/>
            </w:tcBorders>
            <w:shd w:val="clear" w:color="000000" w:fill="FFFFFF"/>
            <w:vAlign w:val="center"/>
          </w:tcPr>
          <w:p w14:paraId="0C7DBF86" w14:textId="6628A510" w:rsidR="00A11CA0" w:rsidRDefault="00A11CA0" w:rsidP="00A11CA0">
            <w:pPr>
              <w:jc w:val="center"/>
              <w:rPr>
                <w:rFonts w:ascii="GHEA Grapalat" w:hAnsi="GHEA Grapalat" w:cs="Calibri"/>
                <w:color w:val="000000"/>
                <w:sz w:val="22"/>
                <w:szCs w:val="22"/>
              </w:rPr>
            </w:pPr>
            <w:r w:rsidRPr="00D642CA">
              <w:rPr>
                <w:rFonts w:ascii="GHEA Grapalat" w:hAnsi="GHEA Grapalat" w:cs="Calibri"/>
                <w:color w:val="000000"/>
                <w:sz w:val="18"/>
                <w:szCs w:val="18"/>
              </w:rPr>
              <w:t>կգ</w:t>
            </w:r>
          </w:p>
        </w:tc>
        <w:tc>
          <w:tcPr>
            <w:tcW w:w="866" w:type="dxa"/>
          </w:tcPr>
          <w:p w14:paraId="4F292490" w14:textId="77777777" w:rsidR="00A11CA0" w:rsidRPr="00A71D81" w:rsidRDefault="00A11CA0" w:rsidP="00A11CA0">
            <w:pPr>
              <w:jc w:val="center"/>
              <w:rPr>
                <w:rFonts w:ascii="GHEA Grapalat" w:hAnsi="GHEA Grapalat"/>
                <w:sz w:val="20"/>
              </w:rPr>
            </w:pPr>
          </w:p>
        </w:tc>
        <w:tc>
          <w:tcPr>
            <w:tcW w:w="1052" w:type="dxa"/>
          </w:tcPr>
          <w:p w14:paraId="786C7A95" w14:textId="77777777" w:rsidR="00A11CA0" w:rsidRPr="00A71D81" w:rsidRDefault="00A11CA0" w:rsidP="00A11CA0">
            <w:pPr>
              <w:jc w:val="center"/>
              <w:rPr>
                <w:rFonts w:ascii="GHEA Grapalat" w:hAnsi="GHEA Grapalat"/>
                <w:sz w:val="20"/>
              </w:rPr>
            </w:pPr>
          </w:p>
        </w:tc>
        <w:tc>
          <w:tcPr>
            <w:tcW w:w="1052" w:type="dxa"/>
            <w:tcBorders>
              <w:top w:val="nil"/>
              <w:left w:val="single" w:sz="4" w:space="0" w:color="auto"/>
              <w:bottom w:val="single" w:sz="4" w:space="0" w:color="auto"/>
              <w:right w:val="single" w:sz="4" w:space="0" w:color="auto"/>
            </w:tcBorders>
            <w:shd w:val="clear" w:color="000000" w:fill="FFFFFF"/>
            <w:vAlign w:val="center"/>
          </w:tcPr>
          <w:p w14:paraId="74A790E6" w14:textId="2E21C059" w:rsidR="00A11CA0" w:rsidRDefault="00A11CA0" w:rsidP="00A11CA0">
            <w:pPr>
              <w:jc w:val="center"/>
              <w:rPr>
                <w:rFonts w:ascii="GHEA Grapalat" w:hAnsi="GHEA Grapalat"/>
                <w:sz w:val="20"/>
              </w:rPr>
            </w:pPr>
            <w:r w:rsidRPr="007171D2">
              <w:rPr>
                <w:rFonts w:ascii="GHEA Grapalat" w:hAnsi="GHEA Grapalat" w:cs="Calibri"/>
                <w:color w:val="000000"/>
                <w:sz w:val="18"/>
                <w:szCs w:val="18"/>
              </w:rPr>
              <w:t>0.5</w:t>
            </w:r>
          </w:p>
        </w:tc>
        <w:tc>
          <w:tcPr>
            <w:tcW w:w="1123" w:type="dxa"/>
          </w:tcPr>
          <w:p w14:paraId="5B6EC19D" w14:textId="29DC6197" w:rsidR="00A11CA0" w:rsidRPr="00254D4D" w:rsidRDefault="00A11CA0" w:rsidP="00A11CA0">
            <w:pPr>
              <w:jc w:val="center"/>
            </w:pPr>
            <w:r w:rsidRPr="00254D4D">
              <w:t>Ք. Երևան, Էրեբունի 12</w:t>
            </w:r>
          </w:p>
        </w:tc>
        <w:tc>
          <w:tcPr>
            <w:tcW w:w="1803" w:type="dxa"/>
          </w:tcPr>
          <w:p w14:paraId="430679D4" w14:textId="0698B35A" w:rsidR="00A11CA0" w:rsidRPr="00D13F0B" w:rsidRDefault="00A11CA0" w:rsidP="00A11CA0">
            <w:pPr>
              <w:jc w:val="center"/>
              <w:rPr>
                <w:rFonts w:ascii="GHEA Grapalat" w:hAnsi="GHEA Grapalat" w:cs="Calibri"/>
                <w:color w:val="000000"/>
                <w:sz w:val="22"/>
                <w:szCs w:val="22"/>
              </w:rPr>
            </w:pPr>
            <w:r w:rsidRPr="00D13F0B">
              <w:rPr>
                <w:rFonts w:ascii="GHEA Grapalat" w:hAnsi="GHEA Grapalat" w:cs="Calibri"/>
                <w:color w:val="000000"/>
                <w:sz w:val="22"/>
                <w:szCs w:val="22"/>
              </w:rPr>
              <w:t xml:space="preserve">Ֆինանսական միջոցների առկայության դեպքում </w:t>
            </w:r>
            <w:r>
              <w:rPr>
                <w:rFonts w:ascii="GHEA Grapalat" w:hAnsi="GHEA Grapalat" w:cs="Calibri"/>
                <w:color w:val="000000"/>
                <w:sz w:val="22"/>
                <w:szCs w:val="22"/>
              </w:rPr>
              <w:t xml:space="preserve"> մինչև 20-րդ աշխատանքային օրը ներառյալ</w:t>
            </w:r>
          </w:p>
        </w:tc>
      </w:tr>
      <w:tr w:rsidR="00A11CA0" w:rsidRPr="00A71D81" w14:paraId="01F5893E" w14:textId="77777777" w:rsidTr="00C041F6">
        <w:trPr>
          <w:trHeight w:val="246"/>
        </w:trPr>
        <w:tc>
          <w:tcPr>
            <w:tcW w:w="1348" w:type="dxa"/>
            <w:vAlign w:val="center"/>
          </w:tcPr>
          <w:p w14:paraId="0F6F728C" w14:textId="032B89C8" w:rsidR="00A11CA0" w:rsidRDefault="00A11CA0" w:rsidP="00A11CA0">
            <w:pPr>
              <w:jc w:val="center"/>
              <w:rPr>
                <w:rFonts w:ascii="GHEA Grapalat" w:hAnsi="GHEA Grapalat"/>
                <w:sz w:val="20"/>
              </w:rPr>
            </w:pPr>
            <w:r>
              <w:rPr>
                <w:rFonts w:ascii="GHEA Grapalat" w:hAnsi="GHEA Grapalat"/>
                <w:sz w:val="16"/>
              </w:rPr>
              <w:t>23</w:t>
            </w:r>
          </w:p>
        </w:tc>
        <w:tc>
          <w:tcPr>
            <w:tcW w:w="1422" w:type="dxa"/>
            <w:tcBorders>
              <w:top w:val="nil"/>
              <w:left w:val="single" w:sz="4" w:space="0" w:color="auto"/>
              <w:bottom w:val="single" w:sz="4" w:space="0" w:color="auto"/>
              <w:right w:val="single" w:sz="4" w:space="0" w:color="auto"/>
            </w:tcBorders>
            <w:shd w:val="clear" w:color="000000" w:fill="FFFFFF"/>
            <w:vAlign w:val="center"/>
          </w:tcPr>
          <w:p w14:paraId="3D35D31E" w14:textId="77777777" w:rsidR="00A11CA0" w:rsidRDefault="00A11CA0" w:rsidP="00A11CA0">
            <w:pPr>
              <w:rPr>
                <w:rFonts w:ascii="Calibri" w:hAnsi="Calibri" w:cs="Calibri"/>
              </w:rPr>
            </w:pPr>
            <w:r>
              <w:rPr>
                <w:rFonts w:ascii="Calibri" w:hAnsi="Calibri" w:cs="Calibri"/>
              </w:rPr>
              <w:t>33691841</w:t>
            </w:r>
          </w:p>
          <w:p w14:paraId="418A0DB2" w14:textId="77777777" w:rsidR="00A11CA0" w:rsidRPr="00DA41AE" w:rsidRDefault="00A11CA0" w:rsidP="00A11CA0">
            <w:pPr>
              <w:jc w:val="center"/>
              <w:rPr>
                <w:rFonts w:ascii="Calibri" w:hAnsi="Calibri" w:cs="Calibri"/>
                <w:sz w:val="22"/>
                <w:szCs w:val="22"/>
              </w:rPr>
            </w:pPr>
          </w:p>
        </w:tc>
        <w:tc>
          <w:tcPr>
            <w:tcW w:w="2107" w:type="dxa"/>
            <w:tcBorders>
              <w:top w:val="single" w:sz="4" w:space="0" w:color="auto"/>
              <w:left w:val="single" w:sz="4" w:space="0" w:color="auto"/>
              <w:bottom w:val="single" w:sz="4" w:space="0" w:color="auto"/>
              <w:right w:val="single" w:sz="4" w:space="0" w:color="auto"/>
            </w:tcBorders>
            <w:shd w:val="clear" w:color="000000" w:fill="FFFFFF"/>
            <w:vAlign w:val="center"/>
          </w:tcPr>
          <w:p w14:paraId="683C3F47" w14:textId="5879A7AA" w:rsidR="00A11CA0" w:rsidRPr="00DA41AE" w:rsidRDefault="00A11CA0" w:rsidP="00A11CA0">
            <w:pPr>
              <w:jc w:val="center"/>
              <w:rPr>
                <w:rFonts w:ascii="GHEA Grapalat" w:hAnsi="GHEA Grapalat"/>
                <w:sz w:val="20"/>
              </w:rPr>
            </w:pPr>
            <w:r w:rsidRPr="00D642CA">
              <w:rPr>
                <w:rFonts w:ascii="GHEA Grapalat" w:hAnsi="GHEA Grapalat" w:cs="Calibri"/>
                <w:color w:val="000000"/>
                <w:sz w:val="18"/>
                <w:szCs w:val="18"/>
              </w:rPr>
              <w:t>Կալիումի հիդրոֆոսֆատ երկտեղակալված</w:t>
            </w:r>
            <w:r w:rsidRPr="00081EA2">
              <w:rPr>
                <w:rFonts w:ascii="GHEA Grapalat" w:hAnsi="GHEA Grapalat" w:cs="Calibri"/>
                <w:color w:val="000000"/>
                <w:sz w:val="18"/>
                <w:szCs w:val="18"/>
                <w:lang w:val="af-ZA"/>
              </w:rPr>
              <w:t xml:space="preserve"> </w:t>
            </w:r>
            <w:r w:rsidRPr="00D642CA">
              <w:rPr>
                <w:rFonts w:ascii="GHEA Grapalat" w:hAnsi="GHEA Grapalat" w:cs="Calibri"/>
                <w:color w:val="000000"/>
                <w:sz w:val="18"/>
                <w:szCs w:val="18"/>
              </w:rPr>
              <w:t>K2HPO4</w:t>
            </w:r>
          </w:p>
        </w:tc>
        <w:tc>
          <w:tcPr>
            <w:tcW w:w="1263" w:type="dxa"/>
            <w:vAlign w:val="center"/>
          </w:tcPr>
          <w:p w14:paraId="6A5469EC" w14:textId="77777777" w:rsidR="00A11CA0" w:rsidRPr="003D28F4" w:rsidRDefault="00A11CA0" w:rsidP="00A11CA0">
            <w:pPr>
              <w:jc w:val="both"/>
              <w:rPr>
                <w:rFonts w:ascii="GHEA Grapalat" w:hAnsi="GHEA Grapalat" w:cs="Calibri"/>
                <w:sz w:val="18"/>
                <w:szCs w:val="18"/>
              </w:rPr>
            </w:pPr>
          </w:p>
        </w:tc>
        <w:tc>
          <w:tcPr>
            <w:tcW w:w="2257" w:type="dxa"/>
            <w:vAlign w:val="center"/>
          </w:tcPr>
          <w:p w14:paraId="4370687D" w14:textId="5396C3B5" w:rsidR="00A11CA0" w:rsidRPr="004062F1" w:rsidRDefault="00A11CA0" w:rsidP="00A11CA0">
            <w:pPr>
              <w:jc w:val="center"/>
              <w:rPr>
                <w:rFonts w:ascii="GHEA Grapalat" w:hAnsi="GHEA Grapalat" w:cs="Calibri"/>
                <w:color w:val="000000" w:themeColor="text1"/>
                <w:sz w:val="18"/>
                <w:lang w:val="hy-AM"/>
              </w:rPr>
            </w:pPr>
            <w:r w:rsidRPr="00D642CA">
              <w:rPr>
                <w:rFonts w:ascii="GHEA Grapalat" w:hAnsi="GHEA Grapalat" w:cs="Calibri"/>
                <w:color w:val="000000"/>
                <w:sz w:val="18"/>
                <w:szCs w:val="18"/>
              </w:rPr>
              <w:t>CAS Number</w:t>
            </w:r>
            <w:r w:rsidRPr="00D642CA">
              <w:rPr>
                <w:rFonts w:ascii="Courier New" w:hAnsi="Courier New" w:cs="Courier New"/>
                <w:color w:val="000000"/>
                <w:sz w:val="18"/>
                <w:szCs w:val="18"/>
              </w:rPr>
              <w:t> </w:t>
            </w:r>
            <w:r w:rsidRPr="00D642CA">
              <w:rPr>
                <w:rFonts w:ascii="GHEA Grapalat" w:hAnsi="GHEA Grapalat" w:cs="GHEA Grapalat"/>
                <w:color w:val="000000"/>
                <w:sz w:val="18"/>
                <w:szCs w:val="18"/>
              </w:rPr>
              <w:t>7758-11-4</w:t>
            </w:r>
            <w:r w:rsidRPr="0092339D">
              <w:rPr>
                <w:rFonts w:ascii="GHEA Grapalat" w:hAnsi="GHEA Grapalat" w:cs="GHEA Grapalat"/>
                <w:color w:val="000000"/>
                <w:sz w:val="18"/>
                <w:szCs w:val="18"/>
              </w:rPr>
              <w:t xml:space="preserve">, </w:t>
            </w:r>
            <w:r w:rsidRPr="00D642CA">
              <w:rPr>
                <w:rFonts w:ascii="GHEA Grapalat" w:hAnsi="GHEA Grapalat" w:cs="GHEA Grapalat"/>
                <w:color w:val="000000"/>
                <w:sz w:val="18"/>
                <w:szCs w:val="18"/>
              </w:rPr>
              <w:t>Մաքրությունը՝  ≥99.0%                              GC-MS-</w:t>
            </w:r>
            <w:r w:rsidRPr="00D642CA">
              <w:rPr>
                <w:rFonts w:ascii="GHEA Grapalat" w:hAnsi="GHEA Grapalat" w:cs="Calibri"/>
                <w:color w:val="000000"/>
                <w:sz w:val="18"/>
                <w:szCs w:val="18"/>
              </w:rPr>
              <w:t>MS,</w:t>
            </w:r>
            <w:r w:rsidRPr="0092339D">
              <w:rPr>
                <w:rFonts w:ascii="GHEA Grapalat" w:hAnsi="GHEA Grapalat" w:cs="Calibri"/>
                <w:color w:val="000000"/>
                <w:sz w:val="18"/>
                <w:szCs w:val="18"/>
              </w:rPr>
              <w:t xml:space="preserve"> </w:t>
            </w:r>
            <w:r w:rsidRPr="00D642CA">
              <w:rPr>
                <w:rFonts w:ascii="GHEA Grapalat" w:hAnsi="GHEA Grapalat" w:cs="Calibri"/>
                <w:color w:val="000000"/>
                <w:sz w:val="18"/>
                <w:szCs w:val="18"/>
              </w:rPr>
              <w:t>LC-MS-MS մեթոդներով հետազոտություններ կատարելու համար</w:t>
            </w:r>
            <w:r w:rsidRPr="0092339D">
              <w:rPr>
                <w:rFonts w:ascii="GHEA Grapalat" w:hAnsi="GHEA Grapalat" w:cs="Calibri"/>
                <w:color w:val="000000"/>
                <w:sz w:val="18"/>
                <w:szCs w:val="18"/>
              </w:rPr>
              <w:t>:</w:t>
            </w:r>
            <w:r w:rsidRPr="00D642CA">
              <w:rPr>
                <w:rFonts w:ascii="GHEA Grapalat" w:hAnsi="GHEA Grapalat" w:cs="Calibri"/>
                <w:color w:val="000000"/>
                <w:sz w:val="18"/>
                <w:szCs w:val="18"/>
              </w:rPr>
              <w:t xml:space="preserve"> Որակի սերտիֆիկատի առկայություն</w:t>
            </w:r>
          </w:p>
        </w:tc>
        <w:tc>
          <w:tcPr>
            <w:tcW w:w="904" w:type="dxa"/>
            <w:tcBorders>
              <w:top w:val="nil"/>
              <w:left w:val="single" w:sz="4" w:space="0" w:color="auto"/>
              <w:bottom w:val="single" w:sz="4" w:space="0" w:color="auto"/>
              <w:right w:val="single" w:sz="4" w:space="0" w:color="auto"/>
            </w:tcBorders>
            <w:shd w:val="clear" w:color="000000" w:fill="FFFFFF"/>
            <w:vAlign w:val="center"/>
          </w:tcPr>
          <w:p w14:paraId="4A655083" w14:textId="40513BAB" w:rsidR="00A11CA0" w:rsidRDefault="00A11CA0" w:rsidP="00A11CA0">
            <w:pPr>
              <w:jc w:val="center"/>
              <w:rPr>
                <w:rFonts w:ascii="GHEA Grapalat" w:hAnsi="GHEA Grapalat" w:cs="Calibri"/>
                <w:color w:val="000000"/>
                <w:sz w:val="22"/>
                <w:szCs w:val="22"/>
              </w:rPr>
            </w:pPr>
            <w:r w:rsidRPr="00D642CA">
              <w:rPr>
                <w:rFonts w:ascii="GHEA Grapalat" w:hAnsi="GHEA Grapalat" w:cs="Calibri"/>
                <w:color w:val="000000"/>
                <w:sz w:val="18"/>
                <w:szCs w:val="18"/>
              </w:rPr>
              <w:t>կգ</w:t>
            </w:r>
          </w:p>
        </w:tc>
        <w:tc>
          <w:tcPr>
            <w:tcW w:w="866" w:type="dxa"/>
          </w:tcPr>
          <w:p w14:paraId="2BCE87E9" w14:textId="77777777" w:rsidR="00A11CA0" w:rsidRPr="00A71D81" w:rsidRDefault="00A11CA0" w:rsidP="00A11CA0">
            <w:pPr>
              <w:jc w:val="center"/>
              <w:rPr>
                <w:rFonts w:ascii="GHEA Grapalat" w:hAnsi="GHEA Grapalat"/>
                <w:sz w:val="20"/>
              </w:rPr>
            </w:pPr>
          </w:p>
        </w:tc>
        <w:tc>
          <w:tcPr>
            <w:tcW w:w="1052" w:type="dxa"/>
          </w:tcPr>
          <w:p w14:paraId="2D40B2B6" w14:textId="77777777" w:rsidR="00A11CA0" w:rsidRPr="00A71D81" w:rsidRDefault="00A11CA0" w:rsidP="00A11CA0">
            <w:pPr>
              <w:jc w:val="center"/>
              <w:rPr>
                <w:rFonts w:ascii="GHEA Grapalat" w:hAnsi="GHEA Grapalat"/>
                <w:sz w:val="20"/>
              </w:rPr>
            </w:pPr>
          </w:p>
        </w:tc>
        <w:tc>
          <w:tcPr>
            <w:tcW w:w="1052" w:type="dxa"/>
            <w:tcBorders>
              <w:top w:val="nil"/>
              <w:left w:val="single" w:sz="4" w:space="0" w:color="auto"/>
              <w:bottom w:val="single" w:sz="4" w:space="0" w:color="auto"/>
              <w:right w:val="single" w:sz="4" w:space="0" w:color="auto"/>
            </w:tcBorders>
            <w:shd w:val="clear" w:color="000000" w:fill="FFFFFF"/>
            <w:vAlign w:val="center"/>
          </w:tcPr>
          <w:p w14:paraId="2614CB62" w14:textId="5FDCEA06" w:rsidR="00A11CA0" w:rsidRDefault="00A11CA0" w:rsidP="00A11CA0">
            <w:pPr>
              <w:jc w:val="center"/>
              <w:rPr>
                <w:rFonts w:ascii="GHEA Grapalat" w:hAnsi="GHEA Grapalat"/>
                <w:sz w:val="20"/>
              </w:rPr>
            </w:pPr>
            <w:r w:rsidRPr="007171D2">
              <w:rPr>
                <w:rFonts w:ascii="GHEA Grapalat" w:hAnsi="GHEA Grapalat" w:cs="Calibri"/>
                <w:color w:val="000000"/>
                <w:sz w:val="18"/>
                <w:szCs w:val="18"/>
              </w:rPr>
              <w:t>0.5</w:t>
            </w:r>
          </w:p>
        </w:tc>
        <w:tc>
          <w:tcPr>
            <w:tcW w:w="1123" w:type="dxa"/>
          </w:tcPr>
          <w:p w14:paraId="06CB2B39" w14:textId="2B2540D7" w:rsidR="00A11CA0" w:rsidRPr="00254D4D" w:rsidRDefault="00A11CA0" w:rsidP="00A11CA0">
            <w:pPr>
              <w:jc w:val="center"/>
            </w:pPr>
            <w:r w:rsidRPr="00254D4D">
              <w:t>Ք. Երևան, Էրեբունի 12</w:t>
            </w:r>
          </w:p>
        </w:tc>
        <w:tc>
          <w:tcPr>
            <w:tcW w:w="1803" w:type="dxa"/>
          </w:tcPr>
          <w:p w14:paraId="3B45DB29" w14:textId="4F3533F9" w:rsidR="00A11CA0" w:rsidRPr="00D13F0B" w:rsidRDefault="00A11CA0" w:rsidP="00A11CA0">
            <w:pPr>
              <w:jc w:val="center"/>
              <w:rPr>
                <w:rFonts w:ascii="GHEA Grapalat" w:hAnsi="GHEA Grapalat" w:cs="Calibri"/>
                <w:color w:val="000000"/>
                <w:sz w:val="22"/>
                <w:szCs w:val="22"/>
              </w:rPr>
            </w:pPr>
            <w:r w:rsidRPr="00D13F0B">
              <w:rPr>
                <w:rFonts w:ascii="GHEA Grapalat" w:hAnsi="GHEA Grapalat" w:cs="Calibri"/>
                <w:color w:val="000000"/>
                <w:sz w:val="22"/>
                <w:szCs w:val="22"/>
              </w:rPr>
              <w:t xml:space="preserve">Ֆինանսական միջոցների առկայության դեպքում </w:t>
            </w:r>
            <w:r>
              <w:rPr>
                <w:rFonts w:ascii="GHEA Grapalat" w:hAnsi="GHEA Grapalat" w:cs="Calibri"/>
                <w:color w:val="000000"/>
                <w:sz w:val="22"/>
                <w:szCs w:val="22"/>
              </w:rPr>
              <w:t xml:space="preserve"> մինչև 20-րդ աշխատանքային օրը ներառյալ</w:t>
            </w:r>
          </w:p>
        </w:tc>
      </w:tr>
      <w:tr w:rsidR="00A11CA0" w:rsidRPr="00A71D81" w14:paraId="005E116A" w14:textId="77777777" w:rsidTr="00C041F6">
        <w:trPr>
          <w:trHeight w:val="246"/>
        </w:trPr>
        <w:tc>
          <w:tcPr>
            <w:tcW w:w="1348" w:type="dxa"/>
            <w:vAlign w:val="center"/>
          </w:tcPr>
          <w:p w14:paraId="7FC8AAA0" w14:textId="1D94BCAD" w:rsidR="00A11CA0" w:rsidRDefault="00A11CA0" w:rsidP="00A11CA0">
            <w:pPr>
              <w:jc w:val="center"/>
              <w:rPr>
                <w:rFonts w:ascii="GHEA Grapalat" w:hAnsi="GHEA Grapalat"/>
                <w:sz w:val="20"/>
              </w:rPr>
            </w:pPr>
            <w:r>
              <w:rPr>
                <w:rFonts w:ascii="GHEA Grapalat" w:hAnsi="GHEA Grapalat"/>
                <w:sz w:val="16"/>
              </w:rPr>
              <w:t>24</w:t>
            </w:r>
          </w:p>
        </w:tc>
        <w:tc>
          <w:tcPr>
            <w:tcW w:w="1422" w:type="dxa"/>
            <w:tcBorders>
              <w:top w:val="nil"/>
              <w:left w:val="single" w:sz="4" w:space="0" w:color="auto"/>
              <w:bottom w:val="single" w:sz="4" w:space="0" w:color="auto"/>
              <w:right w:val="single" w:sz="4" w:space="0" w:color="auto"/>
            </w:tcBorders>
            <w:shd w:val="clear" w:color="000000" w:fill="FFFFFF"/>
            <w:vAlign w:val="center"/>
          </w:tcPr>
          <w:p w14:paraId="54F0F386" w14:textId="77777777" w:rsidR="00A11CA0" w:rsidRPr="00023D1A" w:rsidRDefault="00A11CA0" w:rsidP="00A11CA0">
            <w:pPr>
              <w:rPr>
                <w:rFonts w:ascii="Calibri" w:hAnsi="Calibri" w:cs="Calibri"/>
              </w:rPr>
            </w:pPr>
            <w:r>
              <w:rPr>
                <w:rFonts w:ascii="Calibri" w:hAnsi="Calibri" w:cs="Calibri"/>
              </w:rPr>
              <w:t>33691129/1</w:t>
            </w:r>
          </w:p>
          <w:p w14:paraId="5046BE93" w14:textId="77777777" w:rsidR="00A11CA0" w:rsidRPr="00DA41AE" w:rsidRDefault="00A11CA0" w:rsidP="00A11CA0">
            <w:pPr>
              <w:jc w:val="center"/>
              <w:rPr>
                <w:rFonts w:ascii="Calibri" w:hAnsi="Calibri" w:cs="Calibri"/>
                <w:sz w:val="22"/>
                <w:szCs w:val="22"/>
              </w:rPr>
            </w:pPr>
          </w:p>
        </w:tc>
        <w:tc>
          <w:tcPr>
            <w:tcW w:w="2107" w:type="dxa"/>
            <w:tcBorders>
              <w:top w:val="single" w:sz="4" w:space="0" w:color="auto"/>
              <w:left w:val="single" w:sz="4" w:space="0" w:color="auto"/>
              <w:bottom w:val="single" w:sz="4" w:space="0" w:color="auto"/>
              <w:right w:val="single" w:sz="4" w:space="0" w:color="auto"/>
            </w:tcBorders>
            <w:shd w:val="clear" w:color="000000" w:fill="FFFFFF"/>
            <w:vAlign w:val="center"/>
          </w:tcPr>
          <w:p w14:paraId="4509F062" w14:textId="4E221034" w:rsidR="00A11CA0" w:rsidRPr="00DA41AE" w:rsidRDefault="00A11CA0" w:rsidP="00A11CA0">
            <w:pPr>
              <w:jc w:val="center"/>
              <w:rPr>
                <w:rFonts w:ascii="GHEA Grapalat" w:hAnsi="GHEA Grapalat"/>
                <w:sz w:val="20"/>
              </w:rPr>
            </w:pPr>
            <w:r w:rsidRPr="00D642CA">
              <w:rPr>
                <w:rFonts w:ascii="GHEA Grapalat" w:hAnsi="GHEA Grapalat" w:cs="Calibri"/>
                <w:color w:val="000000"/>
                <w:sz w:val="18"/>
                <w:szCs w:val="18"/>
              </w:rPr>
              <w:t>Նատրիումի քլորիդ</w:t>
            </w:r>
            <w:r w:rsidRPr="00081EA2">
              <w:rPr>
                <w:rFonts w:ascii="GHEA Grapalat" w:hAnsi="GHEA Grapalat" w:cs="Calibri"/>
                <w:color w:val="000000"/>
                <w:sz w:val="18"/>
                <w:szCs w:val="18"/>
                <w:lang w:val="af-ZA"/>
              </w:rPr>
              <w:t xml:space="preserve"> </w:t>
            </w:r>
            <w:r w:rsidRPr="00D642CA">
              <w:rPr>
                <w:rFonts w:ascii="GHEA Grapalat" w:hAnsi="GHEA Grapalat" w:cs="Calibri"/>
                <w:color w:val="000000"/>
                <w:sz w:val="18"/>
                <w:szCs w:val="18"/>
              </w:rPr>
              <w:t>NaCl</w:t>
            </w:r>
          </w:p>
        </w:tc>
        <w:tc>
          <w:tcPr>
            <w:tcW w:w="1263" w:type="dxa"/>
            <w:vAlign w:val="center"/>
          </w:tcPr>
          <w:p w14:paraId="2957B76B" w14:textId="77777777" w:rsidR="00A11CA0" w:rsidRPr="003D28F4" w:rsidRDefault="00A11CA0" w:rsidP="00A11CA0">
            <w:pPr>
              <w:jc w:val="both"/>
              <w:rPr>
                <w:rFonts w:ascii="GHEA Grapalat" w:hAnsi="GHEA Grapalat" w:cs="Calibri"/>
                <w:sz w:val="18"/>
                <w:szCs w:val="18"/>
              </w:rPr>
            </w:pPr>
          </w:p>
        </w:tc>
        <w:tc>
          <w:tcPr>
            <w:tcW w:w="2257" w:type="dxa"/>
            <w:vAlign w:val="center"/>
          </w:tcPr>
          <w:p w14:paraId="25245937" w14:textId="59DED769" w:rsidR="00A11CA0" w:rsidRPr="004062F1" w:rsidRDefault="00A11CA0" w:rsidP="00A11CA0">
            <w:pPr>
              <w:jc w:val="center"/>
              <w:rPr>
                <w:rFonts w:ascii="GHEA Grapalat" w:hAnsi="GHEA Grapalat" w:cs="Calibri"/>
                <w:color w:val="000000" w:themeColor="text1"/>
                <w:sz w:val="18"/>
                <w:lang w:val="hy-AM"/>
              </w:rPr>
            </w:pPr>
            <w:r w:rsidRPr="00FA7B49">
              <w:rPr>
                <w:rFonts w:ascii="GHEA Grapalat" w:hAnsi="GHEA Grapalat" w:cs="GHEA Grapalat"/>
                <w:color w:val="000000"/>
                <w:sz w:val="18"/>
                <w:szCs w:val="18"/>
              </w:rPr>
              <w:t>CAS Number 7647-14-5, Մաքրությունը՝  ≥99%                                   GC-MS-MS, LC-MS-MS մեթոդներով հետազոտություններ կատարելու համար: Որակի սերտիֆիկատի առկայություն</w:t>
            </w:r>
          </w:p>
        </w:tc>
        <w:tc>
          <w:tcPr>
            <w:tcW w:w="904" w:type="dxa"/>
            <w:tcBorders>
              <w:top w:val="nil"/>
              <w:left w:val="single" w:sz="4" w:space="0" w:color="auto"/>
              <w:bottom w:val="single" w:sz="4" w:space="0" w:color="auto"/>
              <w:right w:val="single" w:sz="4" w:space="0" w:color="auto"/>
            </w:tcBorders>
            <w:shd w:val="clear" w:color="000000" w:fill="FFFFFF"/>
            <w:vAlign w:val="center"/>
          </w:tcPr>
          <w:p w14:paraId="7E7F688C" w14:textId="076AD555" w:rsidR="00A11CA0" w:rsidRDefault="00A11CA0" w:rsidP="00A11CA0">
            <w:pPr>
              <w:jc w:val="center"/>
              <w:rPr>
                <w:rFonts w:ascii="GHEA Grapalat" w:hAnsi="GHEA Grapalat" w:cs="Calibri"/>
                <w:color w:val="000000"/>
                <w:sz w:val="22"/>
                <w:szCs w:val="22"/>
              </w:rPr>
            </w:pPr>
            <w:r w:rsidRPr="00D642CA">
              <w:rPr>
                <w:rFonts w:ascii="GHEA Grapalat" w:hAnsi="GHEA Grapalat" w:cs="Calibri"/>
                <w:color w:val="000000"/>
                <w:sz w:val="18"/>
                <w:szCs w:val="18"/>
              </w:rPr>
              <w:t>կգ</w:t>
            </w:r>
          </w:p>
        </w:tc>
        <w:tc>
          <w:tcPr>
            <w:tcW w:w="866" w:type="dxa"/>
          </w:tcPr>
          <w:p w14:paraId="78DAAD54" w14:textId="77777777" w:rsidR="00A11CA0" w:rsidRPr="00A71D81" w:rsidRDefault="00A11CA0" w:rsidP="00A11CA0">
            <w:pPr>
              <w:jc w:val="center"/>
              <w:rPr>
                <w:rFonts w:ascii="GHEA Grapalat" w:hAnsi="GHEA Grapalat"/>
                <w:sz w:val="20"/>
              </w:rPr>
            </w:pPr>
          </w:p>
        </w:tc>
        <w:tc>
          <w:tcPr>
            <w:tcW w:w="1052" w:type="dxa"/>
          </w:tcPr>
          <w:p w14:paraId="78387410" w14:textId="77777777" w:rsidR="00A11CA0" w:rsidRPr="00A71D81" w:rsidRDefault="00A11CA0" w:rsidP="00A11CA0">
            <w:pPr>
              <w:jc w:val="center"/>
              <w:rPr>
                <w:rFonts w:ascii="GHEA Grapalat" w:hAnsi="GHEA Grapalat"/>
                <w:sz w:val="20"/>
              </w:rPr>
            </w:pPr>
          </w:p>
        </w:tc>
        <w:tc>
          <w:tcPr>
            <w:tcW w:w="1052" w:type="dxa"/>
            <w:tcBorders>
              <w:top w:val="nil"/>
              <w:left w:val="single" w:sz="4" w:space="0" w:color="auto"/>
              <w:bottom w:val="single" w:sz="4" w:space="0" w:color="auto"/>
              <w:right w:val="single" w:sz="4" w:space="0" w:color="auto"/>
            </w:tcBorders>
            <w:shd w:val="clear" w:color="000000" w:fill="FFFFFF"/>
            <w:vAlign w:val="center"/>
          </w:tcPr>
          <w:p w14:paraId="28C97017" w14:textId="390AE443" w:rsidR="00A11CA0" w:rsidRDefault="00A11CA0" w:rsidP="00A11CA0">
            <w:pPr>
              <w:jc w:val="center"/>
              <w:rPr>
                <w:rFonts w:ascii="GHEA Grapalat" w:hAnsi="GHEA Grapalat"/>
                <w:sz w:val="20"/>
              </w:rPr>
            </w:pPr>
            <w:r>
              <w:rPr>
                <w:rFonts w:ascii="GHEA Grapalat" w:hAnsi="GHEA Grapalat" w:cs="Calibri"/>
                <w:color w:val="000000"/>
                <w:sz w:val="18"/>
                <w:szCs w:val="18"/>
              </w:rPr>
              <w:t>2</w:t>
            </w:r>
          </w:p>
        </w:tc>
        <w:tc>
          <w:tcPr>
            <w:tcW w:w="1123" w:type="dxa"/>
          </w:tcPr>
          <w:p w14:paraId="52DDF9F2" w14:textId="4717B651" w:rsidR="00A11CA0" w:rsidRPr="00254D4D" w:rsidRDefault="00A11CA0" w:rsidP="00A11CA0">
            <w:pPr>
              <w:jc w:val="center"/>
            </w:pPr>
            <w:r w:rsidRPr="00254D4D">
              <w:t>Ք. Երևան, Էրեբունի 12</w:t>
            </w:r>
          </w:p>
        </w:tc>
        <w:tc>
          <w:tcPr>
            <w:tcW w:w="1803" w:type="dxa"/>
          </w:tcPr>
          <w:p w14:paraId="28CA9FB8" w14:textId="73BA199D" w:rsidR="00A11CA0" w:rsidRPr="00D13F0B" w:rsidRDefault="00A11CA0" w:rsidP="00A11CA0">
            <w:pPr>
              <w:jc w:val="center"/>
              <w:rPr>
                <w:rFonts w:ascii="GHEA Grapalat" w:hAnsi="GHEA Grapalat" w:cs="Calibri"/>
                <w:color w:val="000000"/>
                <w:sz w:val="22"/>
                <w:szCs w:val="22"/>
              </w:rPr>
            </w:pPr>
            <w:r w:rsidRPr="00D13F0B">
              <w:rPr>
                <w:rFonts w:ascii="GHEA Grapalat" w:hAnsi="GHEA Grapalat" w:cs="Calibri"/>
                <w:color w:val="000000"/>
                <w:sz w:val="22"/>
                <w:szCs w:val="22"/>
              </w:rPr>
              <w:t xml:space="preserve">Ֆինանսական միջոցների առկայության դեպքում </w:t>
            </w:r>
            <w:r>
              <w:rPr>
                <w:rFonts w:ascii="GHEA Grapalat" w:hAnsi="GHEA Grapalat" w:cs="Calibri"/>
                <w:color w:val="000000"/>
                <w:sz w:val="22"/>
                <w:szCs w:val="22"/>
              </w:rPr>
              <w:t xml:space="preserve"> մինչև 20-րդ աշխատանքային օրը ներառյալ</w:t>
            </w:r>
          </w:p>
        </w:tc>
      </w:tr>
      <w:tr w:rsidR="00A11CA0" w:rsidRPr="00A71D81" w14:paraId="296A5DE1" w14:textId="77777777" w:rsidTr="00C041F6">
        <w:trPr>
          <w:trHeight w:val="246"/>
        </w:trPr>
        <w:tc>
          <w:tcPr>
            <w:tcW w:w="1348" w:type="dxa"/>
            <w:vAlign w:val="center"/>
          </w:tcPr>
          <w:p w14:paraId="7021A3F5" w14:textId="365E66DD" w:rsidR="00A11CA0" w:rsidRDefault="00A11CA0" w:rsidP="00A11CA0">
            <w:pPr>
              <w:jc w:val="center"/>
              <w:rPr>
                <w:rFonts w:ascii="GHEA Grapalat" w:hAnsi="GHEA Grapalat"/>
                <w:sz w:val="20"/>
              </w:rPr>
            </w:pPr>
            <w:r>
              <w:rPr>
                <w:rFonts w:ascii="GHEA Grapalat" w:hAnsi="GHEA Grapalat"/>
                <w:sz w:val="16"/>
              </w:rPr>
              <w:t>25</w:t>
            </w:r>
          </w:p>
        </w:tc>
        <w:tc>
          <w:tcPr>
            <w:tcW w:w="1422" w:type="dxa"/>
            <w:tcBorders>
              <w:top w:val="nil"/>
              <w:left w:val="single" w:sz="4" w:space="0" w:color="auto"/>
              <w:bottom w:val="nil"/>
              <w:right w:val="single" w:sz="4" w:space="0" w:color="auto"/>
            </w:tcBorders>
            <w:shd w:val="clear" w:color="000000" w:fill="FFFFFF"/>
            <w:vAlign w:val="center"/>
          </w:tcPr>
          <w:p w14:paraId="3ABB3C6A" w14:textId="77777777" w:rsidR="00A11CA0" w:rsidRPr="00023D1A" w:rsidRDefault="00A11CA0" w:rsidP="00A11CA0">
            <w:pPr>
              <w:rPr>
                <w:rFonts w:ascii="Calibri" w:hAnsi="Calibri" w:cs="Calibri"/>
              </w:rPr>
            </w:pPr>
            <w:r>
              <w:rPr>
                <w:rFonts w:ascii="Calibri" w:hAnsi="Calibri" w:cs="Calibri"/>
              </w:rPr>
              <w:t>33691129/2</w:t>
            </w:r>
          </w:p>
          <w:p w14:paraId="559BEC1B" w14:textId="77777777" w:rsidR="00A11CA0" w:rsidRPr="00DA41AE" w:rsidRDefault="00A11CA0" w:rsidP="00A11CA0">
            <w:pPr>
              <w:jc w:val="center"/>
              <w:rPr>
                <w:rFonts w:ascii="Calibri" w:hAnsi="Calibri" w:cs="Calibri"/>
                <w:sz w:val="22"/>
                <w:szCs w:val="22"/>
              </w:rPr>
            </w:pPr>
          </w:p>
        </w:tc>
        <w:tc>
          <w:tcPr>
            <w:tcW w:w="2107" w:type="dxa"/>
            <w:tcBorders>
              <w:top w:val="single" w:sz="4" w:space="0" w:color="auto"/>
              <w:left w:val="single" w:sz="4" w:space="0" w:color="auto"/>
              <w:bottom w:val="single" w:sz="4" w:space="0" w:color="auto"/>
              <w:right w:val="single" w:sz="4" w:space="0" w:color="auto"/>
            </w:tcBorders>
            <w:shd w:val="clear" w:color="000000" w:fill="FFFFFF"/>
            <w:vAlign w:val="center"/>
          </w:tcPr>
          <w:p w14:paraId="59BDBC9F" w14:textId="0BD486DE" w:rsidR="00A11CA0" w:rsidRPr="00DA41AE" w:rsidRDefault="00A11CA0" w:rsidP="00A11CA0">
            <w:pPr>
              <w:jc w:val="center"/>
              <w:rPr>
                <w:rFonts w:ascii="GHEA Grapalat" w:hAnsi="GHEA Grapalat"/>
                <w:sz w:val="20"/>
              </w:rPr>
            </w:pPr>
            <w:r w:rsidRPr="00D642CA">
              <w:rPr>
                <w:rFonts w:ascii="GHEA Grapalat" w:hAnsi="GHEA Grapalat" w:cs="Calibri"/>
                <w:color w:val="000000"/>
                <w:sz w:val="18"/>
                <w:szCs w:val="18"/>
              </w:rPr>
              <w:t>Կալիումի քլորիդ</w:t>
            </w:r>
          </w:p>
        </w:tc>
        <w:tc>
          <w:tcPr>
            <w:tcW w:w="1263" w:type="dxa"/>
            <w:vAlign w:val="center"/>
          </w:tcPr>
          <w:p w14:paraId="5EFA006B" w14:textId="77777777" w:rsidR="00A11CA0" w:rsidRPr="003D28F4" w:rsidRDefault="00A11CA0" w:rsidP="00A11CA0">
            <w:pPr>
              <w:jc w:val="both"/>
              <w:rPr>
                <w:rFonts w:ascii="GHEA Grapalat" w:hAnsi="GHEA Grapalat" w:cs="Calibri"/>
                <w:sz w:val="18"/>
                <w:szCs w:val="18"/>
              </w:rPr>
            </w:pPr>
          </w:p>
        </w:tc>
        <w:tc>
          <w:tcPr>
            <w:tcW w:w="2257" w:type="dxa"/>
            <w:vAlign w:val="center"/>
          </w:tcPr>
          <w:p w14:paraId="54FABD1F" w14:textId="77777777" w:rsidR="00A11CA0" w:rsidRPr="00291ADF" w:rsidRDefault="00A11CA0" w:rsidP="00A11CA0">
            <w:pPr>
              <w:rPr>
                <w:rFonts w:ascii="GHEA Grapalat" w:hAnsi="GHEA Grapalat" w:cs="GHEA Grapalat"/>
                <w:color w:val="000000"/>
                <w:sz w:val="18"/>
                <w:szCs w:val="18"/>
              </w:rPr>
            </w:pPr>
            <w:r w:rsidRPr="00291ADF">
              <w:rPr>
                <w:rFonts w:ascii="GHEA Grapalat" w:hAnsi="GHEA Grapalat" w:cs="GHEA Grapalat"/>
                <w:color w:val="000000"/>
                <w:sz w:val="18"/>
                <w:szCs w:val="18"/>
              </w:rPr>
              <w:t>CAS Number</w:t>
            </w:r>
            <w:r w:rsidRPr="00291ADF">
              <w:rPr>
                <w:rFonts w:ascii="Calibri" w:hAnsi="Calibri" w:cs="Calibri"/>
                <w:color w:val="000000"/>
                <w:sz w:val="18"/>
                <w:szCs w:val="18"/>
              </w:rPr>
              <w:t> </w:t>
            </w:r>
            <w:r w:rsidRPr="00291ADF">
              <w:rPr>
                <w:rFonts w:ascii="GHEA Grapalat" w:hAnsi="GHEA Grapalat" w:cs="GHEA Grapalat"/>
                <w:color w:val="000000"/>
                <w:sz w:val="18"/>
                <w:szCs w:val="18"/>
              </w:rPr>
              <w:t>7447-40-7</w:t>
            </w:r>
            <w:r w:rsidRPr="00291ADF">
              <w:rPr>
                <w:rFonts w:ascii="Arial Unicode" w:hAnsi="Arial Unicode" w:cs="GHEA Grapalat"/>
                <w:color w:val="000000"/>
                <w:sz w:val="18"/>
                <w:szCs w:val="18"/>
              </w:rPr>
              <w:t xml:space="preserve">, </w:t>
            </w:r>
            <w:r w:rsidRPr="00D642CA">
              <w:rPr>
                <w:rFonts w:ascii="GHEA Grapalat" w:hAnsi="GHEA Grapalat" w:cs="GHEA Grapalat"/>
                <w:color w:val="000000"/>
                <w:sz w:val="18"/>
                <w:szCs w:val="18"/>
              </w:rPr>
              <w:t>Մաքրությունը՝</w:t>
            </w:r>
            <w:r w:rsidRPr="00291ADF">
              <w:rPr>
                <w:rFonts w:ascii="GHEA Grapalat" w:hAnsi="GHEA Grapalat" w:cs="GHEA Grapalat"/>
                <w:color w:val="000000"/>
                <w:sz w:val="18"/>
                <w:szCs w:val="18"/>
              </w:rPr>
              <w:t xml:space="preserve">  ≥99.0%</w:t>
            </w:r>
          </w:p>
          <w:p w14:paraId="37EEEED9" w14:textId="32363045" w:rsidR="00A11CA0" w:rsidRPr="004062F1" w:rsidRDefault="00A11CA0" w:rsidP="00A11CA0">
            <w:pPr>
              <w:jc w:val="center"/>
              <w:rPr>
                <w:rFonts w:ascii="GHEA Grapalat" w:hAnsi="GHEA Grapalat" w:cs="Calibri"/>
                <w:color w:val="000000" w:themeColor="text1"/>
                <w:sz w:val="18"/>
                <w:lang w:val="hy-AM"/>
              </w:rPr>
            </w:pPr>
            <w:r w:rsidRPr="00291ADF">
              <w:rPr>
                <w:rFonts w:ascii="GHEA Grapalat" w:hAnsi="GHEA Grapalat" w:cs="GHEA Grapalat"/>
                <w:color w:val="000000"/>
                <w:sz w:val="18"/>
                <w:szCs w:val="18"/>
              </w:rPr>
              <w:t xml:space="preserve">GC-MS-MS, LC-MS-MS </w:t>
            </w:r>
            <w:r w:rsidRPr="00FA7B49">
              <w:rPr>
                <w:rFonts w:ascii="GHEA Grapalat" w:hAnsi="GHEA Grapalat" w:cs="GHEA Grapalat"/>
                <w:color w:val="000000"/>
                <w:sz w:val="18"/>
                <w:szCs w:val="18"/>
              </w:rPr>
              <w:t>մեթոդներով</w:t>
            </w:r>
            <w:r w:rsidRPr="00291ADF">
              <w:rPr>
                <w:rFonts w:ascii="GHEA Grapalat" w:hAnsi="GHEA Grapalat" w:cs="GHEA Grapalat"/>
                <w:color w:val="000000"/>
                <w:sz w:val="18"/>
                <w:szCs w:val="18"/>
              </w:rPr>
              <w:t xml:space="preserve"> </w:t>
            </w:r>
            <w:r w:rsidRPr="00FA7B49">
              <w:rPr>
                <w:rFonts w:ascii="GHEA Grapalat" w:hAnsi="GHEA Grapalat" w:cs="GHEA Grapalat"/>
                <w:color w:val="000000"/>
                <w:sz w:val="18"/>
                <w:szCs w:val="18"/>
              </w:rPr>
              <w:t>հետազոտություններ</w:t>
            </w:r>
            <w:r w:rsidRPr="00291ADF">
              <w:rPr>
                <w:rFonts w:ascii="GHEA Grapalat" w:hAnsi="GHEA Grapalat" w:cs="GHEA Grapalat"/>
                <w:color w:val="000000"/>
                <w:sz w:val="18"/>
                <w:szCs w:val="18"/>
              </w:rPr>
              <w:t xml:space="preserve"> </w:t>
            </w:r>
            <w:r w:rsidRPr="00FA7B49">
              <w:rPr>
                <w:rFonts w:ascii="GHEA Grapalat" w:hAnsi="GHEA Grapalat" w:cs="GHEA Grapalat"/>
                <w:color w:val="000000"/>
                <w:sz w:val="18"/>
                <w:szCs w:val="18"/>
              </w:rPr>
              <w:t>կատարելու</w:t>
            </w:r>
            <w:r w:rsidRPr="00291ADF">
              <w:rPr>
                <w:rFonts w:ascii="GHEA Grapalat" w:hAnsi="GHEA Grapalat" w:cs="GHEA Grapalat"/>
                <w:color w:val="000000"/>
                <w:sz w:val="18"/>
                <w:szCs w:val="18"/>
              </w:rPr>
              <w:t xml:space="preserve"> </w:t>
            </w:r>
            <w:r w:rsidRPr="00FA7B49">
              <w:rPr>
                <w:rFonts w:ascii="GHEA Grapalat" w:hAnsi="GHEA Grapalat" w:cs="GHEA Grapalat"/>
                <w:color w:val="000000"/>
                <w:sz w:val="18"/>
                <w:szCs w:val="18"/>
              </w:rPr>
              <w:t>համար</w:t>
            </w:r>
            <w:r w:rsidRPr="00291ADF">
              <w:rPr>
                <w:rFonts w:ascii="GHEA Grapalat" w:hAnsi="GHEA Grapalat" w:cs="GHEA Grapalat"/>
                <w:color w:val="000000"/>
                <w:sz w:val="18"/>
                <w:szCs w:val="18"/>
              </w:rPr>
              <w:t xml:space="preserve">, </w:t>
            </w:r>
            <w:r w:rsidRPr="00FA7B49">
              <w:rPr>
                <w:rFonts w:ascii="GHEA Grapalat" w:hAnsi="GHEA Grapalat" w:cs="GHEA Grapalat"/>
                <w:color w:val="000000"/>
                <w:sz w:val="18"/>
                <w:szCs w:val="18"/>
              </w:rPr>
              <w:t>Որակի</w:t>
            </w:r>
            <w:r w:rsidRPr="00291ADF">
              <w:rPr>
                <w:rFonts w:ascii="GHEA Grapalat" w:hAnsi="GHEA Grapalat" w:cs="GHEA Grapalat"/>
                <w:color w:val="000000"/>
                <w:sz w:val="18"/>
                <w:szCs w:val="18"/>
              </w:rPr>
              <w:t xml:space="preserve"> </w:t>
            </w:r>
            <w:r w:rsidRPr="00FA7B49">
              <w:rPr>
                <w:rFonts w:ascii="GHEA Grapalat" w:hAnsi="GHEA Grapalat" w:cs="GHEA Grapalat"/>
                <w:color w:val="000000"/>
                <w:sz w:val="18"/>
                <w:szCs w:val="18"/>
              </w:rPr>
              <w:t>սերտիֆիկատի</w:t>
            </w:r>
            <w:r w:rsidRPr="00291ADF">
              <w:rPr>
                <w:rFonts w:ascii="GHEA Grapalat" w:hAnsi="GHEA Grapalat" w:cs="GHEA Grapalat"/>
                <w:color w:val="000000"/>
                <w:sz w:val="18"/>
                <w:szCs w:val="18"/>
              </w:rPr>
              <w:t xml:space="preserve"> </w:t>
            </w:r>
            <w:r w:rsidRPr="00FA7B49">
              <w:rPr>
                <w:rFonts w:ascii="GHEA Grapalat" w:hAnsi="GHEA Grapalat" w:cs="GHEA Grapalat"/>
                <w:color w:val="000000"/>
                <w:sz w:val="18"/>
                <w:szCs w:val="18"/>
              </w:rPr>
              <w:t>առկայություն</w:t>
            </w:r>
          </w:p>
        </w:tc>
        <w:tc>
          <w:tcPr>
            <w:tcW w:w="904" w:type="dxa"/>
            <w:tcBorders>
              <w:top w:val="nil"/>
              <w:left w:val="single" w:sz="4" w:space="0" w:color="auto"/>
              <w:bottom w:val="single" w:sz="4" w:space="0" w:color="auto"/>
              <w:right w:val="single" w:sz="4" w:space="0" w:color="auto"/>
            </w:tcBorders>
            <w:shd w:val="clear" w:color="000000" w:fill="FFFFFF"/>
            <w:vAlign w:val="center"/>
          </w:tcPr>
          <w:p w14:paraId="644DDCD6" w14:textId="2886D8ED" w:rsidR="00A11CA0" w:rsidRDefault="00A11CA0" w:rsidP="00A11CA0">
            <w:pPr>
              <w:jc w:val="center"/>
              <w:rPr>
                <w:rFonts w:ascii="GHEA Grapalat" w:hAnsi="GHEA Grapalat" w:cs="Calibri"/>
                <w:color w:val="000000"/>
                <w:sz w:val="22"/>
                <w:szCs w:val="22"/>
              </w:rPr>
            </w:pPr>
            <w:r w:rsidRPr="00D642CA">
              <w:rPr>
                <w:rFonts w:ascii="GHEA Grapalat" w:hAnsi="GHEA Grapalat" w:cs="Calibri"/>
                <w:color w:val="000000"/>
                <w:sz w:val="18"/>
                <w:szCs w:val="18"/>
              </w:rPr>
              <w:t>կգ</w:t>
            </w:r>
          </w:p>
        </w:tc>
        <w:tc>
          <w:tcPr>
            <w:tcW w:w="866" w:type="dxa"/>
          </w:tcPr>
          <w:p w14:paraId="1A1DEE10" w14:textId="77777777" w:rsidR="00A11CA0" w:rsidRPr="00A71D81" w:rsidRDefault="00A11CA0" w:rsidP="00A11CA0">
            <w:pPr>
              <w:jc w:val="center"/>
              <w:rPr>
                <w:rFonts w:ascii="GHEA Grapalat" w:hAnsi="GHEA Grapalat"/>
                <w:sz w:val="20"/>
              </w:rPr>
            </w:pPr>
          </w:p>
        </w:tc>
        <w:tc>
          <w:tcPr>
            <w:tcW w:w="1052" w:type="dxa"/>
          </w:tcPr>
          <w:p w14:paraId="09429A02" w14:textId="77777777" w:rsidR="00A11CA0" w:rsidRPr="00A71D81" w:rsidRDefault="00A11CA0" w:rsidP="00A11CA0">
            <w:pPr>
              <w:jc w:val="center"/>
              <w:rPr>
                <w:rFonts w:ascii="GHEA Grapalat" w:hAnsi="GHEA Grapalat"/>
                <w:sz w:val="20"/>
              </w:rPr>
            </w:pPr>
          </w:p>
        </w:tc>
        <w:tc>
          <w:tcPr>
            <w:tcW w:w="1052" w:type="dxa"/>
            <w:tcBorders>
              <w:top w:val="nil"/>
              <w:left w:val="single" w:sz="4" w:space="0" w:color="auto"/>
              <w:bottom w:val="single" w:sz="4" w:space="0" w:color="auto"/>
              <w:right w:val="single" w:sz="4" w:space="0" w:color="auto"/>
            </w:tcBorders>
            <w:shd w:val="clear" w:color="000000" w:fill="FFFFFF"/>
            <w:vAlign w:val="center"/>
          </w:tcPr>
          <w:p w14:paraId="5B1AE90F" w14:textId="71E3B062" w:rsidR="00A11CA0" w:rsidRDefault="00A11CA0" w:rsidP="00A11CA0">
            <w:pPr>
              <w:jc w:val="center"/>
              <w:rPr>
                <w:rFonts w:ascii="GHEA Grapalat" w:hAnsi="GHEA Grapalat"/>
                <w:sz w:val="20"/>
              </w:rPr>
            </w:pPr>
            <w:r w:rsidRPr="00D642CA">
              <w:rPr>
                <w:rFonts w:ascii="GHEA Grapalat" w:hAnsi="GHEA Grapalat" w:cs="Calibri"/>
                <w:color w:val="000000"/>
                <w:sz w:val="18"/>
                <w:szCs w:val="18"/>
              </w:rPr>
              <w:t>0,5</w:t>
            </w:r>
          </w:p>
        </w:tc>
        <w:tc>
          <w:tcPr>
            <w:tcW w:w="1123" w:type="dxa"/>
          </w:tcPr>
          <w:p w14:paraId="326BD657" w14:textId="45759438" w:rsidR="00A11CA0" w:rsidRPr="00254D4D" w:rsidRDefault="00A11CA0" w:rsidP="00A11CA0">
            <w:pPr>
              <w:jc w:val="center"/>
            </w:pPr>
            <w:r w:rsidRPr="00254D4D">
              <w:t>Ք. Երևան, Էրեբունի 12</w:t>
            </w:r>
          </w:p>
        </w:tc>
        <w:tc>
          <w:tcPr>
            <w:tcW w:w="1803" w:type="dxa"/>
          </w:tcPr>
          <w:p w14:paraId="6E0AA50A" w14:textId="4AC40FAB" w:rsidR="00A11CA0" w:rsidRPr="00D13F0B" w:rsidRDefault="00A11CA0" w:rsidP="00A11CA0">
            <w:pPr>
              <w:jc w:val="center"/>
              <w:rPr>
                <w:rFonts w:ascii="GHEA Grapalat" w:hAnsi="GHEA Grapalat" w:cs="Calibri"/>
                <w:color w:val="000000"/>
                <w:sz w:val="22"/>
                <w:szCs w:val="22"/>
              </w:rPr>
            </w:pPr>
            <w:r w:rsidRPr="00D13F0B">
              <w:rPr>
                <w:rFonts w:ascii="GHEA Grapalat" w:hAnsi="GHEA Grapalat" w:cs="Calibri"/>
                <w:color w:val="000000"/>
                <w:sz w:val="22"/>
                <w:szCs w:val="22"/>
              </w:rPr>
              <w:t xml:space="preserve">Ֆինանսական միջոցների առկայության դեպքում </w:t>
            </w:r>
            <w:r>
              <w:rPr>
                <w:rFonts w:ascii="GHEA Grapalat" w:hAnsi="GHEA Grapalat" w:cs="Calibri"/>
                <w:color w:val="000000"/>
                <w:sz w:val="22"/>
                <w:szCs w:val="22"/>
              </w:rPr>
              <w:t xml:space="preserve"> մինչև 20-րդ աշխատանքայ</w:t>
            </w:r>
            <w:r>
              <w:rPr>
                <w:rFonts w:ascii="GHEA Grapalat" w:hAnsi="GHEA Grapalat" w:cs="Calibri"/>
                <w:color w:val="000000"/>
                <w:sz w:val="22"/>
                <w:szCs w:val="22"/>
              </w:rPr>
              <w:lastRenderedPageBreak/>
              <w:t>ին օրը ներառյալ</w:t>
            </w:r>
          </w:p>
        </w:tc>
      </w:tr>
      <w:tr w:rsidR="00A11CA0" w:rsidRPr="00A71D81" w14:paraId="171F20AC" w14:textId="77777777" w:rsidTr="00A11CA0">
        <w:trPr>
          <w:trHeight w:val="246"/>
        </w:trPr>
        <w:tc>
          <w:tcPr>
            <w:tcW w:w="1348" w:type="dxa"/>
            <w:vAlign w:val="center"/>
          </w:tcPr>
          <w:p w14:paraId="68295361" w14:textId="42AF1B73" w:rsidR="00A11CA0" w:rsidRDefault="00A11CA0" w:rsidP="00A11CA0">
            <w:pPr>
              <w:jc w:val="center"/>
              <w:rPr>
                <w:rFonts w:ascii="GHEA Grapalat" w:hAnsi="GHEA Grapalat"/>
                <w:sz w:val="20"/>
              </w:rPr>
            </w:pPr>
            <w:r>
              <w:rPr>
                <w:rFonts w:ascii="GHEA Grapalat" w:hAnsi="GHEA Grapalat"/>
                <w:sz w:val="16"/>
              </w:rPr>
              <w:lastRenderedPageBreak/>
              <w:t>26</w:t>
            </w:r>
          </w:p>
        </w:tc>
        <w:tc>
          <w:tcPr>
            <w:tcW w:w="1422" w:type="dxa"/>
            <w:tcBorders>
              <w:top w:val="single" w:sz="4" w:space="0" w:color="auto"/>
              <w:left w:val="single" w:sz="4" w:space="0" w:color="auto"/>
              <w:bottom w:val="single" w:sz="4" w:space="0" w:color="auto"/>
              <w:right w:val="single" w:sz="4" w:space="0" w:color="auto"/>
            </w:tcBorders>
            <w:shd w:val="clear" w:color="000000" w:fill="FFFFFF"/>
            <w:vAlign w:val="center"/>
          </w:tcPr>
          <w:p w14:paraId="3C097517" w14:textId="77777777" w:rsidR="00A11CA0" w:rsidRDefault="00A11CA0" w:rsidP="00A11CA0">
            <w:pPr>
              <w:rPr>
                <w:rFonts w:ascii="Calibri" w:hAnsi="Calibri" w:cs="Calibri"/>
              </w:rPr>
            </w:pPr>
            <w:r>
              <w:rPr>
                <w:rFonts w:ascii="Calibri" w:hAnsi="Calibri" w:cs="Calibri"/>
              </w:rPr>
              <w:t>24411300</w:t>
            </w:r>
          </w:p>
          <w:p w14:paraId="14709A91" w14:textId="77777777" w:rsidR="00A11CA0" w:rsidRPr="00DA41AE" w:rsidRDefault="00A11CA0" w:rsidP="00A11CA0">
            <w:pPr>
              <w:jc w:val="center"/>
              <w:rPr>
                <w:rFonts w:ascii="Calibri" w:hAnsi="Calibri" w:cs="Calibri"/>
                <w:sz w:val="22"/>
                <w:szCs w:val="22"/>
              </w:rPr>
            </w:pPr>
          </w:p>
        </w:tc>
        <w:tc>
          <w:tcPr>
            <w:tcW w:w="2107" w:type="dxa"/>
            <w:tcBorders>
              <w:top w:val="single" w:sz="4" w:space="0" w:color="auto"/>
              <w:left w:val="single" w:sz="4" w:space="0" w:color="auto"/>
              <w:bottom w:val="single" w:sz="4" w:space="0" w:color="auto"/>
              <w:right w:val="single" w:sz="4" w:space="0" w:color="auto"/>
            </w:tcBorders>
            <w:shd w:val="clear" w:color="000000" w:fill="FFFFFF"/>
            <w:vAlign w:val="center"/>
          </w:tcPr>
          <w:p w14:paraId="3EE6567C" w14:textId="73469C4E" w:rsidR="00A11CA0" w:rsidRPr="00DA41AE" w:rsidRDefault="00A11CA0" w:rsidP="00A11CA0">
            <w:pPr>
              <w:jc w:val="center"/>
              <w:rPr>
                <w:rFonts w:ascii="GHEA Grapalat" w:hAnsi="GHEA Grapalat"/>
                <w:sz w:val="20"/>
              </w:rPr>
            </w:pPr>
            <w:r w:rsidRPr="00E27035">
              <w:rPr>
                <w:rFonts w:ascii="GHEA Grapalat" w:hAnsi="GHEA Grapalat" w:cs="Calibri"/>
                <w:color w:val="000000"/>
                <w:sz w:val="18"/>
                <w:szCs w:val="18"/>
              </w:rPr>
              <w:t xml:space="preserve">Ամոնիակի ջրային լուծույթ </w:t>
            </w:r>
            <w:r w:rsidRPr="00443B45">
              <w:rPr>
                <w:rFonts w:ascii="GHEA Grapalat" w:hAnsi="GHEA Grapalat" w:cs="Calibri"/>
                <w:color w:val="000000"/>
                <w:sz w:val="18"/>
                <w:szCs w:val="18"/>
              </w:rPr>
              <w:t>NH4OH</w:t>
            </w:r>
          </w:p>
        </w:tc>
        <w:tc>
          <w:tcPr>
            <w:tcW w:w="1263" w:type="dxa"/>
            <w:vAlign w:val="center"/>
          </w:tcPr>
          <w:p w14:paraId="2590BA86" w14:textId="77777777" w:rsidR="00A11CA0" w:rsidRPr="003D28F4" w:rsidRDefault="00A11CA0" w:rsidP="00A11CA0">
            <w:pPr>
              <w:jc w:val="both"/>
              <w:rPr>
                <w:rFonts w:ascii="GHEA Grapalat" w:hAnsi="GHEA Grapalat" w:cs="Calibri"/>
                <w:sz w:val="18"/>
                <w:szCs w:val="18"/>
              </w:rPr>
            </w:pPr>
          </w:p>
        </w:tc>
        <w:tc>
          <w:tcPr>
            <w:tcW w:w="2257" w:type="dxa"/>
            <w:vAlign w:val="center"/>
          </w:tcPr>
          <w:p w14:paraId="63E69105" w14:textId="77777777" w:rsidR="00A11CA0" w:rsidRPr="002B0948" w:rsidRDefault="00A11CA0" w:rsidP="00A11CA0">
            <w:pPr>
              <w:rPr>
                <w:rFonts w:ascii="GHEA Grapalat" w:hAnsi="GHEA Grapalat" w:cs="Calibri"/>
                <w:color w:val="000000"/>
                <w:sz w:val="18"/>
                <w:szCs w:val="18"/>
              </w:rPr>
            </w:pPr>
            <w:r w:rsidRPr="002B0948">
              <w:rPr>
                <w:rFonts w:ascii="GHEA Grapalat" w:hAnsi="GHEA Grapalat" w:cs="Calibri"/>
                <w:color w:val="000000"/>
                <w:sz w:val="18"/>
                <w:szCs w:val="18"/>
              </w:rPr>
              <w:t xml:space="preserve">CAS Number 7664-41-7, </w:t>
            </w:r>
            <w:r w:rsidRPr="00443B45">
              <w:rPr>
                <w:rFonts w:ascii="GHEA Grapalat" w:hAnsi="GHEA Grapalat" w:cs="Calibri"/>
                <w:color w:val="000000"/>
                <w:sz w:val="18"/>
                <w:szCs w:val="18"/>
              </w:rPr>
              <w:t>մաքրությունը</w:t>
            </w:r>
            <w:r w:rsidRPr="002B0948">
              <w:rPr>
                <w:rFonts w:ascii="GHEA Grapalat" w:hAnsi="GHEA Grapalat" w:cs="Calibri"/>
                <w:color w:val="000000"/>
                <w:sz w:val="18"/>
                <w:szCs w:val="18"/>
              </w:rPr>
              <w:t xml:space="preserve">` 28%, GC-MS-MS, </w:t>
            </w:r>
          </w:p>
          <w:p w14:paraId="3C507A9A" w14:textId="1F56515F" w:rsidR="00A11CA0" w:rsidRPr="004062F1" w:rsidRDefault="00A11CA0" w:rsidP="00A11CA0">
            <w:pPr>
              <w:jc w:val="center"/>
              <w:rPr>
                <w:rFonts w:ascii="GHEA Grapalat" w:hAnsi="GHEA Grapalat" w:cs="Calibri"/>
                <w:color w:val="000000" w:themeColor="text1"/>
                <w:sz w:val="18"/>
                <w:lang w:val="hy-AM"/>
              </w:rPr>
            </w:pPr>
            <w:r w:rsidRPr="002B0948">
              <w:rPr>
                <w:rFonts w:ascii="GHEA Grapalat" w:hAnsi="GHEA Grapalat" w:cs="Calibri"/>
                <w:color w:val="000000"/>
                <w:sz w:val="18"/>
                <w:szCs w:val="18"/>
              </w:rPr>
              <w:t xml:space="preserve">LC-MS-MS </w:t>
            </w:r>
            <w:r w:rsidRPr="00443B45">
              <w:rPr>
                <w:rFonts w:ascii="GHEA Grapalat" w:hAnsi="GHEA Grapalat" w:cs="Calibri"/>
                <w:color w:val="000000"/>
                <w:sz w:val="18"/>
                <w:szCs w:val="18"/>
              </w:rPr>
              <w:t>մեթոդներով</w:t>
            </w:r>
            <w:r w:rsidRPr="002B0948">
              <w:rPr>
                <w:rFonts w:ascii="GHEA Grapalat" w:hAnsi="GHEA Grapalat" w:cs="Calibri"/>
                <w:color w:val="000000"/>
                <w:sz w:val="18"/>
                <w:szCs w:val="18"/>
              </w:rPr>
              <w:t xml:space="preserve"> </w:t>
            </w:r>
            <w:r w:rsidRPr="00F24BA4">
              <w:rPr>
                <w:rFonts w:ascii="Arial Unicode" w:hAnsi="Arial Unicode" w:cs="Calibri"/>
                <w:color w:val="000000"/>
                <w:sz w:val="18"/>
                <w:szCs w:val="18"/>
              </w:rPr>
              <w:t>հետազոտություններ</w:t>
            </w:r>
            <w:r w:rsidRPr="002B0948">
              <w:rPr>
                <w:rFonts w:ascii="GHEA Grapalat" w:hAnsi="GHEA Grapalat" w:cs="Calibri"/>
                <w:color w:val="000000"/>
                <w:sz w:val="18"/>
                <w:szCs w:val="18"/>
              </w:rPr>
              <w:t xml:space="preserve"> </w:t>
            </w:r>
            <w:r w:rsidRPr="00443B45">
              <w:rPr>
                <w:rFonts w:ascii="GHEA Grapalat" w:hAnsi="GHEA Grapalat" w:cs="Calibri"/>
                <w:color w:val="000000"/>
                <w:sz w:val="18"/>
                <w:szCs w:val="18"/>
              </w:rPr>
              <w:t>կատարելու</w:t>
            </w:r>
            <w:r w:rsidRPr="002B0948">
              <w:rPr>
                <w:rFonts w:ascii="GHEA Grapalat" w:hAnsi="GHEA Grapalat" w:cs="Calibri"/>
                <w:color w:val="000000"/>
                <w:sz w:val="18"/>
                <w:szCs w:val="18"/>
              </w:rPr>
              <w:t xml:space="preserve"> </w:t>
            </w:r>
            <w:r w:rsidRPr="00443B45">
              <w:rPr>
                <w:rFonts w:ascii="GHEA Grapalat" w:hAnsi="GHEA Grapalat" w:cs="Calibri"/>
                <w:color w:val="000000"/>
                <w:sz w:val="18"/>
                <w:szCs w:val="18"/>
              </w:rPr>
              <w:t>համար</w:t>
            </w:r>
            <w:r w:rsidRPr="002B0948">
              <w:rPr>
                <w:rFonts w:ascii="GHEA Grapalat" w:hAnsi="GHEA Grapalat" w:cs="Calibri"/>
                <w:color w:val="000000"/>
                <w:sz w:val="18"/>
                <w:szCs w:val="18"/>
              </w:rPr>
              <w:t xml:space="preserve">: </w:t>
            </w:r>
            <w:r w:rsidRPr="00443B45">
              <w:rPr>
                <w:rFonts w:ascii="GHEA Grapalat" w:hAnsi="GHEA Grapalat" w:cs="Calibri"/>
                <w:color w:val="000000"/>
                <w:sz w:val="18"/>
                <w:szCs w:val="18"/>
              </w:rPr>
              <w:t>Որակի</w:t>
            </w:r>
            <w:r w:rsidRPr="002B0948">
              <w:rPr>
                <w:rFonts w:ascii="GHEA Grapalat" w:hAnsi="GHEA Grapalat" w:cs="Calibri"/>
                <w:color w:val="000000"/>
                <w:sz w:val="18"/>
                <w:szCs w:val="18"/>
              </w:rPr>
              <w:t xml:space="preserve"> </w:t>
            </w:r>
            <w:r w:rsidRPr="00443B45">
              <w:rPr>
                <w:rFonts w:ascii="GHEA Grapalat" w:hAnsi="GHEA Grapalat" w:cs="Calibri"/>
                <w:color w:val="000000"/>
                <w:sz w:val="18"/>
                <w:szCs w:val="18"/>
              </w:rPr>
              <w:t>սերտիֆիկատի</w:t>
            </w:r>
            <w:r w:rsidRPr="002B0948">
              <w:rPr>
                <w:rFonts w:ascii="GHEA Grapalat" w:hAnsi="GHEA Grapalat" w:cs="Calibri"/>
                <w:color w:val="000000"/>
                <w:sz w:val="18"/>
                <w:szCs w:val="18"/>
              </w:rPr>
              <w:t xml:space="preserve"> </w:t>
            </w:r>
            <w:r w:rsidRPr="00443B45">
              <w:rPr>
                <w:rFonts w:ascii="GHEA Grapalat" w:hAnsi="GHEA Grapalat" w:cs="Calibri"/>
                <w:color w:val="000000"/>
                <w:sz w:val="18"/>
                <w:szCs w:val="18"/>
              </w:rPr>
              <w:t>առկայություն</w:t>
            </w:r>
          </w:p>
        </w:tc>
        <w:tc>
          <w:tcPr>
            <w:tcW w:w="904" w:type="dxa"/>
            <w:tcBorders>
              <w:top w:val="single" w:sz="4" w:space="0" w:color="auto"/>
              <w:left w:val="single" w:sz="4" w:space="0" w:color="auto"/>
              <w:bottom w:val="single" w:sz="4" w:space="0" w:color="auto"/>
              <w:right w:val="single" w:sz="4" w:space="0" w:color="auto"/>
            </w:tcBorders>
            <w:shd w:val="clear" w:color="000000" w:fill="FFFFFF"/>
            <w:vAlign w:val="center"/>
          </w:tcPr>
          <w:p w14:paraId="767C2A34" w14:textId="583CB4AB" w:rsidR="00A11CA0" w:rsidRDefault="00A11CA0" w:rsidP="00A11CA0">
            <w:pPr>
              <w:jc w:val="center"/>
              <w:rPr>
                <w:rFonts w:ascii="GHEA Grapalat" w:hAnsi="GHEA Grapalat" w:cs="Calibri"/>
                <w:color w:val="000000"/>
                <w:sz w:val="22"/>
                <w:szCs w:val="22"/>
              </w:rPr>
            </w:pPr>
            <w:r w:rsidRPr="00195E2A">
              <w:rPr>
                <w:rFonts w:ascii="GHEA Grapalat" w:hAnsi="GHEA Grapalat" w:cs="Calibri"/>
                <w:color w:val="000000"/>
                <w:sz w:val="18"/>
                <w:szCs w:val="18"/>
              </w:rPr>
              <w:t>լ</w:t>
            </w:r>
          </w:p>
        </w:tc>
        <w:tc>
          <w:tcPr>
            <w:tcW w:w="866" w:type="dxa"/>
          </w:tcPr>
          <w:p w14:paraId="146BF8F1" w14:textId="77777777" w:rsidR="00A11CA0" w:rsidRPr="00A71D81" w:rsidRDefault="00A11CA0" w:rsidP="00A11CA0">
            <w:pPr>
              <w:jc w:val="center"/>
              <w:rPr>
                <w:rFonts w:ascii="GHEA Grapalat" w:hAnsi="GHEA Grapalat"/>
                <w:sz w:val="20"/>
              </w:rPr>
            </w:pPr>
          </w:p>
        </w:tc>
        <w:tc>
          <w:tcPr>
            <w:tcW w:w="1052" w:type="dxa"/>
          </w:tcPr>
          <w:p w14:paraId="0D39E655" w14:textId="77777777" w:rsidR="00A11CA0" w:rsidRPr="00A71D81" w:rsidRDefault="00A11CA0" w:rsidP="00A11CA0">
            <w:pPr>
              <w:jc w:val="center"/>
              <w:rPr>
                <w:rFonts w:ascii="GHEA Grapalat" w:hAnsi="GHEA Grapalat"/>
                <w:sz w:val="20"/>
              </w:rPr>
            </w:pPr>
          </w:p>
        </w:tc>
        <w:tc>
          <w:tcPr>
            <w:tcW w:w="1052" w:type="dxa"/>
            <w:tcBorders>
              <w:top w:val="single" w:sz="4" w:space="0" w:color="auto"/>
              <w:left w:val="single" w:sz="4" w:space="0" w:color="auto"/>
              <w:bottom w:val="single" w:sz="4" w:space="0" w:color="auto"/>
              <w:right w:val="single" w:sz="4" w:space="0" w:color="auto"/>
            </w:tcBorders>
            <w:shd w:val="clear" w:color="000000" w:fill="FFFFFF"/>
            <w:vAlign w:val="center"/>
          </w:tcPr>
          <w:p w14:paraId="014607E0" w14:textId="46F29BD5" w:rsidR="00A11CA0" w:rsidRDefault="00A11CA0" w:rsidP="00A11CA0">
            <w:pPr>
              <w:jc w:val="center"/>
              <w:rPr>
                <w:rFonts w:ascii="GHEA Grapalat" w:hAnsi="GHEA Grapalat"/>
                <w:sz w:val="20"/>
              </w:rPr>
            </w:pPr>
            <w:r>
              <w:rPr>
                <w:rFonts w:ascii="GHEA Grapalat" w:hAnsi="GHEA Grapalat" w:cs="Calibri"/>
                <w:color w:val="000000"/>
                <w:sz w:val="18"/>
                <w:szCs w:val="18"/>
                <w:lang w:val="hy-AM"/>
              </w:rPr>
              <w:t>5</w:t>
            </w:r>
          </w:p>
        </w:tc>
        <w:tc>
          <w:tcPr>
            <w:tcW w:w="1123" w:type="dxa"/>
          </w:tcPr>
          <w:p w14:paraId="76A8CA4E" w14:textId="5E99FF77" w:rsidR="00A11CA0" w:rsidRPr="00254D4D" w:rsidRDefault="00A11CA0" w:rsidP="00A11CA0">
            <w:pPr>
              <w:jc w:val="center"/>
            </w:pPr>
            <w:r w:rsidRPr="00254D4D">
              <w:t>Ք. Երևան, Էրեբունի 12</w:t>
            </w:r>
          </w:p>
        </w:tc>
        <w:tc>
          <w:tcPr>
            <w:tcW w:w="1803" w:type="dxa"/>
          </w:tcPr>
          <w:p w14:paraId="4465F970" w14:textId="54EA6B18" w:rsidR="00A11CA0" w:rsidRPr="00D13F0B" w:rsidRDefault="00A11CA0" w:rsidP="00A11CA0">
            <w:pPr>
              <w:jc w:val="center"/>
              <w:rPr>
                <w:rFonts w:ascii="GHEA Grapalat" w:hAnsi="GHEA Grapalat" w:cs="Calibri"/>
                <w:color w:val="000000"/>
                <w:sz w:val="22"/>
                <w:szCs w:val="22"/>
              </w:rPr>
            </w:pPr>
            <w:r w:rsidRPr="00D13F0B">
              <w:rPr>
                <w:rFonts w:ascii="GHEA Grapalat" w:hAnsi="GHEA Grapalat" w:cs="Calibri"/>
                <w:color w:val="000000"/>
                <w:sz w:val="22"/>
                <w:szCs w:val="22"/>
              </w:rPr>
              <w:t xml:space="preserve">Ֆինանսական միջոցների առկայության դեպքում </w:t>
            </w:r>
            <w:r>
              <w:rPr>
                <w:rFonts w:ascii="GHEA Grapalat" w:hAnsi="GHEA Grapalat" w:cs="Calibri"/>
                <w:color w:val="000000"/>
                <w:sz w:val="22"/>
                <w:szCs w:val="22"/>
              </w:rPr>
              <w:t xml:space="preserve"> մինչև 20-րդ աշխատանքային օրը ներառյալ</w:t>
            </w:r>
          </w:p>
        </w:tc>
      </w:tr>
      <w:tr w:rsidR="00A11CA0" w:rsidRPr="00A71D81" w14:paraId="4781B183" w14:textId="77777777" w:rsidTr="00A11CA0">
        <w:trPr>
          <w:trHeight w:val="246"/>
        </w:trPr>
        <w:tc>
          <w:tcPr>
            <w:tcW w:w="1348" w:type="dxa"/>
            <w:vAlign w:val="center"/>
          </w:tcPr>
          <w:p w14:paraId="64D6B2DE" w14:textId="312D787E" w:rsidR="00A11CA0" w:rsidRDefault="00A11CA0" w:rsidP="00A11CA0">
            <w:pPr>
              <w:jc w:val="center"/>
              <w:rPr>
                <w:rFonts w:ascii="GHEA Grapalat" w:hAnsi="GHEA Grapalat"/>
                <w:sz w:val="20"/>
              </w:rPr>
            </w:pPr>
            <w:r>
              <w:rPr>
                <w:rFonts w:ascii="GHEA Grapalat" w:hAnsi="GHEA Grapalat"/>
                <w:sz w:val="16"/>
              </w:rPr>
              <w:t>27</w:t>
            </w:r>
          </w:p>
        </w:tc>
        <w:tc>
          <w:tcPr>
            <w:tcW w:w="1422" w:type="dxa"/>
            <w:tcBorders>
              <w:top w:val="nil"/>
              <w:left w:val="single" w:sz="4" w:space="0" w:color="auto"/>
              <w:bottom w:val="single" w:sz="4" w:space="0" w:color="auto"/>
              <w:right w:val="single" w:sz="4" w:space="0" w:color="auto"/>
            </w:tcBorders>
            <w:shd w:val="clear" w:color="000000" w:fill="FFFFFF"/>
            <w:vAlign w:val="bottom"/>
          </w:tcPr>
          <w:p w14:paraId="1B98D54E" w14:textId="72C4B5E0" w:rsidR="00A11CA0" w:rsidRPr="00792C10" w:rsidRDefault="00A11CA0" w:rsidP="00A11CA0">
            <w:pPr>
              <w:jc w:val="center"/>
              <w:rPr>
                <w:rFonts w:ascii="Calibri" w:hAnsi="Calibri" w:cs="Calibri"/>
                <w:color w:val="000000"/>
                <w:sz w:val="22"/>
                <w:szCs w:val="22"/>
              </w:rPr>
            </w:pPr>
            <w:r>
              <w:rPr>
                <w:rFonts w:ascii="Calibri" w:hAnsi="Calibri" w:cs="Calibri"/>
                <w:color w:val="000000"/>
                <w:sz w:val="22"/>
                <w:szCs w:val="22"/>
              </w:rPr>
              <w:t>24321660/9</w:t>
            </w:r>
          </w:p>
        </w:tc>
        <w:tc>
          <w:tcPr>
            <w:tcW w:w="2107" w:type="dxa"/>
            <w:tcBorders>
              <w:top w:val="single" w:sz="4" w:space="0" w:color="auto"/>
              <w:left w:val="single" w:sz="4" w:space="0" w:color="auto"/>
              <w:bottom w:val="single" w:sz="4" w:space="0" w:color="auto"/>
              <w:right w:val="single" w:sz="4" w:space="0" w:color="auto"/>
            </w:tcBorders>
            <w:shd w:val="clear" w:color="000000" w:fill="FFFFFF"/>
            <w:vAlign w:val="center"/>
          </w:tcPr>
          <w:p w14:paraId="513BBEF7" w14:textId="76E75C3C" w:rsidR="00A11CA0" w:rsidRPr="00DA41AE" w:rsidRDefault="00A11CA0" w:rsidP="00A11CA0">
            <w:pPr>
              <w:jc w:val="center"/>
              <w:rPr>
                <w:rFonts w:ascii="GHEA Grapalat" w:hAnsi="GHEA Grapalat"/>
                <w:sz w:val="20"/>
              </w:rPr>
            </w:pPr>
            <w:r w:rsidRPr="00081EA2">
              <w:rPr>
                <w:rFonts w:ascii="GHEA Grapalat" w:hAnsi="GHEA Grapalat" w:cs="Calibri"/>
                <w:color w:val="000000"/>
                <w:sz w:val="18"/>
                <w:szCs w:val="18"/>
              </w:rPr>
              <w:t>զանազան օրգանական քիմիական նյութեր</w:t>
            </w:r>
          </w:p>
        </w:tc>
        <w:tc>
          <w:tcPr>
            <w:tcW w:w="1263" w:type="dxa"/>
            <w:vAlign w:val="center"/>
          </w:tcPr>
          <w:p w14:paraId="7C19FB52" w14:textId="77777777" w:rsidR="00A11CA0" w:rsidRPr="003D28F4" w:rsidRDefault="00A11CA0" w:rsidP="00A11CA0">
            <w:pPr>
              <w:jc w:val="both"/>
              <w:rPr>
                <w:rFonts w:ascii="GHEA Grapalat" w:hAnsi="GHEA Grapalat" w:cs="Calibri"/>
                <w:sz w:val="18"/>
                <w:szCs w:val="18"/>
              </w:rPr>
            </w:pPr>
          </w:p>
        </w:tc>
        <w:tc>
          <w:tcPr>
            <w:tcW w:w="2257" w:type="dxa"/>
            <w:vAlign w:val="center"/>
          </w:tcPr>
          <w:p w14:paraId="4D7C7A36" w14:textId="77777777" w:rsidR="00A11CA0" w:rsidRDefault="00A11CA0" w:rsidP="00A11CA0">
            <w:pPr>
              <w:rPr>
                <w:rFonts w:ascii="GHEA Grapalat" w:hAnsi="GHEA Grapalat" w:cs="Calibri"/>
                <w:color w:val="000000"/>
                <w:sz w:val="18"/>
                <w:szCs w:val="18"/>
              </w:rPr>
            </w:pPr>
            <w:r w:rsidRPr="00E27035">
              <w:rPr>
                <w:rFonts w:ascii="GHEA Grapalat" w:hAnsi="GHEA Grapalat" w:cs="Calibri"/>
                <w:color w:val="000000"/>
                <w:sz w:val="18"/>
                <w:szCs w:val="18"/>
              </w:rPr>
              <w:t>Մատրիքս ձևափոխող լուծույթ` պալադիումի նիտրատ</w:t>
            </w:r>
          </w:p>
          <w:p w14:paraId="3B693525" w14:textId="77777777" w:rsidR="00A11CA0" w:rsidRPr="003F6005" w:rsidRDefault="00A11CA0" w:rsidP="00A11CA0">
            <w:pPr>
              <w:pBdr>
                <w:right w:val="dotted" w:sz="6" w:space="5" w:color="D7D7D7"/>
              </w:pBdr>
              <w:rPr>
                <w:rFonts w:ascii="GHEA Grapalat" w:hAnsi="GHEA Grapalat" w:cs="Calibri"/>
                <w:color w:val="000000"/>
                <w:sz w:val="18"/>
                <w:szCs w:val="18"/>
              </w:rPr>
            </w:pPr>
            <w:r w:rsidRPr="00E27035">
              <w:rPr>
                <w:rFonts w:ascii="GHEA Grapalat" w:hAnsi="GHEA Grapalat" w:cs="Calibri"/>
                <w:color w:val="000000"/>
                <w:sz w:val="18"/>
                <w:szCs w:val="18"/>
              </w:rPr>
              <w:t>Pd (NO3)2</w:t>
            </w:r>
            <w:r w:rsidRPr="003F6005">
              <w:rPr>
                <w:rFonts w:ascii="GHEA Grapalat" w:hAnsi="GHEA Grapalat" w:cs="Calibri"/>
                <w:color w:val="000000"/>
                <w:sz w:val="18"/>
                <w:szCs w:val="18"/>
              </w:rPr>
              <w:t>ԱԱՍ մեթոդով հետքային տարրերի հայտնաբերման համար մատրիքս ձևափոխող լուծույթ</w:t>
            </w:r>
          </w:p>
          <w:p w14:paraId="4E28A9E0" w14:textId="77777777" w:rsidR="00A11CA0" w:rsidRPr="003F6005" w:rsidRDefault="00A11CA0" w:rsidP="00A11CA0">
            <w:pPr>
              <w:pBdr>
                <w:right w:val="dotted" w:sz="6" w:space="5" w:color="D7D7D7"/>
              </w:pBdr>
              <w:rPr>
                <w:rFonts w:ascii="GHEA Grapalat" w:hAnsi="GHEA Grapalat" w:cs="Calibri"/>
                <w:color w:val="000000"/>
                <w:sz w:val="18"/>
                <w:szCs w:val="18"/>
              </w:rPr>
            </w:pPr>
            <w:r w:rsidRPr="003F6005">
              <w:rPr>
                <w:rFonts w:ascii="GHEA Grapalat" w:hAnsi="GHEA Grapalat" w:cs="Calibri"/>
                <w:color w:val="000000"/>
                <w:sz w:val="18"/>
                <w:szCs w:val="18"/>
              </w:rPr>
              <w:t>Խտությունը – 1000մգ/լ (20oC) 10.0 ± 0.2 g/l (Pd(NO₃)₂ / HNO₃ ca. 15% 50մլ պլաստիկ տարայում (1072890050)</w:t>
            </w:r>
          </w:p>
          <w:p w14:paraId="0909E3A0" w14:textId="77777777" w:rsidR="00A11CA0" w:rsidRPr="003F6005" w:rsidRDefault="00A11CA0" w:rsidP="00A11CA0">
            <w:pPr>
              <w:pBdr>
                <w:right w:val="dotted" w:sz="6" w:space="5" w:color="D7D7D7"/>
              </w:pBdr>
              <w:rPr>
                <w:rFonts w:ascii="GHEA Grapalat" w:hAnsi="GHEA Grapalat" w:cs="Calibri"/>
                <w:color w:val="000000"/>
                <w:sz w:val="18"/>
                <w:szCs w:val="18"/>
              </w:rPr>
            </w:pPr>
            <w:r w:rsidRPr="003F6005">
              <w:rPr>
                <w:rFonts w:ascii="GHEA Grapalat" w:hAnsi="GHEA Grapalat" w:cs="Calibri"/>
                <w:color w:val="000000"/>
                <w:sz w:val="18"/>
                <w:szCs w:val="18"/>
              </w:rPr>
              <w:t>Որակի սերտիֆիկատի առկայություն</w:t>
            </w:r>
            <w:r w:rsidRPr="003F6005">
              <w:rPr>
                <w:rFonts w:ascii="Calibri" w:hAnsi="Calibri" w:cs="Calibri"/>
                <w:color w:val="000000"/>
                <w:sz w:val="18"/>
                <w:szCs w:val="18"/>
              </w:rPr>
              <w:t> </w:t>
            </w:r>
          </w:p>
          <w:p w14:paraId="0BCB60B8" w14:textId="5B6E1E28" w:rsidR="00A11CA0" w:rsidRPr="004062F1" w:rsidRDefault="00A11CA0" w:rsidP="00A11CA0">
            <w:pPr>
              <w:jc w:val="center"/>
              <w:rPr>
                <w:rFonts w:ascii="GHEA Grapalat" w:hAnsi="GHEA Grapalat" w:cs="Calibri"/>
                <w:color w:val="000000" w:themeColor="text1"/>
                <w:sz w:val="18"/>
                <w:lang w:val="hy-AM"/>
              </w:rPr>
            </w:pPr>
            <w:r w:rsidRPr="003F6005">
              <w:rPr>
                <w:rFonts w:ascii="GHEA Grapalat" w:hAnsi="GHEA Grapalat" w:cs="Calibri"/>
                <w:color w:val="000000"/>
                <w:sz w:val="18"/>
                <w:szCs w:val="18"/>
              </w:rPr>
              <w:t>Մատրիքս` Pd(NO3)2  15% HNO3-ում</w:t>
            </w:r>
          </w:p>
        </w:tc>
        <w:tc>
          <w:tcPr>
            <w:tcW w:w="904" w:type="dxa"/>
            <w:tcBorders>
              <w:top w:val="nil"/>
              <w:left w:val="single" w:sz="4" w:space="0" w:color="auto"/>
              <w:bottom w:val="single" w:sz="4" w:space="0" w:color="auto"/>
              <w:right w:val="single" w:sz="4" w:space="0" w:color="auto"/>
            </w:tcBorders>
            <w:shd w:val="clear" w:color="000000" w:fill="FFFFFF"/>
            <w:vAlign w:val="center"/>
          </w:tcPr>
          <w:p w14:paraId="144A23ED" w14:textId="2BEBE348" w:rsidR="00A11CA0" w:rsidRDefault="00A11CA0" w:rsidP="00A11CA0">
            <w:pPr>
              <w:jc w:val="center"/>
              <w:rPr>
                <w:rFonts w:ascii="GHEA Grapalat" w:hAnsi="GHEA Grapalat" w:cs="Calibri"/>
                <w:color w:val="000000"/>
                <w:sz w:val="22"/>
                <w:szCs w:val="22"/>
              </w:rPr>
            </w:pPr>
            <w:r w:rsidRPr="00195E2A">
              <w:rPr>
                <w:rFonts w:ascii="GHEA Grapalat" w:hAnsi="GHEA Grapalat" w:cs="Calibri"/>
                <w:color w:val="000000"/>
                <w:sz w:val="18"/>
                <w:szCs w:val="18"/>
              </w:rPr>
              <w:t>լ</w:t>
            </w:r>
          </w:p>
        </w:tc>
        <w:tc>
          <w:tcPr>
            <w:tcW w:w="866" w:type="dxa"/>
          </w:tcPr>
          <w:p w14:paraId="7B50ED99" w14:textId="77777777" w:rsidR="00A11CA0" w:rsidRPr="00A71D81" w:rsidRDefault="00A11CA0" w:rsidP="00A11CA0">
            <w:pPr>
              <w:jc w:val="center"/>
              <w:rPr>
                <w:rFonts w:ascii="GHEA Grapalat" w:hAnsi="GHEA Grapalat"/>
                <w:sz w:val="20"/>
              </w:rPr>
            </w:pPr>
          </w:p>
        </w:tc>
        <w:tc>
          <w:tcPr>
            <w:tcW w:w="1052" w:type="dxa"/>
          </w:tcPr>
          <w:p w14:paraId="6AB7F0C1" w14:textId="77777777" w:rsidR="00A11CA0" w:rsidRPr="00A71D81" w:rsidRDefault="00A11CA0" w:rsidP="00A11CA0">
            <w:pPr>
              <w:jc w:val="center"/>
              <w:rPr>
                <w:rFonts w:ascii="GHEA Grapalat" w:hAnsi="GHEA Grapalat"/>
                <w:sz w:val="20"/>
              </w:rPr>
            </w:pPr>
          </w:p>
        </w:tc>
        <w:tc>
          <w:tcPr>
            <w:tcW w:w="1052" w:type="dxa"/>
            <w:tcBorders>
              <w:top w:val="nil"/>
              <w:left w:val="single" w:sz="4" w:space="0" w:color="auto"/>
              <w:bottom w:val="single" w:sz="4" w:space="0" w:color="auto"/>
              <w:right w:val="single" w:sz="4" w:space="0" w:color="auto"/>
            </w:tcBorders>
            <w:shd w:val="clear" w:color="000000" w:fill="FFFFFF"/>
            <w:vAlign w:val="center"/>
          </w:tcPr>
          <w:p w14:paraId="2D9C04CA" w14:textId="64511A83" w:rsidR="00A11CA0" w:rsidRDefault="00A11CA0" w:rsidP="00A11CA0">
            <w:pPr>
              <w:jc w:val="center"/>
              <w:rPr>
                <w:rFonts w:ascii="GHEA Grapalat" w:hAnsi="GHEA Grapalat"/>
                <w:sz w:val="20"/>
              </w:rPr>
            </w:pPr>
            <w:r>
              <w:rPr>
                <w:rFonts w:ascii="GHEA Grapalat" w:hAnsi="GHEA Grapalat" w:cs="Calibri"/>
                <w:color w:val="000000"/>
                <w:sz w:val="18"/>
                <w:szCs w:val="18"/>
              </w:rPr>
              <w:t>0.1</w:t>
            </w:r>
          </w:p>
        </w:tc>
        <w:tc>
          <w:tcPr>
            <w:tcW w:w="1123" w:type="dxa"/>
          </w:tcPr>
          <w:p w14:paraId="557089B4" w14:textId="401B6304" w:rsidR="00A11CA0" w:rsidRPr="00254D4D" w:rsidRDefault="00A11CA0" w:rsidP="00A11CA0">
            <w:pPr>
              <w:jc w:val="center"/>
            </w:pPr>
            <w:r w:rsidRPr="00254D4D">
              <w:t>Ք. Երևան, Էրեբունի 12</w:t>
            </w:r>
          </w:p>
        </w:tc>
        <w:tc>
          <w:tcPr>
            <w:tcW w:w="1803" w:type="dxa"/>
          </w:tcPr>
          <w:p w14:paraId="595FB3CD" w14:textId="75B26E7C" w:rsidR="00A11CA0" w:rsidRPr="00D13F0B" w:rsidRDefault="00A11CA0" w:rsidP="00A11CA0">
            <w:pPr>
              <w:jc w:val="center"/>
              <w:rPr>
                <w:rFonts w:ascii="GHEA Grapalat" w:hAnsi="GHEA Grapalat" w:cs="Calibri"/>
                <w:color w:val="000000"/>
                <w:sz w:val="22"/>
                <w:szCs w:val="22"/>
              </w:rPr>
            </w:pPr>
            <w:r w:rsidRPr="00D13F0B">
              <w:rPr>
                <w:rFonts w:ascii="GHEA Grapalat" w:hAnsi="GHEA Grapalat" w:cs="Calibri"/>
                <w:color w:val="000000"/>
                <w:sz w:val="22"/>
                <w:szCs w:val="22"/>
              </w:rPr>
              <w:t xml:space="preserve">Ֆինանսական միջոցների առկայության դեպքում </w:t>
            </w:r>
            <w:r>
              <w:rPr>
                <w:rFonts w:ascii="GHEA Grapalat" w:hAnsi="GHEA Grapalat" w:cs="Calibri"/>
                <w:color w:val="000000"/>
                <w:sz w:val="22"/>
                <w:szCs w:val="22"/>
              </w:rPr>
              <w:t xml:space="preserve"> մինչև 20-րդ աշխատանքային օրը ներառյալ</w:t>
            </w:r>
          </w:p>
        </w:tc>
      </w:tr>
      <w:tr w:rsidR="00A11CA0" w:rsidRPr="00A71D81" w14:paraId="695DBBA2" w14:textId="77777777" w:rsidTr="00A11CA0">
        <w:trPr>
          <w:trHeight w:val="246"/>
        </w:trPr>
        <w:tc>
          <w:tcPr>
            <w:tcW w:w="1348" w:type="dxa"/>
            <w:vAlign w:val="center"/>
          </w:tcPr>
          <w:p w14:paraId="57064086" w14:textId="652F6A34" w:rsidR="00A11CA0" w:rsidRDefault="00A11CA0" w:rsidP="00A11CA0">
            <w:pPr>
              <w:jc w:val="center"/>
              <w:rPr>
                <w:rFonts w:ascii="GHEA Grapalat" w:hAnsi="GHEA Grapalat"/>
                <w:sz w:val="16"/>
              </w:rPr>
            </w:pPr>
            <w:r>
              <w:rPr>
                <w:rFonts w:ascii="GHEA Grapalat" w:hAnsi="GHEA Grapalat"/>
                <w:sz w:val="16"/>
              </w:rPr>
              <w:t>28</w:t>
            </w:r>
          </w:p>
        </w:tc>
        <w:tc>
          <w:tcPr>
            <w:tcW w:w="1422" w:type="dxa"/>
            <w:tcBorders>
              <w:top w:val="single" w:sz="4" w:space="0" w:color="auto"/>
              <w:left w:val="single" w:sz="4" w:space="0" w:color="auto"/>
              <w:bottom w:val="single" w:sz="4" w:space="0" w:color="auto"/>
              <w:right w:val="single" w:sz="4" w:space="0" w:color="auto"/>
            </w:tcBorders>
            <w:shd w:val="clear" w:color="000000" w:fill="FFFFFF"/>
            <w:vAlign w:val="bottom"/>
          </w:tcPr>
          <w:p w14:paraId="25E63CFB" w14:textId="5A629BB2" w:rsidR="00A11CA0" w:rsidRPr="00792C10" w:rsidRDefault="00A11CA0" w:rsidP="00A11CA0">
            <w:pPr>
              <w:jc w:val="center"/>
              <w:rPr>
                <w:rFonts w:ascii="Calibri" w:hAnsi="Calibri" w:cs="Calibri"/>
                <w:color w:val="000000"/>
                <w:sz w:val="22"/>
                <w:szCs w:val="22"/>
              </w:rPr>
            </w:pPr>
            <w:r>
              <w:rPr>
                <w:rFonts w:ascii="Calibri" w:hAnsi="Calibri" w:cs="Calibri"/>
                <w:color w:val="000000"/>
                <w:sz w:val="22"/>
                <w:szCs w:val="22"/>
              </w:rPr>
              <w:t>24321660/10</w:t>
            </w:r>
          </w:p>
        </w:tc>
        <w:tc>
          <w:tcPr>
            <w:tcW w:w="2107" w:type="dxa"/>
            <w:tcBorders>
              <w:top w:val="single" w:sz="4" w:space="0" w:color="auto"/>
              <w:left w:val="single" w:sz="4" w:space="0" w:color="auto"/>
              <w:bottom w:val="single" w:sz="4" w:space="0" w:color="auto"/>
              <w:right w:val="single" w:sz="4" w:space="0" w:color="auto"/>
            </w:tcBorders>
            <w:shd w:val="clear" w:color="000000" w:fill="FFFFFF"/>
            <w:vAlign w:val="center"/>
          </w:tcPr>
          <w:p w14:paraId="0CBE3D08" w14:textId="24CA6C66" w:rsidR="00A11CA0" w:rsidRPr="00DA41AE" w:rsidRDefault="00A11CA0" w:rsidP="00A11CA0">
            <w:pPr>
              <w:jc w:val="center"/>
              <w:rPr>
                <w:rFonts w:ascii="GHEA Grapalat" w:hAnsi="GHEA Grapalat"/>
                <w:sz w:val="20"/>
              </w:rPr>
            </w:pPr>
            <w:r w:rsidRPr="00081EA2">
              <w:rPr>
                <w:rFonts w:ascii="GHEA Grapalat" w:hAnsi="GHEA Grapalat" w:cs="Calibri"/>
                <w:color w:val="000000"/>
                <w:sz w:val="18"/>
                <w:szCs w:val="18"/>
              </w:rPr>
              <w:t>զանազան օրգանական քիմիական նյութեր</w:t>
            </w:r>
          </w:p>
        </w:tc>
        <w:tc>
          <w:tcPr>
            <w:tcW w:w="1263" w:type="dxa"/>
            <w:vAlign w:val="center"/>
          </w:tcPr>
          <w:p w14:paraId="79381932" w14:textId="77777777" w:rsidR="00A11CA0" w:rsidRPr="003D28F4" w:rsidRDefault="00A11CA0" w:rsidP="00A11CA0">
            <w:pPr>
              <w:jc w:val="both"/>
              <w:rPr>
                <w:rFonts w:ascii="GHEA Grapalat" w:hAnsi="GHEA Grapalat" w:cs="Calibri"/>
                <w:sz w:val="18"/>
                <w:szCs w:val="18"/>
              </w:rPr>
            </w:pPr>
          </w:p>
        </w:tc>
        <w:tc>
          <w:tcPr>
            <w:tcW w:w="2257" w:type="dxa"/>
            <w:vAlign w:val="center"/>
          </w:tcPr>
          <w:p w14:paraId="2A87C4BE" w14:textId="77777777" w:rsidR="00A11CA0" w:rsidRPr="00A177B4" w:rsidRDefault="00A11CA0" w:rsidP="00A11CA0">
            <w:pPr>
              <w:pBdr>
                <w:right w:val="dotted" w:sz="6" w:space="5" w:color="D7D7D7"/>
              </w:pBdr>
              <w:rPr>
                <w:rFonts w:ascii="GHEA Grapalat" w:hAnsi="GHEA Grapalat" w:cs="Calibri"/>
                <w:color w:val="000000"/>
                <w:sz w:val="18"/>
                <w:szCs w:val="18"/>
              </w:rPr>
            </w:pPr>
            <w:r w:rsidRPr="00A177B4">
              <w:rPr>
                <w:rFonts w:ascii="GHEA Grapalat" w:hAnsi="GHEA Grapalat" w:cs="Calibri"/>
                <w:color w:val="000000"/>
                <w:sz w:val="18"/>
                <w:szCs w:val="18"/>
              </w:rPr>
              <w:t xml:space="preserve">Մոդիֆիկատոր մագնեզիումի նիտրատ Mg (NO3)2CAS Number </w:t>
            </w:r>
            <w:hyperlink r:id="rId12" w:history="1">
              <w:r w:rsidRPr="00A177B4">
                <w:rPr>
                  <w:rFonts w:ascii="GHEA Grapalat" w:hAnsi="GHEA Grapalat" w:cs="Calibri"/>
                  <w:color w:val="000000"/>
                  <w:sz w:val="18"/>
                  <w:szCs w:val="18"/>
                </w:rPr>
                <w:t>13446-18-9</w:t>
              </w:r>
            </w:hyperlink>
          </w:p>
          <w:p w14:paraId="35936931" w14:textId="77777777" w:rsidR="00A11CA0" w:rsidRPr="00A177B4" w:rsidRDefault="00A11CA0" w:rsidP="00A11CA0">
            <w:pPr>
              <w:pBdr>
                <w:right w:val="dotted" w:sz="6" w:space="5" w:color="D7D7D7"/>
              </w:pBdr>
              <w:rPr>
                <w:rFonts w:ascii="GHEA Grapalat" w:hAnsi="GHEA Grapalat" w:cs="Calibri"/>
                <w:color w:val="000000"/>
                <w:sz w:val="18"/>
                <w:szCs w:val="18"/>
              </w:rPr>
            </w:pPr>
            <w:r w:rsidRPr="00A177B4">
              <w:rPr>
                <w:rFonts w:ascii="GHEA Grapalat" w:hAnsi="GHEA Grapalat" w:cs="Calibri"/>
                <w:color w:val="000000"/>
                <w:sz w:val="18"/>
                <w:szCs w:val="18"/>
              </w:rPr>
              <w:t>ԱԱՍ մեթոդով հետքային տարրերի  հայտնաբերման համար</w:t>
            </w:r>
          </w:p>
          <w:p w14:paraId="7337512B" w14:textId="77777777" w:rsidR="00A11CA0" w:rsidRPr="00A177B4" w:rsidRDefault="00A11CA0" w:rsidP="00A11CA0">
            <w:pPr>
              <w:pBdr>
                <w:right w:val="dotted" w:sz="6" w:space="5" w:color="D7D7D7"/>
              </w:pBdr>
              <w:rPr>
                <w:rFonts w:ascii="GHEA Grapalat" w:hAnsi="GHEA Grapalat" w:cs="Calibri"/>
                <w:color w:val="000000"/>
                <w:sz w:val="18"/>
                <w:szCs w:val="18"/>
              </w:rPr>
            </w:pPr>
            <w:r w:rsidRPr="00A177B4">
              <w:rPr>
                <w:rFonts w:ascii="GHEA Grapalat" w:hAnsi="GHEA Grapalat" w:cs="Calibri"/>
                <w:color w:val="000000"/>
                <w:sz w:val="18"/>
                <w:szCs w:val="18"/>
              </w:rPr>
              <w:t>Խտությունը – 1000մգ/լ (20oC)</w:t>
            </w:r>
          </w:p>
          <w:p w14:paraId="2C31CCB1" w14:textId="77777777" w:rsidR="00A11CA0" w:rsidRPr="00A177B4" w:rsidRDefault="00A11CA0" w:rsidP="00A11CA0">
            <w:pPr>
              <w:pBdr>
                <w:right w:val="dotted" w:sz="6" w:space="5" w:color="D7D7D7"/>
              </w:pBdr>
              <w:rPr>
                <w:rFonts w:ascii="GHEA Grapalat" w:hAnsi="GHEA Grapalat" w:cs="Calibri"/>
                <w:color w:val="000000"/>
                <w:sz w:val="18"/>
                <w:szCs w:val="18"/>
              </w:rPr>
            </w:pPr>
            <w:r w:rsidRPr="00A177B4">
              <w:rPr>
                <w:rFonts w:ascii="GHEA Grapalat" w:hAnsi="GHEA Grapalat" w:cs="Calibri"/>
                <w:color w:val="000000"/>
                <w:sz w:val="18"/>
                <w:szCs w:val="18"/>
              </w:rPr>
              <w:t>Որակի սերտիֆիկատի առկայություն</w:t>
            </w:r>
            <w:r w:rsidRPr="00A177B4">
              <w:rPr>
                <w:rFonts w:ascii="Calibri" w:hAnsi="Calibri" w:cs="Calibri"/>
                <w:color w:val="000000"/>
                <w:sz w:val="18"/>
                <w:szCs w:val="18"/>
              </w:rPr>
              <w:t> </w:t>
            </w:r>
          </w:p>
          <w:p w14:paraId="782B8354" w14:textId="0D8675B3" w:rsidR="00A11CA0" w:rsidRPr="004062F1" w:rsidRDefault="00A11CA0" w:rsidP="00A11CA0">
            <w:pPr>
              <w:jc w:val="center"/>
              <w:rPr>
                <w:rFonts w:ascii="GHEA Grapalat" w:hAnsi="GHEA Grapalat" w:cs="Calibri"/>
                <w:color w:val="000000" w:themeColor="text1"/>
                <w:sz w:val="18"/>
                <w:lang w:val="hy-AM"/>
              </w:rPr>
            </w:pPr>
            <w:r w:rsidRPr="00A177B4">
              <w:rPr>
                <w:rFonts w:ascii="GHEA Grapalat" w:hAnsi="GHEA Grapalat" w:cs="Calibri"/>
                <w:color w:val="000000"/>
                <w:sz w:val="18"/>
                <w:szCs w:val="18"/>
              </w:rPr>
              <w:lastRenderedPageBreak/>
              <w:t>Մատրիքս`  Mg (NO3)2</w:t>
            </w:r>
          </w:p>
        </w:tc>
        <w:tc>
          <w:tcPr>
            <w:tcW w:w="904" w:type="dxa"/>
            <w:tcBorders>
              <w:top w:val="single" w:sz="4" w:space="0" w:color="auto"/>
              <w:left w:val="single" w:sz="4" w:space="0" w:color="auto"/>
              <w:bottom w:val="single" w:sz="4" w:space="0" w:color="auto"/>
              <w:right w:val="single" w:sz="4" w:space="0" w:color="auto"/>
            </w:tcBorders>
            <w:shd w:val="clear" w:color="000000" w:fill="FFFFFF"/>
            <w:vAlign w:val="center"/>
          </w:tcPr>
          <w:p w14:paraId="385A2A92" w14:textId="137B0EDC" w:rsidR="00A11CA0" w:rsidRDefault="00A11CA0" w:rsidP="00A11CA0">
            <w:pPr>
              <w:jc w:val="center"/>
              <w:rPr>
                <w:rFonts w:ascii="GHEA Grapalat" w:hAnsi="GHEA Grapalat" w:cs="Calibri"/>
                <w:color w:val="000000"/>
                <w:sz w:val="22"/>
                <w:szCs w:val="22"/>
              </w:rPr>
            </w:pPr>
            <w:r>
              <w:rPr>
                <w:rFonts w:ascii="GHEA Grapalat" w:hAnsi="GHEA Grapalat" w:cs="Calibri"/>
                <w:color w:val="000000"/>
                <w:sz w:val="18"/>
                <w:szCs w:val="18"/>
                <w:lang w:val="hy-AM"/>
              </w:rPr>
              <w:lastRenderedPageBreak/>
              <w:t>լ</w:t>
            </w:r>
          </w:p>
        </w:tc>
        <w:tc>
          <w:tcPr>
            <w:tcW w:w="866" w:type="dxa"/>
          </w:tcPr>
          <w:p w14:paraId="76200305" w14:textId="77777777" w:rsidR="00A11CA0" w:rsidRPr="00A71D81" w:rsidRDefault="00A11CA0" w:rsidP="00A11CA0">
            <w:pPr>
              <w:jc w:val="center"/>
              <w:rPr>
                <w:rFonts w:ascii="GHEA Grapalat" w:hAnsi="GHEA Grapalat"/>
                <w:sz w:val="20"/>
              </w:rPr>
            </w:pPr>
          </w:p>
        </w:tc>
        <w:tc>
          <w:tcPr>
            <w:tcW w:w="1052" w:type="dxa"/>
          </w:tcPr>
          <w:p w14:paraId="4520CACE" w14:textId="77777777" w:rsidR="00A11CA0" w:rsidRPr="00A71D81" w:rsidRDefault="00A11CA0" w:rsidP="00A11CA0">
            <w:pPr>
              <w:jc w:val="center"/>
              <w:rPr>
                <w:rFonts w:ascii="GHEA Grapalat" w:hAnsi="GHEA Grapalat"/>
                <w:sz w:val="20"/>
              </w:rPr>
            </w:pPr>
          </w:p>
        </w:tc>
        <w:tc>
          <w:tcPr>
            <w:tcW w:w="1052" w:type="dxa"/>
            <w:tcBorders>
              <w:top w:val="single" w:sz="4" w:space="0" w:color="auto"/>
              <w:left w:val="single" w:sz="4" w:space="0" w:color="auto"/>
              <w:bottom w:val="single" w:sz="4" w:space="0" w:color="auto"/>
              <w:right w:val="single" w:sz="4" w:space="0" w:color="auto"/>
            </w:tcBorders>
            <w:shd w:val="clear" w:color="000000" w:fill="FFFFFF"/>
            <w:vAlign w:val="center"/>
          </w:tcPr>
          <w:p w14:paraId="16112192" w14:textId="1672EF28" w:rsidR="00A11CA0" w:rsidRDefault="00A11CA0" w:rsidP="00A11CA0">
            <w:pPr>
              <w:jc w:val="center"/>
              <w:rPr>
                <w:rFonts w:ascii="GHEA Grapalat" w:hAnsi="GHEA Grapalat"/>
                <w:sz w:val="20"/>
              </w:rPr>
            </w:pPr>
            <w:r>
              <w:rPr>
                <w:rFonts w:ascii="GHEA Grapalat" w:hAnsi="GHEA Grapalat" w:cs="Calibri"/>
                <w:color w:val="000000"/>
                <w:sz w:val="18"/>
                <w:szCs w:val="18"/>
                <w:lang w:val="hy-AM"/>
              </w:rPr>
              <w:t>0,15</w:t>
            </w:r>
          </w:p>
        </w:tc>
        <w:tc>
          <w:tcPr>
            <w:tcW w:w="1123" w:type="dxa"/>
          </w:tcPr>
          <w:p w14:paraId="2A41A4A0" w14:textId="594589AD" w:rsidR="00A11CA0" w:rsidRPr="00254D4D" w:rsidRDefault="00A11CA0" w:rsidP="00A11CA0">
            <w:pPr>
              <w:jc w:val="center"/>
            </w:pPr>
            <w:r w:rsidRPr="00254D4D">
              <w:t>Ք. Երևան, Էրեբունի 12</w:t>
            </w:r>
          </w:p>
        </w:tc>
        <w:tc>
          <w:tcPr>
            <w:tcW w:w="1803" w:type="dxa"/>
          </w:tcPr>
          <w:p w14:paraId="335545A6" w14:textId="5BBF8AC9" w:rsidR="00A11CA0" w:rsidRPr="00D13F0B" w:rsidRDefault="00A11CA0" w:rsidP="00A11CA0">
            <w:pPr>
              <w:jc w:val="center"/>
              <w:rPr>
                <w:rFonts w:ascii="GHEA Grapalat" w:hAnsi="GHEA Grapalat" w:cs="Calibri"/>
                <w:color w:val="000000"/>
                <w:sz w:val="22"/>
                <w:szCs w:val="22"/>
              </w:rPr>
            </w:pPr>
            <w:r w:rsidRPr="00D13F0B">
              <w:rPr>
                <w:rFonts w:ascii="GHEA Grapalat" w:hAnsi="GHEA Grapalat" w:cs="Calibri"/>
                <w:color w:val="000000"/>
                <w:sz w:val="22"/>
                <w:szCs w:val="22"/>
              </w:rPr>
              <w:t xml:space="preserve">Ֆինանսական միջոցների առկայության դեպքում </w:t>
            </w:r>
            <w:r>
              <w:rPr>
                <w:rFonts w:ascii="GHEA Grapalat" w:hAnsi="GHEA Grapalat" w:cs="Calibri"/>
                <w:color w:val="000000"/>
                <w:sz w:val="22"/>
                <w:szCs w:val="22"/>
              </w:rPr>
              <w:t xml:space="preserve"> մինչև 20-րդ աշխատանքային օրը ներառյալ</w:t>
            </w:r>
          </w:p>
        </w:tc>
      </w:tr>
      <w:tr w:rsidR="00A11CA0" w:rsidRPr="00A71D81" w14:paraId="429C5928" w14:textId="77777777" w:rsidTr="00792C10">
        <w:trPr>
          <w:trHeight w:val="246"/>
        </w:trPr>
        <w:tc>
          <w:tcPr>
            <w:tcW w:w="1348" w:type="dxa"/>
            <w:vAlign w:val="center"/>
          </w:tcPr>
          <w:p w14:paraId="6035A420" w14:textId="472F560E" w:rsidR="00A11CA0" w:rsidRDefault="00A11CA0" w:rsidP="00A11CA0">
            <w:pPr>
              <w:jc w:val="center"/>
              <w:rPr>
                <w:rFonts w:ascii="GHEA Grapalat" w:hAnsi="GHEA Grapalat"/>
                <w:sz w:val="16"/>
              </w:rPr>
            </w:pPr>
            <w:r>
              <w:rPr>
                <w:rFonts w:ascii="GHEA Grapalat" w:hAnsi="GHEA Grapalat"/>
                <w:sz w:val="16"/>
              </w:rPr>
              <w:lastRenderedPageBreak/>
              <w:t>29</w:t>
            </w:r>
          </w:p>
        </w:tc>
        <w:tc>
          <w:tcPr>
            <w:tcW w:w="1422" w:type="dxa"/>
            <w:tcBorders>
              <w:top w:val="nil"/>
              <w:left w:val="single" w:sz="4" w:space="0" w:color="auto"/>
              <w:bottom w:val="single" w:sz="4" w:space="0" w:color="auto"/>
              <w:right w:val="single" w:sz="4" w:space="0" w:color="auto"/>
            </w:tcBorders>
            <w:shd w:val="clear" w:color="000000" w:fill="FFFFFF"/>
            <w:vAlign w:val="bottom"/>
          </w:tcPr>
          <w:p w14:paraId="04E64BE6" w14:textId="746B81B9" w:rsidR="00A11CA0" w:rsidRPr="00792C10" w:rsidRDefault="00A11CA0" w:rsidP="00A11CA0">
            <w:pPr>
              <w:jc w:val="center"/>
              <w:rPr>
                <w:rFonts w:ascii="Calibri" w:hAnsi="Calibri" w:cs="Calibri"/>
                <w:color w:val="000000"/>
                <w:sz w:val="22"/>
                <w:szCs w:val="22"/>
              </w:rPr>
            </w:pPr>
            <w:r>
              <w:rPr>
                <w:rFonts w:ascii="Calibri" w:hAnsi="Calibri" w:cs="Calibri"/>
                <w:color w:val="000000"/>
                <w:sz w:val="22"/>
                <w:szCs w:val="22"/>
              </w:rPr>
              <w:t>24321660/11</w:t>
            </w:r>
          </w:p>
        </w:tc>
        <w:tc>
          <w:tcPr>
            <w:tcW w:w="2107" w:type="dxa"/>
            <w:tcBorders>
              <w:top w:val="single" w:sz="4" w:space="0" w:color="auto"/>
              <w:left w:val="single" w:sz="4" w:space="0" w:color="auto"/>
              <w:bottom w:val="single" w:sz="4" w:space="0" w:color="auto"/>
              <w:right w:val="single" w:sz="4" w:space="0" w:color="auto"/>
            </w:tcBorders>
            <w:shd w:val="clear" w:color="000000" w:fill="FFFFFF"/>
            <w:vAlign w:val="center"/>
          </w:tcPr>
          <w:p w14:paraId="11FA7C17" w14:textId="04AD4F9D" w:rsidR="00A11CA0" w:rsidRPr="00DA41AE" w:rsidRDefault="00A11CA0" w:rsidP="00A11CA0">
            <w:pPr>
              <w:jc w:val="center"/>
              <w:rPr>
                <w:rFonts w:ascii="GHEA Grapalat" w:hAnsi="GHEA Grapalat"/>
                <w:sz w:val="20"/>
              </w:rPr>
            </w:pPr>
            <w:r w:rsidRPr="00081EA2">
              <w:rPr>
                <w:rFonts w:ascii="GHEA Grapalat" w:hAnsi="GHEA Grapalat" w:cs="Calibri"/>
                <w:color w:val="000000"/>
                <w:sz w:val="18"/>
                <w:szCs w:val="18"/>
              </w:rPr>
              <w:t>զանազան օրգանական քիմիական նյութեր</w:t>
            </w:r>
          </w:p>
        </w:tc>
        <w:tc>
          <w:tcPr>
            <w:tcW w:w="1263" w:type="dxa"/>
            <w:vAlign w:val="center"/>
          </w:tcPr>
          <w:p w14:paraId="51774769" w14:textId="77777777" w:rsidR="00A11CA0" w:rsidRPr="003D28F4" w:rsidRDefault="00A11CA0" w:rsidP="00A11CA0">
            <w:pPr>
              <w:jc w:val="both"/>
              <w:rPr>
                <w:rFonts w:ascii="GHEA Grapalat" w:hAnsi="GHEA Grapalat" w:cs="Calibri"/>
                <w:sz w:val="18"/>
                <w:szCs w:val="18"/>
              </w:rPr>
            </w:pPr>
          </w:p>
        </w:tc>
        <w:tc>
          <w:tcPr>
            <w:tcW w:w="2257" w:type="dxa"/>
            <w:vAlign w:val="center"/>
          </w:tcPr>
          <w:p w14:paraId="67FB64CE" w14:textId="7A5E0DDE" w:rsidR="00A11CA0" w:rsidRPr="004062F1" w:rsidRDefault="00A11CA0" w:rsidP="00A11CA0">
            <w:pPr>
              <w:jc w:val="center"/>
              <w:rPr>
                <w:rFonts w:ascii="GHEA Grapalat" w:hAnsi="GHEA Grapalat" w:cs="Calibri"/>
                <w:color w:val="000000" w:themeColor="text1"/>
                <w:sz w:val="18"/>
                <w:lang w:val="hy-AM"/>
              </w:rPr>
            </w:pPr>
            <w:r w:rsidRPr="00A177B4">
              <w:rPr>
                <w:rFonts w:ascii="GHEA Grapalat" w:hAnsi="GHEA Grapalat" w:cs="Calibri"/>
                <w:color w:val="000000"/>
                <w:sz w:val="18"/>
                <w:szCs w:val="18"/>
              </w:rPr>
              <w:t>Նատրիումի բորհիդրիդ BH4Na</w:t>
            </w:r>
            <w:r w:rsidRPr="003F6005">
              <w:rPr>
                <w:rFonts w:ascii="GHEA Grapalat" w:hAnsi="GHEA Grapalat" w:cs="Calibri"/>
                <w:color w:val="000000"/>
                <w:sz w:val="18"/>
                <w:szCs w:val="18"/>
              </w:rPr>
              <w:t xml:space="preserve"> CAS N</w:t>
            </w:r>
            <w:r>
              <w:rPr>
                <w:rFonts w:ascii="GHEA Grapalat" w:hAnsi="GHEA Grapalat" w:cs="Calibri"/>
                <w:color w:val="000000"/>
                <w:sz w:val="18"/>
                <w:szCs w:val="18"/>
              </w:rPr>
              <w:t>umber 16940-66-2</w:t>
            </w:r>
            <w:r>
              <w:rPr>
                <w:rFonts w:ascii="GHEA Grapalat" w:hAnsi="GHEA Grapalat" w:cs="Calibri"/>
                <w:color w:val="000000"/>
                <w:sz w:val="18"/>
                <w:szCs w:val="18"/>
              </w:rPr>
              <w:br/>
              <w:t xml:space="preserve">Մաքրությունը՝ </w:t>
            </w:r>
            <w:r w:rsidRPr="003F6005">
              <w:rPr>
                <w:rFonts w:ascii="GHEA Grapalat" w:hAnsi="GHEA Grapalat" w:cs="Calibri"/>
                <w:color w:val="000000"/>
                <w:sz w:val="18"/>
                <w:szCs w:val="18"/>
              </w:rPr>
              <w:t>≥</w:t>
            </w:r>
            <w:r>
              <w:rPr>
                <w:rFonts w:ascii="GHEA Grapalat" w:hAnsi="GHEA Grapalat" w:cs="Calibri"/>
                <w:color w:val="000000"/>
                <w:sz w:val="18"/>
                <w:szCs w:val="18"/>
              </w:rPr>
              <w:t xml:space="preserve">98%, </w:t>
            </w:r>
            <w:r w:rsidRPr="003F6005">
              <w:rPr>
                <w:rFonts w:ascii="GHEA Grapalat" w:hAnsi="GHEA Grapalat" w:cs="Calibri"/>
                <w:color w:val="000000"/>
                <w:sz w:val="18"/>
                <w:szCs w:val="18"/>
              </w:rPr>
              <w:t>ԱԱՍ մեթոդով հետքային տարրերի հայտնաբերման համար</w:t>
            </w:r>
            <w:r w:rsidRPr="003F6005">
              <w:rPr>
                <w:rFonts w:ascii="GHEA Grapalat" w:hAnsi="GHEA Grapalat" w:cs="Calibri"/>
                <w:color w:val="000000"/>
                <w:sz w:val="18"/>
                <w:szCs w:val="18"/>
              </w:rPr>
              <w:br/>
              <w:t>Որակի սերտիֆիկատ</w:t>
            </w:r>
            <w:r>
              <w:rPr>
                <w:rFonts w:ascii="GHEA Grapalat" w:hAnsi="GHEA Grapalat" w:cs="Calibri"/>
                <w:color w:val="000000"/>
                <w:sz w:val="18"/>
                <w:szCs w:val="18"/>
                <w:lang w:val="hy-AM"/>
              </w:rPr>
              <w:t>ի</w:t>
            </w:r>
            <w:r w:rsidRPr="003F6005">
              <w:rPr>
                <w:rFonts w:ascii="GHEA Grapalat" w:hAnsi="GHEA Grapalat" w:cs="Calibri"/>
                <w:color w:val="000000"/>
                <w:sz w:val="18"/>
                <w:szCs w:val="18"/>
              </w:rPr>
              <w:t xml:space="preserve"> առկայություն </w:t>
            </w:r>
          </w:p>
        </w:tc>
        <w:tc>
          <w:tcPr>
            <w:tcW w:w="904" w:type="dxa"/>
            <w:tcBorders>
              <w:top w:val="nil"/>
              <w:left w:val="single" w:sz="4" w:space="0" w:color="auto"/>
              <w:bottom w:val="single" w:sz="4" w:space="0" w:color="auto"/>
              <w:right w:val="single" w:sz="4" w:space="0" w:color="auto"/>
            </w:tcBorders>
            <w:shd w:val="clear" w:color="000000" w:fill="FFFFFF"/>
            <w:vAlign w:val="center"/>
          </w:tcPr>
          <w:p w14:paraId="32570EA0" w14:textId="72F5CF42" w:rsidR="00A11CA0" w:rsidRDefault="00A11CA0" w:rsidP="00A11CA0">
            <w:pPr>
              <w:jc w:val="center"/>
              <w:rPr>
                <w:rFonts w:ascii="GHEA Grapalat" w:hAnsi="GHEA Grapalat" w:cs="Calibri"/>
                <w:color w:val="000000"/>
                <w:sz w:val="22"/>
                <w:szCs w:val="22"/>
              </w:rPr>
            </w:pPr>
            <w:r w:rsidRPr="00195E2A">
              <w:rPr>
                <w:rFonts w:ascii="GHEA Grapalat" w:hAnsi="GHEA Grapalat" w:cs="Calibri"/>
                <w:color w:val="000000"/>
                <w:sz w:val="18"/>
                <w:szCs w:val="18"/>
              </w:rPr>
              <w:t>կգ</w:t>
            </w:r>
          </w:p>
        </w:tc>
        <w:tc>
          <w:tcPr>
            <w:tcW w:w="866" w:type="dxa"/>
          </w:tcPr>
          <w:p w14:paraId="50D8D728" w14:textId="77777777" w:rsidR="00A11CA0" w:rsidRPr="00A71D81" w:rsidRDefault="00A11CA0" w:rsidP="00A11CA0">
            <w:pPr>
              <w:jc w:val="center"/>
              <w:rPr>
                <w:rFonts w:ascii="GHEA Grapalat" w:hAnsi="GHEA Grapalat"/>
                <w:sz w:val="20"/>
              </w:rPr>
            </w:pPr>
          </w:p>
        </w:tc>
        <w:tc>
          <w:tcPr>
            <w:tcW w:w="1052" w:type="dxa"/>
          </w:tcPr>
          <w:p w14:paraId="29C2FADD" w14:textId="77777777" w:rsidR="00A11CA0" w:rsidRPr="00A71D81" w:rsidRDefault="00A11CA0" w:rsidP="00A11CA0">
            <w:pPr>
              <w:jc w:val="center"/>
              <w:rPr>
                <w:rFonts w:ascii="GHEA Grapalat" w:hAnsi="GHEA Grapalat"/>
                <w:sz w:val="20"/>
              </w:rPr>
            </w:pPr>
          </w:p>
        </w:tc>
        <w:tc>
          <w:tcPr>
            <w:tcW w:w="1052" w:type="dxa"/>
            <w:tcBorders>
              <w:top w:val="nil"/>
              <w:left w:val="single" w:sz="4" w:space="0" w:color="auto"/>
              <w:bottom w:val="single" w:sz="4" w:space="0" w:color="auto"/>
              <w:right w:val="single" w:sz="4" w:space="0" w:color="auto"/>
            </w:tcBorders>
            <w:shd w:val="clear" w:color="000000" w:fill="FFFFFF"/>
            <w:vAlign w:val="center"/>
          </w:tcPr>
          <w:p w14:paraId="381EC840" w14:textId="524D83A8" w:rsidR="00A11CA0" w:rsidRDefault="00A11CA0" w:rsidP="00A11CA0">
            <w:pPr>
              <w:jc w:val="center"/>
              <w:rPr>
                <w:rFonts w:ascii="GHEA Grapalat" w:hAnsi="GHEA Grapalat"/>
                <w:sz w:val="20"/>
              </w:rPr>
            </w:pPr>
            <w:r>
              <w:rPr>
                <w:rFonts w:ascii="GHEA Grapalat" w:hAnsi="GHEA Grapalat" w:cs="Calibri"/>
                <w:color w:val="000000"/>
                <w:sz w:val="18"/>
                <w:szCs w:val="18"/>
              </w:rPr>
              <w:t>1</w:t>
            </w:r>
          </w:p>
        </w:tc>
        <w:tc>
          <w:tcPr>
            <w:tcW w:w="1123" w:type="dxa"/>
          </w:tcPr>
          <w:p w14:paraId="0FF52289" w14:textId="5E3C3229" w:rsidR="00A11CA0" w:rsidRPr="00254D4D" w:rsidRDefault="00A11CA0" w:rsidP="00A11CA0">
            <w:pPr>
              <w:jc w:val="center"/>
            </w:pPr>
            <w:r w:rsidRPr="00254D4D">
              <w:t>Ք. Երևան, Էրեբունի 12</w:t>
            </w:r>
          </w:p>
        </w:tc>
        <w:tc>
          <w:tcPr>
            <w:tcW w:w="1803" w:type="dxa"/>
          </w:tcPr>
          <w:p w14:paraId="4A3A88BB" w14:textId="465D3360" w:rsidR="00A11CA0" w:rsidRPr="00D13F0B" w:rsidRDefault="00A11CA0" w:rsidP="00A11CA0">
            <w:pPr>
              <w:jc w:val="center"/>
              <w:rPr>
                <w:rFonts w:ascii="GHEA Grapalat" w:hAnsi="GHEA Grapalat" w:cs="Calibri"/>
                <w:color w:val="000000"/>
                <w:sz w:val="22"/>
                <w:szCs w:val="22"/>
              </w:rPr>
            </w:pPr>
            <w:r w:rsidRPr="00D13F0B">
              <w:rPr>
                <w:rFonts w:ascii="GHEA Grapalat" w:hAnsi="GHEA Grapalat" w:cs="Calibri"/>
                <w:color w:val="000000"/>
                <w:sz w:val="22"/>
                <w:szCs w:val="22"/>
              </w:rPr>
              <w:t xml:space="preserve">Ֆինանսական միջոցների առկայության դեպքում </w:t>
            </w:r>
            <w:r>
              <w:rPr>
                <w:rFonts w:ascii="GHEA Grapalat" w:hAnsi="GHEA Grapalat" w:cs="Calibri"/>
                <w:color w:val="000000"/>
                <w:sz w:val="22"/>
                <w:szCs w:val="22"/>
              </w:rPr>
              <w:t xml:space="preserve"> մինչև 20-րդ աշխատանքային օրը ներառյալ</w:t>
            </w:r>
          </w:p>
        </w:tc>
      </w:tr>
      <w:tr w:rsidR="00A11CA0" w:rsidRPr="00A71D81" w14:paraId="00AF026E" w14:textId="77777777" w:rsidTr="00792C10">
        <w:trPr>
          <w:trHeight w:val="246"/>
        </w:trPr>
        <w:tc>
          <w:tcPr>
            <w:tcW w:w="1348" w:type="dxa"/>
            <w:vAlign w:val="center"/>
          </w:tcPr>
          <w:p w14:paraId="32F1C716" w14:textId="501711B6" w:rsidR="00A11CA0" w:rsidRDefault="00A11CA0" w:rsidP="00A11CA0">
            <w:pPr>
              <w:jc w:val="center"/>
              <w:rPr>
                <w:rFonts w:ascii="GHEA Grapalat" w:hAnsi="GHEA Grapalat"/>
                <w:sz w:val="16"/>
              </w:rPr>
            </w:pPr>
            <w:r>
              <w:rPr>
                <w:rFonts w:ascii="GHEA Grapalat" w:hAnsi="GHEA Grapalat"/>
                <w:sz w:val="16"/>
              </w:rPr>
              <w:t>30</w:t>
            </w:r>
          </w:p>
        </w:tc>
        <w:tc>
          <w:tcPr>
            <w:tcW w:w="1422" w:type="dxa"/>
            <w:tcBorders>
              <w:top w:val="nil"/>
              <w:left w:val="single" w:sz="4" w:space="0" w:color="auto"/>
              <w:bottom w:val="single" w:sz="4" w:space="0" w:color="auto"/>
              <w:right w:val="single" w:sz="4" w:space="0" w:color="auto"/>
            </w:tcBorders>
            <w:shd w:val="clear" w:color="000000" w:fill="FFFFFF"/>
            <w:vAlign w:val="bottom"/>
          </w:tcPr>
          <w:p w14:paraId="006F617A" w14:textId="6DF2D212" w:rsidR="00A11CA0" w:rsidRPr="00792C10" w:rsidRDefault="00A11CA0" w:rsidP="00A11CA0">
            <w:pPr>
              <w:jc w:val="center"/>
              <w:rPr>
                <w:rFonts w:ascii="Calibri" w:hAnsi="Calibri" w:cs="Calibri"/>
                <w:color w:val="000000"/>
                <w:sz w:val="22"/>
                <w:szCs w:val="22"/>
              </w:rPr>
            </w:pPr>
            <w:r>
              <w:rPr>
                <w:rFonts w:ascii="Calibri" w:hAnsi="Calibri" w:cs="Calibri"/>
                <w:color w:val="000000"/>
                <w:sz w:val="22"/>
                <w:szCs w:val="22"/>
              </w:rPr>
              <w:t>24321660/12</w:t>
            </w:r>
          </w:p>
        </w:tc>
        <w:tc>
          <w:tcPr>
            <w:tcW w:w="2107" w:type="dxa"/>
            <w:tcBorders>
              <w:top w:val="single" w:sz="4" w:space="0" w:color="auto"/>
              <w:left w:val="single" w:sz="4" w:space="0" w:color="auto"/>
              <w:bottom w:val="single" w:sz="4" w:space="0" w:color="auto"/>
              <w:right w:val="single" w:sz="4" w:space="0" w:color="auto"/>
            </w:tcBorders>
            <w:shd w:val="clear" w:color="000000" w:fill="FFFFFF"/>
            <w:vAlign w:val="center"/>
          </w:tcPr>
          <w:p w14:paraId="4BFB2790" w14:textId="07D3E340" w:rsidR="00A11CA0" w:rsidRPr="00DA41AE" w:rsidRDefault="00A11CA0" w:rsidP="00A11CA0">
            <w:pPr>
              <w:jc w:val="center"/>
              <w:rPr>
                <w:rFonts w:ascii="GHEA Grapalat" w:hAnsi="GHEA Grapalat"/>
                <w:sz w:val="20"/>
              </w:rPr>
            </w:pPr>
            <w:r w:rsidRPr="00081EA2">
              <w:rPr>
                <w:rFonts w:ascii="GHEA Grapalat" w:hAnsi="GHEA Grapalat" w:cs="Calibri"/>
                <w:color w:val="000000"/>
                <w:sz w:val="18"/>
                <w:szCs w:val="18"/>
              </w:rPr>
              <w:t>զանազան օրգանական քիմիական նյութեր</w:t>
            </w:r>
          </w:p>
        </w:tc>
        <w:tc>
          <w:tcPr>
            <w:tcW w:w="1263" w:type="dxa"/>
            <w:vAlign w:val="center"/>
          </w:tcPr>
          <w:p w14:paraId="7D299986" w14:textId="77777777" w:rsidR="00A11CA0" w:rsidRPr="003D28F4" w:rsidRDefault="00A11CA0" w:rsidP="00A11CA0">
            <w:pPr>
              <w:jc w:val="both"/>
              <w:rPr>
                <w:rFonts w:ascii="GHEA Grapalat" w:hAnsi="GHEA Grapalat" w:cs="Calibri"/>
                <w:sz w:val="18"/>
                <w:szCs w:val="18"/>
              </w:rPr>
            </w:pPr>
          </w:p>
        </w:tc>
        <w:tc>
          <w:tcPr>
            <w:tcW w:w="2257" w:type="dxa"/>
            <w:vAlign w:val="center"/>
          </w:tcPr>
          <w:p w14:paraId="0547068C" w14:textId="77777777" w:rsidR="00A11CA0" w:rsidRPr="003F6005" w:rsidRDefault="00A11CA0" w:rsidP="00A11CA0">
            <w:pPr>
              <w:pStyle w:val="NormalWeb"/>
              <w:pBdr>
                <w:right w:val="dotted" w:sz="4" w:space="3" w:color="D7D7D7"/>
              </w:pBdr>
              <w:spacing w:before="0" w:beforeAutospacing="0" w:after="0" w:afterAutospacing="0" w:line="185" w:lineRule="atLeast"/>
              <w:ind w:right="109"/>
              <w:rPr>
                <w:rFonts w:ascii="GHEA Grapalat" w:hAnsi="GHEA Grapalat" w:cs="Calibri"/>
                <w:color w:val="000000"/>
                <w:sz w:val="18"/>
                <w:szCs w:val="18"/>
                <w:lang w:val="ru-RU" w:eastAsia="ru-RU"/>
              </w:rPr>
            </w:pPr>
            <w:r w:rsidRPr="007C105C">
              <w:rPr>
                <w:rFonts w:ascii="GHEA Grapalat" w:hAnsi="GHEA Grapalat" w:cs="Calibri"/>
                <w:sz w:val="18"/>
                <w:szCs w:val="18"/>
              </w:rPr>
              <w:t>Լանթանի քլորիդ LaCl3x7H2O</w:t>
            </w:r>
            <w:r w:rsidRPr="003F6005">
              <w:rPr>
                <w:rFonts w:ascii="GHEA Grapalat" w:hAnsi="GHEA Grapalat" w:cs="Calibri"/>
                <w:color w:val="000000"/>
                <w:sz w:val="18"/>
                <w:szCs w:val="18"/>
                <w:lang w:val="ru-RU" w:eastAsia="ru-RU"/>
              </w:rPr>
              <w:t xml:space="preserve"> CAS Number</w:t>
            </w:r>
            <w:r w:rsidRPr="003F6005">
              <w:rPr>
                <w:rFonts w:ascii="Calibri" w:hAnsi="Calibri" w:cs="Calibri"/>
                <w:color w:val="000000"/>
                <w:sz w:val="18"/>
                <w:szCs w:val="18"/>
                <w:lang w:val="ru-RU" w:eastAsia="ru-RU"/>
              </w:rPr>
              <w:t> </w:t>
            </w:r>
            <w:hyperlink r:id="rId13" w:history="1">
              <w:r w:rsidRPr="003F6005">
                <w:rPr>
                  <w:rFonts w:ascii="GHEA Grapalat" w:hAnsi="GHEA Grapalat" w:cs="Calibri"/>
                  <w:color w:val="000000"/>
                  <w:sz w:val="18"/>
                  <w:szCs w:val="18"/>
                  <w:lang w:val="ru-RU" w:eastAsia="ru-RU"/>
                </w:rPr>
                <w:t>7772-99-8</w:t>
              </w:r>
            </w:hyperlink>
            <w:r w:rsidRPr="003F6005">
              <w:rPr>
                <w:rFonts w:ascii="GHEA Grapalat" w:hAnsi="GHEA Grapalat" w:cs="Calibri"/>
                <w:color w:val="000000"/>
                <w:sz w:val="18"/>
                <w:szCs w:val="18"/>
                <w:lang w:val="ru-RU" w:eastAsia="ru-RU"/>
              </w:rPr>
              <w:t xml:space="preserve">, մաքրությունը՝  ≥99.99% </w:t>
            </w:r>
          </w:p>
          <w:p w14:paraId="3FF3A9A8" w14:textId="10D2D6F2" w:rsidR="00A11CA0" w:rsidRPr="004062F1" w:rsidRDefault="00A11CA0" w:rsidP="00A11CA0">
            <w:pPr>
              <w:jc w:val="center"/>
              <w:rPr>
                <w:rFonts w:ascii="GHEA Grapalat" w:hAnsi="GHEA Grapalat" w:cs="Calibri"/>
                <w:color w:val="000000" w:themeColor="text1"/>
                <w:sz w:val="18"/>
                <w:lang w:val="hy-AM"/>
              </w:rPr>
            </w:pPr>
            <w:r w:rsidRPr="003F6005">
              <w:rPr>
                <w:rFonts w:ascii="GHEA Grapalat" w:hAnsi="GHEA Grapalat" w:cs="Calibri"/>
                <w:color w:val="000000"/>
                <w:sz w:val="18"/>
                <w:szCs w:val="18"/>
              </w:rPr>
              <w:t>ԱԱՍ մեթոդով հետքային տարրերի  հայտնաբերման համար Որակի սերտիֆիկատի առկայություն</w:t>
            </w:r>
            <w:r w:rsidRPr="003F6005">
              <w:rPr>
                <w:rFonts w:ascii="Calibri" w:hAnsi="Calibri" w:cs="Calibri"/>
                <w:color w:val="000000"/>
                <w:sz w:val="18"/>
                <w:szCs w:val="18"/>
              </w:rPr>
              <w:t> </w:t>
            </w:r>
          </w:p>
        </w:tc>
        <w:tc>
          <w:tcPr>
            <w:tcW w:w="904" w:type="dxa"/>
            <w:tcBorders>
              <w:top w:val="nil"/>
              <w:left w:val="single" w:sz="4" w:space="0" w:color="auto"/>
              <w:bottom w:val="single" w:sz="4" w:space="0" w:color="auto"/>
              <w:right w:val="single" w:sz="4" w:space="0" w:color="auto"/>
            </w:tcBorders>
            <w:shd w:val="clear" w:color="000000" w:fill="FFFFFF"/>
            <w:vAlign w:val="center"/>
          </w:tcPr>
          <w:p w14:paraId="01C0752A" w14:textId="5B1CFFCD" w:rsidR="00A11CA0" w:rsidRDefault="00A11CA0" w:rsidP="00A11CA0">
            <w:pPr>
              <w:jc w:val="center"/>
              <w:rPr>
                <w:rFonts w:ascii="GHEA Grapalat" w:hAnsi="GHEA Grapalat" w:cs="Calibri"/>
                <w:color w:val="000000"/>
                <w:sz w:val="22"/>
                <w:szCs w:val="22"/>
              </w:rPr>
            </w:pPr>
            <w:r w:rsidRPr="00195E2A">
              <w:rPr>
                <w:rFonts w:ascii="GHEA Grapalat" w:hAnsi="GHEA Grapalat" w:cs="Calibri"/>
                <w:color w:val="000000"/>
                <w:sz w:val="18"/>
                <w:szCs w:val="18"/>
              </w:rPr>
              <w:t>կգ</w:t>
            </w:r>
          </w:p>
        </w:tc>
        <w:tc>
          <w:tcPr>
            <w:tcW w:w="866" w:type="dxa"/>
          </w:tcPr>
          <w:p w14:paraId="4F5B8BA6" w14:textId="77777777" w:rsidR="00A11CA0" w:rsidRPr="00A71D81" w:rsidRDefault="00A11CA0" w:rsidP="00A11CA0">
            <w:pPr>
              <w:jc w:val="center"/>
              <w:rPr>
                <w:rFonts w:ascii="GHEA Grapalat" w:hAnsi="GHEA Grapalat"/>
                <w:sz w:val="20"/>
              </w:rPr>
            </w:pPr>
          </w:p>
        </w:tc>
        <w:tc>
          <w:tcPr>
            <w:tcW w:w="1052" w:type="dxa"/>
          </w:tcPr>
          <w:p w14:paraId="06092C69" w14:textId="77777777" w:rsidR="00A11CA0" w:rsidRPr="00A71D81" w:rsidRDefault="00A11CA0" w:rsidP="00A11CA0">
            <w:pPr>
              <w:jc w:val="center"/>
              <w:rPr>
                <w:rFonts w:ascii="GHEA Grapalat" w:hAnsi="GHEA Grapalat"/>
                <w:sz w:val="20"/>
              </w:rPr>
            </w:pPr>
          </w:p>
        </w:tc>
        <w:tc>
          <w:tcPr>
            <w:tcW w:w="1052" w:type="dxa"/>
            <w:tcBorders>
              <w:top w:val="nil"/>
              <w:left w:val="single" w:sz="4" w:space="0" w:color="auto"/>
              <w:bottom w:val="single" w:sz="4" w:space="0" w:color="auto"/>
              <w:right w:val="single" w:sz="4" w:space="0" w:color="auto"/>
            </w:tcBorders>
            <w:shd w:val="clear" w:color="000000" w:fill="FFFFFF"/>
            <w:vAlign w:val="center"/>
          </w:tcPr>
          <w:p w14:paraId="28F97F1A" w14:textId="02C0B1BB" w:rsidR="00A11CA0" w:rsidRDefault="00A11CA0" w:rsidP="00A11CA0">
            <w:pPr>
              <w:jc w:val="center"/>
              <w:rPr>
                <w:rFonts w:ascii="GHEA Grapalat" w:hAnsi="GHEA Grapalat"/>
                <w:sz w:val="20"/>
              </w:rPr>
            </w:pPr>
            <w:r w:rsidRPr="00195E2A">
              <w:rPr>
                <w:rFonts w:ascii="GHEA Grapalat" w:hAnsi="GHEA Grapalat" w:cs="Calibri"/>
                <w:color w:val="000000"/>
                <w:sz w:val="18"/>
                <w:szCs w:val="18"/>
              </w:rPr>
              <w:t>0.</w:t>
            </w:r>
            <w:r>
              <w:rPr>
                <w:rFonts w:ascii="GHEA Grapalat" w:hAnsi="GHEA Grapalat" w:cs="Calibri"/>
                <w:color w:val="000000"/>
                <w:sz w:val="18"/>
                <w:szCs w:val="18"/>
                <w:lang w:val="hy-AM"/>
              </w:rPr>
              <w:t>1</w:t>
            </w:r>
          </w:p>
        </w:tc>
        <w:tc>
          <w:tcPr>
            <w:tcW w:w="1123" w:type="dxa"/>
          </w:tcPr>
          <w:p w14:paraId="068DE2D0" w14:textId="0088B39C" w:rsidR="00A11CA0" w:rsidRPr="00254D4D" w:rsidRDefault="00A11CA0" w:rsidP="00A11CA0">
            <w:pPr>
              <w:jc w:val="center"/>
            </w:pPr>
            <w:r w:rsidRPr="00254D4D">
              <w:t>Ք. Երևան, Էրեբունի 12</w:t>
            </w:r>
          </w:p>
        </w:tc>
        <w:tc>
          <w:tcPr>
            <w:tcW w:w="1803" w:type="dxa"/>
          </w:tcPr>
          <w:p w14:paraId="0C42FB4A" w14:textId="175F10F6" w:rsidR="00A11CA0" w:rsidRPr="00D13F0B" w:rsidRDefault="00A11CA0" w:rsidP="00A11CA0">
            <w:pPr>
              <w:jc w:val="center"/>
              <w:rPr>
                <w:rFonts w:ascii="GHEA Grapalat" w:hAnsi="GHEA Grapalat" w:cs="Calibri"/>
                <w:color w:val="000000"/>
                <w:sz w:val="22"/>
                <w:szCs w:val="22"/>
              </w:rPr>
            </w:pPr>
            <w:r w:rsidRPr="00D13F0B">
              <w:rPr>
                <w:rFonts w:ascii="GHEA Grapalat" w:hAnsi="GHEA Grapalat" w:cs="Calibri"/>
                <w:color w:val="000000"/>
                <w:sz w:val="22"/>
                <w:szCs w:val="22"/>
              </w:rPr>
              <w:t xml:space="preserve">Ֆինանսական միջոցների առկայության դեպքում </w:t>
            </w:r>
            <w:r>
              <w:rPr>
                <w:rFonts w:ascii="GHEA Grapalat" w:hAnsi="GHEA Grapalat" w:cs="Calibri"/>
                <w:color w:val="000000"/>
                <w:sz w:val="22"/>
                <w:szCs w:val="22"/>
              </w:rPr>
              <w:t xml:space="preserve"> մինչև 20-րդ աշխատանքային օրը ներառյալ</w:t>
            </w:r>
          </w:p>
        </w:tc>
      </w:tr>
      <w:tr w:rsidR="00A11CA0" w:rsidRPr="00A71D81" w14:paraId="5BD27D22" w14:textId="77777777" w:rsidTr="0039009F">
        <w:trPr>
          <w:trHeight w:val="246"/>
        </w:trPr>
        <w:tc>
          <w:tcPr>
            <w:tcW w:w="1348" w:type="dxa"/>
            <w:vAlign w:val="center"/>
          </w:tcPr>
          <w:p w14:paraId="157F7B2E" w14:textId="4E2686EF" w:rsidR="00A11CA0" w:rsidRDefault="00A11CA0" w:rsidP="00A11CA0">
            <w:pPr>
              <w:jc w:val="center"/>
              <w:rPr>
                <w:rFonts w:ascii="GHEA Grapalat" w:hAnsi="GHEA Grapalat"/>
                <w:sz w:val="16"/>
              </w:rPr>
            </w:pPr>
            <w:r>
              <w:rPr>
                <w:rFonts w:ascii="GHEA Grapalat" w:hAnsi="GHEA Grapalat"/>
                <w:sz w:val="16"/>
              </w:rPr>
              <w:t>30</w:t>
            </w:r>
          </w:p>
        </w:tc>
        <w:tc>
          <w:tcPr>
            <w:tcW w:w="1422" w:type="dxa"/>
            <w:tcBorders>
              <w:top w:val="nil"/>
              <w:left w:val="single" w:sz="4" w:space="0" w:color="auto"/>
              <w:bottom w:val="single" w:sz="4" w:space="0" w:color="auto"/>
              <w:right w:val="single" w:sz="4" w:space="0" w:color="auto"/>
            </w:tcBorders>
            <w:shd w:val="clear" w:color="000000" w:fill="FFFFFF"/>
            <w:vAlign w:val="center"/>
          </w:tcPr>
          <w:p w14:paraId="7DC6CF6D" w14:textId="77777777" w:rsidR="00A11CA0" w:rsidRDefault="00A11CA0" w:rsidP="00A11CA0">
            <w:pPr>
              <w:rPr>
                <w:rFonts w:ascii="Calibri" w:hAnsi="Calibri" w:cs="Calibri"/>
              </w:rPr>
            </w:pPr>
            <w:r>
              <w:rPr>
                <w:rFonts w:ascii="Calibri" w:hAnsi="Calibri" w:cs="Calibri"/>
              </w:rPr>
              <w:t>33631250</w:t>
            </w:r>
          </w:p>
          <w:p w14:paraId="56A55D84" w14:textId="77777777" w:rsidR="00A11CA0" w:rsidRPr="00DA41AE" w:rsidRDefault="00A11CA0" w:rsidP="00A11CA0">
            <w:pPr>
              <w:jc w:val="center"/>
              <w:rPr>
                <w:rFonts w:ascii="Calibri" w:hAnsi="Calibri" w:cs="Calibri"/>
                <w:sz w:val="22"/>
                <w:szCs w:val="22"/>
              </w:rPr>
            </w:pPr>
          </w:p>
        </w:tc>
        <w:tc>
          <w:tcPr>
            <w:tcW w:w="2107" w:type="dxa"/>
            <w:tcBorders>
              <w:top w:val="single" w:sz="4" w:space="0" w:color="auto"/>
              <w:left w:val="single" w:sz="4" w:space="0" w:color="auto"/>
              <w:bottom w:val="single" w:sz="4" w:space="0" w:color="auto"/>
              <w:right w:val="single" w:sz="4" w:space="0" w:color="auto"/>
            </w:tcBorders>
            <w:shd w:val="clear" w:color="000000" w:fill="FFFFFF"/>
            <w:vAlign w:val="center"/>
          </w:tcPr>
          <w:p w14:paraId="21016793" w14:textId="66C1BDFA" w:rsidR="00A11CA0" w:rsidRPr="00DA41AE" w:rsidRDefault="00A11CA0" w:rsidP="00A11CA0">
            <w:pPr>
              <w:jc w:val="center"/>
              <w:rPr>
                <w:rFonts w:ascii="GHEA Grapalat" w:hAnsi="GHEA Grapalat"/>
                <w:sz w:val="20"/>
              </w:rPr>
            </w:pPr>
            <w:r w:rsidRPr="00081EA2">
              <w:rPr>
                <w:rFonts w:ascii="GHEA Grapalat" w:hAnsi="GHEA Grapalat" w:cs="Calibri"/>
                <w:color w:val="000000"/>
                <w:sz w:val="18"/>
                <w:szCs w:val="18"/>
              </w:rPr>
              <w:t>Էթանոլ С2H5OH</w:t>
            </w:r>
          </w:p>
        </w:tc>
        <w:tc>
          <w:tcPr>
            <w:tcW w:w="1263" w:type="dxa"/>
            <w:vAlign w:val="center"/>
          </w:tcPr>
          <w:p w14:paraId="4DEF24FA" w14:textId="77777777" w:rsidR="00A11CA0" w:rsidRPr="003D28F4" w:rsidRDefault="00A11CA0" w:rsidP="00A11CA0">
            <w:pPr>
              <w:jc w:val="both"/>
              <w:rPr>
                <w:rFonts w:ascii="GHEA Grapalat" w:hAnsi="GHEA Grapalat" w:cs="Calibri"/>
                <w:sz w:val="18"/>
                <w:szCs w:val="18"/>
              </w:rPr>
            </w:pPr>
          </w:p>
        </w:tc>
        <w:tc>
          <w:tcPr>
            <w:tcW w:w="2257" w:type="dxa"/>
            <w:vAlign w:val="center"/>
          </w:tcPr>
          <w:p w14:paraId="038CAA3B" w14:textId="77777777" w:rsidR="00A11CA0" w:rsidRPr="00ED530E" w:rsidRDefault="00A11CA0" w:rsidP="00A11CA0">
            <w:pPr>
              <w:rPr>
                <w:rFonts w:ascii="GHEA Grapalat" w:hAnsi="GHEA Grapalat" w:cs="Calibri"/>
                <w:color w:val="000000"/>
                <w:sz w:val="18"/>
                <w:szCs w:val="18"/>
              </w:rPr>
            </w:pPr>
            <w:r w:rsidRPr="00ED530E">
              <w:rPr>
                <w:rFonts w:ascii="GHEA Grapalat" w:hAnsi="GHEA Grapalat" w:cs="Calibri"/>
                <w:color w:val="000000"/>
                <w:sz w:val="18"/>
                <w:szCs w:val="18"/>
              </w:rPr>
              <w:t xml:space="preserve">Cas </w:t>
            </w:r>
            <w:hyperlink r:id="rId14" w:history="1">
              <w:r w:rsidRPr="00ED530E">
                <w:rPr>
                  <w:rFonts w:ascii="GHEA Grapalat" w:hAnsi="GHEA Grapalat" w:cs="Calibri"/>
                  <w:color w:val="000000"/>
                  <w:sz w:val="18"/>
                  <w:szCs w:val="18"/>
                </w:rPr>
                <w:t>64-17-5</w:t>
              </w:r>
            </w:hyperlink>
            <w:r w:rsidRPr="00ED530E">
              <w:rPr>
                <w:rFonts w:ascii="GHEA Grapalat" w:hAnsi="GHEA Grapalat" w:cs="Calibri"/>
                <w:color w:val="000000"/>
                <w:sz w:val="18"/>
                <w:szCs w:val="18"/>
              </w:rPr>
              <w:t xml:space="preserve">, ULTRA HPLC gradient  grade, չցնդող մնացորդ ոչ ավել 2 ppm, </w:t>
            </w:r>
            <w:r>
              <w:rPr>
                <w:rFonts w:ascii="GHEA Grapalat" w:hAnsi="GHEA Grapalat" w:cs="Calibri"/>
                <w:color w:val="000000"/>
                <w:sz w:val="18"/>
                <w:szCs w:val="18"/>
              </w:rPr>
              <w:t>կ</w:t>
            </w:r>
            <w:r w:rsidRPr="00ED530E">
              <w:rPr>
                <w:rFonts w:ascii="GHEA Grapalat" w:hAnsi="GHEA Grapalat" w:cs="Calibri"/>
                <w:color w:val="000000"/>
                <w:sz w:val="18"/>
                <w:szCs w:val="18"/>
              </w:rPr>
              <w:t>լանումը 235 նմ` ոչ ավել</w:t>
            </w:r>
            <w:r>
              <w:rPr>
                <w:rFonts w:ascii="GHEA Grapalat" w:hAnsi="GHEA Grapalat" w:cs="Calibri"/>
                <w:color w:val="000000"/>
                <w:sz w:val="18"/>
                <w:szCs w:val="18"/>
              </w:rPr>
              <w:t xml:space="preserve">  5 mAU, կ</w:t>
            </w:r>
            <w:r w:rsidRPr="00ED530E">
              <w:rPr>
                <w:rFonts w:ascii="GHEA Grapalat" w:hAnsi="GHEA Grapalat" w:cs="Calibri"/>
                <w:color w:val="000000"/>
                <w:sz w:val="18"/>
                <w:szCs w:val="18"/>
              </w:rPr>
              <w:t xml:space="preserve">լանումը 254 նմ` ոչ ավել 2 mAU: Ջուր ոչ ավել 0.1%                                    GC-MS-MS, LC-MS-MS մեթոդներով  վերլուծության համար: </w:t>
            </w:r>
          </w:p>
          <w:p w14:paraId="6A6A7BF6" w14:textId="466B4245" w:rsidR="00A11CA0" w:rsidRPr="004062F1" w:rsidRDefault="00A11CA0" w:rsidP="00A11CA0">
            <w:pPr>
              <w:jc w:val="center"/>
              <w:rPr>
                <w:rFonts w:ascii="GHEA Grapalat" w:hAnsi="GHEA Grapalat" w:cs="Calibri"/>
                <w:color w:val="000000" w:themeColor="text1"/>
                <w:sz w:val="18"/>
                <w:lang w:val="hy-AM"/>
              </w:rPr>
            </w:pPr>
            <w:r w:rsidRPr="00ED530E">
              <w:rPr>
                <w:rFonts w:ascii="GHEA Grapalat" w:hAnsi="GHEA Grapalat" w:cs="Calibri"/>
                <w:color w:val="000000"/>
                <w:sz w:val="18"/>
                <w:szCs w:val="18"/>
              </w:rPr>
              <w:t>Որակի սերտիֆիկատի առկայություն</w:t>
            </w:r>
            <w:r w:rsidRPr="00ED530E">
              <w:rPr>
                <w:rFonts w:ascii="Calibri" w:hAnsi="Calibri" w:cs="Calibri"/>
                <w:color w:val="000000"/>
                <w:sz w:val="18"/>
                <w:szCs w:val="18"/>
              </w:rPr>
              <w:t> </w:t>
            </w:r>
          </w:p>
        </w:tc>
        <w:tc>
          <w:tcPr>
            <w:tcW w:w="904" w:type="dxa"/>
            <w:tcBorders>
              <w:top w:val="nil"/>
              <w:left w:val="single" w:sz="4" w:space="0" w:color="auto"/>
              <w:bottom w:val="single" w:sz="4" w:space="0" w:color="auto"/>
              <w:right w:val="single" w:sz="4" w:space="0" w:color="auto"/>
            </w:tcBorders>
            <w:shd w:val="clear" w:color="000000" w:fill="FFFFFF"/>
            <w:vAlign w:val="center"/>
          </w:tcPr>
          <w:p w14:paraId="122270D9" w14:textId="028E39D0" w:rsidR="00A11CA0" w:rsidRDefault="00A11CA0" w:rsidP="00A11CA0">
            <w:pPr>
              <w:jc w:val="center"/>
              <w:rPr>
                <w:rFonts w:ascii="GHEA Grapalat" w:hAnsi="GHEA Grapalat" w:cs="Calibri"/>
                <w:color w:val="000000"/>
                <w:sz w:val="22"/>
                <w:szCs w:val="22"/>
              </w:rPr>
            </w:pPr>
            <w:r w:rsidRPr="00195E2A">
              <w:rPr>
                <w:rFonts w:ascii="GHEA Grapalat" w:hAnsi="GHEA Grapalat" w:cs="Calibri"/>
                <w:color w:val="000000"/>
                <w:sz w:val="18"/>
                <w:szCs w:val="18"/>
              </w:rPr>
              <w:t>լ</w:t>
            </w:r>
          </w:p>
        </w:tc>
        <w:tc>
          <w:tcPr>
            <w:tcW w:w="866" w:type="dxa"/>
          </w:tcPr>
          <w:p w14:paraId="4E4FFE90" w14:textId="77777777" w:rsidR="00A11CA0" w:rsidRPr="00A71D81" w:rsidRDefault="00A11CA0" w:rsidP="00A11CA0">
            <w:pPr>
              <w:jc w:val="center"/>
              <w:rPr>
                <w:rFonts w:ascii="GHEA Grapalat" w:hAnsi="GHEA Grapalat"/>
                <w:sz w:val="20"/>
              </w:rPr>
            </w:pPr>
          </w:p>
        </w:tc>
        <w:tc>
          <w:tcPr>
            <w:tcW w:w="1052" w:type="dxa"/>
          </w:tcPr>
          <w:p w14:paraId="6DE5A9F5" w14:textId="77777777" w:rsidR="00A11CA0" w:rsidRPr="00A71D81" w:rsidRDefault="00A11CA0" w:rsidP="00A11CA0">
            <w:pPr>
              <w:jc w:val="center"/>
              <w:rPr>
                <w:rFonts w:ascii="GHEA Grapalat" w:hAnsi="GHEA Grapalat"/>
                <w:sz w:val="20"/>
              </w:rPr>
            </w:pPr>
          </w:p>
        </w:tc>
        <w:tc>
          <w:tcPr>
            <w:tcW w:w="1052" w:type="dxa"/>
            <w:tcBorders>
              <w:top w:val="nil"/>
              <w:left w:val="single" w:sz="4" w:space="0" w:color="auto"/>
              <w:bottom w:val="single" w:sz="4" w:space="0" w:color="auto"/>
              <w:right w:val="single" w:sz="4" w:space="0" w:color="auto"/>
            </w:tcBorders>
            <w:shd w:val="clear" w:color="000000" w:fill="FFFFFF"/>
            <w:vAlign w:val="center"/>
          </w:tcPr>
          <w:p w14:paraId="1EB61F6E" w14:textId="356F036A" w:rsidR="00A11CA0" w:rsidRDefault="00A11CA0" w:rsidP="00A11CA0">
            <w:pPr>
              <w:jc w:val="center"/>
              <w:rPr>
                <w:rFonts w:ascii="GHEA Grapalat" w:hAnsi="GHEA Grapalat"/>
                <w:sz w:val="20"/>
              </w:rPr>
            </w:pPr>
            <w:r w:rsidRPr="00195E2A">
              <w:rPr>
                <w:rFonts w:ascii="GHEA Grapalat" w:hAnsi="GHEA Grapalat" w:cs="Calibri"/>
                <w:color w:val="000000"/>
                <w:sz w:val="18"/>
                <w:szCs w:val="18"/>
              </w:rPr>
              <w:t>10</w:t>
            </w:r>
          </w:p>
        </w:tc>
        <w:tc>
          <w:tcPr>
            <w:tcW w:w="1123" w:type="dxa"/>
          </w:tcPr>
          <w:p w14:paraId="4BE08984" w14:textId="351A6411" w:rsidR="00A11CA0" w:rsidRPr="00254D4D" w:rsidRDefault="00A11CA0" w:rsidP="00A11CA0">
            <w:pPr>
              <w:jc w:val="center"/>
            </w:pPr>
            <w:r w:rsidRPr="00254D4D">
              <w:t>Ք. Երևան, Էրեբունի 12</w:t>
            </w:r>
          </w:p>
        </w:tc>
        <w:tc>
          <w:tcPr>
            <w:tcW w:w="1803" w:type="dxa"/>
          </w:tcPr>
          <w:p w14:paraId="00085C88" w14:textId="507DB615" w:rsidR="00A11CA0" w:rsidRPr="00D13F0B" w:rsidRDefault="00A11CA0" w:rsidP="00A11CA0">
            <w:pPr>
              <w:jc w:val="center"/>
              <w:rPr>
                <w:rFonts w:ascii="GHEA Grapalat" w:hAnsi="GHEA Grapalat" w:cs="Calibri"/>
                <w:color w:val="000000"/>
                <w:sz w:val="22"/>
                <w:szCs w:val="22"/>
              </w:rPr>
            </w:pPr>
            <w:r w:rsidRPr="00D13F0B">
              <w:rPr>
                <w:rFonts w:ascii="GHEA Grapalat" w:hAnsi="GHEA Grapalat" w:cs="Calibri"/>
                <w:color w:val="000000"/>
                <w:sz w:val="22"/>
                <w:szCs w:val="22"/>
              </w:rPr>
              <w:t xml:space="preserve">Ֆինանսական միջոցների առկայության դեպքում </w:t>
            </w:r>
            <w:r>
              <w:rPr>
                <w:rFonts w:ascii="GHEA Grapalat" w:hAnsi="GHEA Grapalat" w:cs="Calibri"/>
                <w:color w:val="000000"/>
                <w:sz w:val="22"/>
                <w:szCs w:val="22"/>
              </w:rPr>
              <w:t xml:space="preserve"> մինչև 20-րդ աշխատանքային օրը ներառյալ</w:t>
            </w:r>
          </w:p>
        </w:tc>
      </w:tr>
      <w:tr w:rsidR="00A11CA0" w:rsidRPr="00A71D81" w14:paraId="1081DD89" w14:textId="77777777" w:rsidTr="0039009F">
        <w:trPr>
          <w:trHeight w:val="246"/>
        </w:trPr>
        <w:tc>
          <w:tcPr>
            <w:tcW w:w="1348" w:type="dxa"/>
            <w:vAlign w:val="center"/>
          </w:tcPr>
          <w:p w14:paraId="48C7639F" w14:textId="0860E9A6" w:rsidR="00A11CA0" w:rsidRDefault="00A11CA0" w:rsidP="00A11CA0">
            <w:pPr>
              <w:jc w:val="center"/>
              <w:rPr>
                <w:rFonts w:ascii="GHEA Grapalat" w:hAnsi="GHEA Grapalat"/>
                <w:sz w:val="16"/>
              </w:rPr>
            </w:pPr>
            <w:r>
              <w:rPr>
                <w:rFonts w:ascii="GHEA Grapalat" w:hAnsi="GHEA Grapalat"/>
                <w:sz w:val="16"/>
              </w:rPr>
              <w:t>31</w:t>
            </w:r>
          </w:p>
        </w:tc>
        <w:tc>
          <w:tcPr>
            <w:tcW w:w="1422" w:type="dxa"/>
            <w:tcBorders>
              <w:top w:val="nil"/>
              <w:left w:val="single" w:sz="4" w:space="0" w:color="auto"/>
              <w:bottom w:val="single" w:sz="4" w:space="0" w:color="auto"/>
              <w:right w:val="single" w:sz="4" w:space="0" w:color="auto"/>
            </w:tcBorders>
            <w:shd w:val="clear" w:color="000000" w:fill="FFFFFF"/>
            <w:vAlign w:val="center"/>
          </w:tcPr>
          <w:p w14:paraId="4F108701" w14:textId="77777777" w:rsidR="00A11CA0" w:rsidRDefault="00A11CA0" w:rsidP="00A11CA0">
            <w:pPr>
              <w:rPr>
                <w:rFonts w:ascii="Calibri" w:hAnsi="Calibri" w:cs="Calibri"/>
              </w:rPr>
            </w:pPr>
            <w:r>
              <w:rPr>
                <w:rFonts w:ascii="Calibri" w:hAnsi="Calibri" w:cs="Calibri"/>
              </w:rPr>
              <w:t>15911100</w:t>
            </w:r>
          </w:p>
          <w:p w14:paraId="2445A86D" w14:textId="77777777" w:rsidR="00A11CA0" w:rsidRPr="00DA41AE" w:rsidRDefault="00A11CA0" w:rsidP="00A11CA0">
            <w:pPr>
              <w:jc w:val="center"/>
              <w:rPr>
                <w:rFonts w:ascii="Calibri" w:hAnsi="Calibri" w:cs="Calibri"/>
                <w:sz w:val="22"/>
                <w:szCs w:val="22"/>
              </w:rPr>
            </w:pPr>
          </w:p>
        </w:tc>
        <w:tc>
          <w:tcPr>
            <w:tcW w:w="2107" w:type="dxa"/>
            <w:tcBorders>
              <w:top w:val="single" w:sz="4" w:space="0" w:color="auto"/>
              <w:left w:val="single" w:sz="4" w:space="0" w:color="auto"/>
              <w:bottom w:val="single" w:sz="4" w:space="0" w:color="auto"/>
              <w:right w:val="single" w:sz="4" w:space="0" w:color="auto"/>
            </w:tcBorders>
            <w:shd w:val="clear" w:color="000000" w:fill="FFFFFF"/>
            <w:vAlign w:val="center"/>
          </w:tcPr>
          <w:p w14:paraId="1F5B1306" w14:textId="611C8DD6" w:rsidR="00A11CA0" w:rsidRPr="00081EA2" w:rsidRDefault="00A11CA0" w:rsidP="00A11CA0">
            <w:pPr>
              <w:jc w:val="center"/>
              <w:rPr>
                <w:rFonts w:ascii="GHEA Grapalat" w:hAnsi="GHEA Grapalat" w:cs="Calibri"/>
                <w:color w:val="000000"/>
                <w:sz w:val="18"/>
                <w:szCs w:val="18"/>
              </w:rPr>
            </w:pPr>
            <w:r w:rsidRPr="00081EA2">
              <w:rPr>
                <w:rFonts w:ascii="GHEA Grapalat" w:hAnsi="GHEA Grapalat" w:cs="Calibri"/>
                <w:color w:val="000000"/>
                <w:sz w:val="18"/>
                <w:szCs w:val="18"/>
              </w:rPr>
              <w:t>Էթիլ սպիրտ</w:t>
            </w:r>
          </w:p>
        </w:tc>
        <w:tc>
          <w:tcPr>
            <w:tcW w:w="1263" w:type="dxa"/>
            <w:vAlign w:val="center"/>
          </w:tcPr>
          <w:p w14:paraId="03F59437" w14:textId="77777777" w:rsidR="00A11CA0" w:rsidRPr="003D28F4" w:rsidRDefault="00A11CA0" w:rsidP="00A11CA0">
            <w:pPr>
              <w:jc w:val="both"/>
              <w:rPr>
                <w:rFonts w:ascii="GHEA Grapalat" w:hAnsi="GHEA Grapalat" w:cs="Calibri"/>
                <w:sz w:val="18"/>
                <w:szCs w:val="18"/>
              </w:rPr>
            </w:pPr>
          </w:p>
        </w:tc>
        <w:tc>
          <w:tcPr>
            <w:tcW w:w="2257" w:type="dxa"/>
            <w:vAlign w:val="center"/>
          </w:tcPr>
          <w:p w14:paraId="7F43BCF2" w14:textId="1BDA2AAF" w:rsidR="00A11CA0" w:rsidRPr="004062F1" w:rsidRDefault="00A11CA0" w:rsidP="00A11CA0">
            <w:pPr>
              <w:jc w:val="center"/>
              <w:rPr>
                <w:rFonts w:ascii="GHEA Grapalat" w:hAnsi="GHEA Grapalat" w:cs="Calibri"/>
                <w:color w:val="000000" w:themeColor="text1"/>
                <w:sz w:val="18"/>
                <w:lang w:val="hy-AM"/>
              </w:rPr>
            </w:pPr>
            <w:r w:rsidRPr="00ED530E">
              <w:rPr>
                <w:rFonts w:ascii="GHEA Grapalat" w:hAnsi="GHEA Grapalat" w:cs="Calibri"/>
                <w:color w:val="000000"/>
                <w:sz w:val="18"/>
                <w:szCs w:val="18"/>
              </w:rPr>
              <w:t xml:space="preserve">Էքստրա մակնիշի, անգույն թափանցիկ հեղուկ առանց օտար մասնիկների, էթիլ սպիրտի զանգվածային մասը 96,5%: </w:t>
            </w:r>
            <w:r w:rsidRPr="00ED530E">
              <w:rPr>
                <w:rFonts w:ascii="GHEA Grapalat" w:hAnsi="GHEA Grapalat" w:cs="Calibri"/>
                <w:color w:val="000000"/>
                <w:sz w:val="18"/>
                <w:szCs w:val="18"/>
              </w:rPr>
              <w:lastRenderedPageBreak/>
              <w:t>Քիմիական անալիզների համար ԳՕՍՏ 5962-67</w:t>
            </w:r>
          </w:p>
        </w:tc>
        <w:tc>
          <w:tcPr>
            <w:tcW w:w="904" w:type="dxa"/>
            <w:tcBorders>
              <w:top w:val="nil"/>
              <w:left w:val="single" w:sz="4" w:space="0" w:color="auto"/>
              <w:bottom w:val="single" w:sz="4" w:space="0" w:color="auto"/>
              <w:right w:val="single" w:sz="4" w:space="0" w:color="auto"/>
            </w:tcBorders>
            <w:shd w:val="clear" w:color="000000" w:fill="FFFFFF"/>
            <w:vAlign w:val="center"/>
          </w:tcPr>
          <w:p w14:paraId="64B48E3E" w14:textId="254C87FA" w:rsidR="00A11CA0" w:rsidRDefault="00A11CA0" w:rsidP="00A11CA0">
            <w:pPr>
              <w:jc w:val="center"/>
              <w:rPr>
                <w:rFonts w:ascii="GHEA Grapalat" w:hAnsi="GHEA Grapalat" w:cs="Calibri"/>
                <w:color w:val="000000"/>
                <w:sz w:val="22"/>
                <w:szCs w:val="22"/>
              </w:rPr>
            </w:pPr>
            <w:r w:rsidRPr="00195E2A">
              <w:rPr>
                <w:rFonts w:ascii="GHEA Grapalat" w:hAnsi="GHEA Grapalat" w:cs="Calibri"/>
                <w:color w:val="000000"/>
                <w:sz w:val="18"/>
                <w:szCs w:val="18"/>
              </w:rPr>
              <w:lastRenderedPageBreak/>
              <w:t>լ</w:t>
            </w:r>
          </w:p>
        </w:tc>
        <w:tc>
          <w:tcPr>
            <w:tcW w:w="866" w:type="dxa"/>
          </w:tcPr>
          <w:p w14:paraId="7DC1C3F3" w14:textId="77777777" w:rsidR="00A11CA0" w:rsidRPr="00A71D81" w:rsidRDefault="00A11CA0" w:rsidP="00A11CA0">
            <w:pPr>
              <w:jc w:val="center"/>
              <w:rPr>
                <w:rFonts w:ascii="GHEA Grapalat" w:hAnsi="GHEA Grapalat"/>
                <w:sz w:val="20"/>
              </w:rPr>
            </w:pPr>
          </w:p>
        </w:tc>
        <w:tc>
          <w:tcPr>
            <w:tcW w:w="1052" w:type="dxa"/>
          </w:tcPr>
          <w:p w14:paraId="0D8742E8" w14:textId="77777777" w:rsidR="00A11CA0" w:rsidRPr="00A71D81" w:rsidRDefault="00A11CA0" w:rsidP="00A11CA0">
            <w:pPr>
              <w:jc w:val="center"/>
              <w:rPr>
                <w:rFonts w:ascii="GHEA Grapalat" w:hAnsi="GHEA Grapalat"/>
                <w:sz w:val="20"/>
              </w:rPr>
            </w:pPr>
          </w:p>
        </w:tc>
        <w:tc>
          <w:tcPr>
            <w:tcW w:w="1052" w:type="dxa"/>
            <w:tcBorders>
              <w:top w:val="nil"/>
              <w:left w:val="single" w:sz="4" w:space="0" w:color="auto"/>
              <w:bottom w:val="single" w:sz="4" w:space="0" w:color="auto"/>
              <w:right w:val="single" w:sz="4" w:space="0" w:color="auto"/>
            </w:tcBorders>
            <w:shd w:val="clear" w:color="000000" w:fill="FFFFFF"/>
            <w:vAlign w:val="center"/>
          </w:tcPr>
          <w:p w14:paraId="191E7B0D" w14:textId="1ED1A7CB" w:rsidR="00A11CA0" w:rsidRDefault="00A11CA0" w:rsidP="00A11CA0">
            <w:pPr>
              <w:jc w:val="center"/>
              <w:rPr>
                <w:rFonts w:ascii="GHEA Grapalat" w:hAnsi="GHEA Grapalat"/>
                <w:sz w:val="20"/>
              </w:rPr>
            </w:pPr>
            <w:r>
              <w:rPr>
                <w:rFonts w:ascii="GHEA Grapalat" w:hAnsi="GHEA Grapalat" w:cs="Calibri"/>
                <w:color w:val="000000"/>
                <w:sz w:val="18"/>
                <w:szCs w:val="18"/>
              </w:rPr>
              <w:t>3</w:t>
            </w:r>
            <w:r w:rsidRPr="00195E2A">
              <w:rPr>
                <w:rFonts w:ascii="GHEA Grapalat" w:hAnsi="GHEA Grapalat" w:cs="Calibri"/>
                <w:color w:val="000000"/>
                <w:sz w:val="18"/>
                <w:szCs w:val="18"/>
              </w:rPr>
              <w:t>0</w:t>
            </w:r>
          </w:p>
        </w:tc>
        <w:tc>
          <w:tcPr>
            <w:tcW w:w="1123" w:type="dxa"/>
          </w:tcPr>
          <w:p w14:paraId="4163611D" w14:textId="6948BB24" w:rsidR="00A11CA0" w:rsidRPr="00254D4D" w:rsidRDefault="00A11CA0" w:rsidP="00A11CA0">
            <w:pPr>
              <w:jc w:val="center"/>
            </w:pPr>
            <w:r w:rsidRPr="00254D4D">
              <w:t>Ք. Երևան, Էրեբունի 12</w:t>
            </w:r>
          </w:p>
        </w:tc>
        <w:tc>
          <w:tcPr>
            <w:tcW w:w="1803" w:type="dxa"/>
          </w:tcPr>
          <w:p w14:paraId="1C9162A4" w14:textId="264050B0" w:rsidR="00A11CA0" w:rsidRPr="00D13F0B" w:rsidRDefault="00A11CA0" w:rsidP="00A11CA0">
            <w:pPr>
              <w:jc w:val="center"/>
              <w:rPr>
                <w:rFonts w:ascii="GHEA Grapalat" w:hAnsi="GHEA Grapalat" w:cs="Calibri"/>
                <w:color w:val="000000"/>
                <w:sz w:val="22"/>
                <w:szCs w:val="22"/>
              </w:rPr>
            </w:pPr>
            <w:r w:rsidRPr="00D13F0B">
              <w:rPr>
                <w:rFonts w:ascii="GHEA Grapalat" w:hAnsi="GHEA Grapalat" w:cs="Calibri"/>
                <w:color w:val="000000"/>
                <w:sz w:val="22"/>
                <w:szCs w:val="22"/>
              </w:rPr>
              <w:t xml:space="preserve">Ֆինանսական միջոցների առկայության դեպքում </w:t>
            </w:r>
            <w:r>
              <w:rPr>
                <w:rFonts w:ascii="GHEA Grapalat" w:hAnsi="GHEA Grapalat" w:cs="Calibri"/>
                <w:color w:val="000000"/>
                <w:sz w:val="22"/>
                <w:szCs w:val="22"/>
              </w:rPr>
              <w:t xml:space="preserve"> մինչև 20-րդ </w:t>
            </w:r>
            <w:r>
              <w:rPr>
                <w:rFonts w:ascii="GHEA Grapalat" w:hAnsi="GHEA Grapalat" w:cs="Calibri"/>
                <w:color w:val="000000"/>
                <w:sz w:val="22"/>
                <w:szCs w:val="22"/>
              </w:rPr>
              <w:lastRenderedPageBreak/>
              <w:t>աշխատանքային օրը ներառյալ</w:t>
            </w:r>
          </w:p>
        </w:tc>
      </w:tr>
    </w:tbl>
    <w:p w14:paraId="56054FC4" w14:textId="55DA0959" w:rsidR="00071D1C" w:rsidRDefault="00071D1C" w:rsidP="00EF3662">
      <w:pPr>
        <w:jc w:val="both"/>
        <w:rPr>
          <w:rFonts w:ascii="GHEA Grapalat" w:hAnsi="GHEA Grapalat"/>
          <w:sz w:val="20"/>
        </w:rPr>
      </w:pPr>
    </w:p>
    <w:p w14:paraId="28A57CD1" w14:textId="77777777" w:rsidR="00DA41AE" w:rsidRPr="00A71D81" w:rsidRDefault="00DA41AE" w:rsidP="00EF3662">
      <w:pPr>
        <w:jc w:val="both"/>
        <w:rPr>
          <w:rFonts w:ascii="GHEA Grapalat" w:hAnsi="GHEA Grapalat"/>
          <w:sz w:val="20"/>
        </w:rPr>
      </w:pPr>
    </w:p>
    <w:p w14:paraId="3721B350" w14:textId="77777777" w:rsidR="00A10328" w:rsidRPr="00416E9D" w:rsidRDefault="00A10328" w:rsidP="00A10328">
      <w:pPr>
        <w:pStyle w:val="NormalWeb"/>
        <w:shd w:val="clear" w:color="auto" w:fill="FFFFFF"/>
        <w:spacing w:before="0" w:beforeAutospacing="0" w:after="0" w:afterAutospacing="0"/>
        <w:ind w:right="570" w:firstLine="360"/>
        <w:jc w:val="both"/>
        <w:rPr>
          <w:rFonts w:ascii="GHEA Grapalat" w:hAnsi="GHEA Grapalat"/>
          <w:b/>
          <w:bCs/>
          <w:i/>
          <w:iCs/>
          <w:sz w:val="20"/>
          <w:szCs w:val="20"/>
          <w:lang w:val="pt-BR"/>
        </w:rPr>
      </w:pPr>
      <w:r w:rsidRPr="00416E9D">
        <w:rPr>
          <w:rFonts w:ascii="GHEA Grapalat" w:hAnsi="GHEA Grapalat"/>
          <w:b/>
          <w:bCs/>
          <w:i/>
          <w:iCs/>
          <w:sz w:val="20"/>
          <w:szCs w:val="20"/>
          <w:lang w:val="pt-BR"/>
        </w:rPr>
        <w:t>«Գնումների մասին ՀՀ օրենքի 13-րդ հոդվածի 5-րդ մասով նախատեսված ցանկացած հղման դեպքում կիրառելի է «կամ համարժեքը արտահայտությունը:</w:t>
      </w:r>
    </w:p>
    <w:p w14:paraId="6B16304C" w14:textId="77777777" w:rsidR="002A3BC9" w:rsidRDefault="00A10328" w:rsidP="002A3BC9">
      <w:pPr>
        <w:pStyle w:val="NormalWeb"/>
        <w:shd w:val="clear" w:color="auto" w:fill="FFFFFF"/>
        <w:ind w:right="570" w:firstLine="360"/>
        <w:jc w:val="both"/>
        <w:rPr>
          <w:rFonts w:ascii="Calibri" w:hAnsi="Calibri" w:cs="Calibri"/>
          <w:b/>
          <w:bCs/>
          <w:i/>
          <w:iCs/>
          <w:sz w:val="20"/>
          <w:szCs w:val="20"/>
          <w:lang w:val="pt-BR"/>
        </w:rPr>
      </w:pPr>
      <w:r w:rsidRPr="00416E9D">
        <w:rPr>
          <w:rFonts w:ascii="Calibri" w:hAnsi="Calibri" w:cs="Calibri"/>
          <w:b/>
          <w:bCs/>
          <w:i/>
          <w:iCs/>
          <w:sz w:val="20"/>
          <w:szCs w:val="20"/>
          <w:lang w:val="pt-BR"/>
        </w:rPr>
        <w:t> </w:t>
      </w:r>
      <w:r w:rsidR="002A3BC9" w:rsidRPr="002A3BC9">
        <w:rPr>
          <w:rFonts w:ascii="Calibri" w:hAnsi="Calibri" w:cs="Calibri"/>
          <w:b/>
          <w:bCs/>
          <w:i/>
          <w:iCs/>
          <w:sz w:val="20"/>
          <w:szCs w:val="20"/>
          <w:lang w:val="pt-BR"/>
        </w:rPr>
        <w:t xml:space="preserve">Պիտանելիության ժամկետը ոչ պակաս քան 70 տոկոս ընդհանուր ժամկետի </w:t>
      </w:r>
    </w:p>
    <w:p w14:paraId="56E12344" w14:textId="77777777" w:rsidR="00A10328" w:rsidRPr="00416E9D" w:rsidRDefault="00A10328" w:rsidP="00A10328">
      <w:pPr>
        <w:pStyle w:val="NormalWeb"/>
        <w:shd w:val="clear" w:color="auto" w:fill="FFFFFF"/>
        <w:spacing w:before="0" w:beforeAutospacing="0" w:after="0" w:afterAutospacing="0"/>
        <w:ind w:right="570" w:firstLine="360"/>
        <w:jc w:val="both"/>
        <w:rPr>
          <w:rFonts w:ascii="GHEA Grapalat" w:hAnsi="GHEA Grapalat"/>
          <w:b/>
          <w:bCs/>
          <w:i/>
          <w:iCs/>
          <w:sz w:val="20"/>
          <w:szCs w:val="20"/>
          <w:lang w:val="pt-BR"/>
        </w:rPr>
      </w:pPr>
      <w:r w:rsidRPr="00416E9D">
        <w:rPr>
          <w:rFonts w:ascii="Calibri" w:hAnsi="Calibri" w:cs="Calibri"/>
          <w:b/>
          <w:bCs/>
          <w:i/>
          <w:iCs/>
          <w:sz w:val="20"/>
          <w:szCs w:val="20"/>
          <w:lang w:val="pt-BR"/>
        </w:rPr>
        <w:t> </w:t>
      </w:r>
      <w:r w:rsidRPr="00416E9D">
        <w:rPr>
          <w:rFonts w:ascii="GHEA Grapalat" w:hAnsi="GHEA Grapalat"/>
          <w:b/>
          <w:bCs/>
          <w:i/>
          <w:iCs/>
          <w:sz w:val="20"/>
          <w:szCs w:val="20"/>
          <w:lang w:val="pt-BR"/>
        </w:rPr>
        <w:t>**</w:t>
      </w:r>
      <w:r w:rsidRPr="00416E9D">
        <w:rPr>
          <w:rFonts w:ascii="GHEA Grapalat" w:hAnsi="GHEA Grapalat" w:cs="GHEA Grapalat"/>
          <w:b/>
          <w:bCs/>
          <w:i/>
          <w:iCs/>
          <w:sz w:val="20"/>
          <w:szCs w:val="20"/>
          <w:lang w:val="pt-BR"/>
        </w:rPr>
        <w:t>Ապրանքների</w:t>
      </w:r>
      <w:r w:rsidRPr="00416E9D">
        <w:rPr>
          <w:rFonts w:ascii="GHEA Grapalat" w:hAnsi="GHEA Grapalat"/>
          <w:b/>
          <w:bCs/>
          <w:i/>
          <w:iCs/>
          <w:sz w:val="20"/>
          <w:szCs w:val="20"/>
          <w:lang w:val="pt-BR"/>
        </w:rPr>
        <w:t xml:space="preserve"> </w:t>
      </w:r>
      <w:r w:rsidRPr="00416E9D">
        <w:rPr>
          <w:rFonts w:ascii="GHEA Grapalat" w:hAnsi="GHEA Grapalat" w:cs="GHEA Grapalat"/>
          <w:b/>
          <w:bCs/>
          <w:i/>
          <w:iCs/>
          <w:sz w:val="20"/>
          <w:szCs w:val="20"/>
          <w:lang w:val="pt-BR"/>
        </w:rPr>
        <w:t>տեղափոխումն</w:t>
      </w:r>
      <w:r w:rsidRPr="00416E9D">
        <w:rPr>
          <w:rFonts w:ascii="GHEA Grapalat" w:hAnsi="GHEA Grapalat"/>
          <w:b/>
          <w:bCs/>
          <w:i/>
          <w:iCs/>
          <w:sz w:val="20"/>
          <w:szCs w:val="20"/>
          <w:lang w:val="pt-BR"/>
        </w:rPr>
        <w:t xml:space="preserve"> </w:t>
      </w:r>
      <w:r w:rsidRPr="00416E9D">
        <w:rPr>
          <w:rFonts w:ascii="GHEA Grapalat" w:hAnsi="GHEA Grapalat" w:cs="GHEA Grapalat"/>
          <w:b/>
          <w:bCs/>
          <w:i/>
          <w:iCs/>
          <w:sz w:val="20"/>
          <w:szCs w:val="20"/>
          <w:lang w:val="pt-BR"/>
        </w:rPr>
        <w:t>ու</w:t>
      </w:r>
      <w:r w:rsidRPr="00416E9D">
        <w:rPr>
          <w:rFonts w:ascii="GHEA Grapalat" w:hAnsi="GHEA Grapalat"/>
          <w:b/>
          <w:bCs/>
          <w:i/>
          <w:iCs/>
          <w:sz w:val="20"/>
          <w:szCs w:val="20"/>
          <w:lang w:val="pt-BR"/>
        </w:rPr>
        <w:t xml:space="preserve"> </w:t>
      </w:r>
      <w:r w:rsidRPr="00416E9D">
        <w:rPr>
          <w:rFonts w:ascii="GHEA Grapalat" w:hAnsi="GHEA Grapalat" w:cs="GHEA Grapalat"/>
          <w:b/>
          <w:bCs/>
          <w:i/>
          <w:iCs/>
          <w:sz w:val="20"/>
          <w:szCs w:val="20"/>
          <w:lang w:val="pt-BR"/>
        </w:rPr>
        <w:t>բեռնաթափումն</w:t>
      </w:r>
      <w:r w:rsidRPr="00416E9D">
        <w:rPr>
          <w:rFonts w:ascii="GHEA Grapalat" w:hAnsi="GHEA Grapalat"/>
          <w:b/>
          <w:bCs/>
          <w:i/>
          <w:iCs/>
          <w:sz w:val="20"/>
          <w:szCs w:val="20"/>
          <w:lang w:val="pt-BR"/>
        </w:rPr>
        <w:t xml:space="preserve"> </w:t>
      </w:r>
      <w:r w:rsidRPr="00416E9D">
        <w:rPr>
          <w:rFonts w:ascii="GHEA Grapalat" w:hAnsi="GHEA Grapalat" w:cs="GHEA Grapalat"/>
          <w:b/>
          <w:bCs/>
          <w:i/>
          <w:iCs/>
          <w:sz w:val="20"/>
          <w:szCs w:val="20"/>
          <w:lang w:val="pt-BR"/>
        </w:rPr>
        <w:t>իրակա</w:t>
      </w:r>
      <w:r w:rsidRPr="00416E9D">
        <w:rPr>
          <w:rFonts w:ascii="GHEA Grapalat" w:hAnsi="GHEA Grapalat"/>
          <w:b/>
          <w:bCs/>
          <w:i/>
          <w:iCs/>
          <w:sz w:val="20"/>
          <w:szCs w:val="20"/>
          <w:lang w:val="pt-BR"/>
        </w:rPr>
        <w:t>նացնում է Վաճառողը՝ նախապես Գնորդի հետ համաձայնեցնելով մատակարարման կոնկրետ hասցեն:</w:t>
      </w:r>
    </w:p>
    <w:p w14:paraId="24D1EFF1" w14:textId="77777777" w:rsidR="00D10B0C" w:rsidRPr="00A71D81" w:rsidRDefault="00D10B0C" w:rsidP="00D10B0C">
      <w:pPr>
        <w:pStyle w:val="Heading3"/>
        <w:spacing w:line="240" w:lineRule="auto"/>
        <w:ind w:firstLine="567"/>
        <w:jc w:val="left"/>
        <w:rPr>
          <w:rFonts w:ascii="GHEA Grapalat" w:hAnsi="GHEA Grapalat"/>
          <w:b/>
          <w:lang w:val="en-US"/>
        </w:rPr>
      </w:pPr>
    </w:p>
    <w:p w14:paraId="24EEACF2" w14:textId="77777777" w:rsidR="00D10B0C" w:rsidRPr="00A71D81" w:rsidRDefault="00D10B0C" w:rsidP="00D10B0C">
      <w:pPr>
        <w:pStyle w:val="Heading3"/>
        <w:spacing w:line="240" w:lineRule="auto"/>
        <w:ind w:firstLine="567"/>
        <w:jc w:val="left"/>
        <w:rPr>
          <w:rFonts w:ascii="GHEA Grapalat" w:hAnsi="GHEA Grapalat"/>
          <w:b/>
          <w:lang w:val="en-US"/>
        </w:rPr>
      </w:pPr>
    </w:p>
    <w:p w14:paraId="736D82D2" w14:textId="77777777" w:rsidR="00D10B0C" w:rsidRPr="00A71D81" w:rsidRDefault="00D10B0C" w:rsidP="00EF3662">
      <w:pPr>
        <w:jc w:val="both"/>
        <w:rPr>
          <w:rFonts w:ascii="GHEA Grapalat" w:hAnsi="GHEA Grapalat"/>
          <w:sz w:val="20"/>
        </w:rPr>
      </w:pPr>
    </w:p>
    <w:p w14:paraId="4B40BA5C" w14:textId="75CC19F4" w:rsidR="00F978C6" w:rsidRPr="00A71D81" w:rsidRDefault="00071D1C" w:rsidP="00F978C6">
      <w:pPr>
        <w:jc w:val="both"/>
        <w:rPr>
          <w:rFonts w:ascii="GHEA Grapalat" w:hAnsi="GHEA Grapalat" w:cs="Sylfaen"/>
          <w:i/>
          <w:sz w:val="18"/>
          <w:szCs w:val="18"/>
          <w:lang w:val="pt-BR"/>
        </w:rPr>
      </w:pPr>
      <w:r w:rsidRPr="00A71D81">
        <w:rPr>
          <w:rFonts w:ascii="GHEA Grapalat" w:hAnsi="GHEA Grapalat"/>
          <w:sz w:val="20"/>
        </w:rPr>
        <w:t xml:space="preserve"> </w:t>
      </w:r>
    </w:p>
    <w:p w14:paraId="2EAF0F50" w14:textId="03B4EA85" w:rsidR="00700C81" w:rsidRPr="00A71D81" w:rsidRDefault="00700C81" w:rsidP="00EF3662">
      <w:pPr>
        <w:jc w:val="both"/>
        <w:rPr>
          <w:rFonts w:ascii="GHEA Grapalat" w:hAnsi="GHEA Grapalat"/>
          <w:sz w:val="20"/>
          <w:lang w:val="pt-BR"/>
        </w:rPr>
      </w:pPr>
      <w:r w:rsidRPr="00A71D81">
        <w:rPr>
          <w:rFonts w:ascii="GHEA Grapalat" w:hAnsi="GHEA Grapalat" w:cs="Sylfaen"/>
          <w:i/>
          <w:sz w:val="18"/>
          <w:szCs w:val="18"/>
          <w:lang w:val="pt-BR"/>
        </w:rPr>
        <w:t>:</w:t>
      </w:r>
    </w:p>
    <w:p w14:paraId="0CEB2CD5" w14:textId="77777777" w:rsidR="00071D1C" w:rsidRPr="00A71D81"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E22E51">
        <w:trPr>
          <w:jc w:val="center"/>
        </w:trPr>
        <w:tc>
          <w:tcPr>
            <w:tcW w:w="4536" w:type="dxa"/>
          </w:tcPr>
          <w:p w14:paraId="3523A6C5"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33C1A0AB" w14:textId="77777777" w:rsidR="00071D1C" w:rsidRPr="00A71D81" w:rsidRDefault="00071D1C" w:rsidP="00EF3662">
            <w:pPr>
              <w:rPr>
                <w:rFonts w:ascii="GHEA Grapalat" w:hAnsi="GHEA Grapalat"/>
                <w:sz w:val="22"/>
                <w:szCs w:val="22"/>
                <w:lang w:val="ru-RU"/>
              </w:rPr>
            </w:pPr>
          </w:p>
          <w:p w14:paraId="263D9671" w14:textId="77777777" w:rsidR="00071D1C" w:rsidRPr="00A71D81" w:rsidRDefault="00071D1C" w:rsidP="00EF3662">
            <w:pPr>
              <w:rPr>
                <w:rFonts w:ascii="GHEA Grapalat" w:hAnsi="GHEA Grapalat"/>
                <w:lang w:val="ru-RU"/>
              </w:rPr>
            </w:pPr>
          </w:p>
          <w:p w14:paraId="23C12A1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44799C29"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0868B3E1"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33C97031" w14:textId="77777777" w:rsidR="00071D1C" w:rsidRPr="00A71D81" w:rsidRDefault="00071D1C" w:rsidP="00EF3662">
            <w:pPr>
              <w:jc w:val="center"/>
              <w:rPr>
                <w:rFonts w:ascii="GHEA Grapalat" w:hAnsi="GHEA Grapalat"/>
                <w:lang w:val="ru-RU"/>
              </w:rPr>
            </w:pPr>
          </w:p>
        </w:tc>
        <w:tc>
          <w:tcPr>
            <w:tcW w:w="4343" w:type="dxa"/>
          </w:tcPr>
          <w:p w14:paraId="51E1DD25"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60EDAA02" w14:textId="77777777" w:rsidR="00071D1C" w:rsidRPr="00A71D81" w:rsidRDefault="00071D1C" w:rsidP="00EF3662">
            <w:pPr>
              <w:jc w:val="center"/>
              <w:rPr>
                <w:rFonts w:ascii="GHEA Grapalat" w:hAnsi="GHEA Grapalat"/>
                <w:lang w:val="ru-RU"/>
              </w:rPr>
            </w:pPr>
          </w:p>
          <w:p w14:paraId="189FF934" w14:textId="77777777" w:rsidR="00071D1C" w:rsidRPr="00A71D81" w:rsidRDefault="00071D1C" w:rsidP="00EF3662">
            <w:pPr>
              <w:jc w:val="center"/>
              <w:rPr>
                <w:rFonts w:ascii="GHEA Grapalat" w:hAnsi="GHEA Grapalat"/>
                <w:lang w:val="ru-RU"/>
              </w:rPr>
            </w:pPr>
          </w:p>
          <w:p w14:paraId="4C27F7A3"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54077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6AE9B73"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46CC479" w14:textId="77777777" w:rsidR="00071D1C" w:rsidRPr="00A71D81" w:rsidRDefault="00071D1C" w:rsidP="00EF3662">
      <w:pPr>
        <w:jc w:val="center"/>
        <w:rPr>
          <w:rFonts w:ascii="GHEA Grapalat" w:hAnsi="GHEA Grapalat"/>
          <w:sz w:val="20"/>
        </w:rPr>
      </w:pPr>
      <w:r w:rsidRPr="00A71D81">
        <w:rPr>
          <w:rFonts w:ascii="GHEA Grapalat" w:hAnsi="GHEA Grapalat"/>
          <w:sz w:val="20"/>
        </w:rPr>
        <w:br w:type="page"/>
      </w:r>
    </w:p>
    <w:p w14:paraId="1BBA30B3" w14:textId="77777777" w:rsidR="00071D1C" w:rsidRPr="00A71D81" w:rsidRDefault="00071D1C" w:rsidP="00EF3662">
      <w:pPr>
        <w:jc w:val="right"/>
        <w:rPr>
          <w:rFonts w:ascii="GHEA Grapalat" w:hAnsi="GHEA Grapalat"/>
          <w:sz w:val="20"/>
        </w:rPr>
      </w:pPr>
    </w:p>
    <w:p w14:paraId="50EAF53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14:paraId="60CEA6B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72DF4D04"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B9A80AB" w14:textId="77777777" w:rsidR="00071D1C" w:rsidRPr="00A71D81" w:rsidRDefault="00071D1C" w:rsidP="00EF3662">
      <w:pPr>
        <w:tabs>
          <w:tab w:val="left" w:pos="9540"/>
        </w:tabs>
        <w:rPr>
          <w:rFonts w:ascii="GHEA Grapalat" w:hAnsi="GHEA Grapalat"/>
          <w:sz w:val="20"/>
        </w:rPr>
      </w:pPr>
    </w:p>
    <w:p w14:paraId="714727D0" w14:textId="77777777" w:rsidR="00071D1C" w:rsidRPr="00A71D81" w:rsidRDefault="00071D1C" w:rsidP="00EF3662">
      <w:pPr>
        <w:tabs>
          <w:tab w:val="left" w:pos="9540"/>
        </w:tabs>
        <w:rPr>
          <w:rFonts w:ascii="GHEA Grapalat" w:hAnsi="GHEA Grapalat"/>
          <w:sz w:val="20"/>
        </w:rPr>
      </w:pPr>
    </w:p>
    <w:p w14:paraId="51CF54F7" w14:textId="77777777"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19FB720E" w14:textId="77777777"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A71D81" w14:paraId="3DADF274" w14:textId="77777777" w:rsidTr="00E22E51">
        <w:tc>
          <w:tcPr>
            <w:tcW w:w="14851" w:type="dxa"/>
            <w:gridSpan w:val="16"/>
          </w:tcPr>
          <w:p w14:paraId="5E535342"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lang w:val="es-ES"/>
              </w:rPr>
              <w:t>Ապրանքի</w:t>
            </w:r>
          </w:p>
        </w:tc>
      </w:tr>
      <w:tr w:rsidR="00071D1C" w:rsidRPr="00066403" w14:paraId="3B23D777" w14:textId="77777777" w:rsidTr="00E22E51">
        <w:tc>
          <w:tcPr>
            <w:tcW w:w="1980" w:type="dxa"/>
            <w:vAlign w:val="center"/>
          </w:tcPr>
          <w:p w14:paraId="553B200F"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rPr>
              <w:t>հրավերով նախատեսված չափաբաժնի համարը</w:t>
            </w:r>
          </w:p>
        </w:tc>
        <w:tc>
          <w:tcPr>
            <w:tcW w:w="2700" w:type="dxa"/>
            <w:vAlign w:val="center"/>
          </w:tcPr>
          <w:p w14:paraId="5849CA12"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rPr>
              <w:t>գնումների</w:t>
            </w:r>
            <w:r w:rsidRPr="00A71D81">
              <w:rPr>
                <w:rFonts w:ascii="GHEA Grapalat" w:hAnsi="GHEA Grapalat"/>
                <w:sz w:val="18"/>
                <w:lang w:val="es-ES"/>
              </w:rPr>
              <w:t xml:space="preserve"> </w:t>
            </w:r>
            <w:r w:rsidRPr="00A71D81">
              <w:rPr>
                <w:rFonts w:ascii="GHEA Grapalat" w:hAnsi="GHEA Grapalat"/>
                <w:sz w:val="18"/>
              </w:rPr>
              <w:t>պլանով</w:t>
            </w:r>
            <w:r w:rsidRPr="00A71D81">
              <w:rPr>
                <w:rFonts w:ascii="GHEA Grapalat" w:hAnsi="GHEA Grapalat"/>
                <w:sz w:val="18"/>
                <w:lang w:val="es-ES"/>
              </w:rPr>
              <w:t xml:space="preserve"> </w:t>
            </w:r>
            <w:r w:rsidRPr="00A71D81">
              <w:rPr>
                <w:rFonts w:ascii="GHEA Grapalat" w:hAnsi="GHEA Grapalat"/>
                <w:sz w:val="18"/>
              </w:rPr>
              <w:t>նախատեսված</w:t>
            </w:r>
            <w:r w:rsidRPr="00A71D81">
              <w:rPr>
                <w:rFonts w:ascii="GHEA Grapalat" w:hAnsi="GHEA Grapalat"/>
                <w:sz w:val="18"/>
                <w:lang w:val="es-ES"/>
              </w:rPr>
              <w:t xml:space="preserve"> </w:t>
            </w:r>
            <w:r w:rsidRPr="00A71D81">
              <w:rPr>
                <w:rFonts w:ascii="GHEA Grapalat" w:hAnsi="GHEA Grapalat"/>
                <w:sz w:val="18"/>
              </w:rPr>
              <w:t>միջանցիկ</w:t>
            </w:r>
            <w:r w:rsidRPr="00A71D81">
              <w:rPr>
                <w:rFonts w:ascii="GHEA Grapalat" w:hAnsi="GHEA Grapalat"/>
                <w:sz w:val="18"/>
                <w:lang w:val="es-ES"/>
              </w:rPr>
              <w:t xml:space="preserve"> </w:t>
            </w:r>
            <w:r w:rsidRPr="00A71D81">
              <w:rPr>
                <w:rFonts w:ascii="GHEA Grapalat" w:hAnsi="GHEA Grapalat"/>
                <w:sz w:val="18"/>
              </w:rPr>
              <w:t>ծածկագիրը</w:t>
            </w:r>
            <w:r w:rsidRPr="00A71D81">
              <w:rPr>
                <w:rFonts w:ascii="GHEA Grapalat" w:hAnsi="GHEA Grapalat"/>
                <w:sz w:val="18"/>
                <w:lang w:val="es-ES"/>
              </w:rPr>
              <w:t xml:space="preserve">` </w:t>
            </w:r>
            <w:r w:rsidRPr="00A71D81">
              <w:rPr>
                <w:rFonts w:ascii="GHEA Grapalat" w:hAnsi="GHEA Grapalat"/>
                <w:sz w:val="18"/>
              </w:rPr>
              <w:t>ըստ</w:t>
            </w:r>
            <w:r w:rsidRPr="00A71D81">
              <w:rPr>
                <w:rFonts w:ascii="GHEA Grapalat" w:hAnsi="GHEA Grapalat"/>
                <w:sz w:val="18"/>
                <w:lang w:val="es-ES"/>
              </w:rPr>
              <w:t xml:space="preserve"> </w:t>
            </w:r>
            <w:r w:rsidRPr="00A71D81">
              <w:rPr>
                <w:rFonts w:ascii="GHEA Grapalat" w:hAnsi="GHEA Grapalat"/>
                <w:sz w:val="18"/>
              </w:rPr>
              <w:t>ԳՄԱ</w:t>
            </w:r>
            <w:r w:rsidRPr="00A71D81">
              <w:rPr>
                <w:rFonts w:ascii="GHEA Grapalat" w:hAnsi="GHEA Grapalat"/>
                <w:sz w:val="18"/>
                <w:lang w:val="es-ES"/>
              </w:rPr>
              <w:t xml:space="preserve"> </w:t>
            </w:r>
            <w:r w:rsidRPr="00A71D81">
              <w:rPr>
                <w:rFonts w:ascii="GHEA Grapalat" w:hAnsi="GHEA Grapalat"/>
                <w:sz w:val="18"/>
              </w:rPr>
              <w:t>դասակարգման</w:t>
            </w:r>
            <w:r w:rsidRPr="00A71D81">
              <w:rPr>
                <w:rFonts w:ascii="GHEA Grapalat" w:hAnsi="GHEA Grapalat"/>
                <w:sz w:val="18"/>
                <w:lang w:val="es-ES"/>
              </w:rPr>
              <w:t xml:space="preserve"> (CPV)</w:t>
            </w:r>
          </w:p>
        </w:tc>
        <w:tc>
          <w:tcPr>
            <w:tcW w:w="2520" w:type="dxa"/>
            <w:vAlign w:val="center"/>
          </w:tcPr>
          <w:p w14:paraId="21DA0096"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rPr>
              <w:t>անվանումը</w:t>
            </w:r>
          </w:p>
        </w:tc>
        <w:tc>
          <w:tcPr>
            <w:tcW w:w="7651" w:type="dxa"/>
            <w:gridSpan w:val="13"/>
            <w:vAlign w:val="center"/>
          </w:tcPr>
          <w:p w14:paraId="4355517C" w14:textId="77777777" w:rsidR="00071D1C" w:rsidRPr="00A71D81" w:rsidRDefault="00071D1C" w:rsidP="00EF3662">
            <w:pPr>
              <w:jc w:val="both"/>
              <w:rPr>
                <w:rFonts w:ascii="GHEA Grapalat" w:hAnsi="GHEA Grapalat"/>
                <w:sz w:val="18"/>
                <w:lang w:val="es-ES"/>
              </w:rPr>
            </w:pPr>
            <w:r w:rsidRPr="00A71D81">
              <w:rPr>
                <w:rFonts w:ascii="GHEA Grapalat" w:hAnsi="GHEA Grapalat"/>
                <w:sz w:val="18"/>
                <w:lang w:val="es-ES"/>
              </w:rPr>
              <w:t>դիմաց վճարումները նախատեսվում է իրականացնել 20  թ-ին` ըստ ամիսների, այդ թվում**</w:t>
            </w:r>
          </w:p>
        </w:tc>
      </w:tr>
      <w:tr w:rsidR="00071D1C" w:rsidRPr="00A71D81" w14:paraId="4EA8CAC4" w14:textId="77777777" w:rsidTr="00E22E51">
        <w:trPr>
          <w:trHeight w:val="1538"/>
        </w:trPr>
        <w:tc>
          <w:tcPr>
            <w:tcW w:w="1980" w:type="dxa"/>
          </w:tcPr>
          <w:p w14:paraId="690DCCC4" w14:textId="77777777" w:rsidR="00071D1C" w:rsidRPr="00A71D81" w:rsidRDefault="00071D1C" w:rsidP="00EF3662">
            <w:pPr>
              <w:jc w:val="center"/>
              <w:rPr>
                <w:rFonts w:ascii="GHEA Grapalat" w:hAnsi="GHEA Grapalat"/>
                <w:sz w:val="20"/>
                <w:lang w:val="es-ES"/>
              </w:rPr>
            </w:pPr>
          </w:p>
        </w:tc>
        <w:tc>
          <w:tcPr>
            <w:tcW w:w="2700" w:type="dxa"/>
          </w:tcPr>
          <w:p w14:paraId="5175618E" w14:textId="77777777" w:rsidR="00071D1C" w:rsidRPr="00A71D81" w:rsidRDefault="00071D1C" w:rsidP="00EF3662">
            <w:pPr>
              <w:jc w:val="center"/>
              <w:rPr>
                <w:rFonts w:ascii="GHEA Grapalat" w:hAnsi="GHEA Grapalat"/>
                <w:sz w:val="20"/>
                <w:lang w:val="es-ES"/>
              </w:rPr>
            </w:pPr>
          </w:p>
        </w:tc>
        <w:tc>
          <w:tcPr>
            <w:tcW w:w="2520" w:type="dxa"/>
          </w:tcPr>
          <w:p w14:paraId="1F2C6313" w14:textId="77777777" w:rsidR="00071D1C" w:rsidRPr="00A71D81" w:rsidRDefault="00071D1C" w:rsidP="00EF3662">
            <w:pPr>
              <w:jc w:val="center"/>
              <w:rPr>
                <w:rFonts w:ascii="GHEA Grapalat" w:hAnsi="GHEA Grapalat"/>
                <w:sz w:val="20"/>
                <w:lang w:val="es-ES"/>
              </w:rPr>
            </w:pPr>
          </w:p>
        </w:tc>
        <w:tc>
          <w:tcPr>
            <w:tcW w:w="474" w:type="dxa"/>
            <w:textDirection w:val="btLr"/>
            <w:vAlign w:val="center"/>
          </w:tcPr>
          <w:p w14:paraId="04E18541"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հունվար</w:t>
            </w:r>
          </w:p>
        </w:tc>
        <w:tc>
          <w:tcPr>
            <w:tcW w:w="474" w:type="dxa"/>
            <w:textDirection w:val="btLr"/>
            <w:vAlign w:val="center"/>
          </w:tcPr>
          <w:p w14:paraId="5AC1CEAD" w14:textId="77777777" w:rsidR="00071D1C" w:rsidRPr="00A71D81" w:rsidRDefault="00071D1C" w:rsidP="00EF3662">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փետրվար</w:t>
            </w:r>
          </w:p>
        </w:tc>
        <w:tc>
          <w:tcPr>
            <w:tcW w:w="474" w:type="dxa"/>
            <w:textDirection w:val="btLr"/>
            <w:vAlign w:val="center"/>
          </w:tcPr>
          <w:p w14:paraId="5822A84D"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մարտ</w:t>
            </w:r>
          </w:p>
        </w:tc>
        <w:tc>
          <w:tcPr>
            <w:tcW w:w="474" w:type="dxa"/>
            <w:textDirection w:val="btLr"/>
            <w:vAlign w:val="center"/>
          </w:tcPr>
          <w:p w14:paraId="449F6990" w14:textId="77777777" w:rsidR="00071D1C" w:rsidRPr="00A71D81" w:rsidRDefault="00071D1C" w:rsidP="00EF3662">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ապրիլ</w:t>
            </w:r>
          </w:p>
        </w:tc>
        <w:tc>
          <w:tcPr>
            <w:tcW w:w="474" w:type="dxa"/>
            <w:textDirection w:val="btLr"/>
            <w:vAlign w:val="center"/>
          </w:tcPr>
          <w:p w14:paraId="32A1A01E"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մայիս</w:t>
            </w:r>
          </w:p>
        </w:tc>
        <w:tc>
          <w:tcPr>
            <w:tcW w:w="474" w:type="dxa"/>
            <w:textDirection w:val="btLr"/>
            <w:vAlign w:val="center"/>
          </w:tcPr>
          <w:p w14:paraId="7D885A77"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հունիս</w:t>
            </w:r>
          </w:p>
        </w:tc>
        <w:tc>
          <w:tcPr>
            <w:tcW w:w="474" w:type="dxa"/>
            <w:textDirection w:val="btLr"/>
            <w:vAlign w:val="center"/>
          </w:tcPr>
          <w:p w14:paraId="73037094"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հուլիս</w:t>
            </w:r>
            <w:r w:rsidRPr="00A71D81">
              <w:rPr>
                <w:rFonts w:ascii="GHEA Grapalat" w:hAnsi="GHEA Grapalat" w:cs="Times Armenian"/>
                <w:sz w:val="18"/>
                <w:szCs w:val="22"/>
                <w:lang w:val="pt-BR"/>
              </w:rPr>
              <w:t xml:space="preserve"> </w:t>
            </w:r>
          </w:p>
        </w:tc>
        <w:tc>
          <w:tcPr>
            <w:tcW w:w="474" w:type="dxa"/>
            <w:textDirection w:val="btLr"/>
            <w:vAlign w:val="center"/>
          </w:tcPr>
          <w:p w14:paraId="6602C697"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օգոստոս</w:t>
            </w:r>
          </w:p>
        </w:tc>
        <w:tc>
          <w:tcPr>
            <w:tcW w:w="474" w:type="dxa"/>
            <w:textDirection w:val="btLr"/>
            <w:vAlign w:val="center"/>
          </w:tcPr>
          <w:p w14:paraId="13896D31"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սեպտեմբեր</w:t>
            </w:r>
            <w:r w:rsidRPr="00A71D81">
              <w:rPr>
                <w:rFonts w:ascii="GHEA Grapalat" w:hAnsi="GHEA Grapalat" w:cs="Times Armenian"/>
                <w:sz w:val="18"/>
                <w:szCs w:val="22"/>
                <w:lang w:val="pt-BR"/>
              </w:rPr>
              <w:t xml:space="preserve"> </w:t>
            </w:r>
          </w:p>
        </w:tc>
        <w:tc>
          <w:tcPr>
            <w:tcW w:w="474" w:type="dxa"/>
            <w:textDirection w:val="btLr"/>
            <w:vAlign w:val="center"/>
          </w:tcPr>
          <w:p w14:paraId="1A2EBE94"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հոկտեմբեր</w:t>
            </w:r>
          </w:p>
        </w:tc>
        <w:tc>
          <w:tcPr>
            <w:tcW w:w="474" w:type="dxa"/>
            <w:textDirection w:val="btLr"/>
            <w:vAlign w:val="center"/>
          </w:tcPr>
          <w:p w14:paraId="0E51FC13"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sz w:val="18"/>
              </w:rPr>
              <w:t xml:space="preserve"> </w:t>
            </w:r>
            <w:r w:rsidRPr="00A71D81">
              <w:rPr>
                <w:rFonts w:ascii="GHEA Grapalat" w:hAnsi="GHEA Grapalat" w:cs="Sylfaen"/>
                <w:sz w:val="18"/>
                <w:szCs w:val="22"/>
                <w:lang w:val="pt-BR"/>
              </w:rPr>
              <w:t>նոյեմբեր</w:t>
            </w:r>
          </w:p>
        </w:tc>
        <w:tc>
          <w:tcPr>
            <w:tcW w:w="474" w:type="dxa"/>
            <w:textDirection w:val="btLr"/>
            <w:vAlign w:val="center"/>
          </w:tcPr>
          <w:p w14:paraId="7A40233D"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դեկտեմբեր</w:t>
            </w:r>
          </w:p>
        </w:tc>
        <w:tc>
          <w:tcPr>
            <w:tcW w:w="1963" w:type="dxa"/>
            <w:vAlign w:val="center"/>
          </w:tcPr>
          <w:p w14:paraId="0994E029" w14:textId="77777777" w:rsidR="00071D1C" w:rsidRPr="00A71D81" w:rsidRDefault="00071D1C" w:rsidP="00EF3662">
            <w:pPr>
              <w:ind w:right="-1"/>
              <w:jc w:val="center"/>
              <w:rPr>
                <w:rFonts w:ascii="GHEA Grapalat" w:hAnsi="GHEA Grapalat"/>
                <w:sz w:val="18"/>
                <w:szCs w:val="22"/>
                <w:lang w:val="pt-BR"/>
              </w:rPr>
            </w:pPr>
            <w:r w:rsidRPr="00A71D81">
              <w:rPr>
                <w:rFonts w:ascii="GHEA Grapalat" w:hAnsi="GHEA Grapalat" w:cs="Sylfaen"/>
                <w:sz w:val="18"/>
                <w:szCs w:val="22"/>
                <w:lang w:val="pt-BR"/>
              </w:rPr>
              <w:t>Ընդամենը</w:t>
            </w:r>
          </w:p>
          <w:p w14:paraId="2F684842" w14:textId="77777777" w:rsidR="00071D1C" w:rsidRPr="00A71D81" w:rsidRDefault="00071D1C" w:rsidP="00EF3662">
            <w:pPr>
              <w:jc w:val="center"/>
              <w:rPr>
                <w:rFonts w:ascii="GHEA Grapalat" w:hAnsi="GHEA Grapalat"/>
                <w:sz w:val="18"/>
                <w:lang w:val="es-ES"/>
              </w:rPr>
            </w:pPr>
          </w:p>
        </w:tc>
      </w:tr>
      <w:tr w:rsidR="00A11CA0" w:rsidRPr="00A71D81" w14:paraId="140D6FE5" w14:textId="77777777" w:rsidTr="0041401E">
        <w:trPr>
          <w:trHeight w:val="1538"/>
        </w:trPr>
        <w:tc>
          <w:tcPr>
            <w:tcW w:w="1980" w:type="dxa"/>
            <w:vAlign w:val="center"/>
          </w:tcPr>
          <w:p w14:paraId="3C77A349" w14:textId="748087EE" w:rsidR="00A11CA0" w:rsidRPr="00A71D81" w:rsidRDefault="00A11CA0" w:rsidP="00A11CA0">
            <w:pPr>
              <w:jc w:val="center"/>
              <w:rPr>
                <w:rFonts w:ascii="GHEA Grapalat" w:hAnsi="GHEA Grapalat"/>
                <w:sz w:val="20"/>
                <w:lang w:val="es-ES"/>
              </w:rPr>
            </w:pPr>
            <w:r w:rsidRPr="00A71D81">
              <w:rPr>
                <w:rFonts w:ascii="GHEA Grapalat" w:hAnsi="GHEA Grapalat"/>
                <w:sz w:val="16"/>
              </w:rPr>
              <w:t>1</w:t>
            </w:r>
          </w:p>
        </w:tc>
        <w:tc>
          <w:tcPr>
            <w:tcW w:w="2700" w:type="dxa"/>
            <w:vAlign w:val="bottom"/>
          </w:tcPr>
          <w:p w14:paraId="01EB9B38" w14:textId="77777777" w:rsidR="00A11CA0" w:rsidRDefault="00A11CA0" w:rsidP="00A11CA0">
            <w:pPr>
              <w:jc w:val="center"/>
              <w:rPr>
                <w:rFonts w:ascii="Calibri" w:hAnsi="Calibri" w:cs="Calibri"/>
                <w:color w:val="000000"/>
                <w:sz w:val="22"/>
                <w:szCs w:val="22"/>
              </w:rPr>
            </w:pPr>
            <w:r>
              <w:rPr>
                <w:rFonts w:ascii="Calibri" w:hAnsi="Calibri" w:cs="Calibri"/>
                <w:color w:val="000000"/>
                <w:sz w:val="22"/>
                <w:szCs w:val="22"/>
              </w:rPr>
              <w:t>24321660/1</w:t>
            </w:r>
          </w:p>
          <w:p w14:paraId="54BFF871" w14:textId="6B99B3C4" w:rsidR="00A11CA0" w:rsidRPr="00A71D81" w:rsidRDefault="00A11CA0" w:rsidP="00A11CA0">
            <w:pPr>
              <w:jc w:val="center"/>
              <w:rPr>
                <w:rFonts w:ascii="GHEA Grapalat" w:hAnsi="GHEA Grapalat"/>
                <w:sz w:val="20"/>
                <w:lang w:val="es-ES"/>
              </w:rPr>
            </w:pPr>
          </w:p>
        </w:tc>
        <w:tc>
          <w:tcPr>
            <w:tcW w:w="2520" w:type="dxa"/>
            <w:vAlign w:val="center"/>
          </w:tcPr>
          <w:p w14:paraId="63AAE77B" w14:textId="46AE5A3B" w:rsidR="00A11CA0" w:rsidRPr="00A71D81" w:rsidRDefault="00A11CA0" w:rsidP="00A11CA0">
            <w:pPr>
              <w:jc w:val="center"/>
              <w:rPr>
                <w:rFonts w:ascii="GHEA Grapalat" w:hAnsi="GHEA Grapalat"/>
                <w:sz w:val="20"/>
                <w:lang w:val="es-ES"/>
              </w:rPr>
            </w:pPr>
            <w:r w:rsidRPr="00081EA2">
              <w:rPr>
                <w:rFonts w:ascii="GHEA Grapalat" w:hAnsi="GHEA Grapalat" w:cs="Calibri"/>
                <w:color w:val="000000"/>
                <w:sz w:val="18"/>
                <w:szCs w:val="18"/>
              </w:rPr>
              <w:t>զանազան օրգանական քիմիական նյութեր</w:t>
            </w:r>
          </w:p>
        </w:tc>
        <w:tc>
          <w:tcPr>
            <w:tcW w:w="474" w:type="dxa"/>
          </w:tcPr>
          <w:p w14:paraId="2E7F511F" w14:textId="77777777" w:rsidR="00A11CA0" w:rsidRPr="00A71D81" w:rsidRDefault="00A11CA0" w:rsidP="00A11CA0">
            <w:pPr>
              <w:jc w:val="center"/>
              <w:rPr>
                <w:rFonts w:ascii="GHEA Grapalat" w:hAnsi="GHEA Grapalat"/>
                <w:sz w:val="20"/>
                <w:lang w:val="pt-BR"/>
              </w:rPr>
            </w:pPr>
          </w:p>
          <w:p w14:paraId="6557DA44" w14:textId="77777777" w:rsidR="00A11CA0" w:rsidRPr="00A71D81" w:rsidRDefault="00A11CA0" w:rsidP="00A11CA0">
            <w:pPr>
              <w:jc w:val="center"/>
              <w:rPr>
                <w:rFonts w:ascii="GHEA Grapalat" w:hAnsi="GHEA Grapalat"/>
                <w:sz w:val="20"/>
                <w:lang w:val="pt-BR"/>
              </w:rPr>
            </w:pPr>
          </w:p>
          <w:p w14:paraId="765D51E5" w14:textId="77777777" w:rsidR="00A11CA0" w:rsidRPr="00A71D81" w:rsidRDefault="00A11CA0" w:rsidP="00A11CA0">
            <w:pPr>
              <w:jc w:val="center"/>
              <w:rPr>
                <w:rFonts w:ascii="GHEA Grapalat" w:hAnsi="GHEA Grapalat"/>
                <w:lang w:val="pt-BR"/>
              </w:rPr>
            </w:pPr>
            <w:r w:rsidRPr="00A71D81">
              <w:rPr>
                <w:rFonts w:ascii="GHEA Grapalat" w:hAnsi="GHEA Grapalat"/>
                <w:sz w:val="20"/>
                <w:lang w:val="pt-BR"/>
              </w:rPr>
              <w:t>... %</w:t>
            </w:r>
          </w:p>
        </w:tc>
        <w:tc>
          <w:tcPr>
            <w:tcW w:w="474" w:type="dxa"/>
          </w:tcPr>
          <w:p w14:paraId="751BAD4F" w14:textId="77777777" w:rsidR="00A11CA0" w:rsidRPr="00A71D81" w:rsidRDefault="00A11CA0" w:rsidP="00A11CA0">
            <w:pPr>
              <w:jc w:val="center"/>
              <w:rPr>
                <w:rFonts w:ascii="GHEA Grapalat" w:hAnsi="GHEA Grapalat"/>
                <w:sz w:val="20"/>
                <w:lang w:val="pt-BR"/>
              </w:rPr>
            </w:pPr>
          </w:p>
          <w:p w14:paraId="41D497ED" w14:textId="77777777" w:rsidR="00A11CA0" w:rsidRPr="00A71D81" w:rsidRDefault="00A11CA0" w:rsidP="00A11CA0">
            <w:pPr>
              <w:jc w:val="center"/>
              <w:rPr>
                <w:rFonts w:ascii="GHEA Grapalat" w:hAnsi="GHEA Grapalat"/>
                <w:sz w:val="20"/>
                <w:lang w:val="pt-BR"/>
              </w:rPr>
            </w:pPr>
          </w:p>
          <w:p w14:paraId="13D52C0D" w14:textId="77777777" w:rsidR="00A11CA0" w:rsidRPr="00A71D81" w:rsidRDefault="00A11CA0" w:rsidP="00A11CA0">
            <w:pPr>
              <w:jc w:val="center"/>
              <w:rPr>
                <w:rFonts w:ascii="GHEA Grapalat" w:hAnsi="GHEA Grapalat"/>
                <w:lang w:val="pt-BR"/>
              </w:rPr>
            </w:pPr>
            <w:r w:rsidRPr="00A71D81">
              <w:rPr>
                <w:rFonts w:ascii="GHEA Grapalat" w:hAnsi="GHEA Grapalat"/>
                <w:sz w:val="20"/>
                <w:lang w:val="pt-BR"/>
              </w:rPr>
              <w:t>... %</w:t>
            </w:r>
          </w:p>
        </w:tc>
        <w:tc>
          <w:tcPr>
            <w:tcW w:w="474" w:type="dxa"/>
          </w:tcPr>
          <w:p w14:paraId="7407B71A" w14:textId="77777777" w:rsidR="00A11CA0" w:rsidRPr="00A71D81" w:rsidRDefault="00A11CA0" w:rsidP="00A11CA0">
            <w:pPr>
              <w:jc w:val="center"/>
              <w:rPr>
                <w:rFonts w:ascii="GHEA Grapalat" w:hAnsi="GHEA Grapalat"/>
                <w:sz w:val="20"/>
                <w:lang w:val="pt-BR"/>
              </w:rPr>
            </w:pPr>
          </w:p>
          <w:p w14:paraId="67084C1D" w14:textId="77777777" w:rsidR="00A11CA0" w:rsidRPr="00A71D81" w:rsidRDefault="00A11CA0" w:rsidP="00A11CA0">
            <w:pPr>
              <w:jc w:val="center"/>
              <w:rPr>
                <w:rFonts w:ascii="GHEA Grapalat" w:hAnsi="GHEA Grapalat"/>
                <w:sz w:val="20"/>
                <w:lang w:val="pt-BR"/>
              </w:rPr>
            </w:pPr>
          </w:p>
          <w:p w14:paraId="445CF57D" w14:textId="77777777" w:rsidR="00A11CA0" w:rsidRPr="00A71D81" w:rsidRDefault="00A11CA0" w:rsidP="00A11CA0">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3D42870A" w14:textId="77777777" w:rsidR="00A11CA0" w:rsidRPr="00A71D81" w:rsidRDefault="00A11CA0" w:rsidP="00A11CA0">
            <w:pPr>
              <w:jc w:val="center"/>
              <w:rPr>
                <w:rFonts w:ascii="GHEA Grapalat" w:hAnsi="GHEA Grapalat"/>
                <w:sz w:val="20"/>
                <w:lang w:val="pt-BR"/>
              </w:rPr>
            </w:pPr>
          </w:p>
          <w:p w14:paraId="3C43612D" w14:textId="77777777" w:rsidR="00A11CA0" w:rsidRPr="00A71D81" w:rsidRDefault="00A11CA0" w:rsidP="00A11CA0">
            <w:pPr>
              <w:jc w:val="center"/>
              <w:rPr>
                <w:rFonts w:ascii="GHEA Grapalat" w:hAnsi="GHEA Grapalat"/>
                <w:sz w:val="20"/>
                <w:lang w:val="pt-BR"/>
              </w:rPr>
            </w:pPr>
          </w:p>
          <w:p w14:paraId="7FF3CD51" w14:textId="77777777" w:rsidR="00A11CA0" w:rsidRPr="00A71D81" w:rsidRDefault="00A11CA0" w:rsidP="00A11CA0">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471891B0" w14:textId="77777777" w:rsidR="00A11CA0" w:rsidRPr="00A71D81" w:rsidRDefault="00A11CA0" w:rsidP="00A11CA0">
            <w:pPr>
              <w:jc w:val="center"/>
              <w:rPr>
                <w:rFonts w:ascii="GHEA Grapalat" w:hAnsi="GHEA Grapalat"/>
                <w:sz w:val="20"/>
                <w:lang w:val="pt-BR"/>
              </w:rPr>
            </w:pPr>
          </w:p>
          <w:p w14:paraId="1499F11F" w14:textId="77777777" w:rsidR="00A11CA0" w:rsidRPr="00A71D81" w:rsidRDefault="00A11CA0" w:rsidP="00A11CA0">
            <w:pPr>
              <w:jc w:val="center"/>
              <w:rPr>
                <w:rFonts w:ascii="GHEA Grapalat" w:hAnsi="GHEA Grapalat"/>
                <w:sz w:val="20"/>
                <w:lang w:val="pt-BR"/>
              </w:rPr>
            </w:pPr>
          </w:p>
          <w:p w14:paraId="70C3E01D" w14:textId="77777777" w:rsidR="00A11CA0" w:rsidRPr="00A71D81" w:rsidRDefault="00A11CA0" w:rsidP="00A11CA0">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2579BF09" w14:textId="77777777" w:rsidR="00A11CA0" w:rsidRPr="00A71D81" w:rsidRDefault="00A11CA0" w:rsidP="00A11CA0">
            <w:pPr>
              <w:jc w:val="center"/>
              <w:rPr>
                <w:rFonts w:ascii="GHEA Grapalat" w:hAnsi="GHEA Grapalat"/>
                <w:sz w:val="20"/>
                <w:lang w:val="pt-BR"/>
              </w:rPr>
            </w:pPr>
          </w:p>
          <w:p w14:paraId="4AA2718B" w14:textId="77777777" w:rsidR="00A11CA0" w:rsidRPr="00A71D81" w:rsidRDefault="00A11CA0" w:rsidP="00A11CA0">
            <w:pPr>
              <w:jc w:val="center"/>
              <w:rPr>
                <w:rFonts w:ascii="GHEA Grapalat" w:hAnsi="GHEA Grapalat"/>
                <w:sz w:val="20"/>
                <w:lang w:val="pt-BR"/>
              </w:rPr>
            </w:pPr>
          </w:p>
          <w:p w14:paraId="54EAC0F4" w14:textId="77777777" w:rsidR="00A11CA0" w:rsidRPr="00A71D81" w:rsidRDefault="00A11CA0" w:rsidP="00A11CA0">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4CF93A37" w14:textId="77777777" w:rsidR="00A11CA0" w:rsidRPr="00A71D81" w:rsidRDefault="00A11CA0" w:rsidP="00A11CA0">
            <w:pPr>
              <w:jc w:val="center"/>
              <w:rPr>
                <w:rFonts w:ascii="GHEA Grapalat" w:hAnsi="GHEA Grapalat"/>
                <w:sz w:val="20"/>
                <w:lang w:val="pt-BR"/>
              </w:rPr>
            </w:pPr>
          </w:p>
          <w:p w14:paraId="103B2733" w14:textId="77777777" w:rsidR="00A11CA0" w:rsidRPr="00A71D81" w:rsidRDefault="00A11CA0" w:rsidP="00A11CA0">
            <w:pPr>
              <w:jc w:val="center"/>
              <w:rPr>
                <w:rFonts w:ascii="GHEA Grapalat" w:hAnsi="GHEA Grapalat"/>
                <w:sz w:val="20"/>
                <w:lang w:val="pt-BR"/>
              </w:rPr>
            </w:pPr>
          </w:p>
          <w:p w14:paraId="485B937D" w14:textId="77777777" w:rsidR="00A11CA0" w:rsidRPr="00A71D81" w:rsidRDefault="00A11CA0" w:rsidP="00A11CA0">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7C35F295" w14:textId="77777777" w:rsidR="00A11CA0" w:rsidRPr="00A71D81" w:rsidRDefault="00A11CA0" w:rsidP="00A11CA0">
            <w:pPr>
              <w:jc w:val="center"/>
              <w:rPr>
                <w:rFonts w:ascii="GHEA Grapalat" w:hAnsi="GHEA Grapalat"/>
                <w:sz w:val="20"/>
                <w:lang w:val="pt-BR"/>
              </w:rPr>
            </w:pPr>
          </w:p>
          <w:p w14:paraId="3CA8259B" w14:textId="77777777" w:rsidR="00A11CA0" w:rsidRPr="00A71D81" w:rsidRDefault="00A11CA0" w:rsidP="00A11CA0">
            <w:pPr>
              <w:jc w:val="center"/>
              <w:rPr>
                <w:rFonts w:ascii="GHEA Grapalat" w:hAnsi="GHEA Grapalat"/>
                <w:sz w:val="20"/>
                <w:lang w:val="pt-BR"/>
              </w:rPr>
            </w:pPr>
          </w:p>
          <w:p w14:paraId="19B77F4E" w14:textId="77777777" w:rsidR="00A11CA0" w:rsidRPr="00A71D81" w:rsidRDefault="00A11CA0" w:rsidP="00A11CA0">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2F9B9E91" w14:textId="77777777" w:rsidR="00A11CA0" w:rsidRPr="00A71D81" w:rsidRDefault="00A11CA0" w:rsidP="00A11CA0">
            <w:pPr>
              <w:jc w:val="center"/>
              <w:rPr>
                <w:rFonts w:ascii="GHEA Grapalat" w:hAnsi="GHEA Grapalat"/>
                <w:sz w:val="20"/>
                <w:lang w:val="pt-BR"/>
              </w:rPr>
            </w:pPr>
          </w:p>
          <w:p w14:paraId="001EE23E" w14:textId="77777777" w:rsidR="00A11CA0" w:rsidRPr="00A71D81" w:rsidRDefault="00A11CA0" w:rsidP="00A11CA0">
            <w:pPr>
              <w:jc w:val="center"/>
              <w:rPr>
                <w:rFonts w:ascii="GHEA Grapalat" w:hAnsi="GHEA Grapalat"/>
                <w:sz w:val="20"/>
                <w:lang w:val="pt-BR"/>
              </w:rPr>
            </w:pPr>
          </w:p>
          <w:p w14:paraId="3BDA1587" w14:textId="77777777" w:rsidR="00A11CA0" w:rsidRPr="00A71D81" w:rsidRDefault="00A11CA0" w:rsidP="00A11CA0">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3878ADF1" w14:textId="77777777" w:rsidR="00A11CA0" w:rsidRPr="00A71D81" w:rsidRDefault="00A11CA0" w:rsidP="00A11CA0">
            <w:pPr>
              <w:jc w:val="center"/>
              <w:rPr>
                <w:rFonts w:ascii="GHEA Grapalat" w:hAnsi="GHEA Grapalat"/>
                <w:sz w:val="20"/>
                <w:lang w:val="pt-BR"/>
              </w:rPr>
            </w:pPr>
          </w:p>
          <w:p w14:paraId="08B5CCDF" w14:textId="77777777" w:rsidR="00A11CA0" w:rsidRPr="00A71D81" w:rsidRDefault="00A11CA0" w:rsidP="00A11CA0">
            <w:pPr>
              <w:jc w:val="center"/>
              <w:rPr>
                <w:rFonts w:ascii="GHEA Grapalat" w:hAnsi="GHEA Grapalat"/>
                <w:sz w:val="20"/>
                <w:lang w:val="pt-BR"/>
              </w:rPr>
            </w:pPr>
          </w:p>
          <w:p w14:paraId="41814414" w14:textId="77777777" w:rsidR="00A11CA0" w:rsidRPr="00A71D81" w:rsidRDefault="00A11CA0" w:rsidP="00A11CA0">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171D8E88" w14:textId="77777777" w:rsidR="00A11CA0" w:rsidRPr="00A71D81" w:rsidRDefault="00A11CA0" w:rsidP="00A11CA0">
            <w:pPr>
              <w:jc w:val="center"/>
              <w:rPr>
                <w:rFonts w:ascii="GHEA Grapalat" w:hAnsi="GHEA Grapalat"/>
                <w:sz w:val="20"/>
                <w:lang w:val="pt-BR"/>
              </w:rPr>
            </w:pPr>
          </w:p>
          <w:p w14:paraId="63F1B405" w14:textId="77777777" w:rsidR="00A11CA0" w:rsidRPr="00A71D81" w:rsidRDefault="00A11CA0" w:rsidP="00A11CA0">
            <w:pPr>
              <w:jc w:val="center"/>
              <w:rPr>
                <w:rFonts w:ascii="GHEA Grapalat" w:hAnsi="GHEA Grapalat"/>
                <w:sz w:val="20"/>
                <w:lang w:val="pt-BR"/>
              </w:rPr>
            </w:pPr>
          </w:p>
          <w:p w14:paraId="4A9421FF" w14:textId="77777777" w:rsidR="00A11CA0" w:rsidRPr="00A71D81" w:rsidRDefault="00A11CA0" w:rsidP="00A11CA0">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2FE908FB" w14:textId="77777777" w:rsidR="00A11CA0" w:rsidRPr="00A71D81" w:rsidRDefault="00A11CA0" w:rsidP="00A11CA0">
            <w:pPr>
              <w:jc w:val="center"/>
              <w:rPr>
                <w:rFonts w:ascii="GHEA Grapalat" w:hAnsi="GHEA Grapalat"/>
                <w:sz w:val="20"/>
                <w:lang w:val="pt-BR"/>
              </w:rPr>
            </w:pPr>
          </w:p>
          <w:p w14:paraId="1A0A5AC1" w14:textId="77777777" w:rsidR="00A11CA0" w:rsidRPr="00A71D81" w:rsidRDefault="00A11CA0" w:rsidP="00A11CA0">
            <w:pPr>
              <w:jc w:val="center"/>
              <w:rPr>
                <w:rFonts w:ascii="GHEA Grapalat" w:hAnsi="GHEA Grapalat"/>
                <w:sz w:val="20"/>
                <w:lang w:val="pt-BR"/>
              </w:rPr>
            </w:pPr>
          </w:p>
          <w:p w14:paraId="1A48623A" w14:textId="77777777" w:rsidR="00A11CA0" w:rsidRPr="00A71D81" w:rsidRDefault="00A11CA0" w:rsidP="00A11CA0">
            <w:pPr>
              <w:jc w:val="center"/>
              <w:rPr>
                <w:rFonts w:ascii="GHEA Grapalat" w:hAnsi="GHEA Grapalat" w:cs="Arial"/>
                <w:sz w:val="18"/>
                <w:szCs w:val="18"/>
                <w:lang w:val="pt-BR"/>
              </w:rPr>
            </w:pPr>
            <w:r w:rsidRPr="00A71D81">
              <w:rPr>
                <w:rFonts w:ascii="GHEA Grapalat" w:hAnsi="GHEA Grapalat"/>
                <w:sz w:val="20"/>
                <w:lang w:val="pt-BR"/>
              </w:rPr>
              <w:t>... %</w:t>
            </w:r>
          </w:p>
        </w:tc>
        <w:tc>
          <w:tcPr>
            <w:tcW w:w="1963" w:type="dxa"/>
          </w:tcPr>
          <w:p w14:paraId="65ED02D1" w14:textId="77777777" w:rsidR="00A11CA0" w:rsidRPr="00A71D81" w:rsidRDefault="00A11CA0" w:rsidP="00A11CA0">
            <w:pPr>
              <w:jc w:val="center"/>
              <w:rPr>
                <w:rFonts w:ascii="GHEA Grapalat" w:hAnsi="GHEA Grapalat"/>
                <w:sz w:val="20"/>
                <w:lang w:val="pt-BR"/>
              </w:rPr>
            </w:pPr>
          </w:p>
          <w:p w14:paraId="5091EB29" w14:textId="77777777" w:rsidR="00A11CA0" w:rsidRPr="00A71D81" w:rsidRDefault="00A11CA0" w:rsidP="00A11CA0">
            <w:pPr>
              <w:jc w:val="center"/>
              <w:rPr>
                <w:rFonts w:ascii="GHEA Grapalat" w:hAnsi="GHEA Grapalat"/>
                <w:sz w:val="20"/>
                <w:lang w:val="pt-BR"/>
              </w:rPr>
            </w:pPr>
          </w:p>
          <w:p w14:paraId="08F75891" w14:textId="77777777" w:rsidR="00A11CA0" w:rsidRPr="00A71D81" w:rsidRDefault="00A11CA0" w:rsidP="00A11CA0">
            <w:pPr>
              <w:jc w:val="center"/>
              <w:rPr>
                <w:rFonts w:ascii="GHEA Grapalat" w:hAnsi="GHEA Grapalat"/>
                <w:b/>
                <w:lang w:val="pt-BR"/>
              </w:rPr>
            </w:pPr>
            <w:r w:rsidRPr="00A71D81">
              <w:rPr>
                <w:rFonts w:ascii="GHEA Grapalat" w:hAnsi="GHEA Grapalat"/>
                <w:sz w:val="20"/>
                <w:lang w:val="pt-BR"/>
              </w:rPr>
              <w:t>... %</w:t>
            </w:r>
          </w:p>
        </w:tc>
      </w:tr>
      <w:tr w:rsidR="00A11CA0" w:rsidRPr="00A71D81" w14:paraId="48D143D9" w14:textId="77777777" w:rsidTr="0041401E">
        <w:trPr>
          <w:trHeight w:val="1538"/>
        </w:trPr>
        <w:tc>
          <w:tcPr>
            <w:tcW w:w="1980" w:type="dxa"/>
            <w:vAlign w:val="center"/>
          </w:tcPr>
          <w:p w14:paraId="188BAC09" w14:textId="29C86DB1" w:rsidR="00A11CA0" w:rsidRDefault="00A11CA0" w:rsidP="00A11CA0">
            <w:pPr>
              <w:jc w:val="center"/>
              <w:rPr>
                <w:rFonts w:ascii="GHEA Grapalat" w:hAnsi="GHEA Grapalat"/>
                <w:sz w:val="20"/>
              </w:rPr>
            </w:pPr>
            <w:r>
              <w:rPr>
                <w:rFonts w:ascii="GHEA Grapalat" w:hAnsi="GHEA Grapalat"/>
                <w:sz w:val="16"/>
              </w:rPr>
              <w:t>2</w:t>
            </w:r>
          </w:p>
        </w:tc>
        <w:tc>
          <w:tcPr>
            <w:tcW w:w="2700" w:type="dxa"/>
            <w:vAlign w:val="center"/>
          </w:tcPr>
          <w:p w14:paraId="4153A60B" w14:textId="0924EB22" w:rsidR="00A11CA0" w:rsidRDefault="00A11CA0" w:rsidP="00A11CA0">
            <w:pPr>
              <w:jc w:val="center"/>
              <w:rPr>
                <w:rFonts w:ascii="Calibri" w:hAnsi="Calibri" w:cs="Calibri"/>
                <w:sz w:val="22"/>
                <w:szCs w:val="22"/>
              </w:rPr>
            </w:pPr>
            <w:r w:rsidRPr="00084F74">
              <w:rPr>
                <w:rFonts w:ascii="GHEA Grapalat" w:hAnsi="GHEA Grapalat" w:cs="Calibri"/>
                <w:color w:val="000000"/>
                <w:sz w:val="18"/>
                <w:szCs w:val="18"/>
              </w:rPr>
              <w:t>33621766</w:t>
            </w:r>
          </w:p>
        </w:tc>
        <w:tc>
          <w:tcPr>
            <w:tcW w:w="2520" w:type="dxa"/>
            <w:vAlign w:val="center"/>
          </w:tcPr>
          <w:p w14:paraId="4115C67E" w14:textId="685D23EF" w:rsidR="00A11CA0" w:rsidRDefault="00A11CA0" w:rsidP="00A11CA0">
            <w:pPr>
              <w:jc w:val="center"/>
              <w:rPr>
                <w:rFonts w:ascii="GHEA Grapalat" w:hAnsi="GHEA Grapalat" w:cs="Calibri"/>
                <w:sz w:val="22"/>
                <w:szCs w:val="22"/>
              </w:rPr>
            </w:pPr>
            <w:r w:rsidRPr="00D642CA">
              <w:rPr>
                <w:rFonts w:ascii="GHEA Grapalat" w:hAnsi="GHEA Grapalat" w:cs="Calibri"/>
                <w:color w:val="000000"/>
                <w:sz w:val="18"/>
                <w:szCs w:val="18"/>
              </w:rPr>
              <w:t>Աղաթթու</w:t>
            </w:r>
          </w:p>
        </w:tc>
        <w:tc>
          <w:tcPr>
            <w:tcW w:w="474" w:type="dxa"/>
          </w:tcPr>
          <w:p w14:paraId="374ABAE0" w14:textId="77777777" w:rsidR="00A11CA0" w:rsidRPr="00A71D81" w:rsidRDefault="00A11CA0" w:rsidP="00A11CA0">
            <w:pPr>
              <w:jc w:val="center"/>
              <w:rPr>
                <w:rFonts w:ascii="GHEA Grapalat" w:hAnsi="GHEA Grapalat"/>
                <w:sz w:val="20"/>
                <w:lang w:val="pt-BR"/>
              </w:rPr>
            </w:pPr>
          </w:p>
          <w:p w14:paraId="48EFE696" w14:textId="77777777" w:rsidR="00A11CA0" w:rsidRPr="00A71D81" w:rsidRDefault="00A11CA0" w:rsidP="00A11CA0">
            <w:pPr>
              <w:jc w:val="center"/>
              <w:rPr>
                <w:rFonts w:ascii="GHEA Grapalat" w:hAnsi="GHEA Grapalat"/>
                <w:sz w:val="20"/>
                <w:lang w:val="pt-BR"/>
              </w:rPr>
            </w:pPr>
          </w:p>
          <w:p w14:paraId="7B6CA916" w14:textId="366DDFB6"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302C0D14" w14:textId="77777777" w:rsidR="00A11CA0" w:rsidRPr="00A71D81" w:rsidRDefault="00A11CA0" w:rsidP="00A11CA0">
            <w:pPr>
              <w:jc w:val="center"/>
              <w:rPr>
                <w:rFonts w:ascii="GHEA Grapalat" w:hAnsi="GHEA Grapalat"/>
                <w:sz w:val="20"/>
                <w:lang w:val="pt-BR"/>
              </w:rPr>
            </w:pPr>
          </w:p>
          <w:p w14:paraId="24FE8871" w14:textId="77777777" w:rsidR="00A11CA0" w:rsidRPr="00A71D81" w:rsidRDefault="00A11CA0" w:rsidP="00A11CA0">
            <w:pPr>
              <w:jc w:val="center"/>
              <w:rPr>
                <w:rFonts w:ascii="GHEA Grapalat" w:hAnsi="GHEA Grapalat"/>
                <w:sz w:val="20"/>
                <w:lang w:val="pt-BR"/>
              </w:rPr>
            </w:pPr>
          </w:p>
          <w:p w14:paraId="129F9E9E" w14:textId="53C5182A"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4B3CD72D" w14:textId="77777777" w:rsidR="00A11CA0" w:rsidRPr="00A71D81" w:rsidRDefault="00A11CA0" w:rsidP="00A11CA0">
            <w:pPr>
              <w:jc w:val="center"/>
              <w:rPr>
                <w:rFonts w:ascii="GHEA Grapalat" w:hAnsi="GHEA Grapalat"/>
                <w:sz w:val="20"/>
                <w:lang w:val="pt-BR"/>
              </w:rPr>
            </w:pPr>
          </w:p>
          <w:p w14:paraId="7817C3F8" w14:textId="77777777" w:rsidR="00A11CA0" w:rsidRPr="00A71D81" w:rsidRDefault="00A11CA0" w:rsidP="00A11CA0">
            <w:pPr>
              <w:jc w:val="center"/>
              <w:rPr>
                <w:rFonts w:ascii="GHEA Grapalat" w:hAnsi="GHEA Grapalat"/>
                <w:sz w:val="20"/>
                <w:lang w:val="pt-BR"/>
              </w:rPr>
            </w:pPr>
          </w:p>
          <w:p w14:paraId="1094BCFD" w14:textId="42C5ED24"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3E275538" w14:textId="77777777" w:rsidR="00A11CA0" w:rsidRPr="00A71D81" w:rsidRDefault="00A11CA0" w:rsidP="00A11CA0">
            <w:pPr>
              <w:jc w:val="center"/>
              <w:rPr>
                <w:rFonts w:ascii="GHEA Grapalat" w:hAnsi="GHEA Grapalat"/>
                <w:sz w:val="20"/>
                <w:lang w:val="pt-BR"/>
              </w:rPr>
            </w:pPr>
          </w:p>
          <w:p w14:paraId="05FD28B4" w14:textId="77777777" w:rsidR="00A11CA0" w:rsidRPr="00A71D81" w:rsidRDefault="00A11CA0" w:rsidP="00A11CA0">
            <w:pPr>
              <w:jc w:val="center"/>
              <w:rPr>
                <w:rFonts w:ascii="GHEA Grapalat" w:hAnsi="GHEA Grapalat"/>
                <w:sz w:val="20"/>
                <w:lang w:val="pt-BR"/>
              </w:rPr>
            </w:pPr>
          </w:p>
          <w:p w14:paraId="3522E21E" w14:textId="5C0F2F52"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4D9743E4" w14:textId="77777777" w:rsidR="00A11CA0" w:rsidRPr="00A71D81" w:rsidRDefault="00A11CA0" w:rsidP="00A11CA0">
            <w:pPr>
              <w:jc w:val="center"/>
              <w:rPr>
                <w:rFonts w:ascii="GHEA Grapalat" w:hAnsi="GHEA Grapalat"/>
                <w:sz w:val="20"/>
                <w:lang w:val="pt-BR"/>
              </w:rPr>
            </w:pPr>
          </w:p>
          <w:p w14:paraId="3F145945" w14:textId="77777777" w:rsidR="00A11CA0" w:rsidRPr="00A71D81" w:rsidRDefault="00A11CA0" w:rsidP="00A11CA0">
            <w:pPr>
              <w:jc w:val="center"/>
              <w:rPr>
                <w:rFonts w:ascii="GHEA Grapalat" w:hAnsi="GHEA Grapalat"/>
                <w:sz w:val="20"/>
                <w:lang w:val="pt-BR"/>
              </w:rPr>
            </w:pPr>
          </w:p>
          <w:p w14:paraId="1649792F" w14:textId="0AB184EF"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574588A2" w14:textId="77777777" w:rsidR="00A11CA0" w:rsidRPr="00A71D81" w:rsidRDefault="00A11CA0" w:rsidP="00A11CA0">
            <w:pPr>
              <w:jc w:val="center"/>
              <w:rPr>
                <w:rFonts w:ascii="GHEA Grapalat" w:hAnsi="GHEA Grapalat"/>
                <w:sz w:val="20"/>
                <w:lang w:val="pt-BR"/>
              </w:rPr>
            </w:pPr>
          </w:p>
          <w:p w14:paraId="21979774" w14:textId="77777777" w:rsidR="00A11CA0" w:rsidRPr="00A71D81" w:rsidRDefault="00A11CA0" w:rsidP="00A11CA0">
            <w:pPr>
              <w:jc w:val="center"/>
              <w:rPr>
                <w:rFonts w:ascii="GHEA Grapalat" w:hAnsi="GHEA Grapalat"/>
                <w:sz w:val="20"/>
                <w:lang w:val="pt-BR"/>
              </w:rPr>
            </w:pPr>
          </w:p>
          <w:p w14:paraId="1BBAC336" w14:textId="4F9A067F"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62F8094E" w14:textId="77777777" w:rsidR="00A11CA0" w:rsidRPr="00A71D81" w:rsidRDefault="00A11CA0" w:rsidP="00A11CA0">
            <w:pPr>
              <w:jc w:val="center"/>
              <w:rPr>
                <w:rFonts w:ascii="GHEA Grapalat" w:hAnsi="GHEA Grapalat"/>
                <w:sz w:val="20"/>
                <w:lang w:val="pt-BR"/>
              </w:rPr>
            </w:pPr>
          </w:p>
          <w:p w14:paraId="6089E700" w14:textId="77777777" w:rsidR="00A11CA0" w:rsidRPr="00A71D81" w:rsidRDefault="00A11CA0" w:rsidP="00A11CA0">
            <w:pPr>
              <w:jc w:val="center"/>
              <w:rPr>
                <w:rFonts w:ascii="GHEA Grapalat" w:hAnsi="GHEA Grapalat"/>
                <w:sz w:val="20"/>
                <w:lang w:val="pt-BR"/>
              </w:rPr>
            </w:pPr>
          </w:p>
          <w:p w14:paraId="66DFBEDD" w14:textId="256FD9E5"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4F06F970" w14:textId="77777777" w:rsidR="00A11CA0" w:rsidRPr="00A71D81" w:rsidRDefault="00A11CA0" w:rsidP="00A11CA0">
            <w:pPr>
              <w:jc w:val="center"/>
              <w:rPr>
                <w:rFonts w:ascii="GHEA Grapalat" w:hAnsi="GHEA Grapalat"/>
                <w:sz w:val="20"/>
                <w:lang w:val="pt-BR"/>
              </w:rPr>
            </w:pPr>
          </w:p>
          <w:p w14:paraId="599C0FF5" w14:textId="77777777" w:rsidR="00A11CA0" w:rsidRPr="00A71D81" w:rsidRDefault="00A11CA0" w:rsidP="00A11CA0">
            <w:pPr>
              <w:jc w:val="center"/>
              <w:rPr>
                <w:rFonts w:ascii="GHEA Grapalat" w:hAnsi="GHEA Grapalat"/>
                <w:sz w:val="20"/>
                <w:lang w:val="pt-BR"/>
              </w:rPr>
            </w:pPr>
          </w:p>
          <w:p w14:paraId="30AA12BB" w14:textId="531D14C7"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1DB2E9EA" w14:textId="77777777" w:rsidR="00A11CA0" w:rsidRPr="00A71D81" w:rsidRDefault="00A11CA0" w:rsidP="00A11CA0">
            <w:pPr>
              <w:jc w:val="center"/>
              <w:rPr>
                <w:rFonts w:ascii="GHEA Grapalat" w:hAnsi="GHEA Grapalat"/>
                <w:sz w:val="20"/>
                <w:lang w:val="pt-BR"/>
              </w:rPr>
            </w:pPr>
          </w:p>
          <w:p w14:paraId="73C484C1" w14:textId="77777777" w:rsidR="00A11CA0" w:rsidRPr="00A71D81" w:rsidRDefault="00A11CA0" w:rsidP="00A11CA0">
            <w:pPr>
              <w:jc w:val="center"/>
              <w:rPr>
                <w:rFonts w:ascii="GHEA Grapalat" w:hAnsi="GHEA Grapalat"/>
                <w:sz w:val="20"/>
                <w:lang w:val="pt-BR"/>
              </w:rPr>
            </w:pPr>
          </w:p>
          <w:p w14:paraId="079D5FBC" w14:textId="5525DCA5"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288E7B96" w14:textId="77777777" w:rsidR="00A11CA0" w:rsidRPr="00A71D81" w:rsidRDefault="00A11CA0" w:rsidP="00A11CA0">
            <w:pPr>
              <w:jc w:val="center"/>
              <w:rPr>
                <w:rFonts w:ascii="GHEA Grapalat" w:hAnsi="GHEA Grapalat"/>
                <w:sz w:val="20"/>
                <w:lang w:val="pt-BR"/>
              </w:rPr>
            </w:pPr>
          </w:p>
          <w:p w14:paraId="7D27F491" w14:textId="77777777" w:rsidR="00A11CA0" w:rsidRPr="00A71D81" w:rsidRDefault="00A11CA0" w:rsidP="00A11CA0">
            <w:pPr>
              <w:jc w:val="center"/>
              <w:rPr>
                <w:rFonts w:ascii="GHEA Grapalat" w:hAnsi="GHEA Grapalat"/>
                <w:sz w:val="20"/>
                <w:lang w:val="pt-BR"/>
              </w:rPr>
            </w:pPr>
          </w:p>
          <w:p w14:paraId="3B6E73EF" w14:textId="00DE5F08"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6DF06F39" w14:textId="77777777" w:rsidR="00A11CA0" w:rsidRPr="00A71D81" w:rsidRDefault="00A11CA0" w:rsidP="00A11CA0">
            <w:pPr>
              <w:jc w:val="center"/>
              <w:rPr>
                <w:rFonts w:ascii="GHEA Grapalat" w:hAnsi="GHEA Grapalat"/>
                <w:sz w:val="20"/>
                <w:lang w:val="pt-BR"/>
              </w:rPr>
            </w:pPr>
          </w:p>
          <w:p w14:paraId="3BE7DC30" w14:textId="77777777" w:rsidR="00A11CA0" w:rsidRPr="00A71D81" w:rsidRDefault="00A11CA0" w:rsidP="00A11CA0">
            <w:pPr>
              <w:jc w:val="center"/>
              <w:rPr>
                <w:rFonts w:ascii="GHEA Grapalat" w:hAnsi="GHEA Grapalat"/>
                <w:sz w:val="20"/>
                <w:lang w:val="pt-BR"/>
              </w:rPr>
            </w:pPr>
          </w:p>
          <w:p w14:paraId="176259FD" w14:textId="48F6F3D4"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44F4F66A" w14:textId="77777777" w:rsidR="00A11CA0" w:rsidRPr="00A71D81" w:rsidRDefault="00A11CA0" w:rsidP="00A11CA0">
            <w:pPr>
              <w:jc w:val="center"/>
              <w:rPr>
                <w:rFonts w:ascii="GHEA Grapalat" w:hAnsi="GHEA Grapalat"/>
                <w:sz w:val="20"/>
                <w:lang w:val="pt-BR"/>
              </w:rPr>
            </w:pPr>
          </w:p>
          <w:p w14:paraId="049E17A7" w14:textId="77777777" w:rsidR="00A11CA0" w:rsidRPr="00A71D81" w:rsidRDefault="00A11CA0" w:rsidP="00A11CA0">
            <w:pPr>
              <w:jc w:val="center"/>
              <w:rPr>
                <w:rFonts w:ascii="GHEA Grapalat" w:hAnsi="GHEA Grapalat"/>
                <w:sz w:val="20"/>
                <w:lang w:val="pt-BR"/>
              </w:rPr>
            </w:pPr>
          </w:p>
          <w:p w14:paraId="3323014C" w14:textId="3FFE1EA9"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1963" w:type="dxa"/>
          </w:tcPr>
          <w:p w14:paraId="12EB0DB1" w14:textId="77777777" w:rsidR="00A11CA0" w:rsidRPr="00A71D81" w:rsidRDefault="00A11CA0" w:rsidP="00A11CA0">
            <w:pPr>
              <w:jc w:val="center"/>
              <w:rPr>
                <w:rFonts w:ascii="GHEA Grapalat" w:hAnsi="GHEA Grapalat"/>
                <w:sz w:val="20"/>
                <w:lang w:val="pt-BR"/>
              </w:rPr>
            </w:pPr>
          </w:p>
          <w:p w14:paraId="5E79000A" w14:textId="77777777" w:rsidR="00A11CA0" w:rsidRPr="00A71D81" w:rsidRDefault="00A11CA0" w:rsidP="00A11CA0">
            <w:pPr>
              <w:jc w:val="center"/>
              <w:rPr>
                <w:rFonts w:ascii="GHEA Grapalat" w:hAnsi="GHEA Grapalat"/>
                <w:sz w:val="20"/>
                <w:lang w:val="pt-BR"/>
              </w:rPr>
            </w:pPr>
          </w:p>
          <w:p w14:paraId="60F597E6" w14:textId="63035713"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r>
      <w:tr w:rsidR="00A11CA0" w:rsidRPr="00A71D81" w14:paraId="44ED0750" w14:textId="77777777" w:rsidTr="0041401E">
        <w:trPr>
          <w:trHeight w:val="1538"/>
        </w:trPr>
        <w:tc>
          <w:tcPr>
            <w:tcW w:w="1980" w:type="dxa"/>
            <w:vAlign w:val="center"/>
          </w:tcPr>
          <w:p w14:paraId="379B8710" w14:textId="58386496" w:rsidR="00A11CA0" w:rsidRDefault="00A11CA0" w:rsidP="00A11CA0">
            <w:pPr>
              <w:jc w:val="center"/>
              <w:rPr>
                <w:rFonts w:ascii="GHEA Grapalat" w:hAnsi="GHEA Grapalat"/>
                <w:sz w:val="20"/>
              </w:rPr>
            </w:pPr>
            <w:r>
              <w:rPr>
                <w:rFonts w:ascii="GHEA Grapalat" w:hAnsi="GHEA Grapalat"/>
                <w:sz w:val="16"/>
              </w:rPr>
              <w:t>3</w:t>
            </w:r>
          </w:p>
        </w:tc>
        <w:tc>
          <w:tcPr>
            <w:tcW w:w="2700" w:type="dxa"/>
            <w:vAlign w:val="center"/>
          </w:tcPr>
          <w:p w14:paraId="64994DF2" w14:textId="0677A364" w:rsidR="00A11CA0" w:rsidRDefault="00A11CA0" w:rsidP="00A11CA0">
            <w:pPr>
              <w:jc w:val="center"/>
              <w:rPr>
                <w:rFonts w:ascii="Calibri" w:hAnsi="Calibri" w:cs="Calibri"/>
                <w:sz w:val="22"/>
                <w:szCs w:val="22"/>
              </w:rPr>
            </w:pPr>
            <w:r w:rsidRPr="00084F74">
              <w:rPr>
                <w:rFonts w:ascii="GHEA Grapalat" w:hAnsi="GHEA Grapalat" w:cs="Calibri"/>
                <w:color w:val="000000"/>
                <w:sz w:val="18"/>
                <w:szCs w:val="18"/>
              </w:rPr>
              <w:t>24321860</w:t>
            </w:r>
          </w:p>
        </w:tc>
        <w:tc>
          <w:tcPr>
            <w:tcW w:w="2520" w:type="dxa"/>
            <w:vAlign w:val="center"/>
          </w:tcPr>
          <w:p w14:paraId="685034A6" w14:textId="36C3DF16" w:rsidR="00A11CA0" w:rsidRDefault="00A11CA0" w:rsidP="00A11CA0">
            <w:pPr>
              <w:jc w:val="center"/>
              <w:rPr>
                <w:rFonts w:ascii="GHEA Grapalat" w:hAnsi="GHEA Grapalat" w:cs="Calibri"/>
                <w:sz w:val="22"/>
                <w:szCs w:val="22"/>
              </w:rPr>
            </w:pPr>
            <w:r w:rsidRPr="00D642CA">
              <w:rPr>
                <w:rFonts w:ascii="GHEA Grapalat" w:hAnsi="GHEA Grapalat" w:cs="Calibri"/>
                <w:color w:val="000000"/>
                <w:sz w:val="18"/>
                <w:szCs w:val="18"/>
              </w:rPr>
              <w:t>Ազոտական թթու</w:t>
            </w:r>
            <w:r w:rsidRPr="00081EA2">
              <w:rPr>
                <w:rFonts w:ascii="GHEA Grapalat" w:hAnsi="GHEA Grapalat" w:cs="Calibri"/>
                <w:color w:val="000000"/>
                <w:sz w:val="18"/>
                <w:szCs w:val="18"/>
                <w:lang w:val="af-ZA"/>
              </w:rPr>
              <w:t xml:space="preserve"> </w:t>
            </w:r>
            <w:r w:rsidRPr="00081EA2">
              <w:rPr>
                <w:rFonts w:ascii="GHEA Grapalat" w:hAnsi="GHEA Grapalat" w:cs="Calibri"/>
                <w:color w:val="000000"/>
                <w:sz w:val="18"/>
                <w:szCs w:val="18"/>
              </w:rPr>
              <w:t>HNO3</w:t>
            </w:r>
          </w:p>
        </w:tc>
        <w:tc>
          <w:tcPr>
            <w:tcW w:w="474" w:type="dxa"/>
          </w:tcPr>
          <w:p w14:paraId="12304CC5" w14:textId="77777777" w:rsidR="00A11CA0" w:rsidRPr="00A71D81" w:rsidRDefault="00A11CA0" w:rsidP="00A11CA0">
            <w:pPr>
              <w:jc w:val="center"/>
              <w:rPr>
                <w:rFonts w:ascii="GHEA Grapalat" w:hAnsi="GHEA Grapalat"/>
                <w:sz w:val="20"/>
                <w:lang w:val="pt-BR"/>
              </w:rPr>
            </w:pPr>
          </w:p>
          <w:p w14:paraId="61FDE560" w14:textId="77777777" w:rsidR="00A11CA0" w:rsidRPr="00A71D81" w:rsidRDefault="00A11CA0" w:rsidP="00A11CA0">
            <w:pPr>
              <w:jc w:val="center"/>
              <w:rPr>
                <w:rFonts w:ascii="GHEA Grapalat" w:hAnsi="GHEA Grapalat"/>
                <w:sz w:val="20"/>
                <w:lang w:val="pt-BR"/>
              </w:rPr>
            </w:pPr>
          </w:p>
          <w:p w14:paraId="6800A82F" w14:textId="64557C79"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3E951DAD" w14:textId="77777777" w:rsidR="00A11CA0" w:rsidRPr="00A71D81" w:rsidRDefault="00A11CA0" w:rsidP="00A11CA0">
            <w:pPr>
              <w:jc w:val="center"/>
              <w:rPr>
                <w:rFonts w:ascii="GHEA Grapalat" w:hAnsi="GHEA Grapalat"/>
                <w:sz w:val="20"/>
                <w:lang w:val="pt-BR"/>
              </w:rPr>
            </w:pPr>
          </w:p>
          <w:p w14:paraId="79A04904" w14:textId="77777777" w:rsidR="00A11CA0" w:rsidRPr="00A71D81" w:rsidRDefault="00A11CA0" w:rsidP="00A11CA0">
            <w:pPr>
              <w:jc w:val="center"/>
              <w:rPr>
                <w:rFonts w:ascii="GHEA Grapalat" w:hAnsi="GHEA Grapalat"/>
                <w:sz w:val="20"/>
                <w:lang w:val="pt-BR"/>
              </w:rPr>
            </w:pPr>
          </w:p>
          <w:p w14:paraId="7C40F1C8" w14:textId="151E101F"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3D5D3DDE" w14:textId="77777777" w:rsidR="00A11CA0" w:rsidRPr="00A71D81" w:rsidRDefault="00A11CA0" w:rsidP="00A11CA0">
            <w:pPr>
              <w:jc w:val="center"/>
              <w:rPr>
                <w:rFonts w:ascii="GHEA Grapalat" w:hAnsi="GHEA Grapalat"/>
                <w:sz w:val="20"/>
                <w:lang w:val="pt-BR"/>
              </w:rPr>
            </w:pPr>
          </w:p>
          <w:p w14:paraId="3D1B47DD" w14:textId="77777777" w:rsidR="00A11CA0" w:rsidRPr="00A71D81" w:rsidRDefault="00A11CA0" w:rsidP="00A11CA0">
            <w:pPr>
              <w:jc w:val="center"/>
              <w:rPr>
                <w:rFonts w:ascii="GHEA Grapalat" w:hAnsi="GHEA Grapalat"/>
                <w:sz w:val="20"/>
                <w:lang w:val="pt-BR"/>
              </w:rPr>
            </w:pPr>
          </w:p>
          <w:p w14:paraId="62887646" w14:textId="5AA0B76F"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62AA0878" w14:textId="77777777" w:rsidR="00A11CA0" w:rsidRPr="00A71D81" w:rsidRDefault="00A11CA0" w:rsidP="00A11CA0">
            <w:pPr>
              <w:jc w:val="center"/>
              <w:rPr>
                <w:rFonts w:ascii="GHEA Grapalat" w:hAnsi="GHEA Grapalat"/>
                <w:sz w:val="20"/>
                <w:lang w:val="pt-BR"/>
              </w:rPr>
            </w:pPr>
          </w:p>
          <w:p w14:paraId="3013DA0F" w14:textId="77777777" w:rsidR="00A11CA0" w:rsidRPr="00A71D81" w:rsidRDefault="00A11CA0" w:rsidP="00A11CA0">
            <w:pPr>
              <w:jc w:val="center"/>
              <w:rPr>
                <w:rFonts w:ascii="GHEA Grapalat" w:hAnsi="GHEA Grapalat"/>
                <w:sz w:val="20"/>
                <w:lang w:val="pt-BR"/>
              </w:rPr>
            </w:pPr>
          </w:p>
          <w:p w14:paraId="282E3592" w14:textId="04A12B99"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36123E43" w14:textId="77777777" w:rsidR="00A11CA0" w:rsidRPr="00A71D81" w:rsidRDefault="00A11CA0" w:rsidP="00A11CA0">
            <w:pPr>
              <w:jc w:val="center"/>
              <w:rPr>
                <w:rFonts w:ascii="GHEA Grapalat" w:hAnsi="GHEA Grapalat"/>
                <w:sz w:val="20"/>
                <w:lang w:val="pt-BR"/>
              </w:rPr>
            </w:pPr>
          </w:p>
          <w:p w14:paraId="74EB5439" w14:textId="77777777" w:rsidR="00A11CA0" w:rsidRPr="00A71D81" w:rsidRDefault="00A11CA0" w:rsidP="00A11CA0">
            <w:pPr>
              <w:jc w:val="center"/>
              <w:rPr>
                <w:rFonts w:ascii="GHEA Grapalat" w:hAnsi="GHEA Grapalat"/>
                <w:sz w:val="20"/>
                <w:lang w:val="pt-BR"/>
              </w:rPr>
            </w:pPr>
          </w:p>
          <w:p w14:paraId="0FC9E939" w14:textId="030AFE48"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57C9AF1A" w14:textId="77777777" w:rsidR="00A11CA0" w:rsidRPr="00A71D81" w:rsidRDefault="00A11CA0" w:rsidP="00A11CA0">
            <w:pPr>
              <w:jc w:val="center"/>
              <w:rPr>
                <w:rFonts w:ascii="GHEA Grapalat" w:hAnsi="GHEA Grapalat"/>
                <w:sz w:val="20"/>
                <w:lang w:val="pt-BR"/>
              </w:rPr>
            </w:pPr>
          </w:p>
          <w:p w14:paraId="6F4F52F5" w14:textId="77777777" w:rsidR="00A11CA0" w:rsidRPr="00A71D81" w:rsidRDefault="00A11CA0" w:rsidP="00A11CA0">
            <w:pPr>
              <w:jc w:val="center"/>
              <w:rPr>
                <w:rFonts w:ascii="GHEA Grapalat" w:hAnsi="GHEA Grapalat"/>
                <w:sz w:val="20"/>
                <w:lang w:val="pt-BR"/>
              </w:rPr>
            </w:pPr>
          </w:p>
          <w:p w14:paraId="5004F89D" w14:textId="512E8208"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003F3EA8" w14:textId="77777777" w:rsidR="00A11CA0" w:rsidRPr="00A71D81" w:rsidRDefault="00A11CA0" w:rsidP="00A11CA0">
            <w:pPr>
              <w:jc w:val="center"/>
              <w:rPr>
                <w:rFonts w:ascii="GHEA Grapalat" w:hAnsi="GHEA Grapalat"/>
                <w:sz w:val="20"/>
                <w:lang w:val="pt-BR"/>
              </w:rPr>
            </w:pPr>
          </w:p>
          <w:p w14:paraId="15536D07" w14:textId="77777777" w:rsidR="00A11CA0" w:rsidRPr="00A71D81" w:rsidRDefault="00A11CA0" w:rsidP="00A11CA0">
            <w:pPr>
              <w:jc w:val="center"/>
              <w:rPr>
                <w:rFonts w:ascii="GHEA Grapalat" w:hAnsi="GHEA Grapalat"/>
                <w:sz w:val="20"/>
                <w:lang w:val="pt-BR"/>
              </w:rPr>
            </w:pPr>
          </w:p>
          <w:p w14:paraId="69C26EC2" w14:textId="3C8A6FA6"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25EA0DCD" w14:textId="77777777" w:rsidR="00A11CA0" w:rsidRPr="00A71D81" w:rsidRDefault="00A11CA0" w:rsidP="00A11CA0">
            <w:pPr>
              <w:jc w:val="center"/>
              <w:rPr>
                <w:rFonts w:ascii="GHEA Grapalat" w:hAnsi="GHEA Grapalat"/>
                <w:sz w:val="20"/>
                <w:lang w:val="pt-BR"/>
              </w:rPr>
            </w:pPr>
          </w:p>
          <w:p w14:paraId="1F203D01" w14:textId="77777777" w:rsidR="00A11CA0" w:rsidRPr="00A71D81" w:rsidRDefault="00A11CA0" w:rsidP="00A11CA0">
            <w:pPr>
              <w:jc w:val="center"/>
              <w:rPr>
                <w:rFonts w:ascii="GHEA Grapalat" w:hAnsi="GHEA Grapalat"/>
                <w:sz w:val="20"/>
                <w:lang w:val="pt-BR"/>
              </w:rPr>
            </w:pPr>
          </w:p>
          <w:p w14:paraId="631FEC81" w14:textId="32D10670"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17F0BD93" w14:textId="77777777" w:rsidR="00A11CA0" w:rsidRPr="00A71D81" w:rsidRDefault="00A11CA0" w:rsidP="00A11CA0">
            <w:pPr>
              <w:jc w:val="center"/>
              <w:rPr>
                <w:rFonts w:ascii="GHEA Grapalat" w:hAnsi="GHEA Grapalat"/>
                <w:sz w:val="20"/>
                <w:lang w:val="pt-BR"/>
              </w:rPr>
            </w:pPr>
          </w:p>
          <w:p w14:paraId="09A55D70" w14:textId="77777777" w:rsidR="00A11CA0" w:rsidRPr="00A71D81" w:rsidRDefault="00A11CA0" w:rsidP="00A11CA0">
            <w:pPr>
              <w:jc w:val="center"/>
              <w:rPr>
                <w:rFonts w:ascii="GHEA Grapalat" w:hAnsi="GHEA Grapalat"/>
                <w:sz w:val="20"/>
                <w:lang w:val="pt-BR"/>
              </w:rPr>
            </w:pPr>
          </w:p>
          <w:p w14:paraId="5AC0FD82" w14:textId="27FE4B89"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61A482EF" w14:textId="77777777" w:rsidR="00A11CA0" w:rsidRPr="00A71D81" w:rsidRDefault="00A11CA0" w:rsidP="00A11CA0">
            <w:pPr>
              <w:jc w:val="center"/>
              <w:rPr>
                <w:rFonts w:ascii="GHEA Grapalat" w:hAnsi="GHEA Grapalat"/>
                <w:sz w:val="20"/>
                <w:lang w:val="pt-BR"/>
              </w:rPr>
            </w:pPr>
          </w:p>
          <w:p w14:paraId="7F40058E" w14:textId="77777777" w:rsidR="00A11CA0" w:rsidRPr="00A71D81" w:rsidRDefault="00A11CA0" w:rsidP="00A11CA0">
            <w:pPr>
              <w:jc w:val="center"/>
              <w:rPr>
                <w:rFonts w:ascii="GHEA Grapalat" w:hAnsi="GHEA Grapalat"/>
                <w:sz w:val="20"/>
                <w:lang w:val="pt-BR"/>
              </w:rPr>
            </w:pPr>
          </w:p>
          <w:p w14:paraId="38CA4C9A" w14:textId="562206A8"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72662E6C" w14:textId="77777777" w:rsidR="00A11CA0" w:rsidRPr="00A71D81" w:rsidRDefault="00A11CA0" w:rsidP="00A11CA0">
            <w:pPr>
              <w:jc w:val="center"/>
              <w:rPr>
                <w:rFonts w:ascii="GHEA Grapalat" w:hAnsi="GHEA Grapalat"/>
                <w:sz w:val="20"/>
                <w:lang w:val="pt-BR"/>
              </w:rPr>
            </w:pPr>
          </w:p>
          <w:p w14:paraId="550FEBCE" w14:textId="77777777" w:rsidR="00A11CA0" w:rsidRPr="00A71D81" w:rsidRDefault="00A11CA0" w:rsidP="00A11CA0">
            <w:pPr>
              <w:jc w:val="center"/>
              <w:rPr>
                <w:rFonts w:ascii="GHEA Grapalat" w:hAnsi="GHEA Grapalat"/>
                <w:sz w:val="20"/>
                <w:lang w:val="pt-BR"/>
              </w:rPr>
            </w:pPr>
          </w:p>
          <w:p w14:paraId="43E98AC2" w14:textId="5ED6205D"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57A48A84" w14:textId="77777777" w:rsidR="00A11CA0" w:rsidRPr="00A71D81" w:rsidRDefault="00A11CA0" w:rsidP="00A11CA0">
            <w:pPr>
              <w:jc w:val="center"/>
              <w:rPr>
                <w:rFonts w:ascii="GHEA Grapalat" w:hAnsi="GHEA Grapalat"/>
                <w:sz w:val="20"/>
                <w:lang w:val="pt-BR"/>
              </w:rPr>
            </w:pPr>
          </w:p>
          <w:p w14:paraId="5E62D805" w14:textId="77777777" w:rsidR="00A11CA0" w:rsidRPr="00A71D81" w:rsidRDefault="00A11CA0" w:rsidP="00A11CA0">
            <w:pPr>
              <w:jc w:val="center"/>
              <w:rPr>
                <w:rFonts w:ascii="GHEA Grapalat" w:hAnsi="GHEA Grapalat"/>
                <w:sz w:val="20"/>
                <w:lang w:val="pt-BR"/>
              </w:rPr>
            </w:pPr>
          </w:p>
          <w:p w14:paraId="717D1402" w14:textId="11063181"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1963" w:type="dxa"/>
          </w:tcPr>
          <w:p w14:paraId="35A5D4BE" w14:textId="77777777" w:rsidR="00A11CA0" w:rsidRPr="00A71D81" w:rsidRDefault="00A11CA0" w:rsidP="00A11CA0">
            <w:pPr>
              <w:jc w:val="center"/>
              <w:rPr>
                <w:rFonts w:ascii="GHEA Grapalat" w:hAnsi="GHEA Grapalat"/>
                <w:sz w:val="20"/>
                <w:lang w:val="pt-BR"/>
              </w:rPr>
            </w:pPr>
          </w:p>
          <w:p w14:paraId="35DF3D50" w14:textId="77777777" w:rsidR="00A11CA0" w:rsidRPr="00A71D81" w:rsidRDefault="00A11CA0" w:rsidP="00A11CA0">
            <w:pPr>
              <w:jc w:val="center"/>
              <w:rPr>
                <w:rFonts w:ascii="GHEA Grapalat" w:hAnsi="GHEA Grapalat"/>
                <w:sz w:val="20"/>
                <w:lang w:val="pt-BR"/>
              </w:rPr>
            </w:pPr>
          </w:p>
          <w:p w14:paraId="66758144" w14:textId="503FFA0E"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r>
      <w:tr w:rsidR="00A11CA0" w:rsidRPr="00A71D81" w14:paraId="39B10C2F" w14:textId="77777777" w:rsidTr="0041401E">
        <w:trPr>
          <w:trHeight w:val="1538"/>
        </w:trPr>
        <w:tc>
          <w:tcPr>
            <w:tcW w:w="1980" w:type="dxa"/>
            <w:vAlign w:val="center"/>
          </w:tcPr>
          <w:p w14:paraId="2F6DC88E" w14:textId="13522BD5" w:rsidR="00A11CA0" w:rsidRDefault="00A11CA0" w:rsidP="00A11CA0">
            <w:pPr>
              <w:jc w:val="center"/>
              <w:rPr>
                <w:rFonts w:ascii="GHEA Grapalat" w:hAnsi="GHEA Grapalat"/>
                <w:sz w:val="20"/>
              </w:rPr>
            </w:pPr>
            <w:r>
              <w:rPr>
                <w:rFonts w:ascii="GHEA Grapalat" w:hAnsi="GHEA Grapalat"/>
                <w:sz w:val="16"/>
              </w:rPr>
              <w:lastRenderedPageBreak/>
              <w:t>4</w:t>
            </w:r>
          </w:p>
        </w:tc>
        <w:tc>
          <w:tcPr>
            <w:tcW w:w="2700" w:type="dxa"/>
            <w:vAlign w:val="center"/>
          </w:tcPr>
          <w:p w14:paraId="21B3C921" w14:textId="52683FE0" w:rsidR="00A11CA0" w:rsidRDefault="00A11CA0" w:rsidP="00A11CA0">
            <w:pPr>
              <w:jc w:val="center"/>
              <w:rPr>
                <w:rFonts w:ascii="Calibri" w:hAnsi="Calibri" w:cs="Calibri"/>
                <w:sz w:val="22"/>
                <w:szCs w:val="22"/>
              </w:rPr>
            </w:pPr>
            <w:r w:rsidRPr="00084F74">
              <w:rPr>
                <w:rFonts w:ascii="GHEA Grapalat" w:hAnsi="GHEA Grapalat" w:cs="Calibri"/>
                <w:color w:val="000000"/>
                <w:sz w:val="18"/>
                <w:szCs w:val="18"/>
              </w:rPr>
              <w:t>24311114</w:t>
            </w:r>
          </w:p>
        </w:tc>
        <w:tc>
          <w:tcPr>
            <w:tcW w:w="2520" w:type="dxa"/>
            <w:vAlign w:val="center"/>
          </w:tcPr>
          <w:p w14:paraId="0937ACCA" w14:textId="046768BE" w:rsidR="00A11CA0" w:rsidRDefault="00A11CA0" w:rsidP="00A11CA0">
            <w:pPr>
              <w:jc w:val="center"/>
              <w:rPr>
                <w:rFonts w:ascii="GHEA Grapalat" w:hAnsi="GHEA Grapalat" w:cs="Calibri"/>
                <w:sz w:val="22"/>
                <w:szCs w:val="22"/>
              </w:rPr>
            </w:pPr>
            <w:r w:rsidRPr="00D642CA">
              <w:rPr>
                <w:rFonts w:ascii="GHEA Grapalat" w:hAnsi="GHEA Grapalat" w:cs="Calibri"/>
                <w:color w:val="000000"/>
                <w:sz w:val="18"/>
                <w:szCs w:val="18"/>
              </w:rPr>
              <w:t>Ծծմբական թթու</w:t>
            </w:r>
          </w:p>
        </w:tc>
        <w:tc>
          <w:tcPr>
            <w:tcW w:w="474" w:type="dxa"/>
          </w:tcPr>
          <w:p w14:paraId="4168DCAD" w14:textId="77777777" w:rsidR="00A11CA0" w:rsidRPr="00A71D81" w:rsidRDefault="00A11CA0" w:rsidP="00A11CA0">
            <w:pPr>
              <w:jc w:val="center"/>
              <w:rPr>
                <w:rFonts w:ascii="GHEA Grapalat" w:hAnsi="GHEA Grapalat"/>
                <w:sz w:val="20"/>
                <w:lang w:val="pt-BR"/>
              </w:rPr>
            </w:pPr>
          </w:p>
          <w:p w14:paraId="6EE6C0C5" w14:textId="77777777" w:rsidR="00A11CA0" w:rsidRPr="00A71D81" w:rsidRDefault="00A11CA0" w:rsidP="00A11CA0">
            <w:pPr>
              <w:jc w:val="center"/>
              <w:rPr>
                <w:rFonts w:ascii="GHEA Grapalat" w:hAnsi="GHEA Grapalat"/>
                <w:sz w:val="20"/>
                <w:lang w:val="pt-BR"/>
              </w:rPr>
            </w:pPr>
          </w:p>
          <w:p w14:paraId="37EC84E5" w14:textId="257E434C"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77E88CA7" w14:textId="77777777" w:rsidR="00A11CA0" w:rsidRPr="00A71D81" w:rsidRDefault="00A11CA0" w:rsidP="00A11CA0">
            <w:pPr>
              <w:jc w:val="center"/>
              <w:rPr>
                <w:rFonts w:ascii="GHEA Grapalat" w:hAnsi="GHEA Grapalat"/>
                <w:sz w:val="20"/>
                <w:lang w:val="pt-BR"/>
              </w:rPr>
            </w:pPr>
          </w:p>
          <w:p w14:paraId="2F68DEE7" w14:textId="77777777" w:rsidR="00A11CA0" w:rsidRPr="00A71D81" w:rsidRDefault="00A11CA0" w:rsidP="00A11CA0">
            <w:pPr>
              <w:jc w:val="center"/>
              <w:rPr>
                <w:rFonts w:ascii="GHEA Grapalat" w:hAnsi="GHEA Grapalat"/>
                <w:sz w:val="20"/>
                <w:lang w:val="pt-BR"/>
              </w:rPr>
            </w:pPr>
          </w:p>
          <w:p w14:paraId="07B311EC" w14:textId="653BFDB0"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49802480" w14:textId="77777777" w:rsidR="00A11CA0" w:rsidRPr="00A71D81" w:rsidRDefault="00A11CA0" w:rsidP="00A11CA0">
            <w:pPr>
              <w:jc w:val="center"/>
              <w:rPr>
                <w:rFonts w:ascii="GHEA Grapalat" w:hAnsi="GHEA Grapalat"/>
                <w:sz w:val="20"/>
                <w:lang w:val="pt-BR"/>
              </w:rPr>
            </w:pPr>
          </w:p>
          <w:p w14:paraId="54051AFD" w14:textId="77777777" w:rsidR="00A11CA0" w:rsidRPr="00A71D81" w:rsidRDefault="00A11CA0" w:rsidP="00A11CA0">
            <w:pPr>
              <w:jc w:val="center"/>
              <w:rPr>
                <w:rFonts w:ascii="GHEA Grapalat" w:hAnsi="GHEA Grapalat"/>
                <w:sz w:val="20"/>
                <w:lang w:val="pt-BR"/>
              </w:rPr>
            </w:pPr>
          </w:p>
          <w:p w14:paraId="7BC33E35" w14:textId="62E9499A"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2AB99627" w14:textId="77777777" w:rsidR="00A11CA0" w:rsidRPr="00A71D81" w:rsidRDefault="00A11CA0" w:rsidP="00A11CA0">
            <w:pPr>
              <w:jc w:val="center"/>
              <w:rPr>
                <w:rFonts w:ascii="GHEA Grapalat" w:hAnsi="GHEA Grapalat"/>
                <w:sz w:val="20"/>
                <w:lang w:val="pt-BR"/>
              </w:rPr>
            </w:pPr>
          </w:p>
          <w:p w14:paraId="2CC21DA7" w14:textId="77777777" w:rsidR="00A11CA0" w:rsidRPr="00A71D81" w:rsidRDefault="00A11CA0" w:rsidP="00A11CA0">
            <w:pPr>
              <w:jc w:val="center"/>
              <w:rPr>
                <w:rFonts w:ascii="GHEA Grapalat" w:hAnsi="GHEA Grapalat"/>
                <w:sz w:val="20"/>
                <w:lang w:val="pt-BR"/>
              </w:rPr>
            </w:pPr>
          </w:p>
          <w:p w14:paraId="0C366F4B" w14:textId="2DF84E16"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29D8613C" w14:textId="77777777" w:rsidR="00A11CA0" w:rsidRPr="00A71D81" w:rsidRDefault="00A11CA0" w:rsidP="00A11CA0">
            <w:pPr>
              <w:jc w:val="center"/>
              <w:rPr>
                <w:rFonts w:ascii="GHEA Grapalat" w:hAnsi="GHEA Grapalat"/>
                <w:sz w:val="20"/>
                <w:lang w:val="pt-BR"/>
              </w:rPr>
            </w:pPr>
          </w:p>
          <w:p w14:paraId="6D16F9F6" w14:textId="77777777" w:rsidR="00A11CA0" w:rsidRPr="00A71D81" w:rsidRDefault="00A11CA0" w:rsidP="00A11CA0">
            <w:pPr>
              <w:jc w:val="center"/>
              <w:rPr>
                <w:rFonts w:ascii="GHEA Grapalat" w:hAnsi="GHEA Grapalat"/>
                <w:sz w:val="20"/>
                <w:lang w:val="pt-BR"/>
              </w:rPr>
            </w:pPr>
          </w:p>
          <w:p w14:paraId="1F58436D" w14:textId="258030EE"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41E1D6EE" w14:textId="77777777" w:rsidR="00A11CA0" w:rsidRPr="00A71D81" w:rsidRDefault="00A11CA0" w:rsidP="00A11CA0">
            <w:pPr>
              <w:jc w:val="center"/>
              <w:rPr>
                <w:rFonts w:ascii="GHEA Grapalat" w:hAnsi="GHEA Grapalat"/>
                <w:sz w:val="20"/>
                <w:lang w:val="pt-BR"/>
              </w:rPr>
            </w:pPr>
          </w:p>
          <w:p w14:paraId="0FFF3258" w14:textId="77777777" w:rsidR="00A11CA0" w:rsidRPr="00A71D81" w:rsidRDefault="00A11CA0" w:rsidP="00A11CA0">
            <w:pPr>
              <w:jc w:val="center"/>
              <w:rPr>
                <w:rFonts w:ascii="GHEA Grapalat" w:hAnsi="GHEA Grapalat"/>
                <w:sz w:val="20"/>
                <w:lang w:val="pt-BR"/>
              </w:rPr>
            </w:pPr>
          </w:p>
          <w:p w14:paraId="181F6266" w14:textId="4C3B1131"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110F599F" w14:textId="77777777" w:rsidR="00A11CA0" w:rsidRPr="00A71D81" w:rsidRDefault="00A11CA0" w:rsidP="00A11CA0">
            <w:pPr>
              <w:jc w:val="center"/>
              <w:rPr>
                <w:rFonts w:ascii="GHEA Grapalat" w:hAnsi="GHEA Grapalat"/>
                <w:sz w:val="20"/>
                <w:lang w:val="pt-BR"/>
              </w:rPr>
            </w:pPr>
          </w:p>
          <w:p w14:paraId="14EDF3EB" w14:textId="77777777" w:rsidR="00A11CA0" w:rsidRPr="00A71D81" w:rsidRDefault="00A11CA0" w:rsidP="00A11CA0">
            <w:pPr>
              <w:jc w:val="center"/>
              <w:rPr>
                <w:rFonts w:ascii="GHEA Grapalat" w:hAnsi="GHEA Grapalat"/>
                <w:sz w:val="20"/>
                <w:lang w:val="pt-BR"/>
              </w:rPr>
            </w:pPr>
          </w:p>
          <w:p w14:paraId="070EA692" w14:textId="07B338F8"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019D3739" w14:textId="77777777" w:rsidR="00A11CA0" w:rsidRPr="00A71D81" w:rsidRDefault="00A11CA0" w:rsidP="00A11CA0">
            <w:pPr>
              <w:jc w:val="center"/>
              <w:rPr>
                <w:rFonts w:ascii="GHEA Grapalat" w:hAnsi="GHEA Grapalat"/>
                <w:sz w:val="20"/>
                <w:lang w:val="pt-BR"/>
              </w:rPr>
            </w:pPr>
          </w:p>
          <w:p w14:paraId="075C30DF" w14:textId="77777777" w:rsidR="00A11CA0" w:rsidRPr="00A71D81" w:rsidRDefault="00A11CA0" w:rsidP="00A11CA0">
            <w:pPr>
              <w:jc w:val="center"/>
              <w:rPr>
                <w:rFonts w:ascii="GHEA Grapalat" w:hAnsi="GHEA Grapalat"/>
                <w:sz w:val="20"/>
                <w:lang w:val="pt-BR"/>
              </w:rPr>
            </w:pPr>
          </w:p>
          <w:p w14:paraId="5818D567" w14:textId="76CB8019"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77FE4769" w14:textId="77777777" w:rsidR="00A11CA0" w:rsidRPr="00A71D81" w:rsidRDefault="00A11CA0" w:rsidP="00A11CA0">
            <w:pPr>
              <w:jc w:val="center"/>
              <w:rPr>
                <w:rFonts w:ascii="GHEA Grapalat" w:hAnsi="GHEA Grapalat"/>
                <w:sz w:val="20"/>
                <w:lang w:val="pt-BR"/>
              </w:rPr>
            </w:pPr>
          </w:p>
          <w:p w14:paraId="71068732" w14:textId="77777777" w:rsidR="00A11CA0" w:rsidRPr="00A71D81" w:rsidRDefault="00A11CA0" w:rsidP="00A11CA0">
            <w:pPr>
              <w:jc w:val="center"/>
              <w:rPr>
                <w:rFonts w:ascii="GHEA Grapalat" w:hAnsi="GHEA Grapalat"/>
                <w:sz w:val="20"/>
                <w:lang w:val="pt-BR"/>
              </w:rPr>
            </w:pPr>
          </w:p>
          <w:p w14:paraId="4BBFAA42" w14:textId="227D7357"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41BE92EB" w14:textId="77777777" w:rsidR="00A11CA0" w:rsidRPr="00A71D81" w:rsidRDefault="00A11CA0" w:rsidP="00A11CA0">
            <w:pPr>
              <w:jc w:val="center"/>
              <w:rPr>
                <w:rFonts w:ascii="GHEA Grapalat" w:hAnsi="GHEA Grapalat"/>
                <w:sz w:val="20"/>
                <w:lang w:val="pt-BR"/>
              </w:rPr>
            </w:pPr>
          </w:p>
          <w:p w14:paraId="471711B2" w14:textId="77777777" w:rsidR="00A11CA0" w:rsidRPr="00A71D81" w:rsidRDefault="00A11CA0" w:rsidP="00A11CA0">
            <w:pPr>
              <w:jc w:val="center"/>
              <w:rPr>
                <w:rFonts w:ascii="GHEA Grapalat" w:hAnsi="GHEA Grapalat"/>
                <w:sz w:val="20"/>
                <w:lang w:val="pt-BR"/>
              </w:rPr>
            </w:pPr>
          </w:p>
          <w:p w14:paraId="12F377A7" w14:textId="5B0EA8B6"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5C6B4028" w14:textId="77777777" w:rsidR="00A11CA0" w:rsidRPr="00A71D81" w:rsidRDefault="00A11CA0" w:rsidP="00A11CA0">
            <w:pPr>
              <w:jc w:val="center"/>
              <w:rPr>
                <w:rFonts w:ascii="GHEA Grapalat" w:hAnsi="GHEA Grapalat"/>
                <w:sz w:val="20"/>
                <w:lang w:val="pt-BR"/>
              </w:rPr>
            </w:pPr>
          </w:p>
          <w:p w14:paraId="198929E8" w14:textId="77777777" w:rsidR="00A11CA0" w:rsidRPr="00A71D81" w:rsidRDefault="00A11CA0" w:rsidP="00A11CA0">
            <w:pPr>
              <w:jc w:val="center"/>
              <w:rPr>
                <w:rFonts w:ascii="GHEA Grapalat" w:hAnsi="GHEA Grapalat"/>
                <w:sz w:val="20"/>
                <w:lang w:val="pt-BR"/>
              </w:rPr>
            </w:pPr>
          </w:p>
          <w:p w14:paraId="2141F4B2" w14:textId="3E1967EC"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6FB49CE0" w14:textId="77777777" w:rsidR="00A11CA0" w:rsidRPr="00A71D81" w:rsidRDefault="00A11CA0" w:rsidP="00A11CA0">
            <w:pPr>
              <w:jc w:val="center"/>
              <w:rPr>
                <w:rFonts w:ascii="GHEA Grapalat" w:hAnsi="GHEA Grapalat"/>
                <w:sz w:val="20"/>
                <w:lang w:val="pt-BR"/>
              </w:rPr>
            </w:pPr>
          </w:p>
          <w:p w14:paraId="7EF33CE6" w14:textId="77777777" w:rsidR="00A11CA0" w:rsidRPr="00A71D81" w:rsidRDefault="00A11CA0" w:rsidP="00A11CA0">
            <w:pPr>
              <w:jc w:val="center"/>
              <w:rPr>
                <w:rFonts w:ascii="GHEA Grapalat" w:hAnsi="GHEA Grapalat"/>
                <w:sz w:val="20"/>
                <w:lang w:val="pt-BR"/>
              </w:rPr>
            </w:pPr>
          </w:p>
          <w:p w14:paraId="7A551EE3" w14:textId="547449C0"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1963" w:type="dxa"/>
          </w:tcPr>
          <w:p w14:paraId="0C3E30E1" w14:textId="77777777" w:rsidR="00A11CA0" w:rsidRPr="00A71D81" w:rsidRDefault="00A11CA0" w:rsidP="00A11CA0">
            <w:pPr>
              <w:jc w:val="center"/>
              <w:rPr>
                <w:rFonts w:ascii="GHEA Grapalat" w:hAnsi="GHEA Grapalat"/>
                <w:sz w:val="20"/>
                <w:lang w:val="pt-BR"/>
              </w:rPr>
            </w:pPr>
          </w:p>
          <w:p w14:paraId="48E5F151" w14:textId="77777777" w:rsidR="00A11CA0" w:rsidRPr="00A71D81" w:rsidRDefault="00A11CA0" w:rsidP="00A11CA0">
            <w:pPr>
              <w:jc w:val="center"/>
              <w:rPr>
                <w:rFonts w:ascii="GHEA Grapalat" w:hAnsi="GHEA Grapalat"/>
                <w:sz w:val="20"/>
                <w:lang w:val="pt-BR"/>
              </w:rPr>
            </w:pPr>
          </w:p>
          <w:p w14:paraId="2E8EDC95" w14:textId="38679881"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r>
      <w:tr w:rsidR="00A11CA0" w:rsidRPr="00A71D81" w14:paraId="15EB07A6" w14:textId="77777777" w:rsidTr="0041401E">
        <w:trPr>
          <w:trHeight w:val="1538"/>
        </w:trPr>
        <w:tc>
          <w:tcPr>
            <w:tcW w:w="1980" w:type="dxa"/>
            <w:vAlign w:val="center"/>
          </w:tcPr>
          <w:p w14:paraId="1892DD7F" w14:textId="0E29F7E0" w:rsidR="00A11CA0" w:rsidRDefault="00A11CA0" w:rsidP="00A11CA0">
            <w:pPr>
              <w:jc w:val="center"/>
              <w:rPr>
                <w:rFonts w:ascii="GHEA Grapalat" w:hAnsi="GHEA Grapalat"/>
                <w:sz w:val="20"/>
              </w:rPr>
            </w:pPr>
            <w:r>
              <w:rPr>
                <w:rFonts w:ascii="GHEA Grapalat" w:hAnsi="GHEA Grapalat"/>
                <w:sz w:val="16"/>
              </w:rPr>
              <w:t>5</w:t>
            </w:r>
          </w:p>
        </w:tc>
        <w:tc>
          <w:tcPr>
            <w:tcW w:w="2700" w:type="dxa"/>
            <w:vAlign w:val="bottom"/>
          </w:tcPr>
          <w:p w14:paraId="5548074F" w14:textId="7B16FE59" w:rsidR="00A11CA0" w:rsidRDefault="00A11CA0" w:rsidP="00A11CA0">
            <w:pPr>
              <w:jc w:val="center"/>
              <w:rPr>
                <w:rFonts w:ascii="Calibri" w:hAnsi="Calibri" w:cs="Calibri"/>
                <w:sz w:val="22"/>
                <w:szCs w:val="22"/>
              </w:rPr>
            </w:pPr>
            <w:r>
              <w:rPr>
                <w:rFonts w:ascii="Calibri" w:hAnsi="Calibri" w:cs="Calibri"/>
                <w:color w:val="000000"/>
                <w:sz w:val="22"/>
                <w:szCs w:val="22"/>
              </w:rPr>
              <w:t>24321660/2</w:t>
            </w:r>
          </w:p>
        </w:tc>
        <w:tc>
          <w:tcPr>
            <w:tcW w:w="2520" w:type="dxa"/>
            <w:vAlign w:val="center"/>
          </w:tcPr>
          <w:p w14:paraId="474D480D" w14:textId="3C28A274" w:rsidR="00A11CA0" w:rsidRDefault="00A11CA0" w:rsidP="00A11CA0">
            <w:pPr>
              <w:jc w:val="center"/>
              <w:rPr>
                <w:rFonts w:ascii="GHEA Grapalat" w:hAnsi="GHEA Grapalat" w:cs="Calibri"/>
                <w:sz w:val="22"/>
                <w:szCs w:val="22"/>
              </w:rPr>
            </w:pPr>
            <w:r w:rsidRPr="00081EA2">
              <w:rPr>
                <w:rFonts w:ascii="GHEA Grapalat" w:hAnsi="GHEA Grapalat" w:cs="Calibri"/>
                <w:color w:val="000000"/>
                <w:sz w:val="18"/>
                <w:szCs w:val="18"/>
              </w:rPr>
              <w:t>զանազան օրգանական քիմիական նյութեր</w:t>
            </w:r>
          </w:p>
        </w:tc>
        <w:tc>
          <w:tcPr>
            <w:tcW w:w="474" w:type="dxa"/>
          </w:tcPr>
          <w:p w14:paraId="79524BCD" w14:textId="77777777" w:rsidR="00A11CA0" w:rsidRPr="00A71D81" w:rsidRDefault="00A11CA0" w:rsidP="00A11CA0">
            <w:pPr>
              <w:jc w:val="center"/>
              <w:rPr>
                <w:rFonts w:ascii="GHEA Grapalat" w:hAnsi="GHEA Grapalat"/>
                <w:sz w:val="20"/>
                <w:lang w:val="pt-BR"/>
              </w:rPr>
            </w:pPr>
          </w:p>
          <w:p w14:paraId="6532E77D" w14:textId="77777777" w:rsidR="00A11CA0" w:rsidRPr="00A71D81" w:rsidRDefault="00A11CA0" w:rsidP="00A11CA0">
            <w:pPr>
              <w:jc w:val="center"/>
              <w:rPr>
                <w:rFonts w:ascii="GHEA Grapalat" w:hAnsi="GHEA Grapalat"/>
                <w:sz w:val="20"/>
                <w:lang w:val="pt-BR"/>
              </w:rPr>
            </w:pPr>
          </w:p>
          <w:p w14:paraId="7AD1F934" w14:textId="6CE79587"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0B604432" w14:textId="77777777" w:rsidR="00A11CA0" w:rsidRPr="00A71D81" w:rsidRDefault="00A11CA0" w:rsidP="00A11CA0">
            <w:pPr>
              <w:jc w:val="center"/>
              <w:rPr>
                <w:rFonts w:ascii="GHEA Grapalat" w:hAnsi="GHEA Grapalat"/>
                <w:sz w:val="20"/>
                <w:lang w:val="pt-BR"/>
              </w:rPr>
            </w:pPr>
          </w:p>
          <w:p w14:paraId="0724F83A" w14:textId="77777777" w:rsidR="00A11CA0" w:rsidRPr="00A71D81" w:rsidRDefault="00A11CA0" w:rsidP="00A11CA0">
            <w:pPr>
              <w:jc w:val="center"/>
              <w:rPr>
                <w:rFonts w:ascii="GHEA Grapalat" w:hAnsi="GHEA Grapalat"/>
                <w:sz w:val="20"/>
                <w:lang w:val="pt-BR"/>
              </w:rPr>
            </w:pPr>
          </w:p>
          <w:p w14:paraId="645241F7" w14:textId="3053762E"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0CE98387" w14:textId="77777777" w:rsidR="00A11CA0" w:rsidRPr="00A71D81" w:rsidRDefault="00A11CA0" w:rsidP="00A11CA0">
            <w:pPr>
              <w:jc w:val="center"/>
              <w:rPr>
                <w:rFonts w:ascii="GHEA Grapalat" w:hAnsi="GHEA Grapalat"/>
                <w:sz w:val="20"/>
                <w:lang w:val="pt-BR"/>
              </w:rPr>
            </w:pPr>
          </w:p>
          <w:p w14:paraId="75678A16" w14:textId="77777777" w:rsidR="00A11CA0" w:rsidRPr="00A71D81" w:rsidRDefault="00A11CA0" w:rsidP="00A11CA0">
            <w:pPr>
              <w:jc w:val="center"/>
              <w:rPr>
                <w:rFonts w:ascii="GHEA Grapalat" w:hAnsi="GHEA Grapalat"/>
                <w:sz w:val="20"/>
                <w:lang w:val="pt-BR"/>
              </w:rPr>
            </w:pPr>
          </w:p>
          <w:p w14:paraId="42B98728" w14:textId="2029691A"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6FB1CEB4" w14:textId="77777777" w:rsidR="00A11CA0" w:rsidRPr="00A71D81" w:rsidRDefault="00A11CA0" w:rsidP="00A11CA0">
            <w:pPr>
              <w:jc w:val="center"/>
              <w:rPr>
                <w:rFonts w:ascii="GHEA Grapalat" w:hAnsi="GHEA Grapalat"/>
                <w:sz w:val="20"/>
                <w:lang w:val="pt-BR"/>
              </w:rPr>
            </w:pPr>
          </w:p>
          <w:p w14:paraId="1353BB71" w14:textId="77777777" w:rsidR="00A11CA0" w:rsidRPr="00A71D81" w:rsidRDefault="00A11CA0" w:rsidP="00A11CA0">
            <w:pPr>
              <w:jc w:val="center"/>
              <w:rPr>
                <w:rFonts w:ascii="GHEA Grapalat" w:hAnsi="GHEA Grapalat"/>
                <w:sz w:val="20"/>
                <w:lang w:val="pt-BR"/>
              </w:rPr>
            </w:pPr>
          </w:p>
          <w:p w14:paraId="6282EEFB" w14:textId="0E4A8ED5"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5D563E5E" w14:textId="77777777" w:rsidR="00A11CA0" w:rsidRPr="00A71D81" w:rsidRDefault="00A11CA0" w:rsidP="00A11CA0">
            <w:pPr>
              <w:jc w:val="center"/>
              <w:rPr>
                <w:rFonts w:ascii="GHEA Grapalat" w:hAnsi="GHEA Grapalat"/>
                <w:sz w:val="20"/>
                <w:lang w:val="pt-BR"/>
              </w:rPr>
            </w:pPr>
          </w:p>
          <w:p w14:paraId="50A396CE" w14:textId="77777777" w:rsidR="00A11CA0" w:rsidRPr="00A71D81" w:rsidRDefault="00A11CA0" w:rsidP="00A11CA0">
            <w:pPr>
              <w:jc w:val="center"/>
              <w:rPr>
                <w:rFonts w:ascii="GHEA Grapalat" w:hAnsi="GHEA Grapalat"/>
                <w:sz w:val="20"/>
                <w:lang w:val="pt-BR"/>
              </w:rPr>
            </w:pPr>
          </w:p>
          <w:p w14:paraId="54171123" w14:textId="2EDD43F0"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798425A0" w14:textId="77777777" w:rsidR="00A11CA0" w:rsidRPr="00A71D81" w:rsidRDefault="00A11CA0" w:rsidP="00A11CA0">
            <w:pPr>
              <w:jc w:val="center"/>
              <w:rPr>
                <w:rFonts w:ascii="GHEA Grapalat" w:hAnsi="GHEA Grapalat"/>
                <w:sz w:val="20"/>
                <w:lang w:val="pt-BR"/>
              </w:rPr>
            </w:pPr>
          </w:p>
          <w:p w14:paraId="5DA46A5A" w14:textId="77777777" w:rsidR="00A11CA0" w:rsidRPr="00A71D81" w:rsidRDefault="00A11CA0" w:rsidP="00A11CA0">
            <w:pPr>
              <w:jc w:val="center"/>
              <w:rPr>
                <w:rFonts w:ascii="GHEA Grapalat" w:hAnsi="GHEA Grapalat"/>
                <w:sz w:val="20"/>
                <w:lang w:val="pt-BR"/>
              </w:rPr>
            </w:pPr>
          </w:p>
          <w:p w14:paraId="13F95285" w14:textId="0790E906"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5D4834FD" w14:textId="77777777" w:rsidR="00A11CA0" w:rsidRPr="00A71D81" w:rsidRDefault="00A11CA0" w:rsidP="00A11CA0">
            <w:pPr>
              <w:jc w:val="center"/>
              <w:rPr>
                <w:rFonts w:ascii="GHEA Grapalat" w:hAnsi="GHEA Grapalat"/>
                <w:sz w:val="20"/>
                <w:lang w:val="pt-BR"/>
              </w:rPr>
            </w:pPr>
          </w:p>
          <w:p w14:paraId="3625B563" w14:textId="77777777" w:rsidR="00A11CA0" w:rsidRPr="00A71D81" w:rsidRDefault="00A11CA0" w:rsidP="00A11CA0">
            <w:pPr>
              <w:jc w:val="center"/>
              <w:rPr>
                <w:rFonts w:ascii="GHEA Grapalat" w:hAnsi="GHEA Grapalat"/>
                <w:sz w:val="20"/>
                <w:lang w:val="pt-BR"/>
              </w:rPr>
            </w:pPr>
          </w:p>
          <w:p w14:paraId="5EDF73E2" w14:textId="5FAC6AE2"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748D4AB9" w14:textId="77777777" w:rsidR="00A11CA0" w:rsidRPr="00A71D81" w:rsidRDefault="00A11CA0" w:rsidP="00A11CA0">
            <w:pPr>
              <w:jc w:val="center"/>
              <w:rPr>
                <w:rFonts w:ascii="GHEA Grapalat" w:hAnsi="GHEA Grapalat"/>
                <w:sz w:val="20"/>
                <w:lang w:val="pt-BR"/>
              </w:rPr>
            </w:pPr>
          </w:p>
          <w:p w14:paraId="6B788740" w14:textId="77777777" w:rsidR="00A11CA0" w:rsidRPr="00A71D81" w:rsidRDefault="00A11CA0" w:rsidP="00A11CA0">
            <w:pPr>
              <w:jc w:val="center"/>
              <w:rPr>
                <w:rFonts w:ascii="GHEA Grapalat" w:hAnsi="GHEA Grapalat"/>
                <w:sz w:val="20"/>
                <w:lang w:val="pt-BR"/>
              </w:rPr>
            </w:pPr>
          </w:p>
          <w:p w14:paraId="3D6D8E74" w14:textId="09E99FC2"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62A2928B" w14:textId="77777777" w:rsidR="00A11CA0" w:rsidRPr="00A71D81" w:rsidRDefault="00A11CA0" w:rsidP="00A11CA0">
            <w:pPr>
              <w:jc w:val="center"/>
              <w:rPr>
                <w:rFonts w:ascii="GHEA Grapalat" w:hAnsi="GHEA Grapalat"/>
                <w:sz w:val="20"/>
                <w:lang w:val="pt-BR"/>
              </w:rPr>
            </w:pPr>
          </w:p>
          <w:p w14:paraId="11DCB9C3" w14:textId="77777777" w:rsidR="00A11CA0" w:rsidRPr="00A71D81" w:rsidRDefault="00A11CA0" w:rsidP="00A11CA0">
            <w:pPr>
              <w:jc w:val="center"/>
              <w:rPr>
                <w:rFonts w:ascii="GHEA Grapalat" w:hAnsi="GHEA Grapalat"/>
                <w:sz w:val="20"/>
                <w:lang w:val="pt-BR"/>
              </w:rPr>
            </w:pPr>
          </w:p>
          <w:p w14:paraId="2EFEBA74" w14:textId="5BCF2A75"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359CA252" w14:textId="77777777" w:rsidR="00A11CA0" w:rsidRPr="00A71D81" w:rsidRDefault="00A11CA0" w:rsidP="00A11CA0">
            <w:pPr>
              <w:jc w:val="center"/>
              <w:rPr>
                <w:rFonts w:ascii="GHEA Grapalat" w:hAnsi="GHEA Grapalat"/>
                <w:sz w:val="20"/>
                <w:lang w:val="pt-BR"/>
              </w:rPr>
            </w:pPr>
          </w:p>
          <w:p w14:paraId="550BF922" w14:textId="77777777" w:rsidR="00A11CA0" w:rsidRPr="00A71D81" w:rsidRDefault="00A11CA0" w:rsidP="00A11CA0">
            <w:pPr>
              <w:jc w:val="center"/>
              <w:rPr>
                <w:rFonts w:ascii="GHEA Grapalat" w:hAnsi="GHEA Grapalat"/>
                <w:sz w:val="20"/>
                <w:lang w:val="pt-BR"/>
              </w:rPr>
            </w:pPr>
          </w:p>
          <w:p w14:paraId="7D43C476" w14:textId="476162EB"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7E1CBBD7" w14:textId="77777777" w:rsidR="00A11CA0" w:rsidRPr="00A71D81" w:rsidRDefault="00A11CA0" w:rsidP="00A11CA0">
            <w:pPr>
              <w:jc w:val="center"/>
              <w:rPr>
                <w:rFonts w:ascii="GHEA Grapalat" w:hAnsi="GHEA Grapalat"/>
                <w:sz w:val="20"/>
                <w:lang w:val="pt-BR"/>
              </w:rPr>
            </w:pPr>
          </w:p>
          <w:p w14:paraId="2F5F2B94" w14:textId="77777777" w:rsidR="00A11CA0" w:rsidRPr="00A71D81" w:rsidRDefault="00A11CA0" w:rsidP="00A11CA0">
            <w:pPr>
              <w:jc w:val="center"/>
              <w:rPr>
                <w:rFonts w:ascii="GHEA Grapalat" w:hAnsi="GHEA Grapalat"/>
                <w:sz w:val="20"/>
                <w:lang w:val="pt-BR"/>
              </w:rPr>
            </w:pPr>
          </w:p>
          <w:p w14:paraId="2BD4D848" w14:textId="7117ABFF"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342E50AC" w14:textId="77777777" w:rsidR="00A11CA0" w:rsidRPr="00A71D81" w:rsidRDefault="00A11CA0" w:rsidP="00A11CA0">
            <w:pPr>
              <w:jc w:val="center"/>
              <w:rPr>
                <w:rFonts w:ascii="GHEA Grapalat" w:hAnsi="GHEA Grapalat"/>
                <w:sz w:val="20"/>
                <w:lang w:val="pt-BR"/>
              </w:rPr>
            </w:pPr>
          </w:p>
          <w:p w14:paraId="6FD993D9" w14:textId="77777777" w:rsidR="00A11CA0" w:rsidRPr="00A71D81" w:rsidRDefault="00A11CA0" w:rsidP="00A11CA0">
            <w:pPr>
              <w:jc w:val="center"/>
              <w:rPr>
                <w:rFonts w:ascii="GHEA Grapalat" w:hAnsi="GHEA Grapalat"/>
                <w:sz w:val="20"/>
                <w:lang w:val="pt-BR"/>
              </w:rPr>
            </w:pPr>
          </w:p>
          <w:p w14:paraId="1F7A0DE9" w14:textId="0909E2F9"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1963" w:type="dxa"/>
          </w:tcPr>
          <w:p w14:paraId="5B5516BD" w14:textId="77777777" w:rsidR="00A11CA0" w:rsidRPr="00A71D81" w:rsidRDefault="00A11CA0" w:rsidP="00A11CA0">
            <w:pPr>
              <w:jc w:val="center"/>
              <w:rPr>
                <w:rFonts w:ascii="GHEA Grapalat" w:hAnsi="GHEA Grapalat"/>
                <w:sz w:val="20"/>
                <w:lang w:val="pt-BR"/>
              </w:rPr>
            </w:pPr>
          </w:p>
          <w:p w14:paraId="6A5637E9" w14:textId="77777777" w:rsidR="00A11CA0" w:rsidRPr="00A71D81" w:rsidRDefault="00A11CA0" w:rsidP="00A11CA0">
            <w:pPr>
              <w:jc w:val="center"/>
              <w:rPr>
                <w:rFonts w:ascii="GHEA Grapalat" w:hAnsi="GHEA Grapalat"/>
                <w:sz w:val="20"/>
                <w:lang w:val="pt-BR"/>
              </w:rPr>
            </w:pPr>
          </w:p>
          <w:p w14:paraId="28746FA0" w14:textId="08ABCB07"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r>
      <w:tr w:rsidR="00A11CA0" w:rsidRPr="00A71D81" w14:paraId="664A4BF4" w14:textId="77777777" w:rsidTr="0041401E">
        <w:trPr>
          <w:trHeight w:val="1538"/>
        </w:trPr>
        <w:tc>
          <w:tcPr>
            <w:tcW w:w="1980" w:type="dxa"/>
            <w:vAlign w:val="center"/>
          </w:tcPr>
          <w:p w14:paraId="30A85D99" w14:textId="7DED1B5F" w:rsidR="00A11CA0" w:rsidRDefault="00A11CA0" w:rsidP="00A11CA0">
            <w:pPr>
              <w:jc w:val="center"/>
              <w:rPr>
                <w:rFonts w:ascii="GHEA Grapalat" w:hAnsi="GHEA Grapalat"/>
                <w:sz w:val="20"/>
              </w:rPr>
            </w:pPr>
            <w:r>
              <w:rPr>
                <w:rFonts w:ascii="GHEA Grapalat" w:hAnsi="GHEA Grapalat"/>
                <w:sz w:val="16"/>
              </w:rPr>
              <w:t>6</w:t>
            </w:r>
          </w:p>
        </w:tc>
        <w:tc>
          <w:tcPr>
            <w:tcW w:w="2700" w:type="dxa"/>
            <w:vAlign w:val="center"/>
          </w:tcPr>
          <w:p w14:paraId="461B78AB" w14:textId="0C40068C" w:rsidR="00A11CA0" w:rsidRDefault="00A11CA0" w:rsidP="00A11CA0">
            <w:pPr>
              <w:jc w:val="center"/>
              <w:rPr>
                <w:rFonts w:ascii="Calibri" w:hAnsi="Calibri" w:cs="Calibri"/>
                <w:sz w:val="22"/>
                <w:szCs w:val="22"/>
              </w:rPr>
            </w:pPr>
            <w:r w:rsidRPr="00084F74">
              <w:rPr>
                <w:rFonts w:ascii="GHEA Grapalat" w:hAnsi="GHEA Grapalat" w:cs="Calibri"/>
                <w:color w:val="000000"/>
                <w:sz w:val="18"/>
                <w:szCs w:val="18"/>
              </w:rPr>
              <w:t>33691849</w:t>
            </w:r>
          </w:p>
        </w:tc>
        <w:tc>
          <w:tcPr>
            <w:tcW w:w="2520" w:type="dxa"/>
            <w:vAlign w:val="center"/>
          </w:tcPr>
          <w:p w14:paraId="26F119E8" w14:textId="0F47E63B" w:rsidR="00A11CA0" w:rsidRDefault="00A11CA0" w:rsidP="00A11CA0">
            <w:pPr>
              <w:jc w:val="center"/>
              <w:rPr>
                <w:rFonts w:ascii="GHEA Grapalat" w:hAnsi="GHEA Grapalat" w:cs="Calibri"/>
                <w:sz w:val="22"/>
                <w:szCs w:val="22"/>
              </w:rPr>
            </w:pPr>
            <w:r w:rsidRPr="00D642CA">
              <w:rPr>
                <w:rFonts w:ascii="GHEA Grapalat" w:hAnsi="GHEA Grapalat" w:cs="Calibri"/>
                <w:color w:val="000000"/>
                <w:sz w:val="18"/>
                <w:szCs w:val="18"/>
              </w:rPr>
              <w:t>Ացետոն CH3COCH3</w:t>
            </w:r>
          </w:p>
        </w:tc>
        <w:tc>
          <w:tcPr>
            <w:tcW w:w="474" w:type="dxa"/>
          </w:tcPr>
          <w:p w14:paraId="419875CE" w14:textId="77777777" w:rsidR="00A11CA0" w:rsidRPr="00A71D81" w:rsidRDefault="00A11CA0" w:rsidP="00A11CA0">
            <w:pPr>
              <w:jc w:val="center"/>
              <w:rPr>
                <w:rFonts w:ascii="GHEA Grapalat" w:hAnsi="GHEA Grapalat"/>
                <w:sz w:val="20"/>
                <w:lang w:val="pt-BR"/>
              </w:rPr>
            </w:pPr>
          </w:p>
          <w:p w14:paraId="10EC2466" w14:textId="77777777" w:rsidR="00A11CA0" w:rsidRPr="00A71D81" w:rsidRDefault="00A11CA0" w:rsidP="00A11CA0">
            <w:pPr>
              <w:jc w:val="center"/>
              <w:rPr>
                <w:rFonts w:ascii="GHEA Grapalat" w:hAnsi="GHEA Grapalat"/>
                <w:sz w:val="20"/>
                <w:lang w:val="pt-BR"/>
              </w:rPr>
            </w:pPr>
          </w:p>
          <w:p w14:paraId="0A7B8E56" w14:textId="4E3D183F"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18D815C3" w14:textId="77777777" w:rsidR="00A11CA0" w:rsidRPr="00A71D81" w:rsidRDefault="00A11CA0" w:rsidP="00A11CA0">
            <w:pPr>
              <w:jc w:val="center"/>
              <w:rPr>
                <w:rFonts w:ascii="GHEA Grapalat" w:hAnsi="GHEA Grapalat"/>
                <w:sz w:val="20"/>
                <w:lang w:val="pt-BR"/>
              </w:rPr>
            </w:pPr>
          </w:p>
          <w:p w14:paraId="34C78A65" w14:textId="77777777" w:rsidR="00A11CA0" w:rsidRPr="00A71D81" w:rsidRDefault="00A11CA0" w:rsidP="00A11CA0">
            <w:pPr>
              <w:jc w:val="center"/>
              <w:rPr>
                <w:rFonts w:ascii="GHEA Grapalat" w:hAnsi="GHEA Grapalat"/>
                <w:sz w:val="20"/>
                <w:lang w:val="pt-BR"/>
              </w:rPr>
            </w:pPr>
          </w:p>
          <w:p w14:paraId="41101D6F" w14:textId="66151324"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518C2CBC" w14:textId="77777777" w:rsidR="00A11CA0" w:rsidRPr="00A71D81" w:rsidRDefault="00A11CA0" w:rsidP="00A11CA0">
            <w:pPr>
              <w:jc w:val="center"/>
              <w:rPr>
                <w:rFonts w:ascii="GHEA Grapalat" w:hAnsi="GHEA Grapalat"/>
                <w:sz w:val="20"/>
                <w:lang w:val="pt-BR"/>
              </w:rPr>
            </w:pPr>
          </w:p>
          <w:p w14:paraId="099D0E47" w14:textId="77777777" w:rsidR="00A11CA0" w:rsidRPr="00A71D81" w:rsidRDefault="00A11CA0" w:rsidP="00A11CA0">
            <w:pPr>
              <w:jc w:val="center"/>
              <w:rPr>
                <w:rFonts w:ascii="GHEA Grapalat" w:hAnsi="GHEA Grapalat"/>
                <w:sz w:val="20"/>
                <w:lang w:val="pt-BR"/>
              </w:rPr>
            </w:pPr>
          </w:p>
          <w:p w14:paraId="2245FAE6" w14:textId="6939756F"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5C5B13A4" w14:textId="77777777" w:rsidR="00A11CA0" w:rsidRPr="00A71D81" w:rsidRDefault="00A11CA0" w:rsidP="00A11CA0">
            <w:pPr>
              <w:jc w:val="center"/>
              <w:rPr>
                <w:rFonts w:ascii="GHEA Grapalat" w:hAnsi="GHEA Grapalat"/>
                <w:sz w:val="20"/>
                <w:lang w:val="pt-BR"/>
              </w:rPr>
            </w:pPr>
          </w:p>
          <w:p w14:paraId="2D0D5F22" w14:textId="77777777" w:rsidR="00A11CA0" w:rsidRPr="00A71D81" w:rsidRDefault="00A11CA0" w:rsidP="00A11CA0">
            <w:pPr>
              <w:jc w:val="center"/>
              <w:rPr>
                <w:rFonts w:ascii="GHEA Grapalat" w:hAnsi="GHEA Grapalat"/>
                <w:sz w:val="20"/>
                <w:lang w:val="pt-BR"/>
              </w:rPr>
            </w:pPr>
          </w:p>
          <w:p w14:paraId="71B71FA5" w14:textId="75076C0C"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38C8FA40" w14:textId="77777777" w:rsidR="00A11CA0" w:rsidRPr="00A71D81" w:rsidRDefault="00A11CA0" w:rsidP="00A11CA0">
            <w:pPr>
              <w:jc w:val="center"/>
              <w:rPr>
                <w:rFonts w:ascii="GHEA Grapalat" w:hAnsi="GHEA Grapalat"/>
                <w:sz w:val="20"/>
                <w:lang w:val="pt-BR"/>
              </w:rPr>
            </w:pPr>
          </w:p>
          <w:p w14:paraId="113546B0" w14:textId="77777777" w:rsidR="00A11CA0" w:rsidRPr="00A71D81" w:rsidRDefault="00A11CA0" w:rsidP="00A11CA0">
            <w:pPr>
              <w:jc w:val="center"/>
              <w:rPr>
                <w:rFonts w:ascii="GHEA Grapalat" w:hAnsi="GHEA Grapalat"/>
                <w:sz w:val="20"/>
                <w:lang w:val="pt-BR"/>
              </w:rPr>
            </w:pPr>
          </w:p>
          <w:p w14:paraId="1945F1D5" w14:textId="43E594D2"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598B0FAF" w14:textId="77777777" w:rsidR="00A11CA0" w:rsidRPr="00A71D81" w:rsidRDefault="00A11CA0" w:rsidP="00A11CA0">
            <w:pPr>
              <w:jc w:val="center"/>
              <w:rPr>
                <w:rFonts w:ascii="GHEA Grapalat" w:hAnsi="GHEA Grapalat"/>
                <w:sz w:val="20"/>
                <w:lang w:val="pt-BR"/>
              </w:rPr>
            </w:pPr>
          </w:p>
          <w:p w14:paraId="46E58CC8" w14:textId="77777777" w:rsidR="00A11CA0" w:rsidRPr="00A71D81" w:rsidRDefault="00A11CA0" w:rsidP="00A11CA0">
            <w:pPr>
              <w:jc w:val="center"/>
              <w:rPr>
                <w:rFonts w:ascii="GHEA Grapalat" w:hAnsi="GHEA Grapalat"/>
                <w:sz w:val="20"/>
                <w:lang w:val="pt-BR"/>
              </w:rPr>
            </w:pPr>
          </w:p>
          <w:p w14:paraId="2B5B39A5" w14:textId="6F56B72F"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6CBE80CE" w14:textId="77777777" w:rsidR="00A11CA0" w:rsidRPr="00A71D81" w:rsidRDefault="00A11CA0" w:rsidP="00A11CA0">
            <w:pPr>
              <w:jc w:val="center"/>
              <w:rPr>
                <w:rFonts w:ascii="GHEA Grapalat" w:hAnsi="GHEA Grapalat"/>
                <w:sz w:val="20"/>
                <w:lang w:val="pt-BR"/>
              </w:rPr>
            </w:pPr>
          </w:p>
          <w:p w14:paraId="63604D0E" w14:textId="77777777" w:rsidR="00A11CA0" w:rsidRPr="00A71D81" w:rsidRDefault="00A11CA0" w:rsidP="00A11CA0">
            <w:pPr>
              <w:jc w:val="center"/>
              <w:rPr>
                <w:rFonts w:ascii="GHEA Grapalat" w:hAnsi="GHEA Grapalat"/>
                <w:sz w:val="20"/>
                <w:lang w:val="pt-BR"/>
              </w:rPr>
            </w:pPr>
          </w:p>
          <w:p w14:paraId="65BF2A6F" w14:textId="0078F36C"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3B1F27D6" w14:textId="77777777" w:rsidR="00A11CA0" w:rsidRPr="00A71D81" w:rsidRDefault="00A11CA0" w:rsidP="00A11CA0">
            <w:pPr>
              <w:jc w:val="center"/>
              <w:rPr>
                <w:rFonts w:ascii="GHEA Grapalat" w:hAnsi="GHEA Grapalat"/>
                <w:sz w:val="20"/>
                <w:lang w:val="pt-BR"/>
              </w:rPr>
            </w:pPr>
          </w:p>
          <w:p w14:paraId="35482006" w14:textId="77777777" w:rsidR="00A11CA0" w:rsidRPr="00A71D81" w:rsidRDefault="00A11CA0" w:rsidP="00A11CA0">
            <w:pPr>
              <w:jc w:val="center"/>
              <w:rPr>
                <w:rFonts w:ascii="GHEA Grapalat" w:hAnsi="GHEA Grapalat"/>
                <w:sz w:val="20"/>
                <w:lang w:val="pt-BR"/>
              </w:rPr>
            </w:pPr>
          </w:p>
          <w:p w14:paraId="71CBC6B4" w14:textId="2B015EF9"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6EA5334C" w14:textId="77777777" w:rsidR="00A11CA0" w:rsidRPr="00A71D81" w:rsidRDefault="00A11CA0" w:rsidP="00A11CA0">
            <w:pPr>
              <w:jc w:val="center"/>
              <w:rPr>
                <w:rFonts w:ascii="GHEA Grapalat" w:hAnsi="GHEA Grapalat"/>
                <w:sz w:val="20"/>
                <w:lang w:val="pt-BR"/>
              </w:rPr>
            </w:pPr>
          </w:p>
          <w:p w14:paraId="52ADD754" w14:textId="77777777" w:rsidR="00A11CA0" w:rsidRPr="00A71D81" w:rsidRDefault="00A11CA0" w:rsidP="00A11CA0">
            <w:pPr>
              <w:jc w:val="center"/>
              <w:rPr>
                <w:rFonts w:ascii="GHEA Grapalat" w:hAnsi="GHEA Grapalat"/>
                <w:sz w:val="20"/>
                <w:lang w:val="pt-BR"/>
              </w:rPr>
            </w:pPr>
          </w:p>
          <w:p w14:paraId="3192D430" w14:textId="722AA0EE"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686CCE7C" w14:textId="77777777" w:rsidR="00A11CA0" w:rsidRPr="00A71D81" w:rsidRDefault="00A11CA0" w:rsidP="00A11CA0">
            <w:pPr>
              <w:jc w:val="center"/>
              <w:rPr>
                <w:rFonts w:ascii="GHEA Grapalat" w:hAnsi="GHEA Grapalat"/>
                <w:sz w:val="20"/>
                <w:lang w:val="pt-BR"/>
              </w:rPr>
            </w:pPr>
          </w:p>
          <w:p w14:paraId="313A46FC" w14:textId="77777777" w:rsidR="00A11CA0" w:rsidRPr="00A71D81" w:rsidRDefault="00A11CA0" w:rsidP="00A11CA0">
            <w:pPr>
              <w:jc w:val="center"/>
              <w:rPr>
                <w:rFonts w:ascii="GHEA Grapalat" w:hAnsi="GHEA Grapalat"/>
                <w:sz w:val="20"/>
                <w:lang w:val="pt-BR"/>
              </w:rPr>
            </w:pPr>
          </w:p>
          <w:p w14:paraId="68E30562" w14:textId="23C20685"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6580CF0A" w14:textId="77777777" w:rsidR="00A11CA0" w:rsidRPr="00A71D81" w:rsidRDefault="00A11CA0" w:rsidP="00A11CA0">
            <w:pPr>
              <w:jc w:val="center"/>
              <w:rPr>
                <w:rFonts w:ascii="GHEA Grapalat" w:hAnsi="GHEA Grapalat"/>
                <w:sz w:val="20"/>
                <w:lang w:val="pt-BR"/>
              </w:rPr>
            </w:pPr>
          </w:p>
          <w:p w14:paraId="1993B1B7" w14:textId="77777777" w:rsidR="00A11CA0" w:rsidRPr="00A71D81" w:rsidRDefault="00A11CA0" w:rsidP="00A11CA0">
            <w:pPr>
              <w:jc w:val="center"/>
              <w:rPr>
                <w:rFonts w:ascii="GHEA Grapalat" w:hAnsi="GHEA Grapalat"/>
                <w:sz w:val="20"/>
                <w:lang w:val="pt-BR"/>
              </w:rPr>
            </w:pPr>
          </w:p>
          <w:p w14:paraId="68527989" w14:textId="52156F5A"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1B5DC08A" w14:textId="77777777" w:rsidR="00A11CA0" w:rsidRPr="00A71D81" w:rsidRDefault="00A11CA0" w:rsidP="00A11CA0">
            <w:pPr>
              <w:jc w:val="center"/>
              <w:rPr>
                <w:rFonts w:ascii="GHEA Grapalat" w:hAnsi="GHEA Grapalat"/>
                <w:sz w:val="20"/>
                <w:lang w:val="pt-BR"/>
              </w:rPr>
            </w:pPr>
          </w:p>
          <w:p w14:paraId="76B036BC" w14:textId="77777777" w:rsidR="00A11CA0" w:rsidRPr="00A71D81" w:rsidRDefault="00A11CA0" w:rsidP="00A11CA0">
            <w:pPr>
              <w:jc w:val="center"/>
              <w:rPr>
                <w:rFonts w:ascii="GHEA Grapalat" w:hAnsi="GHEA Grapalat"/>
                <w:sz w:val="20"/>
                <w:lang w:val="pt-BR"/>
              </w:rPr>
            </w:pPr>
          </w:p>
          <w:p w14:paraId="3F0D5D0E" w14:textId="6130CADF"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1963" w:type="dxa"/>
          </w:tcPr>
          <w:p w14:paraId="27E3C187" w14:textId="77777777" w:rsidR="00A11CA0" w:rsidRPr="00A71D81" w:rsidRDefault="00A11CA0" w:rsidP="00A11CA0">
            <w:pPr>
              <w:jc w:val="center"/>
              <w:rPr>
                <w:rFonts w:ascii="GHEA Grapalat" w:hAnsi="GHEA Grapalat"/>
                <w:sz w:val="20"/>
                <w:lang w:val="pt-BR"/>
              </w:rPr>
            </w:pPr>
          </w:p>
          <w:p w14:paraId="67841CD3" w14:textId="77777777" w:rsidR="00A11CA0" w:rsidRPr="00A71D81" w:rsidRDefault="00A11CA0" w:rsidP="00A11CA0">
            <w:pPr>
              <w:jc w:val="center"/>
              <w:rPr>
                <w:rFonts w:ascii="GHEA Grapalat" w:hAnsi="GHEA Grapalat"/>
                <w:sz w:val="20"/>
                <w:lang w:val="pt-BR"/>
              </w:rPr>
            </w:pPr>
          </w:p>
          <w:p w14:paraId="7EB7A538" w14:textId="5252C11D"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r>
      <w:tr w:rsidR="00A11CA0" w:rsidRPr="00A71D81" w14:paraId="41D16A98" w14:textId="77777777" w:rsidTr="0041401E">
        <w:trPr>
          <w:trHeight w:val="1538"/>
        </w:trPr>
        <w:tc>
          <w:tcPr>
            <w:tcW w:w="1980" w:type="dxa"/>
            <w:vAlign w:val="center"/>
          </w:tcPr>
          <w:p w14:paraId="485467D2" w14:textId="54580FD8" w:rsidR="00A11CA0" w:rsidRDefault="00A11CA0" w:rsidP="00A11CA0">
            <w:pPr>
              <w:jc w:val="center"/>
              <w:rPr>
                <w:rFonts w:ascii="GHEA Grapalat" w:hAnsi="GHEA Grapalat"/>
                <w:sz w:val="20"/>
              </w:rPr>
            </w:pPr>
            <w:r>
              <w:rPr>
                <w:rFonts w:ascii="GHEA Grapalat" w:hAnsi="GHEA Grapalat"/>
                <w:sz w:val="16"/>
              </w:rPr>
              <w:t>7</w:t>
            </w:r>
          </w:p>
        </w:tc>
        <w:tc>
          <w:tcPr>
            <w:tcW w:w="2700" w:type="dxa"/>
            <w:vAlign w:val="center"/>
          </w:tcPr>
          <w:p w14:paraId="691FC6F1" w14:textId="5164A3F7" w:rsidR="00A11CA0" w:rsidRDefault="00A11CA0" w:rsidP="00A11CA0">
            <w:pPr>
              <w:jc w:val="center"/>
              <w:rPr>
                <w:rFonts w:ascii="Calibri" w:hAnsi="Calibri" w:cs="Calibri"/>
                <w:sz w:val="22"/>
                <w:szCs w:val="22"/>
              </w:rPr>
            </w:pPr>
            <w:r w:rsidRPr="00084F74">
              <w:rPr>
                <w:rFonts w:ascii="GHEA Grapalat" w:hAnsi="GHEA Grapalat" w:cs="Calibri"/>
                <w:color w:val="000000"/>
                <w:sz w:val="18"/>
                <w:szCs w:val="18"/>
              </w:rPr>
              <w:t>33691860</w:t>
            </w:r>
          </w:p>
        </w:tc>
        <w:tc>
          <w:tcPr>
            <w:tcW w:w="2520" w:type="dxa"/>
            <w:vAlign w:val="center"/>
          </w:tcPr>
          <w:p w14:paraId="031FFBB9" w14:textId="1CF3140C" w:rsidR="00A11CA0" w:rsidRDefault="00A11CA0" w:rsidP="00A11CA0">
            <w:pPr>
              <w:jc w:val="center"/>
              <w:rPr>
                <w:rFonts w:ascii="GHEA Grapalat" w:hAnsi="GHEA Grapalat" w:cs="Calibri"/>
                <w:sz w:val="22"/>
                <w:szCs w:val="22"/>
              </w:rPr>
            </w:pPr>
            <w:r w:rsidRPr="00D642CA">
              <w:rPr>
                <w:rFonts w:ascii="GHEA Grapalat" w:hAnsi="GHEA Grapalat" w:cs="Calibri"/>
                <w:color w:val="000000"/>
                <w:sz w:val="18"/>
                <w:szCs w:val="18"/>
              </w:rPr>
              <w:t>Ացետոնիտրիլ CH3CN</w:t>
            </w:r>
          </w:p>
        </w:tc>
        <w:tc>
          <w:tcPr>
            <w:tcW w:w="474" w:type="dxa"/>
          </w:tcPr>
          <w:p w14:paraId="4BC7560B" w14:textId="77777777" w:rsidR="00A11CA0" w:rsidRPr="00A71D81" w:rsidRDefault="00A11CA0" w:rsidP="00A11CA0">
            <w:pPr>
              <w:jc w:val="center"/>
              <w:rPr>
                <w:rFonts w:ascii="GHEA Grapalat" w:hAnsi="GHEA Grapalat"/>
                <w:sz w:val="20"/>
                <w:lang w:val="pt-BR"/>
              </w:rPr>
            </w:pPr>
          </w:p>
          <w:p w14:paraId="393CBC0A" w14:textId="77777777" w:rsidR="00A11CA0" w:rsidRPr="00A71D81" w:rsidRDefault="00A11CA0" w:rsidP="00A11CA0">
            <w:pPr>
              <w:jc w:val="center"/>
              <w:rPr>
                <w:rFonts w:ascii="GHEA Grapalat" w:hAnsi="GHEA Grapalat"/>
                <w:sz w:val="20"/>
                <w:lang w:val="pt-BR"/>
              </w:rPr>
            </w:pPr>
          </w:p>
          <w:p w14:paraId="7D089875" w14:textId="6A068F84"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18BCAA86" w14:textId="77777777" w:rsidR="00A11CA0" w:rsidRPr="00A71D81" w:rsidRDefault="00A11CA0" w:rsidP="00A11CA0">
            <w:pPr>
              <w:jc w:val="center"/>
              <w:rPr>
                <w:rFonts w:ascii="GHEA Grapalat" w:hAnsi="GHEA Grapalat"/>
                <w:sz w:val="20"/>
                <w:lang w:val="pt-BR"/>
              </w:rPr>
            </w:pPr>
          </w:p>
          <w:p w14:paraId="18E69BEB" w14:textId="77777777" w:rsidR="00A11CA0" w:rsidRPr="00A71D81" w:rsidRDefault="00A11CA0" w:rsidP="00A11CA0">
            <w:pPr>
              <w:jc w:val="center"/>
              <w:rPr>
                <w:rFonts w:ascii="GHEA Grapalat" w:hAnsi="GHEA Grapalat"/>
                <w:sz w:val="20"/>
                <w:lang w:val="pt-BR"/>
              </w:rPr>
            </w:pPr>
          </w:p>
          <w:p w14:paraId="4DCDBFCF" w14:textId="61F8338D"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09DE965F" w14:textId="77777777" w:rsidR="00A11CA0" w:rsidRPr="00A71D81" w:rsidRDefault="00A11CA0" w:rsidP="00A11CA0">
            <w:pPr>
              <w:jc w:val="center"/>
              <w:rPr>
                <w:rFonts w:ascii="GHEA Grapalat" w:hAnsi="GHEA Grapalat"/>
                <w:sz w:val="20"/>
                <w:lang w:val="pt-BR"/>
              </w:rPr>
            </w:pPr>
          </w:p>
          <w:p w14:paraId="3B3B6E70" w14:textId="77777777" w:rsidR="00A11CA0" w:rsidRPr="00A71D81" w:rsidRDefault="00A11CA0" w:rsidP="00A11CA0">
            <w:pPr>
              <w:jc w:val="center"/>
              <w:rPr>
                <w:rFonts w:ascii="GHEA Grapalat" w:hAnsi="GHEA Grapalat"/>
                <w:sz w:val="20"/>
                <w:lang w:val="pt-BR"/>
              </w:rPr>
            </w:pPr>
          </w:p>
          <w:p w14:paraId="694449FA" w14:textId="720893CE"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4E1B2CDD" w14:textId="77777777" w:rsidR="00A11CA0" w:rsidRPr="00A71D81" w:rsidRDefault="00A11CA0" w:rsidP="00A11CA0">
            <w:pPr>
              <w:jc w:val="center"/>
              <w:rPr>
                <w:rFonts w:ascii="GHEA Grapalat" w:hAnsi="GHEA Grapalat"/>
                <w:sz w:val="20"/>
                <w:lang w:val="pt-BR"/>
              </w:rPr>
            </w:pPr>
          </w:p>
          <w:p w14:paraId="0394EAD6" w14:textId="77777777" w:rsidR="00A11CA0" w:rsidRPr="00A71D81" w:rsidRDefault="00A11CA0" w:rsidP="00A11CA0">
            <w:pPr>
              <w:jc w:val="center"/>
              <w:rPr>
                <w:rFonts w:ascii="GHEA Grapalat" w:hAnsi="GHEA Grapalat"/>
                <w:sz w:val="20"/>
                <w:lang w:val="pt-BR"/>
              </w:rPr>
            </w:pPr>
          </w:p>
          <w:p w14:paraId="7BD6FD98" w14:textId="0301D156"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77C88F8E" w14:textId="77777777" w:rsidR="00A11CA0" w:rsidRPr="00A71D81" w:rsidRDefault="00A11CA0" w:rsidP="00A11CA0">
            <w:pPr>
              <w:jc w:val="center"/>
              <w:rPr>
                <w:rFonts w:ascii="GHEA Grapalat" w:hAnsi="GHEA Grapalat"/>
                <w:sz w:val="20"/>
                <w:lang w:val="pt-BR"/>
              </w:rPr>
            </w:pPr>
          </w:p>
          <w:p w14:paraId="64382715" w14:textId="77777777" w:rsidR="00A11CA0" w:rsidRPr="00A71D81" w:rsidRDefault="00A11CA0" w:rsidP="00A11CA0">
            <w:pPr>
              <w:jc w:val="center"/>
              <w:rPr>
                <w:rFonts w:ascii="GHEA Grapalat" w:hAnsi="GHEA Grapalat"/>
                <w:sz w:val="20"/>
                <w:lang w:val="pt-BR"/>
              </w:rPr>
            </w:pPr>
          </w:p>
          <w:p w14:paraId="01CBA124" w14:textId="59404225"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11366667" w14:textId="77777777" w:rsidR="00A11CA0" w:rsidRPr="00A71D81" w:rsidRDefault="00A11CA0" w:rsidP="00A11CA0">
            <w:pPr>
              <w:jc w:val="center"/>
              <w:rPr>
                <w:rFonts w:ascii="GHEA Grapalat" w:hAnsi="GHEA Grapalat"/>
                <w:sz w:val="20"/>
                <w:lang w:val="pt-BR"/>
              </w:rPr>
            </w:pPr>
          </w:p>
          <w:p w14:paraId="6F03328A" w14:textId="77777777" w:rsidR="00A11CA0" w:rsidRPr="00A71D81" w:rsidRDefault="00A11CA0" w:rsidP="00A11CA0">
            <w:pPr>
              <w:jc w:val="center"/>
              <w:rPr>
                <w:rFonts w:ascii="GHEA Grapalat" w:hAnsi="GHEA Grapalat"/>
                <w:sz w:val="20"/>
                <w:lang w:val="pt-BR"/>
              </w:rPr>
            </w:pPr>
          </w:p>
          <w:p w14:paraId="7BF18B5C" w14:textId="68B6D004"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48571B45" w14:textId="77777777" w:rsidR="00A11CA0" w:rsidRPr="00A71D81" w:rsidRDefault="00A11CA0" w:rsidP="00A11CA0">
            <w:pPr>
              <w:jc w:val="center"/>
              <w:rPr>
                <w:rFonts w:ascii="GHEA Grapalat" w:hAnsi="GHEA Grapalat"/>
                <w:sz w:val="20"/>
                <w:lang w:val="pt-BR"/>
              </w:rPr>
            </w:pPr>
          </w:p>
          <w:p w14:paraId="50BDFC88" w14:textId="77777777" w:rsidR="00A11CA0" w:rsidRPr="00A71D81" w:rsidRDefault="00A11CA0" w:rsidP="00A11CA0">
            <w:pPr>
              <w:jc w:val="center"/>
              <w:rPr>
                <w:rFonts w:ascii="GHEA Grapalat" w:hAnsi="GHEA Grapalat"/>
                <w:sz w:val="20"/>
                <w:lang w:val="pt-BR"/>
              </w:rPr>
            </w:pPr>
          </w:p>
          <w:p w14:paraId="7C7C4BD8" w14:textId="238DDEC6"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14A824F4" w14:textId="77777777" w:rsidR="00A11CA0" w:rsidRPr="00A71D81" w:rsidRDefault="00A11CA0" w:rsidP="00A11CA0">
            <w:pPr>
              <w:jc w:val="center"/>
              <w:rPr>
                <w:rFonts w:ascii="GHEA Grapalat" w:hAnsi="GHEA Grapalat"/>
                <w:sz w:val="20"/>
                <w:lang w:val="pt-BR"/>
              </w:rPr>
            </w:pPr>
          </w:p>
          <w:p w14:paraId="119E6203" w14:textId="77777777" w:rsidR="00A11CA0" w:rsidRPr="00A71D81" w:rsidRDefault="00A11CA0" w:rsidP="00A11CA0">
            <w:pPr>
              <w:jc w:val="center"/>
              <w:rPr>
                <w:rFonts w:ascii="GHEA Grapalat" w:hAnsi="GHEA Grapalat"/>
                <w:sz w:val="20"/>
                <w:lang w:val="pt-BR"/>
              </w:rPr>
            </w:pPr>
          </w:p>
          <w:p w14:paraId="4776A550" w14:textId="0422B781"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42E67BFF" w14:textId="77777777" w:rsidR="00A11CA0" w:rsidRPr="00A71D81" w:rsidRDefault="00A11CA0" w:rsidP="00A11CA0">
            <w:pPr>
              <w:jc w:val="center"/>
              <w:rPr>
                <w:rFonts w:ascii="GHEA Grapalat" w:hAnsi="GHEA Grapalat"/>
                <w:sz w:val="20"/>
                <w:lang w:val="pt-BR"/>
              </w:rPr>
            </w:pPr>
          </w:p>
          <w:p w14:paraId="1F2FBEF4" w14:textId="77777777" w:rsidR="00A11CA0" w:rsidRPr="00A71D81" w:rsidRDefault="00A11CA0" w:rsidP="00A11CA0">
            <w:pPr>
              <w:jc w:val="center"/>
              <w:rPr>
                <w:rFonts w:ascii="GHEA Grapalat" w:hAnsi="GHEA Grapalat"/>
                <w:sz w:val="20"/>
                <w:lang w:val="pt-BR"/>
              </w:rPr>
            </w:pPr>
          </w:p>
          <w:p w14:paraId="2DB0D40B" w14:textId="05BD5DE7"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4CC8106E" w14:textId="77777777" w:rsidR="00A11CA0" w:rsidRPr="00A71D81" w:rsidRDefault="00A11CA0" w:rsidP="00A11CA0">
            <w:pPr>
              <w:jc w:val="center"/>
              <w:rPr>
                <w:rFonts w:ascii="GHEA Grapalat" w:hAnsi="GHEA Grapalat"/>
                <w:sz w:val="20"/>
                <w:lang w:val="pt-BR"/>
              </w:rPr>
            </w:pPr>
          </w:p>
          <w:p w14:paraId="322B1791" w14:textId="77777777" w:rsidR="00A11CA0" w:rsidRPr="00A71D81" w:rsidRDefault="00A11CA0" w:rsidP="00A11CA0">
            <w:pPr>
              <w:jc w:val="center"/>
              <w:rPr>
                <w:rFonts w:ascii="GHEA Grapalat" w:hAnsi="GHEA Grapalat"/>
                <w:sz w:val="20"/>
                <w:lang w:val="pt-BR"/>
              </w:rPr>
            </w:pPr>
          </w:p>
          <w:p w14:paraId="73C365A3" w14:textId="3A33D3B8"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714DFC9A" w14:textId="77777777" w:rsidR="00A11CA0" w:rsidRPr="00A71D81" w:rsidRDefault="00A11CA0" w:rsidP="00A11CA0">
            <w:pPr>
              <w:jc w:val="center"/>
              <w:rPr>
                <w:rFonts w:ascii="GHEA Grapalat" w:hAnsi="GHEA Grapalat"/>
                <w:sz w:val="20"/>
                <w:lang w:val="pt-BR"/>
              </w:rPr>
            </w:pPr>
          </w:p>
          <w:p w14:paraId="57E09A14" w14:textId="77777777" w:rsidR="00A11CA0" w:rsidRPr="00A71D81" w:rsidRDefault="00A11CA0" w:rsidP="00A11CA0">
            <w:pPr>
              <w:jc w:val="center"/>
              <w:rPr>
                <w:rFonts w:ascii="GHEA Grapalat" w:hAnsi="GHEA Grapalat"/>
                <w:sz w:val="20"/>
                <w:lang w:val="pt-BR"/>
              </w:rPr>
            </w:pPr>
          </w:p>
          <w:p w14:paraId="2A1F0E89" w14:textId="5E83CE1A"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01869750" w14:textId="77777777" w:rsidR="00A11CA0" w:rsidRPr="00A71D81" w:rsidRDefault="00A11CA0" w:rsidP="00A11CA0">
            <w:pPr>
              <w:jc w:val="center"/>
              <w:rPr>
                <w:rFonts w:ascii="GHEA Grapalat" w:hAnsi="GHEA Grapalat"/>
                <w:sz w:val="20"/>
                <w:lang w:val="pt-BR"/>
              </w:rPr>
            </w:pPr>
          </w:p>
          <w:p w14:paraId="23677FB4" w14:textId="77777777" w:rsidR="00A11CA0" w:rsidRPr="00A71D81" w:rsidRDefault="00A11CA0" w:rsidP="00A11CA0">
            <w:pPr>
              <w:jc w:val="center"/>
              <w:rPr>
                <w:rFonts w:ascii="GHEA Grapalat" w:hAnsi="GHEA Grapalat"/>
                <w:sz w:val="20"/>
                <w:lang w:val="pt-BR"/>
              </w:rPr>
            </w:pPr>
          </w:p>
          <w:p w14:paraId="047D5C0A" w14:textId="549AD33D"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1963" w:type="dxa"/>
          </w:tcPr>
          <w:p w14:paraId="52A6AF00" w14:textId="77777777" w:rsidR="00A11CA0" w:rsidRPr="00A71D81" w:rsidRDefault="00A11CA0" w:rsidP="00A11CA0">
            <w:pPr>
              <w:jc w:val="center"/>
              <w:rPr>
                <w:rFonts w:ascii="GHEA Grapalat" w:hAnsi="GHEA Grapalat"/>
                <w:sz w:val="20"/>
                <w:lang w:val="pt-BR"/>
              </w:rPr>
            </w:pPr>
          </w:p>
          <w:p w14:paraId="5F948171" w14:textId="77777777" w:rsidR="00A11CA0" w:rsidRPr="00A71D81" w:rsidRDefault="00A11CA0" w:rsidP="00A11CA0">
            <w:pPr>
              <w:jc w:val="center"/>
              <w:rPr>
                <w:rFonts w:ascii="GHEA Grapalat" w:hAnsi="GHEA Grapalat"/>
                <w:sz w:val="20"/>
                <w:lang w:val="pt-BR"/>
              </w:rPr>
            </w:pPr>
          </w:p>
          <w:p w14:paraId="58409CEF" w14:textId="5F36C236"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r>
      <w:tr w:rsidR="00A11CA0" w:rsidRPr="00A71D81" w14:paraId="3DF321BA" w14:textId="77777777" w:rsidTr="0041401E">
        <w:trPr>
          <w:trHeight w:val="1538"/>
        </w:trPr>
        <w:tc>
          <w:tcPr>
            <w:tcW w:w="1980" w:type="dxa"/>
            <w:vAlign w:val="center"/>
          </w:tcPr>
          <w:p w14:paraId="081E41DD" w14:textId="3454D79E" w:rsidR="00A11CA0" w:rsidRDefault="00A11CA0" w:rsidP="00A11CA0">
            <w:pPr>
              <w:jc w:val="center"/>
              <w:rPr>
                <w:rFonts w:ascii="GHEA Grapalat" w:hAnsi="GHEA Grapalat"/>
                <w:sz w:val="20"/>
              </w:rPr>
            </w:pPr>
            <w:r>
              <w:rPr>
                <w:rFonts w:ascii="GHEA Grapalat" w:hAnsi="GHEA Grapalat"/>
                <w:sz w:val="16"/>
              </w:rPr>
              <w:t>8</w:t>
            </w:r>
          </w:p>
        </w:tc>
        <w:tc>
          <w:tcPr>
            <w:tcW w:w="2700" w:type="dxa"/>
            <w:vAlign w:val="bottom"/>
          </w:tcPr>
          <w:p w14:paraId="0BD17057" w14:textId="35E09846" w:rsidR="00A11CA0" w:rsidRDefault="00A11CA0" w:rsidP="00A11CA0">
            <w:pPr>
              <w:jc w:val="center"/>
              <w:rPr>
                <w:rFonts w:ascii="Calibri" w:hAnsi="Calibri" w:cs="Calibri"/>
                <w:sz w:val="22"/>
                <w:szCs w:val="22"/>
              </w:rPr>
            </w:pPr>
            <w:r>
              <w:rPr>
                <w:rFonts w:ascii="Calibri" w:hAnsi="Calibri" w:cs="Calibri"/>
                <w:color w:val="000000"/>
                <w:sz w:val="22"/>
                <w:szCs w:val="22"/>
              </w:rPr>
              <w:t>24321660/3</w:t>
            </w:r>
          </w:p>
        </w:tc>
        <w:tc>
          <w:tcPr>
            <w:tcW w:w="2520" w:type="dxa"/>
            <w:vAlign w:val="center"/>
          </w:tcPr>
          <w:p w14:paraId="7CCF5DCB" w14:textId="043E8109" w:rsidR="00A11CA0" w:rsidRDefault="00A11CA0" w:rsidP="00A11CA0">
            <w:pPr>
              <w:jc w:val="center"/>
              <w:rPr>
                <w:rFonts w:ascii="GHEA Grapalat" w:hAnsi="GHEA Grapalat" w:cs="Calibri"/>
                <w:sz w:val="22"/>
                <w:szCs w:val="22"/>
              </w:rPr>
            </w:pPr>
            <w:r w:rsidRPr="00081EA2">
              <w:rPr>
                <w:rFonts w:ascii="GHEA Grapalat" w:hAnsi="GHEA Grapalat" w:cs="Calibri"/>
                <w:color w:val="000000"/>
                <w:sz w:val="18"/>
                <w:szCs w:val="18"/>
              </w:rPr>
              <w:t>զանազան օրգանական քիմիական նյութեր</w:t>
            </w:r>
          </w:p>
        </w:tc>
        <w:tc>
          <w:tcPr>
            <w:tcW w:w="474" w:type="dxa"/>
          </w:tcPr>
          <w:p w14:paraId="52C57C9D" w14:textId="77777777" w:rsidR="00A11CA0" w:rsidRPr="00A71D81" w:rsidRDefault="00A11CA0" w:rsidP="00A11CA0">
            <w:pPr>
              <w:jc w:val="center"/>
              <w:rPr>
                <w:rFonts w:ascii="GHEA Grapalat" w:hAnsi="GHEA Grapalat"/>
                <w:sz w:val="20"/>
                <w:lang w:val="pt-BR"/>
              </w:rPr>
            </w:pPr>
          </w:p>
          <w:p w14:paraId="7D4A7B8F" w14:textId="77777777" w:rsidR="00A11CA0" w:rsidRPr="00A71D81" w:rsidRDefault="00A11CA0" w:rsidP="00A11CA0">
            <w:pPr>
              <w:jc w:val="center"/>
              <w:rPr>
                <w:rFonts w:ascii="GHEA Grapalat" w:hAnsi="GHEA Grapalat"/>
                <w:sz w:val="20"/>
                <w:lang w:val="pt-BR"/>
              </w:rPr>
            </w:pPr>
          </w:p>
          <w:p w14:paraId="3A4E2AAF" w14:textId="2D7305B3"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30AE7B78" w14:textId="77777777" w:rsidR="00A11CA0" w:rsidRPr="00A71D81" w:rsidRDefault="00A11CA0" w:rsidP="00A11CA0">
            <w:pPr>
              <w:jc w:val="center"/>
              <w:rPr>
                <w:rFonts w:ascii="GHEA Grapalat" w:hAnsi="GHEA Grapalat"/>
                <w:sz w:val="20"/>
                <w:lang w:val="pt-BR"/>
              </w:rPr>
            </w:pPr>
          </w:p>
          <w:p w14:paraId="30C38376" w14:textId="77777777" w:rsidR="00A11CA0" w:rsidRPr="00A71D81" w:rsidRDefault="00A11CA0" w:rsidP="00A11CA0">
            <w:pPr>
              <w:jc w:val="center"/>
              <w:rPr>
                <w:rFonts w:ascii="GHEA Grapalat" w:hAnsi="GHEA Grapalat"/>
                <w:sz w:val="20"/>
                <w:lang w:val="pt-BR"/>
              </w:rPr>
            </w:pPr>
          </w:p>
          <w:p w14:paraId="63C851D1" w14:textId="579709AD"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585B1A72" w14:textId="77777777" w:rsidR="00A11CA0" w:rsidRPr="00A71D81" w:rsidRDefault="00A11CA0" w:rsidP="00A11CA0">
            <w:pPr>
              <w:jc w:val="center"/>
              <w:rPr>
                <w:rFonts w:ascii="GHEA Grapalat" w:hAnsi="GHEA Grapalat"/>
                <w:sz w:val="20"/>
                <w:lang w:val="pt-BR"/>
              </w:rPr>
            </w:pPr>
          </w:p>
          <w:p w14:paraId="3A127722" w14:textId="77777777" w:rsidR="00A11CA0" w:rsidRPr="00A71D81" w:rsidRDefault="00A11CA0" w:rsidP="00A11CA0">
            <w:pPr>
              <w:jc w:val="center"/>
              <w:rPr>
                <w:rFonts w:ascii="GHEA Grapalat" w:hAnsi="GHEA Grapalat"/>
                <w:sz w:val="20"/>
                <w:lang w:val="pt-BR"/>
              </w:rPr>
            </w:pPr>
          </w:p>
          <w:p w14:paraId="16F79B64" w14:textId="71712685"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1CDFADFC" w14:textId="77777777" w:rsidR="00A11CA0" w:rsidRPr="00A71D81" w:rsidRDefault="00A11CA0" w:rsidP="00A11CA0">
            <w:pPr>
              <w:jc w:val="center"/>
              <w:rPr>
                <w:rFonts w:ascii="GHEA Grapalat" w:hAnsi="GHEA Grapalat"/>
                <w:sz w:val="20"/>
                <w:lang w:val="pt-BR"/>
              </w:rPr>
            </w:pPr>
          </w:p>
          <w:p w14:paraId="4C226527" w14:textId="77777777" w:rsidR="00A11CA0" w:rsidRPr="00A71D81" w:rsidRDefault="00A11CA0" w:rsidP="00A11CA0">
            <w:pPr>
              <w:jc w:val="center"/>
              <w:rPr>
                <w:rFonts w:ascii="GHEA Grapalat" w:hAnsi="GHEA Grapalat"/>
                <w:sz w:val="20"/>
                <w:lang w:val="pt-BR"/>
              </w:rPr>
            </w:pPr>
          </w:p>
          <w:p w14:paraId="3411045A" w14:textId="5E8F6361"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3DE474C1" w14:textId="77777777" w:rsidR="00A11CA0" w:rsidRPr="00A71D81" w:rsidRDefault="00A11CA0" w:rsidP="00A11CA0">
            <w:pPr>
              <w:jc w:val="center"/>
              <w:rPr>
                <w:rFonts w:ascii="GHEA Grapalat" w:hAnsi="GHEA Grapalat"/>
                <w:sz w:val="20"/>
                <w:lang w:val="pt-BR"/>
              </w:rPr>
            </w:pPr>
          </w:p>
          <w:p w14:paraId="005FD4E7" w14:textId="77777777" w:rsidR="00A11CA0" w:rsidRPr="00A71D81" w:rsidRDefault="00A11CA0" w:rsidP="00A11CA0">
            <w:pPr>
              <w:jc w:val="center"/>
              <w:rPr>
                <w:rFonts w:ascii="GHEA Grapalat" w:hAnsi="GHEA Grapalat"/>
                <w:sz w:val="20"/>
                <w:lang w:val="pt-BR"/>
              </w:rPr>
            </w:pPr>
          </w:p>
          <w:p w14:paraId="0BE0ACF1" w14:textId="77774BA6"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369E262E" w14:textId="77777777" w:rsidR="00A11CA0" w:rsidRPr="00A71D81" w:rsidRDefault="00A11CA0" w:rsidP="00A11CA0">
            <w:pPr>
              <w:jc w:val="center"/>
              <w:rPr>
                <w:rFonts w:ascii="GHEA Grapalat" w:hAnsi="GHEA Grapalat"/>
                <w:sz w:val="20"/>
                <w:lang w:val="pt-BR"/>
              </w:rPr>
            </w:pPr>
          </w:p>
          <w:p w14:paraId="6C2B72C6" w14:textId="77777777" w:rsidR="00A11CA0" w:rsidRPr="00A71D81" w:rsidRDefault="00A11CA0" w:rsidP="00A11CA0">
            <w:pPr>
              <w:jc w:val="center"/>
              <w:rPr>
                <w:rFonts w:ascii="GHEA Grapalat" w:hAnsi="GHEA Grapalat"/>
                <w:sz w:val="20"/>
                <w:lang w:val="pt-BR"/>
              </w:rPr>
            </w:pPr>
          </w:p>
          <w:p w14:paraId="45574E86" w14:textId="59DEFB62"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5A5EB657" w14:textId="77777777" w:rsidR="00A11CA0" w:rsidRPr="00A71D81" w:rsidRDefault="00A11CA0" w:rsidP="00A11CA0">
            <w:pPr>
              <w:jc w:val="center"/>
              <w:rPr>
                <w:rFonts w:ascii="GHEA Grapalat" w:hAnsi="GHEA Grapalat"/>
                <w:sz w:val="20"/>
                <w:lang w:val="pt-BR"/>
              </w:rPr>
            </w:pPr>
          </w:p>
          <w:p w14:paraId="7E861C57" w14:textId="77777777" w:rsidR="00A11CA0" w:rsidRPr="00A71D81" w:rsidRDefault="00A11CA0" w:rsidP="00A11CA0">
            <w:pPr>
              <w:jc w:val="center"/>
              <w:rPr>
                <w:rFonts w:ascii="GHEA Grapalat" w:hAnsi="GHEA Grapalat"/>
                <w:sz w:val="20"/>
                <w:lang w:val="pt-BR"/>
              </w:rPr>
            </w:pPr>
          </w:p>
          <w:p w14:paraId="416C54A1" w14:textId="79FA35A8"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0EE95835" w14:textId="77777777" w:rsidR="00A11CA0" w:rsidRPr="00A71D81" w:rsidRDefault="00A11CA0" w:rsidP="00A11CA0">
            <w:pPr>
              <w:jc w:val="center"/>
              <w:rPr>
                <w:rFonts w:ascii="GHEA Grapalat" w:hAnsi="GHEA Grapalat"/>
                <w:sz w:val="20"/>
                <w:lang w:val="pt-BR"/>
              </w:rPr>
            </w:pPr>
          </w:p>
          <w:p w14:paraId="28E9AB91" w14:textId="77777777" w:rsidR="00A11CA0" w:rsidRPr="00A71D81" w:rsidRDefault="00A11CA0" w:rsidP="00A11CA0">
            <w:pPr>
              <w:jc w:val="center"/>
              <w:rPr>
                <w:rFonts w:ascii="GHEA Grapalat" w:hAnsi="GHEA Grapalat"/>
                <w:sz w:val="20"/>
                <w:lang w:val="pt-BR"/>
              </w:rPr>
            </w:pPr>
          </w:p>
          <w:p w14:paraId="73F7782E" w14:textId="2767AA00"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4EF1910C" w14:textId="77777777" w:rsidR="00A11CA0" w:rsidRPr="00A71D81" w:rsidRDefault="00A11CA0" w:rsidP="00A11CA0">
            <w:pPr>
              <w:jc w:val="center"/>
              <w:rPr>
                <w:rFonts w:ascii="GHEA Grapalat" w:hAnsi="GHEA Grapalat"/>
                <w:sz w:val="20"/>
                <w:lang w:val="pt-BR"/>
              </w:rPr>
            </w:pPr>
          </w:p>
          <w:p w14:paraId="24566B67" w14:textId="77777777" w:rsidR="00A11CA0" w:rsidRPr="00A71D81" w:rsidRDefault="00A11CA0" w:rsidP="00A11CA0">
            <w:pPr>
              <w:jc w:val="center"/>
              <w:rPr>
                <w:rFonts w:ascii="GHEA Grapalat" w:hAnsi="GHEA Grapalat"/>
                <w:sz w:val="20"/>
                <w:lang w:val="pt-BR"/>
              </w:rPr>
            </w:pPr>
          </w:p>
          <w:p w14:paraId="77CA78CA" w14:textId="2263136E"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4DED219A" w14:textId="77777777" w:rsidR="00A11CA0" w:rsidRPr="00A71D81" w:rsidRDefault="00A11CA0" w:rsidP="00A11CA0">
            <w:pPr>
              <w:jc w:val="center"/>
              <w:rPr>
                <w:rFonts w:ascii="GHEA Grapalat" w:hAnsi="GHEA Grapalat"/>
                <w:sz w:val="20"/>
                <w:lang w:val="pt-BR"/>
              </w:rPr>
            </w:pPr>
          </w:p>
          <w:p w14:paraId="1D2EE518" w14:textId="77777777" w:rsidR="00A11CA0" w:rsidRPr="00A71D81" w:rsidRDefault="00A11CA0" w:rsidP="00A11CA0">
            <w:pPr>
              <w:jc w:val="center"/>
              <w:rPr>
                <w:rFonts w:ascii="GHEA Grapalat" w:hAnsi="GHEA Grapalat"/>
                <w:sz w:val="20"/>
                <w:lang w:val="pt-BR"/>
              </w:rPr>
            </w:pPr>
          </w:p>
          <w:p w14:paraId="2D88D5CB" w14:textId="2B177C86"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3F10DA00" w14:textId="77777777" w:rsidR="00A11CA0" w:rsidRPr="00A71D81" w:rsidRDefault="00A11CA0" w:rsidP="00A11CA0">
            <w:pPr>
              <w:jc w:val="center"/>
              <w:rPr>
                <w:rFonts w:ascii="GHEA Grapalat" w:hAnsi="GHEA Grapalat"/>
                <w:sz w:val="20"/>
                <w:lang w:val="pt-BR"/>
              </w:rPr>
            </w:pPr>
          </w:p>
          <w:p w14:paraId="04880A1F" w14:textId="77777777" w:rsidR="00A11CA0" w:rsidRPr="00A71D81" w:rsidRDefault="00A11CA0" w:rsidP="00A11CA0">
            <w:pPr>
              <w:jc w:val="center"/>
              <w:rPr>
                <w:rFonts w:ascii="GHEA Grapalat" w:hAnsi="GHEA Grapalat"/>
                <w:sz w:val="20"/>
                <w:lang w:val="pt-BR"/>
              </w:rPr>
            </w:pPr>
          </w:p>
          <w:p w14:paraId="757EA2B0" w14:textId="71F8EBC0"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75791032" w14:textId="77777777" w:rsidR="00A11CA0" w:rsidRPr="00A71D81" w:rsidRDefault="00A11CA0" w:rsidP="00A11CA0">
            <w:pPr>
              <w:jc w:val="center"/>
              <w:rPr>
                <w:rFonts w:ascii="GHEA Grapalat" w:hAnsi="GHEA Grapalat"/>
                <w:sz w:val="20"/>
                <w:lang w:val="pt-BR"/>
              </w:rPr>
            </w:pPr>
          </w:p>
          <w:p w14:paraId="406F3A49" w14:textId="77777777" w:rsidR="00A11CA0" w:rsidRPr="00A71D81" w:rsidRDefault="00A11CA0" w:rsidP="00A11CA0">
            <w:pPr>
              <w:jc w:val="center"/>
              <w:rPr>
                <w:rFonts w:ascii="GHEA Grapalat" w:hAnsi="GHEA Grapalat"/>
                <w:sz w:val="20"/>
                <w:lang w:val="pt-BR"/>
              </w:rPr>
            </w:pPr>
          </w:p>
          <w:p w14:paraId="163420E4" w14:textId="061BE08F"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1963" w:type="dxa"/>
          </w:tcPr>
          <w:p w14:paraId="76827FD9" w14:textId="77777777" w:rsidR="00A11CA0" w:rsidRPr="00A71D81" w:rsidRDefault="00A11CA0" w:rsidP="00A11CA0">
            <w:pPr>
              <w:jc w:val="center"/>
              <w:rPr>
                <w:rFonts w:ascii="GHEA Grapalat" w:hAnsi="GHEA Grapalat"/>
                <w:sz w:val="20"/>
                <w:lang w:val="pt-BR"/>
              </w:rPr>
            </w:pPr>
          </w:p>
          <w:p w14:paraId="076FA6FD" w14:textId="77777777" w:rsidR="00A11CA0" w:rsidRPr="00A71D81" w:rsidRDefault="00A11CA0" w:rsidP="00A11CA0">
            <w:pPr>
              <w:jc w:val="center"/>
              <w:rPr>
                <w:rFonts w:ascii="GHEA Grapalat" w:hAnsi="GHEA Grapalat"/>
                <w:sz w:val="20"/>
                <w:lang w:val="pt-BR"/>
              </w:rPr>
            </w:pPr>
          </w:p>
          <w:p w14:paraId="68DE947B" w14:textId="6165F4D3"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r>
      <w:tr w:rsidR="00A11CA0" w:rsidRPr="00A71D81" w14:paraId="3231839A" w14:textId="77777777" w:rsidTr="0041401E">
        <w:trPr>
          <w:trHeight w:val="1538"/>
        </w:trPr>
        <w:tc>
          <w:tcPr>
            <w:tcW w:w="1980" w:type="dxa"/>
            <w:vAlign w:val="center"/>
          </w:tcPr>
          <w:p w14:paraId="1D542394" w14:textId="6CE8F44F" w:rsidR="00A11CA0" w:rsidRDefault="00A11CA0" w:rsidP="00A11CA0">
            <w:pPr>
              <w:jc w:val="center"/>
              <w:rPr>
                <w:rFonts w:ascii="GHEA Grapalat" w:hAnsi="GHEA Grapalat"/>
                <w:sz w:val="20"/>
              </w:rPr>
            </w:pPr>
            <w:r>
              <w:rPr>
                <w:rFonts w:ascii="GHEA Grapalat" w:hAnsi="GHEA Grapalat"/>
                <w:sz w:val="16"/>
              </w:rPr>
              <w:t>9</w:t>
            </w:r>
          </w:p>
        </w:tc>
        <w:tc>
          <w:tcPr>
            <w:tcW w:w="2700" w:type="dxa"/>
            <w:vAlign w:val="center"/>
          </w:tcPr>
          <w:p w14:paraId="3FE5A175" w14:textId="3FF163D3" w:rsidR="00A11CA0" w:rsidRDefault="00A11CA0" w:rsidP="00A11CA0">
            <w:pPr>
              <w:jc w:val="center"/>
              <w:rPr>
                <w:rFonts w:ascii="Calibri" w:hAnsi="Calibri" w:cs="Calibri"/>
                <w:sz w:val="22"/>
                <w:szCs w:val="22"/>
              </w:rPr>
            </w:pPr>
            <w:r w:rsidRPr="00084F74">
              <w:rPr>
                <w:rFonts w:ascii="GHEA Grapalat" w:hAnsi="GHEA Grapalat" w:cs="Calibri"/>
                <w:color w:val="000000"/>
                <w:sz w:val="18"/>
                <w:szCs w:val="18"/>
              </w:rPr>
              <w:t>24321820</w:t>
            </w:r>
          </w:p>
        </w:tc>
        <w:tc>
          <w:tcPr>
            <w:tcW w:w="2520" w:type="dxa"/>
            <w:vAlign w:val="center"/>
          </w:tcPr>
          <w:p w14:paraId="676FE449" w14:textId="2A8F6980" w:rsidR="00A11CA0" w:rsidRDefault="00A11CA0" w:rsidP="00A11CA0">
            <w:pPr>
              <w:jc w:val="center"/>
              <w:rPr>
                <w:rFonts w:ascii="GHEA Grapalat" w:hAnsi="GHEA Grapalat" w:cs="Calibri"/>
                <w:sz w:val="22"/>
                <w:szCs w:val="22"/>
              </w:rPr>
            </w:pPr>
            <w:r w:rsidRPr="00D642CA">
              <w:rPr>
                <w:rFonts w:ascii="GHEA Grapalat" w:hAnsi="GHEA Grapalat" w:cs="Calibri"/>
                <w:color w:val="000000"/>
                <w:sz w:val="18"/>
                <w:szCs w:val="18"/>
              </w:rPr>
              <w:t>Էթիլացետատ CH3COOC2H5</w:t>
            </w:r>
          </w:p>
        </w:tc>
        <w:tc>
          <w:tcPr>
            <w:tcW w:w="474" w:type="dxa"/>
          </w:tcPr>
          <w:p w14:paraId="1F6E3658" w14:textId="77777777" w:rsidR="00A11CA0" w:rsidRPr="00A71D81" w:rsidRDefault="00A11CA0" w:rsidP="00A11CA0">
            <w:pPr>
              <w:jc w:val="center"/>
              <w:rPr>
                <w:rFonts w:ascii="GHEA Grapalat" w:hAnsi="GHEA Grapalat"/>
                <w:sz w:val="20"/>
                <w:lang w:val="pt-BR"/>
              </w:rPr>
            </w:pPr>
          </w:p>
          <w:p w14:paraId="622792D3" w14:textId="77777777" w:rsidR="00A11CA0" w:rsidRPr="00A71D81" w:rsidRDefault="00A11CA0" w:rsidP="00A11CA0">
            <w:pPr>
              <w:jc w:val="center"/>
              <w:rPr>
                <w:rFonts w:ascii="GHEA Grapalat" w:hAnsi="GHEA Grapalat"/>
                <w:sz w:val="20"/>
                <w:lang w:val="pt-BR"/>
              </w:rPr>
            </w:pPr>
          </w:p>
          <w:p w14:paraId="4A95BC1B" w14:textId="2338A616"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4F485004" w14:textId="77777777" w:rsidR="00A11CA0" w:rsidRPr="00A71D81" w:rsidRDefault="00A11CA0" w:rsidP="00A11CA0">
            <w:pPr>
              <w:jc w:val="center"/>
              <w:rPr>
                <w:rFonts w:ascii="GHEA Grapalat" w:hAnsi="GHEA Grapalat"/>
                <w:sz w:val="20"/>
                <w:lang w:val="pt-BR"/>
              </w:rPr>
            </w:pPr>
          </w:p>
          <w:p w14:paraId="243281DF" w14:textId="77777777" w:rsidR="00A11CA0" w:rsidRPr="00A71D81" w:rsidRDefault="00A11CA0" w:rsidP="00A11CA0">
            <w:pPr>
              <w:jc w:val="center"/>
              <w:rPr>
                <w:rFonts w:ascii="GHEA Grapalat" w:hAnsi="GHEA Grapalat"/>
                <w:sz w:val="20"/>
                <w:lang w:val="pt-BR"/>
              </w:rPr>
            </w:pPr>
          </w:p>
          <w:p w14:paraId="6D5E2DC0" w14:textId="40AD0860"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492725D6" w14:textId="77777777" w:rsidR="00A11CA0" w:rsidRPr="00A71D81" w:rsidRDefault="00A11CA0" w:rsidP="00A11CA0">
            <w:pPr>
              <w:jc w:val="center"/>
              <w:rPr>
                <w:rFonts w:ascii="GHEA Grapalat" w:hAnsi="GHEA Grapalat"/>
                <w:sz w:val="20"/>
                <w:lang w:val="pt-BR"/>
              </w:rPr>
            </w:pPr>
          </w:p>
          <w:p w14:paraId="7DE37035" w14:textId="77777777" w:rsidR="00A11CA0" w:rsidRPr="00A71D81" w:rsidRDefault="00A11CA0" w:rsidP="00A11CA0">
            <w:pPr>
              <w:jc w:val="center"/>
              <w:rPr>
                <w:rFonts w:ascii="GHEA Grapalat" w:hAnsi="GHEA Grapalat"/>
                <w:sz w:val="20"/>
                <w:lang w:val="pt-BR"/>
              </w:rPr>
            </w:pPr>
          </w:p>
          <w:p w14:paraId="510E05B3" w14:textId="1954AFEC"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60ED9E37" w14:textId="77777777" w:rsidR="00A11CA0" w:rsidRPr="00A71D81" w:rsidRDefault="00A11CA0" w:rsidP="00A11CA0">
            <w:pPr>
              <w:jc w:val="center"/>
              <w:rPr>
                <w:rFonts w:ascii="GHEA Grapalat" w:hAnsi="GHEA Grapalat"/>
                <w:sz w:val="20"/>
                <w:lang w:val="pt-BR"/>
              </w:rPr>
            </w:pPr>
          </w:p>
          <w:p w14:paraId="16DB87A3" w14:textId="77777777" w:rsidR="00A11CA0" w:rsidRPr="00A71D81" w:rsidRDefault="00A11CA0" w:rsidP="00A11CA0">
            <w:pPr>
              <w:jc w:val="center"/>
              <w:rPr>
                <w:rFonts w:ascii="GHEA Grapalat" w:hAnsi="GHEA Grapalat"/>
                <w:sz w:val="20"/>
                <w:lang w:val="pt-BR"/>
              </w:rPr>
            </w:pPr>
          </w:p>
          <w:p w14:paraId="21FD940C" w14:textId="7EEF4204"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3BC4906F" w14:textId="77777777" w:rsidR="00A11CA0" w:rsidRPr="00A71D81" w:rsidRDefault="00A11CA0" w:rsidP="00A11CA0">
            <w:pPr>
              <w:jc w:val="center"/>
              <w:rPr>
                <w:rFonts w:ascii="GHEA Grapalat" w:hAnsi="GHEA Grapalat"/>
                <w:sz w:val="20"/>
                <w:lang w:val="pt-BR"/>
              </w:rPr>
            </w:pPr>
          </w:p>
          <w:p w14:paraId="7EE5CB43" w14:textId="77777777" w:rsidR="00A11CA0" w:rsidRPr="00A71D81" w:rsidRDefault="00A11CA0" w:rsidP="00A11CA0">
            <w:pPr>
              <w:jc w:val="center"/>
              <w:rPr>
                <w:rFonts w:ascii="GHEA Grapalat" w:hAnsi="GHEA Grapalat"/>
                <w:sz w:val="20"/>
                <w:lang w:val="pt-BR"/>
              </w:rPr>
            </w:pPr>
          </w:p>
          <w:p w14:paraId="1825590B" w14:textId="50B3BA7B"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1A05E551" w14:textId="77777777" w:rsidR="00A11CA0" w:rsidRPr="00A71D81" w:rsidRDefault="00A11CA0" w:rsidP="00A11CA0">
            <w:pPr>
              <w:jc w:val="center"/>
              <w:rPr>
                <w:rFonts w:ascii="GHEA Grapalat" w:hAnsi="GHEA Grapalat"/>
                <w:sz w:val="20"/>
                <w:lang w:val="pt-BR"/>
              </w:rPr>
            </w:pPr>
          </w:p>
          <w:p w14:paraId="6F3B05BA" w14:textId="77777777" w:rsidR="00A11CA0" w:rsidRPr="00A71D81" w:rsidRDefault="00A11CA0" w:rsidP="00A11CA0">
            <w:pPr>
              <w:jc w:val="center"/>
              <w:rPr>
                <w:rFonts w:ascii="GHEA Grapalat" w:hAnsi="GHEA Grapalat"/>
                <w:sz w:val="20"/>
                <w:lang w:val="pt-BR"/>
              </w:rPr>
            </w:pPr>
          </w:p>
          <w:p w14:paraId="6BD5B5D0" w14:textId="46579E57"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2A624D7E" w14:textId="77777777" w:rsidR="00A11CA0" w:rsidRPr="00A71D81" w:rsidRDefault="00A11CA0" w:rsidP="00A11CA0">
            <w:pPr>
              <w:jc w:val="center"/>
              <w:rPr>
                <w:rFonts w:ascii="GHEA Grapalat" w:hAnsi="GHEA Grapalat"/>
                <w:sz w:val="20"/>
                <w:lang w:val="pt-BR"/>
              </w:rPr>
            </w:pPr>
          </w:p>
          <w:p w14:paraId="1843A51B" w14:textId="77777777" w:rsidR="00A11CA0" w:rsidRPr="00A71D81" w:rsidRDefault="00A11CA0" w:rsidP="00A11CA0">
            <w:pPr>
              <w:jc w:val="center"/>
              <w:rPr>
                <w:rFonts w:ascii="GHEA Grapalat" w:hAnsi="GHEA Grapalat"/>
                <w:sz w:val="20"/>
                <w:lang w:val="pt-BR"/>
              </w:rPr>
            </w:pPr>
          </w:p>
          <w:p w14:paraId="00ACDCF6" w14:textId="7621B779"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0688A5C8" w14:textId="77777777" w:rsidR="00A11CA0" w:rsidRPr="00A71D81" w:rsidRDefault="00A11CA0" w:rsidP="00A11CA0">
            <w:pPr>
              <w:jc w:val="center"/>
              <w:rPr>
                <w:rFonts w:ascii="GHEA Grapalat" w:hAnsi="GHEA Grapalat"/>
                <w:sz w:val="20"/>
                <w:lang w:val="pt-BR"/>
              </w:rPr>
            </w:pPr>
          </w:p>
          <w:p w14:paraId="434C90D8" w14:textId="77777777" w:rsidR="00A11CA0" w:rsidRPr="00A71D81" w:rsidRDefault="00A11CA0" w:rsidP="00A11CA0">
            <w:pPr>
              <w:jc w:val="center"/>
              <w:rPr>
                <w:rFonts w:ascii="GHEA Grapalat" w:hAnsi="GHEA Grapalat"/>
                <w:sz w:val="20"/>
                <w:lang w:val="pt-BR"/>
              </w:rPr>
            </w:pPr>
          </w:p>
          <w:p w14:paraId="02A5682B" w14:textId="6B5D883B"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7E40307F" w14:textId="77777777" w:rsidR="00A11CA0" w:rsidRPr="00A71D81" w:rsidRDefault="00A11CA0" w:rsidP="00A11CA0">
            <w:pPr>
              <w:jc w:val="center"/>
              <w:rPr>
                <w:rFonts w:ascii="GHEA Grapalat" w:hAnsi="GHEA Grapalat"/>
                <w:sz w:val="20"/>
                <w:lang w:val="pt-BR"/>
              </w:rPr>
            </w:pPr>
          </w:p>
          <w:p w14:paraId="7F917C15" w14:textId="77777777" w:rsidR="00A11CA0" w:rsidRPr="00A71D81" w:rsidRDefault="00A11CA0" w:rsidP="00A11CA0">
            <w:pPr>
              <w:jc w:val="center"/>
              <w:rPr>
                <w:rFonts w:ascii="GHEA Grapalat" w:hAnsi="GHEA Grapalat"/>
                <w:sz w:val="20"/>
                <w:lang w:val="pt-BR"/>
              </w:rPr>
            </w:pPr>
          </w:p>
          <w:p w14:paraId="1E99DFD7" w14:textId="0B522CE4"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6A90D2A9" w14:textId="77777777" w:rsidR="00A11CA0" w:rsidRPr="00A71D81" w:rsidRDefault="00A11CA0" w:rsidP="00A11CA0">
            <w:pPr>
              <w:jc w:val="center"/>
              <w:rPr>
                <w:rFonts w:ascii="GHEA Grapalat" w:hAnsi="GHEA Grapalat"/>
                <w:sz w:val="20"/>
                <w:lang w:val="pt-BR"/>
              </w:rPr>
            </w:pPr>
          </w:p>
          <w:p w14:paraId="50EE8133" w14:textId="77777777" w:rsidR="00A11CA0" w:rsidRPr="00A71D81" w:rsidRDefault="00A11CA0" w:rsidP="00A11CA0">
            <w:pPr>
              <w:jc w:val="center"/>
              <w:rPr>
                <w:rFonts w:ascii="GHEA Grapalat" w:hAnsi="GHEA Grapalat"/>
                <w:sz w:val="20"/>
                <w:lang w:val="pt-BR"/>
              </w:rPr>
            </w:pPr>
          </w:p>
          <w:p w14:paraId="102CEC26" w14:textId="68DF5944"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5B707A71" w14:textId="77777777" w:rsidR="00A11CA0" w:rsidRPr="00A71D81" w:rsidRDefault="00A11CA0" w:rsidP="00A11CA0">
            <w:pPr>
              <w:jc w:val="center"/>
              <w:rPr>
                <w:rFonts w:ascii="GHEA Grapalat" w:hAnsi="GHEA Grapalat"/>
                <w:sz w:val="20"/>
                <w:lang w:val="pt-BR"/>
              </w:rPr>
            </w:pPr>
          </w:p>
          <w:p w14:paraId="05161ABE" w14:textId="77777777" w:rsidR="00A11CA0" w:rsidRPr="00A71D81" w:rsidRDefault="00A11CA0" w:rsidP="00A11CA0">
            <w:pPr>
              <w:jc w:val="center"/>
              <w:rPr>
                <w:rFonts w:ascii="GHEA Grapalat" w:hAnsi="GHEA Grapalat"/>
                <w:sz w:val="20"/>
                <w:lang w:val="pt-BR"/>
              </w:rPr>
            </w:pPr>
          </w:p>
          <w:p w14:paraId="266C1901" w14:textId="3C0CAEC2"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4D992A1C" w14:textId="77777777" w:rsidR="00A11CA0" w:rsidRPr="00A71D81" w:rsidRDefault="00A11CA0" w:rsidP="00A11CA0">
            <w:pPr>
              <w:jc w:val="center"/>
              <w:rPr>
                <w:rFonts w:ascii="GHEA Grapalat" w:hAnsi="GHEA Grapalat"/>
                <w:sz w:val="20"/>
                <w:lang w:val="pt-BR"/>
              </w:rPr>
            </w:pPr>
          </w:p>
          <w:p w14:paraId="07F141A7" w14:textId="77777777" w:rsidR="00A11CA0" w:rsidRPr="00A71D81" w:rsidRDefault="00A11CA0" w:rsidP="00A11CA0">
            <w:pPr>
              <w:jc w:val="center"/>
              <w:rPr>
                <w:rFonts w:ascii="GHEA Grapalat" w:hAnsi="GHEA Grapalat"/>
                <w:sz w:val="20"/>
                <w:lang w:val="pt-BR"/>
              </w:rPr>
            </w:pPr>
          </w:p>
          <w:p w14:paraId="1C07F71F" w14:textId="4D70501A"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1963" w:type="dxa"/>
          </w:tcPr>
          <w:p w14:paraId="68BDC445" w14:textId="77777777" w:rsidR="00A11CA0" w:rsidRPr="00A71D81" w:rsidRDefault="00A11CA0" w:rsidP="00A11CA0">
            <w:pPr>
              <w:jc w:val="center"/>
              <w:rPr>
                <w:rFonts w:ascii="GHEA Grapalat" w:hAnsi="GHEA Grapalat"/>
                <w:sz w:val="20"/>
                <w:lang w:val="pt-BR"/>
              </w:rPr>
            </w:pPr>
          </w:p>
          <w:p w14:paraId="531F6834" w14:textId="77777777" w:rsidR="00A11CA0" w:rsidRPr="00A71D81" w:rsidRDefault="00A11CA0" w:rsidP="00A11CA0">
            <w:pPr>
              <w:jc w:val="center"/>
              <w:rPr>
                <w:rFonts w:ascii="GHEA Grapalat" w:hAnsi="GHEA Grapalat"/>
                <w:sz w:val="20"/>
                <w:lang w:val="pt-BR"/>
              </w:rPr>
            </w:pPr>
          </w:p>
          <w:p w14:paraId="78A0217C" w14:textId="76ED6442"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r>
      <w:tr w:rsidR="00A11CA0" w:rsidRPr="00A71D81" w14:paraId="18C04ACD" w14:textId="77777777" w:rsidTr="0041401E">
        <w:trPr>
          <w:trHeight w:val="1538"/>
        </w:trPr>
        <w:tc>
          <w:tcPr>
            <w:tcW w:w="1980" w:type="dxa"/>
            <w:vAlign w:val="center"/>
          </w:tcPr>
          <w:p w14:paraId="44F9C9B0" w14:textId="5ACF10CA" w:rsidR="00A11CA0" w:rsidRDefault="00A11CA0" w:rsidP="00A11CA0">
            <w:pPr>
              <w:jc w:val="center"/>
              <w:rPr>
                <w:rFonts w:ascii="GHEA Grapalat" w:hAnsi="GHEA Grapalat"/>
                <w:sz w:val="20"/>
              </w:rPr>
            </w:pPr>
            <w:r>
              <w:rPr>
                <w:rFonts w:ascii="GHEA Grapalat" w:hAnsi="GHEA Grapalat"/>
                <w:sz w:val="16"/>
              </w:rPr>
              <w:lastRenderedPageBreak/>
              <w:t>10</w:t>
            </w:r>
          </w:p>
        </w:tc>
        <w:tc>
          <w:tcPr>
            <w:tcW w:w="2700" w:type="dxa"/>
            <w:vAlign w:val="center"/>
          </w:tcPr>
          <w:p w14:paraId="3DBB3C4E" w14:textId="54C4058D" w:rsidR="00A11CA0" w:rsidRDefault="00A11CA0" w:rsidP="00A11CA0">
            <w:pPr>
              <w:jc w:val="center"/>
              <w:rPr>
                <w:rFonts w:ascii="Calibri" w:hAnsi="Calibri" w:cs="Calibri"/>
                <w:sz w:val="22"/>
                <w:szCs w:val="22"/>
              </w:rPr>
            </w:pPr>
            <w:r>
              <w:rPr>
                <w:rFonts w:ascii="Calibri" w:hAnsi="Calibri" w:cs="Calibri"/>
              </w:rPr>
              <w:t>33671135</w:t>
            </w:r>
          </w:p>
        </w:tc>
        <w:tc>
          <w:tcPr>
            <w:tcW w:w="2520" w:type="dxa"/>
            <w:vAlign w:val="center"/>
          </w:tcPr>
          <w:p w14:paraId="53054E3B" w14:textId="7F15C8D6" w:rsidR="00A11CA0" w:rsidRDefault="00A11CA0" w:rsidP="00A11CA0">
            <w:pPr>
              <w:jc w:val="center"/>
              <w:rPr>
                <w:rFonts w:ascii="GHEA Grapalat" w:hAnsi="GHEA Grapalat" w:cs="Calibri"/>
                <w:sz w:val="22"/>
                <w:szCs w:val="22"/>
              </w:rPr>
            </w:pPr>
            <w:r w:rsidRPr="00D642CA">
              <w:rPr>
                <w:rFonts w:ascii="GHEA Grapalat" w:hAnsi="GHEA Grapalat" w:cs="Calibri"/>
                <w:color w:val="000000"/>
                <w:sz w:val="18"/>
                <w:szCs w:val="18"/>
              </w:rPr>
              <w:t>Կալցիումի քլորիդ</w:t>
            </w:r>
          </w:p>
        </w:tc>
        <w:tc>
          <w:tcPr>
            <w:tcW w:w="474" w:type="dxa"/>
          </w:tcPr>
          <w:p w14:paraId="0C2C4239" w14:textId="77777777" w:rsidR="00A11CA0" w:rsidRPr="00A71D81" w:rsidRDefault="00A11CA0" w:rsidP="00A11CA0">
            <w:pPr>
              <w:jc w:val="center"/>
              <w:rPr>
                <w:rFonts w:ascii="GHEA Grapalat" w:hAnsi="GHEA Grapalat"/>
                <w:sz w:val="20"/>
                <w:lang w:val="pt-BR"/>
              </w:rPr>
            </w:pPr>
          </w:p>
          <w:p w14:paraId="18F53D21" w14:textId="77777777" w:rsidR="00A11CA0" w:rsidRPr="00A71D81" w:rsidRDefault="00A11CA0" w:rsidP="00A11CA0">
            <w:pPr>
              <w:jc w:val="center"/>
              <w:rPr>
                <w:rFonts w:ascii="GHEA Grapalat" w:hAnsi="GHEA Grapalat"/>
                <w:sz w:val="20"/>
                <w:lang w:val="pt-BR"/>
              </w:rPr>
            </w:pPr>
          </w:p>
          <w:p w14:paraId="0D971BBB" w14:textId="1336EC37"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3D10A98F" w14:textId="77777777" w:rsidR="00A11CA0" w:rsidRPr="00A71D81" w:rsidRDefault="00A11CA0" w:rsidP="00A11CA0">
            <w:pPr>
              <w:jc w:val="center"/>
              <w:rPr>
                <w:rFonts w:ascii="GHEA Grapalat" w:hAnsi="GHEA Grapalat"/>
                <w:sz w:val="20"/>
                <w:lang w:val="pt-BR"/>
              </w:rPr>
            </w:pPr>
          </w:p>
          <w:p w14:paraId="4345B9E7" w14:textId="77777777" w:rsidR="00A11CA0" w:rsidRPr="00A71D81" w:rsidRDefault="00A11CA0" w:rsidP="00A11CA0">
            <w:pPr>
              <w:jc w:val="center"/>
              <w:rPr>
                <w:rFonts w:ascii="GHEA Grapalat" w:hAnsi="GHEA Grapalat"/>
                <w:sz w:val="20"/>
                <w:lang w:val="pt-BR"/>
              </w:rPr>
            </w:pPr>
          </w:p>
          <w:p w14:paraId="790F96CB" w14:textId="64F99C6C"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56F2BC57" w14:textId="77777777" w:rsidR="00A11CA0" w:rsidRPr="00A71D81" w:rsidRDefault="00A11CA0" w:rsidP="00A11CA0">
            <w:pPr>
              <w:jc w:val="center"/>
              <w:rPr>
                <w:rFonts w:ascii="GHEA Grapalat" w:hAnsi="GHEA Grapalat"/>
                <w:sz w:val="20"/>
                <w:lang w:val="pt-BR"/>
              </w:rPr>
            </w:pPr>
          </w:p>
          <w:p w14:paraId="39303F08" w14:textId="77777777" w:rsidR="00A11CA0" w:rsidRPr="00A71D81" w:rsidRDefault="00A11CA0" w:rsidP="00A11CA0">
            <w:pPr>
              <w:jc w:val="center"/>
              <w:rPr>
                <w:rFonts w:ascii="GHEA Grapalat" w:hAnsi="GHEA Grapalat"/>
                <w:sz w:val="20"/>
                <w:lang w:val="pt-BR"/>
              </w:rPr>
            </w:pPr>
          </w:p>
          <w:p w14:paraId="6618DCFC" w14:textId="0AEEDF31"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08F500A5" w14:textId="77777777" w:rsidR="00A11CA0" w:rsidRPr="00A71D81" w:rsidRDefault="00A11CA0" w:rsidP="00A11CA0">
            <w:pPr>
              <w:jc w:val="center"/>
              <w:rPr>
                <w:rFonts w:ascii="GHEA Grapalat" w:hAnsi="GHEA Grapalat"/>
                <w:sz w:val="20"/>
                <w:lang w:val="pt-BR"/>
              </w:rPr>
            </w:pPr>
          </w:p>
          <w:p w14:paraId="3A266301" w14:textId="77777777" w:rsidR="00A11CA0" w:rsidRPr="00A71D81" w:rsidRDefault="00A11CA0" w:rsidP="00A11CA0">
            <w:pPr>
              <w:jc w:val="center"/>
              <w:rPr>
                <w:rFonts w:ascii="GHEA Grapalat" w:hAnsi="GHEA Grapalat"/>
                <w:sz w:val="20"/>
                <w:lang w:val="pt-BR"/>
              </w:rPr>
            </w:pPr>
          </w:p>
          <w:p w14:paraId="62E29778" w14:textId="6DB0E584"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3661F616" w14:textId="77777777" w:rsidR="00A11CA0" w:rsidRPr="00A71D81" w:rsidRDefault="00A11CA0" w:rsidP="00A11CA0">
            <w:pPr>
              <w:jc w:val="center"/>
              <w:rPr>
                <w:rFonts w:ascii="GHEA Grapalat" w:hAnsi="GHEA Grapalat"/>
                <w:sz w:val="20"/>
                <w:lang w:val="pt-BR"/>
              </w:rPr>
            </w:pPr>
          </w:p>
          <w:p w14:paraId="672A6AA7" w14:textId="77777777" w:rsidR="00A11CA0" w:rsidRPr="00A71D81" w:rsidRDefault="00A11CA0" w:rsidP="00A11CA0">
            <w:pPr>
              <w:jc w:val="center"/>
              <w:rPr>
                <w:rFonts w:ascii="GHEA Grapalat" w:hAnsi="GHEA Grapalat"/>
                <w:sz w:val="20"/>
                <w:lang w:val="pt-BR"/>
              </w:rPr>
            </w:pPr>
          </w:p>
          <w:p w14:paraId="29D9D453" w14:textId="614A7F81"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020A54DA" w14:textId="77777777" w:rsidR="00A11CA0" w:rsidRPr="00A71D81" w:rsidRDefault="00A11CA0" w:rsidP="00A11CA0">
            <w:pPr>
              <w:jc w:val="center"/>
              <w:rPr>
                <w:rFonts w:ascii="GHEA Grapalat" w:hAnsi="GHEA Grapalat"/>
                <w:sz w:val="20"/>
                <w:lang w:val="pt-BR"/>
              </w:rPr>
            </w:pPr>
          </w:p>
          <w:p w14:paraId="6165F2A1" w14:textId="77777777" w:rsidR="00A11CA0" w:rsidRPr="00A71D81" w:rsidRDefault="00A11CA0" w:rsidP="00A11CA0">
            <w:pPr>
              <w:jc w:val="center"/>
              <w:rPr>
                <w:rFonts w:ascii="GHEA Grapalat" w:hAnsi="GHEA Grapalat"/>
                <w:sz w:val="20"/>
                <w:lang w:val="pt-BR"/>
              </w:rPr>
            </w:pPr>
          </w:p>
          <w:p w14:paraId="24B3460D" w14:textId="1F19F69D"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4216B3A3" w14:textId="77777777" w:rsidR="00A11CA0" w:rsidRPr="00A71D81" w:rsidRDefault="00A11CA0" w:rsidP="00A11CA0">
            <w:pPr>
              <w:jc w:val="center"/>
              <w:rPr>
                <w:rFonts w:ascii="GHEA Grapalat" w:hAnsi="GHEA Grapalat"/>
                <w:sz w:val="20"/>
                <w:lang w:val="pt-BR"/>
              </w:rPr>
            </w:pPr>
          </w:p>
          <w:p w14:paraId="7BF63C71" w14:textId="77777777" w:rsidR="00A11CA0" w:rsidRPr="00A71D81" w:rsidRDefault="00A11CA0" w:rsidP="00A11CA0">
            <w:pPr>
              <w:jc w:val="center"/>
              <w:rPr>
                <w:rFonts w:ascii="GHEA Grapalat" w:hAnsi="GHEA Grapalat"/>
                <w:sz w:val="20"/>
                <w:lang w:val="pt-BR"/>
              </w:rPr>
            </w:pPr>
          </w:p>
          <w:p w14:paraId="0C9328A8" w14:textId="3079BF27"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49A6F7A3" w14:textId="77777777" w:rsidR="00A11CA0" w:rsidRPr="00A71D81" w:rsidRDefault="00A11CA0" w:rsidP="00A11CA0">
            <w:pPr>
              <w:jc w:val="center"/>
              <w:rPr>
                <w:rFonts w:ascii="GHEA Grapalat" w:hAnsi="GHEA Grapalat"/>
                <w:sz w:val="20"/>
                <w:lang w:val="pt-BR"/>
              </w:rPr>
            </w:pPr>
          </w:p>
          <w:p w14:paraId="2576F219" w14:textId="77777777" w:rsidR="00A11CA0" w:rsidRPr="00A71D81" w:rsidRDefault="00A11CA0" w:rsidP="00A11CA0">
            <w:pPr>
              <w:jc w:val="center"/>
              <w:rPr>
                <w:rFonts w:ascii="GHEA Grapalat" w:hAnsi="GHEA Grapalat"/>
                <w:sz w:val="20"/>
                <w:lang w:val="pt-BR"/>
              </w:rPr>
            </w:pPr>
          </w:p>
          <w:p w14:paraId="048B76E6" w14:textId="5F32604D"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2AA56528" w14:textId="77777777" w:rsidR="00A11CA0" w:rsidRPr="00A71D81" w:rsidRDefault="00A11CA0" w:rsidP="00A11CA0">
            <w:pPr>
              <w:jc w:val="center"/>
              <w:rPr>
                <w:rFonts w:ascii="GHEA Grapalat" w:hAnsi="GHEA Grapalat"/>
                <w:sz w:val="20"/>
                <w:lang w:val="pt-BR"/>
              </w:rPr>
            </w:pPr>
          </w:p>
          <w:p w14:paraId="26267AB0" w14:textId="77777777" w:rsidR="00A11CA0" w:rsidRPr="00A71D81" w:rsidRDefault="00A11CA0" w:rsidP="00A11CA0">
            <w:pPr>
              <w:jc w:val="center"/>
              <w:rPr>
                <w:rFonts w:ascii="GHEA Grapalat" w:hAnsi="GHEA Grapalat"/>
                <w:sz w:val="20"/>
                <w:lang w:val="pt-BR"/>
              </w:rPr>
            </w:pPr>
          </w:p>
          <w:p w14:paraId="755CFC11" w14:textId="2D3D6C88"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287978E5" w14:textId="77777777" w:rsidR="00A11CA0" w:rsidRPr="00A71D81" w:rsidRDefault="00A11CA0" w:rsidP="00A11CA0">
            <w:pPr>
              <w:jc w:val="center"/>
              <w:rPr>
                <w:rFonts w:ascii="GHEA Grapalat" w:hAnsi="GHEA Grapalat"/>
                <w:sz w:val="20"/>
                <w:lang w:val="pt-BR"/>
              </w:rPr>
            </w:pPr>
          </w:p>
          <w:p w14:paraId="571FBAB6" w14:textId="77777777" w:rsidR="00A11CA0" w:rsidRPr="00A71D81" w:rsidRDefault="00A11CA0" w:rsidP="00A11CA0">
            <w:pPr>
              <w:jc w:val="center"/>
              <w:rPr>
                <w:rFonts w:ascii="GHEA Grapalat" w:hAnsi="GHEA Grapalat"/>
                <w:sz w:val="20"/>
                <w:lang w:val="pt-BR"/>
              </w:rPr>
            </w:pPr>
          </w:p>
          <w:p w14:paraId="0B3EFFF4" w14:textId="774AC9EE"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0B31AC4C" w14:textId="77777777" w:rsidR="00A11CA0" w:rsidRPr="00A71D81" w:rsidRDefault="00A11CA0" w:rsidP="00A11CA0">
            <w:pPr>
              <w:jc w:val="center"/>
              <w:rPr>
                <w:rFonts w:ascii="GHEA Grapalat" w:hAnsi="GHEA Grapalat"/>
                <w:sz w:val="20"/>
                <w:lang w:val="pt-BR"/>
              </w:rPr>
            </w:pPr>
          </w:p>
          <w:p w14:paraId="0BAB8467" w14:textId="77777777" w:rsidR="00A11CA0" w:rsidRPr="00A71D81" w:rsidRDefault="00A11CA0" w:rsidP="00A11CA0">
            <w:pPr>
              <w:jc w:val="center"/>
              <w:rPr>
                <w:rFonts w:ascii="GHEA Grapalat" w:hAnsi="GHEA Grapalat"/>
                <w:sz w:val="20"/>
                <w:lang w:val="pt-BR"/>
              </w:rPr>
            </w:pPr>
          </w:p>
          <w:p w14:paraId="0AEDFD26" w14:textId="4E031E03"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68A33493" w14:textId="77777777" w:rsidR="00A11CA0" w:rsidRPr="00A71D81" w:rsidRDefault="00A11CA0" w:rsidP="00A11CA0">
            <w:pPr>
              <w:jc w:val="center"/>
              <w:rPr>
                <w:rFonts w:ascii="GHEA Grapalat" w:hAnsi="GHEA Grapalat"/>
                <w:sz w:val="20"/>
                <w:lang w:val="pt-BR"/>
              </w:rPr>
            </w:pPr>
          </w:p>
          <w:p w14:paraId="5824E349" w14:textId="77777777" w:rsidR="00A11CA0" w:rsidRPr="00A71D81" w:rsidRDefault="00A11CA0" w:rsidP="00A11CA0">
            <w:pPr>
              <w:jc w:val="center"/>
              <w:rPr>
                <w:rFonts w:ascii="GHEA Grapalat" w:hAnsi="GHEA Grapalat"/>
                <w:sz w:val="20"/>
                <w:lang w:val="pt-BR"/>
              </w:rPr>
            </w:pPr>
          </w:p>
          <w:p w14:paraId="6715558C" w14:textId="1A305957"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1963" w:type="dxa"/>
          </w:tcPr>
          <w:p w14:paraId="4BE00EB6" w14:textId="77777777" w:rsidR="00A11CA0" w:rsidRPr="00A71D81" w:rsidRDefault="00A11CA0" w:rsidP="00A11CA0">
            <w:pPr>
              <w:jc w:val="center"/>
              <w:rPr>
                <w:rFonts w:ascii="GHEA Grapalat" w:hAnsi="GHEA Grapalat"/>
                <w:sz w:val="20"/>
                <w:lang w:val="pt-BR"/>
              </w:rPr>
            </w:pPr>
          </w:p>
          <w:p w14:paraId="6DA1271E" w14:textId="77777777" w:rsidR="00A11CA0" w:rsidRPr="00A71D81" w:rsidRDefault="00A11CA0" w:rsidP="00A11CA0">
            <w:pPr>
              <w:jc w:val="center"/>
              <w:rPr>
                <w:rFonts w:ascii="GHEA Grapalat" w:hAnsi="GHEA Grapalat"/>
                <w:sz w:val="20"/>
                <w:lang w:val="pt-BR"/>
              </w:rPr>
            </w:pPr>
          </w:p>
          <w:p w14:paraId="387FC549" w14:textId="5A66A348"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r>
      <w:tr w:rsidR="00A11CA0" w:rsidRPr="00A71D81" w14:paraId="0217DD59" w14:textId="77777777" w:rsidTr="0041401E">
        <w:trPr>
          <w:trHeight w:val="1538"/>
        </w:trPr>
        <w:tc>
          <w:tcPr>
            <w:tcW w:w="1980" w:type="dxa"/>
            <w:vAlign w:val="center"/>
          </w:tcPr>
          <w:p w14:paraId="4C816897" w14:textId="68934817" w:rsidR="00A11CA0" w:rsidRDefault="00A11CA0" w:rsidP="00A11CA0">
            <w:pPr>
              <w:jc w:val="center"/>
              <w:rPr>
                <w:rFonts w:ascii="GHEA Grapalat" w:hAnsi="GHEA Grapalat"/>
                <w:sz w:val="16"/>
              </w:rPr>
            </w:pPr>
            <w:r>
              <w:rPr>
                <w:rFonts w:ascii="GHEA Grapalat" w:hAnsi="GHEA Grapalat"/>
                <w:sz w:val="16"/>
              </w:rPr>
              <w:t>11</w:t>
            </w:r>
          </w:p>
        </w:tc>
        <w:tc>
          <w:tcPr>
            <w:tcW w:w="2700" w:type="dxa"/>
            <w:vAlign w:val="center"/>
          </w:tcPr>
          <w:p w14:paraId="1B965761" w14:textId="7541935D" w:rsidR="00A11CA0" w:rsidRDefault="00A11CA0" w:rsidP="00A11CA0">
            <w:pPr>
              <w:jc w:val="center"/>
              <w:rPr>
                <w:rFonts w:ascii="Calibri" w:hAnsi="Calibri" w:cs="Calibri"/>
              </w:rPr>
            </w:pPr>
            <w:r>
              <w:rPr>
                <w:rFonts w:ascii="Calibri" w:hAnsi="Calibri" w:cs="Calibri"/>
              </w:rPr>
              <w:t>24321863</w:t>
            </w:r>
          </w:p>
        </w:tc>
        <w:tc>
          <w:tcPr>
            <w:tcW w:w="2520" w:type="dxa"/>
            <w:vAlign w:val="center"/>
          </w:tcPr>
          <w:p w14:paraId="71A2D4A4" w14:textId="6FBF5509" w:rsidR="00A11CA0" w:rsidRPr="00D642CA" w:rsidRDefault="00A11CA0" w:rsidP="00A11CA0">
            <w:pPr>
              <w:jc w:val="center"/>
              <w:rPr>
                <w:rFonts w:ascii="GHEA Grapalat" w:hAnsi="GHEA Grapalat" w:cs="Calibri"/>
                <w:color w:val="000000"/>
                <w:sz w:val="18"/>
                <w:szCs w:val="18"/>
              </w:rPr>
            </w:pPr>
            <w:r w:rsidRPr="00D642CA">
              <w:rPr>
                <w:rFonts w:ascii="GHEA Grapalat" w:hAnsi="GHEA Grapalat" w:cs="Calibri"/>
                <w:color w:val="000000"/>
                <w:sz w:val="18"/>
                <w:szCs w:val="18"/>
              </w:rPr>
              <w:t>Հեքսան CH3(CH2)4CH3</w:t>
            </w:r>
          </w:p>
        </w:tc>
        <w:tc>
          <w:tcPr>
            <w:tcW w:w="474" w:type="dxa"/>
          </w:tcPr>
          <w:p w14:paraId="15319E0D" w14:textId="77777777" w:rsidR="00A11CA0" w:rsidRPr="00A71D81" w:rsidRDefault="00A11CA0" w:rsidP="00A11CA0">
            <w:pPr>
              <w:jc w:val="center"/>
              <w:rPr>
                <w:rFonts w:ascii="GHEA Grapalat" w:hAnsi="GHEA Grapalat"/>
                <w:sz w:val="20"/>
                <w:lang w:val="pt-BR"/>
              </w:rPr>
            </w:pPr>
          </w:p>
          <w:p w14:paraId="2B891B69" w14:textId="77777777" w:rsidR="00A11CA0" w:rsidRPr="00A71D81" w:rsidRDefault="00A11CA0" w:rsidP="00A11CA0">
            <w:pPr>
              <w:jc w:val="center"/>
              <w:rPr>
                <w:rFonts w:ascii="GHEA Grapalat" w:hAnsi="GHEA Grapalat"/>
                <w:sz w:val="20"/>
                <w:lang w:val="pt-BR"/>
              </w:rPr>
            </w:pPr>
          </w:p>
          <w:p w14:paraId="0EC47E75" w14:textId="45ED57F2"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3D53BFB9" w14:textId="77777777" w:rsidR="00A11CA0" w:rsidRPr="00A71D81" w:rsidRDefault="00A11CA0" w:rsidP="00A11CA0">
            <w:pPr>
              <w:jc w:val="center"/>
              <w:rPr>
                <w:rFonts w:ascii="GHEA Grapalat" w:hAnsi="GHEA Grapalat"/>
                <w:sz w:val="20"/>
                <w:lang w:val="pt-BR"/>
              </w:rPr>
            </w:pPr>
          </w:p>
          <w:p w14:paraId="50EEE9C2" w14:textId="77777777" w:rsidR="00A11CA0" w:rsidRPr="00A71D81" w:rsidRDefault="00A11CA0" w:rsidP="00A11CA0">
            <w:pPr>
              <w:jc w:val="center"/>
              <w:rPr>
                <w:rFonts w:ascii="GHEA Grapalat" w:hAnsi="GHEA Grapalat"/>
                <w:sz w:val="20"/>
                <w:lang w:val="pt-BR"/>
              </w:rPr>
            </w:pPr>
          </w:p>
          <w:p w14:paraId="2334111E" w14:textId="788A913D"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76F2C239" w14:textId="77777777" w:rsidR="00A11CA0" w:rsidRPr="00A71D81" w:rsidRDefault="00A11CA0" w:rsidP="00A11CA0">
            <w:pPr>
              <w:jc w:val="center"/>
              <w:rPr>
                <w:rFonts w:ascii="GHEA Grapalat" w:hAnsi="GHEA Grapalat"/>
                <w:sz w:val="20"/>
                <w:lang w:val="pt-BR"/>
              </w:rPr>
            </w:pPr>
          </w:p>
          <w:p w14:paraId="5A1208A8" w14:textId="77777777" w:rsidR="00A11CA0" w:rsidRPr="00A71D81" w:rsidRDefault="00A11CA0" w:rsidP="00A11CA0">
            <w:pPr>
              <w:jc w:val="center"/>
              <w:rPr>
                <w:rFonts w:ascii="GHEA Grapalat" w:hAnsi="GHEA Grapalat"/>
                <w:sz w:val="20"/>
                <w:lang w:val="pt-BR"/>
              </w:rPr>
            </w:pPr>
          </w:p>
          <w:p w14:paraId="1F8171BC" w14:textId="00E2E9EE"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1C34FB39" w14:textId="77777777" w:rsidR="00A11CA0" w:rsidRPr="00A71D81" w:rsidRDefault="00A11CA0" w:rsidP="00A11CA0">
            <w:pPr>
              <w:jc w:val="center"/>
              <w:rPr>
                <w:rFonts w:ascii="GHEA Grapalat" w:hAnsi="GHEA Grapalat"/>
                <w:sz w:val="20"/>
                <w:lang w:val="pt-BR"/>
              </w:rPr>
            </w:pPr>
          </w:p>
          <w:p w14:paraId="3796702F" w14:textId="77777777" w:rsidR="00A11CA0" w:rsidRPr="00A71D81" w:rsidRDefault="00A11CA0" w:rsidP="00A11CA0">
            <w:pPr>
              <w:jc w:val="center"/>
              <w:rPr>
                <w:rFonts w:ascii="GHEA Grapalat" w:hAnsi="GHEA Grapalat"/>
                <w:sz w:val="20"/>
                <w:lang w:val="pt-BR"/>
              </w:rPr>
            </w:pPr>
          </w:p>
          <w:p w14:paraId="43F4F7DD" w14:textId="215A7C14"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2756C184" w14:textId="77777777" w:rsidR="00A11CA0" w:rsidRPr="00A71D81" w:rsidRDefault="00A11CA0" w:rsidP="00A11CA0">
            <w:pPr>
              <w:jc w:val="center"/>
              <w:rPr>
                <w:rFonts w:ascii="GHEA Grapalat" w:hAnsi="GHEA Grapalat"/>
                <w:sz w:val="20"/>
                <w:lang w:val="pt-BR"/>
              </w:rPr>
            </w:pPr>
          </w:p>
          <w:p w14:paraId="464AABE9" w14:textId="77777777" w:rsidR="00A11CA0" w:rsidRPr="00A71D81" w:rsidRDefault="00A11CA0" w:rsidP="00A11CA0">
            <w:pPr>
              <w:jc w:val="center"/>
              <w:rPr>
                <w:rFonts w:ascii="GHEA Grapalat" w:hAnsi="GHEA Grapalat"/>
                <w:sz w:val="20"/>
                <w:lang w:val="pt-BR"/>
              </w:rPr>
            </w:pPr>
          </w:p>
          <w:p w14:paraId="27D5A677" w14:textId="39B1E402"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7884FCCF" w14:textId="77777777" w:rsidR="00A11CA0" w:rsidRPr="00A71D81" w:rsidRDefault="00A11CA0" w:rsidP="00A11CA0">
            <w:pPr>
              <w:jc w:val="center"/>
              <w:rPr>
                <w:rFonts w:ascii="GHEA Grapalat" w:hAnsi="GHEA Grapalat"/>
                <w:sz w:val="20"/>
                <w:lang w:val="pt-BR"/>
              </w:rPr>
            </w:pPr>
          </w:p>
          <w:p w14:paraId="20E39A78" w14:textId="77777777" w:rsidR="00A11CA0" w:rsidRPr="00A71D81" w:rsidRDefault="00A11CA0" w:rsidP="00A11CA0">
            <w:pPr>
              <w:jc w:val="center"/>
              <w:rPr>
                <w:rFonts w:ascii="GHEA Grapalat" w:hAnsi="GHEA Grapalat"/>
                <w:sz w:val="20"/>
                <w:lang w:val="pt-BR"/>
              </w:rPr>
            </w:pPr>
          </w:p>
          <w:p w14:paraId="4A5FDA27" w14:textId="56A9BE71"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48FBCE84" w14:textId="77777777" w:rsidR="00A11CA0" w:rsidRPr="00A71D81" w:rsidRDefault="00A11CA0" w:rsidP="00A11CA0">
            <w:pPr>
              <w:jc w:val="center"/>
              <w:rPr>
                <w:rFonts w:ascii="GHEA Grapalat" w:hAnsi="GHEA Grapalat"/>
                <w:sz w:val="20"/>
                <w:lang w:val="pt-BR"/>
              </w:rPr>
            </w:pPr>
          </w:p>
          <w:p w14:paraId="7F2E7325" w14:textId="77777777" w:rsidR="00A11CA0" w:rsidRPr="00A71D81" w:rsidRDefault="00A11CA0" w:rsidP="00A11CA0">
            <w:pPr>
              <w:jc w:val="center"/>
              <w:rPr>
                <w:rFonts w:ascii="GHEA Grapalat" w:hAnsi="GHEA Grapalat"/>
                <w:sz w:val="20"/>
                <w:lang w:val="pt-BR"/>
              </w:rPr>
            </w:pPr>
          </w:p>
          <w:p w14:paraId="5A40E97A" w14:textId="34044070"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2228D50B" w14:textId="77777777" w:rsidR="00A11CA0" w:rsidRPr="00A71D81" w:rsidRDefault="00A11CA0" w:rsidP="00A11CA0">
            <w:pPr>
              <w:jc w:val="center"/>
              <w:rPr>
                <w:rFonts w:ascii="GHEA Grapalat" w:hAnsi="GHEA Grapalat"/>
                <w:sz w:val="20"/>
                <w:lang w:val="pt-BR"/>
              </w:rPr>
            </w:pPr>
          </w:p>
          <w:p w14:paraId="1381BDFF" w14:textId="77777777" w:rsidR="00A11CA0" w:rsidRPr="00A71D81" w:rsidRDefault="00A11CA0" w:rsidP="00A11CA0">
            <w:pPr>
              <w:jc w:val="center"/>
              <w:rPr>
                <w:rFonts w:ascii="GHEA Grapalat" w:hAnsi="GHEA Grapalat"/>
                <w:sz w:val="20"/>
                <w:lang w:val="pt-BR"/>
              </w:rPr>
            </w:pPr>
          </w:p>
          <w:p w14:paraId="0749C8F6" w14:textId="73629F8C"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298FBBBE" w14:textId="77777777" w:rsidR="00A11CA0" w:rsidRPr="00A71D81" w:rsidRDefault="00A11CA0" w:rsidP="00A11CA0">
            <w:pPr>
              <w:jc w:val="center"/>
              <w:rPr>
                <w:rFonts w:ascii="GHEA Grapalat" w:hAnsi="GHEA Grapalat"/>
                <w:sz w:val="20"/>
                <w:lang w:val="pt-BR"/>
              </w:rPr>
            </w:pPr>
          </w:p>
          <w:p w14:paraId="0A22217F" w14:textId="77777777" w:rsidR="00A11CA0" w:rsidRPr="00A71D81" w:rsidRDefault="00A11CA0" w:rsidP="00A11CA0">
            <w:pPr>
              <w:jc w:val="center"/>
              <w:rPr>
                <w:rFonts w:ascii="GHEA Grapalat" w:hAnsi="GHEA Grapalat"/>
                <w:sz w:val="20"/>
                <w:lang w:val="pt-BR"/>
              </w:rPr>
            </w:pPr>
          </w:p>
          <w:p w14:paraId="34AF3E77" w14:textId="5A6BC4D3"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736ABBA0" w14:textId="77777777" w:rsidR="00A11CA0" w:rsidRPr="00A71D81" w:rsidRDefault="00A11CA0" w:rsidP="00A11CA0">
            <w:pPr>
              <w:jc w:val="center"/>
              <w:rPr>
                <w:rFonts w:ascii="GHEA Grapalat" w:hAnsi="GHEA Grapalat"/>
                <w:sz w:val="20"/>
                <w:lang w:val="pt-BR"/>
              </w:rPr>
            </w:pPr>
          </w:p>
          <w:p w14:paraId="60ACD552" w14:textId="77777777" w:rsidR="00A11CA0" w:rsidRPr="00A71D81" w:rsidRDefault="00A11CA0" w:rsidP="00A11CA0">
            <w:pPr>
              <w:jc w:val="center"/>
              <w:rPr>
                <w:rFonts w:ascii="GHEA Grapalat" w:hAnsi="GHEA Grapalat"/>
                <w:sz w:val="20"/>
                <w:lang w:val="pt-BR"/>
              </w:rPr>
            </w:pPr>
          </w:p>
          <w:p w14:paraId="41FC1E71" w14:textId="61808FB7"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1C165306" w14:textId="77777777" w:rsidR="00A11CA0" w:rsidRPr="00A71D81" w:rsidRDefault="00A11CA0" w:rsidP="00A11CA0">
            <w:pPr>
              <w:jc w:val="center"/>
              <w:rPr>
                <w:rFonts w:ascii="GHEA Grapalat" w:hAnsi="GHEA Grapalat"/>
                <w:sz w:val="20"/>
                <w:lang w:val="pt-BR"/>
              </w:rPr>
            </w:pPr>
          </w:p>
          <w:p w14:paraId="1F7BC41B" w14:textId="77777777" w:rsidR="00A11CA0" w:rsidRPr="00A71D81" w:rsidRDefault="00A11CA0" w:rsidP="00A11CA0">
            <w:pPr>
              <w:jc w:val="center"/>
              <w:rPr>
                <w:rFonts w:ascii="GHEA Grapalat" w:hAnsi="GHEA Grapalat"/>
                <w:sz w:val="20"/>
                <w:lang w:val="pt-BR"/>
              </w:rPr>
            </w:pPr>
          </w:p>
          <w:p w14:paraId="0028AC46" w14:textId="6A1EF8C0"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4139DFC0" w14:textId="77777777" w:rsidR="00A11CA0" w:rsidRPr="00A71D81" w:rsidRDefault="00A11CA0" w:rsidP="00A11CA0">
            <w:pPr>
              <w:jc w:val="center"/>
              <w:rPr>
                <w:rFonts w:ascii="GHEA Grapalat" w:hAnsi="GHEA Grapalat"/>
                <w:sz w:val="20"/>
                <w:lang w:val="pt-BR"/>
              </w:rPr>
            </w:pPr>
          </w:p>
          <w:p w14:paraId="6449A835" w14:textId="77777777" w:rsidR="00A11CA0" w:rsidRPr="00A71D81" w:rsidRDefault="00A11CA0" w:rsidP="00A11CA0">
            <w:pPr>
              <w:jc w:val="center"/>
              <w:rPr>
                <w:rFonts w:ascii="GHEA Grapalat" w:hAnsi="GHEA Grapalat"/>
                <w:sz w:val="20"/>
                <w:lang w:val="pt-BR"/>
              </w:rPr>
            </w:pPr>
          </w:p>
          <w:p w14:paraId="33659707" w14:textId="78C6E2D3"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1963" w:type="dxa"/>
          </w:tcPr>
          <w:p w14:paraId="00F8B63D" w14:textId="77777777" w:rsidR="00A11CA0" w:rsidRPr="00A71D81" w:rsidRDefault="00A11CA0" w:rsidP="00A11CA0">
            <w:pPr>
              <w:jc w:val="center"/>
              <w:rPr>
                <w:rFonts w:ascii="GHEA Grapalat" w:hAnsi="GHEA Grapalat"/>
                <w:sz w:val="20"/>
                <w:lang w:val="pt-BR"/>
              </w:rPr>
            </w:pPr>
          </w:p>
          <w:p w14:paraId="6073DFC1" w14:textId="77777777" w:rsidR="00A11CA0" w:rsidRPr="00A71D81" w:rsidRDefault="00A11CA0" w:rsidP="00A11CA0">
            <w:pPr>
              <w:jc w:val="center"/>
              <w:rPr>
                <w:rFonts w:ascii="GHEA Grapalat" w:hAnsi="GHEA Grapalat"/>
                <w:sz w:val="20"/>
                <w:lang w:val="pt-BR"/>
              </w:rPr>
            </w:pPr>
          </w:p>
          <w:p w14:paraId="5B5FB7B7" w14:textId="585BE5A6"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r>
      <w:tr w:rsidR="00A11CA0" w:rsidRPr="00A71D81" w14:paraId="246FEA44" w14:textId="77777777" w:rsidTr="0041401E">
        <w:trPr>
          <w:trHeight w:val="1538"/>
        </w:trPr>
        <w:tc>
          <w:tcPr>
            <w:tcW w:w="1980" w:type="dxa"/>
            <w:vAlign w:val="center"/>
          </w:tcPr>
          <w:p w14:paraId="30BDF9CA" w14:textId="747AEFB1" w:rsidR="00A11CA0" w:rsidRDefault="00A11CA0" w:rsidP="00A11CA0">
            <w:pPr>
              <w:jc w:val="center"/>
              <w:rPr>
                <w:rFonts w:ascii="GHEA Grapalat" w:hAnsi="GHEA Grapalat"/>
                <w:sz w:val="16"/>
              </w:rPr>
            </w:pPr>
            <w:r>
              <w:rPr>
                <w:rFonts w:ascii="GHEA Grapalat" w:hAnsi="GHEA Grapalat"/>
                <w:sz w:val="16"/>
              </w:rPr>
              <w:t>12</w:t>
            </w:r>
          </w:p>
        </w:tc>
        <w:tc>
          <w:tcPr>
            <w:tcW w:w="2700" w:type="dxa"/>
            <w:vAlign w:val="center"/>
          </w:tcPr>
          <w:p w14:paraId="03249413" w14:textId="2B4A53F6" w:rsidR="00A11CA0" w:rsidRDefault="00A11CA0" w:rsidP="00A11CA0">
            <w:pPr>
              <w:jc w:val="center"/>
              <w:rPr>
                <w:rFonts w:ascii="Calibri" w:hAnsi="Calibri" w:cs="Calibri"/>
              </w:rPr>
            </w:pPr>
            <w:r>
              <w:rPr>
                <w:rFonts w:ascii="Calibri" w:hAnsi="Calibri" w:cs="Calibri"/>
              </w:rPr>
              <w:t>24321330</w:t>
            </w:r>
          </w:p>
        </w:tc>
        <w:tc>
          <w:tcPr>
            <w:tcW w:w="2520" w:type="dxa"/>
            <w:vAlign w:val="center"/>
          </w:tcPr>
          <w:p w14:paraId="2D5160A4" w14:textId="5D83C52E" w:rsidR="00A11CA0" w:rsidRPr="00D642CA" w:rsidRDefault="00A11CA0" w:rsidP="00A11CA0">
            <w:pPr>
              <w:jc w:val="center"/>
              <w:rPr>
                <w:rFonts w:ascii="GHEA Grapalat" w:hAnsi="GHEA Grapalat" w:cs="Calibri"/>
                <w:color w:val="000000"/>
                <w:sz w:val="18"/>
                <w:szCs w:val="18"/>
              </w:rPr>
            </w:pPr>
            <w:r w:rsidRPr="00D642CA">
              <w:rPr>
                <w:rFonts w:ascii="GHEA Grapalat" w:hAnsi="GHEA Grapalat" w:cs="Calibri"/>
                <w:color w:val="000000"/>
                <w:sz w:val="18"/>
                <w:szCs w:val="18"/>
              </w:rPr>
              <w:t>Մեթանոլ CH3OH</w:t>
            </w:r>
          </w:p>
        </w:tc>
        <w:tc>
          <w:tcPr>
            <w:tcW w:w="474" w:type="dxa"/>
          </w:tcPr>
          <w:p w14:paraId="5886043E" w14:textId="77777777" w:rsidR="00A11CA0" w:rsidRPr="00A71D81" w:rsidRDefault="00A11CA0" w:rsidP="00A11CA0">
            <w:pPr>
              <w:jc w:val="center"/>
              <w:rPr>
                <w:rFonts w:ascii="GHEA Grapalat" w:hAnsi="GHEA Grapalat"/>
                <w:sz w:val="20"/>
                <w:lang w:val="pt-BR"/>
              </w:rPr>
            </w:pPr>
          </w:p>
          <w:p w14:paraId="285DB0CA" w14:textId="77777777" w:rsidR="00A11CA0" w:rsidRPr="00A71D81" w:rsidRDefault="00A11CA0" w:rsidP="00A11CA0">
            <w:pPr>
              <w:jc w:val="center"/>
              <w:rPr>
                <w:rFonts w:ascii="GHEA Grapalat" w:hAnsi="GHEA Grapalat"/>
                <w:sz w:val="20"/>
                <w:lang w:val="pt-BR"/>
              </w:rPr>
            </w:pPr>
          </w:p>
          <w:p w14:paraId="25F52EDA" w14:textId="2D540F4C"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0CDBAF41" w14:textId="77777777" w:rsidR="00A11CA0" w:rsidRPr="00A71D81" w:rsidRDefault="00A11CA0" w:rsidP="00A11CA0">
            <w:pPr>
              <w:jc w:val="center"/>
              <w:rPr>
                <w:rFonts w:ascii="GHEA Grapalat" w:hAnsi="GHEA Grapalat"/>
                <w:sz w:val="20"/>
                <w:lang w:val="pt-BR"/>
              </w:rPr>
            </w:pPr>
          </w:p>
          <w:p w14:paraId="62DEFF84" w14:textId="77777777" w:rsidR="00A11CA0" w:rsidRPr="00A71D81" w:rsidRDefault="00A11CA0" w:rsidP="00A11CA0">
            <w:pPr>
              <w:jc w:val="center"/>
              <w:rPr>
                <w:rFonts w:ascii="GHEA Grapalat" w:hAnsi="GHEA Grapalat"/>
                <w:sz w:val="20"/>
                <w:lang w:val="pt-BR"/>
              </w:rPr>
            </w:pPr>
          </w:p>
          <w:p w14:paraId="4A131F50" w14:textId="1FFD5FEB"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5655829A" w14:textId="77777777" w:rsidR="00A11CA0" w:rsidRPr="00A71D81" w:rsidRDefault="00A11CA0" w:rsidP="00A11CA0">
            <w:pPr>
              <w:jc w:val="center"/>
              <w:rPr>
                <w:rFonts w:ascii="GHEA Grapalat" w:hAnsi="GHEA Grapalat"/>
                <w:sz w:val="20"/>
                <w:lang w:val="pt-BR"/>
              </w:rPr>
            </w:pPr>
          </w:p>
          <w:p w14:paraId="29802BAF" w14:textId="77777777" w:rsidR="00A11CA0" w:rsidRPr="00A71D81" w:rsidRDefault="00A11CA0" w:rsidP="00A11CA0">
            <w:pPr>
              <w:jc w:val="center"/>
              <w:rPr>
                <w:rFonts w:ascii="GHEA Grapalat" w:hAnsi="GHEA Grapalat"/>
                <w:sz w:val="20"/>
                <w:lang w:val="pt-BR"/>
              </w:rPr>
            </w:pPr>
          </w:p>
          <w:p w14:paraId="5AA509CA" w14:textId="351894F8"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0B17B102" w14:textId="77777777" w:rsidR="00A11CA0" w:rsidRPr="00A71D81" w:rsidRDefault="00A11CA0" w:rsidP="00A11CA0">
            <w:pPr>
              <w:jc w:val="center"/>
              <w:rPr>
                <w:rFonts w:ascii="GHEA Grapalat" w:hAnsi="GHEA Grapalat"/>
                <w:sz w:val="20"/>
                <w:lang w:val="pt-BR"/>
              </w:rPr>
            </w:pPr>
          </w:p>
          <w:p w14:paraId="26EE5512" w14:textId="77777777" w:rsidR="00A11CA0" w:rsidRPr="00A71D81" w:rsidRDefault="00A11CA0" w:rsidP="00A11CA0">
            <w:pPr>
              <w:jc w:val="center"/>
              <w:rPr>
                <w:rFonts w:ascii="GHEA Grapalat" w:hAnsi="GHEA Grapalat"/>
                <w:sz w:val="20"/>
                <w:lang w:val="pt-BR"/>
              </w:rPr>
            </w:pPr>
          </w:p>
          <w:p w14:paraId="08758066" w14:textId="204267FC"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2E9BFD39" w14:textId="77777777" w:rsidR="00A11CA0" w:rsidRPr="00A71D81" w:rsidRDefault="00A11CA0" w:rsidP="00A11CA0">
            <w:pPr>
              <w:jc w:val="center"/>
              <w:rPr>
                <w:rFonts w:ascii="GHEA Grapalat" w:hAnsi="GHEA Grapalat"/>
                <w:sz w:val="20"/>
                <w:lang w:val="pt-BR"/>
              </w:rPr>
            </w:pPr>
          </w:p>
          <w:p w14:paraId="314E42E8" w14:textId="77777777" w:rsidR="00A11CA0" w:rsidRPr="00A71D81" w:rsidRDefault="00A11CA0" w:rsidP="00A11CA0">
            <w:pPr>
              <w:jc w:val="center"/>
              <w:rPr>
                <w:rFonts w:ascii="GHEA Grapalat" w:hAnsi="GHEA Grapalat"/>
                <w:sz w:val="20"/>
                <w:lang w:val="pt-BR"/>
              </w:rPr>
            </w:pPr>
          </w:p>
          <w:p w14:paraId="1ECB7FC1" w14:textId="226997E6"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47F50F52" w14:textId="77777777" w:rsidR="00A11CA0" w:rsidRPr="00A71D81" w:rsidRDefault="00A11CA0" w:rsidP="00A11CA0">
            <w:pPr>
              <w:jc w:val="center"/>
              <w:rPr>
                <w:rFonts w:ascii="GHEA Grapalat" w:hAnsi="GHEA Grapalat"/>
                <w:sz w:val="20"/>
                <w:lang w:val="pt-BR"/>
              </w:rPr>
            </w:pPr>
          </w:p>
          <w:p w14:paraId="1F59A28B" w14:textId="77777777" w:rsidR="00A11CA0" w:rsidRPr="00A71D81" w:rsidRDefault="00A11CA0" w:rsidP="00A11CA0">
            <w:pPr>
              <w:jc w:val="center"/>
              <w:rPr>
                <w:rFonts w:ascii="GHEA Grapalat" w:hAnsi="GHEA Grapalat"/>
                <w:sz w:val="20"/>
                <w:lang w:val="pt-BR"/>
              </w:rPr>
            </w:pPr>
          </w:p>
          <w:p w14:paraId="7FF0D983" w14:textId="4CBD7B99"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1C3B72E7" w14:textId="77777777" w:rsidR="00A11CA0" w:rsidRPr="00A71D81" w:rsidRDefault="00A11CA0" w:rsidP="00A11CA0">
            <w:pPr>
              <w:jc w:val="center"/>
              <w:rPr>
                <w:rFonts w:ascii="GHEA Grapalat" w:hAnsi="GHEA Grapalat"/>
                <w:sz w:val="20"/>
                <w:lang w:val="pt-BR"/>
              </w:rPr>
            </w:pPr>
          </w:p>
          <w:p w14:paraId="2FB3C4FC" w14:textId="77777777" w:rsidR="00A11CA0" w:rsidRPr="00A71D81" w:rsidRDefault="00A11CA0" w:rsidP="00A11CA0">
            <w:pPr>
              <w:jc w:val="center"/>
              <w:rPr>
                <w:rFonts w:ascii="GHEA Grapalat" w:hAnsi="GHEA Grapalat"/>
                <w:sz w:val="20"/>
                <w:lang w:val="pt-BR"/>
              </w:rPr>
            </w:pPr>
          </w:p>
          <w:p w14:paraId="55D584F4" w14:textId="1E98D2D0"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67DC322D" w14:textId="77777777" w:rsidR="00A11CA0" w:rsidRPr="00A71D81" w:rsidRDefault="00A11CA0" w:rsidP="00A11CA0">
            <w:pPr>
              <w:jc w:val="center"/>
              <w:rPr>
                <w:rFonts w:ascii="GHEA Grapalat" w:hAnsi="GHEA Grapalat"/>
                <w:sz w:val="20"/>
                <w:lang w:val="pt-BR"/>
              </w:rPr>
            </w:pPr>
          </w:p>
          <w:p w14:paraId="057DE688" w14:textId="77777777" w:rsidR="00A11CA0" w:rsidRPr="00A71D81" w:rsidRDefault="00A11CA0" w:rsidP="00A11CA0">
            <w:pPr>
              <w:jc w:val="center"/>
              <w:rPr>
                <w:rFonts w:ascii="GHEA Grapalat" w:hAnsi="GHEA Grapalat"/>
                <w:sz w:val="20"/>
                <w:lang w:val="pt-BR"/>
              </w:rPr>
            </w:pPr>
          </w:p>
          <w:p w14:paraId="7B5A62F9" w14:textId="4A019E63"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3B261189" w14:textId="77777777" w:rsidR="00A11CA0" w:rsidRPr="00A71D81" w:rsidRDefault="00A11CA0" w:rsidP="00A11CA0">
            <w:pPr>
              <w:jc w:val="center"/>
              <w:rPr>
                <w:rFonts w:ascii="GHEA Grapalat" w:hAnsi="GHEA Grapalat"/>
                <w:sz w:val="20"/>
                <w:lang w:val="pt-BR"/>
              </w:rPr>
            </w:pPr>
          </w:p>
          <w:p w14:paraId="3E7B78E1" w14:textId="77777777" w:rsidR="00A11CA0" w:rsidRPr="00A71D81" w:rsidRDefault="00A11CA0" w:rsidP="00A11CA0">
            <w:pPr>
              <w:jc w:val="center"/>
              <w:rPr>
                <w:rFonts w:ascii="GHEA Grapalat" w:hAnsi="GHEA Grapalat"/>
                <w:sz w:val="20"/>
                <w:lang w:val="pt-BR"/>
              </w:rPr>
            </w:pPr>
          </w:p>
          <w:p w14:paraId="5593DE98" w14:textId="21D92DDA"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23C0BD11" w14:textId="77777777" w:rsidR="00A11CA0" w:rsidRPr="00A71D81" w:rsidRDefault="00A11CA0" w:rsidP="00A11CA0">
            <w:pPr>
              <w:jc w:val="center"/>
              <w:rPr>
                <w:rFonts w:ascii="GHEA Grapalat" w:hAnsi="GHEA Grapalat"/>
                <w:sz w:val="20"/>
                <w:lang w:val="pt-BR"/>
              </w:rPr>
            </w:pPr>
          </w:p>
          <w:p w14:paraId="342209D9" w14:textId="77777777" w:rsidR="00A11CA0" w:rsidRPr="00A71D81" w:rsidRDefault="00A11CA0" w:rsidP="00A11CA0">
            <w:pPr>
              <w:jc w:val="center"/>
              <w:rPr>
                <w:rFonts w:ascii="GHEA Grapalat" w:hAnsi="GHEA Grapalat"/>
                <w:sz w:val="20"/>
                <w:lang w:val="pt-BR"/>
              </w:rPr>
            </w:pPr>
          </w:p>
          <w:p w14:paraId="24CF5C0A" w14:textId="18E0870D"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78A9C08E" w14:textId="77777777" w:rsidR="00A11CA0" w:rsidRPr="00A71D81" w:rsidRDefault="00A11CA0" w:rsidP="00A11CA0">
            <w:pPr>
              <w:jc w:val="center"/>
              <w:rPr>
                <w:rFonts w:ascii="GHEA Grapalat" w:hAnsi="GHEA Grapalat"/>
                <w:sz w:val="20"/>
                <w:lang w:val="pt-BR"/>
              </w:rPr>
            </w:pPr>
          </w:p>
          <w:p w14:paraId="234D08B1" w14:textId="77777777" w:rsidR="00A11CA0" w:rsidRPr="00A71D81" w:rsidRDefault="00A11CA0" w:rsidP="00A11CA0">
            <w:pPr>
              <w:jc w:val="center"/>
              <w:rPr>
                <w:rFonts w:ascii="GHEA Grapalat" w:hAnsi="GHEA Grapalat"/>
                <w:sz w:val="20"/>
                <w:lang w:val="pt-BR"/>
              </w:rPr>
            </w:pPr>
          </w:p>
          <w:p w14:paraId="420AB7E9" w14:textId="5D532094"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5915A308" w14:textId="77777777" w:rsidR="00A11CA0" w:rsidRPr="00A71D81" w:rsidRDefault="00A11CA0" w:rsidP="00A11CA0">
            <w:pPr>
              <w:jc w:val="center"/>
              <w:rPr>
                <w:rFonts w:ascii="GHEA Grapalat" w:hAnsi="GHEA Grapalat"/>
                <w:sz w:val="20"/>
                <w:lang w:val="pt-BR"/>
              </w:rPr>
            </w:pPr>
          </w:p>
          <w:p w14:paraId="2E1C5EDF" w14:textId="77777777" w:rsidR="00A11CA0" w:rsidRPr="00A71D81" w:rsidRDefault="00A11CA0" w:rsidP="00A11CA0">
            <w:pPr>
              <w:jc w:val="center"/>
              <w:rPr>
                <w:rFonts w:ascii="GHEA Grapalat" w:hAnsi="GHEA Grapalat"/>
                <w:sz w:val="20"/>
                <w:lang w:val="pt-BR"/>
              </w:rPr>
            </w:pPr>
          </w:p>
          <w:p w14:paraId="303E3C0A" w14:textId="1170593F"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1963" w:type="dxa"/>
          </w:tcPr>
          <w:p w14:paraId="1E1C7D43" w14:textId="77777777" w:rsidR="00A11CA0" w:rsidRPr="00A71D81" w:rsidRDefault="00A11CA0" w:rsidP="00A11CA0">
            <w:pPr>
              <w:jc w:val="center"/>
              <w:rPr>
                <w:rFonts w:ascii="GHEA Grapalat" w:hAnsi="GHEA Grapalat"/>
                <w:sz w:val="20"/>
                <w:lang w:val="pt-BR"/>
              </w:rPr>
            </w:pPr>
          </w:p>
          <w:p w14:paraId="45FE2FBB" w14:textId="77777777" w:rsidR="00A11CA0" w:rsidRPr="00A71D81" w:rsidRDefault="00A11CA0" w:rsidP="00A11CA0">
            <w:pPr>
              <w:jc w:val="center"/>
              <w:rPr>
                <w:rFonts w:ascii="GHEA Grapalat" w:hAnsi="GHEA Grapalat"/>
                <w:sz w:val="20"/>
                <w:lang w:val="pt-BR"/>
              </w:rPr>
            </w:pPr>
          </w:p>
          <w:p w14:paraId="5E920FAB" w14:textId="437A0235"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r>
      <w:tr w:rsidR="00A11CA0" w:rsidRPr="00A71D81" w14:paraId="51D4173E" w14:textId="77777777" w:rsidTr="0041401E">
        <w:trPr>
          <w:trHeight w:val="1538"/>
        </w:trPr>
        <w:tc>
          <w:tcPr>
            <w:tcW w:w="1980" w:type="dxa"/>
            <w:vAlign w:val="center"/>
          </w:tcPr>
          <w:p w14:paraId="6FD1EF34" w14:textId="508C8C2D" w:rsidR="00A11CA0" w:rsidRDefault="00A11CA0" w:rsidP="00A11CA0">
            <w:pPr>
              <w:jc w:val="center"/>
              <w:rPr>
                <w:rFonts w:ascii="GHEA Grapalat" w:hAnsi="GHEA Grapalat"/>
                <w:sz w:val="16"/>
              </w:rPr>
            </w:pPr>
            <w:r>
              <w:rPr>
                <w:rFonts w:ascii="GHEA Grapalat" w:hAnsi="GHEA Grapalat"/>
                <w:sz w:val="16"/>
              </w:rPr>
              <w:t>13</w:t>
            </w:r>
          </w:p>
        </w:tc>
        <w:tc>
          <w:tcPr>
            <w:tcW w:w="2700" w:type="dxa"/>
            <w:vAlign w:val="bottom"/>
          </w:tcPr>
          <w:p w14:paraId="63D2910E" w14:textId="3AEA6E58" w:rsidR="00A11CA0" w:rsidRDefault="00A11CA0" w:rsidP="00A11CA0">
            <w:pPr>
              <w:jc w:val="center"/>
              <w:rPr>
                <w:rFonts w:ascii="Calibri" w:hAnsi="Calibri" w:cs="Calibri"/>
              </w:rPr>
            </w:pPr>
            <w:r>
              <w:rPr>
                <w:rFonts w:ascii="Calibri" w:hAnsi="Calibri" w:cs="Calibri"/>
                <w:color w:val="000000"/>
                <w:sz w:val="22"/>
                <w:szCs w:val="22"/>
              </w:rPr>
              <w:t>24321660/4</w:t>
            </w:r>
          </w:p>
        </w:tc>
        <w:tc>
          <w:tcPr>
            <w:tcW w:w="2520" w:type="dxa"/>
            <w:vAlign w:val="center"/>
          </w:tcPr>
          <w:p w14:paraId="2013A6F8" w14:textId="4E97F132" w:rsidR="00A11CA0" w:rsidRPr="00D642CA" w:rsidRDefault="00A11CA0" w:rsidP="00A11CA0">
            <w:pPr>
              <w:jc w:val="center"/>
              <w:rPr>
                <w:rFonts w:ascii="GHEA Grapalat" w:hAnsi="GHEA Grapalat" w:cs="Calibri"/>
                <w:color w:val="000000"/>
                <w:sz w:val="18"/>
                <w:szCs w:val="18"/>
              </w:rPr>
            </w:pPr>
            <w:r w:rsidRPr="00081EA2">
              <w:rPr>
                <w:rFonts w:ascii="GHEA Grapalat" w:hAnsi="GHEA Grapalat" w:cs="Calibri"/>
                <w:color w:val="000000"/>
                <w:sz w:val="18"/>
                <w:szCs w:val="18"/>
              </w:rPr>
              <w:t>զանազան օրգանական քիմիական նյութեր</w:t>
            </w:r>
          </w:p>
        </w:tc>
        <w:tc>
          <w:tcPr>
            <w:tcW w:w="474" w:type="dxa"/>
          </w:tcPr>
          <w:p w14:paraId="3AB38CF6" w14:textId="77777777" w:rsidR="00A11CA0" w:rsidRPr="00A71D81" w:rsidRDefault="00A11CA0" w:rsidP="00A11CA0">
            <w:pPr>
              <w:jc w:val="center"/>
              <w:rPr>
                <w:rFonts w:ascii="GHEA Grapalat" w:hAnsi="GHEA Grapalat"/>
                <w:sz w:val="20"/>
                <w:lang w:val="pt-BR"/>
              </w:rPr>
            </w:pPr>
          </w:p>
          <w:p w14:paraId="15338DD0" w14:textId="77777777" w:rsidR="00A11CA0" w:rsidRPr="00A71D81" w:rsidRDefault="00A11CA0" w:rsidP="00A11CA0">
            <w:pPr>
              <w:jc w:val="center"/>
              <w:rPr>
                <w:rFonts w:ascii="GHEA Grapalat" w:hAnsi="GHEA Grapalat"/>
                <w:sz w:val="20"/>
                <w:lang w:val="pt-BR"/>
              </w:rPr>
            </w:pPr>
          </w:p>
          <w:p w14:paraId="2CF94C9D" w14:textId="75D4333C"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68BE7A5B" w14:textId="77777777" w:rsidR="00A11CA0" w:rsidRPr="00A71D81" w:rsidRDefault="00A11CA0" w:rsidP="00A11CA0">
            <w:pPr>
              <w:jc w:val="center"/>
              <w:rPr>
                <w:rFonts w:ascii="GHEA Grapalat" w:hAnsi="GHEA Grapalat"/>
                <w:sz w:val="20"/>
                <w:lang w:val="pt-BR"/>
              </w:rPr>
            </w:pPr>
          </w:p>
          <w:p w14:paraId="6E68F51C" w14:textId="77777777" w:rsidR="00A11CA0" w:rsidRPr="00A71D81" w:rsidRDefault="00A11CA0" w:rsidP="00A11CA0">
            <w:pPr>
              <w:jc w:val="center"/>
              <w:rPr>
                <w:rFonts w:ascii="GHEA Grapalat" w:hAnsi="GHEA Grapalat"/>
                <w:sz w:val="20"/>
                <w:lang w:val="pt-BR"/>
              </w:rPr>
            </w:pPr>
          </w:p>
          <w:p w14:paraId="72FCF8AD" w14:textId="4B901D45"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72BFC1B2" w14:textId="77777777" w:rsidR="00A11CA0" w:rsidRPr="00A71D81" w:rsidRDefault="00A11CA0" w:rsidP="00A11CA0">
            <w:pPr>
              <w:jc w:val="center"/>
              <w:rPr>
                <w:rFonts w:ascii="GHEA Grapalat" w:hAnsi="GHEA Grapalat"/>
                <w:sz w:val="20"/>
                <w:lang w:val="pt-BR"/>
              </w:rPr>
            </w:pPr>
          </w:p>
          <w:p w14:paraId="4176BD81" w14:textId="77777777" w:rsidR="00A11CA0" w:rsidRPr="00A71D81" w:rsidRDefault="00A11CA0" w:rsidP="00A11CA0">
            <w:pPr>
              <w:jc w:val="center"/>
              <w:rPr>
                <w:rFonts w:ascii="GHEA Grapalat" w:hAnsi="GHEA Grapalat"/>
                <w:sz w:val="20"/>
                <w:lang w:val="pt-BR"/>
              </w:rPr>
            </w:pPr>
          </w:p>
          <w:p w14:paraId="6DDCF649" w14:textId="0350D0D0"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4E6771F6" w14:textId="77777777" w:rsidR="00A11CA0" w:rsidRPr="00A71D81" w:rsidRDefault="00A11CA0" w:rsidP="00A11CA0">
            <w:pPr>
              <w:jc w:val="center"/>
              <w:rPr>
                <w:rFonts w:ascii="GHEA Grapalat" w:hAnsi="GHEA Grapalat"/>
                <w:sz w:val="20"/>
                <w:lang w:val="pt-BR"/>
              </w:rPr>
            </w:pPr>
          </w:p>
          <w:p w14:paraId="718BBF43" w14:textId="77777777" w:rsidR="00A11CA0" w:rsidRPr="00A71D81" w:rsidRDefault="00A11CA0" w:rsidP="00A11CA0">
            <w:pPr>
              <w:jc w:val="center"/>
              <w:rPr>
                <w:rFonts w:ascii="GHEA Grapalat" w:hAnsi="GHEA Grapalat"/>
                <w:sz w:val="20"/>
                <w:lang w:val="pt-BR"/>
              </w:rPr>
            </w:pPr>
          </w:p>
          <w:p w14:paraId="50E14F05" w14:textId="19355678"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2E42E714" w14:textId="77777777" w:rsidR="00A11CA0" w:rsidRPr="00A71D81" w:rsidRDefault="00A11CA0" w:rsidP="00A11CA0">
            <w:pPr>
              <w:jc w:val="center"/>
              <w:rPr>
                <w:rFonts w:ascii="GHEA Grapalat" w:hAnsi="GHEA Grapalat"/>
                <w:sz w:val="20"/>
                <w:lang w:val="pt-BR"/>
              </w:rPr>
            </w:pPr>
          </w:p>
          <w:p w14:paraId="57A7A78E" w14:textId="77777777" w:rsidR="00A11CA0" w:rsidRPr="00A71D81" w:rsidRDefault="00A11CA0" w:rsidP="00A11CA0">
            <w:pPr>
              <w:jc w:val="center"/>
              <w:rPr>
                <w:rFonts w:ascii="GHEA Grapalat" w:hAnsi="GHEA Grapalat"/>
                <w:sz w:val="20"/>
                <w:lang w:val="pt-BR"/>
              </w:rPr>
            </w:pPr>
          </w:p>
          <w:p w14:paraId="6EA1606F" w14:textId="55D3E2C1"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3CAEDCBB" w14:textId="77777777" w:rsidR="00A11CA0" w:rsidRPr="00A71D81" w:rsidRDefault="00A11CA0" w:rsidP="00A11CA0">
            <w:pPr>
              <w:jc w:val="center"/>
              <w:rPr>
                <w:rFonts w:ascii="GHEA Grapalat" w:hAnsi="GHEA Grapalat"/>
                <w:sz w:val="20"/>
                <w:lang w:val="pt-BR"/>
              </w:rPr>
            </w:pPr>
          </w:p>
          <w:p w14:paraId="1B56CAE0" w14:textId="77777777" w:rsidR="00A11CA0" w:rsidRPr="00A71D81" w:rsidRDefault="00A11CA0" w:rsidP="00A11CA0">
            <w:pPr>
              <w:jc w:val="center"/>
              <w:rPr>
                <w:rFonts w:ascii="GHEA Grapalat" w:hAnsi="GHEA Grapalat"/>
                <w:sz w:val="20"/>
                <w:lang w:val="pt-BR"/>
              </w:rPr>
            </w:pPr>
          </w:p>
          <w:p w14:paraId="3FFD7890" w14:textId="6BB1BE27"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1CD8C2A6" w14:textId="77777777" w:rsidR="00A11CA0" w:rsidRPr="00A71D81" w:rsidRDefault="00A11CA0" w:rsidP="00A11CA0">
            <w:pPr>
              <w:jc w:val="center"/>
              <w:rPr>
                <w:rFonts w:ascii="GHEA Grapalat" w:hAnsi="GHEA Grapalat"/>
                <w:sz w:val="20"/>
                <w:lang w:val="pt-BR"/>
              </w:rPr>
            </w:pPr>
          </w:p>
          <w:p w14:paraId="42B0241C" w14:textId="77777777" w:rsidR="00A11CA0" w:rsidRPr="00A71D81" w:rsidRDefault="00A11CA0" w:rsidP="00A11CA0">
            <w:pPr>
              <w:jc w:val="center"/>
              <w:rPr>
                <w:rFonts w:ascii="GHEA Grapalat" w:hAnsi="GHEA Grapalat"/>
                <w:sz w:val="20"/>
                <w:lang w:val="pt-BR"/>
              </w:rPr>
            </w:pPr>
          </w:p>
          <w:p w14:paraId="7A06F810" w14:textId="7A661CC9"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3A6B4A53" w14:textId="77777777" w:rsidR="00A11CA0" w:rsidRPr="00A71D81" w:rsidRDefault="00A11CA0" w:rsidP="00A11CA0">
            <w:pPr>
              <w:jc w:val="center"/>
              <w:rPr>
                <w:rFonts w:ascii="GHEA Grapalat" w:hAnsi="GHEA Grapalat"/>
                <w:sz w:val="20"/>
                <w:lang w:val="pt-BR"/>
              </w:rPr>
            </w:pPr>
          </w:p>
          <w:p w14:paraId="410F1D02" w14:textId="77777777" w:rsidR="00A11CA0" w:rsidRPr="00A71D81" w:rsidRDefault="00A11CA0" w:rsidP="00A11CA0">
            <w:pPr>
              <w:jc w:val="center"/>
              <w:rPr>
                <w:rFonts w:ascii="GHEA Grapalat" w:hAnsi="GHEA Grapalat"/>
                <w:sz w:val="20"/>
                <w:lang w:val="pt-BR"/>
              </w:rPr>
            </w:pPr>
          </w:p>
          <w:p w14:paraId="78677026" w14:textId="7BD89ACF"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3FB7E32C" w14:textId="77777777" w:rsidR="00A11CA0" w:rsidRPr="00A71D81" w:rsidRDefault="00A11CA0" w:rsidP="00A11CA0">
            <w:pPr>
              <w:jc w:val="center"/>
              <w:rPr>
                <w:rFonts w:ascii="GHEA Grapalat" w:hAnsi="GHEA Grapalat"/>
                <w:sz w:val="20"/>
                <w:lang w:val="pt-BR"/>
              </w:rPr>
            </w:pPr>
          </w:p>
          <w:p w14:paraId="0C92DF16" w14:textId="77777777" w:rsidR="00A11CA0" w:rsidRPr="00A71D81" w:rsidRDefault="00A11CA0" w:rsidP="00A11CA0">
            <w:pPr>
              <w:jc w:val="center"/>
              <w:rPr>
                <w:rFonts w:ascii="GHEA Grapalat" w:hAnsi="GHEA Grapalat"/>
                <w:sz w:val="20"/>
                <w:lang w:val="pt-BR"/>
              </w:rPr>
            </w:pPr>
          </w:p>
          <w:p w14:paraId="33466934" w14:textId="79850922"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7FBC5BC1" w14:textId="77777777" w:rsidR="00A11CA0" w:rsidRPr="00A71D81" w:rsidRDefault="00A11CA0" w:rsidP="00A11CA0">
            <w:pPr>
              <w:jc w:val="center"/>
              <w:rPr>
                <w:rFonts w:ascii="GHEA Grapalat" w:hAnsi="GHEA Grapalat"/>
                <w:sz w:val="20"/>
                <w:lang w:val="pt-BR"/>
              </w:rPr>
            </w:pPr>
          </w:p>
          <w:p w14:paraId="7818E56F" w14:textId="77777777" w:rsidR="00A11CA0" w:rsidRPr="00A71D81" w:rsidRDefault="00A11CA0" w:rsidP="00A11CA0">
            <w:pPr>
              <w:jc w:val="center"/>
              <w:rPr>
                <w:rFonts w:ascii="GHEA Grapalat" w:hAnsi="GHEA Grapalat"/>
                <w:sz w:val="20"/>
                <w:lang w:val="pt-BR"/>
              </w:rPr>
            </w:pPr>
          </w:p>
          <w:p w14:paraId="2F3EAC0F" w14:textId="6E26C9EF"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611DC457" w14:textId="77777777" w:rsidR="00A11CA0" w:rsidRPr="00A71D81" w:rsidRDefault="00A11CA0" w:rsidP="00A11CA0">
            <w:pPr>
              <w:jc w:val="center"/>
              <w:rPr>
                <w:rFonts w:ascii="GHEA Grapalat" w:hAnsi="GHEA Grapalat"/>
                <w:sz w:val="20"/>
                <w:lang w:val="pt-BR"/>
              </w:rPr>
            </w:pPr>
          </w:p>
          <w:p w14:paraId="4E023ACF" w14:textId="77777777" w:rsidR="00A11CA0" w:rsidRPr="00A71D81" w:rsidRDefault="00A11CA0" w:rsidP="00A11CA0">
            <w:pPr>
              <w:jc w:val="center"/>
              <w:rPr>
                <w:rFonts w:ascii="GHEA Grapalat" w:hAnsi="GHEA Grapalat"/>
                <w:sz w:val="20"/>
                <w:lang w:val="pt-BR"/>
              </w:rPr>
            </w:pPr>
          </w:p>
          <w:p w14:paraId="125B8FD2" w14:textId="4697050B"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2AA95BC7" w14:textId="77777777" w:rsidR="00A11CA0" w:rsidRPr="00A71D81" w:rsidRDefault="00A11CA0" w:rsidP="00A11CA0">
            <w:pPr>
              <w:jc w:val="center"/>
              <w:rPr>
                <w:rFonts w:ascii="GHEA Grapalat" w:hAnsi="GHEA Grapalat"/>
                <w:sz w:val="20"/>
                <w:lang w:val="pt-BR"/>
              </w:rPr>
            </w:pPr>
          </w:p>
          <w:p w14:paraId="3E32A088" w14:textId="77777777" w:rsidR="00A11CA0" w:rsidRPr="00A71D81" w:rsidRDefault="00A11CA0" w:rsidP="00A11CA0">
            <w:pPr>
              <w:jc w:val="center"/>
              <w:rPr>
                <w:rFonts w:ascii="GHEA Grapalat" w:hAnsi="GHEA Grapalat"/>
                <w:sz w:val="20"/>
                <w:lang w:val="pt-BR"/>
              </w:rPr>
            </w:pPr>
          </w:p>
          <w:p w14:paraId="5DA932FE" w14:textId="374566EF"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1963" w:type="dxa"/>
          </w:tcPr>
          <w:p w14:paraId="7C8ABD61" w14:textId="77777777" w:rsidR="00A11CA0" w:rsidRPr="00A71D81" w:rsidRDefault="00A11CA0" w:rsidP="00A11CA0">
            <w:pPr>
              <w:jc w:val="center"/>
              <w:rPr>
                <w:rFonts w:ascii="GHEA Grapalat" w:hAnsi="GHEA Grapalat"/>
                <w:sz w:val="20"/>
                <w:lang w:val="pt-BR"/>
              </w:rPr>
            </w:pPr>
          </w:p>
          <w:p w14:paraId="71903B48" w14:textId="77777777" w:rsidR="00A11CA0" w:rsidRPr="00A71D81" w:rsidRDefault="00A11CA0" w:rsidP="00A11CA0">
            <w:pPr>
              <w:jc w:val="center"/>
              <w:rPr>
                <w:rFonts w:ascii="GHEA Grapalat" w:hAnsi="GHEA Grapalat"/>
                <w:sz w:val="20"/>
                <w:lang w:val="pt-BR"/>
              </w:rPr>
            </w:pPr>
          </w:p>
          <w:p w14:paraId="3F1633F5" w14:textId="453F1B8A"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r>
      <w:tr w:rsidR="00A11CA0" w:rsidRPr="00A71D81" w14:paraId="688B3327" w14:textId="77777777" w:rsidTr="0041401E">
        <w:trPr>
          <w:trHeight w:val="1538"/>
        </w:trPr>
        <w:tc>
          <w:tcPr>
            <w:tcW w:w="1980" w:type="dxa"/>
            <w:vAlign w:val="center"/>
          </w:tcPr>
          <w:p w14:paraId="0DCECB5F" w14:textId="3F3650FC" w:rsidR="00A11CA0" w:rsidRDefault="00A11CA0" w:rsidP="00A11CA0">
            <w:pPr>
              <w:jc w:val="center"/>
              <w:rPr>
                <w:rFonts w:ascii="GHEA Grapalat" w:hAnsi="GHEA Grapalat"/>
                <w:sz w:val="16"/>
              </w:rPr>
            </w:pPr>
            <w:r>
              <w:rPr>
                <w:rFonts w:ascii="GHEA Grapalat" w:hAnsi="GHEA Grapalat"/>
                <w:sz w:val="16"/>
              </w:rPr>
              <w:t>14</w:t>
            </w:r>
          </w:p>
        </w:tc>
        <w:tc>
          <w:tcPr>
            <w:tcW w:w="2700" w:type="dxa"/>
            <w:vAlign w:val="center"/>
          </w:tcPr>
          <w:p w14:paraId="515CA8C5" w14:textId="21CDAA04" w:rsidR="00A11CA0" w:rsidRDefault="00A11CA0" w:rsidP="00A11CA0">
            <w:pPr>
              <w:jc w:val="center"/>
              <w:rPr>
                <w:rFonts w:ascii="Calibri" w:hAnsi="Calibri" w:cs="Calibri"/>
                <w:color w:val="000000"/>
                <w:sz w:val="22"/>
                <w:szCs w:val="22"/>
              </w:rPr>
            </w:pPr>
            <w:r>
              <w:rPr>
                <w:rFonts w:ascii="Calibri" w:hAnsi="Calibri" w:cs="Calibri"/>
              </w:rPr>
              <w:t>24311261/2</w:t>
            </w:r>
          </w:p>
        </w:tc>
        <w:tc>
          <w:tcPr>
            <w:tcW w:w="2520" w:type="dxa"/>
            <w:vAlign w:val="center"/>
          </w:tcPr>
          <w:p w14:paraId="6AC35C50" w14:textId="6A002674" w:rsidR="00A11CA0" w:rsidRPr="00081EA2" w:rsidRDefault="00A11CA0" w:rsidP="00A11CA0">
            <w:pPr>
              <w:jc w:val="center"/>
              <w:rPr>
                <w:rFonts w:ascii="GHEA Grapalat" w:hAnsi="GHEA Grapalat" w:cs="Calibri"/>
                <w:color w:val="000000"/>
                <w:sz w:val="18"/>
                <w:szCs w:val="18"/>
              </w:rPr>
            </w:pPr>
            <w:r w:rsidRPr="00081EA2">
              <w:rPr>
                <w:rFonts w:ascii="GHEA Grapalat" w:hAnsi="GHEA Grapalat" w:cs="Calibri"/>
                <w:color w:val="000000"/>
                <w:sz w:val="18"/>
                <w:szCs w:val="18"/>
              </w:rPr>
              <w:t>Նատրիումի հիդրօքսիդ NaOH</w:t>
            </w:r>
          </w:p>
        </w:tc>
        <w:tc>
          <w:tcPr>
            <w:tcW w:w="474" w:type="dxa"/>
          </w:tcPr>
          <w:p w14:paraId="211043A4" w14:textId="77777777" w:rsidR="00A11CA0" w:rsidRPr="00A71D81" w:rsidRDefault="00A11CA0" w:rsidP="00A11CA0">
            <w:pPr>
              <w:jc w:val="center"/>
              <w:rPr>
                <w:rFonts w:ascii="GHEA Grapalat" w:hAnsi="GHEA Grapalat"/>
                <w:sz w:val="20"/>
                <w:lang w:val="pt-BR"/>
              </w:rPr>
            </w:pPr>
          </w:p>
          <w:p w14:paraId="07FFC180" w14:textId="77777777" w:rsidR="00A11CA0" w:rsidRPr="00A71D81" w:rsidRDefault="00A11CA0" w:rsidP="00A11CA0">
            <w:pPr>
              <w:jc w:val="center"/>
              <w:rPr>
                <w:rFonts w:ascii="GHEA Grapalat" w:hAnsi="GHEA Grapalat"/>
                <w:sz w:val="20"/>
                <w:lang w:val="pt-BR"/>
              </w:rPr>
            </w:pPr>
          </w:p>
          <w:p w14:paraId="63B96597" w14:textId="79AEF395"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47C3A226" w14:textId="77777777" w:rsidR="00A11CA0" w:rsidRPr="00A71D81" w:rsidRDefault="00A11CA0" w:rsidP="00A11CA0">
            <w:pPr>
              <w:jc w:val="center"/>
              <w:rPr>
                <w:rFonts w:ascii="GHEA Grapalat" w:hAnsi="GHEA Grapalat"/>
                <w:sz w:val="20"/>
                <w:lang w:val="pt-BR"/>
              </w:rPr>
            </w:pPr>
          </w:p>
          <w:p w14:paraId="373071EF" w14:textId="77777777" w:rsidR="00A11CA0" w:rsidRPr="00A71D81" w:rsidRDefault="00A11CA0" w:rsidP="00A11CA0">
            <w:pPr>
              <w:jc w:val="center"/>
              <w:rPr>
                <w:rFonts w:ascii="GHEA Grapalat" w:hAnsi="GHEA Grapalat"/>
                <w:sz w:val="20"/>
                <w:lang w:val="pt-BR"/>
              </w:rPr>
            </w:pPr>
          </w:p>
          <w:p w14:paraId="5A7B4DB6" w14:textId="588FA767"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1A16027F" w14:textId="77777777" w:rsidR="00A11CA0" w:rsidRPr="00A71D81" w:rsidRDefault="00A11CA0" w:rsidP="00A11CA0">
            <w:pPr>
              <w:jc w:val="center"/>
              <w:rPr>
                <w:rFonts w:ascii="GHEA Grapalat" w:hAnsi="GHEA Grapalat"/>
                <w:sz w:val="20"/>
                <w:lang w:val="pt-BR"/>
              </w:rPr>
            </w:pPr>
          </w:p>
          <w:p w14:paraId="596A8113" w14:textId="77777777" w:rsidR="00A11CA0" w:rsidRPr="00A71D81" w:rsidRDefault="00A11CA0" w:rsidP="00A11CA0">
            <w:pPr>
              <w:jc w:val="center"/>
              <w:rPr>
                <w:rFonts w:ascii="GHEA Grapalat" w:hAnsi="GHEA Grapalat"/>
                <w:sz w:val="20"/>
                <w:lang w:val="pt-BR"/>
              </w:rPr>
            </w:pPr>
          </w:p>
          <w:p w14:paraId="4761229F" w14:textId="65E6A5EB"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5C78176A" w14:textId="77777777" w:rsidR="00A11CA0" w:rsidRPr="00A71D81" w:rsidRDefault="00A11CA0" w:rsidP="00A11CA0">
            <w:pPr>
              <w:jc w:val="center"/>
              <w:rPr>
                <w:rFonts w:ascii="GHEA Grapalat" w:hAnsi="GHEA Grapalat"/>
                <w:sz w:val="20"/>
                <w:lang w:val="pt-BR"/>
              </w:rPr>
            </w:pPr>
          </w:p>
          <w:p w14:paraId="06271EB2" w14:textId="77777777" w:rsidR="00A11CA0" w:rsidRPr="00A71D81" w:rsidRDefault="00A11CA0" w:rsidP="00A11CA0">
            <w:pPr>
              <w:jc w:val="center"/>
              <w:rPr>
                <w:rFonts w:ascii="GHEA Grapalat" w:hAnsi="GHEA Grapalat"/>
                <w:sz w:val="20"/>
                <w:lang w:val="pt-BR"/>
              </w:rPr>
            </w:pPr>
          </w:p>
          <w:p w14:paraId="747A0FFD" w14:textId="25D13655"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661E2009" w14:textId="77777777" w:rsidR="00A11CA0" w:rsidRPr="00A71D81" w:rsidRDefault="00A11CA0" w:rsidP="00A11CA0">
            <w:pPr>
              <w:jc w:val="center"/>
              <w:rPr>
                <w:rFonts w:ascii="GHEA Grapalat" w:hAnsi="GHEA Grapalat"/>
                <w:sz w:val="20"/>
                <w:lang w:val="pt-BR"/>
              </w:rPr>
            </w:pPr>
          </w:p>
          <w:p w14:paraId="2CBFEC36" w14:textId="77777777" w:rsidR="00A11CA0" w:rsidRPr="00A71D81" w:rsidRDefault="00A11CA0" w:rsidP="00A11CA0">
            <w:pPr>
              <w:jc w:val="center"/>
              <w:rPr>
                <w:rFonts w:ascii="GHEA Grapalat" w:hAnsi="GHEA Grapalat"/>
                <w:sz w:val="20"/>
                <w:lang w:val="pt-BR"/>
              </w:rPr>
            </w:pPr>
          </w:p>
          <w:p w14:paraId="09C46223" w14:textId="59D59F85"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73558B3A" w14:textId="77777777" w:rsidR="00A11CA0" w:rsidRPr="00A71D81" w:rsidRDefault="00A11CA0" w:rsidP="00A11CA0">
            <w:pPr>
              <w:jc w:val="center"/>
              <w:rPr>
                <w:rFonts w:ascii="GHEA Grapalat" w:hAnsi="GHEA Grapalat"/>
                <w:sz w:val="20"/>
                <w:lang w:val="pt-BR"/>
              </w:rPr>
            </w:pPr>
          </w:p>
          <w:p w14:paraId="33CB2F13" w14:textId="77777777" w:rsidR="00A11CA0" w:rsidRPr="00A71D81" w:rsidRDefault="00A11CA0" w:rsidP="00A11CA0">
            <w:pPr>
              <w:jc w:val="center"/>
              <w:rPr>
                <w:rFonts w:ascii="GHEA Grapalat" w:hAnsi="GHEA Grapalat"/>
                <w:sz w:val="20"/>
                <w:lang w:val="pt-BR"/>
              </w:rPr>
            </w:pPr>
          </w:p>
          <w:p w14:paraId="4DF58AB1" w14:textId="14D9C140"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00D76376" w14:textId="77777777" w:rsidR="00A11CA0" w:rsidRPr="00A71D81" w:rsidRDefault="00A11CA0" w:rsidP="00A11CA0">
            <w:pPr>
              <w:jc w:val="center"/>
              <w:rPr>
                <w:rFonts w:ascii="GHEA Grapalat" w:hAnsi="GHEA Grapalat"/>
                <w:sz w:val="20"/>
                <w:lang w:val="pt-BR"/>
              </w:rPr>
            </w:pPr>
          </w:p>
          <w:p w14:paraId="620F439D" w14:textId="77777777" w:rsidR="00A11CA0" w:rsidRPr="00A71D81" w:rsidRDefault="00A11CA0" w:rsidP="00A11CA0">
            <w:pPr>
              <w:jc w:val="center"/>
              <w:rPr>
                <w:rFonts w:ascii="GHEA Grapalat" w:hAnsi="GHEA Grapalat"/>
                <w:sz w:val="20"/>
                <w:lang w:val="pt-BR"/>
              </w:rPr>
            </w:pPr>
          </w:p>
          <w:p w14:paraId="5FD6880F" w14:textId="7EA1BC25"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1DBBC224" w14:textId="77777777" w:rsidR="00A11CA0" w:rsidRPr="00A71D81" w:rsidRDefault="00A11CA0" w:rsidP="00A11CA0">
            <w:pPr>
              <w:jc w:val="center"/>
              <w:rPr>
                <w:rFonts w:ascii="GHEA Grapalat" w:hAnsi="GHEA Grapalat"/>
                <w:sz w:val="20"/>
                <w:lang w:val="pt-BR"/>
              </w:rPr>
            </w:pPr>
          </w:p>
          <w:p w14:paraId="4713ABBB" w14:textId="77777777" w:rsidR="00A11CA0" w:rsidRPr="00A71D81" w:rsidRDefault="00A11CA0" w:rsidP="00A11CA0">
            <w:pPr>
              <w:jc w:val="center"/>
              <w:rPr>
                <w:rFonts w:ascii="GHEA Grapalat" w:hAnsi="GHEA Grapalat"/>
                <w:sz w:val="20"/>
                <w:lang w:val="pt-BR"/>
              </w:rPr>
            </w:pPr>
          </w:p>
          <w:p w14:paraId="442E8689" w14:textId="58AFF7CE"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71C26FA0" w14:textId="77777777" w:rsidR="00A11CA0" w:rsidRPr="00A71D81" w:rsidRDefault="00A11CA0" w:rsidP="00A11CA0">
            <w:pPr>
              <w:jc w:val="center"/>
              <w:rPr>
                <w:rFonts w:ascii="GHEA Grapalat" w:hAnsi="GHEA Grapalat"/>
                <w:sz w:val="20"/>
                <w:lang w:val="pt-BR"/>
              </w:rPr>
            </w:pPr>
          </w:p>
          <w:p w14:paraId="4B414C81" w14:textId="77777777" w:rsidR="00A11CA0" w:rsidRPr="00A71D81" w:rsidRDefault="00A11CA0" w:rsidP="00A11CA0">
            <w:pPr>
              <w:jc w:val="center"/>
              <w:rPr>
                <w:rFonts w:ascii="GHEA Grapalat" w:hAnsi="GHEA Grapalat"/>
                <w:sz w:val="20"/>
                <w:lang w:val="pt-BR"/>
              </w:rPr>
            </w:pPr>
          </w:p>
          <w:p w14:paraId="47EBFC80" w14:textId="2320C29D"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3AD6BB08" w14:textId="77777777" w:rsidR="00A11CA0" w:rsidRPr="00A71D81" w:rsidRDefault="00A11CA0" w:rsidP="00A11CA0">
            <w:pPr>
              <w:jc w:val="center"/>
              <w:rPr>
                <w:rFonts w:ascii="GHEA Grapalat" w:hAnsi="GHEA Grapalat"/>
                <w:sz w:val="20"/>
                <w:lang w:val="pt-BR"/>
              </w:rPr>
            </w:pPr>
          </w:p>
          <w:p w14:paraId="5AD1EC02" w14:textId="77777777" w:rsidR="00A11CA0" w:rsidRPr="00A71D81" w:rsidRDefault="00A11CA0" w:rsidP="00A11CA0">
            <w:pPr>
              <w:jc w:val="center"/>
              <w:rPr>
                <w:rFonts w:ascii="GHEA Grapalat" w:hAnsi="GHEA Grapalat"/>
                <w:sz w:val="20"/>
                <w:lang w:val="pt-BR"/>
              </w:rPr>
            </w:pPr>
          </w:p>
          <w:p w14:paraId="4342A652" w14:textId="4257FB38"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444D5BCD" w14:textId="77777777" w:rsidR="00A11CA0" w:rsidRPr="00A71D81" w:rsidRDefault="00A11CA0" w:rsidP="00A11CA0">
            <w:pPr>
              <w:jc w:val="center"/>
              <w:rPr>
                <w:rFonts w:ascii="GHEA Grapalat" w:hAnsi="GHEA Grapalat"/>
                <w:sz w:val="20"/>
                <w:lang w:val="pt-BR"/>
              </w:rPr>
            </w:pPr>
          </w:p>
          <w:p w14:paraId="66C793BF" w14:textId="77777777" w:rsidR="00A11CA0" w:rsidRPr="00A71D81" w:rsidRDefault="00A11CA0" w:rsidP="00A11CA0">
            <w:pPr>
              <w:jc w:val="center"/>
              <w:rPr>
                <w:rFonts w:ascii="GHEA Grapalat" w:hAnsi="GHEA Grapalat"/>
                <w:sz w:val="20"/>
                <w:lang w:val="pt-BR"/>
              </w:rPr>
            </w:pPr>
          </w:p>
          <w:p w14:paraId="6EF3803D" w14:textId="117C0325"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5D91667A" w14:textId="77777777" w:rsidR="00A11CA0" w:rsidRPr="00A71D81" w:rsidRDefault="00A11CA0" w:rsidP="00A11CA0">
            <w:pPr>
              <w:jc w:val="center"/>
              <w:rPr>
                <w:rFonts w:ascii="GHEA Grapalat" w:hAnsi="GHEA Grapalat"/>
                <w:sz w:val="20"/>
                <w:lang w:val="pt-BR"/>
              </w:rPr>
            </w:pPr>
          </w:p>
          <w:p w14:paraId="2E152D77" w14:textId="77777777" w:rsidR="00A11CA0" w:rsidRPr="00A71D81" w:rsidRDefault="00A11CA0" w:rsidP="00A11CA0">
            <w:pPr>
              <w:jc w:val="center"/>
              <w:rPr>
                <w:rFonts w:ascii="GHEA Grapalat" w:hAnsi="GHEA Grapalat"/>
                <w:sz w:val="20"/>
                <w:lang w:val="pt-BR"/>
              </w:rPr>
            </w:pPr>
          </w:p>
          <w:p w14:paraId="0E8B85F2" w14:textId="7D7DEB38"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1963" w:type="dxa"/>
          </w:tcPr>
          <w:p w14:paraId="62B5BE00" w14:textId="77777777" w:rsidR="00A11CA0" w:rsidRPr="00A71D81" w:rsidRDefault="00A11CA0" w:rsidP="00A11CA0">
            <w:pPr>
              <w:jc w:val="center"/>
              <w:rPr>
                <w:rFonts w:ascii="GHEA Grapalat" w:hAnsi="GHEA Grapalat"/>
                <w:sz w:val="20"/>
                <w:lang w:val="pt-BR"/>
              </w:rPr>
            </w:pPr>
          </w:p>
          <w:p w14:paraId="7146ED2C" w14:textId="77777777" w:rsidR="00A11CA0" w:rsidRPr="00A71D81" w:rsidRDefault="00A11CA0" w:rsidP="00A11CA0">
            <w:pPr>
              <w:jc w:val="center"/>
              <w:rPr>
                <w:rFonts w:ascii="GHEA Grapalat" w:hAnsi="GHEA Grapalat"/>
                <w:sz w:val="20"/>
                <w:lang w:val="pt-BR"/>
              </w:rPr>
            </w:pPr>
          </w:p>
          <w:p w14:paraId="199E4A0A" w14:textId="4905B5C2"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r>
      <w:tr w:rsidR="00A11CA0" w:rsidRPr="00A71D81" w14:paraId="51181230" w14:textId="77777777" w:rsidTr="0041401E">
        <w:trPr>
          <w:trHeight w:val="1538"/>
        </w:trPr>
        <w:tc>
          <w:tcPr>
            <w:tcW w:w="1980" w:type="dxa"/>
            <w:vAlign w:val="center"/>
          </w:tcPr>
          <w:p w14:paraId="727A8789" w14:textId="237E9D5F" w:rsidR="00A11CA0" w:rsidRDefault="00A11CA0" w:rsidP="00A11CA0">
            <w:pPr>
              <w:jc w:val="center"/>
              <w:rPr>
                <w:rFonts w:ascii="GHEA Grapalat" w:hAnsi="GHEA Grapalat"/>
                <w:sz w:val="16"/>
              </w:rPr>
            </w:pPr>
            <w:r>
              <w:rPr>
                <w:rFonts w:ascii="GHEA Grapalat" w:hAnsi="GHEA Grapalat"/>
                <w:sz w:val="16"/>
              </w:rPr>
              <w:t>15</w:t>
            </w:r>
          </w:p>
        </w:tc>
        <w:tc>
          <w:tcPr>
            <w:tcW w:w="2700" w:type="dxa"/>
            <w:vAlign w:val="bottom"/>
          </w:tcPr>
          <w:p w14:paraId="4B68087F" w14:textId="77777777" w:rsidR="00A11CA0" w:rsidRDefault="00A11CA0" w:rsidP="00A11CA0">
            <w:pPr>
              <w:jc w:val="center"/>
              <w:rPr>
                <w:rFonts w:ascii="Calibri" w:hAnsi="Calibri" w:cs="Calibri"/>
                <w:color w:val="000000"/>
                <w:sz w:val="22"/>
                <w:szCs w:val="22"/>
              </w:rPr>
            </w:pPr>
            <w:r>
              <w:rPr>
                <w:rFonts w:ascii="Calibri" w:hAnsi="Calibri" w:cs="Calibri"/>
                <w:color w:val="000000"/>
                <w:sz w:val="22"/>
                <w:szCs w:val="22"/>
              </w:rPr>
              <w:t>24321660/5</w:t>
            </w:r>
          </w:p>
          <w:p w14:paraId="61AE75F9" w14:textId="77777777" w:rsidR="00A11CA0" w:rsidRDefault="00A11CA0" w:rsidP="00A11CA0">
            <w:pPr>
              <w:jc w:val="center"/>
              <w:rPr>
                <w:rFonts w:ascii="Calibri" w:hAnsi="Calibri" w:cs="Calibri"/>
              </w:rPr>
            </w:pPr>
          </w:p>
        </w:tc>
        <w:tc>
          <w:tcPr>
            <w:tcW w:w="2520" w:type="dxa"/>
            <w:vAlign w:val="center"/>
          </w:tcPr>
          <w:p w14:paraId="7CF0BE2D" w14:textId="711AD8CF" w:rsidR="00A11CA0" w:rsidRPr="00081EA2" w:rsidRDefault="00A11CA0" w:rsidP="00A11CA0">
            <w:pPr>
              <w:jc w:val="center"/>
              <w:rPr>
                <w:rFonts w:ascii="GHEA Grapalat" w:hAnsi="GHEA Grapalat" w:cs="Calibri"/>
                <w:color w:val="000000"/>
                <w:sz w:val="18"/>
                <w:szCs w:val="18"/>
              </w:rPr>
            </w:pPr>
            <w:r w:rsidRPr="00081EA2">
              <w:rPr>
                <w:rFonts w:ascii="GHEA Grapalat" w:hAnsi="GHEA Grapalat" w:cs="Calibri"/>
                <w:color w:val="000000"/>
                <w:sz w:val="18"/>
                <w:szCs w:val="18"/>
              </w:rPr>
              <w:t>զանազան օրգանական քիմիական նյութեր</w:t>
            </w:r>
          </w:p>
        </w:tc>
        <w:tc>
          <w:tcPr>
            <w:tcW w:w="474" w:type="dxa"/>
          </w:tcPr>
          <w:p w14:paraId="7B1AA838" w14:textId="77777777" w:rsidR="00A11CA0" w:rsidRPr="00A71D81" w:rsidRDefault="00A11CA0" w:rsidP="00A11CA0">
            <w:pPr>
              <w:jc w:val="center"/>
              <w:rPr>
                <w:rFonts w:ascii="GHEA Grapalat" w:hAnsi="GHEA Grapalat"/>
                <w:sz w:val="20"/>
                <w:lang w:val="pt-BR"/>
              </w:rPr>
            </w:pPr>
          </w:p>
          <w:p w14:paraId="48B456E4" w14:textId="77777777" w:rsidR="00A11CA0" w:rsidRPr="00A71D81" w:rsidRDefault="00A11CA0" w:rsidP="00A11CA0">
            <w:pPr>
              <w:jc w:val="center"/>
              <w:rPr>
                <w:rFonts w:ascii="GHEA Grapalat" w:hAnsi="GHEA Grapalat"/>
                <w:sz w:val="20"/>
                <w:lang w:val="pt-BR"/>
              </w:rPr>
            </w:pPr>
          </w:p>
          <w:p w14:paraId="3ABCB3B1" w14:textId="49764E0E"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5A9D5822" w14:textId="77777777" w:rsidR="00A11CA0" w:rsidRPr="00A71D81" w:rsidRDefault="00A11CA0" w:rsidP="00A11CA0">
            <w:pPr>
              <w:jc w:val="center"/>
              <w:rPr>
                <w:rFonts w:ascii="GHEA Grapalat" w:hAnsi="GHEA Grapalat"/>
                <w:sz w:val="20"/>
                <w:lang w:val="pt-BR"/>
              </w:rPr>
            </w:pPr>
          </w:p>
          <w:p w14:paraId="614B0384" w14:textId="77777777" w:rsidR="00A11CA0" w:rsidRPr="00A71D81" w:rsidRDefault="00A11CA0" w:rsidP="00A11CA0">
            <w:pPr>
              <w:jc w:val="center"/>
              <w:rPr>
                <w:rFonts w:ascii="GHEA Grapalat" w:hAnsi="GHEA Grapalat"/>
                <w:sz w:val="20"/>
                <w:lang w:val="pt-BR"/>
              </w:rPr>
            </w:pPr>
          </w:p>
          <w:p w14:paraId="74466424" w14:textId="15D2BFC3"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51136964" w14:textId="77777777" w:rsidR="00A11CA0" w:rsidRPr="00A71D81" w:rsidRDefault="00A11CA0" w:rsidP="00A11CA0">
            <w:pPr>
              <w:jc w:val="center"/>
              <w:rPr>
                <w:rFonts w:ascii="GHEA Grapalat" w:hAnsi="GHEA Grapalat"/>
                <w:sz w:val="20"/>
                <w:lang w:val="pt-BR"/>
              </w:rPr>
            </w:pPr>
          </w:p>
          <w:p w14:paraId="70BEFB17" w14:textId="77777777" w:rsidR="00A11CA0" w:rsidRPr="00A71D81" w:rsidRDefault="00A11CA0" w:rsidP="00A11CA0">
            <w:pPr>
              <w:jc w:val="center"/>
              <w:rPr>
                <w:rFonts w:ascii="GHEA Grapalat" w:hAnsi="GHEA Grapalat"/>
                <w:sz w:val="20"/>
                <w:lang w:val="pt-BR"/>
              </w:rPr>
            </w:pPr>
          </w:p>
          <w:p w14:paraId="4B7CA6EC" w14:textId="69B3926C"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290516D2" w14:textId="77777777" w:rsidR="00A11CA0" w:rsidRPr="00A71D81" w:rsidRDefault="00A11CA0" w:rsidP="00A11CA0">
            <w:pPr>
              <w:jc w:val="center"/>
              <w:rPr>
                <w:rFonts w:ascii="GHEA Grapalat" w:hAnsi="GHEA Grapalat"/>
                <w:sz w:val="20"/>
                <w:lang w:val="pt-BR"/>
              </w:rPr>
            </w:pPr>
          </w:p>
          <w:p w14:paraId="43494B1C" w14:textId="77777777" w:rsidR="00A11CA0" w:rsidRPr="00A71D81" w:rsidRDefault="00A11CA0" w:rsidP="00A11CA0">
            <w:pPr>
              <w:jc w:val="center"/>
              <w:rPr>
                <w:rFonts w:ascii="GHEA Grapalat" w:hAnsi="GHEA Grapalat"/>
                <w:sz w:val="20"/>
                <w:lang w:val="pt-BR"/>
              </w:rPr>
            </w:pPr>
          </w:p>
          <w:p w14:paraId="081C90AB" w14:textId="6DD33C53"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5BBE1D1C" w14:textId="77777777" w:rsidR="00A11CA0" w:rsidRPr="00A71D81" w:rsidRDefault="00A11CA0" w:rsidP="00A11CA0">
            <w:pPr>
              <w:jc w:val="center"/>
              <w:rPr>
                <w:rFonts w:ascii="GHEA Grapalat" w:hAnsi="GHEA Grapalat"/>
                <w:sz w:val="20"/>
                <w:lang w:val="pt-BR"/>
              </w:rPr>
            </w:pPr>
          </w:p>
          <w:p w14:paraId="276F96D0" w14:textId="77777777" w:rsidR="00A11CA0" w:rsidRPr="00A71D81" w:rsidRDefault="00A11CA0" w:rsidP="00A11CA0">
            <w:pPr>
              <w:jc w:val="center"/>
              <w:rPr>
                <w:rFonts w:ascii="GHEA Grapalat" w:hAnsi="GHEA Grapalat"/>
                <w:sz w:val="20"/>
                <w:lang w:val="pt-BR"/>
              </w:rPr>
            </w:pPr>
          </w:p>
          <w:p w14:paraId="4AE696EF" w14:textId="7EF962A8"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404AB09B" w14:textId="77777777" w:rsidR="00A11CA0" w:rsidRPr="00A71D81" w:rsidRDefault="00A11CA0" w:rsidP="00A11CA0">
            <w:pPr>
              <w:jc w:val="center"/>
              <w:rPr>
                <w:rFonts w:ascii="GHEA Grapalat" w:hAnsi="GHEA Grapalat"/>
                <w:sz w:val="20"/>
                <w:lang w:val="pt-BR"/>
              </w:rPr>
            </w:pPr>
          </w:p>
          <w:p w14:paraId="0C66019B" w14:textId="77777777" w:rsidR="00A11CA0" w:rsidRPr="00A71D81" w:rsidRDefault="00A11CA0" w:rsidP="00A11CA0">
            <w:pPr>
              <w:jc w:val="center"/>
              <w:rPr>
                <w:rFonts w:ascii="GHEA Grapalat" w:hAnsi="GHEA Grapalat"/>
                <w:sz w:val="20"/>
                <w:lang w:val="pt-BR"/>
              </w:rPr>
            </w:pPr>
          </w:p>
          <w:p w14:paraId="0B392C1D" w14:textId="40583BE0"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13FDCC6E" w14:textId="77777777" w:rsidR="00A11CA0" w:rsidRPr="00A71D81" w:rsidRDefault="00A11CA0" w:rsidP="00A11CA0">
            <w:pPr>
              <w:jc w:val="center"/>
              <w:rPr>
                <w:rFonts w:ascii="GHEA Grapalat" w:hAnsi="GHEA Grapalat"/>
                <w:sz w:val="20"/>
                <w:lang w:val="pt-BR"/>
              </w:rPr>
            </w:pPr>
          </w:p>
          <w:p w14:paraId="0A985974" w14:textId="77777777" w:rsidR="00A11CA0" w:rsidRPr="00A71D81" w:rsidRDefault="00A11CA0" w:rsidP="00A11CA0">
            <w:pPr>
              <w:jc w:val="center"/>
              <w:rPr>
                <w:rFonts w:ascii="GHEA Grapalat" w:hAnsi="GHEA Grapalat"/>
                <w:sz w:val="20"/>
                <w:lang w:val="pt-BR"/>
              </w:rPr>
            </w:pPr>
          </w:p>
          <w:p w14:paraId="2B5E0D7B" w14:textId="11AC612E"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1D18D15E" w14:textId="77777777" w:rsidR="00A11CA0" w:rsidRPr="00A71D81" w:rsidRDefault="00A11CA0" w:rsidP="00A11CA0">
            <w:pPr>
              <w:jc w:val="center"/>
              <w:rPr>
                <w:rFonts w:ascii="GHEA Grapalat" w:hAnsi="GHEA Grapalat"/>
                <w:sz w:val="20"/>
                <w:lang w:val="pt-BR"/>
              </w:rPr>
            </w:pPr>
          </w:p>
          <w:p w14:paraId="5C24CAB4" w14:textId="77777777" w:rsidR="00A11CA0" w:rsidRPr="00A71D81" w:rsidRDefault="00A11CA0" w:rsidP="00A11CA0">
            <w:pPr>
              <w:jc w:val="center"/>
              <w:rPr>
                <w:rFonts w:ascii="GHEA Grapalat" w:hAnsi="GHEA Grapalat"/>
                <w:sz w:val="20"/>
                <w:lang w:val="pt-BR"/>
              </w:rPr>
            </w:pPr>
          </w:p>
          <w:p w14:paraId="52380352" w14:textId="0A814724"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1C92EB33" w14:textId="77777777" w:rsidR="00A11CA0" w:rsidRPr="00A71D81" w:rsidRDefault="00A11CA0" w:rsidP="00A11CA0">
            <w:pPr>
              <w:jc w:val="center"/>
              <w:rPr>
                <w:rFonts w:ascii="GHEA Grapalat" w:hAnsi="GHEA Grapalat"/>
                <w:sz w:val="20"/>
                <w:lang w:val="pt-BR"/>
              </w:rPr>
            </w:pPr>
          </w:p>
          <w:p w14:paraId="4B55C311" w14:textId="77777777" w:rsidR="00A11CA0" w:rsidRPr="00A71D81" w:rsidRDefault="00A11CA0" w:rsidP="00A11CA0">
            <w:pPr>
              <w:jc w:val="center"/>
              <w:rPr>
                <w:rFonts w:ascii="GHEA Grapalat" w:hAnsi="GHEA Grapalat"/>
                <w:sz w:val="20"/>
                <w:lang w:val="pt-BR"/>
              </w:rPr>
            </w:pPr>
          </w:p>
          <w:p w14:paraId="49E4403F" w14:textId="34293E37"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2D44920F" w14:textId="77777777" w:rsidR="00A11CA0" w:rsidRPr="00A71D81" w:rsidRDefault="00A11CA0" w:rsidP="00A11CA0">
            <w:pPr>
              <w:jc w:val="center"/>
              <w:rPr>
                <w:rFonts w:ascii="GHEA Grapalat" w:hAnsi="GHEA Grapalat"/>
                <w:sz w:val="20"/>
                <w:lang w:val="pt-BR"/>
              </w:rPr>
            </w:pPr>
          </w:p>
          <w:p w14:paraId="3AA40744" w14:textId="77777777" w:rsidR="00A11CA0" w:rsidRPr="00A71D81" w:rsidRDefault="00A11CA0" w:rsidP="00A11CA0">
            <w:pPr>
              <w:jc w:val="center"/>
              <w:rPr>
                <w:rFonts w:ascii="GHEA Grapalat" w:hAnsi="GHEA Grapalat"/>
                <w:sz w:val="20"/>
                <w:lang w:val="pt-BR"/>
              </w:rPr>
            </w:pPr>
          </w:p>
          <w:p w14:paraId="54819A76" w14:textId="41B78FEC"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3A1930DE" w14:textId="77777777" w:rsidR="00A11CA0" w:rsidRPr="00A71D81" w:rsidRDefault="00A11CA0" w:rsidP="00A11CA0">
            <w:pPr>
              <w:jc w:val="center"/>
              <w:rPr>
                <w:rFonts w:ascii="GHEA Grapalat" w:hAnsi="GHEA Grapalat"/>
                <w:sz w:val="20"/>
                <w:lang w:val="pt-BR"/>
              </w:rPr>
            </w:pPr>
          </w:p>
          <w:p w14:paraId="73749035" w14:textId="77777777" w:rsidR="00A11CA0" w:rsidRPr="00A71D81" w:rsidRDefault="00A11CA0" w:rsidP="00A11CA0">
            <w:pPr>
              <w:jc w:val="center"/>
              <w:rPr>
                <w:rFonts w:ascii="GHEA Grapalat" w:hAnsi="GHEA Grapalat"/>
                <w:sz w:val="20"/>
                <w:lang w:val="pt-BR"/>
              </w:rPr>
            </w:pPr>
          </w:p>
          <w:p w14:paraId="0B0F7816" w14:textId="59CD401B"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32213994" w14:textId="77777777" w:rsidR="00A11CA0" w:rsidRPr="00A71D81" w:rsidRDefault="00A11CA0" w:rsidP="00A11CA0">
            <w:pPr>
              <w:jc w:val="center"/>
              <w:rPr>
                <w:rFonts w:ascii="GHEA Grapalat" w:hAnsi="GHEA Grapalat"/>
                <w:sz w:val="20"/>
                <w:lang w:val="pt-BR"/>
              </w:rPr>
            </w:pPr>
          </w:p>
          <w:p w14:paraId="3FAAC094" w14:textId="77777777" w:rsidR="00A11CA0" w:rsidRPr="00A71D81" w:rsidRDefault="00A11CA0" w:rsidP="00A11CA0">
            <w:pPr>
              <w:jc w:val="center"/>
              <w:rPr>
                <w:rFonts w:ascii="GHEA Grapalat" w:hAnsi="GHEA Grapalat"/>
                <w:sz w:val="20"/>
                <w:lang w:val="pt-BR"/>
              </w:rPr>
            </w:pPr>
          </w:p>
          <w:p w14:paraId="6B7EA7F3" w14:textId="14AAB121"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1963" w:type="dxa"/>
          </w:tcPr>
          <w:p w14:paraId="7359FDC6" w14:textId="77777777" w:rsidR="00A11CA0" w:rsidRPr="00A71D81" w:rsidRDefault="00A11CA0" w:rsidP="00A11CA0">
            <w:pPr>
              <w:jc w:val="center"/>
              <w:rPr>
                <w:rFonts w:ascii="GHEA Grapalat" w:hAnsi="GHEA Grapalat"/>
                <w:sz w:val="20"/>
                <w:lang w:val="pt-BR"/>
              </w:rPr>
            </w:pPr>
          </w:p>
          <w:p w14:paraId="5E699D5F" w14:textId="77777777" w:rsidR="00A11CA0" w:rsidRPr="00A71D81" w:rsidRDefault="00A11CA0" w:rsidP="00A11CA0">
            <w:pPr>
              <w:jc w:val="center"/>
              <w:rPr>
                <w:rFonts w:ascii="GHEA Grapalat" w:hAnsi="GHEA Grapalat"/>
                <w:sz w:val="20"/>
                <w:lang w:val="pt-BR"/>
              </w:rPr>
            </w:pPr>
          </w:p>
          <w:p w14:paraId="74FE0BD0" w14:textId="14C73CE0"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r>
      <w:tr w:rsidR="00A11CA0" w:rsidRPr="00A71D81" w14:paraId="1A50C4C7" w14:textId="77777777" w:rsidTr="0041401E">
        <w:trPr>
          <w:trHeight w:val="1538"/>
        </w:trPr>
        <w:tc>
          <w:tcPr>
            <w:tcW w:w="1980" w:type="dxa"/>
            <w:vAlign w:val="center"/>
          </w:tcPr>
          <w:p w14:paraId="73B2775E" w14:textId="2799D605" w:rsidR="00A11CA0" w:rsidRDefault="00A11CA0" w:rsidP="00A11CA0">
            <w:pPr>
              <w:jc w:val="center"/>
              <w:rPr>
                <w:rFonts w:ascii="GHEA Grapalat" w:hAnsi="GHEA Grapalat"/>
                <w:sz w:val="16"/>
              </w:rPr>
            </w:pPr>
            <w:r>
              <w:rPr>
                <w:rFonts w:ascii="GHEA Grapalat" w:hAnsi="GHEA Grapalat"/>
                <w:sz w:val="16"/>
              </w:rPr>
              <w:lastRenderedPageBreak/>
              <w:t>16</w:t>
            </w:r>
          </w:p>
        </w:tc>
        <w:tc>
          <w:tcPr>
            <w:tcW w:w="2700" w:type="dxa"/>
            <w:vAlign w:val="center"/>
          </w:tcPr>
          <w:p w14:paraId="53B43B7B" w14:textId="77777777" w:rsidR="00A11CA0" w:rsidRDefault="00A11CA0" w:rsidP="00A11CA0">
            <w:pPr>
              <w:rPr>
                <w:rFonts w:ascii="Calibri" w:hAnsi="Calibri" w:cs="Calibri"/>
              </w:rPr>
            </w:pPr>
            <w:r>
              <w:rPr>
                <w:rFonts w:ascii="Calibri" w:hAnsi="Calibri" w:cs="Calibri"/>
              </w:rPr>
              <w:t>24311125</w:t>
            </w:r>
          </w:p>
          <w:p w14:paraId="209A4AD6" w14:textId="77777777" w:rsidR="00A11CA0" w:rsidRDefault="00A11CA0" w:rsidP="00A11CA0">
            <w:pPr>
              <w:jc w:val="center"/>
              <w:rPr>
                <w:rFonts w:ascii="Calibri" w:hAnsi="Calibri" w:cs="Calibri"/>
                <w:color w:val="000000"/>
                <w:sz w:val="22"/>
                <w:szCs w:val="22"/>
              </w:rPr>
            </w:pPr>
          </w:p>
        </w:tc>
        <w:tc>
          <w:tcPr>
            <w:tcW w:w="2520" w:type="dxa"/>
            <w:vAlign w:val="center"/>
          </w:tcPr>
          <w:p w14:paraId="5A35A69E" w14:textId="445ACA54" w:rsidR="00A11CA0" w:rsidRPr="00081EA2" w:rsidRDefault="00A11CA0" w:rsidP="00A11CA0">
            <w:pPr>
              <w:jc w:val="center"/>
              <w:rPr>
                <w:rFonts w:ascii="GHEA Grapalat" w:hAnsi="GHEA Grapalat" w:cs="Calibri"/>
                <w:color w:val="000000"/>
                <w:sz w:val="18"/>
                <w:szCs w:val="18"/>
              </w:rPr>
            </w:pPr>
            <w:r w:rsidRPr="00D642CA">
              <w:rPr>
                <w:rFonts w:ascii="GHEA Grapalat" w:hAnsi="GHEA Grapalat" w:cs="Calibri"/>
                <w:color w:val="000000"/>
                <w:sz w:val="18"/>
                <w:szCs w:val="18"/>
              </w:rPr>
              <w:t>Նատրիումի սուլֆատ Na2SO4</w:t>
            </w:r>
          </w:p>
        </w:tc>
        <w:tc>
          <w:tcPr>
            <w:tcW w:w="474" w:type="dxa"/>
          </w:tcPr>
          <w:p w14:paraId="3A771E6A" w14:textId="77777777" w:rsidR="00A11CA0" w:rsidRPr="00A71D81" w:rsidRDefault="00A11CA0" w:rsidP="00A11CA0">
            <w:pPr>
              <w:jc w:val="center"/>
              <w:rPr>
                <w:rFonts w:ascii="GHEA Grapalat" w:hAnsi="GHEA Grapalat"/>
                <w:sz w:val="20"/>
                <w:lang w:val="pt-BR"/>
              </w:rPr>
            </w:pPr>
          </w:p>
          <w:p w14:paraId="06D69577" w14:textId="77777777" w:rsidR="00A11CA0" w:rsidRPr="00A71D81" w:rsidRDefault="00A11CA0" w:rsidP="00A11CA0">
            <w:pPr>
              <w:jc w:val="center"/>
              <w:rPr>
                <w:rFonts w:ascii="GHEA Grapalat" w:hAnsi="GHEA Grapalat"/>
                <w:sz w:val="20"/>
                <w:lang w:val="pt-BR"/>
              </w:rPr>
            </w:pPr>
          </w:p>
          <w:p w14:paraId="5745E20D" w14:textId="7130983F"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704D948E" w14:textId="77777777" w:rsidR="00A11CA0" w:rsidRPr="00A71D81" w:rsidRDefault="00A11CA0" w:rsidP="00A11CA0">
            <w:pPr>
              <w:jc w:val="center"/>
              <w:rPr>
                <w:rFonts w:ascii="GHEA Grapalat" w:hAnsi="GHEA Grapalat"/>
                <w:sz w:val="20"/>
                <w:lang w:val="pt-BR"/>
              </w:rPr>
            </w:pPr>
          </w:p>
          <w:p w14:paraId="6B490C89" w14:textId="77777777" w:rsidR="00A11CA0" w:rsidRPr="00A71D81" w:rsidRDefault="00A11CA0" w:rsidP="00A11CA0">
            <w:pPr>
              <w:jc w:val="center"/>
              <w:rPr>
                <w:rFonts w:ascii="GHEA Grapalat" w:hAnsi="GHEA Grapalat"/>
                <w:sz w:val="20"/>
                <w:lang w:val="pt-BR"/>
              </w:rPr>
            </w:pPr>
          </w:p>
          <w:p w14:paraId="2EFDE0B8" w14:textId="6C72D4D5"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0C5BF355" w14:textId="77777777" w:rsidR="00A11CA0" w:rsidRPr="00A71D81" w:rsidRDefault="00A11CA0" w:rsidP="00A11CA0">
            <w:pPr>
              <w:jc w:val="center"/>
              <w:rPr>
                <w:rFonts w:ascii="GHEA Grapalat" w:hAnsi="GHEA Grapalat"/>
                <w:sz w:val="20"/>
                <w:lang w:val="pt-BR"/>
              </w:rPr>
            </w:pPr>
          </w:p>
          <w:p w14:paraId="3E92B269" w14:textId="77777777" w:rsidR="00A11CA0" w:rsidRPr="00A71D81" w:rsidRDefault="00A11CA0" w:rsidP="00A11CA0">
            <w:pPr>
              <w:jc w:val="center"/>
              <w:rPr>
                <w:rFonts w:ascii="GHEA Grapalat" w:hAnsi="GHEA Grapalat"/>
                <w:sz w:val="20"/>
                <w:lang w:val="pt-BR"/>
              </w:rPr>
            </w:pPr>
          </w:p>
          <w:p w14:paraId="5CA2BE12" w14:textId="1CD33845"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6E226589" w14:textId="77777777" w:rsidR="00A11CA0" w:rsidRPr="00A71D81" w:rsidRDefault="00A11CA0" w:rsidP="00A11CA0">
            <w:pPr>
              <w:jc w:val="center"/>
              <w:rPr>
                <w:rFonts w:ascii="GHEA Grapalat" w:hAnsi="GHEA Grapalat"/>
                <w:sz w:val="20"/>
                <w:lang w:val="pt-BR"/>
              </w:rPr>
            </w:pPr>
          </w:p>
          <w:p w14:paraId="389E3AFF" w14:textId="77777777" w:rsidR="00A11CA0" w:rsidRPr="00A71D81" w:rsidRDefault="00A11CA0" w:rsidP="00A11CA0">
            <w:pPr>
              <w:jc w:val="center"/>
              <w:rPr>
                <w:rFonts w:ascii="GHEA Grapalat" w:hAnsi="GHEA Grapalat"/>
                <w:sz w:val="20"/>
                <w:lang w:val="pt-BR"/>
              </w:rPr>
            </w:pPr>
          </w:p>
          <w:p w14:paraId="6A62A076" w14:textId="294A16CA"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1A59082B" w14:textId="77777777" w:rsidR="00A11CA0" w:rsidRPr="00A71D81" w:rsidRDefault="00A11CA0" w:rsidP="00A11CA0">
            <w:pPr>
              <w:jc w:val="center"/>
              <w:rPr>
                <w:rFonts w:ascii="GHEA Grapalat" w:hAnsi="GHEA Grapalat"/>
                <w:sz w:val="20"/>
                <w:lang w:val="pt-BR"/>
              </w:rPr>
            </w:pPr>
          </w:p>
          <w:p w14:paraId="649B29B8" w14:textId="77777777" w:rsidR="00A11CA0" w:rsidRPr="00A71D81" w:rsidRDefault="00A11CA0" w:rsidP="00A11CA0">
            <w:pPr>
              <w:jc w:val="center"/>
              <w:rPr>
                <w:rFonts w:ascii="GHEA Grapalat" w:hAnsi="GHEA Grapalat"/>
                <w:sz w:val="20"/>
                <w:lang w:val="pt-BR"/>
              </w:rPr>
            </w:pPr>
          </w:p>
          <w:p w14:paraId="64B2CC98" w14:textId="2F9C585A"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1BF64CBD" w14:textId="77777777" w:rsidR="00A11CA0" w:rsidRPr="00A71D81" w:rsidRDefault="00A11CA0" w:rsidP="00A11CA0">
            <w:pPr>
              <w:jc w:val="center"/>
              <w:rPr>
                <w:rFonts w:ascii="GHEA Grapalat" w:hAnsi="GHEA Grapalat"/>
                <w:sz w:val="20"/>
                <w:lang w:val="pt-BR"/>
              </w:rPr>
            </w:pPr>
          </w:p>
          <w:p w14:paraId="52EAB28B" w14:textId="77777777" w:rsidR="00A11CA0" w:rsidRPr="00A71D81" w:rsidRDefault="00A11CA0" w:rsidP="00A11CA0">
            <w:pPr>
              <w:jc w:val="center"/>
              <w:rPr>
                <w:rFonts w:ascii="GHEA Grapalat" w:hAnsi="GHEA Grapalat"/>
                <w:sz w:val="20"/>
                <w:lang w:val="pt-BR"/>
              </w:rPr>
            </w:pPr>
          </w:p>
          <w:p w14:paraId="3A5FDB7B" w14:textId="10D06E11"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271B4769" w14:textId="77777777" w:rsidR="00A11CA0" w:rsidRPr="00A71D81" w:rsidRDefault="00A11CA0" w:rsidP="00A11CA0">
            <w:pPr>
              <w:jc w:val="center"/>
              <w:rPr>
                <w:rFonts w:ascii="GHEA Grapalat" w:hAnsi="GHEA Grapalat"/>
                <w:sz w:val="20"/>
                <w:lang w:val="pt-BR"/>
              </w:rPr>
            </w:pPr>
          </w:p>
          <w:p w14:paraId="5C8F5AB0" w14:textId="77777777" w:rsidR="00A11CA0" w:rsidRPr="00A71D81" w:rsidRDefault="00A11CA0" w:rsidP="00A11CA0">
            <w:pPr>
              <w:jc w:val="center"/>
              <w:rPr>
                <w:rFonts w:ascii="GHEA Grapalat" w:hAnsi="GHEA Grapalat"/>
                <w:sz w:val="20"/>
                <w:lang w:val="pt-BR"/>
              </w:rPr>
            </w:pPr>
          </w:p>
          <w:p w14:paraId="0A73C59E" w14:textId="02970016"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75EAFFEA" w14:textId="77777777" w:rsidR="00A11CA0" w:rsidRPr="00A71D81" w:rsidRDefault="00A11CA0" w:rsidP="00A11CA0">
            <w:pPr>
              <w:jc w:val="center"/>
              <w:rPr>
                <w:rFonts w:ascii="GHEA Grapalat" w:hAnsi="GHEA Grapalat"/>
                <w:sz w:val="20"/>
                <w:lang w:val="pt-BR"/>
              </w:rPr>
            </w:pPr>
          </w:p>
          <w:p w14:paraId="5368AF7E" w14:textId="77777777" w:rsidR="00A11CA0" w:rsidRPr="00A71D81" w:rsidRDefault="00A11CA0" w:rsidP="00A11CA0">
            <w:pPr>
              <w:jc w:val="center"/>
              <w:rPr>
                <w:rFonts w:ascii="GHEA Grapalat" w:hAnsi="GHEA Grapalat"/>
                <w:sz w:val="20"/>
                <w:lang w:val="pt-BR"/>
              </w:rPr>
            </w:pPr>
          </w:p>
          <w:p w14:paraId="16710043" w14:textId="72214C83"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02813255" w14:textId="77777777" w:rsidR="00A11CA0" w:rsidRPr="00A71D81" w:rsidRDefault="00A11CA0" w:rsidP="00A11CA0">
            <w:pPr>
              <w:jc w:val="center"/>
              <w:rPr>
                <w:rFonts w:ascii="GHEA Grapalat" w:hAnsi="GHEA Grapalat"/>
                <w:sz w:val="20"/>
                <w:lang w:val="pt-BR"/>
              </w:rPr>
            </w:pPr>
          </w:p>
          <w:p w14:paraId="31749A5B" w14:textId="77777777" w:rsidR="00A11CA0" w:rsidRPr="00A71D81" w:rsidRDefault="00A11CA0" w:rsidP="00A11CA0">
            <w:pPr>
              <w:jc w:val="center"/>
              <w:rPr>
                <w:rFonts w:ascii="GHEA Grapalat" w:hAnsi="GHEA Grapalat"/>
                <w:sz w:val="20"/>
                <w:lang w:val="pt-BR"/>
              </w:rPr>
            </w:pPr>
          </w:p>
          <w:p w14:paraId="0823D738" w14:textId="615266BB"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313C0454" w14:textId="77777777" w:rsidR="00A11CA0" w:rsidRPr="00A71D81" w:rsidRDefault="00A11CA0" w:rsidP="00A11CA0">
            <w:pPr>
              <w:jc w:val="center"/>
              <w:rPr>
                <w:rFonts w:ascii="GHEA Grapalat" w:hAnsi="GHEA Grapalat"/>
                <w:sz w:val="20"/>
                <w:lang w:val="pt-BR"/>
              </w:rPr>
            </w:pPr>
          </w:p>
          <w:p w14:paraId="667ECFAC" w14:textId="77777777" w:rsidR="00A11CA0" w:rsidRPr="00A71D81" w:rsidRDefault="00A11CA0" w:rsidP="00A11CA0">
            <w:pPr>
              <w:jc w:val="center"/>
              <w:rPr>
                <w:rFonts w:ascii="GHEA Grapalat" w:hAnsi="GHEA Grapalat"/>
                <w:sz w:val="20"/>
                <w:lang w:val="pt-BR"/>
              </w:rPr>
            </w:pPr>
          </w:p>
          <w:p w14:paraId="620440C1" w14:textId="29F1EC6D"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4107DD80" w14:textId="77777777" w:rsidR="00A11CA0" w:rsidRPr="00A71D81" w:rsidRDefault="00A11CA0" w:rsidP="00A11CA0">
            <w:pPr>
              <w:jc w:val="center"/>
              <w:rPr>
                <w:rFonts w:ascii="GHEA Grapalat" w:hAnsi="GHEA Grapalat"/>
                <w:sz w:val="20"/>
                <w:lang w:val="pt-BR"/>
              </w:rPr>
            </w:pPr>
          </w:p>
          <w:p w14:paraId="65C95169" w14:textId="77777777" w:rsidR="00A11CA0" w:rsidRPr="00A71D81" w:rsidRDefault="00A11CA0" w:rsidP="00A11CA0">
            <w:pPr>
              <w:jc w:val="center"/>
              <w:rPr>
                <w:rFonts w:ascii="GHEA Grapalat" w:hAnsi="GHEA Grapalat"/>
                <w:sz w:val="20"/>
                <w:lang w:val="pt-BR"/>
              </w:rPr>
            </w:pPr>
          </w:p>
          <w:p w14:paraId="58351BE8" w14:textId="77452825"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33220F13" w14:textId="77777777" w:rsidR="00A11CA0" w:rsidRPr="00A71D81" w:rsidRDefault="00A11CA0" w:rsidP="00A11CA0">
            <w:pPr>
              <w:jc w:val="center"/>
              <w:rPr>
                <w:rFonts w:ascii="GHEA Grapalat" w:hAnsi="GHEA Grapalat"/>
                <w:sz w:val="20"/>
                <w:lang w:val="pt-BR"/>
              </w:rPr>
            </w:pPr>
          </w:p>
          <w:p w14:paraId="3CA91AA7" w14:textId="77777777" w:rsidR="00A11CA0" w:rsidRPr="00A71D81" w:rsidRDefault="00A11CA0" w:rsidP="00A11CA0">
            <w:pPr>
              <w:jc w:val="center"/>
              <w:rPr>
                <w:rFonts w:ascii="GHEA Grapalat" w:hAnsi="GHEA Grapalat"/>
                <w:sz w:val="20"/>
                <w:lang w:val="pt-BR"/>
              </w:rPr>
            </w:pPr>
          </w:p>
          <w:p w14:paraId="087C6D6C" w14:textId="3E704ED6"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1963" w:type="dxa"/>
          </w:tcPr>
          <w:p w14:paraId="758D3D3C" w14:textId="77777777" w:rsidR="00A11CA0" w:rsidRPr="00A71D81" w:rsidRDefault="00A11CA0" w:rsidP="00A11CA0">
            <w:pPr>
              <w:jc w:val="center"/>
              <w:rPr>
                <w:rFonts w:ascii="GHEA Grapalat" w:hAnsi="GHEA Grapalat"/>
                <w:sz w:val="20"/>
                <w:lang w:val="pt-BR"/>
              </w:rPr>
            </w:pPr>
          </w:p>
          <w:p w14:paraId="46730A4D" w14:textId="77777777" w:rsidR="00A11CA0" w:rsidRPr="00A71D81" w:rsidRDefault="00A11CA0" w:rsidP="00A11CA0">
            <w:pPr>
              <w:jc w:val="center"/>
              <w:rPr>
                <w:rFonts w:ascii="GHEA Grapalat" w:hAnsi="GHEA Grapalat"/>
                <w:sz w:val="20"/>
                <w:lang w:val="pt-BR"/>
              </w:rPr>
            </w:pPr>
          </w:p>
          <w:p w14:paraId="287E8F6B" w14:textId="465F0E34"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r>
      <w:tr w:rsidR="00A11CA0" w:rsidRPr="00A71D81" w14:paraId="5B59F362" w14:textId="77777777" w:rsidTr="0041401E">
        <w:trPr>
          <w:trHeight w:val="1538"/>
        </w:trPr>
        <w:tc>
          <w:tcPr>
            <w:tcW w:w="1980" w:type="dxa"/>
            <w:vAlign w:val="center"/>
          </w:tcPr>
          <w:p w14:paraId="4B705FB6" w14:textId="24DAE7D2" w:rsidR="00A11CA0" w:rsidRDefault="00A11CA0" w:rsidP="00A11CA0">
            <w:pPr>
              <w:jc w:val="center"/>
              <w:rPr>
                <w:rFonts w:ascii="GHEA Grapalat" w:hAnsi="GHEA Grapalat"/>
                <w:sz w:val="16"/>
              </w:rPr>
            </w:pPr>
            <w:r>
              <w:rPr>
                <w:rFonts w:ascii="GHEA Grapalat" w:hAnsi="GHEA Grapalat"/>
                <w:sz w:val="16"/>
              </w:rPr>
              <w:t>17</w:t>
            </w:r>
          </w:p>
        </w:tc>
        <w:tc>
          <w:tcPr>
            <w:tcW w:w="2700" w:type="dxa"/>
            <w:vAlign w:val="center"/>
          </w:tcPr>
          <w:p w14:paraId="7CFC285F" w14:textId="77777777" w:rsidR="00A11CA0" w:rsidRPr="00023D1A" w:rsidRDefault="00A11CA0" w:rsidP="00A11CA0">
            <w:pPr>
              <w:rPr>
                <w:rFonts w:ascii="Calibri" w:hAnsi="Calibri" w:cs="Calibri"/>
              </w:rPr>
            </w:pPr>
            <w:r>
              <w:rPr>
                <w:rFonts w:ascii="Calibri" w:hAnsi="Calibri" w:cs="Calibri"/>
              </w:rPr>
              <w:t>33691145/2</w:t>
            </w:r>
          </w:p>
          <w:p w14:paraId="3114B41E" w14:textId="77777777" w:rsidR="00A11CA0" w:rsidRDefault="00A11CA0" w:rsidP="00A11CA0">
            <w:pPr>
              <w:rPr>
                <w:rFonts w:ascii="Calibri" w:hAnsi="Calibri" w:cs="Calibri"/>
              </w:rPr>
            </w:pPr>
          </w:p>
        </w:tc>
        <w:tc>
          <w:tcPr>
            <w:tcW w:w="2520" w:type="dxa"/>
            <w:vAlign w:val="center"/>
          </w:tcPr>
          <w:p w14:paraId="024EA510" w14:textId="70A5B07B" w:rsidR="00A11CA0" w:rsidRPr="00D642CA" w:rsidRDefault="00A11CA0" w:rsidP="00A11CA0">
            <w:pPr>
              <w:jc w:val="center"/>
              <w:rPr>
                <w:rFonts w:ascii="GHEA Grapalat" w:hAnsi="GHEA Grapalat" w:cs="Calibri"/>
                <w:color w:val="000000"/>
                <w:sz w:val="18"/>
                <w:szCs w:val="18"/>
              </w:rPr>
            </w:pPr>
            <w:r w:rsidRPr="00D642CA">
              <w:rPr>
                <w:rFonts w:ascii="GHEA Grapalat" w:hAnsi="GHEA Grapalat" w:cs="Calibri"/>
                <w:color w:val="000000"/>
                <w:sz w:val="18"/>
                <w:szCs w:val="18"/>
              </w:rPr>
              <w:t xml:space="preserve">Մագնեզիում սուլֆատ </w:t>
            </w:r>
            <w:r w:rsidRPr="00081EA2">
              <w:rPr>
                <w:rFonts w:ascii="Calibri" w:hAnsi="Calibri" w:cs="Calibri"/>
                <w:color w:val="000000"/>
                <w:sz w:val="18"/>
                <w:szCs w:val="18"/>
              </w:rPr>
              <w:t> </w:t>
            </w:r>
            <w:r w:rsidRPr="00081EA2">
              <w:rPr>
                <w:rFonts w:ascii="GHEA Grapalat" w:hAnsi="GHEA Grapalat" w:cs="Calibri"/>
                <w:color w:val="000000"/>
                <w:sz w:val="18"/>
                <w:szCs w:val="18"/>
              </w:rPr>
              <w:t>MgSO4</w:t>
            </w:r>
          </w:p>
        </w:tc>
        <w:tc>
          <w:tcPr>
            <w:tcW w:w="474" w:type="dxa"/>
          </w:tcPr>
          <w:p w14:paraId="47B0BFC0" w14:textId="77777777" w:rsidR="00A11CA0" w:rsidRPr="00A71D81" w:rsidRDefault="00A11CA0" w:rsidP="00A11CA0">
            <w:pPr>
              <w:jc w:val="center"/>
              <w:rPr>
                <w:rFonts w:ascii="GHEA Grapalat" w:hAnsi="GHEA Grapalat"/>
                <w:sz w:val="20"/>
                <w:lang w:val="pt-BR"/>
              </w:rPr>
            </w:pPr>
          </w:p>
          <w:p w14:paraId="62B900F0" w14:textId="77777777" w:rsidR="00A11CA0" w:rsidRPr="00A71D81" w:rsidRDefault="00A11CA0" w:rsidP="00A11CA0">
            <w:pPr>
              <w:jc w:val="center"/>
              <w:rPr>
                <w:rFonts w:ascii="GHEA Grapalat" w:hAnsi="GHEA Grapalat"/>
                <w:sz w:val="20"/>
                <w:lang w:val="pt-BR"/>
              </w:rPr>
            </w:pPr>
          </w:p>
          <w:p w14:paraId="1E1F1934" w14:textId="6E65EF5F"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579CF6D6" w14:textId="77777777" w:rsidR="00A11CA0" w:rsidRPr="00A71D81" w:rsidRDefault="00A11CA0" w:rsidP="00A11CA0">
            <w:pPr>
              <w:jc w:val="center"/>
              <w:rPr>
                <w:rFonts w:ascii="GHEA Grapalat" w:hAnsi="GHEA Grapalat"/>
                <w:sz w:val="20"/>
                <w:lang w:val="pt-BR"/>
              </w:rPr>
            </w:pPr>
          </w:p>
          <w:p w14:paraId="3BB65C2A" w14:textId="77777777" w:rsidR="00A11CA0" w:rsidRPr="00A71D81" w:rsidRDefault="00A11CA0" w:rsidP="00A11CA0">
            <w:pPr>
              <w:jc w:val="center"/>
              <w:rPr>
                <w:rFonts w:ascii="GHEA Grapalat" w:hAnsi="GHEA Grapalat"/>
                <w:sz w:val="20"/>
                <w:lang w:val="pt-BR"/>
              </w:rPr>
            </w:pPr>
          </w:p>
          <w:p w14:paraId="2A1690D3" w14:textId="5DFA8ABA"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6FA8E8BE" w14:textId="77777777" w:rsidR="00A11CA0" w:rsidRPr="00A71D81" w:rsidRDefault="00A11CA0" w:rsidP="00A11CA0">
            <w:pPr>
              <w:jc w:val="center"/>
              <w:rPr>
                <w:rFonts w:ascii="GHEA Grapalat" w:hAnsi="GHEA Grapalat"/>
                <w:sz w:val="20"/>
                <w:lang w:val="pt-BR"/>
              </w:rPr>
            </w:pPr>
          </w:p>
          <w:p w14:paraId="3DF5C5CC" w14:textId="77777777" w:rsidR="00A11CA0" w:rsidRPr="00A71D81" w:rsidRDefault="00A11CA0" w:rsidP="00A11CA0">
            <w:pPr>
              <w:jc w:val="center"/>
              <w:rPr>
                <w:rFonts w:ascii="GHEA Grapalat" w:hAnsi="GHEA Grapalat"/>
                <w:sz w:val="20"/>
                <w:lang w:val="pt-BR"/>
              </w:rPr>
            </w:pPr>
          </w:p>
          <w:p w14:paraId="3EBEAA39" w14:textId="18B1F7DB"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7E7E50BD" w14:textId="77777777" w:rsidR="00A11CA0" w:rsidRPr="00A71D81" w:rsidRDefault="00A11CA0" w:rsidP="00A11CA0">
            <w:pPr>
              <w:jc w:val="center"/>
              <w:rPr>
                <w:rFonts w:ascii="GHEA Grapalat" w:hAnsi="GHEA Grapalat"/>
                <w:sz w:val="20"/>
                <w:lang w:val="pt-BR"/>
              </w:rPr>
            </w:pPr>
          </w:p>
          <w:p w14:paraId="4EEC6E1A" w14:textId="77777777" w:rsidR="00A11CA0" w:rsidRPr="00A71D81" w:rsidRDefault="00A11CA0" w:rsidP="00A11CA0">
            <w:pPr>
              <w:jc w:val="center"/>
              <w:rPr>
                <w:rFonts w:ascii="GHEA Grapalat" w:hAnsi="GHEA Grapalat"/>
                <w:sz w:val="20"/>
                <w:lang w:val="pt-BR"/>
              </w:rPr>
            </w:pPr>
          </w:p>
          <w:p w14:paraId="33950FB2" w14:textId="5F48B6A2"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039340DE" w14:textId="77777777" w:rsidR="00A11CA0" w:rsidRPr="00A71D81" w:rsidRDefault="00A11CA0" w:rsidP="00A11CA0">
            <w:pPr>
              <w:jc w:val="center"/>
              <w:rPr>
                <w:rFonts w:ascii="GHEA Grapalat" w:hAnsi="GHEA Grapalat"/>
                <w:sz w:val="20"/>
                <w:lang w:val="pt-BR"/>
              </w:rPr>
            </w:pPr>
          </w:p>
          <w:p w14:paraId="432C3A39" w14:textId="77777777" w:rsidR="00A11CA0" w:rsidRPr="00A71D81" w:rsidRDefault="00A11CA0" w:rsidP="00A11CA0">
            <w:pPr>
              <w:jc w:val="center"/>
              <w:rPr>
                <w:rFonts w:ascii="GHEA Grapalat" w:hAnsi="GHEA Grapalat"/>
                <w:sz w:val="20"/>
                <w:lang w:val="pt-BR"/>
              </w:rPr>
            </w:pPr>
          </w:p>
          <w:p w14:paraId="7887E1F9" w14:textId="12C271AE"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488FD2F0" w14:textId="77777777" w:rsidR="00A11CA0" w:rsidRPr="00A71D81" w:rsidRDefault="00A11CA0" w:rsidP="00A11CA0">
            <w:pPr>
              <w:jc w:val="center"/>
              <w:rPr>
                <w:rFonts w:ascii="GHEA Grapalat" w:hAnsi="GHEA Grapalat"/>
                <w:sz w:val="20"/>
                <w:lang w:val="pt-BR"/>
              </w:rPr>
            </w:pPr>
          </w:p>
          <w:p w14:paraId="509C19E7" w14:textId="77777777" w:rsidR="00A11CA0" w:rsidRPr="00A71D81" w:rsidRDefault="00A11CA0" w:rsidP="00A11CA0">
            <w:pPr>
              <w:jc w:val="center"/>
              <w:rPr>
                <w:rFonts w:ascii="GHEA Grapalat" w:hAnsi="GHEA Grapalat"/>
                <w:sz w:val="20"/>
                <w:lang w:val="pt-BR"/>
              </w:rPr>
            </w:pPr>
          </w:p>
          <w:p w14:paraId="0FF50426" w14:textId="0F9A8F28"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3772BC03" w14:textId="77777777" w:rsidR="00A11CA0" w:rsidRPr="00A71D81" w:rsidRDefault="00A11CA0" w:rsidP="00A11CA0">
            <w:pPr>
              <w:jc w:val="center"/>
              <w:rPr>
                <w:rFonts w:ascii="GHEA Grapalat" w:hAnsi="GHEA Grapalat"/>
                <w:sz w:val="20"/>
                <w:lang w:val="pt-BR"/>
              </w:rPr>
            </w:pPr>
          </w:p>
          <w:p w14:paraId="47A387B2" w14:textId="77777777" w:rsidR="00A11CA0" w:rsidRPr="00A71D81" w:rsidRDefault="00A11CA0" w:rsidP="00A11CA0">
            <w:pPr>
              <w:jc w:val="center"/>
              <w:rPr>
                <w:rFonts w:ascii="GHEA Grapalat" w:hAnsi="GHEA Grapalat"/>
                <w:sz w:val="20"/>
                <w:lang w:val="pt-BR"/>
              </w:rPr>
            </w:pPr>
          </w:p>
          <w:p w14:paraId="45ACCE7E" w14:textId="679991E0"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097E32E4" w14:textId="77777777" w:rsidR="00A11CA0" w:rsidRPr="00A71D81" w:rsidRDefault="00A11CA0" w:rsidP="00A11CA0">
            <w:pPr>
              <w:jc w:val="center"/>
              <w:rPr>
                <w:rFonts w:ascii="GHEA Grapalat" w:hAnsi="GHEA Grapalat"/>
                <w:sz w:val="20"/>
                <w:lang w:val="pt-BR"/>
              </w:rPr>
            </w:pPr>
          </w:p>
          <w:p w14:paraId="4973199D" w14:textId="77777777" w:rsidR="00A11CA0" w:rsidRPr="00A71D81" w:rsidRDefault="00A11CA0" w:rsidP="00A11CA0">
            <w:pPr>
              <w:jc w:val="center"/>
              <w:rPr>
                <w:rFonts w:ascii="GHEA Grapalat" w:hAnsi="GHEA Grapalat"/>
                <w:sz w:val="20"/>
                <w:lang w:val="pt-BR"/>
              </w:rPr>
            </w:pPr>
          </w:p>
          <w:p w14:paraId="117A8374" w14:textId="5FAA6C22"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280334DC" w14:textId="77777777" w:rsidR="00A11CA0" w:rsidRPr="00A71D81" w:rsidRDefault="00A11CA0" w:rsidP="00A11CA0">
            <w:pPr>
              <w:jc w:val="center"/>
              <w:rPr>
                <w:rFonts w:ascii="GHEA Grapalat" w:hAnsi="GHEA Grapalat"/>
                <w:sz w:val="20"/>
                <w:lang w:val="pt-BR"/>
              </w:rPr>
            </w:pPr>
          </w:p>
          <w:p w14:paraId="1E0FB3F7" w14:textId="77777777" w:rsidR="00A11CA0" w:rsidRPr="00A71D81" w:rsidRDefault="00A11CA0" w:rsidP="00A11CA0">
            <w:pPr>
              <w:jc w:val="center"/>
              <w:rPr>
                <w:rFonts w:ascii="GHEA Grapalat" w:hAnsi="GHEA Grapalat"/>
                <w:sz w:val="20"/>
                <w:lang w:val="pt-BR"/>
              </w:rPr>
            </w:pPr>
          </w:p>
          <w:p w14:paraId="2411BE27" w14:textId="5B77CE9D"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1E3E4C9B" w14:textId="77777777" w:rsidR="00A11CA0" w:rsidRPr="00A71D81" w:rsidRDefault="00A11CA0" w:rsidP="00A11CA0">
            <w:pPr>
              <w:jc w:val="center"/>
              <w:rPr>
                <w:rFonts w:ascii="GHEA Grapalat" w:hAnsi="GHEA Grapalat"/>
                <w:sz w:val="20"/>
                <w:lang w:val="pt-BR"/>
              </w:rPr>
            </w:pPr>
          </w:p>
          <w:p w14:paraId="570D9B8B" w14:textId="77777777" w:rsidR="00A11CA0" w:rsidRPr="00A71D81" w:rsidRDefault="00A11CA0" w:rsidP="00A11CA0">
            <w:pPr>
              <w:jc w:val="center"/>
              <w:rPr>
                <w:rFonts w:ascii="GHEA Grapalat" w:hAnsi="GHEA Grapalat"/>
                <w:sz w:val="20"/>
                <w:lang w:val="pt-BR"/>
              </w:rPr>
            </w:pPr>
          </w:p>
          <w:p w14:paraId="57B89CCF" w14:textId="4014F70B"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7F5628C6" w14:textId="77777777" w:rsidR="00A11CA0" w:rsidRPr="00A71D81" w:rsidRDefault="00A11CA0" w:rsidP="00A11CA0">
            <w:pPr>
              <w:jc w:val="center"/>
              <w:rPr>
                <w:rFonts w:ascii="GHEA Grapalat" w:hAnsi="GHEA Grapalat"/>
                <w:sz w:val="20"/>
                <w:lang w:val="pt-BR"/>
              </w:rPr>
            </w:pPr>
          </w:p>
          <w:p w14:paraId="27673495" w14:textId="77777777" w:rsidR="00A11CA0" w:rsidRPr="00A71D81" w:rsidRDefault="00A11CA0" w:rsidP="00A11CA0">
            <w:pPr>
              <w:jc w:val="center"/>
              <w:rPr>
                <w:rFonts w:ascii="GHEA Grapalat" w:hAnsi="GHEA Grapalat"/>
                <w:sz w:val="20"/>
                <w:lang w:val="pt-BR"/>
              </w:rPr>
            </w:pPr>
          </w:p>
          <w:p w14:paraId="60648558" w14:textId="3D590D53"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1C60F0C9" w14:textId="77777777" w:rsidR="00A11CA0" w:rsidRPr="00A71D81" w:rsidRDefault="00A11CA0" w:rsidP="00A11CA0">
            <w:pPr>
              <w:jc w:val="center"/>
              <w:rPr>
                <w:rFonts w:ascii="GHEA Grapalat" w:hAnsi="GHEA Grapalat"/>
                <w:sz w:val="20"/>
                <w:lang w:val="pt-BR"/>
              </w:rPr>
            </w:pPr>
          </w:p>
          <w:p w14:paraId="4E021B5F" w14:textId="77777777" w:rsidR="00A11CA0" w:rsidRPr="00A71D81" w:rsidRDefault="00A11CA0" w:rsidP="00A11CA0">
            <w:pPr>
              <w:jc w:val="center"/>
              <w:rPr>
                <w:rFonts w:ascii="GHEA Grapalat" w:hAnsi="GHEA Grapalat"/>
                <w:sz w:val="20"/>
                <w:lang w:val="pt-BR"/>
              </w:rPr>
            </w:pPr>
          </w:p>
          <w:p w14:paraId="0B5C5A23" w14:textId="41E0E8DF"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1963" w:type="dxa"/>
          </w:tcPr>
          <w:p w14:paraId="6C529949" w14:textId="77777777" w:rsidR="00A11CA0" w:rsidRPr="00A71D81" w:rsidRDefault="00A11CA0" w:rsidP="00A11CA0">
            <w:pPr>
              <w:jc w:val="center"/>
              <w:rPr>
                <w:rFonts w:ascii="GHEA Grapalat" w:hAnsi="GHEA Grapalat"/>
                <w:sz w:val="20"/>
                <w:lang w:val="pt-BR"/>
              </w:rPr>
            </w:pPr>
          </w:p>
          <w:p w14:paraId="37CF8366" w14:textId="77777777" w:rsidR="00A11CA0" w:rsidRPr="00A71D81" w:rsidRDefault="00A11CA0" w:rsidP="00A11CA0">
            <w:pPr>
              <w:jc w:val="center"/>
              <w:rPr>
                <w:rFonts w:ascii="GHEA Grapalat" w:hAnsi="GHEA Grapalat"/>
                <w:sz w:val="20"/>
                <w:lang w:val="pt-BR"/>
              </w:rPr>
            </w:pPr>
          </w:p>
          <w:p w14:paraId="70FAAA08" w14:textId="2EF0BFE4"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r>
      <w:tr w:rsidR="00A11CA0" w:rsidRPr="00A71D81" w14:paraId="08A10F95" w14:textId="77777777" w:rsidTr="0041401E">
        <w:trPr>
          <w:trHeight w:val="1538"/>
        </w:trPr>
        <w:tc>
          <w:tcPr>
            <w:tcW w:w="1980" w:type="dxa"/>
            <w:vAlign w:val="center"/>
          </w:tcPr>
          <w:p w14:paraId="3AEF4CB2" w14:textId="25DF76B6" w:rsidR="00A11CA0" w:rsidRDefault="00A11CA0" w:rsidP="00A11CA0">
            <w:pPr>
              <w:jc w:val="center"/>
              <w:rPr>
                <w:rFonts w:ascii="GHEA Grapalat" w:hAnsi="GHEA Grapalat"/>
                <w:sz w:val="16"/>
              </w:rPr>
            </w:pPr>
            <w:r>
              <w:rPr>
                <w:rFonts w:ascii="GHEA Grapalat" w:hAnsi="GHEA Grapalat"/>
                <w:sz w:val="16"/>
              </w:rPr>
              <w:t>18</w:t>
            </w:r>
          </w:p>
        </w:tc>
        <w:tc>
          <w:tcPr>
            <w:tcW w:w="2700" w:type="dxa"/>
            <w:vAlign w:val="bottom"/>
          </w:tcPr>
          <w:p w14:paraId="095E2DBF" w14:textId="08D9E4B6" w:rsidR="00A11CA0" w:rsidRDefault="00A11CA0" w:rsidP="00A11CA0">
            <w:pPr>
              <w:rPr>
                <w:rFonts w:ascii="Calibri" w:hAnsi="Calibri" w:cs="Calibri"/>
              </w:rPr>
            </w:pPr>
            <w:r>
              <w:rPr>
                <w:rFonts w:ascii="Calibri" w:hAnsi="Calibri" w:cs="Calibri"/>
                <w:color w:val="000000"/>
                <w:sz w:val="22"/>
                <w:szCs w:val="22"/>
              </w:rPr>
              <w:t>24321660/13</w:t>
            </w:r>
          </w:p>
        </w:tc>
        <w:tc>
          <w:tcPr>
            <w:tcW w:w="2520" w:type="dxa"/>
            <w:vAlign w:val="center"/>
          </w:tcPr>
          <w:p w14:paraId="7D0DAD22" w14:textId="2A27BD43" w:rsidR="00A11CA0" w:rsidRPr="00D642CA" w:rsidRDefault="00A11CA0" w:rsidP="00A11CA0">
            <w:pPr>
              <w:jc w:val="center"/>
              <w:rPr>
                <w:rFonts w:ascii="GHEA Grapalat" w:hAnsi="GHEA Grapalat" w:cs="Calibri"/>
                <w:color w:val="000000"/>
                <w:sz w:val="18"/>
                <w:szCs w:val="18"/>
              </w:rPr>
            </w:pPr>
            <w:r w:rsidRPr="00081EA2">
              <w:rPr>
                <w:rFonts w:ascii="GHEA Grapalat" w:hAnsi="GHEA Grapalat" w:cs="Calibri"/>
                <w:color w:val="000000"/>
                <w:sz w:val="18"/>
                <w:szCs w:val="18"/>
              </w:rPr>
              <w:t>զանազան օրգանական քիմիական նյութեր</w:t>
            </w:r>
          </w:p>
        </w:tc>
        <w:tc>
          <w:tcPr>
            <w:tcW w:w="474" w:type="dxa"/>
          </w:tcPr>
          <w:p w14:paraId="64FE4D84" w14:textId="77777777" w:rsidR="00A11CA0" w:rsidRPr="00A71D81" w:rsidRDefault="00A11CA0" w:rsidP="00A11CA0">
            <w:pPr>
              <w:jc w:val="center"/>
              <w:rPr>
                <w:rFonts w:ascii="GHEA Grapalat" w:hAnsi="GHEA Grapalat"/>
                <w:sz w:val="20"/>
                <w:lang w:val="pt-BR"/>
              </w:rPr>
            </w:pPr>
          </w:p>
          <w:p w14:paraId="0AF0A9EE" w14:textId="77777777" w:rsidR="00A11CA0" w:rsidRPr="00A71D81" w:rsidRDefault="00A11CA0" w:rsidP="00A11CA0">
            <w:pPr>
              <w:jc w:val="center"/>
              <w:rPr>
                <w:rFonts w:ascii="GHEA Grapalat" w:hAnsi="GHEA Grapalat"/>
                <w:sz w:val="20"/>
                <w:lang w:val="pt-BR"/>
              </w:rPr>
            </w:pPr>
          </w:p>
          <w:p w14:paraId="10B7ECC3" w14:textId="4DB3D54B"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070A832E" w14:textId="77777777" w:rsidR="00A11CA0" w:rsidRPr="00A71D81" w:rsidRDefault="00A11CA0" w:rsidP="00A11CA0">
            <w:pPr>
              <w:jc w:val="center"/>
              <w:rPr>
                <w:rFonts w:ascii="GHEA Grapalat" w:hAnsi="GHEA Grapalat"/>
                <w:sz w:val="20"/>
                <w:lang w:val="pt-BR"/>
              </w:rPr>
            </w:pPr>
          </w:p>
          <w:p w14:paraId="39572286" w14:textId="77777777" w:rsidR="00A11CA0" w:rsidRPr="00A71D81" w:rsidRDefault="00A11CA0" w:rsidP="00A11CA0">
            <w:pPr>
              <w:jc w:val="center"/>
              <w:rPr>
                <w:rFonts w:ascii="GHEA Grapalat" w:hAnsi="GHEA Grapalat"/>
                <w:sz w:val="20"/>
                <w:lang w:val="pt-BR"/>
              </w:rPr>
            </w:pPr>
          </w:p>
          <w:p w14:paraId="7B02AE9B" w14:textId="5ED44BF7"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1173220B" w14:textId="77777777" w:rsidR="00A11CA0" w:rsidRPr="00A71D81" w:rsidRDefault="00A11CA0" w:rsidP="00A11CA0">
            <w:pPr>
              <w:jc w:val="center"/>
              <w:rPr>
                <w:rFonts w:ascii="GHEA Grapalat" w:hAnsi="GHEA Grapalat"/>
                <w:sz w:val="20"/>
                <w:lang w:val="pt-BR"/>
              </w:rPr>
            </w:pPr>
          </w:p>
          <w:p w14:paraId="08EDB546" w14:textId="77777777" w:rsidR="00A11CA0" w:rsidRPr="00A71D81" w:rsidRDefault="00A11CA0" w:rsidP="00A11CA0">
            <w:pPr>
              <w:jc w:val="center"/>
              <w:rPr>
                <w:rFonts w:ascii="GHEA Grapalat" w:hAnsi="GHEA Grapalat"/>
                <w:sz w:val="20"/>
                <w:lang w:val="pt-BR"/>
              </w:rPr>
            </w:pPr>
          </w:p>
          <w:p w14:paraId="30F1723C" w14:textId="224FF787"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70D7B940" w14:textId="77777777" w:rsidR="00A11CA0" w:rsidRPr="00A71D81" w:rsidRDefault="00A11CA0" w:rsidP="00A11CA0">
            <w:pPr>
              <w:jc w:val="center"/>
              <w:rPr>
                <w:rFonts w:ascii="GHEA Grapalat" w:hAnsi="GHEA Grapalat"/>
                <w:sz w:val="20"/>
                <w:lang w:val="pt-BR"/>
              </w:rPr>
            </w:pPr>
          </w:p>
          <w:p w14:paraId="1EEAC9D5" w14:textId="77777777" w:rsidR="00A11CA0" w:rsidRPr="00A71D81" w:rsidRDefault="00A11CA0" w:rsidP="00A11CA0">
            <w:pPr>
              <w:jc w:val="center"/>
              <w:rPr>
                <w:rFonts w:ascii="GHEA Grapalat" w:hAnsi="GHEA Grapalat"/>
                <w:sz w:val="20"/>
                <w:lang w:val="pt-BR"/>
              </w:rPr>
            </w:pPr>
          </w:p>
          <w:p w14:paraId="39B84070" w14:textId="304DB457"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300C3DC8" w14:textId="77777777" w:rsidR="00A11CA0" w:rsidRPr="00A71D81" w:rsidRDefault="00A11CA0" w:rsidP="00A11CA0">
            <w:pPr>
              <w:jc w:val="center"/>
              <w:rPr>
                <w:rFonts w:ascii="GHEA Grapalat" w:hAnsi="GHEA Grapalat"/>
                <w:sz w:val="20"/>
                <w:lang w:val="pt-BR"/>
              </w:rPr>
            </w:pPr>
          </w:p>
          <w:p w14:paraId="60AAE2C4" w14:textId="77777777" w:rsidR="00A11CA0" w:rsidRPr="00A71D81" w:rsidRDefault="00A11CA0" w:rsidP="00A11CA0">
            <w:pPr>
              <w:jc w:val="center"/>
              <w:rPr>
                <w:rFonts w:ascii="GHEA Grapalat" w:hAnsi="GHEA Grapalat"/>
                <w:sz w:val="20"/>
                <w:lang w:val="pt-BR"/>
              </w:rPr>
            </w:pPr>
          </w:p>
          <w:p w14:paraId="6C8CDDF4" w14:textId="16CA737D"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6FBD46AB" w14:textId="77777777" w:rsidR="00A11CA0" w:rsidRPr="00A71D81" w:rsidRDefault="00A11CA0" w:rsidP="00A11CA0">
            <w:pPr>
              <w:jc w:val="center"/>
              <w:rPr>
                <w:rFonts w:ascii="GHEA Grapalat" w:hAnsi="GHEA Grapalat"/>
                <w:sz w:val="20"/>
                <w:lang w:val="pt-BR"/>
              </w:rPr>
            </w:pPr>
          </w:p>
          <w:p w14:paraId="4B4CFA2B" w14:textId="77777777" w:rsidR="00A11CA0" w:rsidRPr="00A71D81" w:rsidRDefault="00A11CA0" w:rsidP="00A11CA0">
            <w:pPr>
              <w:jc w:val="center"/>
              <w:rPr>
                <w:rFonts w:ascii="GHEA Grapalat" w:hAnsi="GHEA Grapalat"/>
                <w:sz w:val="20"/>
                <w:lang w:val="pt-BR"/>
              </w:rPr>
            </w:pPr>
          </w:p>
          <w:p w14:paraId="732BCE9A" w14:textId="63261AC3"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47DD8E32" w14:textId="77777777" w:rsidR="00A11CA0" w:rsidRPr="00A71D81" w:rsidRDefault="00A11CA0" w:rsidP="00A11CA0">
            <w:pPr>
              <w:jc w:val="center"/>
              <w:rPr>
                <w:rFonts w:ascii="GHEA Grapalat" w:hAnsi="GHEA Grapalat"/>
                <w:sz w:val="20"/>
                <w:lang w:val="pt-BR"/>
              </w:rPr>
            </w:pPr>
          </w:p>
          <w:p w14:paraId="19A4E876" w14:textId="77777777" w:rsidR="00A11CA0" w:rsidRPr="00A71D81" w:rsidRDefault="00A11CA0" w:rsidP="00A11CA0">
            <w:pPr>
              <w:jc w:val="center"/>
              <w:rPr>
                <w:rFonts w:ascii="GHEA Grapalat" w:hAnsi="GHEA Grapalat"/>
                <w:sz w:val="20"/>
                <w:lang w:val="pt-BR"/>
              </w:rPr>
            </w:pPr>
          </w:p>
          <w:p w14:paraId="72A1D89D" w14:textId="6676B79A"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736E8CBF" w14:textId="77777777" w:rsidR="00A11CA0" w:rsidRPr="00A71D81" w:rsidRDefault="00A11CA0" w:rsidP="00A11CA0">
            <w:pPr>
              <w:jc w:val="center"/>
              <w:rPr>
                <w:rFonts w:ascii="GHEA Grapalat" w:hAnsi="GHEA Grapalat"/>
                <w:sz w:val="20"/>
                <w:lang w:val="pt-BR"/>
              </w:rPr>
            </w:pPr>
          </w:p>
          <w:p w14:paraId="731A7A9D" w14:textId="77777777" w:rsidR="00A11CA0" w:rsidRPr="00A71D81" w:rsidRDefault="00A11CA0" w:rsidP="00A11CA0">
            <w:pPr>
              <w:jc w:val="center"/>
              <w:rPr>
                <w:rFonts w:ascii="GHEA Grapalat" w:hAnsi="GHEA Grapalat"/>
                <w:sz w:val="20"/>
                <w:lang w:val="pt-BR"/>
              </w:rPr>
            </w:pPr>
          </w:p>
          <w:p w14:paraId="45FFE3D0" w14:textId="59DEC35B"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51F970AB" w14:textId="77777777" w:rsidR="00A11CA0" w:rsidRPr="00A71D81" w:rsidRDefault="00A11CA0" w:rsidP="00A11CA0">
            <w:pPr>
              <w:jc w:val="center"/>
              <w:rPr>
                <w:rFonts w:ascii="GHEA Grapalat" w:hAnsi="GHEA Grapalat"/>
                <w:sz w:val="20"/>
                <w:lang w:val="pt-BR"/>
              </w:rPr>
            </w:pPr>
          </w:p>
          <w:p w14:paraId="69643E90" w14:textId="77777777" w:rsidR="00A11CA0" w:rsidRPr="00A71D81" w:rsidRDefault="00A11CA0" w:rsidP="00A11CA0">
            <w:pPr>
              <w:jc w:val="center"/>
              <w:rPr>
                <w:rFonts w:ascii="GHEA Grapalat" w:hAnsi="GHEA Grapalat"/>
                <w:sz w:val="20"/>
                <w:lang w:val="pt-BR"/>
              </w:rPr>
            </w:pPr>
          </w:p>
          <w:p w14:paraId="04D3883E" w14:textId="45C11079"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1AA1DCF5" w14:textId="77777777" w:rsidR="00A11CA0" w:rsidRPr="00A71D81" w:rsidRDefault="00A11CA0" w:rsidP="00A11CA0">
            <w:pPr>
              <w:jc w:val="center"/>
              <w:rPr>
                <w:rFonts w:ascii="GHEA Grapalat" w:hAnsi="GHEA Grapalat"/>
                <w:sz w:val="20"/>
                <w:lang w:val="pt-BR"/>
              </w:rPr>
            </w:pPr>
          </w:p>
          <w:p w14:paraId="4EA6652A" w14:textId="77777777" w:rsidR="00A11CA0" w:rsidRPr="00A71D81" w:rsidRDefault="00A11CA0" w:rsidP="00A11CA0">
            <w:pPr>
              <w:jc w:val="center"/>
              <w:rPr>
                <w:rFonts w:ascii="GHEA Grapalat" w:hAnsi="GHEA Grapalat"/>
                <w:sz w:val="20"/>
                <w:lang w:val="pt-BR"/>
              </w:rPr>
            </w:pPr>
          </w:p>
          <w:p w14:paraId="421E78A8" w14:textId="6083E502"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3EF55505" w14:textId="77777777" w:rsidR="00A11CA0" w:rsidRPr="00A71D81" w:rsidRDefault="00A11CA0" w:rsidP="00A11CA0">
            <w:pPr>
              <w:jc w:val="center"/>
              <w:rPr>
                <w:rFonts w:ascii="GHEA Grapalat" w:hAnsi="GHEA Grapalat"/>
                <w:sz w:val="20"/>
                <w:lang w:val="pt-BR"/>
              </w:rPr>
            </w:pPr>
          </w:p>
          <w:p w14:paraId="64CB6BBE" w14:textId="77777777" w:rsidR="00A11CA0" w:rsidRPr="00A71D81" w:rsidRDefault="00A11CA0" w:rsidP="00A11CA0">
            <w:pPr>
              <w:jc w:val="center"/>
              <w:rPr>
                <w:rFonts w:ascii="GHEA Grapalat" w:hAnsi="GHEA Grapalat"/>
                <w:sz w:val="20"/>
                <w:lang w:val="pt-BR"/>
              </w:rPr>
            </w:pPr>
          </w:p>
          <w:p w14:paraId="26079F79" w14:textId="6AF14A70"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45C1928A" w14:textId="77777777" w:rsidR="00A11CA0" w:rsidRPr="00A71D81" w:rsidRDefault="00A11CA0" w:rsidP="00A11CA0">
            <w:pPr>
              <w:jc w:val="center"/>
              <w:rPr>
                <w:rFonts w:ascii="GHEA Grapalat" w:hAnsi="GHEA Grapalat"/>
                <w:sz w:val="20"/>
                <w:lang w:val="pt-BR"/>
              </w:rPr>
            </w:pPr>
          </w:p>
          <w:p w14:paraId="2E1F88AF" w14:textId="77777777" w:rsidR="00A11CA0" w:rsidRPr="00A71D81" w:rsidRDefault="00A11CA0" w:rsidP="00A11CA0">
            <w:pPr>
              <w:jc w:val="center"/>
              <w:rPr>
                <w:rFonts w:ascii="GHEA Grapalat" w:hAnsi="GHEA Grapalat"/>
                <w:sz w:val="20"/>
                <w:lang w:val="pt-BR"/>
              </w:rPr>
            </w:pPr>
          </w:p>
          <w:p w14:paraId="0D7DA1A7" w14:textId="0ACB5F2B"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1963" w:type="dxa"/>
          </w:tcPr>
          <w:p w14:paraId="370EB3F0" w14:textId="77777777" w:rsidR="00A11CA0" w:rsidRPr="00A71D81" w:rsidRDefault="00A11CA0" w:rsidP="00A11CA0">
            <w:pPr>
              <w:jc w:val="center"/>
              <w:rPr>
                <w:rFonts w:ascii="GHEA Grapalat" w:hAnsi="GHEA Grapalat"/>
                <w:sz w:val="20"/>
                <w:lang w:val="pt-BR"/>
              </w:rPr>
            </w:pPr>
          </w:p>
          <w:p w14:paraId="4A19C452" w14:textId="77777777" w:rsidR="00A11CA0" w:rsidRPr="00A71D81" w:rsidRDefault="00A11CA0" w:rsidP="00A11CA0">
            <w:pPr>
              <w:jc w:val="center"/>
              <w:rPr>
                <w:rFonts w:ascii="GHEA Grapalat" w:hAnsi="GHEA Grapalat"/>
                <w:sz w:val="20"/>
                <w:lang w:val="pt-BR"/>
              </w:rPr>
            </w:pPr>
          </w:p>
          <w:p w14:paraId="27AF3C17" w14:textId="598D583A"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r>
      <w:tr w:rsidR="00A11CA0" w:rsidRPr="00A71D81" w14:paraId="3FCB5BCA" w14:textId="77777777" w:rsidTr="0041401E">
        <w:trPr>
          <w:trHeight w:val="1538"/>
        </w:trPr>
        <w:tc>
          <w:tcPr>
            <w:tcW w:w="1980" w:type="dxa"/>
            <w:vAlign w:val="center"/>
          </w:tcPr>
          <w:p w14:paraId="446611CE" w14:textId="778D3BDB" w:rsidR="00A11CA0" w:rsidRDefault="00A11CA0" w:rsidP="00A11CA0">
            <w:pPr>
              <w:jc w:val="center"/>
              <w:rPr>
                <w:rFonts w:ascii="GHEA Grapalat" w:hAnsi="GHEA Grapalat"/>
                <w:sz w:val="16"/>
              </w:rPr>
            </w:pPr>
            <w:r>
              <w:rPr>
                <w:rFonts w:ascii="GHEA Grapalat" w:hAnsi="GHEA Grapalat"/>
                <w:sz w:val="16"/>
              </w:rPr>
              <w:t>19</w:t>
            </w:r>
          </w:p>
        </w:tc>
        <w:tc>
          <w:tcPr>
            <w:tcW w:w="2700" w:type="dxa"/>
            <w:vAlign w:val="bottom"/>
          </w:tcPr>
          <w:p w14:paraId="003E3AD9" w14:textId="77777777" w:rsidR="00A11CA0" w:rsidRDefault="00A11CA0" w:rsidP="00A11CA0">
            <w:pPr>
              <w:rPr>
                <w:rFonts w:ascii="Calibri" w:hAnsi="Calibri" w:cs="Calibri"/>
              </w:rPr>
            </w:pPr>
            <w:r>
              <w:rPr>
                <w:rFonts w:ascii="Calibri" w:hAnsi="Calibri" w:cs="Calibri"/>
              </w:rPr>
              <w:t>33691846</w:t>
            </w:r>
          </w:p>
          <w:p w14:paraId="1AC5E813" w14:textId="77777777" w:rsidR="00A11CA0" w:rsidRDefault="00A11CA0" w:rsidP="00A11CA0">
            <w:pPr>
              <w:rPr>
                <w:rFonts w:ascii="Calibri" w:hAnsi="Calibri" w:cs="Calibri"/>
                <w:color w:val="000000"/>
                <w:sz w:val="22"/>
                <w:szCs w:val="22"/>
              </w:rPr>
            </w:pPr>
          </w:p>
        </w:tc>
        <w:tc>
          <w:tcPr>
            <w:tcW w:w="2520" w:type="dxa"/>
            <w:vAlign w:val="center"/>
          </w:tcPr>
          <w:p w14:paraId="3564EB62" w14:textId="6E6434BA" w:rsidR="00A11CA0" w:rsidRPr="00081EA2" w:rsidRDefault="00A11CA0" w:rsidP="00A11CA0">
            <w:pPr>
              <w:jc w:val="center"/>
              <w:rPr>
                <w:rFonts w:ascii="GHEA Grapalat" w:hAnsi="GHEA Grapalat" w:cs="Calibri"/>
                <w:color w:val="000000"/>
                <w:sz w:val="18"/>
                <w:szCs w:val="18"/>
              </w:rPr>
            </w:pPr>
            <w:r w:rsidRPr="00D642CA">
              <w:rPr>
                <w:rFonts w:ascii="GHEA Grapalat" w:hAnsi="GHEA Grapalat" w:cs="Calibri"/>
                <w:color w:val="000000"/>
                <w:sz w:val="18"/>
                <w:szCs w:val="18"/>
              </w:rPr>
              <w:t>Լիմոնաթթու HOC(COOH)(CH2COOH)2</w:t>
            </w:r>
          </w:p>
        </w:tc>
        <w:tc>
          <w:tcPr>
            <w:tcW w:w="474" w:type="dxa"/>
          </w:tcPr>
          <w:p w14:paraId="1E7E8C21" w14:textId="77777777" w:rsidR="00A11CA0" w:rsidRPr="00A71D81" w:rsidRDefault="00A11CA0" w:rsidP="00A11CA0">
            <w:pPr>
              <w:jc w:val="center"/>
              <w:rPr>
                <w:rFonts w:ascii="GHEA Grapalat" w:hAnsi="GHEA Grapalat"/>
                <w:sz w:val="20"/>
                <w:lang w:val="pt-BR"/>
              </w:rPr>
            </w:pPr>
          </w:p>
          <w:p w14:paraId="77D28668" w14:textId="77777777" w:rsidR="00A11CA0" w:rsidRPr="00A71D81" w:rsidRDefault="00A11CA0" w:rsidP="00A11CA0">
            <w:pPr>
              <w:jc w:val="center"/>
              <w:rPr>
                <w:rFonts w:ascii="GHEA Grapalat" w:hAnsi="GHEA Grapalat"/>
                <w:sz w:val="20"/>
                <w:lang w:val="pt-BR"/>
              </w:rPr>
            </w:pPr>
          </w:p>
          <w:p w14:paraId="7BA6D734" w14:textId="627B3B5D"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2CA15B18" w14:textId="77777777" w:rsidR="00A11CA0" w:rsidRPr="00A71D81" w:rsidRDefault="00A11CA0" w:rsidP="00A11CA0">
            <w:pPr>
              <w:jc w:val="center"/>
              <w:rPr>
                <w:rFonts w:ascii="GHEA Grapalat" w:hAnsi="GHEA Grapalat"/>
                <w:sz w:val="20"/>
                <w:lang w:val="pt-BR"/>
              </w:rPr>
            </w:pPr>
          </w:p>
          <w:p w14:paraId="4530684F" w14:textId="77777777" w:rsidR="00A11CA0" w:rsidRPr="00A71D81" w:rsidRDefault="00A11CA0" w:rsidP="00A11CA0">
            <w:pPr>
              <w:jc w:val="center"/>
              <w:rPr>
                <w:rFonts w:ascii="GHEA Grapalat" w:hAnsi="GHEA Grapalat"/>
                <w:sz w:val="20"/>
                <w:lang w:val="pt-BR"/>
              </w:rPr>
            </w:pPr>
          </w:p>
          <w:p w14:paraId="4A9AE678" w14:textId="6D1E6834"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429073FF" w14:textId="77777777" w:rsidR="00A11CA0" w:rsidRPr="00A71D81" w:rsidRDefault="00A11CA0" w:rsidP="00A11CA0">
            <w:pPr>
              <w:jc w:val="center"/>
              <w:rPr>
                <w:rFonts w:ascii="GHEA Grapalat" w:hAnsi="GHEA Grapalat"/>
                <w:sz w:val="20"/>
                <w:lang w:val="pt-BR"/>
              </w:rPr>
            </w:pPr>
          </w:p>
          <w:p w14:paraId="3ABEE710" w14:textId="77777777" w:rsidR="00A11CA0" w:rsidRPr="00A71D81" w:rsidRDefault="00A11CA0" w:rsidP="00A11CA0">
            <w:pPr>
              <w:jc w:val="center"/>
              <w:rPr>
                <w:rFonts w:ascii="GHEA Grapalat" w:hAnsi="GHEA Grapalat"/>
                <w:sz w:val="20"/>
                <w:lang w:val="pt-BR"/>
              </w:rPr>
            </w:pPr>
          </w:p>
          <w:p w14:paraId="338857BF" w14:textId="48B31A18"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19FCD6EC" w14:textId="77777777" w:rsidR="00A11CA0" w:rsidRPr="00A71D81" w:rsidRDefault="00A11CA0" w:rsidP="00A11CA0">
            <w:pPr>
              <w:jc w:val="center"/>
              <w:rPr>
                <w:rFonts w:ascii="GHEA Grapalat" w:hAnsi="GHEA Grapalat"/>
                <w:sz w:val="20"/>
                <w:lang w:val="pt-BR"/>
              </w:rPr>
            </w:pPr>
          </w:p>
          <w:p w14:paraId="13CDEB29" w14:textId="77777777" w:rsidR="00A11CA0" w:rsidRPr="00A71D81" w:rsidRDefault="00A11CA0" w:rsidP="00A11CA0">
            <w:pPr>
              <w:jc w:val="center"/>
              <w:rPr>
                <w:rFonts w:ascii="GHEA Grapalat" w:hAnsi="GHEA Grapalat"/>
                <w:sz w:val="20"/>
                <w:lang w:val="pt-BR"/>
              </w:rPr>
            </w:pPr>
          </w:p>
          <w:p w14:paraId="109AFF2D" w14:textId="5DC34C0D"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2849657E" w14:textId="77777777" w:rsidR="00A11CA0" w:rsidRPr="00A71D81" w:rsidRDefault="00A11CA0" w:rsidP="00A11CA0">
            <w:pPr>
              <w:jc w:val="center"/>
              <w:rPr>
                <w:rFonts w:ascii="GHEA Grapalat" w:hAnsi="GHEA Grapalat"/>
                <w:sz w:val="20"/>
                <w:lang w:val="pt-BR"/>
              </w:rPr>
            </w:pPr>
          </w:p>
          <w:p w14:paraId="22C7534A" w14:textId="77777777" w:rsidR="00A11CA0" w:rsidRPr="00A71D81" w:rsidRDefault="00A11CA0" w:rsidP="00A11CA0">
            <w:pPr>
              <w:jc w:val="center"/>
              <w:rPr>
                <w:rFonts w:ascii="GHEA Grapalat" w:hAnsi="GHEA Grapalat"/>
                <w:sz w:val="20"/>
                <w:lang w:val="pt-BR"/>
              </w:rPr>
            </w:pPr>
          </w:p>
          <w:p w14:paraId="253C0B16" w14:textId="53D3006B"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60C3EE19" w14:textId="77777777" w:rsidR="00A11CA0" w:rsidRPr="00A71D81" w:rsidRDefault="00A11CA0" w:rsidP="00A11CA0">
            <w:pPr>
              <w:jc w:val="center"/>
              <w:rPr>
                <w:rFonts w:ascii="GHEA Grapalat" w:hAnsi="GHEA Grapalat"/>
                <w:sz w:val="20"/>
                <w:lang w:val="pt-BR"/>
              </w:rPr>
            </w:pPr>
          </w:p>
          <w:p w14:paraId="57921E21" w14:textId="77777777" w:rsidR="00A11CA0" w:rsidRPr="00A71D81" w:rsidRDefault="00A11CA0" w:rsidP="00A11CA0">
            <w:pPr>
              <w:jc w:val="center"/>
              <w:rPr>
                <w:rFonts w:ascii="GHEA Grapalat" w:hAnsi="GHEA Grapalat"/>
                <w:sz w:val="20"/>
                <w:lang w:val="pt-BR"/>
              </w:rPr>
            </w:pPr>
          </w:p>
          <w:p w14:paraId="0B820524" w14:textId="1B9ACB28"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1C7077FA" w14:textId="77777777" w:rsidR="00A11CA0" w:rsidRPr="00A71D81" w:rsidRDefault="00A11CA0" w:rsidP="00A11CA0">
            <w:pPr>
              <w:jc w:val="center"/>
              <w:rPr>
                <w:rFonts w:ascii="GHEA Grapalat" w:hAnsi="GHEA Grapalat"/>
                <w:sz w:val="20"/>
                <w:lang w:val="pt-BR"/>
              </w:rPr>
            </w:pPr>
          </w:p>
          <w:p w14:paraId="21B77F60" w14:textId="77777777" w:rsidR="00A11CA0" w:rsidRPr="00A71D81" w:rsidRDefault="00A11CA0" w:rsidP="00A11CA0">
            <w:pPr>
              <w:jc w:val="center"/>
              <w:rPr>
                <w:rFonts w:ascii="GHEA Grapalat" w:hAnsi="GHEA Grapalat"/>
                <w:sz w:val="20"/>
                <w:lang w:val="pt-BR"/>
              </w:rPr>
            </w:pPr>
          </w:p>
          <w:p w14:paraId="160BE7C2" w14:textId="179E3947"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2C08237F" w14:textId="77777777" w:rsidR="00A11CA0" w:rsidRPr="00A71D81" w:rsidRDefault="00A11CA0" w:rsidP="00A11CA0">
            <w:pPr>
              <w:jc w:val="center"/>
              <w:rPr>
                <w:rFonts w:ascii="GHEA Grapalat" w:hAnsi="GHEA Grapalat"/>
                <w:sz w:val="20"/>
                <w:lang w:val="pt-BR"/>
              </w:rPr>
            </w:pPr>
          </w:p>
          <w:p w14:paraId="4F469CA6" w14:textId="77777777" w:rsidR="00A11CA0" w:rsidRPr="00A71D81" w:rsidRDefault="00A11CA0" w:rsidP="00A11CA0">
            <w:pPr>
              <w:jc w:val="center"/>
              <w:rPr>
                <w:rFonts w:ascii="GHEA Grapalat" w:hAnsi="GHEA Grapalat"/>
                <w:sz w:val="20"/>
                <w:lang w:val="pt-BR"/>
              </w:rPr>
            </w:pPr>
          </w:p>
          <w:p w14:paraId="61C6C15C" w14:textId="62F45A27"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53337FCE" w14:textId="77777777" w:rsidR="00A11CA0" w:rsidRPr="00A71D81" w:rsidRDefault="00A11CA0" w:rsidP="00A11CA0">
            <w:pPr>
              <w:jc w:val="center"/>
              <w:rPr>
                <w:rFonts w:ascii="GHEA Grapalat" w:hAnsi="GHEA Grapalat"/>
                <w:sz w:val="20"/>
                <w:lang w:val="pt-BR"/>
              </w:rPr>
            </w:pPr>
          </w:p>
          <w:p w14:paraId="79BAE26A" w14:textId="77777777" w:rsidR="00A11CA0" w:rsidRPr="00A71D81" w:rsidRDefault="00A11CA0" w:rsidP="00A11CA0">
            <w:pPr>
              <w:jc w:val="center"/>
              <w:rPr>
                <w:rFonts w:ascii="GHEA Grapalat" w:hAnsi="GHEA Grapalat"/>
                <w:sz w:val="20"/>
                <w:lang w:val="pt-BR"/>
              </w:rPr>
            </w:pPr>
          </w:p>
          <w:p w14:paraId="20F4D5FE" w14:textId="118D01E2"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698DFADD" w14:textId="77777777" w:rsidR="00A11CA0" w:rsidRPr="00A71D81" w:rsidRDefault="00A11CA0" w:rsidP="00A11CA0">
            <w:pPr>
              <w:jc w:val="center"/>
              <w:rPr>
                <w:rFonts w:ascii="GHEA Grapalat" w:hAnsi="GHEA Grapalat"/>
                <w:sz w:val="20"/>
                <w:lang w:val="pt-BR"/>
              </w:rPr>
            </w:pPr>
          </w:p>
          <w:p w14:paraId="06DDE03B" w14:textId="77777777" w:rsidR="00A11CA0" w:rsidRPr="00A71D81" w:rsidRDefault="00A11CA0" w:rsidP="00A11CA0">
            <w:pPr>
              <w:jc w:val="center"/>
              <w:rPr>
                <w:rFonts w:ascii="GHEA Grapalat" w:hAnsi="GHEA Grapalat"/>
                <w:sz w:val="20"/>
                <w:lang w:val="pt-BR"/>
              </w:rPr>
            </w:pPr>
          </w:p>
          <w:p w14:paraId="6BC23681" w14:textId="08EFF926"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7935E5BE" w14:textId="77777777" w:rsidR="00A11CA0" w:rsidRPr="00A71D81" w:rsidRDefault="00A11CA0" w:rsidP="00A11CA0">
            <w:pPr>
              <w:jc w:val="center"/>
              <w:rPr>
                <w:rFonts w:ascii="GHEA Grapalat" w:hAnsi="GHEA Grapalat"/>
                <w:sz w:val="20"/>
                <w:lang w:val="pt-BR"/>
              </w:rPr>
            </w:pPr>
          </w:p>
          <w:p w14:paraId="23BB9A0B" w14:textId="77777777" w:rsidR="00A11CA0" w:rsidRPr="00A71D81" w:rsidRDefault="00A11CA0" w:rsidP="00A11CA0">
            <w:pPr>
              <w:jc w:val="center"/>
              <w:rPr>
                <w:rFonts w:ascii="GHEA Grapalat" w:hAnsi="GHEA Grapalat"/>
                <w:sz w:val="20"/>
                <w:lang w:val="pt-BR"/>
              </w:rPr>
            </w:pPr>
          </w:p>
          <w:p w14:paraId="14B1ECC6" w14:textId="6F1160C0"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08B98DE7" w14:textId="77777777" w:rsidR="00A11CA0" w:rsidRPr="00A71D81" w:rsidRDefault="00A11CA0" w:rsidP="00A11CA0">
            <w:pPr>
              <w:jc w:val="center"/>
              <w:rPr>
                <w:rFonts w:ascii="GHEA Grapalat" w:hAnsi="GHEA Grapalat"/>
                <w:sz w:val="20"/>
                <w:lang w:val="pt-BR"/>
              </w:rPr>
            </w:pPr>
          </w:p>
          <w:p w14:paraId="51859CFA" w14:textId="77777777" w:rsidR="00A11CA0" w:rsidRPr="00A71D81" w:rsidRDefault="00A11CA0" w:rsidP="00A11CA0">
            <w:pPr>
              <w:jc w:val="center"/>
              <w:rPr>
                <w:rFonts w:ascii="GHEA Grapalat" w:hAnsi="GHEA Grapalat"/>
                <w:sz w:val="20"/>
                <w:lang w:val="pt-BR"/>
              </w:rPr>
            </w:pPr>
          </w:p>
          <w:p w14:paraId="08D52FCA" w14:textId="0DE3F64B"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1963" w:type="dxa"/>
          </w:tcPr>
          <w:p w14:paraId="7D6C5C0E" w14:textId="77777777" w:rsidR="00A11CA0" w:rsidRPr="00A71D81" w:rsidRDefault="00A11CA0" w:rsidP="00A11CA0">
            <w:pPr>
              <w:jc w:val="center"/>
              <w:rPr>
                <w:rFonts w:ascii="GHEA Grapalat" w:hAnsi="GHEA Grapalat"/>
                <w:sz w:val="20"/>
                <w:lang w:val="pt-BR"/>
              </w:rPr>
            </w:pPr>
          </w:p>
          <w:p w14:paraId="411489DC" w14:textId="77777777" w:rsidR="00A11CA0" w:rsidRPr="00A71D81" w:rsidRDefault="00A11CA0" w:rsidP="00A11CA0">
            <w:pPr>
              <w:jc w:val="center"/>
              <w:rPr>
                <w:rFonts w:ascii="GHEA Grapalat" w:hAnsi="GHEA Grapalat"/>
                <w:sz w:val="20"/>
                <w:lang w:val="pt-BR"/>
              </w:rPr>
            </w:pPr>
          </w:p>
          <w:p w14:paraId="75971346" w14:textId="4BF991AA"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r>
      <w:tr w:rsidR="00A11CA0" w:rsidRPr="00A71D81" w14:paraId="7A139F07" w14:textId="77777777" w:rsidTr="0041401E">
        <w:trPr>
          <w:trHeight w:val="1538"/>
        </w:trPr>
        <w:tc>
          <w:tcPr>
            <w:tcW w:w="1980" w:type="dxa"/>
            <w:vAlign w:val="center"/>
          </w:tcPr>
          <w:p w14:paraId="69A29C86" w14:textId="5DC8CB8C" w:rsidR="00A11CA0" w:rsidRDefault="00A11CA0" w:rsidP="00A11CA0">
            <w:pPr>
              <w:jc w:val="center"/>
              <w:rPr>
                <w:rFonts w:ascii="GHEA Grapalat" w:hAnsi="GHEA Grapalat"/>
                <w:sz w:val="16"/>
              </w:rPr>
            </w:pPr>
            <w:r>
              <w:rPr>
                <w:rFonts w:ascii="GHEA Grapalat" w:hAnsi="GHEA Grapalat"/>
                <w:sz w:val="16"/>
              </w:rPr>
              <w:t>20</w:t>
            </w:r>
          </w:p>
        </w:tc>
        <w:tc>
          <w:tcPr>
            <w:tcW w:w="2700" w:type="dxa"/>
            <w:vAlign w:val="bottom"/>
          </w:tcPr>
          <w:p w14:paraId="1E5BB93E" w14:textId="7B35AB5F" w:rsidR="00A11CA0" w:rsidRDefault="00A11CA0" w:rsidP="00A11CA0">
            <w:pPr>
              <w:rPr>
                <w:rFonts w:ascii="Calibri" w:hAnsi="Calibri" w:cs="Calibri"/>
              </w:rPr>
            </w:pPr>
            <w:r>
              <w:rPr>
                <w:rFonts w:ascii="Calibri" w:hAnsi="Calibri" w:cs="Calibri"/>
                <w:color w:val="000000"/>
                <w:sz w:val="22"/>
                <w:szCs w:val="22"/>
              </w:rPr>
              <w:t>24321660/6</w:t>
            </w:r>
          </w:p>
        </w:tc>
        <w:tc>
          <w:tcPr>
            <w:tcW w:w="2520" w:type="dxa"/>
            <w:vAlign w:val="center"/>
          </w:tcPr>
          <w:p w14:paraId="3FDE3CF7" w14:textId="54FC62D5" w:rsidR="00A11CA0" w:rsidRPr="00D642CA" w:rsidRDefault="00A11CA0" w:rsidP="00A11CA0">
            <w:pPr>
              <w:jc w:val="center"/>
              <w:rPr>
                <w:rFonts w:ascii="GHEA Grapalat" w:hAnsi="GHEA Grapalat" w:cs="Calibri"/>
                <w:color w:val="000000"/>
                <w:sz w:val="18"/>
                <w:szCs w:val="18"/>
              </w:rPr>
            </w:pPr>
            <w:r w:rsidRPr="00081EA2">
              <w:rPr>
                <w:rFonts w:ascii="GHEA Grapalat" w:hAnsi="GHEA Grapalat" w:cs="Calibri"/>
                <w:color w:val="000000"/>
                <w:sz w:val="18"/>
                <w:szCs w:val="18"/>
              </w:rPr>
              <w:t>զանազան օրգանական քիմիական նյութեր</w:t>
            </w:r>
          </w:p>
        </w:tc>
        <w:tc>
          <w:tcPr>
            <w:tcW w:w="474" w:type="dxa"/>
          </w:tcPr>
          <w:p w14:paraId="4056114E" w14:textId="77777777" w:rsidR="00A11CA0" w:rsidRPr="00A71D81" w:rsidRDefault="00A11CA0" w:rsidP="00A11CA0">
            <w:pPr>
              <w:jc w:val="center"/>
              <w:rPr>
                <w:rFonts w:ascii="GHEA Grapalat" w:hAnsi="GHEA Grapalat"/>
                <w:sz w:val="20"/>
                <w:lang w:val="pt-BR"/>
              </w:rPr>
            </w:pPr>
          </w:p>
          <w:p w14:paraId="40E2C26A" w14:textId="77777777" w:rsidR="00A11CA0" w:rsidRPr="00A71D81" w:rsidRDefault="00A11CA0" w:rsidP="00A11CA0">
            <w:pPr>
              <w:jc w:val="center"/>
              <w:rPr>
                <w:rFonts w:ascii="GHEA Grapalat" w:hAnsi="GHEA Grapalat"/>
                <w:sz w:val="20"/>
                <w:lang w:val="pt-BR"/>
              </w:rPr>
            </w:pPr>
          </w:p>
          <w:p w14:paraId="4BD5A779" w14:textId="5649379F"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51E7A3CE" w14:textId="77777777" w:rsidR="00A11CA0" w:rsidRPr="00A71D81" w:rsidRDefault="00A11CA0" w:rsidP="00A11CA0">
            <w:pPr>
              <w:jc w:val="center"/>
              <w:rPr>
                <w:rFonts w:ascii="GHEA Grapalat" w:hAnsi="GHEA Grapalat"/>
                <w:sz w:val="20"/>
                <w:lang w:val="pt-BR"/>
              </w:rPr>
            </w:pPr>
          </w:p>
          <w:p w14:paraId="3E83F5E5" w14:textId="77777777" w:rsidR="00A11CA0" w:rsidRPr="00A71D81" w:rsidRDefault="00A11CA0" w:rsidP="00A11CA0">
            <w:pPr>
              <w:jc w:val="center"/>
              <w:rPr>
                <w:rFonts w:ascii="GHEA Grapalat" w:hAnsi="GHEA Grapalat"/>
                <w:sz w:val="20"/>
                <w:lang w:val="pt-BR"/>
              </w:rPr>
            </w:pPr>
          </w:p>
          <w:p w14:paraId="5E869B55" w14:textId="677D26C9"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4745C9A1" w14:textId="77777777" w:rsidR="00A11CA0" w:rsidRPr="00A71D81" w:rsidRDefault="00A11CA0" w:rsidP="00A11CA0">
            <w:pPr>
              <w:jc w:val="center"/>
              <w:rPr>
                <w:rFonts w:ascii="GHEA Grapalat" w:hAnsi="GHEA Grapalat"/>
                <w:sz w:val="20"/>
                <w:lang w:val="pt-BR"/>
              </w:rPr>
            </w:pPr>
          </w:p>
          <w:p w14:paraId="5B5512CF" w14:textId="77777777" w:rsidR="00A11CA0" w:rsidRPr="00A71D81" w:rsidRDefault="00A11CA0" w:rsidP="00A11CA0">
            <w:pPr>
              <w:jc w:val="center"/>
              <w:rPr>
                <w:rFonts w:ascii="GHEA Grapalat" w:hAnsi="GHEA Grapalat"/>
                <w:sz w:val="20"/>
                <w:lang w:val="pt-BR"/>
              </w:rPr>
            </w:pPr>
          </w:p>
          <w:p w14:paraId="6D01E591" w14:textId="69BF698F"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6F419566" w14:textId="77777777" w:rsidR="00A11CA0" w:rsidRPr="00A71D81" w:rsidRDefault="00A11CA0" w:rsidP="00A11CA0">
            <w:pPr>
              <w:jc w:val="center"/>
              <w:rPr>
                <w:rFonts w:ascii="GHEA Grapalat" w:hAnsi="GHEA Grapalat"/>
                <w:sz w:val="20"/>
                <w:lang w:val="pt-BR"/>
              </w:rPr>
            </w:pPr>
          </w:p>
          <w:p w14:paraId="420D4CF6" w14:textId="77777777" w:rsidR="00A11CA0" w:rsidRPr="00A71D81" w:rsidRDefault="00A11CA0" w:rsidP="00A11CA0">
            <w:pPr>
              <w:jc w:val="center"/>
              <w:rPr>
                <w:rFonts w:ascii="GHEA Grapalat" w:hAnsi="GHEA Grapalat"/>
                <w:sz w:val="20"/>
                <w:lang w:val="pt-BR"/>
              </w:rPr>
            </w:pPr>
          </w:p>
          <w:p w14:paraId="7CD0D5C5" w14:textId="134E4A38"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3D81F972" w14:textId="77777777" w:rsidR="00A11CA0" w:rsidRPr="00A71D81" w:rsidRDefault="00A11CA0" w:rsidP="00A11CA0">
            <w:pPr>
              <w:jc w:val="center"/>
              <w:rPr>
                <w:rFonts w:ascii="GHEA Grapalat" w:hAnsi="GHEA Grapalat"/>
                <w:sz w:val="20"/>
                <w:lang w:val="pt-BR"/>
              </w:rPr>
            </w:pPr>
          </w:p>
          <w:p w14:paraId="3E4B5F9C" w14:textId="77777777" w:rsidR="00A11CA0" w:rsidRPr="00A71D81" w:rsidRDefault="00A11CA0" w:rsidP="00A11CA0">
            <w:pPr>
              <w:jc w:val="center"/>
              <w:rPr>
                <w:rFonts w:ascii="GHEA Grapalat" w:hAnsi="GHEA Grapalat"/>
                <w:sz w:val="20"/>
                <w:lang w:val="pt-BR"/>
              </w:rPr>
            </w:pPr>
          </w:p>
          <w:p w14:paraId="72A5EE8F" w14:textId="6C9FAB4D"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447B9BB0" w14:textId="77777777" w:rsidR="00A11CA0" w:rsidRPr="00A71D81" w:rsidRDefault="00A11CA0" w:rsidP="00A11CA0">
            <w:pPr>
              <w:jc w:val="center"/>
              <w:rPr>
                <w:rFonts w:ascii="GHEA Grapalat" w:hAnsi="GHEA Grapalat"/>
                <w:sz w:val="20"/>
                <w:lang w:val="pt-BR"/>
              </w:rPr>
            </w:pPr>
          </w:p>
          <w:p w14:paraId="55108C5F" w14:textId="77777777" w:rsidR="00A11CA0" w:rsidRPr="00A71D81" w:rsidRDefault="00A11CA0" w:rsidP="00A11CA0">
            <w:pPr>
              <w:jc w:val="center"/>
              <w:rPr>
                <w:rFonts w:ascii="GHEA Grapalat" w:hAnsi="GHEA Grapalat"/>
                <w:sz w:val="20"/>
                <w:lang w:val="pt-BR"/>
              </w:rPr>
            </w:pPr>
          </w:p>
          <w:p w14:paraId="62BDD7DD" w14:textId="76E605C1"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7177B6DE" w14:textId="77777777" w:rsidR="00A11CA0" w:rsidRPr="00A71D81" w:rsidRDefault="00A11CA0" w:rsidP="00A11CA0">
            <w:pPr>
              <w:jc w:val="center"/>
              <w:rPr>
                <w:rFonts w:ascii="GHEA Grapalat" w:hAnsi="GHEA Grapalat"/>
                <w:sz w:val="20"/>
                <w:lang w:val="pt-BR"/>
              </w:rPr>
            </w:pPr>
          </w:p>
          <w:p w14:paraId="18AF694C" w14:textId="77777777" w:rsidR="00A11CA0" w:rsidRPr="00A71D81" w:rsidRDefault="00A11CA0" w:rsidP="00A11CA0">
            <w:pPr>
              <w:jc w:val="center"/>
              <w:rPr>
                <w:rFonts w:ascii="GHEA Grapalat" w:hAnsi="GHEA Grapalat"/>
                <w:sz w:val="20"/>
                <w:lang w:val="pt-BR"/>
              </w:rPr>
            </w:pPr>
          </w:p>
          <w:p w14:paraId="280F1320" w14:textId="1C674BD3"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41D48E81" w14:textId="77777777" w:rsidR="00A11CA0" w:rsidRPr="00A71D81" w:rsidRDefault="00A11CA0" w:rsidP="00A11CA0">
            <w:pPr>
              <w:jc w:val="center"/>
              <w:rPr>
                <w:rFonts w:ascii="GHEA Grapalat" w:hAnsi="GHEA Grapalat"/>
                <w:sz w:val="20"/>
                <w:lang w:val="pt-BR"/>
              </w:rPr>
            </w:pPr>
          </w:p>
          <w:p w14:paraId="126BD531" w14:textId="77777777" w:rsidR="00A11CA0" w:rsidRPr="00A71D81" w:rsidRDefault="00A11CA0" w:rsidP="00A11CA0">
            <w:pPr>
              <w:jc w:val="center"/>
              <w:rPr>
                <w:rFonts w:ascii="GHEA Grapalat" w:hAnsi="GHEA Grapalat"/>
                <w:sz w:val="20"/>
                <w:lang w:val="pt-BR"/>
              </w:rPr>
            </w:pPr>
          </w:p>
          <w:p w14:paraId="655D844B" w14:textId="4DDE629C"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6779E225" w14:textId="77777777" w:rsidR="00A11CA0" w:rsidRPr="00A71D81" w:rsidRDefault="00A11CA0" w:rsidP="00A11CA0">
            <w:pPr>
              <w:jc w:val="center"/>
              <w:rPr>
                <w:rFonts w:ascii="GHEA Grapalat" w:hAnsi="GHEA Grapalat"/>
                <w:sz w:val="20"/>
                <w:lang w:val="pt-BR"/>
              </w:rPr>
            </w:pPr>
          </w:p>
          <w:p w14:paraId="49E59FB9" w14:textId="77777777" w:rsidR="00A11CA0" w:rsidRPr="00A71D81" w:rsidRDefault="00A11CA0" w:rsidP="00A11CA0">
            <w:pPr>
              <w:jc w:val="center"/>
              <w:rPr>
                <w:rFonts w:ascii="GHEA Grapalat" w:hAnsi="GHEA Grapalat"/>
                <w:sz w:val="20"/>
                <w:lang w:val="pt-BR"/>
              </w:rPr>
            </w:pPr>
          </w:p>
          <w:p w14:paraId="4FA93100" w14:textId="092D66D5"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2DCEBF10" w14:textId="77777777" w:rsidR="00A11CA0" w:rsidRPr="00A71D81" w:rsidRDefault="00A11CA0" w:rsidP="00A11CA0">
            <w:pPr>
              <w:jc w:val="center"/>
              <w:rPr>
                <w:rFonts w:ascii="GHEA Grapalat" w:hAnsi="GHEA Grapalat"/>
                <w:sz w:val="20"/>
                <w:lang w:val="pt-BR"/>
              </w:rPr>
            </w:pPr>
          </w:p>
          <w:p w14:paraId="6F849FCD" w14:textId="77777777" w:rsidR="00A11CA0" w:rsidRPr="00A71D81" w:rsidRDefault="00A11CA0" w:rsidP="00A11CA0">
            <w:pPr>
              <w:jc w:val="center"/>
              <w:rPr>
                <w:rFonts w:ascii="GHEA Grapalat" w:hAnsi="GHEA Grapalat"/>
                <w:sz w:val="20"/>
                <w:lang w:val="pt-BR"/>
              </w:rPr>
            </w:pPr>
          </w:p>
          <w:p w14:paraId="28C99B3A" w14:textId="4DF37741"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1032D527" w14:textId="77777777" w:rsidR="00A11CA0" w:rsidRPr="00A71D81" w:rsidRDefault="00A11CA0" w:rsidP="00A11CA0">
            <w:pPr>
              <w:jc w:val="center"/>
              <w:rPr>
                <w:rFonts w:ascii="GHEA Grapalat" w:hAnsi="GHEA Grapalat"/>
                <w:sz w:val="20"/>
                <w:lang w:val="pt-BR"/>
              </w:rPr>
            </w:pPr>
          </w:p>
          <w:p w14:paraId="0927F929" w14:textId="77777777" w:rsidR="00A11CA0" w:rsidRPr="00A71D81" w:rsidRDefault="00A11CA0" w:rsidP="00A11CA0">
            <w:pPr>
              <w:jc w:val="center"/>
              <w:rPr>
                <w:rFonts w:ascii="GHEA Grapalat" w:hAnsi="GHEA Grapalat"/>
                <w:sz w:val="20"/>
                <w:lang w:val="pt-BR"/>
              </w:rPr>
            </w:pPr>
          </w:p>
          <w:p w14:paraId="5954CBD2" w14:textId="5D8E5204"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37ED3F2B" w14:textId="77777777" w:rsidR="00A11CA0" w:rsidRPr="00A71D81" w:rsidRDefault="00A11CA0" w:rsidP="00A11CA0">
            <w:pPr>
              <w:jc w:val="center"/>
              <w:rPr>
                <w:rFonts w:ascii="GHEA Grapalat" w:hAnsi="GHEA Grapalat"/>
                <w:sz w:val="20"/>
                <w:lang w:val="pt-BR"/>
              </w:rPr>
            </w:pPr>
          </w:p>
          <w:p w14:paraId="239D14B0" w14:textId="77777777" w:rsidR="00A11CA0" w:rsidRPr="00A71D81" w:rsidRDefault="00A11CA0" w:rsidP="00A11CA0">
            <w:pPr>
              <w:jc w:val="center"/>
              <w:rPr>
                <w:rFonts w:ascii="GHEA Grapalat" w:hAnsi="GHEA Grapalat"/>
                <w:sz w:val="20"/>
                <w:lang w:val="pt-BR"/>
              </w:rPr>
            </w:pPr>
          </w:p>
          <w:p w14:paraId="251C29A2" w14:textId="5C2F6307"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1963" w:type="dxa"/>
          </w:tcPr>
          <w:p w14:paraId="20F6DB23" w14:textId="77777777" w:rsidR="00A11CA0" w:rsidRPr="00A71D81" w:rsidRDefault="00A11CA0" w:rsidP="00A11CA0">
            <w:pPr>
              <w:jc w:val="center"/>
              <w:rPr>
                <w:rFonts w:ascii="GHEA Grapalat" w:hAnsi="GHEA Grapalat"/>
                <w:sz w:val="20"/>
                <w:lang w:val="pt-BR"/>
              </w:rPr>
            </w:pPr>
          </w:p>
          <w:p w14:paraId="39418E27" w14:textId="77777777" w:rsidR="00A11CA0" w:rsidRPr="00A71D81" w:rsidRDefault="00A11CA0" w:rsidP="00A11CA0">
            <w:pPr>
              <w:jc w:val="center"/>
              <w:rPr>
                <w:rFonts w:ascii="GHEA Grapalat" w:hAnsi="GHEA Grapalat"/>
                <w:sz w:val="20"/>
                <w:lang w:val="pt-BR"/>
              </w:rPr>
            </w:pPr>
          </w:p>
          <w:p w14:paraId="4475E65F" w14:textId="22F7501A"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r>
      <w:tr w:rsidR="00A11CA0" w:rsidRPr="00A71D81" w14:paraId="16F81D8E" w14:textId="77777777" w:rsidTr="0041401E">
        <w:trPr>
          <w:trHeight w:val="1538"/>
        </w:trPr>
        <w:tc>
          <w:tcPr>
            <w:tcW w:w="1980" w:type="dxa"/>
            <w:vAlign w:val="center"/>
          </w:tcPr>
          <w:p w14:paraId="285C57BE" w14:textId="47929898" w:rsidR="00A11CA0" w:rsidRDefault="00A11CA0" w:rsidP="00A11CA0">
            <w:pPr>
              <w:jc w:val="center"/>
              <w:rPr>
                <w:rFonts w:ascii="GHEA Grapalat" w:hAnsi="GHEA Grapalat"/>
                <w:sz w:val="16"/>
              </w:rPr>
            </w:pPr>
            <w:r>
              <w:rPr>
                <w:rFonts w:ascii="GHEA Grapalat" w:hAnsi="GHEA Grapalat"/>
                <w:sz w:val="16"/>
              </w:rPr>
              <w:t>21</w:t>
            </w:r>
          </w:p>
        </w:tc>
        <w:tc>
          <w:tcPr>
            <w:tcW w:w="2700" w:type="dxa"/>
            <w:vAlign w:val="bottom"/>
          </w:tcPr>
          <w:p w14:paraId="799EE4F1" w14:textId="5DF4C80C" w:rsidR="00A11CA0" w:rsidRDefault="00A11CA0" w:rsidP="00A11CA0">
            <w:pPr>
              <w:rPr>
                <w:rFonts w:ascii="Calibri" w:hAnsi="Calibri" w:cs="Calibri"/>
                <w:color w:val="000000"/>
                <w:sz w:val="22"/>
                <w:szCs w:val="22"/>
              </w:rPr>
            </w:pPr>
            <w:r>
              <w:rPr>
                <w:rFonts w:ascii="Calibri" w:hAnsi="Calibri" w:cs="Calibri"/>
                <w:color w:val="000000"/>
                <w:sz w:val="22"/>
                <w:szCs w:val="22"/>
              </w:rPr>
              <w:t>24321660/7</w:t>
            </w:r>
          </w:p>
        </w:tc>
        <w:tc>
          <w:tcPr>
            <w:tcW w:w="2520" w:type="dxa"/>
            <w:vAlign w:val="center"/>
          </w:tcPr>
          <w:p w14:paraId="5FC1F858" w14:textId="12AB637B" w:rsidR="00A11CA0" w:rsidRPr="00081EA2" w:rsidRDefault="00A11CA0" w:rsidP="00A11CA0">
            <w:pPr>
              <w:jc w:val="center"/>
              <w:rPr>
                <w:rFonts w:ascii="GHEA Grapalat" w:hAnsi="GHEA Grapalat" w:cs="Calibri"/>
                <w:color w:val="000000"/>
                <w:sz w:val="18"/>
                <w:szCs w:val="18"/>
              </w:rPr>
            </w:pPr>
            <w:r w:rsidRPr="00081EA2">
              <w:rPr>
                <w:rFonts w:ascii="GHEA Grapalat" w:hAnsi="GHEA Grapalat" w:cs="Calibri"/>
                <w:color w:val="000000"/>
                <w:sz w:val="18"/>
                <w:szCs w:val="18"/>
              </w:rPr>
              <w:t>զանազան օրգանական քիմիական նյութեր</w:t>
            </w:r>
          </w:p>
        </w:tc>
        <w:tc>
          <w:tcPr>
            <w:tcW w:w="474" w:type="dxa"/>
          </w:tcPr>
          <w:p w14:paraId="04C8B86F" w14:textId="77777777" w:rsidR="00A11CA0" w:rsidRPr="00A71D81" w:rsidRDefault="00A11CA0" w:rsidP="00A11CA0">
            <w:pPr>
              <w:jc w:val="center"/>
              <w:rPr>
                <w:rFonts w:ascii="GHEA Grapalat" w:hAnsi="GHEA Grapalat"/>
                <w:sz w:val="20"/>
                <w:lang w:val="pt-BR"/>
              </w:rPr>
            </w:pPr>
          </w:p>
          <w:p w14:paraId="23583CA3" w14:textId="77777777" w:rsidR="00A11CA0" w:rsidRPr="00A71D81" w:rsidRDefault="00A11CA0" w:rsidP="00A11CA0">
            <w:pPr>
              <w:jc w:val="center"/>
              <w:rPr>
                <w:rFonts w:ascii="GHEA Grapalat" w:hAnsi="GHEA Grapalat"/>
                <w:sz w:val="20"/>
                <w:lang w:val="pt-BR"/>
              </w:rPr>
            </w:pPr>
          </w:p>
          <w:p w14:paraId="2F613F7B" w14:textId="0B1B098B"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2749C22F" w14:textId="77777777" w:rsidR="00A11CA0" w:rsidRPr="00A71D81" w:rsidRDefault="00A11CA0" w:rsidP="00A11CA0">
            <w:pPr>
              <w:jc w:val="center"/>
              <w:rPr>
                <w:rFonts w:ascii="GHEA Grapalat" w:hAnsi="GHEA Grapalat"/>
                <w:sz w:val="20"/>
                <w:lang w:val="pt-BR"/>
              </w:rPr>
            </w:pPr>
          </w:p>
          <w:p w14:paraId="53AB50C0" w14:textId="77777777" w:rsidR="00A11CA0" w:rsidRPr="00A71D81" w:rsidRDefault="00A11CA0" w:rsidP="00A11CA0">
            <w:pPr>
              <w:jc w:val="center"/>
              <w:rPr>
                <w:rFonts w:ascii="GHEA Grapalat" w:hAnsi="GHEA Grapalat"/>
                <w:sz w:val="20"/>
                <w:lang w:val="pt-BR"/>
              </w:rPr>
            </w:pPr>
          </w:p>
          <w:p w14:paraId="40CD20A9" w14:textId="6E45C11F"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050EA745" w14:textId="77777777" w:rsidR="00A11CA0" w:rsidRPr="00A71D81" w:rsidRDefault="00A11CA0" w:rsidP="00A11CA0">
            <w:pPr>
              <w:jc w:val="center"/>
              <w:rPr>
                <w:rFonts w:ascii="GHEA Grapalat" w:hAnsi="GHEA Grapalat"/>
                <w:sz w:val="20"/>
                <w:lang w:val="pt-BR"/>
              </w:rPr>
            </w:pPr>
          </w:p>
          <w:p w14:paraId="1E33AFDA" w14:textId="77777777" w:rsidR="00A11CA0" w:rsidRPr="00A71D81" w:rsidRDefault="00A11CA0" w:rsidP="00A11CA0">
            <w:pPr>
              <w:jc w:val="center"/>
              <w:rPr>
                <w:rFonts w:ascii="GHEA Grapalat" w:hAnsi="GHEA Grapalat"/>
                <w:sz w:val="20"/>
                <w:lang w:val="pt-BR"/>
              </w:rPr>
            </w:pPr>
          </w:p>
          <w:p w14:paraId="186AB81B" w14:textId="3FEDF0FF"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26434652" w14:textId="77777777" w:rsidR="00A11CA0" w:rsidRPr="00A71D81" w:rsidRDefault="00A11CA0" w:rsidP="00A11CA0">
            <w:pPr>
              <w:jc w:val="center"/>
              <w:rPr>
                <w:rFonts w:ascii="GHEA Grapalat" w:hAnsi="GHEA Grapalat"/>
                <w:sz w:val="20"/>
                <w:lang w:val="pt-BR"/>
              </w:rPr>
            </w:pPr>
          </w:p>
          <w:p w14:paraId="7DED8FE7" w14:textId="77777777" w:rsidR="00A11CA0" w:rsidRPr="00A71D81" w:rsidRDefault="00A11CA0" w:rsidP="00A11CA0">
            <w:pPr>
              <w:jc w:val="center"/>
              <w:rPr>
                <w:rFonts w:ascii="GHEA Grapalat" w:hAnsi="GHEA Grapalat"/>
                <w:sz w:val="20"/>
                <w:lang w:val="pt-BR"/>
              </w:rPr>
            </w:pPr>
          </w:p>
          <w:p w14:paraId="5125ACF0" w14:textId="1DB68223"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7DAB3DDF" w14:textId="77777777" w:rsidR="00A11CA0" w:rsidRPr="00A71D81" w:rsidRDefault="00A11CA0" w:rsidP="00A11CA0">
            <w:pPr>
              <w:jc w:val="center"/>
              <w:rPr>
                <w:rFonts w:ascii="GHEA Grapalat" w:hAnsi="GHEA Grapalat"/>
                <w:sz w:val="20"/>
                <w:lang w:val="pt-BR"/>
              </w:rPr>
            </w:pPr>
          </w:p>
          <w:p w14:paraId="2D7186F4" w14:textId="77777777" w:rsidR="00A11CA0" w:rsidRPr="00A71D81" w:rsidRDefault="00A11CA0" w:rsidP="00A11CA0">
            <w:pPr>
              <w:jc w:val="center"/>
              <w:rPr>
                <w:rFonts w:ascii="GHEA Grapalat" w:hAnsi="GHEA Grapalat"/>
                <w:sz w:val="20"/>
                <w:lang w:val="pt-BR"/>
              </w:rPr>
            </w:pPr>
          </w:p>
          <w:p w14:paraId="2D6857D1" w14:textId="77530AB1"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47CE1027" w14:textId="77777777" w:rsidR="00A11CA0" w:rsidRPr="00A71D81" w:rsidRDefault="00A11CA0" w:rsidP="00A11CA0">
            <w:pPr>
              <w:jc w:val="center"/>
              <w:rPr>
                <w:rFonts w:ascii="GHEA Grapalat" w:hAnsi="GHEA Grapalat"/>
                <w:sz w:val="20"/>
                <w:lang w:val="pt-BR"/>
              </w:rPr>
            </w:pPr>
          </w:p>
          <w:p w14:paraId="474E78B7" w14:textId="77777777" w:rsidR="00A11CA0" w:rsidRPr="00A71D81" w:rsidRDefault="00A11CA0" w:rsidP="00A11CA0">
            <w:pPr>
              <w:jc w:val="center"/>
              <w:rPr>
                <w:rFonts w:ascii="GHEA Grapalat" w:hAnsi="GHEA Grapalat"/>
                <w:sz w:val="20"/>
                <w:lang w:val="pt-BR"/>
              </w:rPr>
            </w:pPr>
          </w:p>
          <w:p w14:paraId="16FDC498" w14:textId="2879E870"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67D6D000" w14:textId="77777777" w:rsidR="00A11CA0" w:rsidRPr="00A71D81" w:rsidRDefault="00A11CA0" w:rsidP="00A11CA0">
            <w:pPr>
              <w:jc w:val="center"/>
              <w:rPr>
                <w:rFonts w:ascii="GHEA Grapalat" w:hAnsi="GHEA Grapalat"/>
                <w:sz w:val="20"/>
                <w:lang w:val="pt-BR"/>
              </w:rPr>
            </w:pPr>
          </w:p>
          <w:p w14:paraId="36F67C7F" w14:textId="77777777" w:rsidR="00A11CA0" w:rsidRPr="00A71D81" w:rsidRDefault="00A11CA0" w:rsidP="00A11CA0">
            <w:pPr>
              <w:jc w:val="center"/>
              <w:rPr>
                <w:rFonts w:ascii="GHEA Grapalat" w:hAnsi="GHEA Grapalat"/>
                <w:sz w:val="20"/>
                <w:lang w:val="pt-BR"/>
              </w:rPr>
            </w:pPr>
          </w:p>
          <w:p w14:paraId="206BC2A1" w14:textId="2912EE94"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56576075" w14:textId="77777777" w:rsidR="00A11CA0" w:rsidRPr="00A71D81" w:rsidRDefault="00A11CA0" w:rsidP="00A11CA0">
            <w:pPr>
              <w:jc w:val="center"/>
              <w:rPr>
                <w:rFonts w:ascii="GHEA Grapalat" w:hAnsi="GHEA Grapalat"/>
                <w:sz w:val="20"/>
                <w:lang w:val="pt-BR"/>
              </w:rPr>
            </w:pPr>
          </w:p>
          <w:p w14:paraId="711C4749" w14:textId="77777777" w:rsidR="00A11CA0" w:rsidRPr="00A71D81" w:rsidRDefault="00A11CA0" w:rsidP="00A11CA0">
            <w:pPr>
              <w:jc w:val="center"/>
              <w:rPr>
                <w:rFonts w:ascii="GHEA Grapalat" w:hAnsi="GHEA Grapalat"/>
                <w:sz w:val="20"/>
                <w:lang w:val="pt-BR"/>
              </w:rPr>
            </w:pPr>
          </w:p>
          <w:p w14:paraId="611651EF" w14:textId="64E7B31A"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27CEE8C1" w14:textId="77777777" w:rsidR="00A11CA0" w:rsidRPr="00A71D81" w:rsidRDefault="00A11CA0" w:rsidP="00A11CA0">
            <w:pPr>
              <w:jc w:val="center"/>
              <w:rPr>
                <w:rFonts w:ascii="GHEA Grapalat" w:hAnsi="GHEA Grapalat"/>
                <w:sz w:val="20"/>
                <w:lang w:val="pt-BR"/>
              </w:rPr>
            </w:pPr>
          </w:p>
          <w:p w14:paraId="47C3F4B4" w14:textId="77777777" w:rsidR="00A11CA0" w:rsidRPr="00A71D81" w:rsidRDefault="00A11CA0" w:rsidP="00A11CA0">
            <w:pPr>
              <w:jc w:val="center"/>
              <w:rPr>
                <w:rFonts w:ascii="GHEA Grapalat" w:hAnsi="GHEA Grapalat"/>
                <w:sz w:val="20"/>
                <w:lang w:val="pt-BR"/>
              </w:rPr>
            </w:pPr>
          </w:p>
          <w:p w14:paraId="3052278D" w14:textId="438F66E5"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6F6B404C" w14:textId="77777777" w:rsidR="00A11CA0" w:rsidRPr="00A71D81" w:rsidRDefault="00A11CA0" w:rsidP="00A11CA0">
            <w:pPr>
              <w:jc w:val="center"/>
              <w:rPr>
                <w:rFonts w:ascii="GHEA Grapalat" w:hAnsi="GHEA Grapalat"/>
                <w:sz w:val="20"/>
                <w:lang w:val="pt-BR"/>
              </w:rPr>
            </w:pPr>
          </w:p>
          <w:p w14:paraId="008E8D0A" w14:textId="77777777" w:rsidR="00A11CA0" w:rsidRPr="00A71D81" w:rsidRDefault="00A11CA0" w:rsidP="00A11CA0">
            <w:pPr>
              <w:jc w:val="center"/>
              <w:rPr>
                <w:rFonts w:ascii="GHEA Grapalat" w:hAnsi="GHEA Grapalat"/>
                <w:sz w:val="20"/>
                <w:lang w:val="pt-BR"/>
              </w:rPr>
            </w:pPr>
          </w:p>
          <w:p w14:paraId="5AC40B03" w14:textId="77C55B9F"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6958DC4B" w14:textId="77777777" w:rsidR="00A11CA0" w:rsidRPr="00A71D81" w:rsidRDefault="00A11CA0" w:rsidP="00A11CA0">
            <w:pPr>
              <w:jc w:val="center"/>
              <w:rPr>
                <w:rFonts w:ascii="GHEA Grapalat" w:hAnsi="GHEA Grapalat"/>
                <w:sz w:val="20"/>
                <w:lang w:val="pt-BR"/>
              </w:rPr>
            </w:pPr>
          </w:p>
          <w:p w14:paraId="11082674" w14:textId="77777777" w:rsidR="00A11CA0" w:rsidRPr="00A71D81" w:rsidRDefault="00A11CA0" w:rsidP="00A11CA0">
            <w:pPr>
              <w:jc w:val="center"/>
              <w:rPr>
                <w:rFonts w:ascii="GHEA Grapalat" w:hAnsi="GHEA Grapalat"/>
                <w:sz w:val="20"/>
                <w:lang w:val="pt-BR"/>
              </w:rPr>
            </w:pPr>
          </w:p>
          <w:p w14:paraId="2DE7542C" w14:textId="00B7F7A0"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2CA3738B" w14:textId="77777777" w:rsidR="00A11CA0" w:rsidRPr="00A71D81" w:rsidRDefault="00A11CA0" w:rsidP="00A11CA0">
            <w:pPr>
              <w:jc w:val="center"/>
              <w:rPr>
                <w:rFonts w:ascii="GHEA Grapalat" w:hAnsi="GHEA Grapalat"/>
                <w:sz w:val="20"/>
                <w:lang w:val="pt-BR"/>
              </w:rPr>
            </w:pPr>
          </w:p>
          <w:p w14:paraId="15945ABD" w14:textId="77777777" w:rsidR="00A11CA0" w:rsidRPr="00A71D81" w:rsidRDefault="00A11CA0" w:rsidP="00A11CA0">
            <w:pPr>
              <w:jc w:val="center"/>
              <w:rPr>
                <w:rFonts w:ascii="GHEA Grapalat" w:hAnsi="GHEA Grapalat"/>
                <w:sz w:val="20"/>
                <w:lang w:val="pt-BR"/>
              </w:rPr>
            </w:pPr>
          </w:p>
          <w:p w14:paraId="1E94ECE9" w14:textId="7769CF53"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1963" w:type="dxa"/>
          </w:tcPr>
          <w:p w14:paraId="3143905D" w14:textId="77777777" w:rsidR="00A11CA0" w:rsidRPr="00A71D81" w:rsidRDefault="00A11CA0" w:rsidP="00A11CA0">
            <w:pPr>
              <w:jc w:val="center"/>
              <w:rPr>
                <w:rFonts w:ascii="GHEA Grapalat" w:hAnsi="GHEA Grapalat"/>
                <w:sz w:val="20"/>
                <w:lang w:val="pt-BR"/>
              </w:rPr>
            </w:pPr>
          </w:p>
          <w:p w14:paraId="0805FC8E" w14:textId="77777777" w:rsidR="00A11CA0" w:rsidRPr="00A71D81" w:rsidRDefault="00A11CA0" w:rsidP="00A11CA0">
            <w:pPr>
              <w:jc w:val="center"/>
              <w:rPr>
                <w:rFonts w:ascii="GHEA Grapalat" w:hAnsi="GHEA Grapalat"/>
                <w:sz w:val="20"/>
                <w:lang w:val="pt-BR"/>
              </w:rPr>
            </w:pPr>
          </w:p>
          <w:p w14:paraId="525160B7" w14:textId="68B692F9"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r>
      <w:tr w:rsidR="00A11CA0" w:rsidRPr="00A71D81" w14:paraId="1F821280" w14:textId="77777777" w:rsidTr="0041401E">
        <w:trPr>
          <w:trHeight w:val="1538"/>
        </w:trPr>
        <w:tc>
          <w:tcPr>
            <w:tcW w:w="1980" w:type="dxa"/>
            <w:vAlign w:val="center"/>
          </w:tcPr>
          <w:p w14:paraId="57752F2F" w14:textId="5C0C8C32" w:rsidR="00A11CA0" w:rsidRDefault="00A11CA0" w:rsidP="00A11CA0">
            <w:pPr>
              <w:jc w:val="center"/>
              <w:rPr>
                <w:rFonts w:ascii="GHEA Grapalat" w:hAnsi="GHEA Grapalat"/>
                <w:sz w:val="16"/>
              </w:rPr>
            </w:pPr>
            <w:r>
              <w:rPr>
                <w:rFonts w:ascii="GHEA Grapalat" w:hAnsi="GHEA Grapalat"/>
                <w:sz w:val="16"/>
              </w:rPr>
              <w:lastRenderedPageBreak/>
              <w:t>22</w:t>
            </w:r>
          </w:p>
        </w:tc>
        <w:tc>
          <w:tcPr>
            <w:tcW w:w="2700" w:type="dxa"/>
            <w:vAlign w:val="bottom"/>
          </w:tcPr>
          <w:p w14:paraId="686B2FE1" w14:textId="77777777" w:rsidR="00A11CA0" w:rsidRDefault="00A11CA0" w:rsidP="00A11CA0">
            <w:pPr>
              <w:jc w:val="center"/>
              <w:rPr>
                <w:rFonts w:ascii="Calibri" w:hAnsi="Calibri" w:cs="Calibri"/>
                <w:color w:val="000000"/>
                <w:sz w:val="22"/>
                <w:szCs w:val="22"/>
              </w:rPr>
            </w:pPr>
            <w:r>
              <w:rPr>
                <w:rFonts w:ascii="Calibri" w:hAnsi="Calibri" w:cs="Calibri"/>
                <w:color w:val="000000"/>
                <w:sz w:val="22"/>
                <w:szCs w:val="22"/>
              </w:rPr>
              <w:t>24321660/8</w:t>
            </w:r>
          </w:p>
          <w:p w14:paraId="45A0124A" w14:textId="77777777" w:rsidR="00A11CA0" w:rsidRDefault="00A11CA0" w:rsidP="00A11CA0">
            <w:pPr>
              <w:rPr>
                <w:rFonts w:ascii="Calibri" w:hAnsi="Calibri" w:cs="Calibri"/>
                <w:color w:val="000000"/>
                <w:sz w:val="22"/>
                <w:szCs w:val="22"/>
              </w:rPr>
            </w:pPr>
          </w:p>
        </w:tc>
        <w:tc>
          <w:tcPr>
            <w:tcW w:w="2520" w:type="dxa"/>
            <w:vAlign w:val="center"/>
          </w:tcPr>
          <w:p w14:paraId="28EA7029" w14:textId="7318C325" w:rsidR="00A11CA0" w:rsidRPr="00081EA2" w:rsidRDefault="00A11CA0" w:rsidP="00A11CA0">
            <w:pPr>
              <w:jc w:val="center"/>
              <w:rPr>
                <w:rFonts w:ascii="GHEA Grapalat" w:hAnsi="GHEA Grapalat" w:cs="Calibri"/>
                <w:color w:val="000000"/>
                <w:sz w:val="18"/>
                <w:szCs w:val="18"/>
              </w:rPr>
            </w:pPr>
            <w:r w:rsidRPr="00081EA2">
              <w:rPr>
                <w:rFonts w:ascii="GHEA Grapalat" w:hAnsi="GHEA Grapalat" w:cs="Calibri"/>
                <w:color w:val="000000"/>
                <w:sz w:val="18"/>
                <w:szCs w:val="18"/>
              </w:rPr>
              <w:t>զանազան օրգանական քիմիական նյութեր</w:t>
            </w:r>
          </w:p>
        </w:tc>
        <w:tc>
          <w:tcPr>
            <w:tcW w:w="474" w:type="dxa"/>
          </w:tcPr>
          <w:p w14:paraId="3F314DEC" w14:textId="77777777" w:rsidR="00A11CA0" w:rsidRPr="00A71D81" w:rsidRDefault="00A11CA0" w:rsidP="00A11CA0">
            <w:pPr>
              <w:jc w:val="center"/>
              <w:rPr>
                <w:rFonts w:ascii="GHEA Grapalat" w:hAnsi="GHEA Grapalat"/>
                <w:sz w:val="20"/>
                <w:lang w:val="pt-BR"/>
              </w:rPr>
            </w:pPr>
          </w:p>
          <w:p w14:paraId="61872D0D" w14:textId="77777777" w:rsidR="00A11CA0" w:rsidRPr="00A71D81" w:rsidRDefault="00A11CA0" w:rsidP="00A11CA0">
            <w:pPr>
              <w:jc w:val="center"/>
              <w:rPr>
                <w:rFonts w:ascii="GHEA Grapalat" w:hAnsi="GHEA Grapalat"/>
                <w:sz w:val="20"/>
                <w:lang w:val="pt-BR"/>
              </w:rPr>
            </w:pPr>
          </w:p>
          <w:p w14:paraId="44DD8F1D" w14:textId="19D82F28"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1595C66F" w14:textId="77777777" w:rsidR="00A11CA0" w:rsidRPr="00A71D81" w:rsidRDefault="00A11CA0" w:rsidP="00A11CA0">
            <w:pPr>
              <w:jc w:val="center"/>
              <w:rPr>
                <w:rFonts w:ascii="GHEA Grapalat" w:hAnsi="GHEA Grapalat"/>
                <w:sz w:val="20"/>
                <w:lang w:val="pt-BR"/>
              </w:rPr>
            </w:pPr>
          </w:p>
          <w:p w14:paraId="2DEA4CF1" w14:textId="77777777" w:rsidR="00A11CA0" w:rsidRPr="00A71D81" w:rsidRDefault="00A11CA0" w:rsidP="00A11CA0">
            <w:pPr>
              <w:jc w:val="center"/>
              <w:rPr>
                <w:rFonts w:ascii="GHEA Grapalat" w:hAnsi="GHEA Grapalat"/>
                <w:sz w:val="20"/>
                <w:lang w:val="pt-BR"/>
              </w:rPr>
            </w:pPr>
          </w:p>
          <w:p w14:paraId="02C82A8C" w14:textId="1096915F"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7B53987D" w14:textId="77777777" w:rsidR="00A11CA0" w:rsidRPr="00A71D81" w:rsidRDefault="00A11CA0" w:rsidP="00A11CA0">
            <w:pPr>
              <w:jc w:val="center"/>
              <w:rPr>
                <w:rFonts w:ascii="GHEA Grapalat" w:hAnsi="GHEA Grapalat"/>
                <w:sz w:val="20"/>
                <w:lang w:val="pt-BR"/>
              </w:rPr>
            </w:pPr>
          </w:p>
          <w:p w14:paraId="510DEF57" w14:textId="77777777" w:rsidR="00A11CA0" w:rsidRPr="00A71D81" w:rsidRDefault="00A11CA0" w:rsidP="00A11CA0">
            <w:pPr>
              <w:jc w:val="center"/>
              <w:rPr>
                <w:rFonts w:ascii="GHEA Grapalat" w:hAnsi="GHEA Grapalat"/>
                <w:sz w:val="20"/>
                <w:lang w:val="pt-BR"/>
              </w:rPr>
            </w:pPr>
          </w:p>
          <w:p w14:paraId="5414FC9F" w14:textId="1EA3C73B"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0C1EE81F" w14:textId="77777777" w:rsidR="00A11CA0" w:rsidRPr="00A71D81" w:rsidRDefault="00A11CA0" w:rsidP="00A11CA0">
            <w:pPr>
              <w:jc w:val="center"/>
              <w:rPr>
                <w:rFonts w:ascii="GHEA Grapalat" w:hAnsi="GHEA Grapalat"/>
                <w:sz w:val="20"/>
                <w:lang w:val="pt-BR"/>
              </w:rPr>
            </w:pPr>
          </w:p>
          <w:p w14:paraId="18BB9DE5" w14:textId="77777777" w:rsidR="00A11CA0" w:rsidRPr="00A71D81" w:rsidRDefault="00A11CA0" w:rsidP="00A11CA0">
            <w:pPr>
              <w:jc w:val="center"/>
              <w:rPr>
                <w:rFonts w:ascii="GHEA Grapalat" w:hAnsi="GHEA Grapalat"/>
                <w:sz w:val="20"/>
                <w:lang w:val="pt-BR"/>
              </w:rPr>
            </w:pPr>
          </w:p>
          <w:p w14:paraId="442C4FB5" w14:textId="70A5093E"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0660926D" w14:textId="77777777" w:rsidR="00A11CA0" w:rsidRPr="00A71D81" w:rsidRDefault="00A11CA0" w:rsidP="00A11CA0">
            <w:pPr>
              <w:jc w:val="center"/>
              <w:rPr>
                <w:rFonts w:ascii="GHEA Grapalat" w:hAnsi="GHEA Grapalat"/>
                <w:sz w:val="20"/>
                <w:lang w:val="pt-BR"/>
              </w:rPr>
            </w:pPr>
          </w:p>
          <w:p w14:paraId="41DE1FA9" w14:textId="77777777" w:rsidR="00A11CA0" w:rsidRPr="00A71D81" w:rsidRDefault="00A11CA0" w:rsidP="00A11CA0">
            <w:pPr>
              <w:jc w:val="center"/>
              <w:rPr>
                <w:rFonts w:ascii="GHEA Grapalat" w:hAnsi="GHEA Grapalat"/>
                <w:sz w:val="20"/>
                <w:lang w:val="pt-BR"/>
              </w:rPr>
            </w:pPr>
          </w:p>
          <w:p w14:paraId="72FAAB77" w14:textId="01717BDA"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79A90B6C" w14:textId="77777777" w:rsidR="00A11CA0" w:rsidRPr="00A71D81" w:rsidRDefault="00A11CA0" w:rsidP="00A11CA0">
            <w:pPr>
              <w:jc w:val="center"/>
              <w:rPr>
                <w:rFonts w:ascii="GHEA Grapalat" w:hAnsi="GHEA Grapalat"/>
                <w:sz w:val="20"/>
                <w:lang w:val="pt-BR"/>
              </w:rPr>
            </w:pPr>
          </w:p>
          <w:p w14:paraId="65281509" w14:textId="77777777" w:rsidR="00A11CA0" w:rsidRPr="00A71D81" w:rsidRDefault="00A11CA0" w:rsidP="00A11CA0">
            <w:pPr>
              <w:jc w:val="center"/>
              <w:rPr>
                <w:rFonts w:ascii="GHEA Grapalat" w:hAnsi="GHEA Grapalat"/>
                <w:sz w:val="20"/>
                <w:lang w:val="pt-BR"/>
              </w:rPr>
            </w:pPr>
          </w:p>
          <w:p w14:paraId="1590F6D5" w14:textId="4DBBE7BD"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3CB625F6" w14:textId="77777777" w:rsidR="00A11CA0" w:rsidRPr="00A71D81" w:rsidRDefault="00A11CA0" w:rsidP="00A11CA0">
            <w:pPr>
              <w:jc w:val="center"/>
              <w:rPr>
                <w:rFonts w:ascii="GHEA Grapalat" w:hAnsi="GHEA Grapalat"/>
                <w:sz w:val="20"/>
                <w:lang w:val="pt-BR"/>
              </w:rPr>
            </w:pPr>
          </w:p>
          <w:p w14:paraId="32DB2237" w14:textId="77777777" w:rsidR="00A11CA0" w:rsidRPr="00A71D81" w:rsidRDefault="00A11CA0" w:rsidP="00A11CA0">
            <w:pPr>
              <w:jc w:val="center"/>
              <w:rPr>
                <w:rFonts w:ascii="GHEA Grapalat" w:hAnsi="GHEA Grapalat"/>
                <w:sz w:val="20"/>
                <w:lang w:val="pt-BR"/>
              </w:rPr>
            </w:pPr>
          </w:p>
          <w:p w14:paraId="755A13EE" w14:textId="1BBC5546"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2320283C" w14:textId="77777777" w:rsidR="00A11CA0" w:rsidRPr="00A71D81" w:rsidRDefault="00A11CA0" w:rsidP="00A11CA0">
            <w:pPr>
              <w:jc w:val="center"/>
              <w:rPr>
                <w:rFonts w:ascii="GHEA Grapalat" w:hAnsi="GHEA Grapalat"/>
                <w:sz w:val="20"/>
                <w:lang w:val="pt-BR"/>
              </w:rPr>
            </w:pPr>
          </w:p>
          <w:p w14:paraId="23B45C6B" w14:textId="77777777" w:rsidR="00A11CA0" w:rsidRPr="00A71D81" w:rsidRDefault="00A11CA0" w:rsidP="00A11CA0">
            <w:pPr>
              <w:jc w:val="center"/>
              <w:rPr>
                <w:rFonts w:ascii="GHEA Grapalat" w:hAnsi="GHEA Grapalat"/>
                <w:sz w:val="20"/>
                <w:lang w:val="pt-BR"/>
              </w:rPr>
            </w:pPr>
          </w:p>
          <w:p w14:paraId="1BBB8767" w14:textId="594A2772"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0CD8318F" w14:textId="77777777" w:rsidR="00A11CA0" w:rsidRPr="00A71D81" w:rsidRDefault="00A11CA0" w:rsidP="00A11CA0">
            <w:pPr>
              <w:jc w:val="center"/>
              <w:rPr>
                <w:rFonts w:ascii="GHEA Grapalat" w:hAnsi="GHEA Grapalat"/>
                <w:sz w:val="20"/>
                <w:lang w:val="pt-BR"/>
              </w:rPr>
            </w:pPr>
          </w:p>
          <w:p w14:paraId="5CF1F910" w14:textId="77777777" w:rsidR="00A11CA0" w:rsidRPr="00A71D81" w:rsidRDefault="00A11CA0" w:rsidP="00A11CA0">
            <w:pPr>
              <w:jc w:val="center"/>
              <w:rPr>
                <w:rFonts w:ascii="GHEA Grapalat" w:hAnsi="GHEA Grapalat"/>
                <w:sz w:val="20"/>
                <w:lang w:val="pt-BR"/>
              </w:rPr>
            </w:pPr>
          </w:p>
          <w:p w14:paraId="04462A4D" w14:textId="49ECCAE8"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1C30F5EF" w14:textId="77777777" w:rsidR="00A11CA0" w:rsidRPr="00A71D81" w:rsidRDefault="00A11CA0" w:rsidP="00A11CA0">
            <w:pPr>
              <w:jc w:val="center"/>
              <w:rPr>
                <w:rFonts w:ascii="GHEA Grapalat" w:hAnsi="GHEA Grapalat"/>
                <w:sz w:val="20"/>
                <w:lang w:val="pt-BR"/>
              </w:rPr>
            </w:pPr>
          </w:p>
          <w:p w14:paraId="1D578886" w14:textId="77777777" w:rsidR="00A11CA0" w:rsidRPr="00A71D81" w:rsidRDefault="00A11CA0" w:rsidP="00A11CA0">
            <w:pPr>
              <w:jc w:val="center"/>
              <w:rPr>
                <w:rFonts w:ascii="GHEA Grapalat" w:hAnsi="GHEA Grapalat"/>
                <w:sz w:val="20"/>
                <w:lang w:val="pt-BR"/>
              </w:rPr>
            </w:pPr>
          </w:p>
          <w:p w14:paraId="12D18213" w14:textId="421D4715"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783CD8A0" w14:textId="77777777" w:rsidR="00A11CA0" w:rsidRPr="00A71D81" w:rsidRDefault="00A11CA0" w:rsidP="00A11CA0">
            <w:pPr>
              <w:jc w:val="center"/>
              <w:rPr>
                <w:rFonts w:ascii="GHEA Grapalat" w:hAnsi="GHEA Grapalat"/>
                <w:sz w:val="20"/>
                <w:lang w:val="pt-BR"/>
              </w:rPr>
            </w:pPr>
          </w:p>
          <w:p w14:paraId="514F76D3" w14:textId="77777777" w:rsidR="00A11CA0" w:rsidRPr="00A71D81" w:rsidRDefault="00A11CA0" w:rsidP="00A11CA0">
            <w:pPr>
              <w:jc w:val="center"/>
              <w:rPr>
                <w:rFonts w:ascii="GHEA Grapalat" w:hAnsi="GHEA Grapalat"/>
                <w:sz w:val="20"/>
                <w:lang w:val="pt-BR"/>
              </w:rPr>
            </w:pPr>
          </w:p>
          <w:p w14:paraId="0A77CBED" w14:textId="708E4A80"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1DCD0624" w14:textId="77777777" w:rsidR="00A11CA0" w:rsidRPr="00A71D81" w:rsidRDefault="00A11CA0" w:rsidP="00A11CA0">
            <w:pPr>
              <w:jc w:val="center"/>
              <w:rPr>
                <w:rFonts w:ascii="GHEA Grapalat" w:hAnsi="GHEA Grapalat"/>
                <w:sz w:val="20"/>
                <w:lang w:val="pt-BR"/>
              </w:rPr>
            </w:pPr>
          </w:p>
          <w:p w14:paraId="5D714D72" w14:textId="77777777" w:rsidR="00A11CA0" w:rsidRPr="00A71D81" w:rsidRDefault="00A11CA0" w:rsidP="00A11CA0">
            <w:pPr>
              <w:jc w:val="center"/>
              <w:rPr>
                <w:rFonts w:ascii="GHEA Grapalat" w:hAnsi="GHEA Grapalat"/>
                <w:sz w:val="20"/>
                <w:lang w:val="pt-BR"/>
              </w:rPr>
            </w:pPr>
          </w:p>
          <w:p w14:paraId="30D6FF57" w14:textId="5EB4FB5C"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1963" w:type="dxa"/>
          </w:tcPr>
          <w:p w14:paraId="601BD64E" w14:textId="77777777" w:rsidR="00A11CA0" w:rsidRPr="00A71D81" w:rsidRDefault="00A11CA0" w:rsidP="00A11CA0">
            <w:pPr>
              <w:jc w:val="center"/>
              <w:rPr>
                <w:rFonts w:ascii="GHEA Grapalat" w:hAnsi="GHEA Grapalat"/>
                <w:sz w:val="20"/>
                <w:lang w:val="pt-BR"/>
              </w:rPr>
            </w:pPr>
          </w:p>
          <w:p w14:paraId="26F95F08" w14:textId="77777777" w:rsidR="00A11CA0" w:rsidRPr="00A71D81" w:rsidRDefault="00A11CA0" w:rsidP="00A11CA0">
            <w:pPr>
              <w:jc w:val="center"/>
              <w:rPr>
                <w:rFonts w:ascii="GHEA Grapalat" w:hAnsi="GHEA Grapalat"/>
                <w:sz w:val="20"/>
                <w:lang w:val="pt-BR"/>
              </w:rPr>
            </w:pPr>
          </w:p>
          <w:p w14:paraId="430E87F1" w14:textId="47BF7093"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r>
      <w:tr w:rsidR="00A11CA0" w:rsidRPr="00A71D81" w14:paraId="01AE9344" w14:textId="77777777" w:rsidTr="0041401E">
        <w:trPr>
          <w:trHeight w:val="1538"/>
        </w:trPr>
        <w:tc>
          <w:tcPr>
            <w:tcW w:w="1980" w:type="dxa"/>
            <w:vAlign w:val="center"/>
          </w:tcPr>
          <w:p w14:paraId="61A8626D" w14:textId="21545260" w:rsidR="00A11CA0" w:rsidRDefault="00A11CA0" w:rsidP="00A11CA0">
            <w:pPr>
              <w:jc w:val="center"/>
              <w:rPr>
                <w:rFonts w:ascii="GHEA Grapalat" w:hAnsi="GHEA Grapalat"/>
                <w:sz w:val="16"/>
              </w:rPr>
            </w:pPr>
            <w:r>
              <w:rPr>
                <w:rFonts w:ascii="GHEA Grapalat" w:hAnsi="GHEA Grapalat"/>
                <w:sz w:val="16"/>
              </w:rPr>
              <w:t>23</w:t>
            </w:r>
          </w:p>
        </w:tc>
        <w:tc>
          <w:tcPr>
            <w:tcW w:w="2700" w:type="dxa"/>
            <w:vAlign w:val="center"/>
          </w:tcPr>
          <w:p w14:paraId="3AE8E8F8" w14:textId="77777777" w:rsidR="00A11CA0" w:rsidRDefault="00A11CA0" w:rsidP="00A11CA0">
            <w:pPr>
              <w:rPr>
                <w:rFonts w:ascii="Calibri" w:hAnsi="Calibri" w:cs="Calibri"/>
              </w:rPr>
            </w:pPr>
            <w:r>
              <w:rPr>
                <w:rFonts w:ascii="Calibri" w:hAnsi="Calibri" w:cs="Calibri"/>
              </w:rPr>
              <w:t>33691841</w:t>
            </w:r>
          </w:p>
          <w:p w14:paraId="13D4C757" w14:textId="77777777" w:rsidR="00A11CA0" w:rsidRDefault="00A11CA0" w:rsidP="00A11CA0">
            <w:pPr>
              <w:jc w:val="center"/>
              <w:rPr>
                <w:rFonts w:ascii="Calibri" w:hAnsi="Calibri" w:cs="Calibri"/>
                <w:color w:val="000000"/>
                <w:sz w:val="22"/>
                <w:szCs w:val="22"/>
              </w:rPr>
            </w:pPr>
          </w:p>
        </w:tc>
        <w:tc>
          <w:tcPr>
            <w:tcW w:w="2520" w:type="dxa"/>
            <w:vAlign w:val="center"/>
          </w:tcPr>
          <w:p w14:paraId="64F022FB" w14:textId="143E5680" w:rsidR="00A11CA0" w:rsidRPr="00081EA2" w:rsidRDefault="00A11CA0" w:rsidP="00A11CA0">
            <w:pPr>
              <w:jc w:val="center"/>
              <w:rPr>
                <w:rFonts w:ascii="GHEA Grapalat" w:hAnsi="GHEA Grapalat" w:cs="Calibri"/>
                <w:color w:val="000000"/>
                <w:sz w:val="18"/>
                <w:szCs w:val="18"/>
              </w:rPr>
            </w:pPr>
            <w:r w:rsidRPr="00D642CA">
              <w:rPr>
                <w:rFonts w:ascii="GHEA Grapalat" w:hAnsi="GHEA Grapalat" w:cs="Calibri"/>
                <w:color w:val="000000"/>
                <w:sz w:val="18"/>
                <w:szCs w:val="18"/>
              </w:rPr>
              <w:t>Կալիումի հիդրոֆոսֆատ երկտեղակալված</w:t>
            </w:r>
            <w:r w:rsidRPr="00081EA2">
              <w:rPr>
                <w:rFonts w:ascii="GHEA Grapalat" w:hAnsi="GHEA Grapalat" w:cs="Calibri"/>
                <w:color w:val="000000"/>
                <w:sz w:val="18"/>
                <w:szCs w:val="18"/>
                <w:lang w:val="af-ZA"/>
              </w:rPr>
              <w:t xml:space="preserve"> </w:t>
            </w:r>
            <w:r w:rsidRPr="00D642CA">
              <w:rPr>
                <w:rFonts w:ascii="GHEA Grapalat" w:hAnsi="GHEA Grapalat" w:cs="Calibri"/>
                <w:color w:val="000000"/>
                <w:sz w:val="18"/>
                <w:szCs w:val="18"/>
              </w:rPr>
              <w:t>K2HPO4</w:t>
            </w:r>
          </w:p>
        </w:tc>
        <w:tc>
          <w:tcPr>
            <w:tcW w:w="474" w:type="dxa"/>
          </w:tcPr>
          <w:p w14:paraId="164E99DC" w14:textId="77777777" w:rsidR="00A11CA0" w:rsidRPr="00A71D81" w:rsidRDefault="00A11CA0" w:rsidP="00A11CA0">
            <w:pPr>
              <w:jc w:val="center"/>
              <w:rPr>
                <w:rFonts w:ascii="GHEA Grapalat" w:hAnsi="GHEA Grapalat"/>
                <w:sz w:val="20"/>
                <w:lang w:val="pt-BR"/>
              </w:rPr>
            </w:pPr>
          </w:p>
          <w:p w14:paraId="60715A52" w14:textId="77777777" w:rsidR="00A11CA0" w:rsidRPr="00A71D81" w:rsidRDefault="00A11CA0" w:rsidP="00A11CA0">
            <w:pPr>
              <w:jc w:val="center"/>
              <w:rPr>
                <w:rFonts w:ascii="GHEA Grapalat" w:hAnsi="GHEA Grapalat"/>
                <w:sz w:val="20"/>
                <w:lang w:val="pt-BR"/>
              </w:rPr>
            </w:pPr>
          </w:p>
          <w:p w14:paraId="6B7AD0DF" w14:textId="77A2EDFA"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40908921" w14:textId="77777777" w:rsidR="00A11CA0" w:rsidRPr="00A71D81" w:rsidRDefault="00A11CA0" w:rsidP="00A11CA0">
            <w:pPr>
              <w:jc w:val="center"/>
              <w:rPr>
                <w:rFonts w:ascii="GHEA Grapalat" w:hAnsi="GHEA Grapalat"/>
                <w:sz w:val="20"/>
                <w:lang w:val="pt-BR"/>
              </w:rPr>
            </w:pPr>
          </w:p>
          <w:p w14:paraId="03E993D4" w14:textId="77777777" w:rsidR="00A11CA0" w:rsidRPr="00A71D81" w:rsidRDefault="00A11CA0" w:rsidP="00A11CA0">
            <w:pPr>
              <w:jc w:val="center"/>
              <w:rPr>
                <w:rFonts w:ascii="GHEA Grapalat" w:hAnsi="GHEA Grapalat"/>
                <w:sz w:val="20"/>
                <w:lang w:val="pt-BR"/>
              </w:rPr>
            </w:pPr>
          </w:p>
          <w:p w14:paraId="61ABE51C" w14:textId="32D8E184"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455052F4" w14:textId="77777777" w:rsidR="00A11CA0" w:rsidRPr="00A71D81" w:rsidRDefault="00A11CA0" w:rsidP="00A11CA0">
            <w:pPr>
              <w:jc w:val="center"/>
              <w:rPr>
                <w:rFonts w:ascii="GHEA Grapalat" w:hAnsi="GHEA Grapalat"/>
                <w:sz w:val="20"/>
                <w:lang w:val="pt-BR"/>
              </w:rPr>
            </w:pPr>
          </w:p>
          <w:p w14:paraId="358B37DA" w14:textId="77777777" w:rsidR="00A11CA0" w:rsidRPr="00A71D81" w:rsidRDefault="00A11CA0" w:rsidP="00A11CA0">
            <w:pPr>
              <w:jc w:val="center"/>
              <w:rPr>
                <w:rFonts w:ascii="GHEA Grapalat" w:hAnsi="GHEA Grapalat"/>
                <w:sz w:val="20"/>
                <w:lang w:val="pt-BR"/>
              </w:rPr>
            </w:pPr>
          </w:p>
          <w:p w14:paraId="1A8144CE" w14:textId="38EA7E89"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17052D88" w14:textId="77777777" w:rsidR="00A11CA0" w:rsidRPr="00A71D81" w:rsidRDefault="00A11CA0" w:rsidP="00A11CA0">
            <w:pPr>
              <w:jc w:val="center"/>
              <w:rPr>
                <w:rFonts w:ascii="GHEA Grapalat" w:hAnsi="GHEA Grapalat"/>
                <w:sz w:val="20"/>
                <w:lang w:val="pt-BR"/>
              </w:rPr>
            </w:pPr>
          </w:p>
          <w:p w14:paraId="3CB07321" w14:textId="77777777" w:rsidR="00A11CA0" w:rsidRPr="00A71D81" w:rsidRDefault="00A11CA0" w:rsidP="00A11CA0">
            <w:pPr>
              <w:jc w:val="center"/>
              <w:rPr>
                <w:rFonts w:ascii="GHEA Grapalat" w:hAnsi="GHEA Grapalat"/>
                <w:sz w:val="20"/>
                <w:lang w:val="pt-BR"/>
              </w:rPr>
            </w:pPr>
          </w:p>
          <w:p w14:paraId="6C39604F" w14:textId="583D7FB8"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4A59A1AA" w14:textId="77777777" w:rsidR="00A11CA0" w:rsidRPr="00A71D81" w:rsidRDefault="00A11CA0" w:rsidP="00A11CA0">
            <w:pPr>
              <w:jc w:val="center"/>
              <w:rPr>
                <w:rFonts w:ascii="GHEA Grapalat" w:hAnsi="GHEA Grapalat"/>
                <w:sz w:val="20"/>
                <w:lang w:val="pt-BR"/>
              </w:rPr>
            </w:pPr>
          </w:p>
          <w:p w14:paraId="6B9BDF35" w14:textId="77777777" w:rsidR="00A11CA0" w:rsidRPr="00A71D81" w:rsidRDefault="00A11CA0" w:rsidP="00A11CA0">
            <w:pPr>
              <w:jc w:val="center"/>
              <w:rPr>
                <w:rFonts w:ascii="GHEA Grapalat" w:hAnsi="GHEA Grapalat"/>
                <w:sz w:val="20"/>
                <w:lang w:val="pt-BR"/>
              </w:rPr>
            </w:pPr>
          </w:p>
          <w:p w14:paraId="7030AFDB" w14:textId="55CED609"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7AF5F2C1" w14:textId="77777777" w:rsidR="00A11CA0" w:rsidRPr="00A71D81" w:rsidRDefault="00A11CA0" w:rsidP="00A11CA0">
            <w:pPr>
              <w:jc w:val="center"/>
              <w:rPr>
                <w:rFonts w:ascii="GHEA Grapalat" w:hAnsi="GHEA Grapalat"/>
                <w:sz w:val="20"/>
                <w:lang w:val="pt-BR"/>
              </w:rPr>
            </w:pPr>
          </w:p>
          <w:p w14:paraId="486ECE00" w14:textId="77777777" w:rsidR="00A11CA0" w:rsidRPr="00A71D81" w:rsidRDefault="00A11CA0" w:rsidP="00A11CA0">
            <w:pPr>
              <w:jc w:val="center"/>
              <w:rPr>
                <w:rFonts w:ascii="GHEA Grapalat" w:hAnsi="GHEA Grapalat"/>
                <w:sz w:val="20"/>
                <w:lang w:val="pt-BR"/>
              </w:rPr>
            </w:pPr>
          </w:p>
          <w:p w14:paraId="16D759D3" w14:textId="5DE1A174"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33FBB59C" w14:textId="77777777" w:rsidR="00A11CA0" w:rsidRPr="00A71D81" w:rsidRDefault="00A11CA0" w:rsidP="00A11CA0">
            <w:pPr>
              <w:jc w:val="center"/>
              <w:rPr>
                <w:rFonts w:ascii="GHEA Grapalat" w:hAnsi="GHEA Grapalat"/>
                <w:sz w:val="20"/>
                <w:lang w:val="pt-BR"/>
              </w:rPr>
            </w:pPr>
          </w:p>
          <w:p w14:paraId="5A72ECAC" w14:textId="77777777" w:rsidR="00A11CA0" w:rsidRPr="00A71D81" w:rsidRDefault="00A11CA0" w:rsidP="00A11CA0">
            <w:pPr>
              <w:jc w:val="center"/>
              <w:rPr>
                <w:rFonts w:ascii="GHEA Grapalat" w:hAnsi="GHEA Grapalat"/>
                <w:sz w:val="20"/>
                <w:lang w:val="pt-BR"/>
              </w:rPr>
            </w:pPr>
          </w:p>
          <w:p w14:paraId="5E9DB177" w14:textId="05EE7BDF"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2912D761" w14:textId="77777777" w:rsidR="00A11CA0" w:rsidRPr="00A71D81" w:rsidRDefault="00A11CA0" w:rsidP="00A11CA0">
            <w:pPr>
              <w:jc w:val="center"/>
              <w:rPr>
                <w:rFonts w:ascii="GHEA Grapalat" w:hAnsi="GHEA Grapalat"/>
                <w:sz w:val="20"/>
                <w:lang w:val="pt-BR"/>
              </w:rPr>
            </w:pPr>
          </w:p>
          <w:p w14:paraId="52DD7503" w14:textId="77777777" w:rsidR="00A11CA0" w:rsidRPr="00A71D81" w:rsidRDefault="00A11CA0" w:rsidP="00A11CA0">
            <w:pPr>
              <w:jc w:val="center"/>
              <w:rPr>
                <w:rFonts w:ascii="GHEA Grapalat" w:hAnsi="GHEA Grapalat"/>
                <w:sz w:val="20"/>
                <w:lang w:val="pt-BR"/>
              </w:rPr>
            </w:pPr>
          </w:p>
          <w:p w14:paraId="62AE1CD0" w14:textId="14DEC697"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417541CF" w14:textId="77777777" w:rsidR="00A11CA0" w:rsidRPr="00A71D81" w:rsidRDefault="00A11CA0" w:rsidP="00A11CA0">
            <w:pPr>
              <w:jc w:val="center"/>
              <w:rPr>
                <w:rFonts w:ascii="GHEA Grapalat" w:hAnsi="GHEA Grapalat"/>
                <w:sz w:val="20"/>
                <w:lang w:val="pt-BR"/>
              </w:rPr>
            </w:pPr>
          </w:p>
          <w:p w14:paraId="4A6A6975" w14:textId="77777777" w:rsidR="00A11CA0" w:rsidRPr="00A71D81" w:rsidRDefault="00A11CA0" w:rsidP="00A11CA0">
            <w:pPr>
              <w:jc w:val="center"/>
              <w:rPr>
                <w:rFonts w:ascii="GHEA Grapalat" w:hAnsi="GHEA Grapalat"/>
                <w:sz w:val="20"/>
                <w:lang w:val="pt-BR"/>
              </w:rPr>
            </w:pPr>
          </w:p>
          <w:p w14:paraId="4C9437B2" w14:textId="6F5C7D60"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4A42BDD7" w14:textId="77777777" w:rsidR="00A11CA0" w:rsidRPr="00A71D81" w:rsidRDefault="00A11CA0" w:rsidP="00A11CA0">
            <w:pPr>
              <w:jc w:val="center"/>
              <w:rPr>
                <w:rFonts w:ascii="GHEA Grapalat" w:hAnsi="GHEA Grapalat"/>
                <w:sz w:val="20"/>
                <w:lang w:val="pt-BR"/>
              </w:rPr>
            </w:pPr>
          </w:p>
          <w:p w14:paraId="7D79C595" w14:textId="77777777" w:rsidR="00A11CA0" w:rsidRPr="00A71D81" w:rsidRDefault="00A11CA0" w:rsidP="00A11CA0">
            <w:pPr>
              <w:jc w:val="center"/>
              <w:rPr>
                <w:rFonts w:ascii="GHEA Grapalat" w:hAnsi="GHEA Grapalat"/>
                <w:sz w:val="20"/>
                <w:lang w:val="pt-BR"/>
              </w:rPr>
            </w:pPr>
          </w:p>
          <w:p w14:paraId="6D298339" w14:textId="439DD539"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1909BB5C" w14:textId="77777777" w:rsidR="00A11CA0" w:rsidRPr="00A71D81" w:rsidRDefault="00A11CA0" w:rsidP="00A11CA0">
            <w:pPr>
              <w:jc w:val="center"/>
              <w:rPr>
                <w:rFonts w:ascii="GHEA Grapalat" w:hAnsi="GHEA Grapalat"/>
                <w:sz w:val="20"/>
                <w:lang w:val="pt-BR"/>
              </w:rPr>
            </w:pPr>
          </w:p>
          <w:p w14:paraId="25656F1F" w14:textId="77777777" w:rsidR="00A11CA0" w:rsidRPr="00A71D81" w:rsidRDefault="00A11CA0" w:rsidP="00A11CA0">
            <w:pPr>
              <w:jc w:val="center"/>
              <w:rPr>
                <w:rFonts w:ascii="GHEA Grapalat" w:hAnsi="GHEA Grapalat"/>
                <w:sz w:val="20"/>
                <w:lang w:val="pt-BR"/>
              </w:rPr>
            </w:pPr>
          </w:p>
          <w:p w14:paraId="6C9C208F" w14:textId="3F64C2AA"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178CDBC3" w14:textId="77777777" w:rsidR="00A11CA0" w:rsidRPr="00A71D81" w:rsidRDefault="00A11CA0" w:rsidP="00A11CA0">
            <w:pPr>
              <w:jc w:val="center"/>
              <w:rPr>
                <w:rFonts w:ascii="GHEA Grapalat" w:hAnsi="GHEA Grapalat"/>
                <w:sz w:val="20"/>
                <w:lang w:val="pt-BR"/>
              </w:rPr>
            </w:pPr>
          </w:p>
          <w:p w14:paraId="11D77FD0" w14:textId="77777777" w:rsidR="00A11CA0" w:rsidRPr="00A71D81" w:rsidRDefault="00A11CA0" w:rsidP="00A11CA0">
            <w:pPr>
              <w:jc w:val="center"/>
              <w:rPr>
                <w:rFonts w:ascii="GHEA Grapalat" w:hAnsi="GHEA Grapalat"/>
                <w:sz w:val="20"/>
                <w:lang w:val="pt-BR"/>
              </w:rPr>
            </w:pPr>
          </w:p>
          <w:p w14:paraId="3C99FBB8" w14:textId="134F1C57"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1963" w:type="dxa"/>
          </w:tcPr>
          <w:p w14:paraId="5CFEFDE9" w14:textId="77777777" w:rsidR="00A11CA0" w:rsidRPr="00A71D81" w:rsidRDefault="00A11CA0" w:rsidP="00A11CA0">
            <w:pPr>
              <w:jc w:val="center"/>
              <w:rPr>
                <w:rFonts w:ascii="GHEA Grapalat" w:hAnsi="GHEA Grapalat"/>
                <w:sz w:val="20"/>
                <w:lang w:val="pt-BR"/>
              </w:rPr>
            </w:pPr>
          </w:p>
          <w:p w14:paraId="3D5FB859" w14:textId="77777777" w:rsidR="00A11CA0" w:rsidRPr="00A71D81" w:rsidRDefault="00A11CA0" w:rsidP="00A11CA0">
            <w:pPr>
              <w:jc w:val="center"/>
              <w:rPr>
                <w:rFonts w:ascii="GHEA Grapalat" w:hAnsi="GHEA Grapalat"/>
                <w:sz w:val="20"/>
                <w:lang w:val="pt-BR"/>
              </w:rPr>
            </w:pPr>
          </w:p>
          <w:p w14:paraId="7A5A9FBA" w14:textId="1C300CF8"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r>
      <w:tr w:rsidR="00A11CA0" w:rsidRPr="00A71D81" w14:paraId="2ABBF6D5" w14:textId="77777777" w:rsidTr="0041401E">
        <w:trPr>
          <w:trHeight w:val="1538"/>
        </w:trPr>
        <w:tc>
          <w:tcPr>
            <w:tcW w:w="1980" w:type="dxa"/>
            <w:vAlign w:val="center"/>
          </w:tcPr>
          <w:p w14:paraId="21473E9E" w14:textId="07F922B2" w:rsidR="00A11CA0" w:rsidRDefault="00A11CA0" w:rsidP="00A11CA0">
            <w:pPr>
              <w:jc w:val="center"/>
              <w:rPr>
                <w:rFonts w:ascii="GHEA Grapalat" w:hAnsi="GHEA Grapalat"/>
                <w:sz w:val="16"/>
              </w:rPr>
            </w:pPr>
            <w:r>
              <w:rPr>
                <w:rFonts w:ascii="GHEA Grapalat" w:hAnsi="GHEA Grapalat"/>
                <w:sz w:val="16"/>
              </w:rPr>
              <w:t>24</w:t>
            </w:r>
          </w:p>
        </w:tc>
        <w:tc>
          <w:tcPr>
            <w:tcW w:w="2700" w:type="dxa"/>
            <w:vAlign w:val="center"/>
          </w:tcPr>
          <w:p w14:paraId="7BB4CDEB" w14:textId="77777777" w:rsidR="00A11CA0" w:rsidRPr="00023D1A" w:rsidRDefault="00A11CA0" w:rsidP="00A11CA0">
            <w:pPr>
              <w:rPr>
                <w:rFonts w:ascii="Calibri" w:hAnsi="Calibri" w:cs="Calibri"/>
              </w:rPr>
            </w:pPr>
            <w:r>
              <w:rPr>
                <w:rFonts w:ascii="Calibri" w:hAnsi="Calibri" w:cs="Calibri"/>
              </w:rPr>
              <w:t>33691129/1</w:t>
            </w:r>
          </w:p>
          <w:p w14:paraId="4539E9F2" w14:textId="77777777" w:rsidR="00A11CA0" w:rsidRDefault="00A11CA0" w:rsidP="00A11CA0">
            <w:pPr>
              <w:rPr>
                <w:rFonts w:ascii="Calibri" w:hAnsi="Calibri" w:cs="Calibri"/>
              </w:rPr>
            </w:pPr>
          </w:p>
        </w:tc>
        <w:tc>
          <w:tcPr>
            <w:tcW w:w="2520" w:type="dxa"/>
            <w:vAlign w:val="center"/>
          </w:tcPr>
          <w:p w14:paraId="59D0CBBE" w14:textId="624CA69B" w:rsidR="00A11CA0" w:rsidRPr="00D642CA" w:rsidRDefault="00A11CA0" w:rsidP="00A11CA0">
            <w:pPr>
              <w:jc w:val="center"/>
              <w:rPr>
                <w:rFonts w:ascii="GHEA Grapalat" w:hAnsi="GHEA Grapalat" w:cs="Calibri"/>
                <w:color w:val="000000"/>
                <w:sz w:val="18"/>
                <w:szCs w:val="18"/>
              </w:rPr>
            </w:pPr>
            <w:r w:rsidRPr="00D642CA">
              <w:rPr>
                <w:rFonts w:ascii="GHEA Grapalat" w:hAnsi="GHEA Grapalat" w:cs="Calibri"/>
                <w:color w:val="000000"/>
                <w:sz w:val="18"/>
                <w:szCs w:val="18"/>
              </w:rPr>
              <w:t>Նատրիումի քլորիդ</w:t>
            </w:r>
            <w:r w:rsidRPr="00081EA2">
              <w:rPr>
                <w:rFonts w:ascii="GHEA Grapalat" w:hAnsi="GHEA Grapalat" w:cs="Calibri"/>
                <w:color w:val="000000"/>
                <w:sz w:val="18"/>
                <w:szCs w:val="18"/>
                <w:lang w:val="af-ZA"/>
              </w:rPr>
              <w:t xml:space="preserve"> </w:t>
            </w:r>
            <w:r w:rsidRPr="00D642CA">
              <w:rPr>
                <w:rFonts w:ascii="GHEA Grapalat" w:hAnsi="GHEA Grapalat" w:cs="Calibri"/>
                <w:color w:val="000000"/>
                <w:sz w:val="18"/>
                <w:szCs w:val="18"/>
              </w:rPr>
              <w:t>NaCl</w:t>
            </w:r>
          </w:p>
        </w:tc>
        <w:tc>
          <w:tcPr>
            <w:tcW w:w="474" w:type="dxa"/>
          </w:tcPr>
          <w:p w14:paraId="7A6E4960" w14:textId="77777777" w:rsidR="00A11CA0" w:rsidRPr="00A71D81" w:rsidRDefault="00A11CA0" w:rsidP="00A11CA0">
            <w:pPr>
              <w:jc w:val="center"/>
              <w:rPr>
                <w:rFonts w:ascii="GHEA Grapalat" w:hAnsi="GHEA Grapalat"/>
                <w:sz w:val="20"/>
                <w:lang w:val="pt-BR"/>
              </w:rPr>
            </w:pPr>
          </w:p>
          <w:p w14:paraId="7401EC6C" w14:textId="77777777" w:rsidR="00A11CA0" w:rsidRPr="00A71D81" w:rsidRDefault="00A11CA0" w:rsidP="00A11CA0">
            <w:pPr>
              <w:jc w:val="center"/>
              <w:rPr>
                <w:rFonts w:ascii="GHEA Grapalat" w:hAnsi="GHEA Grapalat"/>
                <w:sz w:val="20"/>
                <w:lang w:val="pt-BR"/>
              </w:rPr>
            </w:pPr>
          </w:p>
          <w:p w14:paraId="3A252844" w14:textId="08D7D184"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5A8D662E" w14:textId="77777777" w:rsidR="00A11CA0" w:rsidRPr="00A71D81" w:rsidRDefault="00A11CA0" w:rsidP="00A11CA0">
            <w:pPr>
              <w:jc w:val="center"/>
              <w:rPr>
                <w:rFonts w:ascii="GHEA Grapalat" w:hAnsi="GHEA Grapalat"/>
                <w:sz w:val="20"/>
                <w:lang w:val="pt-BR"/>
              </w:rPr>
            </w:pPr>
          </w:p>
          <w:p w14:paraId="7D95D982" w14:textId="77777777" w:rsidR="00A11CA0" w:rsidRPr="00A71D81" w:rsidRDefault="00A11CA0" w:rsidP="00A11CA0">
            <w:pPr>
              <w:jc w:val="center"/>
              <w:rPr>
                <w:rFonts w:ascii="GHEA Grapalat" w:hAnsi="GHEA Grapalat"/>
                <w:sz w:val="20"/>
                <w:lang w:val="pt-BR"/>
              </w:rPr>
            </w:pPr>
          </w:p>
          <w:p w14:paraId="3E86964A" w14:textId="78C65885"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6C3ECFBD" w14:textId="77777777" w:rsidR="00A11CA0" w:rsidRPr="00A71D81" w:rsidRDefault="00A11CA0" w:rsidP="00A11CA0">
            <w:pPr>
              <w:jc w:val="center"/>
              <w:rPr>
                <w:rFonts w:ascii="GHEA Grapalat" w:hAnsi="GHEA Grapalat"/>
                <w:sz w:val="20"/>
                <w:lang w:val="pt-BR"/>
              </w:rPr>
            </w:pPr>
          </w:p>
          <w:p w14:paraId="40B47561" w14:textId="77777777" w:rsidR="00A11CA0" w:rsidRPr="00A71D81" w:rsidRDefault="00A11CA0" w:rsidP="00A11CA0">
            <w:pPr>
              <w:jc w:val="center"/>
              <w:rPr>
                <w:rFonts w:ascii="GHEA Grapalat" w:hAnsi="GHEA Grapalat"/>
                <w:sz w:val="20"/>
                <w:lang w:val="pt-BR"/>
              </w:rPr>
            </w:pPr>
          </w:p>
          <w:p w14:paraId="4C4069B4" w14:textId="6607DD7B"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56C8B051" w14:textId="77777777" w:rsidR="00A11CA0" w:rsidRPr="00A71D81" w:rsidRDefault="00A11CA0" w:rsidP="00A11CA0">
            <w:pPr>
              <w:jc w:val="center"/>
              <w:rPr>
                <w:rFonts w:ascii="GHEA Grapalat" w:hAnsi="GHEA Grapalat"/>
                <w:sz w:val="20"/>
                <w:lang w:val="pt-BR"/>
              </w:rPr>
            </w:pPr>
          </w:p>
          <w:p w14:paraId="6C20FE32" w14:textId="77777777" w:rsidR="00A11CA0" w:rsidRPr="00A71D81" w:rsidRDefault="00A11CA0" w:rsidP="00A11CA0">
            <w:pPr>
              <w:jc w:val="center"/>
              <w:rPr>
                <w:rFonts w:ascii="GHEA Grapalat" w:hAnsi="GHEA Grapalat"/>
                <w:sz w:val="20"/>
                <w:lang w:val="pt-BR"/>
              </w:rPr>
            </w:pPr>
          </w:p>
          <w:p w14:paraId="5E23E98B" w14:textId="48C4BE26"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3EBF868E" w14:textId="77777777" w:rsidR="00A11CA0" w:rsidRPr="00A71D81" w:rsidRDefault="00A11CA0" w:rsidP="00A11CA0">
            <w:pPr>
              <w:jc w:val="center"/>
              <w:rPr>
                <w:rFonts w:ascii="GHEA Grapalat" w:hAnsi="GHEA Grapalat"/>
                <w:sz w:val="20"/>
                <w:lang w:val="pt-BR"/>
              </w:rPr>
            </w:pPr>
          </w:p>
          <w:p w14:paraId="5499CBC1" w14:textId="77777777" w:rsidR="00A11CA0" w:rsidRPr="00A71D81" w:rsidRDefault="00A11CA0" w:rsidP="00A11CA0">
            <w:pPr>
              <w:jc w:val="center"/>
              <w:rPr>
                <w:rFonts w:ascii="GHEA Grapalat" w:hAnsi="GHEA Grapalat"/>
                <w:sz w:val="20"/>
                <w:lang w:val="pt-BR"/>
              </w:rPr>
            </w:pPr>
          </w:p>
          <w:p w14:paraId="22C35A75" w14:textId="2B2A809C"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18949DD1" w14:textId="77777777" w:rsidR="00A11CA0" w:rsidRPr="00A71D81" w:rsidRDefault="00A11CA0" w:rsidP="00A11CA0">
            <w:pPr>
              <w:jc w:val="center"/>
              <w:rPr>
                <w:rFonts w:ascii="GHEA Grapalat" w:hAnsi="GHEA Grapalat"/>
                <w:sz w:val="20"/>
                <w:lang w:val="pt-BR"/>
              </w:rPr>
            </w:pPr>
          </w:p>
          <w:p w14:paraId="187716CC" w14:textId="77777777" w:rsidR="00A11CA0" w:rsidRPr="00A71D81" w:rsidRDefault="00A11CA0" w:rsidP="00A11CA0">
            <w:pPr>
              <w:jc w:val="center"/>
              <w:rPr>
                <w:rFonts w:ascii="GHEA Grapalat" w:hAnsi="GHEA Grapalat"/>
                <w:sz w:val="20"/>
                <w:lang w:val="pt-BR"/>
              </w:rPr>
            </w:pPr>
          </w:p>
          <w:p w14:paraId="3B71EFA1" w14:textId="2BB2489B"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71983A7F" w14:textId="77777777" w:rsidR="00A11CA0" w:rsidRPr="00A71D81" w:rsidRDefault="00A11CA0" w:rsidP="00A11CA0">
            <w:pPr>
              <w:jc w:val="center"/>
              <w:rPr>
                <w:rFonts w:ascii="GHEA Grapalat" w:hAnsi="GHEA Grapalat"/>
                <w:sz w:val="20"/>
                <w:lang w:val="pt-BR"/>
              </w:rPr>
            </w:pPr>
          </w:p>
          <w:p w14:paraId="78091252" w14:textId="77777777" w:rsidR="00A11CA0" w:rsidRPr="00A71D81" w:rsidRDefault="00A11CA0" w:rsidP="00A11CA0">
            <w:pPr>
              <w:jc w:val="center"/>
              <w:rPr>
                <w:rFonts w:ascii="GHEA Grapalat" w:hAnsi="GHEA Grapalat"/>
                <w:sz w:val="20"/>
                <w:lang w:val="pt-BR"/>
              </w:rPr>
            </w:pPr>
          </w:p>
          <w:p w14:paraId="1D02C503" w14:textId="0F10BB1E"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0FE733F6" w14:textId="77777777" w:rsidR="00A11CA0" w:rsidRPr="00A71D81" w:rsidRDefault="00A11CA0" w:rsidP="00A11CA0">
            <w:pPr>
              <w:jc w:val="center"/>
              <w:rPr>
                <w:rFonts w:ascii="GHEA Grapalat" w:hAnsi="GHEA Grapalat"/>
                <w:sz w:val="20"/>
                <w:lang w:val="pt-BR"/>
              </w:rPr>
            </w:pPr>
          </w:p>
          <w:p w14:paraId="33C1117A" w14:textId="77777777" w:rsidR="00A11CA0" w:rsidRPr="00A71D81" w:rsidRDefault="00A11CA0" w:rsidP="00A11CA0">
            <w:pPr>
              <w:jc w:val="center"/>
              <w:rPr>
                <w:rFonts w:ascii="GHEA Grapalat" w:hAnsi="GHEA Grapalat"/>
                <w:sz w:val="20"/>
                <w:lang w:val="pt-BR"/>
              </w:rPr>
            </w:pPr>
          </w:p>
          <w:p w14:paraId="0E4CCF8C" w14:textId="10C83623"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6BD194C2" w14:textId="77777777" w:rsidR="00A11CA0" w:rsidRPr="00A71D81" w:rsidRDefault="00A11CA0" w:rsidP="00A11CA0">
            <w:pPr>
              <w:jc w:val="center"/>
              <w:rPr>
                <w:rFonts w:ascii="GHEA Grapalat" w:hAnsi="GHEA Grapalat"/>
                <w:sz w:val="20"/>
                <w:lang w:val="pt-BR"/>
              </w:rPr>
            </w:pPr>
          </w:p>
          <w:p w14:paraId="6244D195" w14:textId="77777777" w:rsidR="00A11CA0" w:rsidRPr="00A71D81" w:rsidRDefault="00A11CA0" w:rsidP="00A11CA0">
            <w:pPr>
              <w:jc w:val="center"/>
              <w:rPr>
                <w:rFonts w:ascii="GHEA Grapalat" w:hAnsi="GHEA Grapalat"/>
                <w:sz w:val="20"/>
                <w:lang w:val="pt-BR"/>
              </w:rPr>
            </w:pPr>
          </w:p>
          <w:p w14:paraId="33C2DDF7" w14:textId="05292BC1"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178050CD" w14:textId="77777777" w:rsidR="00A11CA0" w:rsidRPr="00A71D81" w:rsidRDefault="00A11CA0" w:rsidP="00A11CA0">
            <w:pPr>
              <w:jc w:val="center"/>
              <w:rPr>
                <w:rFonts w:ascii="GHEA Grapalat" w:hAnsi="GHEA Grapalat"/>
                <w:sz w:val="20"/>
                <w:lang w:val="pt-BR"/>
              </w:rPr>
            </w:pPr>
          </w:p>
          <w:p w14:paraId="30A8791A" w14:textId="77777777" w:rsidR="00A11CA0" w:rsidRPr="00A71D81" w:rsidRDefault="00A11CA0" w:rsidP="00A11CA0">
            <w:pPr>
              <w:jc w:val="center"/>
              <w:rPr>
                <w:rFonts w:ascii="GHEA Grapalat" w:hAnsi="GHEA Grapalat"/>
                <w:sz w:val="20"/>
                <w:lang w:val="pt-BR"/>
              </w:rPr>
            </w:pPr>
          </w:p>
          <w:p w14:paraId="55CA17BC" w14:textId="4A3AAFDD"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48798DD2" w14:textId="77777777" w:rsidR="00A11CA0" w:rsidRPr="00A71D81" w:rsidRDefault="00A11CA0" w:rsidP="00A11CA0">
            <w:pPr>
              <w:jc w:val="center"/>
              <w:rPr>
                <w:rFonts w:ascii="GHEA Grapalat" w:hAnsi="GHEA Grapalat"/>
                <w:sz w:val="20"/>
                <w:lang w:val="pt-BR"/>
              </w:rPr>
            </w:pPr>
          </w:p>
          <w:p w14:paraId="7A4297A3" w14:textId="77777777" w:rsidR="00A11CA0" w:rsidRPr="00A71D81" w:rsidRDefault="00A11CA0" w:rsidP="00A11CA0">
            <w:pPr>
              <w:jc w:val="center"/>
              <w:rPr>
                <w:rFonts w:ascii="GHEA Grapalat" w:hAnsi="GHEA Grapalat"/>
                <w:sz w:val="20"/>
                <w:lang w:val="pt-BR"/>
              </w:rPr>
            </w:pPr>
          </w:p>
          <w:p w14:paraId="44FD5A51" w14:textId="67C04D10"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57593A99" w14:textId="77777777" w:rsidR="00A11CA0" w:rsidRPr="00A71D81" w:rsidRDefault="00A11CA0" w:rsidP="00A11CA0">
            <w:pPr>
              <w:jc w:val="center"/>
              <w:rPr>
                <w:rFonts w:ascii="GHEA Grapalat" w:hAnsi="GHEA Grapalat"/>
                <w:sz w:val="20"/>
                <w:lang w:val="pt-BR"/>
              </w:rPr>
            </w:pPr>
          </w:p>
          <w:p w14:paraId="1529ECFB" w14:textId="77777777" w:rsidR="00A11CA0" w:rsidRPr="00A71D81" w:rsidRDefault="00A11CA0" w:rsidP="00A11CA0">
            <w:pPr>
              <w:jc w:val="center"/>
              <w:rPr>
                <w:rFonts w:ascii="GHEA Grapalat" w:hAnsi="GHEA Grapalat"/>
                <w:sz w:val="20"/>
                <w:lang w:val="pt-BR"/>
              </w:rPr>
            </w:pPr>
          </w:p>
          <w:p w14:paraId="467EB928" w14:textId="04751428"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1963" w:type="dxa"/>
          </w:tcPr>
          <w:p w14:paraId="1A92F423" w14:textId="77777777" w:rsidR="00A11CA0" w:rsidRPr="00A71D81" w:rsidRDefault="00A11CA0" w:rsidP="00A11CA0">
            <w:pPr>
              <w:jc w:val="center"/>
              <w:rPr>
                <w:rFonts w:ascii="GHEA Grapalat" w:hAnsi="GHEA Grapalat"/>
                <w:sz w:val="20"/>
                <w:lang w:val="pt-BR"/>
              </w:rPr>
            </w:pPr>
          </w:p>
          <w:p w14:paraId="12AC9FA2" w14:textId="77777777" w:rsidR="00A11CA0" w:rsidRPr="00A71D81" w:rsidRDefault="00A11CA0" w:rsidP="00A11CA0">
            <w:pPr>
              <w:jc w:val="center"/>
              <w:rPr>
                <w:rFonts w:ascii="GHEA Grapalat" w:hAnsi="GHEA Grapalat"/>
                <w:sz w:val="20"/>
                <w:lang w:val="pt-BR"/>
              </w:rPr>
            </w:pPr>
          </w:p>
          <w:p w14:paraId="0692044F" w14:textId="0374D72E"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r>
      <w:tr w:rsidR="00A11CA0" w:rsidRPr="00A71D81" w14:paraId="6148CEAF" w14:textId="77777777" w:rsidTr="0041401E">
        <w:trPr>
          <w:trHeight w:val="1538"/>
        </w:trPr>
        <w:tc>
          <w:tcPr>
            <w:tcW w:w="1980" w:type="dxa"/>
            <w:vAlign w:val="center"/>
          </w:tcPr>
          <w:p w14:paraId="4B1F193A" w14:textId="412DEBF6" w:rsidR="00A11CA0" w:rsidRDefault="00A11CA0" w:rsidP="00A11CA0">
            <w:pPr>
              <w:jc w:val="center"/>
              <w:rPr>
                <w:rFonts w:ascii="GHEA Grapalat" w:hAnsi="GHEA Grapalat"/>
                <w:sz w:val="16"/>
              </w:rPr>
            </w:pPr>
            <w:r>
              <w:rPr>
                <w:rFonts w:ascii="GHEA Grapalat" w:hAnsi="GHEA Grapalat"/>
                <w:sz w:val="16"/>
              </w:rPr>
              <w:t>25</w:t>
            </w:r>
          </w:p>
        </w:tc>
        <w:tc>
          <w:tcPr>
            <w:tcW w:w="2700" w:type="dxa"/>
            <w:vAlign w:val="center"/>
          </w:tcPr>
          <w:p w14:paraId="19C214C9" w14:textId="77777777" w:rsidR="00A11CA0" w:rsidRPr="00023D1A" w:rsidRDefault="00A11CA0" w:rsidP="00A11CA0">
            <w:pPr>
              <w:rPr>
                <w:rFonts w:ascii="Calibri" w:hAnsi="Calibri" w:cs="Calibri"/>
              </w:rPr>
            </w:pPr>
            <w:r>
              <w:rPr>
                <w:rFonts w:ascii="Calibri" w:hAnsi="Calibri" w:cs="Calibri"/>
              </w:rPr>
              <w:t>33691129/2</w:t>
            </w:r>
          </w:p>
          <w:p w14:paraId="0317A1F0" w14:textId="77777777" w:rsidR="00A11CA0" w:rsidRDefault="00A11CA0" w:rsidP="00A11CA0">
            <w:pPr>
              <w:rPr>
                <w:rFonts w:ascii="Calibri" w:hAnsi="Calibri" w:cs="Calibri"/>
              </w:rPr>
            </w:pPr>
          </w:p>
        </w:tc>
        <w:tc>
          <w:tcPr>
            <w:tcW w:w="2520" w:type="dxa"/>
            <w:vAlign w:val="center"/>
          </w:tcPr>
          <w:p w14:paraId="3CAC1BD3" w14:textId="45A42362" w:rsidR="00A11CA0" w:rsidRPr="00D642CA" w:rsidRDefault="00A11CA0" w:rsidP="00A11CA0">
            <w:pPr>
              <w:jc w:val="center"/>
              <w:rPr>
                <w:rFonts w:ascii="GHEA Grapalat" w:hAnsi="GHEA Grapalat" w:cs="Calibri"/>
                <w:color w:val="000000"/>
                <w:sz w:val="18"/>
                <w:szCs w:val="18"/>
              </w:rPr>
            </w:pPr>
            <w:r w:rsidRPr="00D642CA">
              <w:rPr>
                <w:rFonts w:ascii="GHEA Grapalat" w:hAnsi="GHEA Grapalat" w:cs="Calibri"/>
                <w:color w:val="000000"/>
                <w:sz w:val="18"/>
                <w:szCs w:val="18"/>
              </w:rPr>
              <w:t>Կալիումի քլորիդ</w:t>
            </w:r>
          </w:p>
        </w:tc>
        <w:tc>
          <w:tcPr>
            <w:tcW w:w="474" w:type="dxa"/>
          </w:tcPr>
          <w:p w14:paraId="346FC492" w14:textId="77777777" w:rsidR="00A11CA0" w:rsidRPr="00A71D81" w:rsidRDefault="00A11CA0" w:rsidP="00A11CA0">
            <w:pPr>
              <w:jc w:val="center"/>
              <w:rPr>
                <w:rFonts w:ascii="GHEA Grapalat" w:hAnsi="GHEA Grapalat"/>
                <w:sz w:val="20"/>
                <w:lang w:val="pt-BR"/>
              </w:rPr>
            </w:pPr>
          </w:p>
          <w:p w14:paraId="3ED4EC1B" w14:textId="77777777" w:rsidR="00A11CA0" w:rsidRPr="00A71D81" w:rsidRDefault="00A11CA0" w:rsidP="00A11CA0">
            <w:pPr>
              <w:jc w:val="center"/>
              <w:rPr>
                <w:rFonts w:ascii="GHEA Grapalat" w:hAnsi="GHEA Grapalat"/>
                <w:sz w:val="20"/>
                <w:lang w:val="pt-BR"/>
              </w:rPr>
            </w:pPr>
          </w:p>
          <w:p w14:paraId="31B44ADE" w14:textId="0972A433"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0E11EA95" w14:textId="77777777" w:rsidR="00A11CA0" w:rsidRPr="00A71D81" w:rsidRDefault="00A11CA0" w:rsidP="00A11CA0">
            <w:pPr>
              <w:jc w:val="center"/>
              <w:rPr>
                <w:rFonts w:ascii="GHEA Grapalat" w:hAnsi="GHEA Grapalat"/>
                <w:sz w:val="20"/>
                <w:lang w:val="pt-BR"/>
              </w:rPr>
            </w:pPr>
          </w:p>
          <w:p w14:paraId="6061167E" w14:textId="77777777" w:rsidR="00A11CA0" w:rsidRPr="00A71D81" w:rsidRDefault="00A11CA0" w:rsidP="00A11CA0">
            <w:pPr>
              <w:jc w:val="center"/>
              <w:rPr>
                <w:rFonts w:ascii="GHEA Grapalat" w:hAnsi="GHEA Grapalat"/>
                <w:sz w:val="20"/>
                <w:lang w:val="pt-BR"/>
              </w:rPr>
            </w:pPr>
          </w:p>
          <w:p w14:paraId="6CA8EFA0" w14:textId="07A8BABD"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6F10ABC4" w14:textId="77777777" w:rsidR="00A11CA0" w:rsidRPr="00A71D81" w:rsidRDefault="00A11CA0" w:rsidP="00A11CA0">
            <w:pPr>
              <w:jc w:val="center"/>
              <w:rPr>
                <w:rFonts w:ascii="GHEA Grapalat" w:hAnsi="GHEA Grapalat"/>
                <w:sz w:val="20"/>
                <w:lang w:val="pt-BR"/>
              </w:rPr>
            </w:pPr>
          </w:p>
          <w:p w14:paraId="6D9A6680" w14:textId="77777777" w:rsidR="00A11CA0" w:rsidRPr="00A71D81" w:rsidRDefault="00A11CA0" w:rsidP="00A11CA0">
            <w:pPr>
              <w:jc w:val="center"/>
              <w:rPr>
                <w:rFonts w:ascii="GHEA Grapalat" w:hAnsi="GHEA Grapalat"/>
                <w:sz w:val="20"/>
                <w:lang w:val="pt-BR"/>
              </w:rPr>
            </w:pPr>
          </w:p>
          <w:p w14:paraId="27FDCA2F" w14:textId="575B36B5"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614EA17B" w14:textId="77777777" w:rsidR="00A11CA0" w:rsidRPr="00A71D81" w:rsidRDefault="00A11CA0" w:rsidP="00A11CA0">
            <w:pPr>
              <w:jc w:val="center"/>
              <w:rPr>
                <w:rFonts w:ascii="GHEA Grapalat" w:hAnsi="GHEA Grapalat"/>
                <w:sz w:val="20"/>
                <w:lang w:val="pt-BR"/>
              </w:rPr>
            </w:pPr>
          </w:p>
          <w:p w14:paraId="2095E2D2" w14:textId="77777777" w:rsidR="00A11CA0" w:rsidRPr="00A71D81" w:rsidRDefault="00A11CA0" w:rsidP="00A11CA0">
            <w:pPr>
              <w:jc w:val="center"/>
              <w:rPr>
                <w:rFonts w:ascii="GHEA Grapalat" w:hAnsi="GHEA Grapalat"/>
                <w:sz w:val="20"/>
                <w:lang w:val="pt-BR"/>
              </w:rPr>
            </w:pPr>
          </w:p>
          <w:p w14:paraId="4E4226B2" w14:textId="312B64C9"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68C64C55" w14:textId="77777777" w:rsidR="00A11CA0" w:rsidRPr="00A71D81" w:rsidRDefault="00A11CA0" w:rsidP="00A11CA0">
            <w:pPr>
              <w:jc w:val="center"/>
              <w:rPr>
                <w:rFonts w:ascii="GHEA Grapalat" w:hAnsi="GHEA Grapalat"/>
                <w:sz w:val="20"/>
                <w:lang w:val="pt-BR"/>
              </w:rPr>
            </w:pPr>
          </w:p>
          <w:p w14:paraId="1A6B4680" w14:textId="77777777" w:rsidR="00A11CA0" w:rsidRPr="00A71D81" w:rsidRDefault="00A11CA0" w:rsidP="00A11CA0">
            <w:pPr>
              <w:jc w:val="center"/>
              <w:rPr>
                <w:rFonts w:ascii="GHEA Grapalat" w:hAnsi="GHEA Grapalat"/>
                <w:sz w:val="20"/>
                <w:lang w:val="pt-BR"/>
              </w:rPr>
            </w:pPr>
          </w:p>
          <w:p w14:paraId="5AD3484A" w14:textId="207C6C60"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60566A7A" w14:textId="77777777" w:rsidR="00A11CA0" w:rsidRPr="00A71D81" w:rsidRDefault="00A11CA0" w:rsidP="00A11CA0">
            <w:pPr>
              <w:jc w:val="center"/>
              <w:rPr>
                <w:rFonts w:ascii="GHEA Grapalat" w:hAnsi="GHEA Grapalat"/>
                <w:sz w:val="20"/>
                <w:lang w:val="pt-BR"/>
              </w:rPr>
            </w:pPr>
          </w:p>
          <w:p w14:paraId="6E3FAEB9" w14:textId="77777777" w:rsidR="00A11CA0" w:rsidRPr="00A71D81" w:rsidRDefault="00A11CA0" w:rsidP="00A11CA0">
            <w:pPr>
              <w:jc w:val="center"/>
              <w:rPr>
                <w:rFonts w:ascii="GHEA Grapalat" w:hAnsi="GHEA Grapalat"/>
                <w:sz w:val="20"/>
                <w:lang w:val="pt-BR"/>
              </w:rPr>
            </w:pPr>
          </w:p>
          <w:p w14:paraId="76891F9D" w14:textId="1C1ED855"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665E08B9" w14:textId="77777777" w:rsidR="00A11CA0" w:rsidRPr="00A71D81" w:rsidRDefault="00A11CA0" w:rsidP="00A11CA0">
            <w:pPr>
              <w:jc w:val="center"/>
              <w:rPr>
                <w:rFonts w:ascii="GHEA Grapalat" w:hAnsi="GHEA Grapalat"/>
                <w:sz w:val="20"/>
                <w:lang w:val="pt-BR"/>
              </w:rPr>
            </w:pPr>
          </w:p>
          <w:p w14:paraId="408184DD" w14:textId="77777777" w:rsidR="00A11CA0" w:rsidRPr="00A71D81" w:rsidRDefault="00A11CA0" w:rsidP="00A11CA0">
            <w:pPr>
              <w:jc w:val="center"/>
              <w:rPr>
                <w:rFonts w:ascii="GHEA Grapalat" w:hAnsi="GHEA Grapalat"/>
                <w:sz w:val="20"/>
                <w:lang w:val="pt-BR"/>
              </w:rPr>
            </w:pPr>
          </w:p>
          <w:p w14:paraId="058EB6FC" w14:textId="43D2DC17"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0B5234FA" w14:textId="77777777" w:rsidR="00A11CA0" w:rsidRPr="00A71D81" w:rsidRDefault="00A11CA0" w:rsidP="00A11CA0">
            <w:pPr>
              <w:jc w:val="center"/>
              <w:rPr>
                <w:rFonts w:ascii="GHEA Grapalat" w:hAnsi="GHEA Grapalat"/>
                <w:sz w:val="20"/>
                <w:lang w:val="pt-BR"/>
              </w:rPr>
            </w:pPr>
          </w:p>
          <w:p w14:paraId="6BC70D65" w14:textId="77777777" w:rsidR="00A11CA0" w:rsidRPr="00A71D81" w:rsidRDefault="00A11CA0" w:rsidP="00A11CA0">
            <w:pPr>
              <w:jc w:val="center"/>
              <w:rPr>
                <w:rFonts w:ascii="GHEA Grapalat" w:hAnsi="GHEA Grapalat"/>
                <w:sz w:val="20"/>
                <w:lang w:val="pt-BR"/>
              </w:rPr>
            </w:pPr>
          </w:p>
          <w:p w14:paraId="4F0E9938" w14:textId="4E59CCD5"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6613EC01" w14:textId="77777777" w:rsidR="00A11CA0" w:rsidRPr="00A71D81" w:rsidRDefault="00A11CA0" w:rsidP="00A11CA0">
            <w:pPr>
              <w:jc w:val="center"/>
              <w:rPr>
                <w:rFonts w:ascii="GHEA Grapalat" w:hAnsi="GHEA Grapalat"/>
                <w:sz w:val="20"/>
                <w:lang w:val="pt-BR"/>
              </w:rPr>
            </w:pPr>
          </w:p>
          <w:p w14:paraId="2551E065" w14:textId="77777777" w:rsidR="00A11CA0" w:rsidRPr="00A71D81" w:rsidRDefault="00A11CA0" w:rsidP="00A11CA0">
            <w:pPr>
              <w:jc w:val="center"/>
              <w:rPr>
                <w:rFonts w:ascii="GHEA Grapalat" w:hAnsi="GHEA Grapalat"/>
                <w:sz w:val="20"/>
                <w:lang w:val="pt-BR"/>
              </w:rPr>
            </w:pPr>
          </w:p>
          <w:p w14:paraId="7E18D19B" w14:textId="511A4A19"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78997EE4" w14:textId="77777777" w:rsidR="00A11CA0" w:rsidRPr="00A71D81" w:rsidRDefault="00A11CA0" w:rsidP="00A11CA0">
            <w:pPr>
              <w:jc w:val="center"/>
              <w:rPr>
                <w:rFonts w:ascii="GHEA Grapalat" w:hAnsi="GHEA Grapalat"/>
                <w:sz w:val="20"/>
                <w:lang w:val="pt-BR"/>
              </w:rPr>
            </w:pPr>
          </w:p>
          <w:p w14:paraId="33A5DA8E" w14:textId="77777777" w:rsidR="00A11CA0" w:rsidRPr="00A71D81" w:rsidRDefault="00A11CA0" w:rsidP="00A11CA0">
            <w:pPr>
              <w:jc w:val="center"/>
              <w:rPr>
                <w:rFonts w:ascii="GHEA Grapalat" w:hAnsi="GHEA Grapalat"/>
                <w:sz w:val="20"/>
                <w:lang w:val="pt-BR"/>
              </w:rPr>
            </w:pPr>
          </w:p>
          <w:p w14:paraId="192E2677" w14:textId="7CBE3873"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28887CD4" w14:textId="77777777" w:rsidR="00A11CA0" w:rsidRPr="00A71D81" w:rsidRDefault="00A11CA0" w:rsidP="00A11CA0">
            <w:pPr>
              <w:jc w:val="center"/>
              <w:rPr>
                <w:rFonts w:ascii="GHEA Grapalat" w:hAnsi="GHEA Grapalat"/>
                <w:sz w:val="20"/>
                <w:lang w:val="pt-BR"/>
              </w:rPr>
            </w:pPr>
          </w:p>
          <w:p w14:paraId="17299DF8" w14:textId="77777777" w:rsidR="00A11CA0" w:rsidRPr="00A71D81" w:rsidRDefault="00A11CA0" w:rsidP="00A11CA0">
            <w:pPr>
              <w:jc w:val="center"/>
              <w:rPr>
                <w:rFonts w:ascii="GHEA Grapalat" w:hAnsi="GHEA Grapalat"/>
                <w:sz w:val="20"/>
                <w:lang w:val="pt-BR"/>
              </w:rPr>
            </w:pPr>
          </w:p>
          <w:p w14:paraId="1A866026" w14:textId="329DFB7A"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71C53CA0" w14:textId="77777777" w:rsidR="00A11CA0" w:rsidRPr="00A71D81" w:rsidRDefault="00A11CA0" w:rsidP="00A11CA0">
            <w:pPr>
              <w:jc w:val="center"/>
              <w:rPr>
                <w:rFonts w:ascii="GHEA Grapalat" w:hAnsi="GHEA Grapalat"/>
                <w:sz w:val="20"/>
                <w:lang w:val="pt-BR"/>
              </w:rPr>
            </w:pPr>
          </w:p>
          <w:p w14:paraId="36B3C701" w14:textId="77777777" w:rsidR="00A11CA0" w:rsidRPr="00A71D81" w:rsidRDefault="00A11CA0" w:rsidP="00A11CA0">
            <w:pPr>
              <w:jc w:val="center"/>
              <w:rPr>
                <w:rFonts w:ascii="GHEA Grapalat" w:hAnsi="GHEA Grapalat"/>
                <w:sz w:val="20"/>
                <w:lang w:val="pt-BR"/>
              </w:rPr>
            </w:pPr>
          </w:p>
          <w:p w14:paraId="30235F22" w14:textId="29E63506"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1963" w:type="dxa"/>
          </w:tcPr>
          <w:p w14:paraId="7F8D01D7" w14:textId="77777777" w:rsidR="00A11CA0" w:rsidRPr="00A71D81" w:rsidRDefault="00A11CA0" w:rsidP="00A11CA0">
            <w:pPr>
              <w:jc w:val="center"/>
              <w:rPr>
                <w:rFonts w:ascii="GHEA Grapalat" w:hAnsi="GHEA Grapalat"/>
                <w:sz w:val="20"/>
                <w:lang w:val="pt-BR"/>
              </w:rPr>
            </w:pPr>
          </w:p>
          <w:p w14:paraId="5F8C8D10" w14:textId="77777777" w:rsidR="00A11CA0" w:rsidRPr="00A71D81" w:rsidRDefault="00A11CA0" w:rsidP="00A11CA0">
            <w:pPr>
              <w:jc w:val="center"/>
              <w:rPr>
                <w:rFonts w:ascii="GHEA Grapalat" w:hAnsi="GHEA Grapalat"/>
                <w:sz w:val="20"/>
                <w:lang w:val="pt-BR"/>
              </w:rPr>
            </w:pPr>
          </w:p>
          <w:p w14:paraId="58056036" w14:textId="2E0C97AC"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r>
      <w:tr w:rsidR="00A11CA0" w:rsidRPr="00A71D81" w14:paraId="7EC908B2" w14:textId="77777777" w:rsidTr="0041401E">
        <w:trPr>
          <w:trHeight w:val="1538"/>
        </w:trPr>
        <w:tc>
          <w:tcPr>
            <w:tcW w:w="1980" w:type="dxa"/>
            <w:vAlign w:val="center"/>
          </w:tcPr>
          <w:p w14:paraId="0B0FCE6B" w14:textId="015F9518" w:rsidR="00A11CA0" w:rsidRDefault="00A11CA0" w:rsidP="00A11CA0">
            <w:pPr>
              <w:jc w:val="center"/>
              <w:rPr>
                <w:rFonts w:ascii="GHEA Grapalat" w:hAnsi="GHEA Grapalat"/>
                <w:sz w:val="16"/>
              </w:rPr>
            </w:pPr>
            <w:r>
              <w:rPr>
                <w:rFonts w:ascii="GHEA Grapalat" w:hAnsi="GHEA Grapalat"/>
                <w:sz w:val="16"/>
              </w:rPr>
              <w:t>26</w:t>
            </w:r>
          </w:p>
        </w:tc>
        <w:tc>
          <w:tcPr>
            <w:tcW w:w="2700" w:type="dxa"/>
            <w:vAlign w:val="center"/>
          </w:tcPr>
          <w:p w14:paraId="4AE77A15" w14:textId="77777777" w:rsidR="00A11CA0" w:rsidRDefault="00A11CA0" w:rsidP="00A11CA0">
            <w:pPr>
              <w:rPr>
                <w:rFonts w:ascii="Calibri" w:hAnsi="Calibri" w:cs="Calibri"/>
              </w:rPr>
            </w:pPr>
            <w:r>
              <w:rPr>
                <w:rFonts w:ascii="Calibri" w:hAnsi="Calibri" w:cs="Calibri"/>
              </w:rPr>
              <w:t>24411300</w:t>
            </w:r>
          </w:p>
          <w:p w14:paraId="786E98B6" w14:textId="77777777" w:rsidR="00A11CA0" w:rsidRDefault="00A11CA0" w:rsidP="00A11CA0">
            <w:pPr>
              <w:rPr>
                <w:rFonts w:ascii="Calibri" w:hAnsi="Calibri" w:cs="Calibri"/>
              </w:rPr>
            </w:pPr>
          </w:p>
        </w:tc>
        <w:tc>
          <w:tcPr>
            <w:tcW w:w="2520" w:type="dxa"/>
            <w:vAlign w:val="center"/>
          </w:tcPr>
          <w:p w14:paraId="45E58703" w14:textId="2D435298" w:rsidR="00A11CA0" w:rsidRPr="00D642CA" w:rsidRDefault="00A11CA0" w:rsidP="00A11CA0">
            <w:pPr>
              <w:jc w:val="center"/>
              <w:rPr>
                <w:rFonts w:ascii="GHEA Grapalat" w:hAnsi="GHEA Grapalat" w:cs="Calibri"/>
                <w:color w:val="000000"/>
                <w:sz w:val="18"/>
                <w:szCs w:val="18"/>
              </w:rPr>
            </w:pPr>
            <w:r w:rsidRPr="00E27035">
              <w:rPr>
                <w:rFonts w:ascii="GHEA Grapalat" w:hAnsi="GHEA Grapalat" w:cs="Calibri"/>
                <w:color w:val="000000"/>
                <w:sz w:val="18"/>
                <w:szCs w:val="18"/>
              </w:rPr>
              <w:t xml:space="preserve">Ամոնիակի ջրային լուծույթ </w:t>
            </w:r>
            <w:r w:rsidRPr="00443B45">
              <w:rPr>
                <w:rFonts w:ascii="GHEA Grapalat" w:hAnsi="GHEA Grapalat" w:cs="Calibri"/>
                <w:color w:val="000000"/>
                <w:sz w:val="18"/>
                <w:szCs w:val="18"/>
              </w:rPr>
              <w:t>NH4OH</w:t>
            </w:r>
          </w:p>
        </w:tc>
        <w:tc>
          <w:tcPr>
            <w:tcW w:w="474" w:type="dxa"/>
          </w:tcPr>
          <w:p w14:paraId="34237ACD" w14:textId="77777777" w:rsidR="00A11CA0" w:rsidRPr="00A71D81" w:rsidRDefault="00A11CA0" w:rsidP="00A11CA0">
            <w:pPr>
              <w:jc w:val="center"/>
              <w:rPr>
                <w:rFonts w:ascii="GHEA Grapalat" w:hAnsi="GHEA Grapalat"/>
                <w:sz w:val="20"/>
                <w:lang w:val="pt-BR"/>
              </w:rPr>
            </w:pPr>
          </w:p>
          <w:p w14:paraId="502AD1BB" w14:textId="77777777" w:rsidR="00A11CA0" w:rsidRPr="00A71D81" w:rsidRDefault="00A11CA0" w:rsidP="00A11CA0">
            <w:pPr>
              <w:jc w:val="center"/>
              <w:rPr>
                <w:rFonts w:ascii="GHEA Grapalat" w:hAnsi="GHEA Grapalat"/>
                <w:sz w:val="20"/>
                <w:lang w:val="pt-BR"/>
              </w:rPr>
            </w:pPr>
          </w:p>
          <w:p w14:paraId="1179528A" w14:textId="15BCC2CF"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058A4ACE" w14:textId="77777777" w:rsidR="00A11CA0" w:rsidRPr="00A71D81" w:rsidRDefault="00A11CA0" w:rsidP="00A11CA0">
            <w:pPr>
              <w:jc w:val="center"/>
              <w:rPr>
                <w:rFonts w:ascii="GHEA Grapalat" w:hAnsi="GHEA Grapalat"/>
                <w:sz w:val="20"/>
                <w:lang w:val="pt-BR"/>
              </w:rPr>
            </w:pPr>
          </w:p>
          <w:p w14:paraId="25647EE1" w14:textId="77777777" w:rsidR="00A11CA0" w:rsidRPr="00A71D81" w:rsidRDefault="00A11CA0" w:rsidP="00A11CA0">
            <w:pPr>
              <w:jc w:val="center"/>
              <w:rPr>
                <w:rFonts w:ascii="GHEA Grapalat" w:hAnsi="GHEA Grapalat"/>
                <w:sz w:val="20"/>
                <w:lang w:val="pt-BR"/>
              </w:rPr>
            </w:pPr>
          </w:p>
          <w:p w14:paraId="76602071" w14:textId="1B644080"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700B4244" w14:textId="77777777" w:rsidR="00A11CA0" w:rsidRPr="00A71D81" w:rsidRDefault="00A11CA0" w:rsidP="00A11CA0">
            <w:pPr>
              <w:jc w:val="center"/>
              <w:rPr>
                <w:rFonts w:ascii="GHEA Grapalat" w:hAnsi="GHEA Grapalat"/>
                <w:sz w:val="20"/>
                <w:lang w:val="pt-BR"/>
              </w:rPr>
            </w:pPr>
          </w:p>
          <w:p w14:paraId="7AFA2DC0" w14:textId="77777777" w:rsidR="00A11CA0" w:rsidRPr="00A71D81" w:rsidRDefault="00A11CA0" w:rsidP="00A11CA0">
            <w:pPr>
              <w:jc w:val="center"/>
              <w:rPr>
                <w:rFonts w:ascii="GHEA Grapalat" w:hAnsi="GHEA Grapalat"/>
                <w:sz w:val="20"/>
                <w:lang w:val="pt-BR"/>
              </w:rPr>
            </w:pPr>
          </w:p>
          <w:p w14:paraId="60C9849D" w14:textId="6ABA131D"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7F7C1CD1" w14:textId="77777777" w:rsidR="00A11CA0" w:rsidRPr="00A71D81" w:rsidRDefault="00A11CA0" w:rsidP="00A11CA0">
            <w:pPr>
              <w:jc w:val="center"/>
              <w:rPr>
                <w:rFonts w:ascii="GHEA Grapalat" w:hAnsi="GHEA Grapalat"/>
                <w:sz w:val="20"/>
                <w:lang w:val="pt-BR"/>
              </w:rPr>
            </w:pPr>
          </w:p>
          <w:p w14:paraId="576A8399" w14:textId="77777777" w:rsidR="00A11CA0" w:rsidRPr="00A71D81" w:rsidRDefault="00A11CA0" w:rsidP="00A11CA0">
            <w:pPr>
              <w:jc w:val="center"/>
              <w:rPr>
                <w:rFonts w:ascii="GHEA Grapalat" w:hAnsi="GHEA Grapalat"/>
                <w:sz w:val="20"/>
                <w:lang w:val="pt-BR"/>
              </w:rPr>
            </w:pPr>
          </w:p>
          <w:p w14:paraId="2DF154BA" w14:textId="2C476039"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494323CD" w14:textId="77777777" w:rsidR="00A11CA0" w:rsidRPr="00A71D81" w:rsidRDefault="00A11CA0" w:rsidP="00A11CA0">
            <w:pPr>
              <w:jc w:val="center"/>
              <w:rPr>
                <w:rFonts w:ascii="GHEA Grapalat" w:hAnsi="GHEA Grapalat"/>
                <w:sz w:val="20"/>
                <w:lang w:val="pt-BR"/>
              </w:rPr>
            </w:pPr>
          </w:p>
          <w:p w14:paraId="2FC1590C" w14:textId="77777777" w:rsidR="00A11CA0" w:rsidRPr="00A71D81" w:rsidRDefault="00A11CA0" w:rsidP="00A11CA0">
            <w:pPr>
              <w:jc w:val="center"/>
              <w:rPr>
                <w:rFonts w:ascii="GHEA Grapalat" w:hAnsi="GHEA Grapalat"/>
                <w:sz w:val="20"/>
                <w:lang w:val="pt-BR"/>
              </w:rPr>
            </w:pPr>
          </w:p>
          <w:p w14:paraId="1E4C274F" w14:textId="2781F894"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402A09BA" w14:textId="77777777" w:rsidR="00A11CA0" w:rsidRPr="00A71D81" w:rsidRDefault="00A11CA0" w:rsidP="00A11CA0">
            <w:pPr>
              <w:jc w:val="center"/>
              <w:rPr>
                <w:rFonts w:ascii="GHEA Grapalat" w:hAnsi="GHEA Grapalat"/>
                <w:sz w:val="20"/>
                <w:lang w:val="pt-BR"/>
              </w:rPr>
            </w:pPr>
          </w:p>
          <w:p w14:paraId="27C3F4BF" w14:textId="77777777" w:rsidR="00A11CA0" w:rsidRPr="00A71D81" w:rsidRDefault="00A11CA0" w:rsidP="00A11CA0">
            <w:pPr>
              <w:jc w:val="center"/>
              <w:rPr>
                <w:rFonts w:ascii="GHEA Grapalat" w:hAnsi="GHEA Grapalat"/>
                <w:sz w:val="20"/>
                <w:lang w:val="pt-BR"/>
              </w:rPr>
            </w:pPr>
          </w:p>
          <w:p w14:paraId="6A8CBCF7" w14:textId="23910480"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0D66766C" w14:textId="77777777" w:rsidR="00A11CA0" w:rsidRPr="00A71D81" w:rsidRDefault="00A11CA0" w:rsidP="00A11CA0">
            <w:pPr>
              <w:jc w:val="center"/>
              <w:rPr>
                <w:rFonts w:ascii="GHEA Grapalat" w:hAnsi="GHEA Grapalat"/>
                <w:sz w:val="20"/>
                <w:lang w:val="pt-BR"/>
              </w:rPr>
            </w:pPr>
          </w:p>
          <w:p w14:paraId="2ED9D17F" w14:textId="77777777" w:rsidR="00A11CA0" w:rsidRPr="00A71D81" w:rsidRDefault="00A11CA0" w:rsidP="00A11CA0">
            <w:pPr>
              <w:jc w:val="center"/>
              <w:rPr>
                <w:rFonts w:ascii="GHEA Grapalat" w:hAnsi="GHEA Grapalat"/>
                <w:sz w:val="20"/>
                <w:lang w:val="pt-BR"/>
              </w:rPr>
            </w:pPr>
          </w:p>
          <w:p w14:paraId="343A4392" w14:textId="7546BAD1"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3579E148" w14:textId="77777777" w:rsidR="00A11CA0" w:rsidRPr="00A71D81" w:rsidRDefault="00A11CA0" w:rsidP="00A11CA0">
            <w:pPr>
              <w:jc w:val="center"/>
              <w:rPr>
                <w:rFonts w:ascii="GHEA Grapalat" w:hAnsi="GHEA Grapalat"/>
                <w:sz w:val="20"/>
                <w:lang w:val="pt-BR"/>
              </w:rPr>
            </w:pPr>
          </w:p>
          <w:p w14:paraId="1FC45CA7" w14:textId="77777777" w:rsidR="00A11CA0" w:rsidRPr="00A71D81" w:rsidRDefault="00A11CA0" w:rsidP="00A11CA0">
            <w:pPr>
              <w:jc w:val="center"/>
              <w:rPr>
                <w:rFonts w:ascii="GHEA Grapalat" w:hAnsi="GHEA Grapalat"/>
                <w:sz w:val="20"/>
                <w:lang w:val="pt-BR"/>
              </w:rPr>
            </w:pPr>
          </w:p>
          <w:p w14:paraId="3A3F0AD6" w14:textId="4B232FCF"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1FEDFA6F" w14:textId="77777777" w:rsidR="00A11CA0" w:rsidRPr="00A71D81" w:rsidRDefault="00A11CA0" w:rsidP="00A11CA0">
            <w:pPr>
              <w:jc w:val="center"/>
              <w:rPr>
                <w:rFonts w:ascii="GHEA Grapalat" w:hAnsi="GHEA Grapalat"/>
                <w:sz w:val="20"/>
                <w:lang w:val="pt-BR"/>
              </w:rPr>
            </w:pPr>
          </w:p>
          <w:p w14:paraId="07AD2CD3" w14:textId="77777777" w:rsidR="00A11CA0" w:rsidRPr="00A71D81" w:rsidRDefault="00A11CA0" w:rsidP="00A11CA0">
            <w:pPr>
              <w:jc w:val="center"/>
              <w:rPr>
                <w:rFonts w:ascii="GHEA Grapalat" w:hAnsi="GHEA Grapalat"/>
                <w:sz w:val="20"/>
                <w:lang w:val="pt-BR"/>
              </w:rPr>
            </w:pPr>
          </w:p>
          <w:p w14:paraId="1F8F8292" w14:textId="199D4C7B"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428BDC81" w14:textId="77777777" w:rsidR="00A11CA0" w:rsidRPr="00A71D81" w:rsidRDefault="00A11CA0" w:rsidP="00A11CA0">
            <w:pPr>
              <w:jc w:val="center"/>
              <w:rPr>
                <w:rFonts w:ascii="GHEA Grapalat" w:hAnsi="GHEA Grapalat"/>
                <w:sz w:val="20"/>
                <w:lang w:val="pt-BR"/>
              </w:rPr>
            </w:pPr>
          </w:p>
          <w:p w14:paraId="0A972831" w14:textId="77777777" w:rsidR="00A11CA0" w:rsidRPr="00A71D81" w:rsidRDefault="00A11CA0" w:rsidP="00A11CA0">
            <w:pPr>
              <w:jc w:val="center"/>
              <w:rPr>
                <w:rFonts w:ascii="GHEA Grapalat" w:hAnsi="GHEA Grapalat"/>
                <w:sz w:val="20"/>
                <w:lang w:val="pt-BR"/>
              </w:rPr>
            </w:pPr>
          </w:p>
          <w:p w14:paraId="5F90D1CF" w14:textId="63EDA5C8"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2EFDDC86" w14:textId="77777777" w:rsidR="00A11CA0" w:rsidRPr="00A71D81" w:rsidRDefault="00A11CA0" w:rsidP="00A11CA0">
            <w:pPr>
              <w:jc w:val="center"/>
              <w:rPr>
                <w:rFonts w:ascii="GHEA Grapalat" w:hAnsi="GHEA Grapalat"/>
                <w:sz w:val="20"/>
                <w:lang w:val="pt-BR"/>
              </w:rPr>
            </w:pPr>
          </w:p>
          <w:p w14:paraId="5C01C59D" w14:textId="77777777" w:rsidR="00A11CA0" w:rsidRPr="00A71D81" w:rsidRDefault="00A11CA0" w:rsidP="00A11CA0">
            <w:pPr>
              <w:jc w:val="center"/>
              <w:rPr>
                <w:rFonts w:ascii="GHEA Grapalat" w:hAnsi="GHEA Grapalat"/>
                <w:sz w:val="20"/>
                <w:lang w:val="pt-BR"/>
              </w:rPr>
            </w:pPr>
          </w:p>
          <w:p w14:paraId="51CDE9EF" w14:textId="4B06F612"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651AE8CD" w14:textId="77777777" w:rsidR="00A11CA0" w:rsidRPr="00A71D81" w:rsidRDefault="00A11CA0" w:rsidP="00A11CA0">
            <w:pPr>
              <w:jc w:val="center"/>
              <w:rPr>
                <w:rFonts w:ascii="GHEA Grapalat" w:hAnsi="GHEA Grapalat"/>
                <w:sz w:val="20"/>
                <w:lang w:val="pt-BR"/>
              </w:rPr>
            </w:pPr>
          </w:p>
          <w:p w14:paraId="5461FFA0" w14:textId="77777777" w:rsidR="00A11CA0" w:rsidRPr="00A71D81" w:rsidRDefault="00A11CA0" w:rsidP="00A11CA0">
            <w:pPr>
              <w:jc w:val="center"/>
              <w:rPr>
                <w:rFonts w:ascii="GHEA Grapalat" w:hAnsi="GHEA Grapalat"/>
                <w:sz w:val="20"/>
                <w:lang w:val="pt-BR"/>
              </w:rPr>
            </w:pPr>
          </w:p>
          <w:p w14:paraId="639459B4" w14:textId="4E988054"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1963" w:type="dxa"/>
          </w:tcPr>
          <w:p w14:paraId="4B80033C" w14:textId="77777777" w:rsidR="00A11CA0" w:rsidRPr="00A71D81" w:rsidRDefault="00A11CA0" w:rsidP="00A11CA0">
            <w:pPr>
              <w:jc w:val="center"/>
              <w:rPr>
                <w:rFonts w:ascii="GHEA Grapalat" w:hAnsi="GHEA Grapalat"/>
                <w:sz w:val="20"/>
                <w:lang w:val="pt-BR"/>
              </w:rPr>
            </w:pPr>
          </w:p>
          <w:p w14:paraId="09090425" w14:textId="77777777" w:rsidR="00A11CA0" w:rsidRPr="00A71D81" w:rsidRDefault="00A11CA0" w:rsidP="00A11CA0">
            <w:pPr>
              <w:jc w:val="center"/>
              <w:rPr>
                <w:rFonts w:ascii="GHEA Grapalat" w:hAnsi="GHEA Grapalat"/>
                <w:sz w:val="20"/>
                <w:lang w:val="pt-BR"/>
              </w:rPr>
            </w:pPr>
          </w:p>
          <w:p w14:paraId="4D422D19" w14:textId="39F0AFC5"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r>
      <w:tr w:rsidR="00A11CA0" w:rsidRPr="00A71D81" w14:paraId="6910185A" w14:textId="77777777" w:rsidTr="0041401E">
        <w:trPr>
          <w:trHeight w:val="1538"/>
        </w:trPr>
        <w:tc>
          <w:tcPr>
            <w:tcW w:w="1980" w:type="dxa"/>
            <w:vAlign w:val="center"/>
          </w:tcPr>
          <w:p w14:paraId="4D276720" w14:textId="29831BCC" w:rsidR="00A11CA0" w:rsidRDefault="00A11CA0" w:rsidP="00A11CA0">
            <w:pPr>
              <w:jc w:val="center"/>
              <w:rPr>
                <w:rFonts w:ascii="GHEA Grapalat" w:hAnsi="GHEA Grapalat"/>
                <w:sz w:val="16"/>
              </w:rPr>
            </w:pPr>
            <w:r>
              <w:rPr>
                <w:rFonts w:ascii="GHEA Grapalat" w:hAnsi="GHEA Grapalat"/>
                <w:sz w:val="16"/>
              </w:rPr>
              <w:t>27</w:t>
            </w:r>
          </w:p>
        </w:tc>
        <w:tc>
          <w:tcPr>
            <w:tcW w:w="2700" w:type="dxa"/>
            <w:vAlign w:val="bottom"/>
          </w:tcPr>
          <w:p w14:paraId="7BAC181A" w14:textId="25CE388D" w:rsidR="00A11CA0" w:rsidRDefault="00A11CA0" w:rsidP="00A11CA0">
            <w:pPr>
              <w:rPr>
                <w:rFonts w:ascii="Calibri" w:hAnsi="Calibri" w:cs="Calibri"/>
              </w:rPr>
            </w:pPr>
            <w:r>
              <w:rPr>
                <w:rFonts w:ascii="Calibri" w:hAnsi="Calibri" w:cs="Calibri"/>
                <w:color w:val="000000"/>
                <w:sz w:val="22"/>
                <w:szCs w:val="22"/>
              </w:rPr>
              <w:t>24321660/9</w:t>
            </w:r>
          </w:p>
        </w:tc>
        <w:tc>
          <w:tcPr>
            <w:tcW w:w="2520" w:type="dxa"/>
            <w:vAlign w:val="center"/>
          </w:tcPr>
          <w:p w14:paraId="1425A9B7" w14:textId="735C5216" w:rsidR="00A11CA0" w:rsidRPr="00E27035" w:rsidRDefault="00A11CA0" w:rsidP="00A11CA0">
            <w:pPr>
              <w:jc w:val="center"/>
              <w:rPr>
                <w:rFonts w:ascii="GHEA Grapalat" w:hAnsi="GHEA Grapalat" w:cs="Calibri"/>
                <w:color w:val="000000"/>
                <w:sz w:val="18"/>
                <w:szCs w:val="18"/>
              </w:rPr>
            </w:pPr>
            <w:r w:rsidRPr="00081EA2">
              <w:rPr>
                <w:rFonts w:ascii="GHEA Grapalat" w:hAnsi="GHEA Grapalat" w:cs="Calibri"/>
                <w:color w:val="000000"/>
                <w:sz w:val="18"/>
                <w:szCs w:val="18"/>
              </w:rPr>
              <w:t>զանազան օրգանական քիմիական նյութեր</w:t>
            </w:r>
          </w:p>
        </w:tc>
        <w:tc>
          <w:tcPr>
            <w:tcW w:w="474" w:type="dxa"/>
          </w:tcPr>
          <w:p w14:paraId="6193F879" w14:textId="77777777" w:rsidR="00A11CA0" w:rsidRPr="00A71D81" w:rsidRDefault="00A11CA0" w:rsidP="00A11CA0">
            <w:pPr>
              <w:jc w:val="center"/>
              <w:rPr>
                <w:rFonts w:ascii="GHEA Grapalat" w:hAnsi="GHEA Grapalat"/>
                <w:sz w:val="20"/>
                <w:lang w:val="pt-BR"/>
              </w:rPr>
            </w:pPr>
          </w:p>
          <w:p w14:paraId="04B026FB" w14:textId="77777777" w:rsidR="00A11CA0" w:rsidRPr="00A71D81" w:rsidRDefault="00A11CA0" w:rsidP="00A11CA0">
            <w:pPr>
              <w:jc w:val="center"/>
              <w:rPr>
                <w:rFonts w:ascii="GHEA Grapalat" w:hAnsi="GHEA Grapalat"/>
                <w:sz w:val="20"/>
                <w:lang w:val="pt-BR"/>
              </w:rPr>
            </w:pPr>
          </w:p>
          <w:p w14:paraId="03EC8629" w14:textId="74D429AC"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0A4F980F" w14:textId="77777777" w:rsidR="00A11CA0" w:rsidRPr="00A71D81" w:rsidRDefault="00A11CA0" w:rsidP="00A11CA0">
            <w:pPr>
              <w:jc w:val="center"/>
              <w:rPr>
                <w:rFonts w:ascii="GHEA Grapalat" w:hAnsi="GHEA Grapalat"/>
                <w:sz w:val="20"/>
                <w:lang w:val="pt-BR"/>
              </w:rPr>
            </w:pPr>
          </w:p>
          <w:p w14:paraId="2A893292" w14:textId="77777777" w:rsidR="00A11CA0" w:rsidRPr="00A71D81" w:rsidRDefault="00A11CA0" w:rsidP="00A11CA0">
            <w:pPr>
              <w:jc w:val="center"/>
              <w:rPr>
                <w:rFonts w:ascii="GHEA Grapalat" w:hAnsi="GHEA Grapalat"/>
                <w:sz w:val="20"/>
                <w:lang w:val="pt-BR"/>
              </w:rPr>
            </w:pPr>
          </w:p>
          <w:p w14:paraId="23E37A9C" w14:textId="6C65CA93"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18196ACE" w14:textId="77777777" w:rsidR="00A11CA0" w:rsidRPr="00A71D81" w:rsidRDefault="00A11CA0" w:rsidP="00A11CA0">
            <w:pPr>
              <w:jc w:val="center"/>
              <w:rPr>
                <w:rFonts w:ascii="GHEA Grapalat" w:hAnsi="GHEA Grapalat"/>
                <w:sz w:val="20"/>
                <w:lang w:val="pt-BR"/>
              </w:rPr>
            </w:pPr>
          </w:p>
          <w:p w14:paraId="22232EFD" w14:textId="77777777" w:rsidR="00A11CA0" w:rsidRPr="00A71D81" w:rsidRDefault="00A11CA0" w:rsidP="00A11CA0">
            <w:pPr>
              <w:jc w:val="center"/>
              <w:rPr>
                <w:rFonts w:ascii="GHEA Grapalat" w:hAnsi="GHEA Grapalat"/>
                <w:sz w:val="20"/>
                <w:lang w:val="pt-BR"/>
              </w:rPr>
            </w:pPr>
          </w:p>
          <w:p w14:paraId="68E3707C" w14:textId="3ACE64B2"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1AF9D0C4" w14:textId="77777777" w:rsidR="00A11CA0" w:rsidRPr="00A71D81" w:rsidRDefault="00A11CA0" w:rsidP="00A11CA0">
            <w:pPr>
              <w:jc w:val="center"/>
              <w:rPr>
                <w:rFonts w:ascii="GHEA Grapalat" w:hAnsi="GHEA Grapalat"/>
                <w:sz w:val="20"/>
                <w:lang w:val="pt-BR"/>
              </w:rPr>
            </w:pPr>
          </w:p>
          <w:p w14:paraId="7CCAA958" w14:textId="77777777" w:rsidR="00A11CA0" w:rsidRPr="00A71D81" w:rsidRDefault="00A11CA0" w:rsidP="00A11CA0">
            <w:pPr>
              <w:jc w:val="center"/>
              <w:rPr>
                <w:rFonts w:ascii="GHEA Grapalat" w:hAnsi="GHEA Grapalat"/>
                <w:sz w:val="20"/>
                <w:lang w:val="pt-BR"/>
              </w:rPr>
            </w:pPr>
          </w:p>
          <w:p w14:paraId="785F3FA0" w14:textId="05CF9360"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07558DD7" w14:textId="77777777" w:rsidR="00A11CA0" w:rsidRPr="00A71D81" w:rsidRDefault="00A11CA0" w:rsidP="00A11CA0">
            <w:pPr>
              <w:jc w:val="center"/>
              <w:rPr>
                <w:rFonts w:ascii="GHEA Grapalat" w:hAnsi="GHEA Grapalat"/>
                <w:sz w:val="20"/>
                <w:lang w:val="pt-BR"/>
              </w:rPr>
            </w:pPr>
          </w:p>
          <w:p w14:paraId="782F1AEA" w14:textId="77777777" w:rsidR="00A11CA0" w:rsidRPr="00A71D81" w:rsidRDefault="00A11CA0" w:rsidP="00A11CA0">
            <w:pPr>
              <w:jc w:val="center"/>
              <w:rPr>
                <w:rFonts w:ascii="GHEA Grapalat" w:hAnsi="GHEA Grapalat"/>
                <w:sz w:val="20"/>
                <w:lang w:val="pt-BR"/>
              </w:rPr>
            </w:pPr>
          </w:p>
          <w:p w14:paraId="7918E39E" w14:textId="42286A7C"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2389EB0B" w14:textId="77777777" w:rsidR="00A11CA0" w:rsidRPr="00A71D81" w:rsidRDefault="00A11CA0" w:rsidP="00A11CA0">
            <w:pPr>
              <w:jc w:val="center"/>
              <w:rPr>
                <w:rFonts w:ascii="GHEA Grapalat" w:hAnsi="GHEA Grapalat"/>
                <w:sz w:val="20"/>
                <w:lang w:val="pt-BR"/>
              </w:rPr>
            </w:pPr>
          </w:p>
          <w:p w14:paraId="7D0AD038" w14:textId="77777777" w:rsidR="00A11CA0" w:rsidRPr="00A71D81" w:rsidRDefault="00A11CA0" w:rsidP="00A11CA0">
            <w:pPr>
              <w:jc w:val="center"/>
              <w:rPr>
                <w:rFonts w:ascii="GHEA Grapalat" w:hAnsi="GHEA Grapalat"/>
                <w:sz w:val="20"/>
                <w:lang w:val="pt-BR"/>
              </w:rPr>
            </w:pPr>
          </w:p>
          <w:p w14:paraId="4AE12666" w14:textId="22E302A2"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79E8D84A" w14:textId="77777777" w:rsidR="00A11CA0" w:rsidRPr="00A71D81" w:rsidRDefault="00A11CA0" w:rsidP="00A11CA0">
            <w:pPr>
              <w:jc w:val="center"/>
              <w:rPr>
                <w:rFonts w:ascii="GHEA Grapalat" w:hAnsi="GHEA Grapalat"/>
                <w:sz w:val="20"/>
                <w:lang w:val="pt-BR"/>
              </w:rPr>
            </w:pPr>
          </w:p>
          <w:p w14:paraId="74BE8E1C" w14:textId="77777777" w:rsidR="00A11CA0" w:rsidRPr="00A71D81" w:rsidRDefault="00A11CA0" w:rsidP="00A11CA0">
            <w:pPr>
              <w:jc w:val="center"/>
              <w:rPr>
                <w:rFonts w:ascii="GHEA Grapalat" w:hAnsi="GHEA Grapalat"/>
                <w:sz w:val="20"/>
                <w:lang w:val="pt-BR"/>
              </w:rPr>
            </w:pPr>
          </w:p>
          <w:p w14:paraId="3A8AF697" w14:textId="4D5EB27F"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44F28263" w14:textId="77777777" w:rsidR="00A11CA0" w:rsidRPr="00A71D81" w:rsidRDefault="00A11CA0" w:rsidP="00A11CA0">
            <w:pPr>
              <w:jc w:val="center"/>
              <w:rPr>
                <w:rFonts w:ascii="GHEA Grapalat" w:hAnsi="GHEA Grapalat"/>
                <w:sz w:val="20"/>
                <w:lang w:val="pt-BR"/>
              </w:rPr>
            </w:pPr>
          </w:p>
          <w:p w14:paraId="2680D80C" w14:textId="77777777" w:rsidR="00A11CA0" w:rsidRPr="00A71D81" w:rsidRDefault="00A11CA0" w:rsidP="00A11CA0">
            <w:pPr>
              <w:jc w:val="center"/>
              <w:rPr>
                <w:rFonts w:ascii="GHEA Grapalat" w:hAnsi="GHEA Grapalat"/>
                <w:sz w:val="20"/>
                <w:lang w:val="pt-BR"/>
              </w:rPr>
            </w:pPr>
          </w:p>
          <w:p w14:paraId="0022C90A" w14:textId="37ED1429"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1D2B2D88" w14:textId="77777777" w:rsidR="00A11CA0" w:rsidRPr="00A71D81" w:rsidRDefault="00A11CA0" w:rsidP="00A11CA0">
            <w:pPr>
              <w:jc w:val="center"/>
              <w:rPr>
                <w:rFonts w:ascii="GHEA Grapalat" w:hAnsi="GHEA Grapalat"/>
                <w:sz w:val="20"/>
                <w:lang w:val="pt-BR"/>
              </w:rPr>
            </w:pPr>
          </w:p>
          <w:p w14:paraId="1C7E7C92" w14:textId="77777777" w:rsidR="00A11CA0" w:rsidRPr="00A71D81" w:rsidRDefault="00A11CA0" w:rsidP="00A11CA0">
            <w:pPr>
              <w:jc w:val="center"/>
              <w:rPr>
                <w:rFonts w:ascii="GHEA Grapalat" w:hAnsi="GHEA Grapalat"/>
                <w:sz w:val="20"/>
                <w:lang w:val="pt-BR"/>
              </w:rPr>
            </w:pPr>
          </w:p>
          <w:p w14:paraId="5187315D" w14:textId="3B7DAF6D"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5FBFBFE3" w14:textId="77777777" w:rsidR="00A11CA0" w:rsidRPr="00A71D81" w:rsidRDefault="00A11CA0" w:rsidP="00A11CA0">
            <w:pPr>
              <w:jc w:val="center"/>
              <w:rPr>
                <w:rFonts w:ascii="GHEA Grapalat" w:hAnsi="GHEA Grapalat"/>
                <w:sz w:val="20"/>
                <w:lang w:val="pt-BR"/>
              </w:rPr>
            </w:pPr>
          </w:p>
          <w:p w14:paraId="5A3158C1" w14:textId="77777777" w:rsidR="00A11CA0" w:rsidRPr="00A71D81" w:rsidRDefault="00A11CA0" w:rsidP="00A11CA0">
            <w:pPr>
              <w:jc w:val="center"/>
              <w:rPr>
                <w:rFonts w:ascii="GHEA Grapalat" w:hAnsi="GHEA Grapalat"/>
                <w:sz w:val="20"/>
                <w:lang w:val="pt-BR"/>
              </w:rPr>
            </w:pPr>
          </w:p>
          <w:p w14:paraId="4A7DA77C" w14:textId="3226D688"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1700E0E5" w14:textId="77777777" w:rsidR="00A11CA0" w:rsidRPr="00A71D81" w:rsidRDefault="00A11CA0" w:rsidP="00A11CA0">
            <w:pPr>
              <w:jc w:val="center"/>
              <w:rPr>
                <w:rFonts w:ascii="GHEA Grapalat" w:hAnsi="GHEA Grapalat"/>
                <w:sz w:val="20"/>
                <w:lang w:val="pt-BR"/>
              </w:rPr>
            </w:pPr>
          </w:p>
          <w:p w14:paraId="17C08198" w14:textId="77777777" w:rsidR="00A11CA0" w:rsidRPr="00A71D81" w:rsidRDefault="00A11CA0" w:rsidP="00A11CA0">
            <w:pPr>
              <w:jc w:val="center"/>
              <w:rPr>
                <w:rFonts w:ascii="GHEA Grapalat" w:hAnsi="GHEA Grapalat"/>
                <w:sz w:val="20"/>
                <w:lang w:val="pt-BR"/>
              </w:rPr>
            </w:pPr>
          </w:p>
          <w:p w14:paraId="518F1B16" w14:textId="4F3853DF"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3EF67FEF" w14:textId="77777777" w:rsidR="00A11CA0" w:rsidRPr="00A71D81" w:rsidRDefault="00A11CA0" w:rsidP="00A11CA0">
            <w:pPr>
              <w:jc w:val="center"/>
              <w:rPr>
                <w:rFonts w:ascii="GHEA Grapalat" w:hAnsi="GHEA Grapalat"/>
                <w:sz w:val="20"/>
                <w:lang w:val="pt-BR"/>
              </w:rPr>
            </w:pPr>
          </w:p>
          <w:p w14:paraId="1196B936" w14:textId="77777777" w:rsidR="00A11CA0" w:rsidRPr="00A71D81" w:rsidRDefault="00A11CA0" w:rsidP="00A11CA0">
            <w:pPr>
              <w:jc w:val="center"/>
              <w:rPr>
                <w:rFonts w:ascii="GHEA Grapalat" w:hAnsi="GHEA Grapalat"/>
                <w:sz w:val="20"/>
                <w:lang w:val="pt-BR"/>
              </w:rPr>
            </w:pPr>
          </w:p>
          <w:p w14:paraId="7A0EE910" w14:textId="5E4C07BC"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1963" w:type="dxa"/>
          </w:tcPr>
          <w:p w14:paraId="25D19D34" w14:textId="77777777" w:rsidR="00A11CA0" w:rsidRPr="00A71D81" w:rsidRDefault="00A11CA0" w:rsidP="00A11CA0">
            <w:pPr>
              <w:jc w:val="center"/>
              <w:rPr>
                <w:rFonts w:ascii="GHEA Grapalat" w:hAnsi="GHEA Grapalat"/>
                <w:sz w:val="20"/>
                <w:lang w:val="pt-BR"/>
              </w:rPr>
            </w:pPr>
          </w:p>
          <w:p w14:paraId="75888890" w14:textId="77777777" w:rsidR="00A11CA0" w:rsidRPr="00A71D81" w:rsidRDefault="00A11CA0" w:rsidP="00A11CA0">
            <w:pPr>
              <w:jc w:val="center"/>
              <w:rPr>
                <w:rFonts w:ascii="GHEA Grapalat" w:hAnsi="GHEA Grapalat"/>
                <w:sz w:val="20"/>
                <w:lang w:val="pt-BR"/>
              </w:rPr>
            </w:pPr>
          </w:p>
          <w:p w14:paraId="2910155B" w14:textId="11EBF0C1"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r>
      <w:tr w:rsidR="00A11CA0" w:rsidRPr="00A71D81" w14:paraId="51D62FF6" w14:textId="77777777" w:rsidTr="0041401E">
        <w:trPr>
          <w:trHeight w:val="1538"/>
        </w:trPr>
        <w:tc>
          <w:tcPr>
            <w:tcW w:w="1980" w:type="dxa"/>
            <w:vAlign w:val="center"/>
          </w:tcPr>
          <w:p w14:paraId="418592C9" w14:textId="20FAD23A" w:rsidR="00A11CA0" w:rsidRDefault="00A11CA0" w:rsidP="00A11CA0">
            <w:pPr>
              <w:jc w:val="center"/>
              <w:rPr>
                <w:rFonts w:ascii="GHEA Grapalat" w:hAnsi="GHEA Grapalat"/>
                <w:sz w:val="16"/>
              </w:rPr>
            </w:pPr>
            <w:r>
              <w:rPr>
                <w:rFonts w:ascii="GHEA Grapalat" w:hAnsi="GHEA Grapalat"/>
                <w:sz w:val="16"/>
              </w:rPr>
              <w:lastRenderedPageBreak/>
              <w:t>28</w:t>
            </w:r>
          </w:p>
        </w:tc>
        <w:tc>
          <w:tcPr>
            <w:tcW w:w="2700" w:type="dxa"/>
            <w:vAlign w:val="bottom"/>
          </w:tcPr>
          <w:p w14:paraId="3C5CFD77" w14:textId="515FB716" w:rsidR="00A11CA0" w:rsidRDefault="00A11CA0" w:rsidP="00A11CA0">
            <w:pPr>
              <w:rPr>
                <w:rFonts w:ascii="Calibri" w:hAnsi="Calibri" w:cs="Calibri"/>
                <w:color w:val="000000"/>
                <w:sz w:val="22"/>
                <w:szCs w:val="22"/>
              </w:rPr>
            </w:pPr>
            <w:r>
              <w:rPr>
                <w:rFonts w:ascii="Calibri" w:hAnsi="Calibri" w:cs="Calibri"/>
                <w:color w:val="000000"/>
                <w:sz w:val="22"/>
                <w:szCs w:val="22"/>
              </w:rPr>
              <w:t>24321660/10</w:t>
            </w:r>
          </w:p>
        </w:tc>
        <w:tc>
          <w:tcPr>
            <w:tcW w:w="2520" w:type="dxa"/>
            <w:vAlign w:val="center"/>
          </w:tcPr>
          <w:p w14:paraId="56748CE7" w14:textId="5FFFB3C9" w:rsidR="00A11CA0" w:rsidRPr="00081EA2" w:rsidRDefault="00A11CA0" w:rsidP="00A11CA0">
            <w:pPr>
              <w:jc w:val="center"/>
              <w:rPr>
                <w:rFonts w:ascii="GHEA Grapalat" w:hAnsi="GHEA Grapalat" w:cs="Calibri"/>
                <w:color w:val="000000"/>
                <w:sz w:val="18"/>
                <w:szCs w:val="18"/>
              </w:rPr>
            </w:pPr>
            <w:r w:rsidRPr="00081EA2">
              <w:rPr>
                <w:rFonts w:ascii="GHEA Grapalat" w:hAnsi="GHEA Grapalat" w:cs="Calibri"/>
                <w:color w:val="000000"/>
                <w:sz w:val="18"/>
                <w:szCs w:val="18"/>
              </w:rPr>
              <w:t>զանազան օրգանական քիմիական նյութեր</w:t>
            </w:r>
          </w:p>
        </w:tc>
        <w:tc>
          <w:tcPr>
            <w:tcW w:w="474" w:type="dxa"/>
          </w:tcPr>
          <w:p w14:paraId="237FDA15" w14:textId="77777777" w:rsidR="00A11CA0" w:rsidRPr="00A71D81" w:rsidRDefault="00A11CA0" w:rsidP="00A11CA0">
            <w:pPr>
              <w:jc w:val="center"/>
              <w:rPr>
                <w:rFonts w:ascii="GHEA Grapalat" w:hAnsi="GHEA Grapalat"/>
                <w:sz w:val="20"/>
                <w:lang w:val="pt-BR"/>
              </w:rPr>
            </w:pPr>
          </w:p>
          <w:p w14:paraId="7ADE136B" w14:textId="77777777" w:rsidR="00A11CA0" w:rsidRPr="00A71D81" w:rsidRDefault="00A11CA0" w:rsidP="00A11CA0">
            <w:pPr>
              <w:jc w:val="center"/>
              <w:rPr>
                <w:rFonts w:ascii="GHEA Grapalat" w:hAnsi="GHEA Grapalat"/>
                <w:sz w:val="20"/>
                <w:lang w:val="pt-BR"/>
              </w:rPr>
            </w:pPr>
          </w:p>
          <w:p w14:paraId="504E6F7B" w14:textId="349BEE20"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5D0B1E03" w14:textId="77777777" w:rsidR="00A11CA0" w:rsidRPr="00A71D81" w:rsidRDefault="00A11CA0" w:rsidP="00A11CA0">
            <w:pPr>
              <w:jc w:val="center"/>
              <w:rPr>
                <w:rFonts w:ascii="GHEA Grapalat" w:hAnsi="GHEA Grapalat"/>
                <w:sz w:val="20"/>
                <w:lang w:val="pt-BR"/>
              </w:rPr>
            </w:pPr>
          </w:p>
          <w:p w14:paraId="0E8B3182" w14:textId="77777777" w:rsidR="00A11CA0" w:rsidRPr="00A71D81" w:rsidRDefault="00A11CA0" w:rsidP="00A11CA0">
            <w:pPr>
              <w:jc w:val="center"/>
              <w:rPr>
                <w:rFonts w:ascii="GHEA Grapalat" w:hAnsi="GHEA Grapalat"/>
                <w:sz w:val="20"/>
                <w:lang w:val="pt-BR"/>
              </w:rPr>
            </w:pPr>
          </w:p>
          <w:p w14:paraId="6C179B4C" w14:textId="0CF70898"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7C1163D1" w14:textId="77777777" w:rsidR="00A11CA0" w:rsidRPr="00A71D81" w:rsidRDefault="00A11CA0" w:rsidP="00A11CA0">
            <w:pPr>
              <w:jc w:val="center"/>
              <w:rPr>
                <w:rFonts w:ascii="GHEA Grapalat" w:hAnsi="GHEA Grapalat"/>
                <w:sz w:val="20"/>
                <w:lang w:val="pt-BR"/>
              </w:rPr>
            </w:pPr>
          </w:p>
          <w:p w14:paraId="422F3665" w14:textId="77777777" w:rsidR="00A11CA0" w:rsidRPr="00A71D81" w:rsidRDefault="00A11CA0" w:rsidP="00A11CA0">
            <w:pPr>
              <w:jc w:val="center"/>
              <w:rPr>
                <w:rFonts w:ascii="GHEA Grapalat" w:hAnsi="GHEA Grapalat"/>
                <w:sz w:val="20"/>
                <w:lang w:val="pt-BR"/>
              </w:rPr>
            </w:pPr>
          </w:p>
          <w:p w14:paraId="60AD95BD" w14:textId="2846A911"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39D0CBFD" w14:textId="77777777" w:rsidR="00A11CA0" w:rsidRPr="00A71D81" w:rsidRDefault="00A11CA0" w:rsidP="00A11CA0">
            <w:pPr>
              <w:jc w:val="center"/>
              <w:rPr>
                <w:rFonts w:ascii="GHEA Grapalat" w:hAnsi="GHEA Grapalat"/>
                <w:sz w:val="20"/>
                <w:lang w:val="pt-BR"/>
              </w:rPr>
            </w:pPr>
          </w:p>
          <w:p w14:paraId="1A2E8872" w14:textId="77777777" w:rsidR="00A11CA0" w:rsidRPr="00A71D81" w:rsidRDefault="00A11CA0" w:rsidP="00A11CA0">
            <w:pPr>
              <w:jc w:val="center"/>
              <w:rPr>
                <w:rFonts w:ascii="GHEA Grapalat" w:hAnsi="GHEA Grapalat"/>
                <w:sz w:val="20"/>
                <w:lang w:val="pt-BR"/>
              </w:rPr>
            </w:pPr>
          </w:p>
          <w:p w14:paraId="7E56597C" w14:textId="06354799"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45086550" w14:textId="77777777" w:rsidR="00A11CA0" w:rsidRPr="00A71D81" w:rsidRDefault="00A11CA0" w:rsidP="00A11CA0">
            <w:pPr>
              <w:jc w:val="center"/>
              <w:rPr>
                <w:rFonts w:ascii="GHEA Grapalat" w:hAnsi="GHEA Grapalat"/>
                <w:sz w:val="20"/>
                <w:lang w:val="pt-BR"/>
              </w:rPr>
            </w:pPr>
          </w:p>
          <w:p w14:paraId="6E2398C2" w14:textId="77777777" w:rsidR="00A11CA0" w:rsidRPr="00A71D81" w:rsidRDefault="00A11CA0" w:rsidP="00A11CA0">
            <w:pPr>
              <w:jc w:val="center"/>
              <w:rPr>
                <w:rFonts w:ascii="GHEA Grapalat" w:hAnsi="GHEA Grapalat"/>
                <w:sz w:val="20"/>
                <w:lang w:val="pt-BR"/>
              </w:rPr>
            </w:pPr>
          </w:p>
          <w:p w14:paraId="51B3E47B" w14:textId="66A83D7D"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5F4BDDB8" w14:textId="77777777" w:rsidR="00A11CA0" w:rsidRPr="00A71D81" w:rsidRDefault="00A11CA0" w:rsidP="00A11CA0">
            <w:pPr>
              <w:jc w:val="center"/>
              <w:rPr>
                <w:rFonts w:ascii="GHEA Grapalat" w:hAnsi="GHEA Grapalat"/>
                <w:sz w:val="20"/>
                <w:lang w:val="pt-BR"/>
              </w:rPr>
            </w:pPr>
          </w:p>
          <w:p w14:paraId="7C85B89A" w14:textId="77777777" w:rsidR="00A11CA0" w:rsidRPr="00A71D81" w:rsidRDefault="00A11CA0" w:rsidP="00A11CA0">
            <w:pPr>
              <w:jc w:val="center"/>
              <w:rPr>
                <w:rFonts w:ascii="GHEA Grapalat" w:hAnsi="GHEA Grapalat"/>
                <w:sz w:val="20"/>
                <w:lang w:val="pt-BR"/>
              </w:rPr>
            </w:pPr>
          </w:p>
          <w:p w14:paraId="7D511507" w14:textId="3107E734"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173D8817" w14:textId="77777777" w:rsidR="00A11CA0" w:rsidRPr="00A71D81" w:rsidRDefault="00A11CA0" w:rsidP="00A11CA0">
            <w:pPr>
              <w:jc w:val="center"/>
              <w:rPr>
                <w:rFonts w:ascii="GHEA Grapalat" w:hAnsi="GHEA Grapalat"/>
                <w:sz w:val="20"/>
                <w:lang w:val="pt-BR"/>
              </w:rPr>
            </w:pPr>
          </w:p>
          <w:p w14:paraId="2E9A97CC" w14:textId="77777777" w:rsidR="00A11CA0" w:rsidRPr="00A71D81" w:rsidRDefault="00A11CA0" w:rsidP="00A11CA0">
            <w:pPr>
              <w:jc w:val="center"/>
              <w:rPr>
                <w:rFonts w:ascii="GHEA Grapalat" w:hAnsi="GHEA Grapalat"/>
                <w:sz w:val="20"/>
                <w:lang w:val="pt-BR"/>
              </w:rPr>
            </w:pPr>
          </w:p>
          <w:p w14:paraId="2AA09F49" w14:textId="7BBE44D9"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4D642D92" w14:textId="77777777" w:rsidR="00A11CA0" w:rsidRPr="00A71D81" w:rsidRDefault="00A11CA0" w:rsidP="00A11CA0">
            <w:pPr>
              <w:jc w:val="center"/>
              <w:rPr>
                <w:rFonts w:ascii="GHEA Grapalat" w:hAnsi="GHEA Grapalat"/>
                <w:sz w:val="20"/>
                <w:lang w:val="pt-BR"/>
              </w:rPr>
            </w:pPr>
          </w:p>
          <w:p w14:paraId="173513E2" w14:textId="77777777" w:rsidR="00A11CA0" w:rsidRPr="00A71D81" w:rsidRDefault="00A11CA0" w:rsidP="00A11CA0">
            <w:pPr>
              <w:jc w:val="center"/>
              <w:rPr>
                <w:rFonts w:ascii="GHEA Grapalat" w:hAnsi="GHEA Grapalat"/>
                <w:sz w:val="20"/>
                <w:lang w:val="pt-BR"/>
              </w:rPr>
            </w:pPr>
          </w:p>
          <w:p w14:paraId="6F0B832A" w14:textId="6A487068"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780D4588" w14:textId="77777777" w:rsidR="00A11CA0" w:rsidRPr="00A71D81" w:rsidRDefault="00A11CA0" w:rsidP="00A11CA0">
            <w:pPr>
              <w:jc w:val="center"/>
              <w:rPr>
                <w:rFonts w:ascii="GHEA Grapalat" w:hAnsi="GHEA Grapalat"/>
                <w:sz w:val="20"/>
                <w:lang w:val="pt-BR"/>
              </w:rPr>
            </w:pPr>
          </w:p>
          <w:p w14:paraId="303166FF" w14:textId="77777777" w:rsidR="00A11CA0" w:rsidRPr="00A71D81" w:rsidRDefault="00A11CA0" w:rsidP="00A11CA0">
            <w:pPr>
              <w:jc w:val="center"/>
              <w:rPr>
                <w:rFonts w:ascii="GHEA Grapalat" w:hAnsi="GHEA Grapalat"/>
                <w:sz w:val="20"/>
                <w:lang w:val="pt-BR"/>
              </w:rPr>
            </w:pPr>
          </w:p>
          <w:p w14:paraId="27B3E5AF" w14:textId="72491063"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7806984D" w14:textId="77777777" w:rsidR="00A11CA0" w:rsidRPr="00A71D81" w:rsidRDefault="00A11CA0" w:rsidP="00A11CA0">
            <w:pPr>
              <w:jc w:val="center"/>
              <w:rPr>
                <w:rFonts w:ascii="GHEA Grapalat" w:hAnsi="GHEA Grapalat"/>
                <w:sz w:val="20"/>
                <w:lang w:val="pt-BR"/>
              </w:rPr>
            </w:pPr>
          </w:p>
          <w:p w14:paraId="300DC95F" w14:textId="77777777" w:rsidR="00A11CA0" w:rsidRPr="00A71D81" w:rsidRDefault="00A11CA0" w:rsidP="00A11CA0">
            <w:pPr>
              <w:jc w:val="center"/>
              <w:rPr>
                <w:rFonts w:ascii="GHEA Grapalat" w:hAnsi="GHEA Grapalat"/>
                <w:sz w:val="20"/>
                <w:lang w:val="pt-BR"/>
              </w:rPr>
            </w:pPr>
          </w:p>
          <w:p w14:paraId="3B7F3521" w14:textId="1BF2FDAF"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53FAD094" w14:textId="77777777" w:rsidR="00A11CA0" w:rsidRPr="00A71D81" w:rsidRDefault="00A11CA0" w:rsidP="00A11CA0">
            <w:pPr>
              <w:jc w:val="center"/>
              <w:rPr>
                <w:rFonts w:ascii="GHEA Grapalat" w:hAnsi="GHEA Grapalat"/>
                <w:sz w:val="20"/>
                <w:lang w:val="pt-BR"/>
              </w:rPr>
            </w:pPr>
          </w:p>
          <w:p w14:paraId="5820ABD6" w14:textId="77777777" w:rsidR="00A11CA0" w:rsidRPr="00A71D81" w:rsidRDefault="00A11CA0" w:rsidP="00A11CA0">
            <w:pPr>
              <w:jc w:val="center"/>
              <w:rPr>
                <w:rFonts w:ascii="GHEA Grapalat" w:hAnsi="GHEA Grapalat"/>
                <w:sz w:val="20"/>
                <w:lang w:val="pt-BR"/>
              </w:rPr>
            </w:pPr>
          </w:p>
          <w:p w14:paraId="1A260291" w14:textId="786D040F"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0941B30E" w14:textId="77777777" w:rsidR="00A11CA0" w:rsidRPr="00A71D81" w:rsidRDefault="00A11CA0" w:rsidP="00A11CA0">
            <w:pPr>
              <w:jc w:val="center"/>
              <w:rPr>
                <w:rFonts w:ascii="GHEA Grapalat" w:hAnsi="GHEA Grapalat"/>
                <w:sz w:val="20"/>
                <w:lang w:val="pt-BR"/>
              </w:rPr>
            </w:pPr>
          </w:p>
          <w:p w14:paraId="387EE073" w14:textId="77777777" w:rsidR="00A11CA0" w:rsidRPr="00A71D81" w:rsidRDefault="00A11CA0" w:rsidP="00A11CA0">
            <w:pPr>
              <w:jc w:val="center"/>
              <w:rPr>
                <w:rFonts w:ascii="GHEA Grapalat" w:hAnsi="GHEA Grapalat"/>
                <w:sz w:val="20"/>
                <w:lang w:val="pt-BR"/>
              </w:rPr>
            </w:pPr>
          </w:p>
          <w:p w14:paraId="3F3D2468" w14:textId="767576BD"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1963" w:type="dxa"/>
          </w:tcPr>
          <w:p w14:paraId="13591E22" w14:textId="77777777" w:rsidR="00A11CA0" w:rsidRPr="00A71D81" w:rsidRDefault="00A11CA0" w:rsidP="00A11CA0">
            <w:pPr>
              <w:jc w:val="center"/>
              <w:rPr>
                <w:rFonts w:ascii="GHEA Grapalat" w:hAnsi="GHEA Grapalat"/>
                <w:sz w:val="20"/>
                <w:lang w:val="pt-BR"/>
              </w:rPr>
            </w:pPr>
          </w:p>
          <w:p w14:paraId="5CE5C05D" w14:textId="77777777" w:rsidR="00A11CA0" w:rsidRPr="00A71D81" w:rsidRDefault="00A11CA0" w:rsidP="00A11CA0">
            <w:pPr>
              <w:jc w:val="center"/>
              <w:rPr>
                <w:rFonts w:ascii="GHEA Grapalat" w:hAnsi="GHEA Grapalat"/>
                <w:sz w:val="20"/>
                <w:lang w:val="pt-BR"/>
              </w:rPr>
            </w:pPr>
          </w:p>
          <w:p w14:paraId="27AA784F" w14:textId="75118A98"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r>
      <w:tr w:rsidR="00A11CA0" w:rsidRPr="00A71D81" w14:paraId="1785CA43" w14:textId="77777777" w:rsidTr="0041401E">
        <w:trPr>
          <w:trHeight w:val="1538"/>
        </w:trPr>
        <w:tc>
          <w:tcPr>
            <w:tcW w:w="1980" w:type="dxa"/>
            <w:vAlign w:val="center"/>
          </w:tcPr>
          <w:p w14:paraId="1BFE862F" w14:textId="02AD1F25" w:rsidR="00A11CA0" w:rsidRDefault="00A11CA0" w:rsidP="00A11CA0">
            <w:pPr>
              <w:jc w:val="center"/>
              <w:rPr>
                <w:rFonts w:ascii="GHEA Grapalat" w:hAnsi="GHEA Grapalat"/>
                <w:sz w:val="16"/>
              </w:rPr>
            </w:pPr>
            <w:r>
              <w:rPr>
                <w:rFonts w:ascii="GHEA Grapalat" w:hAnsi="GHEA Grapalat"/>
                <w:sz w:val="16"/>
              </w:rPr>
              <w:t>29</w:t>
            </w:r>
          </w:p>
        </w:tc>
        <w:tc>
          <w:tcPr>
            <w:tcW w:w="2700" w:type="dxa"/>
            <w:vAlign w:val="bottom"/>
          </w:tcPr>
          <w:p w14:paraId="0E6E8847" w14:textId="469087C3" w:rsidR="00A11CA0" w:rsidRDefault="00A11CA0" w:rsidP="00A11CA0">
            <w:pPr>
              <w:rPr>
                <w:rFonts w:ascii="Calibri" w:hAnsi="Calibri" w:cs="Calibri"/>
                <w:color w:val="000000"/>
                <w:sz w:val="22"/>
                <w:szCs w:val="22"/>
              </w:rPr>
            </w:pPr>
            <w:r>
              <w:rPr>
                <w:rFonts w:ascii="Calibri" w:hAnsi="Calibri" w:cs="Calibri"/>
                <w:color w:val="000000"/>
                <w:sz w:val="22"/>
                <w:szCs w:val="22"/>
              </w:rPr>
              <w:t>24321660/11</w:t>
            </w:r>
          </w:p>
        </w:tc>
        <w:tc>
          <w:tcPr>
            <w:tcW w:w="2520" w:type="dxa"/>
            <w:vAlign w:val="center"/>
          </w:tcPr>
          <w:p w14:paraId="416ED60C" w14:textId="31B51BF6" w:rsidR="00A11CA0" w:rsidRPr="00081EA2" w:rsidRDefault="00A11CA0" w:rsidP="00A11CA0">
            <w:pPr>
              <w:jc w:val="center"/>
              <w:rPr>
                <w:rFonts w:ascii="GHEA Grapalat" w:hAnsi="GHEA Grapalat" w:cs="Calibri"/>
                <w:color w:val="000000"/>
                <w:sz w:val="18"/>
                <w:szCs w:val="18"/>
              </w:rPr>
            </w:pPr>
            <w:r w:rsidRPr="00081EA2">
              <w:rPr>
                <w:rFonts w:ascii="GHEA Grapalat" w:hAnsi="GHEA Grapalat" w:cs="Calibri"/>
                <w:color w:val="000000"/>
                <w:sz w:val="18"/>
                <w:szCs w:val="18"/>
              </w:rPr>
              <w:t>զանազան օրգանական քիմիական նյութեր</w:t>
            </w:r>
          </w:p>
        </w:tc>
        <w:tc>
          <w:tcPr>
            <w:tcW w:w="474" w:type="dxa"/>
          </w:tcPr>
          <w:p w14:paraId="3CFEEF1E" w14:textId="77777777" w:rsidR="00A11CA0" w:rsidRPr="00A71D81" w:rsidRDefault="00A11CA0" w:rsidP="00A11CA0">
            <w:pPr>
              <w:jc w:val="center"/>
              <w:rPr>
                <w:rFonts w:ascii="GHEA Grapalat" w:hAnsi="GHEA Grapalat"/>
                <w:sz w:val="20"/>
                <w:lang w:val="pt-BR"/>
              </w:rPr>
            </w:pPr>
          </w:p>
          <w:p w14:paraId="1B281C28" w14:textId="77777777" w:rsidR="00A11CA0" w:rsidRPr="00A71D81" w:rsidRDefault="00A11CA0" w:rsidP="00A11CA0">
            <w:pPr>
              <w:jc w:val="center"/>
              <w:rPr>
                <w:rFonts w:ascii="GHEA Grapalat" w:hAnsi="GHEA Grapalat"/>
                <w:sz w:val="20"/>
                <w:lang w:val="pt-BR"/>
              </w:rPr>
            </w:pPr>
          </w:p>
          <w:p w14:paraId="5416646C" w14:textId="6CCCDE3B"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0A766404" w14:textId="77777777" w:rsidR="00A11CA0" w:rsidRPr="00A71D81" w:rsidRDefault="00A11CA0" w:rsidP="00A11CA0">
            <w:pPr>
              <w:jc w:val="center"/>
              <w:rPr>
                <w:rFonts w:ascii="GHEA Grapalat" w:hAnsi="GHEA Grapalat"/>
                <w:sz w:val="20"/>
                <w:lang w:val="pt-BR"/>
              </w:rPr>
            </w:pPr>
          </w:p>
          <w:p w14:paraId="7AE79430" w14:textId="77777777" w:rsidR="00A11CA0" w:rsidRPr="00A71D81" w:rsidRDefault="00A11CA0" w:rsidP="00A11CA0">
            <w:pPr>
              <w:jc w:val="center"/>
              <w:rPr>
                <w:rFonts w:ascii="GHEA Grapalat" w:hAnsi="GHEA Grapalat"/>
                <w:sz w:val="20"/>
                <w:lang w:val="pt-BR"/>
              </w:rPr>
            </w:pPr>
          </w:p>
          <w:p w14:paraId="7A1769CF" w14:textId="212CF21F"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54514C54" w14:textId="77777777" w:rsidR="00A11CA0" w:rsidRPr="00A71D81" w:rsidRDefault="00A11CA0" w:rsidP="00A11CA0">
            <w:pPr>
              <w:jc w:val="center"/>
              <w:rPr>
                <w:rFonts w:ascii="GHEA Grapalat" w:hAnsi="GHEA Grapalat"/>
                <w:sz w:val="20"/>
                <w:lang w:val="pt-BR"/>
              </w:rPr>
            </w:pPr>
          </w:p>
          <w:p w14:paraId="4DEA0DC7" w14:textId="77777777" w:rsidR="00A11CA0" w:rsidRPr="00A71D81" w:rsidRDefault="00A11CA0" w:rsidP="00A11CA0">
            <w:pPr>
              <w:jc w:val="center"/>
              <w:rPr>
                <w:rFonts w:ascii="GHEA Grapalat" w:hAnsi="GHEA Grapalat"/>
                <w:sz w:val="20"/>
                <w:lang w:val="pt-BR"/>
              </w:rPr>
            </w:pPr>
          </w:p>
          <w:p w14:paraId="6F431D96" w14:textId="271F6E46"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7BD64B3E" w14:textId="77777777" w:rsidR="00A11CA0" w:rsidRPr="00A71D81" w:rsidRDefault="00A11CA0" w:rsidP="00A11CA0">
            <w:pPr>
              <w:jc w:val="center"/>
              <w:rPr>
                <w:rFonts w:ascii="GHEA Grapalat" w:hAnsi="GHEA Grapalat"/>
                <w:sz w:val="20"/>
                <w:lang w:val="pt-BR"/>
              </w:rPr>
            </w:pPr>
          </w:p>
          <w:p w14:paraId="6711853A" w14:textId="77777777" w:rsidR="00A11CA0" w:rsidRPr="00A71D81" w:rsidRDefault="00A11CA0" w:rsidP="00A11CA0">
            <w:pPr>
              <w:jc w:val="center"/>
              <w:rPr>
                <w:rFonts w:ascii="GHEA Grapalat" w:hAnsi="GHEA Grapalat"/>
                <w:sz w:val="20"/>
                <w:lang w:val="pt-BR"/>
              </w:rPr>
            </w:pPr>
          </w:p>
          <w:p w14:paraId="7CD2F933" w14:textId="2630FE14"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40901058" w14:textId="77777777" w:rsidR="00A11CA0" w:rsidRPr="00A71D81" w:rsidRDefault="00A11CA0" w:rsidP="00A11CA0">
            <w:pPr>
              <w:jc w:val="center"/>
              <w:rPr>
                <w:rFonts w:ascii="GHEA Grapalat" w:hAnsi="GHEA Grapalat"/>
                <w:sz w:val="20"/>
                <w:lang w:val="pt-BR"/>
              </w:rPr>
            </w:pPr>
          </w:p>
          <w:p w14:paraId="71CFD9F4" w14:textId="77777777" w:rsidR="00A11CA0" w:rsidRPr="00A71D81" w:rsidRDefault="00A11CA0" w:rsidP="00A11CA0">
            <w:pPr>
              <w:jc w:val="center"/>
              <w:rPr>
                <w:rFonts w:ascii="GHEA Grapalat" w:hAnsi="GHEA Grapalat"/>
                <w:sz w:val="20"/>
                <w:lang w:val="pt-BR"/>
              </w:rPr>
            </w:pPr>
          </w:p>
          <w:p w14:paraId="44AF2784" w14:textId="4DE96B9D"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0ED23730" w14:textId="77777777" w:rsidR="00A11CA0" w:rsidRPr="00A71D81" w:rsidRDefault="00A11CA0" w:rsidP="00A11CA0">
            <w:pPr>
              <w:jc w:val="center"/>
              <w:rPr>
                <w:rFonts w:ascii="GHEA Grapalat" w:hAnsi="GHEA Grapalat"/>
                <w:sz w:val="20"/>
                <w:lang w:val="pt-BR"/>
              </w:rPr>
            </w:pPr>
          </w:p>
          <w:p w14:paraId="319BD50D" w14:textId="77777777" w:rsidR="00A11CA0" w:rsidRPr="00A71D81" w:rsidRDefault="00A11CA0" w:rsidP="00A11CA0">
            <w:pPr>
              <w:jc w:val="center"/>
              <w:rPr>
                <w:rFonts w:ascii="GHEA Grapalat" w:hAnsi="GHEA Grapalat"/>
                <w:sz w:val="20"/>
                <w:lang w:val="pt-BR"/>
              </w:rPr>
            </w:pPr>
          </w:p>
          <w:p w14:paraId="0E8BD4E3" w14:textId="4249186F"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093B2375" w14:textId="77777777" w:rsidR="00A11CA0" w:rsidRPr="00A71D81" w:rsidRDefault="00A11CA0" w:rsidP="00A11CA0">
            <w:pPr>
              <w:jc w:val="center"/>
              <w:rPr>
                <w:rFonts w:ascii="GHEA Grapalat" w:hAnsi="GHEA Grapalat"/>
                <w:sz w:val="20"/>
                <w:lang w:val="pt-BR"/>
              </w:rPr>
            </w:pPr>
          </w:p>
          <w:p w14:paraId="3CCBFDC5" w14:textId="77777777" w:rsidR="00A11CA0" w:rsidRPr="00A71D81" w:rsidRDefault="00A11CA0" w:rsidP="00A11CA0">
            <w:pPr>
              <w:jc w:val="center"/>
              <w:rPr>
                <w:rFonts w:ascii="GHEA Grapalat" w:hAnsi="GHEA Grapalat"/>
                <w:sz w:val="20"/>
                <w:lang w:val="pt-BR"/>
              </w:rPr>
            </w:pPr>
          </w:p>
          <w:p w14:paraId="2572CB74" w14:textId="78D3463B"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5C3A3334" w14:textId="77777777" w:rsidR="00A11CA0" w:rsidRPr="00A71D81" w:rsidRDefault="00A11CA0" w:rsidP="00A11CA0">
            <w:pPr>
              <w:jc w:val="center"/>
              <w:rPr>
                <w:rFonts w:ascii="GHEA Grapalat" w:hAnsi="GHEA Grapalat"/>
                <w:sz w:val="20"/>
                <w:lang w:val="pt-BR"/>
              </w:rPr>
            </w:pPr>
          </w:p>
          <w:p w14:paraId="3FCB2FC7" w14:textId="77777777" w:rsidR="00A11CA0" w:rsidRPr="00A71D81" w:rsidRDefault="00A11CA0" w:rsidP="00A11CA0">
            <w:pPr>
              <w:jc w:val="center"/>
              <w:rPr>
                <w:rFonts w:ascii="GHEA Grapalat" w:hAnsi="GHEA Grapalat"/>
                <w:sz w:val="20"/>
                <w:lang w:val="pt-BR"/>
              </w:rPr>
            </w:pPr>
          </w:p>
          <w:p w14:paraId="3FF3E374" w14:textId="70F4AF9F"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760247CA" w14:textId="77777777" w:rsidR="00A11CA0" w:rsidRPr="00A71D81" w:rsidRDefault="00A11CA0" w:rsidP="00A11CA0">
            <w:pPr>
              <w:jc w:val="center"/>
              <w:rPr>
                <w:rFonts w:ascii="GHEA Grapalat" w:hAnsi="GHEA Grapalat"/>
                <w:sz w:val="20"/>
                <w:lang w:val="pt-BR"/>
              </w:rPr>
            </w:pPr>
          </w:p>
          <w:p w14:paraId="50891947" w14:textId="77777777" w:rsidR="00A11CA0" w:rsidRPr="00A71D81" w:rsidRDefault="00A11CA0" w:rsidP="00A11CA0">
            <w:pPr>
              <w:jc w:val="center"/>
              <w:rPr>
                <w:rFonts w:ascii="GHEA Grapalat" w:hAnsi="GHEA Grapalat"/>
                <w:sz w:val="20"/>
                <w:lang w:val="pt-BR"/>
              </w:rPr>
            </w:pPr>
          </w:p>
          <w:p w14:paraId="0A69A978" w14:textId="369B8D3D"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08862BD7" w14:textId="77777777" w:rsidR="00A11CA0" w:rsidRPr="00A71D81" w:rsidRDefault="00A11CA0" w:rsidP="00A11CA0">
            <w:pPr>
              <w:jc w:val="center"/>
              <w:rPr>
                <w:rFonts w:ascii="GHEA Grapalat" w:hAnsi="GHEA Grapalat"/>
                <w:sz w:val="20"/>
                <w:lang w:val="pt-BR"/>
              </w:rPr>
            </w:pPr>
          </w:p>
          <w:p w14:paraId="1E4C7FF2" w14:textId="77777777" w:rsidR="00A11CA0" w:rsidRPr="00A71D81" w:rsidRDefault="00A11CA0" w:rsidP="00A11CA0">
            <w:pPr>
              <w:jc w:val="center"/>
              <w:rPr>
                <w:rFonts w:ascii="GHEA Grapalat" w:hAnsi="GHEA Grapalat"/>
                <w:sz w:val="20"/>
                <w:lang w:val="pt-BR"/>
              </w:rPr>
            </w:pPr>
          </w:p>
          <w:p w14:paraId="12970948" w14:textId="77D51A29"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4559A063" w14:textId="77777777" w:rsidR="00A11CA0" w:rsidRPr="00A71D81" w:rsidRDefault="00A11CA0" w:rsidP="00A11CA0">
            <w:pPr>
              <w:jc w:val="center"/>
              <w:rPr>
                <w:rFonts w:ascii="GHEA Grapalat" w:hAnsi="GHEA Grapalat"/>
                <w:sz w:val="20"/>
                <w:lang w:val="pt-BR"/>
              </w:rPr>
            </w:pPr>
          </w:p>
          <w:p w14:paraId="1A6ADBCC" w14:textId="77777777" w:rsidR="00A11CA0" w:rsidRPr="00A71D81" w:rsidRDefault="00A11CA0" w:rsidP="00A11CA0">
            <w:pPr>
              <w:jc w:val="center"/>
              <w:rPr>
                <w:rFonts w:ascii="GHEA Grapalat" w:hAnsi="GHEA Grapalat"/>
                <w:sz w:val="20"/>
                <w:lang w:val="pt-BR"/>
              </w:rPr>
            </w:pPr>
          </w:p>
          <w:p w14:paraId="474BDAD5" w14:textId="107ECED2"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6BD0FA1F" w14:textId="77777777" w:rsidR="00A11CA0" w:rsidRPr="00A71D81" w:rsidRDefault="00A11CA0" w:rsidP="00A11CA0">
            <w:pPr>
              <w:jc w:val="center"/>
              <w:rPr>
                <w:rFonts w:ascii="GHEA Grapalat" w:hAnsi="GHEA Grapalat"/>
                <w:sz w:val="20"/>
                <w:lang w:val="pt-BR"/>
              </w:rPr>
            </w:pPr>
          </w:p>
          <w:p w14:paraId="4B185B11" w14:textId="77777777" w:rsidR="00A11CA0" w:rsidRPr="00A71D81" w:rsidRDefault="00A11CA0" w:rsidP="00A11CA0">
            <w:pPr>
              <w:jc w:val="center"/>
              <w:rPr>
                <w:rFonts w:ascii="GHEA Grapalat" w:hAnsi="GHEA Grapalat"/>
                <w:sz w:val="20"/>
                <w:lang w:val="pt-BR"/>
              </w:rPr>
            </w:pPr>
          </w:p>
          <w:p w14:paraId="441708C0" w14:textId="006A72EC"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1963" w:type="dxa"/>
          </w:tcPr>
          <w:p w14:paraId="0EC76FC0" w14:textId="77777777" w:rsidR="00A11CA0" w:rsidRPr="00A71D81" w:rsidRDefault="00A11CA0" w:rsidP="00A11CA0">
            <w:pPr>
              <w:jc w:val="center"/>
              <w:rPr>
                <w:rFonts w:ascii="GHEA Grapalat" w:hAnsi="GHEA Grapalat"/>
                <w:sz w:val="20"/>
                <w:lang w:val="pt-BR"/>
              </w:rPr>
            </w:pPr>
          </w:p>
          <w:p w14:paraId="1416CC14" w14:textId="77777777" w:rsidR="00A11CA0" w:rsidRPr="00A71D81" w:rsidRDefault="00A11CA0" w:rsidP="00A11CA0">
            <w:pPr>
              <w:jc w:val="center"/>
              <w:rPr>
                <w:rFonts w:ascii="GHEA Grapalat" w:hAnsi="GHEA Grapalat"/>
                <w:sz w:val="20"/>
                <w:lang w:val="pt-BR"/>
              </w:rPr>
            </w:pPr>
          </w:p>
          <w:p w14:paraId="42B792C1" w14:textId="499FEA81"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r>
      <w:tr w:rsidR="00A11CA0" w:rsidRPr="00A71D81" w14:paraId="2AFA78EC" w14:textId="77777777" w:rsidTr="0041401E">
        <w:trPr>
          <w:trHeight w:val="1538"/>
        </w:trPr>
        <w:tc>
          <w:tcPr>
            <w:tcW w:w="1980" w:type="dxa"/>
            <w:vAlign w:val="center"/>
          </w:tcPr>
          <w:p w14:paraId="4B265E3A" w14:textId="65FDACCE" w:rsidR="00A11CA0" w:rsidRDefault="00A11CA0" w:rsidP="00A11CA0">
            <w:pPr>
              <w:jc w:val="center"/>
              <w:rPr>
                <w:rFonts w:ascii="GHEA Grapalat" w:hAnsi="GHEA Grapalat"/>
                <w:sz w:val="16"/>
              </w:rPr>
            </w:pPr>
            <w:r>
              <w:rPr>
                <w:rFonts w:ascii="GHEA Grapalat" w:hAnsi="GHEA Grapalat"/>
                <w:sz w:val="16"/>
              </w:rPr>
              <w:t>30</w:t>
            </w:r>
          </w:p>
        </w:tc>
        <w:tc>
          <w:tcPr>
            <w:tcW w:w="2700" w:type="dxa"/>
            <w:vAlign w:val="bottom"/>
          </w:tcPr>
          <w:p w14:paraId="19F9B93B" w14:textId="4FDB4815" w:rsidR="00A11CA0" w:rsidRDefault="00A11CA0" w:rsidP="00A11CA0">
            <w:pPr>
              <w:rPr>
                <w:rFonts w:ascii="Calibri" w:hAnsi="Calibri" w:cs="Calibri"/>
                <w:color w:val="000000"/>
                <w:sz w:val="22"/>
                <w:szCs w:val="22"/>
              </w:rPr>
            </w:pPr>
            <w:r>
              <w:rPr>
                <w:rFonts w:ascii="Calibri" w:hAnsi="Calibri" w:cs="Calibri"/>
                <w:color w:val="000000"/>
                <w:sz w:val="22"/>
                <w:szCs w:val="22"/>
              </w:rPr>
              <w:t>24321660/12</w:t>
            </w:r>
          </w:p>
        </w:tc>
        <w:tc>
          <w:tcPr>
            <w:tcW w:w="2520" w:type="dxa"/>
            <w:vAlign w:val="center"/>
          </w:tcPr>
          <w:p w14:paraId="1C43BDF7" w14:textId="2A692107" w:rsidR="00A11CA0" w:rsidRPr="00081EA2" w:rsidRDefault="00A11CA0" w:rsidP="00A11CA0">
            <w:pPr>
              <w:jc w:val="center"/>
              <w:rPr>
                <w:rFonts w:ascii="GHEA Grapalat" w:hAnsi="GHEA Grapalat" w:cs="Calibri"/>
                <w:color w:val="000000"/>
                <w:sz w:val="18"/>
                <w:szCs w:val="18"/>
              </w:rPr>
            </w:pPr>
            <w:r w:rsidRPr="00081EA2">
              <w:rPr>
                <w:rFonts w:ascii="GHEA Grapalat" w:hAnsi="GHEA Grapalat" w:cs="Calibri"/>
                <w:color w:val="000000"/>
                <w:sz w:val="18"/>
                <w:szCs w:val="18"/>
              </w:rPr>
              <w:t>զանազան օրգանական քիմիական նյութեր</w:t>
            </w:r>
          </w:p>
        </w:tc>
        <w:tc>
          <w:tcPr>
            <w:tcW w:w="474" w:type="dxa"/>
          </w:tcPr>
          <w:p w14:paraId="16F420C8" w14:textId="77777777" w:rsidR="00A11CA0" w:rsidRPr="00A71D81" w:rsidRDefault="00A11CA0" w:rsidP="00A11CA0">
            <w:pPr>
              <w:jc w:val="center"/>
              <w:rPr>
                <w:rFonts w:ascii="GHEA Grapalat" w:hAnsi="GHEA Grapalat"/>
                <w:sz w:val="20"/>
                <w:lang w:val="pt-BR"/>
              </w:rPr>
            </w:pPr>
          </w:p>
          <w:p w14:paraId="2E9A6695" w14:textId="77777777" w:rsidR="00A11CA0" w:rsidRPr="00A71D81" w:rsidRDefault="00A11CA0" w:rsidP="00A11CA0">
            <w:pPr>
              <w:jc w:val="center"/>
              <w:rPr>
                <w:rFonts w:ascii="GHEA Grapalat" w:hAnsi="GHEA Grapalat"/>
                <w:sz w:val="20"/>
                <w:lang w:val="pt-BR"/>
              </w:rPr>
            </w:pPr>
          </w:p>
          <w:p w14:paraId="6DDB62AD" w14:textId="745E385E"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5DA570F9" w14:textId="77777777" w:rsidR="00A11CA0" w:rsidRPr="00A71D81" w:rsidRDefault="00A11CA0" w:rsidP="00A11CA0">
            <w:pPr>
              <w:jc w:val="center"/>
              <w:rPr>
                <w:rFonts w:ascii="GHEA Grapalat" w:hAnsi="GHEA Grapalat"/>
                <w:sz w:val="20"/>
                <w:lang w:val="pt-BR"/>
              </w:rPr>
            </w:pPr>
          </w:p>
          <w:p w14:paraId="2EEBDFFE" w14:textId="77777777" w:rsidR="00A11CA0" w:rsidRPr="00A71D81" w:rsidRDefault="00A11CA0" w:rsidP="00A11CA0">
            <w:pPr>
              <w:jc w:val="center"/>
              <w:rPr>
                <w:rFonts w:ascii="GHEA Grapalat" w:hAnsi="GHEA Grapalat"/>
                <w:sz w:val="20"/>
                <w:lang w:val="pt-BR"/>
              </w:rPr>
            </w:pPr>
          </w:p>
          <w:p w14:paraId="14657EA9" w14:textId="29FCDD74"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64C87E3C" w14:textId="77777777" w:rsidR="00A11CA0" w:rsidRPr="00A71D81" w:rsidRDefault="00A11CA0" w:rsidP="00A11CA0">
            <w:pPr>
              <w:jc w:val="center"/>
              <w:rPr>
                <w:rFonts w:ascii="GHEA Grapalat" w:hAnsi="GHEA Grapalat"/>
                <w:sz w:val="20"/>
                <w:lang w:val="pt-BR"/>
              </w:rPr>
            </w:pPr>
          </w:p>
          <w:p w14:paraId="7A9FAE7E" w14:textId="77777777" w:rsidR="00A11CA0" w:rsidRPr="00A71D81" w:rsidRDefault="00A11CA0" w:rsidP="00A11CA0">
            <w:pPr>
              <w:jc w:val="center"/>
              <w:rPr>
                <w:rFonts w:ascii="GHEA Grapalat" w:hAnsi="GHEA Grapalat"/>
                <w:sz w:val="20"/>
                <w:lang w:val="pt-BR"/>
              </w:rPr>
            </w:pPr>
          </w:p>
          <w:p w14:paraId="14B8DDF5" w14:textId="5AF60AC9"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2C08BA54" w14:textId="77777777" w:rsidR="00A11CA0" w:rsidRPr="00A71D81" w:rsidRDefault="00A11CA0" w:rsidP="00A11CA0">
            <w:pPr>
              <w:jc w:val="center"/>
              <w:rPr>
                <w:rFonts w:ascii="GHEA Grapalat" w:hAnsi="GHEA Grapalat"/>
                <w:sz w:val="20"/>
                <w:lang w:val="pt-BR"/>
              </w:rPr>
            </w:pPr>
          </w:p>
          <w:p w14:paraId="65E10546" w14:textId="77777777" w:rsidR="00A11CA0" w:rsidRPr="00A71D81" w:rsidRDefault="00A11CA0" w:rsidP="00A11CA0">
            <w:pPr>
              <w:jc w:val="center"/>
              <w:rPr>
                <w:rFonts w:ascii="GHEA Grapalat" w:hAnsi="GHEA Grapalat"/>
                <w:sz w:val="20"/>
                <w:lang w:val="pt-BR"/>
              </w:rPr>
            </w:pPr>
          </w:p>
          <w:p w14:paraId="1327BB33" w14:textId="049449B1"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47DBB70F" w14:textId="77777777" w:rsidR="00A11CA0" w:rsidRPr="00A71D81" w:rsidRDefault="00A11CA0" w:rsidP="00A11CA0">
            <w:pPr>
              <w:jc w:val="center"/>
              <w:rPr>
                <w:rFonts w:ascii="GHEA Grapalat" w:hAnsi="GHEA Grapalat"/>
                <w:sz w:val="20"/>
                <w:lang w:val="pt-BR"/>
              </w:rPr>
            </w:pPr>
          </w:p>
          <w:p w14:paraId="530A9749" w14:textId="77777777" w:rsidR="00A11CA0" w:rsidRPr="00A71D81" w:rsidRDefault="00A11CA0" w:rsidP="00A11CA0">
            <w:pPr>
              <w:jc w:val="center"/>
              <w:rPr>
                <w:rFonts w:ascii="GHEA Grapalat" w:hAnsi="GHEA Grapalat"/>
                <w:sz w:val="20"/>
                <w:lang w:val="pt-BR"/>
              </w:rPr>
            </w:pPr>
          </w:p>
          <w:p w14:paraId="76455A08" w14:textId="585AA761"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28D4289B" w14:textId="77777777" w:rsidR="00A11CA0" w:rsidRPr="00A71D81" w:rsidRDefault="00A11CA0" w:rsidP="00A11CA0">
            <w:pPr>
              <w:jc w:val="center"/>
              <w:rPr>
                <w:rFonts w:ascii="GHEA Grapalat" w:hAnsi="GHEA Grapalat"/>
                <w:sz w:val="20"/>
                <w:lang w:val="pt-BR"/>
              </w:rPr>
            </w:pPr>
          </w:p>
          <w:p w14:paraId="6E267927" w14:textId="77777777" w:rsidR="00A11CA0" w:rsidRPr="00A71D81" w:rsidRDefault="00A11CA0" w:rsidP="00A11CA0">
            <w:pPr>
              <w:jc w:val="center"/>
              <w:rPr>
                <w:rFonts w:ascii="GHEA Grapalat" w:hAnsi="GHEA Grapalat"/>
                <w:sz w:val="20"/>
                <w:lang w:val="pt-BR"/>
              </w:rPr>
            </w:pPr>
          </w:p>
          <w:p w14:paraId="5D9BE22F" w14:textId="5502CBDF"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675409D8" w14:textId="77777777" w:rsidR="00A11CA0" w:rsidRPr="00A71D81" w:rsidRDefault="00A11CA0" w:rsidP="00A11CA0">
            <w:pPr>
              <w:jc w:val="center"/>
              <w:rPr>
                <w:rFonts w:ascii="GHEA Grapalat" w:hAnsi="GHEA Grapalat"/>
                <w:sz w:val="20"/>
                <w:lang w:val="pt-BR"/>
              </w:rPr>
            </w:pPr>
          </w:p>
          <w:p w14:paraId="1E0A8986" w14:textId="77777777" w:rsidR="00A11CA0" w:rsidRPr="00A71D81" w:rsidRDefault="00A11CA0" w:rsidP="00A11CA0">
            <w:pPr>
              <w:jc w:val="center"/>
              <w:rPr>
                <w:rFonts w:ascii="GHEA Grapalat" w:hAnsi="GHEA Grapalat"/>
                <w:sz w:val="20"/>
                <w:lang w:val="pt-BR"/>
              </w:rPr>
            </w:pPr>
          </w:p>
          <w:p w14:paraId="404119E3" w14:textId="154A9C4B"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6A5AAF14" w14:textId="77777777" w:rsidR="00A11CA0" w:rsidRPr="00A71D81" w:rsidRDefault="00A11CA0" w:rsidP="00A11CA0">
            <w:pPr>
              <w:jc w:val="center"/>
              <w:rPr>
                <w:rFonts w:ascii="GHEA Grapalat" w:hAnsi="GHEA Grapalat"/>
                <w:sz w:val="20"/>
                <w:lang w:val="pt-BR"/>
              </w:rPr>
            </w:pPr>
          </w:p>
          <w:p w14:paraId="33FB7732" w14:textId="77777777" w:rsidR="00A11CA0" w:rsidRPr="00A71D81" w:rsidRDefault="00A11CA0" w:rsidP="00A11CA0">
            <w:pPr>
              <w:jc w:val="center"/>
              <w:rPr>
                <w:rFonts w:ascii="GHEA Grapalat" w:hAnsi="GHEA Grapalat"/>
                <w:sz w:val="20"/>
                <w:lang w:val="pt-BR"/>
              </w:rPr>
            </w:pPr>
          </w:p>
          <w:p w14:paraId="1C8AFA20" w14:textId="51188657"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34E694E4" w14:textId="77777777" w:rsidR="00A11CA0" w:rsidRPr="00A71D81" w:rsidRDefault="00A11CA0" w:rsidP="00A11CA0">
            <w:pPr>
              <w:jc w:val="center"/>
              <w:rPr>
                <w:rFonts w:ascii="GHEA Grapalat" w:hAnsi="GHEA Grapalat"/>
                <w:sz w:val="20"/>
                <w:lang w:val="pt-BR"/>
              </w:rPr>
            </w:pPr>
          </w:p>
          <w:p w14:paraId="0CEACE24" w14:textId="77777777" w:rsidR="00A11CA0" w:rsidRPr="00A71D81" w:rsidRDefault="00A11CA0" w:rsidP="00A11CA0">
            <w:pPr>
              <w:jc w:val="center"/>
              <w:rPr>
                <w:rFonts w:ascii="GHEA Grapalat" w:hAnsi="GHEA Grapalat"/>
                <w:sz w:val="20"/>
                <w:lang w:val="pt-BR"/>
              </w:rPr>
            </w:pPr>
          </w:p>
          <w:p w14:paraId="1AAA5D3E" w14:textId="26F2F05B"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50FB8C27" w14:textId="77777777" w:rsidR="00A11CA0" w:rsidRPr="00A71D81" w:rsidRDefault="00A11CA0" w:rsidP="00A11CA0">
            <w:pPr>
              <w:jc w:val="center"/>
              <w:rPr>
                <w:rFonts w:ascii="GHEA Grapalat" w:hAnsi="GHEA Grapalat"/>
                <w:sz w:val="20"/>
                <w:lang w:val="pt-BR"/>
              </w:rPr>
            </w:pPr>
          </w:p>
          <w:p w14:paraId="5D3C9DBE" w14:textId="77777777" w:rsidR="00A11CA0" w:rsidRPr="00A71D81" w:rsidRDefault="00A11CA0" w:rsidP="00A11CA0">
            <w:pPr>
              <w:jc w:val="center"/>
              <w:rPr>
                <w:rFonts w:ascii="GHEA Grapalat" w:hAnsi="GHEA Grapalat"/>
                <w:sz w:val="20"/>
                <w:lang w:val="pt-BR"/>
              </w:rPr>
            </w:pPr>
          </w:p>
          <w:p w14:paraId="14C7CF2B" w14:textId="797C593D"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3278637C" w14:textId="77777777" w:rsidR="00A11CA0" w:rsidRPr="00A71D81" w:rsidRDefault="00A11CA0" w:rsidP="00A11CA0">
            <w:pPr>
              <w:jc w:val="center"/>
              <w:rPr>
                <w:rFonts w:ascii="GHEA Grapalat" w:hAnsi="GHEA Grapalat"/>
                <w:sz w:val="20"/>
                <w:lang w:val="pt-BR"/>
              </w:rPr>
            </w:pPr>
          </w:p>
          <w:p w14:paraId="4F8D5C4B" w14:textId="77777777" w:rsidR="00A11CA0" w:rsidRPr="00A71D81" w:rsidRDefault="00A11CA0" w:rsidP="00A11CA0">
            <w:pPr>
              <w:jc w:val="center"/>
              <w:rPr>
                <w:rFonts w:ascii="GHEA Grapalat" w:hAnsi="GHEA Grapalat"/>
                <w:sz w:val="20"/>
                <w:lang w:val="pt-BR"/>
              </w:rPr>
            </w:pPr>
          </w:p>
          <w:p w14:paraId="50636E93" w14:textId="7D1A97B0"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003A311B" w14:textId="77777777" w:rsidR="00A11CA0" w:rsidRPr="00A71D81" w:rsidRDefault="00A11CA0" w:rsidP="00A11CA0">
            <w:pPr>
              <w:jc w:val="center"/>
              <w:rPr>
                <w:rFonts w:ascii="GHEA Grapalat" w:hAnsi="GHEA Grapalat"/>
                <w:sz w:val="20"/>
                <w:lang w:val="pt-BR"/>
              </w:rPr>
            </w:pPr>
          </w:p>
          <w:p w14:paraId="537A7727" w14:textId="77777777" w:rsidR="00A11CA0" w:rsidRPr="00A71D81" w:rsidRDefault="00A11CA0" w:rsidP="00A11CA0">
            <w:pPr>
              <w:jc w:val="center"/>
              <w:rPr>
                <w:rFonts w:ascii="GHEA Grapalat" w:hAnsi="GHEA Grapalat"/>
                <w:sz w:val="20"/>
                <w:lang w:val="pt-BR"/>
              </w:rPr>
            </w:pPr>
          </w:p>
          <w:p w14:paraId="1195E1F6" w14:textId="1C3A02AA"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1963" w:type="dxa"/>
          </w:tcPr>
          <w:p w14:paraId="78850068" w14:textId="77777777" w:rsidR="00A11CA0" w:rsidRPr="00A71D81" w:rsidRDefault="00A11CA0" w:rsidP="00A11CA0">
            <w:pPr>
              <w:jc w:val="center"/>
              <w:rPr>
                <w:rFonts w:ascii="GHEA Grapalat" w:hAnsi="GHEA Grapalat"/>
                <w:sz w:val="20"/>
                <w:lang w:val="pt-BR"/>
              </w:rPr>
            </w:pPr>
          </w:p>
          <w:p w14:paraId="216D8F04" w14:textId="77777777" w:rsidR="00A11CA0" w:rsidRPr="00A71D81" w:rsidRDefault="00A11CA0" w:rsidP="00A11CA0">
            <w:pPr>
              <w:jc w:val="center"/>
              <w:rPr>
                <w:rFonts w:ascii="GHEA Grapalat" w:hAnsi="GHEA Grapalat"/>
                <w:sz w:val="20"/>
                <w:lang w:val="pt-BR"/>
              </w:rPr>
            </w:pPr>
          </w:p>
          <w:p w14:paraId="3E0A44B4" w14:textId="03146266"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r>
      <w:tr w:rsidR="00A11CA0" w:rsidRPr="00A71D81" w14:paraId="415F30D6" w14:textId="77777777" w:rsidTr="0041401E">
        <w:trPr>
          <w:trHeight w:val="1538"/>
        </w:trPr>
        <w:tc>
          <w:tcPr>
            <w:tcW w:w="1980" w:type="dxa"/>
            <w:vAlign w:val="center"/>
          </w:tcPr>
          <w:p w14:paraId="2388F097" w14:textId="3805845A" w:rsidR="00A11CA0" w:rsidRDefault="00A11CA0" w:rsidP="00A11CA0">
            <w:pPr>
              <w:jc w:val="center"/>
              <w:rPr>
                <w:rFonts w:ascii="GHEA Grapalat" w:hAnsi="GHEA Grapalat"/>
                <w:sz w:val="16"/>
              </w:rPr>
            </w:pPr>
            <w:r>
              <w:rPr>
                <w:rFonts w:ascii="GHEA Grapalat" w:hAnsi="GHEA Grapalat"/>
                <w:sz w:val="16"/>
              </w:rPr>
              <w:t>31</w:t>
            </w:r>
          </w:p>
        </w:tc>
        <w:tc>
          <w:tcPr>
            <w:tcW w:w="2700" w:type="dxa"/>
            <w:vAlign w:val="center"/>
          </w:tcPr>
          <w:p w14:paraId="0DAEA9E2" w14:textId="77777777" w:rsidR="00A11CA0" w:rsidRDefault="00A11CA0" w:rsidP="00A11CA0">
            <w:pPr>
              <w:rPr>
                <w:rFonts w:ascii="Calibri" w:hAnsi="Calibri" w:cs="Calibri"/>
              </w:rPr>
            </w:pPr>
            <w:r>
              <w:rPr>
                <w:rFonts w:ascii="Calibri" w:hAnsi="Calibri" w:cs="Calibri"/>
              </w:rPr>
              <w:t>33631250</w:t>
            </w:r>
          </w:p>
          <w:p w14:paraId="57829663" w14:textId="77777777" w:rsidR="00A11CA0" w:rsidRDefault="00A11CA0" w:rsidP="00A11CA0">
            <w:pPr>
              <w:rPr>
                <w:rFonts w:ascii="Calibri" w:hAnsi="Calibri" w:cs="Calibri"/>
                <w:color w:val="000000"/>
                <w:sz w:val="22"/>
                <w:szCs w:val="22"/>
              </w:rPr>
            </w:pPr>
          </w:p>
        </w:tc>
        <w:tc>
          <w:tcPr>
            <w:tcW w:w="2520" w:type="dxa"/>
            <w:vAlign w:val="center"/>
          </w:tcPr>
          <w:p w14:paraId="47D04362" w14:textId="00B809C3" w:rsidR="00A11CA0" w:rsidRPr="00081EA2" w:rsidRDefault="00A11CA0" w:rsidP="00A11CA0">
            <w:pPr>
              <w:jc w:val="center"/>
              <w:rPr>
                <w:rFonts w:ascii="GHEA Grapalat" w:hAnsi="GHEA Grapalat" w:cs="Calibri"/>
                <w:color w:val="000000"/>
                <w:sz w:val="18"/>
                <w:szCs w:val="18"/>
              </w:rPr>
            </w:pPr>
            <w:r w:rsidRPr="00081EA2">
              <w:rPr>
                <w:rFonts w:ascii="GHEA Grapalat" w:hAnsi="GHEA Grapalat" w:cs="Calibri"/>
                <w:color w:val="000000"/>
                <w:sz w:val="18"/>
                <w:szCs w:val="18"/>
              </w:rPr>
              <w:t>Էթանոլ С2H5OH</w:t>
            </w:r>
          </w:p>
        </w:tc>
        <w:tc>
          <w:tcPr>
            <w:tcW w:w="474" w:type="dxa"/>
          </w:tcPr>
          <w:p w14:paraId="400FA3A5" w14:textId="77777777" w:rsidR="00A11CA0" w:rsidRPr="00A71D81" w:rsidRDefault="00A11CA0" w:rsidP="00A11CA0">
            <w:pPr>
              <w:jc w:val="center"/>
              <w:rPr>
                <w:rFonts w:ascii="GHEA Grapalat" w:hAnsi="GHEA Grapalat"/>
                <w:sz w:val="20"/>
                <w:lang w:val="pt-BR"/>
              </w:rPr>
            </w:pPr>
          </w:p>
          <w:p w14:paraId="3305BA73" w14:textId="77777777" w:rsidR="00A11CA0" w:rsidRPr="00A71D81" w:rsidRDefault="00A11CA0" w:rsidP="00A11CA0">
            <w:pPr>
              <w:jc w:val="center"/>
              <w:rPr>
                <w:rFonts w:ascii="GHEA Grapalat" w:hAnsi="GHEA Grapalat"/>
                <w:sz w:val="20"/>
                <w:lang w:val="pt-BR"/>
              </w:rPr>
            </w:pPr>
          </w:p>
          <w:p w14:paraId="1BB5E444" w14:textId="7DCE9F85"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7ACAB809" w14:textId="77777777" w:rsidR="00A11CA0" w:rsidRPr="00A71D81" w:rsidRDefault="00A11CA0" w:rsidP="00A11CA0">
            <w:pPr>
              <w:jc w:val="center"/>
              <w:rPr>
                <w:rFonts w:ascii="GHEA Grapalat" w:hAnsi="GHEA Grapalat"/>
                <w:sz w:val="20"/>
                <w:lang w:val="pt-BR"/>
              </w:rPr>
            </w:pPr>
          </w:p>
          <w:p w14:paraId="4E0321E3" w14:textId="77777777" w:rsidR="00A11CA0" w:rsidRPr="00A71D81" w:rsidRDefault="00A11CA0" w:rsidP="00A11CA0">
            <w:pPr>
              <w:jc w:val="center"/>
              <w:rPr>
                <w:rFonts w:ascii="GHEA Grapalat" w:hAnsi="GHEA Grapalat"/>
                <w:sz w:val="20"/>
                <w:lang w:val="pt-BR"/>
              </w:rPr>
            </w:pPr>
          </w:p>
          <w:p w14:paraId="2C02BA21" w14:textId="6937DB9A"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1EF0907E" w14:textId="77777777" w:rsidR="00A11CA0" w:rsidRPr="00A71D81" w:rsidRDefault="00A11CA0" w:rsidP="00A11CA0">
            <w:pPr>
              <w:jc w:val="center"/>
              <w:rPr>
                <w:rFonts w:ascii="GHEA Grapalat" w:hAnsi="GHEA Grapalat"/>
                <w:sz w:val="20"/>
                <w:lang w:val="pt-BR"/>
              </w:rPr>
            </w:pPr>
          </w:p>
          <w:p w14:paraId="0DE3FAAF" w14:textId="77777777" w:rsidR="00A11CA0" w:rsidRPr="00A71D81" w:rsidRDefault="00A11CA0" w:rsidP="00A11CA0">
            <w:pPr>
              <w:jc w:val="center"/>
              <w:rPr>
                <w:rFonts w:ascii="GHEA Grapalat" w:hAnsi="GHEA Grapalat"/>
                <w:sz w:val="20"/>
                <w:lang w:val="pt-BR"/>
              </w:rPr>
            </w:pPr>
          </w:p>
          <w:p w14:paraId="7FAB4B04" w14:textId="7E14B4EE"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7B6E18DA" w14:textId="77777777" w:rsidR="00A11CA0" w:rsidRPr="00A71D81" w:rsidRDefault="00A11CA0" w:rsidP="00A11CA0">
            <w:pPr>
              <w:jc w:val="center"/>
              <w:rPr>
                <w:rFonts w:ascii="GHEA Grapalat" w:hAnsi="GHEA Grapalat"/>
                <w:sz w:val="20"/>
                <w:lang w:val="pt-BR"/>
              </w:rPr>
            </w:pPr>
          </w:p>
          <w:p w14:paraId="49BC4FEA" w14:textId="77777777" w:rsidR="00A11CA0" w:rsidRPr="00A71D81" w:rsidRDefault="00A11CA0" w:rsidP="00A11CA0">
            <w:pPr>
              <w:jc w:val="center"/>
              <w:rPr>
                <w:rFonts w:ascii="GHEA Grapalat" w:hAnsi="GHEA Grapalat"/>
                <w:sz w:val="20"/>
                <w:lang w:val="pt-BR"/>
              </w:rPr>
            </w:pPr>
          </w:p>
          <w:p w14:paraId="6969E025" w14:textId="5852B36D"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77BA3A41" w14:textId="77777777" w:rsidR="00A11CA0" w:rsidRPr="00A71D81" w:rsidRDefault="00A11CA0" w:rsidP="00A11CA0">
            <w:pPr>
              <w:jc w:val="center"/>
              <w:rPr>
                <w:rFonts w:ascii="GHEA Grapalat" w:hAnsi="GHEA Grapalat"/>
                <w:sz w:val="20"/>
                <w:lang w:val="pt-BR"/>
              </w:rPr>
            </w:pPr>
          </w:p>
          <w:p w14:paraId="3E59D1C4" w14:textId="77777777" w:rsidR="00A11CA0" w:rsidRPr="00A71D81" w:rsidRDefault="00A11CA0" w:rsidP="00A11CA0">
            <w:pPr>
              <w:jc w:val="center"/>
              <w:rPr>
                <w:rFonts w:ascii="GHEA Grapalat" w:hAnsi="GHEA Grapalat"/>
                <w:sz w:val="20"/>
                <w:lang w:val="pt-BR"/>
              </w:rPr>
            </w:pPr>
          </w:p>
          <w:p w14:paraId="1DC8E9D9" w14:textId="16D11350"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6DDEA5FF" w14:textId="77777777" w:rsidR="00A11CA0" w:rsidRPr="00A71D81" w:rsidRDefault="00A11CA0" w:rsidP="00A11CA0">
            <w:pPr>
              <w:jc w:val="center"/>
              <w:rPr>
                <w:rFonts w:ascii="GHEA Grapalat" w:hAnsi="GHEA Grapalat"/>
                <w:sz w:val="20"/>
                <w:lang w:val="pt-BR"/>
              </w:rPr>
            </w:pPr>
          </w:p>
          <w:p w14:paraId="119321D9" w14:textId="77777777" w:rsidR="00A11CA0" w:rsidRPr="00A71D81" w:rsidRDefault="00A11CA0" w:rsidP="00A11CA0">
            <w:pPr>
              <w:jc w:val="center"/>
              <w:rPr>
                <w:rFonts w:ascii="GHEA Grapalat" w:hAnsi="GHEA Grapalat"/>
                <w:sz w:val="20"/>
                <w:lang w:val="pt-BR"/>
              </w:rPr>
            </w:pPr>
          </w:p>
          <w:p w14:paraId="3FBFEDB8" w14:textId="54863F33"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3D33584D" w14:textId="77777777" w:rsidR="00A11CA0" w:rsidRPr="00A71D81" w:rsidRDefault="00A11CA0" w:rsidP="00A11CA0">
            <w:pPr>
              <w:jc w:val="center"/>
              <w:rPr>
                <w:rFonts w:ascii="GHEA Grapalat" w:hAnsi="GHEA Grapalat"/>
                <w:sz w:val="20"/>
                <w:lang w:val="pt-BR"/>
              </w:rPr>
            </w:pPr>
          </w:p>
          <w:p w14:paraId="75CF5477" w14:textId="77777777" w:rsidR="00A11CA0" w:rsidRPr="00A71D81" w:rsidRDefault="00A11CA0" w:rsidP="00A11CA0">
            <w:pPr>
              <w:jc w:val="center"/>
              <w:rPr>
                <w:rFonts w:ascii="GHEA Grapalat" w:hAnsi="GHEA Grapalat"/>
                <w:sz w:val="20"/>
                <w:lang w:val="pt-BR"/>
              </w:rPr>
            </w:pPr>
          </w:p>
          <w:p w14:paraId="410F750D" w14:textId="2DE858E9"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45A7A9E7" w14:textId="77777777" w:rsidR="00A11CA0" w:rsidRPr="00A71D81" w:rsidRDefault="00A11CA0" w:rsidP="00A11CA0">
            <w:pPr>
              <w:jc w:val="center"/>
              <w:rPr>
                <w:rFonts w:ascii="GHEA Grapalat" w:hAnsi="GHEA Grapalat"/>
                <w:sz w:val="20"/>
                <w:lang w:val="pt-BR"/>
              </w:rPr>
            </w:pPr>
          </w:p>
          <w:p w14:paraId="4C2DD2CB" w14:textId="77777777" w:rsidR="00A11CA0" w:rsidRPr="00A71D81" w:rsidRDefault="00A11CA0" w:rsidP="00A11CA0">
            <w:pPr>
              <w:jc w:val="center"/>
              <w:rPr>
                <w:rFonts w:ascii="GHEA Grapalat" w:hAnsi="GHEA Grapalat"/>
                <w:sz w:val="20"/>
                <w:lang w:val="pt-BR"/>
              </w:rPr>
            </w:pPr>
          </w:p>
          <w:p w14:paraId="090A38F6" w14:textId="14FC815A"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35FB17BD" w14:textId="77777777" w:rsidR="00A11CA0" w:rsidRPr="00A71D81" w:rsidRDefault="00A11CA0" w:rsidP="00A11CA0">
            <w:pPr>
              <w:jc w:val="center"/>
              <w:rPr>
                <w:rFonts w:ascii="GHEA Grapalat" w:hAnsi="GHEA Grapalat"/>
                <w:sz w:val="20"/>
                <w:lang w:val="pt-BR"/>
              </w:rPr>
            </w:pPr>
          </w:p>
          <w:p w14:paraId="7CCA706B" w14:textId="77777777" w:rsidR="00A11CA0" w:rsidRPr="00A71D81" w:rsidRDefault="00A11CA0" w:rsidP="00A11CA0">
            <w:pPr>
              <w:jc w:val="center"/>
              <w:rPr>
                <w:rFonts w:ascii="GHEA Grapalat" w:hAnsi="GHEA Grapalat"/>
                <w:sz w:val="20"/>
                <w:lang w:val="pt-BR"/>
              </w:rPr>
            </w:pPr>
          </w:p>
          <w:p w14:paraId="6837E28C" w14:textId="7D47B300"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42AB0A33" w14:textId="77777777" w:rsidR="00A11CA0" w:rsidRPr="00A71D81" w:rsidRDefault="00A11CA0" w:rsidP="00A11CA0">
            <w:pPr>
              <w:jc w:val="center"/>
              <w:rPr>
                <w:rFonts w:ascii="GHEA Grapalat" w:hAnsi="GHEA Grapalat"/>
                <w:sz w:val="20"/>
                <w:lang w:val="pt-BR"/>
              </w:rPr>
            </w:pPr>
          </w:p>
          <w:p w14:paraId="36B32277" w14:textId="77777777" w:rsidR="00A11CA0" w:rsidRPr="00A71D81" w:rsidRDefault="00A11CA0" w:rsidP="00A11CA0">
            <w:pPr>
              <w:jc w:val="center"/>
              <w:rPr>
                <w:rFonts w:ascii="GHEA Grapalat" w:hAnsi="GHEA Grapalat"/>
                <w:sz w:val="20"/>
                <w:lang w:val="pt-BR"/>
              </w:rPr>
            </w:pPr>
          </w:p>
          <w:p w14:paraId="42FB0301" w14:textId="113E0434"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1333F19F" w14:textId="77777777" w:rsidR="00A11CA0" w:rsidRPr="00A71D81" w:rsidRDefault="00A11CA0" w:rsidP="00A11CA0">
            <w:pPr>
              <w:jc w:val="center"/>
              <w:rPr>
                <w:rFonts w:ascii="GHEA Grapalat" w:hAnsi="GHEA Grapalat"/>
                <w:sz w:val="20"/>
                <w:lang w:val="pt-BR"/>
              </w:rPr>
            </w:pPr>
          </w:p>
          <w:p w14:paraId="4AC9131D" w14:textId="77777777" w:rsidR="00A11CA0" w:rsidRPr="00A71D81" w:rsidRDefault="00A11CA0" w:rsidP="00A11CA0">
            <w:pPr>
              <w:jc w:val="center"/>
              <w:rPr>
                <w:rFonts w:ascii="GHEA Grapalat" w:hAnsi="GHEA Grapalat"/>
                <w:sz w:val="20"/>
                <w:lang w:val="pt-BR"/>
              </w:rPr>
            </w:pPr>
          </w:p>
          <w:p w14:paraId="32AF17A7" w14:textId="1EEF1BC6"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56094568" w14:textId="77777777" w:rsidR="00A11CA0" w:rsidRPr="00A71D81" w:rsidRDefault="00A11CA0" w:rsidP="00A11CA0">
            <w:pPr>
              <w:jc w:val="center"/>
              <w:rPr>
                <w:rFonts w:ascii="GHEA Grapalat" w:hAnsi="GHEA Grapalat"/>
                <w:sz w:val="20"/>
                <w:lang w:val="pt-BR"/>
              </w:rPr>
            </w:pPr>
          </w:p>
          <w:p w14:paraId="3CB895C0" w14:textId="77777777" w:rsidR="00A11CA0" w:rsidRPr="00A71D81" w:rsidRDefault="00A11CA0" w:rsidP="00A11CA0">
            <w:pPr>
              <w:jc w:val="center"/>
              <w:rPr>
                <w:rFonts w:ascii="GHEA Grapalat" w:hAnsi="GHEA Grapalat"/>
                <w:sz w:val="20"/>
                <w:lang w:val="pt-BR"/>
              </w:rPr>
            </w:pPr>
          </w:p>
          <w:p w14:paraId="022B36CA" w14:textId="1055C0F8"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1963" w:type="dxa"/>
          </w:tcPr>
          <w:p w14:paraId="44D891E1" w14:textId="77777777" w:rsidR="00A11CA0" w:rsidRPr="00A71D81" w:rsidRDefault="00A11CA0" w:rsidP="00A11CA0">
            <w:pPr>
              <w:jc w:val="center"/>
              <w:rPr>
                <w:rFonts w:ascii="GHEA Grapalat" w:hAnsi="GHEA Grapalat"/>
                <w:sz w:val="20"/>
                <w:lang w:val="pt-BR"/>
              </w:rPr>
            </w:pPr>
          </w:p>
          <w:p w14:paraId="43614FE3" w14:textId="77777777" w:rsidR="00A11CA0" w:rsidRPr="00A71D81" w:rsidRDefault="00A11CA0" w:rsidP="00A11CA0">
            <w:pPr>
              <w:jc w:val="center"/>
              <w:rPr>
                <w:rFonts w:ascii="GHEA Grapalat" w:hAnsi="GHEA Grapalat"/>
                <w:sz w:val="20"/>
                <w:lang w:val="pt-BR"/>
              </w:rPr>
            </w:pPr>
          </w:p>
          <w:p w14:paraId="4EE1A40C" w14:textId="07428791"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r>
      <w:tr w:rsidR="00A11CA0" w:rsidRPr="00A71D81" w14:paraId="43AEC1BA" w14:textId="77777777" w:rsidTr="0041401E">
        <w:trPr>
          <w:trHeight w:val="1538"/>
        </w:trPr>
        <w:tc>
          <w:tcPr>
            <w:tcW w:w="1980" w:type="dxa"/>
            <w:vAlign w:val="center"/>
          </w:tcPr>
          <w:p w14:paraId="2FFC4B56" w14:textId="64009B7A" w:rsidR="00A11CA0" w:rsidRDefault="00A11CA0" w:rsidP="00A11CA0">
            <w:pPr>
              <w:jc w:val="center"/>
              <w:rPr>
                <w:rFonts w:ascii="GHEA Grapalat" w:hAnsi="GHEA Grapalat"/>
                <w:sz w:val="16"/>
              </w:rPr>
            </w:pPr>
            <w:r>
              <w:rPr>
                <w:rFonts w:ascii="GHEA Grapalat" w:hAnsi="GHEA Grapalat"/>
                <w:sz w:val="16"/>
              </w:rPr>
              <w:t>32</w:t>
            </w:r>
          </w:p>
        </w:tc>
        <w:tc>
          <w:tcPr>
            <w:tcW w:w="2700" w:type="dxa"/>
            <w:vAlign w:val="center"/>
          </w:tcPr>
          <w:p w14:paraId="2D01C0F4" w14:textId="77777777" w:rsidR="00A11CA0" w:rsidRDefault="00A11CA0" w:rsidP="00A11CA0">
            <w:pPr>
              <w:rPr>
                <w:rFonts w:ascii="Calibri" w:hAnsi="Calibri" w:cs="Calibri"/>
              </w:rPr>
            </w:pPr>
            <w:r>
              <w:rPr>
                <w:rFonts w:ascii="Calibri" w:hAnsi="Calibri" w:cs="Calibri"/>
              </w:rPr>
              <w:t>15911100</w:t>
            </w:r>
          </w:p>
          <w:p w14:paraId="7CE2EB25" w14:textId="77777777" w:rsidR="00A11CA0" w:rsidRDefault="00A11CA0" w:rsidP="00A11CA0">
            <w:pPr>
              <w:rPr>
                <w:rFonts w:ascii="Calibri" w:hAnsi="Calibri" w:cs="Calibri"/>
              </w:rPr>
            </w:pPr>
          </w:p>
        </w:tc>
        <w:tc>
          <w:tcPr>
            <w:tcW w:w="2520" w:type="dxa"/>
            <w:vAlign w:val="center"/>
          </w:tcPr>
          <w:p w14:paraId="2863E088" w14:textId="37542922" w:rsidR="00A11CA0" w:rsidRPr="00081EA2" w:rsidRDefault="00A11CA0" w:rsidP="00A11CA0">
            <w:pPr>
              <w:jc w:val="center"/>
              <w:rPr>
                <w:rFonts w:ascii="GHEA Grapalat" w:hAnsi="GHEA Grapalat" w:cs="Calibri"/>
                <w:color w:val="000000"/>
                <w:sz w:val="18"/>
                <w:szCs w:val="18"/>
              </w:rPr>
            </w:pPr>
            <w:r w:rsidRPr="00081EA2">
              <w:rPr>
                <w:rFonts w:ascii="GHEA Grapalat" w:hAnsi="GHEA Grapalat" w:cs="Calibri"/>
                <w:color w:val="000000"/>
                <w:sz w:val="18"/>
                <w:szCs w:val="18"/>
              </w:rPr>
              <w:t>Էթիլ սպիրտ</w:t>
            </w:r>
          </w:p>
        </w:tc>
        <w:tc>
          <w:tcPr>
            <w:tcW w:w="474" w:type="dxa"/>
          </w:tcPr>
          <w:p w14:paraId="1E577FD3" w14:textId="77777777" w:rsidR="00A11CA0" w:rsidRPr="00A71D81" w:rsidRDefault="00A11CA0" w:rsidP="00A11CA0">
            <w:pPr>
              <w:jc w:val="center"/>
              <w:rPr>
                <w:rFonts w:ascii="GHEA Grapalat" w:hAnsi="GHEA Grapalat"/>
                <w:sz w:val="20"/>
                <w:lang w:val="pt-BR"/>
              </w:rPr>
            </w:pPr>
          </w:p>
          <w:p w14:paraId="1DCF7355" w14:textId="77777777" w:rsidR="00A11CA0" w:rsidRPr="00A71D81" w:rsidRDefault="00A11CA0" w:rsidP="00A11CA0">
            <w:pPr>
              <w:jc w:val="center"/>
              <w:rPr>
                <w:rFonts w:ascii="GHEA Grapalat" w:hAnsi="GHEA Grapalat"/>
                <w:sz w:val="20"/>
                <w:lang w:val="pt-BR"/>
              </w:rPr>
            </w:pPr>
          </w:p>
          <w:p w14:paraId="1AA97F13" w14:textId="3A8847C4"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1935F369" w14:textId="77777777" w:rsidR="00A11CA0" w:rsidRPr="00A71D81" w:rsidRDefault="00A11CA0" w:rsidP="00A11CA0">
            <w:pPr>
              <w:jc w:val="center"/>
              <w:rPr>
                <w:rFonts w:ascii="GHEA Grapalat" w:hAnsi="GHEA Grapalat"/>
                <w:sz w:val="20"/>
                <w:lang w:val="pt-BR"/>
              </w:rPr>
            </w:pPr>
          </w:p>
          <w:p w14:paraId="45C7C861" w14:textId="77777777" w:rsidR="00A11CA0" w:rsidRPr="00A71D81" w:rsidRDefault="00A11CA0" w:rsidP="00A11CA0">
            <w:pPr>
              <w:jc w:val="center"/>
              <w:rPr>
                <w:rFonts w:ascii="GHEA Grapalat" w:hAnsi="GHEA Grapalat"/>
                <w:sz w:val="20"/>
                <w:lang w:val="pt-BR"/>
              </w:rPr>
            </w:pPr>
          </w:p>
          <w:p w14:paraId="737CC22F" w14:textId="1C5F04C9"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04475ACE" w14:textId="77777777" w:rsidR="00A11CA0" w:rsidRPr="00A71D81" w:rsidRDefault="00A11CA0" w:rsidP="00A11CA0">
            <w:pPr>
              <w:jc w:val="center"/>
              <w:rPr>
                <w:rFonts w:ascii="GHEA Grapalat" w:hAnsi="GHEA Grapalat"/>
                <w:sz w:val="20"/>
                <w:lang w:val="pt-BR"/>
              </w:rPr>
            </w:pPr>
          </w:p>
          <w:p w14:paraId="407344C3" w14:textId="77777777" w:rsidR="00A11CA0" w:rsidRPr="00A71D81" w:rsidRDefault="00A11CA0" w:rsidP="00A11CA0">
            <w:pPr>
              <w:jc w:val="center"/>
              <w:rPr>
                <w:rFonts w:ascii="GHEA Grapalat" w:hAnsi="GHEA Grapalat"/>
                <w:sz w:val="20"/>
                <w:lang w:val="pt-BR"/>
              </w:rPr>
            </w:pPr>
          </w:p>
          <w:p w14:paraId="14326D74" w14:textId="2121C1F6"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271ABB08" w14:textId="77777777" w:rsidR="00A11CA0" w:rsidRPr="00A71D81" w:rsidRDefault="00A11CA0" w:rsidP="00A11CA0">
            <w:pPr>
              <w:jc w:val="center"/>
              <w:rPr>
                <w:rFonts w:ascii="GHEA Grapalat" w:hAnsi="GHEA Grapalat"/>
                <w:sz w:val="20"/>
                <w:lang w:val="pt-BR"/>
              </w:rPr>
            </w:pPr>
          </w:p>
          <w:p w14:paraId="4785F261" w14:textId="77777777" w:rsidR="00A11CA0" w:rsidRPr="00A71D81" w:rsidRDefault="00A11CA0" w:rsidP="00A11CA0">
            <w:pPr>
              <w:jc w:val="center"/>
              <w:rPr>
                <w:rFonts w:ascii="GHEA Grapalat" w:hAnsi="GHEA Grapalat"/>
                <w:sz w:val="20"/>
                <w:lang w:val="pt-BR"/>
              </w:rPr>
            </w:pPr>
          </w:p>
          <w:p w14:paraId="6D9DAFAA" w14:textId="78B05039"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1F028482" w14:textId="77777777" w:rsidR="00A11CA0" w:rsidRPr="00A71D81" w:rsidRDefault="00A11CA0" w:rsidP="00A11CA0">
            <w:pPr>
              <w:jc w:val="center"/>
              <w:rPr>
                <w:rFonts w:ascii="GHEA Grapalat" w:hAnsi="GHEA Grapalat"/>
                <w:sz w:val="20"/>
                <w:lang w:val="pt-BR"/>
              </w:rPr>
            </w:pPr>
          </w:p>
          <w:p w14:paraId="3EA234FC" w14:textId="77777777" w:rsidR="00A11CA0" w:rsidRPr="00A71D81" w:rsidRDefault="00A11CA0" w:rsidP="00A11CA0">
            <w:pPr>
              <w:jc w:val="center"/>
              <w:rPr>
                <w:rFonts w:ascii="GHEA Grapalat" w:hAnsi="GHEA Grapalat"/>
                <w:sz w:val="20"/>
                <w:lang w:val="pt-BR"/>
              </w:rPr>
            </w:pPr>
          </w:p>
          <w:p w14:paraId="5568F342" w14:textId="6FD78581"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3A299D86" w14:textId="77777777" w:rsidR="00A11CA0" w:rsidRPr="00A71D81" w:rsidRDefault="00A11CA0" w:rsidP="00A11CA0">
            <w:pPr>
              <w:jc w:val="center"/>
              <w:rPr>
                <w:rFonts w:ascii="GHEA Grapalat" w:hAnsi="GHEA Grapalat"/>
                <w:sz w:val="20"/>
                <w:lang w:val="pt-BR"/>
              </w:rPr>
            </w:pPr>
          </w:p>
          <w:p w14:paraId="698CFAAA" w14:textId="77777777" w:rsidR="00A11CA0" w:rsidRPr="00A71D81" w:rsidRDefault="00A11CA0" w:rsidP="00A11CA0">
            <w:pPr>
              <w:jc w:val="center"/>
              <w:rPr>
                <w:rFonts w:ascii="GHEA Grapalat" w:hAnsi="GHEA Grapalat"/>
                <w:sz w:val="20"/>
                <w:lang w:val="pt-BR"/>
              </w:rPr>
            </w:pPr>
          </w:p>
          <w:p w14:paraId="36491766" w14:textId="6079358E"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250874B6" w14:textId="77777777" w:rsidR="00A11CA0" w:rsidRPr="00A71D81" w:rsidRDefault="00A11CA0" w:rsidP="00A11CA0">
            <w:pPr>
              <w:jc w:val="center"/>
              <w:rPr>
                <w:rFonts w:ascii="GHEA Grapalat" w:hAnsi="GHEA Grapalat"/>
                <w:sz w:val="20"/>
                <w:lang w:val="pt-BR"/>
              </w:rPr>
            </w:pPr>
          </w:p>
          <w:p w14:paraId="507221B7" w14:textId="77777777" w:rsidR="00A11CA0" w:rsidRPr="00A71D81" w:rsidRDefault="00A11CA0" w:rsidP="00A11CA0">
            <w:pPr>
              <w:jc w:val="center"/>
              <w:rPr>
                <w:rFonts w:ascii="GHEA Grapalat" w:hAnsi="GHEA Grapalat"/>
                <w:sz w:val="20"/>
                <w:lang w:val="pt-BR"/>
              </w:rPr>
            </w:pPr>
          </w:p>
          <w:p w14:paraId="2D137787" w14:textId="45843AC7"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7CCFC133" w14:textId="77777777" w:rsidR="00A11CA0" w:rsidRPr="00A71D81" w:rsidRDefault="00A11CA0" w:rsidP="00A11CA0">
            <w:pPr>
              <w:jc w:val="center"/>
              <w:rPr>
                <w:rFonts w:ascii="GHEA Grapalat" w:hAnsi="GHEA Grapalat"/>
                <w:sz w:val="20"/>
                <w:lang w:val="pt-BR"/>
              </w:rPr>
            </w:pPr>
          </w:p>
          <w:p w14:paraId="4933CAB9" w14:textId="77777777" w:rsidR="00A11CA0" w:rsidRPr="00A71D81" w:rsidRDefault="00A11CA0" w:rsidP="00A11CA0">
            <w:pPr>
              <w:jc w:val="center"/>
              <w:rPr>
                <w:rFonts w:ascii="GHEA Grapalat" w:hAnsi="GHEA Grapalat"/>
                <w:sz w:val="20"/>
                <w:lang w:val="pt-BR"/>
              </w:rPr>
            </w:pPr>
          </w:p>
          <w:p w14:paraId="5EDD36DB" w14:textId="62F4E529"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68083A72" w14:textId="77777777" w:rsidR="00A11CA0" w:rsidRPr="00A71D81" w:rsidRDefault="00A11CA0" w:rsidP="00A11CA0">
            <w:pPr>
              <w:jc w:val="center"/>
              <w:rPr>
                <w:rFonts w:ascii="GHEA Grapalat" w:hAnsi="GHEA Grapalat"/>
                <w:sz w:val="20"/>
                <w:lang w:val="pt-BR"/>
              </w:rPr>
            </w:pPr>
          </w:p>
          <w:p w14:paraId="1EB71E7A" w14:textId="77777777" w:rsidR="00A11CA0" w:rsidRPr="00A71D81" w:rsidRDefault="00A11CA0" w:rsidP="00A11CA0">
            <w:pPr>
              <w:jc w:val="center"/>
              <w:rPr>
                <w:rFonts w:ascii="GHEA Grapalat" w:hAnsi="GHEA Grapalat"/>
                <w:sz w:val="20"/>
                <w:lang w:val="pt-BR"/>
              </w:rPr>
            </w:pPr>
          </w:p>
          <w:p w14:paraId="678E4DF7" w14:textId="7218F9D8"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4335D745" w14:textId="77777777" w:rsidR="00A11CA0" w:rsidRPr="00A71D81" w:rsidRDefault="00A11CA0" w:rsidP="00A11CA0">
            <w:pPr>
              <w:jc w:val="center"/>
              <w:rPr>
                <w:rFonts w:ascii="GHEA Grapalat" w:hAnsi="GHEA Grapalat"/>
                <w:sz w:val="20"/>
                <w:lang w:val="pt-BR"/>
              </w:rPr>
            </w:pPr>
          </w:p>
          <w:p w14:paraId="03903907" w14:textId="77777777" w:rsidR="00A11CA0" w:rsidRPr="00A71D81" w:rsidRDefault="00A11CA0" w:rsidP="00A11CA0">
            <w:pPr>
              <w:jc w:val="center"/>
              <w:rPr>
                <w:rFonts w:ascii="GHEA Grapalat" w:hAnsi="GHEA Grapalat"/>
                <w:sz w:val="20"/>
                <w:lang w:val="pt-BR"/>
              </w:rPr>
            </w:pPr>
          </w:p>
          <w:p w14:paraId="5951F7D6" w14:textId="4EE8758B"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46F23195" w14:textId="77777777" w:rsidR="00A11CA0" w:rsidRPr="00A71D81" w:rsidRDefault="00A11CA0" w:rsidP="00A11CA0">
            <w:pPr>
              <w:jc w:val="center"/>
              <w:rPr>
                <w:rFonts w:ascii="GHEA Grapalat" w:hAnsi="GHEA Grapalat"/>
                <w:sz w:val="20"/>
                <w:lang w:val="pt-BR"/>
              </w:rPr>
            </w:pPr>
          </w:p>
          <w:p w14:paraId="54650409" w14:textId="77777777" w:rsidR="00A11CA0" w:rsidRPr="00A71D81" w:rsidRDefault="00A11CA0" w:rsidP="00A11CA0">
            <w:pPr>
              <w:jc w:val="center"/>
              <w:rPr>
                <w:rFonts w:ascii="GHEA Grapalat" w:hAnsi="GHEA Grapalat"/>
                <w:sz w:val="20"/>
                <w:lang w:val="pt-BR"/>
              </w:rPr>
            </w:pPr>
          </w:p>
          <w:p w14:paraId="389DB74A" w14:textId="42589E1E"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474" w:type="dxa"/>
          </w:tcPr>
          <w:p w14:paraId="5CB6BE5D" w14:textId="77777777" w:rsidR="00A11CA0" w:rsidRPr="00A71D81" w:rsidRDefault="00A11CA0" w:rsidP="00A11CA0">
            <w:pPr>
              <w:jc w:val="center"/>
              <w:rPr>
                <w:rFonts w:ascii="GHEA Grapalat" w:hAnsi="GHEA Grapalat"/>
                <w:sz w:val="20"/>
                <w:lang w:val="pt-BR"/>
              </w:rPr>
            </w:pPr>
          </w:p>
          <w:p w14:paraId="69B1CAFA" w14:textId="77777777" w:rsidR="00A11CA0" w:rsidRPr="00A71D81" w:rsidRDefault="00A11CA0" w:rsidP="00A11CA0">
            <w:pPr>
              <w:jc w:val="center"/>
              <w:rPr>
                <w:rFonts w:ascii="GHEA Grapalat" w:hAnsi="GHEA Grapalat"/>
                <w:sz w:val="20"/>
                <w:lang w:val="pt-BR"/>
              </w:rPr>
            </w:pPr>
          </w:p>
          <w:p w14:paraId="158D76F7" w14:textId="64C4C6D0"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c>
          <w:tcPr>
            <w:tcW w:w="1963" w:type="dxa"/>
          </w:tcPr>
          <w:p w14:paraId="6C0C0C46" w14:textId="77777777" w:rsidR="00A11CA0" w:rsidRPr="00A71D81" w:rsidRDefault="00A11CA0" w:rsidP="00A11CA0">
            <w:pPr>
              <w:jc w:val="center"/>
              <w:rPr>
                <w:rFonts w:ascii="GHEA Grapalat" w:hAnsi="GHEA Grapalat"/>
                <w:sz w:val="20"/>
                <w:lang w:val="pt-BR"/>
              </w:rPr>
            </w:pPr>
          </w:p>
          <w:p w14:paraId="253FDD28" w14:textId="77777777" w:rsidR="00A11CA0" w:rsidRPr="00A71D81" w:rsidRDefault="00A11CA0" w:rsidP="00A11CA0">
            <w:pPr>
              <w:jc w:val="center"/>
              <w:rPr>
                <w:rFonts w:ascii="GHEA Grapalat" w:hAnsi="GHEA Grapalat"/>
                <w:sz w:val="20"/>
                <w:lang w:val="pt-BR"/>
              </w:rPr>
            </w:pPr>
          </w:p>
          <w:p w14:paraId="6F19967A" w14:textId="1E140799" w:rsidR="00A11CA0" w:rsidRPr="00A71D81" w:rsidRDefault="00A11CA0" w:rsidP="00A11CA0">
            <w:pPr>
              <w:jc w:val="center"/>
              <w:rPr>
                <w:rFonts w:ascii="GHEA Grapalat" w:hAnsi="GHEA Grapalat"/>
                <w:sz w:val="20"/>
                <w:lang w:val="pt-BR"/>
              </w:rPr>
            </w:pPr>
            <w:r w:rsidRPr="00A71D81">
              <w:rPr>
                <w:rFonts w:ascii="GHEA Grapalat" w:hAnsi="GHEA Grapalat"/>
                <w:sz w:val="20"/>
                <w:lang w:val="pt-BR"/>
              </w:rPr>
              <w:t>... %</w:t>
            </w:r>
          </w:p>
        </w:tc>
      </w:tr>
    </w:tbl>
    <w:p w14:paraId="628A6707" w14:textId="77777777" w:rsidR="00071D1C" w:rsidRPr="00A71D81" w:rsidRDefault="00071D1C" w:rsidP="00EF3662">
      <w:pPr>
        <w:rPr>
          <w:rFonts w:ascii="GHEA Grapalat" w:hAnsi="GHEA Grapalat"/>
          <w:i/>
          <w:sz w:val="18"/>
          <w:szCs w:val="18"/>
        </w:rPr>
      </w:pPr>
    </w:p>
    <w:p w14:paraId="729F5247" w14:textId="77777777" w:rsidR="00071D1C" w:rsidRPr="00A71D81" w:rsidRDefault="00071D1C" w:rsidP="00EF3662">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w:t>
      </w:r>
      <w:r w:rsidR="00700C81" w:rsidRPr="00A71D81">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65246CB8" w14:textId="77777777" w:rsidR="00071D1C" w:rsidRPr="00A71D81" w:rsidRDefault="00071D1C" w:rsidP="00EF3662">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416BC3A8" w14:textId="77777777" w:rsidR="00071D1C" w:rsidRPr="00A71D81" w:rsidRDefault="00071D1C" w:rsidP="00EF3662">
      <w:pPr>
        <w:jc w:val="center"/>
        <w:rPr>
          <w:rFonts w:ascii="GHEA Grapalat" w:hAnsi="GHEA Grapalat"/>
          <w:sz w:val="20"/>
          <w:lang w:val="es-ES"/>
        </w:rPr>
      </w:pPr>
    </w:p>
    <w:p w14:paraId="5E3DE4B0" w14:textId="77777777"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26A92C5B" w14:textId="77777777" w:rsidTr="00E22E51">
        <w:trPr>
          <w:jc w:val="center"/>
        </w:trPr>
        <w:tc>
          <w:tcPr>
            <w:tcW w:w="4536" w:type="dxa"/>
          </w:tcPr>
          <w:p w14:paraId="077B19EB"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189E0804" w14:textId="77777777" w:rsidR="00071D1C" w:rsidRPr="00A71D81" w:rsidRDefault="00071D1C" w:rsidP="00EF3662">
            <w:pPr>
              <w:rPr>
                <w:rFonts w:ascii="GHEA Grapalat" w:hAnsi="GHEA Grapalat"/>
                <w:sz w:val="22"/>
                <w:szCs w:val="22"/>
                <w:lang w:val="ru-RU"/>
              </w:rPr>
            </w:pPr>
          </w:p>
          <w:p w14:paraId="01A64B69" w14:textId="77777777" w:rsidR="00071D1C" w:rsidRPr="00A71D81" w:rsidRDefault="00071D1C" w:rsidP="00EF3662">
            <w:pPr>
              <w:rPr>
                <w:rFonts w:ascii="GHEA Grapalat" w:hAnsi="GHEA Grapalat"/>
                <w:lang w:val="ru-RU"/>
              </w:rPr>
            </w:pPr>
          </w:p>
          <w:p w14:paraId="63A7B955"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7DE8F1"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5D5E3C8B"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034575EB" w14:textId="77777777" w:rsidR="00071D1C" w:rsidRPr="00A71D81" w:rsidRDefault="00071D1C" w:rsidP="00EF3662">
            <w:pPr>
              <w:jc w:val="center"/>
              <w:rPr>
                <w:rFonts w:ascii="GHEA Grapalat" w:hAnsi="GHEA Grapalat"/>
                <w:lang w:val="ru-RU"/>
              </w:rPr>
            </w:pPr>
          </w:p>
        </w:tc>
        <w:tc>
          <w:tcPr>
            <w:tcW w:w="4343" w:type="dxa"/>
          </w:tcPr>
          <w:p w14:paraId="1AC96E8C"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3CA2B0DA" w14:textId="77777777" w:rsidR="00071D1C" w:rsidRPr="00A71D81" w:rsidRDefault="00071D1C" w:rsidP="00EF3662">
            <w:pPr>
              <w:jc w:val="center"/>
              <w:rPr>
                <w:rFonts w:ascii="GHEA Grapalat" w:hAnsi="GHEA Grapalat"/>
                <w:lang w:val="ru-RU"/>
              </w:rPr>
            </w:pPr>
          </w:p>
          <w:p w14:paraId="48676A52" w14:textId="77777777" w:rsidR="00071D1C" w:rsidRPr="00A71D81" w:rsidRDefault="00071D1C" w:rsidP="00EF3662">
            <w:pPr>
              <w:jc w:val="center"/>
              <w:rPr>
                <w:rFonts w:ascii="GHEA Grapalat" w:hAnsi="GHEA Grapalat"/>
                <w:lang w:val="ru-RU"/>
              </w:rPr>
            </w:pPr>
          </w:p>
          <w:p w14:paraId="42669E6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75D8EF9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E6BBFC8"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A71D81" w:rsidRDefault="00071D1C" w:rsidP="00EF3662">
      <w:pPr>
        <w:jc w:val="right"/>
        <w:rPr>
          <w:rFonts w:ascii="GHEA Grapalat" w:hAnsi="GHEA Grapalat"/>
          <w:i/>
          <w:sz w:val="18"/>
        </w:rPr>
      </w:pPr>
      <w:r w:rsidRPr="00A71D81">
        <w:rPr>
          <w:rFonts w:ascii="GHEA Grapalat" w:hAnsi="GHEA Grapalat"/>
          <w:i/>
          <w:sz w:val="18"/>
          <w:lang w:val="hy-AM"/>
        </w:rPr>
        <w:t xml:space="preserve">Հավելված N </w:t>
      </w:r>
      <w:r w:rsidRPr="00A71D81">
        <w:rPr>
          <w:rFonts w:ascii="GHEA Grapalat" w:hAnsi="GHEA Grapalat"/>
          <w:i/>
          <w:sz w:val="18"/>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5E79CB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2174B2BD" w14:textId="77777777" w:rsidR="00071D1C" w:rsidRPr="00A71D81" w:rsidRDefault="00071D1C" w:rsidP="00EF3662">
      <w:pPr>
        <w:ind w:left="-142" w:firstLine="142"/>
        <w:jc w:val="center"/>
        <w:rPr>
          <w:rFonts w:ascii="GHEA Grapalat" w:hAnsi="GHEA Grapalat" w:cs="Sylfaen"/>
          <w:b/>
        </w:rPr>
      </w:pPr>
    </w:p>
    <w:p w14:paraId="14F9B95B" w14:textId="77777777" w:rsidR="0038400D" w:rsidRPr="00A71D81" w:rsidRDefault="0038400D" w:rsidP="00EF3662">
      <w:pPr>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066403"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BodyTextIndent"/>
        <w:spacing w:line="240" w:lineRule="auto"/>
        <w:ind w:firstLine="0"/>
        <w:jc w:val="center"/>
        <w:rPr>
          <w:b/>
          <w:bCs/>
          <w:iCs/>
          <w:lang w:val="es-ES"/>
        </w:rPr>
      </w:pPr>
    </w:p>
    <w:p w14:paraId="235FE3F3" w14:textId="77777777" w:rsidR="0038400D" w:rsidRPr="00A71D81" w:rsidRDefault="0038400D" w:rsidP="0038400D">
      <w:pPr>
        <w:pStyle w:val="BodyTextIndent"/>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BodyTextIndent"/>
        <w:spacing w:line="240" w:lineRule="auto"/>
        <w:ind w:firstLine="0"/>
        <w:rPr>
          <w:iCs/>
          <w:lang w:val="es-ES"/>
        </w:rPr>
      </w:pPr>
    </w:p>
    <w:p w14:paraId="3712408D"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14:paraId="505292A3" w14:textId="77777777"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կողմը  </w:t>
      </w:r>
      <w:r w:rsidRPr="00A71D81">
        <w:rPr>
          <w:rFonts w:ascii="GHEA Grapalat" w:hAnsi="GHEA Grapalat"/>
          <w:iCs/>
          <w:color w:val="000000"/>
          <w:sz w:val="21"/>
          <w:szCs w:val="21"/>
        </w:rPr>
        <w:t>մատակարարել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14:paraId="62373D31"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14:paraId="5C313455"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14:paraId="66B17A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NormalWeb"/>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4ECBF50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r w:rsidRPr="00A71D81">
        <w:rPr>
          <w:rFonts w:ascii="GHEA Grapalat" w:hAnsi="GHEA Grapalat" w:cs="Sylfaen"/>
          <w:bCs/>
          <w:sz w:val="18"/>
          <w:szCs w:val="18"/>
        </w:rPr>
        <w:t xml:space="preserve">պայմանագրի արդյունքը Գնորդին հանձնելու փաստը ֆիքսելու վերաբերյալ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3D38B4DA"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p>
    <w:p w14:paraId="6EC2F634" w14:textId="1F3E9F80"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 xml:space="preserve">            Վաճառողի անվանումը</w:t>
      </w:r>
      <w:r w:rsidRPr="00A71D81">
        <w:rPr>
          <w:rFonts w:ascii="GHEA Grapalat" w:hAnsi="GHEA Grapalat" w:cs="Sylfaen"/>
          <w:sz w:val="12"/>
          <w:szCs w:val="16"/>
        </w:rPr>
        <w:tab/>
      </w:r>
    </w:p>
    <w:p w14:paraId="486C1B75" w14:textId="37B09A62"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p>
    <w:p w14:paraId="76662700" w14:textId="05D967D2"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t xml:space="preserve">      պայմանագրի համարը</w:t>
      </w:r>
    </w:p>
    <w:p w14:paraId="47F3207D" w14:textId="00709618"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հայտը նախագծած ներկայացուցիչ`</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943598D" w14:textId="77777777" w:rsidR="00071D1C" w:rsidRPr="00AE2768" w:rsidRDefault="00071D1C" w:rsidP="00EF3662">
      <w:pPr>
        <w:ind w:left="-142" w:firstLine="142"/>
        <w:jc w:val="center"/>
        <w:rPr>
          <w:rFonts w:ascii="GHEA Grapalat" w:hAnsi="GHEA Grapalat" w:cs="Sylfaen"/>
          <w:b/>
        </w:rPr>
      </w:pPr>
    </w:p>
    <w:p w14:paraId="37CF58AE" w14:textId="77777777" w:rsidR="00071D1C" w:rsidRPr="00AE2768" w:rsidRDefault="00071D1C" w:rsidP="00EF3662">
      <w:pPr>
        <w:ind w:left="-142" w:firstLine="142"/>
        <w:jc w:val="center"/>
        <w:rPr>
          <w:rFonts w:ascii="GHEA Grapalat" w:hAnsi="GHEA Grapalat" w:cs="Sylfaen"/>
          <w:b/>
        </w:rPr>
      </w:pPr>
    </w:p>
    <w:p w14:paraId="2889D89D" w14:textId="77777777" w:rsidR="00536BFB" w:rsidRPr="00AE2768" w:rsidRDefault="00536BFB" w:rsidP="00EF3662">
      <w:pPr>
        <w:rPr>
          <w:rFonts w:ascii="GHEA Grapalat" w:hAnsi="GHEA Grapalat"/>
          <w:sz w:val="20"/>
          <w:lang w:val="hy-AM"/>
        </w:rPr>
      </w:pPr>
    </w:p>
    <w:p w14:paraId="4B47CADD" w14:textId="77777777" w:rsidR="00057264" w:rsidRPr="00AE2768" w:rsidRDefault="00057264" w:rsidP="00EF3662">
      <w:pPr>
        <w:ind w:left="-142" w:firstLine="142"/>
        <w:jc w:val="center"/>
        <w:rPr>
          <w:rFonts w:ascii="GHEA Grapalat" w:hAnsi="GHEA Grapalat" w:cs="Sylfaen"/>
          <w:b/>
        </w:rPr>
        <w:sectPr w:rsidR="00057264" w:rsidRPr="00AE2768" w:rsidSect="00536BFB">
          <w:footnotePr>
            <w:pos w:val="beneathText"/>
          </w:footnotePr>
          <w:pgSz w:w="11906" w:h="16838" w:code="9"/>
          <w:pgMar w:top="720" w:right="662" w:bottom="533" w:left="1138" w:header="562" w:footer="562" w:gutter="0"/>
          <w:cols w:space="720"/>
        </w:sectPr>
      </w:pPr>
    </w:p>
    <w:p w14:paraId="1C3E533C" w14:textId="77777777" w:rsidR="00B2572B" w:rsidRPr="00131E9C" w:rsidRDefault="00B2572B" w:rsidP="00383BC3">
      <w:pPr>
        <w:pStyle w:val="BodyTextIndent"/>
        <w:spacing w:line="240" w:lineRule="auto"/>
        <w:jc w:val="right"/>
        <w:rPr>
          <w:rFonts w:ascii="GHEA Grapalat" w:hAnsi="GHEA Grapalat" w:cs="GHEA Grapalat"/>
          <w:sz w:val="22"/>
          <w:szCs w:val="22"/>
          <w:lang w:val="hy-AM"/>
        </w:rPr>
      </w:pPr>
    </w:p>
    <w:sectPr w:rsidR="00B2572B" w:rsidRPr="00131E9C" w:rsidSect="00383BC3">
      <w:pgSz w:w="16838" w:h="11906" w:orient="landscape" w:code="9"/>
      <w:pgMar w:top="1138" w:right="720" w:bottom="662" w:left="533"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034C7A" w14:textId="77777777" w:rsidR="008A5522" w:rsidRDefault="008A5522">
      <w:r>
        <w:separator/>
      </w:r>
    </w:p>
  </w:endnote>
  <w:endnote w:type="continuationSeparator" w:id="0">
    <w:p w14:paraId="648B2C45" w14:textId="77777777" w:rsidR="008A5522" w:rsidRDefault="008A5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GHEA Mariam">
    <w:altName w:val="Times New Roman"/>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3D0DE8" w14:textId="77777777" w:rsidR="008A5522" w:rsidRDefault="008A5522">
      <w:r>
        <w:separator/>
      </w:r>
    </w:p>
  </w:footnote>
  <w:footnote w:type="continuationSeparator" w:id="0">
    <w:p w14:paraId="52A4CE92" w14:textId="77777777" w:rsidR="008A5522" w:rsidRDefault="008A5522">
      <w:r>
        <w:continuationSeparator/>
      </w:r>
    </w:p>
  </w:footnote>
  <w:footnote w:id="1">
    <w:p w14:paraId="25D7C28F" w14:textId="77777777" w:rsidR="00081EA2" w:rsidRPr="006D2E03" w:rsidRDefault="00081EA2" w:rsidP="006C1D25">
      <w:pPr>
        <w:pStyle w:val="FootnoteText"/>
        <w:jc w:val="both"/>
        <w:rPr>
          <w:rFonts w:ascii="GHEA Grapalat" w:hAnsi="GHEA Grapalat" w:cs="Sylfaen"/>
          <w:i/>
          <w:sz w:val="16"/>
          <w:szCs w:val="16"/>
          <w:lang w:val="af-ZA"/>
        </w:rPr>
      </w:pPr>
      <w:r w:rsidRPr="006265F4">
        <w:rPr>
          <w:rStyle w:val="FootnoteReference"/>
        </w:rPr>
        <w:footnoteRef/>
      </w:r>
      <w:r w:rsidRPr="006265F4">
        <w:t xml:space="preserve"> </w:t>
      </w:r>
      <w:r w:rsidRPr="006265F4">
        <w:rPr>
          <w:rFonts w:ascii="GHEA Grapalat" w:hAnsi="GHEA Grapalat" w:cs="Sylfaen"/>
          <w:i/>
          <w:sz w:val="16"/>
          <w:szCs w:val="16"/>
          <w:lang w:val="en-US"/>
        </w:rPr>
        <w:t>Կետը</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ինչպես</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նաև</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w:t>
      </w:r>
      <w:r w:rsidRPr="006D2E03">
        <w:rPr>
          <w:rFonts w:ascii="GHEA Grapalat" w:hAnsi="GHEA Grapalat" w:cs="Sylfaen"/>
          <w:i/>
          <w:sz w:val="16"/>
          <w:szCs w:val="16"/>
          <w:lang w:val="af-ZA"/>
        </w:rPr>
        <w:t xml:space="preserve"> 1-</w:t>
      </w:r>
      <w:r w:rsidRPr="006265F4">
        <w:rPr>
          <w:rFonts w:ascii="GHEA Grapalat" w:hAnsi="GHEA Grapalat" w:cs="Sylfaen"/>
          <w:i/>
          <w:sz w:val="16"/>
          <w:szCs w:val="16"/>
          <w:lang w:val="en-US"/>
        </w:rPr>
        <w:t>ին</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w:t>
      </w:r>
      <w:r w:rsidRPr="006D2E03">
        <w:rPr>
          <w:rFonts w:ascii="GHEA Grapalat" w:hAnsi="GHEA Grapalat" w:cs="Sylfaen"/>
          <w:i/>
          <w:sz w:val="16"/>
          <w:szCs w:val="16"/>
          <w:lang w:val="af-ZA"/>
        </w:rPr>
        <w:t xml:space="preserve"> 7-</w:t>
      </w:r>
      <w:r w:rsidRPr="006265F4">
        <w:rPr>
          <w:rFonts w:ascii="GHEA Grapalat" w:hAnsi="GHEA Grapalat" w:cs="Sylfaen"/>
          <w:i/>
          <w:sz w:val="16"/>
          <w:szCs w:val="16"/>
          <w:lang w:val="en-US"/>
        </w:rPr>
        <w:t>րդ</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բաժինը</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հրավերից</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հանվում</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եթե՝</w:t>
      </w:r>
    </w:p>
    <w:p w14:paraId="614FA35E" w14:textId="77777777" w:rsidR="00081EA2" w:rsidRPr="008C7473" w:rsidRDefault="00081EA2" w:rsidP="006C1D25">
      <w:pPr>
        <w:pStyle w:val="FootnoteText"/>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ընթացակարգը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կազմակերպվում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Գնումների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ՀՀ</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օրենքի</w:t>
      </w:r>
      <w:r w:rsidRPr="008C7473">
        <w:rPr>
          <w:rFonts w:ascii="GHEA Grapalat" w:hAnsi="GHEA Grapalat" w:cs="Sylfaen"/>
          <w:i/>
          <w:sz w:val="16"/>
          <w:szCs w:val="16"/>
          <w:lang w:val="af-ZA"/>
        </w:rPr>
        <w:t xml:space="preserve"> 15-</w:t>
      </w:r>
      <w:r w:rsidRPr="006265F4">
        <w:rPr>
          <w:rFonts w:ascii="GHEA Grapalat" w:hAnsi="GHEA Grapalat" w:cs="Sylfaen"/>
          <w:i/>
          <w:sz w:val="16"/>
          <w:szCs w:val="16"/>
          <w:lang w:val="en-US"/>
        </w:rPr>
        <w:t>րդ</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հոդվածի</w:t>
      </w:r>
      <w:r w:rsidRPr="008C7473">
        <w:rPr>
          <w:rFonts w:ascii="GHEA Grapalat" w:hAnsi="GHEA Grapalat" w:cs="Sylfaen"/>
          <w:i/>
          <w:sz w:val="16"/>
          <w:szCs w:val="16"/>
          <w:lang w:val="af-ZA"/>
        </w:rPr>
        <w:t xml:space="preserve"> 6-</w:t>
      </w:r>
      <w:r w:rsidRPr="006265F4">
        <w:rPr>
          <w:rFonts w:ascii="GHEA Grapalat" w:hAnsi="GHEA Grapalat" w:cs="Sylfaen"/>
          <w:i/>
          <w:sz w:val="16"/>
          <w:szCs w:val="16"/>
          <w:lang w:val="en-US"/>
        </w:rPr>
        <w:t>րդ</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հիման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վրա</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բացառությամբ</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այն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դեպքի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երբ</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ընթացակարգը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կազմակերպելու</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համար</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անհրաժեշտ</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հաստատվելու</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օրվա</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դրությամբ</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նախատեսված</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ֆինանսական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միջոցների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չափը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գերազանցում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8C7473">
        <w:rPr>
          <w:rFonts w:ascii="GHEA Grapalat" w:hAnsi="GHEA Grapalat" w:cs="Sylfaen"/>
          <w:i/>
          <w:sz w:val="16"/>
          <w:szCs w:val="16"/>
          <w:lang w:val="af-ZA"/>
        </w:rPr>
        <w:t xml:space="preserve"> </w:t>
      </w:r>
      <w:r>
        <w:rPr>
          <w:rFonts w:ascii="GHEA Grapalat" w:hAnsi="GHEA Grapalat" w:cs="Sylfaen"/>
          <w:i/>
          <w:sz w:val="16"/>
          <w:szCs w:val="16"/>
          <w:lang w:val="hy-AM"/>
        </w:rPr>
        <w:t>25</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մլն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ՀՀ</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դրամը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և</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կնքվելիք</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պայմանագրի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ամբողջական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կատարման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համար</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հետագայում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ևս</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պահանջվելու</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են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ֆինանսական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միջոցներ</w:t>
      </w:r>
      <w:r w:rsidRPr="008C7473">
        <w:rPr>
          <w:rFonts w:ascii="GHEA Grapalat" w:hAnsi="GHEA Grapalat" w:cs="Sylfaen"/>
          <w:i/>
          <w:sz w:val="16"/>
          <w:szCs w:val="16"/>
          <w:lang w:val="af-ZA"/>
        </w:rPr>
        <w:t>.</w:t>
      </w:r>
    </w:p>
    <w:p w14:paraId="473B2890" w14:textId="77777777" w:rsidR="00081EA2" w:rsidRPr="008C7473" w:rsidRDefault="00081EA2" w:rsidP="006C1D25">
      <w:pPr>
        <w:pStyle w:val="FootnoteText"/>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հայտով</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տվյալ</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ընթացակարգի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շրջանակում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գնվելիք</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ապրանքի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գինը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չի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գերազանցում</w:t>
      </w:r>
      <w:r w:rsidRPr="008C7473">
        <w:rPr>
          <w:rFonts w:ascii="GHEA Grapalat" w:hAnsi="GHEA Grapalat" w:cs="Sylfaen"/>
          <w:i/>
          <w:sz w:val="16"/>
          <w:szCs w:val="16"/>
          <w:lang w:val="af-ZA"/>
        </w:rPr>
        <w:t xml:space="preserve"> </w:t>
      </w:r>
      <w:r>
        <w:rPr>
          <w:rFonts w:ascii="GHEA Grapalat" w:hAnsi="GHEA Grapalat" w:cs="Sylfaen"/>
          <w:i/>
          <w:sz w:val="16"/>
          <w:szCs w:val="16"/>
          <w:lang w:val="hy-AM"/>
        </w:rPr>
        <w:t>25</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մլն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ՀՀ</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դրամը</w:t>
      </w:r>
      <w:r w:rsidRPr="008C7473">
        <w:rPr>
          <w:rFonts w:ascii="GHEA Grapalat" w:hAnsi="GHEA Grapalat" w:cs="Sylfaen"/>
          <w:i/>
          <w:sz w:val="16"/>
          <w:szCs w:val="16"/>
          <w:lang w:val="af-ZA"/>
        </w:rPr>
        <w:t>.</w:t>
      </w:r>
    </w:p>
    <w:p w14:paraId="438FE6DE" w14:textId="77777777" w:rsidR="00081EA2" w:rsidRPr="008C7473" w:rsidRDefault="00081EA2" w:rsidP="006C1D25">
      <w:pPr>
        <w:pStyle w:val="FootnoteText"/>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գնումն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իրականացվում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հրատապության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հիմքով</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պայմանավորված</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մեկ</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անձից</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ձևով</w:t>
      </w:r>
      <w:r w:rsidRPr="008C7473">
        <w:rPr>
          <w:rFonts w:ascii="GHEA Grapalat" w:hAnsi="GHEA Grapalat" w:cs="Sylfaen"/>
          <w:i/>
          <w:sz w:val="16"/>
          <w:szCs w:val="16"/>
          <w:lang w:val="af-ZA"/>
        </w:rPr>
        <w:t>:</w:t>
      </w:r>
    </w:p>
    <w:p w14:paraId="0298A23A" w14:textId="77777777" w:rsidR="00081EA2" w:rsidRPr="008C7473" w:rsidRDefault="00081EA2" w:rsidP="006C1D25">
      <w:pPr>
        <w:pStyle w:val="FootnoteText"/>
        <w:jc w:val="both"/>
        <w:rPr>
          <w:lang w:val="af-ZA"/>
        </w:rPr>
      </w:pPr>
      <w:r w:rsidRPr="006265F4">
        <w:rPr>
          <w:rFonts w:ascii="GHEA Grapalat" w:hAnsi="GHEA Grapalat" w:cs="Sylfaen"/>
          <w:i/>
          <w:sz w:val="16"/>
          <w:szCs w:val="16"/>
          <w:lang w:val="en-US"/>
        </w:rPr>
        <w:t>Սույն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պայմանի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կիրառման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դեպքում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խմբագրվում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են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կետերը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բաժինները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և</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դրանց</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կատարված</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հյղումները</w:t>
      </w:r>
      <w:r w:rsidRPr="008C7473">
        <w:rPr>
          <w:rFonts w:ascii="GHEA Grapalat" w:hAnsi="GHEA Grapalat" w:cs="Sylfaen"/>
          <w:i/>
          <w:sz w:val="16"/>
          <w:szCs w:val="16"/>
          <w:lang w:val="af-ZA"/>
        </w:rPr>
        <w:t>:</w:t>
      </w:r>
    </w:p>
  </w:footnote>
  <w:footnote w:id="2">
    <w:p w14:paraId="34943ACD" w14:textId="77777777" w:rsidR="00081EA2" w:rsidRPr="00762340" w:rsidRDefault="00081EA2" w:rsidP="00EA4B24">
      <w:pPr>
        <w:pStyle w:val="FootnoteText"/>
        <w:rPr>
          <w:rFonts w:ascii="Calibri" w:hAnsi="Calibri"/>
        </w:rPr>
      </w:pPr>
      <w:r w:rsidRPr="005F0CA9">
        <w:rPr>
          <w:rFonts w:ascii="GHEA Grapalat" w:hAnsi="GHEA Grapalat" w:cs="Sylfaen"/>
          <w:i/>
          <w:sz w:val="16"/>
          <w:szCs w:val="16"/>
          <w:lang w:val="en-US"/>
        </w:rPr>
        <w:footnoteRef/>
      </w:r>
      <w:r w:rsidRPr="008C7473">
        <w:rPr>
          <w:rFonts w:ascii="GHEA Grapalat" w:hAnsi="GHEA Grapalat" w:cs="Sylfaen"/>
          <w:i/>
          <w:sz w:val="16"/>
          <w:szCs w:val="16"/>
          <w:lang w:val="af-ZA"/>
        </w:rPr>
        <w:t xml:space="preserve">.1 </w:t>
      </w:r>
      <w:r w:rsidRPr="005F0CA9">
        <w:rPr>
          <w:rFonts w:ascii="GHEA Grapalat" w:hAnsi="GHEA Grapalat" w:cs="Sylfaen"/>
          <w:i/>
          <w:sz w:val="16"/>
          <w:szCs w:val="16"/>
          <w:lang w:val="en-US"/>
        </w:rPr>
        <w:t>Եթե</w:t>
      </w:r>
      <w:r w:rsidRPr="008C7473">
        <w:rPr>
          <w:rFonts w:ascii="GHEA Grapalat" w:hAnsi="GHEA Grapalat" w:cs="Sylfaen"/>
          <w:i/>
          <w:sz w:val="16"/>
          <w:szCs w:val="16"/>
          <w:lang w:val="af-ZA"/>
        </w:rPr>
        <w:t xml:space="preserve"> </w:t>
      </w:r>
      <w:r w:rsidRPr="005F0CA9">
        <w:rPr>
          <w:rFonts w:ascii="GHEA Grapalat" w:hAnsi="GHEA Grapalat" w:cs="Sylfaen"/>
          <w:i/>
          <w:sz w:val="16"/>
          <w:szCs w:val="16"/>
          <w:lang w:val="en-US"/>
        </w:rPr>
        <w:t>գնման</w:t>
      </w:r>
      <w:r w:rsidRPr="008C7473">
        <w:rPr>
          <w:rFonts w:ascii="GHEA Grapalat" w:hAnsi="GHEA Grapalat" w:cs="Sylfaen"/>
          <w:i/>
          <w:sz w:val="16"/>
          <w:szCs w:val="16"/>
          <w:lang w:val="af-ZA"/>
        </w:rPr>
        <w:t xml:space="preserve"> </w:t>
      </w:r>
      <w:r w:rsidRPr="005F0CA9">
        <w:rPr>
          <w:rFonts w:ascii="GHEA Grapalat" w:hAnsi="GHEA Grapalat" w:cs="Sylfaen"/>
          <w:i/>
          <w:sz w:val="16"/>
          <w:szCs w:val="16"/>
          <w:lang w:val="en-US"/>
        </w:rPr>
        <w:t>հայտով</w:t>
      </w:r>
      <w:r w:rsidRPr="008C7473">
        <w:rPr>
          <w:rFonts w:ascii="GHEA Grapalat" w:hAnsi="GHEA Grapalat" w:cs="Sylfaen"/>
          <w:i/>
          <w:sz w:val="16"/>
          <w:szCs w:val="16"/>
          <w:lang w:val="af-ZA"/>
        </w:rPr>
        <w:t xml:space="preserve"> </w:t>
      </w:r>
      <w:r w:rsidRPr="005F0CA9">
        <w:rPr>
          <w:rFonts w:ascii="GHEA Grapalat" w:hAnsi="GHEA Grapalat" w:cs="Sylfaen"/>
          <w:i/>
          <w:sz w:val="16"/>
          <w:szCs w:val="16"/>
          <w:lang w:val="en-US"/>
        </w:rPr>
        <w:t>տվյալ</w:t>
      </w:r>
      <w:r w:rsidRPr="008C7473">
        <w:rPr>
          <w:rFonts w:ascii="GHEA Grapalat" w:hAnsi="GHEA Grapalat" w:cs="Sylfaen"/>
          <w:i/>
          <w:sz w:val="16"/>
          <w:szCs w:val="16"/>
          <w:lang w:val="af-ZA"/>
        </w:rPr>
        <w:t xml:space="preserve"> </w:t>
      </w:r>
      <w:r w:rsidRPr="005F0CA9">
        <w:rPr>
          <w:rFonts w:ascii="GHEA Grapalat" w:hAnsi="GHEA Grapalat" w:cs="Sylfaen"/>
          <w:i/>
          <w:sz w:val="16"/>
          <w:szCs w:val="16"/>
          <w:lang w:val="en-US"/>
        </w:rPr>
        <w:t>ընթացակարգի</w:t>
      </w:r>
      <w:r w:rsidRPr="008C7473">
        <w:rPr>
          <w:rFonts w:ascii="GHEA Grapalat" w:hAnsi="GHEA Grapalat" w:cs="Sylfaen"/>
          <w:i/>
          <w:sz w:val="16"/>
          <w:szCs w:val="16"/>
          <w:lang w:val="af-ZA"/>
        </w:rPr>
        <w:t xml:space="preserve"> </w:t>
      </w:r>
      <w:r w:rsidRPr="005F0CA9">
        <w:rPr>
          <w:rFonts w:ascii="GHEA Grapalat" w:hAnsi="GHEA Grapalat" w:cs="Sylfaen"/>
          <w:i/>
          <w:sz w:val="16"/>
          <w:szCs w:val="16"/>
          <w:lang w:val="en-US"/>
        </w:rPr>
        <w:t>շրջանակում</w:t>
      </w:r>
      <w:r w:rsidRPr="008C7473">
        <w:rPr>
          <w:rFonts w:ascii="GHEA Grapalat" w:hAnsi="GHEA Grapalat" w:cs="Sylfaen"/>
          <w:i/>
          <w:sz w:val="16"/>
          <w:szCs w:val="16"/>
          <w:lang w:val="af-ZA"/>
        </w:rPr>
        <w:t xml:space="preserve"> </w:t>
      </w:r>
      <w:r w:rsidRPr="005F0CA9">
        <w:rPr>
          <w:rFonts w:ascii="GHEA Grapalat" w:hAnsi="GHEA Grapalat" w:cs="Sylfaen"/>
          <w:i/>
          <w:sz w:val="16"/>
          <w:szCs w:val="16"/>
          <w:lang w:val="en-US"/>
        </w:rPr>
        <w:t>գնվելիք</w:t>
      </w:r>
      <w:r w:rsidRPr="008C7473">
        <w:rPr>
          <w:rFonts w:ascii="GHEA Grapalat" w:hAnsi="GHEA Grapalat" w:cs="Sylfaen"/>
          <w:i/>
          <w:sz w:val="16"/>
          <w:szCs w:val="16"/>
          <w:lang w:val="af-ZA"/>
        </w:rPr>
        <w:t xml:space="preserve"> </w:t>
      </w:r>
      <w:r w:rsidRPr="005F0CA9">
        <w:rPr>
          <w:rFonts w:ascii="GHEA Grapalat" w:hAnsi="GHEA Grapalat" w:cs="Sylfaen"/>
          <w:i/>
          <w:sz w:val="16"/>
          <w:szCs w:val="16"/>
          <w:lang w:val="en-US"/>
        </w:rPr>
        <w:t>ապրանքի</w:t>
      </w:r>
      <w:r w:rsidRPr="008C7473">
        <w:rPr>
          <w:rFonts w:ascii="GHEA Grapalat" w:hAnsi="GHEA Grapalat" w:cs="Sylfaen"/>
          <w:i/>
          <w:sz w:val="16"/>
          <w:szCs w:val="16"/>
          <w:lang w:val="af-ZA"/>
        </w:rPr>
        <w:t xml:space="preserve"> </w:t>
      </w:r>
      <w:r w:rsidRPr="005F0CA9">
        <w:rPr>
          <w:rFonts w:ascii="GHEA Grapalat" w:hAnsi="GHEA Grapalat" w:cs="Sylfaen"/>
          <w:i/>
          <w:sz w:val="16"/>
          <w:szCs w:val="16"/>
          <w:lang w:val="en-US"/>
        </w:rPr>
        <w:t>գինը</w:t>
      </w:r>
      <w:r w:rsidRPr="008C7473">
        <w:rPr>
          <w:rFonts w:ascii="GHEA Grapalat" w:hAnsi="GHEA Grapalat" w:cs="Sylfaen"/>
          <w:i/>
          <w:sz w:val="16"/>
          <w:szCs w:val="16"/>
          <w:lang w:val="af-ZA"/>
        </w:rPr>
        <w:t xml:space="preserve"> </w:t>
      </w:r>
      <w:r w:rsidRPr="005F0CA9">
        <w:rPr>
          <w:rFonts w:ascii="GHEA Grapalat" w:hAnsi="GHEA Grapalat" w:cs="Sylfaen"/>
          <w:i/>
          <w:sz w:val="16"/>
          <w:szCs w:val="16"/>
          <w:lang w:val="en-US"/>
        </w:rPr>
        <w:t>գերազանցում</w:t>
      </w:r>
      <w:r w:rsidRPr="008C7473">
        <w:rPr>
          <w:rFonts w:ascii="GHEA Grapalat" w:hAnsi="GHEA Grapalat" w:cs="Sylfaen"/>
          <w:i/>
          <w:sz w:val="16"/>
          <w:szCs w:val="16"/>
          <w:lang w:val="af-ZA"/>
        </w:rPr>
        <w:t xml:space="preserve"> </w:t>
      </w:r>
      <w:r w:rsidRPr="005F0CA9">
        <w:rPr>
          <w:rFonts w:ascii="GHEA Grapalat" w:hAnsi="GHEA Grapalat" w:cs="Sylfaen"/>
          <w:i/>
          <w:sz w:val="16"/>
          <w:szCs w:val="16"/>
          <w:lang w:val="en-US"/>
        </w:rPr>
        <w:t>է</w:t>
      </w:r>
      <w:r w:rsidRPr="008C7473">
        <w:rPr>
          <w:rFonts w:ascii="GHEA Grapalat" w:hAnsi="GHEA Grapalat" w:cs="Sylfaen"/>
          <w:i/>
          <w:sz w:val="16"/>
          <w:szCs w:val="16"/>
          <w:lang w:val="af-ZA"/>
        </w:rPr>
        <w:t xml:space="preserve"> </w:t>
      </w:r>
      <w:r w:rsidRPr="005F0CA9">
        <w:rPr>
          <w:rFonts w:ascii="GHEA Grapalat" w:hAnsi="GHEA Grapalat" w:cs="Sylfaen"/>
          <w:i/>
          <w:sz w:val="16"/>
          <w:szCs w:val="16"/>
          <w:lang w:val="en-US"/>
        </w:rPr>
        <w:t>գնումների</w:t>
      </w:r>
      <w:r w:rsidRPr="008C7473">
        <w:rPr>
          <w:rFonts w:ascii="GHEA Grapalat" w:hAnsi="GHEA Grapalat" w:cs="Sylfaen"/>
          <w:i/>
          <w:sz w:val="16"/>
          <w:szCs w:val="16"/>
          <w:lang w:val="af-ZA"/>
        </w:rPr>
        <w:t xml:space="preserve"> </w:t>
      </w:r>
      <w:r w:rsidRPr="005F0CA9">
        <w:rPr>
          <w:rFonts w:ascii="GHEA Grapalat" w:hAnsi="GHEA Grapalat" w:cs="Sylfaen"/>
          <w:i/>
          <w:sz w:val="16"/>
          <w:szCs w:val="16"/>
          <w:lang w:val="en-US"/>
        </w:rPr>
        <w:t>բազային</w:t>
      </w:r>
      <w:r w:rsidRPr="008C7473">
        <w:rPr>
          <w:rFonts w:ascii="GHEA Grapalat" w:hAnsi="GHEA Grapalat" w:cs="Sylfaen"/>
          <w:i/>
          <w:sz w:val="16"/>
          <w:szCs w:val="16"/>
          <w:lang w:val="af-ZA"/>
        </w:rPr>
        <w:t xml:space="preserve"> </w:t>
      </w:r>
      <w:r w:rsidRPr="005F0CA9">
        <w:rPr>
          <w:rFonts w:ascii="GHEA Grapalat" w:hAnsi="GHEA Grapalat" w:cs="Sylfaen"/>
          <w:i/>
          <w:sz w:val="16"/>
          <w:szCs w:val="16"/>
          <w:lang w:val="en-US"/>
        </w:rPr>
        <w:t>միավորի</w:t>
      </w:r>
      <w:r w:rsidRPr="008C7473">
        <w:rPr>
          <w:rFonts w:ascii="GHEA Grapalat" w:hAnsi="GHEA Grapalat" w:cs="Sylfaen"/>
          <w:i/>
          <w:sz w:val="16"/>
          <w:szCs w:val="16"/>
          <w:lang w:val="af-ZA"/>
        </w:rPr>
        <w:t xml:space="preserve"> </w:t>
      </w:r>
      <w:r>
        <w:rPr>
          <w:rFonts w:ascii="GHEA Grapalat" w:hAnsi="GHEA Grapalat" w:cs="Sylfaen"/>
          <w:sz w:val="16"/>
          <w:szCs w:val="16"/>
          <w:lang w:val="hy-AM" w:eastAsia="en-US"/>
        </w:rPr>
        <w:t>ութսունապատիկը</w:t>
      </w:r>
      <w:r w:rsidRPr="008C7473">
        <w:rPr>
          <w:rFonts w:ascii="GHEA Grapalat" w:hAnsi="GHEA Grapalat" w:cs="Sylfaen"/>
          <w:i/>
          <w:sz w:val="16"/>
          <w:szCs w:val="16"/>
          <w:lang w:val="af-ZA"/>
        </w:rPr>
        <w:t xml:space="preserve">&lt;&lt;15&gt;&gt; </w:t>
      </w:r>
      <w:r w:rsidRPr="005F0CA9">
        <w:rPr>
          <w:rFonts w:ascii="GHEA Grapalat" w:hAnsi="GHEA Grapalat" w:cs="Sylfaen"/>
          <w:i/>
          <w:sz w:val="16"/>
          <w:szCs w:val="16"/>
          <w:lang w:val="en-US"/>
        </w:rPr>
        <w:t>թիվը</w:t>
      </w:r>
      <w:r w:rsidRPr="008C7473">
        <w:rPr>
          <w:rFonts w:ascii="GHEA Grapalat" w:hAnsi="GHEA Grapalat" w:cs="Sylfaen"/>
          <w:i/>
          <w:sz w:val="16"/>
          <w:szCs w:val="16"/>
          <w:lang w:val="af-ZA"/>
        </w:rPr>
        <w:t xml:space="preserve"> </w:t>
      </w:r>
      <w:r w:rsidRPr="005F0CA9">
        <w:rPr>
          <w:rFonts w:ascii="GHEA Grapalat" w:hAnsi="GHEA Grapalat" w:cs="Sylfaen"/>
          <w:i/>
          <w:sz w:val="16"/>
          <w:szCs w:val="16"/>
          <w:lang w:val="en-US"/>
        </w:rPr>
        <w:t>փոխարինվում</w:t>
      </w:r>
      <w:r w:rsidRPr="008C7473">
        <w:rPr>
          <w:rFonts w:ascii="GHEA Grapalat" w:hAnsi="GHEA Grapalat" w:cs="Sylfaen"/>
          <w:i/>
          <w:sz w:val="16"/>
          <w:szCs w:val="16"/>
          <w:lang w:val="af-ZA"/>
        </w:rPr>
        <w:t xml:space="preserve"> </w:t>
      </w:r>
      <w:r w:rsidRPr="005F0CA9">
        <w:rPr>
          <w:rFonts w:ascii="GHEA Grapalat" w:hAnsi="GHEA Grapalat" w:cs="Sylfaen"/>
          <w:i/>
          <w:sz w:val="16"/>
          <w:szCs w:val="16"/>
          <w:lang w:val="en-US"/>
        </w:rPr>
        <w:t>է</w:t>
      </w:r>
      <w:r w:rsidRPr="008C7473">
        <w:rPr>
          <w:rFonts w:ascii="GHEA Grapalat" w:hAnsi="GHEA Grapalat" w:cs="Sylfaen"/>
          <w:i/>
          <w:sz w:val="16"/>
          <w:szCs w:val="16"/>
          <w:lang w:val="af-ZA"/>
        </w:rPr>
        <w:t xml:space="preserve"> &lt;&lt;30&gt;&gt;</w:t>
      </w:r>
      <w:r w:rsidRPr="005F0CA9">
        <w:rPr>
          <w:rFonts w:ascii="GHEA Grapalat" w:hAnsi="GHEA Grapalat" w:cs="Sylfaen"/>
          <w:i/>
          <w:sz w:val="16"/>
          <w:szCs w:val="16"/>
          <w:lang w:val="en-US"/>
        </w:rPr>
        <w:t>թվով։</w:t>
      </w:r>
    </w:p>
  </w:footnote>
  <w:footnote w:id="3">
    <w:p w14:paraId="35A09900" w14:textId="77777777" w:rsidR="00081EA2" w:rsidRPr="006265F4" w:rsidRDefault="00081EA2" w:rsidP="00D879FD">
      <w:pPr>
        <w:jc w:val="both"/>
        <w:rPr>
          <w:rFonts w:ascii="GHEA Grapalat" w:hAnsi="GHEA Grapalat" w:cs="Sylfaen"/>
          <w:i/>
          <w:sz w:val="16"/>
          <w:szCs w:val="16"/>
          <w:lang w:eastAsia="ru-RU"/>
        </w:rPr>
      </w:pPr>
      <w:r w:rsidRPr="006265F4">
        <w:rPr>
          <w:rFonts w:ascii="GHEA Grapalat" w:hAnsi="GHEA Grapalat" w:cs="Sylfaen"/>
          <w:i/>
          <w:sz w:val="16"/>
          <w:szCs w:val="16"/>
          <w:vertAlign w:val="superscript"/>
          <w:lang w:eastAsia="ru-RU"/>
        </w:rPr>
        <w:t>5</w:t>
      </w:r>
      <w:r w:rsidRPr="006265F4">
        <w:rPr>
          <w:rFonts w:ascii="GHEA Grapalat" w:hAnsi="GHEA Grapalat" w:cs="Sylfaen"/>
          <w:i/>
          <w:sz w:val="16"/>
          <w:szCs w:val="16"/>
          <w:lang w:eastAsia="ru-RU"/>
        </w:rPr>
        <w:t xml:space="preserve"> Եթե գնումն իրականացվում է հրատապության հիմքով պայմանավորված մեկ անձից գնման ձևով, ապա՝</w:t>
      </w:r>
    </w:p>
    <w:p w14:paraId="6D1A6D43" w14:textId="77777777" w:rsidR="00081EA2" w:rsidRPr="006265F4" w:rsidRDefault="00081EA2" w:rsidP="00D879FD">
      <w:pPr>
        <w:jc w:val="both"/>
        <w:rPr>
          <w:rFonts w:ascii="GHEA Grapalat" w:hAnsi="GHEA Grapalat"/>
          <w:i/>
          <w:sz w:val="16"/>
          <w:szCs w:val="16"/>
          <w:lang w:val="af-ZA"/>
        </w:rPr>
      </w:pPr>
      <w:r w:rsidRPr="006265F4">
        <w:rPr>
          <w:rFonts w:ascii="GHEA Grapalat" w:hAnsi="GHEA Grapalat" w:cs="Sylfaen"/>
          <w:i/>
          <w:sz w:val="16"/>
          <w:szCs w:val="16"/>
          <w:lang w:eastAsia="ru-RU"/>
        </w:rPr>
        <w:t>- 3.1 կետի 2-րդ պարբերությունը շարադրվում է հետևյալ խմբագրությամբ՝ «Մասնակիցն իրավունք ունի հայտերի ներկայացման վերջնաժամկետը լրանալուց առնվազն մեկ օրացուցային օր առաջ հանձնաժողովից պահանջելու հրավերի պարզաբանում։ Ընդ որում պարզաբանումը կարող է պահանջվել մինչև սույն կետում նշված օրվա ժամը 17:00-ն (Երևանի ժամանակով): Հանձնաժողովը հարցումը կատարած մասնակցին պարզաբանումը տրամադրում է հարցումը ստանալու օրվան հաջորդող օրացուցային օրվա ընթացքում, բայց ոչ ուշ, քան ընթացակարգի հայտերի ներկայացման վերջնաժամկետը լրանալուց առնվազն 3 ժամ առաջ: Սույն կետում նշված հարցումը մասնակիցը ներկայացնում է հանձնաժողովի քարտուղարի էլեկտրոնային փոստին ուղարկելու միջոցով: Հարցման մասին պարզաբանումն ուղարկվում է հանձնաժողովի քարտուղարի` սույն հրավերով նախատեսված էլեկտրոնային փոստից մասնակցի` հարցումը ստացված էլեկտրոնային փոստին ուղարկելու միջոցով:</w:t>
      </w:r>
      <w:r w:rsidRPr="006265F4">
        <w:rPr>
          <w:rFonts w:ascii="GHEA Grapalat" w:hAnsi="GHEA Grapalat"/>
          <w:i/>
          <w:sz w:val="16"/>
          <w:szCs w:val="16"/>
          <w:lang w:val="af-ZA"/>
        </w:rPr>
        <w:t>».</w:t>
      </w:r>
    </w:p>
    <w:p w14:paraId="29DEA27F" w14:textId="77777777" w:rsidR="00081EA2" w:rsidRPr="006265F4" w:rsidRDefault="00081EA2" w:rsidP="00D879FD">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r w:rsidRPr="006265F4">
        <w:rPr>
          <w:rFonts w:ascii="GHEA Grapalat" w:hAnsi="GHEA Grapalat" w:cs="Sylfaen"/>
          <w:i/>
          <w:sz w:val="16"/>
          <w:szCs w:val="16"/>
          <w:lang w:eastAsia="ru-RU"/>
        </w:rPr>
        <w:t>Հայտերի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14:paraId="483EA969" w14:textId="77777777" w:rsidR="00081EA2" w:rsidRPr="006265F4" w:rsidRDefault="00081EA2" w:rsidP="006C1D25">
      <w:pPr>
        <w:pStyle w:val="FootnoteText"/>
        <w:jc w:val="both"/>
        <w:rPr>
          <w:rFonts w:ascii="GHEA Grapalat" w:hAnsi="GHEA Grapalat" w:cs="Sylfaen"/>
          <w:i/>
          <w:sz w:val="16"/>
          <w:szCs w:val="16"/>
          <w:lang w:val="en-US"/>
        </w:rPr>
      </w:pPr>
      <w:r w:rsidRPr="006265F4">
        <w:rPr>
          <w:vertAlign w:val="superscript"/>
          <w:lang w:val="en-US"/>
        </w:rPr>
        <w:t>6</w:t>
      </w:r>
      <w:r w:rsidRPr="006265F4">
        <w:rPr>
          <w:rStyle w:val="FootnoteReference"/>
          <w:color w:val="FFFFFF"/>
        </w:rPr>
        <w:footnoteRef/>
      </w:r>
      <w:r w:rsidRPr="006265F4">
        <w:t xml:space="preserve"> </w:t>
      </w:r>
      <w:r w:rsidRPr="006265F4">
        <w:rPr>
          <w:rFonts w:ascii="GHEA Grapalat" w:hAnsi="GHEA Grapalat" w:cs="Sylfaen"/>
          <w:i/>
          <w:sz w:val="16"/>
          <w:szCs w:val="16"/>
          <w:lang w:val="en-US"/>
        </w:rPr>
        <w:t>Գնումը մրցույթով կամ գնանշման հարցման ձևով կազմակերպելու դեպքում սույն նախադասությունը հանվում է հրավերից, եթե`</w:t>
      </w:r>
    </w:p>
    <w:p w14:paraId="26F60C5E" w14:textId="77777777" w:rsidR="00081EA2" w:rsidRPr="006265F4" w:rsidRDefault="00081EA2" w:rsidP="006C1D25">
      <w:pPr>
        <w:pStyle w:val="FootnoteText"/>
        <w:jc w:val="both"/>
        <w:rPr>
          <w:rFonts w:ascii="GHEA Grapalat" w:hAnsi="GHEA Grapalat" w:cs="Sylfaen"/>
          <w:i/>
          <w:sz w:val="16"/>
          <w:szCs w:val="16"/>
          <w:lang w:val="en-US"/>
        </w:rPr>
      </w:pPr>
      <w:r w:rsidRPr="006265F4">
        <w:rPr>
          <w:rFonts w:ascii="GHEA Grapalat" w:hAnsi="GHEA Grapalat" w:cs="Sylfaen"/>
          <w:i/>
          <w:sz w:val="16"/>
          <w:szCs w:val="16"/>
          <w:lang w:val="en-US"/>
        </w:rPr>
        <w:t xml:space="preserve">- ընթացակարգը կազմակերպվում է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w:t>
      </w:r>
      <w:r>
        <w:rPr>
          <w:rFonts w:ascii="GHEA Grapalat" w:hAnsi="GHEA Grapalat" w:cs="Sylfaen"/>
          <w:i/>
          <w:sz w:val="16"/>
          <w:szCs w:val="16"/>
          <w:lang w:val="hy-AM"/>
        </w:rPr>
        <w:t>25</w:t>
      </w:r>
      <w:r w:rsidRPr="006265F4">
        <w:rPr>
          <w:rFonts w:ascii="GHEA Grapalat" w:hAnsi="GHEA Grapalat" w:cs="Sylfaen"/>
          <w:i/>
          <w:sz w:val="16"/>
          <w:szCs w:val="16"/>
          <w:lang w:val="en-US"/>
        </w:rPr>
        <w:t xml:space="preserve"> մլն. ՀՀ դրամը և կնքվելիք պայմանագրի ամբողջական կատարման համար հետագայում ևս պահանջվելու են ֆինանսական միջոցներ.</w:t>
      </w:r>
    </w:p>
    <w:p w14:paraId="48454937" w14:textId="77777777" w:rsidR="00081EA2" w:rsidRPr="006265F4" w:rsidRDefault="00081EA2" w:rsidP="006C1D25">
      <w:pPr>
        <w:pStyle w:val="FootnoteText"/>
        <w:jc w:val="both"/>
        <w:rPr>
          <w:lang w:val="en-US"/>
        </w:rPr>
      </w:pPr>
      <w:r w:rsidRPr="006265F4">
        <w:rPr>
          <w:rFonts w:ascii="GHEA Grapalat" w:hAnsi="GHEA Grapalat" w:cs="Sylfaen"/>
          <w:i/>
          <w:sz w:val="16"/>
          <w:szCs w:val="16"/>
          <w:lang w:val="en-US"/>
        </w:rPr>
        <w:t xml:space="preserve"> - գնման հայտով տվյալ ընթացակարգի շրջանակում գնվելիք ապրանքի գինը չի գերազանցում </w:t>
      </w:r>
      <w:r>
        <w:rPr>
          <w:rFonts w:ascii="GHEA Grapalat" w:hAnsi="GHEA Grapalat" w:cs="Sylfaen"/>
          <w:i/>
          <w:sz w:val="16"/>
          <w:szCs w:val="16"/>
          <w:lang w:val="hy-AM"/>
        </w:rPr>
        <w:t>25</w:t>
      </w:r>
      <w:r w:rsidRPr="006265F4">
        <w:rPr>
          <w:rFonts w:ascii="GHEA Grapalat" w:hAnsi="GHEA Grapalat" w:cs="Sylfaen"/>
          <w:i/>
          <w:sz w:val="16"/>
          <w:szCs w:val="16"/>
          <w:lang w:val="en-US"/>
        </w:rPr>
        <w:t>մլն. ՀՀ դրամը</w:t>
      </w:r>
    </w:p>
  </w:footnote>
  <w:footnote w:id="4">
    <w:p w14:paraId="25169F5E" w14:textId="77777777" w:rsidR="00081EA2" w:rsidRPr="006265F4" w:rsidRDefault="00081EA2" w:rsidP="003850A0">
      <w:pPr>
        <w:pStyle w:val="FootnoteText"/>
        <w:jc w:val="both"/>
        <w:rPr>
          <w:lang w:val="en-US"/>
        </w:rPr>
      </w:pPr>
      <w:r>
        <w:rPr>
          <w:rFonts w:ascii="GHEA Grapalat" w:hAnsi="GHEA Grapalat"/>
          <w:i/>
          <w:sz w:val="16"/>
          <w:szCs w:val="16"/>
          <w:vertAlign w:val="superscript"/>
          <w:lang w:val="af-ZA" w:eastAsia="en-US"/>
        </w:rPr>
        <w:t xml:space="preserve">7 </w:t>
      </w:r>
      <w:r w:rsidRPr="006265F4">
        <w:rPr>
          <w:rFonts w:ascii="GHEA Grapalat" w:hAnsi="GHEA Grapalat"/>
          <w:i/>
          <w:sz w:val="16"/>
          <w:szCs w:val="16"/>
          <w:lang w:val="af-ZA" w:eastAsia="en-US"/>
        </w:rPr>
        <w:t>Եթե սույն հրավերով չի նախատեսվում մասնակցի կողմից առաջարկվող ապրանքի ապրանքային նշանի, ֆիրմային անվանման, մակնիշի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մակնիշը և արտադրողի անվանումը</w:t>
      </w:r>
      <w:r>
        <w:rPr>
          <w:rFonts w:ascii="GHEA Grapalat" w:hAnsi="GHEA Grapalat"/>
          <w:i/>
          <w:sz w:val="16"/>
          <w:szCs w:val="16"/>
          <w:lang w:val="hy-AM" w:eastAsia="en-US"/>
        </w:rPr>
        <w:t>:</w:t>
      </w:r>
      <w:r w:rsidRPr="00C01EE8">
        <w:rPr>
          <w:rFonts w:ascii="GHEA Grapalat" w:hAnsi="GHEA Grapalat" w:cs="Sylfaen"/>
          <w:lang w:val="hy-AM"/>
        </w:rPr>
        <w:t xml:space="preserve"> </w:t>
      </w:r>
      <w:r w:rsidRPr="000B7538">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մակնիշ ունեցող ապրանքներ:</w:t>
      </w:r>
      <w:r w:rsidRPr="006265F4">
        <w:rPr>
          <w:rFonts w:ascii="GHEA Grapalat" w:hAnsi="GHEA Grapalat"/>
          <w:i/>
          <w:sz w:val="16"/>
          <w:szCs w:val="16"/>
          <w:lang w:val="af-ZA" w:eastAsia="en-US"/>
        </w:rPr>
        <w:t>» բառերը:</w:t>
      </w:r>
    </w:p>
  </w:footnote>
  <w:footnote w:id="5">
    <w:p w14:paraId="6FECB190" w14:textId="77777777" w:rsidR="00081EA2" w:rsidRPr="006265F4" w:rsidRDefault="00081EA2" w:rsidP="006C1D25">
      <w:pPr>
        <w:pStyle w:val="FootnoteText"/>
        <w:jc w:val="both"/>
        <w:rPr>
          <w:lang w:val="en-US"/>
        </w:rPr>
      </w:pPr>
      <w:r w:rsidRPr="00B14CEE">
        <w:rPr>
          <w:color w:val="000000"/>
          <w:vertAlign w:val="superscript"/>
          <w:lang w:val="en-US"/>
        </w:rPr>
        <w:t>8</w:t>
      </w:r>
      <w:r w:rsidRPr="006265F4">
        <w:rPr>
          <w:rStyle w:val="FootnoteReference"/>
          <w:color w:val="FFFFFF"/>
        </w:rPr>
        <w:footnoteRef/>
      </w:r>
      <w:r w:rsidRPr="006265F4">
        <w:rPr>
          <w:color w:val="FFFFFF"/>
        </w:rPr>
        <w:t xml:space="preserve"> </w:t>
      </w:r>
      <w:r w:rsidRPr="006265F4">
        <w:rPr>
          <w:rFonts w:ascii="GHEA Grapalat" w:hAnsi="GHEA Grapalat" w:cs="Sylfaen"/>
          <w:i/>
          <w:sz w:val="16"/>
          <w:szCs w:val="16"/>
          <w:lang w:val="en-US"/>
        </w:rPr>
        <w:t>Ենթակետը հանվում է, եթե հայտի ապահովման պահանջ սահմանված չէ:</w:t>
      </w:r>
    </w:p>
  </w:footnote>
  <w:footnote w:id="6">
    <w:p w14:paraId="435B02AC" w14:textId="77777777" w:rsidR="00081EA2" w:rsidRPr="006265F4" w:rsidRDefault="00081EA2">
      <w:pPr>
        <w:pStyle w:val="FootnoteText"/>
      </w:pPr>
      <w:r w:rsidRPr="006265F4">
        <w:rPr>
          <w:rStyle w:val="FootnoteReference"/>
          <w:color w:val="FFFFFF"/>
        </w:rPr>
        <w:footnoteRef/>
      </w:r>
      <w:r w:rsidRPr="006265F4">
        <w:t xml:space="preserve"> </w:t>
      </w:r>
      <w:r>
        <w:rPr>
          <w:vertAlign w:val="superscript"/>
          <w:lang w:val="en-US"/>
        </w:rPr>
        <w:t xml:space="preserve">10 </w:t>
      </w:r>
      <w:r w:rsidRPr="006265F4">
        <w:rPr>
          <w:rFonts w:ascii="GHEA Grapalat" w:hAnsi="GHEA Grapalat" w:cs="Sylfaen"/>
          <w:i/>
          <w:sz w:val="16"/>
          <w:szCs w:val="16"/>
        </w:rPr>
        <w:t xml:space="preserve">Սահմանվում է </w:t>
      </w:r>
      <w:r w:rsidRPr="006265F4">
        <w:rPr>
          <w:rFonts w:ascii="GHEA Grapalat" w:hAnsi="GHEA Grapalat" w:cs="Sylfaen"/>
          <w:i/>
          <w:sz w:val="16"/>
          <w:szCs w:val="16"/>
          <w:lang w:val="en-US"/>
        </w:rPr>
        <w:t>պ</w:t>
      </w:r>
      <w:r w:rsidRPr="006265F4">
        <w:rPr>
          <w:rFonts w:ascii="GHEA Grapalat" w:hAnsi="GHEA Grapalat" w:cs="Sylfaen"/>
          <w:i/>
          <w:sz w:val="16"/>
          <w:szCs w:val="16"/>
        </w:rPr>
        <w:t>ատվիրատուի կողմից:</w:t>
      </w:r>
    </w:p>
  </w:footnote>
  <w:footnote w:id="7">
    <w:p w14:paraId="15824E90" w14:textId="77777777" w:rsidR="00081EA2" w:rsidRPr="006265F4" w:rsidRDefault="00081EA2" w:rsidP="00571F29">
      <w:pPr>
        <w:pStyle w:val="FootnoteText"/>
        <w:rPr>
          <w:rFonts w:ascii="Sylfaen" w:hAnsi="Sylfaen"/>
          <w:lang w:val="en-US"/>
        </w:rPr>
      </w:pPr>
      <w:r w:rsidRPr="006265F4">
        <w:rPr>
          <w:rFonts w:ascii="GHEA Grapalat" w:hAnsi="GHEA Grapalat" w:cs="Sylfaen"/>
          <w:i/>
          <w:color w:val="FFFFFF"/>
          <w:sz w:val="16"/>
          <w:szCs w:val="16"/>
          <w:vertAlign w:val="superscript"/>
        </w:rPr>
        <w:footnoteRef/>
      </w:r>
      <w:r w:rsidRPr="006265F4">
        <w:rPr>
          <w:rFonts w:ascii="GHEA Grapalat" w:hAnsi="GHEA Grapalat" w:cs="Sylfaen"/>
          <w:i/>
          <w:sz w:val="16"/>
          <w:szCs w:val="16"/>
        </w:rPr>
        <w:t xml:space="preserve"> </w:t>
      </w:r>
      <w:r>
        <w:rPr>
          <w:rFonts w:ascii="GHEA Grapalat" w:hAnsi="GHEA Grapalat" w:cs="Sylfaen"/>
          <w:i/>
          <w:sz w:val="16"/>
          <w:szCs w:val="16"/>
          <w:vertAlign w:val="superscript"/>
          <w:lang w:val="en-US"/>
        </w:rPr>
        <w:t>1 1</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8">
    <w:p w14:paraId="430CA821" w14:textId="77777777" w:rsidR="00081EA2" w:rsidRPr="004B72E3" w:rsidRDefault="00081EA2" w:rsidP="00532617">
      <w:pPr>
        <w:pStyle w:val="FootnoteText"/>
        <w:jc w:val="both"/>
        <w:rPr>
          <w:rFonts w:ascii="GHEA Grapalat" w:hAnsi="GHEA Grapalat" w:cs="Sylfaen"/>
          <w:i/>
          <w:sz w:val="16"/>
          <w:szCs w:val="16"/>
          <w:lang w:val="hy-AM"/>
        </w:rPr>
      </w:pPr>
      <w:r w:rsidRPr="00532617">
        <w:rPr>
          <w:rFonts w:ascii="Calibri" w:hAnsi="Calibri"/>
          <w:vertAlign w:val="superscript"/>
          <w:lang w:val="hy-AM"/>
        </w:rPr>
        <w:t>11.1</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579ACE35" w14:textId="77777777" w:rsidR="00081EA2" w:rsidRPr="004B72E3" w:rsidRDefault="00081EA2" w:rsidP="00532617">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68E5A762" w14:textId="77777777" w:rsidR="00081EA2" w:rsidRPr="004B72E3" w:rsidRDefault="00081EA2" w:rsidP="00532617">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p w14:paraId="4D535C87" w14:textId="77777777" w:rsidR="00081EA2" w:rsidRPr="000B7538" w:rsidRDefault="00081EA2" w:rsidP="005A72DB">
      <w:pPr>
        <w:pStyle w:val="FootnoteText"/>
        <w:rPr>
          <w:rFonts w:ascii="GHEA Grapalat" w:hAnsi="GHEA Grapalat" w:cs="Sylfaen"/>
          <w:i/>
          <w:sz w:val="16"/>
          <w:szCs w:val="16"/>
          <w:lang w:val="hy-AM"/>
        </w:rPr>
      </w:pPr>
      <w:r w:rsidRPr="005A72DB">
        <w:rPr>
          <w:rStyle w:val="FootnoteReference"/>
        </w:rPr>
        <w:footnoteRef/>
      </w:r>
      <w:r w:rsidRPr="000B7538">
        <w:rPr>
          <w:rFonts w:ascii="Calibri" w:hAnsi="Calibri"/>
          <w:vertAlign w:val="superscript"/>
          <w:lang w:val="hy-AM"/>
        </w:rPr>
        <w:t>.1</w:t>
      </w:r>
      <w: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14:paraId="12117F89" w14:textId="77777777" w:rsidR="00081EA2" w:rsidRPr="000B7538" w:rsidRDefault="00081EA2" w:rsidP="005A72DB">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4456721A" w14:textId="77777777" w:rsidR="00081EA2" w:rsidRPr="000B7538" w:rsidRDefault="00081EA2" w:rsidP="005A72DB">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4364264A" w14:textId="77777777" w:rsidR="00081EA2" w:rsidRPr="00D533CD" w:rsidRDefault="00081EA2" w:rsidP="005A72DB">
      <w:pPr>
        <w:pStyle w:val="FootnoteText"/>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9">
    <w:p w14:paraId="741DAC5D" w14:textId="77777777" w:rsidR="00081EA2" w:rsidRPr="000B7538" w:rsidRDefault="00081EA2" w:rsidP="002A5BDB">
      <w:pPr>
        <w:pStyle w:val="FootnoteText"/>
        <w:rPr>
          <w:rFonts w:ascii="GHEA Grapalat" w:hAnsi="GHEA Grapalat" w:cs="Sylfaen"/>
          <w:i/>
          <w:sz w:val="16"/>
          <w:szCs w:val="16"/>
          <w:lang w:val="hy-AM"/>
        </w:rPr>
      </w:pPr>
      <w:r w:rsidRPr="00045B10">
        <w:rPr>
          <w:rStyle w:val="FootnoteReference"/>
        </w:rPr>
        <w:t>12</w:t>
      </w:r>
      <w:r w:rsidRPr="00045B10">
        <w:t xml:space="preserve"> </w:t>
      </w:r>
      <w:r w:rsidRPr="000B7538">
        <w:rPr>
          <w:rFonts w:ascii="GHEA Grapalat" w:hAnsi="GHEA Grapalat" w:cs="Sylfaen"/>
          <w:i/>
          <w:sz w:val="16"/>
          <w:szCs w:val="16"/>
          <w:lang w:val="hy-AM"/>
        </w:rPr>
        <w:t>Եթե՝</w:t>
      </w:r>
    </w:p>
    <w:p w14:paraId="316A5091" w14:textId="77777777" w:rsidR="00081EA2" w:rsidRPr="000B7538" w:rsidRDefault="00081EA2" w:rsidP="002A5BDB">
      <w:pPr>
        <w:pStyle w:val="FootnoteText"/>
        <w:jc w:val="both"/>
        <w:rPr>
          <w:rFonts w:ascii="GHEA Grapalat" w:hAnsi="GHEA Grapalat" w:cs="Sylfaen"/>
          <w:i/>
          <w:sz w:val="16"/>
          <w:szCs w:val="16"/>
          <w:lang w:val="hy-AM"/>
        </w:rPr>
      </w:pPr>
      <w:r w:rsidRPr="000B7538">
        <w:rPr>
          <w:rFonts w:ascii="GHEA Grapalat" w:hAnsi="GHEA Grapalat" w:cs="Sylfaen"/>
          <w:i/>
          <w:sz w:val="16"/>
          <w:szCs w:val="16"/>
          <w:lang w:val="hy-AM"/>
        </w:rPr>
        <w:t xml:space="preserve">-  </w:t>
      </w:r>
      <w:r w:rsidRPr="00045B10">
        <w:rPr>
          <w:rFonts w:ascii="GHEA Grapalat" w:hAnsi="GHEA Grapalat" w:cs="Sylfaen"/>
          <w:i/>
          <w:sz w:val="16"/>
          <w:szCs w:val="16"/>
          <w:lang w:val="hy-AM"/>
        </w:rPr>
        <w:t>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r w:rsidRPr="000B7538">
        <w:rPr>
          <w:rFonts w:ascii="GHEA Grapalat" w:hAnsi="GHEA Grapalat" w:cs="Sylfaen"/>
          <w:i/>
          <w:sz w:val="16"/>
          <w:szCs w:val="16"/>
          <w:lang w:val="hy-AM"/>
        </w:rPr>
        <w:t>.</w:t>
      </w:r>
    </w:p>
    <w:p w14:paraId="56A189FD" w14:textId="77777777" w:rsidR="00081EA2" w:rsidRDefault="00081EA2" w:rsidP="002A5BDB">
      <w:pPr>
        <w:pStyle w:val="FootnoteText"/>
        <w:jc w:val="both"/>
        <w:rPr>
          <w:rFonts w:ascii="GHEA Grapalat" w:hAnsi="GHEA Grapalat" w:cs="Sylfaen"/>
          <w:i/>
          <w:sz w:val="16"/>
          <w:szCs w:val="16"/>
          <w:lang w:val="hy-AM"/>
        </w:rPr>
      </w:pPr>
      <w:r w:rsidRPr="00045B10">
        <w:rPr>
          <w:rFonts w:ascii="GHEA Grapalat" w:hAnsi="GHEA Grapalat" w:cs="Sylfaen"/>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sidRPr="000B7538">
        <w:rPr>
          <w:rFonts w:ascii="GHEA Grapalat" w:hAnsi="GHEA Grapalat" w:cs="Sylfaen"/>
          <w:i/>
          <w:sz w:val="16"/>
          <w:szCs w:val="16"/>
          <w:lang w:val="hy-AM"/>
        </w:rPr>
        <w:t xml:space="preserve"> փուլի գումարի նկատմամբ հաշվարկված համամասնությամբ</w:t>
      </w:r>
      <w:r w:rsidRPr="00045B10" w:rsidDel="005A72DB">
        <w:rPr>
          <w:rFonts w:ascii="GHEA Grapalat" w:hAnsi="GHEA Grapalat" w:cs="Sylfaen"/>
          <w:i/>
          <w:sz w:val="16"/>
          <w:szCs w:val="16"/>
          <w:lang w:val="hy-AM"/>
        </w:rPr>
        <w:t xml:space="preserve"> </w:t>
      </w:r>
      <w:r w:rsidRPr="00045B10">
        <w:rPr>
          <w:rFonts w:ascii="GHEA Grapalat" w:hAnsi="GHEA Grapalat" w:cs="Sylfaen"/>
          <w:i/>
          <w:sz w:val="16"/>
          <w:szCs w:val="16"/>
          <w:lang w:val="hy-AM"/>
        </w:rPr>
        <w:t xml:space="preserve">: </w:t>
      </w:r>
      <w:r>
        <w:rPr>
          <w:rFonts w:ascii="GHEA Grapalat" w:hAnsi="GHEA Grapalat" w:cs="Sylfaen"/>
          <w:i/>
          <w:sz w:val="16"/>
          <w:szCs w:val="16"/>
          <w:lang w:val="hy-AM"/>
        </w:rPr>
        <w:t>Ե</w:t>
      </w:r>
      <w:r w:rsidRPr="00045B10">
        <w:rPr>
          <w:rFonts w:ascii="GHEA Grapalat" w:hAnsi="GHEA Grapalat" w:cs="Sylfaen"/>
          <w:i/>
          <w:sz w:val="16"/>
          <w:szCs w:val="16"/>
          <w:lang w:val="hy-AM"/>
        </w:rPr>
        <w:t>րաշխիքի ձևով որակավորման ապահովումը ընտրված մասնակիցը ներկայացնում է 4.1 հավելվածի համաձայն: ” , իսկ հավելված 4-ը հրավերից հանվում է :</w:t>
      </w:r>
    </w:p>
    <w:p w14:paraId="0E379B69" w14:textId="77777777" w:rsidR="00081EA2" w:rsidRDefault="00081EA2" w:rsidP="00501A05">
      <w:pPr>
        <w:pStyle w:val="FootnoteText"/>
        <w:rPr>
          <w:rFonts w:ascii="Sylfaen" w:hAnsi="Sylfaen"/>
          <w:lang w:val="hy-AM"/>
        </w:rPr>
      </w:pPr>
    </w:p>
    <w:p w14:paraId="0651BF39" w14:textId="77777777" w:rsidR="00081EA2" w:rsidRPr="00B462B5" w:rsidRDefault="00081EA2" w:rsidP="00501A05">
      <w:pPr>
        <w:pStyle w:val="FootnoteText"/>
        <w:rPr>
          <w:rFonts w:ascii="GHEA Grapalat" w:hAnsi="GHEA Grapalat" w:cs="Sylfaen"/>
          <w:i/>
          <w:sz w:val="16"/>
          <w:szCs w:val="16"/>
          <w:lang w:val="hy-AM"/>
        </w:rPr>
      </w:pPr>
      <w:r>
        <w:rPr>
          <w:rFonts w:ascii="GHEA Grapalat" w:hAnsi="GHEA Grapalat" w:cs="Sylfaen"/>
          <w:i/>
          <w:sz w:val="16"/>
          <w:szCs w:val="16"/>
          <w:vertAlign w:val="superscript"/>
          <w:lang w:val="hy-AM"/>
        </w:rPr>
        <w:t>13</w:t>
      </w:r>
      <w:r w:rsidRPr="00774D8A">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14:paraId="0921AA67" w14:textId="77777777" w:rsidR="00081EA2" w:rsidRPr="00B462B5" w:rsidRDefault="00081EA2">
      <w:pPr>
        <w:pStyle w:val="FootnoteText"/>
        <w:rPr>
          <w:rFonts w:ascii="Times New Roman" w:hAnsi="Times New Roman"/>
          <w:vertAlign w:val="superscript"/>
          <w:lang w:val="hy-AM"/>
        </w:rPr>
      </w:pPr>
    </w:p>
  </w:footnote>
  <w:footnote w:id="10">
    <w:p w14:paraId="6B92E9D6" w14:textId="77777777" w:rsidR="00081EA2" w:rsidRPr="008C7473" w:rsidRDefault="00081EA2">
      <w:pPr>
        <w:pStyle w:val="FootnoteText"/>
        <w:rPr>
          <w:rFonts w:ascii="GHEA Grapalat" w:hAnsi="GHEA Grapalat"/>
          <w:lang w:val="hy-AM"/>
        </w:rPr>
      </w:pPr>
      <w:r w:rsidRPr="008C7473">
        <w:rPr>
          <w:rFonts w:ascii="GHEA Grapalat" w:hAnsi="GHEA Grapalat" w:cs="Sylfaen"/>
          <w:i/>
          <w:sz w:val="16"/>
          <w:szCs w:val="16"/>
          <w:vertAlign w:val="superscript"/>
          <w:lang w:val="hy-AM"/>
        </w:rPr>
        <w:t xml:space="preserve">14 </w:t>
      </w:r>
      <w:r w:rsidRPr="006265F4">
        <w:rPr>
          <w:rFonts w:ascii="GHEA Grapalat" w:hAnsi="GHEA Grapalat" w:cs="Sylfaen"/>
          <w:i/>
          <w:sz w:val="16"/>
          <w:szCs w:val="16"/>
        </w:rPr>
        <w:t xml:space="preserve">Սույն կետը խմբագրվում է ըստ համապատասխան </w:t>
      </w:r>
      <w:r w:rsidRPr="008C7473">
        <w:rPr>
          <w:rFonts w:ascii="GHEA Grapalat" w:hAnsi="GHEA Grapalat" w:cs="Sylfaen"/>
          <w:i/>
          <w:sz w:val="16"/>
          <w:szCs w:val="16"/>
          <w:lang w:val="hy-AM"/>
        </w:rPr>
        <w:t>պ</w:t>
      </w:r>
      <w:r w:rsidRPr="006265F4">
        <w:rPr>
          <w:rFonts w:ascii="GHEA Grapalat" w:hAnsi="GHEA Grapalat" w:cs="Sylfaen"/>
          <w:i/>
          <w:sz w:val="16"/>
          <w:szCs w:val="16"/>
        </w:rPr>
        <w:t>ատվիրատուի:</w:t>
      </w:r>
      <w:r w:rsidRPr="008C7473">
        <w:rPr>
          <w:rFonts w:ascii="GHEA Grapalat" w:hAnsi="GHEA Grapalat"/>
          <w:lang w:val="hy-AM"/>
        </w:rPr>
        <w:t xml:space="preserve"> </w:t>
      </w:r>
    </w:p>
  </w:footnote>
  <w:footnote w:id="11">
    <w:p w14:paraId="7E21AE53" w14:textId="77777777" w:rsidR="00081EA2" w:rsidRPr="006265F4" w:rsidRDefault="00081EA2" w:rsidP="00EF4630">
      <w:pPr>
        <w:pStyle w:val="FootnoteText"/>
        <w:jc w:val="both"/>
        <w:rPr>
          <w:rFonts w:ascii="Sylfaen" w:hAnsi="Sylfaen" w:cs="Sylfaen"/>
          <w:lang w:val="af-ZA"/>
        </w:rPr>
      </w:pPr>
      <w:r>
        <w:rPr>
          <w:rFonts w:ascii="GHEA Grapalat" w:hAnsi="GHEA Grapalat" w:cs="Sylfaen"/>
          <w:i/>
          <w:sz w:val="16"/>
          <w:szCs w:val="16"/>
          <w:vertAlign w:val="superscript"/>
          <w:lang w:val="es-ES" w:eastAsia="en-US"/>
        </w:rPr>
        <w:t xml:space="preserve">15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2">
    <w:p w14:paraId="6D29A275" w14:textId="77777777" w:rsidR="00081EA2" w:rsidRPr="00AB6289" w:rsidRDefault="00081EA2" w:rsidP="00E74BF6">
      <w:pPr>
        <w:pStyle w:val="FootnoteText"/>
        <w:jc w:val="both"/>
        <w:rPr>
          <w:lang w:val="af-ZA"/>
        </w:rPr>
      </w:pPr>
      <w:r w:rsidRPr="00AB6289">
        <w:rPr>
          <w:vertAlign w:val="superscript"/>
          <w:lang w:val="af-ZA"/>
        </w:rPr>
        <w:t>16</w:t>
      </w:r>
      <w:r w:rsidRPr="006265F4">
        <w:rPr>
          <w:rFonts w:ascii="GHEA Grapalat" w:hAnsi="GHEA Grapalat" w:cs="Sylfaen"/>
          <w:i/>
          <w:sz w:val="16"/>
          <w:szCs w:val="16"/>
          <w:lang w:val="en-US"/>
        </w:rPr>
        <w:t>Եթե</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հրավերով</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հայտի</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ապահովման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ներկայացման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պահանջ</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սահմանված</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չէ</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սույն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կետը</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հրավերից</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հանվում</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AB6289">
        <w:rPr>
          <w:rFonts w:ascii="GHEA Grapalat" w:hAnsi="GHEA Grapalat" w:cs="Sylfaen"/>
          <w:i/>
          <w:sz w:val="16"/>
          <w:szCs w:val="16"/>
          <w:lang w:val="af-ZA"/>
        </w:rPr>
        <w:t>:</w:t>
      </w:r>
    </w:p>
  </w:footnote>
  <w:footnote w:id="13">
    <w:p w14:paraId="714A4987" w14:textId="77777777" w:rsidR="00081EA2" w:rsidRPr="000B7538" w:rsidRDefault="00081EA2" w:rsidP="00734132">
      <w:pPr>
        <w:pStyle w:val="NormalWeb"/>
        <w:spacing w:before="0" w:beforeAutospacing="0" w:after="0" w:afterAutospacing="0"/>
        <w:ind w:firstLine="708"/>
        <w:jc w:val="both"/>
        <w:rPr>
          <w:rFonts w:ascii="GHEA Grapalat" w:hAnsi="GHEA Grapalat"/>
          <w:i/>
          <w:sz w:val="16"/>
          <w:szCs w:val="16"/>
          <w:lang w:val="hy-AM" w:eastAsia="ru-RU"/>
        </w:rPr>
      </w:pPr>
      <w:r w:rsidRPr="000B7538">
        <w:rPr>
          <w:rFonts w:ascii="GHEA Grapalat" w:hAnsi="GHEA Grapalat"/>
          <w:i/>
          <w:sz w:val="16"/>
          <w:szCs w:val="16"/>
          <w:lang w:val="hy-AM" w:eastAsia="ru-RU"/>
        </w:rPr>
        <w:footnoteRef/>
      </w:r>
      <w:r w:rsidRPr="000B7538">
        <w:rPr>
          <w:rFonts w:ascii="GHEA Grapalat" w:hAnsi="GHEA Grapalat"/>
          <w:i/>
          <w:sz w:val="16"/>
          <w:szCs w:val="16"/>
          <w:lang w:val="hy-AM" w:eastAsia="ru-RU"/>
        </w:rPr>
        <w:t xml:space="preserve"> 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ապահովում.&gt;&gt; բառերը փոխարինվում են &lt;&lt;վերջինս 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49F3B6F4" w14:textId="77777777" w:rsidR="00081EA2" w:rsidRPr="000B7538" w:rsidRDefault="00081EA2" w:rsidP="00734132">
      <w:pPr>
        <w:pStyle w:val="FootnoteText"/>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footnote>
  <w:footnote w:id="14">
    <w:p w14:paraId="25BE92AC" w14:textId="77777777" w:rsidR="00081EA2" w:rsidRPr="005F1C06" w:rsidRDefault="00081EA2" w:rsidP="00B2572B">
      <w:pPr>
        <w:pStyle w:val="FootnoteText"/>
        <w:rPr>
          <w:rFonts w:ascii="GHEA Grapalat" w:hAnsi="GHEA Grapalat"/>
          <w:i/>
          <w:lang w:val="af-ZA"/>
        </w:rPr>
      </w:pPr>
      <w:r w:rsidRPr="005F1C06">
        <w:rPr>
          <w:rFonts w:ascii="GHEA Grapalat" w:hAnsi="GHEA Grapalat"/>
          <w:i/>
          <w:lang w:val="hy-AM"/>
        </w:rPr>
        <w:t>*</w:t>
      </w:r>
      <w:r w:rsidRPr="005F1C06">
        <w:rPr>
          <w:rFonts w:ascii="GHEA Grapalat" w:hAnsi="GHEA Grapalat"/>
          <w:i/>
          <w:lang w:val="en-US"/>
        </w:rPr>
        <w:t>լրացվում</w:t>
      </w:r>
      <w:r w:rsidRPr="005F1C06">
        <w:rPr>
          <w:rFonts w:ascii="GHEA Grapalat" w:hAnsi="GHEA Grapalat"/>
          <w:i/>
          <w:lang w:val="af-ZA"/>
        </w:rPr>
        <w:t xml:space="preserve"> </w:t>
      </w:r>
      <w:r w:rsidRPr="005F1C06">
        <w:rPr>
          <w:rFonts w:ascii="GHEA Grapalat" w:hAnsi="GHEA Grapalat"/>
          <w:i/>
          <w:lang w:val="en-US"/>
        </w:rPr>
        <w:t>է</w:t>
      </w:r>
      <w:r w:rsidRPr="005F1C06">
        <w:rPr>
          <w:rFonts w:ascii="GHEA Grapalat" w:hAnsi="GHEA Grapalat"/>
          <w:i/>
          <w:lang w:val="af-ZA"/>
        </w:rPr>
        <w:t xml:space="preserve"> </w:t>
      </w:r>
      <w:r w:rsidRPr="005F1C06">
        <w:rPr>
          <w:rFonts w:ascii="GHEA Grapalat" w:hAnsi="GHEA Grapalat"/>
          <w:i/>
          <w:lang w:val="en-US"/>
        </w:rPr>
        <w:t>հանձնաժողովի</w:t>
      </w:r>
      <w:r w:rsidRPr="005F1C06">
        <w:rPr>
          <w:rFonts w:ascii="GHEA Grapalat" w:hAnsi="GHEA Grapalat"/>
          <w:i/>
          <w:lang w:val="af-ZA"/>
        </w:rPr>
        <w:t xml:space="preserve"> </w:t>
      </w:r>
      <w:r w:rsidRPr="005F1C06">
        <w:rPr>
          <w:rFonts w:ascii="GHEA Grapalat" w:hAnsi="GHEA Grapalat"/>
          <w:i/>
          <w:lang w:val="en-US"/>
        </w:rPr>
        <w:t>քարտուղարի</w:t>
      </w:r>
      <w:r w:rsidRPr="005F1C06">
        <w:rPr>
          <w:rFonts w:ascii="GHEA Grapalat" w:hAnsi="GHEA Grapalat"/>
          <w:i/>
          <w:lang w:val="af-ZA"/>
        </w:rPr>
        <w:t xml:space="preserve"> </w:t>
      </w:r>
      <w:r w:rsidRPr="005F1C06">
        <w:rPr>
          <w:rFonts w:ascii="GHEA Grapalat" w:hAnsi="GHEA Grapalat"/>
          <w:i/>
          <w:lang w:val="en-US"/>
        </w:rPr>
        <w:t>կողմից</w:t>
      </w:r>
      <w:r w:rsidRPr="005F1C06">
        <w:rPr>
          <w:rFonts w:ascii="GHEA Grapalat" w:hAnsi="GHEA Grapalat"/>
          <w:i/>
          <w:lang w:val="af-ZA"/>
        </w:rPr>
        <w:t xml:space="preserve">` </w:t>
      </w:r>
      <w:r w:rsidRPr="005F1C06">
        <w:rPr>
          <w:rFonts w:ascii="GHEA Grapalat" w:hAnsi="GHEA Grapalat"/>
          <w:i/>
          <w:lang w:val="en-US"/>
        </w:rPr>
        <w:t>մինչև</w:t>
      </w:r>
      <w:r w:rsidRPr="005F1C06">
        <w:rPr>
          <w:rFonts w:ascii="GHEA Grapalat" w:hAnsi="GHEA Grapalat"/>
          <w:i/>
          <w:lang w:val="af-ZA"/>
        </w:rPr>
        <w:t xml:space="preserve"> </w:t>
      </w:r>
      <w:r w:rsidRPr="005F1C06">
        <w:rPr>
          <w:rFonts w:ascii="GHEA Grapalat" w:hAnsi="GHEA Grapalat"/>
          <w:i/>
          <w:lang w:val="en-US"/>
        </w:rPr>
        <w:t>հրավերը</w:t>
      </w:r>
      <w:r w:rsidRPr="005F1C06">
        <w:rPr>
          <w:rFonts w:ascii="GHEA Grapalat" w:hAnsi="GHEA Grapalat"/>
          <w:i/>
          <w:lang w:val="af-ZA"/>
        </w:rPr>
        <w:t xml:space="preserve"> </w:t>
      </w:r>
      <w:r w:rsidRPr="005F1C06">
        <w:rPr>
          <w:rFonts w:ascii="GHEA Grapalat" w:hAnsi="GHEA Grapalat"/>
          <w:i/>
          <w:lang w:val="en-US"/>
        </w:rPr>
        <w:t>տեղեկագրում</w:t>
      </w:r>
      <w:r w:rsidRPr="005F1C06">
        <w:rPr>
          <w:rFonts w:ascii="GHEA Grapalat" w:hAnsi="GHEA Grapalat"/>
          <w:i/>
          <w:lang w:val="af-ZA"/>
        </w:rPr>
        <w:t xml:space="preserve"> </w:t>
      </w:r>
      <w:r w:rsidRPr="005F1C06">
        <w:rPr>
          <w:rFonts w:ascii="GHEA Grapalat" w:hAnsi="GHEA Grapalat"/>
          <w:i/>
          <w:lang w:val="en-US"/>
        </w:rPr>
        <w:t>հրապարակելը</w:t>
      </w:r>
      <w:r w:rsidRPr="005F1C06">
        <w:rPr>
          <w:rFonts w:ascii="GHEA Grapalat" w:hAnsi="GHEA Grapalat"/>
          <w:i/>
          <w:lang w:val="hy-AM"/>
        </w:rPr>
        <w:t>:</w:t>
      </w:r>
    </w:p>
    <w:p w14:paraId="1B0D96C5" w14:textId="77777777" w:rsidR="00081EA2" w:rsidRPr="008C7473" w:rsidRDefault="00081EA2" w:rsidP="005F1C06">
      <w:pPr>
        <w:pStyle w:val="BodyTextIndent3"/>
        <w:spacing w:line="240" w:lineRule="auto"/>
        <w:ind w:left="142" w:firstLine="0"/>
        <w:rPr>
          <w:rFonts w:ascii="GHEA Grapalat" w:hAnsi="GHEA Grapalat"/>
          <w:i/>
          <w:lang w:val="af-ZA" w:eastAsia="ru-RU"/>
        </w:rPr>
      </w:pPr>
      <w:r w:rsidRPr="008C7473">
        <w:rPr>
          <w:rFonts w:ascii="GHEA Grapalat" w:hAnsi="GHEA Grapalat"/>
          <w:i/>
          <w:lang w:val="af-ZA" w:eastAsia="ru-RU"/>
        </w:rPr>
        <w:t xml:space="preserve">** - </w:t>
      </w:r>
      <w:r w:rsidRPr="005F1C06">
        <w:rPr>
          <w:rFonts w:ascii="GHEA Grapalat" w:hAnsi="GHEA Grapalat"/>
          <w:i/>
          <w:lang w:eastAsia="ru-RU"/>
        </w:rPr>
        <w:t>մասնակիցը</w:t>
      </w:r>
      <w:r w:rsidRPr="008C7473">
        <w:rPr>
          <w:rFonts w:ascii="GHEA Grapalat" w:hAnsi="GHEA Grapalat"/>
          <w:i/>
          <w:lang w:val="af-ZA" w:eastAsia="ru-RU"/>
        </w:rPr>
        <w:t xml:space="preserve"> </w:t>
      </w:r>
      <w:r w:rsidRPr="005F1C06">
        <w:rPr>
          <w:rFonts w:ascii="GHEA Grapalat" w:hAnsi="GHEA Grapalat"/>
          <w:i/>
          <w:lang w:eastAsia="ru-RU"/>
        </w:rPr>
        <w:t>դիմում</w:t>
      </w:r>
      <w:r w:rsidRPr="008C7473">
        <w:rPr>
          <w:rFonts w:ascii="GHEA Grapalat" w:hAnsi="GHEA Grapalat"/>
          <w:i/>
          <w:lang w:val="af-ZA" w:eastAsia="ru-RU"/>
        </w:rPr>
        <w:t xml:space="preserve"> </w:t>
      </w:r>
      <w:r w:rsidRPr="005F1C06">
        <w:rPr>
          <w:rFonts w:ascii="GHEA Grapalat" w:hAnsi="GHEA Grapalat"/>
          <w:i/>
          <w:lang w:eastAsia="ru-RU"/>
        </w:rPr>
        <w:t>հայտարարությունը</w:t>
      </w:r>
      <w:r w:rsidRPr="008C7473">
        <w:rPr>
          <w:rFonts w:ascii="GHEA Grapalat" w:hAnsi="GHEA Grapalat"/>
          <w:i/>
          <w:lang w:val="af-ZA" w:eastAsia="ru-RU"/>
        </w:rPr>
        <w:t xml:space="preserve"> </w:t>
      </w:r>
      <w:r w:rsidRPr="005F1C06">
        <w:rPr>
          <w:rFonts w:ascii="GHEA Grapalat" w:hAnsi="GHEA Grapalat"/>
          <w:i/>
          <w:lang w:eastAsia="ru-RU"/>
        </w:rPr>
        <w:t>լրացնելիս</w:t>
      </w:r>
      <w:r w:rsidRPr="008C7473">
        <w:rPr>
          <w:rFonts w:ascii="GHEA Grapalat" w:hAnsi="GHEA Grapalat"/>
          <w:i/>
          <w:lang w:val="af-ZA" w:eastAsia="ru-RU"/>
        </w:rPr>
        <w:t xml:space="preserve"> </w:t>
      </w:r>
      <w:r w:rsidRPr="005F1C06">
        <w:rPr>
          <w:rFonts w:ascii="GHEA Grapalat" w:hAnsi="GHEA Grapalat"/>
          <w:i/>
          <w:lang w:eastAsia="ru-RU"/>
        </w:rPr>
        <w:t>նշում</w:t>
      </w:r>
      <w:r w:rsidRPr="008C7473">
        <w:rPr>
          <w:rFonts w:ascii="GHEA Grapalat" w:hAnsi="GHEA Grapalat"/>
          <w:i/>
          <w:lang w:val="af-ZA" w:eastAsia="ru-RU"/>
        </w:rPr>
        <w:t xml:space="preserve"> </w:t>
      </w:r>
      <w:r w:rsidRPr="005F1C06">
        <w:rPr>
          <w:rFonts w:ascii="GHEA Grapalat" w:hAnsi="GHEA Grapalat"/>
          <w:i/>
          <w:lang w:eastAsia="ru-RU"/>
        </w:rPr>
        <w:t>է</w:t>
      </w:r>
      <w:r w:rsidRPr="008C7473">
        <w:rPr>
          <w:rFonts w:ascii="GHEA Grapalat" w:hAnsi="GHEA Grapalat"/>
          <w:i/>
          <w:lang w:val="af-ZA" w:eastAsia="ru-RU"/>
        </w:rPr>
        <w:t xml:space="preserve"> </w:t>
      </w:r>
      <w:r w:rsidRPr="005F1C06">
        <w:rPr>
          <w:rFonts w:ascii="GHEA Grapalat" w:hAnsi="GHEA Grapalat"/>
          <w:i/>
          <w:lang w:eastAsia="ru-RU"/>
        </w:rPr>
        <w:t>իր</w:t>
      </w:r>
      <w:r w:rsidRPr="008C7473">
        <w:rPr>
          <w:rFonts w:ascii="GHEA Grapalat" w:hAnsi="GHEA Grapalat"/>
          <w:i/>
          <w:lang w:val="af-ZA" w:eastAsia="ru-RU"/>
        </w:rPr>
        <w:t xml:space="preserve"> </w:t>
      </w:r>
      <w:r w:rsidRPr="005F1C06">
        <w:rPr>
          <w:rFonts w:ascii="GHEA Grapalat" w:hAnsi="GHEA Grapalat"/>
          <w:i/>
          <w:lang w:eastAsia="ru-RU"/>
        </w:rPr>
        <w:t>իրական</w:t>
      </w:r>
      <w:r w:rsidRPr="008C7473">
        <w:rPr>
          <w:rFonts w:ascii="GHEA Grapalat" w:hAnsi="GHEA Grapalat"/>
          <w:i/>
          <w:lang w:val="af-ZA" w:eastAsia="ru-RU"/>
        </w:rPr>
        <w:t xml:space="preserve"> </w:t>
      </w:r>
      <w:r w:rsidRPr="005F1C06">
        <w:rPr>
          <w:rFonts w:ascii="GHEA Grapalat" w:hAnsi="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i/>
          <w:lang w:eastAsia="ru-RU"/>
        </w:rPr>
        <w:t>տեղեկություններ</w:t>
      </w:r>
      <w:r w:rsidRPr="008C7473">
        <w:rPr>
          <w:rFonts w:ascii="GHEA Grapalat" w:hAnsi="GHEA Grapalat"/>
          <w:i/>
          <w:lang w:val="af-ZA" w:eastAsia="ru-RU"/>
        </w:rPr>
        <w:t xml:space="preserve"> </w:t>
      </w:r>
      <w:r w:rsidRPr="005F1C06">
        <w:rPr>
          <w:rFonts w:ascii="GHEA Grapalat" w:hAnsi="GHEA Grapalat"/>
          <w:i/>
          <w:lang w:eastAsia="ru-RU"/>
        </w:rPr>
        <w:t>պարունակող</w:t>
      </w:r>
      <w:r w:rsidRPr="008C7473">
        <w:rPr>
          <w:rFonts w:ascii="GHEA Grapalat" w:hAnsi="GHEA Grapalat"/>
          <w:i/>
          <w:lang w:val="af-ZA" w:eastAsia="ru-RU"/>
        </w:rPr>
        <w:t xml:space="preserve"> </w:t>
      </w:r>
      <w:r w:rsidRPr="005F1C06">
        <w:rPr>
          <w:rFonts w:ascii="GHEA Grapalat" w:hAnsi="GHEA Grapalat"/>
          <w:i/>
          <w:lang w:eastAsia="ru-RU"/>
        </w:rPr>
        <w:t>կայքէջի</w:t>
      </w:r>
      <w:r w:rsidRPr="008C7473">
        <w:rPr>
          <w:rFonts w:ascii="GHEA Grapalat" w:hAnsi="GHEA Grapalat"/>
          <w:i/>
          <w:lang w:val="af-ZA" w:eastAsia="ru-RU"/>
        </w:rPr>
        <w:t xml:space="preserve"> </w:t>
      </w:r>
      <w:r w:rsidRPr="005F1C06">
        <w:rPr>
          <w:rFonts w:ascii="GHEA Grapalat" w:hAnsi="GHEA Grapalat"/>
          <w:i/>
          <w:lang w:eastAsia="ru-RU"/>
        </w:rPr>
        <w:t>հղումը</w:t>
      </w:r>
      <w:r w:rsidRPr="008C7473">
        <w:rPr>
          <w:rFonts w:ascii="GHEA Grapalat" w:hAnsi="GHEA Grapalat"/>
          <w:i/>
          <w:lang w:val="af-ZA" w:eastAsia="ru-RU"/>
        </w:rPr>
        <w:t xml:space="preserve">, </w:t>
      </w:r>
      <w:r w:rsidRPr="005F1C06">
        <w:rPr>
          <w:rFonts w:ascii="GHEA Grapalat" w:hAnsi="GHEA Grapalat"/>
          <w:i/>
          <w:lang w:eastAsia="ru-RU"/>
        </w:rPr>
        <w:t>եթե</w:t>
      </w:r>
      <w:r w:rsidRPr="008C7473">
        <w:rPr>
          <w:rFonts w:ascii="GHEA Grapalat" w:hAnsi="GHEA Grapalat"/>
          <w:i/>
          <w:lang w:val="af-ZA" w:eastAsia="ru-RU"/>
        </w:rPr>
        <w:t xml:space="preserve"> </w:t>
      </w:r>
      <w:r w:rsidRPr="005F1C06">
        <w:rPr>
          <w:rFonts w:ascii="GHEA Grapalat" w:hAnsi="GHEA Grapalat"/>
          <w:i/>
          <w:lang w:eastAsia="ru-RU"/>
        </w:rPr>
        <w:t>այդ</w:t>
      </w:r>
      <w:r w:rsidRPr="008C7473">
        <w:rPr>
          <w:rFonts w:ascii="GHEA Grapalat" w:hAnsi="GHEA Grapalat"/>
          <w:i/>
          <w:lang w:val="af-ZA" w:eastAsia="ru-RU"/>
        </w:rPr>
        <w:t xml:space="preserve"> </w:t>
      </w:r>
      <w:r w:rsidRPr="005F1C06">
        <w:rPr>
          <w:rFonts w:ascii="GHEA Grapalat" w:hAnsi="GHEA Grapalat"/>
          <w:i/>
          <w:lang w:eastAsia="ru-RU"/>
        </w:rPr>
        <w:t>մասնակիցը</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գրանցման</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ստորաբաժանումների</w:t>
      </w:r>
      <w:r w:rsidRPr="008C7473">
        <w:rPr>
          <w:rFonts w:ascii="GHEA Grapalat" w:hAnsi="GHEA Grapalat"/>
          <w:i/>
          <w:lang w:val="af-ZA" w:eastAsia="ru-RU"/>
        </w:rPr>
        <w:t xml:space="preserve">, </w:t>
      </w:r>
      <w:r w:rsidRPr="005F1C06">
        <w:rPr>
          <w:rFonts w:ascii="GHEA Grapalat" w:hAnsi="GHEA Grapalat"/>
          <w:i/>
          <w:lang w:eastAsia="ru-RU"/>
        </w:rPr>
        <w:t>հիմնարկների</w:t>
      </w:r>
      <w:r w:rsidRPr="008C7473">
        <w:rPr>
          <w:rFonts w:ascii="GHEA Grapalat" w:hAnsi="GHEA Grapalat"/>
          <w:i/>
          <w:lang w:val="af-ZA" w:eastAsia="ru-RU"/>
        </w:rPr>
        <w:t xml:space="preserve"> </w:t>
      </w:r>
      <w:r w:rsidRPr="005F1C06">
        <w:rPr>
          <w:rFonts w:ascii="GHEA Grapalat" w:hAnsi="GHEA Grapalat"/>
          <w:i/>
          <w:lang w:eastAsia="ru-RU"/>
        </w:rPr>
        <w:t>և</w:t>
      </w:r>
      <w:r w:rsidRPr="008C7473">
        <w:rPr>
          <w:rFonts w:ascii="GHEA Grapalat" w:hAnsi="GHEA Grapalat"/>
          <w:i/>
          <w:lang w:val="af-ZA" w:eastAsia="ru-RU"/>
        </w:rPr>
        <w:t xml:space="preserve"> </w:t>
      </w:r>
      <w:r w:rsidRPr="005F1C06">
        <w:rPr>
          <w:rFonts w:ascii="GHEA Grapalat" w:hAnsi="GHEA Grapalat"/>
          <w:i/>
          <w:lang w:eastAsia="ru-RU"/>
        </w:rPr>
        <w:t>անհատ</w:t>
      </w:r>
      <w:r w:rsidRPr="008C7473">
        <w:rPr>
          <w:rFonts w:ascii="GHEA Grapalat" w:hAnsi="GHEA Grapalat"/>
          <w:i/>
          <w:lang w:val="af-ZA" w:eastAsia="ru-RU"/>
        </w:rPr>
        <w:t xml:space="preserve"> </w:t>
      </w:r>
      <w:r w:rsidRPr="005F1C06">
        <w:rPr>
          <w:rFonts w:ascii="GHEA Grapalat" w:hAnsi="GHEA Grapalat"/>
          <w:i/>
          <w:lang w:eastAsia="ru-RU"/>
        </w:rPr>
        <w:t>ձեռնարկատերերի</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հաշվառման</w:t>
      </w:r>
      <w:r w:rsidRPr="008C7473">
        <w:rPr>
          <w:rFonts w:ascii="Calibri" w:hAnsi="Calibri" w:cs="Calibri"/>
          <w:i/>
          <w:lang w:val="af-ZA" w:eastAsia="ru-RU"/>
        </w:rPr>
        <w:t> </w:t>
      </w:r>
      <w:r w:rsidRPr="005F1C06">
        <w:rPr>
          <w:rFonts w:ascii="GHEA Grapalat" w:hAnsi="GHEA Grapalat" w:cs="GHEA Grapalat"/>
          <w:i/>
          <w:lang w:eastAsia="ru-RU"/>
        </w:rPr>
        <w:t>մասին</w:t>
      </w:r>
      <w:r w:rsidRPr="008C7473">
        <w:rPr>
          <w:rFonts w:ascii="GHEA Grapalat" w:hAnsi="GHEA Grapalat" w:cs="GHEA Grapalat"/>
          <w:i/>
          <w:lang w:val="af-ZA" w:eastAsia="ru-RU"/>
        </w:rPr>
        <w:t>»</w:t>
      </w:r>
      <w:r w:rsidRPr="008C7473">
        <w:rPr>
          <w:rFonts w:ascii="GHEA Grapalat" w:hAnsi="GHEA Grapalat"/>
          <w:i/>
          <w:lang w:val="af-ZA" w:eastAsia="ru-RU"/>
        </w:rPr>
        <w:t xml:space="preserve"> </w:t>
      </w:r>
      <w:r w:rsidRPr="005F1C06">
        <w:rPr>
          <w:rFonts w:ascii="GHEA Grapalat" w:hAnsi="GHEA Grapalat" w:cs="GHEA Grapalat"/>
          <w:i/>
          <w:lang w:eastAsia="ru-RU"/>
        </w:rPr>
        <w:t>օրենքի</w:t>
      </w:r>
      <w:r w:rsidRPr="008C7473">
        <w:rPr>
          <w:rFonts w:ascii="GHEA Grapalat" w:hAnsi="GHEA Grapalat"/>
          <w:i/>
          <w:lang w:val="af-ZA" w:eastAsia="ru-RU"/>
        </w:rPr>
        <w:t xml:space="preserve"> </w:t>
      </w:r>
      <w:r w:rsidRPr="005F1C06">
        <w:rPr>
          <w:rFonts w:ascii="GHEA Grapalat" w:hAnsi="GHEA Grapalat" w:cs="GHEA Grapalat"/>
          <w:i/>
          <w:lang w:eastAsia="ru-RU"/>
        </w:rPr>
        <w:t>հիման</w:t>
      </w:r>
      <w:r w:rsidRPr="008C7473">
        <w:rPr>
          <w:rFonts w:ascii="GHEA Grapalat" w:hAnsi="GHEA Grapalat"/>
          <w:i/>
          <w:lang w:val="af-ZA" w:eastAsia="ru-RU"/>
        </w:rPr>
        <w:t xml:space="preserve"> </w:t>
      </w:r>
      <w:r w:rsidRPr="005F1C06">
        <w:rPr>
          <w:rFonts w:ascii="GHEA Grapalat" w:hAnsi="GHEA Grapalat" w:cs="GHEA Grapalat"/>
          <w:i/>
          <w:lang w:eastAsia="ru-RU"/>
        </w:rPr>
        <w:t>վրա</w:t>
      </w:r>
      <w:r w:rsidRPr="008C7473">
        <w:rPr>
          <w:rFonts w:ascii="GHEA Grapalat" w:hAnsi="GHEA Grapalat"/>
          <w:i/>
          <w:lang w:val="af-ZA" w:eastAsia="ru-RU"/>
        </w:rPr>
        <w:t xml:space="preserve"> </w:t>
      </w:r>
      <w:r w:rsidRPr="005F1C06">
        <w:rPr>
          <w:rFonts w:ascii="GHEA Grapalat" w:hAnsi="GHEA Grapalat" w:cs="GHEA Grapalat"/>
          <w:i/>
          <w:lang w:eastAsia="ru-RU"/>
        </w:rPr>
        <w:t>իրական</w:t>
      </w:r>
      <w:r w:rsidRPr="008C7473">
        <w:rPr>
          <w:rFonts w:ascii="GHEA Grapalat" w:hAnsi="GHEA Grapalat"/>
          <w:i/>
          <w:lang w:val="af-ZA" w:eastAsia="ru-RU"/>
        </w:rPr>
        <w:t xml:space="preserve"> </w:t>
      </w:r>
      <w:r w:rsidRPr="005F1C06">
        <w:rPr>
          <w:rFonts w:ascii="GHEA Grapalat" w:hAnsi="GHEA Grapalat" w:cs="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cs="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cs="GHEA Grapalat"/>
          <w:i/>
          <w:lang w:eastAsia="ru-RU"/>
        </w:rPr>
        <w:t>հայտարարագիր</w:t>
      </w:r>
      <w:r w:rsidRPr="008C7473">
        <w:rPr>
          <w:rFonts w:ascii="GHEA Grapalat" w:hAnsi="GHEA Grapalat"/>
          <w:i/>
          <w:lang w:val="af-ZA" w:eastAsia="ru-RU"/>
        </w:rPr>
        <w:t xml:space="preserve"> </w:t>
      </w:r>
      <w:r w:rsidRPr="005F1C06">
        <w:rPr>
          <w:rFonts w:ascii="GHEA Grapalat" w:hAnsi="GHEA Grapalat" w:cs="GHEA Grapalat"/>
          <w:i/>
          <w:lang w:eastAsia="ru-RU"/>
        </w:rPr>
        <w:t>ներկայացնելու</w:t>
      </w:r>
      <w:r w:rsidRPr="008C7473">
        <w:rPr>
          <w:rFonts w:ascii="GHEA Grapalat" w:hAnsi="GHEA Grapalat"/>
          <w:i/>
          <w:lang w:val="af-ZA" w:eastAsia="ru-RU"/>
        </w:rPr>
        <w:t xml:space="preserve"> </w:t>
      </w:r>
      <w:r w:rsidRPr="005F1C06">
        <w:rPr>
          <w:rFonts w:ascii="GHEA Grapalat" w:hAnsi="GHEA Grapalat" w:cs="GHEA Grapalat"/>
          <w:i/>
          <w:lang w:eastAsia="ru-RU"/>
        </w:rPr>
        <w:t>պարտականություն</w:t>
      </w:r>
      <w:r w:rsidRPr="008C7473">
        <w:rPr>
          <w:rFonts w:ascii="GHEA Grapalat" w:hAnsi="GHEA Grapalat"/>
          <w:i/>
          <w:lang w:val="af-ZA" w:eastAsia="ru-RU"/>
        </w:rPr>
        <w:t xml:space="preserve"> </w:t>
      </w:r>
      <w:r w:rsidRPr="005F1C06">
        <w:rPr>
          <w:rFonts w:ascii="GHEA Grapalat" w:hAnsi="GHEA Grapalat" w:cs="GHEA Grapalat"/>
          <w:i/>
          <w:lang w:eastAsia="ru-RU"/>
        </w:rPr>
        <w:t>ունեցող</w:t>
      </w:r>
      <w:r w:rsidRPr="008C7473">
        <w:rPr>
          <w:rFonts w:ascii="GHEA Grapalat" w:hAnsi="GHEA Grapalat"/>
          <w:i/>
          <w:lang w:val="af-ZA" w:eastAsia="ru-RU"/>
        </w:rPr>
        <w:t xml:space="preserve"> </w:t>
      </w:r>
      <w:r w:rsidRPr="005F1C06">
        <w:rPr>
          <w:rFonts w:ascii="GHEA Grapalat" w:hAnsi="GHEA Grapalat" w:cs="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cs="GHEA Grapalat"/>
          <w:i/>
          <w:lang w:eastAsia="ru-RU"/>
        </w:rPr>
        <w:t>անձ</w:t>
      </w:r>
      <w:r w:rsidRPr="008C7473">
        <w:rPr>
          <w:rFonts w:ascii="GHEA Grapalat" w:hAnsi="GHEA Grapalat"/>
          <w:i/>
          <w:lang w:val="af-ZA" w:eastAsia="ru-RU"/>
        </w:rPr>
        <w:t xml:space="preserve"> </w:t>
      </w:r>
      <w:r w:rsidRPr="005F1C06">
        <w:rPr>
          <w:rFonts w:ascii="GHEA Grapalat" w:hAnsi="GHEA Grapalat" w:cs="GHEA Grapalat"/>
          <w:i/>
          <w:lang w:eastAsia="ru-RU"/>
        </w:rPr>
        <w:t>է</w:t>
      </w:r>
      <w:r w:rsidRPr="008C7473">
        <w:rPr>
          <w:rFonts w:ascii="GHEA Grapalat" w:hAnsi="GHEA Grapalat"/>
          <w:i/>
          <w:lang w:val="af-ZA" w:eastAsia="ru-RU"/>
        </w:rPr>
        <w:t xml:space="preserve"> </w:t>
      </w:r>
      <w:r w:rsidRPr="005F1C06">
        <w:rPr>
          <w:rFonts w:ascii="GHEA Grapalat" w:hAnsi="GHEA Grapalat" w:cs="GHEA Grapalat"/>
          <w:i/>
          <w:lang w:eastAsia="ru-RU"/>
        </w:rPr>
        <w:t>և</w:t>
      </w:r>
      <w:r w:rsidRPr="008C7473">
        <w:rPr>
          <w:rFonts w:ascii="GHEA Grapalat" w:hAnsi="GHEA Grapalat"/>
          <w:i/>
          <w:lang w:val="af-ZA" w:eastAsia="ru-RU"/>
        </w:rPr>
        <w:t xml:space="preserve"> </w:t>
      </w:r>
      <w:r w:rsidRPr="005F1C06">
        <w:rPr>
          <w:rFonts w:ascii="GHEA Grapalat" w:hAnsi="GHEA Grapalat" w:cs="GHEA Grapalat"/>
          <w:i/>
          <w:lang w:eastAsia="ru-RU"/>
        </w:rPr>
        <w:t>հայտը</w:t>
      </w:r>
      <w:r w:rsidRPr="008C7473">
        <w:rPr>
          <w:rFonts w:ascii="GHEA Grapalat" w:hAnsi="GHEA Grapalat"/>
          <w:i/>
          <w:lang w:val="af-ZA" w:eastAsia="ru-RU"/>
        </w:rPr>
        <w:t xml:space="preserve"> </w:t>
      </w:r>
      <w:r w:rsidRPr="005F1C06">
        <w:rPr>
          <w:rFonts w:ascii="GHEA Grapalat" w:hAnsi="GHEA Grapalat" w:cs="GHEA Grapalat"/>
          <w:i/>
          <w:lang w:eastAsia="ru-RU"/>
        </w:rPr>
        <w:t>ներկայացնելու</w:t>
      </w:r>
      <w:r w:rsidRPr="008C7473">
        <w:rPr>
          <w:rFonts w:ascii="GHEA Grapalat" w:hAnsi="GHEA Grapalat"/>
          <w:i/>
          <w:lang w:val="af-ZA" w:eastAsia="ru-RU"/>
        </w:rPr>
        <w:t xml:space="preserve"> </w:t>
      </w:r>
      <w:r w:rsidRPr="005F1C06">
        <w:rPr>
          <w:rFonts w:ascii="GHEA Grapalat" w:hAnsi="GHEA Grapalat" w:cs="GHEA Grapalat"/>
          <w:i/>
          <w:lang w:eastAsia="ru-RU"/>
        </w:rPr>
        <w:t>օրվա</w:t>
      </w:r>
      <w:r w:rsidRPr="008C7473">
        <w:rPr>
          <w:rFonts w:ascii="GHEA Grapalat" w:hAnsi="GHEA Grapalat"/>
          <w:i/>
          <w:lang w:val="af-ZA" w:eastAsia="ru-RU"/>
        </w:rPr>
        <w:t xml:space="preserve"> </w:t>
      </w:r>
      <w:r w:rsidRPr="005F1C06">
        <w:rPr>
          <w:rFonts w:ascii="GHEA Grapalat" w:hAnsi="GHEA Grapalat" w:cs="GHEA Grapalat"/>
          <w:i/>
          <w:lang w:eastAsia="ru-RU"/>
        </w:rPr>
        <w:t>դրությամբ</w:t>
      </w:r>
      <w:r w:rsidRPr="008C7473">
        <w:rPr>
          <w:rFonts w:ascii="GHEA Grapalat" w:hAnsi="GHEA Grapalat"/>
          <w:i/>
          <w:lang w:val="af-ZA" w:eastAsia="ru-RU"/>
        </w:rPr>
        <w:t xml:space="preserve"> </w:t>
      </w:r>
      <w:r w:rsidRPr="005F1C06">
        <w:rPr>
          <w:rFonts w:ascii="GHEA Grapalat" w:hAnsi="GHEA Grapalat" w:cs="GHEA Grapalat"/>
          <w:i/>
          <w:lang w:eastAsia="ru-RU"/>
        </w:rPr>
        <w:t>սահմանված</w:t>
      </w:r>
      <w:r w:rsidRPr="008C7473">
        <w:rPr>
          <w:rFonts w:ascii="GHEA Grapalat" w:hAnsi="GHEA Grapalat"/>
          <w:i/>
          <w:lang w:val="af-ZA" w:eastAsia="ru-RU"/>
        </w:rPr>
        <w:t xml:space="preserve"> </w:t>
      </w:r>
      <w:r w:rsidRPr="005F1C06">
        <w:rPr>
          <w:rFonts w:ascii="GHEA Grapalat" w:hAnsi="GHEA Grapalat" w:cs="GHEA Grapalat"/>
          <w:i/>
          <w:lang w:eastAsia="ru-RU"/>
        </w:rPr>
        <w:t>կարգով</w:t>
      </w:r>
      <w:r w:rsidRPr="008C7473">
        <w:rPr>
          <w:rFonts w:ascii="GHEA Grapalat" w:hAnsi="GHEA Grapalat"/>
          <w:i/>
          <w:lang w:val="af-ZA" w:eastAsia="ru-RU"/>
        </w:rPr>
        <w:t xml:space="preserve"> </w:t>
      </w:r>
      <w:r w:rsidRPr="005F1C06">
        <w:rPr>
          <w:rFonts w:ascii="GHEA Grapalat" w:hAnsi="GHEA Grapalat" w:cs="GHEA Grapalat"/>
          <w:i/>
          <w:lang w:eastAsia="ru-RU"/>
        </w:rPr>
        <w:t>պետք</w:t>
      </w:r>
      <w:r w:rsidRPr="008C7473">
        <w:rPr>
          <w:rFonts w:ascii="GHEA Grapalat" w:hAnsi="GHEA Grapalat"/>
          <w:i/>
          <w:lang w:val="af-ZA" w:eastAsia="ru-RU"/>
        </w:rPr>
        <w:t xml:space="preserve"> </w:t>
      </w:r>
      <w:r w:rsidRPr="005F1C06">
        <w:rPr>
          <w:rFonts w:ascii="GHEA Grapalat" w:hAnsi="GHEA Grapalat" w:cs="GHEA Grapalat"/>
          <w:i/>
          <w:lang w:eastAsia="ru-RU"/>
        </w:rPr>
        <w:t>է</w:t>
      </w:r>
      <w:r w:rsidRPr="008C7473">
        <w:rPr>
          <w:rFonts w:ascii="GHEA Grapalat" w:hAnsi="GHEA Grapalat"/>
          <w:i/>
          <w:lang w:val="af-ZA" w:eastAsia="ru-RU"/>
        </w:rPr>
        <w:t xml:space="preserve"> </w:t>
      </w:r>
      <w:r w:rsidRPr="005F1C06">
        <w:rPr>
          <w:rFonts w:ascii="GHEA Grapalat" w:hAnsi="GHEA Grapalat" w:cs="GHEA Grapalat"/>
          <w:i/>
          <w:lang w:eastAsia="ru-RU"/>
        </w:rPr>
        <w:t>ի</w:t>
      </w:r>
      <w:r w:rsidRPr="005F1C06">
        <w:rPr>
          <w:rFonts w:ascii="GHEA Grapalat" w:hAnsi="GHEA Grapalat"/>
          <w:i/>
          <w:lang w:eastAsia="ru-RU"/>
        </w:rPr>
        <w:t>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ռեգիստրի</w:t>
      </w:r>
      <w:r w:rsidRPr="008C7473">
        <w:rPr>
          <w:rFonts w:ascii="GHEA Grapalat" w:hAnsi="GHEA Grapalat"/>
          <w:i/>
          <w:lang w:val="af-ZA" w:eastAsia="ru-RU"/>
        </w:rPr>
        <w:t xml:space="preserve"> </w:t>
      </w:r>
      <w:r w:rsidRPr="005F1C06">
        <w:rPr>
          <w:rFonts w:ascii="GHEA Grapalat" w:hAnsi="GHEA Grapalat"/>
          <w:i/>
          <w:lang w:eastAsia="ru-RU"/>
        </w:rPr>
        <w:t>գործակալությունում</w:t>
      </w:r>
      <w:r w:rsidRPr="008C7473">
        <w:rPr>
          <w:rFonts w:ascii="GHEA Grapalat" w:hAnsi="GHEA Grapalat"/>
          <w:i/>
          <w:lang w:val="af-ZA" w:eastAsia="ru-RU"/>
        </w:rPr>
        <w:t xml:space="preserve"> </w:t>
      </w:r>
      <w:r w:rsidRPr="005F1C06">
        <w:rPr>
          <w:rFonts w:ascii="GHEA Grapalat" w:hAnsi="GHEA Grapalat"/>
          <w:i/>
          <w:lang w:eastAsia="ru-RU"/>
        </w:rPr>
        <w:t>գրանցված</w:t>
      </w:r>
      <w:r w:rsidRPr="008C7473">
        <w:rPr>
          <w:rFonts w:ascii="GHEA Grapalat" w:hAnsi="GHEA Grapalat"/>
          <w:i/>
          <w:lang w:val="af-ZA" w:eastAsia="ru-RU"/>
        </w:rPr>
        <w:t xml:space="preserve"> </w:t>
      </w:r>
      <w:r w:rsidRPr="005F1C06">
        <w:rPr>
          <w:rFonts w:ascii="GHEA Grapalat" w:hAnsi="GHEA Grapalat"/>
          <w:i/>
          <w:lang w:eastAsia="ru-RU"/>
        </w:rPr>
        <w:t>լիներ</w:t>
      </w:r>
      <w:r w:rsidRPr="008C7473">
        <w:rPr>
          <w:rFonts w:ascii="GHEA Grapalat" w:hAnsi="GHEA Grapalat"/>
          <w:i/>
          <w:lang w:val="af-ZA" w:eastAsia="ru-RU"/>
        </w:rPr>
        <w:t xml:space="preserve"> </w:t>
      </w:r>
      <w:r w:rsidRPr="005F1C06">
        <w:rPr>
          <w:rFonts w:ascii="GHEA Grapalat" w:hAnsi="GHEA Grapalat"/>
          <w:i/>
          <w:lang w:eastAsia="ru-RU"/>
        </w:rPr>
        <w:t>իր</w:t>
      </w:r>
      <w:r w:rsidRPr="008C7473">
        <w:rPr>
          <w:rFonts w:ascii="GHEA Grapalat" w:hAnsi="GHEA Grapalat"/>
          <w:i/>
          <w:lang w:val="af-ZA" w:eastAsia="ru-RU"/>
        </w:rPr>
        <w:t xml:space="preserve"> </w:t>
      </w:r>
      <w:r w:rsidRPr="005F1C06">
        <w:rPr>
          <w:rFonts w:ascii="GHEA Grapalat" w:hAnsi="GHEA Grapalat"/>
          <w:i/>
          <w:lang w:eastAsia="ru-RU"/>
        </w:rPr>
        <w:t>իրական</w:t>
      </w:r>
      <w:r w:rsidRPr="008C7473">
        <w:rPr>
          <w:rFonts w:ascii="GHEA Grapalat" w:hAnsi="GHEA Grapalat"/>
          <w:i/>
          <w:lang w:val="af-ZA" w:eastAsia="ru-RU"/>
        </w:rPr>
        <w:t xml:space="preserve"> </w:t>
      </w:r>
      <w:r w:rsidRPr="005F1C06">
        <w:rPr>
          <w:rFonts w:ascii="GHEA Grapalat" w:hAnsi="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i/>
          <w:lang w:eastAsia="ru-RU"/>
        </w:rPr>
        <w:t>տեղեկությունները</w:t>
      </w:r>
      <w:r w:rsidRPr="008C7473">
        <w:rPr>
          <w:rFonts w:ascii="GHEA Grapalat" w:hAnsi="GHEA Grapalat"/>
          <w:i/>
          <w:lang w:val="af-ZA" w:eastAsia="ru-RU"/>
        </w:rPr>
        <w:t xml:space="preserve">, </w:t>
      </w:r>
    </w:p>
    <w:p w14:paraId="735DC593" w14:textId="77777777" w:rsidR="00081EA2" w:rsidRPr="008C7473" w:rsidRDefault="00081EA2" w:rsidP="005F1C06">
      <w:pPr>
        <w:pStyle w:val="BodyTextIndent3"/>
        <w:spacing w:line="240" w:lineRule="auto"/>
        <w:ind w:left="142" w:firstLine="0"/>
        <w:rPr>
          <w:rFonts w:ascii="GHEA Grapalat" w:hAnsi="GHEA Grapalat"/>
          <w:i/>
          <w:lang w:val="af-ZA" w:eastAsia="ru-RU"/>
        </w:rPr>
      </w:pPr>
    </w:p>
    <w:p w14:paraId="6F719993" w14:textId="77777777" w:rsidR="00081EA2" w:rsidRPr="008C7473" w:rsidRDefault="00081EA2" w:rsidP="005A765C">
      <w:pPr>
        <w:pStyle w:val="BodyTextIndent3"/>
        <w:spacing w:line="240" w:lineRule="auto"/>
        <w:ind w:left="142" w:firstLine="218"/>
        <w:rPr>
          <w:rFonts w:ascii="GHEA Grapalat" w:hAnsi="GHEA Grapalat"/>
          <w:i/>
          <w:lang w:val="af-ZA" w:eastAsia="ru-RU"/>
        </w:rPr>
      </w:pPr>
      <w:r w:rsidRPr="008C7473">
        <w:rPr>
          <w:rFonts w:ascii="GHEA Grapalat" w:hAnsi="GHEA Grapalat"/>
          <w:i/>
          <w:lang w:val="af-ZA" w:eastAsia="ru-RU"/>
        </w:rPr>
        <w:t xml:space="preserve">-  </w:t>
      </w:r>
      <w:r w:rsidRPr="005F1C06">
        <w:rPr>
          <w:rFonts w:ascii="GHEA Grapalat" w:hAnsi="GHEA Grapalat"/>
          <w:i/>
          <w:lang w:eastAsia="ru-RU"/>
        </w:rPr>
        <w:t>Եթե</w:t>
      </w:r>
      <w:r w:rsidRPr="008C7473">
        <w:rPr>
          <w:rFonts w:ascii="GHEA Grapalat" w:hAnsi="GHEA Grapalat"/>
          <w:i/>
          <w:lang w:val="af-ZA" w:eastAsia="ru-RU"/>
        </w:rPr>
        <w:t xml:space="preserve"> </w:t>
      </w:r>
      <w:r w:rsidRPr="005F1C06">
        <w:rPr>
          <w:rFonts w:ascii="GHEA Grapalat" w:hAnsi="GHEA Grapalat"/>
          <w:i/>
          <w:lang w:eastAsia="ru-RU"/>
        </w:rPr>
        <w:t>մասնակիցը</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գրանցման</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ստորաբաժանումների</w:t>
      </w:r>
      <w:r w:rsidRPr="008C7473">
        <w:rPr>
          <w:rFonts w:ascii="GHEA Grapalat" w:hAnsi="GHEA Grapalat"/>
          <w:i/>
          <w:lang w:val="af-ZA" w:eastAsia="ru-RU"/>
        </w:rPr>
        <w:t xml:space="preserve">, </w:t>
      </w:r>
      <w:r w:rsidRPr="005F1C06">
        <w:rPr>
          <w:rFonts w:ascii="GHEA Grapalat" w:hAnsi="GHEA Grapalat"/>
          <w:i/>
          <w:lang w:eastAsia="ru-RU"/>
        </w:rPr>
        <w:t>հիմնարկների</w:t>
      </w:r>
      <w:r w:rsidRPr="008C7473">
        <w:rPr>
          <w:rFonts w:ascii="GHEA Grapalat" w:hAnsi="GHEA Grapalat"/>
          <w:i/>
          <w:lang w:val="af-ZA" w:eastAsia="ru-RU"/>
        </w:rPr>
        <w:t xml:space="preserve"> </w:t>
      </w:r>
      <w:r w:rsidRPr="005F1C06">
        <w:rPr>
          <w:rFonts w:ascii="GHEA Grapalat" w:hAnsi="GHEA Grapalat"/>
          <w:i/>
          <w:lang w:eastAsia="ru-RU"/>
        </w:rPr>
        <w:t>և</w:t>
      </w:r>
      <w:r w:rsidRPr="008C7473">
        <w:rPr>
          <w:rFonts w:ascii="GHEA Grapalat" w:hAnsi="GHEA Grapalat"/>
          <w:i/>
          <w:lang w:val="af-ZA" w:eastAsia="ru-RU"/>
        </w:rPr>
        <w:t xml:space="preserve"> </w:t>
      </w:r>
      <w:r w:rsidRPr="005F1C06">
        <w:rPr>
          <w:rFonts w:ascii="GHEA Grapalat" w:hAnsi="GHEA Grapalat"/>
          <w:i/>
          <w:lang w:eastAsia="ru-RU"/>
        </w:rPr>
        <w:t>անհատ</w:t>
      </w:r>
      <w:r w:rsidRPr="008C7473">
        <w:rPr>
          <w:rFonts w:ascii="GHEA Grapalat" w:hAnsi="GHEA Grapalat"/>
          <w:i/>
          <w:lang w:val="af-ZA" w:eastAsia="ru-RU"/>
        </w:rPr>
        <w:t xml:space="preserve"> </w:t>
      </w:r>
      <w:r w:rsidRPr="005F1C06">
        <w:rPr>
          <w:rFonts w:ascii="GHEA Grapalat" w:hAnsi="GHEA Grapalat"/>
          <w:i/>
          <w:lang w:eastAsia="ru-RU"/>
        </w:rPr>
        <w:t>ձեռնարկատերերի</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հաշվառման</w:t>
      </w:r>
      <w:r w:rsidRPr="008C7473">
        <w:rPr>
          <w:rFonts w:ascii="GHEA Grapalat" w:hAnsi="GHEA Grapalat"/>
          <w:i/>
          <w:lang w:val="af-ZA" w:eastAsia="ru-RU"/>
        </w:rPr>
        <w:t xml:space="preserve"> </w:t>
      </w:r>
      <w:r w:rsidRPr="005F1C06">
        <w:rPr>
          <w:rFonts w:ascii="GHEA Grapalat" w:hAnsi="GHEA Grapalat"/>
          <w:i/>
          <w:lang w:eastAsia="ru-RU"/>
        </w:rPr>
        <w:t>մասին</w:t>
      </w:r>
      <w:r w:rsidRPr="008C7473">
        <w:rPr>
          <w:rFonts w:ascii="GHEA Grapalat" w:hAnsi="GHEA Grapalat"/>
          <w:i/>
          <w:lang w:val="af-ZA" w:eastAsia="ru-RU"/>
        </w:rPr>
        <w:t xml:space="preserve">» </w:t>
      </w:r>
      <w:r w:rsidRPr="005F1C06">
        <w:rPr>
          <w:rFonts w:ascii="GHEA Grapalat" w:hAnsi="GHEA Grapalat"/>
          <w:i/>
          <w:lang w:eastAsia="ru-RU"/>
        </w:rPr>
        <w:t>օրենքի</w:t>
      </w:r>
      <w:r w:rsidRPr="008C7473">
        <w:rPr>
          <w:rFonts w:ascii="GHEA Grapalat" w:hAnsi="GHEA Grapalat"/>
          <w:i/>
          <w:lang w:val="af-ZA" w:eastAsia="ru-RU"/>
        </w:rPr>
        <w:t xml:space="preserve"> </w:t>
      </w:r>
      <w:r w:rsidRPr="005F1C06">
        <w:rPr>
          <w:rFonts w:ascii="GHEA Grapalat" w:hAnsi="GHEA Grapalat"/>
          <w:i/>
          <w:lang w:eastAsia="ru-RU"/>
        </w:rPr>
        <w:t>հիման</w:t>
      </w:r>
      <w:r w:rsidRPr="008C7473">
        <w:rPr>
          <w:rFonts w:ascii="GHEA Grapalat" w:hAnsi="GHEA Grapalat"/>
          <w:i/>
          <w:lang w:val="af-ZA" w:eastAsia="ru-RU"/>
        </w:rPr>
        <w:t xml:space="preserve"> </w:t>
      </w:r>
      <w:r w:rsidRPr="005F1C06">
        <w:rPr>
          <w:rFonts w:ascii="GHEA Grapalat" w:hAnsi="GHEA Grapalat"/>
          <w:i/>
          <w:lang w:eastAsia="ru-RU"/>
        </w:rPr>
        <w:t>վրա</w:t>
      </w:r>
      <w:r w:rsidRPr="008C7473">
        <w:rPr>
          <w:rFonts w:ascii="GHEA Grapalat" w:hAnsi="GHEA Grapalat"/>
          <w:i/>
          <w:lang w:val="af-ZA" w:eastAsia="ru-RU"/>
        </w:rPr>
        <w:t xml:space="preserve"> </w:t>
      </w:r>
      <w:r w:rsidRPr="005F1C06">
        <w:rPr>
          <w:rFonts w:ascii="GHEA Grapalat" w:hAnsi="GHEA Grapalat"/>
          <w:i/>
          <w:lang w:eastAsia="ru-RU"/>
        </w:rPr>
        <w:t>իրական</w:t>
      </w:r>
      <w:r w:rsidRPr="008C7473">
        <w:rPr>
          <w:rFonts w:ascii="GHEA Grapalat" w:hAnsi="GHEA Grapalat"/>
          <w:i/>
          <w:lang w:val="af-ZA" w:eastAsia="ru-RU"/>
        </w:rPr>
        <w:t xml:space="preserve"> </w:t>
      </w:r>
      <w:r w:rsidRPr="005F1C06">
        <w:rPr>
          <w:rFonts w:ascii="GHEA Grapalat" w:hAnsi="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i/>
          <w:lang w:eastAsia="ru-RU"/>
        </w:rPr>
        <w:t>հայտարարագիր</w:t>
      </w:r>
      <w:r w:rsidRPr="008C7473">
        <w:rPr>
          <w:rFonts w:ascii="GHEA Grapalat" w:hAnsi="GHEA Grapalat"/>
          <w:i/>
          <w:lang w:val="af-ZA" w:eastAsia="ru-RU"/>
        </w:rPr>
        <w:t xml:space="preserve"> </w:t>
      </w:r>
      <w:r w:rsidRPr="005F1C06">
        <w:rPr>
          <w:rFonts w:ascii="GHEA Grapalat" w:hAnsi="GHEA Grapalat"/>
          <w:i/>
          <w:lang w:eastAsia="ru-RU"/>
        </w:rPr>
        <w:t>ներկայացնելու</w:t>
      </w:r>
      <w:r w:rsidRPr="008C7473">
        <w:rPr>
          <w:rFonts w:ascii="GHEA Grapalat" w:hAnsi="GHEA Grapalat"/>
          <w:i/>
          <w:lang w:val="af-ZA" w:eastAsia="ru-RU"/>
        </w:rPr>
        <w:t xml:space="preserve"> </w:t>
      </w:r>
      <w:r w:rsidRPr="005F1C06">
        <w:rPr>
          <w:rFonts w:ascii="GHEA Grapalat" w:hAnsi="GHEA Grapalat"/>
          <w:i/>
          <w:lang w:eastAsia="ru-RU"/>
        </w:rPr>
        <w:t>պարտականություն</w:t>
      </w:r>
      <w:r w:rsidRPr="008C7473">
        <w:rPr>
          <w:rFonts w:ascii="GHEA Grapalat" w:hAnsi="GHEA Grapalat"/>
          <w:i/>
          <w:lang w:val="af-ZA" w:eastAsia="ru-RU"/>
        </w:rPr>
        <w:t xml:space="preserve"> </w:t>
      </w:r>
      <w:r w:rsidRPr="005F1C06">
        <w:rPr>
          <w:rFonts w:ascii="GHEA Grapalat" w:hAnsi="GHEA Grapalat"/>
          <w:i/>
          <w:lang w:eastAsia="ru-RU"/>
        </w:rPr>
        <w:t>ունեցող</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w:t>
      </w:r>
      <w:r w:rsidRPr="008C7473">
        <w:rPr>
          <w:rFonts w:ascii="GHEA Grapalat" w:hAnsi="GHEA Grapalat"/>
          <w:i/>
          <w:lang w:val="af-ZA" w:eastAsia="ru-RU"/>
        </w:rPr>
        <w:t xml:space="preserve"> </w:t>
      </w:r>
      <w:r w:rsidRPr="005F1C06">
        <w:rPr>
          <w:rFonts w:ascii="GHEA Grapalat" w:hAnsi="GHEA Grapalat"/>
          <w:i/>
          <w:lang w:eastAsia="ru-RU"/>
        </w:rPr>
        <w:t>չէ</w:t>
      </w:r>
      <w:r w:rsidRPr="008C7473">
        <w:rPr>
          <w:rFonts w:ascii="GHEA Grapalat" w:hAnsi="GHEA Grapalat"/>
          <w:i/>
          <w:lang w:val="af-ZA" w:eastAsia="ru-RU"/>
        </w:rPr>
        <w:t xml:space="preserve">, </w:t>
      </w:r>
      <w:r w:rsidRPr="005F1C06">
        <w:rPr>
          <w:rFonts w:ascii="GHEA Grapalat" w:hAnsi="GHEA Grapalat"/>
          <w:i/>
          <w:lang w:eastAsia="ru-RU"/>
        </w:rPr>
        <w:t>կամ</w:t>
      </w:r>
      <w:r w:rsidRPr="008C7473">
        <w:rPr>
          <w:rFonts w:ascii="GHEA Grapalat" w:hAnsi="GHEA Grapalat"/>
          <w:i/>
          <w:lang w:val="af-ZA" w:eastAsia="ru-RU"/>
        </w:rPr>
        <w:t xml:space="preserve"> </w:t>
      </w:r>
      <w:r w:rsidRPr="005F1C06">
        <w:rPr>
          <w:rFonts w:ascii="GHEA Grapalat" w:hAnsi="GHEA Grapalat"/>
          <w:i/>
          <w:lang w:eastAsia="ru-RU"/>
        </w:rPr>
        <w:t>եթե</w:t>
      </w:r>
      <w:r w:rsidRPr="008C7473">
        <w:rPr>
          <w:rFonts w:ascii="GHEA Grapalat" w:hAnsi="GHEA Grapalat"/>
          <w:i/>
          <w:lang w:val="af-ZA" w:eastAsia="ru-RU"/>
        </w:rPr>
        <w:t xml:space="preserve"> </w:t>
      </w:r>
      <w:r w:rsidRPr="005F1C06">
        <w:rPr>
          <w:rFonts w:ascii="GHEA Grapalat" w:hAnsi="GHEA Grapalat"/>
          <w:i/>
          <w:lang w:eastAsia="ru-RU"/>
        </w:rPr>
        <w:t>այդպիսի</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w:t>
      </w:r>
      <w:r w:rsidRPr="008C7473">
        <w:rPr>
          <w:rFonts w:ascii="GHEA Grapalat" w:hAnsi="GHEA Grapalat"/>
          <w:i/>
          <w:lang w:val="af-ZA" w:eastAsia="ru-RU"/>
        </w:rPr>
        <w:t xml:space="preserve"> </w:t>
      </w:r>
      <w:r w:rsidRPr="005F1C06">
        <w:rPr>
          <w:rFonts w:ascii="GHEA Grapalat" w:hAnsi="GHEA Grapalat"/>
          <w:i/>
          <w:lang w:eastAsia="ru-RU"/>
        </w:rPr>
        <w:t>է</w:t>
      </w:r>
      <w:r w:rsidRPr="008C7473">
        <w:rPr>
          <w:rFonts w:ascii="GHEA Grapalat" w:hAnsi="GHEA Grapalat"/>
          <w:i/>
          <w:lang w:val="af-ZA" w:eastAsia="ru-RU"/>
        </w:rPr>
        <w:t xml:space="preserve"> </w:t>
      </w:r>
      <w:r w:rsidRPr="005F1C06">
        <w:rPr>
          <w:rFonts w:ascii="GHEA Grapalat" w:hAnsi="GHEA Grapalat"/>
          <w:i/>
          <w:lang w:eastAsia="ru-RU"/>
        </w:rPr>
        <w:t>սակայն</w:t>
      </w:r>
      <w:r w:rsidRPr="008C7473">
        <w:rPr>
          <w:rFonts w:ascii="GHEA Grapalat" w:hAnsi="GHEA Grapalat"/>
          <w:i/>
          <w:lang w:val="af-ZA" w:eastAsia="ru-RU"/>
        </w:rPr>
        <w:t xml:space="preserve"> </w:t>
      </w:r>
      <w:r w:rsidRPr="005F1C06">
        <w:rPr>
          <w:rFonts w:ascii="GHEA Grapalat" w:hAnsi="GHEA Grapalat"/>
          <w:i/>
          <w:lang w:eastAsia="ru-RU"/>
        </w:rPr>
        <w:t>հայտը</w:t>
      </w:r>
      <w:r w:rsidRPr="008C7473">
        <w:rPr>
          <w:rFonts w:ascii="GHEA Grapalat" w:hAnsi="GHEA Grapalat"/>
          <w:i/>
          <w:lang w:val="af-ZA" w:eastAsia="ru-RU"/>
        </w:rPr>
        <w:t xml:space="preserve"> </w:t>
      </w:r>
      <w:r w:rsidRPr="005F1C06">
        <w:rPr>
          <w:rFonts w:ascii="GHEA Grapalat" w:hAnsi="GHEA Grapalat"/>
          <w:i/>
          <w:lang w:eastAsia="ru-RU"/>
        </w:rPr>
        <w:t>ներկայացնելու</w:t>
      </w:r>
      <w:r w:rsidRPr="008C7473">
        <w:rPr>
          <w:rFonts w:ascii="GHEA Grapalat" w:hAnsi="GHEA Grapalat"/>
          <w:i/>
          <w:lang w:val="af-ZA" w:eastAsia="ru-RU"/>
        </w:rPr>
        <w:t xml:space="preserve"> </w:t>
      </w:r>
      <w:r w:rsidRPr="005F1C06">
        <w:rPr>
          <w:rFonts w:ascii="GHEA Grapalat" w:hAnsi="GHEA Grapalat"/>
          <w:i/>
          <w:lang w:eastAsia="ru-RU"/>
        </w:rPr>
        <w:t>օրվա</w:t>
      </w:r>
      <w:r w:rsidRPr="008C7473">
        <w:rPr>
          <w:rFonts w:ascii="GHEA Grapalat" w:hAnsi="GHEA Grapalat"/>
          <w:i/>
          <w:lang w:val="af-ZA" w:eastAsia="ru-RU"/>
        </w:rPr>
        <w:t xml:space="preserve"> </w:t>
      </w:r>
      <w:r w:rsidRPr="005F1C06">
        <w:rPr>
          <w:rFonts w:ascii="GHEA Grapalat" w:hAnsi="GHEA Grapalat"/>
          <w:i/>
          <w:lang w:eastAsia="ru-RU"/>
        </w:rPr>
        <w:t>դրությամբ</w:t>
      </w:r>
      <w:r w:rsidRPr="008C7473">
        <w:rPr>
          <w:rFonts w:ascii="GHEA Grapalat" w:hAnsi="GHEA Grapalat"/>
          <w:i/>
          <w:lang w:val="af-ZA" w:eastAsia="ru-RU"/>
        </w:rPr>
        <w:t xml:space="preserve"> </w:t>
      </w:r>
      <w:r w:rsidRPr="005F1C06">
        <w:rPr>
          <w:rFonts w:ascii="GHEA Grapalat" w:hAnsi="GHEA Grapalat"/>
          <w:i/>
          <w:lang w:eastAsia="ru-RU"/>
        </w:rPr>
        <w:t>պարտավոր</w:t>
      </w:r>
      <w:r w:rsidRPr="008C7473">
        <w:rPr>
          <w:rFonts w:ascii="GHEA Grapalat" w:hAnsi="GHEA Grapalat"/>
          <w:i/>
          <w:lang w:val="af-ZA" w:eastAsia="ru-RU"/>
        </w:rPr>
        <w:t xml:space="preserve"> </w:t>
      </w:r>
      <w:r w:rsidRPr="005F1C06">
        <w:rPr>
          <w:rFonts w:ascii="GHEA Grapalat" w:hAnsi="GHEA Grapalat"/>
          <w:i/>
          <w:lang w:eastAsia="ru-RU"/>
        </w:rPr>
        <w:t>չէր</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ռեգիստրի</w:t>
      </w:r>
      <w:r w:rsidRPr="008C7473">
        <w:rPr>
          <w:rFonts w:ascii="GHEA Grapalat" w:hAnsi="GHEA Grapalat"/>
          <w:i/>
          <w:lang w:val="af-ZA" w:eastAsia="ru-RU"/>
        </w:rPr>
        <w:t xml:space="preserve"> </w:t>
      </w:r>
      <w:r w:rsidRPr="005F1C06">
        <w:rPr>
          <w:rFonts w:ascii="GHEA Grapalat" w:hAnsi="GHEA Grapalat"/>
          <w:i/>
          <w:lang w:eastAsia="ru-RU"/>
        </w:rPr>
        <w:t>գործակալությունում</w:t>
      </w:r>
      <w:r w:rsidRPr="008C7473">
        <w:rPr>
          <w:rFonts w:ascii="GHEA Grapalat" w:hAnsi="GHEA Grapalat"/>
          <w:i/>
          <w:lang w:val="af-ZA" w:eastAsia="ru-RU"/>
        </w:rPr>
        <w:t xml:space="preserve"> </w:t>
      </w:r>
      <w:r w:rsidRPr="005F1C06">
        <w:rPr>
          <w:rFonts w:ascii="GHEA Grapalat" w:hAnsi="GHEA Grapalat"/>
          <w:i/>
          <w:lang w:eastAsia="ru-RU"/>
        </w:rPr>
        <w:t>գրանցել</w:t>
      </w:r>
      <w:r w:rsidRPr="008C7473">
        <w:rPr>
          <w:rFonts w:ascii="GHEA Grapalat" w:hAnsi="GHEA Grapalat"/>
          <w:i/>
          <w:lang w:val="af-ZA" w:eastAsia="ru-RU"/>
        </w:rPr>
        <w:t xml:space="preserve"> </w:t>
      </w:r>
      <w:r w:rsidRPr="005F1C06">
        <w:rPr>
          <w:rFonts w:ascii="GHEA Grapalat" w:hAnsi="GHEA Grapalat"/>
          <w:i/>
          <w:lang w:eastAsia="ru-RU"/>
        </w:rPr>
        <w:t>իր</w:t>
      </w:r>
      <w:r w:rsidRPr="008C7473">
        <w:rPr>
          <w:rFonts w:ascii="GHEA Grapalat" w:hAnsi="GHEA Grapalat"/>
          <w:i/>
          <w:lang w:val="af-ZA" w:eastAsia="ru-RU"/>
        </w:rPr>
        <w:t xml:space="preserve"> </w:t>
      </w:r>
      <w:r w:rsidRPr="005F1C06">
        <w:rPr>
          <w:rFonts w:ascii="GHEA Grapalat" w:hAnsi="GHEA Grapalat"/>
          <w:i/>
          <w:lang w:eastAsia="ru-RU"/>
        </w:rPr>
        <w:t>իրական</w:t>
      </w:r>
      <w:r w:rsidRPr="008C7473">
        <w:rPr>
          <w:rFonts w:ascii="GHEA Grapalat" w:hAnsi="GHEA Grapalat"/>
          <w:i/>
          <w:lang w:val="af-ZA" w:eastAsia="ru-RU"/>
        </w:rPr>
        <w:t xml:space="preserve"> </w:t>
      </w:r>
      <w:r w:rsidRPr="005F1C06">
        <w:rPr>
          <w:rFonts w:ascii="GHEA Grapalat" w:hAnsi="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i/>
          <w:lang w:eastAsia="ru-RU"/>
        </w:rPr>
        <w:t>տեղեկությունները</w:t>
      </w:r>
      <w:r>
        <w:rPr>
          <w:rFonts w:ascii="GHEA Grapalat" w:hAnsi="GHEA Grapalat"/>
          <w:i/>
          <w:lang w:val="hy-AM" w:eastAsia="ru-RU"/>
        </w:rPr>
        <w:t>,</w:t>
      </w:r>
      <w:r w:rsidRPr="008C7473">
        <w:rPr>
          <w:rFonts w:ascii="GHEA Grapalat" w:hAnsi="GHEA Grapalat"/>
          <w:i/>
          <w:lang w:val="af-ZA"/>
        </w:rPr>
        <w:t xml:space="preserve"> </w:t>
      </w:r>
      <w:r w:rsidRPr="005F1C06">
        <w:rPr>
          <w:rFonts w:ascii="GHEA Grapalat" w:hAnsi="GHEA Grapalat"/>
          <w:i/>
        </w:rPr>
        <w:t>ապա</w:t>
      </w:r>
      <w:r w:rsidRPr="008C7473">
        <w:rPr>
          <w:rFonts w:ascii="GHEA Grapalat" w:hAnsi="GHEA Grapalat"/>
          <w:i/>
          <w:lang w:val="af-ZA"/>
        </w:rPr>
        <w:t xml:space="preserve"> </w:t>
      </w:r>
      <w:r w:rsidRPr="005F1C06">
        <w:rPr>
          <w:rFonts w:ascii="GHEA Grapalat" w:hAnsi="GHEA Grapalat"/>
          <w:i/>
        </w:rPr>
        <w:t>դիմում</w:t>
      </w:r>
      <w:r w:rsidRPr="008C7473">
        <w:rPr>
          <w:rFonts w:ascii="GHEA Grapalat" w:hAnsi="GHEA Grapalat"/>
          <w:i/>
          <w:lang w:val="af-ZA"/>
        </w:rPr>
        <w:t xml:space="preserve">- </w:t>
      </w:r>
      <w:r w:rsidRPr="005F1C06">
        <w:rPr>
          <w:rFonts w:ascii="GHEA Grapalat" w:hAnsi="GHEA Grapalat"/>
          <w:i/>
        </w:rPr>
        <w:t>հայտարարությունը</w:t>
      </w:r>
      <w:r w:rsidRPr="008C7473">
        <w:rPr>
          <w:rFonts w:ascii="GHEA Grapalat" w:hAnsi="GHEA Grapalat"/>
          <w:i/>
          <w:lang w:val="af-ZA"/>
        </w:rPr>
        <w:t xml:space="preserve"> </w:t>
      </w:r>
      <w:r w:rsidRPr="005F1C06">
        <w:rPr>
          <w:rFonts w:ascii="GHEA Grapalat" w:hAnsi="GHEA Grapalat"/>
          <w:i/>
        </w:rPr>
        <w:t>լրացնելիս</w:t>
      </w:r>
      <w:r w:rsidRPr="008C7473">
        <w:rPr>
          <w:rFonts w:ascii="GHEA Grapalat" w:hAnsi="GHEA Grapalat"/>
          <w:i/>
          <w:lang w:val="af-ZA"/>
        </w:rPr>
        <w:t xml:space="preserve"> &lt;&lt; </w:t>
      </w:r>
      <w:r w:rsidRPr="005F1C06">
        <w:rPr>
          <w:rFonts w:ascii="GHEA Grapalat" w:hAnsi="GHEA Grapalat"/>
          <w:i/>
        </w:rPr>
        <w:t>տեղեկություններ</w:t>
      </w:r>
      <w:r w:rsidRPr="008C7473">
        <w:rPr>
          <w:rFonts w:ascii="GHEA Grapalat" w:hAnsi="GHEA Grapalat"/>
          <w:i/>
          <w:lang w:val="af-ZA"/>
        </w:rPr>
        <w:t xml:space="preserve"> </w:t>
      </w:r>
      <w:r w:rsidRPr="005F1C06">
        <w:rPr>
          <w:rFonts w:ascii="GHEA Grapalat" w:hAnsi="GHEA Grapalat"/>
          <w:i/>
        </w:rPr>
        <w:t>պարունակող</w:t>
      </w:r>
      <w:r w:rsidRPr="008C7473">
        <w:rPr>
          <w:rFonts w:ascii="GHEA Grapalat" w:hAnsi="GHEA Grapalat"/>
          <w:i/>
          <w:lang w:val="af-ZA"/>
        </w:rPr>
        <w:t xml:space="preserve"> </w:t>
      </w:r>
      <w:r w:rsidRPr="005F1C06">
        <w:rPr>
          <w:rFonts w:ascii="GHEA Grapalat" w:hAnsi="GHEA Grapalat"/>
          <w:i/>
        </w:rPr>
        <w:t>կայքէջի</w:t>
      </w:r>
      <w:r w:rsidRPr="008C7473">
        <w:rPr>
          <w:rFonts w:ascii="GHEA Grapalat" w:hAnsi="GHEA Grapalat"/>
          <w:i/>
          <w:lang w:val="af-ZA"/>
        </w:rPr>
        <w:t xml:space="preserve"> </w:t>
      </w:r>
      <w:r w:rsidRPr="005F1C06">
        <w:rPr>
          <w:rFonts w:ascii="GHEA Grapalat" w:hAnsi="GHEA Grapalat"/>
          <w:i/>
        </w:rPr>
        <w:t>հղումը՝</w:t>
      </w:r>
      <w:r w:rsidRPr="008C7473">
        <w:rPr>
          <w:rFonts w:ascii="GHEA Grapalat" w:hAnsi="GHEA Grapalat"/>
          <w:i/>
          <w:lang w:val="af-ZA"/>
        </w:rPr>
        <w:t xml:space="preserve"> &gt;&gt; </w:t>
      </w:r>
      <w:r w:rsidRPr="005F1C06">
        <w:rPr>
          <w:rFonts w:ascii="GHEA Grapalat" w:hAnsi="GHEA Grapalat"/>
          <w:i/>
        </w:rPr>
        <w:t>բառերը</w:t>
      </w:r>
      <w:r w:rsidRPr="008C7473">
        <w:rPr>
          <w:rFonts w:ascii="GHEA Grapalat" w:hAnsi="GHEA Grapalat"/>
          <w:i/>
          <w:lang w:val="af-ZA"/>
        </w:rPr>
        <w:t xml:space="preserve"> </w:t>
      </w:r>
      <w:r w:rsidRPr="005F1C06">
        <w:rPr>
          <w:rFonts w:ascii="GHEA Grapalat" w:hAnsi="GHEA Grapalat"/>
          <w:i/>
        </w:rPr>
        <w:t>փոխարինում</w:t>
      </w:r>
      <w:r w:rsidRPr="008C7473">
        <w:rPr>
          <w:rFonts w:ascii="GHEA Grapalat" w:hAnsi="GHEA Grapalat"/>
          <w:i/>
          <w:lang w:val="af-ZA"/>
        </w:rPr>
        <w:t xml:space="preserve"> </w:t>
      </w:r>
      <w:r w:rsidRPr="005F1C06">
        <w:rPr>
          <w:rFonts w:ascii="GHEA Grapalat" w:hAnsi="GHEA Grapalat"/>
          <w:i/>
        </w:rPr>
        <w:t>է</w:t>
      </w:r>
      <w:r w:rsidRPr="008C7473">
        <w:rPr>
          <w:rFonts w:ascii="GHEA Grapalat" w:hAnsi="GHEA Grapalat"/>
          <w:i/>
          <w:lang w:val="af-ZA"/>
        </w:rPr>
        <w:t xml:space="preserve"> &lt;&lt;</w:t>
      </w:r>
      <w:r w:rsidRPr="005F1C06">
        <w:rPr>
          <w:rFonts w:ascii="GHEA Grapalat" w:hAnsi="GHEA Grapalat"/>
          <w:i/>
        </w:rPr>
        <w:t>հայտարարագիր՝</w:t>
      </w:r>
      <w:r w:rsidRPr="008C7473">
        <w:rPr>
          <w:rFonts w:ascii="GHEA Grapalat" w:hAnsi="GHEA Grapalat"/>
          <w:i/>
          <w:lang w:val="af-ZA"/>
        </w:rPr>
        <w:t xml:space="preserve"> </w:t>
      </w:r>
      <w:r w:rsidRPr="005F1C06">
        <w:rPr>
          <w:rFonts w:ascii="GHEA Grapalat" w:hAnsi="GHEA Grapalat"/>
          <w:i/>
        </w:rPr>
        <w:t>համ</w:t>
      </w:r>
      <w:r>
        <w:rPr>
          <w:rFonts w:ascii="GHEA Grapalat" w:hAnsi="GHEA Grapalat"/>
          <w:i/>
        </w:rPr>
        <w:t>աձայն</w:t>
      </w:r>
      <w:r w:rsidRPr="008C7473">
        <w:rPr>
          <w:rFonts w:ascii="GHEA Grapalat" w:hAnsi="GHEA Grapalat"/>
          <w:i/>
          <w:lang w:val="af-ZA"/>
        </w:rPr>
        <w:t xml:space="preserve">  </w:t>
      </w:r>
      <w:r>
        <w:rPr>
          <w:rFonts w:ascii="GHEA Grapalat" w:hAnsi="GHEA Grapalat"/>
          <w:i/>
        </w:rPr>
        <w:t>հավելված</w:t>
      </w:r>
      <w:r w:rsidRPr="008C7473">
        <w:rPr>
          <w:rFonts w:ascii="GHEA Grapalat" w:hAnsi="GHEA Grapalat"/>
          <w:i/>
          <w:lang w:val="af-ZA"/>
        </w:rPr>
        <w:t xml:space="preserve"> 1․2-</w:t>
      </w:r>
      <w:r w:rsidRPr="005F1C06">
        <w:rPr>
          <w:rFonts w:ascii="GHEA Grapalat" w:hAnsi="GHEA Grapalat"/>
          <w:i/>
        </w:rPr>
        <w:t>ի</w:t>
      </w:r>
      <w:r w:rsidRPr="008C7473">
        <w:rPr>
          <w:rFonts w:ascii="GHEA Grapalat" w:hAnsi="GHEA Grapalat"/>
          <w:i/>
          <w:lang w:val="af-ZA"/>
        </w:rPr>
        <w:t xml:space="preserve">&gt;&gt; </w:t>
      </w:r>
      <w:r w:rsidRPr="005F1C06">
        <w:rPr>
          <w:rFonts w:ascii="GHEA Grapalat" w:hAnsi="GHEA Grapalat"/>
          <w:i/>
        </w:rPr>
        <w:t>բառերով</w:t>
      </w:r>
      <w:r w:rsidRPr="008C7473">
        <w:rPr>
          <w:rFonts w:ascii="GHEA Grapalat" w:hAnsi="GHEA Grapalat"/>
          <w:i/>
          <w:lang w:val="af-ZA"/>
        </w:rPr>
        <w:t>,</w:t>
      </w:r>
    </w:p>
    <w:p w14:paraId="741DA24C" w14:textId="77777777" w:rsidR="00081EA2" w:rsidRPr="008C7473" w:rsidRDefault="00081EA2" w:rsidP="005F1C06">
      <w:pPr>
        <w:pStyle w:val="FootnoteText"/>
        <w:jc w:val="both"/>
        <w:rPr>
          <w:rFonts w:ascii="GHEA Grapalat" w:hAnsi="GHEA Grapalat"/>
          <w:i/>
          <w:lang w:val="af-ZA"/>
        </w:rPr>
      </w:pPr>
    </w:p>
    <w:p w14:paraId="2FE82E3A" w14:textId="77777777" w:rsidR="00081EA2" w:rsidRPr="008C7473" w:rsidRDefault="00081EA2" w:rsidP="005F1C06">
      <w:pPr>
        <w:pStyle w:val="FootnoteText"/>
        <w:jc w:val="both"/>
        <w:rPr>
          <w:rFonts w:ascii="GHEA Grapalat" w:hAnsi="GHEA Grapalat"/>
          <w:i/>
          <w:lang w:val="af-ZA"/>
        </w:rPr>
      </w:pPr>
      <w:r w:rsidRPr="008C7473">
        <w:rPr>
          <w:rFonts w:ascii="GHEA Grapalat" w:hAnsi="GHEA Grapalat"/>
          <w:i/>
          <w:lang w:val="af-ZA"/>
        </w:rPr>
        <w:tab/>
        <w:t>-</w:t>
      </w:r>
      <w:r w:rsidRPr="005F1C06">
        <w:rPr>
          <w:rFonts w:ascii="GHEA Grapalat" w:hAnsi="GHEA Grapalat"/>
          <w:i/>
          <w:lang w:val="en-US"/>
        </w:rPr>
        <w:t>եթե</w:t>
      </w:r>
      <w:r w:rsidRPr="008C7473">
        <w:rPr>
          <w:rFonts w:ascii="GHEA Grapalat" w:hAnsi="GHEA Grapalat"/>
          <w:i/>
          <w:lang w:val="af-ZA"/>
        </w:rPr>
        <w:t xml:space="preserve"> </w:t>
      </w:r>
      <w:r w:rsidRPr="005F1C06">
        <w:rPr>
          <w:rFonts w:ascii="GHEA Grapalat" w:hAnsi="GHEA Grapalat"/>
          <w:i/>
          <w:lang w:val="en-US"/>
        </w:rPr>
        <w:t>մասնակիցը</w:t>
      </w:r>
      <w:r w:rsidRPr="008C7473">
        <w:rPr>
          <w:rFonts w:ascii="GHEA Grapalat" w:hAnsi="GHEA Grapalat"/>
          <w:i/>
          <w:lang w:val="af-ZA"/>
        </w:rPr>
        <w:t xml:space="preserve"> </w:t>
      </w:r>
      <w:r w:rsidRPr="005F1C06">
        <w:rPr>
          <w:rFonts w:ascii="GHEA Grapalat" w:hAnsi="GHEA Grapalat"/>
          <w:i/>
          <w:lang w:val="en-US"/>
        </w:rPr>
        <w:t>անհատ</w:t>
      </w:r>
      <w:r w:rsidRPr="008C7473">
        <w:rPr>
          <w:rFonts w:ascii="GHEA Grapalat" w:hAnsi="GHEA Grapalat"/>
          <w:i/>
          <w:lang w:val="af-ZA"/>
        </w:rPr>
        <w:t xml:space="preserve"> </w:t>
      </w:r>
      <w:r w:rsidRPr="005F1C06">
        <w:rPr>
          <w:rFonts w:ascii="GHEA Grapalat" w:hAnsi="GHEA Grapalat"/>
          <w:i/>
          <w:lang w:val="en-US"/>
        </w:rPr>
        <w:t>ձեռնարկատեր</w:t>
      </w:r>
      <w:r w:rsidRPr="008C7473">
        <w:rPr>
          <w:rFonts w:ascii="GHEA Grapalat" w:hAnsi="GHEA Grapalat"/>
          <w:i/>
          <w:lang w:val="af-ZA"/>
        </w:rPr>
        <w:t xml:space="preserve">  </w:t>
      </w:r>
      <w:r w:rsidRPr="005F1C06">
        <w:rPr>
          <w:rFonts w:ascii="GHEA Grapalat" w:hAnsi="GHEA Grapalat"/>
          <w:i/>
          <w:lang w:val="en-US"/>
        </w:rPr>
        <w:t>է</w:t>
      </w:r>
      <w:r w:rsidRPr="008C7473">
        <w:rPr>
          <w:rFonts w:ascii="GHEA Grapalat" w:hAnsi="GHEA Grapalat"/>
          <w:i/>
          <w:lang w:val="af-ZA"/>
        </w:rPr>
        <w:t xml:space="preserve"> </w:t>
      </w:r>
      <w:r w:rsidRPr="005F1C06">
        <w:rPr>
          <w:rFonts w:ascii="GHEA Grapalat" w:hAnsi="GHEA Grapalat"/>
          <w:i/>
          <w:lang w:val="en-US"/>
        </w:rPr>
        <w:t>կամ</w:t>
      </w:r>
      <w:r w:rsidRPr="008C7473">
        <w:rPr>
          <w:rFonts w:ascii="GHEA Grapalat" w:hAnsi="GHEA Grapalat"/>
          <w:i/>
          <w:lang w:val="af-ZA"/>
        </w:rPr>
        <w:t xml:space="preserve"> </w:t>
      </w:r>
      <w:r w:rsidRPr="005F1C06">
        <w:rPr>
          <w:rFonts w:ascii="GHEA Grapalat" w:hAnsi="GHEA Grapalat"/>
          <w:i/>
          <w:lang w:val="en-US"/>
        </w:rPr>
        <w:t>ֆիզիկական</w:t>
      </w:r>
      <w:r w:rsidRPr="008C7473">
        <w:rPr>
          <w:rFonts w:ascii="GHEA Grapalat" w:hAnsi="GHEA Grapalat"/>
          <w:i/>
          <w:lang w:val="af-ZA"/>
        </w:rPr>
        <w:t xml:space="preserve"> </w:t>
      </w:r>
      <w:r w:rsidRPr="005F1C06">
        <w:rPr>
          <w:rFonts w:ascii="GHEA Grapalat" w:hAnsi="GHEA Grapalat"/>
          <w:i/>
          <w:lang w:val="en-US"/>
        </w:rPr>
        <w:t>անձ</w:t>
      </w:r>
      <w:r w:rsidRPr="008C7473">
        <w:rPr>
          <w:rFonts w:ascii="GHEA Grapalat" w:hAnsi="GHEA Grapalat"/>
          <w:i/>
          <w:lang w:val="af-ZA"/>
        </w:rPr>
        <w:t xml:space="preserve">, </w:t>
      </w:r>
      <w:r w:rsidRPr="005F1C06">
        <w:rPr>
          <w:rFonts w:ascii="GHEA Grapalat" w:hAnsi="GHEA Grapalat"/>
          <w:i/>
          <w:lang w:val="en-US"/>
        </w:rPr>
        <w:t>ապա</w:t>
      </w:r>
      <w:r w:rsidRPr="008C7473">
        <w:rPr>
          <w:rFonts w:ascii="GHEA Grapalat" w:hAnsi="GHEA Grapalat"/>
          <w:i/>
          <w:lang w:val="af-ZA"/>
        </w:rPr>
        <w:t xml:space="preserve"> </w:t>
      </w:r>
      <w:r w:rsidRPr="005F1C06">
        <w:rPr>
          <w:rFonts w:ascii="GHEA Grapalat" w:hAnsi="GHEA Grapalat"/>
          <w:i/>
          <w:lang w:val="en-US"/>
        </w:rPr>
        <w:t>իրական</w:t>
      </w:r>
      <w:r w:rsidRPr="008C7473">
        <w:rPr>
          <w:rFonts w:ascii="GHEA Grapalat" w:hAnsi="GHEA Grapalat"/>
          <w:i/>
          <w:lang w:val="af-ZA"/>
        </w:rPr>
        <w:t xml:space="preserve"> </w:t>
      </w:r>
      <w:r w:rsidRPr="005F1C06">
        <w:rPr>
          <w:rFonts w:ascii="GHEA Grapalat" w:hAnsi="GHEA Grapalat"/>
          <w:i/>
          <w:lang w:val="en-US"/>
        </w:rPr>
        <w:t>շահառուների</w:t>
      </w:r>
      <w:r w:rsidRPr="008C7473">
        <w:rPr>
          <w:rFonts w:ascii="GHEA Grapalat" w:hAnsi="GHEA Grapalat"/>
          <w:i/>
          <w:lang w:val="af-ZA"/>
        </w:rPr>
        <w:t xml:space="preserve"> </w:t>
      </w:r>
      <w:r w:rsidRPr="005F1C06">
        <w:rPr>
          <w:rFonts w:ascii="GHEA Grapalat" w:hAnsi="GHEA Grapalat"/>
          <w:i/>
          <w:lang w:val="en-US"/>
        </w:rPr>
        <w:t>վերաբերյալ</w:t>
      </w:r>
      <w:r w:rsidRPr="008C7473">
        <w:rPr>
          <w:rFonts w:ascii="GHEA Grapalat" w:hAnsi="GHEA Grapalat"/>
          <w:i/>
          <w:lang w:val="af-ZA"/>
        </w:rPr>
        <w:t xml:space="preserve"> </w:t>
      </w:r>
      <w:r w:rsidRPr="005F1C06">
        <w:rPr>
          <w:rFonts w:ascii="GHEA Grapalat" w:hAnsi="GHEA Grapalat"/>
          <w:i/>
          <w:lang w:val="en-US"/>
        </w:rPr>
        <w:t>տեղեկատվություն</w:t>
      </w:r>
      <w:r w:rsidRPr="008C7473">
        <w:rPr>
          <w:rFonts w:ascii="GHEA Grapalat" w:hAnsi="GHEA Grapalat"/>
          <w:i/>
          <w:lang w:val="af-ZA"/>
        </w:rPr>
        <w:t xml:space="preserve"> </w:t>
      </w:r>
      <w:r w:rsidRPr="005F1C06">
        <w:rPr>
          <w:rFonts w:ascii="GHEA Grapalat" w:hAnsi="GHEA Grapalat"/>
          <w:i/>
          <w:lang w:val="en-US"/>
        </w:rPr>
        <w:t>չի</w:t>
      </w:r>
      <w:r w:rsidRPr="008C7473">
        <w:rPr>
          <w:rFonts w:ascii="GHEA Grapalat" w:hAnsi="GHEA Grapalat"/>
          <w:i/>
          <w:lang w:val="af-ZA"/>
        </w:rPr>
        <w:t xml:space="preserve"> </w:t>
      </w:r>
      <w:r w:rsidRPr="005F1C06">
        <w:rPr>
          <w:rFonts w:ascii="GHEA Grapalat" w:hAnsi="GHEA Grapalat"/>
          <w:i/>
          <w:lang w:val="en-US"/>
        </w:rPr>
        <w:t>ներկայացնում</w:t>
      </w:r>
      <w:r w:rsidRPr="008C7473">
        <w:rPr>
          <w:rFonts w:ascii="GHEA Grapalat" w:hAnsi="GHEA Grapalat"/>
          <w:i/>
          <w:lang w:val="af-ZA"/>
        </w:rPr>
        <w:t>:</w:t>
      </w:r>
    </w:p>
    <w:p w14:paraId="79424135" w14:textId="77777777" w:rsidR="00081EA2" w:rsidRPr="00BF58CA" w:rsidRDefault="00081EA2" w:rsidP="005F1C06">
      <w:pPr>
        <w:pStyle w:val="FootnoteText"/>
        <w:jc w:val="both"/>
        <w:rPr>
          <w:rFonts w:ascii="GHEA Grapalat" w:hAnsi="GHEA Grapalat"/>
          <w:i/>
          <w:sz w:val="16"/>
          <w:szCs w:val="16"/>
          <w:lang w:val="hy-AM"/>
        </w:rPr>
      </w:pPr>
    </w:p>
    <w:p w14:paraId="7DCC7BCC" w14:textId="77777777" w:rsidR="00081EA2" w:rsidRPr="00B20703" w:rsidDel="006C3873" w:rsidRDefault="00081EA2" w:rsidP="00CE3A99">
      <w:pPr>
        <w:jc w:val="both"/>
        <w:rPr>
          <w:del w:id="6" w:author="User" w:date="2019-05-26T09:52:00Z"/>
          <w:rFonts w:ascii="GHEA Grapalat" w:hAnsi="GHEA Grapalat" w:cs="Sylfaen"/>
          <w:sz w:val="20"/>
          <w:lang w:val="hy-AM"/>
        </w:rPr>
      </w:pPr>
    </w:p>
  </w:footnote>
  <w:footnote w:id="15">
    <w:p w14:paraId="28B63088" w14:textId="77777777" w:rsidR="00081EA2" w:rsidRPr="006265F4" w:rsidRDefault="00081EA2" w:rsidP="00B2572B">
      <w:pPr>
        <w:pStyle w:val="BodyTextIndent3"/>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707088C7" w14:textId="77777777" w:rsidR="00081EA2" w:rsidRPr="006265F4" w:rsidRDefault="00081EA2" w:rsidP="00B2572B">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14:paraId="283C1D0D" w14:textId="77777777" w:rsidR="00081EA2" w:rsidRPr="006265F4" w:rsidDel="00856FDE" w:rsidRDefault="00081EA2" w:rsidP="00B2572B">
      <w:pPr>
        <w:pStyle w:val="FootnoteText"/>
        <w:rPr>
          <w:del w:id="9" w:author="User" w:date="2019-05-26T09:57:00Z"/>
          <w:i/>
          <w:lang w:val="af-ZA"/>
        </w:rPr>
      </w:pPr>
    </w:p>
  </w:footnote>
  <w:footnote w:id="16">
    <w:p w14:paraId="25333EC9" w14:textId="77777777" w:rsidR="00081EA2" w:rsidRPr="00C65A05" w:rsidRDefault="00081EA2" w:rsidP="00385051">
      <w:pPr>
        <w:rPr>
          <w:rFonts w:ascii="GHEA Grapalat" w:hAnsi="GHEA Grapalat"/>
          <w:i/>
          <w:sz w:val="16"/>
          <w:lang w:val="hy-AM"/>
        </w:rPr>
      </w:pPr>
      <w:r w:rsidRPr="006265F4">
        <w:rPr>
          <w:color w:val="FFFFFF"/>
          <w:vertAlign w:val="superscript"/>
          <w:lang w:val="af-ZA"/>
        </w:rPr>
        <w:t>29</w:t>
      </w:r>
      <w:r w:rsidRPr="006265F4">
        <w:rPr>
          <w:vertAlign w:val="superscript"/>
          <w:lang w:val="af-ZA"/>
        </w:rPr>
        <w:t xml:space="preserve"> </w:t>
      </w:r>
      <w:r>
        <w:rPr>
          <w:vertAlign w:val="superscript"/>
          <w:lang w:val="af-ZA"/>
        </w:rPr>
        <w:t>17</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p w14:paraId="39FC6E4D" w14:textId="77777777" w:rsidR="00081EA2" w:rsidRPr="00C65A05" w:rsidRDefault="00081EA2" w:rsidP="00C65A05">
      <w:pPr>
        <w:rPr>
          <w:rFonts w:ascii="GHEA Grapalat" w:hAnsi="GHEA Grapalat"/>
          <w:i/>
          <w:sz w:val="16"/>
          <w:lang w:val="hy-AM"/>
        </w:rPr>
      </w:pPr>
      <w:r>
        <w:rPr>
          <w:rFonts w:ascii="GHEA Grapalat" w:hAnsi="GHEA Grapalat"/>
          <w:i/>
          <w:sz w:val="16"/>
          <w:vertAlign w:val="superscript"/>
          <w:lang w:val="hy-AM"/>
        </w:rPr>
        <w:t>17.</w:t>
      </w:r>
      <w:r w:rsidRPr="00385051">
        <w:rPr>
          <w:rFonts w:ascii="GHEA Grapalat" w:hAnsi="GHEA Grapalat"/>
          <w:i/>
          <w:sz w:val="16"/>
          <w:vertAlign w:val="superscript"/>
          <w:lang w:val="hy-AM"/>
        </w:rPr>
        <w:t xml:space="preserve">.1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17">
    <w:p w14:paraId="24204C2D" w14:textId="77777777" w:rsidR="00081EA2" w:rsidRPr="006265F4" w:rsidDel="007942E8" w:rsidRDefault="00081EA2" w:rsidP="00071D1C">
      <w:pPr>
        <w:pStyle w:val="FootnoteText"/>
        <w:jc w:val="both"/>
        <w:rPr>
          <w:del w:id="10" w:author="User" w:date="2019-05-26T10:01:00Z"/>
          <w:lang w:val="hy-AM"/>
        </w:rPr>
      </w:pPr>
      <w:r w:rsidRPr="006265F4">
        <w:rPr>
          <w:color w:val="FFFFFF"/>
          <w:vertAlign w:val="superscript"/>
          <w:lang w:val="af-ZA"/>
        </w:rPr>
        <w:t>30</w:t>
      </w:r>
      <w:r w:rsidRPr="006265F4">
        <w:rPr>
          <w:vertAlign w:val="superscript"/>
          <w:lang w:val="af-ZA"/>
        </w:rPr>
        <w:t xml:space="preserve"> </w:t>
      </w:r>
      <w:r>
        <w:rPr>
          <w:vertAlign w:val="superscript"/>
          <w:lang w:val="af-ZA"/>
        </w:rPr>
        <w:t>18</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C65A05">
        <w:rPr>
          <w:rFonts w:ascii="GHEA Grapalat" w:hAnsi="GHEA Grapalat"/>
          <w:i/>
          <w:sz w:val="16"/>
          <w:szCs w:val="24"/>
          <w:lang w:val="hy-AM" w:eastAsia="en-US"/>
        </w:rPr>
        <w:t>կնքվելիք</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w:t>
      </w:r>
      <w:r w:rsidRPr="006265F4">
        <w:rPr>
          <w:rFonts w:ascii="GHEA Grapalat" w:hAnsi="GHEA Grapalat"/>
          <w:i/>
          <w:sz w:val="16"/>
          <w:szCs w:val="24"/>
          <w:lang w:val="hy-AM" w:eastAsia="en-US"/>
        </w:rPr>
        <w:t>այմանագր</w:t>
      </w:r>
      <w:r w:rsidRPr="00C65A05">
        <w:rPr>
          <w:rFonts w:ascii="GHEA Grapalat" w:hAnsi="GHEA Grapalat"/>
          <w:i/>
          <w:sz w:val="16"/>
          <w:szCs w:val="24"/>
          <w:lang w:val="hy-AM"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Եթե</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պայմանագրով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չի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նախատեսվում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կանխավճարի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հատկացում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ապա</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սույն</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կետը</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հանվում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է</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նախագծից</w:t>
      </w:r>
      <w:r w:rsidRPr="006265F4">
        <w:rPr>
          <w:rFonts w:ascii="GHEA Grapalat" w:hAnsi="GHEA Grapalat"/>
          <w:i/>
          <w:sz w:val="16"/>
          <w:szCs w:val="24"/>
          <w:lang w:val="af-ZA" w:eastAsia="en-US"/>
        </w:rPr>
        <w:t>:</w:t>
      </w:r>
    </w:p>
  </w:footnote>
  <w:footnote w:id="18">
    <w:p w14:paraId="061729C7" w14:textId="77777777" w:rsidR="00081EA2" w:rsidRPr="006265F4" w:rsidDel="007942E8" w:rsidRDefault="00081EA2" w:rsidP="00071D1C">
      <w:pPr>
        <w:pStyle w:val="FootnoteText"/>
        <w:rPr>
          <w:del w:id="11" w:author="User" w:date="2019-05-26T10:02:00Z"/>
          <w:lang w:val="hy-AM"/>
        </w:rPr>
      </w:pPr>
      <w:r w:rsidRPr="006265F4">
        <w:rPr>
          <w:color w:val="FFFFFF"/>
          <w:vertAlign w:val="superscript"/>
          <w:lang w:val="hy-AM"/>
        </w:rPr>
        <w:t>31</w:t>
      </w:r>
      <w:r w:rsidRPr="006265F4">
        <w:rPr>
          <w:vertAlign w:val="superscript"/>
          <w:lang w:val="hy-AM"/>
        </w:rPr>
        <w:t xml:space="preserve"> </w:t>
      </w:r>
      <w:r w:rsidRPr="00AB6289">
        <w:rPr>
          <w:vertAlign w:val="superscript"/>
          <w:lang w:val="hy-AM"/>
        </w:rPr>
        <w:t>19</w:t>
      </w:r>
      <w:r w:rsidRPr="006265F4">
        <w:rPr>
          <w:rFonts w:ascii="GHEA Grapalat" w:hAnsi="GHEA Grapalat"/>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p>
  </w:footnote>
  <w:footnote w:id="19">
    <w:p w14:paraId="41AA5916" w14:textId="77777777" w:rsidR="00081EA2" w:rsidRPr="006265F4" w:rsidRDefault="00081EA2" w:rsidP="009123CA">
      <w:pPr>
        <w:pStyle w:val="FootnoteText"/>
        <w:jc w:val="both"/>
        <w:rPr>
          <w:rFonts w:ascii="GHEA Grapalat" w:hAnsi="GHEA Grapalat"/>
          <w:i/>
          <w:sz w:val="16"/>
          <w:szCs w:val="24"/>
          <w:lang w:val="hy-AM" w:eastAsia="en-US"/>
        </w:rPr>
      </w:pPr>
      <w:r w:rsidRPr="00AB6289">
        <w:rPr>
          <w:vertAlign w:val="superscript"/>
          <w:lang w:val="hy-AM"/>
        </w:rPr>
        <w:t>20</w:t>
      </w:r>
      <w:r w:rsidRPr="006265F4">
        <w:rPr>
          <w:vertAlign w:val="superscript"/>
          <w:lang w:val="hy-AM"/>
        </w:rP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3F2877C2" w14:textId="77777777" w:rsidR="00081EA2" w:rsidRPr="006265F4" w:rsidDel="007942E8" w:rsidRDefault="00081EA2" w:rsidP="009123CA">
      <w:pPr>
        <w:pStyle w:val="FootnoteText"/>
        <w:jc w:val="both"/>
        <w:rPr>
          <w:del w:id="12" w:author="User" w:date="2019-05-26T10:03:00Z"/>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20">
    <w:p w14:paraId="0E87345B" w14:textId="77777777" w:rsidR="00081EA2" w:rsidRPr="006265F4" w:rsidDel="007942E8" w:rsidRDefault="00081EA2" w:rsidP="00071D1C">
      <w:pPr>
        <w:pStyle w:val="FootnoteText"/>
        <w:jc w:val="both"/>
        <w:rPr>
          <w:del w:id="13" w:author="User" w:date="2019-05-26T10:04:00Z"/>
          <w:sz w:val="16"/>
          <w:szCs w:val="16"/>
          <w:lang w:val="hy-AM"/>
        </w:rPr>
      </w:pPr>
      <w:r w:rsidRPr="00AB6289">
        <w:rPr>
          <w:vertAlign w:val="superscript"/>
          <w:lang w:val="hy-AM"/>
        </w:rPr>
        <w:t>21</w:t>
      </w:r>
      <w:r w:rsidRPr="006265F4">
        <w:rPr>
          <w:vertAlign w:val="superscript"/>
          <w:lang w:val="hy-AM"/>
        </w:rP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21">
    <w:p w14:paraId="73F04998" w14:textId="77777777" w:rsidR="00081EA2" w:rsidRPr="006265F4" w:rsidDel="002877FC" w:rsidRDefault="00081EA2" w:rsidP="00071D1C">
      <w:pPr>
        <w:pStyle w:val="FootnoteText"/>
        <w:jc w:val="both"/>
        <w:rPr>
          <w:del w:id="14" w:author="User" w:date="2019-05-26T10:04:00Z"/>
          <w:lang w:val="hy-AM"/>
        </w:rPr>
      </w:pPr>
      <w:r w:rsidRPr="00AB6289">
        <w:rPr>
          <w:vertAlign w:val="superscript"/>
          <w:lang w:val="hy-AM"/>
        </w:rPr>
        <w:t>22</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22">
    <w:p w14:paraId="64443172" w14:textId="77777777" w:rsidR="00081EA2" w:rsidRPr="006265F4" w:rsidDel="002877FC" w:rsidRDefault="00081EA2" w:rsidP="00071D1C">
      <w:pPr>
        <w:pStyle w:val="FootnoteText"/>
        <w:jc w:val="both"/>
        <w:rPr>
          <w:del w:id="15" w:author="User" w:date="2019-05-26T10:04:00Z"/>
          <w:lang w:val="hy-AM"/>
        </w:rPr>
      </w:pPr>
      <w:r w:rsidRPr="00AB6289">
        <w:rPr>
          <w:vertAlign w:val="superscript"/>
          <w:lang w:val="hy-AM"/>
        </w:rPr>
        <w:t>23</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23">
    <w:p w14:paraId="013DD12D" w14:textId="77777777" w:rsidR="00081EA2" w:rsidRPr="008C7473" w:rsidRDefault="00081EA2">
      <w:pPr>
        <w:rPr>
          <w:lang w:val="hy-AM"/>
        </w:rPr>
      </w:pPr>
      <w:r w:rsidRPr="00AB6289">
        <w:rPr>
          <w:vertAlign w:val="superscript"/>
          <w:lang w:val="hy-AM"/>
        </w:rPr>
        <w:t>24</w:t>
      </w:r>
      <w:r w:rsidRPr="006265F4">
        <w:rPr>
          <w:vertAlign w:val="superscript"/>
          <w:lang w:val="hy-AM"/>
        </w:rP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ապատիկը,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1"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6"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9"/>
  </w:num>
  <w:num w:numId="2">
    <w:abstractNumId w:val="7"/>
  </w:num>
  <w:num w:numId="3">
    <w:abstractNumId w:val="17"/>
  </w:num>
  <w:num w:numId="4">
    <w:abstractNumId w:val="14"/>
  </w:num>
  <w:num w:numId="5">
    <w:abstractNumId w:val="21"/>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5"/>
  </w:num>
  <w:num w:numId="13">
    <w:abstractNumId w:val="22"/>
  </w:num>
  <w:num w:numId="14">
    <w:abstractNumId w:val="9"/>
  </w:num>
  <w:num w:numId="15">
    <w:abstractNumId w:val="23"/>
  </w:num>
  <w:num w:numId="16">
    <w:abstractNumId w:val="12"/>
  </w:num>
  <w:num w:numId="17">
    <w:abstractNumId w:val="5"/>
  </w:num>
  <w:num w:numId="18">
    <w:abstractNumId w:val="1"/>
  </w:num>
  <w:num w:numId="19">
    <w:abstractNumId w:val="3"/>
  </w:num>
  <w:num w:numId="20">
    <w:abstractNumId w:val="2"/>
  </w:num>
  <w:num w:numId="21">
    <w:abstractNumId w:val="26"/>
  </w:num>
  <w:num w:numId="22">
    <w:abstractNumId w:val="24"/>
  </w:num>
  <w:num w:numId="23">
    <w:abstractNumId w:val="20"/>
  </w:num>
  <w:num w:numId="24">
    <w:abstractNumId w:val="0"/>
  </w:num>
  <w:num w:numId="25">
    <w:abstractNumId w:val="11"/>
  </w:num>
  <w:num w:numId="26">
    <w:abstractNumId w:val="15"/>
  </w:num>
  <w:num w:numId="27">
    <w:abstractNumId w:val="13"/>
  </w:num>
  <w:num w:numId="28">
    <w:abstractNumId w:val="8"/>
  </w:num>
  <w:num w:numId="29">
    <w:abstractNumId w:val="10"/>
  </w:num>
  <w:num w:numId="30">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1EA2"/>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1C31"/>
    <w:rsid w:val="000E21E6"/>
    <w:rsid w:val="000E2416"/>
    <w:rsid w:val="000E2427"/>
    <w:rsid w:val="000E267C"/>
    <w:rsid w:val="000E2D7B"/>
    <w:rsid w:val="000E308B"/>
    <w:rsid w:val="000E3900"/>
    <w:rsid w:val="000E3D1E"/>
    <w:rsid w:val="000E3F9A"/>
    <w:rsid w:val="000E426E"/>
    <w:rsid w:val="000E442D"/>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33A"/>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B0D9A"/>
    <w:rsid w:val="001B1370"/>
    <w:rsid w:val="001B1FC4"/>
    <w:rsid w:val="001B21A3"/>
    <w:rsid w:val="001B37D2"/>
    <w:rsid w:val="001B3A78"/>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1E16"/>
    <w:rsid w:val="00222819"/>
    <w:rsid w:val="002240AB"/>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77A"/>
    <w:rsid w:val="00281D16"/>
    <w:rsid w:val="00283198"/>
    <w:rsid w:val="00283E26"/>
    <w:rsid w:val="00283F0A"/>
    <w:rsid w:val="002846B1"/>
    <w:rsid w:val="00285D2B"/>
    <w:rsid w:val="00286AD3"/>
    <w:rsid w:val="0028726A"/>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3BC9"/>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0D0F"/>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0FF3"/>
    <w:rsid w:val="0037177E"/>
    <w:rsid w:val="003717D2"/>
    <w:rsid w:val="00372C2B"/>
    <w:rsid w:val="00372C67"/>
    <w:rsid w:val="00372FAD"/>
    <w:rsid w:val="0037329F"/>
    <w:rsid w:val="003738F3"/>
    <w:rsid w:val="00373EC9"/>
    <w:rsid w:val="003755FD"/>
    <w:rsid w:val="00375D38"/>
    <w:rsid w:val="00375FD2"/>
    <w:rsid w:val="003760B7"/>
    <w:rsid w:val="00376D5B"/>
    <w:rsid w:val="00380094"/>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A32"/>
    <w:rsid w:val="003A7FC7"/>
    <w:rsid w:val="003B0939"/>
    <w:rsid w:val="003B0D6E"/>
    <w:rsid w:val="003B1FC0"/>
    <w:rsid w:val="003B269F"/>
    <w:rsid w:val="003B3A13"/>
    <w:rsid w:val="003B4A74"/>
    <w:rsid w:val="003B585C"/>
    <w:rsid w:val="003B5AE9"/>
    <w:rsid w:val="003B60D5"/>
    <w:rsid w:val="003B6791"/>
    <w:rsid w:val="003B681E"/>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2F1"/>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2363"/>
    <w:rsid w:val="004B28E1"/>
    <w:rsid w:val="004B2F56"/>
    <w:rsid w:val="004B383E"/>
    <w:rsid w:val="004B458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BDB"/>
    <w:rsid w:val="005215E3"/>
    <w:rsid w:val="005216EB"/>
    <w:rsid w:val="005230A8"/>
    <w:rsid w:val="00523563"/>
    <w:rsid w:val="005236FD"/>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1ED"/>
    <w:rsid w:val="005E24FD"/>
    <w:rsid w:val="005E2581"/>
    <w:rsid w:val="005E2F4D"/>
    <w:rsid w:val="005E2FA5"/>
    <w:rsid w:val="005E3097"/>
    <w:rsid w:val="005E3501"/>
    <w:rsid w:val="005E3FC4"/>
    <w:rsid w:val="005E4C8D"/>
    <w:rsid w:val="005E573E"/>
    <w:rsid w:val="005E6606"/>
    <w:rsid w:val="005E6D42"/>
    <w:rsid w:val="005F0CA9"/>
    <w:rsid w:val="005F1793"/>
    <w:rsid w:val="005F1B96"/>
    <w:rsid w:val="005F1C06"/>
    <w:rsid w:val="005F1DBB"/>
    <w:rsid w:val="005F1F95"/>
    <w:rsid w:val="005F35FC"/>
    <w:rsid w:val="005F425D"/>
    <w:rsid w:val="005F53F2"/>
    <w:rsid w:val="005F7C1D"/>
    <w:rsid w:val="00600DD3"/>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B26"/>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125"/>
    <w:rsid w:val="00633389"/>
    <w:rsid w:val="00633E1E"/>
    <w:rsid w:val="00634DC9"/>
    <w:rsid w:val="00635D52"/>
    <w:rsid w:val="00637DAB"/>
    <w:rsid w:val="00641AD5"/>
    <w:rsid w:val="00642402"/>
    <w:rsid w:val="00642EFE"/>
    <w:rsid w:val="00644CE2"/>
    <w:rsid w:val="00647B5C"/>
    <w:rsid w:val="00650073"/>
    <w:rsid w:val="00650458"/>
    <w:rsid w:val="006505D2"/>
    <w:rsid w:val="00651408"/>
    <w:rsid w:val="00651E02"/>
    <w:rsid w:val="006521E5"/>
    <w:rsid w:val="00653219"/>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78B"/>
    <w:rsid w:val="006C7B6E"/>
    <w:rsid w:val="006C7FE2"/>
    <w:rsid w:val="006D0B02"/>
    <w:rsid w:val="006D0D6F"/>
    <w:rsid w:val="006D1826"/>
    <w:rsid w:val="006D1BA0"/>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4C96"/>
    <w:rsid w:val="007154FC"/>
    <w:rsid w:val="0071687B"/>
    <w:rsid w:val="0071689A"/>
    <w:rsid w:val="00716F47"/>
    <w:rsid w:val="007170FC"/>
    <w:rsid w:val="007204FD"/>
    <w:rsid w:val="007210AC"/>
    <w:rsid w:val="00721CBC"/>
    <w:rsid w:val="007224D2"/>
    <w:rsid w:val="00722665"/>
    <w:rsid w:val="00723462"/>
    <w:rsid w:val="007248F1"/>
    <w:rsid w:val="00725ED3"/>
    <w:rsid w:val="007268F5"/>
    <w:rsid w:val="00730C78"/>
    <w:rsid w:val="00731BD1"/>
    <w:rsid w:val="00731D26"/>
    <w:rsid w:val="00734132"/>
    <w:rsid w:val="00735365"/>
    <w:rsid w:val="00736A43"/>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2C10"/>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927"/>
    <w:rsid w:val="007D0C96"/>
    <w:rsid w:val="007D1213"/>
    <w:rsid w:val="007D12B1"/>
    <w:rsid w:val="007D13EE"/>
    <w:rsid w:val="007D17DA"/>
    <w:rsid w:val="007D2B56"/>
    <w:rsid w:val="007D3E45"/>
    <w:rsid w:val="007D4017"/>
    <w:rsid w:val="007D6B68"/>
    <w:rsid w:val="007D716A"/>
    <w:rsid w:val="007D7707"/>
    <w:rsid w:val="007E0DD7"/>
    <w:rsid w:val="007E0E5F"/>
    <w:rsid w:val="007E0EA0"/>
    <w:rsid w:val="007E0EB8"/>
    <w:rsid w:val="007E15A7"/>
    <w:rsid w:val="007E1A5C"/>
    <w:rsid w:val="007E238F"/>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3A3D"/>
    <w:rsid w:val="0083475E"/>
    <w:rsid w:val="008348C6"/>
    <w:rsid w:val="00834CD0"/>
    <w:rsid w:val="00835374"/>
    <w:rsid w:val="00835822"/>
    <w:rsid w:val="00836400"/>
    <w:rsid w:val="008365E4"/>
    <w:rsid w:val="00836C9C"/>
    <w:rsid w:val="00837337"/>
    <w:rsid w:val="00837F16"/>
    <w:rsid w:val="00840613"/>
    <w:rsid w:val="0084219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11D"/>
    <w:rsid w:val="008A5522"/>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47F2"/>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460D"/>
    <w:rsid w:val="0093484C"/>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DB0"/>
    <w:rsid w:val="00A0752B"/>
    <w:rsid w:val="00A10328"/>
    <w:rsid w:val="00A10D1E"/>
    <w:rsid w:val="00A10D1F"/>
    <w:rsid w:val="00A112E2"/>
    <w:rsid w:val="00A1152B"/>
    <w:rsid w:val="00A11BD0"/>
    <w:rsid w:val="00A11CA0"/>
    <w:rsid w:val="00A11F49"/>
    <w:rsid w:val="00A1295D"/>
    <w:rsid w:val="00A12A5E"/>
    <w:rsid w:val="00A12C95"/>
    <w:rsid w:val="00A14ED9"/>
    <w:rsid w:val="00A150A9"/>
    <w:rsid w:val="00A161E3"/>
    <w:rsid w:val="00A1623D"/>
    <w:rsid w:val="00A20B69"/>
    <w:rsid w:val="00A21DDE"/>
    <w:rsid w:val="00A222D7"/>
    <w:rsid w:val="00A22548"/>
    <w:rsid w:val="00A22EB5"/>
    <w:rsid w:val="00A232D9"/>
    <w:rsid w:val="00A24827"/>
    <w:rsid w:val="00A249DB"/>
    <w:rsid w:val="00A24F80"/>
    <w:rsid w:val="00A27FAF"/>
    <w:rsid w:val="00A3062D"/>
    <w:rsid w:val="00A30B3F"/>
    <w:rsid w:val="00A31A12"/>
    <w:rsid w:val="00A31F51"/>
    <w:rsid w:val="00A3284C"/>
    <w:rsid w:val="00A34587"/>
    <w:rsid w:val="00A37070"/>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134C"/>
    <w:rsid w:val="00A81620"/>
    <w:rsid w:val="00A81DD5"/>
    <w:rsid w:val="00A8328A"/>
    <w:rsid w:val="00A85E5D"/>
    <w:rsid w:val="00A87140"/>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84B"/>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F023B"/>
    <w:rsid w:val="00AF0728"/>
    <w:rsid w:val="00AF08CF"/>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94D"/>
    <w:rsid w:val="00B50C0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3AB8"/>
    <w:rsid w:val="00B73DE0"/>
    <w:rsid w:val="00B744F6"/>
    <w:rsid w:val="00B75687"/>
    <w:rsid w:val="00B7771E"/>
    <w:rsid w:val="00B81AD3"/>
    <w:rsid w:val="00B82897"/>
    <w:rsid w:val="00B834EF"/>
    <w:rsid w:val="00B83C84"/>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F5D"/>
    <w:rsid w:val="00BE7276"/>
    <w:rsid w:val="00BE7FE1"/>
    <w:rsid w:val="00BF009A"/>
    <w:rsid w:val="00BF0913"/>
    <w:rsid w:val="00BF1194"/>
    <w:rsid w:val="00BF1E2F"/>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26AA"/>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E0BEA"/>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464"/>
    <w:rsid w:val="00D23CDE"/>
    <w:rsid w:val="00D25DF9"/>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1259"/>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AE"/>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1D79"/>
    <w:rsid w:val="00DE212F"/>
    <w:rsid w:val="00DE2630"/>
    <w:rsid w:val="00DE26E4"/>
    <w:rsid w:val="00DE3538"/>
    <w:rsid w:val="00DE3C28"/>
    <w:rsid w:val="00DE4085"/>
    <w:rsid w:val="00DE5B89"/>
    <w:rsid w:val="00DE61D0"/>
    <w:rsid w:val="00DE65EA"/>
    <w:rsid w:val="00DE7B31"/>
    <w:rsid w:val="00DE7F8F"/>
    <w:rsid w:val="00DF11C4"/>
    <w:rsid w:val="00DF1625"/>
    <w:rsid w:val="00DF19A1"/>
    <w:rsid w:val="00DF5182"/>
    <w:rsid w:val="00DF68A6"/>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1A1"/>
    <w:rsid w:val="00E6044F"/>
    <w:rsid w:val="00E60526"/>
    <w:rsid w:val="00E61E2C"/>
    <w:rsid w:val="00E6367A"/>
    <w:rsid w:val="00E63C8D"/>
    <w:rsid w:val="00E64337"/>
    <w:rsid w:val="00E656BF"/>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176C6"/>
    <w:rsid w:val="00F20B78"/>
    <w:rsid w:val="00F20C18"/>
    <w:rsid w:val="00F20CF5"/>
    <w:rsid w:val="00F20DA5"/>
    <w:rsid w:val="00F213D0"/>
    <w:rsid w:val="00F21C25"/>
    <w:rsid w:val="00F23100"/>
    <w:rsid w:val="00F23A51"/>
    <w:rsid w:val="00F242D7"/>
    <w:rsid w:val="00F24327"/>
    <w:rsid w:val="00F24898"/>
    <w:rsid w:val="00F24A51"/>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4CF"/>
    <w:rsid w:val="00F930CD"/>
    <w:rsid w:val="00F9314A"/>
    <w:rsid w:val="00F932ED"/>
    <w:rsid w:val="00F9448B"/>
    <w:rsid w:val="00F954E8"/>
    <w:rsid w:val="00F96621"/>
    <w:rsid w:val="00F978C6"/>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5FA5"/>
    <w:rsid w:val="00FC6150"/>
    <w:rsid w:val="00FC6B2B"/>
    <w:rsid w:val="00FC730D"/>
    <w:rsid w:val="00FD06E3"/>
    <w:rsid w:val="00FD0747"/>
    <w:rsid w:val="00FD1148"/>
    <w:rsid w:val="00FD26FA"/>
    <w:rsid w:val="00FD2748"/>
    <w:rsid w:val="00FD2843"/>
    <w:rsid w:val="00FD2B51"/>
    <w:rsid w:val="00FD4DA5"/>
    <w:rsid w:val="00FD4DBF"/>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65494056">
      <w:bodyDiv w:val="1"/>
      <w:marLeft w:val="0"/>
      <w:marRight w:val="0"/>
      <w:marTop w:val="0"/>
      <w:marBottom w:val="0"/>
      <w:divBdr>
        <w:top w:val="none" w:sz="0" w:space="0" w:color="auto"/>
        <w:left w:val="none" w:sz="0" w:space="0" w:color="auto"/>
        <w:bottom w:val="none" w:sz="0" w:space="0" w:color="auto"/>
        <w:right w:val="none" w:sz="0" w:space="0" w:color="auto"/>
      </w:divBdr>
    </w:div>
    <w:div w:id="113332497">
      <w:bodyDiv w:val="1"/>
      <w:marLeft w:val="0"/>
      <w:marRight w:val="0"/>
      <w:marTop w:val="0"/>
      <w:marBottom w:val="0"/>
      <w:divBdr>
        <w:top w:val="none" w:sz="0" w:space="0" w:color="auto"/>
        <w:left w:val="none" w:sz="0" w:space="0" w:color="auto"/>
        <w:bottom w:val="none" w:sz="0" w:space="0" w:color="auto"/>
        <w:right w:val="none" w:sz="0" w:space="0" w:color="auto"/>
      </w:divBdr>
    </w:div>
    <w:div w:id="137110578">
      <w:bodyDiv w:val="1"/>
      <w:marLeft w:val="0"/>
      <w:marRight w:val="0"/>
      <w:marTop w:val="0"/>
      <w:marBottom w:val="0"/>
      <w:divBdr>
        <w:top w:val="none" w:sz="0" w:space="0" w:color="auto"/>
        <w:left w:val="none" w:sz="0" w:space="0" w:color="auto"/>
        <w:bottom w:val="none" w:sz="0" w:space="0" w:color="auto"/>
        <w:right w:val="none" w:sz="0" w:space="0" w:color="auto"/>
      </w:divBdr>
    </w:div>
    <w:div w:id="236283252">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9337559">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44412607">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725765811">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4643886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949304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576550827">
      <w:bodyDiv w:val="1"/>
      <w:marLeft w:val="0"/>
      <w:marRight w:val="0"/>
      <w:marTop w:val="0"/>
      <w:marBottom w:val="0"/>
      <w:divBdr>
        <w:top w:val="none" w:sz="0" w:space="0" w:color="auto"/>
        <w:left w:val="none" w:sz="0" w:space="0" w:color="auto"/>
        <w:bottom w:val="none" w:sz="0" w:space="0" w:color="auto"/>
        <w:right w:val="none" w:sz="0" w:space="0" w:color="auto"/>
      </w:divBdr>
    </w:div>
    <w:div w:id="163992132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15239111">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44611692">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1973899810">
      <w:bodyDiv w:val="1"/>
      <w:marLeft w:val="0"/>
      <w:marRight w:val="0"/>
      <w:marTop w:val="0"/>
      <w:marBottom w:val="0"/>
      <w:divBdr>
        <w:top w:val="none" w:sz="0" w:space="0" w:color="auto"/>
        <w:left w:val="none" w:sz="0" w:space="0" w:color="auto"/>
        <w:bottom w:val="none" w:sz="0" w:space="0" w:color="auto"/>
        <w:right w:val="none" w:sz="0" w:space="0" w:color="auto"/>
      </w:divBdr>
    </w:div>
    <w:div w:id="2007124865">
      <w:bodyDiv w:val="1"/>
      <w:marLeft w:val="0"/>
      <w:marRight w:val="0"/>
      <w:marTop w:val="0"/>
      <w:marBottom w:val="0"/>
      <w:divBdr>
        <w:top w:val="none" w:sz="0" w:space="0" w:color="auto"/>
        <w:left w:val="none" w:sz="0" w:space="0" w:color="auto"/>
        <w:bottom w:val="none" w:sz="0" w:space="0" w:color="auto"/>
        <w:right w:val="none" w:sz="0" w:space="0" w:color="auto"/>
      </w:divBdr>
    </w:div>
    <w:div w:id="2063479684">
      <w:bodyDiv w:val="1"/>
      <w:marLeft w:val="0"/>
      <w:marRight w:val="0"/>
      <w:marTop w:val="0"/>
      <w:marBottom w:val="0"/>
      <w:divBdr>
        <w:top w:val="none" w:sz="0" w:space="0" w:color="auto"/>
        <w:left w:val="none" w:sz="0" w:space="0" w:color="auto"/>
        <w:bottom w:val="none" w:sz="0" w:space="0" w:color="auto"/>
        <w:right w:val="none" w:sz="0" w:space="0" w:color="auto"/>
      </w:divBdr>
    </w:div>
    <w:div w:id="210980925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13" Type="http://schemas.openxmlformats.org/officeDocument/2006/relationships/hyperlink" Target="https://www.sigmaaldrich.com/catalog/search?term=7772-99-8&amp;interface=CAS%20No.&amp;N=0&amp;mode=partialmax&amp;lang=en&amp;region=AM&amp;focus=produc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igmaaldrich.com/catalog/search?term=13446-18-9&amp;interface=CAS%20No.&amp;N=0&amp;mode=partialmax&amp;lang=en&amp;region=AM&amp;focus=product"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s://www.sigmaaldrich.com/AM/en/search/64-17-5?focus=products&amp;page=1&amp;perPage=30&amp;sort=relevance&amp;term=64-17-5&amp;type=cas_numb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9C3E65-36F3-474F-8C50-AFABF13316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93</Pages>
  <Words>24348</Words>
  <Characters>138786</Characters>
  <Application>Microsoft Office Word</Application>
  <DocSecurity>0</DocSecurity>
  <Lines>1156</Lines>
  <Paragraphs>325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162809</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https:/mul2-minfin.gov.am/tasks/478235/oneclick/Apranq_txtayin (6).docx?token=9bac32f647cf9e297d69c4fed3d78d1a</cp:keywords>
  <cp:lastModifiedBy>Windows User</cp:lastModifiedBy>
  <cp:revision>8</cp:revision>
  <cp:lastPrinted>2018-02-16T07:12:00Z</cp:lastPrinted>
  <dcterms:created xsi:type="dcterms:W3CDTF">2022-09-30T17:04:00Z</dcterms:created>
  <dcterms:modified xsi:type="dcterms:W3CDTF">2022-10-03T09:44:00Z</dcterms:modified>
</cp:coreProperties>
</file>