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35472281" w14:textId="17A30A13"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14:paraId="05036BDC" w14:textId="24EE49A7"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14:paraId="6F4D84DA" w14:textId="77777777"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9B03541" w:rsidR="00642EFE" w:rsidRPr="00A71D81" w:rsidRDefault="00B50C0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2C135C5"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B584B">
        <w:rPr>
          <w:rFonts w:ascii="GHEA Grapalat" w:hAnsi="GHEA Grapalat"/>
          <w:i w:val="0"/>
          <w:lang w:val="af-ZA"/>
        </w:rPr>
        <w:t>22</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1D6183">
        <w:rPr>
          <w:rFonts w:ascii="GHEA Grapalat" w:hAnsi="GHEA Grapalat"/>
          <w:i w:val="0"/>
          <w:lang w:val="af-ZA"/>
        </w:rPr>
        <w:t>10</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1D6183">
        <w:rPr>
          <w:rFonts w:ascii="GHEA Grapalat" w:hAnsi="GHEA Grapalat"/>
          <w:i w:val="0"/>
          <w:lang w:val="af-ZA"/>
        </w:rPr>
        <w:t>03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AB584B">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A66CCA8"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50C0D">
        <w:rPr>
          <w:rFonts w:ascii="GHEA Grapalat" w:hAnsi="GHEA Grapalat"/>
          <w:i w:val="0"/>
          <w:lang w:val="af-ZA"/>
        </w:rPr>
        <w:t>ՀԱԲԼԾԿ-ԳՀԱՊՁԲ-</w:t>
      </w:r>
      <w:r w:rsidR="006B47B1">
        <w:rPr>
          <w:rFonts w:ascii="GHEA Grapalat" w:hAnsi="GHEA Grapalat"/>
          <w:i w:val="0"/>
          <w:lang w:val="af-ZA"/>
        </w:rPr>
        <w:t>22/15</w:t>
      </w:r>
      <w:r w:rsidR="009F18D0" w:rsidRPr="00A71D81">
        <w:rPr>
          <w:rFonts w:ascii="GHEA Grapalat" w:hAnsi="GHEA Grapalat"/>
          <w:i w:val="0"/>
          <w:u w:val="single"/>
          <w:lang w:val="af-ZA"/>
        </w:rPr>
        <w:t xml:space="preserve">  </w:t>
      </w:r>
      <w:r w:rsidR="001D6183">
        <w:rPr>
          <w:rFonts w:ascii="GHEA Grapalat" w:hAnsi="GHEA Grapalat"/>
          <w:i w:val="0"/>
          <w:u w:val="single"/>
          <w:lang w:val="af-ZA"/>
        </w:rPr>
        <w:t>փոփոխված</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68C79FD7" w14:textId="77777777" w:rsidR="00B50C0D" w:rsidRPr="00EC7ADC" w:rsidRDefault="00B50C0D" w:rsidP="00B50C0D">
      <w:pPr>
        <w:pStyle w:val="BodyTextIndent"/>
        <w:spacing w:line="240" w:lineRule="auto"/>
        <w:ind w:firstLine="709"/>
        <w:contextualSpacing/>
        <w:rPr>
          <w:rFonts w:ascii="GHEA Grapalat" w:hAnsi="GHEA Grapalat"/>
          <w:i w:val="0"/>
          <w:lang w:val="af-ZA"/>
        </w:rPr>
      </w:pPr>
      <w:r w:rsidRPr="00712340">
        <w:rPr>
          <w:rFonts w:ascii="GHEA Grapalat" w:hAnsi="GHEA Grapalat"/>
          <w:i w:val="0"/>
          <w:lang w:val="af-ZA"/>
        </w:rPr>
        <w:t xml:space="preserve">Պատվիրատուն` </w:t>
      </w:r>
      <w:r w:rsidRPr="00111222">
        <w:rPr>
          <w:rFonts w:ascii="GHEA Grapalat" w:hAnsi="GHEA Grapalat"/>
          <w:b/>
          <w:i w:val="0"/>
          <w:lang w:val="af-ZA"/>
        </w:rPr>
        <w:t>«</w:t>
      </w:r>
      <w:r>
        <w:rPr>
          <w:rFonts w:ascii="GHEA Grapalat" w:hAnsi="GHEA Grapalat"/>
          <w:b/>
          <w:i w:val="0"/>
          <w:lang w:val="af-ZA"/>
        </w:rPr>
        <w:t>ՀԱԲԼԾԿ</w:t>
      </w:r>
      <w:r w:rsidRPr="00111222">
        <w:rPr>
          <w:rFonts w:ascii="GHEA Grapalat" w:hAnsi="GHEA Grapalat"/>
          <w:b/>
          <w:i w:val="0"/>
          <w:lang w:val="af-ZA"/>
        </w:rPr>
        <w:t xml:space="preserve">» ՊՈԱԿ-ը, </w:t>
      </w:r>
      <w:r w:rsidRPr="00074518">
        <w:rPr>
          <w:rFonts w:ascii="GHEA Grapalat" w:hAnsi="GHEA Grapalat"/>
          <w:i w:val="0"/>
          <w:lang w:val="af-ZA"/>
        </w:rPr>
        <w:t xml:space="preserve">որը գտնվում </w:t>
      </w:r>
      <w:r w:rsidRPr="001B2B4C">
        <w:rPr>
          <w:rFonts w:ascii="GHEA Grapalat" w:hAnsi="GHEA Grapalat"/>
          <w:i w:val="0"/>
          <w:lang w:val="af-ZA"/>
        </w:rPr>
        <w:t xml:space="preserve">է </w:t>
      </w:r>
      <w:r>
        <w:rPr>
          <w:rFonts w:ascii="GHEA Grapalat" w:hAnsi="GHEA Grapalat"/>
          <w:i w:val="0"/>
          <w:lang w:val="af-ZA"/>
        </w:rPr>
        <w:t>Էրեբունի 12</w:t>
      </w:r>
      <w:r w:rsidRPr="001B2B4C">
        <w:rPr>
          <w:rFonts w:ascii="GHEA Grapalat" w:hAnsi="GHEA Grapalat"/>
          <w:i w:val="0"/>
          <w:lang w:val="af-ZA"/>
        </w:rPr>
        <w:t xml:space="preserve"> հասցեում</w:t>
      </w:r>
      <w:r w:rsidRPr="00EC7ADC">
        <w:rPr>
          <w:rFonts w:ascii="GHEA Grapalat" w:hAnsi="GHEA Grapalat"/>
          <w:i w:val="0"/>
          <w:lang w:val="af-ZA"/>
        </w:rPr>
        <w:t xml:space="preserve"> հայտարարում է </w:t>
      </w:r>
      <w:r>
        <w:rPr>
          <w:rFonts w:ascii="GHEA Grapalat" w:hAnsi="GHEA Grapalat"/>
          <w:i w:val="0"/>
          <w:lang w:val="af-ZA"/>
        </w:rPr>
        <w:t>գնանշման հարցում</w:t>
      </w:r>
      <w:r w:rsidRPr="00EC7ADC">
        <w:rPr>
          <w:rFonts w:ascii="GHEA Grapalat" w:hAnsi="GHEA Grapalat"/>
          <w:i w:val="0"/>
          <w:lang w:val="af-ZA"/>
        </w:rPr>
        <w:t>, որն իրականացվում է մեկ փուլով:</w:t>
      </w:r>
    </w:p>
    <w:p w14:paraId="4D4BE43B" w14:textId="77777777" w:rsidR="00B50C0D" w:rsidRPr="00AE2768" w:rsidRDefault="00B50C0D" w:rsidP="00B50C0D">
      <w:pPr>
        <w:pStyle w:val="BodyTextIndent"/>
        <w:spacing w:line="240" w:lineRule="auto"/>
        <w:ind w:firstLine="0"/>
        <w:rPr>
          <w:rFonts w:ascii="GHEA Grapalat" w:hAnsi="GHEA Grapalat"/>
          <w:i w:val="0"/>
          <w:lang w:val="af-ZA"/>
        </w:rPr>
      </w:pPr>
      <w:r w:rsidRPr="00AE2768">
        <w:rPr>
          <w:rFonts w:ascii="GHEA Grapalat" w:hAnsi="GHEA Grapalat"/>
          <w:i w:val="0"/>
          <w:lang w:val="af-ZA"/>
        </w:rPr>
        <w:tab/>
      </w:r>
      <w:r w:rsidRPr="00712340">
        <w:rPr>
          <w:rFonts w:ascii="GHEA Grapalat" w:hAnsi="GHEA Grapalat"/>
          <w:i w:val="0"/>
          <w:lang w:val="af-ZA"/>
        </w:rPr>
        <w:t xml:space="preserve">Սույն ընթացակարգի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Pr>
          <w:rFonts w:ascii="GHEA Grapalat" w:hAnsi="GHEA Grapalat"/>
          <w:b/>
          <w:i w:val="0"/>
          <w:lang w:val="af-ZA"/>
        </w:rPr>
        <w:t xml:space="preserve">  ի</w:t>
      </w:r>
      <w:r>
        <w:rPr>
          <w:rFonts w:ascii="GHEA Grapalat" w:hAnsi="GHEA Grapalat"/>
          <w:i w:val="0"/>
          <w:lang w:val="hy-AM"/>
        </w:rPr>
        <w:t xml:space="preserve">մատակարարման </w:t>
      </w:r>
      <w:r w:rsidRPr="00712340">
        <w:rPr>
          <w:rFonts w:ascii="GHEA Grapalat" w:hAnsi="GHEA Grapalat"/>
          <w:i w:val="0"/>
          <w:lang w:val="af-ZA"/>
        </w:rPr>
        <w:t>պայմանագիր (այսուհետ` պայմանագիր)։</w:t>
      </w:r>
      <w:r w:rsidRPr="00AE276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37F7F33" w14:textId="77777777" w:rsidR="00B50C0D" w:rsidRPr="00AE2768" w:rsidRDefault="00B50C0D" w:rsidP="00B50C0D">
      <w:pPr>
        <w:ind w:firstLine="720"/>
        <w:jc w:val="both"/>
        <w:rPr>
          <w:rFonts w:ascii="GHEA Grapalat" w:hAnsi="GHEA Grapalat"/>
          <w:sz w:val="20"/>
          <w:szCs w:val="20"/>
          <w:lang w:val="af-ZA"/>
        </w:rPr>
      </w:pPr>
      <w:r w:rsidRPr="00AE276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D3FCA93"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Ընտրված մասնակիցը որոշվում է </w:t>
      </w:r>
      <w:bookmarkStart w:id="0" w:name="_Hlk23167512"/>
      <w:r w:rsidRPr="00AE2768">
        <w:rPr>
          <w:rFonts w:ascii="GHEA Grapalat" w:hAnsi="GHEA Grapalat"/>
          <w:i w:val="0"/>
          <w:lang w:val="af-ZA"/>
        </w:rPr>
        <w:t xml:space="preserve">ոչ գնային պայմաններով բավարար գնահատված </w:t>
      </w:r>
      <w:bookmarkEnd w:id="0"/>
      <w:r w:rsidRPr="00AE276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34B5DC5" w14:textId="77777777" w:rsidR="00B50C0D" w:rsidRPr="006B3EFF" w:rsidRDefault="00B50C0D" w:rsidP="00B50C0D">
      <w:pPr>
        <w:pStyle w:val="BodyTextIndent"/>
        <w:spacing w:line="240" w:lineRule="auto"/>
        <w:rPr>
          <w:rFonts w:ascii="GHEA Grapalat" w:hAnsi="GHEA Grapalat"/>
          <w:i w:val="0"/>
          <w:lang w:val="hy-AM"/>
        </w:rPr>
      </w:pPr>
      <w:r w:rsidRPr="00AE2768">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b/>
          <w:i w:val="0"/>
          <w:lang w:val="af-ZA"/>
        </w:rPr>
        <w:t>6</w:t>
      </w:r>
      <w:r w:rsidRPr="006B3EFF">
        <w:rPr>
          <w:rFonts w:ascii="GHEA Grapalat" w:hAnsi="GHEA Grapalat"/>
          <w:b/>
          <w:i w:val="0"/>
          <w:lang w:val="af-ZA"/>
        </w:rPr>
        <w:t xml:space="preserve">-րդ օրը ժամը </w:t>
      </w:r>
      <w:r w:rsidRPr="006B3EFF">
        <w:rPr>
          <w:rFonts w:ascii="GHEA Grapalat" w:hAnsi="GHEA Grapalat"/>
          <w:b/>
          <w:i w:val="0"/>
          <w:lang w:val="hy-AM"/>
        </w:rPr>
        <w:t>16:00</w:t>
      </w:r>
      <w:r w:rsidRPr="006B3EFF">
        <w:rPr>
          <w:rFonts w:ascii="GHEA Grapalat" w:hAnsi="GHEA Grapalat"/>
          <w:b/>
          <w:i w:val="0"/>
          <w:lang w:val="af-ZA"/>
        </w:rPr>
        <w:t>-ը</w:t>
      </w:r>
      <w:r w:rsidRPr="00AE2768">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r>
        <w:rPr>
          <w:rFonts w:ascii="GHEA Grapalat" w:hAnsi="GHEA Grapalat"/>
          <w:i w:val="0"/>
          <w:lang w:val="hy-AM"/>
        </w:rPr>
        <w:t>:</w:t>
      </w:r>
    </w:p>
    <w:p w14:paraId="4D59057D"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B346BB7"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55154D7B" w14:textId="30CB052F" w:rsidR="00B50C0D" w:rsidRPr="00BC676D" w:rsidRDefault="00B50C0D" w:rsidP="00B50C0D">
      <w:pPr>
        <w:pStyle w:val="BodyTextIndent"/>
        <w:spacing w:line="240" w:lineRule="auto"/>
        <w:rPr>
          <w:rFonts w:ascii="GHEA Grapalat" w:hAnsi="GHEA Grapalat"/>
          <w:b/>
          <w:i w:val="0"/>
          <w:lang w:val="af-ZA"/>
        </w:rPr>
      </w:pPr>
      <w:r w:rsidRPr="00AE2768">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hy-AM" w:eastAsia="ru-RU"/>
        </w:rPr>
        <w:t xml:space="preserve"> </w:t>
      </w:r>
      <w:r w:rsidRPr="00163400">
        <w:rPr>
          <w:rFonts w:ascii="GHEA Grapalat" w:hAnsi="GHEA Grapalat"/>
          <w:b/>
          <w:i w:val="0"/>
          <w:lang w:val="af-ZA"/>
        </w:rPr>
        <w:t>ք.Երևան,</w:t>
      </w:r>
      <w:r>
        <w:rPr>
          <w:rFonts w:ascii="GHEA Grapalat" w:hAnsi="GHEA Grapalat"/>
          <w:i w:val="0"/>
          <w:lang w:val="af-ZA"/>
        </w:rPr>
        <w:t xml:space="preserve"> </w:t>
      </w:r>
      <w:r>
        <w:rPr>
          <w:rFonts w:ascii="GHEA Grapalat" w:hAnsi="GHEA Grapalat"/>
          <w:b/>
          <w:i w:val="0"/>
          <w:lang w:val="hy-AM"/>
        </w:rPr>
        <w:t>Էրեբունի 12</w:t>
      </w:r>
      <w:r>
        <w:rPr>
          <w:rFonts w:ascii="GHEA Grapalat" w:hAnsi="GHEA Grapalat"/>
          <w:i w:val="0"/>
          <w:lang w:val="af-ZA"/>
        </w:rPr>
        <w:t xml:space="preserve"> </w:t>
      </w:r>
      <w:r w:rsidRPr="00AE2768">
        <w:rPr>
          <w:rFonts w:ascii="GHEA Grapalat" w:hAnsi="GHEA Grapalat"/>
          <w:i w:val="0"/>
          <w:lang w:val="af-ZA"/>
        </w:rPr>
        <w:t>հասցեով,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հրապարակման օրվանից հաշված </w:t>
      </w:r>
      <w:r>
        <w:rPr>
          <w:rFonts w:ascii="GHEA Grapalat" w:hAnsi="GHEA Grapalat"/>
          <w:b/>
          <w:i w:val="0"/>
          <w:lang w:val="af-ZA"/>
        </w:rPr>
        <w:t>7</w:t>
      </w:r>
      <w:r w:rsidRPr="00BC676D">
        <w:rPr>
          <w:rFonts w:ascii="GHEA Grapalat" w:hAnsi="GHEA Grapalat"/>
          <w:b/>
          <w:i w:val="0"/>
          <w:lang w:val="af-ZA"/>
        </w:rPr>
        <w:t xml:space="preserve">-րդ օրվա ժամը </w:t>
      </w:r>
      <w:r w:rsidR="007C0C55">
        <w:rPr>
          <w:rFonts w:ascii="GHEA Grapalat" w:hAnsi="GHEA Grapalat"/>
          <w:b/>
          <w:i w:val="0"/>
          <w:lang w:val="en-US"/>
        </w:rPr>
        <w:t>12:00</w:t>
      </w:r>
      <w:r w:rsidRPr="00BC676D">
        <w:rPr>
          <w:rFonts w:ascii="GHEA Grapalat" w:hAnsi="GHEA Grapalat"/>
          <w:b/>
          <w:i w:val="0"/>
          <w:lang w:val="af-ZA"/>
        </w:rPr>
        <w:t xml:space="preserve">-ը: </w:t>
      </w:r>
    </w:p>
    <w:p w14:paraId="2D4A4738" w14:textId="77777777" w:rsidR="00B50C0D" w:rsidRPr="00B67F67"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Հայտերը, </w:t>
      </w:r>
      <w:r w:rsidRPr="00B67F67">
        <w:rPr>
          <w:rFonts w:ascii="GHEA Grapalat" w:hAnsi="GHEA Grapalat"/>
          <w:i w:val="0"/>
          <w:lang w:val="af-ZA"/>
        </w:rPr>
        <w:t xml:space="preserve">հայերենից բացի, կարող են ներկայացվել նաև անգլերեն կամ ռուսերեն: </w:t>
      </w:r>
    </w:p>
    <w:p w14:paraId="159AF987" w14:textId="1FEB565C" w:rsidR="00B50C0D" w:rsidRPr="00B67F67" w:rsidRDefault="00B50C0D" w:rsidP="00B50C0D">
      <w:pPr>
        <w:pStyle w:val="BodyTextIndent"/>
        <w:spacing w:line="240" w:lineRule="auto"/>
        <w:ind w:firstLine="708"/>
        <w:rPr>
          <w:rFonts w:ascii="GHEA Grapalat" w:hAnsi="GHEA Grapalat"/>
          <w:i w:val="0"/>
          <w:lang w:val="af-ZA"/>
        </w:rPr>
      </w:pPr>
      <w:r w:rsidRPr="00B67F67">
        <w:rPr>
          <w:rFonts w:ascii="GHEA Grapalat" w:hAnsi="GHEA Grapalat"/>
          <w:i w:val="0"/>
          <w:lang w:val="af-ZA"/>
        </w:rPr>
        <w:t xml:space="preserve">Հայտերի բացումը տեղի կունենա </w:t>
      </w:r>
      <w:r w:rsidRPr="00B67F67">
        <w:rPr>
          <w:rFonts w:ascii="GHEA Grapalat" w:hAnsi="GHEA Grapalat"/>
          <w:b/>
          <w:i w:val="0"/>
          <w:lang w:val="af-ZA"/>
        </w:rPr>
        <w:t>ք.Երևան,</w:t>
      </w:r>
      <w:r w:rsidRPr="00B67F67">
        <w:rPr>
          <w:rFonts w:ascii="GHEA Grapalat" w:hAnsi="GHEA Grapalat"/>
          <w:i w:val="0"/>
          <w:lang w:val="af-ZA"/>
        </w:rPr>
        <w:t xml:space="preserve"> </w:t>
      </w:r>
      <w:r>
        <w:rPr>
          <w:rFonts w:ascii="GHEA Grapalat" w:hAnsi="GHEA Grapalat"/>
          <w:b/>
          <w:i w:val="0"/>
          <w:lang w:val="hy-AM"/>
        </w:rPr>
        <w:t>Էրեբունի 12</w:t>
      </w:r>
      <w:r w:rsidRPr="00AC2A6E">
        <w:rPr>
          <w:rFonts w:ascii="GHEA Grapalat" w:hAnsi="GHEA Grapalat"/>
          <w:i w:val="0"/>
          <w:lang w:val="af-ZA"/>
        </w:rPr>
        <w:t xml:space="preserve"> հասցեում</w:t>
      </w:r>
      <w:r w:rsidRPr="00762B00">
        <w:rPr>
          <w:rFonts w:ascii="GHEA Grapalat" w:hAnsi="GHEA Grapalat"/>
          <w:i w:val="0"/>
          <w:lang w:val="af-ZA"/>
        </w:rPr>
        <w:t>,</w:t>
      </w:r>
      <w:r w:rsidRPr="00762B00">
        <w:rPr>
          <w:rFonts w:ascii="GHEA Grapalat" w:hAnsi="GHEA Grapalat"/>
          <w:i w:val="0"/>
          <w:lang w:val="hy-AM"/>
        </w:rPr>
        <w:t xml:space="preserve"> </w:t>
      </w:r>
      <w:r>
        <w:rPr>
          <w:rFonts w:ascii="GHEA Grapalat" w:hAnsi="GHEA Grapalat"/>
          <w:b/>
          <w:i w:val="0"/>
          <w:lang w:val="hy-AM"/>
        </w:rPr>
        <w:t>2022</w:t>
      </w:r>
      <w:r w:rsidRPr="00762B00">
        <w:rPr>
          <w:rFonts w:ascii="GHEA Grapalat" w:hAnsi="GHEA Grapalat"/>
          <w:b/>
          <w:i w:val="0"/>
          <w:lang w:val="hy-AM"/>
        </w:rPr>
        <w:t xml:space="preserve">-ի </w:t>
      </w:r>
      <w:r w:rsidR="004D4273">
        <w:rPr>
          <w:rFonts w:ascii="GHEA Grapalat" w:hAnsi="GHEA Grapalat"/>
          <w:b/>
          <w:i w:val="0"/>
          <w:lang w:val="en-US"/>
        </w:rPr>
        <w:t>հոկտեմբերի 10</w:t>
      </w:r>
      <w:r w:rsidRPr="00762B00">
        <w:rPr>
          <w:rFonts w:ascii="GHEA Grapalat" w:hAnsi="GHEA Grapalat"/>
          <w:b/>
          <w:i w:val="0"/>
          <w:lang w:val="hy-AM"/>
        </w:rPr>
        <w:t>-</w:t>
      </w:r>
      <w:r w:rsidRPr="00762B00">
        <w:rPr>
          <w:rFonts w:ascii="GHEA Grapalat" w:hAnsi="GHEA Grapalat"/>
          <w:b/>
          <w:i w:val="0"/>
          <w:lang w:val="af-ZA"/>
        </w:rPr>
        <w:t>ին ժամը</w:t>
      </w:r>
      <w:r w:rsidRPr="00AC2A6E">
        <w:rPr>
          <w:rFonts w:ascii="GHEA Grapalat" w:hAnsi="GHEA Grapalat"/>
          <w:b/>
          <w:i w:val="0"/>
          <w:lang w:val="af-ZA"/>
        </w:rPr>
        <w:t xml:space="preserve"> </w:t>
      </w:r>
      <w:r w:rsidR="007C0C55">
        <w:rPr>
          <w:rFonts w:ascii="GHEA Grapalat" w:hAnsi="GHEA Grapalat"/>
          <w:b/>
          <w:i w:val="0"/>
          <w:lang w:val="en-US"/>
        </w:rPr>
        <w:t>12:00</w:t>
      </w:r>
      <w:r w:rsidRPr="00AC2A6E">
        <w:rPr>
          <w:rFonts w:ascii="GHEA Grapalat" w:hAnsi="GHEA Grapalat"/>
          <w:b/>
          <w:i w:val="0"/>
          <w:lang w:val="af-ZA"/>
        </w:rPr>
        <w:t>-ին։</w:t>
      </w:r>
      <w:r w:rsidRPr="00B67F67">
        <w:rPr>
          <w:rFonts w:ascii="GHEA Grapalat" w:hAnsi="GHEA Grapalat"/>
          <w:i w:val="0"/>
          <w:lang w:val="af-ZA"/>
        </w:rPr>
        <w:t xml:space="preserve"> </w:t>
      </w:r>
    </w:p>
    <w:p w14:paraId="75635CC6" w14:textId="77777777" w:rsidR="00B50C0D" w:rsidRPr="00AE2768" w:rsidRDefault="00B50C0D" w:rsidP="00B50C0D">
      <w:pPr>
        <w:pStyle w:val="BodyTextIndent"/>
        <w:spacing w:line="240" w:lineRule="auto"/>
        <w:rPr>
          <w:rFonts w:ascii="GHEA Grapalat" w:hAnsi="GHEA Grapalat"/>
          <w:i w:val="0"/>
          <w:lang w:val="af-ZA"/>
        </w:rPr>
      </w:pPr>
      <w:r w:rsidRPr="00B67F67">
        <w:rPr>
          <w:rFonts w:ascii="GHEA Grapalat" w:hAnsi="GHEA Grapalat"/>
          <w:i w:val="0"/>
          <w:lang w:val="af-ZA"/>
        </w:rPr>
        <w:t>Սույն ընթացակարգի վերաբերյալ բողոքները</w:t>
      </w:r>
      <w:r w:rsidRPr="00AE2768">
        <w:rPr>
          <w:rFonts w:ascii="GHEA Grapalat" w:hAnsi="GHEA Grapalat"/>
          <w:i w:val="0"/>
          <w:lang w:val="af-ZA"/>
        </w:rPr>
        <w:t xml:space="preserve"> պետք է ներկայացնել գնումների հետ կապված բողոքներ քննող անձին` ք.Երևան,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7FEB02A0" w14:textId="77777777" w:rsidR="00B50C0D" w:rsidRPr="00E5082A" w:rsidRDefault="00B50C0D" w:rsidP="00B50C0D">
      <w:pPr>
        <w:pStyle w:val="BodyTextIndent"/>
        <w:spacing w:line="240" w:lineRule="auto"/>
        <w:rPr>
          <w:rFonts w:ascii="GHEA Grapalat" w:hAnsi="GHEA Grapalat"/>
          <w:i w:val="0"/>
          <w:lang w:val="hy-AM"/>
        </w:rPr>
      </w:pPr>
      <w:r w:rsidRPr="0071234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Pr>
          <w:rFonts w:ascii="GHEA Grapalat" w:hAnsi="GHEA Grapalat"/>
          <w:b/>
          <w:i w:val="0"/>
          <w:lang w:val="en-US"/>
        </w:rPr>
        <w:t>Մերի Հարությունյան</w:t>
      </w:r>
      <w:r w:rsidRPr="00E5082A">
        <w:rPr>
          <w:rFonts w:ascii="GHEA Grapalat" w:hAnsi="GHEA Grapalat"/>
          <w:b/>
          <w:i w:val="0"/>
          <w:lang w:val="hy-AM"/>
        </w:rPr>
        <w:t>:</w:t>
      </w:r>
    </w:p>
    <w:p w14:paraId="75D0A723" w14:textId="77777777" w:rsidR="00B50C0D" w:rsidRDefault="00B50C0D" w:rsidP="00B50C0D">
      <w:pPr>
        <w:pStyle w:val="BodyTextIndent"/>
        <w:spacing w:line="240" w:lineRule="auto"/>
        <w:ind w:left="709" w:firstLine="0"/>
        <w:contextualSpacing/>
        <w:jc w:val="left"/>
        <w:rPr>
          <w:rFonts w:ascii="GHEA Grapalat" w:hAnsi="GHEA Grapalat"/>
          <w:i w:val="0"/>
          <w:lang w:val="hy-AM"/>
        </w:rPr>
      </w:pPr>
    </w:p>
    <w:p w14:paraId="60A8E306" w14:textId="77777777" w:rsidR="00B50C0D" w:rsidRDefault="00B50C0D" w:rsidP="00B50C0D">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en-US"/>
        </w:rPr>
        <w:t>099538979</w:t>
      </w:r>
      <w:r w:rsidRPr="00F2736C">
        <w:rPr>
          <w:rFonts w:ascii="GHEA Grapalat" w:hAnsi="GHEA Grapalat"/>
          <w:i w:val="0"/>
          <w:lang w:val="af-ZA"/>
        </w:rPr>
        <w:tab/>
      </w:r>
    </w:p>
    <w:p w14:paraId="4A1A3A04" w14:textId="77777777" w:rsidR="00B50C0D" w:rsidRPr="00FC698B" w:rsidRDefault="00B50C0D" w:rsidP="00B50C0D">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Pr>
          <w:rFonts w:ascii="GHEA Grapalat" w:hAnsi="GHEA Grapalat"/>
          <w:b/>
          <w:i w:val="0"/>
          <w:color w:val="000000"/>
          <w:lang w:val="af-ZA"/>
        </w:rPr>
        <w:t>vetlab.tender@gmail.com</w:t>
      </w:r>
    </w:p>
    <w:p w14:paraId="6B308750" w14:textId="77777777" w:rsidR="00B50C0D" w:rsidRPr="00E5082A" w:rsidRDefault="00B50C0D" w:rsidP="00B50C0D">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sidRPr="00FC698B">
        <w:rPr>
          <w:rFonts w:ascii="GHEA Grapalat" w:hAnsi="GHEA Grapalat"/>
          <w:b/>
          <w:lang w:val="af-ZA"/>
        </w:rPr>
        <w:t>։</w:t>
      </w:r>
    </w:p>
    <w:p w14:paraId="3FC3FC6D" w14:textId="77777777" w:rsidR="00B50C0D" w:rsidRPr="00AE2768" w:rsidRDefault="00B50C0D" w:rsidP="00B50C0D">
      <w:pPr>
        <w:pStyle w:val="BodyTextIndent"/>
        <w:spacing w:line="240" w:lineRule="auto"/>
        <w:ind w:left="1404"/>
        <w:rPr>
          <w:rFonts w:ascii="GHEA Grapalat" w:hAnsi="GHEA Grapalat"/>
          <w:i w:val="0"/>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71F5275E" w:rsidR="00096865" w:rsidRPr="00A71D81" w:rsidRDefault="00B50C0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ՀԱԲԼԾԿ-ԳՀԱՊՁԲ-</w:t>
      </w:r>
      <w:r w:rsidR="006B47B1">
        <w:rPr>
          <w:rFonts w:ascii="GHEA Grapalat" w:hAnsi="GHEA Grapalat" w:cs="Sylfaen"/>
          <w:i/>
          <w:sz w:val="20"/>
          <w:szCs w:val="20"/>
        </w:rPr>
        <w:t>22/15</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6CA76FBF" w:rsidR="00096865" w:rsidRPr="00A71D81" w:rsidRDefault="00B50C0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22F8B2EC"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AB584B">
        <w:rPr>
          <w:rFonts w:ascii="GHEA Grapalat" w:hAnsi="GHEA Grapalat" w:cs="Sylfaen"/>
          <w:i/>
          <w:sz w:val="20"/>
          <w:szCs w:val="20"/>
          <w:lang w:val="af-ZA"/>
        </w:rPr>
        <w:t>22</w:t>
      </w:r>
      <w:r w:rsidRPr="00A71D81">
        <w:rPr>
          <w:rFonts w:ascii="GHEA Grapalat" w:hAnsi="GHEA Grapalat" w:cs="Sylfaen"/>
          <w:i/>
          <w:sz w:val="20"/>
          <w:szCs w:val="20"/>
        </w:rPr>
        <w:t>թ</w:t>
      </w:r>
      <w:r w:rsidRPr="00A71D81">
        <w:rPr>
          <w:rFonts w:ascii="GHEA Grapalat" w:hAnsi="GHEA Grapalat" w:cs="Times Armenian"/>
          <w:i/>
          <w:sz w:val="20"/>
          <w:szCs w:val="20"/>
          <w:lang w:val="af-ZA"/>
        </w:rPr>
        <w:t>.</w:t>
      </w:r>
      <w:r w:rsidR="001D6183">
        <w:rPr>
          <w:rFonts w:ascii="GHEA Grapalat" w:hAnsi="GHEA Grapalat" w:cs="Times Armenian"/>
          <w:i/>
          <w:sz w:val="20"/>
          <w:szCs w:val="20"/>
          <w:lang w:val="af-ZA"/>
        </w:rPr>
        <w:t>10.03</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B584B">
        <w:rPr>
          <w:rFonts w:ascii="GHEA Grapalat" w:hAnsi="GHEA Grapalat" w:cs="Times Armenian"/>
          <w:i/>
          <w:sz w:val="20"/>
          <w:szCs w:val="20"/>
          <w:u w:val="single"/>
          <w:lang w:val="af-ZA"/>
        </w:rPr>
        <w:t>2</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7CB4821F" w14:textId="151F0305" w:rsidR="00B50C0D" w:rsidRPr="00E5082A" w:rsidRDefault="00DE61D0" w:rsidP="00B50C0D">
      <w:pPr>
        <w:pStyle w:val="BodyText2"/>
        <w:spacing w:line="240" w:lineRule="auto"/>
        <w:ind w:left="709"/>
        <w:contextualSpacing/>
        <w:rPr>
          <w:rFonts w:ascii="GHEA Grapalat" w:hAnsi="GHEA Grapalat" w:cs="Sylfaen"/>
          <w:i/>
          <w:sz w:val="22"/>
          <w:lang w:val="af-ZA"/>
        </w:rPr>
      </w:pPr>
      <w:r>
        <w:rPr>
          <w:rFonts w:ascii="GHEA Grapalat" w:hAnsi="GHEA Grapalat" w:cs="Sylfaen"/>
          <w:b/>
          <w:lang w:val="pt-BR"/>
        </w:rPr>
        <w:tab/>
      </w:r>
      <w:r>
        <w:rPr>
          <w:rFonts w:ascii="GHEA Grapalat" w:hAnsi="GHEA Grapalat" w:cs="Sylfaen"/>
          <w:b/>
          <w:lang w:val="pt-BR"/>
        </w:rPr>
        <w:tab/>
      </w:r>
      <w:r>
        <w:rPr>
          <w:rFonts w:ascii="GHEA Grapalat" w:hAnsi="GHEA Grapalat" w:cs="Sylfaen"/>
          <w:b/>
          <w:lang w:val="pt-BR"/>
        </w:rPr>
        <w:tab/>
      </w:r>
      <w:r w:rsidR="00B50C0D" w:rsidRPr="00FC698B">
        <w:rPr>
          <w:rFonts w:ascii="GHEA Grapalat" w:hAnsi="GHEA Grapalat" w:cs="Sylfaen"/>
          <w:b/>
          <w:lang w:val="pt-BR"/>
        </w:rPr>
        <w:t></w:t>
      </w:r>
      <w:r w:rsidR="00B50C0D">
        <w:rPr>
          <w:rFonts w:ascii="GHEA Grapalat" w:hAnsi="GHEA Grapalat" w:cs="Sylfaen"/>
          <w:b/>
          <w:lang w:val="pt-BR"/>
        </w:rPr>
        <w:t>ՀԱԲԼԾԿ</w:t>
      </w:r>
      <w:r w:rsidR="00B50C0D" w:rsidRPr="00FC698B">
        <w:rPr>
          <w:rFonts w:ascii="GHEA Grapalat" w:hAnsi="GHEA Grapalat" w:cs="Sylfaen"/>
          <w:b/>
          <w:lang w:val="pt-BR"/>
        </w:rPr>
        <w:t> պետական ոչ առևտրային կազմակերպություն</w:t>
      </w:r>
      <w:r w:rsidR="00B50C0D" w:rsidRPr="00FC698B">
        <w:rPr>
          <w:rFonts w:ascii="GHEA Grapalat" w:hAnsi="GHEA Grapalat"/>
          <w:b/>
          <w:lang w:val="af-ZA"/>
        </w:rPr>
        <w:t>։</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266B384D" w:rsidR="00096865" w:rsidRPr="00B50C0D" w:rsidRDefault="00B50C0D" w:rsidP="00B50C0D">
      <w:pPr>
        <w:pStyle w:val="BodyText2"/>
        <w:spacing w:line="240" w:lineRule="auto"/>
        <w:ind w:left="709"/>
        <w:contextualSpacing/>
        <w:rPr>
          <w:rFonts w:ascii="GHEA Grapalat" w:hAnsi="GHEA Grapalat" w:cs="Sylfaen"/>
          <w:i/>
          <w:sz w:val="22"/>
          <w:lang w:val="af-ZA"/>
        </w:rPr>
      </w:pP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Pr>
          <w:rFonts w:ascii="GHEA Grapalat" w:hAnsi="GHEA Grapalat"/>
          <w:b/>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6B47B1">
        <w:rPr>
          <w:rFonts w:ascii="GHEA Grapalat" w:hAnsi="GHEA Grapalat" w:cs="Sylfaen"/>
          <w:lang w:val="af-ZA"/>
        </w:rPr>
        <w:t>Լաբարատոր պարագաներ</w:t>
      </w:r>
      <w:r w:rsidR="00081EA2">
        <w:rPr>
          <w:rFonts w:ascii="GHEA Grapalat" w:hAnsi="GHEA Grapalat" w:cs="Sylfaen"/>
          <w:lang w:val="af-ZA"/>
        </w:rPr>
        <w:t>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Sylfaen"/>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2B0A7A34" w:rsidR="00096865" w:rsidRPr="00A71D81" w:rsidRDefault="00B50C0D" w:rsidP="00EF3662">
      <w:pPr>
        <w:ind w:firstLine="567"/>
        <w:jc w:val="center"/>
        <w:rPr>
          <w:rFonts w:ascii="GHEA Grapalat" w:hAnsi="GHEA Grapalat"/>
          <w:i/>
          <w:sz w:val="20"/>
          <w:lang w:val="af-ZA"/>
        </w:rPr>
      </w:pP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Pr>
          <w:rFonts w:ascii="GHEA Grapalat" w:hAnsi="GHEA Grapalat"/>
          <w:b/>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6B47B1">
        <w:rPr>
          <w:rFonts w:ascii="GHEA Grapalat" w:hAnsi="GHEA Grapalat" w:cs="Sylfaen"/>
          <w:lang w:val="af-ZA"/>
        </w:rPr>
        <w:t>Լաբարատոր պարագաներ</w:t>
      </w:r>
      <w:r w:rsidR="00081EA2">
        <w:rPr>
          <w:rFonts w:ascii="GHEA Grapalat" w:hAnsi="GHEA Grapalat" w:cs="Sylfaen"/>
          <w:lang w:val="af-ZA"/>
        </w:rPr>
        <w:t>ի</w:t>
      </w:r>
      <w:r w:rsidRPr="00A71D81">
        <w:rPr>
          <w:rFonts w:ascii="GHEA Grapalat" w:hAnsi="GHEA Grapalat" w:cs="Sylfaen"/>
          <w:lang w:val="af-ZA"/>
        </w:rPr>
        <w:t xml:space="preserve">» </w:t>
      </w:r>
      <w:r w:rsidR="00160AE4"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BE84E2E"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B50C0D">
        <w:rPr>
          <w:rFonts w:ascii="GHEA Grapalat" w:hAnsi="GHEA Grapalat" w:cs="Sylfaen"/>
          <w:b/>
          <w:sz w:val="20"/>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950CD5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Pr="00A71D81">
        <w:rPr>
          <w:rFonts w:ascii="GHEA Grapalat" w:hAnsi="GHEA Grapalat" w:cs="Times Armenian"/>
          <w:sz w:val="20"/>
          <w:lang w:val="af-ZA"/>
        </w:rPr>
        <w:t>---</w:t>
      </w:r>
      <w:r w:rsidR="00B50C0D">
        <w:rPr>
          <w:rFonts w:ascii="GHEA Grapalat" w:hAnsi="GHEA Grapalat" w:cs="Sylfaen"/>
          <w:sz w:val="20"/>
        </w:rPr>
        <w:t>ՀԱԲԼԾԿ-ԳՀԱՊՁԲ-</w:t>
      </w:r>
      <w:r w:rsidR="006B47B1">
        <w:rPr>
          <w:rFonts w:ascii="GHEA Grapalat" w:hAnsi="GHEA Grapalat" w:cs="Sylfaen"/>
          <w:sz w:val="20"/>
        </w:rPr>
        <w:t>22/15</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50C0D">
        <w:rPr>
          <w:rFonts w:ascii="GHEA Grapalat" w:hAnsi="GHEA Grapalat" w:cs="Sylfaen"/>
          <w:sz w:val="20"/>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FB368DA"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B50C0D" w:rsidRPr="00FC698B">
        <w:rPr>
          <w:rFonts w:ascii="GHEA Grapalat" w:hAnsi="GHEA Grapalat" w:cs="Sylfaen"/>
          <w:b/>
          <w:lang w:val="pt-BR"/>
        </w:rPr>
        <w:t></w:t>
      </w:r>
      <w:r w:rsidR="00B50C0D">
        <w:rPr>
          <w:rFonts w:ascii="GHEA Grapalat" w:hAnsi="GHEA Grapalat" w:cs="Sylfaen"/>
          <w:b/>
          <w:lang w:val="pt-BR"/>
        </w:rPr>
        <w:t>ՀԱԲԼԾԿ</w:t>
      </w:r>
      <w:r w:rsidR="00B50C0D" w:rsidRPr="00FC698B">
        <w:rPr>
          <w:rFonts w:ascii="GHEA Grapalat" w:hAnsi="GHEA Grapalat" w:cs="Sylfaen"/>
          <w:b/>
          <w:lang w:val="pt-BR"/>
        </w:rPr>
        <w:t> պետական ոչ առևտրային կազմակերպություն</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C4AD17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8D47F2">
        <w:rPr>
          <w:rFonts w:ascii="GHEA Grapalat" w:hAnsi="GHEA Grapalat"/>
          <w:b/>
          <w:i/>
          <w:color w:val="000000"/>
        </w:rPr>
        <w:t>vetlab.tender@gmail.com</w:t>
      </w:r>
      <w:r w:rsidR="008D47F2"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87E2ADE" w:rsidR="00096865" w:rsidRDefault="00845AA5" w:rsidP="00EF3662">
      <w:pPr>
        <w:pStyle w:val="Heading3"/>
        <w:spacing w:line="240" w:lineRule="auto"/>
        <w:ind w:firstLine="567"/>
        <w:jc w:val="both"/>
        <w:rPr>
          <w:rFonts w:ascii="GHEA Grapalat" w:hAnsi="GHEA Grapalat" w:cs="Sylfaen"/>
          <w:i w:val="0"/>
        </w:rPr>
      </w:pPr>
      <w:r w:rsidRPr="00A71D81">
        <w:rPr>
          <w:rFonts w:ascii="GHEA Grapalat" w:hAnsi="GHEA Grapalat" w:cs="Sylfaen"/>
          <w:i w:val="0"/>
        </w:rPr>
        <w:t>1.1</w:t>
      </w:r>
      <w:r w:rsidR="00B50C0D" w:rsidRPr="00D90C87">
        <w:rPr>
          <w:rFonts w:ascii="GHEA Grapalat" w:hAnsi="GHEA Grapalat"/>
          <w:b/>
          <w:i w:val="0"/>
          <w:lang w:val="af-ZA"/>
        </w:rPr>
        <w:t>«</w:t>
      </w:r>
      <w:r w:rsidR="00B50C0D">
        <w:rPr>
          <w:rFonts w:ascii="GHEA Grapalat" w:hAnsi="GHEA Grapalat"/>
          <w:b/>
          <w:i w:val="0"/>
          <w:lang w:val="af-ZA"/>
        </w:rPr>
        <w:t>ՀԱԲԼԾԿ</w:t>
      </w:r>
      <w:r w:rsidR="00B50C0D" w:rsidRPr="00D90C87">
        <w:rPr>
          <w:rFonts w:ascii="GHEA Grapalat" w:hAnsi="GHEA Grapalat"/>
          <w:b/>
          <w:i w:val="0"/>
          <w:lang w:val="af-ZA"/>
        </w:rPr>
        <w:t>» ՊՈԱԿ</w:t>
      </w:r>
      <w:r w:rsidR="00B50C0D">
        <w:rPr>
          <w:rFonts w:ascii="GHEA Grapalat" w:hAnsi="GHEA Grapalat" w:cs="Sylfaen"/>
          <w:i w:val="0"/>
          <w:lang w:val="hy-AM"/>
        </w:rPr>
        <w:t>-ի</w:t>
      </w:r>
      <w:r w:rsidR="00B50C0D" w:rsidRPr="00AE2768">
        <w:rPr>
          <w:rFonts w:ascii="GHEA Grapalat" w:hAnsi="GHEA Grapalat" w:cs="Sylfaen"/>
          <w:i w:val="0"/>
        </w:rPr>
        <w:t xml:space="preserve"> կարիքների</w:t>
      </w:r>
      <w:r w:rsidR="00B50C0D" w:rsidRPr="00AE2768">
        <w:rPr>
          <w:rFonts w:ascii="GHEA Grapalat" w:hAnsi="GHEA Grapalat" w:cs="Times Armenian"/>
          <w:i w:val="0"/>
          <w:lang w:val="af-ZA"/>
        </w:rPr>
        <w:t xml:space="preserve"> </w:t>
      </w:r>
      <w:r w:rsidR="00B50C0D" w:rsidRPr="00AE2768">
        <w:rPr>
          <w:rFonts w:ascii="GHEA Grapalat" w:hAnsi="GHEA Grapalat" w:cs="Sylfaen"/>
          <w:i w:val="0"/>
        </w:rPr>
        <w:t>համար</w:t>
      </w:r>
      <w:r w:rsidR="00B50C0D" w:rsidRPr="00AE2768">
        <w:rPr>
          <w:rFonts w:ascii="GHEA Grapalat" w:hAnsi="GHEA Grapalat" w:cs="Times Armenian"/>
          <w:i w:val="0"/>
          <w:lang w:val="af-ZA"/>
        </w:rPr>
        <w:t xml:space="preserve">` </w:t>
      </w:r>
      <w:r w:rsidR="006B47B1">
        <w:rPr>
          <w:rFonts w:ascii="GHEA Grapalat" w:hAnsi="GHEA Grapalat"/>
          <w:b/>
          <w:i w:val="0"/>
          <w:lang w:val="en-US"/>
        </w:rPr>
        <w:t>Լաբարատոր պարագաներ</w:t>
      </w:r>
      <w:r w:rsidR="00081EA2">
        <w:rPr>
          <w:rFonts w:ascii="GHEA Grapalat" w:hAnsi="GHEA Grapalat"/>
          <w:b/>
          <w:i w:val="0"/>
          <w:lang w:val="en-US"/>
        </w:rPr>
        <w:t>ի</w:t>
      </w:r>
      <w:r w:rsidR="00B50C0D" w:rsidRPr="00AE2768">
        <w:rPr>
          <w:rFonts w:ascii="GHEA Grapalat" w:hAnsi="GHEA Grapalat"/>
          <w:i w:val="0"/>
        </w:rPr>
        <w:t>ձեռքբերումը (այսուհետ` նաև ապրանք)</w:t>
      </w:r>
      <w:r w:rsidR="00B50C0D" w:rsidRPr="00AE2768">
        <w:rPr>
          <w:rFonts w:ascii="GHEA Grapalat" w:hAnsi="GHEA Grapalat"/>
          <w:i w:val="0"/>
          <w:lang w:val="af-ZA"/>
        </w:rPr>
        <w:t xml:space="preserve">, </w:t>
      </w:r>
      <w:r w:rsidR="00B50C0D" w:rsidRPr="00DF5C7C">
        <w:rPr>
          <w:rFonts w:ascii="GHEA Grapalat" w:hAnsi="GHEA Grapalat"/>
          <w:i w:val="0"/>
        </w:rPr>
        <w:t>որոնք</w:t>
      </w:r>
      <w:r w:rsidR="00B50C0D" w:rsidRPr="00DF5C7C">
        <w:rPr>
          <w:rFonts w:ascii="GHEA Grapalat" w:hAnsi="GHEA Grapalat"/>
          <w:i w:val="0"/>
          <w:lang w:val="af-ZA"/>
        </w:rPr>
        <w:t xml:space="preserve"> </w:t>
      </w:r>
      <w:r w:rsidR="00B50C0D" w:rsidRPr="00DF5C7C">
        <w:rPr>
          <w:rFonts w:ascii="GHEA Grapalat" w:hAnsi="GHEA Grapalat"/>
          <w:i w:val="0"/>
        </w:rPr>
        <w:t>խմբավորված</w:t>
      </w:r>
      <w:r w:rsidR="00B50C0D" w:rsidRPr="00DF5C7C">
        <w:rPr>
          <w:rFonts w:ascii="GHEA Grapalat" w:hAnsi="GHEA Grapalat"/>
          <w:i w:val="0"/>
          <w:lang w:val="af-ZA"/>
        </w:rPr>
        <w:t xml:space="preserve"> </w:t>
      </w:r>
      <w:r w:rsidR="00B50C0D" w:rsidRPr="00DF5C7C">
        <w:rPr>
          <w:rFonts w:ascii="GHEA Grapalat" w:hAnsi="GHEA Grapalat"/>
          <w:i w:val="0"/>
        </w:rPr>
        <w:t>են</w:t>
      </w:r>
      <w:r w:rsidR="00B50C0D" w:rsidRPr="00DF5C7C">
        <w:rPr>
          <w:rFonts w:ascii="GHEA Grapalat" w:hAnsi="GHEA Grapalat"/>
          <w:i w:val="0"/>
          <w:lang w:val="af-ZA"/>
        </w:rPr>
        <w:t xml:space="preserve"> </w:t>
      </w:r>
      <w:r w:rsidR="006B47B1">
        <w:rPr>
          <w:rFonts w:ascii="GHEA Grapalat" w:hAnsi="GHEA Grapalat"/>
          <w:b/>
          <w:i w:val="0"/>
          <w:lang w:val="af-ZA"/>
        </w:rPr>
        <w:t>20</w:t>
      </w:r>
      <w:r w:rsidR="00A21DDE">
        <w:rPr>
          <w:rFonts w:ascii="GHEA Grapalat" w:hAnsi="GHEA Grapalat"/>
          <w:i w:val="0"/>
          <w:lang w:val="af-ZA"/>
        </w:rPr>
        <w:t xml:space="preserve"> </w:t>
      </w:r>
      <w:r w:rsidR="00B50C0D" w:rsidRPr="00DF5C7C">
        <w:rPr>
          <w:rFonts w:ascii="GHEA Grapalat" w:hAnsi="GHEA Grapalat" w:cs="Sylfaen"/>
          <w:i w:val="0"/>
        </w:rPr>
        <w:t>չափաբաժին</w:t>
      </w:r>
      <w:r w:rsidR="00B50C0D" w:rsidRPr="00DF5C7C">
        <w:rPr>
          <w:rFonts w:ascii="GHEA Grapalat" w:hAnsi="GHEA Grapalat" w:cs="Sylfaen"/>
          <w:i w:val="0"/>
          <w:lang w:val="hy-AM"/>
        </w:rPr>
        <w:t>ն</w:t>
      </w:r>
      <w:r w:rsidR="00B50C0D" w:rsidRPr="00DF5C7C">
        <w:rPr>
          <w:rFonts w:ascii="GHEA Grapalat" w:hAnsi="GHEA Grapalat" w:cs="Sylfaen"/>
          <w:i w:val="0"/>
        </w:rPr>
        <w:t>երում</w:t>
      </w:r>
      <w:r w:rsidRPr="00A71D81">
        <w:rPr>
          <w:rFonts w:ascii="GHEA Grapalat" w:hAnsi="GHEA Grapalat" w:cs="Sylfaen"/>
          <w:i w:val="0"/>
        </w:rPr>
        <w:t xml:space="preserve"> </w:t>
      </w:r>
    </w:p>
    <w:p w14:paraId="69678012" w14:textId="42A913CC" w:rsidR="00B50C0D" w:rsidRDefault="00B50C0D" w:rsidP="00B50C0D">
      <w:pPr>
        <w:rPr>
          <w:lang w:val="en-AU"/>
        </w:rPr>
      </w:pPr>
    </w:p>
    <w:p w14:paraId="6B694A1B" w14:textId="414CD536" w:rsidR="00B50C0D" w:rsidRDefault="00B50C0D" w:rsidP="00B50C0D">
      <w:pPr>
        <w:rPr>
          <w:lang w:val="en-AU"/>
        </w:rPr>
      </w:pPr>
    </w:p>
    <w:p w14:paraId="3B9C4592" w14:textId="77777777" w:rsidR="00B50C0D" w:rsidRPr="00B50C0D" w:rsidRDefault="00B50C0D" w:rsidP="00B50C0D">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B47B1" w:rsidRPr="00066403" w14:paraId="69B811A7" w14:textId="77777777" w:rsidTr="00081EA2">
        <w:trPr>
          <w:trHeight w:val="449"/>
        </w:trPr>
        <w:tc>
          <w:tcPr>
            <w:tcW w:w="1701" w:type="dxa"/>
            <w:vAlign w:val="center"/>
          </w:tcPr>
          <w:p w14:paraId="6D70B21A" w14:textId="77777777" w:rsidR="006B47B1" w:rsidRPr="00A71D81" w:rsidRDefault="006B47B1" w:rsidP="006B47B1">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5E5B2570" w14:textId="70449C0F"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Ծայրակալներ</w:t>
            </w:r>
          </w:p>
        </w:tc>
      </w:tr>
      <w:tr w:rsidR="006B47B1" w:rsidRPr="00066403" w14:paraId="25772646" w14:textId="77777777" w:rsidTr="00081EA2">
        <w:tc>
          <w:tcPr>
            <w:tcW w:w="1701" w:type="dxa"/>
            <w:vAlign w:val="center"/>
          </w:tcPr>
          <w:p w14:paraId="48C5ED59" w14:textId="2A8C3B83"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2</w:t>
            </w:r>
          </w:p>
        </w:tc>
        <w:tc>
          <w:tcPr>
            <w:tcW w:w="1418" w:type="dxa"/>
            <w:vAlign w:val="center"/>
          </w:tcPr>
          <w:p w14:paraId="6C2F559B"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6EF41930" w14:textId="1323D8C6"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Ձեռնոց</w:t>
            </w:r>
          </w:p>
        </w:tc>
      </w:tr>
      <w:tr w:rsidR="006B47B1" w:rsidRPr="00066403" w14:paraId="0A952847" w14:textId="77777777" w:rsidTr="00081EA2">
        <w:tc>
          <w:tcPr>
            <w:tcW w:w="1701" w:type="dxa"/>
            <w:vAlign w:val="center"/>
          </w:tcPr>
          <w:p w14:paraId="3ED8FC3B" w14:textId="60D3E987"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255141C5"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3954F058" w14:textId="56D41F16"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Փորձանոթ</w:t>
            </w:r>
          </w:p>
        </w:tc>
      </w:tr>
      <w:tr w:rsidR="006B47B1" w:rsidRPr="00066403" w14:paraId="2CBD75C1" w14:textId="77777777" w:rsidTr="00081EA2">
        <w:tc>
          <w:tcPr>
            <w:tcW w:w="1701" w:type="dxa"/>
            <w:vAlign w:val="center"/>
          </w:tcPr>
          <w:p w14:paraId="0042B019" w14:textId="3CB2D12F"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196A6316"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2167F8B8" w14:textId="22B973CF"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Էպինդորֆ</w:t>
            </w:r>
          </w:p>
        </w:tc>
      </w:tr>
      <w:tr w:rsidR="006B47B1" w:rsidRPr="00066403" w14:paraId="3301D7C7" w14:textId="77777777" w:rsidTr="00081EA2">
        <w:tc>
          <w:tcPr>
            <w:tcW w:w="1701" w:type="dxa"/>
            <w:vAlign w:val="center"/>
          </w:tcPr>
          <w:p w14:paraId="405553B3" w14:textId="330FDC8E"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5</w:t>
            </w:r>
          </w:p>
        </w:tc>
        <w:tc>
          <w:tcPr>
            <w:tcW w:w="1418" w:type="dxa"/>
            <w:vAlign w:val="center"/>
          </w:tcPr>
          <w:p w14:paraId="2478DF1C"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4C13E9EC" w14:textId="670D4391"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Վ</w:t>
            </w:r>
            <w:r>
              <w:rPr>
                <w:rFonts w:ascii="GHEA Grapalat" w:hAnsi="GHEA Grapalat" w:cs="Calibri"/>
                <w:color w:val="000000"/>
                <w:szCs w:val="18"/>
              </w:rPr>
              <w:t>իալկա կափարիչ  գ</w:t>
            </w:r>
            <w:r w:rsidRPr="007E7A44">
              <w:rPr>
                <w:rFonts w:ascii="GHEA Grapalat" w:hAnsi="GHEA Grapalat" w:cs="Calibri"/>
                <w:color w:val="000000"/>
                <w:szCs w:val="18"/>
              </w:rPr>
              <w:t>/ք-ի համար</w:t>
            </w:r>
          </w:p>
        </w:tc>
      </w:tr>
      <w:tr w:rsidR="006B47B1" w:rsidRPr="00066403" w14:paraId="3A412493" w14:textId="77777777" w:rsidTr="00081EA2">
        <w:tc>
          <w:tcPr>
            <w:tcW w:w="1701" w:type="dxa"/>
            <w:vAlign w:val="center"/>
          </w:tcPr>
          <w:p w14:paraId="36E21500" w14:textId="028CFD52"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6</w:t>
            </w:r>
          </w:p>
        </w:tc>
        <w:tc>
          <w:tcPr>
            <w:tcW w:w="1418" w:type="dxa"/>
            <w:vAlign w:val="center"/>
          </w:tcPr>
          <w:p w14:paraId="1A4C7AEB"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03143BA7" w14:textId="77024628"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Միանգամյա օգտագործման պիպետ</w:t>
            </w:r>
          </w:p>
        </w:tc>
      </w:tr>
      <w:tr w:rsidR="006B47B1" w:rsidRPr="00066403" w14:paraId="2226863C" w14:textId="77777777" w:rsidTr="00081EA2">
        <w:tc>
          <w:tcPr>
            <w:tcW w:w="1701" w:type="dxa"/>
            <w:vAlign w:val="center"/>
          </w:tcPr>
          <w:p w14:paraId="0E81D763" w14:textId="06D2ECE6"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7</w:t>
            </w:r>
          </w:p>
        </w:tc>
        <w:tc>
          <w:tcPr>
            <w:tcW w:w="1418" w:type="dxa"/>
            <w:vAlign w:val="center"/>
          </w:tcPr>
          <w:p w14:paraId="2630BA9F"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36742E71" w14:textId="2D4A6086"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 xml:space="preserve">Thermo </w:t>
            </w:r>
            <w:r w:rsidRPr="006C4504">
              <w:rPr>
                <w:rFonts w:ascii="GHEA Grapalat" w:hAnsi="GHEA Grapalat" w:cs="Calibri"/>
                <w:color w:val="000000"/>
                <w:szCs w:val="18"/>
              </w:rPr>
              <w:t xml:space="preserve">Scientific </w:t>
            </w:r>
            <w:r w:rsidRPr="007E7A44">
              <w:rPr>
                <w:rFonts w:ascii="GHEA Grapalat" w:hAnsi="GHEA Grapalat" w:cs="Calibri"/>
                <w:color w:val="000000"/>
                <w:szCs w:val="18"/>
              </w:rPr>
              <w:t>GC</w:t>
            </w:r>
            <w:r w:rsidRPr="006C4504">
              <w:rPr>
                <w:rFonts w:ascii="GHEA Grapalat" w:hAnsi="GHEA Grapalat" w:cs="Calibri"/>
                <w:color w:val="000000"/>
                <w:szCs w:val="18"/>
              </w:rPr>
              <w:t xml:space="preserve"> </w:t>
            </w:r>
            <w:r w:rsidRPr="007E7A44">
              <w:rPr>
                <w:rFonts w:ascii="GHEA Grapalat" w:hAnsi="GHEA Grapalat" w:cs="Calibri"/>
                <w:color w:val="000000"/>
                <w:szCs w:val="18"/>
              </w:rPr>
              <w:t>MS</w:t>
            </w:r>
            <w:r w:rsidRPr="006C4504">
              <w:rPr>
                <w:rFonts w:ascii="GHEA Grapalat" w:hAnsi="GHEA Grapalat" w:cs="Calibri"/>
                <w:color w:val="000000"/>
                <w:szCs w:val="18"/>
              </w:rPr>
              <w:t xml:space="preserve"> </w:t>
            </w:r>
            <w:r w:rsidRPr="007E7A44">
              <w:rPr>
                <w:rFonts w:ascii="GHEA Grapalat" w:hAnsi="GHEA Grapalat" w:cs="Calibri"/>
                <w:color w:val="000000"/>
                <w:szCs w:val="18"/>
              </w:rPr>
              <w:t>MS TSQ  Ավտոմատ նմուշառման համակարգի ասեղ</w:t>
            </w:r>
          </w:p>
        </w:tc>
      </w:tr>
      <w:tr w:rsidR="006B47B1" w:rsidRPr="00066403" w14:paraId="5E373401" w14:textId="77777777" w:rsidTr="00081EA2">
        <w:tc>
          <w:tcPr>
            <w:tcW w:w="1701" w:type="dxa"/>
            <w:vAlign w:val="center"/>
          </w:tcPr>
          <w:p w14:paraId="04639787" w14:textId="64D6E18F"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8</w:t>
            </w:r>
          </w:p>
        </w:tc>
        <w:tc>
          <w:tcPr>
            <w:tcW w:w="1418" w:type="dxa"/>
            <w:vAlign w:val="center"/>
          </w:tcPr>
          <w:p w14:paraId="7BB8BB6E"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78FB5D4C" w14:textId="1965AF0D"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 xml:space="preserve">Ատոմային աբսորբցիոն </w:t>
            </w:r>
            <w:r w:rsidRPr="00144E02">
              <w:rPr>
                <w:rFonts w:ascii="GHEA Grapalat" w:hAnsi="GHEA Grapalat" w:cs="Calibri"/>
                <w:color w:val="000000"/>
                <w:szCs w:val="18"/>
              </w:rPr>
              <w:t>սպեկտրոֆոտոմետրի</w:t>
            </w:r>
            <w:r w:rsidRPr="007E7A44">
              <w:rPr>
                <w:rFonts w:ascii="GHEA Grapalat" w:hAnsi="GHEA Grapalat" w:cs="Calibri"/>
                <w:color w:val="000000"/>
                <w:szCs w:val="18"/>
              </w:rPr>
              <w:t xml:space="preserve"> գրաֆիտային օղակներ</w:t>
            </w:r>
          </w:p>
        </w:tc>
      </w:tr>
      <w:tr w:rsidR="006B47B1" w:rsidRPr="00066403" w14:paraId="39E15562" w14:textId="77777777" w:rsidTr="00081EA2">
        <w:tc>
          <w:tcPr>
            <w:tcW w:w="1701" w:type="dxa"/>
            <w:vAlign w:val="center"/>
          </w:tcPr>
          <w:p w14:paraId="3B1C7325" w14:textId="22981905" w:rsidR="006B47B1" w:rsidRPr="00A71D8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9</w:t>
            </w:r>
          </w:p>
        </w:tc>
        <w:tc>
          <w:tcPr>
            <w:tcW w:w="1418" w:type="dxa"/>
            <w:vAlign w:val="center"/>
          </w:tcPr>
          <w:p w14:paraId="4D7A1D38"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60BFD1D2" w14:textId="6CF94C4D"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144E02">
              <w:rPr>
                <w:rFonts w:ascii="GHEA Grapalat" w:hAnsi="GHEA Grapalat" w:cs="Calibri"/>
                <w:color w:val="000000"/>
                <w:szCs w:val="18"/>
              </w:rPr>
              <w:t xml:space="preserve">Ատոմային աբսորբցիոն սպեկտրոֆոտոմետրի </w:t>
            </w:r>
            <w:r>
              <w:rPr>
                <w:rFonts w:ascii="GHEA Grapalat" w:hAnsi="GHEA Grapalat" w:cs="Calibri"/>
                <w:color w:val="000000"/>
                <w:szCs w:val="18"/>
              </w:rPr>
              <w:t>ա</w:t>
            </w:r>
            <w:r w:rsidRPr="007E7A44">
              <w:rPr>
                <w:rFonts w:ascii="GHEA Grapalat" w:hAnsi="GHEA Grapalat" w:cs="Calibri"/>
                <w:color w:val="000000"/>
                <w:szCs w:val="18"/>
              </w:rPr>
              <w:t>վտոմատ նմուշառման համակարգի ասեղ</w:t>
            </w:r>
          </w:p>
        </w:tc>
      </w:tr>
      <w:tr w:rsidR="006B47B1" w:rsidRPr="00066403" w14:paraId="52697F32" w14:textId="77777777" w:rsidTr="00081EA2">
        <w:tc>
          <w:tcPr>
            <w:tcW w:w="1701" w:type="dxa"/>
            <w:vAlign w:val="center"/>
          </w:tcPr>
          <w:p w14:paraId="1045FD95" w14:textId="4E2A11C5"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10</w:t>
            </w:r>
          </w:p>
        </w:tc>
        <w:tc>
          <w:tcPr>
            <w:tcW w:w="1418" w:type="dxa"/>
            <w:vAlign w:val="center"/>
          </w:tcPr>
          <w:p w14:paraId="681DEA02"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5EA7475C" w14:textId="32F12A39"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9B1DA1">
              <w:rPr>
                <w:rFonts w:ascii="GHEA Grapalat" w:hAnsi="GHEA Grapalat" w:cs="Calibri"/>
                <w:color w:val="000000"/>
                <w:szCs w:val="18"/>
                <w:lang w:val="hy-AM"/>
              </w:rPr>
              <w:t>Նմուշառման պարկեր՝ միանգամյա օգտագործման, վակումային փականով</w:t>
            </w:r>
          </w:p>
        </w:tc>
      </w:tr>
      <w:tr w:rsidR="006B47B1" w:rsidRPr="00066403" w14:paraId="0796B17C" w14:textId="77777777" w:rsidTr="00081EA2">
        <w:tc>
          <w:tcPr>
            <w:tcW w:w="1701" w:type="dxa"/>
            <w:vAlign w:val="center"/>
          </w:tcPr>
          <w:p w14:paraId="09B36187" w14:textId="36E69C30"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11</w:t>
            </w:r>
          </w:p>
        </w:tc>
        <w:tc>
          <w:tcPr>
            <w:tcW w:w="1418" w:type="dxa"/>
            <w:vAlign w:val="center"/>
          </w:tcPr>
          <w:p w14:paraId="41B1206E"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4335F221" w14:textId="68ED971C" w:rsidR="006B47B1" w:rsidRPr="00D642CA" w:rsidRDefault="006B47B1" w:rsidP="006B47B1">
            <w:pPr>
              <w:pStyle w:val="BodyTextIndent2"/>
              <w:spacing w:line="240" w:lineRule="auto"/>
              <w:ind w:firstLine="0"/>
              <w:rPr>
                <w:rFonts w:ascii="GHEA Grapalat" w:hAnsi="GHEA Grapalat" w:cs="Calibri"/>
                <w:color w:val="000000"/>
                <w:sz w:val="18"/>
                <w:szCs w:val="18"/>
              </w:rPr>
            </w:pPr>
            <w:r w:rsidRPr="007E7A44">
              <w:rPr>
                <w:rFonts w:ascii="GHEA Grapalat" w:hAnsi="GHEA Grapalat" w:cs="Calibri"/>
                <w:color w:val="000000"/>
                <w:szCs w:val="18"/>
              </w:rPr>
              <w:t>Ներարկիչ միանգամյա օգտագործման</w:t>
            </w:r>
          </w:p>
        </w:tc>
      </w:tr>
      <w:tr w:rsidR="006B47B1" w:rsidRPr="00066403" w14:paraId="3AE5EE7B" w14:textId="77777777" w:rsidTr="00081EA2">
        <w:tc>
          <w:tcPr>
            <w:tcW w:w="1701" w:type="dxa"/>
            <w:vAlign w:val="center"/>
          </w:tcPr>
          <w:p w14:paraId="1456D1B3" w14:textId="27D417C8"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12</w:t>
            </w:r>
          </w:p>
        </w:tc>
        <w:tc>
          <w:tcPr>
            <w:tcW w:w="1418" w:type="dxa"/>
            <w:vAlign w:val="center"/>
          </w:tcPr>
          <w:p w14:paraId="61B780FD"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57DC5641" w14:textId="7DCAF52B" w:rsidR="006B47B1" w:rsidRPr="00D642CA" w:rsidRDefault="006B47B1" w:rsidP="006B47B1">
            <w:pPr>
              <w:pStyle w:val="BodyTextIndent2"/>
              <w:spacing w:line="240" w:lineRule="auto"/>
              <w:ind w:firstLine="0"/>
              <w:rPr>
                <w:rFonts w:ascii="GHEA Grapalat" w:hAnsi="GHEA Grapalat" w:cs="Calibri"/>
                <w:color w:val="000000"/>
                <w:sz w:val="18"/>
                <w:szCs w:val="18"/>
              </w:rPr>
            </w:pPr>
            <w:r w:rsidRPr="00D8418F">
              <w:rPr>
                <w:rFonts w:ascii="GHEA Grapalat" w:hAnsi="GHEA Grapalat" w:cs="Calibri"/>
                <w:color w:val="000000"/>
                <w:szCs w:val="18"/>
              </w:rPr>
              <w:t>Լաբորատոր տարրա</w:t>
            </w:r>
          </w:p>
        </w:tc>
      </w:tr>
      <w:tr w:rsidR="006B47B1" w:rsidRPr="00066403" w14:paraId="6F37B2DA" w14:textId="77777777" w:rsidTr="00081EA2">
        <w:tc>
          <w:tcPr>
            <w:tcW w:w="1701" w:type="dxa"/>
            <w:vAlign w:val="center"/>
          </w:tcPr>
          <w:p w14:paraId="2B270C26" w14:textId="56500A58"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13</w:t>
            </w:r>
          </w:p>
        </w:tc>
        <w:tc>
          <w:tcPr>
            <w:tcW w:w="1418" w:type="dxa"/>
            <w:vAlign w:val="center"/>
          </w:tcPr>
          <w:p w14:paraId="1409D42A"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581D183D" w14:textId="6E2C7751" w:rsidR="006B47B1" w:rsidRPr="00D642CA" w:rsidRDefault="006B47B1" w:rsidP="006B47B1">
            <w:pPr>
              <w:pStyle w:val="BodyTextIndent2"/>
              <w:spacing w:line="240" w:lineRule="auto"/>
              <w:ind w:firstLine="0"/>
              <w:rPr>
                <w:rFonts w:ascii="GHEA Grapalat" w:hAnsi="GHEA Grapalat" w:cs="Calibri"/>
                <w:color w:val="000000"/>
                <w:sz w:val="18"/>
                <w:szCs w:val="18"/>
              </w:rPr>
            </w:pPr>
            <w:r w:rsidRPr="00D8418F">
              <w:rPr>
                <w:rFonts w:ascii="GHEA Grapalat" w:hAnsi="GHEA Grapalat" w:cs="Calibri"/>
                <w:color w:val="000000"/>
                <w:szCs w:val="18"/>
              </w:rPr>
              <w:t>Լաբորատոր տարրա</w:t>
            </w:r>
          </w:p>
        </w:tc>
      </w:tr>
      <w:tr w:rsidR="006B47B1" w:rsidRPr="00066403" w14:paraId="3AADC201" w14:textId="77777777" w:rsidTr="00081EA2">
        <w:tc>
          <w:tcPr>
            <w:tcW w:w="1701" w:type="dxa"/>
            <w:vAlign w:val="center"/>
          </w:tcPr>
          <w:p w14:paraId="10D638C1" w14:textId="264A522E"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14</w:t>
            </w:r>
          </w:p>
        </w:tc>
        <w:tc>
          <w:tcPr>
            <w:tcW w:w="1418" w:type="dxa"/>
            <w:vAlign w:val="center"/>
          </w:tcPr>
          <w:p w14:paraId="054BFB6A"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4EF8D26F" w14:textId="3AEA52A4" w:rsidR="006B47B1" w:rsidRPr="00081EA2" w:rsidRDefault="006B47B1" w:rsidP="006B47B1">
            <w:pPr>
              <w:pStyle w:val="BodyTextIndent2"/>
              <w:spacing w:line="240" w:lineRule="auto"/>
              <w:ind w:firstLine="0"/>
              <w:rPr>
                <w:rFonts w:ascii="GHEA Grapalat" w:hAnsi="GHEA Grapalat" w:cs="Calibri"/>
                <w:color w:val="000000"/>
                <w:sz w:val="18"/>
                <w:szCs w:val="18"/>
              </w:rPr>
            </w:pPr>
            <w:r w:rsidRPr="00D8418F">
              <w:rPr>
                <w:rFonts w:ascii="GHEA Grapalat" w:hAnsi="GHEA Grapalat" w:cs="Calibri"/>
                <w:color w:val="000000"/>
                <w:szCs w:val="18"/>
              </w:rPr>
              <w:t>Լաբորատոր տարրա</w:t>
            </w:r>
          </w:p>
        </w:tc>
      </w:tr>
      <w:tr w:rsidR="006B47B1" w:rsidRPr="00066403" w14:paraId="1EB9062B" w14:textId="77777777" w:rsidTr="00081EA2">
        <w:tc>
          <w:tcPr>
            <w:tcW w:w="1701" w:type="dxa"/>
            <w:vAlign w:val="center"/>
          </w:tcPr>
          <w:p w14:paraId="21240C61" w14:textId="4DBEE821"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15</w:t>
            </w:r>
          </w:p>
        </w:tc>
        <w:tc>
          <w:tcPr>
            <w:tcW w:w="1418" w:type="dxa"/>
            <w:vAlign w:val="center"/>
          </w:tcPr>
          <w:p w14:paraId="7EFBB256"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18F589ED" w14:textId="3B2E5485" w:rsidR="006B47B1" w:rsidRPr="00D8418F" w:rsidRDefault="006B47B1" w:rsidP="006B47B1">
            <w:pPr>
              <w:pStyle w:val="BodyTextIndent2"/>
              <w:spacing w:line="240" w:lineRule="auto"/>
              <w:ind w:firstLine="0"/>
              <w:rPr>
                <w:rFonts w:ascii="GHEA Grapalat" w:hAnsi="GHEA Grapalat" w:cs="Calibri"/>
                <w:color w:val="000000"/>
                <w:szCs w:val="18"/>
              </w:rPr>
            </w:pPr>
            <w:r w:rsidRPr="00D8418F">
              <w:rPr>
                <w:rFonts w:ascii="GHEA Grapalat" w:hAnsi="GHEA Grapalat" w:cs="Calibri"/>
                <w:color w:val="000000"/>
                <w:szCs w:val="18"/>
              </w:rPr>
              <w:t>Լաբորատոր տարրա</w:t>
            </w:r>
          </w:p>
        </w:tc>
      </w:tr>
      <w:tr w:rsidR="006B47B1" w:rsidRPr="00066403" w14:paraId="200B8AFF" w14:textId="77777777" w:rsidTr="00081EA2">
        <w:tc>
          <w:tcPr>
            <w:tcW w:w="1701" w:type="dxa"/>
            <w:vAlign w:val="center"/>
          </w:tcPr>
          <w:p w14:paraId="5A25311E" w14:textId="273F8838"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16</w:t>
            </w:r>
          </w:p>
        </w:tc>
        <w:tc>
          <w:tcPr>
            <w:tcW w:w="1418" w:type="dxa"/>
            <w:vAlign w:val="center"/>
          </w:tcPr>
          <w:p w14:paraId="5FDA365F"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5164B89F" w14:textId="75E02D4D" w:rsidR="006B47B1" w:rsidRPr="00D8418F" w:rsidRDefault="006B47B1" w:rsidP="006B47B1">
            <w:pPr>
              <w:pStyle w:val="BodyTextIndent2"/>
              <w:spacing w:line="240" w:lineRule="auto"/>
              <w:ind w:firstLine="0"/>
              <w:rPr>
                <w:rFonts w:ascii="GHEA Grapalat" w:hAnsi="GHEA Grapalat" w:cs="Calibri"/>
                <w:color w:val="000000"/>
                <w:szCs w:val="18"/>
              </w:rPr>
            </w:pPr>
            <w:r>
              <w:rPr>
                <w:rFonts w:ascii="GHEA Grapalat" w:hAnsi="GHEA Grapalat" w:cs="Calibri"/>
                <w:color w:val="000000"/>
                <w:szCs w:val="18"/>
                <w:lang w:val="hy-AM"/>
              </w:rPr>
              <w:t>Տանձիկ</w:t>
            </w:r>
          </w:p>
        </w:tc>
      </w:tr>
      <w:tr w:rsidR="006B47B1" w:rsidRPr="00066403" w14:paraId="09149EB4" w14:textId="77777777" w:rsidTr="00081EA2">
        <w:tc>
          <w:tcPr>
            <w:tcW w:w="1701" w:type="dxa"/>
            <w:vAlign w:val="center"/>
          </w:tcPr>
          <w:p w14:paraId="31D8F7BB" w14:textId="4920EC8E"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17</w:t>
            </w:r>
          </w:p>
        </w:tc>
        <w:tc>
          <w:tcPr>
            <w:tcW w:w="1418" w:type="dxa"/>
            <w:vAlign w:val="center"/>
          </w:tcPr>
          <w:p w14:paraId="6BA48F9B"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232622E0" w14:textId="7719231F" w:rsidR="006B47B1" w:rsidRDefault="006B47B1" w:rsidP="006B47B1">
            <w:pPr>
              <w:pStyle w:val="BodyTextIndent2"/>
              <w:spacing w:line="240" w:lineRule="auto"/>
              <w:ind w:firstLine="0"/>
              <w:rPr>
                <w:rFonts w:ascii="GHEA Grapalat" w:hAnsi="GHEA Grapalat" w:cs="Calibri"/>
                <w:color w:val="000000"/>
                <w:szCs w:val="18"/>
                <w:lang w:val="hy-AM"/>
              </w:rPr>
            </w:pPr>
            <w:r>
              <w:rPr>
                <w:rFonts w:ascii="GHEA Grapalat" w:hAnsi="GHEA Grapalat" w:cs="Calibri"/>
                <w:color w:val="000000"/>
                <w:szCs w:val="18"/>
                <w:lang w:val="hy-AM"/>
              </w:rPr>
              <w:t>Ձագար</w:t>
            </w:r>
          </w:p>
        </w:tc>
      </w:tr>
      <w:tr w:rsidR="006B47B1" w:rsidRPr="00066403" w14:paraId="433A4EFC" w14:textId="77777777" w:rsidTr="00081EA2">
        <w:tc>
          <w:tcPr>
            <w:tcW w:w="1701" w:type="dxa"/>
            <w:vAlign w:val="center"/>
          </w:tcPr>
          <w:p w14:paraId="19C100E8" w14:textId="5752CFAE"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18</w:t>
            </w:r>
          </w:p>
        </w:tc>
        <w:tc>
          <w:tcPr>
            <w:tcW w:w="1418" w:type="dxa"/>
            <w:vAlign w:val="center"/>
          </w:tcPr>
          <w:p w14:paraId="1C4C7B6F"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3D280450" w14:textId="2EF4FA81" w:rsidR="006B47B1" w:rsidRDefault="006B47B1" w:rsidP="006B47B1">
            <w:pPr>
              <w:pStyle w:val="BodyTextIndent2"/>
              <w:spacing w:line="240" w:lineRule="auto"/>
              <w:ind w:firstLine="0"/>
              <w:rPr>
                <w:rFonts w:ascii="GHEA Grapalat" w:hAnsi="GHEA Grapalat" w:cs="Calibri"/>
                <w:color w:val="000000"/>
                <w:szCs w:val="18"/>
                <w:lang w:val="hy-AM"/>
              </w:rPr>
            </w:pPr>
            <w:r>
              <w:rPr>
                <w:rFonts w:ascii="GHEA Grapalat" w:hAnsi="GHEA Grapalat" w:cs="Calibri"/>
                <w:color w:val="000000"/>
                <w:szCs w:val="18"/>
                <w:lang w:val="hy-AM"/>
              </w:rPr>
              <w:t>Փորձանոթ</w:t>
            </w:r>
          </w:p>
        </w:tc>
      </w:tr>
      <w:tr w:rsidR="006B47B1" w:rsidRPr="00066403" w14:paraId="35C12D6D" w14:textId="77777777" w:rsidTr="00081EA2">
        <w:tc>
          <w:tcPr>
            <w:tcW w:w="1701" w:type="dxa"/>
            <w:vAlign w:val="center"/>
          </w:tcPr>
          <w:p w14:paraId="5FCBC3A6" w14:textId="62BFA9D3"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19</w:t>
            </w:r>
          </w:p>
        </w:tc>
        <w:tc>
          <w:tcPr>
            <w:tcW w:w="1418" w:type="dxa"/>
            <w:vAlign w:val="center"/>
          </w:tcPr>
          <w:p w14:paraId="271DAFA4"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38E7F57A" w14:textId="4EF87BD9" w:rsidR="006B47B1" w:rsidRDefault="006B47B1" w:rsidP="006B47B1">
            <w:pPr>
              <w:pStyle w:val="BodyTextIndent2"/>
              <w:spacing w:line="240" w:lineRule="auto"/>
              <w:ind w:firstLine="0"/>
              <w:rPr>
                <w:rFonts w:ascii="GHEA Grapalat" w:hAnsi="GHEA Grapalat" w:cs="Calibri"/>
                <w:color w:val="000000"/>
                <w:szCs w:val="18"/>
                <w:lang w:val="hy-AM"/>
              </w:rPr>
            </w:pPr>
            <w:r>
              <w:rPr>
                <w:rFonts w:ascii="GHEA Grapalat" w:hAnsi="GHEA Grapalat" w:cs="Calibri"/>
                <w:color w:val="000000"/>
                <w:szCs w:val="18"/>
                <w:lang w:val="hy-AM"/>
              </w:rPr>
              <w:t>Լաբորատոր բաժակ</w:t>
            </w:r>
          </w:p>
        </w:tc>
      </w:tr>
      <w:tr w:rsidR="006B47B1" w:rsidRPr="00066403" w14:paraId="6C247382" w14:textId="77777777" w:rsidTr="00081EA2">
        <w:tc>
          <w:tcPr>
            <w:tcW w:w="1701" w:type="dxa"/>
            <w:vAlign w:val="center"/>
          </w:tcPr>
          <w:p w14:paraId="04936C26" w14:textId="3637DB57" w:rsidR="006B47B1" w:rsidRDefault="006B47B1" w:rsidP="006B47B1">
            <w:pPr>
              <w:pStyle w:val="BodyTextIndent2"/>
              <w:spacing w:line="240" w:lineRule="auto"/>
              <w:ind w:firstLine="0"/>
              <w:jc w:val="center"/>
              <w:rPr>
                <w:rFonts w:ascii="GHEA Grapalat" w:hAnsi="GHEA Grapalat"/>
                <w:sz w:val="16"/>
              </w:rPr>
            </w:pPr>
            <w:r>
              <w:rPr>
                <w:rFonts w:ascii="GHEA Grapalat" w:hAnsi="GHEA Grapalat"/>
                <w:sz w:val="16"/>
              </w:rPr>
              <w:t>20</w:t>
            </w:r>
          </w:p>
        </w:tc>
        <w:tc>
          <w:tcPr>
            <w:tcW w:w="1418" w:type="dxa"/>
            <w:vAlign w:val="center"/>
          </w:tcPr>
          <w:p w14:paraId="26A89C69"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2D85413C" w14:textId="1D682987" w:rsidR="006B47B1" w:rsidRDefault="00E265F1" w:rsidP="006B47B1">
            <w:pPr>
              <w:pStyle w:val="BodyTextIndent2"/>
              <w:spacing w:line="240" w:lineRule="auto"/>
              <w:ind w:firstLine="0"/>
              <w:rPr>
                <w:rFonts w:ascii="GHEA Grapalat" w:hAnsi="GHEA Grapalat" w:cs="Calibri"/>
                <w:color w:val="000000"/>
                <w:szCs w:val="18"/>
                <w:lang w:val="hy-AM"/>
              </w:rPr>
            </w:pPr>
            <w:r>
              <w:rPr>
                <w:rFonts w:ascii="GHEA Grapalat" w:hAnsi="GHEA Grapalat" w:cs="Calibri"/>
                <w:color w:val="000000"/>
                <w:szCs w:val="18"/>
              </w:rPr>
              <w:t>Արտադրանք ապակուց</w:t>
            </w:r>
          </w:p>
        </w:tc>
      </w:tr>
    </w:tbl>
    <w:p w14:paraId="232E0DB6" w14:textId="77777777"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դ. նրանք գործել կամ գործում են համաձայնեցված՝ ելնելով ընդհանուր տնտեսական շահերից.</w:t>
      </w:r>
    </w:p>
    <w:p w14:paraId="3F1C859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43DDCEE" w14:textId="77777777"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2"/>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4B7B3027" w14:textId="77777777" w:rsidR="00B051BE" w:rsidRPr="00A71D81" w:rsidRDefault="00B051BE" w:rsidP="00EF3662">
      <w:pPr>
        <w:ind w:firstLine="567"/>
        <w:jc w:val="both"/>
        <w:rPr>
          <w:rFonts w:ascii="GHEA Grapalat" w:hAnsi="GHEA Grapalat"/>
          <w:b/>
          <w:sz w:val="20"/>
          <w:lang w:val="af-ZA"/>
        </w:rPr>
      </w:pPr>
    </w:p>
    <w:p w14:paraId="4FF32D52" w14:textId="77777777" w:rsidR="00581DC3" w:rsidRPr="00A71D81" w:rsidRDefault="00581DC3" w:rsidP="00EF3662">
      <w:pPr>
        <w:ind w:firstLine="567"/>
        <w:jc w:val="both"/>
        <w:rPr>
          <w:rFonts w:ascii="GHEA Grapalat" w:hAnsi="GHEA Grapalat"/>
          <w:b/>
          <w:sz w:val="20"/>
          <w:lang w:val="af-ZA"/>
        </w:rPr>
      </w:pPr>
    </w:p>
    <w:p w14:paraId="3F1E84DF" w14:textId="77777777" w:rsidR="00581DC3" w:rsidRPr="00A71D81" w:rsidRDefault="00581DC3"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w:t>
      </w:r>
      <w:r w:rsidRPr="00A71D81">
        <w:rPr>
          <w:rFonts w:ascii="GHEA Grapalat" w:hAnsi="GHEA Grapalat" w:cs="Sylfaen"/>
          <w:sz w:val="20"/>
          <w:lang w:val="hy-AM"/>
        </w:rPr>
        <w:lastRenderedPageBreak/>
        <w:t>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101F06" w:rsidRPr="00A71D81">
        <w:rPr>
          <w:rStyle w:val="FootnoteReference"/>
          <w:rFonts w:ascii="GHEA Grapalat" w:hAnsi="GHEA Grapalat" w:cs="Sylfaen"/>
          <w:color w:val="FFFFFF"/>
          <w:sz w:val="20"/>
          <w:shd w:val="clear" w:color="auto" w:fill="FFFFFF"/>
          <w:lang w:val="ru-RU"/>
        </w:rPr>
        <w:footnoteReference w:id="3"/>
      </w:r>
      <w:r w:rsidR="004D5671" w:rsidRPr="00A71D81">
        <w:rPr>
          <w:rFonts w:ascii="GHEA Grapalat" w:hAnsi="GHEA Grapalat" w:cs="Tahoma"/>
          <w:sz w:val="20"/>
          <w:lang w:val="hy-AM"/>
        </w:rPr>
        <w:t>։</w:t>
      </w:r>
      <w:r w:rsidR="00AA1568" w:rsidRPr="00A71D81">
        <w:rPr>
          <w:rFonts w:ascii="GHEA Grapalat" w:hAnsi="GHEA Grapalat" w:cs="Tahoma"/>
          <w:sz w:val="20"/>
          <w:vertAlign w:val="superscript"/>
          <w:lang w:val="hy-AM"/>
        </w:rPr>
        <w:t>6</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A181E8F"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50C0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1EBCD58"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8D47F2">
        <w:rPr>
          <w:rFonts w:ascii="GHEA Grapalat" w:hAnsi="GHEA Grapalat" w:cs="Sylfaen"/>
          <w:szCs w:val="24"/>
          <w:lang w:val="en-US"/>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7C0C55">
        <w:rPr>
          <w:rFonts w:ascii="GHEA Grapalat" w:hAnsi="GHEA Grapalat" w:cs="Sylfaen"/>
          <w:szCs w:val="24"/>
          <w:lang w:val="hy-AM"/>
        </w:rPr>
        <w:t>12:00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D47F2">
        <w:rPr>
          <w:rFonts w:ascii="GHEA Grapalat" w:hAnsi="GHEA Grapalat" w:cs="Sylfaen"/>
          <w:szCs w:val="24"/>
          <w:lang w:val="en-US"/>
        </w:rPr>
        <w:t>Էրեբունի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C8A3E6E"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D47F2" w:rsidRPr="008D47F2">
        <w:rPr>
          <w:rFonts w:ascii="GHEA Grapalat" w:hAnsi="GHEA Grapalat" w:cs="Sylfaen"/>
          <w:szCs w:val="24"/>
          <w:lang w:val="hy-AM"/>
        </w:rPr>
        <w:t>Մերի</w:t>
      </w:r>
      <w:r w:rsidR="008D47F2">
        <w:rPr>
          <w:rFonts w:ascii="GHEA Grapalat" w:hAnsi="GHEA Grapalat"/>
          <w:sz w:val="24"/>
          <w:szCs w:val="24"/>
        </w:rPr>
        <w:t xml:space="preserve"> </w:t>
      </w:r>
      <w:r w:rsidR="008D47F2" w:rsidRPr="008D47F2">
        <w:rPr>
          <w:rFonts w:ascii="GHEA Grapalat" w:hAnsi="GHEA Grapalat" w:cs="Sylfaen"/>
          <w:szCs w:val="24"/>
          <w:lang w:val="hy-AM"/>
        </w:rPr>
        <w:t>Հարությունյան</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1"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14:paraId="45C97672"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A71D81">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777777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FootnoteReference"/>
          <w:rFonts w:ascii="GHEA Grapalat" w:hAnsi="GHEA Grapalat" w:cs="Sylfaen"/>
          <w:color w:val="FFFFFF"/>
          <w:sz w:val="20"/>
          <w:szCs w:val="24"/>
          <w:lang w:val="hy-AM" w:eastAsia="en-US"/>
        </w:rPr>
        <w:footnoteReference w:id="4"/>
      </w:r>
    </w:p>
    <w:bookmarkEnd w:id="2"/>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77777777"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6265F4" w:rsidRPr="00A71D81">
        <w:rPr>
          <w:rFonts w:ascii="GHEA Grapalat" w:hAnsi="GHEA Grapalat" w:cs="Sylfaen"/>
          <w:sz w:val="20"/>
          <w:vertAlign w:val="superscript"/>
          <w:lang w:val="hy-AM"/>
        </w:rPr>
        <w:t>8</w:t>
      </w:r>
      <w:r w:rsidR="00F53525" w:rsidRPr="00A71D81">
        <w:rPr>
          <w:rFonts w:ascii="GHEA Grapalat" w:hAnsi="GHEA Grapalat" w:cs="Sylfaen"/>
          <w:sz w:val="20"/>
          <w:lang w:val="hy-AM"/>
        </w:rPr>
        <w:t xml:space="preserve"> </w:t>
      </w:r>
      <w:r w:rsidR="00340083" w:rsidRPr="00A71D81">
        <w:rPr>
          <w:rStyle w:val="FootnoteReference"/>
          <w:rFonts w:ascii="GHEA Grapalat" w:hAnsi="GHEA Grapalat"/>
          <w:color w:val="FFFFFF"/>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3"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0AF419F5" w:rsidR="00096865" w:rsidRPr="006D2E03" w:rsidRDefault="00041323" w:rsidP="00B50C0D">
      <w:pPr>
        <w:ind w:firstLine="567"/>
        <w:jc w:val="center"/>
        <w:rPr>
          <w:rFonts w:ascii="GHEA Grapalat" w:hAnsi="GHEA Grapalat" w:cs="Sylfaen"/>
          <w:sz w:val="20"/>
          <w:lang w:val="af-ZA"/>
        </w:rPr>
      </w:pPr>
      <w:r w:rsidRPr="00A71D81">
        <w:rPr>
          <w:rFonts w:ascii="GHEA Grapalat" w:hAnsi="GHEA Grapalat"/>
          <w:b/>
          <w:sz w:val="20"/>
          <w:lang w:val="af-ZA"/>
        </w:rPr>
        <w:br w:type="page"/>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7C286EE"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8D47F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7C0C55">
        <w:rPr>
          <w:rFonts w:ascii="GHEA Grapalat" w:hAnsi="GHEA Grapalat" w:cs="Sylfaen"/>
          <w:szCs w:val="24"/>
        </w:rPr>
        <w:t>12:00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FootnoteReference"/>
          <w:rFonts w:ascii="GHEA Grapalat" w:hAnsi="GHEA Grapalat" w:cs="Sylfaen"/>
          <w:i w:val="0"/>
          <w:color w:val="FFFFFF"/>
          <w:szCs w:val="24"/>
          <w:lang w:val="af-ZA"/>
        </w:rPr>
        <w:footnoteReference w:id="6"/>
      </w:r>
      <w:r w:rsidR="00F11794"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019C4DE3"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14:paraId="6464B390" w14:textId="77777777"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14:paraId="06497AB4" w14:textId="77777777"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14:paraId="4BF4ECBC"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4348F9" w:rsidRPr="00A71D81">
        <w:rPr>
          <w:rFonts w:ascii="GHEA Grapalat" w:hAnsi="GHEA Grapalat"/>
          <w:sz w:val="20"/>
          <w:lang w:val="af-ZA" w:eastAsia="x-none"/>
        </w:rPr>
        <w:t>6</w:t>
      </w:r>
      <w:r w:rsidR="00D7435F"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lastRenderedPageBreak/>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14:paraId="0E2ABB9F"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428FB12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14:paraId="1D8CA68D" w14:textId="77777777"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14:paraId="37DE203A" w14:textId="77777777"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14:paraId="5E554C06" w14:textId="77777777"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77777777"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14:paraId="620CA7AB" w14:textId="77777777"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A892530" w14:textId="77777777"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FootnoteReference"/>
          <w:rFonts w:ascii="GHEA Grapalat" w:hAnsi="GHEA Grapalat" w:cs="Sylfaen"/>
          <w:color w:val="FFFFFF"/>
        </w:rPr>
        <w:footnoteReference w:id="7"/>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5ACADF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E0BEA">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777777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777777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8"/>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w:t>
      </w:r>
      <w:r w:rsidRPr="00A71D81">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77777777"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959C618" w14:textId="77777777"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41156F8" w14:textId="77777777"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14:paraId="7842302C" w14:textId="77777777"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9"/>
        <w:t>12</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w:t>
      </w:r>
      <w:r w:rsidR="00543250" w:rsidRPr="00A71D81">
        <w:rPr>
          <w:rFonts w:ascii="GHEA Grapalat" w:hAnsi="GHEA Grapalat" w:cs="Arial"/>
          <w:sz w:val="20"/>
          <w:lang w:val="hy-AM"/>
        </w:rPr>
        <w:lastRenderedPageBreak/>
        <w:t xml:space="preserve">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FootnoteReference"/>
          <w:rFonts w:ascii="GHEA Grapalat" w:hAnsi="GHEA Grapalat" w:cs="Sylfaen"/>
          <w:color w:val="FFFFFF"/>
          <w:sz w:val="20"/>
        </w:rPr>
        <w:footnoteReference w:id="10"/>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5A48EF54"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8D47F2">
        <w:rPr>
          <w:rFonts w:ascii="GHEA Grapalat" w:hAnsi="GHEA Grapalat" w:cs="Sylfaen"/>
          <w:sz w:val="20"/>
          <w:lang w:val="af-ZA"/>
        </w:rPr>
        <w:t xml:space="preserve"> և Հավելված N1.2-ը</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1"/>
      </w:r>
    </w:p>
    <w:p w14:paraId="678F3A56" w14:textId="77777777"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FootnoteReference"/>
          <w:rFonts w:ascii="GHEA Grapalat" w:hAnsi="GHEA Grapalat"/>
          <w:color w:val="FFFFFF"/>
          <w:sz w:val="20"/>
          <w:lang w:val="hy-AM"/>
        </w:rPr>
        <w:footnoteReference w:id="12"/>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8A6CF4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w:t>
      </w:r>
      <w:r w:rsidR="0093484C">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515795A" w14:textId="77777777"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14:paraId="23DD2F83"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05B61F52"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Pr="00A71D81">
        <w:rPr>
          <w:rFonts w:ascii="GHEA Grapalat" w:hAnsi="GHEA Grapalat"/>
          <w:b/>
          <w:lang w:val="es-ES"/>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383BE734" w:rsidR="00B2572B" w:rsidRPr="00A71D81" w:rsidRDefault="00B50C0D"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CD2DC40" w:rsidR="00B2572B" w:rsidRPr="00A71D81" w:rsidRDefault="00B50C0D"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19EEB83C"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AAB819A"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Pr="00A71D81">
        <w:rPr>
          <w:rFonts w:ascii="GHEA Grapalat" w:hAnsi="GHEA Grapalat"/>
          <w:sz w:val="20"/>
          <w:szCs w:val="20"/>
          <w:lang w:val="es-ES"/>
        </w:rPr>
        <w:t>---</w:t>
      </w:r>
      <w:r w:rsidR="00B50C0D">
        <w:rPr>
          <w:rFonts w:ascii="GHEA Grapalat" w:hAnsi="GHEA Grapalat" w:cs="Sylfaen"/>
          <w:sz w:val="20"/>
          <w:szCs w:val="20"/>
          <w:lang w:val="es-ES"/>
        </w:rPr>
        <w:t>ՀԱԲԼԾԿ-ԳՀԱՊՁԲ-</w:t>
      </w:r>
      <w:r w:rsidR="006B47B1">
        <w:rPr>
          <w:rFonts w:ascii="GHEA Grapalat" w:hAnsi="GHEA Grapalat" w:cs="Sylfaen"/>
          <w:sz w:val="20"/>
          <w:szCs w:val="20"/>
          <w:lang w:val="es-ES"/>
        </w:rPr>
        <w:t>22/15</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88A4EAD" w:rsidR="00B2572B" w:rsidRPr="00A71D81" w:rsidRDefault="00B50C0D"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3CF8F01B"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6025E264"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2AFF429D"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4CCAEE99"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14:paraId="53D83912" w14:textId="20303568"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14:paraId="2912377D" w14:textId="36857E25"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1) բավարարում է «---</w:t>
      </w:r>
      <w:r w:rsidR="00B50C0D">
        <w:rPr>
          <w:rFonts w:ascii="GHEA Grapalat" w:hAnsi="GHEA Grapalat" w:cs="Arial"/>
          <w:sz w:val="20"/>
          <w:szCs w:val="20"/>
          <w:lang w:val="es-ES"/>
        </w:rPr>
        <w:t>ՀԱԲԼԾԿ-ԳՀԱՊՁԲ-</w:t>
      </w:r>
      <w:r w:rsidR="006B47B1">
        <w:rPr>
          <w:rFonts w:ascii="GHEA Grapalat" w:hAnsi="GHEA Grapalat" w:cs="Arial"/>
          <w:sz w:val="20"/>
          <w:szCs w:val="20"/>
          <w:lang w:val="es-ES"/>
        </w:rPr>
        <w:t>22/15</w:t>
      </w:r>
      <w:r w:rsidRPr="00A71D81">
        <w:rPr>
          <w:rFonts w:ascii="GHEA Grapalat" w:hAnsi="GHEA Grapalat" w:cs="Arial"/>
          <w:sz w:val="20"/>
          <w:szCs w:val="20"/>
          <w:lang w:val="es-ES"/>
        </w:rPr>
        <w:t xml:space="preserve">»*  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13"/>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14:paraId="3AE788FB" w14:textId="0B12F566"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lastRenderedPageBreak/>
        <w:t>2</w:t>
      </w:r>
      <w:r w:rsidR="006C3873" w:rsidRPr="00A71D81">
        <w:rPr>
          <w:rFonts w:ascii="GHEA Grapalat" w:hAnsi="GHEA Grapalat" w:cs="Arial"/>
          <w:sz w:val="20"/>
          <w:szCs w:val="20"/>
          <w:lang w:val="es-ES"/>
        </w:rPr>
        <w:t xml:space="preserve">) </w:t>
      </w:r>
      <w:r w:rsidR="006C3873" w:rsidRPr="00A71D81">
        <w:rPr>
          <w:rFonts w:ascii="GHEA Grapalat" w:hAnsi="GHEA Grapalat"/>
          <w:lang w:val="es-ES"/>
        </w:rPr>
        <w:t>«</w:t>
      </w:r>
      <w:r w:rsidR="006C3873" w:rsidRPr="00A71D81">
        <w:rPr>
          <w:rFonts w:ascii="GHEA Grapalat" w:hAnsi="GHEA Grapalat" w:cs="Sylfaen"/>
          <w:sz w:val="22"/>
          <w:szCs w:val="22"/>
          <w:lang w:val="hy-AM"/>
        </w:rPr>
        <w:t>---</w:t>
      </w:r>
      <w:r w:rsidR="00B50C0D">
        <w:rPr>
          <w:rFonts w:ascii="GHEA Grapalat" w:hAnsi="GHEA Grapalat" w:cs="Sylfaen"/>
          <w:sz w:val="22"/>
          <w:szCs w:val="22"/>
          <w:lang w:val="hy-AM"/>
        </w:rPr>
        <w:t>ՀԱԲԼԾԿ-ԳՀԱՊՁԲ-</w:t>
      </w:r>
      <w:r w:rsidR="006B47B1">
        <w:rPr>
          <w:rFonts w:ascii="GHEA Grapalat" w:hAnsi="GHEA Grapalat" w:cs="Sylfaen"/>
          <w:sz w:val="22"/>
          <w:szCs w:val="22"/>
          <w:lang w:val="hy-AM"/>
        </w:rPr>
        <w:t>22/15</w:t>
      </w:r>
      <w:r w:rsidR="006C3873" w:rsidRPr="00A71D81">
        <w:rPr>
          <w:rFonts w:ascii="GHEA Grapalat" w:hAnsi="GHEA Grapalat"/>
          <w:lang w:val="es-ES"/>
        </w:rPr>
        <w:t>»</w:t>
      </w:r>
      <w:r w:rsidR="006C3873" w:rsidRPr="00A71D81">
        <w:rPr>
          <w:rFonts w:ascii="GHEA Grapalat" w:hAnsi="GHEA Grapalat" w:cs="Sylfaen"/>
          <w:sz w:val="22"/>
          <w:szCs w:val="22"/>
          <w:lang w:val="hy-AM"/>
        </w:rPr>
        <w:t xml:space="preserve">*  </w:t>
      </w:r>
      <w:r w:rsidR="006C3873" w:rsidRPr="00A71D81">
        <w:rPr>
          <w:rFonts w:ascii="GHEA Grapalat" w:hAnsi="GHEA Grapalat" w:cs="Arial"/>
          <w:sz w:val="20"/>
          <w:szCs w:val="20"/>
          <w:lang w:val="es-ES"/>
        </w:rPr>
        <w:t xml:space="preserve">ծածկագրով </w:t>
      </w:r>
      <w:r w:rsidR="00B50C0D">
        <w:rPr>
          <w:rFonts w:ascii="GHEA Grapalat" w:hAnsi="GHEA Grapalat" w:cs="Arial"/>
          <w:sz w:val="20"/>
          <w:szCs w:val="20"/>
          <w:lang w:val="es-ES"/>
        </w:rPr>
        <w:t>ԳՆԱՆՇՄԱՆ ՀԱՐՑՄԱՆ</w:t>
      </w:r>
      <w:r w:rsidR="006C3873" w:rsidRPr="00A71D81">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1133405F"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6D1AC703"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4A8B86EB"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17749B79"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312D4E01"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4F173961"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49010C2A"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53A773F6"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30FF49B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կողմից առաջարկվող </w:t>
      </w:r>
    </w:p>
    <w:p w14:paraId="32094776" w14:textId="5B937909" w:rsidR="00E97AB0" w:rsidRPr="00A71D81" w:rsidRDefault="00E97AB0" w:rsidP="00E97AB0">
      <w:pPr>
        <w:jc w:val="both"/>
        <w:rPr>
          <w:rFonts w:ascii="GHEA Grapalat" w:hAnsi="GHEA Grapalat"/>
          <w:sz w:val="22"/>
          <w:szCs w:val="22"/>
          <w:lang w:val="es-ES"/>
        </w:rPr>
      </w:pP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1D8DB66F"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609C8BB3"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14"/>
      </w:r>
      <w:r w:rsidRPr="00A71D81">
        <w:rPr>
          <w:rFonts w:ascii="GHEA Grapalat" w:hAnsi="GHEA Grapalat" w:cs="Arial"/>
          <w:sz w:val="20"/>
          <w:lang w:val="hy-AM"/>
        </w:rPr>
        <w:t xml:space="preserve"> </w:t>
      </w:r>
    </w:p>
    <w:p w14:paraId="4B98726B" w14:textId="77777777" w:rsidR="00B2572B" w:rsidRPr="00A71D81" w:rsidRDefault="00B2572B" w:rsidP="00EF3662">
      <w:pPr>
        <w:pStyle w:val="BodyTextIndent3"/>
        <w:spacing w:line="240" w:lineRule="auto"/>
        <w:jc w:val="right"/>
        <w:rPr>
          <w:rFonts w:ascii="GHEA Grapalat" w:hAnsi="GHEA Grapalat"/>
          <w:b/>
          <w:lang w:val="hy-AM"/>
        </w:rPr>
      </w:pPr>
    </w:p>
    <w:p w14:paraId="326A5FE5" w14:textId="77777777" w:rsidR="00B2572B" w:rsidRPr="00A71D81" w:rsidRDefault="00B2572B" w:rsidP="00EF3662">
      <w:pPr>
        <w:pStyle w:val="BodyTextIndent3"/>
        <w:spacing w:line="240" w:lineRule="auto"/>
        <w:jc w:val="right"/>
        <w:rPr>
          <w:rFonts w:ascii="GHEA Grapalat" w:hAnsi="GHEA Grapalat"/>
          <w:b/>
          <w:lang w:val="hy-AM"/>
        </w:rPr>
      </w:pPr>
    </w:p>
    <w:p w14:paraId="35ED92AF" w14:textId="77777777" w:rsidR="00CE3A99" w:rsidRPr="00A71D81" w:rsidRDefault="00CE3A99" w:rsidP="00CE3A99">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A347C86"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1206787" w:rsidR="000B1088" w:rsidRPr="00A71D81" w:rsidRDefault="00B50C0D"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EEAA07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 xml:space="preserve">      </w:t>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50C0D">
        <w:rPr>
          <w:rFonts w:ascii="GHEA Grapalat" w:hAnsi="GHEA Grapalat" w:cs="Arial"/>
          <w:sz w:val="20"/>
          <w:szCs w:val="20"/>
          <w:lang w:val="es-ES"/>
        </w:rPr>
        <w:t>ՀԱԲԼԾԿ-ԳՀԱՊՁԲ-</w:t>
      </w:r>
      <w:r w:rsidR="006B47B1">
        <w:rPr>
          <w:rFonts w:ascii="GHEA Grapalat" w:hAnsi="GHEA Grapalat" w:cs="Arial"/>
          <w:sz w:val="20"/>
          <w:szCs w:val="20"/>
          <w:lang w:val="es-ES"/>
        </w:rPr>
        <w:t>22/15</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6FA0104"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7777777"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4FF77A9B"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t xml:space="preserve">    </w:t>
      </w:r>
    </w:p>
    <w:p w14:paraId="76EE0634" w14:textId="642770A3"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5818FF5F"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D22F17C"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0C116808" w:rsidR="00BF1194" w:rsidRPr="00A71D81" w:rsidRDefault="00B50C0D"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08B48B1"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A9958F4" w:rsidR="00B2572B" w:rsidRPr="00A71D81" w:rsidRDefault="00B50C0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3CB87D2"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B50C0D">
        <w:rPr>
          <w:rFonts w:ascii="GHEA Grapalat" w:hAnsi="GHEA Grapalat" w:cs="Arial"/>
          <w:sz w:val="20"/>
          <w:szCs w:val="20"/>
          <w:lang w:val="es-ES"/>
        </w:rPr>
        <w:t>ՀԱԲԼԾԿ-ԳՀԱՊՁԲ-</w:t>
      </w:r>
      <w:r w:rsidR="006B47B1">
        <w:rPr>
          <w:rFonts w:ascii="GHEA Grapalat" w:hAnsi="GHEA Grapalat" w:cs="Arial"/>
          <w:sz w:val="20"/>
          <w:szCs w:val="20"/>
          <w:lang w:val="es-ES"/>
        </w:rPr>
        <w:t>22/15</w:t>
      </w:r>
      <w:r w:rsidRPr="00A71D81">
        <w:rPr>
          <w:rFonts w:ascii="GHEA Grapalat" w:hAnsi="GHEA Grapalat" w:cs="Arial"/>
          <w:sz w:val="20"/>
          <w:szCs w:val="20"/>
          <w:lang w:val="es-ES"/>
        </w:rPr>
        <w:t xml:space="preserve">»* 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6640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6640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6640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6640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309A0516"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15"/>
      </w:r>
      <w:r w:rsidRPr="00A71D81">
        <w:rPr>
          <w:rFonts w:ascii="GHEA Grapalat" w:hAnsi="GHEA Grapalat"/>
          <w:sz w:val="20"/>
          <w:lang w:val="hy-AM"/>
        </w:rPr>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2D35D13" w14:textId="48452012"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01A64486" w14:textId="44B88DB2"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5E12F171" w:rsidR="009C370D" w:rsidRPr="00A71D81" w:rsidRDefault="00B50C0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1905BE05"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665EF544"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(այսուհետ՝ բենեֆիցիար) կողմից  ծածկագրով կազմակերպված</w:t>
      </w:r>
      <w:r w:rsidRPr="00A71D81">
        <w:rPr>
          <w:rFonts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03435019" w14:textId="1386921C"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1A0A128"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1C24A972"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00F27778" w:rsidRPr="00A71D81">
        <w:rPr>
          <w:rStyle w:val="Strong"/>
          <w:rFonts w:ascii="GHEA Grapalat" w:hAnsi="GHEA Grapalat"/>
          <w:b w:val="0"/>
          <w:bCs w:val="0"/>
          <w:sz w:val="20"/>
          <w:szCs w:val="20"/>
          <w:u w:val="single"/>
          <w:lang w:val="hy-AM"/>
        </w:rPr>
        <w:t xml:space="preserve">           </w:t>
      </w:r>
      <w:r w:rsidR="00F27778"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237EA723"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37071222" w14:textId="4CDEBEE8"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1F004826"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6E4901" w:rsidRPr="00A71D81">
        <w:rPr>
          <w:rStyle w:val="Strong"/>
          <w:rFonts w:ascii="GHEA Grapalat" w:hAnsi="GHEA Grapalat"/>
          <w:b w:val="0"/>
          <w:bCs w:val="0"/>
          <w:sz w:val="20"/>
          <w:szCs w:val="20"/>
          <w:u w:val="single"/>
          <w:lang w:val="hy-AM"/>
        </w:rPr>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0ABEEBF"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1E36F78A"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0301E945"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81BBB2" w:rsidR="00AB4602" w:rsidRPr="00A71D81" w:rsidRDefault="00AB4602" w:rsidP="00AB4602">
      <w:pPr>
        <w:pStyle w:val="ListParagraph"/>
        <w:tabs>
          <w:tab w:val="left" w:pos="0"/>
        </w:tabs>
        <w:ind w:left="0"/>
        <w:mirrorIndents/>
        <w:jc w:val="both"/>
        <w:rPr>
          <w:rFonts w:ascii="GHEA Grapalat" w:hAnsi="GHEA Grapalat" w:cs="Sylfaen"/>
          <w:vertAlign w:val="superscript"/>
          <w:lang w:val="hy-AM"/>
        </w:rPr>
      </w:pP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E97138B"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188B5CD0"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p>
    <w:p w14:paraId="0F01730F" w14:textId="62707028"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3D85135D"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0D1A53D1" w:rsidR="00830B85" w:rsidRPr="00A71D81" w:rsidRDefault="00B50C0D"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154ABA38"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00FB0510"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(այսուհետ՝ բենեֆիցիար) կողմից  ծածկագրով կազմակերպված</w:t>
      </w:r>
      <w:r w:rsidRPr="00A71D81">
        <w:rPr>
          <w:rFonts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109F2A30" w14:textId="50914F0F"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23DA099A"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293285CA"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 xml:space="preserve">           </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4B8D9A62"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1BDF1929" w14:textId="12686EDB"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5D1967F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165E36F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4469CC55"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15CAB9E6"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4D9CF32D"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61F0936"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p>
    <w:p w14:paraId="2AE274D6" w14:textId="7056F893"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81EB174"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6A815AA" w:rsidR="007862B1" w:rsidRPr="00A71D81" w:rsidRDefault="00B50C0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A2B37A3"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650342AD"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p>
    <w:p w14:paraId="585D6E93" w14:textId="30EC7A76"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B22D17D"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 xml:space="preserve">                               </w:t>
      </w:r>
    </w:p>
    <w:p w14:paraId="7D0BCC6B" w14:textId="01CB9356"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263ABEF3"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8D47F2">
        <w:rPr>
          <w:rFonts w:ascii="GHEA Grapalat" w:hAnsi="GHEA Grapalat" w:cs="GHEA Grapalat"/>
          <w:sz w:val="20"/>
          <w:szCs w:val="20"/>
          <w:lang w:val="pt-BR"/>
        </w:rPr>
        <w:t xml:space="preserve"> </w:t>
      </w:r>
      <w:r w:rsidR="008D47F2" w:rsidRPr="008D47F2">
        <w:rPr>
          <w:rFonts w:ascii="GHEA Grapalat" w:hAnsi="GHEA Grapalat" w:cs="GHEA Grapalat"/>
          <w:sz w:val="20"/>
          <w:szCs w:val="20"/>
          <w:lang w:val="pt-BR"/>
        </w:rPr>
        <w:t>ՀԱԲԼԾԿ-ԳՀԱՊՁԲ-</w:t>
      </w:r>
      <w:r w:rsidR="006B47B1">
        <w:rPr>
          <w:rFonts w:ascii="GHEA Grapalat" w:hAnsi="GHEA Grapalat" w:cs="GHEA Grapalat"/>
          <w:sz w:val="20"/>
          <w:szCs w:val="20"/>
          <w:lang w:val="pt-BR"/>
        </w:rPr>
        <w:t>22/15</w:t>
      </w:r>
      <w:r w:rsidR="008D47F2" w:rsidRPr="008D47F2">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8D47F2">
      <w:pPr>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22404012"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4EE2DD73"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3C78A512"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6608446D"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6640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6640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6640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6640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6640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139D338" w14:textId="77777777" w:rsidR="00631658" w:rsidRPr="00A71D81" w:rsidRDefault="00631658" w:rsidP="00631658">
      <w:pPr>
        <w:jc w:val="center"/>
        <w:rPr>
          <w:rFonts w:ascii="GHEA Grapalat" w:hAnsi="GHEA Grapalat" w:cs="GHEA Grapalat"/>
          <w:sz w:val="22"/>
          <w:szCs w:val="22"/>
          <w:lang w:val="hy-AM"/>
        </w:rPr>
      </w:pPr>
    </w:p>
    <w:p w14:paraId="5268F810" w14:textId="77777777"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6C5DE1A4" w:rsidR="00091EBC" w:rsidRPr="00A71D81" w:rsidRDefault="00091EBC"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41660B16" w:rsidR="00091EBC" w:rsidRPr="00A71D81" w:rsidRDefault="00B50C0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4B072832"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2AAA90A0"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ascii="GHEA Grapalat" w:hAnsi="GHEA Grapalat" w:cs="Sylfaen"/>
          <w:vertAlign w:val="superscript"/>
          <w:lang w:val="hy-AM"/>
        </w:rPr>
        <w:t xml:space="preserve">ընտրված մասնակցի անվանումը </w:t>
      </w:r>
    </w:p>
    <w:p w14:paraId="1D9BF23D" w14:textId="3624A754"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61B48A23"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0E67D09"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7722C98D" w14:textId="5557B642"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60C126B3"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208D414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41AB5DDE"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1BA3D692"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536B0BBD"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0091775C" w:rsidRPr="00A71D81">
        <w:rPr>
          <w:rFonts w:ascii="GHEA Grapalat" w:hAnsi="GHEA Grapalat"/>
          <w:color w:val="000000"/>
          <w:sz w:val="20"/>
          <w:szCs w:val="20"/>
          <w:u w:val="single"/>
          <w:lang w:val="hy-AM"/>
        </w:rPr>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77777777"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53E0FB7A"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61CC5CAE"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FFA1474"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cs="Sylfaen"/>
          <w:b/>
          <w:lang w:val="hy-AM"/>
        </w:rPr>
        <w:t>»*  ծածկագրով</w:t>
      </w:r>
    </w:p>
    <w:p w14:paraId="5BE6F7DC" w14:textId="3A330C23" w:rsidR="00631658" w:rsidRPr="00A71D81" w:rsidRDefault="00B50C0D"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30760564"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3F396EF6"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p>
    <w:p w14:paraId="152DC493" w14:textId="7A9E5048"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267AE6A6"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 xml:space="preserve">                               </w:t>
      </w:r>
    </w:p>
    <w:p w14:paraId="57D90658" w14:textId="53EF37F5"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4B5DE2B9" w:rsidR="00631658" w:rsidRPr="00A71D81" w:rsidRDefault="00631658" w:rsidP="008D47F2">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8D47F2" w:rsidRPr="008D47F2">
        <w:rPr>
          <w:rFonts w:ascii="GHEA Grapalat" w:hAnsi="GHEA Grapalat" w:cs="GHEA Grapalat"/>
          <w:sz w:val="20"/>
          <w:szCs w:val="20"/>
          <w:lang w:val="pt-BR"/>
        </w:rPr>
        <w:t xml:space="preserve"> ՀԱԲԼԾԿ-ԳՀԱՊՁԲ-</w:t>
      </w:r>
      <w:r w:rsidR="006B47B1">
        <w:rPr>
          <w:rFonts w:ascii="GHEA Grapalat" w:hAnsi="GHEA Grapalat" w:cs="GHEA Grapalat"/>
          <w:sz w:val="20"/>
          <w:szCs w:val="20"/>
          <w:lang w:val="pt-BR"/>
        </w:rPr>
        <w:t>22/15</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0771CA2" w14:textId="77777777"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924FE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14:paraId="7C108E69" w14:textId="77777777"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66292A8A"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641F6033"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6686027E"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1DE1775D"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20E7E7B0"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2CDF163B"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6640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6640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6640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6640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6640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B97E7AC" w14:textId="5DD0A05A" w:rsidR="00071D1C" w:rsidRPr="00A71D81" w:rsidRDefault="00334B2F" w:rsidP="00EF366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071D1C"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1B987B3B"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50C0D">
        <w:rPr>
          <w:rFonts w:ascii="GHEA Grapalat" w:hAnsi="GHEA Grapalat" w:cs="Sylfaen"/>
          <w:b/>
          <w:lang w:val="hy-AM"/>
        </w:rPr>
        <w:t>ՀԱԲԼԾԿ-ԳՀԱՊՁԲ-</w:t>
      </w:r>
      <w:r w:rsidR="006B47B1">
        <w:rPr>
          <w:rFonts w:ascii="GHEA Grapalat" w:hAnsi="GHEA Grapalat" w:cs="Sylfaen"/>
          <w:b/>
          <w:lang w:val="hy-AM"/>
        </w:rPr>
        <w:t>22/15</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5AB5A77" w:rsidR="00071D1C" w:rsidRPr="00A71D81" w:rsidRDefault="00B50C0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5999846"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1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17"/>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FootnoteReference"/>
          <w:rFonts w:ascii="GHEA Grapalat" w:hAnsi="GHEA Grapalat" w:cs="Sylfaen"/>
          <w:color w:val="FFFFFF"/>
          <w:sz w:val="20"/>
          <w:lang w:val="pt-BR"/>
        </w:rPr>
        <w:footnoteReference w:id="18"/>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0736BAE"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19"/>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2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21"/>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22"/>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 xml:space="preserve">ը` </w:t>
      </w:r>
      <w:r w:rsidRPr="00A71D81">
        <w:rPr>
          <w:rFonts w:ascii="GHEA Grapalat" w:hAnsi="GHEA Grapalat"/>
          <w:sz w:val="20"/>
          <w:szCs w:val="20"/>
          <w:lang w:val="hy-AM" w:eastAsia="ru-RU"/>
        </w:rPr>
        <w:lastRenderedPageBreak/>
        <w:t>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2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05B61F54"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1445"/>
        <w:gridCol w:w="2097"/>
        <w:gridCol w:w="1283"/>
        <w:gridCol w:w="2097"/>
        <w:gridCol w:w="917"/>
        <w:gridCol w:w="878"/>
        <w:gridCol w:w="1068"/>
        <w:gridCol w:w="1068"/>
        <w:gridCol w:w="1140"/>
        <w:gridCol w:w="1833"/>
      </w:tblGrid>
      <w:tr w:rsidR="00071D1C" w:rsidRPr="00A71D81" w14:paraId="3342AEC9" w14:textId="77777777" w:rsidTr="004062F1">
        <w:tc>
          <w:tcPr>
            <w:tcW w:w="15197" w:type="dxa"/>
            <w:gridSpan w:val="11"/>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6B47B1" w:rsidRPr="00A71D81" w14:paraId="767E5C25" w14:textId="77777777" w:rsidTr="006B47B1">
        <w:trPr>
          <w:trHeight w:val="219"/>
        </w:trPr>
        <w:tc>
          <w:tcPr>
            <w:tcW w:w="1371"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45"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2097"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283" w:type="dxa"/>
            <w:vMerge w:val="restart"/>
            <w:vAlign w:val="center"/>
          </w:tcPr>
          <w:p w14:paraId="153092D7" w14:textId="77777777"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մակիշը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09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17"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78"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068"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068"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2973" w:type="dxa"/>
            <w:gridSpan w:val="2"/>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6B47B1" w:rsidRPr="00A71D81" w14:paraId="199E1A9C" w14:textId="77777777" w:rsidTr="006B47B1">
        <w:trPr>
          <w:trHeight w:val="445"/>
        </w:trPr>
        <w:tc>
          <w:tcPr>
            <w:tcW w:w="1371" w:type="dxa"/>
            <w:vMerge/>
            <w:vAlign w:val="center"/>
          </w:tcPr>
          <w:p w14:paraId="68A1DB9E" w14:textId="77777777" w:rsidR="004062F1" w:rsidRPr="00A71D81" w:rsidRDefault="004062F1" w:rsidP="00EF3662">
            <w:pPr>
              <w:jc w:val="center"/>
              <w:rPr>
                <w:rFonts w:ascii="GHEA Grapalat" w:hAnsi="GHEA Grapalat"/>
                <w:sz w:val="18"/>
              </w:rPr>
            </w:pPr>
          </w:p>
        </w:tc>
        <w:tc>
          <w:tcPr>
            <w:tcW w:w="1445" w:type="dxa"/>
            <w:vMerge/>
            <w:vAlign w:val="center"/>
          </w:tcPr>
          <w:p w14:paraId="2473370F" w14:textId="77777777" w:rsidR="004062F1" w:rsidRPr="00A71D81" w:rsidRDefault="004062F1" w:rsidP="00EF3662">
            <w:pPr>
              <w:jc w:val="center"/>
              <w:rPr>
                <w:rFonts w:ascii="GHEA Grapalat" w:hAnsi="GHEA Grapalat"/>
                <w:sz w:val="18"/>
              </w:rPr>
            </w:pPr>
          </w:p>
        </w:tc>
        <w:tc>
          <w:tcPr>
            <w:tcW w:w="2097" w:type="dxa"/>
            <w:vMerge/>
            <w:vAlign w:val="center"/>
          </w:tcPr>
          <w:p w14:paraId="7313FB2F" w14:textId="77777777" w:rsidR="004062F1" w:rsidRPr="00A71D81" w:rsidRDefault="004062F1" w:rsidP="00EF3662">
            <w:pPr>
              <w:jc w:val="center"/>
              <w:rPr>
                <w:rFonts w:ascii="GHEA Grapalat" w:hAnsi="GHEA Grapalat"/>
                <w:sz w:val="18"/>
              </w:rPr>
            </w:pPr>
          </w:p>
        </w:tc>
        <w:tc>
          <w:tcPr>
            <w:tcW w:w="1283" w:type="dxa"/>
            <w:vMerge/>
            <w:vAlign w:val="center"/>
          </w:tcPr>
          <w:p w14:paraId="609837E1" w14:textId="77777777" w:rsidR="004062F1" w:rsidRPr="00A71D81" w:rsidRDefault="004062F1" w:rsidP="00EF3662">
            <w:pPr>
              <w:jc w:val="center"/>
              <w:rPr>
                <w:rFonts w:ascii="GHEA Grapalat" w:hAnsi="GHEA Grapalat"/>
                <w:sz w:val="18"/>
              </w:rPr>
            </w:pPr>
          </w:p>
        </w:tc>
        <w:tc>
          <w:tcPr>
            <w:tcW w:w="2097" w:type="dxa"/>
            <w:vMerge/>
            <w:vAlign w:val="center"/>
          </w:tcPr>
          <w:p w14:paraId="4AA48BAE" w14:textId="77777777" w:rsidR="004062F1" w:rsidRPr="00A71D81" w:rsidRDefault="004062F1" w:rsidP="00EF3662">
            <w:pPr>
              <w:jc w:val="center"/>
              <w:rPr>
                <w:rFonts w:ascii="GHEA Grapalat" w:hAnsi="GHEA Grapalat"/>
                <w:sz w:val="18"/>
              </w:rPr>
            </w:pPr>
          </w:p>
        </w:tc>
        <w:tc>
          <w:tcPr>
            <w:tcW w:w="917" w:type="dxa"/>
            <w:vMerge/>
            <w:vAlign w:val="center"/>
          </w:tcPr>
          <w:p w14:paraId="258F5CFE" w14:textId="77777777" w:rsidR="004062F1" w:rsidRPr="00A71D81" w:rsidRDefault="004062F1" w:rsidP="00EF3662">
            <w:pPr>
              <w:jc w:val="center"/>
              <w:rPr>
                <w:rFonts w:ascii="GHEA Grapalat" w:hAnsi="GHEA Grapalat"/>
                <w:sz w:val="18"/>
              </w:rPr>
            </w:pPr>
          </w:p>
        </w:tc>
        <w:tc>
          <w:tcPr>
            <w:tcW w:w="878" w:type="dxa"/>
            <w:vMerge/>
            <w:vAlign w:val="center"/>
          </w:tcPr>
          <w:p w14:paraId="07EF3A65" w14:textId="77777777" w:rsidR="004062F1" w:rsidRPr="00A71D81" w:rsidRDefault="004062F1" w:rsidP="00EF3662">
            <w:pPr>
              <w:jc w:val="center"/>
              <w:rPr>
                <w:rFonts w:ascii="GHEA Grapalat" w:hAnsi="GHEA Grapalat"/>
                <w:sz w:val="18"/>
              </w:rPr>
            </w:pPr>
          </w:p>
        </w:tc>
        <w:tc>
          <w:tcPr>
            <w:tcW w:w="1068" w:type="dxa"/>
            <w:vMerge/>
            <w:vAlign w:val="center"/>
          </w:tcPr>
          <w:p w14:paraId="7F9FD80E" w14:textId="77777777" w:rsidR="004062F1" w:rsidRPr="00A71D81" w:rsidRDefault="004062F1" w:rsidP="00EF3662">
            <w:pPr>
              <w:jc w:val="center"/>
              <w:rPr>
                <w:rFonts w:ascii="GHEA Grapalat" w:hAnsi="GHEA Grapalat"/>
                <w:sz w:val="18"/>
              </w:rPr>
            </w:pPr>
          </w:p>
        </w:tc>
        <w:tc>
          <w:tcPr>
            <w:tcW w:w="1068" w:type="dxa"/>
            <w:vMerge/>
            <w:vAlign w:val="center"/>
          </w:tcPr>
          <w:p w14:paraId="32308719" w14:textId="77777777" w:rsidR="004062F1" w:rsidRPr="00A71D81" w:rsidRDefault="004062F1" w:rsidP="00EF3662">
            <w:pPr>
              <w:jc w:val="center"/>
              <w:rPr>
                <w:rFonts w:ascii="GHEA Grapalat" w:hAnsi="GHEA Grapalat"/>
                <w:sz w:val="18"/>
              </w:rPr>
            </w:pPr>
          </w:p>
        </w:tc>
        <w:tc>
          <w:tcPr>
            <w:tcW w:w="1140" w:type="dxa"/>
            <w:vAlign w:val="center"/>
          </w:tcPr>
          <w:p w14:paraId="0ABBA739" w14:textId="77777777" w:rsidR="004062F1" w:rsidRPr="00A71D81" w:rsidRDefault="004062F1" w:rsidP="00EF3662">
            <w:pPr>
              <w:jc w:val="center"/>
              <w:rPr>
                <w:rFonts w:ascii="GHEA Grapalat" w:hAnsi="GHEA Grapalat"/>
                <w:sz w:val="18"/>
              </w:rPr>
            </w:pPr>
            <w:r w:rsidRPr="00A71D81">
              <w:rPr>
                <w:rFonts w:ascii="GHEA Grapalat" w:hAnsi="GHEA Grapalat"/>
                <w:sz w:val="18"/>
              </w:rPr>
              <w:t>հասցեն</w:t>
            </w:r>
          </w:p>
        </w:tc>
        <w:tc>
          <w:tcPr>
            <w:tcW w:w="1833" w:type="dxa"/>
            <w:vAlign w:val="center"/>
          </w:tcPr>
          <w:p w14:paraId="285BB05D" w14:textId="77777777" w:rsidR="004062F1" w:rsidRPr="00A71D81" w:rsidRDefault="004062F1" w:rsidP="00EF3662">
            <w:pPr>
              <w:jc w:val="center"/>
              <w:rPr>
                <w:rFonts w:ascii="GHEA Grapalat" w:hAnsi="GHEA Grapalat"/>
                <w:sz w:val="18"/>
              </w:rPr>
            </w:pPr>
            <w:r w:rsidRPr="00A71D81">
              <w:rPr>
                <w:rFonts w:ascii="GHEA Grapalat" w:hAnsi="GHEA Grapalat"/>
                <w:sz w:val="18"/>
              </w:rPr>
              <w:t>Ժամկետը***</w:t>
            </w:r>
          </w:p>
          <w:p w14:paraId="60899821" w14:textId="77777777" w:rsidR="004062F1" w:rsidRPr="00A71D81" w:rsidRDefault="004062F1" w:rsidP="00EF3662">
            <w:pPr>
              <w:jc w:val="center"/>
              <w:rPr>
                <w:rFonts w:ascii="GHEA Grapalat" w:hAnsi="GHEA Grapalat"/>
                <w:sz w:val="18"/>
              </w:rPr>
            </w:pPr>
          </w:p>
        </w:tc>
      </w:tr>
      <w:tr w:rsidR="00E40E44" w:rsidRPr="00A71D81" w14:paraId="2E64C25F" w14:textId="77777777" w:rsidTr="002F746A">
        <w:trPr>
          <w:trHeight w:val="246"/>
        </w:trPr>
        <w:tc>
          <w:tcPr>
            <w:tcW w:w="1371" w:type="dxa"/>
            <w:vAlign w:val="center"/>
          </w:tcPr>
          <w:p w14:paraId="616F865F" w14:textId="19C1F8C8" w:rsidR="00E40E44" w:rsidRPr="00A71D81" w:rsidRDefault="00E40E44" w:rsidP="00E40E44">
            <w:pPr>
              <w:jc w:val="center"/>
              <w:rPr>
                <w:rFonts w:ascii="GHEA Grapalat" w:hAnsi="GHEA Grapalat"/>
                <w:sz w:val="20"/>
              </w:rPr>
            </w:pPr>
            <w:r w:rsidRPr="00A71D81">
              <w:rPr>
                <w:rFonts w:ascii="GHEA Grapalat" w:hAnsi="GHEA Grapalat"/>
                <w:sz w:val="16"/>
              </w:rPr>
              <w:t>1</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1F16D933" w14:textId="77777777" w:rsidR="00E40E44" w:rsidRDefault="00E40E44" w:rsidP="00E40E44">
            <w:pPr>
              <w:rPr>
                <w:rFonts w:ascii="Calibri" w:hAnsi="Calibri" w:cs="Calibri"/>
              </w:rPr>
            </w:pPr>
            <w:r>
              <w:rPr>
                <w:rFonts w:ascii="Calibri" w:hAnsi="Calibri" w:cs="Calibri"/>
              </w:rPr>
              <w:t>33111230</w:t>
            </w:r>
          </w:p>
          <w:p w14:paraId="0E82D118" w14:textId="5F5799DA" w:rsidR="00E40E44" w:rsidRPr="00A71D81" w:rsidRDefault="00E40E44" w:rsidP="00E40E44">
            <w:pPr>
              <w:jc w:val="center"/>
              <w:rPr>
                <w:rFonts w:ascii="GHEA Grapalat" w:hAnsi="GHEA Grapalat"/>
                <w:sz w:val="20"/>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4B9C2C62" w14:textId="217A32CE" w:rsidR="00E40E44" w:rsidRPr="00A71D81" w:rsidRDefault="00E40E44" w:rsidP="00E40E44">
            <w:pPr>
              <w:jc w:val="center"/>
              <w:rPr>
                <w:rFonts w:ascii="GHEA Grapalat" w:hAnsi="GHEA Grapalat"/>
                <w:sz w:val="20"/>
              </w:rPr>
            </w:pPr>
            <w:r w:rsidRPr="007E7A44">
              <w:rPr>
                <w:rFonts w:ascii="GHEA Grapalat" w:hAnsi="GHEA Grapalat" w:cs="Calibri"/>
                <w:color w:val="000000"/>
                <w:sz w:val="20"/>
                <w:szCs w:val="18"/>
              </w:rPr>
              <w:t>Ծայրակալներ</w:t>
            </w:r>
          </w:p>
        </w:tc>
        <w:tc>
          <w:tcPr>
            <w:tcW w:w="1283" w:type="dxa"/>
            <w:vAlign w:val="center"/>
          </w:tcPr>
          <w:p w14:paraId="415F7AF3" w14:textId="39D9D14E" w:rsidR="00E40E44" w:rsidRPr="00A71D81" w:rsidRDefault="00E40E44" w:rsidP="00E40E44">
            <w:pPr>
              <w:jc w:val="center"/>
              <w:rPr>
                <w:rFonts w:ascii="GHEA Grapalat" w:hAnsi="GHEA Grapalat"/>
                <w:sz w:val="20"/>
              </w:rPr>
            </w:pPr>
          </w:p>
        </w:tc>
        <w:tc>
          <w:tcPr>
            <w:tcW w:w="2097" w:type="dxa"/>
            <w:vAlign w:val="center"/>
          </w:tcPr>
          <w:p w14:paraId="06FCA3D5" w14:textId="58306A24" w:rsidR="00E40E44" w:rsidRPr="004062F1" w:rsidRDefault="00E40E44" w:rsidP="00E40E44">
            <w:pPr>
              <w:jc w:val="center"/>
              <w:rPr>
                <w:rFonts w:ascii="GHEA Grapalat" w:hAnsi="GHEA Grapalat" w:cs="Calibri"/>
                <w:color w:val="000000" w:themeColor="text1"/>
                <w:sz w:val="18"/>
                <w:lang w:val="hy-AM"/>
              </w:rPr>
            </w:pPr>
            <w:r w:rsidRPr="007E7A44">
              <w:rPr>
                <w:rFonts w:ascii="GHEA Grapalat" w:hAnsi="GHEA Grapalat" w:cs="Calibri"/>
                <w:color w:val="000000"/>
                <w:sz w:val="20"/>
                <w:szCs w:val="18"/>
              </w:rPr>
              <w:t>Պատրաստված թթվակայուն և քիմիապես կայուն պլաստիկից 10-ից 100</w:t>
            </w:r>
            <w:r w:rsidRPr="006C4504">
              <w:rPr>
                <w:rFonts w:ascii="GHEA Grapalat" w:hAnsi="GHEA Grapalat" w:cs="Calibri"/>
                <w:color w:val="000000"/>
                <w:sz w:val="20"/>
                <w:szCs w:val="18"/>
              </w:rPr>
              <w:t xml:space="preserve"> </w:t>
            </w:r>
            <w:r w:rsidRPr="007E7A44">
              <w:rPr>
                <w:rFonts w:ascii="GHEA Grapalat" w:hAnsi="GHEA Grapalat" w:cs="Calibri"/>
                <w:color w:val="000000"/>
                <w:sz w:val="20"/>
                <w:szCs w:val="18"/>
              </w:rPr>
              <w:t>մկլ տարողությամբ</w:t>
            </w:r>
            <w:r w:rsidRPr="008B0FCC">
              <w:rPr>
                <w:rFonts w:ascii="GHEA Grapalat" w:hAnsi="GHEA Grapalat" w:cs="Calibri"/>
                <w:color w:val="000000"/>
                <w:sz w:val="20"/>
                <w:szCs w:val="18"/>
              </w:rPr>
              <w:t>:</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2525D6E8" w14:textId="1001AEF4" w:rsidR="00E40E44" w:rsidRPr="00A71D81" w:rsidRDefault="00E40E44" w:rsidP="00E40E44">
            <w:pPr>
              <w:jc w:val="center"/>
              <w:rPr>
                <w:rFonts w:ascii="GHEA Grapalat" w:hAnsi="GHEA Grapalat"/>
                <w:sz w:val="20"/>
              </w:rPr>
            </w:pPr>
            <w:r w:rsidRPr="007E7A44">
              <w:rPr>
                <w:rFonts w:ascii="GHEA Grapalat" w:hAnsi="GHEA Grapalat" w:cs="Calibri"/>
                <w:color w:val="000000"/>
                <w:sz w:val="20"/>
                <w:szCs w:val="18"/>
              </w:rPr>
              <w:t>հատ</w:t>
            </w:r>
          </w:p>
        </w:tc>
        <w:tc>
          <w:tcPr>
            <w:tcW w:w="878" w:type="dxa"/>
          </w:tcPr>
          <w:p w14:paraId="37B2426C" w14:textId="77777777" w:rsidR="00E40E44" w:rsidRPr="00A71D81" w:rsidRDefault="00E40E44" w:rsidP="00E40E44">
            <w:pPr>
              <w:jc w:val="center"/>
              <w:rPr>
                <w:rFonts w:ascii="GHEA Grapalat" w:hAnsi="GHEA Grapalat"/>
                <w:sz w:val="20"/>
              </w:rPr>
            </w:pPr>
          </w:p>
        </w:tc>
        <w:tc>
          <w:tcPr>
            <w:tcW w:w="1068" w:type="dxa"/>
            <w:vAlign w:val="center"/>
          </w:tcPr>
          <w:p w14:paraId="4CAAEF4B" w14:textId="33AAD18E"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54AAE3B7" w14:textId="1ACCFE99" w:rsidR="00E40E44" w:rsidRPr="00A71D81" w:rsidRDefault="00E40E44" w:rsidP="00E40E44">
            <w:pPr>
              <w:jc w:val="center"/>
              <w:rPr>
                <w:rFonts w:ascii="GHEA Grapalat" w:hAnsi="GHEA Grapalat"/>
                <w:sz w:val="20"/>
              </w:rPr>
            </w:pPr>
            <w:r>
              <w:rPr>
                <w:rFonts w:ascii="GHEA Grapalat" w:hAnsi="GHEA Grapalat" w:cs="Calibri"/>
                <w:color w:val="000000"/>
                <w:sz w:val="20"/>
                <w:szCs w:val="18"/>
              </w:rPr>
              <w:t>6</w:t>
            </w:r>
            <w:r w:rsidRPr="009732D6">
              <w:rPr>
                <w:rFonts w:ascii="GHEA Grapalat" w:hAnsi="GHEA Grapalat" w:cs="Calibri"/>
                <w:color w:val="000000"/>
                <w:sz w:val="20"/>
                <w:szCs w:val="18"/>
              </w:rPr>
              <w:t>000</w:t>
            </w:r>
          </w:p>
        </w:tc>
        <w:tc>
          <w:tcPr>
            <w:tcW w:w="1140" w:type="dxa"/>
          </w:tcPr>
          <w:p w14:paraId="3AEECAA8" w14:textId="51F5622D" w:rsidR="00E40E44" w:rsidRPr="00A71D81" w:rsidRDefault="00E40E44" w:rsidP="00E40E44">
            <w:pPr>
              <w:jc w:val="center"/>
              <w:rPr>
                <w:rFonts w:ascii="GHEA Grapalat" w:hAnsi="GHEA Grapalat"/>
                <w:sz w:val="20"/>
              </w:rPr>
            </w:pPr>
            <w:r w:rsidRPr="00254D4D">
              <w:t>Ք. Երևան, Էրեբունի 12</w:t>
            </w:r>
          </w:p>
        </w:tc>
        <w:tc>
          <w:tcPr>
            <w:tcW w:w="1833" w:type="dxa"/>
          </w:tcPr>
          <w:p w14:paraId="64305CCB" w14:textId="4DC44BBD" w:rsidR="00E40E44" w:rsidRPr="00A71D81" w:rsidRDefault="00E40E44" w:rsidP="00E40E44">
            <w:pPr>
              <w:jc w:val="center"/>
              <w:rPr>
                <w:rFonts w:ascii="GHEA Grapalat" w:hAnsi="GHEA Grapalat"/>
                <w:sz w:val="20"/>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27D1F433" w14:textId="77777777" w:rsidTr="002F746A">
        <w:trPr>
          <w:trHeight w:val="246"/>
        </w:trPr>
        <w:tc>
          <w:tcPr>
            <w:tcW w:w="1371" w:type="dxa"/>
            <w:vAlign w:val="center"/>
          </w:tcPr>
          <w:p w14:paraId="37ED8CBD" w14:textId="43CEC5EA" w:rsidR="00E40E44" w:rsidRDefault="00E40E44" w:rsidP="00E40E44">
            <w:pPr>
              <w:jc w:val="center"/>
              <w:rPr>
                <w:rFonts w:ascii="GHEA Grapalat" w:hAnsi="GHEA Grapalat"/>
                <w:sz w:val="20"/>
              </w:rPr>
            </w:pPr>
            <w:r>
              <w:rPr>
                <w:rFonts w:ascii="GHEA Grapalat" w:hAnsi="GHEA Grapalat"/>
                <w:sz w:val="16"/>
              </w:rPr>
              <w:t>2</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4A973B50" w14:textId="77777777" w:rsidR="00E40E44" w:rsidRDefault="00E40E44" w:rsidP="00E40E44">
            <w:pPr>
              <w:rPr>
                <w:rFonts w:ascii="Calibri" w:hAnsi="Calibri" w:cs="Calibri"/>
              </w:rPr>
            </w:pPr>
            <w:r>
              <w:rPr>
                <w:rFonts w:ascii="Calibri" w:hAnsi="Calibri" w:cs="Calibri"/>
              </w:rPr>
              <w:t>33141156</w:t>
            </w:r>
          </w:p>
          <w:p w14:paraId="2F3D12FE" w14:textId="35802A6A"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550E5611" w14:textId="67FBCC0B"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Ձեռնոց</w:t>
            </w:r>
          </w:p>
        </w:tc>
        <w:tc>
          <w:tcPr>
            <w:tcW w:w="1283" w:type="dxa"/>
            <w:vAlign w:val="center"/>
          </w:tcPr>
          <w:p w14:paraId="2208A212" w14:textId="7DB55868" w:rsidR="00E40E44" w:rsidRPr="003D28F4" w:rsidRDefault="00E40E44" w:rsidP="00E40E44">
            <w:pPr>
              <w:jc w:val="both"/>
              <w:rPr>
                <w:rFonts w:ascii="GHEA Grapalat" w:hAnsi="GHEA Grapalat" w:cs="Calibri"/>
                <w:color w:val="000000"/>
                <w:sz w:val="18"/>
                <w:szCs w:val="18"/>
              </w:rPr>
            </w:pPr>
          </w:p>
        </w:tc>
        <w:tc>
          <w:tcPr>
            <w:tcW w:w="2097" w:type="dxa"/>
            <w:vAlign w:val="center"/>
          </w:tcPr>
          <w:p w14:paraId="403E427D" w14:textId="46F0E06A" w:rsidR="00E40E44" w:rsidRPr="004062F1" w:rsidRDefault="00E40E44" w:rsidP="00E40E44">
            <w:pPr>
              <w:jc w:val="center"/>
              <w:rPr>
                <w:rFonts w:ascii="GHEA Grapalat" w:hAnsi="GHEA Grapalat" w:cs="Calibri"/>
                <w:color w:val="000000" w:themeColor="text1"/>
                <w:sz w:val="18"/>
                <w:lang w:val="hy-AM"/>
              </w:rPr>
            </w:pPr>
            <w:r w:rsidRPr="007E7A44">
              <w:rPr>
                <w:rFonts w:ascii="GHEA Grapalat" w:hAnsi="GHEA Grapalat" w:cs="Calibri"/>
                <w:color w:val="000000"/>
                <w:sz w:val="20"/>
                <w:szCs w:val="18"/>
              </w:rPr>
              <w:t>Առանց</w:t>
            </w:r>
            <w:r w:rsidRPr="009B1DA1">
              <w:rPr>
                <w:rFonts w:ascii="GHEA Grapalat" w:hAnsi="GHEA Grapalat" w:cs="Calibri"/>
                <w:color w:val="000000"/>
                <w:sz w:val="20"/>
                <w:szCs w:val="18"/>
              </w:rPr>
              <w:t xml:space="preserve"> </w:t>
            </w:r>
            <w:r w:rsidRPr="007E7A44">
              <w:rPr>
                <w:rFonts w:ascii="GHEA Grapalat" w:hAnsi="GHEA Grapalat" w:cs="Calibri"/>
                <w:color w:val="000000"/>
                <w:sz w:val="20"/>
                <w:szCs w:val="18"/>
              </w:rPr>
              <w:t>տալկի</w:t>
            </w:r>
            <w:r w:rsidRPr="009B1DA1">
              <w:rPr>
                <w:rFonts w:ascii="GHEA Grapalat" w:hAnsi="GHEA Grapalat" w:cs="Calibri"/>
                <w:color w:val="000000"/>
                <w:sz w:val="20"/>
                <w:szCs w:val="18"/>
              </w:rPr>
              <w:t xml:space="preserve">, </w:t>
            </w:r>
            <w:r w:rsidRPr="007E7A44">
              <w:rPr>
                <w:rFonts w:ascii="GHEA Grapalat" w:hAnsi="GHEA Grapalat" w:cs="Calibri"/>
                <w:color w:val="000000"/>
                <w:sz w:val="20"/>
                <w:szCs w:val="18"/>
              </w:rPr>
              <w:t>ոչ</w:t>
            </w:r>
            <w:r w:rsidRPr="009B1DA1">
              <w:rPr>
                <w:rFonts w:ascii="GHEA Grapalat" w:hAnsi="GHEA Grapalat" w:cs="Calibri"/>
                <w:color w:val="000000"/>
                <w:sz w:val="20"/>
                <w:szCs w:val="18"/>
              </w:rPr>
              <w:t xml:space="preserve"> </w:t>
            </w:r>
            <w:r w:rsidRPr="007E7A44">
              <w:rPr>
                <w:rFonts w:ascii="GHEA Grapalat" w:hAnsi="GHEA Grapalat" w:cs="Calibri"/>
                <w:color w:val="000000"/>
                <w:sz w:val="20"/>
                <w:szCs w:val="18"/>
              </w:rPr>
              <w:t>ստերիլ</w:t>
            </w:r>
            <w:r w:rsidRPr="009B1DA1">
              <w:rPr>
                <w:rFonts w:ascii="GHEA Grapalat" w:hAnsi="GHEA Grapalat" w:cs="Calibri"/>
                <w:color w:val="000000"/>
                <w:sz w:val="20"/>
                <w:szCs w:val="18"/>
              </w:rPr>
              <w:t xml:space="preserve">,  </w:t>
            </w:r>
            <w:r w:rsidRPr="007E7A44">
              <w:rPr>
                <w:rFonts w:ascii="GHEA Grapalat" w:hAnsi="GHEA Grapalat" w:cs="Calibri"/>
                <w:color w:val="000000"/>
                <w:sz w:val="20"/>
                <w:szCs w:val="18"/>
              </w:rPr>
              <w:t>չափսը</w:t>
            </w:r>
            <w:r w:rsidRPr="009B1DA1">
              <w:rPr>
                <w:rFonts w:ascii="GHEA Grapalat" w:hAnsi="GHEA Grapalat" w:cs="Calibri"/>
                <w:color w:val="000000"/>
                <w:sz w:val="20"/>
                <w:szCs w:val="18"/>
              </w:rPr>
              <w:t xml:space="preserve">` </w:t>
            </w:r>
            <w:r>
              <w:rPr>
                <w:rFonts w:ascii="GHEA Grapalat" w:hAnsi="GHEA Grapalat" w:cs="Calibri"/>
                <w:color w:val="000000"/>
                <w:sz w:val="20"/>
                <w:szCs w:val="18"/>
              </w:rPr>
              <w:t>S,M,L (ըստ պահանջի)</w:t>
            </w:r>
            <w:r w:rsidRPr="009B1DA1">
              <w:rPr>
                <w:rFonts w:ascii="GHEA Grapalat" w:hAnsi="GHEA Grapalat" w:cs="Calibri"/>
                <w:color w:val="000000"/>
                <w:sz w:val="20"/>
                <w:szCs w:val="18"/>
              </w:rPr>
              <w:t xml:space="preserve">  (premium quality, sky blue powder free medical examination gloves, non sterile, finger-textured, ambidextrous):</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2F8986DC" w14:textId="0F6189B1" w:rsidR="00E40E44" w:rsidRDefault="002F746A" w:rsidP="00E40E44">
            <w:pPr>
              <w:jc w:val="center"/>
              <w:rPr>
                <w:rFonts w:ascii="GHEA Grapalat" w:hAnsi="GHEA Grapalat" w:cs="Calibri"/>
                <w:color w:val="000000"/>
                <w:sz w:val="22"/>
                <w:szCs w:val="22"/>
              </w:rPr>
            </w:pPr>
            <w:r>
              <w:rPr>
                <w:rFonts w:ascii="GHEA Grapalat" w:hAnsi="GHEA Grapalat" w:cs="Calibri"/>
                <w:color w:val="000000"/>
                <w:sz w:val="20"/>
                <w:szCs w:val="18"/>
              </w:rPr>
              <w:t>հատ</w:t>
            </w:r>
          </w:p>
        </w:tc>
        <w:tc>
          <w:tcPr>
            <w:tcW w:w="878" w:type="dxa"/>
          </w:tcPr>
          <w:p w14:paraId="4A076A68" w14:textId="77777777" w:rsidR="00E40E44" w:rsidRPr="00A71D81" w:rsidRDefault="00E40E44" w:rsidP="00E40E44">
            <w:pPr>
              <w:jc w:val="center"/>
              <w:rPr>
                <w:rFonts w:ascii="GHEA Grapalat" w:hAnsi="GHEA Grapalat"/>
                <w:sz w:val="20"/>
              </w:rPr>
            </w:pPr>
          </w:p>
        </w:tc>
        <w:tc>
          <w:tcPr>
            <w:tcW w:w="1068" w:type="dxa"/>
            <w:vAlign w:val="center"/>
          </w:tcPr>
          <w:p w14:paraId="1989F25F" w14:textId="3B360596" w:rsidR="00E40E44" w:rsidRPr="005C7E83" w:rsidRDefault="00E40E44" w:rsidP="00E40E44">
            <w:pPr>
              <w:jc w:val="center"/>
              <w:rPr>
                <w:rFonts w:ascii="GHEA Grapalat" w:hAnsi="GHEA Grapalat" w:cs="Calibri"/>
                <w:sz w:val="22"/>
                <w:szCs w:val="22"/>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5C23F124" w14:textId="454FED0D" w:rsidR="00E40E44" w:rsidRDefault="00E40E44" w:rsidP="00E40E44">
            <w:pPr>
              <w:jc w:val="center"/>
              <w:rPr>
                <w:rFonts w:ascii="GHEA Grapalat" w:hAnsi="GHEA Grapalat"/>
                <w:sz w:val="20"/>
              </w:rPr>
            </w:pPr>
            <w:r>
              <w:rPr>
                <w:rFonts w:ascii="GHEA Grapalat" w:hAnsi="GHEA Grapalat" w:cs="Calibri"/>
                <w:sz w:val="22"/>
                <w:szCs w:val="22"/>
              </w:rPr>
              <w:t>1</w:t>
            </w:r>
            <w:bookmarkStart w:id="15" w:name="_GoBack"/>
            <w:r>
              <w:rPr>
                <w:rFonts w:ascii="GHEA Grapalat" w:hAnsi="GHEA Grapalat" w:cs="Calibri"/>
                <w:sz w:val="22"/>
                <w:szCs w:val="22"/>
              </w:rPr>
              <w:t>0</w:t>
            </w:r>
            <w:bookmarkEnd w:id="15"/>
            <w:r>
              <w:rPr>
                <w:rFonts w:ascii="GHEA Grapalat" w:hAnsi="GHEA Grapalat" w:cs="Calibri"/>
                <w:sz w:val="22"/>
                <w:szCs w:val="22"/>
              </w:rPr>
              <w:t>000</w:t>
            </w:r>
          </w:p>
        </w:tc>
        <w:tc>
          <w:tcPr>
            <w:tcW w:w="1140" w:type="dxa"/>
          </w:tcPr>
          <w:p w14:paraId="69E6C89E" w14:textId="21568AA4" w:rsidR="00E40E44" w:rsidRPr="00254D4D" w:rsidRDefault="00E40E44" w:rsidP="00E40E44">
            <w:pPr>
              <w:jc w:val="center"/>
            </w:pPr>
            <w:r w:rsidRPr="00254D4D">
              <w:t>Ք. Երևան, Էրեբունի 12</w:t>
            </w:r>
          </w:p>
        </w:tc>
        <w:tc>
          <w:tcPr>
            <w:tcW w:w="1833" w:type="dxa"/>
          </w:tcPr>
          <w:p w14:paraId="55AB4DBB" w14:textId="10118C33"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1A002D24" w14:textId="77777777" w:rsidTr="002F746A">
        <w:trPr>
          <w:trHeight w:val="246"/>
        </w:trPr>
        <w:tc>
          <w:tcPr>
            <w:tcW w:w="1371" w:type="dxa"/>
            <w:vAlign w:val="center"/>
          </w:tcPr>
          <w:p w14:paraId="5AE8C05B" w14:textId="757783E4" w:rsidR="00E40E44" w:rsidRDefault="00E40E44" w:rsidP="00E40E44">
            <w:pPr>
              <w:jc w:val="center"/>
              <w:rPr>
                <w:rFonts w:ascii="GHEA Grapalat" w:hAnsi="GHEA Grapalat"/>
                <w:sz w:val="20"/>
              </w:rPr>
            </w:pPr>
            <w:r>
              <w:rPr>
                <w:rFonts w:ascii="GHEA Grapalat" w:hAnsi="GHEA Grapalat"/>
                <w:sz w:val="16"/>
              </w:rPr>
              <w:t>3</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659672C9" w14:textId="045DC5A9" w:rsidR="00E40E44" w:rsidRDefault="00E40E44" w:rsidP="00E40E44">
            <w:pPr>
              <w:rPr>
                <w:rFonts w:ascii="Calibri" w:hAnsi="Calibri" w:cs="Calibri"/>
              </w:rPr>
            </w:pPr>
            <w:r>
              <w:rPr>
                <w:rFonts w:ascii="Calibri" w:hAnsi="Calibri" w:cs="Calibri"/>
              </w:rPr>
              <w:t>33191310/1</w:t>
            </w:r>
          </w:p>
          <w:p w14:paraId="2E2848AA" w14:textId="57B6CFD5"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5A7860EC" w14:textId="41CFBF93"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Փորձանոթ</w:t>
            </w:r>
          </w:p>
        </w:tc>
        <w:tc>
          <w:tcPr>
            <w:tcW w:w="1283" w:type="dxa"/>
            <w:vAlign w:val="center"/>
          </w:tcPr>
          <w:p w14:paraId="572B1C4B" w14:textId="310D8A9D" w:rsidR="00E40E44" w:rsidRDefault="00E40E44" w:rsidP="00E40E44">
            <w:pPr>
              <w:jc w:val="both"/>
              <w:rPr>
                <w:rFonts w:ascii="GHEA Grapalat" w:hAnsi="GHEA Grapalat" w:cs="Calibri"/>
                <w:color w:val="000000"/>
                <w:sz w:val="18"/>
                <w:szCs w:val="18"/>
              </w:rPr>
            </w:pPr>
          </w:p>
        </w:tc>
        <w:tc>
          <w:tcPr>
            <w:tcW w:w="2097" w:type="dxa"/>
            <w:vAlign w:val="center"/>
          </w:tcPr>
          <w:p w14:paraId="2BE94BEE" w14:textId="5B667977" w:rsidR="00E40E44" w:rsidRPr="004062F1" w:rsidRDefault="00E40E44" w:rsidP="00E40E44">
            <w:pPr>
              <w:jc w:val="center"/>
              <w:rPr>
                <w:rFonts w:ascii="GHEA Grapalat" w:hAnsi="GHEA Grapalat" w:cs="Calibri"/>
                <w:color w:val="000000" w:themeColor="text1"/>
                <w:sz w:val="18"/>
                <w:lang w:val="hy-AM"/>
              </w:rPr>
            </w:pPr>
            <w:r w:rsidRPr="007E7A44">
              <w:rPr>
                <w:rFonts w:ascii="GHEA Grapalat" w:hAnsi="GHEA Grapalat" w:cs="Calibri"/>
                <w:color w:val="000000"/>
                <w:sz w:val="20"/>
                <w:szCs w:val="18"/>
              </w:rPr>
              <w:t>Պոլիպրոպիլենային 15մլ</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3012A568" w14:textId="6E00019E"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t>հատ</w:t>
            </w:r>
          </w:p>
        </w:tc>
        <w:tc>
          <w:tcPr>
            <w:tcW w:w="878" w:type="dxa"/>
          </w:tcPr>
          <w:p w14:paraId="5660463F" w14:textId="77777777" w:rsidR="00E40E44" w:rsidRPr="00A71D81" w:rsidRDefault="00E40E44" w:rsidP="00E40E44">
            <w:pPr>
              <w:jc w:val="center"/>
              <w:rPr>
                <w:rFonts w:ascii="GHEA Grapalat" w:hAnsi="GHEA Grapalat"/>
                <w:sz w:val="20"/>
              </w:rPr>
            </w:pPr>
          </w:p>
        </w:tc>
        <w:tc>
          <w:tcPr>
            <w:tcW w:w="1068" w:type="dxa"/>
            <w:vAlign w:val="center"/>
          </w:tcPr>
          <w:p w14:paraId="4673B2F5" w14:textId="22810C88"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5FA53333" w14:textId="2645F1C7" w:rsidR="00E40E44" w:rsidRDefault="00E40E44" w:rsidP="00E40E44">
            <w:pPr>
              <w:jc w:val="center"/>
              <w:rPr>
                <w:rFonts w:ascii="GHEA Grapalat" w:hAnsi="GHEA Grapalat"/>
                <w:sz w:val="20"/>
              </w:rPr>
            </w:pPr>
            <w:r w:rsidRPr="007E7A44">
              <w:rPr>
                <w:rFonts w:ascii="GHEA Grapalat" w:hAnsi="GHEA Grapalat" w:cs="Calibri"/>
                <w:sz w:val="20"/>
                <w:szCs w:val="18"/>
              </w:rPr>
              <w:t>500</w:t>
            </w:r>
          </w:p>
        </w:tc>
        <w:tc>
          <w:tcPr>
            <w:tcW w:w="1140" w:type="dxa"/>
          </w:tcPr>
          <w:p w14:paraId="5FAA0F55" w14:textId="0C3C331C" w:rsidR="00E40E44" w:rsidRPr="00254D4D" w:rsidRDefault="00E40E44" w:rsidP="00E40E44">
            <w:pPr>
              <w:jc w:val="center"/>
            </w:pPr>
            <w:r w:rsidRPr="00254D4D">
              <w:t>Ք. Երևան, Էրեբունի 12</w:t>
            </w:r>
          </w:p>
        </w:tc>
        <w:tc>
          <w:tcPr>
            <w:tcW w:w="1833" w:type="dxa"/>
          </w:tcPr>
          <w:p w14:paraId="1A1B079F" w14:textId="7C815D95"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w:t>
            </w:r>
            <w:r w:rsidRPr="00D13F0B">
              <w:rPr>
                <w:rFonts w:ascii="GHEA Grapalat" w:hAnsi="GHEA Grapalat" w:cs="Calibri"/>
                <w:color w:val="000000"/>
                <w:sz w:val="22"/>
                <w:szCs w:val="22"/>
              </w:rPr>
              <w:lastRenderedPageBreak/>
              <w:t xml:space="preserve">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06B7A2B6" w14:textId="77777777" w:rsidTr="002F746A">
        <w:trPr>
          <w:trHeight w:val="246"/>
        </w:trPr>
        <w:tc>
          <w:tcPr>
            <w:tcW w:w="1371" w:type="dxa"/>
            <w:vAlign w:val="center"/>
          </w:tcPr>
          <w:p w14:paraId="240B81B8" w14:textId="30786F23" w:rsidR="00E40E44" w:rsidRDefault="00E40E44" w:rsidP="00E40E44">
            <w:pPr>
              <w:jc w:val="center"/>
              <w:rPr>
                <w:rFonts w:ascii="GHEA Grapalat" w:hAnsi="GHEA Grapalat"/>
                <w:sz w:val="20"/>
              </w:rPr>
            </w:pPr>
            <w:r>
              <w:rPr>
                <w:rFonts w:ascii="GHEA Grapalat" w:hAnsi="GHEA Grapalat"/>
                <w:sz w:val="16"/>
              </w:rPr>
              <w:lastRenderedPageBreak/>
              <w:t>4</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57BE7A63" w14:textId="41156A9F" w:rsidR="00E40E44" w:rsidRDefault="00E40E44" w:rsidP="00E40E44">
            <w:pPr>
              <w:rPr>
                <w:rFonts w:ascii="Calibri" w:hAnsi="Calibri" w:cs="Calibri"/>
              </w:rPr>
            </w:pPr>
            <w:r>
              <w:rPr>
                <w:rFonts w:ascii="Calibri" w:hAnsi="Calibri" w:cs="Calibri"/>
              </w:rPr>
              <w:t>33191310/3</w:t>
            </w:r>
          </w:p>
          <w:p w14:paraId="687C45B6" w14:textId="0DDE3323"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028B371B" w14:textId="59F554B9"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Էպինդորֆ</w:t>
            </w:r>
          </w:p>
        </w:tc>
        <w:tc>
          <w:tcPr>
            <w:tcW w:w="1283" w:type="dxa"/>
            <w:vAlign w:val="center"/>
          </w:tcPr>
          <w:p w14:paraId="31CDAE12" w14:textId="6F8B7430" w:rsidR="00E40E44" w:rsidRPr="003D28F4" w:rsidRDefault="00E40E44" w:rsidP="00E40E44">
            <w:pPr>
              <w:jc w:val="both"/>
              <w:rPr>
                <w:rFonts w:ascii="GHEA Grapalat" w:hAnsi="GHEA Grapalat" w:cs="Calibri"/>
                <w:color w:val="000000"/>
                <w:sz w:val="18"/>
                <w:szCs w:val="18"/>
              </w:rPr>
            </w:pPr>
          </w:p>
        </w:tc>
        <w:tc>
          <w:tcPr>
            <w:tcW w:w="2097" w:type="dxa"/>
            <w:vAlign w:val="center"/>
          </w:tcPr>
          <w:p w14:paraId="3A9BC946" w14:textId="054EA01A" w:rsidR="00E40E44" w:rsidRPr="004062F1" w:rsidRDefault="00E40E44" w:rsidP="00E40E44">
            <w:pPr>
              <w:jc w:val="center"/>
              <w:rPr>
                <w:rFonts w:ascii="GHEA Grapalat" w:hAnsi="GHEA Grapalat" w:cs="Calibri"/>
                <w:color w:val="000000" w:themeColor="text1"/>
                <w:sz w:val="18"/>
                <w:lang w:val="hy-AM"/>
              </w:rPr>
            </w:pPr>
            <w:r>
              <w:rPr>
                <w:rFonts w:ascii="GHEA Grapalat" w:hAnsi="GHEA Grapalat" w:cs="Calibri"/>
                <w:color w:val="000000"/>
                <w:sz w:val="20"/>
                <w:szCs w:val="18"/>
              </w:rPr>
              <w:t>Փորձանոթ պոլիպրոպիլենային 2.</w:t>
            </w:r>
            <w:r w:rsidRPr="007E7A44">
              <w:rPr>
                <w:rFonts w:ascii="GHEA Grapalat" w:hAnsi="GHEA Grapalat" w:cs="Calibri"/>
                <w:color w:val="000000"/>
                <w:sz w:val="20"/>
                <w:szCs w:val="18"/>
              </w:rPr>
              <w:t>0մլ</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05856005" w14:textId="114AFC71"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t>հատ</w:t>
            </w:r>
          </w:p>
        </w:tc>
        <w:tc>
          <w:tcPr>
            <w:tcW w:w="878" w:type="dxa"/>
          </w:tcPr>
          <w:p w14:paraId="68C14E45" w14:textId="77777777" w:rsidR="00E40E44" w:rsidRPr="00A71D81" w:rsidRDefault="00E40E44" w:rsidP="00E40E44">
            <w:pPr>
              <w:jc w:val="center"/>
              <w:rPr>
                <w:rFonts w:ascii="GHEA Grapalat" w:hAnsi="GHEA Grapalat"/>
                <w:sz w:val="20"/>
              </w:rPr>
            </w:pPr>
          </w:p>
        </w:tc>
        <w:tc>
          <w:tcPr>
            <w:tcW w:w="1068" w:type="dxa"/>
            <w:vAlign w:val="center"/>
          </w:tcPr>
          <w:p w14:paraId="5AE49E95" w14:textId="4BCA8A5B"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0FA49B17" w14:textId="645921E7" w:rsidR="00E40E44" w:rsidRDefault="00E40E44" w:rsidP="00E40E44">
            <w:pPr>
              <w:jc w:val="center"/>
              <w:rPr>
                <w:rFonts w:ascii="GHEA Grapalat" w:hAnsi="GHEA Grapalat"/>
                <w:sz w:val="20"/>
              </w:rPr>
            </w:pPr>
            <w:r>
              <w:rPr>
                <w:rFonts w:ascii="GHEA Grapalat" w:hAnsi="GHEA Grapalat" w:cs="Calibri"/>
                <w:sz w:val="20"/>
                <w:szCs w:val="18"/>
              </w:rPr>
              <w:t>6</w:t>
            </w:r>
            <w:r w:rsidRPr="007E7A44">
              <w:rPr>
                <w:rFonts w:ascii="GHEA Grapalat" w:hAnsi="GHEA Grapalat" w:cs="Calibri"/>
                <w:sz w:val="20"/>
                <w:szCs w:val="18"/>
              </w:rPr>
              <w:t>00</w:t>
            </w:r>
            <w:r>
              <w:rPr>
                <w:rFonts w:ascii="GHEA Grapalat" w:hAnsi="GHEA Grapalat" w:cs="Calibri"/>
                <w:sz w:val="20"/>
                <w:szCs w:val="18"/>
              </w:rPr>
              <w:t>0</w:t>
            </w:r>
          </w:p>
        </w:tc>
        <w:tc>
          <w:tcPr>
            <w:tcW w:w="1140" w:type="dxa"/>
          </w:tcPr>
          <w:p w14:paraId="38DE767B" w14:textId="09F027FA" w:rsidR="00E40E44" w:rsidRPr="00254D4D" w:rsidRDefault="00E40E44" w:rsidP="00E40E44">
            <w:pPr>
              <w:jc w:val="center"/>
            </w:pPr>
            <w:r w:rsidRPr="00254D4D">
              <w:t>Ք. Երևան, Էրեբունի 12</w:t>
            </w:r>
          </w:p>
        </w:tc>
        <w:tc>
          <w:tcPr>
            <w:tcW w:w="1833" w:type="dxa"/>
          </w:tcPr>
          <w:p w14:paraId="49741E35" w14:textId="5D3A4543"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6F3FA21A" w14:textId="77777777" w:rsidTr="002F746A">
        <w:trPr>
          <w:trHeight w:val="246"/>
        </w:trPr>
        <w:tc>
          <w:tcPr>
            <w:tcW w:w="1371" w:type="dxa"/>
            <w:vAlign w:val="center"/>
          </w:tcPr>
          <w:p w14:paraId="71EF4393" w14:textId="65A247FA" w:rsidR="00E40E44" w:rsidRDefault="00E40E44" w:rsidP="00E40E44">
            <w:pPr>
              <w:jc w:val="center"/>
              <w:rPr>
                <w:rFonts w:ascii="GHEA Grapalat" w:hAnsi="GHEA Grapalat"/>
                <w:sz w:val="20"/>
              </w:rPr>
            </w:pPr>
            <w:r>
              <w:rPr>
                <w:rFonts w:ascii="GHEA Grapalat" w:hAnsi="GHEA Grapalat"/>
                <w:sz w:val="16"/>
              </w:rPr>
              <w:t>5</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74803480" w14:textId="77777777"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2"/>
                <w:szCs w:val="22"/>
              </w:rPr>
              <w:t>33140000/2</w:t>
            </w:r>
          </w:p>
          <w:p w14:paraId="03006248" w14:textId="410B06E8" w:rsidR="00E40E44" w:rsidRPr="00792C10" w:rsidRDefault="00E40E44" w:rsidP="00E40E44">
            <w:pPr>
              <w:jc w:val="center"/>
              <w:rPr>
                <w:rFonts w:ascii="Calibri" w:hAnsi="Calibri" w:cs="Calibri"/>
                <w:color w:val="000000"/>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40C70BA5" w14:textId="33C033BF"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Վ</w:t>
            </w:r>
            <w:r>
              <w:rPr>
                <w:rFonts w:ascii="GHEA Grapalat" w:hAnsi="GHEA Grapalat" w:cs="Calibri"/>
                <w:color w:val="000000"/>
                <w:sz w:val="20"/>
                <w:szCs w:val="18"/>
              </w:rPr>
              <w:t>իալկա կափարիչ  գ</w:t>
            </w:r>
            <w:r w:rsidRPr="007E7A44">
              <w:rPr>
                <w:rFonts w:ascii="GHEA Grapalat" w:hAnsi="GHEA Grapalat" w:cs="Calibri"/>
                <w:color w:val="000000"/>
                <w:sz w:val="20"/>
                <w:szCs w:val="18"/>
              </w:rPr>
              <w:t>/ք-ի համար</w:t>
            </w:r>
          </w:p>
        </w:tc>
        <w:tc>
          <w:tcPr>
            <w:tcW w:w="1283" w:type="dxa"/>
            <w:vAlign w:val="center"/>
          </w:tcPr>
          <w:p w14:paraId="2F168838" w14:textId="53F53665" w:rsidR="00E40E44" w:rsidRDefault="00E40E44" w:rsidP="00E40E44">
            <w:pPr>
              <w:jc w:val="both"/>
              <w:rPr>
                <w:rFonts w:ascii="GHEA Grapalat" w:hAnsi="GHEA Grapalat" w:cs="Calibri"/>
                <w:color w:val="000000"/>
                <w:sz w:val="18"/>
                <w:szCs w:val="18"/>
              </w:rPr>
            </w:pPr>
          </w:p>
        </w:tc>
        <w:tc>
          <w:tcPr>
            <w:tcW w:w="2097" w:type="dxa"/>
            <w:vAlign w:val="center"/>
          </w:tcPr>
          <w:p w14:paraId="0E749D92" w14:textId="3460BF11" w:rsidR="00E40E44" w:rsidRPr="004062F1" w:rsidRDefault="00E40E44" w:rsidP="00E40E44">
            <w:pPr>
              <w:jc w:val="center"/>
              <w:rPr>
                <w:rFonts w:ascii="GHEA Grapalat" w:hAnsi="GHEA Grapalat" w:cs="Calibri"/>
                <w:color w:val="000000" w:themeColor="text1"/>
                <w:sz w:val="18"/>
                <w:lang w:val="hy-AM"/>
              </w:rPr>
            </w:pPr>
            <w:r w:rsidRPr="007428AF">
              <w:rPr>
                <w:rFonts w:ascii="GHEA Grapalat" w:hAnsi="GHEA Grapalat" w:cs="Calibri"/>
                <w:color w:val="000000"/>
                <w:sz w:val="20"/>
                <w:szCs w:val="18"/>
              </w:rPr>
              <w:t xml:space="preserve">Պարագաների </w:t>
            </w:r>
            <w:r w:rsidRPr="007E7A44">
              <w:rPr>
                <w:rFonts w:ascii="GHEA Grapalat" w:hAnsi="GHEA Grapalat" w:cs="Calibri"/>
                <w:color w:val="000000"/>
                <w:sz w:val="20"/>
                <w:szCs w:val="18"/>
              </w:rPr>
              <w:t>հավաքածու</w:t>
            </w:r>
            <w:r w:rsidRPr="007428AF">
              <w:rPr>
                <w:rFonts w:ascii="GHEA Grapalat" w:hAnsi="GHEA Grapalat" w:cs="Calibri"/>
                <w:color w:val="000000"/>
                <w:sz w:val="20"/>
                <w:szCs w:val="18"/>
              </w:rPr>
              <w:t xml:space="preserve"> </w:t>
            </w:r>
            <w:r>
              <w:rPr>
                <w:rFonts w:ascii="GHEA Grapalat" w:hAnsi="GHEA Grapalat" w:cs="Calibri"/>
                <w:color w:val="000000"/>
                <w:sz w:val="20"/>
                <w:szCs w:val="18"/>
              </w:rPr>
              <w:t>պ</w:t>
            </w:r>
            <w:r w:rsidRPr="007E7A44">
              <w:rPr>
                <w:rFonts w:ascii="GHEA Grapalat" w:hAnsi="GHEA Grapalat" w:cs="Calibri"/>
                <w:color w:val="000000"/>
                <w:sz w:val="20"/>
                <w:szCs w:val="18"/>
              </w:rPr>
              <w:t>ատրաստված</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է</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բորոսիլիկատ</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ապակուց</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հիդրոլիտիկ</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դասի</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Չափերը</w:t>
            </w:r>
            <w:r w:rsidRPr="007428AF">
              <w:rPr>
                <w:rFonts w:ascii="GHEA Grapalat" w:hAnsi="GHEA Grapalat" w:cs="Calibri"/>
                <w:color w:val="000000"/>
                <w:sz w:val="20"/>
                <w:szCs w:val="18"/>
              </w:rPr>
              <w:t xml:space="preserve"> 11,6x32</w:t>
            </w:r>
            <w:r w:rsidRPr="007E7A44">
              <w:rPr>
                <w:rFonts w:ascii="GHEA Grapalat" w:hAnsi="GHEA Grapalat" w:cs="Calibri"/>
                <w:color w:val="000000"/>
                <w:sz w:val="20"/>
                <w:szCs w:val="18"/>
              </w:rPr>
              <w:t>մմ</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իներտ</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կափարիչով</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Ստանդարտ</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շշեր</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ԳՔ</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կամ</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ԲԱՀՔ</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ի</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համար</w:t>
            </w:r>
            <w:r w:rsidRPr="007428AF">
              <w:rPr>
                <w:rFonts w:ascii="GHEA Grapalat" w:hAnsi="GHEA Grapalat" w:cs="Calibri"/>
                <w:color w:val="000000"/>
                <w:sz w:val="20"/>
                <w:szCs w:val="18"/>
              </w:rPr>
              <w:t>, 2</w:t>
            </w:r>
            <w:r w:rsidRPr="007E7A44">
              <w:rPr>
                <w:rFonts w:ascii="GHEA Grapalat" w:hAnsi="GHEA Grapalat" w:cs="Calibri"/>
                <w:color w:val="000000"/>
                <w:sz w:val="20"/>
                <w:szCs w:val="18"/>
              </w:rPr>
              <w:t>մլ</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և</w:t>
            </w:r>
            <w:r w:rsidRPr="007428AF">
              <w:rPr>
                <w:rFonts w:ascii="GHEA Grapalat" w:hAnsi="GHEA Grapalat" w:cs="Calibri"/>
                <w:color w:val="000000"/>
                <w:sz w:val="20"/>
                <w:szCs w:val="18"/>
              </w:rPr>
              <w:t xml:space="preserve"> 250</w:t>
            </w:r>
            <w:r w:rsidRPr="007E7A44">
              <w:rPr>
                <w:rFonts w:ascii="GHEA Grapalat" w:hAnsi="GHEA Grapalat" w:cs="Calibri"/>
                <w:color w:val="000000"/>
                <w:sz w:val="20"/>
                <w:szCs w:val="18"/>
              </w:rPr>
              <w:t>մկլ</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տարողության</w:t>
            </w:r>
            <w:r w:rsidRPr="007428AF">
              <w:rPr>
                <w:rFonts w:ascii="GHEA Grapalat" w:hAnsi="GHEA Grapalat" w:cs="Calibri"/>
                <w:color w:val="000000"/>
                <w:sz w:val="20"/>
                <w:szCs w:val="18"/>
              </w:rPr>
              <w:t xml:space="preserve"> </w:t>
            </w:r>
            <w:r w:rsidRPr="007E7A44">
              <w:rPr>
                <w:rFonts w:ascii="GHEA Grapalat" w:hAnsi="GHEA Grapalat" w:cs="Calibri"/>
                <w:color w:val="000000"/>
                <w:sz w:val="20"/>
                <w:szCs w:val="18"/>
              </w:rPr>
              <w:t>հնարավորությա</w:t>
            </w:r>
            <w:r>
              <w:rPr>
                <w:rFonts w:ascii="GHEA Grapalat" w:hAnsi="GHEA Grapalat" w:cs="Calibri"/>
                <w:color w:val="000000"/>
                <w:sz w:val="20"/>
                <w:szCs w:val="18"/>
              </w:rPr>
              <w:t>մբ</w:t>
            </w:r>
            <w:r w:rsidRPr="007428AF">
              <w:rPr>
                <w:rFonts w:ascii="GHEA Grapalat" w:hAnsi="GHEA Grapalat" w:cs="Calibri"/>
                <w:color w:val="000000"/>
                <w:sz w:val="20"/>
                <w:szCs w:val="18"/>
              </w:rPr>
              <w:t xml:space="preserve">, </w:t>
            </w:r>
            <w:r>
              <w:rPr>
                <w:rFonts w:ascii="GHEA Grapalat" w:hAnsi="GHEA Grapalat" w:cs="Calibri"/>
                <w:color w:val="000000"/>
                <w:sz w:val="20"/>
                <w:szCs w:val="18"/>
              </w:rPr>
              <w:t>պահուստային</w:t>
            </w:r>
            <w:r w:rsidRPr="007428AF">
              <w:rPr>
                <w:rFonts w:ascii="GHEA Grapalat" w:hAnsi="GHEA Grapalat" w:cs="Calibri"/>
                <w:color w:val="000000"/>
                <w:sz w:val="20"/>
                <w:szCs w:val="18"/>
              </w:rPr>
              <w:t xml:space="preserve"> </w:t>
            </w:r>
            <w:r>
              <w:rPr>
                <w:rFonts w:ascii="GHEA Grapalat" w:hAnsi="GHEA Grapalat" w:cs="Calibri"/>
                <w:color w:val="000000"/>
                <w:sz w:val="20"/>
                <w:szCs w:val="18"/>
              </w:rPr>
              <w:t>պտտվող</w:t>
            </w:r>
            <w:r w:rsidRPr="007428AF">
              <w:rPr>
                <w:rFonts w:ascii="GHEA Grapalat" w:hAnsi="GHEA Grapalat" w:cs="Calibri"/>
                <w:color w:val="000000"/>
                <w:sz w:val="20"/>
                <w:szCs w:val="18"/>
              </w:rPr>
              <w:t xml:space="preserve"> </w:t>
            </w:r>
            <w:r>
              <w:rPr>
                <w:rFonts w:ascii="GHEA Grapalat" w:hAnsi="GHEA Grapalat" w:cs="Calibri"/>
                <w:color w:val="000000"/>
                <w:sz w:val="20"/>
                <w:szCs w:val="18"/>
              </w:rPr>
              <w:t>գլխիկներ</w:t>
            </w:r>
            <w:r w:rsidRPr="007428AF">
              <w:rPr>
                <w:rFonts w:ascii="GHEA Grapalat" w:hAnsi="GHEA Grapalat" w:cs="Calibri"/>
                <w:color w:val="000000"/>
                <w:sz w:val="20"/>
                <w:szCs w:val="18"/>
              </w:rPr>
              <w:t>:</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2ACD999F" w14:textId="04C34037"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t>հատ</w:t>
            </w:r>
          </w:p>
        </w:tc>
        <w:tc>
          <w:tcPr>
            <w:tcW w:w="878" w:type="dxa"/>
          </w:tcPr>
          <w:p w14:paraId="2C8B295A" w14:textId="77777777" w:rsidR="00E40E44" w:rsidRPr="00A71D81" w:rsidRDefault="00E40E44" w:rsidP="00E40E44">
            <w:pPr>
              <w:jc w:val="center"/>
              <w:rPr>
                <w:rFonts w:ascii="GHEA Grapalat" w:hAnsi="GHEA Grapalat"/>
                <w:sz w:val="20"/>
              </w:rPr>
            </w:pPr>
          </w:p>
        </w:tc>
        <w:tc>
          <w:tcPr>
            <w:tcW w:w="1068" w:type="dxa"/>
            <w:vAlign w:val="center"/>
          </w:tcPr>
          <w:p w14:paraId="71BE2B32" w14:textId="342AB3CE"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278C24A3" w14:textId="4A76871D" w:rsidR="00E40E44" w:rsidRDefault="00E40E44" w:rsidP="00E40E44">
            <w:pPr>
              <w:jc w:val="center"/>
              <w:rPr>
                <w:rFonts w:ascii="GHEA Grapalat" w:hAnsi="GHEA Grapalat"/>
                <w:sz w:val="20"/>
              </w:rPr>
            </w:pPr>
            <w:r w:rsidRPr="007E7A44">
              <w:rPr>
                <w:rFonts w:ascii="GHEA Grapalat" w:hAnsi="GHEA Grapalat" w:cs="Calibri"/>
                <w:sz w:val="20"/>
                <w:szCs w:val="18"/>
              </w:rPr>
              <w:t>500</w:t>
            </w:r>
          </w:p>
        </w:tc>
        <w:tc>
          <w:tcPr>
            <w:tcW w:w="1140" w:type="dxa"/>
          </w:tcPr>
          <w:p w14:paraId="46664447" w14:textId="1F7FF1F6" w:rsidR="00E40E44" w:rsidRPr="00254D4D" w:rsidRDefault="00E40E44" w:rsidP="00E40E44">
            <w:pPr>
              <w:jc w:val="center"/>
            </w:pPr>
            <w:r w:rsidRPr="00254D4D">
              <w:t>Ք. Երևան, Էրեբունի 12</w:t>
            </w:r>
          </w:p>
        </w:tc>
        <w:tc>
          <w:tcPr>
            <w:tcW w:w="1833" w:type="dxa"/>
          </w:tcPr>
          <w:p w14:paraId="5C562112" w14:textId="0A721CF3"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28EF67D7" w14:textId="77777777" w:rsidTr="002F746A">
        <w:trPr>
          <w:trHeight w:val="246"/>
        </w:trPr>
        <w:tc>
          <w:tcPr>
            <w:tcW w:w="1371" w:type="dxa"/>
            <w:vAlign w:val="center"/>
          </w:tcPr>
          <w:p w14:paraId="2E59D6E2" w14:textId="0BBCAA8E" w:rsidR="00E40E44" w:rsidRDefault="00E40E44" w:rsidP="00E40E44">
            <w:pPr>
              <w:jc w:val="center"/>
              <w:rPr>
                <w:rFonts w:ascii="GHEA Grapalat" w:hAnsi="GHEA Grapalat"/>
                <w:sz w:val="20"/>
              </w:rPr>
            </w:pPr>
            <w:r>
              <w:rPr>
                <w:rFonts w:ascii="GHEA Grapalat" w:hAnsi="GHEA Grapalat"/>
                <w:sz w:val="16"/>
              </w:rPr>
              <w:t>6</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19CE7947" w14:textId="7B50F92E" w:rsidR="00E40E44" w:rsidRDefault="00E40E44" w:rsidP="00E40E44">
            <w:pPr>
              <w:rPr>
                <w:rFonts w:ascii="Calibri" w:hAnsi="Calibri" w:cs="Calibri"/>
              </w:rPr>
            </w:pPr>
            <w:r>
              <w:rPr>
                <w:rFonts w:ascii="Calibri" w:hAnsi="Calibri" w:cs="Calibri"/>
              </w:rPr>
              <w:t>33141100/8</w:t>
            </w:r>
          </w:p>
          <w:p w14:paraId="4795557F" w14:textId="13EC376D"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46FDC838" w14:textId="6F8DE77F"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Միանգամյա օգտագործման պիպետ</w:t>
            </w:r>
          </w:p>
        </w:tc>
        <w:tc>
          <w:tcPr>
            <w:tcW w:w="1283" w:type="dxa"/>
            <w:vAlign w:val="center"/>
          </w:tcPr>
          <w:p w14:paraId="10F6F971" w14:textId="01349C55" w:rsidR="00E40E44" w:rsidRPr="003D28F4" w:rsidRDefault="00E40E44" w:rsidP="00E40E44">
            <w:pPr>
              <w:jc w:val="both"/>
              <w:rPr>
                <w:rFonts w:ascii="GHEA Grapalat" w:hAnsi="GHEA Grapalat" w:cs="Calibri"/>
                <w:color w:val="000000"/>
                <w:sz w:val="18"/>
                <w:szCs w:val="18"/>
              </w:rPr>
            </w:pPr>
          </w:p>
        </w:tc>
        <w:tc>
          <w:tcPr>
            <w:tcW w:w="2097" w:type="dxa"/>
            <w:vAlign w:val="center"/>
          </w:tcPr>
          <w:p w14:paraId="6DCC2982" w14:textId="7E8EBCCC" w:rsidR="00E40E44" w:rsidRPr="004062F1" w:rsidRDefault="00E40E44" w:rsidP="00E40E44">
            <w:pPr>
              <w:jc w:val="center"/>
              <w:rPr>
                <w:rFonts w:ascii="GHEA Grapalat" w:hAnsi="GHEA Grapalat" w:cs="Calibri"/>
                <w:color w:val="000000" w:themeColor="text1"/>
                <w:sz w:val="18"/>
                <w:lang w:val="hy-AM"/>
              </w:rPr>
            </w:pPr>
            <w:r w:rsidRPr="007E7A44">
              <w:rPr>
                <w:rFonts w:ascii="GHEA Grapalat" w:hAnsi="GHEA Grapalat" w:cs="Calibri"/>
                <w:color w:val="000000"/>
                <w:sz w:val="20"/>
                <w:szCs w:val="18"/>
              </w:rPr>
              <w:t>Միանգամյա օգտա</w:t>
            </w:r>
            <w:r>
              <w:rPr>
                <w:rFonts w:ascii="GHEA Grapalat" w:hAnsi="GHEA Grapalat" w:cs="Calibri"/>
                <w:color w:val="000000"/>
                <w:sz w:val="20"/>
                <w:szCs w:val="18"/>
              </w:rPr>
              <w:t>գործման պլաստիկե պիպետ         ե</w:t>
            </w:r>
            <w:r w:rsidRPr="007E7A44">
              <w:rPr>
                <w:rFonts w:ascii="GHEA Grapalat" w:hAnsi="GHEA Grapalat" w:cs="Calibri"/>
                <w:color w:val="000000"/>
                <w:sz w:val="20"/>
                <w:szCs w:val="18"/>
              </w:rPr>
              <w:t xml:space="preserve">վրոպական սերտիֆիկացմամբ 500 հատ տուփում: Մատակարարվող ապրանքը պետք է </w:t>
            </w:r>
            <w:r w:rsidRPr="007E7A44">
              <w:rPr>
                <w:rFonts w:ascii="GHEA Grapalat" w:hAnsi="GHEA Grapalat" w:cs="Calibri"/>
                <w:color w:val="000000"/>
                <w:sz w:val="20"/>
                <w:szCs w:val="18"/>
              </w:rPr>
              <w:lastRenderedPageBreak/>
              <w:t xml:space="preserve">համապատասխանի Եվրոպական ստանդրատներին, ինչպես նաև ISO 9001:2008 միջազգային ստանդարտների շրջանակում սահմանված սկզբունքներին: </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4C6148AD" w14:textId="51832431"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lang w:val="hy-AM"/>
              </w:rPr>
              <w:lastRenderedPageBreak/>
              <w:t>տուփ</w:t>
            </w:r>
          </w:p>
        </w:tc>
        <w:tc>
          <w:tcPr>
            <w:tcW w:w="878" w:type="dxa"/>
          </w:tcPr>
          <w:p w14:paraId="4B2DF6C7" w14:textId="77777777" w:rsidR="00E40E44" w:rsidRPr="00A71D81" w:rsidRDefault="00E40E44" w:rsidP="00E40E44">
            <w:pPr>
              <w:jc w:val="center"/>
              <w:rPr>
                <w:rFonts w:ascii="GHEA Grapalat" w:hAnsi="GHEA Grapalat"/>
                <w:sz w:val="20"/>
              </w:rPr>
            </w:pPr>
          </w:p>
        </w:tc>
        <w:tc>
          <w:tcPr>
            <w:tcW w:w="1068" w:type="dxa"/>
            <w:vAlign w:val="center"/>
          </w:tcPr>
          <w:p w14:paraId="3D6119A5" w14:textId="6540AB25"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51219141" w14:textId="402A4877" w:rsidR="00E40E44" w:rsidRDefault="00E40E44" w:rsidP="00E40E44">
            <w:pPr>
              <w:jc w:val="center"/>
              <w:rPr>
                <w:rFonts w:ascii="GHEA Grapalat" w:hAnsi="GHEA Grapalat"/>
                <w:sz w:val="20"/>
              </w:rPr>
            </w:pPr>
            <w:r>
              <w:rPr>
                <w:rFonts w:ascii="GHEA Grapalat" w:hAnsi="GHEA Grapalat" w:cs="Calibri"/>
                <w:sz w:val="20"/>
                <w:szCs w:val="18"/>
              </w:rPr>
              <w:t>3</w:t>
            </w:r>
          </w:p>
        </w:tc>
        <w:tc>
          <w:tcPr>
            <w:tcW w:w="1140" w:type="dxa"/>
          </w:tcPr>
          <w:p w14:paraId="0FCE3AF1" w14:textId="56CD3AB1" w:rsidR="00E40E44" w:rsidRPr="00254D4D" w:rsidRDefault="00E40E44" w:rsidP="00E40E44">
            <w:pPr>
              <w:jc w:val="center"/>
            </w:pPr>
            <w:r w:rsidRPr="00254D4D">
              <w:t>Ք. Երևան, Էրեբունի 12</w:t>
            </w:r>
          </w:p>
        </w:tc>
        <w:tc>
          <w:tcPr>
            <w:tcW w:w="1833" w:type="dxa"/>
          </w:tcPr>
          <w:p w14:paraId="75B7D83C" w14:textId="1A517CC8"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59540DE1" w14:textId="77777777" w:rsidTr="002F746A">
        <w:trPr>
          <w:trHeight w:val="246"/>
        </w:trPr>
        <w:tc>
          <w:tcPr>
            <w:tcW w:w="1371" w:type="dxa"/>
            <w:vAlign w:val="center"/>
          </w:tcPr>
          <w:p w14:paraId="7A89E997" w14:textId="5B355EFD" w:rsidR="00E40E44" w:rsidRDefault="00E40E44" w:rsidP="00E40E44">
            <w:pPr>
              <w:jc w:val="center"/>
              <w:rPr>
                <w:rFonts w:ascii="GHEA Grapalat" w:hAnsi="GHEA Grapalat"/>
                <w:sz w:val="20"/>
              </w:rPr>
            </w:pPr>
            <w:r>
              <w:rPr>
                <w:rFonts w:ascii="GHEA Grapalat" w:hAnsi="GHEA Grapalat"/>
                <w:sz w:val="16"/>
              </w:rPr>
              <w:lastRenderedPageBreak/>
              <w:t>7</w:t>
            </w:r>
          </w:p>
        </w:tc>
        <w:tc>
          <w:tcPr>
            <w:tcW w:w="1445" w:type="dxa"/>
            <w:tcBorders>
              <w:top w:val="nil"/>
              <w:left w:val="single" w:sz="4" w:space="0" w:color="auto"/>
              <w:bottom w:val="single" w:sz="4" w:space="0" w:color="auto"/>
              <w:right w:val="single" w:sz="4" w:space="0" w:color="auto"/>
            </w:tcBorders>
            <w:shd w:val="clear" w:color="000000" w:fill="FFFFFF"/>
            <w:vAlign w:val="bottom"/>
          </w:tcPr>
          <w:p w14:paraId="17D33E0B" w14:textId="7BF2A708" w:rsidR="00E40E44" w:rsidRPr="00DA41AE" w:rsidRDefault="00E40E44" w:rsidP="00E40E44">
            <w:pPr>
              <w:jc w:val="center"/>
              <w:rPr>
                <w:rFonts w:ascii="Calibri" w:hAnsi="Calibri" w:cs="Calibri"/>
                <w:sz w:val="22"/>
                <w:szCs w:val="22"/>
              </w:rPr>
            </w:pPr>
            <w:r>
              <w:rPr>
                <w:rFonts w:ascii="Calibri" w:hAnsi="Calibri" w:cs="Calibri"/>
              </w:rPr>
              <w:t>33141144/2</w:t>
            </w: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1DFFECF6" w14:textId="31F6ED6C"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 xml:space="preserve">Thermo </w:t>
            </w:r>
            <w:r w:rsidRPr="006C4504">
              <w:rPr>
                <w:rFonts w:ascii="GHEA Grapalat" w:hAnsi="GHEA Grapalat" w:cs="Calibri"/>
                <w:color w:val="000000"/>
                <w:sz w:val="20"/>
                <w:szCs w:val="18"/>
              </w:rPr>
              <w:t xml:space="preserve">Scientific </w:t>
            </w:r>
            <w:r w:rsidRPr="007E7A44">
              <w:rPr>
                <w:rFonts w:ascii="GHEA Grapalat" w:hAnsi="GHEA Grapalat" w:cs="Calibri"/>
                <w:color w:val="000000"/>
                <w:sz w:val="20"/>
                <w:szCs w:val="18"/>
              </w:rPr>
              <w:t>GC</w:t>
            </w:r>
            <w:r w:rsidRPr="006C4504">
              <w:rPr>
                <w:rFonts w:ascii="GHEA Grapalat" w:hAnsi="GHEA Grapalat" w:cs="Calibri"/>
                <w:color w:val="000000"/>
                <w:sz w:val="20"/>
                <w:szCs w:val="18"/>
              </w:rPr>
              <w:t xml:space="preserve"> </w:t>
            </w:r>
            <w:r w:rsidRPr="007E7A44">
              <w:rPr>
                <w:rFonts w:ascii="GHEA Grapalat" w:hAnsi="GHEA Grapalat" w:cs="Calibri"/>
                <w:color w:val="000000"/>
                <w:sz w:val="20"/>
                <w:szCs w:val="18"/>
              </w:rPr>
              <w:t>MS</w:t>
            </w:r>
            <w:r w:rsidRPr="006C4504">
              <w:rPr>
                <w:rFonts w:ascii="GHEA Grapalat" w:hAnsi="GHEA Grapalat" w:cs="Calibri"/>
                <w:color w:val="000000"/>
                <w:sz w:val="20"/>
                <w:szCs w:val="18"/>
              </w:rPr>
              <w:t xml:space="preserve"> </w:t>
            </w:r>
            <w:r w:rsidRPr="007E7A44">
              <w:rPr>
                <w:rFonts w:ascii="GHEA Grapalat" w:hAnsi="GHEA Grapalat" w:cs="Calibri"/>
                <w:color w:val="000000"/>
                <w:sz w:val="20"/>
                <w:szCs w:val="18"/>
              </w:rPr>
              <w:t>MS TSQ  Ավտոմատ նմուշառման համակարգի ասեղ</w:t>
            </w:r>
          </w:p>
        </w:tc>
        <w:tc>
          <w:tcPr>
            <w:tcW w:w="1283" w:type="dxa"/>
            <w:vAlign w:val="center"/>
          </w:tcPr>
          <w:p w14:paraId="7E325F59" w14:textId="5A5E21F9" w:rsidR="00E40E44" w:rsidRPr="003D28F4" w:rsidRDefault="00E40E44" w:rsidP="00E40E44">
            <w:pPr>
              <w:jc w:val="both"/>
              <w:rPr>
                <w:rFonts w:ascii="GHEA Grapalat" w:hAnsi="GHEA Grapalat" w:cs="Calibri"/>
                <w:sz w:val="18"/>
                <w:szCs w:val="18"/>
              </w:rPr>
            </w:pPr>
          </w:p>
        </w:tc>
        <w:tc>
          <w:tcPr>
            <w:tcW w:w="2097" w:type="dxa"/>
            <w:vAlign w:val="center"/>
          </w:tcPr>
          <w:p w14:paraId="6D80CC32" w14:textId="44EDE535" w:rsidR="00E40E44" w:rsidRPr="004062F1" w:rsidRDefault="00E40E44" w:rsidP="00E40E44">
            <w:pPr>
              <w:jc w:val="center"/>
              <w:rPr>
                <w:rFonts w:ascii="GHEA Grapalat" w:hAnsi="GHEA Grapalat" w:cs="Calibri"/>
                <w:color w:val="000000" w:themeColor="text1"/>
                <w:sz w:val="18"/>
                <w:lang w:val="hy-AM"/>
              </w:rPr>
            </w:pPr>
            <w:r w:rsidRPr="007E7A44">
              <w:rPr>
                <w:rFonts w:ascii="GHEA Grapalat" w:hAnsi="GHEA Grapalat" w:cs="Calibri"/>
                <w:color w:val="000000"/>
                <w:sz w:val="20"/>
                <w:szCs w:val="18"/>
              </w:rPr>
              <w:t>TriPlus RSH Ավտոմատ նմուշառման համակարգի ասեղ: Ծավալը՝ 10մկլ, ասե</w:t>
            </w:r>
            <w:r>
              <w:rPr>
                <w:rFonts w:ascii="GHEA Grapalat" w:hAnsi="GHEA Grapalat" w:cs="Calibri"/>
                <w:color w:val="000000"/>
                <w:sz w:val="20"/>
                <w:szCs w:val="18"/>
              </w:rPr>
              <w:t>ղի երկարությունը 57մմ պատրաստված</w:t>
            </w:r>
            <w:r w:rsidRPr="007E7A44">
              <w:rPr>
                <w:rFonts w:ascii="GHEA Grapalat" w:hAnsi="GHEA Grapalat" w:cs="Calibri"/>
                <w:color w:val="000000"/>
                <w:sz w:val="20"/>
                <w:szCs w:val="18"/>
              </w:rPr>
              <w:t xml:space="preserve"> բարձր որակի պողպատ համաձուլվածքից</w:t>
            </w:r>
            <w:r w:rsidRPr="00841217">
              <w:rPr>
                <w:rFonts w:ascii="GHEA Grapalat" w:hAnsi="GHEA Grapalat" w:cs="Calibri"/>
                <w:color w:val="000000"/>
                <w:sz w:val="20"/>
                <w:szCs w:val="18"/>
              </w:rPr>
              <w:t>:</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0126858A" w14:textId="2F105E11"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t>հատ</w:t>
            </w:r>
          </w:p>
        </w:tc>
        <w:tc>
          <w:tcPr>
            <w:tcW w:w="878" w:type="dxa"/>
          </w:tcPr>
          <w:p w14:paraId="3DDDBDD9" w14:textId="77777777" w:rsidR="00E40E44" w:rsidRPr="00A71D81" w:rsidRDefault="00E40E44" w:rsidP="00E40E44">
            <w:pPr>
              <w:jc w:val="center"/>
              <w:rPr>
                <w:rFonts w:ascii="GHEA Grapalat" w:hAnsi="GHEA Grapalat"/>
                <w:sz w:val="20"/>
              </w:rPr>
            </w:pPr>
          </w:p>
        </w:tc>
        <w:tc>
          <w:tcPr>
            <w:tcW w:w="1068" w:type="dxa"/>
            <w:vAlign w:val="center"/>
          </w:tcPr>
          <w:p w14:paraId="7EC908F1" w14:textId="7CF284F4"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01690C6D" w14:textId="312ACA68" w:rsidR="00E40E44" w:rsidRDefault="00E40E44" w:rsidP="00E40E44">
            <w:pPr>
              <w:jc w:val="center"/>
              <w:rPr>
                <w:rFonts w:ascii="GHEA Grapalat" w:hAnsi="GHEA Grapalat"/>
                <w:sz w:val="20"/>
              </w:rPr>
            </w:pPr>
            <w:r w:rsidRPr="007428AF">
              <w:rPr>
                <w:rFonts w:ascii="GHEA Grapalat" w:hAnsi="GHEA Grapalat" w:cs="Calibri"/>
                <w:sz w:val="20"/>
                <w:szCs w:val="18"/>
              </w:rPr>
              <w:t>2</w:t>
            </w:r>
          </w:p>
        </w:tc>
        <w:tc>
          <w:tcPr>
            <w:tcW w:w="1140" w:type="dxa"/>
          </w:tcPr>
          <w:p w14:paraId="360E6347" w14:textId="432CCE63" w:rsidR="00E40E44" w:rsidRPr="00254D4D" w:rsidRDefault="00E40E44" w:rsidP="00E40E44">
            <w:pPr>
              <w:jc w:val="center"/>
            </w:pPr>
            <w:r w:rsidRPr="00254D4D">
              <w:t>Ք. Երևան, Էրեբունի 12</w:t>
            </w:r>
          </w:p>
        </w:tc>
        <w:tc>
          <w:tcPr>
            <w:tcW w:w="1833" w:type="dxa"/>
          </w:tcPr>
          <w:p w14:paraId="61035EAD" w14:textId="28F67B9E"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4E677F9F" w14:textId="77777777" w:rsidTr="002F746A">
        <w:trPr>
          <w:trHeight w:val="246"/>
        </w:trPr>
        <w:tc>
          <w:tcPr>
            <w:tcW w:w="1371" w:type="dxa"/>
            <w:vAlign w:val="center"/>
          </w:tcPr>
          <w:p w14:paraId="69285AF4" w14:textId="2BCD916E" w:rsidR="00E40E44" w:rsidRDefault="00E40E44" w:rsidP="00E40E44">
            <w:pPr>
              <w:jc w:val="center"/>
              <w:rPr>
                <w:rFonts w:ascii="GHEA Grapalat" w:hAnsi="GHEA Grapalat"/>
                <w:sz w:val="20"/>
              </w:rPr>
            </w:pPr>
            <w:r>
              <w:rPr>
                <w:rFonts w:ascii="GHEA Grapalat" w:hAnsi="GHEA Grapalat"/>
                <w:sz w:val="16"/>
              </w:rPr>
              <w:t>8</w:t>
            </w:r>
          </w:p>
        </w:tc>
        <w:tc>
          <w:tcPr>
            <w:tcW w:w="1445" w:type="dxa"/>
            <w:tcBorders>
              <w:top w:val="nil"/>
              <w:left w:val="single" w:sz="4" w:space="0" w:color="auto"/>
              <w:bottom w:val="single" w:sz="4" w:space="0" w:color="auto"/>
              <w:right w:val="single" w:sz="4" w:space="0" w:color="auto"/>
            </w:tcBorders>
            <w:shd w:val="clear" w:color="000000" w:fill="FFFFFF"/>
            <w:vAlign w:val="bottom"/>
          </w:tcPr>
          <w:p w14:paraId="4C3640AB" w14:textId="1A5F4CB6" w:rsidR="00E40E44" w:rsidRPr="00792C10" w:rsidRDefault="00E40E44" w:rsidP="00E40E44">
            <w:pPr>
              <w:jc w:val="center"/>
              <w:rPr>
                <w:rFonts w:ascii="Calibri" w:hAnsi="Calibri" w:cs="Calibri"/>
                <w:color w:val="000000"/>
                <w:sz w:val="22"/>
                <w:szCs w:val="22"/>
              </w:rPr>
            </w:pPr>
            <w:r>
              <w:rPr>
                <w:rFonts w:ascii="Calibri" w:hAnsi="Calibri" w:cs="Calibri"/>
              </w:rPr>
              <w:t>33141144/3</w:t>
            </w: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585BCDE4" w14:textId="68FF0C7E"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 xml:space="preserve">Ատոմային աբսորբցիոն </w:t>
            </w:r>
            <w:r w:rsidRPr="00144E02">
              <w:rPr>
                <w:rFonts w:ascii="GHEA Grapalat" w:hAnsi="GHEA Grapalat" w:cs="Calibri"/>
                <w:color w:val="000000"/>
                <w:sz w:val="20"/>
                <w:szCs w:val="18"/>
              </w:rPr>
              <w:t>սպեկտրոֆոտոմետրի</w:t>
            </w:r>
            <w:r w:rsidRPr="007E7A44">
              <w:rPr>
                <w:rFonts w:ascii="GHEA Grapalat" w:hAnsi="GHEA Grapalat" w:cs="Calibri"/>
                <w:color w:val="000000"/>
                <w:sz w:val="20"/>
                <w:szCs w:val="18"/>
              </w:rPr>
              <w:t xml:space="preserve"> գրաֆիտային օղակներ</w:t>
            </w:r>
          </w:p>
        </w:tc>
        <w:tc>
          <w:tcPr>
            <w:tcW w:w="1283" w:type="dxa"/>
            <w:vAlign w:val="center"/>
          </w:tcPr>
          <w:p w14:paraId="54F681A3" w14:textId="684A3708" w:rsidR="00E40E44" w:rsidRPr="003D28F4" w:rsidRDefault="00E40E44" w:rsidP="00E40E44">
            <w:pPr>
              <w:jc w:val="both"/>
              <w:rPr>
                <w:rFonts w:ascii="GHEA Grapalat" w:hAnsi="GHEA Grapalat" w:cs="Calibri"/>
                <w:sz w:val="18"/>
                <w:szCs w:val="18"/>
              </w:rPr>
            </w:pPr>
          </w:p>
        </w:tc>
        <w:tc>
          <w:tcPr>
            <w:tcW w:w="2097" w:type="dxa"/>
            <w:vAlign w:val="center"/>
          </w:tcPr>
          <w:p w14:paraId="0FD833F1" w14:textId="757EE8E9" w:rsidR="00E40E44" w:rsidRPr="004062F1" w:rsidRDefault="00E40E44" w:rsidP="00E40E44">
            <w:pPr>
              <w:jc w:val="center"/>
              <w:rPr>
                <w:rFonts w:ascii="GHEA Grapalat" w:hAnsi="GHEA Grapalat" w:cs="Calibri"/>
                <w:color w:val="000000" w:themeColor="text1"/>
                <w:sz w:val="18"/>
                <w:lang w:val="hy-AM"/>
              </w:rPr>
            </w:pPr>
            <w:r w:rsidRPr="007E7A44">
              <w:rPr>
                <w:rFonts w:ascii="GHEA Grapalat" w:hAnsi="GHEA Grapalat" w:cs="Calibri"/>
                <w:color w:val="000000"/>
                <w:sz w:val="20"/>
                <w:szCs w:val="18"/>
              </w:rPr>
              <w:t>Գրաֆիտային խողովակ երկարացված կյանքի տևողությամբ: Չափսերը 15x3մմ, պատրաստված բարձր որակի գրաֆիտ-մետաղային համաձուլվածքից</w:t>
            </w:r>
            <w:r w:rsidRPr="00841217">
              <w:rPr>
                <w:rFonts w:ascii="GHEA Grapalat" w:hAnsi="GHEA Grapalat" w:cs="Calibri"/>
                <w:color w:val="000000"/>
                <w:sz w:val="20"/>
                <w:szCs w:val="18"/>
              </w:rPr>
              <w:t xml:space="preserve"> -</w:t>
            </w:r>
            <w:r>
              <w:rPr>
                <w:rFonts w:ascii="GHEA Grapalat" w:hAnsi="GHEA Grapalat" w:cs="Calibri"/>
                <w:color w:val="000000"/>
                <w:sz w:val="20"/>
                <w:szCs w:val="18"/>
              </w:rPr>
              <w:t xml:space="preserve"> 10</w:t>
            </w:r>
            <w:r w:rsidRPr="007E7A44">
              <w:rPr>
                <w:rFonts w:ascii="GHEA Grapalat" w:hAnsi="GHEA Grapalat" w:cs="Calibri"/>
                <w:color w:val="000000"/>
                <w:sz w:val="20"/>
                <w:szCs w:val="18"/>
              </w:rPr>
              <w:t xml:space="preserve"> խողովակ</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744D6356" w14:textId="21F58C18"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t>տուփ</w:t>
            </w:r>
          </w:p>
        </w:tc>
        <w:tc>
          <w:tcPr>
            <w:tcW w:w="878" w:type="dxa"/>
          </w:tcPr>
          <w:p w14:paraId="57E8E2AF" w14:textId="77777777" w:rsidR="00E40E44" w:rsidRPr="00A71D81" w:rsidRDefault="00E40E44" w:rsidP="00E40E44">
            <w:pPr>
              <w:jc w:val="center"/>
              <w:rPr>
                <w:rFonts w:ascii="GHEA Grapalat" w:hAnsi="GHEA Grapalat"/>
                <w:sz w:val="20"/>
              </w:rPr>
            </w:pPr>
          </w:p>
        </w:tc>
        <w:tc>
          <w:tcPr>
            <w:tcW w:w="1068" w:type="dxa"/>
            <w:vAlign w:val="center"/>
          </w:tcPr>
          <w:p w14:paraId="1C4D4AF0" w14:textId="7EE36EA9"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5C409A39" w14:textId="51A3D511" w:rsidR="00E40E44" w:rsidRDefault="00E40E44" w:rsidP="00E40E44">
            <w:pPr>
              <w:jc w:val="center"/>
              <w:rPr>
                <w:rFonts w:ascii="GHEA Grapalat" w:hAnsi="GHEA Grapalat"/>
                <w:sz w:val="20"/>
              </w:rPr>
            </w:pPr>
            <w:r>
              <w:rPr>
                <w:rFonts w:ascii="GHEA Grapalat" w:hAnsi="GHEA Grapalat" w:cs="Calibri"/>
                <w:sz w:val="20"/>
                <w:szCs w:val="18"/>
              </w:rPr>
              <w:t>3</w:t>
            </w:r>
          </w:p>
        </w:tc>
        <w:tc>
          <w:tcPr>
            <w:tcW w:w="1140" w:type="dxa"/>
          </w:tcPr>
          <w:p w14:paraId="35697006" w14:textId="12F11319" w:rsidR="00E40E44" w:rsidRPr="00254D4D" w:rsidRDefault="00E40E44" w:rsidP="00E40E44">
            <w:pPr>
              <w:jc w:val="center"/>
            </w:pPr>
            <w:r w:rsidRPr="00254D4D">
              <w:t>Ք. Երևան, Էրեբունի 12</w:t>
            </w:r>
          </w:p>
        </w:tc>
        <w:tc>
          <w:tcPr>
            <w:tcW w:w="1833" w:type="dxa"/>
          </w:tcPr>
          <w:p w14:paraId="28FB5E90" w14:textId="4576707C"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3FFB44A9" w14:textId="77777777" w:rsidTr="002F746A">
        <w:trPr>
          <w:trHeight w:val="246"/>
        </w:trPr>
        <w:tc>
          <w:tcPr>
            <w:tcW w:w="1371" w:type="dxa"/>
            <w:vAlign w:val="center"/>
          </w:tcPr>
          <w:p w14:paraId="09EDC331" w14:textId="26136D96" w:rsidR="00E40E44" w:rsidRDefault="00E40E44" w:rsidP="00E40E44">
            <w:pPr>
              <w:jc w:val="center"/>
              <w:rPr>
                <w:rFonts w:ascii="GHEA Grapalat" w:hAnsi="GHEA Grapalat"/>
                <w:sz w:val="20"/>
              </w:rPr>
            </w:pPr>
            <w:r>
              <w:rPr>
                <w:rFonts w:ascii="GHEA Grapalat" w:hAnsi="GHEA Grapalat"/>
                <w:sz w:val="16"/>
              </w:rPr>
              <w:t>9</w:t>
            </w:r>
          </w:p>
        </w:tc>
        <w:tc>
          <w:tcPr>
            <w:tcW w:w="1445" w:type="dxa"/>
            <w:tcBorders>
              <w:top w:val="nil"/>
              <w:left w:val="single" w:sz="4" w:space="0" w:color="auto"/>
              <w:bottom w:val="single" w:sz="4" w:space="0" w:color="auto"/>
              <w:right w:val="single" w:sz="4" w:space="0" w:color="auto"/>
            </w:tcBorders>
            <w:shd w:val="clear" w:color="000000" w:fill="FFFFFF"/>
            <w:vAlign w:val="bottom"/>
          </w:tcPr>
          <w:p w14:paraId="0165E7FA" w14:textId="2F0BB1AC" w:rsidR="00E40E44" w:rsidRPr="00DA41AE" w:rsidRDefault="00E40E44" w:rsidP="00E40E44">
            <w:pPr>
              <w:jc w:val="center"/>
              <w:rPr>
                <w:rFonts w:ascii="Calibri" w:hAnsi="Calibri" w:cs="Calibri"/>
                <w:sz w:val="22"/>
                <w:szCs w:val="22"/>
              </w:rPr>
            </w:pPr>
            <w:r>
              <w:rPr>
                <w:rFonts w:ascii="Calibri" w:hAnsi="Calibri" w:cs="Calibri"/>
              </w:rPr>
              <w:t>33141144/4</w:t>
            </w: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3D8105A3" w14:textId="1B8F29D3" w:rsidR="00E40E44" w:rsidRPr="00DA41AE" w:rsidRDefault="00E40E44" w:rsidP="00E40E44">
            <w:pPr>
              <w:jc w:val="center"/>
              <w:rPr>
                <w:rFonts w:ascii="GHEA Grapalat" w:hAnsi="GHEA Grapalat"/>
                <w:sz w:val="20"/>
              </w:rPr>
            </w:pPr>
            <w:r w:rsidRPr="00144E02">
              <w:rPr>
                <w:rFonts w:ascii="GHEA Grapalat" w:hAnsi="GHEA Grapalat" w:cs="Calibri"/>
                <w:color w:val="000000"/>
                <w:sz w:val="20"/>
                <w:szCs w:val="18"/>
              </w:rPr>
              <w:t>Ատոմային աբսորբցիոն սպեկտրոֆոտոմետ</w:t>
            </w:r>
            <w:r w:rsidRPr="00144E02">
              <w:rPr>
                <w:rFonts w:ascii="GHEA Grapalat" w:hAnsi="GHEA Grapalat" w:cs="Calibri"/>
                <w:color w:val="000000"/>
                <w:sz w:val="20"/>
                <w:szCs w:val="18"/>
              </w:rPr>
              <w:lastRenderedPageBreak/>
              <w:t xml:space="preserve">րի </w:t>
            </w:r>
            <w:r>
              <w:rPr>
                <w:rFonts w:ascii="GHEA Grapalat" w:hAnsi="GHEA Grapalat" w:cs="Calibri"/>
                <w:color w:val="000000"/>
                <w:sz w:val="20"/>
                <w:szCs w:val="18"/>
              </w:rPr>
              <w:t>ա</w:t>
            </w:r>
            <w:r w:rsidRPr="007E7A44">
              <w:rPr>
                <w:rFonts w:ascii="GHEA Grapalat" w:hAnsi="GHEA Grapalat" w:cs="Calibri"/>
                <w:color w:val="000000"/>
                <w:sz w:val="20"/>
                <w:szCs w:val="18"/>
              </w:rPr>
              <w:t>վտոմատ նմուշառման համակարգի ասեղ</w:t>
            </w:r>
          </w:p>
        </w:tc>
        <w:tc>
          <w:tcPr>
            <w:tcW w:w="1283" w:type="dxa"/>
            <w:vAlign w:val="center"/>
          </w:tcPr>
          <w:p w14:paraId="19C21150" w14:textId="022E1097" w:rsidR="00E40E44" w:rsidRPr="00AC3574" w:rsidRDefault="00E40E44" w:rsidP="00E40E44">
            <w:pPr>
              <w:jc w:val="both"/>
              <w:rPr>
                <w:rFonts w:ascii="GHEA Grapalat" w:hAnsi="GHEA Grapalat" w:cs="Calibri"/>
                <w:sz w:val="18"/>
                <w:szCs w:val="18"/>
              </w:rPr>
            </w:pPr>
          </w:p>
        </w:tc>
        <w:tc>
          <w:tcPr>
            <w:tcW w:w="2097" w:type="dxa"/>
            <w:vAlign w:val="center"/>
          </w:tcPr>
          <w:p w14:paraId="451EF9DC" w14:textId="20BA1780" w:rsidR="00E40E44" w:rsidRPr="004062F1" w:rsidRDefault="00E40E44" w:rsidP="00E40E44">
            <w:pPr>
              <w:jc w:val="center"/>
              <w:rPr>
                <w:rFonts w:ascii="GHEA Grapalat" w:hAnsi="GHEA Grapalat" w:cs="Calibri"/>
                <w:color w:val="000000" w:themeColor="text1"/>
                <w:sz w:val="18"/>
                <w:lang w:val="hy-AM"/>
              </w:rPr>
            </w:pPr>
            <w:r w:rsidRPr="00CE63E9">
              <w:rPr>
                <w:rFonts w:ascii="GHEA Grapalat" w:hAnsi="GHEA Grapalat"/>
                <w:sz w:val="20"/>
                <w:szCs w:val="20"/>
                <w:lang w:val="hy-AM"/>
              </w:rPr>
              <w:t xml:space="preserve">Thermo Scientific AAS ICE 3000 Ատոմային </w:t>
            </w:r>
            <w:r w:rsidRPr="00CE63E9">
              <w:rPr>
                <w:rFonts w:ascii="GHEA Grapalat" w:hAnsi="GHEA Grapalat"/>
                <w:sz w:val="20"/>
                <w:szCs w:val="20"/>
                <w:lang w:val="hy-AM"/>
              </w:rPr>
              <w:lastRenderedPageBreak/>
              <w:t>աբսորբցիոն սպեկտրոֆոտոմետրի GFS Furnance ավտոմատացված ներարկման համակարգի ասեղ՝ չափսերը 30X5մմ պա</w:t>
            </w:r>
            <w:r>
              <w:rPr>
                <w:rFonts w:ascii="GHEA Grapalat" w:hAnsi="GHEA Grapalat"/>
                <w:sz w:val="20"/>
                <w:szCs w:val="20"/>
                <w:lang w:val="hy-AM"/>
              </w:rPr>
              <w:t>տրաստված բարձր որակի տեֆլոնից 10</w:t>
            </w:r>
            <w:r w:rsidRPr="00CE63E9">
              <w:rPr>
                <w:rFonts w:ascii="GHEA Grapalat" w:hAnsi="GHEA Grapalat"/>
                <w:sz w:val="20"/>
                <w:szCs w:val="20"/>
                <w:lang w:val="hy-AM"/>
              </w:rPr>
              <w:t xml:space="preserve"> հատ</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506457EB" w14:textId="640C26FE"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lastRenderedPageBreak/>
              <w:t>տուփ</w:t>
            </w:r>
          </w:p>
        </w:tc>
        <w:tc>
          <w:tcPr>
            <w:tcW w:w="878" w:type="dxa"/>
          </w:tcPr>
          <w:p w14:paraId="348DBAE6" w14:textId="77777777" w:rsidR="00E40E44" w:rsidRPr="00A71D81" w:rsidRDefault="00E40E44" w:rsidP="00E40E44">
            <w:pPr>
              <w:jc w:val="center"/>
              <w:rPr>
                <w:rFonts w:ascii="GHEA Grapalat" w:hAnsi="GHEA Grapalat"/>
                <w:sz w:val="20"/>
              </w:rPr>
            </w:pPr>
          </w:p>
        </w:tc>
        <w:tc>
          <w:tcPr>
            <w:tcW w:w="1068" w:type="dxa"/>
            <w:vAlign w:val="center"/>
          </w:tcPr>
          <w:p w14:paraId="3C47CBF1" w14:textId="76194A7E"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2967B3D8" w14:textId="1531CC7D" w:rsidR="00E40E44" w:rsidRDefault="00E40E44" w:rsidP="00E40E44">
            <w:pPr>
              <w:jc w:val="center"/>
              <w:rPr>
                <w:rFonts w:ascii="GHEA Grapalat" w:hAnsi="GHEA Grapalat"/>
                <w:sz w:val="20"/>
              </w:rPr>
            </w:pPr>
            <w:r>
              <w:rPr>
                <w:rFonts w:ascii="GHEA Grapalat" w:hAnsi="GHEA Grapalat"/>
                <w:sz w:val="20"/>
                <w:szCs w:val="20"/>
              </w:rPr>
              <w:t>1</w:t>
            </w:r>
          </w:p>
        </w:tc>
        <w:tc>
          <w:tcPr>
            <w:tcW w:w="1140" w:type="dxa"/>
          </w:tcPr>
          <w:p w14:paraId="0A6B3067" w14:textId="6BC62D0C" w:rsidR="00E40E44" w:rsidRPr="00254D4D" w:rsidRDefault="00E40E44" w:rsidP="00E40E44">
            <w:pPr>
              <w:jc w:val="center"/>
            </w:pPr>
            <w:r w:rsidRPr="00254D4D">
              <w:t xml:space="preserve">Ք. Երևան, </w:t>
            </w:r>
            <w:r w:rsidRPr="00254D4D">
              <w:lastRenderedPageBreak/>
              <w:t>Էրեբունի 12</w:t>
            </w:r>
          </w:p>
        </w:tc>
        <w:tc>
          <w:tcPr>
            <w:tcW w:w="1833" w:type="dxa"/>
          </w:tcPr>
          <w:p w14:paraId="4D2C851B" w14:textId="2CBB03B2"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lastRenderedPageBreak/>
              <w:t xml:space="preserve">Ֆինանսական միջոցների առկայության </w:t>
            </w:r>
            <w:r w:rsidRPr="00D13F0B">
              <w:rPr>
                <w:rFonts w:ascii="GHEA Grapalat" w:hAnsi="GHEA Grapalat" w:cs="Calibri"/>
                <w:color w:val="000000"/>
                <w:sz w:val="22"/>
                <w:szCs w:val="22"/>
              </w:rPr>
              <w:lastRenderedPageBreak/>
              <w:t xml:space="preserve">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081D5EF6" w14:textId="77777777" w:rsidTr="002F746A">
        <w:trPr>
          <w:trHeight w:val="246"/>
        </w:trPr>
        <w:tc>
          <w:tcPr>
            <w:tcW w:w="1371" w:type="dxa"/>
            <w:vAlign w:val="center"/>
          </w:tcPr>
          <w:p w14:paraId="367EE541" w14:textId="442692CD" w:rsidR="00E40E44" w:rsidRDefault="00E40E44" w:rsidP="00E40E44">
            <w:pPr>
              <w:jc w:val="center"/>
              <w:rPr>
                <w:rFonts w:ascii="GHEA Grapalat" w:hAnsi="GHEA Grapalat"/>
                <w:sz w:val="20"/>
              </w:rPr>
            </w:pPr>
            <w:r>
              <w:rPr>
                <w:rFonts w:ascii="GHEA Grapalat" w:hAnsi="GHEA Grapalat"/>
                <w:sz w:val="16"/>
              </w:rPr>
              <w:lastRenderedPageBreak/>
              <w:t>10</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117D203C" w14:textId="0B463A80" w:rsidR="00E40E44" w:rsidRDefault="00E40E44" w:rsidP="00E40E44">
            <w:pPr>
              <w:rPr>
                <w:rFonts w:ascii="Calibri" w:hAnsi="Calibri" w:cs="Calibri"/>
              </w:rPr>
            </w:pPr>
            <w:r>
              <w:rPr>
                <w:rFonts w:ascii="Calibri" w:hAnsi="Calibri" w:cs="Calibri"/>
              </w:rPr>
              <w:t>33141100/9</w:t>
            </w:r>
          </w:p>
          <w:p w14:paraId="3D2DC1EF" w14:textId="489081A7"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1F75C711" w14:textId="5E443447" w:rsidR="00E40E44" w:rsidRPr="00DA41AE" w:rsidRDefault="00E40E44" w:rsidP="00E40E44">
            <w:pPr>
              <w:jc w:val="center"/>
              <w:rPr>
                <w:rFonts w:ascii="GHEA Grapalat" w:hAnsi="GHEA Grapalat"/>
                <w:sz w:val="20"/>
              </w:rPr>
            </w:pPr>
            <w:r w:rsidRPr="009B1DA1">
              <w:rPr>
                <w:rFonts w:ascii="GHEA Grapalat" w:hAnsi="GHEA Grapalat" w:cs="Calibri"/>
                <w:color w:val="000000"/>
                <w:sz w:val="20"/>
                <w:szCs w:val="18"/>
                <w:lang w:val="hy-AM"/>
              </w:rPr>
              <w:t>Նմուշառման պարկեր՝ միանգամյա օգտագործման, վակումային փականով</w:t>
            </w:r>
          </w:p>
        </w:tc>
        <w:tc>
          <w:tcPr>
            <w:tcW w:w="1283" w:type="dxa"/>
            <w:vAlign w:val="center"/>
          </w:tcPr>
          <w:p w14:paraId="04629778" w14:textId="3C3F2CCC" w:rsidR="00E40E44" w:rsidRPr="003D28F4" w:rsidRDefault="00E40E44" w:rsidP="00E40E44">
            <w:pPr>
              <w:jc w:val="both"/>
              <w:rPr>
                <w:rFonts w:ascii="GHEA Grapalat" w:hAnsi="GHEA Grapalat" w:cs="Calibri"/>
                <w:sz w:val="18"/>
                <w:szCs w:val="18"/>
              </w:rPr>
            </w:pPr>
          </w:p>
        </w:tc>
        <w:tc>
          <w:tcPr>
            <w:tcW w:w="2097" w:type="dxa"/>
            <w:vAlign w:val="center"/>
          </w:tcPr>
          <w:p w14:paraId="55598439" w14:textId="1E244FDC" w:rsidR="00E40E44" w:rsidRPr="004062F1" w:rsidRDefault="00E40E44" w:rsidP="00E40E44">
            <w:pPr>
              <w:jc w:val="center"/>
              <w:rPr>
                <w:rFonts w:ascii="GHEA Grapalat" w:hAnsi="GHEA Grapalat" w:cs="Calibri"/>
                <w:color w:val="000000" w:themeColor="text1"/>
                <w:sz w:val="18"/>
                <w:lang w:val="hy-AM"/>
              </w:rPr>
            </w:pPr>
            <w:r w:rsidRPr="009B1DA1">
              <w:rPr>
                <w:rFonts w:ascii="GHEA Grapalat" w:hAnsi="GHEA Grapalat" w:cs="Calibri"/>
                <w:color w:val="000000"/>
                <w:sz w:val="20"/>
                <w:szCs w:val="18"/>
                <w:lang w:val="hy-AM"/>
              </w:rPr>
              <w:t>Տարբեր չափսերի թափանցիկ պոլիմերային, վակուումային միանգամյա օգտագործման զիպ փականով պարկեր:</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6632704C" w14:textId="4140D9E8"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t>հատ</w:t>
            </w:r>
          </w:p>
        </w:tc>
        <w:tc>
          <w:tcPr>
            <w:tcW w:w="878" w:type="dxa"/>
          </w:tcPr>
          <w:p w14:paraId="380AFB89" w14:textId="77777777" w:rsidR="00E40E44" w:rsidRPr="00A71D81" w:rsidRDefault="00E40E44" w:rsidP="00E40E44">
            <w:pPr>
              <w:jc w:val="center"/>
              <w:rPr>
                <w:rFonts w:ascii="GHEA Grapalat" w:hAnsi="GHEA Grapalat"/>
                <w:sz w:val="20"/>
              </w:rPr>
            </w:pPr>
          </w:p>
        </w:tc>
        <w:tc>
          <w:tcPr>
            <w:tcW w:w="1068" w:type="dxa"/>
            <w:vAlign w:val="center"/>
          </w:tcPr>
          <w:p w14:paraId="18608E23" w14:textId="434BC2C7"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4B39A69C" w14:textId="327E8CAF" w:rsidR="00E40E44" w:rsidRDefault="00E40E44" w:rsidP="00E40E44">
            <w:pPr>
              <w:jc w:val="center"/>
              <w:rPr>
                <w:rFonts w:ascii="GHEA Grapalat" w:hAnsi="GHEA Grapalat"/>
                <w:sz w:val="20"/>
              </w:rPr>
            </w:pPr>
            <w:r w:rsidRPr="007E7A44">
              <w:rPr>
                <w:rFonts w:ascii="GHEA Grapalat" w:hAnsi="GHEA Grapalat" w:cs="Calibri"/>
                <w:sz w:val="20"/>
                <w:szCs w:val="18"/>
              </w:rPr>
              <w:t>200</w:t>
            </w:r>
          </w:p>
        </w:tc>
        <w:tc>
          <w:tcPr>
            <w:tcW w:w="1140" w:type="dxa"/>
          </w:tcPr>
          <w:p w14:paraId="7DB99CF6" w14:textId="1D899184" w:rsidR="00E40E44" w:rsidRPr="00254D4D" w:rsidRDefault="00E40E44" w:rsidP="00E40E44">
            <w:pPr>
              <w:jc w:val="center"/>
            </w:pPr>
            <w:r w:rsidRPr="00254D4D">
              <w:t>Ք. Երևան, Էրեբունի 12</w:t>
            </w:r>
          </w:p>
        </w:tc>
        <w:tc>
          <w:tcPr>
            <w:tcW w:w="1833" w:type="dxa"/>
          </w:tcPr>
          <w:p w14:paraId="54C797F4" w14:textId="41A0443A"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723436CA" w14:textId="77777777" w:rsidTr="002F746A">
        <w:trPr>
          <w:trHeight w:val="246"/>
        </w:trPr>
        <w:tc>
          <w:tcPr>
            <w:tcW w:w="1371" w:type="dxa"/>
            <w:vAlign w:val="center"/>
          </w:tcPr>
          <w:p w14:paraId="0A06FE45" w14:textId="5D97049E" w:rsidR="00E40E44" w:rsidRDefault="00E40E44" w:rsidP="00E40E44">
            <w:pPr>
              <w:jc w:val="center"/>
              <w:rPr>
                <w:rFonts w:ascii="GHEA Grapalat" w:hAnsi="GHEA Grapalat"/>
                <w:sz w:val="20"/>
              </w:rPr>
            </w:pPr>
            <w:r>
              <w:rPr>
                <w:rFonts w:ascii="GHEA Grapalat" w:hAnsi="GHEA Grapalat"/>
                <w:sz w:val="16"/>
              </w:rPr>
              <w:t>11</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084A4750" w14:textId="77777777" w:rsidR="00E40E44" w:rsidRDefault="00E40E44" w:rsidP="00E40E44">
            <w:pPr>
              <w:rPr>
                <w:rFonts w:ascii="Calibri" w:hAnsi="Calibri" w:cs="Calibri"/>
              </w:rPr>
            </w:pPr>
            <w:r>
              <w:rPr>
                <w:rFonts w:ascii="Calibri" w:hAnsi="Calibri" w:cs="Calibri"/>
              </w:rPr>
              <w:t>33141142</w:t>
            </w:r>
          </w:p>
          <w:p w14:paraId="49555A22" w14:textId="67BF80AD"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6A6FA59D" w14:textId="79968392" w:rsidR="00E40E44" w:rsidRPr="00DA41AE" w:rsidRDefault="00E40E44" w:rsidP="00E40E44">
            <w:pPr>
              <w:jc w:val="center"/>
              <w:rPr>
                <w:rFonts w:ascii="GHEA Grapalat" w:hAnsi="GHEA Grapalat"/>
                <w:sz w:val="20"/>
              </w:rPr>
            </w:pPr>
            <w:r w:rsidRPr="007E7A44">
              <w:rPr>
                <w:rFonts w:ascii="GHEA Grapalat" w:hAnsi="GHEA Grapalat" w:cs="Calibri"/>
                <w:color w:val="000000"/>
                <w:sz w:val="20"/>
                <w:szCs w:val="18"/>
              </w:rPr>
              <w:t>Ներարկիչ միանգամյա օգտագործման</w:t>
            </w:r>
          </w:p>
        </w:tc>
        <w:tc>
          <w:tcPr>
            <w:tcW w:w="1283" w:type="dxa"/>
            <w:vAlign w:val="center"/>
          </w:tcPr>
          <w:p w14:paraId="58315B04" w14:textId="77777777" w:rsidR="00E40E44" w:rsidRPr="003D28F4" w:rsidRDefault="00E40E44" w:rsidP="00E40E44">
            <w:pPr>
              <w:jc w:val="both"/>
              <w:rPr>
                <w:rFonts w:ascii="GHEA Grapalat" w:hAnsi="GHEA Grapalat" w:cs="Calibri"/>
                <w:sz w:val="18"/>
                <w:szCs w:val="18"/>
              </w:rPr>
            </w:pPr>
          </w:p>
        </w:tc>
        <w:tc>
          <w:tcPr>
            <w:tcW w:w="2097" w:type="dxa"/>
            <w:vAlign w:val="center"/>
          </w:tcPr>
          <w:p w14:paraId="787D8044" w14:textId="721873E6" w:rsidR="00E40E44" w:rsidRPr="004062F1" w:rsidRDefault="00E40E44" w:rsidP="00E40E44">
            <w:pPr>
              <w:jc w:val="center"/>
              <w:rPr>
                <w:rFonts w:ascii="GHEA Grapalat" w:hAnsi="GHEA Grapalat" w:cs="Calibri"/>
                <w:color w:val="000000" w:themeColor="text1"/>
                <w:sz w:val="18"/>
                <w:lang w:val="hy-AM"/>
              </w:rPr>
            </w:pPr>
            <w:r w:rsidRPr="007E7A44">
              <w:rPr>
                <w:rFonts w:ascii="GHEA Grapalat" w:hAnsi="GHEA Grapalat" w:cs="Calibri"/>
                <w:color w:val="000000"/>
                <w:sz w:val="20"/>
                <w:szCs w:val="18"/>
              </w:rPr>
              <w:t>Պլա</w:t>
            </w:r>
            <w:r>
              <w:rPr>
                <w:rFonts w:ascii="GHEA Grapalat" w:hAnsi="GHEA Grapalat" w:cs="Calibri"/>
                <w:color w:val="000000"/>
                <w:sz w:val="20"/>
                <w:szCs w:val="18"/>
                <w:lang w:val="hy-AM"/>
              </w:rPr>
              <w:t>ս</w:t>
            </w:r>
            <w:r w:rsidRPr="007E7A44">
              <w:rPr>
                <w:rFonts w:ascii="GHEA Grapalat" w:hAnsi="GHEA Grapalat" w:cs="Calibri"/>
                <w:color w:val="000000"/>
                <w:sz w:val="20"/>
                <w:szCs w:val="18"/>
              </w:rPr>
              <w:t>տիկե ներարկիչ միանգամյա օգտագործման, 5 մլ տարողությամբ</w:t>
            </w:r>
            <w:r w:rsidRPr="00841217">
              <w:rPr>
                <w:rFonts w:ascii="GHEA Grapalat" w:hAnsi="GHEA Grapalat" w:cs="Calibri"/>
                <w:color w:val="000000"/>
                <w:sz w:val="20"/>
                <w:szCs w:val="18"/>
              </w:rPr>
              <w:t>:</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01AEAC6A" w14:textId="6FF467E1" w:rsidR="00E40E44" w:rsidRDefault="00E40E44" w:rsidP="00E40E44">
            <w:pPr>
              <w:jc w:val="center"/>
              <w:rPr>
                <w:rFonts w:ascii="GHEA Grapalat" w:hAnsi="GHEA Grapalat" w:cs="Calibri"/>
                <w:color w:val="000000"/>
                <w:sz w:val="22"/>
                <w:szCs w:val="22"/>
              </w:rPr>
            </w:pPr>
            <w:r w:rsidRPr="007E7A44">
              <w:rPr>
                <w:rFonts w:ascii="GHEA Grapalat" w:hAnsi="GHEA Grapalat" w:cs="Calibri"/>
                <w:color w:val="000000"/>
                <w:sz w:val="20"/>
                <w:szCs w:val="18"/>
              </w:rPr>
              <w:t>հատ</w:t>
            </w:r>
          </w:p>
        </w:tc>
        <w:tc>
          <w:tcPr>
            <w:tcW w:w="878" w:type="dxa"/>
          </w:tcPr>
          <w:p w14:paraId="25190DCA" w14:textId="77777777" w:rsidR="00E40E44" w:rsidRPr="00A71D81" w:rsidRDefault="00E40E44" w:rsidP="00E40E44">
            <w:pPr>
              <w:jc w:val="center"/>
              <w:rPr>
                <w:rFonts w:ascii="GHEA Grapalat" w:hAnsi="GHEA Grapalat"/>
                <w:sz w:val="20"/>
              </w:rPr>
            </w:pPr>
          </w:p>
        </w:tc>
        <w:tc>
          <w:tcPr>
            <w:tcW w:w="1068" w:type="dxa"/>
            <w:vAlign w:val="center"/>
          </w:tcPr>
          <w:p w14:paraId="4D32C976" w14:textId="4C7C21A3"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3067A4DC" w14:textId="3BE7F509" w:rsidR="00E40E44" w:rsidRDefault="00E40E44" w:rsidP="00E40E44">
            <w:pPr>
              <w:jc w:val="center"/>
              <w:rPr>
                <w:rFonts w:ascii="GHEA Grapalat" w:hAnsi="GHEA Grapalat"/>
                <w:sz w:val="20"/>
              </w:rPr>
            </w:pPr>
            <w:r>
              <w:rPr>
                <w:rFonts w:ascii="GHEA Grapalat" w:hAnsi="GHEA Grapalat" w:cs="Calibri"/>
                <w:sz w:val="20"/>
                <w:szCs w:val="18"/>
              </w:rPr>
              <w:t>500</w:t>
            </w:r>
          </w:p>
        </w:tc>
        <w:tc>
          <w:tcPr>
            <w:tcW w:w="1140" w:type="dxa"/>
          </w:tcPr>
          <w:p w14:paraId="132C6278" w14:textId="3C6645A7" w:rsidR="00E40E44" w:rsidRPr="00254D4D" w:rsidRDefault="00E40E44" w:rsidP="00E40E44">
            <w:pPr>
              <w:jc w:val="center"/>
            </w:pPr>
            <w:r w:rsidRPr="00254D4D">
              <w:t>Ք. Երևան, Էրեբունի 12</w:t>
            </w:r>
          </w:p>
        </w:tc>
        <w:tc>
          <w:tcPr>
            <w:tcW w:w="1833" w:type="dxa"/>
          </w:tcPr>
          <w:p w14:paraId="28CA4134" w14:textId="3A8AF6AD"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3071F387" w14:textId="77777777" w:rsidTr="002F746A">
        <w:trPr>
          <w:trHeight w:val="246"/>
        </w:trPr>
        <w:tc>
          <w:tcPr>
            <w:tcW w:w="1371" w:type="dxa"/>
            <w:vAlign w:val="center"/>
          </w:tcPr>
          <w:p w14:paraId="32BF6748" w14:textId="5C7A5BD6" w:rsidR="00E40E44" w:rsidRDefault="00E40E44" w:rsidP="00E40E44">
            <w:pPr>
              <w:jc w:val="center"/>
              <w:rPr>
                <w:rFonts w:ascii="GHEA Grapalat" w:hAnsi="GHEA Grapalat"/>
                <w:sz w:val="20"/>
              </w:rPr>
            </w:pPr>
            <w:r>
              <w:rPr>
                <w:rFonts w:ascii="GHEA Grapalat" w:hAnsi="GHEA Grapalat"/>
                <w:sz w:val="16"/>
              </w:rPr>
              <w:t>12</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249E6D4E" w14:textId="2C53CF3F" w:rsidR="00E40E44" w:rsidRDefault="00E40E44" w:rsidP="00E40E44">
            <w:pPr>
              <w:rPr>
                <w:rFonts w:ascii="Calibri" w:hAnsi="Calibri" w:cs="Calibri"/>
              </w:rPr>
            </w:pPr>
            <w:r>
              <w:rPr>
                <w:rFonts w:ascii="Calibri" w:hAnsi="Calibri" w:cs="Calibri"/>
              </w:rPr>
              <w:t>33191310/3</w:t>
            </w:r>
          </w:p>
          <w:p w14:paraId="73EA076D" w14:textId="4CCFE4DA"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742BCB5E" w14:textId="1E427AF1" w:rsidR="00E40E44" w:rsidRPr="00DA41AE" w:rsidRDefault="00E40E44" w:rsidP="00E40E44">
            <w:pPr>
              <w:jc w:val="center"/>
              <w:rPr>
                <w:rFonts w:ascii="GHEA Grapalat" w:hAnsi="GHEA Grapalat"/>
                <w:sz w:val="20"/>
              </w:rPr>
            </w:pPr>
            <w:r w:rsidRPr="00D8418F">
              <w:rPr>
                <w:rFonts w:ascii="GHEA Grapalat" w:hAnsi="GHEA Grapalat" w:cs="Calibri"/>
                <w:color w:val="000000"/>
                <w:sz w:val="20"/>
                <w:szCs w:val="18"/>
              </w:rPr>
              <w:t>Լաբորատոր տարրա</w:t>
            </w:r>
          </w:p>
        </w:tc>
        <w:tc>
          <w:tcPr>
            <w:tcW w:w="1283" w:type="dxa"/>
            <w:vAlign w:val="center"/>
          </w:tcPr>
          <w:p w14:paraId="4F25CF35" w14:textId="77777777" w:rsidR="00E40E44" w:rsidRPr="003D28F4" w:rsidRDefault="00E40E44" w:rsidP="00E40E44">
            <w:pPr>
              <w:jc w:val="both"/>
              <w:rPr>
                <w:rFonts w:ascii="GHEA Grapalat" w:hAnsi="GHEA Grapalat" w:cs="Calibri"/>
                <w:sz w:val="18"/>
                <w:szCs w:val="18"/>
              </w:rPr>
            </w:pPr>
          </w:p>
        </w:tc>
        <w:tc>
          <w:tcPr>
            <w:tcW w:w="2097" w:type="dxa"/>
            <w:vAlign w:val="center"/>
          </w:tcPr>
          <w:p w14:paraId="788AFA0B" w14:textId="2F233B9D" w:rsidR="00E40E44" w:rsidRPr="004062F1" w:rsidRDefault="00E40E44" w:rsidP="00E40E44">
            <w:pPr>
              <w:jc w:val="center"/>
              <w:rPr>
                <w:rFonts w:ascii="GHEA Grapalat" w:hAnsi="GHEA Grapalat" w:cs="Calibri"/>
                <w:color w:val="000000" w:themeColor="text1"/>
                <w:sz w:val="18"/>
                <w:lang w:val="hy-AM"/>
              </w:rPr>
            </w:pPr>
            <w:r w:rsidRPr="00D8418F">
              <w:rPr>
                <w:rFonts w:ascii="GHEA Grapalat" w:hAnsi="GHEA Grapalat" w:cs="Calibri"/>
                <w:color w:val="000000"/>
                <w:sz w:val="20"/>
                <w:szCs w:val="18"/>
                <w:lang w:val="ru-RU" w:eastAsia="ru-RU"/>
              </w:rPr>
              <w:t>Լաբորատոր տարրա՝ պատրաստված մուգ ապակուց,  պտտվող հերմետիկ կափարիչով, քիմիա և ջերմակայուն , 10</w:t>
            </w:r>
            <w:r w:rsidRPr="00E24353">
              <w:rPr>
                <w:rFonts w:ascii="GHEA Grapalat" w:hAnsi="GHEA Grapalat" w:cs="Calibri"/>
                <w:color w:val="000000"/>
                <w:sz w:val="20"/>
                <w:szCs w:val="18"/>
                <w:lang w:val="ru-RU" w:eastAsia="ru-RU"/>
              </w:rPr>
              <w:t>0</w:t>
            </w:r>
            <w:r w:rsidRPr="00D8418F">
              <w:rPr>
                <w:rFonts w:ascii="GHEA Grapalat" w:hAnsi="GHEA Grapalat" w:cs="Calibri"/>
                <w:color w:val="000000"/>
                <w:sz w:val="20"/>
                <w:szCs w:val="18"/>
                <w:lang w:val="ru-RU" w:eastAsia="ru-RU"/>
              </w:rPr>
              <w:t>մլ</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06A77761" w14:textId="0E421156"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rPr>
              <w:t>հատ</w:t>
            </w:r>
          </w:p>
        </w:tc>
        <w:tc>
          <w:tcPr>
            <w:tcW w:w="878" w:type="dxa"/>
          </w:tcPr>
          <w:p w14:paraId="619B6F9F" w14:textId="77777777" w:rsidR="00E40E44" w:rsidRPr="00A71D81" w:rsidRDefault="00E40E44" w:rsidP="00E40E44">
            <w:pPr>
              <w:jc w:val="center"/>
              <w:rPr>
                <w:rFonts w:ascii="GHEA Grapalat" w:hAnsi="GHEA Grapalat"/>
                <w:sz w:val="20"/>
              </w:rPr>
            </w:pPr>
          </w:p>
        </w:tc>
        <w:tc>
          <w:tcPr>
            <w:tcW w:w="1068" w:type="dxa"/>
            <w:vAlign w:val="center"/>
          </w:tcPr>
          <w:p w14:paraId="2316071F" w14:textId="51233FC8"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1F1BFA5E" w14:textId="4CB01D7B" w:rsidR="00E40E44" w:rsidRDefault="00E40E44" w:rsidP="00E40E44">
            <w:pPr>
              <w:jc w:val="center"/>
              <w:rPr>
                <w:rFonts w:ascii="GHEA Grapalat" w:hAnsi="GHEA Grapalat"/>
                <w:sz w:val="20"/>
              </w:rPr>
            </w:pPr>
            <w:r>
              <w:rPr>
                <w:rFonts w:ascii="GHEA Grapalat" w:hAnsi="GHEA Grapalat" w:cs="Calibri"/>
                <w:color w:val="000000"/>
                <w:sz w:val="20"/>
                <w:szCs w:val="18"/>
              </w:rPr>
              <w:t>20</w:t>
            </w:r>
          </w:p>
        </w:tc>
        <w:tc>
          <w:tcPr>
            <w:tcW w:w="1140" w:type="dxa"/>
          </w:tcPr>
          <w:p w14:paraId="0F60B447" w14:textId="002630FB" w:rsidR="00E40E44" w:rsidRPr="00254D4D" w:rsidRDefault="00E40E44" w:rsidP="00E40E44">
            <w:pPr>
              <w:jc w:val="center"/>
            </w:pPr>
            <w:r w:rsidRPr="00254D4D">
              <w:t>Ք. Երևան, Էրեբունի 12</w:t>
            </w:r>
          </w:p>
        </w:tc>
        <w:tc>
          <w:tcPr>
            <w:tcW w:w="1833" w:type="dxa"/>
          </w:tcPr>
          <w:p w14:paraId="0BF0D041" w14:textId="5431B066"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23D67C75" w14:textId="77777777" w:rsidTr="002F746A">
        <w:trPr>
          <w:trHeight w:val="339"/>
        </w:trPr>
        <w:tc>
          <w:tcPr>
            <w:tcW w:w="1371" w:type="dxa"/>
            <w:tcBorders>
              <w:bottom w:val="single" w:sz="4" w:space="0" w:color="auto"/>
            </w:tcBorders>
            <w:vAlign w:val="center"/>
          </w:tcPr>
          <w:p w14:paraId="4C0691C2" w14:textId="7B381C11" w:rsidR="00E40E44" w:rsidRDefault="00E40E44" w:rsidP="00E40E44">
            <w:pPr>
              <w:jc w:val="center"/>
              <w:rPr>
                <w:rFonts w:ascii="GHEA Grapalat" w:hAnsi="GHEA Grapalat"/>
                <w:sz w:val="20"/>
              </w:rPr>
            </w:pPr>
            <w:r>
              <w:rPr>
                <w:rFonts w:ascii="GHEA Grapalat" w:hAnsi="GHEA Grapalat"/>
                <w:sz w:val="16"/>
              </w:rPr>
              <w:t>13</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6CD40760" w14:textId="5DF2905B" w:rsidR="00E40E44" w:rsidRDefault="00E40E44" w:rsidP="00E40E44">
            <w:pPr>
              <w:rPr>
                <w:rFonts w:ascii="Calibri" w:hAnsi="Calibri" w:cs="Calibri"/>
              </w:rPr>
            </w:pPr>
            <w:r>
              <w:rPr>
                <w:rFonts w:ascii="Calibri" w:hAnsi="Calibri" w:cs="Calibri"/>
              </w:rPr>
              <w:t>33191310/4</w:t>
            </w:r>
          </w:p>
          <w:p w14:paraId="33129FE9" w14:textId="5FB90B3B" w:rsidR="00E40E44" w:rsidRPr="00792C10" w:rsidRDefault="00E40E44" w:rsidP="00E40E44">
            <w:pPr>
              <w:jc w:val="center"/>
              <w:rPr>
                <w:rFonts w:ascii="Calibri" w:hAnsi="Calibri" w:cs="Calibri"/>
                <w:color w:val="000000"/>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6C8D7EB7" w14:textId="77732F9D" w:rsidR="00E40E44" w:rsidRPr="00DA41AE" w:rsidRDefault="00E40E44" w:rsidP="00E40E44">
            <w:pPr>
              <w:jc w:val="center"/>
              <w:rPr>
                <w:rFonts w:ascii="GHEA Grapalat" w:hAnsi="GHEA Grapalat"/>
                <w:sz w:val="20"/>
              </w:rPr>
            </w:pPr>
            <w:r w:rsidRPr="00D8418F">
              <w:rPr>
                <w:rFonts w:ascii="GHEA Grapalat" w:hAnsi="GHEA Grapalat" w:cs="Calibri"/>
                <w:color w:val="000000"/>
                <w:sz w:val="20"/>
                <w:szCs w:val="18"/>
              </w:rPr>
              <w:t>Լաբորատոր տարրա</w:t>
            </w:r>
          </w:p>
        </w:tc>
        <w:tc>
          <w:tcPr>
            <w:tcW w:w="1283" w:type="dxa"/>
            <w:tcBorders>
              <w:bottom w:val="single" w:sz="4" w:space="0" w:color="auto"/>
            </w:tcBorders>
            <w:vAlign w:val="center"/>
          </w:tcPr>
          <w:p w14:paraId="0B4320DA" w14:textId="77777777" w:rsidR="00E40E44" w:rsidRPr="003D28F4" w:rsidRDefault="00E40E44" w:rsidP="00E40E44">
            <w:pPr>
              <w:jc w:val="both"/>
              <w:rPr>
                <w:rFonts w:ascii="GHEA Grapalat" w:hAnsi="GHEA Grapalat" w:cs="Calibri"/>
                <w:sz w:val="18"/>
                <w:szCs w:val="18"/>
              </w:rPr>
            </w:pPr>
          </w:p>
        </w:tc>
        <w:tc>
          <w:tcPr>
            <w:tcW w:w="2097" w:type="dxa"/>
            <w:tcBorders>
              <w:bottom w:val="single" w:sz="4" w:space="0" w:color="auto"/>
            </w:tcBorders>
            <w:vAlign w:val="center"/>
          </w:tcPr>
          <w:p w14:paraId="2950141A" w14:textId="75B2AFA7" w:rsidR="00E40E44" w:rsidRPr="004062F1" w:rsidRDefault="00E40E44" w:rsidP="00E40E44">
            <w:pPr>
              <w:jc w:val="center"/>
              <w:rPr>
                <w:rFonts w:ascii="GHEA Grapalat" w:hAnsi="GHEA Grapalat" w:cs="Calibri"/>
                <w:color w:val="000000" w:themeColor="text1"/>
                <w:sz w:val="18"/>
                <w:lang w:val="hy-AM"/>
              </w:rPr>
            </w:pPr>
            <w:r w:rsidRPr="00D8418F">
              <w:rPr>
                <w:rFonts w:ascii="GHEA Grapalat" w:hAnsi="GHEA Grapalat" w:cs="Calibri"/>
                <w:color w:val="000000"/>
                <w:sz w:val="20"/>
                <w:szCs w:val="18"/>
                <w:lang w:val="ru-RU" w:eastAsia="ru-RU"/>
              </w:rPr>
              <w:t xml:space="preserve">Լաբորատոր տարրա՝ պատրաստված </w:t>
            </w:r>
            <w:r w:rsidRPr="00D8418F">
              <w:rPr>
                <w:rFonts w:ascii="GHEA Grapalat" w:hAnsi="GHEA Grapalat" w:cs="Calibri"/>
                <w:color w:val="000000"/>
                <w:sz w:val="20"/>
                <w:szCs w:val="18"/>
                <w:lang w:val="ru-RU" w:eastAsia="ru-RU"/>
              </w:rPr>
              <w:lastRenderedPageBreak/>
              <w:t>մուգ ապակուց,  պտտվող հերմետիկ կափար</w:t>
            </w:r>
            <w:r>
              <w:rPr>
                <w:rFonts w:ascii="GHEA Grapalat" w:hAnsi="GHEA Grapalat" w:cs="Calibri"/>
                <w:color w:val="000000"/>
                <w:sz w:val="20"/>
                <w:szCs w:val="18"/>
                <w:lang w:val="ru-RU" w:eastAsia="ru-RU"/>
              </w:rPr>
              <w:t>իչով, քիմիա և ջերմակայուն , 5</w:t>
            </w:r>
            <w:r w:rsidRPr="00E24353">
              <w:rPr>
                <w:rFonts w:ascii="GHEA Grapalat" w:hAnsi="GHEA Grapalat" w:cs="Calibri"/>
                <w:color w:val="000000"/>
                <w:sz w:val="20"/>
                <w:szCs w:val="18"/>
                <w:lang w:val="ru-RU" w:eastAsia="ru-RU"/>
              </w:rPr>
              <w:t>0</w:t>
            </w:r>
            <w:r w:rsidRPr="00D8418F">
              <w:rPr>
                <w:rFonts w:ascii="GHEA Grapalat" w:hAnsi="GHEA Grapalat" w:cs="Calibri"/>
                <w:color w:val="000000"/>
                <w:sz w:val="20"/>
                <w:szCs w:val="18"/>
                <w:lang w:val="ru-RU" w:eastAsia="ru-RU"/>
              </w:rPr>
              <w:t>մլ</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001FF92C" w14:textId="179FC79E"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rPr>
              <w:lastRenderedPageBreak/>
              <w:t>հատ</w:t>
            </w:r>
          </w:p>
        </w:tc>
        <w:tc>
          <w:tcPr>
            <w:tcW w:w="878" w:type="dxa"/>
            <w:tcBorders>
              <w:bottom w:val="single" w:sz="4" w:space="0" w:color="auto"/>
            </w:tcBorders>
          </w:tcPr>
          <w:p w14:paraId="65A6CAA6" w14:textId="77777777" w:rsidR="00E40E44" w:rsidRPr="00A71D81" w:rsidRDefault="00E40E44" w:rsidP="00E40E44">
            <w:pPr>
              <w:jc w:val="center"/>
              <w:rPr>
                <w:rFonts w:ascii="GHEA Grapalat" w:hAnsi="GHEA Grapalat"/>
                <w:sz w:val="20"/>
              </w:rPr>
            </w:pPr>
          </w:p>
        </w:tc>
        <w:tc>
          <w:tcPr>
            <w:tcW w:w="1068" w:type="dxa"/>
            <w:tcBorders>
              <w:bottom w:val="single" w:sz="4" w:space="0" w:color="auto"/>
            </w:tcBorders>
            <w:vAlign w:val="center"/>
          </w:tcPr>
          <w:p w14:paraId="4AB92EF4" w14:textId="5052C621"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3D4B170A" w14:textId="1B67CEE7" w:rsidR="00E40E44" w:rsidRDefault="00E40E44" w:rsidP="00E40E44">
            <w:pPr>
              <w:jc w:val="center"/>
              <w:rPr>
                <w:rFonts w:ascii="GHEA Grapalat" w:hAnsi="GHEA Grapalat"/>
                <w:sz w:val="20"/>
              </w:rPr>
            </w:pPr>
            <w:r>
              <w:rPr>
                <w:rFonts w:ascii="GHEA Grapalat" w:hAnsi="GHEA Grapalat" w:cs="Calibri"/>
                <w:color w:val="000000"/>
                <w:sz w:val="20"/>
                <w:szCs w:val="18"/>
              </w:rPr>
              <w:t>20</w:t>
            </w:r>
          </w:p>
        </w:tc>
        <w:tc>
          <w:tcPr>
            <w:tcW w:w="1140" w:type="dxa"/>
            <w:tcBorders>
              <w:bottom w:val="single" w:sz="4" w:space="0" w:color="auto"/>
            </w:tcBorders>
          </w:tcPr>
          <w:p w14:paraId="04BFB0A8" w14:textId="11492122" w:rsidR="00E40E44" w:rsidRPr="00254D4D" w:rsidRDefault="00E40E44" w:rsidP="00E40E44">
            <w:pPr>
              <w:jc w:val="center"/>
            </w:pPr>
            <w:r w:rsidRPr="00254D4D">
              <w:t xml:space="preserve">Ք. Երևան, </w:t>
            </w:r>
            <w:r w:rsidRPr="00254D4D">
              <w:lastRenderedPageBreak/>
              <w:t>Էրեբունի 12</w:t>
            </w:r>
          </w:p>
        </w:tc>
        <w:tc>
          <w:tcPr>
            <w:tcW w:w="1833" w:type="dxa"/>
            <w:tcBorders>
              <w:bottom w:val="single" w:sz="4" w:space="0" w:color="auto"/>
            </w:tcBorders>
          </w:tcPr>
          <w:p w14:paraId="48E8BE39" w14:textId="3D88E2AE"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lastRenderedPageBreak/>
              <w:t xml:space="preserve">Ֆինանսական միջոցների </w:t>
            </w:r>
            <w:r w:rsidRPr="00D13F0B">
              <w:rPr>
                <w:rFonts w:ascii="GHEA Grapalat" w:hAnsi="GHEA Grapalat" w:cs="Calibri"/>
                <w:color w:val="000000"/>
                <w:sz w:val="22"/>
                <w:szCs w:val="22"/>
              </w:rPr>
              <w:lastRenderedPageBreak/>
              <w:t xml:space="preserve">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4D56427B" w14:textId="77777777" w:rsidTr="002F746A">
        <w:tc>
          <w:tcPr>
            <w:tcW w:w="1371" w:type="dxa"/>
            <w:tcBorders>
              <w:top w:val="single" w:sz="4" w:space="0" w:color="auto"/>
            </w:tcBorders>
            <w:vAlign w:val="center"/>
          </w:tcPr>
          <w:p w14:paraId="29E0A05B" w14:textId="1E650FE1" w:rsidR="00E40E44" w:rsidRDefault="00E40E44" w:rsidP="00E40E44">
            <w:pPr>
              <w:jc w:val="center"/>
              <w:rPr>
                <w:rFonts w:ascii="GHEA Grapalat" w:hAnsi="GHEA Grapalat"/>
                <w:sz w:val="16"/>
              </w:rPr>
            </w:pPr>
            <w:r>
              <w:rPr>
                <w:rFonts w:ascii="GHEA Grapalat" w:hAnsi="GHEA Grapalat"/>
                <w:sz w:val="16"/>
              </w:rPr>
              <w:lastRenderedPageBreak/>
              <w:t>14</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1D2BD700" w14:textId="77777777" w:rsidR="00E40E44" w:rsidRDefault="00E40E44" w:rsidP="00E40E44">
            <w:pPr>
              <w:rPr>
                <w:rFonts w:ascii="Calibri" w:hAnsi="Calibri" w:cs="Calibri"/>
              </w:rPr>
            </w:pPr>
            <w:r>
              <w:rPr>
                <w:rFonts w:ascii="Calibri" w:hAnsi="Calibri" w:cs="Calibri"/>
              </w:rPr>
              <w:t>33191310</w:t>
            </w:r>
          </w:p>
          <w:p w14:paraId="29748752" w14:textId="2C076D90" w:rsidR="00E40E44" w:rsidRPr="00DA41AE" w:rsidRDefault="00E40E44" w:rsidP="00E40E44">
            <w:pPr>
              <w:jc w:val="center"/>
              <w:rPr>
                <w:rFonts w:ascii="Calibri" w:hAnsi="Calibri" w:cs="Calibri"/>
                <w:sz w:val="22"/>
                <w:szCs w:val="22"/>
              </w:rPr>
            </w:pPr>
            <w:r>
              <w:rPr>
                <w:rFonts w:ascii="Calibri" w:hAnsi="Calibri" w:cs="Calibri"/>
                <w:sz w:val="22"/>
                <w:szCs w:val="22"/>
              </w:rPr>
              <w:t>/5</w:t>
            </w: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76781A78" w14:textId="18F67F7E" w:rsidR="00E40E44" w:rsidRPr="00DA41AE" w:rsidRDefault="00E40E44" w:rsidP="00E40E44">
            <w:pPr>
              <w:jc w:val="center"/>
              <w:rPr>
                <w:rFonts w:ascii="GHEA Grapalat" w:hAnsi="GHEA Grapalat"/>
                <w:sz w:val="20"/>
              </w:rPr>
            </w:pPr>
            <w:r w:rsidRPr="00D8418F">
              <w:rPr>
                <w:rFonts w:ascii="GHEA Grapalat" w:hAnsi="GHEA Grapalat" w:cs="Calibri"/>
                <w:color w:val="000000"/>
                <w:sz w:val="20"/>
                <w:szCs w:val="18"/>
              </w:rPr>
              <w:t>Լաբորատոր տարրա</w:t>
            </w:r>
          </w:p>
        </w:tc>
        <w:tc>
          <w:tcPr>
            <w:tcW w:w="1283" w:type="dxa"/>
            <w:tcBorders>
              <w:top w:val="single" w:sz="4" w:space="0" w:color="auto"/>
            </w:tcBorders>
            <w:vAlign w:val="center"/>
          </w:tcPr>
          <w:p w14:paraId="789C6AF2" w14:textId="77777777" w:rsidR="00E40E44" w:rsidRPr="003D28F4" w:rsidRDefault="00E40E44" w:rsidP="00E40E44">
            <w:pPr>
              <w:jc w:val="both"/>
              <w:rPr>
                <w:rFonts w:ascii="GHEA Grapalat" w:hAnsi="GHEA Grapalat" w:cs="Calibri"/>
                <w:sz w:val="18"/>
                <w:szCs w:val="18"/>
              </w:rPr>
            </w:pPr>
          </w:p>
        </w:tc>
        <w:tc>
          <w:tcPr>
            <w:tcW w:w="2097" w:type="dxa"/>
            <w:tcBorders>
              <w:top w:val="single" w:sz="4" w:space="0" w:color="auto"/>
            </w:tcBorders>
            <w:vAlign w:val="center"/>
          </w:tcPr>
          <w:p w14:paraId="23BFC1C6" w14:textId="63098DA8" w:rsidR="00E40E44" w:rsidRPr="004062F1" w:rsidRDefault="00E40E44" w:rsidP="00E40E44">
            <w:pPr>
              <w:jc w:val="center"/>
              <w:rPr>
                <w:rFonts w:ascii="GHEA Grapalat" w:hAnsi="GHEA Grapalat" w:cs="Calibri"/>
                <w:color w:val="000000" w:themeColor="text1"/>
                <w:sz w:val="18"/>
                <w:lang w:val="hy-AM"/>
              </w:rPr>
            </w:pPr>
            <w:r w:rsidRPr="00D8418F">
              <w:rPr>
                <w:rFonts w:ascii="GHEA Grapalat" w:hAnsi="GHEA Grapalat" w:cs="Calibri"/>
                <w:color w:val="000000"/>
                <w:sz w:val="20"/>
                <w:szCs w:val="18"/>
                <w:lang w:val="ru-RU" w:eastAsia="ru-RU"/>
              </w:rPr>
              <w:t>Լաբորատոր տարրա՝ պատրաստված մուգ ապակուց,  պտտվող հերմետիկ կափար</w:t>
            </w:r>
            <w:r>
              <w:rPr>
                <w:rFonts w:ascii="GHEA Grapalat" w:hAnsi="GHEA Grapalat" w:cs="Calibri"/>
                <w:color w:val="000000"/>
                <w:sz w:val="20"/>
                <w:szCs w:val="18"/>
                <w:lang w:val="ru-RU" w:eastAsia="ru-RU"/>
              </w:rPr>
              <w:t xml:space="preserve">իչով, քիմիա և ջերմակայուն , </w:t>
            </w:r>
            <w:r w:rsidRPr="00006C21">
              <w:rPr>
                <w:rFonts w:ascii="GHEA Grapalat" w:hAnsi="GHEA Grapalat" w:cs="Calibri"/>
                <w:color w:val="000000"/>
                <w:sz w:val="20"/>
                <w:szCs w:val="18"/>
                <w:lang w:val="ru-RU" w:eastAsia="ru-RU"/>
              </w:rPr>
              <w:t>2</w:t>
            </w:r>
            <w:r>
              <w:rPr>
                <w:rFonts w:ascii="GHEA Grapalat" w:hAnsi="GHEA Grapalat" w:cs="Calibri"/>
                <w:color w:val="000000"/>
                <w:sz w:val="20"/>
                <w:szCs w:val="18"/>
                <w:lang w:val="ru-RU" w:eastAsia="ru-RU"/>
              </w:rPr>
              <w:t>5</w:t>
            </w:r>
            <w:r w:rsidRPr="00E24353">
              <w:rPr>
                <w:rFonts w:ascii="GHEA Grapalat" w:hAnsi="GHEA Grapalat" w:cs="Calibri"/>
                <w:color w:val="000000"/>
                <w:sz w:val="20"/>
                <w:szCs w:val="18"/>
                <w:lang w:val="ru-RU" w:eastAsia="ru-RU"/>
              </w:rPr>
              <w:t>0</w:t>
            </w:r>
            <w:r w:rsidRPr="00D8418F">
              <w:rPr>
                <w:rFonts w:ascii="GHEA Grapalat" w:hAnsi="GHEA Grapalat" w:cs="Calibri"/>
                <w:color w:val="000000"/>
                <w:sz w:val="20"/>
                <w:szCs w:val="18"/>
                <w:lang w:val="ru-RU" w:eastAsia="ru-RU"/>
              </w:rPr>
              <w:t>մլ</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0E798626" w14:textId="67B9B4CA"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rPr>
              <w:t>հատ</w:t>
            </w:r>
          </w:p>
        </w:tc>
        <w:tc>
          <w:tcPr>
            <w:tcW w:w="878" w:type="dxa"/>
            <w:tcBorders>
              <w:top w:val="single" w:sz="4" w:space="0" w:color="auto"/>
            </w:tcBorders>
          </w:tcPr>
          <w:p w14:paraId="671C22A3" w14:textId="77777777" w:rsidR="00E40E44" w:rsidRPr="00A71D81" w:rsidRDefault="00E40E44" w:rsidP="00E40E44">
            <w:pPr>
              <w:jc w:val="center"/>
              <w:rPr>
                <w:rFonts w:ascii="GHEA Grapalat" w:hAnsi="GHEA Grapalat"/>
                <w:sz w:val="20"/>
              </w:rPr>
            </w:pPr>
          </w:p>
        </w:tc>
        <w:tc>
          <w:tcPr>
            <w:tcW w:w="1068" w:type="dxa"/>
            <w:tcBorders>
              <w:top w:val="single" w:sz="4" w:space="0" w:color="auto"/>
            </w:tcBorders>
            <w:vAlign w:val="center"/>
          </w:tcPr>
          <w:p w14:paraId="3D69C851" w14:textId="1287BE1A"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1E36A3FE" w14:textId="787937E0" w:rsidR="00E40E44" w:rsidRDefault="00E40E44" w:rsidP="00E40E44">
            <w:pPr>
              <w:jc w:val="center"/>
              <w:rPr>
                <w:rFonts w:ascii="GHEA Grapalat" w:hAnsi="GHEA Grapalat"/>
                <w:sz w:val="20"/>
              </w:rPr>
            </w:pPr>
            <w:r>
              <w:rPr>
                <w:rFonts w:ascii="GHEA Grapalat" w:hAnsi="GHEA Grapalat" w:cs="Calibri"/>
                <w:color w:val="000000"/>
                <w:sz w:val="20"/>
                <w:szCs w:val="18"/>
              </w:rPr>
              <w:t>5</w:t>
            </w:r>
          </w:p>
        </w:tc>
        <w:tc>
          <w:tcPr>
            <w:tcW w:w="1140" w:type="dxa"/>
            <w:tcBorders>
              <w:top w:val="single" w:sz="4" w:space="0" w:color="auto"/>
            </w:tcBorders>
          </w:tcPr>
          <w:p w14:paraId="313E1593" w14:textId="476CF212" w:rsidR="00E40E44" w:rsidRPr="00254D4D" w:rsidRDefault="00E40E44" w:rsidP="00E40E44">
            <w:pPr>
              <w:jc w:val="center"/>
            </w:pPr>
            <w:r w:rsidRPr="00254D4D">
              <w:t>Ք. Երևան, Էրեբունի 12</w:t>
            </w:r>
          </w:p>
        </w:tc>
        <w:tc>
          <w:tcPr>
            <w:tcW w:w="1833" w:type="dxa"/>
            <w:tcBorders>
              <w:top w:val="single" w:sz="4" w:space="0" w:color="auto"/>
            </w:tcBorders>
          </w:tcPr>
          <w:p w14:paraId="35CE7B20" w14:textId="398F739B"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330DB18D" w14:textId="77777777" w:rsidTr="002F746A">
        <w:trPr>
          <w:trHeight w:val="246"/>
        </w:trPr>
        <w:tc>
          <w:tcPr>
            <w:tcW w:w="1371" w:type="dxa"/>
            <w:vAlign w:val="center"/>
          </w:tcPr>
          <w:p w14:paraId="11DD4177" w14:textId="031A6EEF" w:rsidR="00E40E44" w:rsidRDefault="00E40E44" w:rsidP="00E40E44">
            <w:pPr>
              <w:jc w:val="center"/>
              <w:rPr>
                <w:rFonts w:ascii="GHEA Grapalat" w:hAnsi="GHEA Grapalat"/>
                <w:sz w:val="20"/>
              </w:rPr>
            </w:pPr>
            <w:r>
              <w:rPr>
                <w:rFonts w:ascii="GHEA Grapalat" w:hAnsi="GHEA Grapalat"/>
                <w:sz w:val="16"/>
              </w:rPr>
              <w:t>15</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35E3EED8" w14:textId="6F5C4132" w:rsidR="00E40E44" w:rsidRDefault="00E40E44" w:rsidP="00E40E44">
            <w:pPr>
              <w:rPr>
                <w:rFonts w:ascii="Calibri" w:hAnsi="Calibri" w:cs="Calibri"/>
              </w:rPr>
            </w:pPr>
            <w:r>
              <w:rPr>
                <w:rFonts w:ascii="Calibri" w:hAnsi="Calibri" w:cs="Calibri"/>
              </w:rPr>
              <w:t>33191310/5</w:t>
            </w:r>
          </w:p>
          <w:p w14:paraId="70251FEF" w14:textId="77777777"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5B470C62" w14:textId="4385B627" w:rsidR="00E40E44" w:rsidRPr="00DA41AE" w:rsidRDefault="00E40E44" w:rsidP="00E40E44">
            <w:pPr>
              <w:jc w:val="center"/>
              <w:rPr>
                <w:rFonts w:ascii="GHEA Grapalat" w:hAnsi="GHEA Grapalat"/>
                <w:sz w:val="20"/>
              </w:rPr>
            </w:pPr>
            <w:r w:rsidRPr="00D8418F">
              <w:rPr>
                <w:rFonts w:ascii="GHEA Grapalat" w:hAnsi="GHEA Grapalat" w:cs="Calibri"/>
                <w:color w:val="000000"/>
                <w:sz w:val="20"/>
                <w:szCs w:val="18"/>
              </w:rPr>
              <w:t>Լաբորատոր տարրա</w:t>
            </w:r>
          </w:p>
        </w:tc>
        <w:tc>
          <w:tcPr>
            <w:tcW w:w="1283" w:type="dxa"/>
            <w:vAlign w:val="center"/>
          </w:tcPr>
          <w:p w14:paraId="4FB2EF7B" w14:textId="77777777" w:rsidR="00E40E44" w:rsidRPr="003D28F4" w:rsidRDefault="00E40E44" w:rsidP="00E40E44">
            <w:pPr>
              <w:jc w:val="both"/>
              <w:rPr>
                <w:rFonts w:ascii="GHEA Grapalat" w:hAnsi="GHEA Grapalat" w:cs="Calibri"/>
                <w:sz w:val="18"/>
                <w:szCs w:val="18"/>
              </w:rPr>
            </w:pPr>
          </w:p>
        </w:tc>
        <w:tc>
          <w:tcPr>
            <w:tcW w:w="2097" w:type="dxa"/>
            <w:vAlign w:val="center"/>
          </w:tcPr>
          <w:p w14:paraId="1E9A2065" w14:textId="008C46C5" w:rsidR="00E40E44" w:rsidRPr="004062F1" w:rsidRDefault="00E40E44" w:rsidP="00E40E44">
            <w:pPr>
              <w:jc w:val="center"/>
              <w:rPr>
                <w:rFonts w:ascii="GHEA Grapalat" w:hAnsi="GHEA Grapalat" w:cs="Calibri"/>
                <w:color w:val="000000" w:themeColor="text1"/>
                <w:sz w:val="18"/>
                <w:lang w:val="hy-AM"/>
              </w:rPr>
            </w:pPr>
            <w:r w:rsidRPr="00D8418F">
              <w:rPr>
                <w:rFonts w:ascii="GHEA Grapalat" w:hAnsi="GHEA Grapalat" w:cs="Calibri"/>
                <w:color w:val="000000"/>
                <w:sz w:val="20"/>
                <w:szCs w:val="18"/>
                <w:lang w:val="ru-RU" w:eastAsia="ru-RU"/>
              </w:rPr>
              <w:t>Լաբորատոր տարրա՝ պատրաստված մուգ ապակուց,  պտտվող հերմետիկ կափար</w:t>
            </w:r>
            <w:r>
              <w:rPr>
                <w:rFonts w:ascii="GHEA Grapalat" w:hAnsi="GHEA Grapalat" w:cs="Calibri"/>
                <w:color w:val="000000"/>
                <w:sz w:val="20"/>
                <w:szCs w:val="18"/>
                <w:lang w:val="ru-RU" w:eastAsia="ru-RU"/>
              </w:rPr>
              <w:t>իչով, քիմիա և ջերմակայուն , 5</w:t>
            </w:r>
            <w:r w:rsidRPr="00006C21">
              <w:rPr>
                <w:rFonts w:ascii="GHEA Grapalat" w:hAnsi="GHEA Grapalat" w:cs="Calibri"/>
                <w:color w:val="000000"/>
                <w:sz w:val="20"/>
                <w:szCs w:val="18"/>
                <w:lang w:val="ru-RU" w:eastAsia="ru-RU"/>
              </w:rPr>
              <w:t>0</w:t>
            </w:r>
            <w:r w:rsidRPr="00E24353">
              <w:rPr>
                <w:rFonts w:ascii="GHEA Grapalat" w:hAnsi="GHEA Grapalat" w:cs="Calibri"/>
                <w:color w:val="000000"/>
                <w:sz w:val="20"/>
                <w:szCs w:val="18"/>
                <w:lang w:val="ru-RU" w:eastAsia="ru-RU"/>
              </w:rPr>
              <w:t>0</w:t>
            </w:r>
            <w:r w:rsidRPr="00D8418F">
              <w:rPr>
                <w:rFonts w:ascii="GHEA Grapalat" w:hAnsi="GHEA Grapalat" w:cs="Calibri"/>
                <w:color w:val="000000"/>
                <w:sz w:val="20"/>
                <w:szCs w:val="18"/>
                <w:lang w:val="ru-RU" w:eastAsia="ru-RU"/>
              </w:rPr>
              <w:t>մլ</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19D98CF3" w14:textId="5A5992A8"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rPr>
              <w:t>հատ</w:t>
            </w:r>
          </w:p>
        </w:tc>
        <w:tc>
          <w:tcPr>
            <w:tcW w:w="878" w:type="dxa"/>
          </w:tcPr>
          <w:p w14:paraId="4A00F9FA" w14:textId="77777777" w:rsidR="00E40E44" w:rsidRPr="00A71D81" w:rsidRDefault="00E40E44" w:rsidP="00E40E44">
            <w:pPr>
              <w:jc w:val="center"/>
              <w:rPr>
                <w:rFonts w:ascii="GHEA Grapalat" w:hAnsi="GHEA Grapalat"/>
                <w:sz w:val="20"/>
              </w:rPr>
            </w:pPr>
          </w:p>
        </w:tc>
        <w:tc>
          <w:tcPr>
            <w:tcW w:w="1068" w:type="dxa"/>
            <w:vAlign w:val="center"/>
          </w:tcPr>
          <w:p w14:paraId="2282D266" w14:textId="7C94A450"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0FCE6016" w14:textId="5D6182E9" w:rsidR="00E40E44" w:rsidRDefault="00E40E44" w:rsidP="00E40E44">
            <w:pPr>
              <w:jc w:val="center"/>
              <w:rPr>
                <w:rFonts w:ascii="GHEA Grapalat" w:hAnsi="GHEA Grapalat"/>
                <w:sz w:val="20"/>
              </w:rPr>
            </w:pPr>
            <w:r>
              <w:rPr>
                <w:rFonts w:ascii="GHEA Grapalat" w:hAnsi="GHEA Grapalat" w:cs="Calibri"/>
                <w:color w:val="000000"/>
                <w:sz w:val="20"/>
                <w:szCs w:val="18"/>
              </w:rPr>
              <w:t>5</w:t>
            </w:r>
          </w:p>
        </w:tc>
        <w:tc>
          <w:tcPr>
            <w:tcW w:w="1140" w:type="dxa"/>
          </w:tcPr>
          <w:p w14:paraId="7B48D4FA" w14:textId="4F52DDB2" w:rsidR="00E40E44" w:rsidRPr="00254D4D" w:rsidRDefault="00E40E44" w:rsidP="00E40E44">
            <w:pPr>
              <w:jc w:val="center"/>
            </w:pPr>
            <w:r w:rsidRPr="00254D4D">
              <w:t>Ք. Երևան, Էրեբունի 12</w:t>
            </w:r>
          </w:p>
        </w:tc>
        <w:tc>
          <w:tcPr>
            <w:tcW w:w="1833" w:type="dxa"/>
          </w:tcPr>
          <w:p w14:paraId="341F625F" w14:textId="390FCE15"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33385F69" w14:textId="77777777" w:rsidTr="002F746A">
        <w:trPr>
          <w:trHeight w:val="246"/>
        </w:trPr>
        <w:tc>
          <w:tcPr>
            <w:tcW w:w="1371" w:type="dxa"/>
            <w:vAlign w:val="center"/>
          </w:tcPr>
          <w:p w14:paraId="46AE9508" w14:textId="1E1C1397" w:rsidR="00E40E44" w:rsidRDefault="00E40E44" w:rsidP="00E40E44">
            <w:pPr>
              <w:jc w:val="center"/>
              <w:rPr>
                <w:rFonts w:ascii="GHEA Grapalat" w:hAnsi="GHEA Grapalat"/>
                <w:sz w:val="20"/>
              </w:rPr>
            </w:pPr>
            <w:r>
              <w:rPr>
                <w:rFonts w:ascii="GHEA Grapalat" w:hAnsi="GHEA Grapalat"/>
                <w:sz w:val="16"/>
              </w:rPr>
              <w:t>16</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044EB821" w14:textId="77777777" w:rsidR="00E40E44" w:rsidRDefault="00E40E44" w:rsidP="00E40E44">
            <w:pPr>
              <w:rPr>
                <w:rFonts w:ascii="Calibri" w:hAnsi="Calibri" w:cs="Calibri"/>
              </w:rPr>
            </w:pPr>
            <w:r>
              <w:rPr>
                <w:rFonts w:ascii="Calibri" w:hAnsi="Calibri" w:cs="Calibri"/>
              </w:rPr>
              <w:t>33111210</w:t>
            </w:r>
          </w:p>
          <w:p w14:paraId="32982581" w14:textId="77777777"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11E3984A" w14:textId="7BA9C48A" w:rsidR="00E40E44" w:rsidRPr="00DA41AE" w:rsidRDefault="00E40E44" w:rsidP="00E40E44">
            <w:pPr>
              <w:jc w:val="center"/>
              <w:rPr>
                <w:rFonts w:ascii="GHEA Grapalat" w:hAnsi="GHEA Grapalat"/>
                <w:sz w:val="20"/>
              </w:rPr>
            </w:pPr>
            <w:r>
              <w:rPr>
                <w:rFonts w:ascii="GHEA Grapalat" w:hAnsi="GHEA Grapalat" w:cs="Calibri"/>
                <w:color w:val="000000"/>
                <w:sz w:val="20"/>
                <w:szCs w:val="18"/>
                <w:lang w:val="hy-AM"/>
              </w:rPr>
              <w:t>Տանձիկ</w:t>
            </w:r>
          </w:p>
        </w:tc>
        <w:tc>
          <w:tcPr>
            <w:tcW w:w="1283" w:type="dxa"/>
            <w:vAlign w:val="center"/>
          </w:tcPr>
          <w:p w14:paraId="6355FADD" w14:textId="77777777" w:rsidR="00E40E44" w:rsidRPr="003D28F4" w:rsidRDefault="00E40E44" w:rsidP="00E40E44">
            <w:pPr>
              <w:jc w:val="both"/>
              <w:rPr>
                <w:rFonts w:ascii="GHEA Grapalat" w:hAnsi="GHEA Grapalat" w:cs="Calibri"/>
                <w:sz w:val="18"/>
                <w:szCs w:val="18"/>
              </w:rPr>
            </w:pPr>
          </w:p>
        </w:tc>
        <w:tc>
          <w:tcPr>
            <w:tcW w:w="2097" w:type="dxa"/>
            <w:vAlign w:val="center"/>
          </w:tcPr>
          <w:p w14:paraId="7485E206" w14:textId="208393CA" w:rsidR="00E40E44" w:rsidRPr="004062F1" w:rsidRDefault="00E40E44" w:rsidP="00E40E44">
            <w:pPr>
              <w:jc w:val="center"/>
              <w:rPr>
                <w:rFonts w:ascii="GHEA Grapalat" w:hAnsi="GHEA Grapalat" w:cs="Calibri"/>
                <w:color w:val="000000" w:themeColor="text1"/>
                <w:sz w:val="18"/>
                <w:lang w:val="hy-AM"/>
              </w:rPr>
            </w:pPr>
            <w:r>
              <w:rPr>
                <w:rFonts w:ascii="GHEA Grapalat" w:hAnsi="GHEA Grapalat" w:cs="Calibri"/>
                <w:color w:val="000000"/>
                <w:sz w:val="20"/>
                <w:szCs w:val="18"/>
                <w:lang w:val="hy-AM" w:eastAsia="ru-RU"/>
              </w:rPr>
              <w:t>Լաբորատոր տանձիկ, ռետինե մեծ</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4F3CF60B" w14:textId="395C18BD"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rPr>
              <w:t>հատ</w:t>
            </w:r>
          </w:p>
        </w:tc>
        <w:tc>
          <w:tcPr>
            <w:tcW w:w="878" w:type="dxa"/>
          </w:tcPr>
          <w:p w14:paraId="70B7D331" w14:textId="77777777" w:rsidR="00E40E44" w:rsidRPr="00A71D81" w:rsidRDefault="00E40E44" w:rsidP="00E40E44">
            <w:pPr>
              <w:jc w:val="center"/>
              <w:rPr>
                <w:rFonts w:ascii="GHEA Grapalat" w:hAnsi="GHEA Grapalat"/>
                <w:sz w:val="20"/>
              </w:rPr>
            </w:pPr>
          </w:p>
        </w:tc>
        <w:tc>
          <w:tcPr>
            <w:tcW w:w="1068" w:type="dxa"/>
            <w:vAlign w:val="center"/>
          </w:tcPr>
          <w:p w14:paraId="572DFEC7" w14:textId="6D708C18"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1A93FB6D" w14:textId="00E80C46" w:rsidR="00E40E44" w:rsidRDefault="00E40E44" w:rsidP="00E40E44">
            <w:pPr>
              <w:jc w:val="center"/>
              <w:rPr>
                <w:rFonts w:ascii="GHEA Grapalat" w:hAnsi="GHEA Grapalat"/>
                <w:sz w:val="20"/>
              </w:rPr>
            </w:pPr>
            <w:r>
              <w:rPr>
                <w:rFonts w:ascii="GHEA Grapalat" w:hAnsi="GHEA Grapalat" w:cs="Calibri"/>
                <w:color w:val="000000"/>
                <w:sz w:val="20"/>
                <w:szCs w:val="18"/>
              </w:rPr>
              <w:t>5</w:t>
            </w:r>
          </w:p>
        </w:tc>
        <w:tc>
          <w:tcPr>
            <w:tcW w:w="1140" w:type="dxa"/>
          </w:tcPr>
          <w:p w14:paraId="3A2143FD" w14:textId="2E61BBFE" w:rsidR="00E40E44" w:rsidRPr="00254D4D" w:rsidRDefault="00E40E44" w:rsidP="00E40E44">
            <w:pPr>
              <w:jc w:val="center"/>
            </w:pPr>
            <w:r w:rsidRPr="00254D4D">
              <w:t>Ք. Երևան, Էրեբունի 12</w:t>
            </w:r>
          </w:p>
        </w:tc>
        <w:tc>
          <w:tcPr>
            <w:tcW w:w="1833" w:type="dxa"/>
          </w:tcPr>
          <w:p w14:paraId="293A0E03" w14:textId="7675DA3C"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677BBD99" w14:textId="77777777" w:rsidTr="002F746A">
        <w:trPr>
          <w:trHeight w:val="246"/>
        </w:trPr>
        <w:tc>
          <w:tcPr>
            <w:tcW w:w="1371" w:type="dxa"/>
            <w:vAlign w:val="center"/>
          </w:tcPr>
          <w:p w14:paraId="1A904CD5" w14:textId="3EC38B11" w:rsidR="00E40E44" w:rsidRDefault="00E40E44" w:rsidP="00E40E44">
            <w:pPr>
              <w:jc w:val="center"/>
              <w:rPr>
                <w:rFonts w:ascii="GHEA Grapalat" w:hAnsi="GHEA Grapalat"/>
                <w:sz w:val="20"/>
              </w:rPr>
            </w:pPr>
            <w:r>
              <w:rPr>
                <w:rFonts w:ascii="GHEA Grapalat" w:hAnsi="GHEA Grapalat"/>
                <w:sz w:val="16"/>
              </w:rPr>
              <w:t>17</w:t>
            </w:r>
          </w:p>
        </w:tc>
        <w:tc>
          <w:tcPr>
            <w:tcW w:w="1445" w:type="dxa"/>
            <w:tcBorders>
              <w:top w:val="single" w:sz="4" w:space="0" w:color="auto"/>
              <w:left w:val="single" w:sz="4" w:space="0" w:color="auto"/>
              <w:bottom w:val="single" w:sz="4" w:space="0" w:color="auto"/>
              <w:right w:val="single" w:sz="4" w:space="0" w:color="auto"/>
            </w:tcBorders>
            <w:shd w:val="clear" w:color="000000" w:fill="FFFFFF"/>
            <w:vAlign w:val="center"/>
          </w:tcPr>
          <w:p w14:paraId="5AFA6D6E" w14:textId="77777777" w:rsidR="00E40E44" w:rsidRDefault="00E40E44" w:rsidP="00E40E44">
            <w:pPr>
              <w:rPr>
                <w:rFonts w:ascii="Calibri" w:hAnsi="Calibri" w:cs="Calibri"/>
              </w:rPr>
            </w:pPr>
            <w:r>
              <w:rPr>
                <w:rFonts w:ascii="Calibri" w:hAnsi="Calibri" w:cs="Calibri"/>
              </w:rPr>
              <w:t>33191314</w:t>
            </w:r>
          </w:p>
          <w:p w14:paraId="2CE04605" w14:textId="77777777"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32EB01F6" w14:textId="3AE5E230" w:rsidR="00E40E44" w:rsidRPr="00DA41AE" w:rsidRDefault="00E40E44" w:rsidP="00E40E44">
            <w:pPr>
              <w:jc w:val="center"/>
              <w:rPr>
                <w:rFonts w:ascii="GHEA Grapalat" w:hAnsi="GHEA Grapalat"/>
                <w:sz w:val="20"/>
              </w:rPr>
            </w:pPr>
            <w:r>
              <w:rPr>
                <w:rFonts w:ascii="GHEA Grapalat" w:hAnsi="GHEA Grapalat" w:cs="Calibri"/>
                <w:color w:val="000000"/>
                <w:sz w:val="20"/>
                <w:szCs w:val="18"/>
                <w:lang w:val="hy-AM"/>
              </w:rPr>
              <w:t>Ձագար</w:t>
            </w:r>
          </w:p>
        </w:tc>
        <w:tc>
          <w:tcPr>
            <w:tcW w:w="1283" w:type="dxa"/>
            <w:vAlign w:val="center"/>
          </w:tcPr>
          <w:p w14:paraId="7CB71387" w14:textId="77777777" w:rsidR="00E40E44" w:rsidRPr="003D28F4" w:rsidRDefault="00E40E44" w:rsidP="00E40E44">
            <w:pPr>
              <w:jc w:val="both"/>
              <w:rPr>
                <w:rFonts w:ascii="GHEA Grapalat" w:hAnsi="GHEA Grapalat" w:cs="Calibri"/>
                <w:sz w:val="18"/>
                <w:szCs w:val="18"/>
              </w:rPr>
            </w:pPr>
          </w:p>
        </w:tc>
        <w:tc>
          <w:tcPr>
            <w:tcW w:w="2097" w:type="dxa"/>
            <w:vAlign w:val="center"/>
          </w:tcPr>
          <w:p w14:paraId="16752818" w14:textId="72C963E7" w:rsidR="00E40E44" w:rsidRPr="004062F1" w:rsidRDefault="00E40E44" w:rsidP="00E40E44">
            <w:pPr>
              <w:jc w:val="center"/>
              <w:rPr>
                <w:rFonts w:ascii="GHEA Grapalat" w:hAnsi="GHEA Grapalat" w:cs="Calibri"/>
                <w:color w:val="000000" w:themeColor="text1"/>
                <w:sz w:val="18"/>
                <w:lang w:val="hy-AM"/>
              </w:rPr>
            </w:pPr>
            <w:r>
              <w:rPr>
                <w:rFonts w:ascii="GHEA Grapalat" w:hAnsi="GHEA Grapalat" w:cs="Calibri"/>
                <w:color w:val="000000"/>
                <w:sz w:val="20"/>
                <w:szCs w:val="18"/>
                <w:lang w:val="hy-AM" w:eastAsia="ru-RU"/>
              </w:rPr>
              <w:t xml:space="preserve">Լաբորատոր ձագար ապակյա, տրամագիծը՝ </w:t>
            </w:r>
            <w:r w:rsidRPr="00867DF0">
              <w:rPr>
                <w:rFonts w:ascii="GHEA Grapalat" w:hAnsi="GHEA Grapalat" w:cs="Calibri"/>
                <w:color w:val="000000"/>
                <w:sz w:val="20"/>
                <w:szCs w:val="18"/>
                <w:lang w:val="hy-AM" w:eastAsia="ru-RU"/>
              </w:rPr>
              <w:t>D=150</w:t>
            </w:r>
            <w:r>
              <w:rPr>
                <w:rFonts w:ascii="GHEA Grapalat" w:hAnsi="GHEA Grapalat" w:cs="Calibri"/>
                <w:color w:val="000000"/>
                <w:sz w:val="20"/>
                <w:szCs w:val="18"/>
                <w:lang w:val="hy-AM" w:eastAsia="ru-RU"/>
              </w:rPr>
              <w:t>մմ</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14:paraId="278FD28C" w14:textId="1D2DDF1B"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lang w:val="hy-AM"/>
              </w:rPr>
              <w:t>հատ</w:t>
            </w:r>
          </w:p>
        </w:tc>
        <w:tc>
          <w:tcPr>
            <w:tcW w:w="878" w:type="dxa"/>
          </w:tcPr>
          <w:p w14:paraId="538D16AE" w14:textId="77777777" w:rsidR="00E40E44" w:rsidRPr="00A71D81" w:rsidRDefault="00E40E44" w:rsidP="00E40E44">
            <w:pPr>
              <w:jc w:val="center"/>
              <w:rPr>
                <w:rFonts w:ascii="GHEA Grapalat" w:hAnsi="GHEA Grapalat"/>
                <w:sz w:val="20"/>
              </w:rPr>
            </w:pPr>
          </w:p>
        </w:tc>
        <w:tc>
          <w:tcPr>
            <w:tcW w:w="1068" w:type="dxa"/>
            <w:vAlign w:val="center"/>
          </w:tcPr>
          <w:p w14:paraId="66ABF889" w14:textId="11BB5874" w:rsidR="00E40E44" w:rsidRPr="00A71D81" w:rsidRDefault="00E40E44" w:rsidP="00E40E44">
            <w:pPr>
              <w:jc w:val="center"/>
              <w:rPr>
                <w:rFonts w:ascii="GHEA Grapalat" w:hAnsi="GHEA Grapalat"/>
                <w:sz w:val="20"/>
              </w:rPr>
            </w:pPr>
          </w:p>
        </w:tc>
        <w:tc>
          <w:tcPr>
            <w:tcW w:w="1068" w:type="dxa"/>
            <w:tcBorders>
              <w:top w:val="single" w:sz="4" w:space="0" w:color="auto"/>
              <w:left w:val="single" w:sz="4" w:space="0" w:color="auto"/>
              <w:bottom w:val="single" w:sz="4" w:space="0" w:color="auto"/>
              <w:right w:val="single" w:sz="4" w:space="0" w:color="auto"/>
            </w:tcBorders>
            <w:shd w:val="clear" w:color="000000" w:fill="FFFFFF"/>
            <w:vAlign w:val="center"/>
          </w:tcPr>
          <w:p w14:paraId="6E6A8C1D" w14:textId="612B94EC" w:rsidR="00E40E44" w:rsidRDefault="00E40E44" w:rsidP="00E40E44">
            <w:pPr>
              <w:jc w:val="center"/>
              <w:rPr>
                <w:rFonts w:ascii="GHEA Grapalat" w:hAnsi="GHEA Grapalat"/>
                <w:sz w:val="20"/>
              </w:rPr>
            </w:pPr>
            <w:r>
              <w:rPr>
                <w:rFonts w:ascii="GHEA Grapalat" w:hAnsi="GHEA Grapalat" w:cs="Calibri"/>
                <w:color w:val="000000"/>
                <w:sz w:val="20"/>
                <w:szCs w:val="18"/>
                <w:lang w:val="hy-AM"/>
              </w:rPr>
              <w:t>20</w:t>
            </w:r>
          </w:p>
        </w:tc>
        <w:tc>
          <w:tcPr>
            <w:tcW w:w="1140" w:type="dxa"/>
          </w:tcPr>
          <w:p w14:paraId="088E2767" w14:textId="22421D45" w:rsidR="00E40E44" w:rsidRPr="00254D4D" w:rsidRDefault="00E40E44" w:rsidP="00E40E44">
            <w:pPr>
              <w:jc w:val="center"/>
            </w:pPr>
            <w:r w:rsidRPr="00254D4D">
              <w:t>Ք. Երևան, Էրեբունի 12</w:t>
            </w:r>
          </w:p>
        </w:tc>
        <w:tc>
          <w:tcPr>
            <w:tcW w:w="1833" w:type="dxa"/>
          </w:tcPr>
          <w:p w14:paraId="508A5F6D" w14:textId="5D69A214"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w:t>
            </w:r>
            <w:r>
              <w:rPr>
                <w:rFonts w:ascii="GHEA Grapalat" w:hAnsi="GHEA Grapalat" w:cs="Calibri"/>
                <w:color w:val="000000"/>
                <w:sz w:val="22"/>
                <w:szCs w:val="22"/>
              </w:rPr>
              <w:lastRenderedPageBreak/>
              <w:t>աշխատանքային օրը ներառյալ</w:t>
            </w:r>
          </w:p>
        </w:tc>
      </w:tr>
      <w:tr w:rsidR="00E40E44" w:rsidRPr="00A71D81" w14:paraId="1182698A" w14:textId="77777777" w:rsidTr="002F746A">
        <w:trPr>
          <w:trHeight w:val="246"/>
        </w:trPr>
        <w:tc>
          <w:tcPr>
            <w:tcW w:w="1371" w:type="dxa"/>
            <w:vAlign w:val="center"/>
          </w:tcPr>
          <w:p w14:paraId="5FDFD1B9" w14:textId="064F593C" w:rsidR="00E40E44" w:rsidRDefault="00E40E44" w:rsidP="00E40E44">
            <w:pPr>
              <w:jc w:val="center"/>
              <w:rPr>
                <w:rFonts w:ascii="GHEA Grapalat" w:hAnsi="GHEA Grapalat"/>
                <w:sz w:val="20"/>
              </w:rPr>
            </w:pPr>
            <w:r>
              <w:rPr>
                <w:rFonts w:ascii="GHEA Grapalat" w:hAnsi="GHEA Grapalat"/>
                <w:sz w:val="16"/>
              </w:rPr>
              <w:lastRenderedPageBreak/>
              <w:t>18</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5444EB94" w14:textId="5C7566FB" w:rsidR="00E40E44" w:rsidRDefault="00E40E44" w:rsidP="00E40E44">
            <w:pPr>
              <w:rPr>
                <w:rFonts w:ascii="Calibri" w:hAnsi="Calibri" w:cs="Calibri"/>
              </w:rPr>
            </w:pPr>
            <w:r>
              <w:rPr>
                <w:rFonts w:ascii="Calibri" w:hAnsi="Calibri" w:cs="Calibri"/>
              </w:rPr>
              <w:t>33191310/2</w:t>
            </w:r>
          </w:p>
          <w:p w14:paraId="287DA00B" w14:textId="59CBC000"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767186CE" w14:textId="20230F40" w:rsidR="00E40E44" w:rsidRPr="00DA41AE" w:rsidRDefault="00E40E44" w:rsidP="00E40E44">
            <w:pPr>
              <w:jc w:val="center"/>
              <w:rPr>
                <w:rFonts w:ascii="GHEA Grapalat" w:hAnsi="GHEA Grapalat"/>
                <w:sz w:val="20"/>
              </w:rPr>
            </w:pPr>
            <w:r>
              <w:rPr>
                <w:rFonts w:ascii="GHEA Grapalat" w:hAnsi="GHEA Grapalat" w:cs="Calibri"/>
                <w:color w:val="000000"/>
                <w:sz w:val="20"/>
                <w:szCs w:val="18"/>
                <w:lang w:val="hy-AM"/>
              </w:rPr>
              <w:t>Փորձանոթ</w:t>
            </w:r>
          </w:p>
        </w:tc>
        <w:tc>
          <w:tcPr>
            <w:tcW w:w="1283" w:type="dxa"/>
            <w:vAlign w:val="center"/>
          </w:tcPr>
          <w:p w14:paraId="7C4D919B" w14:textId="77777777" w:rsidR="00E40E44" w:rsidRPr="003D28F4" w:rsidRDefault="00E40E44" w:rsidP="00E40E44">
            <w:pPr>
              <w:jc w:val="both"/>
              <w:rPr>
                <w:rFonts w:ascii="GHEA Grapalat" w:hAnsi="GHEA Grapalat" w:cs="Calibri"/>
                <w:sz w:val="18"/>
                <w:szCs w:val="18"/>
              </w:rPr>
            </w:pPr>
          </w:p>
        </w:tc>
        <w:tc>
          <w:tcPr>
            <w:tcW w:w="2097" w:type="dxa"/>
            <w:vAlign w:val="center"/>
          </w:tcPr>
          <w:p w14:paraId="46D7E26A" w14:textId="330A911D" w:rsidR="00E40E44" w:rsidRPr="004062F1" w:rsidRDefault="00E40E44" w:rsidP="00E40E44">
            <w:pPr>
              <w:jc w:val="center"/>
              <w:rPr>
                <w:rFonts w:ascii="GHEA Grapalat" w:hAnsi="GHEA Grapalat" w:cs="Calibri"/>
                <w:color w:val="000000" w:themeColor="text1"/>
                <w:sz w:val="18"/>
                <w:lang w:val="hy-AM"/>
              </w:rPr>
            </w:pPr>
            <w:r>
              <w:rPr>
                <w:rFonts w:ascii="GHEA Grapalat" w:hAnsi="GHEA Grapalat" w:cs="Calibri"/>
                <w:color w:val="000000"/>
                <w:sz w:val="20"/>
                <w:szCs w:val="18"/>
                <w:lang w:val="hy-AM" w:eastAsia="ru-RU"/>
              </w:rPr>
              <w:t xml:space="preserve">Ապակյա փորձանոթ, կոնաձև, </w:t>
            </w:r>
            <w:r w:rsidRPr="00867DF0">
              <w:rPr>
                <w:rFonts w:ascii="GHEA Grapalat" w:hAnsi="GHEA Grapalat" w:cs="Calibri"/>
                <w:color w:val="000000"/>
                <w:sz w:val="20"/>
                <w:szCs w:val="18"/>
                <w:lang w:val="hy-AM" w:eastAsia="ru-RU"/>
              </w:rPr>
              <w:t>հերմետիկ կափարիչով, քիմիա և ջերմակայուն</w:t>
            </w:r>
            <w:r>
              <w:rPr>
                <w:rFonts w:ascii="GHEA Grapalat" w:hAnsi="GHEA Grapalat" w:cs="Calibri"/>
                <w:color w:val="000000"/>
                <w:sz w:val="20"/>
                <w:szCs w:val="18"/>
                <w:lang w:val="hy-AM" w:eastAsia="ru-RU"/>
              </w:rPr>
              <w:t xml:space="preserve">, </w:t>
            </w:r>
            <w:r w:rsidRPr="00867DF0">
              <w:rPr>
                <w:rFonts w:ascii="GHEA Grapalat" w:hAnsi="GHEA Grapalat" w:cs="Calibri"/>
                <w:color w:val="000000"/>
                <w:sz w:val="20"/>
                <w:szCs w:val="18"/>
                <w:lang w:val="hy-AM" w:eastAsia="ru-RU"/>
              </w:rPr>
              <w:t>500մլ</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6315E721" w14:textId="03D4DD7D"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lang w:val="hy-AM"/>
              </w:rPr>
              <w:t>հատ</w:t>
            </w:r>
          </w:p>
        </w:tc>
        <w:tc>
          <w:tcPr>
            <w:tcW w:w="878" w:type="dxa"/>
          </w:tcPr>
          <w:p w14:paraId="5A50C909" w14:textId="77777777" w:rsidR="00E40E44" w:rsidRPr="00A71D81" w:rsidRDefault="00E40E44" w:rsidP="00E40E44">
            <w:pPr>
              <w:jc w:val="center"/>
              <w:rPr>
                <w:rFonts w:ascii="GHEA Grapalat" w:hAnsi="GHEA Grapalat"/>
                <w:sz w:val="20"/>
              </w:rPr>
            </w:pPr>
          </w:p>
        </w:tc>
        <w:tc>
          <w:tcPr>
            <w:tcW w:w="1068" w:type="dxa"/>
            <w:vAlign w:val="center"/>
          </w:tcPr>
          <w:p w14:paraId="683D3542" w14:textId="5B3D04A0"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0F3120C3" w14:textId="5FFD041D" w:rsidR="00E40E44" w:rsidRDefault="00E40E44" w:rsidP="00E40E44">
            <w:pPr>
              <w:jc w:val="center"/>
              <w:rPr>
                <w:rFonts w:ascii="GHEA Grapalat" w:hAnsi="GHEA Grapalat"/>
                <w:sz w:val="20"/>
              </w:rPr>
            </w:pPr>
            <w:r>
              <w:rPr>
                <w:rFonts w:ascii="GHEA Grapalat" w:hAnsi="GHEA Grapalat" w:cs="Calibri"/>
                <w:color w:val="000000"/>
                <w:sz w:val="20"/>
                <w:szCs w:val="18"/>
                <w:lang w:val="hy-AM"/>
              </w:rPr>
              <w:t>20</w:t>
            </w:r>
          </w:p>
        </w:tc>
        <w:tc>
          <w:tcPr>
            <w:tcW w:w="1140" w:type="dxa"/>
          </w:tcPr>
          <w:p w14:paraId="6AC28F03" w14:textId="387BB414" w:rsidR="00E40E44" w:rsidRPr="00254D4D" w:rsidRDefault="00E40E44" w:rsidP="00E40E44">
            <w:pPr>
              <w:jc w:val="center"/>
            </w:pPr>
            <w:r w:rsidRPr="00254D4D">
              <w:t>Ք. Երևան, Էրեբունի 12</w:t>
            </w:r>
          </w:p>
        </w:tc>
        <w:tc>
          <w:tcPr>
            <w:tcW w:w="1833" w:type="dxa"/>
          </w:tcPr>
          <w:p w14:paraId="44F54C71" w14:textId="7CB842CC"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77687E44" w14:textId="77777777" w:rsidTr="002F746A">
        <w:trPr>
          <w:trHeight w:val="246"/>
        </w:trPr>
        <w:tc>
          <w:tcPr>
            <w:tcW w:w="1371" w:type="dxa"/>
            <w:vAlign w:val="center"/>
          </w:tcPr>
          <w:p w14:paraId="09505DB0" w14:textId="1F5FAB53" w:rsidR="00E40E44" w:rsidRDefault="00E40E44" w:rsidP="00E40E44">
            <w:pPr>
              <w:jc w:val="center"/>
              <w:rPr>
                <w:rFonts w:ascii="GHEA Grapalat" w:hAnsi="GHEA Grapalat"/>
                <w:sz w:val="20"/>
              </w:rPr>
            </w:pPr>
            <w:r>
              <w:rPr>
                <w:rFonts w:ascii="GHEA Grapalat" w:hAnsi="GHEA Grapalat"/>
                <w:sz w:val="16"/>
              </w:rPr>
              <w:t>19</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730E65B4" w14:textId="5B25CAB8" w:rsidR="00E40E44" w:rsidRDefault="00E40E44" w:rsidP="00E40E44">
            <w:pPr>
              <w:rPr>
                <w:rFonts w:ascii="Calibri" w:hAnsi="Calibri" w:cs="Calibri"/>
              </w:rPr>
            </w:pPr>
            <w:r>
              <w:rPr>
                <w:rFonts w:ascii="Calibri" w:hAnsi="Calibri" w:cs="Calibri"/>
              </w:rPr>
              <w:t>33191310/7</w:t>
            </w:r>
          </w:p>
          <w:p w14:paraId="6B26D452" w14:textId="77777777" w:rsidR="00E40E44" w:rsidRPr="00DA41AE" w:rsidRDefault="00E40E44" w:rsidP="00E40E44">
            <w:pPr>
              <w:jc w:val="center"/>
              <w:rPr>
                <w:rFonts w:ascii="Calibri" w:hAnsi="Calibri" w:cs="Calibri"/>
                <w:sz w:val="22"/>
                <w:szCs w:val="22"/>
              </w:rPr>
            </w:pP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4BAC2E25" w14:textId="7C0CCC7C" w:rsidR="00E40E44" w:rsidRPr="00DA41AE" w:rsidRDefault="00E40E44" w:rsidP="00E40E44">
            <w:pPr>
              <w:jc w:val="center"/>
              <w:rPr>
                <w:rFonts w:ascii="GHEA Grapalat" w:hAnsi="GHEA Grapalat"/>
                <w:sz w:val="20"/>
              </w:rPr>
            </w:pPr>
            <w:r>
              <w:rPr>
                <w:rFonts w:ascii="GHEA Grapalat" w:hAnsi="GHEA Grapalat" w:cs="Calibri"/>
                <w:color w:val="000000"/>
                <w:sz w:val="20"/>
                <w:szCs w:val="18"/>
                <w:lang w:val="hy-AM"/>
              </w:rPr>
              <w:t>Լաբորատոր բաժակ</w:t>
            </w:r>
          </w:p>
        </w:tc>
        <w:tc>
          <w:tcPr>
            <w:tcW w:w="1283" w:type="dxa"/>
            <w:vAlign w:val="center"/>
          </w:tcPr>
          <w:p w14:paraId="2773320F" w14:textId="77777777" w:rsidR="00E40E44" w:rsidRPr="003D28F4" w:rsidRDefault="00E40E44" w:rsidP="00E40E44">
            <w:pPr>
              <w:jc w:val="both"/>
              <w:rPr>
                <w:rFonts w:ascii="GHEA Grapalat" w:hAnsi="GHEA Grapalat" w:cs="Calibri"/>
                <w:sz w:val="18"/>
                <w:szCs w:val="18"/>
              </w:rPr>
            </w:pPr>
          </w:p>
        </w:tc>
        <w:tc>
          <w:tcPr>
            <w:tcW w:w="2097" w:type="dxa"/>
            <w:vAlign w:val="center"/>
          </w:tcPr>
          <w:p w14:paraId="09544384" w14:textId="376DCEE4" w:rsidR="00E40E44" w:rsidRPr="004062F1" w:rsidRDefault="00E40E44" w:rsidP="00E40E44">
            <w:pPr>
              <w:jc w:val="center"/>
              <w:rPr>
                <w:rFonts w:ascii="GHEA Grapalat" w:hAnsi="GHEA Grapalat" w:cs="Calibri"/>
                <w:color w:val="000000" w:themeColor="text1"/>
                <w:sz w:val="18"/>
                <w:lang w:val="hy-AM"/>
              </w:rPr>
            </w:pPr>
            <w:r>
              <w:rPr>
                <w:rFonts w:ascii="GHEA Grapalat" w:hAnsi="GHEA Grapalat" w:cs="Calibri"/>
                <w:color w:val="000000"/>
                <w:sz w:val="20"/>
                <w:szCs w:val="18"/>
                <w:lang w:val="hy-AM" w:eastAsia="ru-RU"/>
              </w:rPr>
              <w:t>Ապակյա չափիչ բաժակ, քիմիա և հրա</w:t>
            </w:r>
            <w:r w:rsidRPr="00867DF0">
              <w:rPr>
                <w:rFonts w:ascii="GHEA Grapalat" w:hAnsi="GHEA Grapalat" w:cs="Calibri"/>
                <w:color w:val="000000"/>
                <w:sz w:val="20"/>
                <w:szCs w:val="18"/>
                <w:lang w:val="hy-AM" w:eastAsia="ru-RU"/>
              </w:rPr>
              <w:t>կայուն</w:t>
            </w:r>
            <w:r>
              <w:rPr>
                <w:rFonts w:ascii="GHEA Grapalat" w:hAnsi="GHEA Grapalat" w:cs="Calibri"/>
                <w:color w:val="000000"/>
                <w:sz w:val="20"/>
                <w:szCs w:val="18"/>
                <w:lang w:val="hy-AM" w:eastAsia="ru-RU"/>
              </w:rPr>
              <w:t xml:space="preserve">, </w:t>
            </w:r>
            <w:r w:rsidRPr="00DA0C09">
              <w:rPr>
                <w:rFonts w:ascii="GHEA Grapalat" w:hAnsi="GHEA Grapalat" w:cs="Calibri"/>
                <w:color w:val="000000"/>
                <w:sz w:val="20"/>
                <w:szCs w:val="18"/>
                <w:lang w:val="hy-AM" w:eastAsia="ru-RU"/>
              </w:rPr>
              <w:t>1000</w:t>
            </w:r>
            <w:r w:rsidRPr="00867DF0">
              <w:rPr>
                <w:rFonts w:ascii="GHEA Grapalat" w:hAnsi="GHEA Grapalat" w:cs="Calibri"/>
                <w:color w:val="000000"/>
                <w:sz w:val="20"/>
                <w:szCs w:val="18"/>
                <w:lang w:val="hy-AM" w:eastAsia="ru-RU"/>
              </w:rPr>
              <w:t>մլ</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00AEDF2C" w14:textId="1841AD40"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lang w:val="hy-AM"/>
              </w:rPr>
              <w:t>հատ</w:t>
            </w:r>
          </w:p>
        </w:tc>
        <w:tc>
          <w:tcPr>
            <w:tcW w:w="878" w:type="dxa"/>
          </w:tcPr>
          <w:p w14:paraId="4FB441A6" w14:textId="77777777" w:rsidR="00E40E44" w:rsidRPr="00A71D81" w:rsidRDefault="00E40E44" w:rsidP="00E40E44">
            <w:pPr>
              <w:jc w:val="center"/>
              <w:rPr>
                <w:rFonts w:ascii="GHEA Grapalat" w:hAnsi="GHEA Grapalat"/>
                <w:sz w:val="20"/>
              </w:rPr>
            </w:pPr>
          </w:p>
        </w:tc>
        <w:tc>
          <w:tcPr>
            <w:tcW w:w="1068" w:type="dxa"/>
            <w:vAlign w:val="center"/>
          </w:tcPr>
          <w:p w14:paraId="51474CA7" w14:textId="4EE74797"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375495AF" w14:textId="0893C4CC" w:rsidR="00E40E44" w:rsidRDefault="00E40E44" w:rsidP="00E40E44">
            <w:pPr>
              <w:jc w:val="center"/>
              <w:rPr>
                <w:rFonts w:ascii="GHEA Grapalat" w:hAnsi="GHEA Grapalat"/>
                <w:sz w:val="20"/>
              </w:rPr>
            </w:pPr>
            <w:r>
              <w:rPr>
                <w:rFonts w:ascii="GHEA Grapalat" w:hAnsi="GHEA Grapalat" w:cs="Calibri"/>
                <w:color w:val="000000"/>
                <w:sz w:val="20"/>
                <w:szCs w:val="18"/>
                <w:lang w:val="hy-AM"/>
              </w:rPr>
              <w:t>20</w:t>
            </w:r>
          </w:p>
        </w:tc>
        <w:tc>
          <w:tcPr>
            <w:tcW w:w="1140" w:type="dxa"/>
          </w:tcPr>
          <w:p w14:paraId="42FF2D72" w14:textId="43E77CA7" w:rsidR="00E40E44" w:rsidRPr="00254D4D" w:rsidRDefault="00E40E44" w:rsidP="00E40E44">
            <w:pPr>
              <w:jc w:val="center"/>
            </w:pPr>
            <w:r w:rsidRPr="00254D4D">
              <w:t>Ք. Երևան, Էրեբունի 12</w:t>
            </w:r>
          </w:p>
        </w:tc>
        <w:tc>
          <w:tcPr>
            <w:tcW w:w="1833" w:type="dxa"/>
          </w:tcPr>
          <w:p w14:paraId="527F4435" w14:textId="22A5E5EA"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40E44" w:rsidRPr="00A71D81" w14:paraId="51960DDC" w14:textId="77777777" w:rsidTr="002F746A">
        <w:trPr>
          <w:trHeight w:val="246"/>
        </w:trPr>
        <w:tc>
          <w:tcPr>
            <w:tcW w:w="1371" w:type="dxa"/>
            <w:vAlign w:val="center"/>
          </w:tcPr>
          <w:p w14:paraId="65CC163E" w14:textId="76742EA8" w:rsidR="00E40E44" w:rsidRDefault="00E40E44" w:rsidP="00E40E44">
            <w:pPr>
              <w:jc w:val="center"/>
              <w:rPr>
                <w:rFonts w:ascii="GHEA Grapalat" w:hAnsi="GHEA Grapalat"/>
                <w:sz w:val="20"/>
              </w:rPr>
            </w:pPr>
            <w:r>
              <w:rPr>
                <w:rFonts w:ascii="GHEA Grapalat" w:hAnsi="GHEA Grapalat"/>
                <w:sz w:val="16"/>
              </w:rPr>
              <w:t>20</w:t>
            </w:r>
          </w:p>
        </w:tc>
        <w:tc>
          <w:tcPr>
            <w:tcW w:w="1445" w:type="dxa"/>
            <w:tcBorders>
              <w:top w:val="nil"/>
              <w:left w:val="single" w:sz="4" w:space="0" w:color="auto"/>
              <w:bottom w:val="single" w:sz="4" w:space="0" w:color="auto"/>
              <w:right w:val="single" w:sz="4" w:space="0" w:color="auto"/>
            </w:tcBorders>
            <w:shd w:val="clear" w:color="000000" w:fill="FFFFFF"/>
            <w:vAlign w:val="center"/>
          </w:tcPr>
          <w:p w14:paraId="617E394A" w14:textId="4891C9D2" w:rsidR="00E40E44" w:rsidRPr="00792C10" w:rsidRDefault="00E40E44" w:rsidP="00E40E44">
            <w:pPr>
              <w:jc w:val="center"/>
              <w:rPr>
                <w:rFonts w:ascii="Calibri" w:hAnsi="Calibri" w:cs="Calibri"/>
                <w:color w:val="000000"/>
                <w:sz w:val="22"/>
                <w:szCs w:val="22"/>
              </w:rPr>
            </w:pPr>
            <w:r w:rsidRPr="00E265F1">
              <w:rPr>
                <w:rFonts w:ascii="GHEA Grapalat" w:hAnsi="GHEA Grapalat" w:cs="Calibri"/>
                <w:color w:val="000000"/>
                <w:sz w:val="20"/>
                <w:szCs w:val="18"/>
                <w:lang w:val="hy-AM"/>
              </w:rPr>
              <w:t>39299100</w:t>
            </w:r>
          </w:p>
        </w:tc>
        <w:tc>
          <w:tcPr>
            <w:tcW w:w="2097" w:type="dxa"/>
            <w:tcBorders>
              <w:top w:val="single" w:sz="4" w:space="0" w:color="auto"/>
              <w:left w:val="single" w:sz="4" w:space="0" w:color="auto"/>
              <w:bottom w:val="single" w:sz="4" w:space="0" w:color="auto"/>
              <w:right w:val="single" w:sz="4" w:space="0" w:color="auto"/>
            </w:tcBorders>
            <w:shd w:val="clear" w:color="000000" w:fill="FFFFFF"/>
            <w:vAlign w:val="center"/>
          </w:tcPr>
          <w:p w14:paraId="4268B3E2" w14:textId="1C9D42E0" w:rsidR="00E40E44" w:rsidRPr="00E265F1" w:rsidRDefault="00E40E44" w:rsidP="00E40E44">
            <w:pPr>
              <w:jc w:val="center"/>
              <w:rPr>
                <w:rFonts w:ascii="GHEA Grapalat" w:hAnsi="GHEA Grapalat"/>
                <w:sz w:val="20"/>
              </w:rPr>
            </w:pPr>
            <w:r>
              <w:rPr>
                <w:rFonts w:ascii="GHEA Grapalat" w:hAnsi="GHEA Grapalat" w:cs="Calibri"/>
                <w:color w:val="000000"/>
                <w:sz w:val="20"/>
                <w:szCs w:val="18"/>
              </w:rPr>
              <w:t>Արտադրանք ապակուց</w:t>
            </w:r>
          </w:p>
        </w:tc>
        <w:tc>
          <w:tcPr>
            <w:tcW w:w="1283" w:type="dxa"/>
            <w:vAlign w:val="center"/>
          </w:tcPr>
          <w:p w14:paraId="45C9C370" w14:textId="77777777" w:rsidR="00E40E44" w:rsidRPr="003D28F4" w:rsidRDefault="00E40E44" w:rsidP="00E40E44">
            <w:pPr>
              <w:jc w:val="both"/>
              <w:rPr>
                <w:rFonts w:ascii="GHEA Grapalat" w:hAnsi="GHEA Grapalat" w:cs="Calibri"/>
                <w:sz w:val="18"/>
                <w:szCs w:val="18"/>
              </w:rPr>
            </w:pPr>
          </w:p>
        </w:tc>
        <w:tc>
          <w:tcPr>
            <w:tcW w:w="2097" w:type="dxa"/>
            <w:vAlign w:val="center"/>
          </w:tcPr>
          <w:p w14:paraId="685B6D76" w14:textId="0AA6D401" w:rsidR="00E40E44" w:rsidRPr="004062F1" w:rsidRDefault="00E40E44" w:rsidP="00E40E44">
            <w:pPr>
              <w:jc w:val="center"/>
              <w:rPr>
                <w:rFonts w:ascii="GHEA Grapalat" w:hAnsi="GHEA Grapalat" w:cs="Calibri"/>
                <w:color w:val="000000" w:themeColor="text1"/>
                <w:sz w:val="18"/>
                <w:lang w:val="hy-AM"/>
              </w:rPr>
            </w:pPr>
            <w:r>
              <w:rPr>
                <w:rFonts w:ascii="GHEA Grapalat" w:hAnsi="GHEA Grapalat" w:cs="Calibri"/>
                <w:color w:val="000000"/>
                <w:sz w:val="20"/>
                <w:szCs w:val="18"/>
                <w:lang w:val="hy-AM" w:eastAsia="ru-RU"/>
              </w:rPr>
              <w:t xml:space="preserve">Լաբորատոր ապակյա երկար ձողիկներ </w:t>
            </w:r>
            <w:r w:rsidRPr="00DA0C09">
              <w:rPr>
                <w:rFonts w:ascii="GHEA Grapalat" w:hAnsi="GHEA Grapalat" w:cs="Calibri"/>
                <w:color w:val="000000"/>
                <w:sz w:val="20"/>
                <w:szCs w:val="18"/>
                <w:lang w:val="hy-AM" w:eastAsia="ru-RU"/>
              </w:rPr>
              <w:t>D=5մմ</w:t>
            </w:r>
            <w:r>
              <w:rPr>
                <w:rFonts w:ascii="GHEA Grapalat" w:hAnsi="GHEA Grapalat" w:cs="Calibri"/>
                <w:color w:val="000000"/>
                <w:sz w:val="20"/>
                <w:szCs w:val="18"/>
                <w:lang w:val="hy-AM" w:eastAsia="ru-RU"/>
              </w:rPr>
              <w:t xml:space="preserve">, երկարությունը </w:t>
            </w:r>
            <w:r w:rsidRPr="00DA0C09">
              <w:rPr>
                <w:rFonts w:ascii="GHEA Grapalat" w:hAnsi="GHEA Grapalat" w:cs="Calibri"/>
                <w:color w:val="000000"/>
                <w:sz w:val="20"/>
                <w:szCs w:val="18"/>
                <w:lang w:val="hy-AM" w:eastAsia="ru-RU"/>
              </w:rPr>
              <w:t xml:space="preserve">200մմ </w:t>
            </w:r>
          </w:p>
        </w:tc>
        <w:tc>
          <w:tcPr>
            <w:tcW w:w="917" w:type="dxa"/>
            <w:tcBorders>
              <w:top w:val="nil"/>
              <w:left w:val="single" w:sz="4" w:space="0" w:color="auto"/>
              <w:bottom w:val="single" w:sz="4" w:space="0" w:color="auto"/>
              <w:right w:val="single" w:sz="4" w:space="0" w:color="auto"/>
            </w:tcBorders>
            <w:shd w:val="clear" w:color="000000" w:fill="FFFFFF"/>
            <w:vAlign w:val="center"/>
          </w:tcPr>
          <w:p w14:paraId="1683368A" w14:textId="2AA02381" w:rsidR="00E40E44" w:rsidRDefault="00E40E44" w:rsidP="00E40E44">
            <w:pPr>
              <w:jc w:val="center"/>
              <w:rPr>
                <w:rFonts w:ascii="GHEA Grapalat" w:hAnsi="GHEA Grapalat" w:cs="Calibri"/>
                <w:color w:val="000000"/>
                <w:sz w:val="22"/>
                <w:szCs w:val="22"/>
              </w:rPr>
            </w:pPr>
            <w:r>
              <w:rPr>
                <w:rFonts w:ascii="GHEA Grapalat" w:hAnsi="GHEA Grapalat" w:cs="Calibri"/>
                <w:color w:val="000000"/>
                <w:sz w:val="20"/>
                <w:szCs w:val="18"/>
                <w:lang w:val="hy-AM"/>
              </w:rPr>
              <w:t>հատ</w:t>
            </w:r>
          </w:p>
        </w:tc>
        <w:tc>
          <w:tcPr>
            <w:tcW w:w="878" w:type="dxa"/>
          </w:tcPr>
          <w:p w14:paraId="42D00A79" w14:textId="77777777" w:rsidR="00E40E44" w:rsidRPr="00A71D81" w:rsidRDefault="00E40E44" w:rsidP="00E40E44">
            <w:pPr>
              <w:jc w:val="center"/>
              <w:rPr>
                <w:rFonts w:ascii="GHEA Grapalat" w:hAnsi="GHEA Grapalat"/>
                <w:sz w:val="20"/>
              </w:rPr>
            </w:pPr>
          </w:p>
        </w:tc>
        <w:tc>
          <w:tcPr>
            <w:tcW w:w="1068" w:type="dxa"/>
            <w:vAlign w:val="center"/>
          </w:tcPr>
          <w:p w14:paraId="422EA297" w14:textId="19B2410D" w:rsidR="00E40E44" w:rsidRPr="00A71D81" w:rsidRDefault="00E40E44" w:rsidP="00E40E44">
            <w:pPr>
              <w:jc w:val="center"/>
              <w:rPr>
                <w:rFonts w:ascii="GHEA Grapalat" w:hAnsi="GHEA Grapalat"/>
                <w:sz w:val="20"/>
              </w:rPr>
            </w:pPr>
          </w:p>
        </w:tc>
        <w:tc>
          <w:tcPr>
            <w:tcW w:w="1068" w:type="dxa"/>
            <w:tcBorders>
              <w:top w:val="nil"/>
              <w:left w:val="single" w:sz="4" w:space="0" w:color="auto"/>
              <w:bottom w:val="single" w:sz="4" w:space="0" w:color="auto"/>
              <w:right w:val="single" w:sz="4" w:space="0" w:color="auto"/>
            </w:tcBorders>
            <w:shd w:val="clear" w:color="000000" w:fill="FFFFFF"/>
            <w:vAlign w:val="center"/>
          </w:tcPr>
          <w:p w14:paraId="12206482" w14:textId="27F18E0B" w:rsidR="00E40E44" w:rsidRDefault="00E40E44" w:rsidP="00E40E44">
            <w:pPr>
              <w:jc w:val="center"/>
              <w:rPr>
                <w:rFonts w:ascii="GHEA Grapalat" w:hAnsi="GHEA Grapalat"/>
                <w:sz w:val="20"/>
              </w:rPr>
            </w:pPr>
            <w:r>
              <w:rPr>
                <w:rFonts w:ascii="GHEA Grapalat" w:hAnsi="GHEA Grapalat" w:cs="Calibri"/>
                <w:color w:val="000000"/>
                <w:sz w:val="20"/>
                <w:szCs w:val="18"/>
                <w:lang w:val="hy-AM"/>
              </w:rPr>
              <w:t>50</w:t>
            </w:r>
          </w:p>
        </w:tc>
        <w:tc>
          <w:tcPr>
            <w:tcW w:w="1140" w:type="dxa"/>
          </w:tcPr>
          <w:p w14:paraId="7FBC870B" w14:textId="51721447" w:rsidR="00E40E44" w:rsidRPr="00254D4D" w:rsidRDefault="00E40E44" w:rsidP="00E40E44">
            <w:pPr>
              <w:jc w:val="center"/>
            </w:pPr>
            <w:r w:rsidRPr="00254D4D">
              <w:t>Ք. Երևան, Էրեբունի 12</w:t>
            </w:r>
          </w:p>
        </w:tc>
        <w:tc>
          <w:tcPr>
            <w:tcW w:w="1833" w:type="dxa"/>
          </w:tcPr>
          <w:p w14:paraId="7E95BD8F" w14:textId="2080D291" w:rsidR="00E40E44" w:rsidRPr="00D13F0B" w:rsidRDefault="00E40E44" w:rsidP="00E40E44">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bl>
    <w:p w14:paraId="56054FC4" w14:textId="55DA0959" w:rsidR="00071D1C" w:rsidRDefault="00071D1C" w:rsidP="00EF3662">
      <w:pPr>
        <w:jc w:val="both"/>
        <w:rPr>
          <w:rFonts w:ascii="GHEA Grapalat" w:hAnsi="GHEA Grapalat"/>
          <w:sz w:val="20"/>
        </w:rPr>
      </w:pPr>
    </w:p>
    <w:p w14:paraId="28A57CD1" w14:textId="77777777" w:rsidR="00DA41AE" w:rsidRPr="00A71D81" w:rsidRDefault="00DA41AE" w:rsidP="00EF3662">
      <w:pPr>
        <w:jc w:val="both"/>
        <w:rPr>
          <w:rFonts w:ascii="GHEA Grapalat" w:hAnsi="GHEA Grapalat"/>
          <w:sz w:val="20"/>
        </w:rPr>
      </w:pPr>
    </w:p>
    <w:p w14:paraId="3721B350" w14:textId="77777777" w:rsidR="00A10328" w:rsidRPr="00416E9D" w:rsidRDefault="00A10328" w:rsidP="00A10328">
      <w:pPr>
        <w:pStyle w:val="NormalWeb"/>
        <w:shd w:val="clear" w:color="auto" w:fill="FFFFFF"/>
        <w:spacing w:before="0" w:beforeAutospacing="0" w:after="0" w:afterAutospacing="0"/>
        <w:ind w:right="570" w:firstLine="360"/>
        <w:jc w:val="both"/>
        <w:rPr>
          <w:rFonts w:ascii="GHEA Grapalat" w:hAnsi="GHEA Grapalat"/>
          <w:b/>
          <w:bCs/>
          <w:i/>
          <w:iCs/>
          <w:sz w:val="20"/>
          <w:szCs w:val="20"/>
          <w:lang w:val="pt-BR"/>
        </w:rPr>
      </w:pPr>
      <w:r w:rsidRPr="00416E9D">
        <w:rPr>
          <w:rFonts w:ascii="GHEA Grapalat" w:hAnsi="GHEA Grapalat"/>
          <w:b/>
          <w:bCs/>
          <w:i/>
          <w:iCs/>
          <w:sz w:val="20"/>
          <w:szCs w:val="20"/>
          <w:lang w:val="pt-BR"/>
        </w:rPr>
        <w:t>«Գնումների մասին ՀՀ օրենքի 13-րդ հոդվածի 5-րդ մասով նախատեսված ցանկացած հղման դեպքում կիրառելի է «կամ համարժեքը արտահայտությունը:</w:t>
      </w:r>
    </w:p>
    <w:p w14:paraId="6B16304C" w14:textId="77777777" w:rsidR="002A3BC9" w:rsidRDefault="00A10328" w:rsidP="002A3BC9">
      <w:pPr>
        <w:pStyle w:val="NormalWeb"/>
        <w:shd w:val="clear" w:color="auto" w:fill="FFFFFF"/>
        <w:ind w:right="570" w:firstLine="360"/>
        <w:jc w:val="both"/>
        <w:rPr>
          <w:rFonts w:ascii="Calibri" w:hAnsi="Calibri" w:cs="Calibri"/>
          <w:b/>
          <w:bCs/>
          <w:i/>
          <w:iCs/>
          <w:sz w:val="20"/>
          <w:szCs w:val="20"/>
          <w:lang w:val="pt-BR"/>
        </w:rPr>
      </w:pPr>
      <w:r w:rsidRPr="00416E9D">
        <w:rPr>
          <w:rFonts w:ascii="Calibri" w:hAnsi="Calibri" w:cs="Calibri"/>
          <w:b/>
          <w:bCs/>
          <w:i/>
          <w:iCs/>
          <w:sz w:val="20"/>
          <w:szCs w:val="20"/>
          <w:lang w:val="pt-BR"/>
        </w:rPr>
        <w:t> </w:t>
      </w:r>
      <w:r w:rsidR="002A3BC9" w:rsidRPr="002A3BC9">
        <w:rPr>
          <w:rFonts w:ascii="Calibri" w:hAnsi="Calibri" w:cs="Calibri"/>
          <w:b/>
          <w:bCs/>
          <w:i/>
          <w:iCs/>
          <w:sz w:val="20"/>
          <w:szCs w:val="20"/>
          <w:lang w:val="pt-BR"/>
        </w:rPr>
        <w:t xml:space="preserve">Պիտանելիության ժամկետը ոչ պակաս քան 70 տոկոս ընդհանուր ժամկետի </w:t>
      </w:r>
    </w:p>
    <w:p w14:paraId="56E12344" w14:textId="77777777" w:rsidR="00A10328" w:rsidRPr="00416E9D" w:rsidRDefault="00A10328" w:rsidP="00A10328">
      <w:pPr>
        <w:pStyle w:val="NormalWeb"/>
        <w:shd w:val="clear" w:color="auto" w:fill="FFFFFF"/>
        <w:spacing w:before="0" w:beforeAutospacing="0" w:after="0" w:afterAutospacing="0"/>
        <w:ind w:right="570" w:firstLine="360"/>
        <w:jc w:val="both"/>
        <w:rPr>
          <w:rFonts w:ascii="GHEA Grapalat" w:hAnsi="GHEA Grapalat"/>
          <w:b/>
          <w:bCs/>
          <w:i/>
          <w:iCs/>
          <w:sz w:val="20"/>
          <w:szCs w:val="20"/>
          <w:lang w:val="pt-BR"/>
        </w:rPr>
      </w:pPr>
      <w:r w:rsidRPr="00416E9D">
        <w:rPr>
          <w:rFonts w:ascii="Calibri" w:hAnsi="Calibri" w:cs="Calibri"/>
          <w:b/>
          <w:bCs/>
          <w:i/>
          <w:iCs/>
          <w:sz w:val="20"/>
          <w:szCs w:val="20"/>
          <w:lang w:val="pt-BR"/>
        </w:rPr>
        <w:t> </w:t>
      </w:r>
      <w:r w:rsidRPr="00416E9D">
        <w:rPr>
          <w:rFonts w:ascii="GHEA Grapalat" w:hAnsi="GHEA Grapalat"/>
          <w:b/>
          <w:bCs/>
          <w:i/>
          <w:iCs/>
          <w:sz w:val="20"/>
          <w:szCs w:val="20"/>
          <w:lang w:val="pt-BR"/>
        </w:rPr>
        <w:t>**</w:t>
      </w:r>
      <w:r w:rsidRPr="00416E9D">
        <w:rPr>
          <w:rFonts w:ascii="GHEA Grapalat" w:hAnsi="GHEA Grapalat" w:cs="GHEA Grapalat"/>
          <w:b/>
          <w:bCs/>
          <w:i/>
          <w:iCs/>
          <w:sz w:val="20"/>
          <w:szCs w:val="20"/>
          <w:lang w:val="pt-BR"/>
        </w:rPr>
        <w:t>Ապրանքների</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տեղափոխումն</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ու</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բեռնաթափումն</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իրակա</w:t>
      </w:r>
      <w:r w:rsidRPr="00416E9D">
        <w:rPr>
          <w:rFonts w:ascii="GHEA Grapalat" w:hAnsi="GHEA Grapalat"/>
          <w:b/>
          <w:bCs/>
          <w:i/>
          <w:iCs/>
          <w:sz w:val="20"/>
          <w:szCs w:val="20"/>
          <w:lang w:val="pt-BR"/>
        </w:rPr>
        <w:t>նացնում է Վաճառողը՝ նախապես Գնորդի հետ համաձայնեցնելով մատակարարման կոնկրետ hասցեն:</w:t>
      </w: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75CC19F4" w:rsidR="00F978C6" w:rsidRPr="00A71D81" w:rsidRDefault="00071D1C" w:rsidP="00F978C6">
      <w:pPr>
        <w:jc w:val="both"/>
        <w:rPr>
          <w:rFonts w:ascii="GHEA Grapalat" w:hAnsi="GHEA Grapalat" w:cs="Sylfaen"/>
          <w:i/>
          <w:sz w:val="18"/>
          <w:szCs w:val="18"/>
          <w:lang w:val="pt-BR"/>
        </w:rPr>
      </w:pPr>
      <w:r w:rsidRPr="00A71D81">
        <w:rPr>
          <w:rFonts w:ascii="GHEA Grapalat" w:hAnsi="GHEA Grapalat"/>
          <w:sz w:val="20"/>
        </w:rPr>
        <w:t xml:space="preserve"> </w:t>
      </w:r>
    </w:p>
    <w:p w14:paraId="2EAF0F50" w14:textId="03B4EA85" w:rsidR="00700C81" w:rsidRPr="00A71D81" w:rsidRDefault="00700C81" w:rsidP="00EF3662">
      <w:pPr>
        <w:jc w:val="both"/>
        <w:rPr>
          <w:rFonts w:ascii="GHEA Grapalat" w:hAnsi="GHEA Grapalat"/>
          <w:sz w:val="20"/>
          <w:lang w:val="pt-BR"/>
        </w:rPr>
      </w:pPr>
      <w:r w:rsidRPr="00A71D81">
        <w:rPr>
          <w:rFonts w:ascii="GHEA Grapalat" w:hAnsi="GHEA Grapalat" w:cs="Sylfaen"/>
          <w:i/>
          <w:sz w:val="18"/>
          <w:szCs w:val="18"/>
          <w:lang w:val="pt-BR"/>
        </w:rPr>
        <w:t>:</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66403"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8F42D0" w:rsidRPr="00A71D81" w14:paraId="140D6FE5" w14:textId="77777777" w:rsidTr="002F746A">
        <w:trPr>
          <w:trHeight w:val="1538"/>
        </w:trPr>
        <w:tc>
          <w:tcPr>
            <w:tcW w:w="1980" w:type="dxa"/>
            <w:vAlign w:val="center"/>
          </w:tcPr>
          <w:p w14:paraId="3C77A349" w14:textId="71D41728" w:rsidR="008F42D0" w:rsidRPr="00A71D81" w:rsidRDefault="008F42D0" w:rsidP="008F42D0">
            <w:pPr>
              <w:jc w:val="center"/>
              <w:rPr>
                <w:rFonts w:ascii="GHEA Grapalat" w:hAnsi="GHEA Grapalat"/>
                <w:sz w:val="20"/>
                <w:lang w:val="es-ES"/>
              </w:rPr>
            </w:pPr>
            <w:r w:rsidRPr="00A71D81">
              <w:rPr>
                <w:rFonts w:ascii="GHEA Grapalat" w:hAnsi="GHEA Grapalat"/>
                <w:sz w:val="16"/>
              </w:rPr>
              <w:t>1</w:t>
            </w:r>
          </w:p>
        </w:tc>
        <w:tc>
          <w:tcPr>
            <w:tcW w:w="2700" w:type="dxa"/>
            <w:vAlign w:val="center"/>
          </w:tcPr>
          <w:p w14:paraId="70895755" w14:textId="77777777" w:rsidR="008F42D0" w:rsidRDefault="008F42D0" w:rsidP="008F42D0">
            <w:pPr>
              <w:rPr>
                <w:rFonts w:ascii="Calibri" w:hAnsi="Calibri" w:cs="Calibri"/>
              </w:rPr>
            </w:pPr>
            <w:r>
              <w:rPr>
                <w:rFonts w:ascii="Calibri" w:hAnsi="Calibri" w:cs="Calibri"/>
              </w:rPr>
              <w:t>33111230</w:t>
            </w:r>
          </w:p>
          <w:p w14:paraId="54BFF871" w14:textId="6B99B3C4" w:rsidR="008F42D0" w:rsidRPr="00A71D81" w:rsidRDefault="008F42D0" w:rsidP="008F42D0">
            <w:pPr>
              <w:jc w:val="center"/>
              <w:rPr>
                <w:rFonts w:ascii="GHEA Grapalat" w:hAnsi="GHEA Grapalat"/>
                <w:sz w:val="20"/>
                <w:lang w:val="es-ES"/>
              </w:rPr>
            </w:pPr>
          </w:p>
        </w:tc>
        <w:tc>
          <w:tcPr>
            <w:tcW w:w="2520" w:type="dxa"/>
            <w:vAlign w:val="center"/>
          </w:tcPr>
          <w:p w14:paraId="63AAE77B" w14:textId="6F6570ED" w:rsidR="008F42D0" w:rsidRPr="00A71D81" w:rsidRDefault="008F42D0" w:rsidP="008F42D0">
            <w:pPr>
              <w:jc w:val="center"/>
              <w:rPr>
                <w:rFonts w:ascii="GHEA Grapalat" w:hAnsi="GHEA Grapalat"/>
                <w:sz w:val="20"/>
                <w:lang w:val="es-ES"/>
              </w:rPr>
            </w:pPr>
            <w:r w:rsidRPr="007E7A44">
              <w:rPr>
                <w:rFonts w:ascii="GHEA Grapalat" w:hAnsi="GHEA Grapalat" w:cs="Calibri"/>
                <w:color w:val="000000"/>
                <w:sz w:val="20"/>
                <w:szCs w:val="18"/>
              </w:rPr>
              <w:t>Ծայրակալներ</w:t>
            </w:r>
          </w:p>
        </w:tc>
        <w:tc>
          <w:tcPr>
            <w:tcW w:w="474" w:type="dxa"/>
          </w:tcPr>
          <w:p w14:paraId="2E7F511F" w14:textId="77777777" w:rsidR="008F42D0" w:rsidRPr="00A71D81" w:rsidRDefault="008F42D0" w:rsidP="008F42D0">
            <w:pPr>
              <w:jc w:val="center"/>
              <w:rPr>
                <w:rFonts w:ascii="GHEA Grapalat" w:hAnsi="GHEA Grapalat"/>
                <w:sz w:val="20"/>
                <w:lang w:val="pt-BR"/>
              </w:rPr>
            </w:pPr>
          </w:p>
          <w:p w14:paraId="6557DA44" w14:textId="77777777" w:rsidR="008F42D0" w:rsidRPr="00A71D81" w:rsidRDefault="008F42D0" w:rsidP="008F42D0">
            <w:pPr>
              <w:jc w:val="center"/>
              <w:rPr>
                <w:rFonts w:ascii="GHEA Grapalat" w:hAnsi="GHEA Grapalat"/>
                <w:sz w:val="20"/>
                <w:lang w:val="pt-BR"/>
              </w:rPr>
            </w:pPr>
          </w:p>
          <w:p w14:paraId="765D51E5" w14:textId="77777777" w:rsidR="008F42D0" w:rsidRPr="00A71D81" w:rsidRDefault="008F42D0" w:rsidP="008F42D0">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8F42D0" w:rsidRPr="00A71D81" w:rsidRDefault="008F42D0" w:rsidP="008F42D0">
            <w:pPr>
              <w:jc w:val="center"/>
              <w:rPr>
                <w:rFonts w:ascii="GHEA Grapalat" w:hAnsi="GHEA Grapalat"/>
                <w:sz w:val="20"/>
                <w:lang w:val="pt-BR"/>
              </w:rPr>
            </w:pPr>
          </w:p>
          <w:p w14:paraId="41D497ED" w14:textId="77777777" w:rsidR="008F42D0" w:rsidRPr="00A71D81" w:rsidRDefault="008F42D0" w:rsidP="008F42D0">
            <w:pPr>
              <w:jc w:val="center"/>
              <w:rPr>
                <w:rFonts w:ascii="GHEA Grapalat" w:hAnsi="GHEA Grapalat"/>
                <w:sz w:val="20"/>
                <w:lang w:val="pt-BR"/>
              </w:rPr>
            </w:pPr>
          </w:p>
          <w:p w14:paraId="13D52C0D" w14:textId="77777777" w:rsidR="008F42D0" w:rsidRPr="00A71D81" w:rsidRDefault="008F42D0" w:rsidP="008F42D0">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8F42D0" w:rsidRPr="00A71D81" w:rsidRDefault="008F42D0" w:rsidP="008F42D0">
            <w:pPr>
              <w:jc w:val="center"/>
              <w:rPr>
                <w:rFonts w:ascii="GHEA Grapalat" w:hAnsi="GHEA Grapalat"/>
                <w:sz w:val="20"/>
                <w:lang w:val="pt-BR"/>
              </w:rPr>
            </w:pPr>
          </w:p>
          <w:p w14:paraId="67084C1D" w14:textId="77777777" w:rsidR="008F42D0" w:rsidRPr="00A71D81" w:rsidRDefault="008F42D0" w:rsidP="008F42D0">
            <w:pPr>
              <w:jc w:val="center"/>
              <w:rPr>
                <w:rFonts w:ascii="GHEA Grapalat" w:hAnsi="GHEA Grapalat"/>
                <w:sz w:val="20"/>
                <w:lang w:val="pt-BR"/>
              </w:rPr>
            </w:pPr>
          </w:p>
          <w:p w14:paraId="445CF57D"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8F42D0" w:rsidRPr="00A71D81" w:rsidRDefault="008F42D0" w:rsidP="008F42D0">
            <w:pPr>
              <w:jc w:val="center"/>
              <w:rPr>
                <w:rFonts w:ascii="GHEA Grapalat" w:hAnsi="GHEA Grapalat"/>
                <w:sz w:val="20"/>
                <w:lang w:val="pt-BR"/>
              </w:rPr>
            </w:pPr>
          </w:p>
          <w:p w14:paraId="3C43612D" w14:textId="77777777" w:rsidR="008F42D0" w:rsidRPr="00A71D81" w:rsidRDefault="008F42D0" w:rsidP="008F42D0">
            <w:pPr>
              <w:jc w:val="center"/>
              <w:rPr>
                <w:rFonts w:ascii="GHEA Grapalat" w:hAnsi="GHEA Grapalat"/>
                <w:sz w:val="20"/>
                <w:lang w:val="pt-BR"/>
              </w:rPr>
            </w:pPr>
          </w:p>
          <w:p w14:paraId="7FF3CD51"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8F42D0" w:rsidRPr="00A71D81" w:rsidRDefault="008F42D0" w:rsidP="008F42D0">
            <w:pPr>
              <w:jc w:val="center"/>
              <w:rPr>
                <w:rFonts w:ascii="GHEA Grapalat" w:hAnsi="GHEA Grapalat"/>
                <w:sz w:val="20"/>
                <w:lang w:val="pt-BR"/>
              </w:rPr>
            </w:pPr>
          </w:p>
          <w:p w14:paraId="1499F11F" w14:textId="77777777" w:rsidR="008F42D0" w:rsidRPr="00A71D81" w:rsidRDefault="008F42D0" w:rsidP="008F42D0">
            <w:pPr>
              <w:jc w:val="center"/>
              <w:rPr>
                <w:rFonts w:ascii="GHEA Grapalat" w:hAnsi="GHEA Grapalat"/>
                <w:sz w:val="20"/>
                <w:lang w:val="pt-BR"/>
              </w:rPr>
            </w:pPr>
          </w:p>
          <w:p w14:paraId="70C3E01D"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8F42D0" w:rsidRPr="00A71D81" w:rsidRDefault="008F42D0" w:rsidP="008F42D0">
            <w:pPr>
              <w:jc w:val="center"/>
              <w:rPr>
                <w:rFonts w:ascii="GHEA Grapalat" w:hAnsi="GHEA Grapalat"/>
                <w:sz w:val="20"/>
                <w:lang w:val="pt-BR"/>
              </w:rPr>
            </w:pPr>
          </w:p>
          <w:p w14:paraId="4AA2718B" w14:textId="77777777" w:rsidR="008F42D0" w:rsidRPr="00A71D81" w:rsidRDefault="008F42D0" w:rsidP="008F42D0">
            <w:pPr>
              <w:jc w:val="center"/>
              <w:rPr>
                <w:rFonts w:ascii="GHEA Grapalat" w:hAnsi="GHEA Grapalat"/>
                <w:sz w:val="20"/>
                <w:lang w:val="pt-BR"/>
              </w:rPr>
            </w:pPr>
          </w:p>
          <w:p w14:paraId="54EAC0F4"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8F42D0" w:rsidRPr="00A71D81" w:rsidRDefault="008F42D0" w:rsidP="008F42D0">
            <w:pPr>
              <w:jc w:val="center"/>
              <w:rPr>
                <w:rFonts w:ascii="GHEA Grapalat" w:hAnsi="GHEA Grapalat"/>
                <w:sz w:val="20"/>
                <w:lang w:val="pt-BR"/>
              </w:rPr>
            </w:pPr>
          </w:p>
          <w:p w14:paraId="103B2733" w14:textId="77777777" w:rsidR="008F42D0" w:rsidRPr="00A71D81" w:rsidRDefault="008F42D0" w:rsidP="008F42D0">
            <w:pPr>
              <w:jc w:val="center"/>
              <w:rPr>
                <w:rFonts w:ascii="GHEA Grapalat" w:hAnsi="GHEA Grapalat"/>
                <w:sz w:val="20"/>
                <w:lang w:val="pt-BR"/>
              </w:rPr>
            </w:pPr>
          </w:p>
          <w:p w14:paraId="485B937D"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8F42D0" w:rsidRPr="00A71D81" w:rsidRDefault="008F42D0" w:rsidP="008F42D0">
            <w:pPr>
              <w:jc w:val="center"/>
              <w:rPr>
                <w:rFonts w:ascii="GHEA Grapalat" w:hAnsi="GHEA Grapalat"/>
                <w:sz w:val="20"/>
                <w:lang w:val="pt-BR"/>
              </w:rPr>
            </w:pPr>
          </w:p>
          <w:p w14:paraId="3CA8259B" w14:textId="77777777" w:rsidR="008F42D0" w:rsidRPr="00A71D81" w:rsidRDefault="008F42D0" w:rsidP="008F42D0">
            <w:pPr>
              <w:jc w:val="center"/>
              <w:rPr>
                <w:rFonts w:ascii="GHEA Grapalat" w:hAnsi="GHEA Grapalat"/>
                <w:sz w:val="20"/>
                <w:lang w:val="pt-BR"/>
              </w:rPr>
            </w:pPr>
          </w:p>
          <w:p w14:paraId="19B77F4E"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8F42D0" w:rsidRPr="00A71D81" w:rsidRDefault="008F42D0" w:rsidP="008F42D0">
            <w:pPr>
              <w:jc w:val="center"/>
              <w:rPr>
                <w:rFonts w:ascii="GHEA Grapalat" w:hAnsi="GHEA Grapalat"/>
                <w:sz w:val="20"/>
                <w:lang w:val="pt-BR"/>
              </w:rPr>
            </w:pPr>
          </w:p>
          <w:p w14:paraId="001EE23E" w14:textId="77777777" w:rsidR="008F42D0" w:rsidRPr="00A71D81" w:rsidRDefault="008F42D0" w:rsidP="008F42D0">
            <w:pPr>
              <w:jc w:val="center"/>
              <w:rPr>
                <w:rFonts w:ascii="GHEA Grapalat" w:hAnsi="GHEA Grapalat"/>
                <w:sz w:val="20"/>
                <w:lang w:val="pt-BR"/>
              </w:rPr>
            </w:pPr>
          </w:p>
          <w:p w14:paraId="3BDA1587"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8F42D0" w:rsidRPr="00A71D81" w:rsidRDefault="008F42D0" w:rsidP="008F42D0">
            <w:pPr>
              <w:jc w:val="center"/>
              <w:rPr>
                <w:rFonts w:ascii="GHEA Grapalat" w:hAnsi="GHEA Grapalat"/>
                <w:sz w:val="20"/>
                <w:lang w:val="pt-BR"/>
              </w:rPr>
            </w:pPr>
          </w:p>
          <w:p w14:paraId="08B5CCDF" w14:textId="77777777" w:rsidR="008F42D0" w:rsidRPr="00A71D81" w:rsidRDefault="008F42D0" w:rsidP="008F42D0">
            <w:pPr>
              <w:jc w:val="center"/>
              <w:rPr>
                <w:rFonts w:ascii="GHEA Grapalat" w:hAnsi="GHEA Grapalat"/>
                <w:sz w:val="20"/>
                <w:lang w:val="pt-BR"/>
              </w:rPr>
            </w:pPr>
          </w:p>
          <w:p w14:paraId="41814414"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8F42D0" w:rsidRPr="00A71D81" w:rsidRDefault="008F42D0" w:rsidP="008F42D0">
            <w:pPr>
              <w:jc w:val="center"/>
              <w:rPr>
                <w:rFonts w:ascii="GHEA Grapalat" w:hAnsi="GHEA Grapalat"/>
                <w:sz w:val="20"/>
                <w:lang w:val="pt-BR"/>
              </w:rPr>
            </w:pPr>
          </w:p>
          <w:p w14:paraId="63F1B405" w14:textId="77777777" w:rsidR="008F42D0" w:rsidRPr="00A71D81" w:rsidRDefault="008F42D0" w:rsidP="008F42D0">
            <w:pPr>
              <w:jc w:val="center"/>
              <w:rPr>
                <w:rFonts w:ascii="GHEA Grapalat" w:hAnsi="GHEA Grapalat"/>
                <w:sz w:val="20"/>
                <w:lang w:val="pt-BR"/>
              </w:rPr>
            </w:pPr>
          </w:p>
          <w:p w14:paraId="4A9421FF"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8F42D0" w:rsidRPr="00A71D81" w:rsidRDefault="008F42D0" w:rsidP="008F42D0">
            <w:pPr>
              <w:jc w:val="center"/>
              <w:rPr>
                <w:rFonts w:ascii="GHEA Grapalat" w:hAnsi="GHEA Grapalat"/>
                <w:sz w:val="20"/>
                <w:lang w:val="pt-BR"/>
              </w:rPr>
            </w:pPr>
          </w:p>
          <w:p w14:paraId="1A0A5AC1" w14:textId="77777777" w:rsidR="008F42D0" w:rsidRPr="00A71D81" w:rsidRDefault="008F42D0" w:rsidP="008F42D0">
            <w:pPr>
              <w:jc w:val="center"/>
              <w:rPr>
                <w:rFonts w:ascii="GHEA Grapalat" w:hAnsi="GHEA Grapalat"/>
                <w:sz w:val="20"/>
                <w:lang w:val="pt-BR"/>
              </w:rPr>
            </w:pPr>
          </w:p>
          <w:p w14:paraId="1A48623A" w14:textId="77777777" w:rsidR="008F42D0" w:rsidRPr="00A71D81" w:rsidRDefault="008F42D0" w:rsidP="008F42D0">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8F42D0" w:rsidRPr="00A71D81" w:rsidRDefault="008F42D0" w:rsidP="008F42D0">
            <w:pPr>
              <w:jc w:val="center"/>
              <w:rPr>
                <w:rFonts w:ascii="GHEA Grapalat" w:hAnsi="GHEA Grapalat"/>
                <w:sz w:val="20"/>
                <w:lang w:val="pt-BR"/>
              </w:rPr>
            </w:pPr>
          </w:p>
          <w:p w14:paraId="5091EB29" w14:textId="77777777" w:rsidR="008F42D0" w:rsidRPr="00A71D81" w:rsidRDefault="008F42D0" w:rsidP="008F42D0">
            <w:pPr>
              <w:jc w:val="center"/>
              <w:rPr>
                <w:rFonts w:ascii="GHEA Grapalat" w:hAnsi="GHEA Grapalat"/>
                <w:sz w:val="20"/>
                <w:lang w:val="pt-BR"/>
              </w:rPr>
            </w:pPr>
          </w:p>
          <w:p w14:paraId="08F75891" w14:textId="77777777" w:rsidR="008F42D0" w:rsidRPr="00A71D81" w:rsidRDefault="008F42D0" w:rsidP="008F42D0">
            <w:pPr>
              <w:jc w:val="center"/>
              <w:rPr>
                <w:rFonts w:ascii="GHEA Grapalat" w:hAnsi="GHEA Grapalat"/>
                <w:b/>
                <w:lang w:val="pt-BR"/>
              </w:rPr>
            </w:pPr>
            <w:r w:rsidRPr="00A71D81">
              <w:rPr>
                <w:rFonts w:ascii="GHEA Grapalat" w:hAnsi="GHEA Grapalat"/>
                <w:sz w:val="20"/>
                <w:lang w:val="pt-BR"/>
              </w:rPr>
              <w:t>... %</w:t>
            </w:r>
          </w:p>
        </w:tc>
      </w:tr>
      <w:tr w:rsidR="008F42D0" w:rsidRPr="00A71D81" w14:paraId="48D143D9" w14:textId="77777777" w:rsidTr="006B47B1">
        <w:trPr>
          <w:trHeight w:val="1538"/>
        </w:trPr>
        <w:tc>
          <w:tcPr>
            <w:tcW w:w="1980" w:type="dxa"/>
            <w:vAlign w:val="center"/>
          </w:tcPr>
          <w:p w14:paraId="188BAC09" w14:textId="1689039F" w:rsidR="008F42D0" w:rsidRDefault="008F42D0" w:rsidP="008F42D0">
            <w:pPr>
              <w:jc w:val="center"/>
              <w:rPr>
                <w:rFonts w:ascii="GHEA Grapalat" w:hAnsi="GHEA Grapalat"/>
                <w:sz w:val="20"/>
              </w:rPr>
            </w:pPr>
            <w:r>
              <w:rPr>
                <w:rFonts w:ascii="GHEA Grapalat" w:hAnsi="GHEA Grapalat"/>
                <w:sz w:val="16"/>
              </w:rPr>
              <w:t>2</w:t>
            </w:r>
          </w:p>
        </w:tc>
        <w:tc>
          <w:tcPr>
            <w:tcW w:w="2700" w:type="dxa"/>
            <w:vAlign w:val="center"/>
          </w:tcPr>
          <w:p w14:paraId="215CA25C" w14:textId="77777777" w:rsidR="008F42D0" w:rsidRDefault="008F42D0" w:rsidP="008F42D0">
            <w:pPr>
              <w:rPr>
                <w:rFonts w:ascii="Calibri" w:hAnsi="Calibri" w:cs="Calibri"/>
              </w:rPr>
            </w:pPr>
            <w:r>
              <w:rPr>
                <w:rFonts w:ascii="Calibri" w:hAnsi="Calibri" w:cs="Calibri"/>
              </w:rPr>
              <w:t>33141156</w:t>
            </w:r>
          </w:p>
          <w:p w14:paraId="4153A60B" w14:textId="60972DB1" w:rsidR="008F42D0" w:rsidRDefault="008F42D0" w:rsidP="008F42D0">
            <w:pPr>
              <w:jc w:val="center"/>
              <w:rPr>
                <w:rFonts w:ascii="Calibri" w:hAnsi="Calibri" w:cs="Calibri"/>
                <w:sz w:val="22"/>
                <w:szCs w:val="22"/>
              </w:rPr>
            </w:pPr>
          </w:p>
        </w:tc>
        <w:tc>
          <w:tcPr>
            <w:tcW w:w="2520" w:type="dxa"/>
            <w:vAlign w:val="center"/>
          </w:tcPr>
          <w:p w14:paraId="4115C67E" w14:textId="5A0393C1" w:rsidR="008F42D0" w:rsidRDefault="008F42D0" w:rsidP="008F42D0">
            <w:pPr>
              <w:jc w:val="center"/>
              <w:rPr>
                <w:rFonts w:ascii="GHEA Grapalat" w:hAnsi="GHEA Grapalat" w:cs="Calibri"/>
                <w:sz w:val="22"/>
                <w:szCs w:val="22"/>
              </w:rPr>
            </w:pPr>
            <w:r w:rsidRPr="007E7A44">
              <w:rPr>
                <w:rFonts w:ascii="GHEA Grapalat" w:hAnsi="GHEA Grapalat" w:cs="Calibri"/>
                <w:color w:val="000000"/>
                <w:sz w:val="20"/>
                <w:szCs w:val="18"/>
              </w:rPr>
              <w:t>Ձեռնոց</w:t>
            </w:r>
          </w:p>
        </w:tc>
        <w:tc>
          <w:tcPr>
            <w:tcW w:w="474" w:type="dxa"/>
          </w:tcPr>
          <w:p w14:paraId="374ABAE0" w14:textId="77777777" w:rsidR="008F42D0" w:rsidRPr="00A71D81" w:rsidRDefault="008F42D0" w:rsidP="008F42D0">
            <w:pPr>
              <w:jc w:val="center"/>
              <w:rPr>
                <w:rFonts w:ascii="GHEA Grapalat" w:hAnsi="GHEA Grapalat"/>
                <w:sz w:val="20"/>
                <w:lang w:val="pt-BR"/>
              </w:rPr>
            </w:pPr>
          </w:p>
          <w:p w14:paraId="48EFE696" w14:textId="77777777" w:rsidR="008F42D0" w:rsidRPr="00A71D81" w:rsidRDefault="008F42D0" w:rsidP="008F42D0">
            <w:pPr>
              <w:jc w:val="center"/>
              <w:rPr>
                <w:rFonts w:ascii="GHEA Grapalat" w:hAnsi="GHEA Grapalat"/>
                <w:sz w:val="20"/>
                <w:lang w:val="pt-BR"/>
              </w:rPr>
            </w:pPr>
          </w:p>
          <w:p w14:paraId="7B6CA916" w14:textId="366DDFB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2C0D14" w14:textId="77777777" w:rsidR="008F42D0" w:rsidRPr="00A71D81" w:rsidRDefault="008F42D0" w:rsidP="008F42D0">
            <w:pPr>
              <w:jc w:val="center"/>
              <w:rPr>
                <w:rFonts w:ascii="GHEA Grapalat" w:hAnsi="GHEA Grapalat"/>
                <w:sz w:val="20"/>
                <w:lang w:val="pt-BR"/>
              </w:rPr>
            </w:pPr>
          </w:p>
          <w:p w14:paraId="24FE8871" w14:textId="77777777" w:rsidR="008F42D0" w:rsidRPr="00A71D81" w:rsidRDefault="008F42D0" w:rsidP="008F42D0">
            <w:pPr>
              <w:jc w:val="center"/>
              <w:rPr>
                <w:rFonts w:ascii="GHEA Grapalat" w:hAnsi="GHEA Grapalat"/>
                <w:sz w:val="20"/>
                <w:lang w:val="pt-BR"/>
              </w:rPr>
            </w:pPr>
          </w:p>
          <w:p w14:paraId="129F9E9E" w14:textId="53C5182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B3CD72D" w14:textId="77777777" w:rsidR="008F42D0" w:rsidRPr="00A71D81" w:rsidRDefault="008F42D0" w:rsidP="008F42D0">
            <w:pPr>
              <w:jc w:val="center"/>
              <w:rPr>
                <w:rFonts w:ascii="GHEA Grapalat" w:hAnsi="GHEA Grapalat"/>
                <w:sz w:val="20"/>
                <w:lang w:val="pt-BR"/>
              </w:rPr>
            </w:pPr>
          </w:p>
          <w:p w14:paraId="7817C3F8" w14:textId="77777777" w:rsidR="008F42D0" w:rsidRPr="00A71D81" w:rsidRDefault="008F42D0" w:rsidP="008F42D0">
            <w:pPr>
              <w:jc w:val="center"/>
              <w:rPr>
                <w:rFonts w:ascii="GHEA Grapalat" w:hAnsi="GHEA Grapalat"/>
                <w:sz w:val="20"/>
                <w:lang w:val="pt-BR"/>
              </w:rPr>
            </w:pPr>
          </w:p>
          <w:p w14:paraId="1094BCFD" w14:textId="42C5ED2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275538" w14:textId="77777777" w:rsidR="008F42D0" w:rsidRPr="00A71D81" w:rsidRDefault="008F42D0" w:rsidP="008F42D0">
            <w:pPr>
              <w:jc w:val="center"/>
              <w:rPr>
                <w:rFonts w:ascii="GHEA Grapalat" w:hAnsi="GHEA Grapalat"/>
                <w:sz w:val="20"/>
                <w:lang w:val="pt-BR"/>
              </w:rPr>
            </w:pPr>
          </w:p>
          <w:p w14:paraId="05FD28B4" w14:textId="77777777" w:rsidR="008F42D0" w:rsidRPr="00A71D81" w:rsidRDefault="008F42D0" w:rsidP="008F42D0">
            <w:pPr>
              <w:jc w:val="center"/>
              <w:rPr>
                <w:rFonts w:ascii="GHEA Grapalat" w:hAnsi="GHEA Grapalat"/>
                <w:sz w:val="20"/>
                <w:lang w:val="pt-BR"/>
              </w:rPr>
            </w:pPr>
          </w:p>
          <w:p w14:paraId="3522E21E" w14:textId="5C0F2F5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9743E4" w14:textId="77777777" w:rsidR="008F42D0" w:rsidRPr="00A71D81" w:rsidRDefault="008F42D0" w:rsidP="008F42D0">
            <w:pPr>
              <w:jc w:val="center"/>
              <w:rPr>
                <w:rFonts w:ascii="GHEA Grapalat" w:hAnsi="GHEA Grapalat"/>
                <w:sz w:val="20"/>
                <w:lang w:val="pt-BR"/>
              </w:rPr>
            </w:pPr>
          </w:p>
          <w:p w14:paraId="3F145945" w14:textId="77777777" w:rsidR="008F42D0" w:rsidRPr="00A71D81" w:rsidRDefault="008F42D0" w:rsidP="008F42D0">
            <w:pPr>
              <w:jc w:val="center"/>
              <w:rPr>
                <w:rFonts w:ascii="GHEA Grapalat" w:hAnsi="GHEA Grapalat"/>
                <w:sz w:val="20"/>
                <w:lang w:val="pt-BR"/>
              </w:rPr>
            </w:pPr>
          </w:p>
          <w:p w14:paraId="1649792F" w14:textId="0AB184E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4588A2" w14:textId="77777777" w:rsidR="008F42D0" w:rsidRPr="00A71D81" w:rsidRDefault="008F42D0" w:rsidP="008F42D0">
            <w:pPr>
              <w:jc w:val="center"/>
              <w:rPr>
                <w:rFonts w:ascii="GHEA Grapalat" w:hAnsi="GHEA Grapalat"/>
                <w:sz w:val="20"/>
                <w:lang w:val="pt-BR"/>
              </w:rPr>
            </w:pPr>
          </w:p>
          <w:p w14:paraId="21979774" w14:textId="77777777" w:rsidR="008F42D0" w:rsidRPr="00A71D81" w:rsidRDefault="008F42D0" w:rsidP="008F42D0">
            <w:pPr>
              <w:jc w:val="center"/>
              <w:rPr>
                <w:rFonts w:ascii="GHEA Grapalat" w:hAnsi="GHEA Grapalat"/>
                <w:sz w:val="20"/>
                <w:lang w:val="pt-BR"/>
              </w:rPr>
            </w:pPr>
          </w:p>
          <w:p w14:paraId="1BBAC336" w14:textId="4F9A067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F8094E" w14:textId="77777777" w:rsidR="008F42D0" w:rsidRPr="00A71D81" w:rsidRDefault="008F42D0" w:rsidP="008F42D0">
            <w:pPr>
              <w:jc w:val="center"/>
              <w:rPr>
                <w:rFonts w:ascii="GHEA Grapalat" w:hAnsi="GHEA Grapalat"/>
                <w:sz w:val="20"/>
                <w:lang w:val="pt-BR"/>
              </w:rPr>
            </w:pPr>
          </w:p>
          <w:p w14:paraId="6089E700" w14:textId="77777777" w:rsidR="008F42D0" w:rsidRPr="00A71D81" w:rsidRDefault="008F42D0" w:rsidP="008F42D0">
            <w:pPr>
              <w:jc w:val="center"/>
              <w:rPr>
                <w:rFonts w:ascii="GHEA Grapalat" w:hAnsi="GHEA Grapalat"/>
                <w:sz w:val="20"/>
                <w:lang w:val="pt-BR"/>
              </w:rPr>
            </w:pPr>
          </w:p>
          <w:p w14:paraId="66DFBEDD" w14:textId="256FD9E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06F970" w14:textId="77777777" w:rsidR="008F42D0" w:rsidRPr="00A71D81" w:rsidRDefault="008F42D0" w:rsidP="008F42D0">
            <w:pPr>
              <w:jc w:val="center"/>
              <w:rPr>
                <w:rFonts w:ascii="GHEA Grapalat" w:hAnsi="GHEA Grapalat"/>
                <w:sz w:val="20"/>
                <w:lang w:val="pt-BR"/>
              </w:rPr>
            </w:pPr>
          </w:p>
          <w:p w14:paraId="599C0FF5" w14:textId="77777777" w:rsidR="008F42D0" w:rsidRPr="00A71D81" w:rsidRDefault="008F42D0" w:rsidP="008F42D0">
            <w:pPr>
              <w:jc w:val="center"/>
              <w:rPr>
                <w:rFonts w:ascii="GHEA Grapalat" w:hAnsi="GHEA Grapalat"/>
                <w:sz w:val="20"/>
                <w:lang w:val="pt-BR"/>
              </w:rPr>
            </w:pPr>
          </w:p>
          <w:p w14:paraId="30AA12BB" w14:textId="531D14C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B2E9EA" w14:textId="77777777" w:rsidR="008F42D0" w:rsidRPr="00A71D81" w:rsidRDefault="008F42D0" w:rsidP="008F42D0">
            <w:pPr>
              <w:jc w:val="center"/>
              <w:rPr>
                <w:rFonts w:ascii="GHEA Grapalat" w:hAnsi="GHEA Grapalat"/>
                <w:sz w:val="20"/>
                <w:lang w:val="pt-BR"/>
              </w:rPr>
            </w:pPr>
          </w:p>
          <w:p w14:paraId="73C484C1" w14:textId="77777777" w:rsidR="008F42D0" w:rsidRPr="00A71D81" w:rsidRDefault="008F42D0" w:rsidP="008F42D0">
            <w:pPr>
              <w:jc w:val="center"/>
              <w:rPr>
                <w:rFonts w:ascii="GHEA Grapalat" w:hAnsi="GHEA Grapalat"/>
                <w:sz w:val="20"/>
                <w:lang w:val="pt-BR"/>
              </w:rPr>
            </w:pPr>
          </w:p>
          <w:p w14:paraId="079D5FBC" w14:textId="5525DCA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8E7B96" w14:textId="77777777" w:rsidR="008F42D0" w:rsidRPr="00A71D81" w:rsidRDefault="008F42D0" w:rsidP="008F42D0">
            <w:pPr>
              <w:jc w:val="center"/>
              <w:rPr>
                <w:rFonts w:ascii="GHEA Grapalat" w:hAnsi="GHEA Grapalat"/>
                <w:sz w:val="20"/>
                <w:lang w:val="pt-BR"/>
              </w:rPr>
            </w:pPr>
          </w:p>
          <w:p w14:paraId="7D27F491" w14:textId="77777777" w:rsidR="008F42D0" w:rsidRPr="00A71D81" w:rsidRDefault="008F42D0" w:rsidP="008F42D0">
            <w:pPr>
              <w:jc w:val="center"/>
              <w:rPr>
                <w:rFonts w:ascii="GHEA Grapalat" w:hAnsi="GHEA Grapalat"/>
                <w:sz w:val="20"/>
                <w:lang w:val="pt-BR"/>
              </w:rPr>
            </w:pPr>
          </w:p>
          <w:p w14:paraId="3B6E73EF" w14:textId="00DE5F0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DF06F39" w14:textId="77777777" w:rsidR="008F42D0" w:rsidRPr="00A71D81" w:rsidRDefault="008F42D0" w:rsidP="008F42D0">
            <w:pPr>
              <w:jc w:val="center"/>
              <w:rPr>
                <w:rFonts w:ascii="GHEA Grapalat" w:hAnsi="GHEA Grapalat"/>
                <w:sz w:val="20"/>
                <w:lang w:val="pt-BR"/>
              </w:rPr>
            </w:pPr>
          </w:p>
          <w:p w14:paraId="3BE7DC30" w14:textId="77777777" w:rsidR="008F42D0" w:rsidRPr="00A71D81" w:rsidRDefault="008F42D0" w:rsidP="008F42D0">
            <w:pPr>
              <w:jc w:val="center"/>
              <w:rPr>
                <w:rFonts w:ascii="GHEA Grapalat" w:hAnsi="GHEA Grapalat"/>
                <w:sz w:val="20"/>
                <w:lang w:val="pt-BR"/>
              </w:rPr>
            </w:pPr>
          </w:p>
          <w:p w14:paraId="176259FD" w14:textId="48F6F3D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F4F66A" w14:textId="77777777" w:rsidR="008F42D0" w:rsidRPr="00A71D81" w:rsidRDefault="008F42D0" w:rsidP="008F42D0">
            <w:pPr>
              <w:jc w:val="center"/>
              <w:rPr>
                <w:rFonts w:ascii="GHEA Grapalat" w:hAnsi="GHEA Grapalat"/>
                <w:sz w:val="20"/>
                <w:lang w:val="pt-BR"/>
              </w:rPr>
            </w:pPr>
          </w:p>
          <w:p w14:paraId="049E17A7" w14:textId="77777777" w:rsidR="008F42D0" w:rsidRPr="00A71D81" w:rsidRDefault="008F42D0" w:rsidP="008F42D0">
            <w:pPr>
              <w:jc w:val="center"/>
              <w:rPr>
                <w:rFonts w:ascii="GHEA Grapalat" w:hAnsi="GHEA Grapalat"/>
                <w:sz w:val="20"/>
                <w:lang w:val="pt-BR"/>
              </w:rPr>
            </w:pPr>
          </w:p>
          <w:p w14:paraId="3323014C" w14:textId="3FFE1EA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2EB0DB1" w14:textId="77777777" w:rsidR="008F42D0" w:rsidRPr="00A71D81" w:rsidRDefault="008F42D0" w:rsidP="008F42D0">
            <w:pPr>
              <w:jc w:val="center"/>
              <w:rPr>
                <w:rFonts w:ascii="GHEA Grapalat" w:hAnsi="GHEA Grapalat"/>
                <w:sz w:val="20"/>
                <w:lang w:val="pt-BR"/>
              </w:rPr>
            </w:pPr>
          </w:p>
          <w:p w14:paraId="5E79000A" w14:textId="77777777" w:rsidR="008F42D0" w:rsidRPr="00A71D81" w:rsidRDefault="008F42D0" w:rsidP="008F42D0">
            <w:pPr>
              <w:jc w:val="center"/>
              <w:rPr>
                <w:rFonts w:ascii="GHEA Grapalat" w:hAnsi="GHEA Grapalat"/>
                <w:sz w:val="20"/>
                <w:lang w:val="pt-BR"/>
              </w:rPr>
            </w:pPr>
          </w:p>
          <w:p w14:paraId="60F597E6" w14:textId="6303571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44ED0750" w14:textId="77777777" w:rsidTr="006B47B1">
        <w:trPr>
          <w:trHeight w:val="1538"/>
        </w:trPr>
        <w:tc>
          <w:tcPr>
            <w:tcW w:w="1980" w:type="dxa"/>
            <w:vAlign w:val="center"/>
          </w:tcPr>
          <w:p w14:paraId="379B8710" w14:textId="2B4A4ECC" w:rsidR="008F42D0" w:rsidRDefault="008F42D0" w:rsidP="008F42D0">
            <w:pPr>
              <w:jc w:val="center"/>
              <w:rPr>
                <w:rFonts w:ascii="GHEA Grapalat" w:hAnsi="GHEA Grapalat"/>
                <w:sz w:val="20"/>
              </w:rPr>
            </w:pPr>
            <w:r>
              <w:rPr>
                <w:rFonts w:ascii="GHEA Grapalat" w:hAnsi="GHEA Grapalat"/>
                <w:sz w:val="16"/>
              </w:rPr>
              <w:t>3</w:t>
            </w:r>
          </w:p>
        </w:tc>
        <w:tc>
          <w:tcPr>
            <w:tcW w:w="2700" w:type="dxa"/>
            <w:vAlign w:val="center"/>
          </w:tcPr>
          <w:p w14:paraId="5CBD9F55" w14:textId="77777777" w:rsidR="008F42D0" w:rsidRDefault="008F42D0" w:rsidP="008F42D0">
            <w:pPr>
              <w:rPr>
                <w:rFonts w:ascii="Calibri" w:hAnsi="Calibri" w:cs="Calibri"/>
              </w:rPr>
            </w:pPr>
            <w:r>
              <w:rPr>
                <w:rFonts w:ascii="Calibri" w:hAnsi="Calibri" w:cs="Calibri"/>
              </w:rPr>
              <w:t>33191310/1</w:t>
            </w:r>
          </w:p>
          <w:p w14:paraId="64994DF2" w14:textId="640C3343" w:rsidR="008F42D0" w:rsidRDefault="008F42D0" w:rsidP="008F42D0">
            <w:pPr>
              <w:jc w:val="center"/>
              <w:rPr>
                <w:rFonts w:ascii="Calibri" w:hAnsi="Calibri" w:cs="Calibri"/>
                <w:sz w:val="22"/>
                <w:szCs w:val="22"/>
              </w:rPr>
            </w:pPr>
          </w:p>
        </w:tc>
        <w:tc>
          <w:tcPr>
            <w:tcW w:w="2520" w:type="dxa"/>
            <w:vAlign w:val="center"/>
          </w:tcPr>
          <w:p w14:paraId="685034A6" w14:textId="2F3C222F" w:rsidR="008F42D0" w:rsidRDefault="008F42D0" w:rsidP="008F42D0">
            <w:pPr>
              <w:jc w:val="center"/>
              <w:rPr>
                <w:rFonts w:ascii="GHEA Grapalat" w:hAnsi="GHEA Grapalat" w:cs="Calibri"/>
                <w:sz w:val="22"/>
                <w:szCs w:val="22"/>
              </w:rPr>
            </w:pPr>
            <w:r w:rsidRPr="007E7A44">
              <w:rPr>
                <w:rFonts w:ascii="GHEA Grapalat" w:hAnsi="GHEA Grapalat" w:cs="Calibri"/>
                <w:color w:val="000000"/>
                <w:sz w:val="20"/>
                <w:szCs w:val="18"/>
              </w:rPr>
              <w:t>Փորձանոթ</w:t>
            </w:r>
          </w:p>
        </w:tc>
        <w:tc>
          <w:tcPr>
            <w:tcW w:w="474" w:type="dxa"/>
          </w:tcPr>
          <w:p w14:paraId="12304CC5" w14:textId="77777777" w:rsidR="008F42D0" w:rsidRPr="00A71D81" w:rsidRDefault="008F42D0" w:rsidP="008F42D0">
            <w:pPr>
              <w:jc w:val="center"/>
              <w:rPr>
                <w:rFonts w:ascii="GHEA Grapalat" w:hAnsi="GHEA Grapalat"/>
                <w:sz w:val="20"/>
                <w:lang w:val="pt-BR"/>
              </w:rPr>
            </w:pPr>
          </w:p>
          <w:p w14:paraId="61FDE560" w14:textId="77777777" w:rsidR="008F42D0" w:rsidRPr="00A71D81" w:rsidRDefault="008F42D0" w:rsidP="008F42D0">
            <w:pPr>
              <w:jc w:val="center"/>
              <w:rPr>
                <w:rFonts w:ascii="GHEA Grapalat" w:hAnsi="GHEA Grapalat"/>
                <w:sz w:val="20"/>
                <w:lang w:val="pt-BR"/>
              </w:rPr>
            </w:pPr>
          </w:p>
          <w:p w14:paraId="6800A82F" w14:textId="64557C7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951DAD" w14:textId="77777777" w:rsidR="008F42D0" w:rsidRPr="00A71D81" w:rsidRDefault="008F42D0" w:rsidP="008F42D0">
            <w:pPr>
              <w:jc w:val="center"/>
              <w:rPr>
                <w:rFonts w:ascii="GHEA Grapalat" w:hAnsi="GHEA Grapalat"/>
                <w:sz w:val="20"/>
                <w:lang w:val="pt-BR"/>
              </w:rPr>
            </w:pPr>
          </w:p>
          <w:p w14:paraId="79A04904" w14:textId="77777777" w:rsidR="008F42D0" w:rsidRPr="00A71D81" w:rsidRDefault="008F42D0" w:rsidP="008F42D0">
            <w:pPr>
              <w:jc w:val="center"/>
              <w:rPr>
                <w:rFonts w:ascii="GHEA Grapalat" w:hAnsi="GHEA Grapalat"/>
                <w:sz w:val="20"/>
                <w:lang w:val="pt-BR"/>
              </w:rPr>
            </w:pPr>
          </w:p>
          <w:p w14:paraId="7C40F1C8" w14:textId="151E101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5D3DDE" w14:textId="77777777" w:rsidR="008F42D0" w:rsidRPr="00A71D81" w:rsidRDefault="008F42D0" w:rsidP="008F42D0">
            <w:pPr>
              <w:jc w:val="center"/>
              <w:rPr>
                <w:rFonts w:ascii="GHEA Grapalat" w:hAnsi="GHEA Grapalat"/>
                <w:sz w:val="20"/>
                <w:lang w:val="pt-BR"/>
              </w:rPr>
            </w:pPr>
          </w:p>
          <w:p w14:paraId="3D1B47DD" w14:textId="77777777" w:rsidR="008F42D0" w:rsidRPr="00A71D81" w:rsidRDefault="008F42D0" w:rsidP="008F42D0">
            <w:pPr>
              <w:jc w:val="center"/>
              <w:rPr>
                <w:rFonts w:ascii="GHEA Grapalat" w:hAnsi="GHEA Grapalat"/>
                <w:sz w:val="20"/>
                <w:lang w:val="pt-BR"/>
              </w:rPr>
            </w:pPr>
          </w:p>
          <w:p w14:paraId="62887646" w14:textId="5AA0B76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AA0878" w14:textId="77777777" w:rsidR="008F42D0" w:rsidRPr="00A71D81" w:rsidRDefault="008F42D0" w:rsidP="008F42D0">
            <w:pPr>
              <w:jc w:val="center"/>
              <w:rPr>
                <w:rFonts w:ascii="GHEA Grapalat" w:hAnsi="GHEA Grapalat"/>
                <w:sz w:val="20"/>
                <w:lang w:val="pt-BR"/>
              </w:rPr>
            </w:pPr>
          </w:p>
          <w:p w14:paraId="3013DA0F" w14:textId="77777777" w:rsidR="008F42D0" w:rsidRPr="00A71D81" w:rsidRDefault="008F42D0" w:rsidP="008F42D0">
            <w:pPr>
              <w:jc w:val="center"/>
              <w:rPr>
                <w:rFonts w:ascii="GHEA Grapalat" w:hAnsi="GHEA Grapalat"/>
                <w:sz w:val="20"/>
                <w:lang w:val="pt-BR"/>
              </w:rPr>
            </w:pPr>
          </w:p>
          <w:p w14:paraId="282E3592" w14:textId="04A12B9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123E43" w14:textId="77777777" w:rsidR="008F42D0" w:rsidRPr="00A71D81" w:rsidRDefault="008F42D0" w:rsidP="008F42D0">
            <w:pPr>
              <w:jc w:val="center"/>
              <w:rPr>
                <w:rFonts w:ascii="GHEA Grapalat" w:hAnsi="GHEA Grapalat"/>
                <w:sz w:val="20"/>
                <w:lang w:val="pt-BR"/>
              </w:rPr>
            </w:pPr>
          </w:p>
          <w:p w14:paraId="74EB5439" w14:textId="77777777" w:rsidR="008F42D0" w:rsidRPr="00A71D81" w:rsidRDefault="008F42D0" w:rsidP="008F42D0">
            <w:pPr>
              <w:jc w:val="center"/>
              <w:rPr>
                <w:rFonts w:ascii="GHEA Grapalat" w:hAnsi="GHEA Grapalat"/>
                <w:sz w:val="20"/>
                <w:lang w:val="pt-BR"/>
              </w:rPr>
            </w:pPr>
          </w:p>
          <w:p w14:paraId="0FC9E939" w14:textId="030AFE4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C9AF1A" w14:textId="77777777" w:rsidR="008F42D0" w:rsidRPr="00A71D81" w:rsidRDefault="008F42D0" w:rsidP="008F42D0">
            <w:pPr>
              <w:jc w:val="center"/>
              <w:rPr>
                <w:rFonts w:ascii="GHEA Grapalat" w:hAnsi="GHEA Grapalat"/>
                <w:sz w:val="20"/>
                <w:lang w:val="pt-BR"/>
              </w:rPr>
            </w:pPr>
          </w:p>
          <w:p w14:paraId="6F4F52F5" w14:textId="77777777" w:rsidR="008F42D0" w:rsidRPr="00A71D81" w:rsidRDefault="008F42D0" w:rsidP="008F42D0">
            <w:pPr>
              <w:jc w:val="center"/>
              <w:rPr>
                <w:rFonts w:ascii="GHEA Grapalat" w:hAnsi="GHEA Grapalat"/>
                <w:sz w:val="20"/>
                <w:lang w:val="pt-BR"/>
              </w:rPr>
            </w:pPr>
          </w:p>
          <w:p w14:paraId="5004F89D" w14:textId="512E820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3F3EA8" w14:textId="77777777" w:rsidR="008F42D0" w:rsidRPr="00A71D81" w:rsidRDefault="008F42D0" w:rsidP="008F42D0">
            <w:pPr>
              <w:jc w:val="center"/>
              <w:rPr>
                <w:rFonts w:ascii="GHEA Grapalat" w:hAnsi="GHEA Grapalat"/>
                <w:sz w:val="20"/>
                <w:lang w:val="pt-BR"/>
              </w:rPr>
            </w:pPr>
          </w:p>
          <w:p w14:paraId="15536D07" w14:textId="77777777" w:rsidR="008F42D0" w:rsidRPr="00A71D81" w:rsidRDefault="008F42D0" w:rsidP="008F42D0">
            <w:pPr>
              <w:jc w:val="center"/>
              <w:rPr>
                <w:rFonts w:ascii="GHEA Grapalat" w:hAnsi="GHEA Grapalat"/>
                <w:sz w:val="20"/>
                <w:lang w:val="pt-BR"/>
              </w:rPr>
            </w:pPr>
          </w:p>
          <w:p w14:paraId="69C26EC2" w14:textId="3C8A6FA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EA0DCD" w14:textId="77777777" w:rsidR="008F42D0" w:rsidRPr="00A71D81" w:rsidRDefault="008F42D0" w:rsidP="008F42D0">
            <w:pPr>
              <w:jc w:val="center"/>
              <w:rPr>
                <w:rFonts w:ascii="GHEA Grapalat" w:hAnsi="GHEA Grapalat"/>
                <w:sz w:val="20"/>
                <w:lang w:val="pt-BR"/>
              </w:rPr>
            </w:pPr>
          </w:p>
          <w:p w14:paraId="1F203D01" w14:textId="77777777" w:rsidR="008F42D0" w:rsidRPr="00A71D81" w:rsidRDefault="008F42D0" w:rsidP="008F42D0">
            <w:pPr>
              <w:jc w:val="center"/>
              <w:rPr>
                <w:rFonts w:ascii="GHEA Grapalat" w:hAnsi="GHEA Grapalat"/>
                <w:sz w:val="20"/>
                <w:lang w:val="pt-BR"/>
              </w:rPr>
            </w:pPr>
          </w:p>
          <w:p w14:paraId="631FEC81" w14:textId="32D1067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F0BD93" w14:textId="77777777" w:rsidR="008F42D0" w:rsidRPr="00A71D81" w:rsidRDefault="008F42D0" w:rsidP="008F42D0">
            <w:pPr>
              <w:jc w:val="center"/>
              <w:rPr>
                <w:rFonts w:ascii="GHEA Grapalat" w:hAnsi="GHEA Grapalat"/>
                <w:sz w:val="20"/>
                <w:lang w:val="pt-BR"/>
              </w:rPr>
            </w:pPr>
          </w:p>
          <w:p w14:paraId="09A55D70" w14:textId="77777777" w:rsidR="008F42D0" w:rsidRPr="00A71D81" w:rsidRDefault="008F42D0" w:rsidP="008F42D0">
            <w:pPr>
              <w:jc w:val="center"/>
              <w:rPr>
                <w:rFonts w:ascii="GHEA Grapalat" w:hAnsi="GHEA Grapalat"/>
                <w:sz w:val="20"/>
                <w:lang w:val="pt-BR"/>
              </w:rPr>
            </w:pPr>
          </w:p>
          <w:p w14:paraId="5AC0FD82" w14:textId="27FE4B8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1A482EF" w14:textId="77777777" w:rsidR="008F42D0" w:rsidRPr="00A71D81" w:rsidRDefault="008F42D0" w:rsidP="008F42D0">
            <w:pPr>
              <w:jc w:val="center"/>
              <w:rPr>
                <w:rFonts w:ascii="GHEA Grapalat" w:hAnsi="GHEA Grapalat"/>
                <w:sz w:val="20"/>
                <w:lang w:val="pt-BR"/>
              </w:rPr>
            </w:pPr>
          </w:p>
          <w:p w14:paraId="7F40058E" w14:textId="77777777" w:rsidR="008F42D0" w:rsidRPr="00A71D81" w:rsidRDefault="008F42D0" w:rsidP="008F42D0">
            <w:pPr>
              <w:jc w:val="center"/>
              <w:rPr>
                <w:rFonts w:ascii="GHEA Grapalat" w:hAnsi="GHEA Grapalat"/>
                <w:sz w:val="20"/>
                <w:lang w:val="pt-BR"/>
              </w:rPr>
            </w:pPr>
          </w:p>
          <w:p w14:paraId="38CA4C9A" w14:textId="562206A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2662E6C" w14:textId="77777777" w:rsidR="008F42D0" w:rsidRPr="00A71D81" w:rsidRDefault="008F42D0" w:rsidP="008F42D0">
            <w:pPr>
              <w:jc w:val="center"/>
              <w:rPr>
                <w:rFonts w:ascii="GHEA Grapalat" w:hAnsi="GHEA Grapalat"/>
                <w:sz w:val="20"/>
                <w:lang w:val="pt-BR"/>
              </w:rPr>
            </w:pPr>
          </w:p>
          <w:p w14:paraId="550FEBCE" w14:textId="77777777" w:rsidR="008F42D0" w:rsidRPr="00A71D81" w:rsidRDefault="008F42D0" w:rsidP="008F42D0">
            <w:pPr>
              <w:jc w:val="center"/>
              <w:rPr>
                <w:rFonts w:ascii="GHEA Grapalat" w:hAnsi="GHEA Grapalat"/>
                <w:sz w:val="20"/>
                <w:lang w:val="pt-BR"/>
              </w:rPr>
            </w:pPr>
          </w:p>
          <w:p w14:paraId="43E98AC2" w14:textId="5ED6205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A48A84" w14:textId="77777777" w:rsidR="008F42D0" w:rsidRPr="00A71D81" w:rsidRDefault="008F42D0" w:rsidP="008F42D0">
            <w:pPr>
              <w:jc w:val="center"/>
              <w:rPr>
                <w:rFonts w:ascii="GHEA Grapalat" w:hAnsi="GHEA Grapalat"/>
                <w:sz w:val="20"/>
                <w:lang w:val="pt-BR"/>
              </w:rPr>
            </w:pPr>
          </w:p>
          <w:p w14:paraId="5E62D805" w14:textId="77777777" w:rsidR="008F42D0" w:rsidRPr="00A71D81" w:rsidRDefault="008F42D0" w:rsidP="008F42D0">
            <w:pPr>
              <w:jc w:val="center"/>
              <w:rPr>
                <w:rFonts w:ascii="GHEA Grapalat" w:hAnsi="GHEA Grapalat"/>
                <w:sz w:val="20"/>
                <w:lang w:val="pt-BR"/>
              </w:rPr>
            </w:pPr>
          </w:p>
          <w:p w14:paraId="717D1402" w14:textId="1106318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5A5D4BE" w14:textId="77777777" w:rsidR="008F42D0" w:rsidRPr="00A71D81" w:rsidRDefault="008F42D0" w:rsidP="008F42D0">
            <w:pPr>
              <w:jc w:val="center"/>
              <w:rPr>
                <w:rFonts w:ascii="GHEA Grapalat" w:hAnsi="GHEA Grapalat"/>
                <w:sz w:val="20"/>
                <w:lang w:val="pt-BR"/>
              </w:rPr>
            </w:pPr>
          </w:p>
          <w:p w14:paraId="35DF3D50" w14:textId="77777777" w:rsidR="008F42D0" w:rsidRPr="00A71D81" w:rsidRDefault="008F42D0" w:rsidP="008F42D0">
            <w:pPr>
              <w:jc w:val="center"/>
              <w:rPr>
                <w:rFonts w:ascii="GHEA Grapalat" w:hAnsi="GHEA Grapalat"/>
                <w:sz w:val="20"/>
                <w:lang w:val="pt-BR"/>
              </w:rPr>
            </w:pPr>
          </w:p>
          <w:p w14:paraId="66758144" w14:textId="503FFA0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39B10C2F" w14:textId="77777777" w:rsidTr="006B47B1">
        <w:trPr>
          <w:trHeight w:val="1538"/>
        </w:trPr>
        <w:tc>
          <w:tcPr>
            <w:tcW w:w="1980" w:type="dxa"/>
            <w:vAlign w:val="center"/>
          </w:tcPr>
          <w:p w14:paraId="2F6DC88E" w14:textId="39E69E7B" w:rsidR="008F42D0" w:rsidRDefault="008F42D0" w:rsidP="008F42D0">
            <w:pPr>
              <w:jc w:val="center"/>
              <w:rPr>
                <w:rFonts w:ascii="GHEA Grapalat" w:hAnsi="GHEA Grapalat"/>
                <w:sz w:val="20"/>
              </w:rPr>
            </w:pPr>
            <w:r>
              <w:rPr>
                <w:rFonts w:ascii="GHEA Grapalat" w:hAnsi="GHEA Grapalat"/>
                <w:sz w:val="16"/>
              </w:rPr>
              <w:lastRenderedPageBreak/>
              <w:t>4</w:t>
            </w:r>
          </w:p>
        </w:tc>
        <w:tc>
          <w:tcPr>
            <w:tcW w:w="2700" w:type="dxa"/>
            <w:vAlign w:val="center"/>
          </w:tcPr>
          <w:p w14:paraId="5F5AA215" w14:textId="77777777" w:rsidR="008F42D0" w:rsidRDefault="008F42D0" w:rsidP="008F42D0">
            <w:pPr>
              <w:rPr>
                <w:rFonts w:ascii="Calibri" w:hAnsi="Calibri" w:cs="Calibri"/>
              </w:rPr>
            </w:pPr>
            <w:r>
              <w:rPr>
                <w:rFonts w:ascii="Calibri" w:hAnsi="Calibri" w:cs="Calibri"/>
              </w:rPr>
              <w:t>33191310/3</w:t>
            </w:r>
          </w:p>
          <w:p w14:paraId="21B3C921" w14:textId="1C75B6C7" w:rsidR="008F42D0" w:rsidRDefault="008F42D0" w:rsidP="008F42D0">
            <w:pPr>
              <w:jc w:val="center"/>
              <w:rPr>
                <w:rFonts w:ascii="Calibri" w:hAnsi="Calibri" w:cs="Calibri"/>
                <w:sz w:val="22"/>
                <w:szCs w:val="22"/>
              </w:rPr>
            </w:pPr>
          </w:p>
        </w:tc>
        <w:tc>
          <w:tcPr>
            <w:tcW w:w="2520" w:type="dxa"/>
            <w:vAlign w:val="center"/>
          </w:tcPr>
          <w:p w14:paraId="0937ACCA" w14:textId="7931D83B" w:rsidR="008F42D0" w:rsidRDefault="008F42D0" w:rsidP="008F42D0">
            <w:pPr>
              <w:jc w:val="center"/>
              <w:rPr>
                <w:rFonts w:ascii="GHEA Grapalat" w:hAnsi="GHEA Grapalat" w:cs="Calibri"/>
                <w:sz w:val="22"/>
                <w:szCs w:val="22"/>
              </w:rPr>
            </w:pPr>
            <w:r w:rsidRPr="007E7A44">
              <w:rPr>
                <w:rFonts w:ascii="GHEA Grapalat" w:hAnsi="GHEA Grapalat" w:cs="Calibri"/>
                <w:color w:val="000000"/>
                <w:sz w:val="20"/>
                <w:szCs w:val="18"/>
              </w:rPr>
              <w:t>Էպինդորֆ</w:t>
            </w:r>
          </w:p>
        </w:tc>
        <w:tc>
          <w:tcPr>
            <w:tcW w:w="474" w:type="dxa"/>
          </w:tcPr>
          <w:p w14:paraId="4168DCAD" w14:textId="77777777" w:rsidR="008F42D0" w:rsidRPr="00A71D81" w:rsidRDefault="008F42D0" w:rsidP="008F42D0">
            <w:pPr>
              <w:jc w:val="center"/>
              <w:rPr>
                <w:rFonts w:ascii="GHEA Grapalat" w:hAnsi="GHEA Grapalat"/>
                <w:sz w:val="20"/>
                <w:lang w:val="pt-BR"/>
              </w:rPr>
            </w:pPr>
          </w:p>
          <w:p w14:paraId="6EE6C0C5" w14:textId="77777777" w:rsidR="008F42D0" w:rsidRPr="00A71D81" w:rsidRDefault="008F42D0" w:rsidP="008F42D0">
            <w:pPr>
              <w:jc w:val="center"/>
              <w:rPr>
                <w:rFonts w:ascii="GHEA Grapalat" w:hAnsi="GHEA Grapalat"/>
                <w:sz w:val="20"/>
                <w:lang w:val="pt-BR"/>
              </w:rPr>
            </w:pPr>
          </w:p>
          <w:p w14:paraId="37EC84E5" w14:textId="257E434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E88CA7" w14:textId="77777777" w:rsidR="008F42D0" w:rsidRPr="00A71D81" w:rsidRDefault="008F42D0" w:rsidP="008F42D0">
            <w:pPr>
              <w:jc w:val="center"/>
              <w:rPr>
                <w:rFonts w:ascii="GHEA Grapalat" w:hAnsi="GHEA Grapalat"/>
                <w:sz w:val="20"/>
                <w:lang w:val="pt-BR"/>
              </w:rPr>
            </w:pPr>
          </w:p>
          <w:p w14:paraId="2F68DEE7" w14:textId="77777777" w:rsidR="008F42D0" w:rsidRPr="00A71D81" w:rsidRDefault="008F42D0" w:rsidP="008F42D0">
            <w:pPr>
              <w:jc w:val="center"/>
              <w:rPr>
                <w:rFonts w:ascii="GHEA Grapalat" w:hAnsi="GHEA Grapalat"/>
                <w:sz w:val="20"/>
                <w:lang w:val="pt-BR"/>
              </w:rPr>
            </w:pPr>
          </w:p>
          <w:p w14:paraId="07B311EC" w14:textId="653BFDB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802480" w14:textId="77777777" w:rsidR="008F42D0" w:rsidRPr="00A71D81" w:rsidRDefault="008F42D0" w:rsidP="008F42D0">
            <w:pPr>
              <w:jc w:val="center"/>
              <w:rPr>
                <w:rFonts w:ascii="GHEA Grapalat" w:hAnsi="GHEA Grapalat"/>
                <w:sz w:val="20"/>
                <w:lang w:val="pt-BR"/>
              </w:rPr>
            </w:pPr>
          </w:p>
          <w:p w14:paraId="54051AFD" w14:textId="77777777" w:rsidR="008F42D0" w:rsidRPr="00A71D81" w:rsidRDefault="008F42D0" w:rsidP="008F42D0">
            <w:pPr>
              <w:jc w:val="center"/>
              <w:rPr>
                <w:rFonts w:ascii="GHEA Grapalat" w:hAnsi="GHEA Grapalat"/>
                <w:sz w:val="20"/>
                <w:lang w:val="pt-BR"/>
              </w:rPr>
            </w:pPr>
          </w:p>
          <w:p w14:paraId="7BC33E35" w14:textId="62E9499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B99627" w14:textId="77777777" w:rsidR="008F42D0" w:rsidRPr="00A71D81" w:rsidRDefault="008F42D0" w:rsidP="008F42D0">
            <w:pPr>
              <w:jc w:val="center"/>
              <w:rPr>
                <w:rFonts w:ascii="GHEA Grapalat" w:hAnsi="GHEA Grapalat"/>
                <w:sz w:val="20"/>
                <w:lang w:val="pt-BR"/>
              </w:rPr>
            </w:pPr>
          </w:p>
          <w:p w14:paraId="2CC21DA7" w14:textId="77777777" w:rsidR="008F42D0" w:rsidRPr="00A71D81" w:rsidRDefault="008F42D0" w:rsidP="008F42D0">
            <w:pPr>
              <w:jc w:val="center"/>
              <w:rPr>
                <w:rFonts w:ascii="GHEA Grapalat" w:hAnsi="GHEA Grapalat"/>
                <w:sz w:val="20"/>
                <w:lang w:val="pt-BR"/>
              </w:rPr>
            </w:pPr>
          </w:p>
          <w:p w14:paraId="0C366F4B" w14:textId="2DF84E1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D8613C" w14:textId="77777777" w:rsidR="008F42D0" w:rsidRPr="00A71D81" w:rsidRDefault="008F42D0" w:rsidP="008F42D0">
            <w:pPr>
              <w:jc w:val="center"/>
              <w:rPr>
                <w:rFonts w:ascii="GHEA Grapalat" w:hAnsi="GHEA Grapalat"/>
                <w:sz w:val="20"/>
                <w:lang w:val="pt-BR"/>
              </w:rPr>
            </w:pPr>
          </w:p>
          <w:p w14:paraId="6D16F9F6" w14:textId="77777777" w:rsidR="008F42D0" w:rsidRPr="00A71D81" w:rsidRDefault="008F42D0" w:rsidP="008F42D0">
            <w:pPr>
              <w:jc w:val="center"/>
              <w:rPr>
                <w:rFonts w:ascii="GHEA Grapalat" w:hAnsi="GHEA Grapalat"/>
                <w:sz w:val="20"/>
                <w:lang w:val="pt-BR"/>
              </w:rPr>
            </w:pPr>
          </w:p>
          <w:p w14:paraId="1F58436D" w14:textId="258030E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E1D6EE" w14:textId="77777777" w:rsidR="008F42D0" w:rsidRPr="00A71D81" w:rsidRDefault="008F42D0" w:rsidP="008F42D0">
            <w:pPr>
              <w:jc w:val="center"/>
              <w:rPr>
                <w:rFonts w:ascii="GHEA Grapalat" w:hAnsi="GHEA Grapalat"/>
                <w:sz w:val="20"/>
                <w:lang w:val="pt-BR"/>
              </w:rPr>
            </w:pPr>
          </w:p>
          <w:p w14:paraId="0FFF3258" w14:textId="77777777" w:rsidR="008F42D0" w:rsidRPr="00A71D81" w:rsidRDefault="008F42D0" w:rsidP="008F42D0">
            <w:pPr>
              <w:jc w:val="center"/>
              <w:rPr>
                <w:rFonts w:ascii="GHEA Grapalat" w:hAnsi="GHEA Grapalat"/>
                <w:sz w:val="20"/>
                <w:lang w:val="pt-BR"/>
              </w:rPr>
            </w:pPr>
          </w:p>
          <w:p w14:paraId="181F6266" w14:textId="4C3B113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0F599F" w14:textId="77777777" w:rsidR="008F42D0" w:rsidRPr="00A71D81" w:rsidRDefault="008F42D0" w:rsidP="008F42D0">
            <w:pPr>
              <w:jc w:val="center"/>
              <w:rPr>
                <w:rFonts w:ascii="GHEA Grapalat" w:hAnsi="GHEA Grapalat"/>
                <w:sz w:val="20"/>
                <w:lang w:val="pt-BR"/>
              </w:rPr>
            </w:pPr>
          </w:p>
          <w:p w14:paraId="14EDF3EB" w14:textId="77777777" w:rsidR="008F42D0" w:rsidRPr="00A71D81" w:rsidRDefault="008F42D0" w:rsidP="008F42D0">
            <w:pPr>
              <w:jc w:val="center"/>
              <w:rPr>
                <w:rFonts w:ascii="GHEA Grapalat" w:hAnsi="GHEA Grapalat"/>
                <w:sz w:val="20"/>
                <w:lang w:val="pt-BR"/>
              </w:rPr>
            </w:pPr>
          </w:p>
          <w:p w14:paraId="070EA692" w14:textId="07B338F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9D3739" w14:textId="77777777" w:rsidR="008F42D0" w:rsidRPr="00A71D81" w:rsidRDefault="008F42D0" w:rsidP="008F42D0">
            <w:pPr>
              <w:jc w:val="center"/>
              <w:rPr>
                <w:rFonts w:ascii="GHEA Grapalat" w:hAnsi="GHEA Grapalat"/>
                <w:sz w:val="20"/>
                <w:lang w:val="pt-BR"/>
              </w:rPr>
            </w:pPr>
          </w:p>
          <w:p w14:paraId="075C30DF" w14:textId="77777777" w:rsidR="008F42D0" w:rsidRPr="00A71D81" w:rsidRDefault="008F42D0" w:rsidP="008F42D0">
            <w:pPr>
              <w:jc w:val="center"/>
              <w:rPr>
                <w:rFonts w:ascii="GHEA Grapalat" w:hAnsi="GHEA Grapalat"/>
                <w:sz w:val="20"/>
                <w:lang w:val="pt-BR"/>
              </w:rPr>
            </w:pPr>
          </w:p>
          <w:p w14:paraId="5818D567" w14:textId="76CB801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FE4769" w14:textId="77777777" w:rsidR="008F42D0" w:rsidRPr="00A71D81" w:rsidRDefault="008F42D0" w:rsidP="008F42D0">
            <w:pPr>
              <w:jc w:val="center"/>
              <w:rPr>
                <w:rFonts w:ascii="GHEA Grapalat" w:hAnsi="GHEA Grapalat"/>
                <w:sz w:val="20"/>
                <w:lang w:val="pt-BR"/>
              </w:rPr>
            </w:pPr>
          </w:p>
          <w:p w14:paraId="71068732" w14:textId="77777777" w:rsidR="008F42D0" w:rsidRPr="00A71D81" w:rsidRDefault="008F42D0" w:rsidP="008F42D0">
            <w:pPr>
              <w:jc w:val="center"/>
              <w:rPr>
                <w:rFonts w:ascii="GHEA Grapalat" w:hAnsi="GHEA Grapalat"/>
                <w:sz w:val="20"/>
                <w:lang w:val="pt-BR"/>
              </w:rPr>
            </w:pPr>
          </w:p>
          <w:p w14:paraId="4BBFAA42" w14:textId="227D735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BE92EB" w14:textId="77777777" w:rsidR="008F42D0" w:rsidRPr="00A71D81" w:rsidRDefault="008F42D0" w:rsidP="008F42D0">
            <w:pPr>
              <w:jc w:val="center"/>
              <w:rPr>
                <w:rFonts w:ascii="GHEA Grapalat" w:hAnsi="GHEA Grapalat"/>
                <w:sz w:val="20"/>
                <w:lang w:val="pt-BR"/>
              </w:rPr>
            </w:pPr>
          </w:p>
          <w:p w14:paraId="471711B2" w14:textId="77777777" w:rsidR="008F42D0" w:rsidRPr="00A71D81" w:rsidRDefault="008F42D0" w:rsidP="008F42D0">
            <w:pPr>
              <w:jc w:val="center"/>
              <w:rPr>
                <w:rFonts w:ascii="GHEA Grapalat" w:hAnsi="GHEA Grapalat"/>
                <w:sz w:val="20"/>
                <w:lang w:val="pt-BR"/>
              </w:rPr>
            </w:pPr>
          </w:p>
          <w:p w14:paraId="12F377A7" w14:textId="5B0EA8B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6B4028" w14:textId="77777777" w:rsidR="008F42D0" w:rsidRPr="00A71D81" w:rsidRDefault="008F42D0" w:rsidP="008F42D0">
            <w:pPr>
              <w:jc w:val="center"/>
              <w:rPr>
                <w:rFonts w:ascii="GHEA Grapalat" w:hAnsi="GHEA Grapalat"/>
                <w:sz w:val="20"/>
                <w:lang w:val="pt-BR"/>
              </w:rPr>
            </w:pPr>
          </w:p>
          <w:p w14:paraId="198929E8" w14:textId="77777777" w:rsidR="008F42D0" w:rsidRPr="00A71D81" w:rsidRDefault="008F42D0" w:rsidP="008F42D0">
            <w:pPr>
              <w:jc w:val="center"/>
              <w:rPr>
                <w:rFonts w:ascii="GHEA Grapalat" w:hAnsi="GHEA Grapalat"/>
                <w:sz w:val="20"/>
                <w:lang w:val="pt-BR"/>
              </w:rPr>
            </w:pPr>
          </w:p>
          <w:p w14:paraId="2141F4B2" w14:textId="3E1967E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B49CE0" w14:textId="77777777" w:rsidR="008F42D0" w:rsidRPr="00A71D81" w:rsidRDefault="008F42D0" w:rsidP="008F42D0">
            <w:pPr>
              <w:jc w:val="center"/>
              <w:rPr>
                <w:rFonts w:ascii="GHEA Grapalat" w:hAnsi="GHEA Grapalat"/>
                <w:sz w:val="20"/>
                <w:lang w:val="pt-BR"/>
              </w:rPr>
            </w:pPr>
          </w:p>
          <w:p w14:paraId="7EF33CE6" w14:textId="77777777" w:rsidR="008F42D0" w:rsidRPr="00A71D81" w:rsidRDefault="008F42D0" w:rsidP="008F42D0">
            <w:pPr>
              <w:jc w:val="center"/>
              <w:rPr>
                <w:rFonts w:ascii="GHEA Grapalat" w:hAnsi="GHEA Grapalat"/>
                <w:sz w:val="20"/>
                <w:lang w:val="pt-BR"/>
              </w:rPr>
            </w:pPr>
          </w:p>
          <w:p w14:paraId="7A551EE3" w14:textId="547449C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C3E30E1" w14:textId="77777777" w:rsidR="008F42D0" w:rsidRPr="00A71D81" w:rsidRDefault="008F42D0" w:rsidP="008F42D0">
            <w:pPr>
              <w:jc w:val="center"/>
              <w:rPr>
                <w:rFonts w:ascii="GHEA Grapalat" w:hAnsi="GHEA Grapalat"/>
                <w:sz w:val="20"/>
                <w:lang w:val="pt-BR"/>
              </w:rPr>
            </w:pPr>
          </w:p>
          <w:p w14:paraId="48E5F151" w14:textId="77777777" w:rsidR="008F42D0" w:rsidRPr="00A71D81" w:rsidRDefault="008F42D0" w:rsidP="008F42D0">
            <w:pPr>
              <w:jc w:val="center"/>
              <w:rPr>
                <w:rFonts w:ascii="GHEA Grapalat" w:hAnsi="GHEA Grapalat"/>
                <w:sz w:val="20"/>
                <w:lang w:val="pt-BR"/>
              </w:rPr>
            </w:pPr>
          </w:p>
          <w:p w14:paraId="2E8EDC95" w14:textId="3867988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15EB07A6" w14:textId="77777777" w:rsidTr="002F746A">
        <w:trPr>
          <w:trHeight w:val="1538"/>
        </w:trPr>
        <w:tc>
          <w:tcPr>
            <w:tcW w:w="1980" w:type="dxa"/>
            <w:vAlign w:val="center"/>
          </w:tcPr>
          <w:p w14:paraId="1892DD7F" w14:textId="4D090CFE" w:rsidR="008F42D0" w:rsidRDefault="008F42D0" w:rsidP="008F42D0">
            <w:pPr>
              <w:jc w:val="center"/>
              <w:rPr>
                <w:rFonts w:ascii="GHEA Grapalat" w:hAnsi="GHEA Grapalat"/>
                <w:sz w:val="20"/>
              </w:rPr>
            </w:pPr>
            <w:r>
              <w:rPr>
                <w:rFonts w:ascii="GHEA Grapalat" w:hAnsi="GHEA Grapalat"/>
                <w:sz w:val="16"/>
              </w:rPr>
              <w:t>5</w:t>
            </w:r>
          </w:p>
        </w:tc>
        <w:tc>
          <w:tcPr>
            <w:tcW w:w="2700" w:type="dxa"/>
            <w:vAlign w:val="center"/>
          </w:tcPr>
          <w:p w14:paraId="6F444C54" w14:textId="77777777" w:rsidR="008F42D0" w:rsidRDefault="008F42D0" w:rsidP="008F42D0">
            <w:pPr>
              <w:jc w:val="center"/>
              <w:rPr>
                <w:rFonts w:ascii="GHEA Grapalat" w:hAnsi="GHEA Grapalat" w:cs="Calibri"/>
                <w:color w:val="000000"/>
                <w:sz w:val="22"/>
                <w:szCs w:val="22"/>
              </w:rPr>
            </w:pPr>
            <w:r>
              <w:rPr>
                <w:rFonts w:ascii="GHEA Grapalat" w:hAnsi="GHEA Grapalat" w:cs="Calibri"/>
                <w:color w:val="000000"/>
                <w:sz w:val="22"/>
                <w:szCs w:val="22"/>
              </w:rPr>
              <w:t>33140000/2</w:t>
            </w:r>
          </w:p>
          <w:p w14:paraId="5548074F" w14:textId="6CA16276" w:rsidR="008F42D0" w:rsidRDefault="008F42D0" w:rsidP="008F42D0">
            <w:pPr>
              <w:jc w:val="center"/>
              <w:rPr>
                <w:rFonts w:ascii="Calibri" w:hAnsi="Calibri" w:cs="Calibri"/>
                <w:sz w:val="22"/>
                <w:szCs w:val="22"/>
              </w:rPr>
            </w:pPr>
          </w:p>
        </w:tc>
        <w:tc>
          <w:tcPr>
            <w:tcW w:w="2520" w:type="dxa"/>
            <w:vAlign w:val="center"/>
          </w:tcPr>
          <w:p w14:paraId="474D480D" w14:textId="3BAA57A5" w:rsidR="008F42D0" w:rsidRDefault="008F42D0" w:rsidP="008F42D0">
            <w:pPr>
              <w:jc w:val="center"/>
              <w:rPr>
                <w:rFonts w:ascii="GHEA Grapalat" w:hAnsi="GHEA Grapalat" w:cs="Calibri"/>
                <w:sz w:val="22"/>
                <w:szCs w:val="22"/>
              </w:rPr>
            </w:pPr>
            <w:r w:rsidRPr="007E7A44">
              <w:rPr>
                <w:rFonts w:ascii="GHEA Grapalat" w:hAnsi="GHEA Grapalat" w:cs="Calibri"/>
                <w:color w:val="000000"/>
                <w:sz w:val="20"/>
                <w:szCs w:val="18"/>
              </w:rPr>
              <w:t>Վ</w:t>
            </w:r>
            <w:r>
              <w:rPr>
                <w:rFonts w:ascii="GHEA Grapalat" w:hAnsi="GHEA Grapalat" w:cs="Calibri"/>
                <w:color w:val="000000"/>
                <w:sz w:val="20"/>
                <w:szCs w:val="18"/>
              </w:rPr>
              <w:t>իալկա կափարիչ  գ</w:t>
            </w:r>
            <w:r w:rsidRPr="007E7A44">
              <w:rPr>
                <w:rFonts w:ascii="GHEA Grapalat" w:hAnsi="GHEA Grapalat" w:cs="Calibri"/>
                <w:color w:val="000000"/>
                <w:sz w:val="20"/>
                <w:szCs w:val="18"/>
              </w:rPr>
              <w:t>/ք-ի համար</w:t>
            </w:r>
          </w:p>
        </w:tc>
        <w:tc>
          <w:tcPr>
            <w:tcW w:w="474" w:type="dxa"/>
          </w:tcPr>
          <w:p w14:paraId="79524BCD" w14:textId="77777777" w:rsidR="008F42D0" w:rsidRPr="00A71D81" w:rsidRDefault="008F42D0" w:rsidP="008F42D0">
            <w:pPr>
              <w:jc w:val="center"/>
              <w:rPr>
                <w:rFonts w:ascii="GHEA Grapalat" w:hAnsi="GHEA Grapalat"/>
                <w:sz w:val="20"/>
                <w:lang w:val="pt-BR"/>
              </w:rPr>
            </w:pPr>
          </w:p>
          <w:p w14:paraId="6532E77D" w14:textId="77777777" w:rsidR="008F42D0" w:rsidRPr="00A71D81" w:rsidRDefault="008F42D0" w:rsidP="008F42D0">
            <w:pPr>
              <w:jc w:val="center"/>
              <w:rPr>
                <w:rFonts w:ascii="GHEA Grapalat" w:hAnsi="GHEA Grapalat"/>
                <w:sz w:val="20"/>
                <w:lang w:val="pt-BR"/>
              </w:rPr>
            </w:pPr>
          </w:p>
          <w:p w14:paraId="7AD1F934" w14:textId="6CE7958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604432" w14:textId="77777777" w:rsidR="008F42D0" w:rsidRPr="00A71D81" w:rsidRDefault="008F42D0" w:rsidP="008F42D0">
            <w:pPr>
              <w:jc w:val="center"/>
              <w:rPr>
                <w:rFonts w:ascii="GHEA Grapalat" w:hAnsi="GHEA Grapalat"/>
                <w:sz w:val="20"/>
                <w:lang w:val="pt-BR"/>
              </w:rPr>
            </w:pPr>
          </w:p>
          <w:p w14:paraId="0724F83A" w14:textId="77777777" w:rsidR="008F42D0" w:rsidRPr="00A71D81" w:rsidRDefault="008F42D0" w:rsidP="008F42D0">
            <w:pPr>
              <w:jc w:val="center"/>
              <w:rPr>
                <w:rFonts w:ascii="GHEA Grapalat" w:hAnsi="GHEA Grapalat"/>
                <w:sz w:val="20"/>
                <w:lang w:val="pt-BR"/>
              </w:rPr>
            </w:pPr>
          </w:p>
          <w:p w14:paraId="645241F7" w14:textId="3053762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E98387" w14:textId="77777777" w:rsidR="008F42D0" w:rsidRPr="00A71D81" w:rsidRDefault="008F42D0" w:rsidP="008F42D0">
            <w:pPr>
              <w:jc w:val="center"/>
              <w:rPr>
                <w:rFonts w:ascii="GHEA Grapalat" w:hAnsi="GHEA Grapalat"/>
                <w:sz w:val="20"/>
                <w:lang w:val="pt-BR"/>
              </w:rPr>
            </w:pPr>
          </w:p>
          <w:p w14:paraId="75678A16" w14:textId="77777777" w:rsidR="008F42D0" w:rsidRPr="00A71D81" w:rsidRDefault="008F42D0" w:rsidP="008F42D0">
            <w:pPr>
              <w:jc w:val="center"/>
              <w:rPr>
                <w:rFonts w:ascii="GHEA Grapalat" w:hAnsi="GHEA Grapalat"/>
                <w:sz w:val="20"/>
                <w:lang w:val="pt-BR"/>
              </w:rPr>
            </w:pPr>
          </w:p>
          <w:p w14:paraId="42B98728" w14:textId="2029691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B1CEB4" w14:textId="77777777" w:rsidR="008F42D0" w:rsidRPr="00A71D81" w:rsidRDefault="008F42D0" w:rsidP="008F42D0">
            <w:pPr>
              <w:jc w:val="center"/>
              <w:rPr>
                <w:rFonts w:ascii="GHEA Grapalat" w:hAnsi="GHEA Grapalat"/>
                <w:sz w:val="20"/>
                <w:lang w:val="pt-BR"/>
              </w:rPr>
            </w:pPr>
          </w:p>
          <w:p w14:paraId="1353BB71" w14:textId="77777777" w:rsidR="008F42D0" w:rsidRPr="00A71D81" w:rsidRDefault="008F42D0" w:rsidP="008F42D0">
            <w:pPr>
              <w:jc w:val="center"/>
              <w:rPr>
                <w:rFonts w:ascii="GHEA Grapalat" w:hAnsi="GHEA Grapalat"/>
                <w:sz w:val="20"/>
                <w:lang w:val="pt-BR"/>
              </w:rPr>
            </w:pPr>
          </w:p>
          <w:p w14:paraId="6282EEFB" w14:textId="0E4A8ED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563E5E" w14:textId="77777777" w:rsidR="008F42D0" w:rsidRPr="00A71D81" w:rsidRDefault="008F42D0" w:rsidP="008F42D0">
            <w:pPr>
              <w:jc w:val="center"/>
              <w:rPr>
                <w:rFonts w:ascii="GHEA Grapalat" w:hAnsi="GHEA Grapalat"/>
                <w:sz w:val="20"/>
                <w:lang w:val="pt-BR"/>
              </w:rPr>
            </w:pPr>
          </w:p>
          <w:p w14:paraId="50A396CE" w14:textId="77777777" w:rsidR="008F42D0" w:rsidRPr="00A71D81" w:rsidRDefault="008F42D0" w:rsidP="008F42D0">
            <w:pPr>
              <w:jc w:val="center"/>
              <w:rPr>
                <w:rFonts w:ascii="GHEA Grapalat" w:hAnsi="GHEA Grapalat"/>
                <w:sz w:val="20"/>
                <w:lang w:val="pt-BR"/>
              </w:rPr>
            </w:pPr>
          </w:p>
          <w:p w14:paraId="54171123" w14:textId="2EDD43F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8425A0" w14:textId="77777777" w:rsidR="008F42D0" w:rsidRPr="00A71D81" w:rsidRDefault="008F42D0" w:rsidP="008F42D0">
            <w:pPr>
              <w:jc w:val="center"/>
              <w:rPr>
                <w:rFonts w:ascii="GHEA Grapalat" w:hAnsi="GHEA Grapalat"/>
                <w:sz w:val="20"/>
                <w:lang w:val="pt-BR"/>
              </w:rPr>
            </w:pPr>
          </w:p>
          <w:p w14:paraId="5DA46A5A" w14:textId="77777777" w:rsidR="008F42D0" w:rsidRPr="00A71D81" w:rsidRDefault="008F42D0" w:rsidP="008F42D0">
            <w:pPr>
              <w:jc w:val="center"/>
              <w:rPr>
                <w:rFonts w:ascii="GHEA Grapalat" w:hAnsi="GHEA Grapalat"/>
                <w:sz w:val="20"/>
                <w:lang w:val="pt-BR"/>
              </w:rPr>
            </w:pPr>
          </w:p>
          <w:p w14:paraId="13F95285" w14:textId="0790E90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4834FD" w14:textId="77777777" w:rsidR="008F42D0" w:rsidRPr="00A71D81" w:rsidRDefault="008F42D0" w:rsidP="008F42D0">
            <w:pPr>
              <w:jc w:val="center"/>
              <w:rPr>
                <w:rFonts w:ascii="GHEA Grapalat" w:hAnsi="GHEA Grapalat"/>
                <w:sz w:val="20"/>
                <w:lang w:val="pt-BR"/>
              </w:rPr>
            </w:pPr>
          </w:p>
          <w:p w14:paraId="3625B563" w14:textId="77777777" w:rsidR="008F42D0" w:rsidRPr="00A71D81" w:rsidRDefault="008F42D0" w:rsidP="008F42D0">
            <w:pPr>
              <w:jc w:val="center"/>
              <w:rPr>
                <w:rFonts w:ascii="GHEA Grapalat" w:hAnsi="GHEA Grapalat"/>
                <w:sz w:val="20"/>
                <w:lang w:val="pt-BR"/>
              </w:rPr>
            </w:pPr>
          </w:p>
          <w:p w14:paraId="5EDF73E2" w14:textId="5FAC6AE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48D4AB9" w14:textId="77777777" w:rsidR="008F42D0" w:rsidRPr="00A71D81" w:rsidRDefault="008F42D0" w:rsidP="008F42D0">
            <w:pPr>
              <w:jc w:val="center"/>
              <w:rPr>
                <w:rFonts w:ascii="GHEA Grapalat" w:hAnsi="GHEA Grapalat"/>
                <w:sz w:val="20"/>
                <w:lang w:val="pt-BR"/>
              </w:rPr>
            </w:pPr>
          </w:p>
          <w:p w14:paraId="6B788740" w14:textId="77777777" w:rsidR="008F42D0" w:rsidRPr="00A71D81" w:rsidRDefault="008F42D0" w:rsidP="008F42D0">
            <w:pPr>
              <w:jc w:val="center"/>
              <w:rPr>
                <w:rFonts w:ascii="GHEA Grapalat" w:hAnsi="GHEA Grapalat"/>
                <w:sz w:val="20"/>
                <w:lang w:val="pt-BR"/>
              </w:rPr>
            </w:pPr>
          </w:p>
          <w:p w14:paraId="3D6D8E74" w14:textId="09E99FC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A2928B" w14:textId="77777777" w:rsidR="008F42D0" w:rsidRPr="00A71D81" w:rsidRDefault="008F42D0" w:rsidP="008F42D0">
            <w:pPr>
              <w:jc w:val="center"/>
              <w:rPr>
                <w:rFonts w:ascii="GHEA Grapalat" w:hAnsi="GHEA Grapalat"/>
                <w:sz w:val="20"/>
                <w:lang w:val="pt-BR"/>
              </w:rPr>
            </w:pPr>
          </w:p>
          <w:p w14:paraId="11DCB9C3" w14:textId="77777777" w:rsidR="008F42D0" w:rsidRPr="00A71D81" w:rsidRDefault="008F42D0" w:rsidP="008F42D0">
            <w:pPr>
              <w:jc w:val="center"/>
              <w:rPr>
                <w:rFonts w:ascii="GHEA Grapalat" w:hAnsi="GHEA Grapalat"/>
                <w:sz w:val="20"/>
                <w:lang w:val="pt-BR"/>
              </w:rPr>
            </w:pPr>
          </w:p>
          <w:p w14:paraId="2EFEBA74" w14:textId="5BCF2A7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59CA252" w14:textId="77777777" w:rsidR="008F42D0" w:rsidRPr="00A71D81" w:rsidRDefault="008F42D0" w:rsidP="008F42D0">
            <w:pPr>
              <w:jc w:val="center"/>
              <w:rPr>
                <w:rFonts w:ascii="GHEA Grapalat" w:hAnsi="GHEA Grapalat"/>
                <w:sz w:val="20"/>
                <w:lang w:val="pt-BR"/>
              </w:rPr>
            </w:pPr>
          </w:p>
          <w:p w14:paraId="550BF922" w14:textId="77777777" w:rsidR="008F42D0" w:rsidRPr="00A71D81" w:rsidRDefault="008F42D0" w:rsidP="008F42D0">
            <w:pPr>
              <w:jc w:val="center"/>
              <w:rPr>
                <w:rFonts w:ascii="GHEA Grapalat" w:hAnsi="GHEA Grapalat"/>
                <w:sz w:val="20"/>
                <w:lang w:val="pt-BR"/>
              </w:rPr>
            </w:pPr>
          </w:p>
          <w:p w14:paraId="7D43C476" w14:textId="476162E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E1CBBD7" w14:textId="77777777" w:rsidR="008F42D0" w:rsidRPr="00A71D81" w:rsidRDefault="008F42D0" w:rsidP="008F42D0">
            <w:pPr>
              <w:jc w:val="center"/>
              <w:rPr>
                <w:rFonts w:ascii="GHEA Grapalat" w:hAnsi="GHEA Grapalat"/>
                <w:sz w:val="20"/>
                <w:lang w:val="pt-BR"/>
              </w:rPr>
            </w:pPr>
          </w:p>
          <w:p w14:paraId="2F5F2B94" w14:textId="77777777" w:rsidR="008F42D0" w:rsidRPr="00A71D81" w:rsidRDefault="008F42D0" w:rsidP="008F42D0">
            <w:pPr>
              <w:jc w:val="center"/>
              <w:rPr>
                <w:rFonts w:ascii="GHEA Grapalat" w:hAnsi="GHEA Grapalat"/>
                <w:sz w:val="20"/>
                <w:lang w:val="pt-BR"/>
              </w:rPr>
            </w:pPr>
          </w:p>
          <w:p w14:paraId="2BD4D848" w14:textId="7117ABF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42E50AC" w14:textId="77777777" w:rsidR="008F42D0" w:rsidRPr="00A71D81" w:rsidRDefault="008F42D0" w:rsidP="008F42D0">
            <w:pPr>
              <w:jc w:val="center"/>
              <w:rPr>
                <w:rFonts w:ascii="GHEA Grapalat" w:hAnsi="GHEA Grapalat"/>
                <w:sz w:val="20"/>
                <w:lang w:val="pt-BR"/>
              </w:rPr>
            </w:pPr>
          </w:p>
          <w:p w14:paraId="6FD993D9" w14:textId="77777777" w:rsidR="008F42D0" w:rsidRPr="00A71D81" w:rsidRDefault="008F42D0" w:rsidP="008F42D0">
            <w:pPr>
              <w:jc w:val="center"/>
              <w:rPr>
                <w:rFonts w:ascii="GHEA Grapalat" w:hAnsi="GHEA Grapalat"/>
                <w:sz w:val="20"/>
                <w:lang w:val="pt-BR"/>
              </w:rPr>
            </w:pPr>
          </w:p>
          <w:p w14:paraId="1F7A0DE9" w14:textId="0909E2F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5B5516BD" w14:textId="77777777" w:rsidR="008F42D0" w:rsidRPr="00A71D81" w:rsidRDefault="008F42D0" w:rsidP="008F42D0">
            <w:pPr>
              <w:jc w:val="center"/>
              <w:rPr>
                <w:rFonts w:ascii="GHEA Grapalat" w:hAnsi="GHEA Grapalat"/>
                <w:sz w:val="20"/>
                <w:lang w:val="pt-BR"/>
              </w:rPr>
            </w:pPr>
          </w:p>
          <w:p w14:paraId="6A5637E9" w14:textId="77777777" w:rsidR="008F42D0" w:rsidRPr="00A71D81" w:rsidRDefault="008F42D0" w:rsidP="008F42D0">
            <w:pPr>
              <w:jc w:val="center"/>
              <w:rPr>
                <w:rFonts w:ascii="GHEA Grapalat" w:hAnsi="GHEA Grapalat"/>
                <w:sz w:val="20"/>
                <w:lang w:val="pt-BR"/>
              </w:rPr>
            </w:pPr>
          </w:p>
          <w:p w14:paraId="28746FA0" w14:textId="08ABCB0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664A4BF4" w14:textId="77777777" w:rsidTr="006B47B1">
        <w:trPr>
          <w:trHeight w:val="1538"/>
        </w:trPr>
        <w:tc>
          <w:tcPr>
            <w:tcW w:w="1980" w:type="dxa"/>
            <w:vAlign w:val="center"/>
          </w:tcPr>
          <w:p w14:paraId="30A85D99" w14:textId="0DD374E5" w:rsidR="008F42D0" w:rsidRDefault="008F42D0" w:rsidP="008F42D0">
            <w:pPr>
              <w:jc w:val="center"/>
              <w:rPr>
                <w:rFonts w:ascii="GHEA Grapalat" w:hAnsi="GHEA Grapalat"/>
                <w:sz w:val="20"/>
              </w:rPr>
            </w:pPr>
            <w:r>
              <w:rPr>
                <w:rFonts w:ascii="GHEA Grapalat" w:hAnsi="GHEA Grapalat"/>
                <w:sz w:val="16"/>
              </w:rPr>
              <w:t>6</w:t>
            </w:r>
          </w:p>
        </w:tc>
        <w:tc>
          <w:tcPr>
            <w:tcW w:w="2700" w:type="dxa"/>
            <w:vAlign w:val="center"/>
          </w:tcPr>
          <w:p w14:paraId="04382B4B" w14:textId="77777777" w:rsidR="008F42D0" w:rsidRDefault="008F42D0" w:rsidP="008F42D0">
            <w:pPr>
              <w:rPr>
                <w:rFonts w:ascii="Calibri" w:hAnsi="Calibri" w:cs="Calibri"/>
              </w:rPr>
            </w:pPr>
            <w:r>
              <w:rPr>
                <w:rFonts w:ascii="Calibri" w:hAnsi="Calibri" w:cs="Calibri"/>
              </w:rPr>
              <w:t>33141100/8</w:t>
            </w:r>
          </w:p>
          <w:p w14:paraId="461B78AB" w14:textId="332C52E1" w:rsidR="008F42D0" w:rsidRDefault="008F42D0" w:rsidP="008F42D0">
            <w:pPr>
              <w:jc w:val="center"/>
              <w:rPr>
                <w:rFonts w:ascii="Calibri" w:hAnsi="Calibri" w:cs="Calibri"/>
                <w:sz w:val="22"/>
                <w:szCs w:val="22"/>
              </w:rPr>
            </w:pPr>
          </w:p>
        </w:tc>
        <w:tc>
          <w:tcPr>
            <w:tcW w:w="2520" w:type="dxa"/>
            <w:vAlign w:val="center"/>
          </w:tcPr>
          <w:p w14:paraId="26F119E8" w14:textId="5E28344F" w:rsidR="008F42D0" w:rsidRDefault="008F42D0" w:rsidP="008F42D0">
            <w:pPr>
              <w:jc w:val="center"/>
              <w:rPr>
                <w:rFonts w:ascii="GHEA Grapalat" w:hAnsi="GHEA Grapalat" w:cs="Calibri"/>
                <w:sz w:val="22"/>
                <w:szCs w:val="22"/>
              </w:rPr>
            </w:pPr>
            <w:r w:rsidRPr="007E7A44">
              <w:rPr>
                <w:rFonts w:ascii="GHEA Grapalat" w:hAnsi="GHEA Grapalat" w:cs="Calibri"/>
                <w:color w:val="000000"/>
                <w:sz w:val="20"/>
                <w:szCs w:val="18"/>
              </w:rPr>
              <w:t>Միանգամյա օգտագործման պիպետ</w:t>
            </w:r>
          </w:p>
        </w:tc>
        <w:tc>
          <w:tcPr>
            <w:tcW w:w="474" w:type="dxa"/>
          </w:tcPr>
          <w:p w14:paraId="419875CE" w14:textId="77777777" w:rsidR="008F42D0" w:rsidRPr="00A71D81" w:rsidRDefault="008F42D0" w:rsidP="008F42D0">
            <w:pPr>
              <w:jc w:val="center"/>
              <w:rPr>
                <w:rFonts w:ascii="GHEA Grapalat" w:hAnsi="GHEA Grapalat"/>
                <w:sz w:val="20"/>
                <w:lang w:val="pt-BR"/>
              </w:rPr>
            </w:pPr>
          </w:p>
          <w:p w14:paraId="10EC2466" w14:textId="77777777" w:rsidR="008F42D0" w:rsidRPr="00A71D81" w:rsidRDefault="008F42D0" w:rsidP="008F42D0">
            <w:pPr>
              <w:jc w:val="center"/>
              <w:rPr>
                <w:rFonts w:ascii="GHEA Grapalat" w:hAnsi="GHEA Grapalat"/>
                <w:sz w:val="20"/>
                <w:lang w:val="pt-BR"/>
              </w:rPr>
            </w:pPr>
          </w:p>
          <w:p w14:paraId="0A7B8E56" w14:textId="4E3D183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D815C3" w14:textId="77777777" w:rsidR="008F42D0" w:rsidRPr="00A71D81" w:rsidRDefault="008F42D0" w:rsidP="008F42D0">
            <w:pPr>
              <w:jc w:val="center"/>
              <w:rPr>
                <w:rFonts w:ascii="GHEA Grapalat" w:hAnsi="GHEA Grapalat"/>
                <w:sz w:val="20"/>
                <w:lang w:val="pt-BR"/>
              </w:rPr>
            </w:pPr>
          </w:p>
          <w:p w14:paraId="34C78A65" w14:textId="77777777" w:rsidR="008F42D0" w:rsidRPr="00A71D81" w:rsidRDefault="008F42D0" w:rsidP="008F42D0">
            <w:pPr>
              <w:jc w:val="center"/>
              <w:rPr>
                <w:rFonts w:ascii="GHEA Grapalat" w:hAnsi="GHEA Grapalat"/>
                <w:sz w:val="20"/>
                <w:lang w:val="pt-BR"/>
              </w:rPr>
            </w:pPr>
          </w:p>
          <w:p w14:paraId="41101D6F" w14:textId="6615132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8C2CBC" w14:textId="77777777" w:rsidR="008F42D0" w:rsidRPr="00A71D81" w:rsidRDefault="008F42D0" w:rsidP="008F42D0">
            <w:pPr>
              <w:jc w:val="center"/>
              <w:rPr>
                <w:rFonts w:ascii="GHEA Grapalat" w:hAnsi="GHEA Grapalat"/>
                <w:sz w:val="20"/>
                <w:lang w:val="pt-BR"/>
              </w:rPr>
            </w:pPr>
          </w:p>
          <w:p w14:paraId="099D0E47" w14:textId="77777777" w:rsidR="008F42D0" w:rsidRPr="00A71D81" w:rsidRDefault="008F42D0" w:rsidP="008F42D0">
            <w:pPr>
              <w:jc w:val="center"/>
              <w:rPr>
                <w:rFonts w:ascii="GHEA Grapalat" w:hAnsi="GHEA Grapalat"/>
                <w:sz w:val="20"/>
                <w:lang w:val="pt-BR"/>
              </w:rPr>
            </w:pPr>
          </w:p>
          <w:p w14:paraId="2245FAE6" w14:textId="6939756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5B13A4" w14:textId="77777777" w:rsidR="008F42D0" w:rsidRPr="00A71D81" w:rsidRDefault="008F42D0" w:rsidP="008F42D0">
            <w:pPr>
              <w:jc w:val="center"/>
              <w:rPr>
                <w:rFonts w:ascii="GHEA Grapalat" w:hAnsi="GHEA Grapalat"/>
                <w:sz w:val="20"/>
                <w:lang w:val="pt-BR"/>
              </w:rPr>
            </w:pPr>
          </w:p>
          <w:p w14:paraId="2D0D5F22" w14:textId="77777777" w:rsidR="008F42D0" w:rsidRPr="00A71D81" w:rsidRDefault="008F42D0" w:rsidP="008F42D0">
            <w:pPr>
              <w:jc w:val="center"/>
              <w:rPr>
                <w:rFonts w:ascii="GHEA Grapalat" w:hAnsi="GHEA Grapalat"/>
                <w:sz w:val="20"/>
                <w:lang w:val="pt-BR"/>
              </w:rPr>
            </w:pPr>
          </w:p>
          <w:p w14:paraId="71B71FA5" w14:textId="75076C0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8C8FA40" w14:textId="77777777" w:rsidR="008F42D0" w:rsidRPr="00A71D81" w:rsidRDefault="008F42D0" w:rsidP="008F42D0">
            <w:pPr>
              <w:jc w:val="center"/>
              <w:rPr>
                <w:rFonts w:ascii="GHEA Grapalat" w:hAnsi="GHEA Grapalat"/>
                <w:sz w:val="20"/>
                <w:lang w:val="pt-BR"/>
              </w:rPr>
            </w:pPr>
          </w:p>
          <w:p w14:paraId="113546B0" w14:textId="77777777" w:rsidR="008F42D0" w:rsidRPr="00A71D81" w:rsidRDefault="008F42D0" w:rsidP="008F42D0">
            <w:pPr>
              <w:jc w:val="center"/>
              <w:rPr>
                <w:rFonts w:ascii="GHEA Grapalat" w:hAnsi="GHEA Grapalat"/>
                <w:sz w:val="20"/>
                <w:lang w:val="pt-BR"/>
              </w:rPr>
            </w:pPr>
          </w:p>
          <w:p w14:paraId="1945F1D5" w14:textId="43E594D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8B0FAF" w14:textId="77777777" w:rsidR="008F42D0" w:rsidRPr="00A71D81" w:rsidRDefault="008F42D0" w:rsidP="008F42D0">
            <w:pPr>
              <w:jc w:val="center"/>
              <w:rPr>
                <w:rFonts w:ascii="GHEA Grapalat" w:hAnsi="GHEA Grapalat"/>
                <w:sz w:val="20"/>
                <w:lang w:val="pt-BR"/>
              </w:rPr>
            </w:pPr>
          </w:p>
          <w:p w14:paraId="46E58CC8" w14:textId="77777777" w:rsidR="008F42D0" w:rsidRPr="00A71D81" w:rsidRDefault="008F42D0" w:rsidP="008F42D0">
            <w:pPr>
              <w:jc w:val="center"/>
              <w:rPr>
                <w:rFonts w:ascii="GHEA Grapalat" w:hAnsi="GHEA Grapalat"/>
                <w:sz w:val="20"/>
                <w:lang w:val="pt-BR"/>
              </w:rPr>
            </w:pPr>
          </w:p>
          <w:p w14:paraId="2B5B39A5" w14:textId="6F56B72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CBE80CE" w14:textId="77777777" w:rsidR="008F42D0" w:rsidRPr="00A71D81" w:rsidRDefault="008F42D0" w:rsidP="008F42D0">
            <w:pPr>
              <w:jc w:val="center"/>
              <w:rPr>
                <w:rFonts w:ascii="GHEA Grapalat" w:hAnsi="GHEA Grapalat"/>
                <w:sz w:val="20"/>
                <w:lang w:val="pt-BR"/>
              </w:rPr>
            </w:pPr>
          </w:p>
          <w:p w14:paraId="63604D0E" w14:textId="77777777" w:rsidR="008F42D0" w:rsidRPr="00A71D81" w:rsidRDefault="008F42D0" w:rsidP="008F42D0">
            <w:pPr>
              <w:jc w:val="center"/>
              <w:rPr>
                <w:rFonts w:ascii="GHEA Grapalat" w:hAnsi="GHEA Grapalat"/>
                <w:sz w:val="20"/>
                <w:lang w:val="pt-BR"/>
              </w:rPr>
            </w:pPr>
          </w:p>
          <w:p w14:paraId="65BF2A6F" w14:textId="0078F36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1F27D6" w14:textId="77777777" w:rsidR="008F42D0" w:rsidRPr="00A71D81" w:rsidRDefault="008F42D0" w:rsidP="008F42D0">
            <w:pPr>
              <w:jc w:val="center"/>
              <w:rPr>
                <w:rFonts w:ascii="GHEA Grapalat" w:hAnsi="GHEA Grapalat"/>
                <w:sz w:val="20"/>
                <w:lang w:val="pt-BR"/>
              </w:rPr>
            </w:pPr>
          </w:p>
          <w:p w14:paraId="35482006" w14:textId="77777777" w:rsidR="008F42D0" w:rsidRPr="00A71D81" w:rsidRDefault="008F42D0" w:rsidP="008F42D0">
            <w:pPr>
              <w:jc w:val="center"/>
              <w:rPr>
                <w:rFonts w:ascii="GHEA Grapalat" w:hAnsi="GHEA Grapalat"/>
                <w:sz w:val="20"/>
                <w:lang w:val="pt-BR"/>
              </w:rPr>
            </w:pPr>
          </w:p>
          <w:p w14:paraId="71CBC6B4" w14:textId="2B015EF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EA5334C" w14:textId="77777777" w:rsidR="008F42D0" w:rsidRPr="00A71D81" w:rsidRDefault="008F42D0" w:rsidP="008F42D0">
            <w:pPr>
              <w:jc w:val="center"/>
              <w:rPr>
                <w:rFonts w:ascii="GHEA Grapalat" w:hAnsi="GHEA Grapalat"/>
                <w:sz w:val="20"/>
                <w:lang w:val="pt-BR"/>
              </w:rPr>
            </w:pPr>
          </w:p>
          <w:p w14:paraId="52ADD754" w14:textId="77777777" w:rsidR="008F42D0" w:rsidRPr="00A71D81" w:rsidRDefault="008F42D0" w:rsidP="008F42D0">
            <w:pPr>
              <w:jc w:val="center"/>
              <w:rPr>
                <w:rFonts w:ascii="GHEA Grapalat" w:hAnsi="GHEA Grapalat"/>
                <w:sz w:val="20"/>
                <w:lang w:val="pt-BR"/>
              </w:rPr>
            </w:pPr>
          </w:p>
          <w:p w14:paraId="3192D430" w14:textId="722AA0E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6CCE7C" w14:textId="77777777" w:rsidR="008F42D0" w:rsidRPr="00A71D81" w:rsidRDefault="008F42D0" w:rsidP="008F42D0">
            <w:pPr>
              <w:jc w:val="center"/>
              <w:rPr>
                <w:rFonts w:ascii="GHEA Grapalat" w:hAnsi="GHEA Grapalat"/>
                <w:sz w:val="20"/>
                <w:lang w:val="pt-BR"/>
              </w:rPr>
            </w:pPr>
          </w:p>
          <w:p w14:paraId="313A46FC" w14:textId="77777777" w:rsidR="008F42D0" w:rsidRPr="00A71D81" w:rsidRDefault="008F42D0" w:rsidP="008F42D0">
            <w:pPr>
              <w:jc w:val="center"/>
              <w:rPr>
                <w:rFonts w:ascii="GHEA Grapalat" w:hAnsi="GHEA Grapalat"/>
                <w:sz w:val="20"/>
                <w:lang w:val="pt-BR"/>
              </w:rPr>
            </w:pPr>
          </w:p>
          <w:p w14:paraId="68E30562" w14:textId="23C2068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580CF0A" w14:textId="77777777" w:rsidR="008F42D0" w:rsidRPr="00A71D81" w:rsidRDefault="008F42D0" w:rsidP="008F42D0">
            <w:pPr>
              <w:jc w:val="center"/>
              <w:rPr>
                <w:rFonts w:ascii="GHEA Grapalat" w:hAnsi="GHEA Grapalat"/>
                <w:sz w:val="20"/>
                <w:lang w:val="pt-BR"/>
              </w:rPr>
            </w:pPr>
          </w:p>
          <w:p w14:paraId="1993B1B7" w14:textId="77777777" w:rsidR="008F42D0" w:rsidRPr="00A71D81" w:rsidRDefault="008F42D0" w:rsidP="008F42D0">
            <w:pPr>
              <w:jc w:val="center"/>
              <w:rPr>
                <w:rFonts w:ascii="GHEA Grapalat" w:hAnsi="GHEA Grapalat"/>
                <w:sz w:val="20"/>
                <w:lang w:val="pt-BR"/>
              </w:rPr>
            </w:pPr>
          </w:p>
          <w:p w14:paraId="68527989" w14:textId="52156F5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B5DC08A" w14:textId="77777777" w:rsidR="008F42D0" w:rsidRPr="00A71D81" w:rsidRDefault="008F42D0" w:rsidP="008F42D0">
            <w:pPr>
              <w:jc w:val="center"/>
              <w:rPr>
                <w:rFonts w:ascii="GHEA Grapalat" w:hAnsi="GHEA Grapalat"/>
                <w:sz w:val="20"/>
                <w:lang w:val="pt-BR"/>
              </w:rPr>
            </w:pPr>
          </w:p>
          <w:p w14:paraId="76B036BC" w14:textId="77777777" w:rsidR="008F42D0" w:rsidRPr="00A71D81" w:rsidRDefault="008F42D0" w:rsidP="008F42D0">
            <w:pPr>
              <w:jc w:val="center"/>
              <w:rPr>
                <w:rFonts w:ascii="GHEA Grapalat" w:hAnsi="GHEA Grapalat"/>
                <w:sz w:val="20"/>
                <w:lang w:val="pt-BR"/>
              </w:rPr>
            </w:pPr>
          </w:p>
          <w:p w14:paraId="3F0D5D0E" w14:textId="6130CAD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7E3C187" w14:textId="77777777" w:rsidR="008F42D0" w:rsidRPr="00A71D81" w:rsidRDefault="008F42D0" w:rsidP="008F42D0">
            <w:pPr>
              <w:jc w:val="center"/>
              <w:rPr>
                <w:rFonts w:ascii="GHEA Grapalat" w:hAnsi="GHEA Grapalat"/>
                <w:sz w:val="20"/>
                <w:lang w:val="pt-BR"/>
              </w:rPr>
            </w:pPr>
          </w:p>
          <w:p w14:paraId="67841CD3" w14:textId="77777777" w:rsidR="008F42D0" w:rsidRPr="00A71D81" w:rsidRDefault="008F42D0" w:rsidP="008F42D0">
            <w:pPr>
              <w:jc w:val="center"/>
              <w:rPr>
                <w:rFonts w:ascii="GHEA Grapalat" w:hAnsi="GHEA Grapalat"/>
                <w:sz w:val="20"/>
                <w:lang w:val="pt-BR"/>
              </w:rPr>
            </w:pPr>
          </w:p>
          <w:p w14:paraId="7EB7A538" w14:textId="5252C11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41D16A98" w14:textId="77777777" w:rsidTr="002F746A">
        <w:trPr>
          <w:trHeight w:val="1538"/>
        </w:trPr>
        <w:tc>
          <w:tcPr>
            <w:tcW w:w="1980" w:type="dxa"/>
            <w:vAlign w:val="center"/>
          </w:tcPr>
          <w:p w14:paraId="485467D2" w14:textId="0567C139" w:rsidR="008F42D0" w:rsidRDefault="008F42D0" w:rsidP="008F42D0">
            <w:pPr>
              <w:jc w:val="center"/>
              <w:rPr>
                <w:rFonts w:ascii="GHEA Grapalat" w:hAnsi="GHEA Grapalat"/>
                <w:sz w:val="20"/>
              </w:rPr>
            </w:pPr>
            <w:r>
              <w:rPr>
                <w:rFonts w:ascii="GHEA Grapalat" w:hAnsi="GHEA Grapalat"/>
                <w:sz w:val="16"/>
              </w:rPr>
              <w:t>7</w:t>
            </w:r>
          </w:p>
        </w:tc>
        <w:tc>
          <w:tcPr>
            <w:tcW w:w="2700" w:type="dxa"/>
            <w:vAlign w:val="bottom"/>
          </w:tcPr>
          <w:p w14:paraId="691FC6F1" w14:textId="6F073659" w:rsidR="008F42D0" w:rsidRDefault="008F42D0" w:rsidP="008F42D0">
            <w:pPr>
              <w:jc w:val="center"/>
              <w:rPr>
                <w:rFonts w:ascii="Calibri" w:hAnsi="Calibri" w:cs="Calibri"/>
                <w:sz w:val="22"/>
                <w:szCs w:val="22"/>
              </w:rPr>
            </w:pPr>
            <w:r>
              <w:rPr>
                <w:rFonts w:ascii="Calibri" w:hAnsi="Calibri" w:cs="Calibri"/>
              </w:rPr>
              <w:t>33141144/2</w:t>
            </w:r>
          </w:p>
        </w:tc>
        <w:tc>
          <w:tcPr>
            <w:tcW w:w="2520" w:type="dxa"/>
            <w:vAlign w:val="center"/>
          </w:tcPr>
          <w:p w14:paraId="031FFBB9" w14:textId="24D30AF8" w:rsidR="008F42D0" w:rsidRDefault="008F42D0" w:rsidP="008F42D0">
            <w:pPr>
              <w:jc w:val="center"/>
              <w:rPr>
                <w:rFonts w:ascii="GHEA Grapalat" w:hAnsi="GHEA Grapalat" w:cs="Calibri"/>
                <w:sz w:val="22"/>
                <w:szCs w:val="22"/>
              </w:rPr>
            </w:pPr>
            <w:r w:rsidRPr="007E7A44">
              <w:rPr>
                <w:rFonts w:ascii="GHEA Grapalat" w:hAnsi="GHEA Grapalat" w:cs="Calibri"/>
                <w:color w:val="000000"/>
                <w:sz w:val="20"/>
                <w:szCs w:val="18"/>
              </w:rPr>
              <w:t xml:space="preserve">Thermo </w:t>
            </w:r>
            <w:r w:rsidRPr="006C4504">
              <w:rPr>
                <w:rFonts w:ascii="GHEA Grapalat" w:hAnsi="GHEA Grapalat" w:cs="Calibri"/>
                <w:color w:val="000000"/>
                <w:sz w:val="20"/>
                <w:szCs w:val="18"/>
              </w:rPr>
              <w:t xml:space="preserve">Scientific </w:t>
            </w:r>
            <w:r w:rsidRPr="007E7A44">
              <w:rPr>
                <w:rFonts w:ascii="GHEA Grapalat" w:hAnsi="GHEA Grapalat" w:cs="Calibri"/>
                <w:color w:val="000000"/>
                <w:sz w:val="20"/>
                <w:szCs w:val="18"/>
              </w:rPr>
              <w:t>GC</w:t>
            </w:r>
            <w:r w:rsidRPr="006C4504">
              <w:rPr>
                <w:rFonts w:ascii="GHEA Grapalat" w:hAnsi="GHEA Grapalat" w:cs="Calibri"/>
                <w:color w:val="000000"/>
                <w:sz w:val="20"/>
                <w:szCs w:val="18"/>
              </w:rPr>
              <w:t xml:space="preserve"> </w:t>
            </w:r>
            <w:r w:rsidRPr="007E7A44">
              <w:rPr>
                <w:rFonts w:ascii="GHEA Grapalat" w:hAnsi="GHEA Grapalat" w:cs="Calibri"/>
                <w:color w:val="000000"/>
                <w:sz w:val="20"/>
                <w:szCs w:val="18"/>
              </w:rPr>
              <w:t>MS</w:t>
            </w:r>
            <w:r w:rsidRPr="006C4504">
              <w:rPr>
                <w:rFonts w:ascii="GHEA Grapalat" w:hAnsi="GHEA Grapalat" w:cs="Calibri"/>
                <w:color w:val="000000"/>
                <w:sz w:val="20"/>
                <w:szCs w:val="18"/>
              </w:rPr>
              <w:t xml:space="preserve"> </w:t>
            </w:r>
            <w:r w:rsidRPr="007E7A44">
              <w:rPr>
                <w:rFonts w:ascii="GHEA Grapalat" w:hAnsi="GHEA Grapalat" w:cs="Calibri"/>
                <w:color w:val="000000"/>
                <w:sz w:val="20"/>
                <w:szCs w:val="18"/>
              </w:rPr>
              <w:t>MS TSQ  Ավտոմատ նմուշառման համակարգի ասեղ</w:t>
            </w:r>
          </w:p>
        </w:tc>
        <w:tc>
          <w:tcPr>
            <w:tcW w:w="474" w:type="dxa"/>
          </w:tcPr>
          <w:p w14:paraId="4BC7560B" w14:textId="77777777" w:rsidR="008F42D0" w:rsidRPr="00A71D81" w:rsidRDefault="008F42D0" w:rsidP="008F42D0">
            <w:pPr>
              <w:jc w:val="center"/>
              <w:rPr>
                <w:rFonts w:ascii="GHEA Grapalat" w:hAnsi="GHEA Grapalat"/>
                <w:sz w:val="20"/>
                <w:lang w:val="pt-BR"/>
              </w:rPr>
            </w:pPr>
          </w:p>
          <w:p w14:paraId="393CBC0A" w14:textId="77777777" w:rsidR="008F42D0" w:rsidRPr="00A71D81" w:rsidRDefault="008F42D0" w:rsidP="008F42D0">
            <w:pPr>
              <w:jc w:val="center"/>
              <w:rPr>
                <w:rFonts w:ascii="GHEA Grapalat" w:hAnsi="GHEA Grapalat"/>
                <w:sz w:val="20"/>
                <w:lang w:val="pt-BR"/>
              </w:rPr>
            </w:pPr>
          </w:p>
          <w:p w14:paraId="7D089875" w14:textId="6A068F8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BCAA86" w14:textId="77777777" w:rsidR="008F42D0" w:rsidRPr="00A71D81" w:rsidRDefault="008F42D0" w:rsidP="008F42D0">
            <w:pPr>
              <w:jc w:val="center"/>
              <w:rPr>
                <w:rFonts w:ascii="GHEA Grapalat" w:hAnsi="GHEA Grapalat"/>
                <w:sz w:val="20"/>
                <w:lang w:val="pt-BR"/>
              </w:rPr>
            </w:pPr>
          </w:p>
          <w:p w14:paraId="18E69BEB" w14:textId="77777777" w:rsidR="008F42D0" w:rsidRPr="00A71D81" w:rsidRDefault="008F42D0" w:rsidP="008F42D0">
            <w:pPr>
              <w:jc w:val="center"/>
              <w:rPr>
                <w:rFonts w:ascii="GHEA Grapalat" w:hAnsi="GHEA Grapalat"/>
                <w:sz w:val="20"/>
                <w:lang w:val="pt-BR"/>
              </w:rPr>
            </w:pPr>
          </w:p>
          <w:p w14:paraId="4DCDBFCF" w14:textId="61F8338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DE965F" w14:textId="77777777" w:rsidR="008F42D0" w:rsidRPr="00A71D81" w:rsidRDefault="008F42D0" w:rsidP="008F42D0">
            <w:pPr>
              <w:jc w:val="center"/>
              <w:rPr>
                <w:rFonts w:ascii="GHEA Grapalat" w:hAnsi="GHEA Grapalat"/>
                <w:sz w:val="20"/>
                <w:lang w:val="pt-BR"/>
              </w:rPr>
            </w:pPr>
          </w:p>
          <w:p w14:paraId="3B3B6E70" w14:textId="77777777" w:rsidR="008F42D0" w:rsidRPr="00A71D81" w:rsidRDefault="008F42D0" w:rsidP="008F42D0">
            <w:pPr>
              <w:jc w:val="center"/>
              <w:rPr>
                <w:rFonts w:ascii="GHEA Grapalat" w:hAnsi="GHEA Grapalat"/>
                <w:sz w:val="20"/>
                <w:lang w:val="pt-BR"/>
              </w:rPr>
            </w:pPr>
          </w:p>
          <w:p w14:paraId="694449FA" w14:textId="720893C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1B2CDD" w14:textId="77777777" w:rsidR="008F42D0" w:rsidRPr="00A71D81" w:rsidRDefault="008F42D0" w:rsidP="008F42D0">
            <w:pPr>
              <w:jc w:val="center"/>
              <w:rPr>
                <w:rFonts w:ascii="GHEA Grapalat" w:hAnsi="GHEA Grapalat"/>
                <w:sz w:val="20"/>
                <w:lang w:val="pt-BR"/>
              </w:rPr>
            </w:pPr>
          </w:p>
          <w:p w14:paraId="0394EAD6" w14:textId="77777777" w:rsidR="008F42D0" w:rsidRPr="00A71D81" w:rsidRDefault="008F42D0" w:rsidP="008F42D0">
            <w:pPr>
              <w:jc w:val="center"/>
              <w:rPr>
                <w:rFonts w:ascii="GHEA Grapalat" w:hAnsi="GHEA Grapalat"/>
                <w:sz w:val="20"/>
                <w:lang w:val="pt-BR"/>
              </w:rPr>
            </w:pPr>
          </w:p>
          <w:p w14:paraId="7BD6FD98" w14:textId="0301D15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C88F8E" w14:textId="77777777" w:rsidR="008F42D0" w:rsidRPr="00A71D81" w:rsidRDefault="008F42D0" w:rsidP="008F42D0">
            <w:pPr>
              <w:jc w:val="center"/>
              <w:rPr>
                <w:rFonts w:ascii="GHEA Grapalat" w:hAnsi="GHEA Grapalat"/>
                <w:sz w:val="20"/>
                <w:lang w:val="pt-BR"/>
              </w:rPr>
            </w:pPr>
          </w:p>
          <w:p w14:paraId="64382715" w14:textId="77777777" w:rsidR="008F42D0" w:rsidRPr="00A71D81" w:rsidRDefault="008F42D0" w:rsidP="008F42D0">
            <w:pPr>
              <w:jc w:val="center"/>
              <w:rPr>
                <w:rFonts w:ascii="GHEA Grapalat" w:hAnsi="GHEA Grapalat"/>
                <w:sz w:val="20"/>
                <w:lang w:val="pt-BR"/>
              </w:rPr>
            </w:pPr>
          </w:p>
          <w:p w14:paraId="01CBA124" w14:textId="5940422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366667" w14:textId="77777777" w:rsidR="008F42D0" w:rsidRPr="00A71D81" w:rsidRDefault="008F42D0" w:rsidP="008F42D0">
            <w:pPr>
              <w:jc w:val="center"/>
              <w:rPr>
                <w:rFonts w:ascii="GHEA Grapalat" w:hAnsi="GHEA Grapalat"/>
                <w:sz w:val="20"/>
                <w:lang w:val="pt-BR"/>
              </w:rPr>
            </w:pPr>
          </w:p>
          <w:p w14:paraId="6F03328A" w14:textId="77777777" w:rsidR="008F42D0" w:rsidRPr="00A71D81" w:rsidRDefault="008F42D0" w:rsidP="008F42D0">
            <w:pPr>
              <w:jc w:val="center"/>
              <w:rPr>
                <w:rFonts w:ascii="GHEA Grapalat" w:hAnsi="GHEA Grapalat"/>
                <w:sz w:val="20"/>
                <w:lang w:val="pt-BR"/>
              </w:rPr>
            </w:pPr>
          </w:p>
          <w:p w14:paraId="7BF18B5C" w14:textId="68B6D00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571B45" w14:textId="77777777" w:rsidR="008F42D0" w:rsidRPr="00A71D81" w:rsidRDefault="008F42D0" w:rsidP="008F42D0">
            <w:pPr>
              <w:jc w:val="center"/>
              <w:rPr>
                <w:rFonts w:ascii="GHEA Grapalat" w:hAnsi="GHEA Grapalat"/>
                <w:sz w:val="20"/>
                <w:lang w:val="pt-BR"/>
              </w:rPr>
            </w:pPr>
          </w:p>
          <w:p w14:paraId="50BDFC88" w14:textId="77777777" w:rsidR="008F42D0" w:rsidRPr="00A71D81" w:rsidRDefault="008F42D0" w:rsidP="008F42D0">
            <w:pPr>
              <w:jc w:val="center"/>
              <w:rPr>
                <w:rFonts w:ascii="GHEA Grapalat" w:hAnsi="GHEA Grapalat"/>
                <w:sz w:val="20"/>
                <w:lang w:val="pt-BR"/>
              </w:rPr>
            </w:pPr>
          </w:p>
          <w:p w14:paraId="7C7C4BD8" w14:textId="238DDEC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4A824F4" w14:textId="77777777" w:rsidR="008F42D0" w:rsidRPr="00A71D81" w:rsidRDefault="008F42D0" w:rsidP="008F42D0">
            <w:pPr>
              <w:jc w:val="center"/>
              <w:rPr>
                <w:rFonts w:ascii="GHEA Grapalat" w:hAnsi="GHEA Grapalat"/>
                <w:sz w:val="20"/>
                <w:lang w:val="pt-BR"/>
              </w:rPr>
            </w:pPr>
          </w:p>
          <w:p w14:paraId="119E6203" w14:textId="77777777" w:rsidR="008F42D0" w:rsidRPr="00A71D81" w:rsidRDefault="008F42D0" w:rsidP="008F42D0">
            <w:pPr>
              <w:jc w:val="center"/>
              <w:rPr>
                <w:rFonts w:ascii="GHEA Grapalat" w:hAnsi="GHEA Grapalat"/>
                <w:sz w:val="20"/>
                <w:lang w:val="pt-BR"/>
              </w:rPr>
            </w:pPr>
          </w:p>
          <w:p w14:paraId="4776A550" w14:textId="0422B78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E67BFF" w14:textId="77777777" w:rsidR="008F42D0" w:rsidRPr="00A71D81" w:rsidRDefault="008F42D0" w:rsidP="008F42D0">
            <w:pPr>
              <w:jc w:val="center"/>
              <w:rPr>
                <w:rFonts w:ascii="GHEA Grapalat" w:hAnsi="GHEA Grapalat"/>
                <w:sz w:val="20"/>
                <w:lang w:val="pt-BR"/>
              </w:rPr>
            </w:pPr>
          </w:p>
          <w:p w14:paraId="1F2FBEF4" w14:textId="77777777" w:rsidR="008F42D0" w:rsidRPr="00A71D81" w:rsidRDefault="008F42D0" w:rsidP="008F42D0">
            <w:pPr>
              <w:jc w:val="center"/>
              <w:rPr>
                <w:rFonts w:ascii="GHEA Grapalat" w:hAnsi="GHEA Grapalat"/>
                <w:sz w:val="20"/>
                <w:lang w:val="pt-BR"/>
              </w:rPr>
            </w:pPr>
          </w:p>
          <w:p w14:paraId="2DB0D40B" w14:textId="05BD5DE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CC8106E" w14:textId="77777777" w:rsidR="008F42D0" w:rsidRPr="00A71D81" w:rsidRDefault="008F42D0" w:rsidP="008F42D0">
            <w:pPr>
              <w:jc w:val="center"/>
              <w:rPr>
                <w:rFonts w:ascii="GHEA Grapalat" w:hAnsi="GHEA Grapalat"/>
                <w:sz w:val="20"/>
                <w:lang w:val="pt-BR"/>
              </w:rPr>
            </w:pPr>
          </w:p>
          <w:p w14:paraId="322B1791" w14:textId="77777777" w:rsidR="008F42D0" w:rsidRPr="00A71D81" w:rsidRDefault="008F42D0" w:rsidP="008F42D0">
            <w:pPr>
              <w:jc w:val="center"/>
              <w:rPr>
                <w:rFonts w:ascii="GHEA Grapalat" w:hAnsi="GHEA Grapalat"/>
                <w:sz w:val="20"/>
                <w:lang w:val="pt-BR"/>
              </w:rPr>
            </w:pPr>
          </w:p>
          <w:p w14:paraId="73C365A3" w14:textId="3A33D3B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4DFC9A" w14:textId="77777777" w:rsidR="008F42D0" w:rsidRPr="00A71D81" w:rsidRDefault="008F42D0" w:rsidP="008F42D0">
            <w:pPr>
              <w:jc w:val="center"/>
              <w:rPr>
                <w:rFonts w:ascii="GHEA Grapalat" w:hAnsi="GHEA Grapalat"/>
                <w:sz w:val="20"/>
                <w:lang w:val="pt-BR"/>
              </w:rPr>
            </w:pPr>
          </w:p>
          <w:p w14:paraId="57E09A14" w14:textId="77777777" w:rsidR="008F42D0" w:rsidRPr="00A71D81" w:rsidRDefault="008F42D0" w:rsidP="008F42D0">
            <w:pPr>
              <w:jc w:val="center"/>
              <w:rPr>
                <w:rFonts w:ascii="GHEA Grapalat" w:hAnsi="GHEA Grapalat"/>
                <w:sz w:val="20"/>
                <w:lang w:val="pt-BR"/>
              </w:rPr>
            </w:pPr>
          </w:p>
          <w:p w14:paraId="2A1F0E89" w14:textId="5E83CE1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869750" w14:textId="77777777" w:rsidR="008F42D0" w:rsidRPr="00A71D81" w:rsidRDefault="008F42D0" w:rsidP="008F42D0">
            <w:pPr>
              <w:jc w:val="center"/>
              <w:rPr>
                <w:rFonts w:ascii="GHEA Grapalat" w:hAnsi="GHEA Grapalat"/>
                <w:sz w:val="20"/>
                <w:lang w:val="pt-BR"/>
              </w:rPr>
            </w:pPr>
          </w:p>
          <w:p w14:paraId="23677FB4" w14:textId="77777777" w:rsidR="008F42D0" w:rsidRPr="00A71D81" w:rsidRDefault="008F42D0" w:rsidP="008F42D0">
            <w:pPr>
              <w:jc w:val="center"/>
              <w:rPr>
                <w:rFonts w:ascii="GHEA Grapalat" w:hAnsi="GHEA Grapalat"/>
                <w:sz w:val="20"/>
                <w:lang w:val="pt-BR"/>
              </w:rPr>
            </w:pPr>
          </w:p>
          <w:p w14:paraId="047D5C0A" w14:textId="549AD33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52A6AF00" w14:textId="77777777" w:rsidR="008F42D0" w:rsidRPr="00A71D81" w:rsidRDefault="008F42D0" w:rsidP="008F42D0">
            <w:pPr>
              <w:jc w:val="center"/>
              <w:rPr>
                <w:rFonts w:ascii="GHEA Grapalat" w:hAnsi="GHEA Grapalat"/>
                <w:sz w:val="20"/>
                <w:lang w:val="pt-BR"/>
              </w:rPr>
            </w:pPr>
          </w:p>
          <w:p w14:paraId="5F948171" w14:textId="77777777" w:rsidR="008F42D0" w:rsidRPr="00A71D81" w:rsidRDefault="008F42D0" w:rsidP="008F42D0">
            <w:pPr>
              <w:jc w:val="center"/>
              <w:rPr>
                <w:rFonts w:ascii="GHEA Grapalat" w:hAnsi="GHEA Grapalat"/>
                <w:sz w:val="20"/>
                <w:lang w:val="pt-BR"/>
              </w:rPr>
            </w:pPr>
          </w:p>
          <w:p w14:paraId="58409CEF" w14:textId="5F36C23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3DF321BA" w14:textId="77777777" w:rsidTr="006B47B1">
        <w:trPr>
          <w:trHeight w:val="1538"/>
        </w:trPr>
        <w:tc>
          <w:tcPr>
            <w:tcW w:w="1980" w:type="dxa"/>
            <w:vAlign w:val="center"/>
          </w:tcPr>
          <w:p w14:paraId="081E41DD" w14:textId="1319F616" w:rsidR="008F42D0" w:rsidRDefault="008F42D0" w:rsidP="008F42D0">
            <w:pPr>
              <w:jc w:val="center"/>
              <w:rPr>
                <w:rFonts w:ascii="GHEA Grapalat" w:hAnsi="GHEA Grapalat"/>
                <w:sz w:val="20"/>
              </w:rPr>
            </w:pPr>
            <w:r>
              <w:rPr>
                <w:rFonts w:ascii="GHEA Grapalat" w:hAnsi="GHEA Grapalat"/>
                <w:sz w:val="16"/>
              </w:rPr>
              <w:t>8</w:t>
            </w:r>
          </w:p>
        </w:tc>
        <w:tc>
          <w:tcPr>
            <w:tcW w:w="2700" w:type="dxa"/>
            <w:vAlign w:val="bottom"/>
          </w:tcPr>
          <w:p w14:paraId="0BD17057" w14:textId="03839960" w:rsidR="008F42D0" w:rsidRDefault="008F42D0" w:rsidP="008F42D0">
            <w:pPr>
              <w:jc w:val="center"/>
              <w:rPr>
                <w:rFonts w:ascii="Calibri" w:hAnsi="Calibri" w:cs="Calibri"/>
                <w:sz w:val="22"/>
                <w:szCs w:val="22"/>
              </w:rPr>
            </w:pPr>
            <w:r>
              <w:rPr>
                <w:rFonts w:ascii="Calibri" w:hAnsi="Calibri" w:cs="Calibri"/>
              </w:rPr>
              <w:t>33141144/3</w:t>
            </w:r>
          </w:p>
        </w:tc>
        <w:tc>
          <w:tcPr>
            <w:tcW w:w="2520" w:type="dxa"/>
            <w:vAlign w:val="center"/>
          </w:tcPr>
          <w:p w14:paraId="7CCF5DCB" w14:textId="07FF4A15" w:rsidR="008F42D0" w:rsidRDefault="008F42D0" w:rsidP="008F42D0">
            <w:pPr>
              <w:jc w:val="center"/>
              <w:rPr>
                <w:rFonts w:ascii="GHEA Grapalat" w:hAnsi="GHEA Grapalat" w:cs="Calibri"/>
                <w:sz w:val="22"/>
                <w:szCs w:val="22"/>
              </w:rPr>
            </w:pPr>
            <w:r w:rsidRPr="007E7A44">
              <w:rPr>
                <w:rFonts w:ascii="GHEA Grapalat" w:hAnsi="GHEA Grapalat" w:cs="Calibri"/>
                <w:color w:val="000000"/>
                <w:sz w:val="20"/>
                <w:szCs w:val="18"/>
              </w:rPr>
              <w:t xml:space="preserve">Ատոմային աբսորբցիոն </w:t>
            </w:r>
            <w:r w:rsidRPr="00144E02">
              <w:rPr>
                <w:rFonts w:ascii="GHEA Grapalat" w:hAnsi="GHEA Grapalat" w:cs="Calibri"/>
                <w:color w:val="000000"/>
                <w:sz w:val="20"/>
                <w:szCs w:val="18"/>
              </w:rPr>
              <w:t>սպեկտրոֆոտոմետրի</w:t>
            </w:r>
            <w:r w:rsidRPr="007E7A44">
              <w:rPr>
                <w:rFonts w:ascii="GHEA Grapalat" w:hAnsi="GHEA Grapalat" w:cs="Calibri"/>
                <w:color w:val="000000"/>
                <w:sz w:val="20"/>
                <w:szCs w:val="18"/>
              </w:rPr>
              <w:t xml:space="preserve"> գրաֆիտային օղակներ</w:t>
            </w:r>
          </w:p>
        </w:tc>
        <w:tc>
          <w:tcPr>
            <w:tcW w:w="474" w:type="dxa"/>
          </w:tcPr>
          <w:p w14:paraId="52C57C9D" w14:textId="77777777" w:rsidR="008F42D0" w:rsidRPr="00A71D81" w:rsidRDefault="008F42D0" w:rsidP="008F42D0">
            <w:pPr>
              <w:jc w:val="center"/>
              <w:rPr>
                <w:rFonts w:ascii="GHEA Grapalat" w:hAnsi="GHEA Grapalat"/>
                <w:sz w:val="20"/>
                <w:lang w:val="pt-BR"/>
              </w:rPr>
            </w:pPr>
          </w:p>
          <w:p w14:paraId="7D4A7B8F" w14:textId="77777777" w:rsidR="008F42D0" w:rsidRPr="00A71D81" w:rsidRDefault="008F42D0" w:rsidP="008F42D0">
            <w:pPr>
              <w:jc w:val="center"/>
              <w:rPr>
                <w:rFonts w:ascii="GHEA Grapalat" w:hAnsi="GHEA Grapalat"/>
                <w:sz w:val="20"/>
                <w:lang w:val="pt-BR"/>
              </w:rPr>
            </w:pPr>
          </w:p>
          <w:p w14:paraId="3A4E2AAF" w14:textId="2D7305B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AE7B78" w14:textId="77777777" w:rsidR="008F42D0" w:rsidRPr="00A71D81" w:rsidRDefault="008F42D0" w:rsidP="008F42D0">
            <w:pPr>
              <w:jc w:val="center"/>
              <w:rPr>
                <w:rFonts w:ascii="GHEA Grapalat" w:hAnsi="GHEA Grapalat"/>
                <w:sz w:val="20"/>
                <w:lang w:val="pt-BR"/>
              </w:rPr>
            </w:pPr>
          </w:p>
          <w:p w14:paraId="30C38376" w14:textId="77777777" w:rsidR="008F42D0" w:rsidRPr="00A71D81" w:rsidRDefault="008F42D0" w:rsidP="008F42D0">
            <w:pPr>
              <w:jc w:val="center"/>
              <w:rPr>
                <w:rFonts w:ascii="GHEA Grapalat" w:hAnsi="GHEA Grapalat"/>
                <w:sz w:val="20"/>
                <w:lang w:val="pt-BR"/>
              </w:rPr>
            </w:pPr>
          </w:p>
          <w:p w14:paraId="63C851D1" w14:textId="579709A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85B1A72" w14:textId="77777777" w:rsidR="008F42D0" w:rsidRPr="00A71D81" w:rsidRDefault="008F42D0" w:rsidP="008F42D0">
            <w:pPr>
              <w:jc w:val="center"/>
              <w:rPr>
                <w:rFonts w:ascii="GHEA Grapalat" w:hAnsi="GHEA Grapalat"/>
                <w:sz w:val="20"/>
                <w:lang w:val="pt-BR"/>
              </w:rPr>
            </w:pPr>
          </w:p>
          <w:p w14:paraId="3A127722" w14:textId="77777777" w:rsidR="008F42D0" w:rsidRPr="00A71D81" w:rsidRDefault="008F42D0" w:rsidP="008F42D0">
            <w:pPr>
              <w:jc w:val="center"/>
              <w:rPr>
                <w:rFonts w:ascii="GHEA Grapalat" w:hAnsi="GHEA Grapalat"/>
                <w:sz w:val="20"/>
                <w:lang w:val="pt-BR"/>
              </w:rPr>
            </w:pPr>
          </w:p>
          <w:p w14:paraId="16F79B64" w14:textId="7171268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DFADFC" w14:textId="77777777" w:rsidR="008F42D0" w:rsidRPr="00A71D81" w:rsidRDefault="008F42D0" w:rsidP="008F42D0">
            <w:pPr>
              <w:jc w:val="center"/>
              <w:rPr>
                <w:rFonts w:ascii="GHEA Grapalat" w:hAnsi="GHEA Grapalat"/>
                <w:sz w:val="20"/>
                <w:lang w:val="pt-BR"/>
              </w:rPr>
            </w:pPr>
          </w:p>
          <w:p w14:paraId="4C226527" w14:textId="77777777" w:rsidR="008F42D0" w:rsidRPr="00A71D81" w:rsidRDefault="008F42D0" w:rsidP="008F42D0">
            <w:pPr>
              <w:jc w:val="center"/>
              <w:rPr>
                <w:rFonts w:ascii="GHEA Grapalat" w:hAnsi="GHEA Grapalat"/>
                <w:sz w:val="20"/>
                <w:lang w:val="pt-BR"/>
              </w:rPr>
            </w:pPr>
          </w:p>
          <w:p w14:paraId="3411045A" w14:textId="5E8F636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E474C1" w14:textId="77777777" w:rsidR="008F42D0" w:rsidRPr="00A71D81" w:rsidRDefault="008F42D0" w:rsidP="008F42D0">
            <w:pPr>
              <w:jc w:val="center"/>
              <w:rPr>
                <w:rFonts w:ascii="GHEA Grapalat" w:hAnsi="GHEA Grapalat"/>
                <w:sz w:val="20"/>
                <w:lang w:val="pt-BR"/>
              </w:rPr>
            </w:pPr>
          </w:p>
          <w:p w14:paraId="005FD4E7" w14:textId="77777777" w:rsidR="008F42D0" w:rsidRPr="00A71D81" w:rsidRDefault="008F42D0" w:rsidP="008F42D0">
            <w:pPr>
              <w:jc w:val="center"/>
              <w:rPr>
                <w:rFonts w:ascii="GHEA Grapalat" w:hAnsi="GHEA Grapalat"/>
                <w:sz w:val="20"/>
                <w:lang w:val="pt-BR"/>
              </w:rPr>
            </w:pPr>
          </w:p>
          <w:p w14:paraId="0BE0ACF1" w14:textId="77774BA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9E262E" w14:textId="77777777" w:rsidR="008F42D0" w:rsidRPr="00A71D81" w:rsidRDefault="008F42D0" w:rsidP="008F42D0">
            <w:pPr>
              <w:jc w:val="center"/>
              <w:rPr>
                <w:rFonts w:ascii="GHEA Grapalat" w:hAnsi="GHEA Grapalat"/>
                <w:sz w:val="20"/>
                <w:lang w:val="pt-BR"/>
              </w:rPr>
            </w:pPr>
          </w:p>
          <w:p w14:paraId="6C2B72C6" w14:textId="77777777" w:rsidR="008F42D0" w:rsidRPr="00A71D81" w:rsidRDefault="008F42D0" w:rsidP="008F42D0">
            <w:pPr>
              <w:jc w:val="center"/>
              <w:rPr>
                <w:rFonts w:ascii="GHEA Grapalat" w:hAnsi="GHEA Grapalat"/>
                <w:sz w:val="20"/>
                <w:lang w:val="pt-BR"/>
              </w:rPr>
            </w:pPr>
          </w:p>
          <w:p w14:paraId="45574E86" w14:textId="59DEFB6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5EB657" w14:textId="77777777" w:rsidR="008F42D0" w:rsidRPr="00A71D81" w:rsidRDefault="008F42D0" w:rsidP="008F42D0">
            <w:pPr>
              <w:jc w:val="center"/>
              <w:rPr>
                <w:rFonts w:ascii="GHEA Grapalat" w:hAnsi="GHEA Grapalat"/>
                <w:sz w:val="20"/>
                <w:lang w:val="pt-BR"/>
              </w:rPr>
            </w:pPr>
          </w:p>
          <w:p w14:paraId="7E861C57" w14:textId="77777777" w:rsidR="008F42D0" w:rsidRPr="00A71D81" w:rsidRDefault="008F42D0" w:rsidP="008F42D0">
            <w:pPr>
              <w:jc w:val="center"/>
              <w:rPr>
                <w:rFonts w:ascii="GHEA Grapalat" w:hAnsi="GHEA Grapalat"/>
                <w:sz w:val="20"/>
                <w:lang w:val="pt-BR"/>
              </w:rPr>
            </w:pPr>
          </w:p>
          <w:p w14:paraId="416C54A1" w14:textId="79FA35A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EE95835" w14:textId="77777777" w:rsidR="008F42D0" w:rsidRPr="00A71D81" w:rsidRDefault="008F42D0" w:rsidP="008F42D0">
            <w:pPr>
              <w:jc w:val="center"/>
              <w:rPr>
                <w:rFonts w:ascii="GHEA Grapalat" w:hAnsi="GHEA Grapalat"/>
                <w:sz w:val="20"/>
                <w:lang w:val="pt-BR"/>
              </w:rPr>
            </w:pPr>
          </w:p>
          <w:p w14:paraId="28E9AB91" w14:textId="77777777" w:rsidR="008F42D0" w:rsidRPr="00A71D81" w:rsidRDefault="008F42D0" w:rsidP="008F42D0">
            <w:pPr>
              <w:jc w:val="center"/>
              <w:rPr>
                <w:rFonts w:ascii="GHEA Grapalat" w:hAnsi="GHEA Grapalat"/>
                <w:sz w:val="20"/>
                <w:lang w:val="pt-BR"/>
              </w:rPr>
            </w:pPr>
          </w:p>
          <w:p w14:paraId="73F7782E" w14:textId="2767AA0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F1910C" w14:textId="77777777" w:rsidR="008F42D0" w:rsidRPr="00A71D81" w:rsidRDefault="008F42D0" w:rsidP="008F42D0">
            <w:pPr>
              <w:jc w:val="center"/>
              <w:rPr>
                <w:rFonts w:ascii="GHEA Grapalat" w:hAnsi="GHEA Grapalat"/>
                <w:sz w:val="20"/>
                <w:lang w:val="pt-BR"/>
              </w:rPr>
            </w:pPr>
          </w:p>
          <w:p w14:paraId="24566B67" w14:textId="77777777" w:rsidR="008F42D0" w:rsidRPr="00A71D81" w:rsidRDefault="008F42D0" w:rsidP="008F42D0">
            <w:pPr>
              <w:jc w:val="center"/>
              <w:rPr>
                <w:rFonts w:ascii="GHEA Grapalat" w:hAnsi="GHEA Grapalat"/>
                <w:sz w:val="20"/>
                <w:lang w:val="pt-BR"/>
              </w:rPr>
            </w:pPr>
          </w:p>
          <w:p w14:paraId="77CA78CA" w14:textId="2263136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ED219A" w14:textId="77777777" w:rsidR="008F42D0" w:rsidRPr="00A71D81" w:rsidRDefault="008F42D0" w:rsidP="008F42D0">
            <w:pPr>
              <w:jc w:val="center"/>
              <w:rPr>
                <w:rFonts w:ascii="GHEA Grapalat" w:hAnsi="GHEA Grapalat"/>
                <w:sz w:val="20"/>
                <w:lang w:val="pt-BR"/>
              </w:rPr>
            </w:pPr>
          </w:p>
          <w:p w14:paraId="1D2EE518" w14:textId="77777777" w:rsidR="008F42D0" w:rsidRPr="00A71D81" w:rsidRDefault="008F42D0" w:rsidP="008F42D0">
            <w:pPr>
              <w:jc w:val="center"/>
              <w:rPr>
                <w:rFonts w:ascii="GHEA Grapalat" w:hAnsi="GHEA Grapalat"/>
                <w:sz w:val="20"/>
                <w:lang w:val="pt-BR"/>
              </w:rPr>
            </w:pPr>
          </w:p>
          <w:p w14:paraId="2D88D5CB" w14:textId="2B177C8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10DA00" w14:textId="77777777" w:rsidR="008F42D0" w:rsidRPr="00A71D81" w:rsidRDefault="008F42D0" w:rsidP="008F42D0">
            <w:pPr>
              <w:jc w:val="center"/>
              <w:rPr>
                <w:rFonts w:ascii="GHEA Grapalat" w:hAnsi="GHEA Grapalat"/>
                <w:sz w:val="20"/>
                <w:lang w:val="pt-BR"/>
              </w:rPr>
            </w:pPr>
          </w:p>
          <w:p w14:paraId="04880A1F" w14:textId="77777777" w:rsidR="008F42D0" w:rsidRPr="00A71D81" w:rsidRDefault="008F42D0" w:rsidP="008F42D0">
            <w:pPr>
              <w:jc w:val="center"/>
              <w:rPr>
                <w:rFonts w:ascii="GHEA Grapalat" w:hAnsi="GHEA Grapalat"/>
                <w:sz w:val="20"/>
                <w:lang w:val="pt-BR"/>
              </w:rPr>
            </w:pPr>
          </w:p>
          <w:p w14:paraId="757EA2B0" w14:textId="71F8EBC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5791032" w14:textId="77777777" w:rsidR="008F42D0" w:rsidRPr="00A71D81" w:rsidRDefault="008F42D0" w:rsidP="008F42D0">
            <w:pPr>
              <w:jc w:val="center"/>
              <w:rPr>
                <w:rFonts w:ascii="GHEA Grapalat" w:hAnsi="GHEA Grapalat"/>
                <w:sz w:val="20"/>
                <w:lang w:val="pt-BR"/>
              </w:rPr>
            </w:pPr>
          </w:p>
          <w:p w14:paraId="406F3A49" w14:textId="77777777" w:rsidR="008F42D0" w:rsidRPr="00A71D81" w:rsidRDefault="008F42D0" w:rsidP="008F42D0">
            <w:pPr>
              <w:jc w:val="center"/>
              <w:rPr>
                <w:rFonts w:ascii="GHEA Grapalat" w:hAnsi="GHEA Grapalat"/>
                <w:sz w:val="20"/>
                <w:lang w:val="pt-BR"/>
              </w:rPr>
            </w:pPr>
          </w:p>
          <w:p w14:paraId="163420E4" w14:textId="061BE08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6827FD9" w14:textId="77777777" w:rsidR="008F42D0" w:rsidRPr="00A71D81" w:rsidRDefault="008F42D0" w:rsidP="008F42D0">
            <w:pPr>
              <w:jc w:val="center"/>
              <w:rPr>
                <w:rFonts w:ascii="GHEA Grapalat" w:hAnsi="GHEA Grapalat"/>
                <w:sz w:val="20"/>
                <w:lang w:val="pt-BR"/>
              </w:rPr>
            </w:pPr>
          </w:p>
          <w:p w14:paraId="076FA6FD" w14:textId="77777777" w:rsidR="008F42D0" w:rsidRPr="00A71D81" w:rsidRDefault="008F42D0" w:rsidP="008F42D0">
            <w:pPr>
              <w:jc w:val="center"/>
              <w:rPr>
                <w:rFonts w:ascii="GHEA Grapalat" w:hAnsi="GHEA Grapalat"/>
                <w:sz w:val="20"/>
                <w:lang w:val="pt-BR"/>
              </w:rPr>
            </w:pPr>
          </w:p>
          <w:p w14:paraId="68DE947B" w14:textId="6165F4D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3231839A" w14:textId="77777777" w:rsidTr="002F746A">
        <w:trPr>
          <w:trHeight w:val="1538"/>
        </w:trPr>
        <w:tc>
          <w:tcPr>
            <w:tcW w:w="1980" w:type="dxa"/>
            <w:vAlign w:val="center"/>
          </w:tcPr>
          <w:p w14:paraId="1D542394" w14:textId="402A5758" w:rsidR="008F42D0" w:rsidRDefault="008F42D0" w:rsidP="008F42D0">
            <w:pPr>
              <w:jc w:val="center"/>
              <w:rPr>
                <w:rFonts w:ascii="GHEA Grapalat" w:hAnsi="GHEA Grapalat"/>
                <w:sz w:val="20"/>
              </w:rPr>
            </w:pPr>
            <w:r>
              <w:rPr>
                <w:rFonts w:ascii="GHEA Grapalat" w:hAnsi="GHEA Grapalat"/>
                <w:sz w:val="16"/>
              </w:rPr>
              <w:t>9</w:t>
            </w:r>
          </w:p>
        </w:tc>
        <w:tc>
          <w:tcPr>
            <w:tcW w:w="2700" w:type="dxa"/>
            <w:vAlign w:val="bottom"/>
          </w:tcPr>
          <w:p w14:paraId="3FE5A175" w14:textId="5D81AA18" w:rsidR="008F42D0" w:rsidRDefault="008F42D0" w:rsidP="008F42D0">
            <w:pPr>
              <w:jc w:val="center"/>
              <w:rPr>
                <w:rFonts w:ascii="Calibri" w:hAnsi="Calibri" w:cs="Calibri"/>
                <w:sz w:val="22"/>
                <w:szCs w:val="22"/>
              </w:rPr>
            </w:pPr>
            <w:r>
              <w:rPr>
                <w:rFonts w:ascii="Calibri" w:hAnsi="Calibri" w:cs="Calibri"/>
              </w:rPr>
              <w:t>33141144/4</w:t>
            </w:r>
          </w:p>
        </w:tc>
        <w:tc>
          <w:tcPr>
            <w:tcW w:w="2520" w:type="dxa"/>
            <w:vAlign w:val="center"/>
          </w:tcPr>
          <w:p w14:paraId="676FE449" w14:textId="5E520CDC" w:rsidR="008F42D0" w:rsidRDefault="008F42D0" w:rsidP="008F42D0">
            <w:pPr>
              <w:jc w:val="center"/>
              <w:rPr>
                <w:rFonts w:ascii="GHEA Grapalat" w:hAnsi="GHEA Grapalat" w:cs="Calibri"/>
                <w:sz w:val="22"/>
                <w:szCs w:val="22"/>
              </w:rPr>
            </w:pPr>
            <w:r w:rsidRPr="00144E02">
              <w:rPr>
                <w:rFonts w:ascii="GHEA Grapalat" w:hAnsi="GHEA Grapalat" w:cs="Calibri"/>
                <w:color w:val="000000"/>
                <w:sz w:val="20"/>
                <w:szCs w:val="18"/>
              </w:rPr>
              <w:t xml:space="preserve">Ատոմային աբսորբցիոն սպեկտրոֆոտոմետրի </w:t>
            </w:r>
            <w:r>
              <w:rPr>
                <w:rFonts w:ascii="GHEA Grapalat" w:hAnsi="GHEA Grapalat" w:cs="Calibri"/>
                <w:color w:val="000000"/>
                <w:sz w:val="20"/>
                <w:szCs w:val="18"/>
              </w:rPr>
              <w:t>ա</w:t>
            </w:r>
            <w:r w:rsidRPr="007E7A44">
              <w:rPr>
                <w:rFonts w:ascii="GHEA Grapalat" w:hAnsi="GHEA Grapalat" w:cs="Calibri"/>
                <w:color w:val="000000"/>
                <w:sz w:val="20"/>
                <w:szCs w:val="18"/>
              </w:rPr>
              <w:t>վտոմատ նմուշառման համակարգի ասեղ</w:t>
            </w:r>
          </w:p>
        </w:tc>
        <w:tc>
          <w:tcPr>
            <w:tcW w:w="474" w:type="dxa"/>
          </w:tcPr>
          <w:p w14:paraId="1F6E3658" w14:textId="77777777" w:rsidR="008F42D0" w:rsidRPr="00A71D81" w:rsidRDefault="008F42D0" w:rsidP="008F42D0">
            <w:pPr>
              <w:jc w:val="center"/>
              <w:rPr>
                <w:rFonts w:ascii="GHEA Grapalat" w:hAnsi="GHEA Grapalat"/>
                <w:sz w:val="20"/>
                <w:lang w:val="pt-BR"/>
              </w:rPr>
            </w:pPr>
          </w:p>
          <w:p w14:paraId="622792D3" w14:textId="77777777" w:rsidR="008F42D0" w:rsidRPr="00A71D81" w:rsidRDefault="008F42D0" w:rsidP="008F42D0">
            <w:pPr>
              <w:jc w:val="center"/>
              <w:rPr>
                <w:rFonts w:ascii="GHEA Grapalat" w:hAnsi="GHEA Grapalat"/>
                <w:sz w:val="20"/>
                <w:lang w:val="pt-BR"/>
              </w:rPr>
            </w:pPr>
          </w:p>
          <w:p w14:paraId="4A95BC1B" w14:textId="2338A61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485004" w14:textId="77777777" w:rsidR="008F42D0" w:rsidRPr="00A71D81" w:rsidRDefault="008F42D0" w:rsidP="008F42D0">
            <w:pPr>
              <w:jc w:val="center"/>
              <w:rPr>
                <w:rFonts w:ascii="GHEA Grapalat" w:hAnsi="GHEA Grapalat"/>
                <w:sz w:val="20"/>
                <w:lang w:val="pt-BR"/>
              </w:rPr>
            </w:pPr>
          </w:p>
          <w:p w14:paraId="243281DF" w14:textId="77777777" w:rsidR="008F42D0" w:rsidRPr="00A71D81" w:rsidRDefault="008F42D0" w:rsidP="008F42D0">
            <w:pPr>
              <w:jc w:val="center"/>
              <w:rPr>
                <w:rFonts w:ascii="GHEA Grapalat" w:hAnsi="GHEA Grapalat"/>
                <w:sz w:val="20"/>
                <w:lang w:val="pt-BR"/>
              </w:rPr>
            </w:pPr>
          </w:p>
          <w:p w14:paraId="6D5E2DC0" w14:textId="40AD086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2725D6" w14:textId="77777777" w:rsidR="008F42D0" w:rsidRPr="00A71D81" w:rsidRDefault="008F42D0" w:rsidP="008F42D0">
            <w:pPr>
              <w:jc w:val="center"/>
              <w:rPr>
                <w:rFonts w:ascii="GHEA Grapalat" w:hAnsi="GHEA Grapalat"/>
                <w:sz w:val="20"/>
                <w:lang w:val="pt-BR"/>
              </w:rPr>
            </w:pPr>
          </w:p>
          <w:p w14:paraId="7DE37035" w14:textId="77777777" w:rsidR="008F42D0" w:rsidRPr="00A71D81" w:rsidRDefault="008F42D0" w:rsidP="008F42D0">
            <w:pPr>
              <w:jc w:val="center"/>
              <w:rPr>
                <w:rFonts w:ascii="GHEA Grapalat" w:hAnsi="GHEA Grapalat"/>
                <w:sz w:val="20"/>
                <w:lang w:val="pt-BR"/>
              </w:rPr>
            </w:pPr>
          </w:p>
          <w:p w14:paraId="510E05B3" w14:textId="1954AFE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0ED9E37" w14:textId="77777777" w:rsidR="008F42D0" w:rsidRPr="00A71D81" w:rsidRDefault="008F42D0" w:rsidP="008F42D0">
            <w:pPr>
              <w:jc w:val="center"/>
              <w:rPr>
                <w:rFonts w:ascii="GHEA Grapalat" w:hAnsi="GHEA Grapalat"/>
                <w:sz w:val="20"/>
                <w:lang w:val="pt-BR"/>
              </w:rPr>
            </w:pPr>
          </w:p>
          <w:p w14:paraId="16DB87A3" w14:textId="77777777" w:rsidR="008F42D0" w:rsidRPr="00A71D81" w:rsidRDefault="008F42D0" w:rsidP="008F42D0">
            <w:pPr>
              <w:jc w:val="center"/>
              <w:rPr>
                <w:rFonts w:ascii="GHEA Grapalat" w:hAnsi="GHEA Grapalat"/>
                <w:sz w:val="20"/>
                <w:lang w:val="pt-BR"/>
              </w:rPr>
            </w:pPr>
          </w:p>
          <w:p w14:paraId="21FD940C" w14:textId="7EEF420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C4906F" w14:textId="77777777" w:rsidR="008F42D0" w:rsidRPr="00A71D81" w:rsidRDefault="008F42D0" w:rsidP="008F42D0">
            <w:pPr>
              <w:jc w:val="center"/>
              <w:rPr>
                <w:rFonts w:ascii="GHEA Grapalat" w:hAnsi="GHEA Grapalat"/>
                <w:sz w:val="20"/>
                <w:lang w:val="pt-BR"/>
              </w:rPr>
            </w:pPr>
          </w:p>
          <w:p w14:paraId="7EE5CB43" w14:textId="77777777" w:rsidR="008F42D0" w:rsidRPr="00A71D81" w:rsidRDefault="008F42D0" w:rsidP="008F42D0">
            <w:pPr>
              <w:jc w:val="center"/>
              <w:rPr>
                <w:rFonts w:ascii="GHEA Grapalat" w:hAnsi="GHEA Grapalat"/>
                <w:sz w:val="20"/>
                <w:lang w:val="pt-BR"/>
              </w:rPr>
            </w:pPr>
          </w:p>
          <w:p w14:paraId="1825590B" w14:textId="50B3BA7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05E551" w14:textId="77777777" w:rsidR="008F42D0" w:rsidRPr="00A71D81" w:rsidRDefault="008F42D0" w:rsidP="008F42D0">
            <w:pPr>
              <w:jc w:val="center"/>
              <w:rPr>
                <w:rFonts w:ascii="GHEA Grapalat" w:hAnsi="GHEA Grapalat"/>
                <w:sz w:val="20"/>
                <w:lang w:val="pt-BR"/>
              </w:rPr>
            </w:pPr>
          </w:p>
          <w:p w14:paraId="6F3B05BA" w14:textId="77777777" w:rsidR="008F42D0" w:rsidRPr="00A71D81" w:rsidRDefault="008F42D0" w:rsidP="008F42D0">
            <w:pPr>
              <w:jc w:val="center"/>
              <w:rPr>
                <w:rFonts w:ascii="GHEA Grapalat" w:hAnsi="GHEA Grapalat"/>
                <w:sz w:val="20"/>
                <w:lang w:val="pt-BR"/>
              </w:rPr>
            </w:pPr>
          </w:p>
          <w:p w14:paraId="6BD5B5D0" w14:textId="46579E5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624D7E" w14:textId="77777777" w:rsidR="008F42D0" w:rsidRPr="00A71D81" w:rsidRDefault="008F42D0" w:rsidP="008F42D0">
            <w:pPr>
              <w:jc w:val="center"/>
              <w:rPr>
                <w:rFonts w:ascii="GHEA Grapalat" w:hAnsi="GHEA Grapalat"/>
                <w:sz w:val="20"/>
                <w:lang w:val="pt-BR"/>
              </w:rPr>
            </w:pPr>
          </w:p>
          <w:p w14:paraId="1843A51B" w14:textId="77777777" w:rsidR="008F42D0" w:rsidRPr="00A71D81" w:rsidRDefault="008F42D0" w:rsidP="008F42D0">
            <w:pPr>
              <w:jc w:val="center"/>
              <w:rPr>
                <w:rFonts w:ascii="GHEA Grapalat" w:hAnsi="GHEA Grapalat"/>
                <w:sz w:val="20"/>
                <w:lang w:val="pt-BR"/>
              </w:rPr>
            </w:pPr>
          </w:p>
          <w:p w14:paraId="00ACDCF6" w14:textId="7621B77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688A5C8" w14:textId="77777777" w:rsidR="008F42D0" w:rsidRPr="00A71D81" w:rsidRDefault="008F42D0" w:rsidP="008F42D0">
            <w:pPr>
              <w:jc w:val="center"/>
              <w:rPr>
                <w:rFonts w:ascii="GHEA Grapalat" w:hAnsi="GHEA Grapalat"/>
                <w:sz w:val="20"/>
                <w:lang w:val="pt-BR"/>
              </w:rPr>
            </w:pPr>
          </w:p>
          <w:p w14:paraId="434C90D8" w14:textId="77777777" w:rsidR="008F42D0" w:rsidRPr="00A71D81" w:rsidRDefault="008F42D0" w:rsidP="008F42D0">
            <w:pPr>
              <w:jc w:val="center"/>
              <w:rPr>
                <w:rFonts w:ascii="GHEA Grapalat" w:hAnsi="GHEA Grapalat"/>
                <w:sz w:val="20"/>
                <w:lang w:val="pt-BR"/>
              </w:rPr>
            </w:pPr>
          </w:p>
          <w:p w14:paraId="02A5682B" w14:textId="6B5D883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E40307F" w14:textId="77777777" w:rsidR="008F42D0" w:rsidRPr="00A71D81" w:rsidRDefault="008F42D0" w:rsidP="008F42D0">
            <w:pPr>
              <w:jc w:val="center"/>
              <w:rPr>
                <w:rFonts w:ascii="GHEA Grapalat" w:hAnsi="GHEA Grapalat"/>
                <w:sz w:val="20"/>
                <w:lang w:val="pt-BR"/>
              </w:rPr>
            </w:pPr>
          </w:p>
          <w:p w14:paraId="7F917C15" w14:textId="77777777" w:rsidR="008F42D0" w:rsidRPr="00A71D81" w:rsidRDefault="008F42D0" w:rsidP="008F42D0">
            <w:pPr>
              <w:jc w:val="center"/>
              <w:rPr>
                <w:rFonts w:ascii="GHEA Grapalat" w:hAnsi="GHEA Grapalat"/>
                <w:sz w:val="20"/>
                <w:lang w:val="pt-BR"/>
              </w:rPr>
            </w:pPr>
          </w:p>
          <w:p w14:paraId="1E99DFD7" w14:textId="0B522CE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A90D2A9" w14:textId="77777777" w:rsidR="008F42D0" w:rsidRPr="00A71D81" w:rsidRDefault="008F42D0" w:rsidP="008F42D0">
            <w:pPr>
              <w:jc w:val="center"/>
              <w:rPr>
                <w:rFonts w:ascii="GHEA Grapalat" w:hAnsi="GHEA Grapalat"/>
                <w:sz w:val="20"/>
                <w:lang w:val="pt-BR"/>
              </w:rPr>
            </w:pPr>
          </w:p>
          <w:p w14:paraId="50EE8133" w14:textId="77777777" w:rsidR="008F42D0" w:rsidRPr="00A71D81" w:rsidRDefault="008F42D0" w:rsidP="008F42D0">
            <w:pPr>
              <w:jc w:val="center"/>
              <w:rPr>
                <w:rFonts w:ascii="GHEA Grapalat" w:hAnsi="GHEA Grapalat"/>
                <w:sz w:val="20"/>
                <w:lang w:val="pt-BR"/>
              </w:rPr>
            </w:pPr>
          </w:p>
          <w:p w14:paraId="102CEC26" w14:textId="68DF594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B707A71" w14:textId="77777777" w:rsidR="008F42D0" w:rsidRPr="00A71D81" w:rsidRDefault="008F42D0" w:rsidP="008F42D0">
            <w:pPr>
              <w:jc w:val="center"/>
              <w:rPr>
                <w:rFonts w:ascii="GHEA Grapalat" w:hAnsi="GHEA Grapalat"/>
                <w:sz w:val="20"/>
                <w:lang w:val="pt-BR"/>
              </w:rPr>
            </w:pPr>
          </w:p>
          <w:p w14:paraId="05161ABE" w14:textId="77777777" w:rsidR="008F42D0" w:rsidRPr="00A71D81" w:rsidRDefault="008F42D0" w:rsidP="008F42D0">
            <w:pPr>
              <w:jc w:val="center"/>
              <w:rPr>
                <w:rFonts w:ascii="GHEA Grapalat" w:hAnsi="GHEA Grapalat"/>
                <w:sz w:val="20"/>
                <w:lang w:val="pt-BR"/>
              </w:rPr>
            </w:pPr>
          </w:p>
          <w:p w14:paraId="266C1901" w14:textId="3C0CAEC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992A1C" w14:textId="77777777" w:rsidR="008F42D0" w:rsidRPr="00A71D81" w:rsidRDefault="008F42D0" w:rsidP="008F42D0">
            <w:pPr>
              <w:jc w:val="center"/>
              <w:rPr>
                <w:rFonts w:ascii="GHEA Grapalat" w:hAnsi="GHEA Grapalat"/>
                <w:sz w:val="20"/>
                <w:lang w:val="pt-BR"/>
              </w:rPr>
            </w:pPr>
          </w:p>
          <w:p w14:paraId="07F141A7" w14:textId="77777777" w:rsidR="008F42D0" w:rsidRPr="00A71D81" w:rsidRDefault="008F42D0" w:rsidP="008F42D0">
            <w:pPr>
              <w:jc w:val="center"/>
              <w:rPr>
                <w:rFonts w:ascii="GHEA Grapalat" w:hAnsi="GHEA Grapalat"/>
                <w:sz w:val="20"/>
                <w:lang w:val="pt-BR"/>
              </w:rPr>
            </w:pPr>
          </w:p>
          <w:p w14:paraId="1C07F71F" w14:textId="4D70501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8BDC445" w14:textId="77777777" w:rsidR="008F42D0" w:rsidRPr="00A71D81" w:rsidRDefault="008F42D0" w:rsidP="008F42D0">
            <w:pPr>
              <w:jc w:val="center"/>
              <w:rPr>
                <w:rFonts w:ascii="GHEA Grapalat" w:hAnsi="GHEA Grapalat"/>
                <w:sz w:val="20"/>
                <w:lang w:val="pt-BR"/>
              </w:rPr>
            </w:pPr>
          </w:p>
          <w:p w14:paraId="531F6834" w14:textId="77777777" w:rsidR="008F42D0" w:rsidRPr="00A71D81" w:rsidRDefault="008F42D0" w:rsidP="008F42D0">
            <w:pPr>
              <w:jc w:val="center"/>
              <w:rPr>
                <w:rFonts w:ascii="GHEA Grapalat" w:hAnsi="GHEA Grapalat"/>
                <w:sz w:val="20"/>
                <w:lang w:val="pt-BR"/>
              </w:rPr>
            </w:pPr>
          </w:p>
          <w:p w14:paraId="78A0217C" w14:textId="76ED644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18C04ACD" w14:textId="77777777" w:rsidTr="006B47B1">
        <w:trPr>
          <w:trHeight w:val="1538"/>
        </w:trPr>
        <w:tc>
          <w:tcPr>
            <w:tcW w:w="1980" w:type="dxa"/>
            <w:vAlign w:val="center"/>
          </w:tcPr>
          <w:p w14:paraId="44F9C9B0" w14:textId="5D951E14" w:rsidR="008F42D0" w:rsidRDefault="008F42D0" w:rsidP="008F42D0">
            <w:pPr>
              <w:jc w:val="center"/>
              <w:rPr>
                <w:rFonts w:ascii="GHEA Grapalat" w:hAnsi="GHEA Grapalat"/>
                <w:sz w:val="20"/>
              </w:rPr>
            </w:pPr>
            <w:r>
              <w:rPr>
                <w:rFonts w:ascii="GHEA Grapalat" w:hAnsi="GHEA Grapalat"/>
                <w:sz w:val="16"/>
              </w:rPr>
              <w:lastRenderedPageBreak/>
              <w:t>10</w:t>
            </w:r>
          </w:p>
        </w:tc>
        <w:tc>
          <w:tcPr>
            <w:tcW w:w="2700" w:type="dxa"/>
            <w:vAlign w:val="center"/>
          </w:tcPr>
          <w:p w14:paraId="3CAFD163" w14:textId="77777777" w:rsidR="008F42D0" w:rsidRDefault="008F42D0" w:rsidP="008F42D0">
            <w:pPr>
              <w:rPr>
                <w:rFonts w:ascii="Calibri" w:hAnsi="Calibri" w:cs="Calibri"/>
              </w:rPr>
            </w:pPr>
            <w:r>
              <w:rPr>
                <w:rFonts w:ascii="Calibri" w:hAnsi="Calibri" w:cs="Calibri"/>
              </w:rPr>
              <w:t>33141100/9</w:t>
            </w:r>
          </w:p>
          <w:p w14:paraId="3DBB3C4E" w14:textId="0CE21BD4" w:rsidR="008F42D0" w:rsidRDefault="008F42D0" w:rsidP="008F42D0">
            <w:pPr>
              <w:jc w:val="center"/>
              <w:rPr>
                <w:rFonts w:ascii="Calibri" w:hAnsi="Calibri" w:cs="Calibri"/>
                <w:sz w:val="22"/>
                <w:szCs w:val="22"/>
              </w:rPr>
            </w:pPr>
          </w:p>
        </w:tc>
        <w:tc>
          <w:tcPr>
            <w:tcW w:w="2520" w:type="dxa"/>
            <w:vAlign w:val="center"/>
          </w:tcPr>
          <w:p w14:paraId="53054E3B" w14:textId="732A7564" w:rsidR="008F42D0" w:rsidRDefault="008F42D0" w:rsidP="008F42D0">
            <w:pPr>
              <w:jc w:val="center"/>
              <w:rPr>
                <w:rFonts w:ascii="GHEA Grapalat" w:hAnsi="GHEA Grapalat" w:cs="Calibri"/>
                <w:sz w:val="22"/>
                <w:szCs w:val="22"/>
              </w:rPr>
            </w:pPr>
            <w:r w:rsidRPr="009B1DA1">
              <w:rPr>
                <w:rFonts w:ascii="GHEA Grapalat" w:hAnsi="GHEA Grapalat" w:cs="Calibri"/>
                <w:color w:val="000000"/>
                <w:sz w:val="20"/>
                <w:szCs w:val="18"/>
                <w:lang w:val="hy-AM"/>
              </w:rPr>
              <w:t>Նմուշառման պարկեր՝ միանգամյա օգտագործման, վակումային փականով</w:t>
            </w:r>
          </w:p>
        </w:tc>
        <w:tc>
          <w:tcPr>
            <w:tcW w:w="474" w:type="dxa"/>
          </w:tcPr>
          <w:p w14:paraId="0C2C4239" w14:textId="77777777" w:rsidR="008F42D0" w:rsidRPr="00A71D81" w:rsidRDefault="008F42D0" w:rsidP="008F42D0">
            <w:pPr>
              <w:jc w:val="center"/>
              <w:rPr>
                <w:rFonts w:ascii="GHEA Grapalat" w:hAnsi="GHEA Grapalat"/>
                <w:sz w:val="20"/>
                <w:lang w:val="pt-BR"/>
              </w:rPr>
            </w:pPr>
          </w:p>
          <w:p w14:paraId="18F53D21" w14:textId="77777777" w:rsidR="008F42D0" w:rsidRPr="00A71D81" w:rsidRDefault="008F42D0" w:rsidP="008F42D0">
            <w:pPr>
              <w:jc w:val="center"/>
              <w:rPr>
                <w:rFonts w:ascii="GHEA Grapalat" w:hAnsi="GHEA Grapalat"/>
                <w:sz w:val="20"/>
                <w:lang w:val="pt-BR"/>
              </w:rPr>
            </w:pPr>
          </w:p>
          <w:p w14:paraId="0D971BBB" w14:textId="1336EC3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10A98F" w14:textId="77777777" w:rsidR="008F42D0" w:rsidRPr="00A71D81" w:rsidRDefault="008F42D0" w:rsidP="008F42D0">
            <w:pPr>
              <w:jc w:val="center"/>
              <w:rPr>
                <w:rFonts w:ascii="GHEA Grapalat" w:hAnsi="GHEA Grapalat"/>
                <w:sz w:val="20"/>
                <w:lang w:val="pt-BR"/>
              </w:rPr>
            </w:pPr>
          </w:p>
          <w:p w14:paraId="4345B9E7" w14:textId="77777777" w:rsidR="008F42D0" w:rsidRPr="00A71D81" w:rsidRDefault="008F42D0" w:rsidP="008F42D0">
            <w:pPr>
              <w:jc w:val="center"/>
              <w:rPr>
                <w:rFonts w:ascii="GHEA Grapalat" w:hAnsi="GHEA Grapalat"/>
                <w:sz w:val="20"/>
                <w:lang w:val="pt-BR"/>
              </w:rPr>
            </w:pPr>
          </w:p>
          <w:p w14:paraId="790F96CB" w14:textId="64F99C6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F2BC57" w14:textId="77777777" w:rsidR="008F42D0" w:rsidRPr="00A71D81" w:rsidRDefault="008F42D0" w:rsidP="008F42D0">
            <w:pPr>
              <w:jc w:val="center"/>
              <w:rPr>
                <w:rFonts w:ascii="GHEA Grapalat" w:hAnsi="GHEA Grapalat"/>
                <w:sz w:val="20"/>
                <w:lang w:val="pt-BR"/>
              </w:rPr>
            </w:pPr>
          </w:p>
          <w:p w14:paraId="39303F08" w14:textId="77777777" w:rsidR="008F42D0" w:rsidRPr="00A71D81" w:rsidRDefault="008F42D0" w:rsidP="008F42D0">
            <w:pPr>
              <w:jc w:val="center"/>
              <w:rPr>
                <w:rFonts w:ascii="GHEA Grapalat" w:hAnsi="GHEA Grapalat"/>
                <w:sz w:val="20"/>
                <w:lang w:val="pt-BR"/>
              </w:rPr>
            </w:pPr>
          </w:p>
          <w:p w14:paraId="6618DCFC" w14:textId="0AEEDF3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F500A5" w14:textId="77777777" w:rsidR="008F42D0" w:rsidRPr="00A71D81" w:rsidRDefault="008F42D0" w:rsidP="008F42D0">
            <w:pPr>
              <w:jc w:val="center"/>
              <w:rPr>
                <w:rFonts w:ascii="GHEA Grapalat" w:hAnsi="GHEA Grapalat"/>
                <w:sz w:val="20"/>
                <w:lang w:val="pt-BR"/>
              </w:rPr>
            </w:pPr>
          </w:p>
          <w:p w14:paraId="3A266301" w14:textId="77777777" w:rsidR="008F42D0" w:rsidRPr="00A71D81" w:rsidRDefault="008F42D0" w:rsidP="008F42D0">
            <w:pPr>
              <w:jc w:val="center"/>
              <w:rPr>
                <w:rFonts w:ascii="GHEA Grapalat" w:hAnsi="GHEA Grapalat"/>
                <w:sz w:val="20"/>
                <w:lang w:val="pt-BR"/>
              </w:rPr>
            </w:pPr>
          </w:p>
          <w:p w14:paraId="62E29778" w14:textId="6DB0E58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61F616" w14:textId="77777777" w:rsidR="008F42D0" w:rsidRPr="00A71D81" w:rsidRDefault="008F42D0" w:rsidP="008F42D0">
            <w:pPr>
              <w:jc w:val="center"/>
              <w:rPr>
                <w:rFonts w:ascii="GHEA Grapalat" w:hAnsi="GHEA Grapalat"/>
                <w:sz w:val="20"/>
                <w:lang w:val="pt-BR"/>
              </w:rPr>
            </w:pPr>
          </w:p>
          <w:p w14:paraId="672A6AA7" w14:textId="77777777" w:rsidR="008F42D0" w:rsidRPr="00A71D81" w:rsidRDefault="008F42D0" w:rsidP="008F42D0">
            <w:pPr>
              <w:jc w:val="center"/>
              <w:rPr>
                <w:rFonts w:ascii="GHEA Grapalat" w:hAnsi="GHEA Grapalat"/>
                <w:sz w:val="20"/>
                <w:lang w:val="pt-BR"/>
              </w:rPr>
            </w:pPr>
          </w:p>
          <w:p w14:paraId="29D9D453" w14:textId="614A7F8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20A54DA" w14:textId="77777777" w:rsidR="008F42D0" w:rsidRPr="00A71D81" w:rsidRDefault="008F42D0" w:rsidP="008F42D0">
            <w:pPr>
              <w:jc w:val="center"/>
              <w:rPr>
                <w:rFonts w:ascii="GHEA Grapalat" w:hAnsi="GHEA Grapalat"/>
                <w:sz w:val="20"/>
                <w:lang w:val="pt-BR"/>
              </w:rPr>
            </w:pPr>
          </w:p>
          <w:p w14:paraId="6165F2A1" w14:textId="77777777" w:rsidR="008F42D0" w:rsidRPr="00A71D81" w:rsidRDefault="008F42D0" w:rsidP="008F42D0">
            <w:pPr>
              <w:jc w:val="center"/>
              <w:rPr>
                <w:rFonts w:ascii="GHEA Grapalat" w:hAnsi="GHEA Grapalat"/>
                <w:sz w:val="20"/>
                <w:lang w:val="pt-BR"/>
              </w:rPr>
            </w:pPr>
          </w:p>
          <w:p w14:paraId="24B3460D" w14:textId="1F19F69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16B3A3" w14:textId="77777777" w:rsidR="008F42D0" w:rsidRPr="00A71D81" w:rsidRDefault="008F42D0" w:rsidP="008F42D0">
            <w:pPr>
              <w:jc w:val="center"/>
              <w:rPr>
                <w:rFonts w:ascii="GHEA Grapalat" w:hAnsi="GHEA Grapalat"/>
                <w:sz w:val="20"/>
                <w:lang w:val="pt-BR"/>
              </w:rPr>
            </w:pPr>
          </w:p>
          <w:p w14:paraId="7BF63C71" w14:textId="77777777" w:rsidR="008F42D0" w:rsidRPr="00A71D81" w:rsidRDefault="008F42D0" w:rsidP="008F42D0">
            <w:pPr>
              <w:jc w:val="center"/>
              <w:rPr>
                <w:rFonts w:ascii="GHEA Grapalat" w:hAnsi="GHEA Grapalat"/>
                <w:sz w:val="20"/>
                <w:lang w:val="pt-BR"/>
              </w:rPr>
            </w:pPr>
          </w:p>
          <w:p w14:paraId="0C9328A8" w14:textId="3079BF2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A6F7A3" w14:textId="77777777" w:rsidR="008F42D0" w:rsidRPr="00A71D81" w:rsidRDefault="008F42D0" w:rsidP="008F42D0">
            <w:pPr>
              <w:jc w:val="center"/>
              <w:rPr>
                <w:rFonts w:ascii="GHEA Grapalat" w:hAnsi="GHEA Grapalat"/>
                <w:sz w:val="20"/>
                <w:lang w:val="pt-BR"/>
              </w:rPr>
            </w:pPr>
          </w:p>
          <w:p w14:paraId="2576F219" w14:textId="77777777" w:rsidR="008F42D0" w:rsidRPr="00A71D81" w:rsidRDefault="008F42D0" w:rsidP="008F42D0">
            <w:pPr>
              <w:jc w:val="center"/>
              <w:rPr>
                <w:rFonts w:ascii="GHEA Grapalat" w:hAnsi="GHEA Grapalat"/>
                <w:sz w:val="20"/>
                <w:lang w:val="pt-BR"/>
              </w:rPr>
            </w:pPr>
          </w:p>
          <w:p w14:paraId="048B76E6" w14:textId="5F32604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A56528" w14:textId="77777777" w:rsidR="008F42D0" w:rsidRPr="00A71D81" w:rsidRDefault="008F42D0" w:rsidP="008F42D0">
            <w:pPr>
              <w:jc w:val="center"/>
              <w:rPr>
                <w:rFonts w:ascii="GHEA Grapalat" w:hAnsi="GHEA Grapalat"/>
                <w:sz w:val="20"/>
                <w:lang w:val="pt-BR"/>
              </w:rPr>
            </w:pPr>
          </w:p>
          <w:p w14:paraId="26267AB0" w14:textId="77777777" w:rsidR="008F42D0" w:rsidRPr="00A71D81" w:rsidRDefault="008F42D0" w:rsidP="008F42D0">
            <w:pPr>
              <w:jc w:val="center"/>
              <w:rPr>
                <w:rFonts w:ascii="GHEA Grapalat" w:hAnsi="GHEA Grapalat"/>
                <w:sz w:val="20"/>
                <w:lang w:val="pt-BR"/>
              </w:rPr>
            </w:pPr>
          </w:p>
          <w:p w14:paraId="755CFC11" w14:textId="2D3D6C8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7978E5" w14:textId="77777777" w:rsidR="008F42D0" w:rsidRPr="00A71D81" w:rsidRDefault="008F42D0" w:rsidP="008F42D0">
            <w:pPr>
              <w:jc w:val="center"/>
              <w:rPr>
                <w:rFonts w:ascii="GHEA Grapalat" w:hAnsi="GHEA Grapalat"/>
                <w:sz w:val="20"/>
                <w:lang w:val="pt-BR"/>
              </w:rPr>
            </w:pPr>
          </w:p>
          <w:p w14:paraId="571FBAB6" w14:textId="77777777" w:rsidR="008F42D0" w:rsidRPr="00A71D81" w:rsidRDefault="008F42D0" w:rsidP="008F42D0">
            <w:pPr>
              <w:jc w:val="center"/>
              <w:rPr>
                <w:rFonts w:ascii="GHEA Grapalat" w:hAnsi="GHEA Grapalat"/>
                <w:sz w:val="20"/>
                <w:lang w:val="pt-BR"/>
              </w:rPr>
            </w:pPr>
          </w:p>
          <w:p w14:paraId="0B3EFFF4" w14:textId="774AC9E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31AC4C" w14:textId="77777777" w:rsidR="008F42D0" w:rsidRPr="00A71D81" w:rsidRDefault="008F42D0" w:rsidP="008F42D0">
            <w:pPr>
              <w:jc w:val="center"/>
              <w:rPr>
                <w:rFonts w:ascii="GHEA Grapalat" w:hAnsi="GHEA Grapalat"/>
                <w:sz w:val="20"/>
                <w:lang w:val="pt-BR"/>
              </w:rPr>
            </w:pPr>
          </w:p>
          <w:p w14:paraId="0BAB8467" w14:textId="77777777" w:rsidR="008F42D0" w:rsidRPr="00A71D81" w:rsidRDefault="008F42D0" w:rsidP="008F42D0">
            <w:pPr>
              <w:jc w:val="center"/>
              <w:rPr>
                <w:rFonts w:ascii="GHEA Grapalat" w:hAnsi="GHEA Grapalat"/>
                <w:sz w:val="20"/>
                <w:lang w:val="pt-BR"/>
              </w:rPr>
            </w:pPr>
          </w:p>
          <w:p w14:paraId="0AEDFD26" w14:textId="4E031E0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A33493" w14:textId="77777777" w:rsidR="008F42D0" w:rsidRPr="00A71D81" w:rsidRDefault="008F42D0" w:rsidP="008F42D0">
            <w:pPr>
              <w:jc w:val="center"/>
              <w:rPr>
                <w:rFonts w:ascii="GHEA Grapalat" w:hAnsi="GHEA Grapalat"/>
                <w:sz w:val="20"/>
                <w:lang w:val="pt-BR"/>
              </w:rPr>
            </w:pPr>
          </w:p>
          <w:p w14:paraId="5824E349" w14:textId="77777777" w:rsidR="008F42D0" w:rsidRPr="00A71D81" w:rsidRDefault="008F42D0" w:rsidP="008F42D0">
            <w:pPr>
              <w:jc w:val="center"/>
              <w:rPr>
                <w:rFonts w:ascii="GHEA Grapalat" w:hAnsi="GHEA Grapalat"/>
                <w:sz w:val="20"/>
                <w:lang w:val="pt-BR"/>
              </w:rPr>
            </w:pPr>
          </w:p>
          <w:p w14:paraId="6715558C" w14:textId="1A30595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BE00EB6" w14:textId="77777777" w:rsidR="008F42D0" w:rsidRPr="00A71D81" w:rsidRDefault="008F42D0" w:rsidP="008F42D0">
            <w:pPr>
              <w:jc w:val="center"/>
              <w:rPr>
                <w:rFonts w:ascii="GHEA Grapalat" w:hAnsi="GHEA Grapalat"/>
                <w:sz w:val="20"/>
                <w:lang w:val="pt-BR"/>
              </w:rPr>
            </w:pPr>
          </w:p>
          <w:p w14:paraId="6DA1271E" w14:textId="77777777" w:rsidR="008F42D0" w:rsidRPr="00A71D81" w:rsidRDefault="008F42D0" w:rsidP="008F42D0">
            <w:pPr>
              <w:jc w:val="center"/>
              <w:rPr>
                <w:rFonts w:ascii="GHEA Grapalat" w:hAnsi="GHEA Grapalat"/>
                <w:sz w:val="20"/>
                <w:lang w:val="pt-BR"/>
              </w:rPr>
            </w:pPr>
          </w:p>
          <w:p w14:paraId="387FC549" w14:textId="5A66A34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0217DD59" w14:textId="77777777" w:rsidTr="006B47B1">
        <w:trPr>
          <w:trHeight w:val="1538"/>
        </w:trPr>
        <w:tc>
          <w:tcPr>
            <w:tcW w:w="1980" w:type="dxa"/>
            <w:vAlign w:val="center"/>
          </w:tcPr>
          <w:p w14:paraId="4C816897" w14:textId="2BE076C7" w:rsidR="008F42D0" w:rsidRDefault="008F42D0" w:rsidP="008F42D0">
            <w:pPr>
              <w:jc w:val="center"/>
              <w:rPr>
                <w:rFonts w:ascii="GHEA Grapalat" w:hAnsi="GHEA Grapalat"/>
                <w:sz w:val="16"/>
              </w:rPr>
            </w:pPr>
            <w:r>
              <w:rPr>
                <w:rFonts w:ascii="GHEA Grapalat" w:hAnsi="GHEA Grapalat"/>
                <w:sz w:val="16"/>
              </w:rPr>
              <w:t>11</w:t>
            </w:r>
          </w:p>
        </w:tc>
        <w:tc>
          <w:tcPr>
            <w:tcW w:w="2700" w:type="dxa"/>
            <w:vAlign w:val="center"/>
          </w:tcPr>
          <w:p w14:paraId="5D397A2C" w14:textId="77777777" w:rsidR="008F42D0" w:rsidRDefault="008F42D0" w:rsidP="008F42D0">
            <w:pPr>
              <w:rPr>
                <w:rFonts w:ascii="Calibri" w:hAnsi="Calibri" w:cs="Calibri"/>
              </w:rPr>
            </w:pPr>
            <w:r>
              <w:rPr>
                <w:rFonts w:ascii="Calibri" w:hAnsi="Calibri" w:cs="Calibri"/>
              </w:rPr>
              <w:t>33141142</w:t>
            </w:r>
          </w:p>
          <w:p w14:paraId="1B965761" w14:textId="7447CCAE" w:rsidR="008F42D0" w:rsidRDefault="008F42D0" w:rsidP="008F42D0">
            <w:pPr>
              <w:jc w:val="center"/>
              <w:rPr>
                <w:rFonts w:ascii="Calibri" w:hAnsi="Calibri" w:cs="Calibri"/>
              </w:rPr>
            </w:pPr>
          </w:p>
        </w:tc>
        <w:tc>
          <w:tcPr>
            <w:tcW w:w="2520" w:type="dxa"/>
            <w:vAlign w:val="center"/>
          </w:tcPr>
          <w:p w14:paraId="71A2D4A4" w14:textId="7BC500DB" w:rsidR="008F42D0" w:rsidRPr="00D642CA" w:rsidRDefault="008F42D0" w:rsidP="008F42D0">
            <w:pPr>
              <w:jc w:val="center"/>
              <w:rPr>
                <w:rFonts w:ascii="GHEA Grapalat" w:hAnsi="GHEA Grapalat" w:cs="Calibri"/>
                <w:color w:val="000000"/>
                <w:sz w:val="18"/>
                <w:szCs w:val="18"/>
              </w:rPr>
            </w:pPr>
            <w:r w:rsidRPr="007E7A44">
              <w:rPr>
                <w:rFonts w:ascii="GHEA Grapalat" w:hAnsi="GHEA Grapalat" w:cs="Calibri"/>
                <w:color w:val="000000"/>
                <w:sz w:val="20"/>
                <w:szCs w:val="18"/>
              </w:rPr>
              <w:t>Ներարկիչ միանգամյա օգտագործման</w:t>
            </w:r>
          </w:p>
        </w:tc>
        <w:tc>
          <w:tcPr>
            <w:tcW w:w="474" w:type="dxa"/>
          </w:tcPr>
          <w:p w14:paraId="15319E0D" w14:textId="77777777" w:rsidR="008F42D0" w:rsidRPr="00A71D81" w:rsidRDefault="008F42D0" w:rsidP="008F42D0">
            <w:pPr>
              <w:jc w:val="center"/>
              <w:rPr>
                <w:rFonts w:ascii="GHEA Grapalat" w:hAnsi="GHEA Grapalat"/>
                <w:sz w:val="20"/>
                <w:lang w:val="pt-BR"/>
              </w:rPr>
            </w:pPr>
          </w:p>
          <w:p w14:paraId="2B891B69" w14:textId="77777777" w:rsidR="008F42D0" w:rsidRPr="00A71D81" w:rsidRDefault="008F42D0" w:rsidP="008F42D0">
            <w:pPr>
              <w:jc w:val="center"/>
              <w:rPr>
                <w:rFonts w:ascii="GHEA Grapalat" w:hAnsi="GHEA Grapalat"/>
                <w:sz w:val="20"/>
                <w:lang w:val="pt-BR"/>
              </w:rPr>
            </w:pPr>
          </w:p>
          <w:p w14:paraId="0EC47E75" w14:textId="45ED57F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53BFB9" w14:textId="77777777" w:rsidR="008F42D0" w:rsidRPr="00A71D81" w:rsidRDefault="008F42D0" w:rsidP="008F42D0">
            <w:pPr>
              <w:jc w:val="center"/>
              <w:rPr>
                <w:rFonts w:ascii="GHEA Grapalat" w:hAnsi="GHEA Grapalat"/>
                <w:sz w:val="20"/>
                <w:lang w:val="pt-BR"/>
              </w:rPr>
            </w:pPr>
          </w:p>
          <w:p w14:paraId="50EEE9C2" w14:textId="77777777" w:rsidR="008F42D0" w:rsidRPr="00A71D81" w:rsidRDefault="008F42D0" w:rsidP="008F42D0">
            <w:pPr>
              <w:jc w:val="center"/>
              <w:rPr>
                <w:rFonts w:ascii="GHEA Grapalat" w:hAnsi="GHEA Grapalat"/>
                <w:sz w:val="20"/>
                <w:lang w:val="pt-BR"/>
              </w:rPr>
            </w:pPr>
          </w:p>
          <w:p w14:paraId="2334111E" w14:textId="788A913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6F2C239" w14:textId="77777777" w:rsidR="008F42D0" w:rsidRPr="00A71D81" w:rsidRDefault="008F42D0" w:rsidP="008F42D0">
            <w:pPr>
              <w:jc w:val="center"/>
              <w:rPr>
                <w:rFonts w:ascii="GHEA Grapalat" w:hAnsi="GHEA Grapalat"/>
                <w:sz w:val="20"/>
                <w:lang w:val="pt-BR"/>
              </w:rPr>
            </w:pPr>
          </w:p>
          <w:p w14:paraId="5A1208A8" w14:textId="77777777" w:rsidR="008F42D0" w:rsidRPr="00A71D81" w:rsidRDefault="008F42D0" w:rsidP="008F42D0">
            <w:pPr>
              <w:jc w:val="center"/>
              <w:rPr>
                <w:rFonts w:ascii="GHEA Grapalat" w:hAnsi="GHEA Grapalat"/>
                <w:sz w:val="20"/>
                <w:lang w:val="pt-BR"/>
              </w:rPr>
            </w:pPr>
          </w:p>
          <w:p w14:paraId="1F8171BC" w14:textId="00E2E9E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34FB39" w14:textId="77777777" w:rsidR="008F42D0" w:rsidRPr="00A71D81" w:rsidRDefault="008F42D0" w:rsidP="008F42D0">
            <w:pPr>
              <w:jc w:val="center"/>
              <w:rPr>
                <w:rFonts w:ascii="GHEA Grapalat" w:hAnsi="GHEA Grapalat"/>
                <w:sz w:val="20"/>
                <w:lang w:val="pt-BR"/>
              </w:rPr>
            </w:pPr>
          </w:p>
          <w:p w14:paraId="3796702F" w14:textId="77777777" w:rsidR="008F42D0" w:rsidRPr="00A71D81" w:rsidRDefault="008F42D0" w:rsidP="008F42D0">
            <w:pPr>
              <w:jc w:val="center"/>
              <w:rPr>
                <w:rFonts w:ascii="GHEA Grapalat" w:hAnsi="GHEA Grapalat"/>
                <w:sz w:val="20"/>
                <w:lang w:val="pt-BR"/>
              </w:rPr>
            </w:pPr>
          </w:p>
          <w:p w14:paraId="43F4F7DD" w14:textId="215A7C1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56C184" w14:textId="77777777" w:rsidR="008F42D0" w:rsidRPr="00A71D81" w:rsidRDefault="008F42D0" w:rsidP="008F42D0">
            <w:pPr>
              <w:jc w:val="center"/>
              <w:rPr>
                <w:rFonts w:ascii="GHEA Grapalat" w:hAnsi="GHEA Grapalat"/>
                <w:sz w:val="20"/>
                <w:lang w:val="pt-BR"/>
              </w:rPr>
            </w:pPr>
          </w:p>
          <w:p w14:paraId="464AABE9" w14:textId="77777777" w:rsidR="008F42D0" w:rsidRPr="00A71D81" w:rsidRDefault="008F42D0" w:rsidP="008F42D0">
            <w:pPr>
              <w:jc w:val="center"/>
              <w:rPr>
                <w:rFonts w:ascii="GHEA Grapalat" w:hAnsi="GHEA Grapalat"/>
                <w:sz w:val="20"/>
                <w:lang w:val="pt-BR"/>
              </w:rPr>
            </w:pPr>
          </w:p>
          <w:p w14:paraId="27D5A677" w14:textId="39B1E40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84FCCF" w14:textId="77777777" w:rsidR="008F42D0" w:rsidRPr="00A71D81" w:rsidRDefault="008F42D0" w:rsidP="008F42D0">
            <w:pPr>
              <w:jc w:val="center"/>
              <w:rPr>
                <w:rFonts w:ascii="GHEA Grapalat" w:hAnsi="GHEA Grapalat"/>
                <w:sz w:val="20"/>
                <w:lang w:val="pt-BR"/>
              </w:rPr>
            </w:pPr>
          </w:p>
          <w:p w14:paraId="20E39A78" w14:textId="77777777" w:rsidR="008F42D0" w:rsidRPr="00A71D81" w:rsidRDefault="008F42D0" w:rsidP="008F42D0">
            <w:pPr>
              <w:jc w:val="center"/>
              <w:rPr>
                <w:rFonts w:ascii="GHEA Grapalat" w:hAnsi="GHEA Grapalat"/>
                <w:sz w:val="20"/>
                <w:lang w:val="pt-BR"/>
              </w:rPr>
            </w:pPr>
          </w:p>
          <w:p w14:paraId="4A5FDA27" w14:textId="56A9BE7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FBCE84" w14:textId="77777777" w:rsidR="008F42D0" w:rsidRPr="00A71D81" w:rsidRDefault="008F42D0" w:rsidP="008F42D0">
            <w:pPr>
              <w:jc w:val="center"/>
              <w:rPr>
                <w:rFonts w:ascii="GHEA Grapalat" w:hAnsi="GHEA Grapalat"/>
                <w:sz w:val="20"/>
                <w:lang w:val="pt-BR"/>
              </w:rPr>
            </w:pPr>
          </w:p>
          <w:p w14:paraId="7F2E7325" w14:textId="77777777" w:rsidR="008F42D0" w:rsidRPr="00A71D81" w:rsidRDefault="008F42D0" w:rsidP="008F42D0">
            <w:pPr>
              <w:jc w:val="center"/>
              <w:rPr>
                <w:rFonts w:ascii="GHEA Grapalat" w:hAnsi="GHEA Grapalat"/>
                <w:sz w:val="20"/>
                <w:lang w:val="pt-BR"/>
              </w:rPr>
            </w:pPr>
          </w:p>
          <w:p w14:paraId="5A40E97A" w14:textId="3404407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228D50B" w14:textId="77777777" w:rsidR="008F42D0" w:rsidRPr="00A71D81" w:rsidRDefault="008F42D0" w:rsidP="008F42D0">
            <w:pPr>
              <w:jc w:val="center"/>
              <w:rPr>
                <w:rFonts w:ascii="GHEA Grapalat" w:hAnsi="GHEA Grapalat"/>
                <w:sz w:val="20"/>
                <w:lang w:val="pt-BR"/>
              </w:rPr>
            </w:pPr>
          </w:p>
          <w:p w14:paraId="1381BDFF" w14:textId="77777777" w:rsidR="008F42D0" w:rsidRPr="00A71D81" w:rsidRDefault="008F42D0" w:rsidP="008F42D0">
            <w:pPr>
              <w:jc w:val="center"/>
              <w:rPr>
                <w:rFonts w:ascii="GHEA Grapalat" w:hAnsi="GHEA Grapalat"/>
                <w:sz w:val="20"/>
                <w:lang w:val="pt-BR"/>
              </w:rPr>
            </w:pPr>
          </w:p>
          <w:p w14:paraId="0749C8F6" w14:textId="73629F8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8FBBBE" w14:textId="77777777" w:rsidR="008F42D0" w:rsidRPr="00A71D81" w:rsidRDefault="008F42D0" w:rsidP="008F42D0">
            <w:pPr>
              <w:jc w:val="center"/>
              <w:rPr>
                <w:rFonts w:ascii="GHEA Grapalat" w:hAnsi="GHEA Grapalat"/>
                <w:sz w:val="20"/>
                <w:lang w:val="pt-BR"/>
              </w:rPr>
            </w:pPr>
          </w:p>
          <w:p w14:paraId="0A22217F" w14:textId="77777777" w:rsidR="008F42D0" w:rsidRPr="00A71D81" w:rsidRDefault="008F42D0" w:rsidP="008F42D0">
            <w:pPr>
              <w:jc w:val="center"/>
              <w:rPr>
                <w:rFonts w:ascii="GHEA Grapalat" w:hAnsi="GHEA Grapalat"/>
                <w:sz w:val="20"/>
                <w:lang w:val="pt-BR"/>
              </w:rPr>
            </w:pPr>
          </w:p>
          <w:p w14:paraId="34AF3E77" w14:textId="5A6BC4D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36ABBA0" w14:textId="77777777" w:rsidR="008F42D0" w:rsidRPr="00A71D81" w:rsidRDefault="008F42D0" w:rsidP="008F42D0">
            <w:pPr>
              <w:jc w:val="center"/>
              <w:rPr>
                <w:rFonts w:ascii="GHEA Grapalat" w:hAnsi="GHEA Grapalat"/>
                <w:sz w:val="20"/>
                <w:lang w:val="pt-BR"/>
              </w:rPr>
            </w:pPr>
          </w:p>
          <w:p w14:paraId="60ACD552" w14:textId="77777777" w:rsidR="008F42D0" w:rsidRPr="00A71D81" w:rsidRDefault="008F42D0" w:rsidP="008F42D0">
            <w:pPr>
              <w:jc w:val="center"/>
              <w:rPr>
                <w:rFonts w:ascii="GHEA Grapalat" w:hAnsi="GHEA Grapalat"/>
                <w:sz w:val="20"/>
                <w:lang w:val="pt-BR"/>
              </w:rPr>
            </w:pPr>
          </w:p>
          <w:p w14:paraId="41FC1E71" w14:textId="61808FB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165306" w14:textId="77777777" w:rsidR="008F42D0" w:rsidRPr="00A71D81" w:rsidRDefault="008F42D0" w:rsidP="008F42D0">
            <w:pPr>
              <w:jc w:val="center"/>
              <w:rPr>
                <w:rFonts w:ascii="GHEA Grapalat" w:hAnsi="GHEA Grapalat"/>
                <w:sz w:val="20"/>
                <w:lang w:val="pt-BR"/>
              </w:rPr>
            </w:pPr>
          </w:p>
          <w:p w14:paraId="1F7BC41B" w14:textId="77777777" w:rsidR="008F42D0" w:rsidRPr="00A71D81" w:rsidRDefault="008F42D0" w:rsidP="008F42D0">
            <w:pPr>
              <w:jc w:val="center"/>
              <w:rPr>
                <w:rFonts w:ascii="GHEA Grapalat" w:hAnsi="GHEA Grapalat"/>
                <w:sz w:val="20"/>
                <w:lang w:val="pt-BR"/>
              </w:rPr>
            </w:pPr>
          </w:p>
          <w:p w14:paraId="0028AC46" w14:textId="6A1EF8C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39DFC0" w14:textId="77777777" w:rsidR="008F42D0" w:rsidRPr="00A71D81" w:rsidRDefault="008F42D0" w:rsidP="008F42D0">
            <w:pPr>
              <w:jc w:val="center"/>
              <w:rPr>
                <w:rFonts w:ascii="GHEA Grapalat" w:hAnsi="GHEA Grapalat"/>
                <w:sz w:val="20"/>
                <w:lang w:val="pt-BR"/>
              </w:rPr>
            </w:pPr>
          </w:p>
          <w:p w14:paraId="6449A835" w14:textId="77777777" w:rsidR="008F42D0" w:rsidRPr="00A71D81" w:rsidRDefault="008F42D0" w:rsidP="008F42D0">
            <w:pPr>
              <w:jc w:val="center"/>
              <w:rPr>
                <w:rFonts w:ascii="GHEA Grapalat" w:hAnsi="GHEA Grapalat"/>
                <w:sz w:val="20"/>
                <w:lang w:val="pt-BR"/>
              </w:rPr>
            </w:pPr>
          </w:p>
          <w:p w14:paraId="33659707" w14:textId="78C6E2D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0F8B63D" w14:textId="77777777" w:rsidR="008F42D0" w:rsidRPr="00A71D81" w:rsidRDefault="008F42D0" w:rsidP="008F42D0">
            <w:pPr>
              <w:jc w:val="center"/>
              <w:rPr>
                <w:rFonts w:ascii="GHEA Grapalat" w:hAnsi="GHEA Grapalat"/>
                <w:sz w:val="20"/>
                <w:lang w:val="pt-BR"/>
              </w:rPr>
            </w:pPr>
          </w:p>
          <w:p w14:paraId="6073DFC1" w14:textId="77777777" w:rsidR="008F42D0" w:rsidRPr="00A71D81" w:rsidRDefault="008F42D0" w:rsidP="008F42D0">
            <w:pPr>
              <w:jc w:val="center"/>
              <w:rPr>
                <w:rFonts w:ascii="GHEA Grapalat" w:hAnsi="GHEA Grapalat"/>
                <w:sz w:val="20"/>
                <w:lang w:val="pt-BR"/>
              </w:rPr>
            </w:pPr>
          </w:p>
          <w:p w14:paraId="5B5FB7B7" w14:textId="585BE5A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246FEA44" w14:textId="77777777" w:rsidTr="006B47B1">
        <w:trPr>
          <w:trHeight w:val="1538"/>
        </w:trPr>
        <w:tc>
          <w:tcPr>
            <w:tcW w:w="1980" w:type="dxa"/>
            <w:vAlign w:val="center"/>
          </w:tcPr>
          <w:p w14:paraId="30BDF9CA" w14:textId="644E9C79" w:rsidR="008F42D0" w:rsidRDefault="008F42D0" w:rsidP="008F42D0">
            <w:pPr>
              <w:jc w:val="center"/>
              <w:rPr>
                <w:rFonts w:ascii="GHEA Grapalat" w:hAnsi="GHEA Grapalat"/>
                <w:sz w:val="16"/>
              </w:rPr>
            </w:pPr>
            <w:r>
              <w:rPr>
                <w:rFonts w:ascii="GHEA Grapalat" w:hAnsi="GHEA Grapalat"/>
                <w:sz w:val="16"/>
              </w:rPr>
              <w:t>12</w:t>
            </w:r>
          </w:p>
        </w:tc>
        <w:tc>
          <w:tcPr>
            <w:tcW w:w="2700" w:type="dxa"/>
            <w:vAlign w:val="center"/>
          </w:tcPr>
          <w:p w14:paraId="36D5AF5D" w14:textId="77777777" w:rsidR="008F42D0" w:rsidRDefault="008F42D0" w:rsidP="008F42D0">
            <w:pPr>
              <w:rPr>
                <w:rFonts w:ascii="Calibri" w:hAnsi="Calibri" w:cs="Calibri"/>
              </w:rPr>
            </w:pPr>
            <w:r>
              <w:rPr>
                <w:rFonts w:ascii="Calibri" w:hAnsi="Calibri" w:cs="Calibri"/>
              </w:rPr>
              <w:t>33191310/3</w:t>
            </w:r>
          </w:p>
          <w:p w14:paraId="03249413" w14:textId="40A35C15" w:rsidR="008F42D0" w:rsidRDefault="008F42D0" w:rsidP="008F42D0">
            <w:pPr>
              <w:jc w:val="center"/>
              <w:rPr>
                <w:rFonts w:ascii="Calibri" w:hAnsi="Calibri" w:cs="Calibri"/>
              </w:rPr>
            </w:pPr>
          </w:p>
        </w:tc>
        <w:tc>
          <w:tcPr>
            <w:tcW w:w="2520" w:type="dxa"/>
            <w:vAlign w:val="center"/>
          </w:tcPr>
          <w:p w14:paraId="2D5160A4" w14:textId="4F72AF01" w:rsidR="008F42D0" w:rsidRPr="00D642CA" w:rsidRDefault="008F42D0" w:rsidP="008F42D0">
            <w:pPr>
              <w:jc w:val="center"/>
              <w:rPr>
                <w:rFonts w:ascii="GHEA Grapalat" w:hAnsi="GHEA Grapalat" w:cs="Calibri"/>
                <w:color w:val="000000"/>
                <w:sz w:val="18"/>
                <w:szCs w:val="18"/>
              </w:rPr>
            </w:pPr>
            <w:r w:rsidRPr="00D8418F">
              <w:rPr>
                <w:rFonts w:ascii="GHEA Grapalat" w:hAnsi="GHEA Grapalat" w:cs="Calibri"/>
                <w:color w:val="000000"/>
                <w:sz w:val="20"/>
                <w:szCs w:val="18"/>
              </w:rPr>
              <w:t>Լաբորատոր տարրա</w:t>
            </w:r>
          </w:p>
        </w:tc>
        <w:tc>
          <w:tcPr>
            <w:tcW w:w="474" w:type="dxa"/>
          </w:tcPr>
          <w:p w14:paraId="5886043E" w14:textId="77777777" w:rsidR="008F42D0" w:rsidRPr="00A71D81" w:rsidRDefault="008F42D0" w:rsidP="008F42D0">
            <w:pPr>
              <w:jc w:val="center"/>
              <w:rPr>
                <w:rFonts w:ascii="GHEA Grapalat" w:hAnsi="GHEA Grapalat"/>
                <w:sz w:val="20"/>
                <w:lang w:val="pt-BR"/>
              </w:rPr>
            </w:pPr>
          </w:p>
          <w:p w14:paraId="285DB0CA" w14:textId="77777777" w:rsidR="008F42D0" w:rsidRPr="00A71D81" w:rsidRDefault="008F42D0" w:rsidP="008F42D0">
            <w:pPr>
              <w:jc w:val="center"/>
              <w:rPr>
                <w:rFonts w:ascii="GHEA Grapalat" w:hAnsi="GHEA Grapalat"/>
                <w:sz w:val="20"/>
                <w:lang w:val="pt-BR"/>
              </w:rPr>
            </w:pPr>
          </w:p>
          <w:p w14:paraId="25F52EDA" w14:textId="2D540F4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DBAF41" w14:textId="77777777" w:rsidR="008F42D0" w:rsidRPr="00A71D81" w:rsidRDefault="008F42D0" w:rsidP="008F42D0">
            <w:pPr>
              <w:jc w:val="center"/>
              <w:rPr>
                <w:rFonts w:ascii="GHEA Grapalat" w:hAnsi="GHEA Grapalat"/>
                <w:sz w:val="20"/>
                <w:lang w:val="pt-BR"/>
              </w:rPr>
            </w:pPr>
          </w:p>
          <w:p w14:paraId="62DEFF84" w14:textId="77777777" w:rsidR="008F42D0" w:rsidRPr="00A71D81" w:rsidRDefault="008F42D0" w:rsidP="008F42D0">
            <w:pPr>
              <w:jc w:val="center"/>
              <w:rPr>
                <w:rFonts w:ascii="GHEA Grapalat" w:hAnsi="GHEA Grapalat"/>
                <w:sz w:val="20"/>
                <w:lang w:val="pt-BR"/>
              </w:rPr>
            </w:pPr>
          </w:p>
          <w:p w14:paraId="4A131F50" w14:textId="1FFD5FE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55829A" w14:textId="77777777" w:rsidR="008F42D0" w:rsidRPr="00A71D81" w:rsidRDefault="008F42D0" w:rsidP="008F42D0">
            <w:pPr>
              <w:jc w:val="center"/>
              <w:rPr>
                <w:rFonts w:ascii="GHEA Grapalat" w:hAnsi="GHEA Grapalat"/>
                <w:sz w:val="20"/>
                <w:lang w:val="pt-BR"/>
              </w:rPr>
            </w:pPr>
          </w:p>
          <w:p w14:paraId="29802BAF" w14:textId="77777777" w:rsidR="008F42D0" w:rsidRPr="00A71D81" w:rsidRDefault="008F42D0" w:rsidP="008F42D0">
            <w:pPr>
              <w:jc w:val="center"/>
              <w:rPr>
                <w:rFonts w:ascii="GHEA Grapalat" w:hAnsi="GHEA Grapalat"/>
                <w:sz w:val="20"/>
                <w:lang w:val="pt-BR"/>
              </w:rPr>
            </w:pPr>
          </w:p>
          <w:p w14:paraId="5AA509CA" w14:textId="351894F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17B102" w14:textId="77777777" w:rsidR="008F42D0" w:rsidRPr="00A71D81" w:rsidRDefault="008F42D0" w:rsidP="008F42D0">
            <w:pPr>
              <w:jc w:val="center"/>
              <w:rPr>
                <w:rFonts w:ascii="GHEA Grapalat" w:hAnsi="GHEA Grapalat"/>
                <w:sz w:val="20"/>
                <w:lang w:val="pt-BR"/>
              </w:rPr>
            </w:pPr>
          </w:p>
          <w:p w14:paraId="26EE5512" w14:textId="77777777" w:rsidR="008F42D0" w:rsidRPr="00A71D81" w:rsidRDefault="008F42D0" w:rsidP="008F42D0">
            <w:pPr>
              <w:jc w:val="center"/>
              <w:rPr>
                <w:rFonts w:ascii="GHEA Grapalat" w:hAnsi="GHEA Grapalat"/>
                <w:sz w:val="20"/>
                <w:lang w:val="pt-BR"/>
              </w:rPr>
            </w:pPr>
          </w:p>
          <w:p w14:paraId="08758066" w14:textId="204267F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E9BFD39" w14:textId="77777777" w:rsidR="008F42D0" w:rsidRPr="00A71D81" w:rsidRDefault="008F42D0" w:rsidP="008F42D0">
            <w:pPr>
              <w:jc w:val="center"/>
              <w:rPr>
                <w:rFonts w:ascii="GHEA Grapalat" w:hAnsi="GHEA Grapalat"/>
                <w:sz w:val="20"/>
                <w:lang w:val="pt-BR"/>
              </w:rPr>
            </w:pPr>
          </w:p>
          <w:p w14:paraId="314E42E8" w14:textId="77777777" w:rsidR="008F42D0" w:rsidRPr="00A71D81" w:rsidRDefault="008F42D0" w:rsidP="008F42D0">
            <w:pPr>
              <w:jc w:val="center"/>
              <w:rPr>
                <w:rFonts w:ascii="GHEA Grapalat" w:hAnsi="GHEA Grapalat"/>
                <w:sz w:val="20"/>
                <w:lang w:val="pt-BR"/>
              </w:rPr>
            </w:pPr>
          </w:p>
          <w:p w14:paraId="1ECB7FC1" w14:textId="226997E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50F52" w14:textId="77777777" w:rsidR="008F42D0" w:rsidRPr="00A71D81" w:rsidRDefault="008F42D0" w:rsidP="008F42D0">
            <w:pPr>
              <w:jc w:val="center"/>
              <w:rPr>
                <w:rFonts w:ascii="GHEA Grapalat" w:hAnsi="GHEA Grapalat"/>
                <w:sz w:val="20"/>
                <w:lang w:val="pt-BR"/>
              </w:rPr>
            </w:pPr>
          </w:p>
          <w:p w14:paraId="1F59A28B" w14:textId="77777777" w:rsidR="008F42D0" w:rsidRPr="00A71D81" w:rsidRDefault="008F42D0" w:rsidP="008F42D0">
            <w:pPr>
              <w:jc w:val="center"/>
              <w:rPr>
                <w:rFonts w:ascii="GHEA Grapalat" w:hAnsi="GHEA Grapalat"/>
                <w:sz w:val="20"/>
                <w:lang w:val="pt-BR"/>
              </w:rPr>
            </w:pPr>
          </w:p>
          <w:p w14:paraId="7FF0D983" w14:textId="4CBD7B9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3B72E7" w14:textId="77777777" w:rsidR="008F42D0" w:rsidRPr="00A71D81" w:rsidRDefault="008F42D0" w:rsidP="008F42D0">
            <w:pPr>
              <w:jc w:val="center"/>
              <w:rPr>
                <w:rFonts w:ascii="GHEA Grapalat" w:hAnsi="GHEA Grapalat"/>
                <w:sz w:val="20"/>
                <w:lang w:val="pt-BR"/>
              </w:rPr>
            </w:pPr>
          </w:p>
          <w:p w14:paraId="2FB3C4FC" w14:textId="77777777" w:rsidR="008F42D0" w:rsidRPr="00A71D81" w:rsidRDefault="008F42D0" w:rsidP="008F42D0">
            <w:pPr>
              <w:jc w:val="center"/>
              <w:rPr>
                <w:rFonts w:ascii="GHEA Grapalat" w:hAnsi="GHEA Grapalat"/>
                <w:sz w:val="20"/>
                <w:lang w:val="pt-BR"/>
              </w:rPr>
            </w:pPr>
          </w:p>
          <w:p w14:paraId="55D584F4" w14:textId="1E98D2D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DC322D" w14:textId="77777777" w:rsidR="008F42D0" w:rsidRPr="00A71D81" w:rsidRDefault="008F42D0" w:rsidP="008F42D0">
            <w:pPr>
              <w:jc w:val="center"/>
              <w:rPr>
                <w:rFonts w:ascii="GHEA Grapalat" w:hAnsi="GHEA Grapalat"/>
                <w:sz w:val="20"/>
                <w:lang w:val="pt-BR"/>
              </w:rPr>
            </w:pPr>
          </w:p>
          <w:p w14:paraId="057DE688" w14:textId="77777777" w:rsidR="008F42D0" w:rsidRPr="00A71D81" w:rsidRDefault="008F42D0" w:rsidP="008F42D0">
            <w:pPr>
              <w:jc w:val="center"/>
              <w:rPr>
                <w:rFonts w:ascii="GHEA Grapalat" w:hAnsi="GHEA Grapalat"/>
                <w:sz w:val="20"/>
                <w:lang w:val="pt-BR"/>
              </w:rPr>
            </w:pPr>
          </w:p>
          <w:p w14:paraId="7B5A62F9" w14:textId="4A019E6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261189" w14:textId="77777777" w:rsidR="008F42D0" w:rsidRPr="00A71D81" w:rsidRDefault="008F42D0" w:rsidP="008F42D0">
            <w:pPr>
              <w:jc w:val="center"/>
              <w:rPr>
                <w:rFonts w:ascii="GHEA Grapalat" w:hAnsi="GHEA Grapalat"/>
                <w:sz w:val="20"/>
                <w:lang w:val="pt-BR"/>
              </w:rPr>
            </w:pPr>
          </w:p>
          <w:p w14:paraId="3E7B78E1" w14:textId="77777777" w:rsidR="008F42D0" w:rsidRPr="00A71D81" w:rsidRDefault="008F42D0" w:rsidP="008F42D0">
            <w:pPr>
              <w:jc w:val="center"/>
              <w:rPr>
                <w:rFonts w:ascii="GHEA Grapalat" w:hAnsi="GHEA Grapalat"/>
                <w:sz w:val="20"/>
                <w:lang w:val="pt-BR"/>
              </w:rPr>
            </w:pPr>
          </w:p>
          <w:p w14:paraId="5593DE98" w14:textId="21D92DD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3C0BD11" w14:textId="77777777" w:rsidR="008F42D0" w:rsidRPr="00A71D81" w:rsidRDefault="008F42D0" w:rsidP="008F42D0">
            <w:pPr>
              <w:jc w:val="center"/>
              <w:rPr>
                <w:rFonts w:ascii="GHEA Grapalat" w:hAnsi="GHEA Grapalat"/>
                <w:sz w:val="20"/>
                <w:lang w:val="pt-BR"/>
              </w:rPr>
            </w:pPr>
          </w:p>
          <w:p w14:paraId="342209D9" w14:textId="77777777" w:rsidR="008F42D0" w:rsidRPr="00A71D81" w:rsidRDefault="008F42D0" w:rsidP="008F42D0">
            <w:pPr>
              <w:jc w:val="center"/>
              <w:rPr>
                <w:rFonts w:ascii="GHEA Grapalat" w:hAnsi="GHEA Grapalat"/>
                <w:sz w:val="20"/>
                <w:lang w:val="pt-BR"/>
              </w:rPr>
            </w:pPr>
          </w:p>
          <w:p w14:paraId="24CF5C0A" w14:textId="18E0870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A9C08E" w14:textId="77777777" w:rsidR="008F42D0" w:rsidRPr="00A71D81" w:rsidRDefault="008F42D0" w:rsidP="008F42D0">
            <w:pPr>
              <w:jc w:val="center"/>
              <w:rPr>
                <w:rFonts w:ascii="GHEA Grapalat" w:hAnsi="GHEA Grapalat"/>
                <w:sz w:val="20"/>
                <w:lang w:val="pt-BR"/>
              </w:rPr>
            </w:pPr>
          </w:p>
          <w:p w14:paraId="234D08B1" w14:textId="77777777" w:rsidR="008F42D0" w:rsidRPr="00A71D81" w:rsidRDefault="008F42D0" w:rsidP="008F42D0">
            <w:pPr>
              <w:jc w:val="center"/>
              <w:rPr>
                <w:rFonts w:ascii="GHEA Grapalat" w:hAnsi="GHEA Grapalat"/>
                <w:sz w:val="20"/>
                <w:lang w:val="pt-BR"/>
              </w:rPr>
            </w:pPr>
          </w:p>
          <w:p w14:paraId="420AB7E9" w14:textId="5D53209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15A308" w14:textId="77777777" w:rsidR="008F42D0" w:rsidRPr="00A71D81" w:rsidRDefault="008F42D0" w:rsidP="008F42D0">
            <w:pPr>
              <w:jc w:val="center"/>
              <w:rPr>
                <w:rFonts w:ascii="GHEA Grapalat" w:hAnsi="GHEA Grapalat"/>
                <w:sz w:val="20"/>
                <w:lang w:val="pt-BR"/>
              </w:rPr>
            </w:pPr>
          </w:p>
          <w:p w14:paraId="2E1C5EDF" w14:textId="77777777" w:rsidR="008F42D0" w:rsidRPr="00A71D81" w:rsidRDefault="008F42D0" w:rsidP="008F42D0">
            <w:pPr>
              <w:jc w:val="center"/>
              <w:rPr>
                <w:rFonts w:ascii="GHEA Grapalat" w:hAnsi="GHEA Grapalat"/>
                <w:sz w:val="20"/>
                <w:lang w:val="pt-BR"/>
              </w:rPr>
            </w:pPr>
          </w:p>
          <w:p w14:paraId="303E3C0A" w14:textId="1170593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E1C7D43" w14:textId="77777777" w:rsidR="008F42D0" w:rsidRPr="00A71D81" w:rsidRDefault="008F42D0" w:rsidP="008F42D0">
            <w:pPr>
              <w:jc w:val="center"/>
              <w:rPr>
                <w:rFonts w:ascii="GHEA Grapalat" w:hAnsi="GHEA Grapalat"/>
                <w:sz w:val="20"/>
                <w:lang w:val="pt-BR"/>
              </w:rPr>
            </w:pPr>
          </w:p>
          <w:p w14:paraId="45FE2FBB" w14:textId="77777777" w:rsidR="008F42D0" w:rsidRPr="00A71D81" w:rsidRDefault="008F42D0" w:rsidP="008F42D0">
            <w:pPr>
              <w:jc w:val="center"/>
              <w:rPr>
                <w:rFonts w:ascii="GHEA Grapalat" w:hAnsi="GHEA Grapalat"/>
                <w:sz w:val="20"/>
                <w:lang w:val="pt-BR"/>
              </w:rPr>
            </w:pPr>
          </w:p>
          <w:p w14:paraId="5E920FAB" w14:textId="437A023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51D4173E" w14:textId="77777777" w:rsidTr="002F746A">
        <w:trPr>
          <w:trHeight w:val="1538"/>
        </w:trPr>
        <w:tc>
          <w:tcPr>
            <w:tcW w:w="1980" w:type="dxa"/>
            <w:vAlign w:val="center"/>
          </w:tcPr>
          <w:p w14:paraId="6FD1EF34" w14:textId="783A5883" w:rsidR="008F42D0" w:rsidRDefault="008F42D0" w:rsidP="008F42D0">
            <w:pPr>
              <w:jc w:val="center"/>
              <w:rPr>
                <w:rFonts w:ascii="GHEA Grapalat" w:hAnsi="GHEA Grapalat"/>
                <w:sz w:val="16"/>
              </w:rPr>
            </w:pPr>
            <w:r>
              <w:rPr>
                <w:rFonts w:ascii="GHEA Grapalat" w:hAnsi="GHEA Grapalat"/>
                <w:sz w:val="16"/>
              </w:rPr>
              <w:t>13</w:t>
            </w:r>
          </w:p>
        </w:tc>
        <w:tc>
          <w:tcPr>
            <w:tcW w:w="2700" w:type="dxa"/>
            <w:vAlign w:val="center"/>
          </w:tcPr>
          <w:p w14:paraId="71628269" w14:textId="77777777" w:rsidR="008F42D0" w:rsidRDefault="008F42D0" w:rsidP="008F42D0">
            <w:pPr>
              <w:rPr>
                <w:rFonts w:ascii="Calibri" w:hAnsi="Calibri" w:cs="Calibri"/>
              </w:rPr>
            </w:pPr>
            <w:r>
              <w:rPr>
                <w:rFonts w:ascii="Calibri" w:hAnsi="Calibri" w:cs="Calibri"/>
              </w:rPr>
              <w:t>33191310/4</w:t>
            </w:r>
          </w:p>
          <w:p w14:paraId="63D2910E" w14:textId="2D1C3654" w:rsidR="008F42D0" w:rsidRDefault="008F42D0" w:rsidP="008F42D0">
            <w:pPr>
              <w:jc w:val="center"/>
              <w:rPr>
                <w:rFonts w:ascii="Calibri" w:hAnsi="Calibri" w:cs="Calibri"/>
              </w:rPr>
            </w:pPr>
          </w:p>
        </w:tc>
        <w:tc>
          <w:tcPr>
            <w:tcW w:w="2520" w:type="dxa"/>
            <w:vAlign w:val="center"/>
          </w:tcPr>
          <w:p w14:paraId="2013A6F8" w14:textId="7770FE51" w:rsidR="008F42D0" w:rsidRPr="00D642CA" w:rsidRDefault="008F42D0" w:rsidP="008F42D0">
            <w:pPr>
              <w:jc w:val="center"/>
              <w:rPr>
                <w:rFonts w:ascii="GHEA Grapalat" w:hAnsi="GHEA Grapalat" w:cs="Calibri"/>
                <w:color w:val="000000"/>
                <w:sz w:val="18"/>
                <w:szCs w:val="18"/>
              </w:rPr>
            </w:pPr>
            <w:r w:rsidRPr="00D8418F">
              <w:rPr>
                <w:rFonts w:ascii="GHEA Grapalat" w:hAnsi="GHEA Grapalat" w:cs="Calibri"/>
                <w:color w:val="000000"/>
                <w:sz w:val="20"/>
                <w:szCs w:val="18"/>
              </w:rPr>
              <w:t>Լաբորատոր տարրա</w:t>
            </w:r>
          </w:p>
        </w:tc>
        <w:tc>
          <w:tcPr>
            <w:tcW w:w="474" w:type="dxa"/>
          </w:tcPr>
          <w:p w14:paraId="3AB38CF6" w14:textId="77777777" w:rsidR="008F42D0" w:rsidRPr="00A71D81" w:rsidRDefault="008F42D0" w:rsidP="008F42D0">
            <w:pPr>
              <w:jc w:val="center"/>
              <w:rPr>
                <w:rFonts w:ascii="GHEA Grapalat" w:hAnsi="GHEA Grapalat"/>
                <w:sz w:val="20"/>
                <w:lang w:val="pt-BR"/>
              </w:rPr>
            </w:pPr>
          </w:p>
          <w:p w14:paraId="15338DD0" w14:textId="77777777" w:rsidR="008F42D0" w:rsidRPr="00A71D81" w:rsidRDefault="008F42D0" w:rsidP="008F42D0">
            <w:pPr>
              <w:jc w:val="center"/>
              <w:rPr>
                <w:rFonts w:ascii="GHEA Grapalat" w:hAnsi="GHEA Grapalat"/>
                <w:sz w:val="20"/>
                <w:lang w:val="pt-BR"/>
              </w:rPr>
            </w:pPr>
          </w:p>
          <w:p w14:paraId="2CF94C9D" w14:textId="75D4333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BE7A5B" w14:textId="77777777" w:rsidR="008F42D0" w:rsidRPr="00A71D81" w:rsidRDefault="008F42D0" w:rsidP="008F42D0">
            <w:pPr>
              <w:jc w:val="center"/>
              <w:rPr>
                <w:rFonts w:ascii="GHEA Grapalat" w:hAnsi="GHEA Grapalat"/>
                <w:sz w:val="20"/>
                <w:lang w:val="pt-BR"/>
              </w:rPr>
            </w:pPr>
          </w:p>
          <w:p w14:paraId="6E68F51C" w14:textId="77777777" w:rsidR="008F42D0" w:rsidRPr="00A71D81" w:rsidRDefault="008F42D0" w:rsidP="008F42D0">
            <w:pPr>
              <w:jc w:val="center"/>
              <w:rPr>
                <w:rFonts w:ascii="GHEA Grapalat" w:hAnsi="GHEA Grapalat"/>
                <w:sz w:val="20"/>
                <w:lang w:val="pt-BR"/>
              </w:rPr>
            </w:pPr>
          </w:p>
          <w:p w14:paraId="72FCF8AD" w14:textId="4B901D4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2BFC1B2" w14:textId="77777777" w:rsidR="008F42D0" w:rsidRPr="00A71D81" w:rsidRDefault="008F42D0" w:rsidP="008F42D0">
            <w:pPr>
              <w:jc w:val="center"/>
              <w:rPr>
                <w:rFonts w:ascii="GHEA Grapalat" w:hAnsi="GHEA Grapalat"/>
                <w:sz w:val="20"/>
                <w:lang w:val="pt-BR"/>
              </w:rPr>
            </w:pPr>
          </w:p>
          <w:p w14:paraId="4176BD81" w14:textId="77777777" w:rsidR="008F42D0" w:rsidRPr="00A71D81" w:rsidRDefault="008F42D0" w:rsidP="008F42D0">
            <w:pPr>
              <w:jc w:val="center"/>
              <w:rPr>
                <w:rFonts w:ascii="GHEA Grapalat" w:hAnsi="GHEA Grapalat"/>
                <w:sz w:val="20"/>
                <w:lang w:val="pt-BR"/>
              </w:rPr>
            </w:pPr>
          </w:p>
          <w:p w14:paraId="6DDCF649" w14:textId="0350D0D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6771F6" w14:textId="77777777" w:rsidR="008F42D0" w:rsidRPr="00A71D81" w:rsidRDefault="008F42D0" w:rsidP="008F42D0">
            <w:pPr>
              <w:jc w:val="center"/>
              <w:rPr>
                <w:rFonts w:ascii="GHEA Grapalat" w:hAnsi="GHEA Grapalat"/>
                <w:sz w:val="20"/>
                <w:lang w:val="pt-BR"/>
              </w:rPr>
            </w:pPr>
          </w:p>
          <w:p w14:paraId="718BBF43" w14:textId="77777777" w:rsidR="008F42D0" w:rsidRPr="00A71D81" w:rsidRDefault="008F42D0" w:rsidP="008F42D0">
            <w:pPr>
              <w:jc w:val="center"/>
              <w:rPr>
                <w:rFonts w:ascii="GHEA Grapalat" w:hAnsi="GHEA Grapalat"/>
                <w:sz w:val="20"/>
                <w:lang w:val="pt-BR"/>
              </w:rPr>
            </w:pPr>
          </w:p>
          <w:p w14:paraId="50E14F05" w14:textId="1935567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E42E714" w14:textId="77777777" w:rsidR="008F42D0" w:rsidRPr="00A71D81" w:rsidRDefault="008F42D0" w:rsidP="008F42D0">
            <w:pPr>
              <w:jc w:val="center"/>
              <w:rPr>
                <w:rFonts w:ascii="GHEA Grapalat" w:hAnsi="GHEA Grapalat"/>
                <w:sz w:val="20"/>
                <w:lang w:val="pt-BR"/>
              </w:rPr>
            </w:pPr>
          </w:p>
          <w:p w14:paraId="57A7A78E" w14:textId="77777777" w:rsidR="008F42D0" w:rsidRPr="00A71D81" w:rsidRDefault="008F42D0" w:rsidP="008F42D0">
            <w:pPr>
              <w:jc w:val="center"/>
              <w:rPr>
                <w:rFonts w:ascii="GHEA Grapalat" w:hAnsi="GHEA Grapalat"/>
                <w:sz w:val="20"/>
                <w:lang w:val="pt-BR"/>
              </w:rPr>
            </w:pPr>
          </w:p>
          <w:p w14:paraId="6EA1606F" w14:textId="55D3E2C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CAEDCBB" w14:textId="77777777" w:rsidR="008F42D0" w:rsidRPr="00A71D81" w:rsidRDefault="008F42D0" w:rsidP="008F42D0">
            <w:pPr>
              <w:jc w:val="center"/>
              <w:rPr>
                <w:rFonts w:ascii="GHEA Grapalat" w:hAnsi="GHEA Grapalat"/>
                <w:sz w:val="20"/>
                <w:lang w:val="pt-BR"/>
              </w:rPr>
            </w:pPr>
          </w:p>
          <w:p w14:paraId="1B56CAE0" w14:textId="77777777" w:rsidR="008F42D0" w:rsidRPr="00A71D81" w:rsidRDefault="008F42D0" w:rsidP="008F42D0">
            <w:pPr>
              <w:jc w:val="center"/>
              <w:rPr>
                <w:rFonts w:ascii="GHEA Grapalat" w:hAnsi="GHEA Grapalat"/>
                <w:sz w:val="20"/>
                <w:lang w:val="pt-BR"/>
              </w:rPr>
            </w:pPr>
          </w:p>
          <w:p w14:paraId="3FFD7890" w14:textId="6BB1BE2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D8C2A6" w14:textId="77777777" w:rsidR="008F42D0" w:rsidRPr="00A71D81" w:rsidRDefault="008F42D0" w:rsidP="008F42D0">
            <w:pPr>
              <w:jc w:val="center"/>
              <w:rPr>
                <w:rFonts w:ascii="GHEA Grapalat" w:hAnsi="GHEA Grapalat"/>
                <w:sz w:val="20"/>
                <w:lang w:val="pt-BR"/>
              </w:rPr>
            </w:pPr>
          </w:p>
          <w:p w14:paraId="42B0241C" w14:textId="77777777" w:rsidR="008F42D0" w:rsidRPr="00A71D81" w:rsidRDefault="008F42D0" w:rsidP="008F42D0">
            <w:pPr>
              <w:jc w:val="center"/>
              <w:rPr>
                <w:rFonts w:ascii="GHEA Grapalat" w:hAnsi="GHEA Grapalat"/>
                <w:sz w:val="20"/>
                <w:lang w:val="pt-BR"/>
              </w:rPr>
            </w:pPr>
          </w:p>
          <w:p w14:paraId="7A06F810" w14:textId="7A661CC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6B4A53" w14:textId="77777777" w:rsidR="008F42D0" w:rsidRPr="00A71D81" w:rsidRDefault="008F42D0" w:rsidP="008F42D0">
            <w:pPr>
              <w:jc w:val="center"/>
              <w:rPr>
                <w:rFonts w:ascii="GHEA Grapalat" w:hAnsi="GHEA Grapalat"/>
                <w:sz w:val="20"/>
                <w:lang w:val="pt-BR"/>
              </w:rPr>
            </w:pPr>
          </w:p>
          <w:p w14:paraId="410F1D02" w14:textId="77777777" w:rsidR="008F42D0" w:rsidRPr="00A71D81" w:rsidRDefault="008F42D0" w:rsidP="008F42D0">
            <w:pPr>
              <w:jc w:val="center"/>
              <w:rPr>
                <w:rFonts w:ascii="GHEA Grapalat" w:hAnsi="GHEA Grapalat"/>
                <w:sz w:val="20"/>
                <w:lang w:val="pt-BR"/>
              </w:rPr>
            </w:pPr>
          </w:p>
          <w:p w14:paraId="78677026" w14:textId="7BD89AC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B7E32C" w14:textId="77777777" w:rsidR="008F42D0" w:rsidRPr="00A71D81" w:rsidRDefault="008F42D0" w:rsidP="008F42D0">
            <w:pPr>
              <w:jc w:val="center"/>
              <w:rPr>
                <w:rFonts w:ascii="GHEA Grapalat" w:hAnsi="GHEA Grapalat"/>
                <w:sz w:val="20"/>
                <w:lang w:val="pt-BR"/>
              </w:rPr>
            </w:pPr>
          </w:p>
          <w:p w14:paraId="0C92DF16" w14:textId="77777777" w:rsidR="008F42D0" w:rsidRPr="00A71D81" w:rsidRDefault="008F42D0" w:rsidP="008F42D0">
            <w:pPr>
              <w:jc w:val="center"/>
              <w:rPr>
                <w:rFonts w:ascii="GHEA Grapalat" w:hAnsi="GHEA Grapalat"/>
                <w:sz w:val="20"/>
                <w:lang w:val="pt-BR"/>
              </w:rPr>
            </w:pPr>
          </w:p>
          <w:p w14:paraId="33466934" w14:textId="7985092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FBC5BC1" w14:textId="77777777" w:rsidR="008F42D0" w:rsidRPr="00A71D81" w:rsidRDefault="008F42D0" w:rsidP="008F42D0">
            <w:pPr>
              <w:jc w:val="center"/>
              <w:rPr>
                <w:rFonts w:ascii="GHEA Grapalat" w:hAnsi="GHEA Grapalat"/>
                <w:sz w:val="20"/>
                <w:lang w:val="pt-BR"/>
              </w:rPr>
            </w:pPr>
          </w:p>
          <w:p w14:paraId="7818E56F" w14:textId="77777777" w:rsidR="008F42D0" w:rsidRPr="00A71D81" w:rsidRDefault="008F42D0" w:rsidP="008F42D0">
            <w:pPr>
              <w:jc w:val="center"/>
              <w:rPr>
                <w:rFonts w:ascii="GHEA Grapalat" w:hAnsi="GHEA Grapalat"/>
                <w:sz w:val="20"/>
                <w:lang w:val="pt-BR"/>
              </w:rPr>
            </w:pPr>
          </w:p>
          <w:p w14:paraId="2F3EAC0F" w14:textId="6E26C9E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11DC457" w14:textId="77777777" w:rsidR="008F42D0" w:rsidRPr="00A71D81" w:rsidRDefault="008F42D0" w:rsidP="008F42D0">
            <w:pPr>
              <w:jc w:val="center"/>
              <w:rPr>
                <w:rFonts w:ascii="GHEA Grapalat" w:hAnsi="GHEA Grapalat"/>
                <w:sz w:val="20"/>
                <w:lang w:val="pt-BR"/>
              </w:rPr>
            </w:pPr>
          </w:p>
          <w:p w14:paraId="4E023ACF" w14:textId="77777777" w:rsidR="008F42D0" w:rsidRPr="00A71D81" w:rsidRDefault="008F42D0" w:rsidP="008F42D0">
            <w:pPr>
              <w:jc w:val="center"/>
              <w:rPr>
                <w:rFonts w:ascii="GHEA Grapalat" w:hAnsi="GHEA Grapalat"/>
                <w:sz w:val="20"/>
                <w:lang w:val="pt-BR"/>
              </w:rPr>
            </w:pPr>
          </w:p>
          <w:p w14:paraId="125B8FD2" w14:textId="4697050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A95BC7" w14:textId="77777777" w:rsidR="008F42D0" w:rsidRPr="00A71D81" w:rsidRDefault="008F42D0" w:rsidP="008F42D0">
            <w:pPr>
              <w:jc w:val="center"/>
              <w:rPr>
                <w:rFonts w:ascii="GHEA Grapalat" w:hAnsi="GHEA Grapalat"/>
                <w:sz w:val="20"/>
                <w:lang w:val="pt-BR"/>
              </w:rPr>
            </w:pPr>
          </w:p>
          <w:p w14:paraId="3E32A088" w14:textId="77777777" w:rsidR="008F42D0" w:rsidRPr="00A71D81" w:rsidRDefault="008F42D0" w:rsidP="008F42D0">
            <w:pPr>
              <w:jc w:val="center"/>
              <w:rPr>
                <w:rFonts w:ascii="GHEA Grapalat" w:hAnsi="GHEA Grapalat"/>
                <w:sz w:val="20"/>
                <w:lang w:val="pt-BR"/>
              </w:rPr>
            </w:pPr>
          </w:p>
          <w:p w14:paraId="5DA932FE" w14:textId="374566E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C8ABD61" w14:textId="77777777" w:rsidR="008F42D0" w:rsidRPr="00A71D81" w:rsidRDefault="008F42D0" w:rsidP="008F42D0">
            <w:pPr>
              <w:jc w:val="center"/>
              <w:rPr>
                <w:rFonts w:ascii="GHEA Grapalat" w:hAnsi="GHEA Grapalat"/>
                <w:sz w:val="20"/>
                <w:lang w:val="pt-BR"/>
              </w:rPr>
            </w:pPr>
          </w:p>
          <w:p w14:paraId="71903B48" w14:textId="77777777" w:rsidR="008F42D0" w:rsidRPr="00A71D81" w:rsidRDefault="008F42D0" w:rsidP="008F42D0">
            <w:pPr>
              <w:jc w:val="center"/>
              <w:rPr>
                <w:rFonts w:ascii="GHEA Grapalat" w:hAnsi="GHEA Grapalat"/>
                <w:sz w:val="20"/>
                <w:lang w:val="pt-BR"/>
              </w:rPr>
            </w:pPr>
          </w:p>
          <w:p w14:paraId="3F1633F5" w14:textId="453F1B8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688B3327" w14:textId="77777777" w:rsidTr="006B47B1">
        <w:trPr>
          <w:trHeight w:val="1538"/>
        </w:trPr>
        <w:tc>
          <w:tcPr>
            <w:tcW w:w="1980" w:type="dxa"/>
            <w:vAlign w:val="center"/>
          </w:tcPr>
          <w:p w14:paraId="0DCECB5F" w14:textId="6223A957" w:rsidR="008F42D0" w:rsidRDefault="008F42D0" w:rsidP="008F42D0">
            <w:pPr>
              <w:jc w:val="center"/>
              <w:rPr>
                <w:rFonts w:ascii="GHEA Grapalat" w:hAnsi="GHEA Grapalat"/>
                <w:sz w:val="16"/>
              </w:rPr>
            </w:pPr>
            <w:r>
              <w:rPr>
                <w:rFonts w:ascii="GHEA Grapalat" w:hAnsi="GHEA Grapalat"/>
                <w:sz w:val="16"/>
              </w:rPr>
              <w:t>14</w:t>
            </w:r>
          </w:p>
        </w:tc>
        <w:tc>
          <w:tcPr>
            <w:tcW w:w="2700" w:type="dxa"/>
            <w:vAlign w:val="center"/>
          </w:tcPr>
          <w:p w14:paraId="452FA13F" w14:textId="77777777" w:rsidR="008F42D0" w:rsidRDefault="008F42D0" w:rsidP="008F42D0">
            <w:pPr>
              <w:rPr>
                <w:rFonts w:ascii="Calibri" w:hAnsi="Calibri" w:cs="Calibri"/>
              </w:rPr>
            </w:pPr>
            <w:r>
              <w:rPr>
                <w:rFonts w:ascii="Calibri" w:hAnsi="Calibri" w:cs="Calibri"/>
              </w:rPr>
              <w:t>33191310</w:t>
            </w:r>
          </w:p>
          <w:p w14:paraId="515CA8C5" w14:textId="4F49DAAF" w:rsidR="008F42D0" w:rsidRDefault="008F42D0" w:rsidP="008F42D0">
            <w:pPr>
              <w:jc w:val="center"/>
              <w:rPr>
                <w:rFonts w:ascii="Calibri" w:hAnsi="Calibri" w:cs="Calibri"/>
                <w:color w:val="000000"/>
                <w:sz w:val="22"/>
                <w:szCs w:val="22"/>
              </w:rPr>
            </w:pPr>
            <w:r>
              <w:rPr>
                <w:rFonts w:ascii="Calibri" w:hAnsi="Calibri" w:cs="Calibri"/>
                <w:sz w:val="22"/>
                <w:szCs w:val="22"/>
              </w:rPr>
              <w:t>/5</w:t>
            </w:r>
          </w:p>
        </w:tc>
        <w:tc>
          <w:tcPr>
            <w:tcW w:w="2520" w:type="dxa"/>
            <w:vAlign w:val="center"/>
          </w:tcPr>
          <w:p w14:paraId="6AC35C50" w14:textId="30935640" w:rsidR="008F42D0" w:rsidRPr="00081EA2" w:rsidRDefault="008F42D0" w:rsidP="008F42D0">
            <w:pPr>
              <w:jc w:val="center"/>
              <w:rPr>
                <w:rFonts w:ascii="GHEA Grapalat" w:hAnsi="GHEA Grapalat" w:cs="Calibri"/>
                <w:color w:val="000000"/>
                <w:sz w:val="18"/>
                <w:szCs w:val="18"/>
              </w:rPr>
            </w:pPr>
            <w:r w:rsidRPr="00D8418F">
              <w:rPr>
                <w:rFonts w:ascii="GHEA Grapalat" w:hAnsi="GHEA Grapalat" w:cs="Calibri"/>
                <w:color w:val="000000"/>
                <w:sz w:val="20"/>
                <w:szCs w:val="18"/>
              </w:rPr>
              <w:t>Լաբորատոր տարրա</w:t>
            </w:r>
          </w:p>
        </w:tc>
        <w:tc>
          <w:tcPr>
            <w:tcW w:w="474" w:type="dxa"/>
          </w:tcPr>
          <w:p w14:paraId="211043A4" w14:textId="77777777" w:rsidR="008F42D0" w:rsidRPr="00A71D81" w:rsidRDefault="008F42D0" w:rsidP="008F42D0">
            <w:pPr>
              <w:jc w:val="center"/>
              <w:rPr>
                <w:rFonts w:ascii="GHEA Grapalat" w:hAnsi="GHEA Grapalat"/>
                <w:sz w:val="20"/>
                <w:lang w:val="pt-BR"/>
              </w:rPr>
            </w:pPr>
          </w:p>
          <w:p w14:paraId="07FFC180" w14:textId="77777777" w:rsidR="008F42D0" w:rsidRPr="00A71D81" w:rsidRDefault="008F42D0" w:rsidP="008F42D0">
            <w:pPr>
              <w:jc w:val="center"/>
              <w:rPr>
                <w:rFonts w:ascii="GHEA Grapalat" w:hAnsi="GHEA Grapalat"/>
                <w:sz w:val="20"/>
                <w:lang w:val="pt-BR"/>
              </w:rPr>
            </w:pPr>
          </w:p>
          <w:p w14:paraId="63B96597" w14:textId="79AEF39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C3A226" w14:textId="77777777" w:rsidR="008F42D0" w:rsidRPr="00A71D81" w:rsidRDefault="008F42D0" w:rsidP="008F42D0">
            <w:pPr>
              <w:jc w:val="center"/>
              <w:rPr>
                <w:rFonts w:ascii="GHEA Grapalat" w:hAnsi="GHEA Grapalat"/>
                <w:sz w:val="20"/>
                <w:lang w:val="pt-BR"/>
              </w:rPr>
            </w:pPr>
          </w:p>
          <w:p w14:paraId="373071EF" w14:textId="77777777" w:rsidR="008F42D0" w:rsidRPr="00A71D81" w:rsidRDefault="008F42D0" w:rsidP="008F42D0">
            <w:pPr>
              <w:jc w:val="center"/>
              <w:rPr>
                <w:rFonts w:ascii="GHEA Grapalat" w:hAnsi="GHEA Grapalat"/>
                <w:sz w:val="20"/>
                <w:lang w:val="pt-BR"/>
              </w:rPr>
            </w:pPr>
          </w:p>
          <w:p w14:paraId="5A7B4DB6" w14:textId="588FA76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16027F" w14:textId="77777777" w:rsidR="008F42D0" w:rsidRPr="00A71D81" w:rsidRDefault="008F42D0" w:rsidP="008F42D0">
            <w:pPr>
              <w:jc w:val="center"/>
              <w:rPr>
                <w:rFonts w:ascii="GHEA Grapalat" w:hAnsi="GHEA Grapalat"/>
                <w:sz w:val="20"/>
                <w:lang w:val="pt-BR"/>
              </w:rPr>
            </w:pPr>
          </w:p>
          <w:p w14:paraId="596A8113" w14:textId="77777777" w:rsidR="008F42D0" w:rsidRPr="00A71D81" w:rsidRDefault="008F42D0" w:rsidP="008F42D0">
            <w:pPr>
              <w:jc w:val="center"/>
              <w:rPr>
                <w:rFonts w:ascii="GHEA Grapalat" w:hAnsi="GHEA Grapalat"/>
                <w:sz w:val="20"/>
                <w:lang w:val="pt-BR"/>
              </w:rPr>
            </w:pPr>
          </w:p>
          <w:p w14:paraId="4761229F" w14:textId="65E6A5E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78176A" w14:textId="77777777" w:rsidR="008F42D0" w:rsidRPr="00A71D81" w:rsidRDefault="008F42D0" w:rsidP="008F42D0">
            <w:pPr>
              <w:jc w:val="center"/>
              <w:rPr>
                <w:rFonts w:ascii="GHEA Grapalat" w:hAnsi="GHEA Grapalat"/>
                <w:sz w:val="20"/>
                <w:lang w:val="pt-BR"/>
              </w:rPr>
            </w:pPr>
          </w:p>
          <w:p w14:paraId="06271EB2" w14:textId="77777777" w:rsidR="008F42D0" w:rsidRPr="00A71D81" w:rsidRDefault="008F42D0" w:rsidP="008F42D0">
            <w:pPr>
              <w:jc w:val="center"/>
              <w:rPr>
                <w:rFonts w:ascii="GHEA Grapalat" w:hAnsi="GHEA Grapalat"/>
                <w:sz w:val="20"/>
                <w:lang w:val="pt-BR"/>
              </w:rPr>
            </w:pPr>
          </w:p>
          <w:p w14:paraId="747A0FFD" w14:textId="25D1365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1E2009" w14:textId="77777777" w:rsidR="008F42D0" w:rsidRPr="00A71D81" w:rsidRDefault="008F42D0" w:rsidP="008F42D0">
            <w:pPr>
              <w:jc w:val="center"/>
              <w:rPr>
                <w:rFonts w:ascii="GHEA Grapalat" w:hAnsi="GHEA Grapalat"/>
                <w:sz w:val="20"/>
                <w:lang w:val="pt-BR"/>
              </w:rPr>
            </w:pPr>
          </w:p>
          <w:p w14:paraId="2CBFEC36" w14:textId="77777777" w:rsidR="008F42D0" w:rsidRPr="00A71D81" w:rsidRDefault="008F42D0" w:rsidP="008F42D0">
            <w:pPr>
              <w:jc w:val="center"/>
              <w:rPr>
                <w:rFonts w:ascii="GHEA Grapalat" w:hAnsi="GHEA Grapalat"/>
                <w:sz w:val="20"/>
                <w:lang w:val="pt-BR"/>
              </w:rPr>
            </w:pPr>
          </w:p>
          <w:p w14:paraId="09C46223" w14:textId="59D59F8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3558B3A" w14:textId="77777777" w:rsidR="008F42D0" w:rsidRPr="00A71D81" w:rsidRDefault="008F42D0" w:rsidP="008F42D0">
            <w:pPr>
              <w:jc w:val="center"/>
              <w:rPr>
                <w:rFonts w:ascii="GHEA Grapalat" w:hAnsi="GHEA Grapalat"/>
                <w:sz w:val="20"/>
                <w:lang w:val="pt-BR"/>
              </w:rPr>
            </w:pPr>
          </w:p>
          <w:p w14:paraId="33CB2F13" w14:textId="77777777" w:rsidR="008F42D0" w:rsidRPr="00A71D81" w:rsidRDefault="008F42D0" w:rsidP="008F42D0">
            <w:pPr>
              <w:jc w:val="center"/>
              <w:rPr>
                <w:rFonts w:ascii="GHEA Grapalat" w:hAnsi="GHEA Grapalat"/>
                <w:sz w:val="20"/>
                <w:lang w:val="pt-BR"/>
              </w:rPr>
            </w:pPr>
          </w:p>
          <w:p w14:paraId="4DF58AB1" w14:textId="14D9C14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D76376" w14:textId="77777777" w:rsidR="008F42D0" w:rsidRPr="00A71D81" w:rsidRDefault="008F42D0" w:rsidP="008F42D0">
            <w:pPr>
              <w:jc w:val="center"/>
              <w:rPr>
                <w:rFonts w:ascii="GHEA Grapalat" w:hAnsi="GHEA Grapalat"/>
                <w:sz w:val="20"/>
                <w:lang w:val="pt-BR"/>
              </w:rPr>
            </w:pPr>
          </w:p>
          <w:p w14:paraId="620F439D" w14:textId="77777777" w:rsidR="008F42D0" w:rsidRPr="00A71D81" w:rsidRDefault="008F42D0" w:rsidP="008F42D0">
            <w:pPr>
              <w:jc w:val="center"/>
              <w:rPr>
                <w:rFonts w:ascii="GHEA Grapalat" w:hAnsi="GHEA Grapalat"/>
                <w:sz w:val="20"/>
                <w:lang w:val="pt-BR"/>
              </w:rPr>
            </w:pPr>
          </w:p>
          <w:p w14:paraId="5FD6880F" w14:textId="7EA1BC2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BBC224" w14:textId="77777777" w:rsidR="008F42D0" w:rsidRPr="00A71D81" w:rsidRDefault="008F42D0" w:rsidP="008F42D0">
            <w:pPr>
              <w:jc w:val="center"/>
              <w:rPr>
                <w:rFonts w:ascii="GHEA Grapalat" w:hAnsi="GHEA Grapalat"/>
                <w:sz w:val="20"/>
                <w:lang w:val="pt-BR"/>
              </w:rPr>
            </w:pPr>
          </w:p>
          <w:p w14:paraId="4713ABBB" w14:textId="77777777" w:rsidR="008F42D0" w:rsidRPr="00A71D81" w:rsidRDefault="008F42D0" w:rsidP="008F42D0">
            <w:pPr>
              <w:jc w:val="center"/>
              <w:rPr>
                <w:rFonts w:ascii="GHEA Grapalat" w:hAnsi="GHEA Grapalat"/>
                <w:sz w:val="20"/>
                <w:lang w:val="pt-BR"/>
              </w:rPr>
            </w:pPr>
          </w:p>
          <w:p w14:paraId="442E8689" w14:textId="58AFF7C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C26FA0" w14:textId="77777777" w:rsidR="008F42D0" w:rsidRPr="00A71D81" w:rsidRDefault="008F42D0" w:rsidP="008F42D0">
            <w:pPr>
              <w:jc w:val="center"/>
              <w:rPr>
                <w:rFonts w:ascii="GHEA Grapalat" w:hAnsi="GHEA Grapalat"/>
                <w:sz w:val="20"/>
                <w:lang w:val="pt-BR"/>
              </w:rPr>
            </w:pPr>
          </w:p>
          <w:p w14:paraId="4B414C81" w14:textId="77777777" w:rsidR="008F42D0" w:rsidRPr="00A71D81" w:rsidRDefault="008F42D0" w:rsidP="008F42D0">
            <w:pPr>
              <w:jc w:val="center"/>
              <w:rPr>
                <w:rFonts w:ascii="GHEA Grapalat" w:hAnsi="GHEA Grapalat"/>
                <w:sz w:val="20"/>
                <w:lang w:val="pt-BR"/>
              </w:rPr>
            </w:pPr>
          </w:p>
          <w:p w14:paraId="47EBFC80" w14:textId="2320C29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D6BB08" w14:textId="77777777" w:rsidR="008F42D0" w:rsidRPr="00A71D81" w:rsidRDefault="008F42D0" w:rsidP="008F42D0">
            <w:pPr>
              <w:jc w:val="center"/>
              <w:rPr>
                <w:rFonts w:ascii="GHEA Grapalat" w:hAnsi="GHEA Grapalat"/>
                <w:sz w:val="20"/>
                <w:lang w:val="pt-BR"/>
              </w:rPr>
            </w:pPr>
          </w:p>
          <w:p w14:paraId="5AD1EC02" w14:textId="77777777" w:rsidR="008F42D0" w:rsidRPr="00A71D81" w:rsidRDefault="008F42D0" w:rsidP="008F42D0">
            <w:pPr>
              <w:jc w:val="center"/>
              <w:rPr>
                <w:rFonts w:ascii="GHEA Grapalat" w:hAnsi="GHEA Grapalat"/>
                <w:sz w:val="20"/>
                <w:lang w:val="pt-BR"/>
              </w:rPr>
            </w:pPr>
          </w:p>
          <w:p w14:paraId="4342A652" w14:textId="4257FB3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4D5BCD" w14:textId="77777777" w:rsidR="008F42D0" w:rsidRPr="00A71D81" w:rsidRDefault="008F42D0" w:rsidP="008F42D0">
            <w:pPr>
              <w:jc w:val="center"/>
              <w:rPr>
                <w:rFonts w:ascii="GHEA Grapalat" w:hAnsi="GHEA Grapalat"/>
                <w:sz w:val="20"/>
                <w:lang w:val="pt-BR"/>
              </w:rPr>
            </w:pPr>
          </w:p>
          <w:p w14:paraId="66C793BF" w14:textId="77777777" w:rsidR="008F42D0" w:rsidRPr="00A71D81" w:rsidRDefault="008F42D0" w:rsidP="008F42D0">
            <w:pPr>
              <w:jc w:val="center"/>
              <w:rPr>
                <w:rFonts w:ascii="GHEA Grapalat" w:hAnsi="GHEA Grapalat"/>
                <w:sz w:val="20"/>
                <w:lang w:val="pt-BR"/>
              </w:rPr>
            </w:pPr>
          </w:p>
          <w:p w14:paraId="6EF3803D" w14:textId="117C032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91667A" w14:textId="77777777" w:rsidR="008F42D0" w:rsidRPr="00A71D81" w:rsidRDefault="008F42D0" w:rsidP="008F42D0">
            <w:pPr>
              <w:jc w:val="center"/>
              <w:rPr>
                <w:rFonts w:ascii="GHEA Grapalat" w:hAnsi="GHEA Grapalat"/>
                <w:sz w:val="20"/>
                <w:lang w:val="pt-BR"/>
              </w:rPr>
            </w:pPr>
          </w:p>
          <w:p w14:paraId="2E152D77" w14:textId="77777777" w:rsidR="008F42D0" w:rsidRPr="00A71D81" w:rsidRDefault="008F42D0" w:rsidP="008F42D0">
            <w:pPr>
              <w:jc w:val="center"/>
              <w:rPr>
                <w:rFonts w:ascii="GHEA Grapalat" w:hAnsi="GHEA Grapalat"/>
                <w:sz w:val="20"/>
                <w:lang w:val="pt-BR"/>
              </w:rPr>
            </w:pPr>
          </w:p>
          <w:p w14:paraId="0E8B85F2" w14:textId="7D7DEB3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2B5BE00" w14:textId="77777777" w:rsidR="008F42D0" w:rsidRPr="00A71D81" w:rsidRDefault="008F42D0" w:rsidP="008F42D0">
            <w:pPr>
              <w:jc w:val="center"/>
              <w:rPr>
                <w:rFonts w:ascii="GHEA Grapalat" w:hAnsi="GHEA Grapalat"/>
                <w:sz w:val="20"/>
                <w:lang w:val="pt-BR"/>
              </w:rPr>
            </w:pPr>
          </w:p>
          <w:p w14:paraId="7146ED2C" w14:textId="77777777" w:rsidR="008F42D0" w:rsidRPr="00A71D81" w:rsidRDefault="008F42D0" w:rsidP="008F42D0">
            <w:pPr>
              <w:jc w:val="center"/>
              <w:rPr>
                <w:rFonts w:ascii="GHEA Grapalat" w:hAnsi="GHEA Grapalat"/>
                <w:sz w:val="20"/>
                <w:lang w:val="pt-BR"/>
              </w:rPr>
            </w:pPr>
          </w:p>
          <w:p w14:paraId="199E4A0A" w14:textId="4905B5C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51181230" w14:textId="77777777" w:rsidTr="002F746A">
        <w:trPr>
          <w:trHeight w:val="1538"/>
        </w:trPr>
        <w:tc>
          <w:tcPr>
            <w:tcW w:w="1980" w:type="dxa"/>
            <w:vAlign w:val="center"/>
          </w:tcPr>
          <w:p w14:paraId="727A8789" w14:textId="5C210BE7" w:rsidR="008F42D0" w:rsidRDefault="008F42D0" w:rsidP="008F42D0">
            <w:pPr>
              <w:jc w:val="center"/>
              <w:rPr>
                <w:rFonts w:ascii="GHEA Grapalat" w:hAnsi="GHEA Grapalat"/>
                <w:sz w:val="16"/>
              </w:rPr>
            </w:pPr>
            <w:r>
              <w:rPr>
                <w:rFonts w:ascii="GHEA Grapalat" w:hAnsi="GHEA Grapalat"/>
                <w:sz w:val="16"/>
              </w:rPr>
              <w:t>15</w:t>
            </w:r>
          </w:p>
        </w:tc>
        <w:tc>
          <w:tcPr>
            <w:tcW w:w="2700" w:type="dxa"/>
            <w:vAlign w:val="center"/>
          </w:tcPr>
          <w:p w14:paraId="7AD29387" w14:textId="77777777" w:rsidR="008F42D0" w:rsidRDefault="008F42D0" w:rsidP="008F42D0">
            <w:pPr>
              <w:rPr>
                <w:rFonts w:ascii="Calibri" w:hAnsi="Calibri" w:cs="Calibri"/>
              </w:rPr>
            </w:pPr>
            <w:r>
              <w:rPr>
                <w:rFonts w:ascii="Calibri" w:hAnsi="Calibri" w:cs="Calibri"/>
              </w:rPr>
              <w:t>33191310/5</w:t>
            </w:r>
          </w:p>
          <w:p w14:paraId="61AE75F9" w14:textId="77777777" w:rsidR="008F42D0" w:rsidRDefault="008F42D0" w:rsidP="008F42D0">
            <w:pPr>
              <w:jc w:val="center"/>
              <w:rPr>
                <w:rFonts w:ascii="Calibri" w:hAnsi="Calibri" w:cs="Calibri"/>
              </w:rPr>
            </w:pPr>
          </w:p>
        </w:tc>
        <w:tc>
          <w:tcPr>
            <w:tcW w:w="2520" w:type="dxa"/>
            <w:vAlign w:val="center"/>
          </w:tcPr>
          <w:p w14:paraId="7CF0BE2D" w14:textId="751DDB5B" w:rsidR="008F42D0" w:rsidRPr="00081EA2" w:rsidRDefault="008F42D0" w:rsidP="008F42D0">
            <w:pPr>
              <w:jc w:val="center"/>
              <w:rPr>
                <w:rFonts w:ascii="GHEA Grapalat" w:hAnsi="GHEA Grapalat" w:cs="Calibri"/>
                <w:color w:val="000000"/>
                <w:sz w:val="18"/>
                <w:szCs w:val="18"/>
              </w:rPr>
            </w:pPr>
            <w:r w:rsidRPr="00D8418F">
              <w:rPr>
                <w:rFonts w:ascii="GHEA Grapalat" w:hAnsi="GHEA Grapalat" w:cs="Calibri"/>
                <w:color w:val="000000"/>
                <w:sz w:val="20"/>
                <w:szCs w:val="18"/>
              </w:rPr>
              <w:t>Լաբորատոր տարրա</w:t>
            </w:r>
          </w:p>
        </w:tc>
        <w:tc>
          <w:tcPr>
            <w:tcW w:w="474" w:type="dxa"/>
          </w:tcPr>
          <w:p w14:paraId="7B1AA838" w14:textId="77777777" w:rsidR="008F42D0" w:rsidRPr="00A71D81" w:rsidRDefault="008F42D0" w:rsidP="008F42D0">
            <w:pPr>
              <w:jc w:val="center"/>
              <w:rPr>
                <w:rFonts w:ascii="GHEA Grapalat" w:hAnsi="GHEA Grapalat"/>
                <w:sz w:val="20"/>
                <w:lang w:val="pt-BR"/>
              </w:rPr>
            </w:pPr>
          </w:p>
          <w:p w14:paraId="48B456E4" w14:textId="77777777" w:rsidR="008F42D0" w:rsidRPr="00A71D81" w:rsidRDefault="008F42D0" w:rsidP="008F42D0">
            <w:pPr>
              <w:jc w:val="center"/>
              <w:rPr>
                <w:rFonts w:ascii="GHEA Grapalat" w:hAnsi="GHEA Grapalat"/>
                <w:sz w:val="20"/>
                <w:lang w:val="pt-BR"/>
              </w:rPr>
            </w:pPr>
          </w:p>
          <w:p w14:paraId="3ABCB3B1" w14:textId="49764E0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9D5822" w14:textId="77777777" w:rsidR="008F42D0" w:rsidRPr="00A71D81" w:rsidRDefault="008F42D0" w:rsidP="008F42D0">
            <w:pPr>
              <w:jc w:val="center"/>
              <w:rPr>
                <w:rFonts w:ascii="GHEA Grapalat" w:hAnsi="GHEA Grapalat"/>
                <w:sz w:val="20"/>
                <w:lang w:val="pt-BR"/>
              </w:rPr>
            </w:pPr>
          </w:p>
          <w:p w14:paraId="614B0384" w14:textId="77777777" w:rsidR="008F42D0" w:rsidRPr="00A71D81" w:rsidRDefault="008F42D0" w:rsidP="008F42D0">
            <w:pPr>
              <w:jc w:val="center"/>
              <w:rPr>
                <w:rFonts w:ascii="GHEA Grapalat" w:hAnsi="GHEA Grapalat"/>
                <w:sz w:val="20"/>
                <w:lang w:val="pt-BR"/>
              </w:rPr>
            </w:pPr>
          </w:p>
          <w:p w14:paraId="74466424" w14:textId="15D2BFC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136964" w14:textId="77777777" w:rsidR="008F42D0" w:rsidRPr="00A71D81" w:rsidRDefault="008F42D0" w:rsidP="008F42D0">
            <w:pPr>
              <w:jc w:val="center"/>
              <w:rPr>
                <w:rFonts w:ascii="GHEA Grapalat" w:hAnsi="GHEA Grapalat"/>
                <w:sz w:val="20"/>
                <w:lang w:val="pt-BR"/>
              </w:rPr>
            </w:pPr>
          </w:p>
          <w:p w14:paraId="70BEFB17" w14:textId="77777777" w:rsidR="008F42D0" w:rsidRPr="00A71D81" w:rsidRDefault="008F42D0" w:rsidP="008F42D0">
            <w:pPr>
              <w:jc w:val="center"/>
              <w:rPr>
                <w:rFonts w:ascii="GHEA Grapalat" w:hAnsi="GHEA Grapalat"/>
                <w:sz w:val="20"/>
                <w:lang w:val="pt-BR"/>
              </w:rPr>
            </w:pPr>
          </w:p>
          <w:p w14:paraId="4B7CA6EC" w14:textId="69B3926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0516D2" w14:textId="77777777" w:rsidR="008F42D0" w:rsidRPr="00A71D81" w:rsidRDefault="008F42D0" w:rsidP="008F42D0">
            <w:pPr>
              <w:jc w:val="center"/>
              <w:rPr>
                <w:rFonts w:ascii="GHEA Grapalat" w:hAnsi="GHEA Grapalat"/>
                <w:sz w:val="20"/>
                <w:lang w:val="pt-BR"/>
              </w:rPr>
            </w:pPr>
          </w:p>
          <w:p w14:paraId="43494B1C" w14:textId="77777777" w:rsidR="008F42D0" w:rsidRPr="00A71D81" w:rsidRDefault="008F42D0" w:rsidP="008F42D0">
            <w:pPr>
              <w:jc w:val="center"/>
              <w:rPr>
                <w:rFonts w:ascii="GHEA Grapalat" w:hAnsi="GHEA Grapalat"/>
                <w:sz w:val="20"/>
                <w:lang w:val="pt-BR"/>
              </w:rPr>
            </w:pPr>
          </w:p>
          <w:p w14:paraId="081C90AB" w14:textId="6DD33C5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BBE1D1C" w14:textId="77777777" w:rsidR="008F42D0" w:rsidRPr="00A71D81" w:rsidRDefault="008F42D0" w:rsidP="008F42D0">
            <w:pPr>
              <w:jc w:val="center"/>
              <w:rPr>
                <w:rFonts w:ascii="GHEA Grapalat" w:hAnsi="GHEA Grapalat"/>
                <w:sz w:val="20"/>
                <w:lang w:val="pt-BR"/>
              </w:rPr>
            </w:pPr>
          </w:p>
          <w:p w14:paraId="276F96D0" w14:textId="77777777" w:rsidR="008F42D0" w:rsidRPr="00A71D81" w:rsidRDefault="008F42D0" w:rsidP="008F42D0">
            <w:pPr>
              <w:jc w:val="center"/>
              <w:rPr>
                <w:rFonts w:ascii="GHEA Grapalat" w:hAnsi="GHEA Grapalat"/>
                <w:sz w:val="20"/>
                <w:lang w:val="pt-BR"/>
              </w:rPr>
            </w:pPr>
          </w:p>
          <w:p w14:paraId="4AE696EF" w14:textId="7EF962A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4AB09B" w14:textId="77777777" w:rsidR="008F42D0" w:rsidRPr="00A71D81" w:rsidRDefault="008F42D0" w:rsidP="008F42D0">
            <w:pPr>
              <w:jc w:val="center"/>
              <w:rPr>
                <w:rFonts w:ascii="GHEA Grapalat" w:hAnsi="GHEA Grapalat"/>
                <w:sz w:val="20"/>
                <w:lang w:val="pt-BR"/>
              </w:rPr>
            </w:pPr>
          </w:p>
          <w:p w14:paraId="0C66019B" w14:textId="77777777" w:rsidR="008F42D0" w:rsidRPr="00A71D81" w:rsidRDefault="008F42D0" w:rsidP="008F42D0">
            <w:pPr>
              <w:jc w:val="center"/>
              <w:rPr>
                <w:rFonts w:ascii="GHEA Grapalat" w:hAnsi="GHEA Grapalat"/>
                <w:sz w:val="20"/>
                <w:lang w:val="pt-BR"/>
              </w:rPr>
            </w:pPr>
          </w:p>
          <w:p w14:paraId="0B392C1D" w14:textId="40583BE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3FDCC6E" w14:textId="77777777" w:rsidR="008F42D0" w:rsidRPr="00A71D81" w:rsidRDefault="008F42D0" w:rsidP="008F42D0">
            <w:pPr>
              <w:jc w:val="center"/>
              <w:rPr>
                <w:rFonts w:ascii="GHEA Grapalat" w:hAnsi="GHEA Grapalat"/>
                <w:sz w:val="20"/>
                <w:lang w:val="pt-BR"/>
              </w:rPr>
            </w:pPr>
          </w:p>
          <w:p w14:paraId="0A985974" w14:textId="77777777" w:rsidR="008F42D0" w:rsidRPr="00A71D81" w:rsidRDefault="008F42D0" w:rsidP="008F42D0">
            <w:pPr>
              <w:jc w:val="center"/>
              <w:rPr>
                <w:rFonts w:ascii="GHEA Grapalat" w:hAnsi="GHEA Grapalat"/>
                <w:sz w:val="20"/>
                <w:lang w:val="pt-BR"/>
              </w:rPr>
            </w:pPr>
          </w:p>
          <w:p w14:paraId="2B5E0D7B" w14:textId="11AC612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18D15E" w14:textId="77777777" w:rsidR="008F42D0" w:rsidRPr="00A71D81" w:rsidRDefault="008F42D0" w:rsidP="008F42D0">
            <w:pPr>
              <w:jc w:val="center"/>
              <w:rPr>
                <w:rFonts w:ascii="GHEA Grapalat" w:hAnsi="GHEA Grapalat"/>
                <w:sz w:val="20"/>
                <w:lang w:val="pt-BR"/>
              </w:rPr>
            </w:pPr>
          </w:p>
          <w:p w14:paraId="5C24CAB4" w14:textId="77777777" w:rsidR="008F42D0" w:rsidRPr="00A71D81" w:rsidRDefault="008F42D0" w:rsidP="008F42D0">
            <w:pPr>
              <w:jc w:val="center"/>
              <w:rPr>
                <w:rFonts w:ascii="GHEA Grapalat" w:hAnsi="GHEA Grapalat"/>
                <w:sz w:val="20"/>
                <w:lang w:val="pt-BR"/>
              </w:rPr>
            </w:pPr>
          </w:p>
          <w:p w14:paraId="52380352" w14:textId="0A81472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92EB33" w14:textId="77777777" w:rsidR="008F42D0" w:rsidRPr="00A71D81" w:rsidRDefault="008F42D0" w:rsidP="008F42D0">
            <w:pPr>
              <w:jc w:val="center"/>
              <w:rPr>
                <w:rFonts w:ascii="GHEA Grapalat" w:hAnsi="GHEA Grapalat"/>
                <w:sz w:val="20"/>
                <w:lang w:val="pt-BR"/>
              </w:rPr>
            </w:pPr>
          </w:p>
          <w:p w14:paraId="4B55C311" w14:textId="77777777" w:rsidR="008F42D0" w:rsidRPr="00A71D81" w:rsidRDefault="008F42D0" w:rsidP="008F42D0">
            <w:pPr>
              <w:jc w:val="center"/>
              <w:rPr>
                <w:rFonts w:ascii="GHEA Grapalat" w:hAnsi="GHEA Grapalat"/>
                <w:sz w:val="20"/>
                <w:lang w:val="pt-BR"/>
              </w:rPr>
            </w:pPr>
          </w:p>
          <w:p w14:paraId="49E4403F" w14:textId="34293E3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D44920F" w14:textId="77777777" w:rsidR="008F42D0" w:rsidRPr="00A71D81" w:rsidRDefault="008F42D0" w:rsidP="008F42D0">
            <w:pPr>
              <w:jc w:val="center"/>
              <w:rPr>
                <w:rFonts w:ascii="GHEA Grapalat" w:hAnsi="GHEA Grapalat"/>
                <w:sz w:val="20"/>
                <w:lang w:val="pt-BR"/>
              </w:rPr>
            </w:pPr>
          </w:p>
          <w:p w14:paraId="3AA40744" w14:textId="77777777" w:rsidR="008F42D0" w:rsidRPr="00A71D81" w:rsidRDefault="008F42D0" w:rsidP="008F42D0">
            <w:pPr>
              <w:jc w:val="center"/>
              <w:rPr>
                <w:rFonts w:ascii="GHEA Grapalat" w:hAnsi="GHEA Grapalat"/>
                <w:sz w:val="20"/>
                <w:lang w:val="pt-BR"/>
              </w:rPr>
            </w:pPr>
          </w:p>
          <w:p w14:paraId="54819A76" w14:textId="41B78FE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1930DE" w14:textId="77777777" w:rsidR="008F42D0" w:rsidRPr="00A71D81" w:rsidRDefault="008F42D0" w:rsidP="008F42D0">
            <w:pPr>
              <w:jc w:val="center"/>
              <w:rPr>
                <w:rFonts w:ascii="GHEA Grapalat" w:hAnsi="GHEA Grapalat"/>
                <w:sz w:val="20"/>
                <w:lang w:val="pt-BR"/>
              </w:rPr>
            </w:pPr>
          </w:p>
          <w:p w14:paraId="73749035" w14:textId="77777777" w:rsidR="008F42D0" w:rsidRPr="00A71D81" w:rsidRDefault="008F42D0" w:rsidP="008F42D0">
            <w:pPr>
              <w:jc w:val="center"/>
              <w:rPr>
                <w:rFonts w:ascii="GHEA Grapalat" w:hAnsi="GHEA Grapalat"/>
                <w:sz w:val="20"/>
                <w:lang w:val="pt-BR"/>
              </w:rPr>
            </w:pPr>
          </w:p>
          <w:p w14:paraId="0B0F7816" w14:textId="59CD401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2213994" w14:textId="77777777" w:rsidR="008F42D0" w:rsidRPr="00A71D81" w:rsidRDefault="008F42D0" w:rsidP="008F42D0">
            <w:pPr>
              <w:jc w:val="center"/>
              <w:rPr>
                <w:rFonts w:ascii="GHEA Grapalat" w:hAnsi="GHEA Grapalat"/>
                <w:sz w:val="20"/>
                <w:lang w:val="pt-BR"/>
              </w:rPr>
            </w:pPr>
          </w:p>
          <w:p w14:paraId="3FAAC094" w14:textId="77777777" w:rsidR="008F42D0" w:rsidRPr="00A71D81" w:rsidRDefault="008F42D0" w:rsidP="008F42D0">
            <w:pPr>
              <w:jc w:val="center"/>
              <w:rPr>
                <w:rFonts w:ascii="GHEA Grapalat" w:hAnsi="GHEA Grapalat"/>
                <w:sz w:val="20"/>
                <w:lang w:val="pt-BR"/>
              </w:rPr>
            </w:pPr>
          </w:p>
          <w:p w14:paraId="6B7EA7F3" w14:textId="14AAB12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359FDC6" w14:textId="77777777" w:rsidR="008F42D0" w:rsidRPr="00A71D81" w:rsidRDefault="008F42D0" w:rsidP="008F42D0">
            <w:pPr>
              <w:jc w:val="center"/>
              <w:rPr>
                <w:rFonts w:ascii="GHEA Grapalat" w:hAnsi="GHEA Grapalat"/>
                <w:sz w:val="20"/>
                <w:lang w:val="pt-BR"/>
              </w:rPr>
            </w:pPr>
          </w:p>
          <w:p w14:paraId="5E699D5F" w14:textId="77777777" w:rsidR="008F42D0" w:rsidRPr="00A71D81" w:rsidRDefault="008F42D0" w:rsidP="008F42D0">
            <w:pPr>
              <w:jc w:val="center"/>
              <w:rPr>
                <w:rFonts w:ascii="GHEA Grapalat" w:hAnsi="GHEA Grapalat"/>
                <w:sz w:val="20"/>
                <w:lang w:val="pt-BR"/>
              </w:rPr>
            </w:pPr>
          </w:p>
          <w:p w14:paraId="74FE0BD0" w14:textId="14C73CE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1A50C4C7" w14:textId="77777777" w:rsidTr="006B47B1">
        <w:trPr>
          <w:trHeight w:val="1538"/>
        </w:trPr>
        <w:tc>
          <w:tcPr>
            <w:tcW w:w="1980" w:type="dxa"/>
            <w:vAlign w:val="center"/>
          </w:tcPr>
          <w:p w14:paraId="73B2775E" w14:textId="4B021280" w:rsidR="008F42D0" w:rsidRDefault="008F42D0" w:rsidP="008F42D0">
            <w:pPr>
              <w:jc w:val="center"/>
              <w:rPr>
                <w:rFonts w:ascii="GHEA Grapalat" w:hAnsi="GHEA Grapalat"/>
                <w:sz w:val="16"/>
              </w:rPr>
            </w:pPr>
            <w:r>
              <w:rPr>
                <w:rFonts w:ascii="GHEA Grapalat" w:hAnsi="GHEA Grapalat"/>
                <w:sz w:val="16"/>
              </w:rPr>
              <w:lastRenderedPageBreak/>
              <w:t>16</w:t>
            </w:r>
          </w:p>
        </w:tc>
        <w:tc>
          <w:tcPr>
            <w:tcW w:w="2700" w:type="dxa"/>
            <w:vAlign w:val="center"/>
          </w:tcPr>
          <w:p w14:paraId="298CA4D9" w14:textId="77777777" w:rsidR="008F42D0" w:rsidRDefault="008F42D0" w:rsidP="008F42D0">
            <w:pPr>
              <w:rPr>
                <w:rFonts w:ascii="Calibri" w:hAnsi="Calibri" w:cs="Calibri"/>
              </w:rPr>
            </w:pPr>
            <w:r>
              <w:rPr>
                <w:rFonts w:ascii="Calibri" w:hAnsi="Calibri" w:cs="Calibri"/>
              </w:rPr>
              <w:t>33111210</w:t>
            </w:r>
          </w:p>
          <w:p w14:paraId="209A4AD6" w14:textId="77777777" w:rsidR="008F42D0" w:rsidRDefault="008F42D0" w:rsidP="008F42D0">
            <w:pPr>
              <w:jc w:val="center"/>
              <w:rPr>
                <w:rFonts w:ascii="Calibri" w:hAnsi="Calibri" w:cs="Calibri"/>
                <w:color w:val="000000"/>
                <w:sz w:val="22"/>
                <w:szCs w:val="22"/>
              </w:rPr>
            </w:pPr>
          </w:p>
        </w:tc>
        <w:tc>
          <w:tcPr>
            <w:tcW w:w="2520" w:type="dxa"/>
            <w:vAlign w:val="center"/>
          </w:tcPr>
          <w:p w14:paraId="5A35A69E" w14:textId="0516D92E" w:rsidR="008F42D0" w:rsidRPr="00081EA2" w:rsidRDefault="008F42D0" w:rsidP="008F42D0">
            <w:pPr>
              <w:jc w:val="center"/>
              <w:rPr>
                <w:rFonts w:ascii="GHEA Grapalat" w:hAnsi="GHEA Grapalat" w:cs="Calibri"/>
                <w:color w:val="000000"/>
                <w:sz w:val="18"/>
                <w:szCs w:val="18"/>
              </w:rPr>
            </w:pPr>
            <w:r>
              <w:rPr>
                <w:rFonts w:ascii="GHEA Grapalat" w:hAnsi="GHEA Grapalat" w:cs="Calibri"/>
                <w:color w:val="000000"/>
                <w:sz w:val="20"/>
                <w:szCs w:val="18"/>
                <w:lang w:val="hy-AM"/>
              </w:rPr>
              <w:t>Տանձիկ</w:t>
            </w:r>
          </w:p>
        </w:tc>
        <w:tc>
          <w:tcPr>
            <w:tcW w:w="474" w:type="dxa"/>
          </w:tcPr>
          <w:p w14:paraId="3A771E6A" w14:textId="77777777" w:rsidR="008F42D0" w:rsidRPr="00A71D81" w:rsidRDefault="008F42D0" w:rsidP="008F42D0">
            <w:pPr>
              <w:jc w:val="center"/>
              <w:rPr>
                <w:rFonts w:ascii="GHEA Grapalat" w:hAnsi="GHEA Grapalat"/>
                <w:sz w:val="20"/>
                <w:lang w:val="pt-BR"/>
              </w:rPr>
            </w:pPr>
          </w:p>
          <w:p w14:paraId="06D69577" w14:textId="77777777" w:rsidR="008F42D0" w:rsidRPr="00A71D81" w:rsidRDefault="008F42D0" w:rsidP="008F42D0">
            <w:pPr>
              <w:jc w:val="center"/>
              <w:rPr>
                <w:rFonts w:ascii="GHEA Grapalat" w:hAnsi="GHEA Grapalat"/>
                <w:sz w:val="20"/>
                <w:lang w:val="pt-BR"/>
              </w:rPr>
            </w:pPr>
          </w:p>
          <w:p w14:paraId="5745E20D" w14:textId="7130983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04D948E" w14:textId="77777777" w:rsidR="008F42D0" w:rsidRPr="00A71D81" w:rsidRDefault="008F42D0" w:rsidP="008F42D0">
            <w:pPr>
              <w:jc w:val="center"/>
              <w:rPr>
                <w:rFonts w:ascii="GHEA Grapalat" w:hAnsi="GHEA Grapalat"/>
                <w:sz w:val="20"/>
                <w:lang w:val="pt-BR"/>
              </w:rPr>
            </w:pPr>
          </w:p>
          <w:p w14:paraId="6B490C89" w14:textId="77777777" w:rsidR="008F42D0" w:rsidRPr="00A71D81" w:rsidRDefault="008F42D0" w:rsidP="008F42D0">
            <w:pPr>
              <w:jc w:val="center"/>
              <w:rPr>
                <w:rFonts w:ascii="GHEA Grapalat" w:hAnsi="GHEA Grapalat"/>
                <w:sz w:val="20"/>
                <w:lang w:val="pt-BR"/>
              </w:rPr>
            </w:pPr>
          </w:p>
          <w:p w14:paraId="2EFDE0B8" w14:textId="6C72D4D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5BF355" w14:textId="77777777" w:rsidR="008F42D0" w:rsidRPr="00A71D81" w:rsidRDefault="008F42D0" w:rsidP="008F42D0">
            <w:pPr>
              <w:jc w:val="center"/>
              <w:rPr>
                <w:rFonts w:ascii="GHEA Grapalat" w:hAnsi="GHEA Grapalat"/>
                <w:sz w:val="20"/>
                <w:lang w:val="pt-BR"/>
              </w:rPr>
            </w:pPr>
          </w:p>
          <w:p w14:paraId="3E92B269" w14:textId="77777777" w:rsidR="008F42D0" w:rsidRPr="00A71D81" w:rsidRDefault="008F42D0" w:rsidP="008F42D0">
            <w:pPr>
              <w:jc w:val="center"/>
              <w:rPr>
                <w:rFonts w:ascii="GHEA Grapalat" w:hAnsi="GHEA Grapalat"/>
                <w:sz w:val="20"/>
                <w:lang w:val="pt-BR"/>
              </w:rPr>
            </w:pPr>
          </w:p>
          <w:p w14:paraId="5CA2BE12" w14:textId="1CD3384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E226589" w14:textId="77777777" w:rsidR="008F42D0" w:rsidRPr="00A71D81" w:rsidRDefault="008F42D0" w:rsidP="008F42D0">
            <w:pPr>
              <w:jc w:val="center"/>
              <w:rPr>
                <w:rFonts w:ascii="GHEA Grapalat" w:hAnsi="GHEA Grapalat"/>
                <w:sz w:val="20"/>
                <w:lang w:val="pt-BR"/>
              </w:rPr>
            </w:pPr>
          </w:p>
          <w:p w14:paraId="389E3AFF" w14:textId="77777777" w:rsidR="008F42D0" w:rsidRPr="00A71D81" w:rsidRDefault="008F42D0" w:rsidP="008F42D0">
            <w:pPr>
              <w:jc w:val="center"/>
              <w:rPr>
                <w:rFonts w:ascii="GHEA Grapalat" w:hAnsi="GHEA Grapalat"/>
                <w:sz w:val="20"/>
                <w:lang w:val="pt-BR"/>
              </w:rPr>
            </w:pPr>
          </w:p>
          <w:p w14:paraId="6A62A076" w14:textId="294A16C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59082B" w14:textId="77777777" w:rsidR="008F42D0" w:rsidRPr="00A71D81" w:rsidRDefault="008F42D0" w:rsidP="008F42D0">
            <w:pPr>
              <w:jc w:val="center"/>
              <w:rPr>
                <w:rFonts w:ascii="GHEA Grapalat" w:hAnsi="GHEA Grapalat"/>
                <w:sz w:val="20"/>
                <w:lang w:val="pt-BR"/>
              </w:rPr>
            </w:pPr>
          </w:p>
          <w:p w14:paraId="649B29B8" w14:textId="77777777" w:rsidR="008F42D0" w:rsidRPr="00A71D81" w:rsidRDefault="008F42D0" w:rsidP="008F42D0">
            <w:pPr>
              <w:jc w:val="center"/>
              <w:rPr>
                <w:rFonts w:ascii="GHEA Grapalat" w:hAnsi="GHEA Grapalat"/>
                <w:sz w:val="20"/>
                <w:lang w:val="pt-BR"/>
              </w:rPr>
            </w:pPr>
          </w:p>
          <w:p w14:paraId="64B2CC98" w14:textId="2F9C585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BF64CBD" w14:textId="77777777" w:rsidR="008F42D0" w:rsidRPr="00A71D81" w:rsidRDefault="008F42D0" w:rsidP="008F42D0">
            <w:pPr>
              <w:jc w:val="center"/>
              <w:rPr>
                <w:rFonts w:ascii="GHEA Grapalat" w:hAnsi="GHEA Grapalat"/>
                <w:sz w:val="20"/>
                <w:lang w:val="pt-BR"/>
              </w:rPr>
            </w:pPr>
          </w:p>
          <w:p w14:paraId="52EAB28B" w14:textId="77777777" w:rsidR="008F42D0" w:rsidRPr="00A71D81" w:rsidRDefault="008F42D0" w:rsidP="008F42D0">
            <w:pPr>
              <w:jc w:val="center"/>
              <w:rPr>
                <w:rFonts w:ascii="GHEA Grapalat" w:hAnsi="GHEA Grapalat"/>
                <w:sz w:val="20"/>
                <w:lang w:val="pt-BR"/>
              </w:rPr>
            </w:pPr>
          </w:p>
          <w:p w14:paraId="3A5FDB7B" w14:textId="10D06E1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1B4769" w14:textId="77777777" w:rsidR="008F42D0" w:rsidRPr="00A71D81" w:rsidRDefault="008F42D0" w:rsidP="008F42D0">
            <w:pPr>
              <w:jc w:val="center"/>
              <w:rPr>
                <w:rFonts w:ascii="GHEA Grapalat" w:hAnsi="GHEA Grapalat"/>
                <w:sz w:val="20"/>
                <w:lang w:val="pt-BR"/>
              </w:rPr>
            </w:pPr>
          </w:p>
          <w:p w14:paraId="5C8F5AB0" w14:textId="77777777" w:rsidR="008F42D0" w:rsidRPr="00A71D81" w:rsidRDefault="008F42D0" w:rsidP="008F42D0">
            <w:pPr>
              <w:jc w:val="center"/>
              <w:rPr>
                <w:rFonts w:ascii="GHEA Grapalat" w:hAnsi="GHEA Grapalat"/>
                <w:sz w:val="20"/>
                <w:lang w:val="pt-BR"/>
              </w:rPr>
            </w:pPr>
          </w:p>
          <w:p w14:paraId="0A73C59E" w14:textId="0297001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5EAFFEA" w14:textId="77777777" w:rsidR="008F42D0" w:rsidRPr="00A71D81" w:rsidRDefault="008F42D0" w:rsidP="008F42D0">
            <w:pPr>
              <w:jc w:val="center"/>
              <w:rPr>
                <w:rFonts w:ascii="GHEA Grapalat" w:hAnsi="GHEA Grapalat"/>
                <w:sz w:val="20"/>
                <w:lang w:val="pt-BR"/>
              </w:rPr>
            </w:pPr>
          </w:p>
          <w:p w14:paraId="5368AF7E" w14:textId="77777777" w:rsidR="008F42D0" w:rsidRPr="00A71D81" w:rsidRDefault="008F42D0" w:rsidP="008F42D0">
            <w:pPr>
              <w:jc w:val="center"/>
              <w:rPr>
                <w:rFonts w:ascii="GHEA Grapalat" w:hAnsi="GHEA Grapalat"/>
                <w:sz w:val="20"/>
                <w:lang w:val="pt-BR"/>
              </w:rPr>
            </w:pPr>
          </w:p>
          <w:p w14:paraId="16710043" w14:textId="72214C8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2813255" w14:textId="77777777" w:rsidR="008F42D0" w:rsidRPr="00A71D81" w:rsidRDefault="008F42D0" w:rsidP="008F42D0">
            <w:pPr>
              <w:jc w:val="center"/>
              <w:rPr>
                <w:rFonts w:ascii="GHEA Grapalat" w:hAnsi="GHEA Grapalat"/>
                <w:sz w:val="20"/>
                <w:lang w:val="pt-BR"/>
              </w:rPr>
            </w:pPr>
          </w:p>
          <w:p w14:paraId="31749A5B" w14:textId="77777777" w:rsidR="008F42D0" w:rsidRPr="00A71D81" w:rsidRDefault="008F42D0" w:rsidP="008F42D0">
            <w:pPr>
              <w:jc w:val="center"/>
              <w:rPr>
                <w:rFonts w:ascii="GHEA Grapalat" w:hAnsi="GHEA Grapalat"/>
                <w:sz w:val="20"/>
                <w:lang w:val="pt-BR"/>
              </w:rPr>
            </w:pPr>
          </w:p>
          <w:p w14:paraId="0823D738" w14:textId="615266B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13C0454" w14:textId="77777777" w:rsidR="008F42D0" w:rsidRPr="00A71D81" w:rsidRDefault="008F42D0" w:rsidP="008F42D0">
            <w:pPr>
              <w:jc w:val="center"/>
              <w:rPr>
                <w:rFonts w:ascii="GHEA Grapalat" w:hAnsi="GHEA Grapalat"/>
                <w:sz w:val="20"/>
                <w:lang w:val="pt-BR"/>
              </w:rPr>
            </w:pPr>
          </w:p>
          <w:p w14:paraId="667ECFAC" w14:textId="77777777" w:rsidR="008F42D0" w:rsidRPr="00A71D81" w:rsidRDefault="008F42D0" w:rsidP="008F42D0">
            <w:pPr>
              <w:jc w:val="center"/>
              <w:rPr>
                <w:rFonts w:ascii="GHEA Grapalat" w:hAnsi="GHEA Grapalat"/>
                <w:sz w:val="20"/>
                <w:lang w:val="pt-BR"/>
              </w:rPr>
            </w:pPr>
          </w:p>
          <w:p w14:paraId="620440C1" w14:textId="29F1EC6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07DD80" w14:textId="77777777" w:rsidR="008F42D0" w:rsidRPr="00A71D81" w:rsidRDefault="008F42D0" w:rsidP="008F42D0">
            <w:pPr>
              <w:jc w:val="center"/>
              <w:rPr>
                <w:rFonts w:ascii="GHEA Grapalat" w:hAnsi="GHEA Grapalat"/>
                <w:sz w:val="20"/>
                <w:lang w:val="pt-BR"/>
              </w:rPr>
            </w:pPr>
          </w:p>
          <w:p w14:paraId="65C95169" w14:textId="77777777" w:rsidR="008F42D0" w:rsidRPr="00A71D81" w:rsidRDefault="008F42D0" w:rsidP="008F42D0">
            <w:pPr>
              <w:jc w:val="center"/>
              <w:rPr>
                <w:rFonts w:ascii="GHEA Grapalat" w:hAnsi="GHEA Grapalat"/>
                <w:sz w:val="20"/>
                <w:lang w:val="pt-BR"/>
              </w:rPr>
            </w:pPr>
          </w:p>
          <w:p w14:paraId="58351BE8" w14:textId="7745282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3220F13" w14:textId="77777777" w:rsidR="008F42D0" w:rsidRPr="00A71D81" w:rsidRDefault="008F42D0" w:rsidP="008F42D0">
            <w:pPr>
              <w:jc w:val="center"/>
              <w:rPr>
                <w:rFonts w:ascii="GHEA Grapalat" w:hAnsi="GHEA Grapalat"/>
                <w:sz w:val="20"/>
                <w:lang w:val="pt-BR"/>
              </w:rPr>
            </w:pPr>
          </w:p>
          <w:p w14:paraId="3CA91AA7" w14:textId="77777777" w:rsidR="008F42D0" w:rsidRPr="00A71D81" w:rsidRDefault="008F42D0" w:rsidP="008F42D0">
            <w:pPr>
              <w:jc w:val="center"/>
              <w:rPr>
                <w:rFonts w:ascii="GHEA Grapalat" w:hAnsi="GHEA Grapalat"/>
                <w:sz w:val="20"/>
                <w:lang w:val="pt-BR"/>
              </w:rPr>
            </w:pPr>
          </w:p>
          <w:p w14:paraId="087C6D6C" w14:textId="3E704ED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58D3D3C" w14:textId="77777777" w:rsidR="008F42D0" w:rsidRPr="00A71D81" w:rsidRDefault="008F42D0" w:rsidP="008F42D0">
            <w:pPr>
              <w:jc w:val="center"/>
              <w:rPr>
                <w:rFonts w:ascii="GHEA Grapalat" w:hAnsi="GHEA Grapalat"/>
                <w:sz w:val="20"/>
                <w:lang w:val="pt-BR"/>
              </w:rPr>
            </w:pPr>
          </w:p>
          <w:p w14:paraId="46730A4D" w14:textId="77777777" w:rsidR="008F42D0" w:rsidRPr="00A71D81" w:rsidRDefault="008F42D0" w:rsidP="008F42D0">
            <w:pPr>
              <w:jc w:val="center"/>
              <w:rPr>
                <w:rFonts w:ascii="GHEA Grapalat" w:hAnsi="GHEA Grapalat"/>
                <w:sz w:val="20"/>
                <w:lang w:val="pt-BR"/>
              </w:rPr>
            </w:pPr>
          </w:p>
          <w:p w14:paraId="287E8F6B" w14:textId="465F0E3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5B59F362" w14:textId="77777777" w:rsidTr="006B47B1">
        <w:trPr>
          <w:trHeight w:val="1538"/>
        </w:trPr>
        <w:tc>
          <w:tcPr>
            <w:tcW w:w="1980" w:type="dxa"/>
            <w:vAlign w:val="center"/>
          </w:tcPr>
          <w:p w14:paraId="4B705FB6" w14:textId="1E8894DF" w:rsidR="008F42D0" w:rsidRDefault="008F42D0" w:rsidP="008F42D0">
            <w:pPr>
              <w:jc w:val="center"/>
              <w:rPr>
                <w:rFonts w:ascii="GHEA Grapalat" w:hAnsi="GHEA Grapalat"/>
                <w:sz w:val="16"/>
              </w:rPr>
            </w:pPr>
            <w:r>
              <w:rPr>
                <w:rFonts w:ascii="GHEA Grapalat" w:hAnsi="GHEA Grapalat"/>
                <w:sz w:val="16"/>
              </w:rPr>
              <w:t>17</w:t>
            </w:r>
          </w:p>
        </w:tc>
        <w:tc>
          <w:tcPr>
            <w:tcW w:w="2700" w:type="dxa"/>
            <w:vAlign w:val="center"/>
          </w:tcPr>
          <w:p w14:paraId="78C3E16F" w14:textId="77777777" w:rsidR="008F42D0" w:rsidRDefault="008F42D0" w:rsidP="008F42D0">
            <w:pPr>
              <w:rPr>
                <w:rFonts w:ascii="Calibri" w:hAnsi="Calibri" w:cs="Calibri"/>
              </w:rPr>
            </w:pPr>
            <w:r>
              <w:rPr>
                <w:rFonts w:ascii="Calibri" w:hAnsi="Calibri" w:cs="Calibri"/>
              </w:rPr>
              <w:t>33191314</w:t>
            </w:r>
          </w:p>
          <w:p w14:paraId="3114B41E" w14:textId="77777777" w:rsidR="008F42D0" w:rsidRDefault="008F42D0" w:rsidP="008F42D0">
            <w:pPr>
              <w:rPr>
                <w:rFonts w:ascii="Calibri" w:hAnsi="Calibri" w:cs="Calibri"/>
              </w:rPr>
            </w:pPr>
          </w:p>
        </w:tc>
        <w:tc>
          <w:tcPr>
            <w:tcW w:w="2520" w:type="dxa"/>
            <w:vAlign w:val="center"/>
          </w:tcPr>
          <w:p w14:paraId="024EA510" w14:textId="2A40DF8D" w:rsidR="008F42D0" w:rsidRPr="00D642CA" w:rsidRDefault="008F42D0" w:rsidP="008F42D0">
            <w:pPr>
              <w:jc w:val="center"/>
              <w:rPr>
                <w:rFonts w:ascii="GHEA Grapalat" w:hAnsi="GHEA Grapalat" w:cs="Calibri"/>
                <w:color w:val="000000"/>
                <w:sz w:val="18"/>
                <w:szCs w:val="18"/>
              </w:rPr>
            </w:pPr>
            <w:r>
              <w:rPr>
                <w:rFonts w:ascii="GHEA Grapalat" w:hAnsi="GHEA Grapalat" w:cs="Calibri"/>
                <w:color w:val="000000"/>
                <w:sz w:val="20"/>
                <w:szCs w:val="18"/>
                <w:lang w:val="hy-AM"/>
              </w:rPr>
              <w:t>Ձագար</w:t>
            </w:r>
          </w:p>
        </w:tc>
        <w:tc>
          <w:tcPr>
            <w:tcW w:w="474" w:type="dxa"/>
          </w:tcPr>
          <w:p w14:paraId="47B0BFC0" w14:textId="77777777" w:rsidR="008F42D0" w:rsidRPr="00A71D81" w:rsidRDefault="008F42D0" w:rsidP="008F42D0">
            <w:pPr>
              <w:jc w:val="center"/>
              <w:rPr>
                <w:rFonts w:ascii="GHEA Grapalat" w:hAnsi="GHEA Grapalat"/>
                <w:sz w:val="20"/>
                <w:lang w:val="pt-BR"/>
              </w:rPr>
            </w:pPr>
          </w:p>
          <w:p w14:paraId="62B900F0" w14:textId="77777777" w:rsidR="008F42D0" w:rsidRPr="00A71D81" w:rsidRDefault="008F42D0" w:rsidP="008F42D0">
            <w:pPr>
              <w:jc w:val="center"/>
              <w:rPr>
                <w:rFonts w:ascii="GHEA Grapalat" w:hAnsi="GHEA Grapalat"/>
                <w:sz w:val="20"/>
                <w:lang w:val="pt-BR"/>
              </w:rPr>
            </w:pPr>
          </w:p>
          <w:p w14:paraId="1E1F1934" w14:textId="6E65EF5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9CF6D6" w14:textId="77777777" w:rsidR="008F42D0" w:rsidRPr="00A71D81" w:rsidRDefault="008F42D0" w:rsidP="008F42D0">
            <w:pPr>
              <w:jc w:val="center"/>
              <w:rPr>
                <w:rFonts w:ascii="GHEA Grapalat" w:hAnsi="GHEA Grapalat"/>
                <w:sz w:val="20"/>
                <w:lang w:val="pt-BR"/>
              </w:rPr>
            </w:pPr>
          </w:p>
          <w:p w14:paraId="3BB65C2A" w14:textId="77777777" w:rsidR="008F42D0" w:rsidRPr="00A71D81" w:rsidRDefault="008F42D0" w:rsidP="008F42D0">
            <w:pPr>
              <w:jc w:val="center"/>
              <w:rPr>
                <w:rFonts w:ascii="GHEA Grapalat" w:hAnsi="GHEA Grapalat"/>
                <w:sz w:val="20"/>
                <w:lang w:val="pt-BR"/>
              </w:rPr>
            </w:pPr>
          </w:p>
          <w:p w14:paraId="2A1690D3" w14:textId="5DFA8AB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A8E8BE" w14:textId="77777777" w:rsidR="008F42D0" w:rsidRPr="00A71D81" w:rsidRDefault="008F42D0" w:rsidP="008F42D0">
            <w:pPr>
              <w:jc w:val="center"/>
              <w:rPr>
                <w:rFonts w:ascii="GHEA Grapalat" w:hAnsi="GHEA Grapalat"/>
                <w:sz w:val="20"/>
                <w:lang w:val="pt-BR"/>
              </w:rPr>
            </w:pPr>
          </w:p>
          <w:p w14:paraId="3DF5C5CC" w14:textId="77777777" w:rsidR="008F42D0" w:rsidRPr="00A71D81" w:rsidRDefault="008F42D0" w:rsidP="008F42D0">
            <w:pPr>
              <w:jc w:val="center"/>
              <w:rPr>
                <w:rFonts w:ascii="GHEA Grapalat" w:hAnsi="GHEA Grapalat"/>
                <w:sz w:val="20"/>
                <w:lang w:val="pt-BR"/>
              </w:rPr>
            </w:pPr>
          </w:p>
          <w:p w14:paraId="3EBEAA39" w14:textId="18B1F7D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E7E50BD" w14:textId="77777777" w:rsidR="008F42D0" w:rsidRPr="00A71D81" w:rsidRDefault="008F42D0" w:rsidP="008F42D0">
            <w:pPr>
              <w:jc w:val="center"/>
              <w:rPr>
                <w:rFonts w:ascii="GHEA Grapalat" w:hAnsi="GHEA Grapalat"/>
                <w:sz w:val="20"/>
                <w:lang w:val="pt-BR"/>
              </w:rPr>
            </w:pPr>
          </w:p>
          <w:p w14:paraId="4EEC6E1A" w14:textId="77777777" w:rsidR="008F42D0" w:rsidRPr="00A71D81" w:rsidRDefault="008F42D0" w:rsidP="008F42D0">
            <w:pPr>
              <w:jc w:val="center"/>
              <w:rPr>
                <w:rFonts w:ascii="GHEA Grapalat" w:hAnsi="GHEA Grapalat"/>
                <w:sz w:val="20"/>
                <w:lang w:val="pt-BR"/>
              </w:rPr>
            </w:pPr>
          </w:p>
          <w:p w14:paraId="33950FB2" w14:textId="5F48B6A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9340DE" w14:textId="77777777" w:rsidR="008F42D0" w:rsidRPr="00A71D81" w:rsidRDefault="008F42D0" w:rsidP="008F42D0">
            <w:pPr>
              <w:jc w:val="center"/>
              <w:rPr>
                <w:rFonts w:ascii="GHEA Grapalat" w:hAnsi="GHEA Grapalat"/>
                <w:sz w:val="20"/>
                <w:lang w:val="pt-BR"/>
              </w:rPr>
            </w:pPr>
          </w:p>
          <w:p w14:paraId="432C3A39" w14:textId="77777777" w:rsidR="008F42D0" w:rsidRPr="00A71D81" w:rsidRDefault="008F42D0" w:rsidP="008F42D0">
            <w:pPr>
              <w:jc w:val="center"/>
              <w:rPr>
                <w:rFonts w:ascii="GHEA Grapalat" w:hAnsi="GHEA Grapalat"/>
                <w:sz w:val="20"/>
                <w:lang w:val="pt-BR"/>
              </w:rPr>
            </w:pPr>
          </w:p>
          <w:p w14:paraId="7887E1F9" w14:textId="12C271AE"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8FD2F0" w14:textId="77777777" w:rsidR="008F42D0" w:rsidRPr="00A71D81" w:rsidRDefault="008F42D0" w:rsidP="008F42D0">
            <w:pPr>
              <w:jc w:val="center"/>
              <w:rPr>
                <w:rFonts w:ascii="GHEA Grapalat" w:hAnsi="GHEA Grapalat"/>
                <w:sz w:val="20"/>
                <w:lang w:val="pt-BR"/>
              </w:rPr>
            </w:pPr>
          </w:p>
          <w:p w14:paraId="509C19E7" w14:textId="77777777" w:rsidR="008F42D0" w:rsidRPr="00A71D81" w:rsidRDefault="008F42D0" w:rsidP="008F42D0">
            <w:pPr>
              <w:jc w:val="center"/>
              <w:rPr>
                <w:rFonts w:ascii="GHEA Grapalat" w:hAnsi="GHEA Grapalat"/>
                <w:sz w:val="20"/>
                <w:lang w:val="pt-BR"/>
              </w:rPr>
            </w:pPr>
          </w:p>
          <w:p w14:paraId="0FF50426" w14:textId="0F9A8F2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772BC03" w14:textId="77777777" w:rsidR="008F42D0" w:rsidRPr="00A71D81" w:rsidRDefault="008F42D0" w:rsidP="008F42D0">
            <w:pPr>
              <w:jc w:val="center"/>
              <w:rPr>
                <w:rFonts w:ascii="GHEA Grapalat" w:hAnsi="GHEA Grapalat"/>
                <w:sz w:val="20"/>
                <w:lang w:val="pt-BR"/>
              </w:rPr>
            </w:pPr>
          </w:p>
          <w:p w14:paraId="47A387B2" w14:textId="77777777" w:rsidR="008F42D0" w:rsidRPr="00A71D81" w:rsidRDefault="008F42D0" w:rsidP="008F42D0">
            <w:pPr>
              <w:jc w:val="center"/>
              <w:rPr>
                <w:rFonts w:ascii="GHEA Grapalat" w:hAnsi="GHEA Grapalat"/>
                <w:sz w:val="20"/>
                <w:lang w:val="pt-BR"/>
              </w:rPr>
            </w:pPr>
          </w:p>
          <w:p w14:paraId="45ACCE7E" w14:textId="679991E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7E32E4" w14:textId="77777777" w:rsidR="008F42D0" w:rsidRPr="00A71D81" w:rsidRDefault="008F42D0" w:rsidP="008F42D0">
            <w:pPr>
              <w:jc w:val="center"/>
              <w:rPr>
                <w:rFonts w:ascii="GHEA Grapalat" w:hAnsi="GHEA Grapalat"/>
                <w:sz w:val="20"/>
                <w:lang w:val="pt-BR"/>
              </w:rPr>
            </w:pPr>
          </w:p>
          <w:p w14:paraId="4973199D" w14:textId="77777777" w:rsidR="008F42D0" w:rsidRPr="00A71D81" w:rsidRDefault="008F42D0" w:rsidP="008F42D0">
            <w:pPr>
              <w:jc w:val="center"/>
              <w:rPr>
                <w:rFonts w:ascii="GHEA Grapalat" w:hAnsi="GHEA Grapalat"/>
                <w:sz w:val="20"/>
                <w:lang w:val="pt-BR"/>
              </w:rPr>
            </w:pPr>
          </w:p>
          <w:p w14:paraId="117A8374" w14:textId="5FAA6C2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0334DC" w14:textId="77777777" w:rsidR="008F42D0" w:rsidRPr="00A71D81" w:rsidRDefault="008F42D0" w:rsidP="008F42D0">
            <w:pPr>
              <w:jc w:val="center"/>
              <w:rPr>
                <w:rFonts w:ascii="GHEA Grapalat" w:hAnsi="GHEA Grapalat"/>
                <w:sz w:val="20"/>
                <w:lang w:val="pt-BR"/>
              </w:rPr>
            </w:pPr>
          </w:p>
          <w:p w14:paraId="1E0FB3F7" w14:textId="77777777" w:rsidR="008F42D0" w:rsidRPr="00A71D81" w:rsidRDefault="008F42D0" w:rsidP="008F42D0">
            <w:pPr>
              <w:jc w:val="center"/>
              <w:rPr>
                <w:rFonts w:ascii="GHEA Grapalat" w:hAnsi="GHEA Grapalat"/>
                <w:sz w:val="20"/>
                <w:lang w:val="pt-BR"/>
              </w:rPr>
            </w:pPr>
          </w:p>
          <w:p w14:paraId="2411BE27" w14:textId="5B77CE9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3E4C9B" w14:textId="77777777" w:rsidR="008F42D0" w:rsidRPr="00A71D81" w:rsidRDefault="008F42D0" w:rsidP="008F42D0">
            <w:pPr>
              <w:jc w:val="center"/>
              <w:rPr>
                <w:rFonts w:ascii="GHEA Grapalat" w:hAnsi="GHEA Grapalat"/>
                <w:sz w:val="20"/>
                <w:lang w:val="pt-BR"/>
              </w:rPr>
            </w:pPr>
          </w:p>
          <w:p w14:paraId="570D9B8B" w14:textId="77777777" w:rsidR="008F42D0" w:rsidRPr="00A71D81" w:rsidRDefault="008F42D0" w:rsidP="008F42D0">
            <w:pPr>
              <w:jc w:val="center"/>
              <w:rPr>
                <w:rFonts w:ascii="GHEA Grapalat" w:hAnsi="GHEA Grapalat"/>
                <w:sz w:val="20"/>
                <w:lang w:val="pt-BR"/>
              </w:rPr>
            </w:pPr>
          </w:p>
          <w:p w14:paraId="57B89CCF" w14:textId="4014F70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F5628C6" w14:textId="77777777" w:rsidR="008F42D0" w:rsidRPr="00A71D81" w:rsidRDefault="008F42D0" w:rsidP="008F42D0">
            <w:pPr>
              <w:jc w:val="center"/>
              <w:rPr>
                <w:rFonts w:ascii="GHEA Grapalat" w:hAnsi="GHEA Grapalat"/>
                <w:sz w:val="20"/>
                <w:lang w:val="pt-BR"/>
              </w:rPr>
            </w:pPr>
          </w:p>
          <w:p w14:paraId="27673495" w14:textId="77777777" w:rsidR="008F42D0" w:rsidRPr="00A71D81" w:rsidRDefault="008F42D0" w:rsidP="008F42D0">
            <w:pPr>
              <w:jc w:val="center"/>
              <w:rPr>
                <w:rFonts w:ascii="GHEA Grapalat" w:hAnsi="GHEA Grapalat"/>
                <w:sz w:val="20"/>
                <w:lang w:val="pt-BR"/>
              </w:rPr>
            </w:pPr>
          </w:p>
          <w:p w14:paraId="60648558" w14:textId="3D590D5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60F0C9" w14:textId="77777777" w:rsidR="008F42D0" w:rsidRPr="00A71D81" w:rsidRDefault="008F42D0" w:rsidP="008F42D0">
            <w:pPr>
              <w:jc w:val="center"/>
              <w:rPr>
                <w:rFonts w:ascii="GHEA Grapalat" w:hAnsi="GHEA Grapalat"/>
                <w:sz w:val="20"/>
                <w:lang w:val="pt-BR"/>
              </w:rPr>
            </w:pPr>
          </w:p>
          <w:p w14:paraId="4E021B5F" w14:textId="77777777" w:rsidR="008F42D0" w:rsidRPr="00A71D81" w:rsidRDefault="008F42D0" w:rsidP="008F42D0">
            <w:pPr>
              <w:jc w:val="center"/>
              <w:rPr>
                <w:rFonts w:ascii="GHEA Grapalat" w:hAnsi="GHEA Grapalat"/>
                <w:sz w:val="20"/>
                <w:lang w:val="pt-BR"/>
              </w:rPr>
            </w:pPr>
          </w:p>
          <w:p w14:paraId="0B5C5A23" w14:textId="41E0E8D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C529949" w14:textId="77777777" w:rsidR="008F42D0" w:rsidRPr="00A71D81" w:rsidRDefault="008F42D0" w:rsidP="008F42D0">
            <w:pPr>
              <w:jc w:val="center"/>
              <w:rPr>
                <w:rFonts w:ascii="GHEA Grapalat" w:hAnsi="GHEA Grapalat"/>
                <w:sz w:val="20"/>
                <w:lang w:val="pt-BR"/>
              </w:rPr>
            </w:pPr>
          </w:p>
          <w:p w14:paraId="37CF8366" w14:textId="77777777" w:rsidR="008F42D0" w:rsidRPr="00A71D81" w:rsidRDefault="008F42D0" w:rsidP="008F42D0">
            <w:pPr>
              <w:jc w:val="center"/>
              <w:rPr>
                <w:rFonts w:ascii="GHEA Grapalat" w:hAnsi="GHEA Grapalat"/>
                <w:sz w:val="20"/>
                <w:lang w:val="pt-BR"/>
              </w:rPr>
            </w:pPr>
          </w:p>
          <w:p w14:paraId="70FAAA08" w14:textId="2EF0BFE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08A10F95" w14:textId="77777777" w:rsidTr="002F746A">
        <w:trPr>
          <w:trHeight w:val="1538"/>
        </w:trPr>
        <w:tc>
          <w:tcPr>
            <w:tcW w:w="1980" w:type="dxa"/>
            <w:vAlign w:val="center"/>
          </w:tcPr>
          <w:p w14:paraId="3AEF4CB2" w14:textId="71B4BA94" w:rsidR="008F42D0" w:rsidRDefault="008F42D0" w:rsidP="008F42D0">
            <w:pPr>
              <w:jc w:val="center"/>
              <w:rPr>
                <w:rFonts w:ascii="GHEA Grapalat" w:hAnsi="GHEA Grapalat"/>
                <w:sz w:val="16"/>
              </w:rPr>
            </w:pPr>
            <w:r>
              <w:rPr>
                <w:rFonts w:ascii="GHEA Grapalat" w:hAnsi="GHEA Grapalat"/>
                <w:sz w:val="16"/>
              </w:rPr>
              <w:t>18</w:t>
            </w:r>
          </w:p>
        </w:tc>
        <w:tc>
          <w:tcPr>
            <w:tcW w:w="2700" w:type="dxa"/>
            <w:vAlign w:val="center"/>
          </w:tcPr>
          <w:p w14:paraId="2AC8344B" w14:textId="77777777" w:rsidR="008F42D0" w:rsidRDefault="008F42D0" w:rsidP="008F42D0">
            <w:pPr>
              <w:rPr>
                <w:rFonts w:ascii="Calibri" w:hAnsi="Calibri" w:cs="Calibri"/>
              </w:rPr>
            </w:pPr>
            <w:r>
              <w:rPr>
                <w:rFonts w:ascii="Calibri" w:hAnsi="Calibri" w:cs="Calibri"/>
              </w:rPr>
              <w:t>33191310/2</w:t>
            </w:r>
          </w:p>
          <w:p w14:paraId="095E2DBF" w14:textId="3D66C60A" w:rsidR="008F42D0" w:rsidRDefault="008F42D0" w:rsidP="008F42D0">
            <w:pPr>
              <w:rPr>
                <w:rFonts w:ascii="Calibri" w:hAnsi="Calibri" w:cs="Calibri"/>
              </w:rPr>
            </w:pPr>
          </w:p>
        </w:tc>
        <w:tc>
          <w:tcPr>
            <w:tcW w:w="2520" w:type="dxa"/>
            <w:vAlign w:val="center"/>
          </w:tcPr>
          <w:p w14:paraId="7D0DAD22" w14:textId="33B61BDE" w:rsidR="008F42D0" w:rsidRPr="00D642CA" w:rsidRDefault="008F42D0" w:rsidP="008F42D0">
            <w:pPr>
              <w:jc w:val="center"/>
              <w:rPr>
                <w:rFonts w:ascii="GHEA Grapalat" w:hAnsi="GHEA Grapalat" w:cs="Calibri"/>
                <w:color w:val="000000"/>
                <w:sz w:val="18"/>
                <w:szCs w:val="18"/>
              </w:rPr>
            </w:pPr>
            <w:r>
              <w:rPr>
                <w:rFonts w:ascii="GHEA Grapalat" w:hAnsi="GHEA Grapalat" w:cs="Calibri"/>
                <w:color w:val="000000"/>
                <w:sz w:val="20"/>
                <w:szCs w:val="18"/>
                <w:lang w:val="hy-AM"/>
              </w:rPr>
              <w:t>Փորձանոթ</w:t>
            </w:r>
          </w:p>
        </w:tc>
        <w:tc>
          <w:tcPr>
            <w:tcW w:w="474" w:type="dxa"/>
          </w:tcPr>
          <w:p w14:paraId="64FE4D84" w14:textId="77777777" w:rsidR="008F42D0" w:rsidRPr="00A71D81" w:rsidRDefault="008F42D0" w:rsidP="008F42D0">
            <w:pPr>
              <w:jc w:val="center"/>
              <w:rPr>
                <w:rFonts w:ascii="GHEA Grapalat" w:hAnsi="GHEA Grapalat"/>
                <w:sz w:val="20"/>
                <w:lang w:val="pt-BR"/>
              </w:rPr>
            </w:pPr>
          </w:p>
          <w:p w14:paraId="0AF0A9EE" w14:textId="77777777" w:rsidR="008F42D0" w:rsidRPr="00A71D81" w:rsidRDefault="008F42D0" w:rsidP="008F42D0">
            <w:pPr>
              <w:jc w:val="center"/>
              <w:rPr>
                <w:rFonts w:ascii="GHEA Grapalat" w:hAnsi="GHEA Grapalat"/>
                <w:sz w:val="20"/>
                <w:lang w:val="pt-BR"/>
              </w:rPr>
            </w:pPr>
          </w:p>
          <w:p w14:paraId="10B7ECC3" w14:textId="4DB3D54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70A832E" w14:textId="77777777" w:rsidR="008F42D0" w:rsidRPr="00A71D81" w:rsidRDefault="008F42D0" w:rsidP="008F42D0">
            <w:pPr>
              <w:jc w:val="center"/>
              <w:rPr>
                <w:rFonts w:ascii="GHEA Grapalat" w:hAnsi="GHEA Grapalat"/>
                <w:sz w:val="20"/>
                <w:lang w:val="pt-BR"/>
              </w:rPr>
            </w:pPr>
          </w:p>
          <w:p w14:paraId="39572286" w14:textId="77777777" w:rsidR="008F42D0" w:rsidRPr="00A71D81" w:rsidRDefault="008F42D0" w:rsidP="008F42D0">
            <w:pPr>
              <w:jc w:val="center"/>
              <w:rPr>
                <w:rFonts w:ascii="GHEA Grapalat" w:hAnsi="GHEA Grapalat"/>
                <w:sz w:val="20"/>
                <w:lang w:val="pt-BR"/>
              </w:rPr>
            </w:pPr>
          </w:p>
          <w:p w14:paraId="7B02AE9B" w14:textId="5ED44BF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73220B" w14:textId="77777777" w:rsidR="008F42D0" w:rsidRPr="00A71D81" w:rsidRDefault="008F42D0" w:rsidP="008F42D0">
            <w:pPr>
              <w:jc w:val="center"/>
              <w:rPr>
                <w:rFonts w:ascii="GHEA Grapalat" w:hAnsi="GHEA Grapalat"/>
                <w:sz w:val="20"/>
                <w:lang w:val="pt-BR"/>
              </w:rPr>
            </w:pPr>
          </w:p>
          <w:p w14:paraId="08EDB546" w14:textId="77777777" w:rsidR="008F42D0" w:rsidRPr="00A71D81" w:rsidRDefault="008F42D0" w:rsidP="008F42D0">
            <w:pPr>
              <w:jc w:val="center"/>
              <w:rPr>
                <w:rFonts w:ascii="GHEA Grapalat" w:hAnsi="GHEA Grapalat"/>
                <w:sz w:val="20"/>
                <w:lang w:val="pt-BR"/>
              </w:rPr>
            </w:pPr>
          </w:p>
          <w:p w14:paraId="30F1723C" w14:textId="224FF78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0D7B940" w14:textId="77777777" w:rsidR="008F42D0" w:rsidRPr="00A71D81" w:rsidRDefault="008F42D0" w:rsidP="008F42D0">
            <w:pPr>
              <w:jc w:val="center"/>
              <w:rPr>
                <w:rFonts w:ascii="GHEA Grapalat" w:hAnsi="GHEA Grapalat"/>
                <w:sz w:val="20"/>
                <w:lang w:val="pt-BR"/>
              </w:rPr>
            </w:pPr>
          </w:p>
          <w:p w14:paraId="1EEAC9D5" w14:textId="77777777" w:rsidR="008F42D0" w:rsidRPr="00A71D81" w:rsidRDefault="008F42D0" w:rsidP="008F42D0">
            <w:pPr>
              <w:jc w:val="center"/>
              <w:rPr>
                <w:rFonts w:ascii="GHEA Grapalat" w:hAnsi="GHEA Grapalat"/>
                <w:sz w:val="20"/>
                <w:lang w:val="pt-BR"/>
              </w:rPr>
            </w:pPr>
          </w:p>
          <w:p w14:paraId="39B84070" w14:textId="304DB45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0C3DC8" w14:textId="77777777" w:rsidR="008F42D0" w:rsidRPr="00A71D81" w:rsidRDefault="008F42D0" w:rsidP="008F42D0">
            <w:pPr>
              <w:jc w:val="center"/>
              <w:rPr>
                <w:rFonts w:ascii="GHEA Grapalat" w:hAnsi="GHEA Grapalat"/>
                <w:sz w:val="20"/>
                <w:lang w:val="pt-BR"/>
              </w:rPr>
            </w:pPr>
          </w:p>
          <w:p w14:paraId="60AAE2C4" w14:textId="77777777" w:rsidR="008F42D0" w:rsidRPr="00A71D81" w:rsidRDefault="008F42D0" w:rsidP="008F42D0">
            <w:pPr>
              <w:jc w:val="center"/>
              <w:rPr>
                <w:rFonts w:ascii="GHEA Grapalat" w:hAnsi="GHEA Grapalat"/>
                <w:sz w:val="20"/>
                <w:lang w:val="pt-BR"/>
              </w:rPr>
            </w:pPr>
          </w:p>
          <w:p w14:paraId="6C8CDDF4" w14:textId="16CA737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BD46AB" w14:textId="77777777" w:rsidR="008F42D0" w:rsidRPr="00A71D81" w:rsidRDefault="008F42D0" w:rsidP="008F42D0">
            <w:pPr>
              <w:jc w:val="center"/>
              <w:rPr>
                <w:rFonts w:ascii="GHEA Grapalat" w:hAnsi="GHEA Grapalat"/>
                <w:sz w:val="20"/>
                <w:lang w:val="pt-BR"/>
              </w:rPr>
            </w:pPr>
          </w:p>
          <w:p w14:paraId="4B4CFA2B" w14:textId="77777777" w:rsidR="008F42D0" w:rsidRPr="00A71D81" w:rsidRDefault="008F42D0" w:rsidP="008F42D0">
            <w:pPr>
              <w:jc w:val="center"/>
              <w:rPr>
                <w:rFonts w:ascii="GHEA Grapalat" w:hAnsi="GHEA Grapalat"/>
                <w:sz w:val="20"/>
                <w:lang w:val="pt-BR"/>
              </w:rPr>
            </w:pPr>
          </w:p>
          <w:p w14:paraId="732BCE9A" w14:textId="63261AC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DD8E32" w14:textId="77777777" w:rsidR="008F42D0" w:rsidRPr="00A71D81" w:rsidRDefault="008F42D0" w:rsidP="008F42D0">
            <w:pPr>
              <w:jc w:val="center"/>
              <w:rPr>
                <w:rFonts w:ascii="GHEA Grapalat" w:hAnsi="GHEA Grapalat"/>
                <w:sz w:val="20"/>
                <w:lang w:val="pt-BR"/>
              </w:rPr>
            </w:pPr>
          </w:p>
          <w:p w14:paraId="19A4E876" w14:textId="77777777" w:rsidR="008F42D0" w:rsidRPr="00A71D81" w:rsidRDefault="008F42D0" w:rsidP="008F42D0">
            <w:pPr>
              <w:jc w:val="center"/>
              <w:rPr>
                <w:rFonts w:ascii="GHEA Grapalat" w:hAnsi="GHEA Grapalat"/>
                <w:sz w:val="20"/>
                <w:lang w:val="pt-BR"/>
              </w:rPr>
            </w:pPr>
          </w:p>
          <w:p w14:paraId="72A1D89D" w14:textId="6676B79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36E8CBF" w14:textId="77777777" w:rsidR="008F42D0" w:rsidRPr="00A71D81" w:rsidRDefault="008F42D0" w:rsidP="008F42D0">
            <w:pPr>
              <w:jc w:val="center"/>
              <w:rPr>
                <w:rFonts w:ascii="GHEA Grapalat" w:hAnsi="GHEA Grapalat"/>
                <w:sz w:val="20"/>
                <w:lang w:val="pt-BR"/>
              </w:rPr>
            </w:pPr>
          </w:p>
          <w:p w14:paraId="731A7A9D" w14:textId="77777777" w:rsidR="008F42D0" w:rsidRPr="00A71D81" w:rsidRDefault="008F42D0" w:rsidP="008F42D0">
            <w:pPr>
              <w:jc w:val="center"/>
              <w:rPr>
                <w:rFonts w:ascii="GHEA Grapalat" w:hAnsi="GHEA Grapalat"/>
                <w:sz w:val="20"/>
                <w:lang w:val="pt-BR"/>
              </w:rPr>
            </w:pPr>
          </w:p>
          <w:p w14:paraId="45FFE3D0" w14:textId="59DEC35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F970AB" w14:textId="77777777" w:rsidR="008F42D0" w:rsidRPr="00A71D81" w:rsidRDefault="008F42D0" w:rsidP="008F42D0">
            <w:pPr>
              <w:jc w:val="center"/>
              <w:rPr>
                <w:rFonts w:ascii="GHEA Grapalat" w:hAnsi="GHEA Grapalat"/>
                <w:sz w:val="20"/>
                <w:lang w:val="pt-BR"/>
              </w:rPr>
            </w:pPr>
          </w:p>
          <w:p w14:paraId="69643E90" w14:textId="77777777" w:rsidR="008F42D0" w:rsidRPr="00A71D81" w:rsidRDefault="008F42D0" w:rsidP="008F42D0">
            <w:pPr>
              <w:jc w:val="center"/>
              <w:rPr>
                <w:rFonts w:ascii="GHEA Grapalat" w:hAnsi="GHEA Grapalat"/>
                <w:sz w:val="20"/>
                <w:lang w:val="pt-BR"/>
              </w:rPr>
            </w:pPr>
          </w:p>
          <w:p w14:paraId="04D3883E" w14:textId="45C1107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A1DCF5" w14:textId="77777777" w:rsidR="008F42D0" w:rsidRPr="00A71D81" w:rsidRDefault="008F42D0" w:rsidP="008F42D0">
            <w:pPr>
              <w:jc w:val="center"/>
              <w:rPr>
                <w:rFonts w:ascii="GHEA Grapalat" w:hAnsi="GHEA Grapalat"/>
                <w:sz w:val="20"/>
                <w:lang w:val="pt-BR"/>
              </w:rPr>
            </w:pPr>
          </w:p>
          <w:p w14:paraId="4EA6652A" w14:textId="77777777" w:rsidR="008F42D0" w:rsidRPr="00A71D81" w:rsidRDefault="008F42D0" w:rsidP="008F42D0">
            <w:pPr>
              <w:jc w:val="center"/>
              <w:rPr>
                <w:rFonts w:ascii="GHEA Grapalat" w:hAnsi="GHEA Grapalat"/>
                <w:sz w:val="20"/>
                <w:lang w:val="pt-BR"/>
              </w:rPr>
            </w:pPr>
          </w:p>
          <w:p w14:paraId="421E78A8" w14:textId="6083E50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F55505" w14:textId="77777777" w:rsidR="008F42D0" w:rsidRPr="00A71D81" w:rsidRDefault="008F42D0" w:rsidP="008F42D0">
            <w:pPr>
              <w:jc w:val="center"/>
              <w:rPr>
                <w:rFonts w:ascii="GHEA Grapalat" w:hAnsi="GHEA Grapalat"/>
                <w:sz w:val="20"/>
                <w:lang w:val="pt-BR"/>
              </w:rPr>
            </w:pPr>
          </w:p>
          <w:p w14:paraId="64CB6BBE" w14:textId="77777777" w:rsidR="008F42D0" w:rsidRPr="00A71D81" w:rsidRDefault="008F42D0" w:rsidP="008F42D0">
            <w:pPr>
              <w:jc w:val="center"/>
              <w:rPr>
                <w:rFonts w:ascii="GHEA Grapalat" w:hAnsi="GHEA Grapalat"/>
                <w:sz w:val="20"/>
                <w:lang w:val="pt-BR"/>
              </w:rPr>
            </w:pPr>
          </w:p>
          <w:p w14:paraId="26079F79" w14:textId="6AF14A7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C1928A" w14:textId="77777777" w:rsidR="008F42D0" w:rsidRPr="00A71D81" w:rsidRDefault="008F42D0" w:rsidP="008F42D0">
            <w:pPr>
              <w:jc w:val="center"/>
              <w:rPr>
                <w:rFonts w:ascii="GHEA Grapalat" w:hAnsi="GHEA Grapalat"/>
                <w:sz w:val="20"/>
                <w:lang w:val="pt-BR"/>
              </w:rPr>
            </w:pPr>
          </w:p>
          <w:p w14:paraId="2E1F88AF" w14:textId="77777777" w:rsidR="008F42D0" w:rsidRPr="00A71D81" w:rsidRDefault="008F42D0" w:rsidP="008F42D0">
            <w:pPr>
              <w:jc w:val="center"/>
              <w:rPr>
                <w:rFonts w:ascii="GHEA Grapalat" w:hAnsi="GHEA Grapalat"/>
                <w:sz w:val="20"/>
                <w:lang w:val="pt-BR"/>
              </w:rPr>
            </w:pPr>
          </w:p>
          <w:p w14:paraId="0D7DA1A7" w14:textId="0ACB5F2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70EB3F0" w14:textId="77777777" w:rsidR="008F42D0" w:rsidRPr="00A71D81" w:rsidRDefault="008F42D0" w:rsidP="008F42D0">
            <w:pPr>
              <w:jc w:val="center"/>
              <w:rPr>
                <w:rFonts w:ascii="GHEA Grapalat" w:hAnsi="GHEA Grapalat"/>
                <w:sz w:val="20"/>
                <w:lang w:val="pt-BR"/>
              </w:rPr>
            </w:pPr>
          </w:p>
          <w:p w14:paraId="4A19C452" w14:textId="77777777" w:rsidR="008F42D0" w:rsidRPr="00A71D81" w:rsidRDefault="008F42D0" w:rsidP="008F42D0">
            <w:pPr>
              <w:jc w:val="center"/>
              <w:rPr>
                <w:rFonts w:ascii="GHEA Grapalat" w:hAnsi="GHEA Grapalat"/>
                <w:sz w:val="20"/>
                <w:lang w:val="pt-BR"/>
              </w:rPr>
            </w:pPr>
          </w:p>
          <w:p w14:paraId="27AF3C17" w14:textId="598D583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3FCB5BCA" w14:textId="77777777" w:rsidTr="002F746A">
        <w:trPr>
          <w:trHeight w:val="1538"/>
        </w:trPr>
        <w:tc>
          <w:tcPr>
            <w:tcW w:w="1980" w:type="dxa"/>
            <w:vAlign w:val="center"/>
          </w:tcPr>
          <w:p w14:paraId="446611CE" w14:textId="0560F906" w:rsidR="008F42D0" w:rsidRDefault="008F42D0" w:rsidP="008F42D0">
            <w:pPr>
              <w:jc w:val="center"/>
              <w:rPr>
                <w:rFonts w:ascii="GHEA Grapalat" w:hAnsi="GHEA Grapalat"/>
                <w:sz w:val="16"/>
              </w:rPr>
            </w:pPr>
            <w:r>
              <w:rPr>
                <w:rFonts w:ascii="GHEA Grapalat" w:hAnsi="GHEA Grapalat"/>
                <w:sz w:val="16"/>
              </w:rPr>
              <w:t>19</w:t>
            </w:r>
          </w:p>
        </w:tc>
        <w:tc>
          <w:tcPr>
            <w:tcW w:w="2700" w:type="dxa"/>
            <w:vAlign w:val="center"/>
          </w:tcPr>
          <w:p w14:paraId="743E140C" w14:textId="77777777" w:rsidR="008F42D0" w:rsidRDefault="008F42D0" w:rsidP="008F42D0">
            <w:pPr>
              <w:rPr>
                <w:rFonts w:ascii="Calibri" w:hAnsi="Calibri" w:cs="Calibri"/>
              </w:rPr>
            </w:pPr>
            <w:r>
              <w:rPr>
                <w:rFonts w:ascii="Calibri" w:hAnsi="Calibri" w:cs="Calibri"/>
              </w:rPr>
              <w:t>33191310/7</w:t>
            </w:r>
          </w:p>
          <w:p w14:paraId="1AC5E813" w14:textId="77777777" w:rsidR="008F42D0" w:rsidRDefault="008F42D0" w:rsidP="008F42D0">
            <w:pPr>
              <w:rPr>
                <w:rFonts w:ascii="Calibri" w:hAnsi="Calibri" w:cs="Calibri"/>
                <w:color w:val="000000"/>
                <w:sz w:val="22"/>
                <w:szCs w:val="22"/>
              </w:rPr>
            </w:pPr>
          </w:p>
        </w:tc>
        <w:tc>
          <w:tcPr>
            <w:tcW w:w="2520" w:type="dxa"/>
            <w:vAlign w:val="center"/>
          </w:tcPr>
          <w:p w14:paraId="3564EB62" w14:textId="2685DF0F" w:rsidR="008F42D0" w:rsidRPr="00081EA2" w:rsidRDefault="008F42D0" w:rsidP="008F42D0">
            <w:pPr>
              <w:jc w:val="center"/>
              <w:rPr>
                <w:rFonts w:ascii="GHEA Grapalat" w:hAnsi="GHEA Grapalat" w:cs="Calibri"/>
                <w:color w:val="000000"/>
                <w:sz w:val="18"/>
                <w:szCs w:val="18"/>
              </w:rPr>
            </w:pPr>
            <w:r>
              <w:rPr>
                <w:rFonts w:ascii="GHEA Grapalat" w:hAnsi="GHEA Grapalat" w:cs="Calibri"/>
                <w:color w:val="000000"/>
                <w:sz w:val="20"/>
                <w:szCs w:val="18"/>
                <w:lang w:val="hy-AM"/>
              </w:rPr>
              <w:t>Լաբորատոր բաժակ</w:t>
            </w:r>
          </w:p>
        </w:tc>
        <w:tc>
          <w:tcPr>
            <w:tcW w:w="474" w:type="dxa"/>
          </w:tcPr>
          <w:p w14:paraId="1E7E8C21" w14:textId="77777777" w:rsidR="008F42D0" w:rsidRPr="00A71D81" w:rsidRDefault="008F42D0" w:rsidP="008F42D0">
            <w:pPr>
              <w:jc w:val="center"/>
              <w:rPr>
                <w:rFonts w:ascii="GHEA Grapalat" w:hAnsi="GHEA Grapalat"/>
                <w:sz w:val="20"/>
                <w:lang w:val="pt-BR"/>
              </w:rPr>
            </w:pPr>
          </w:p>
          <w:p w14:paraId="77D28668" w14:textId="77777777" w:rsidR="008F42D0" w:rsidRPr="00A71D81" w:rsidRDefault="008F42D0" w:rsidP="008F42D0">
            <w:pPr>
              <w:jc w:val="center"/>
              <w:rPr>
                <w:rFonts w:ascii="GHEA Grapalat" w:hAnsi="GHEA Grapalat"/>
                <w:sz w:val="20"/>
                <w:lang w:val="pt-BR"/>
              </w:rPr>
            </w:pPr>
          </w:p>
          <w:p w14:paraId="7BA6D734" w14:textId="627B3B5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A15B18" w14:textId="77777777" w:rsidR="008F42D0" w:rsidRPr="00A71D81" w:rsidRDefault="008F42D0" w:rsidP="008F42D0">
            <w:pPr>
              <w:jc w:val="center"/>
              <w:rPr>
                <w:rFonts w:ascii="GHEA Grapalat" w:hAnsi="GHEA Grapalat"/>
                <w:sz w:val="20"/>
                <w:lang w:val="pt-BR"/>
              </w:rPr>
            </w:pPr>
          </w:p>
          <w:p w14:paraId="4530684F" w14:textId="77777777" w:rsidR="008F42D0" w:rsidRPr="00A71D81" w:rsidRDefault="008F42D0" w:rsidP="008F42D0">
            <w:pPr>
              <w:jc w:val="center"/>
              <w:rPr>
                <w:rFonts w:ascii="GHEA Grapalat" w:hAnsi="GHEA Grapalat"/>
                <w:sz w:val="20"/>
                <w:lang w:val="pt-BR"/>
              </w:rPr>
            </w:pPr>
          </w:p>
          <w:p w14:paraId="4A9AE678" w14:textId="6D1E683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9073FF" w14:textId="77777777" w:rsidR="008F42D0" w:rsidRPr="00A71D81" w:rsidRDefault="008F42D0" w:rsidP="008F42D0">
            <w:pPr>
              <w:jc w:val="center"/>
              <w:rPr>
                <w:rFonts w:ascii="GHEA Grapalat" w:hAnsi="GHEA Grapalat"/>
                <w:sz w:val="20"/>
                <w:lang w:val="pt-BR"/>
              </w:rPr>
            </w:pPr>
          </w:p>
          <w:p w14:paraId="3ABEE710" w14:textId="77777777" w:rsidR="008F42D0" w:rsidRPr="00A71D81" w:rsidRDefault="008F42D0" w:rsidP="008F42D0">
            <w:pPr>
              <w:jc w:val="center"/>
              <w:rPr>
                <w:rFonts w:ascii="GHEA Grapalat" w:hAnsi="GHEA Grapalat"/>
                <w:sz w:val="20"/>
                <w:lang w:val="pt-BR"/>
              </w:rPr>
            </w:pPr>
          </w:p>
          <w:p w14:paraId="338857BF" w14:textId="48B31A1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9FCD6EC" w14:textId="77777777" w:rsidR="008F42D0" w:rsidRPr="00A71D81" w:rsidRDefault="008F42D0" w:rsidP="008F42D0">
            <w:pPr>
              <w:jc w:val="center"/>
              <w:rPr>
                <w:rFonts w:ascii="GHEA Grapalat" w:hAnsi="GHEA Grapalat"/>
                <w:sz w:val="20"/>
                <w:lang w:val="pt-BR"/>
              </w:rPr>
            </w:pPr>
          </w:p>
          <w:p w14:paraId="13CDEB29" w14:textId="77777777" w:rsidR="008F42D0" w:rsidRPr="00A71D81" w:rsidRDefault="008F42D0" w:rsidP="008F42D0">
            <w:pPr>
              <w:jc w:val="center"/>
              <w:rPr>
                <w:rFonts w:ascii="GHEA Grapalat" w:hAnsi="GHEA Grapalat"/>
                <w:sz w:val="20"/>
                <w:lang w:val="pt-BR"/>
              </w:rPr>
            </w:pPr>
          </w:p>
          <w:p w14:paraId="109AFF2D" w14:textId="5DC34C0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49657E" w14:textId="77777777" w:rsidR="008F42D0" w:rsidRPr="00A71D81" w:rsidRDefault="008F42D0" w:rsidP="008F42D0">
            <w:pPr>
              <w:jc w:val="center"/>
              <w:rPr>
                <w:rFonts w:ascii="GHEA Grapalat" w:hAnsi="GHEA Grapalat"/>
                <w:sz w:val="20"/>
                <w:lang w:val="pt-BR"/>
              </w:rPr>
            </w:pPr>
          </w:p>
          <w:p w14:paraId="22C7534A" w14:textId="77777777" w:rsidR="008F42D0" w:rsidRPr="00A71D81" w:rsidRDefault="008F42D0" w:rsidP="008F42D0">
            <w:pPr>
              <w:jc w:val="center"/>
              <w:rPr>
                <w:rFonts w:ascii="GHEA Grapalat" w:hAnsi="GHEA Grapalat"/>
                <w:sz w:val="20"/>
                <w:lang w:val="pt-BR"/>
              </w:rPr>
            </w:pPr>
          </w:p>
          <w:p w14:paraId="253C0B16" w14:textId="53D3006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0C3EE19" w14:textId="77777777" w:rsidR="008F42D0" w:rsidRPr="00A71D81" w:rsidRDefault="008F42D0" w:rsidP="008F42D0">
            <w:pPr>
              <w:jc w:val="center"/>
              <w:rPr>
                <w:rFonts w:ascii="GHEA Grapalat" w:hAnsi="GHEA Grapalat"/>
                <w:sz w:val="20"/>
                <w:lang w:val="pt-BR"/>
              </w:rPr>
            </w:pPr>
          </w:p>
          <w:p w14:paraId="57921E21" w14:textId="77777777" w:rsidR="008F42D0" w:rsidRPr="00A71D81" w:rsidRDefault="008F42D0" w:rsidP="008F42D0">
            <w:pPr>
              <w:jc w:val="center"/>
              <w:rPr>
                <w:rFonts w:ascii="GHEA Grapalat" w:hAnsi="GHEA Grapalat"/>
                <w:sz w:val="20"/>
                <w:lang w:val="pt-BR"/>
              </w:rPr>
            </w:pPr>
          </w:p>
          <w:p w14:paraId="0B820524" w14:textId="1B9ACB2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7077FA" w14:textId="77777777" w:rsidR="008F42D0" w:rsidRPr="00A71D81" w:rsidRDefault="008F42D0" w:rsidP="008F42D0">
            <w:pPr>
              <w:jc w:val="center"/>
              <w:rPr>
                <w:rFonts w:ascii="GHEA Grapalat" w:hAnsi="GHEA Grapalat"/>
                <w:sz w:val="20"/>
                <w:lang w:val="pt-BR"/>
              </w:rPr>
            </w:pPr>
          </w:p>
          <w:p w14:paraId="21B77F60" w14:textId="77777777" w:rsidR="008F42D0" w:rsidRPr="00A71D81" w:rsidRDefault="008F42D0" w:rsidP="008F42D0">
            <w:pPr>
              <w:jc w:val="center"/>
              <w:rPr>
                <w:rFonts w:ascii="GHEA Grapalat" w:hAnsi="GHEA Grapalat"/>
                <w:sz w:val="20"/>
                <w:lang w:val="pt-BR"/>
              </w:rPr>
            </w:pPr>
          </w:p>
          <w:p w14:paraId="160BE7C2" w14:textId="179E394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08237F" w14:textId="77777777" w:rsidR="008F42D0" w:rsidRPr="00A71D81" w:rsidRDefault="008F42D0" w:rsidP="008F42D0">
            <w:pPr>
              <w:jc w:val="center"/>
              <w:rPr>
                <w:rFonts w:ascii="GHEA Grapalat" w:hAnsi="GHEA Grapalat"/>
                <w:sz w:val="20"/>
                <w:lang w:val="pt-BR"/>
              </w:rPr>
            </w:pPr>
          </w:p>
          <w:p w14:paraId="4F469CA6" w14:textId="77777777" w:rsidR="008F42D0" w:rsidRPr="00A71D81" w:rsidRDefault="008F42D0" w:rsidP="008F42D0">
            <w:pPr>
              <w:jc w:val="center"/>
              <w:rPr>
                <w:rFonts w:ascii="GHEA Grapalat" w:hAnsi="GHEA Grapalat"/>
                <w:sz w:val="20"/>
                <w:lang w:val="pt-BR"/>
              </w:rPr>
            </w:pPr>
          </w:p>
          <w:p w14:paraId="61C6C15C" w14:textId="62F45A2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3337FCE" w14:textId="77777777" w:rsidR="008F42D0" w:rsidRPr="00A71D81" w:rsidRDefault="008F42D0" w:rsidP="008F42D0">
            <w:pPr>
              <w:jc w:val="center"/>
              <w:rPr>
                <w:rFonts w:ascii="GHEA Grapalat" w:hAnsi="GHEA Grapalat"/>
                <w:sz w:val="20"/>
                <w:lang w:val="pt-BR"/>
              </w:rPr>
            </w:pPr>
          </w:p>
          <w:p w14:paraId="79BAE26A" w14:textId="77777777" w:rsidR="008F42D0" w:rsidRPr="00A71D81" w:rsidRDefault="008F42D0" w:rsidP="008F42D0">
            <w:pPr>
              <w:jc w:val="center"/>
              <w:rPr>
                <w:rFonts w:ascii="GHEA Grapalat" w:hAnsi="GHEA Grapalat"/>
                <w:sz w:val="20"/>
                <w:lang w:val="pt-BR"/>
              </w:rPr>
            </w:pPr>
          </w:p>
          <w:p w14:paraId="20F4D5FE" w14:textId="118D01E2"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98DFADD" w14:textId="77777777" w:rsidR="008F42D0" w:rsidRPr="00A71D81" w:rsidRDefault="008F42D0" w:rsidP="008F42D0">
            <w:pPr>
              <w:jc w:val="center"/>
              <w:rPr>
                <w:rFonts w:ascii="GHEA Grapalat" w:hAnsi="GHEA Grapalat"/>
                <w:sz w:val="20"/>
                <w:lang w:val="pt-BR"/>
              </w:rPr>
            </w:pPr>
          </w:p>
          <w:p w14:paraId="06DDE03B" w14:textId="77777777" w:rsidR="008F42D0" w:rsidRPr="00A71D81" w:rsidRDefault="008F42D0" w:rsidP="008F42D0">
            <w:pPr>
              <w:jc w:val="center"/>
              <w:rPr>
                <w:rFonts w:ascii="GHEA Grapalat" w:hAnsi="GHEA Grapalat"/>
                <w:sz w:val="20"/>
                <w:lang w:val="pt-BR"/>
              </w:rPr>
            </w:pPr>
          </w:p>
          <w:p w14:paraId="6BC23681" w14:textId="08EFF926"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35E5BE" w14:textId="77777777" w:rsidR="008F42D0" w:rsidRPr="00A71D81" w:rsidRDefault="008F42D0" w:rsidP="008F42D0">
            <w:pPr>
              <w:jc w:val="center"/>
              <w:rPr>
                <w:rFonts w:ascii="GHEA Grapalat" w:hAnsi="GHEA Grapalat"/>
                <w:sz w:val="20"/>
                <w:lang w:val="pt-BR"/>
              </w:rPr>
            </w:pPr>
          </w:p>
          <w:p w14:paraId="23BB9A0B" w14:textId="77777777" w:rsidR="008F42D0" w:rsidRPr="00A71D81" w:rsidRDefault="008F42D0" w:rsidP="008F42D0">
            <w:pPr>
              <w:jc w:val="center"/>
              <w:rPr>
                <w:rFonts w:ascii="GHEA Grapalat" w:hAnsi="GHEA Grapalat"/>
                <w:sz w:val="20"/>
                <w:lang w:val="pt-BR"/>
              </w:rPr>
            </w:pPr>
          </w:p>
          <w:p w14:paraId="14B1ECC6" w14:textId="6F1160C0"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B98DE7" w14:textId="77777777" w:rsidR="008F42D0" w:rsidRPr="00A71D81" w:rsidRDefault="008F42D0" w:rsidP="008F42D0">
            <w:pPr>
              <w:jc w:val="center"/>
              <w:rPr>
                <w:rFonts w:ascii="GHEA Grapalat" w:hAnsi="GHEA Grapalat"/>
                <w:sz w:val="20"/>
                <w:lang w:val="pt-BR"/>
              </w:rPr>
            </w:pPr>
          </w:p>
          <w:p w14:paraId="51859CFA" w14:textId="77777777" w:rsidR="008F42D0" w:rsidRPr="00A71D81" w:rsidRDefault="008F42D0" w:rsidP="008F42D0">
            <w:pPr>
              <w:jc w:val="center"/>
              <w:rPr>
                <w:rFonts w:ascii="GHEA Grapalat" w:hAnsi="GHEA Grapalat"/>
                <w:sz w:val="20"/>
                <w:lang w:val="pt-BR"/>
              </w:rPr>
            </w:pPr>
          </w:p>
          <w:p w14:paraId="08D52FCA" w14:textId="0DE3F64B"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D6C5C0E" w14:textId="77777777" w:rsidR="008F42D0" w:rsidRPr="00A71D81" w:rsidRDefault="008F42D0" w:rsidP="008F42D0">
            <w:pPr>
              <w:jc w:val="center"/>
              <w:rPr>
                <w:rFonts w:ascii="GHEA Grapalat" w:hAnsi="GHEA Grapalat"/>
                <w:sz w:val="20"/>
                <w:lang w:val="pt-BR"/>
              </w:rPr>
            </w:pPr>
          </w:p>
          <w:p w14:paraId="411489DC" w14:textId="77777777" w:rsidR="008F42D0" w:rsidRPr="00A71D81" w:rsidRDefault="008F42D0" w:rsidP="008F42D0">
            <w:pPr>
              <w:jc w:val="center"/>
              <w:rPr>
                <w:rFonts w:ascii="GHEA Grapalat" w:hAnsi="GHEA Grapalat"/>
                <w:sz w:val="20"/>
                <w:lang w:val="pt-BR"/>
              </w:rPr>
            </w:pPr>
          </w:p>
          <w:p w14:paraId="75971346" w14:textId="4BF991A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r w:rsidR="008F42D0" w:rsidRPr="00A71D81" w14:paraId="7A139F07" w14:textId="77777777" w:rsidTr="002F746A">
        <w:trPr>
          <w:trHeight w:val="1538"/>
        </w:trPr>
        <w:tc>
          <w:tcPr>
            <w:tcW w:w="1980" w:type="dxa"/>
            <w:vAlign w:val="center"/>
          </w:tcPr>
          <w:p w14:paraId="69A29C86" w14:textId="21AD4435" w:rsidR="008F42D0" w:rsidRDefault="008F42D0" w:rsidP="008F42D0">
            <w:pPr>
              <w:jc w:val="center"/>
              <w:rPr>
                <w:rFonts w:ascii="GHEA Grapalat" w:hAnsi="GHEA Grapalat"/>
                <w:sz w:val="16"/>
              </w:rPr>
            </w:pPr>
            <w:r>
              <w:rPr>
                <w:rFonts w:ascii="GHEA Grapalat" w:hAnsi="GHEA Grapalat"/>
                <w:sz w:val="16"/>
              </w:rPr>
              <w:t>20</w:t>
            </w:r>
          </w:p>
        </w:tc>
        <w:tc>
          <w:tcPr>
            <w:tcW w:w="2700" w:type="dxa"/>
            <w:vAlign w:val="center"/>
          </w:tcPr>
          <w:p w14:paraId="1E5BB93E" w14:textId="1A2D9062" w:rsidR="008F42D0" w:rsidRDefault="008F42D0" w:rsidP="008F42D0">
            <w:pPr>
              <w:rPr>
                <w:rFonts w:ascii="Calibri" w:hAnsi="Calibri" w:cs="Calibri"/>
              </w:rPr>
            </w:pPr>
            <w:r w:rsidRPr="00E265F1">
              <w:rPr>
                <w:rFonts w:ascii="GHEA Grapalat" w:hAnsi="GHEA Grapalat" w:cs="Calibri"/>
                <w:color w:val="000000"/>
                <w:sz w:val="20"/>
                <w:szCs w:val="18"/>
                <w:lang w:val="hy-AM"/>
              </w:rPr>
              <w:t>39299100</w:t>
            </w:r>
          </w:p>
        </w:tc>
        <w:tc>
          <w:tcPr>
            <w:tcW w:w="2520" w:type="dxa"/>
            <w:vAlign w:val="center"/>
          </w:tcPr>
          <w:p w14:paraId="3FDE3CF7" w14:textId="296E2E0A" w:rsidR="008F42D0" w:rsidRPr="00D642CA" w:rsidRDefault="008F42D0" w:rsidP="008F42D0">
            <w:pPr>
              <w:jc w:val="center"/>
              <w:rPr>
                <w:rFonts w:ascii="GHEA Grapalat" w:hAnsi="GHEA Grapalat" w:cs="Calibri"/>
                <w:color w:val="000000"/>
                <w:sz w:val="18"/>
                <w:szCs w:val="18"/>
              </w:rPr>
            </w:pPr>
            <w:r>
              <w:rPr>
                <w:rFonts w:ascii="GHEA Grapalat" w:hAnsi="GHEA Grapalat" w:cs="Calibri"/>
                <w:color w:val="000000"/>
                <w:sz w:val="20"/>
                <w:szCs w:val="18"/>
              </w:rPr>
              <w:t>Արտադրանք ապակուց</w:t>
            </w:r>
          </w:p>
        </w:tc>
        <w:tc>
          <w:tcPr>
            <w:tcW w:w="474" w:type="dxa"/>
          </w:tcPr>
          <w:p w14:paraId="4056114E" w14:textId="77777777" w:rsidR="008F42D0" w:rsidRPr="00A71D81" w:rsidRDefault="008F42D0" w:rsidP="008F42D0">
            <w:pPr>
              <w:jc w:val="center"/>
              <w:rPr>
                <w:rFonts w:ascii="GHEA Grapalat" w:hAnsi="GHEA Grapalat"/>
                <w:sz w:val="20"/>
                <w:lang w:val="pt-BR"/>
              </w:rPr>
            </w:pPr>
          </w:p>
          <w:p w14:paraId="40E2C26A" w14:textId="77777777" w:rsidR="008F42D0" w:rsidRPr="00A71D81" w:rsidRDefault="008F42D0" w:rsidP="008F42D0">
            <w:pPr>
              <w:jc w:val="center"/>
              <w:rPr>
                <w:rFonts w:ascii="GHEA Grapalat" w:hAnsi="GHEA Grapalat"/>
                <w:sz w:val="20"/>
                <w:lang w:val="pt-BR"/>
              </w:rPr>
            </w:pPr>
          </w:p>
          <w:p w14:paraId="4BD5A779" w14:textId="5649379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E7A3CE" w14:textId="77777777" w:rsidR="008F42D0" w:rsidRPr="00A71D81" w:rsidRDefault="008F42D0" w:rsidP="008F42D0">
            <w:pPr>
              <w:jc w:val="center"/>
              <w:rPr>
                <w:rFonts w:ascii="GHEA Grapalat" w:hAnsi="GHEA Grapalat"/>
                <w:sz w:val="20"/>
                <w:lang w:val="pt-BR"/>
              </w:rPr>
            </w:pPr>
          </w:p>
          <w:p w14:paraId="3E83F5E5" w14:textId="77777777" w:rsidR="008F42D0" w:rsidRPr="00A71D81" w:rsidRDefault="008F42D0" w:rsidP="008F42D0">
            <w:pPr>
              <w:jc w:val="center"/>
              <w:rPr>
                <w:rFonts w:ascii="GHEA Grapalat" w:hAnsi="GHEA Grapalat"/>
                <w:sz w:val="20"/>
                <w:lang w:val="pt-BR"/>
              </w:rPr>
            </w:pPr>
          </w:p>
          <w:p w14:paraId="5E869B55" w14:textId="677D26C9"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45C9A1" w14:textId="77777777" w:rsidR="008F42D0" w:rsidRPr="00A71D81" w:rsidRDefault="008F42D0" w:rsidP="008F42D0">
            <w:pPr>
              <w:jc w:val="center"/>
              <w:rPr>
                <w:rFonts w:ascii="GHEA Grapalat" w:hAnsi="GHEA Grapalat"/>
                <w:sz w:val="20"/>
                <w:lang w:val="pt-BR"/>
              </w:rPr>
            </w:pPr>
          </w:p>
          <w:p w14:paraId="5B5512CF" w14:textId="77777777" w:rsidR="008F42D0" w:rsidRPr="00A71D81" w:rsidRDefault="008F42D0" w:rsidP="008F42D0">
            <w:pPr>
              <w:jc w:val="center"/>
              <w:rPr>
                <w:rFonts w:ascii="GHEA Grapalat" w:hAnsi="GHEA Grapalat"/>
                <w:sz w:val="20"/>
                <w:lang w:val="pt-BR"/>
              </w:rPr>
            </w:pPr>
          </w:p>
          <w:p w14:paraId="6D01E591" w14:textId="69BF698F"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419566" w14:textId="77777777" w:rsidR="008F42D0" w:rsidRPr="00A71D81" w:rsidRDefault="008F42D0" w:rsidP="008F42D0">
            <w:pPr>
              <w:jc w:val="center"/>
              <w:rPr>
                <w:rFonts w:ascii="GHEA Grapalat" w:hAnsi="GHEA Grapalat"/>
                <w:sz w:val="20"/>
                <w:lang w:val="pt-BR"/>
              </w:rPr>
            </w:pPr>
          </w:p>
          <w:p w14:paraId="420D4CF6" w14:textId="77777777" w:rsidR="008F42D0" w:rsidRPr="00A71D81" w:rsidRDefault="008F42D0" w:rsidP="008F42D0">
            <w:pPr>
              <w:jc w:val="center"/>
              <w:rPr>
                <w:rFonts w:ascii="GHEA Grapalat" w:hAnsi="GHEA Grapalat"/>
                <w:sz w:val="20"/>
                <w:lang w:val="pt-BR"/>
              </w:rPr>
            </w:pPr>
          </w:p>
          <w:p w14:paraId="7CD0D5C5" w14:textId="134E4A38"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81F972" w14:textId="77777777" w:rsidR="008F42D0" w:rsidRPr="00A71D81" w:rsidRDefault="008F42D0" w:rsidP="008F42D0">
            <w:pPr>
              <w:jc w:val="center"/>
              <w:rPr>
                <w:rFonts w:ascii="GHEA Grapalat" w:hAnsi="GHEA Grapalat"/>
                <w:sz w:val="20"/>
                <w:lang w:val="pt-BR"/>
              </w:rPr>
            </w:pPr>
          </w:p>
          <w:p w14:paraId="3E4B5F9C" w14:textId="77777777" w:rsidR="008F42D0" w:rsidRPr="00A71D81" w:rsidRDefault="008F42D0" w:rsidP="008F42D0">
            <w:pPr>
              <w:jc w:val="center"/>
              <w:rPr>
                <w:rFonts w:ascii="GHEA Grapalat" w:hAnsi="GHEA Grapalat"/>
                <w:sz w:val="20"/>
                <w:lang w:val="pt-BR"/>
              </w:rPr>
            </w:pPr>
          </w:p>
          <w:p w14:paraId="72A5EE8F" w14:textId="6C9FAB4D"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7B9BB0" w14:textId="77777777" w:rsidR="008F42D0" w:rsidRPr="00A71D81" w:rsidRDefault="008F42D0" w:rsidP="008F42D0">
            <w:pPr>
              <w:jc w:val="center"/>
              <w:rPr>
                <w:rFonts w:ascii="GHEA Grapalat" w:hAnsi="GHEA Grapalat"/>
                <w:sz w:val="20"/>
                <w:lang w:val="pt-BR"/>
              </w:rPr>
            </w:pPr>
          </w:p>
          <w:p w14:paraId="55108C5F" w14:textId="77777777" w:rsidR="008F42D0" w:rsidRPr="00A71D81" w:rsidRDefault="008F42D0" w:rsidP="008F42D0">
            <w:pPr>
              <w:jc w:val="center"/>
              <w:rPr>
                <w:rFonts w:ascii="GHEA Grapalat" w:hAnsi="GHEA Grapalat"/>
                <w:sz w:val="20"/>
                <w:lang w:val="pt-BR"/>
              </w:rPr>
            </w:pPr>
          </w:p>
          <w:p w14:paraId="62BDD7DD" w14:textId="76E605C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77B6DE" w14:textId="77777777" w:rsidR="008F42D0" w:rsidRPr="00A71D81" w:rsidRDefault="008F42D0" w:rsidP="008F42D0">
            <w:pPr>
              <w:jc w:val="center"/>
              <w:rPr>
                <w:rFonts w:ascii="GHEA Grapalat" w:hAnsi="GHEA Grapalat"/>
                <w:sz w:val="20"/>
                <w:lang w:val="pt-BR"/>
              </w:rPr>
            </w:pPr>
          </w:p>
          <w:p w14:paraId="18AF694C" w14:textId="77777777" w:rsidR="008F42D0" w:rsidRPr="00A71D81" w:rsidRDefault="008F42D0" w:rsidP="008F42D0">
            <w:pPr>
              <w:jc w:val="center"/>
              <w:rPr>
                <w:rFonts w:ascii="GHEA Grapalat" w:hAnsi="GHEA Grapalat"/>
                <w:sz w:val="20"/>
                <w:lang w:val="pt-BR"/>
              </w:rPr>
            </w:pPr>
          </w:p>
          <w:p w14:paraId="280F1320" w14:textId="1C674BD3"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D48E81" w14:textId="77777777" w:rsidR="008F42D0" w:rsidRPr="00A71D81" w:rsidRDefault="008F42D0" w:rsidP="008F42D0">
            <w:pPr>
              <w:jc w:val="center"/>
              <w:rPr>
                <w:rFonts w:ascii="GHEA Grapalat" w:hAnsi="GHEA Grapalat"/>
                <w:sz w:val="20"/>
                <w:lang w:val="pt-BR"/>
              </w:rPr>
            </w:pPr>
          </w:p>
          <w:p w14:paraId="126BD531" w14:textId="77777777" w:rsidR="008F42D0" w:rsidRPr="00A71D81" w:rsidRDefault="008F42D0" w:rsidP="008F42D0">
            <w:pPr>
              <w:jc w:val="center"/>
              <w:rPr>
                <w:rFonts w:ascii="GHEA Grapalat" w:hAnsi="GHEA Grapalat"/>
                <w:sz w:val="20"/>
                <w:lang w:val="pt-BR"/>
              </w:rPr>
            </w:pPr>
          </w:p>
          <w:p w14:paraId="655D844B" w14:textId="4DDE629C"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79E225" w14:textId="77777777" w:rsidR="008F42D0" w:rsidRPr="00A71D81" w:rsidRDefault="008F42D0" w:rsidP="008F42D0">
            <w:pPr>
              <w:jc w:val="center"/>
              <w:rPr>
                <w:rFonts w:ascii="GHEA Grapalat" w:hAnsi="GHEA Grapalat"/>
                <w:sz w:val="20"/>
                <w:lang w:val="pt-BR"/>
              </w:rPr>
            </w:pPr>
          </w:p>
          <w:p w14:paraId="49E59FB9" w14:textId="77777777" w:rsidR="008F42D0" w:rsidRPr="00A71D81" w:rsidRDefault="008F42D0" w:rsidP="008F42D0">
            <w:pPr>
              <w:jc w:val="center"/>
              <w:rPr>
                <w:rFonts w:ascii="GHEA Grapalat" w:hAnsi="GHEA Grapalat"/>
                <w:sz w:val="20"/>
                <w:lang w:val="pt-BR"/>
              </w:rPr>
            </w:pPr>
          </w:p>
          <w:p w14:paraId="4FA93100" w14:textId="092D66D5"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2DCEBF10" w14:textId="77777777" w:rsidR="008F42D0" w:rsidRPr="00A71D81" w:rsidRDefault="008F42D0" w:rsidP="008F42D0">
            <w:pPr>
              <w:jc w:val="center"/>
              <w:rPr>
                <w:rFonts w:ascii="GHEA Grapalat" w:hAnsi="GHEA Grapalat"/>
                <w:sz w:val="20"/>
                <w:lang w:val="pt-BR"/>
              </w:rPr>
            </w:pPr>
          </w:p>
          <w:p w14:paraId="6F849FCD" w14:textId="77777777" w:rsidR="008F42D0" w:rsidRPr="00A71D81" w:rsidRDefault="008F42D0" w:rsidP="008F42D0">
            <w:pPr>
              <w:jc w:val="center"/>
              <w:rPr>
                <w:rFonts w:ascii="GHEA Grapalat" w:hAnsi="GHEA Grapalat"/>
                <w:sz w:val="20"/>
                <w:lang w:val="pt-BR"/>
              </w:rPr>
            </w:pPr>
          </w:p>
          <w:p w14:paraId="28C99B3A" w14:textId="4DF37741"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1032D527" w14:textId="77777777" w:rsidR="008F42D0" w:rsidRPr="00A71D81" w:rsidRDefault="008F42D0" w:rsidP="008F42D0">
            <w:pPr>
              <w:jc w:val="center"/>
              <w:rPr>
                <w:rFonts w:ascii="GHEA Grapalat" w:hAnsi="GHEA Grapalat"/>
                <w:sz w:val="20"/>
                <w:lang w:val="pt-BR"/>
              </w:rPr>
            </w:pPr>
          </w:p>
          <w:p w14:paraId="0927F929" w14:textId="77777777" w:rsidR="008F42D0" w:rsidRPr="00A71D81" w:rsidRDefault="008F42D0" w:rsidP="008F42D0">
            <w:pPr>
              <w:jc w:val="center"/>
              <w:rPr>
                <w:rFonts w:ascii="GHEA Grapalat" w:hAnsi="GHEA Grapalat"/>
                <w:sz w:val="20"/>
                <w:lang w:val="pt-BR"/>
              </w:rPr>
            </w:pPr>
          </w:p>
          <w:p w14:paraId="5954CBD2" w14:textId="5D8E5204"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474" w:type="dxa"/>
          </w:tcPr>
          <w:p w14:paraId="37ED3F2B" w14:textId="77777777" w:rsidR="008F42D0" w:rsidRPr="00A71D81" w:rsidRDefault="008F42D0" w:rsidP="008F42D0">
            <w:pPr>
              <w:jc w:val="center"/>
              <w:rPr>
                <w:rFonts w:ascii="GHEA Grapalat" w:hAnsi="GHEA Grapalat"/>
                <w:sz w:val="20"/>
                <w:lang w:val="pt-BR"/>
              </w:rPr>
            </w:pPr>
          </w:p>
          <w:p w14:paraId="239D14B0" w14:textId="77777777" w:rsidR="008F42D0" w:rsidRPr="00A71D81" w:rsidRDefault="008F42D0" w:rsidP="008F42D0">
            <w:pPr>
              <w:jc w:val="center"/>
              <w:rPr>
                <w:rFonts w:ascii="GHEA Grapalat" w:hAnsi="GHEA Grapalat"/>
                <w:sz w:val="20"/>
                <w:lang w:val="pt-BR"/>
              </w:rPr>
            </w:pPr>
          </w:p>
          <w:p w14:paraId="251C29A2" w14:textId="5C2F6307"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0F6DB23" w14:textId="77777777" w:rsidR="008F42D0" w:rsidRPr="00A71D81" w:rsidRDefault="008F42D0" w:rsidP="008F42D0">
            <w:pPr>
              <w:jc w:val="center"/>
              <w:rPr>
                <w:rFonts w:ascii="GHEA Grapalat" w:hAnsi="GHEA Grapalat"/>
                <w:sz w:val="20"/>
                <w:lang w:val="pt-BR"/>
              </w:rPr>
            </w:pPr>
          </w:p>
          <w:p w14:paraId="39418E27" w14:textId="77777777" w:rsidR="008F42D0" w:rsidRPr="00A71D81" w:rsidRDefault="008F42D0" w:rsidP="008F42D0">
            <w:pPr>
              <w:jc w:val="center"/>
              <w:rPr>
                <w:rFonts w:ascii="GHEA Grapalat" w:hAnsi="GHEA Grapalat"/>
                <w:sz w:val="20"/>
                <w:lang w:val="pt-BR"/>
              </w:rPr>
            </w:pPr>
          </w:p>
          <w:p w14:paraId="4475E65F" w14:textId="22F7501A" w:rsidR="008F42D0" w:rsidRPr="00A71D81" w:rsidRDefault="008F42D0" w:rsidP="008F42D0">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A71D81" w:rsidRDefault="00071D1C" w:rsidP="00EF3662">
      <w:pPr>
        <w:ind w:left="-142" w:firstLine="142"/>
        <w:jc w:val="center"/>
        <w:rPr>
          <w:rFonts w:ascii="GHEA Grapalat" w:hAnsi="GHEA Grapalat" w:cs="Sylfaen"/>
          <w:b/>
        </w:rPr>
      </w:pPr>
    </w:p>
    <w:p w14:paraId="14F9B95B" w14:textId="77777777"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6640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3D38B4DA"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p>
    <w:p w14:paraId="6EC2F634" w14:textId="1F3E9F80"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 xml:space="preserve">            Վաճառողի անվանումը</w:t>
      </w:r>
      <w:r w:rsidRPr="00A71D81">
        <w:rPr>
          <w:rFonts w:ascii="GHEA Grapalat" w:hAnsi="GHEA Grapalat" w:cs="Sylfaen"/>
          <w:sz w:val="12"/>
          <w:szCs w:val="16"/>
        </w:rPr>
        <w:tab/>
      </w:r>
    </w:p>
    <w:p w14:paraId="486C1B75" w14:textId="37B09A62"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p>
    <w:p w14:paraId="76662700" w14:textId="05D967D2"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t xml:space="preserve">      պայմանագրի համարը</w:t>
      </w:r>
    </w:p>
    <w:p w14:paraId="47F3207D" w14:textId="00709618"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943598D" w14:textId="77777777" w:rsidR="00071D1C" w:rsidRPr="00AE2768" w:rsidRDefault="00071D1C" w:rsidP="00EF3662">
      <w:pPr>
        <w:ind w:left="-142" w:firstLine="142"/>
        <w:jc w:val="center"/>
        <w:rPr>
          <w:rFonts w:ascii="GHEA Grapalat" w:hAnsi="GHEA Grapalat" w:cs="Sylfaen"/>
          <w:b/>
        </w:rPr>
      </w:pPr>
    </w:p>
    <w:p w14:paraId="37CF58AE" w14:textId="77777777" w:rsidR="00071D1C" w:rsidRPr="00AE2768" w:rsidRDefault="00071D1C" w:rsidP="00EF3662">
      <w:pPr>
        <w:ind w:left="-142" w:firstLine="142"/>
        <w:jc w:val="center"/>
        <w:rPr>
          <w:rFonts w:ascii="GHEA Grapalat" w:hAnsi="GHEA Grapalat" w:cs="Sylfaen"/>
          <w:b/>
        </w:rPr>
      </w:pPr>
    </w:p>
    <w:p w14:paraId="2889D89D" w14:textId="77777777" w:rsidR="00536BFB" w:rsidRPr="00AE2768" w:rsidRDefault="00536BFB" w:rsidP="00EF3662">
      <w:pPr>
        <w:rPr>
          <w:rFonts w:ascii="GHEA Grapalat" w:hAnsi="GHEA Grapalat"/>
          <w:sz w:val="20"/>
          <w:lang w:val="hy-AM"/>
        </w:rPr>
      </w:pPr>
    </w:p>
    <w:p w14:paraId="4B47CADD" w14:textId="77777777"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14:paraId="1C3E533C" w14:textId="77777777"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E5CA3" w14:textId="77777777" w:rsidR="00A33754" w:rsidRDefault="00A33754">
      <w:r>
        <w:separator/>
      </w:r>
    </w:p>
  </w:endnote>
  <w:endnote w:type="continuationSeparator" w:id="0">
    <w:p w14:paraId="0410D9E9" w14:textId="77777777" w:rsidR="00A33754" w:rsidRDefault="00A33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36548" w14:textId="77777777" w:rsidR="00A33754" w:rsidRDefault="00A33754">
      <w:r>
        <w:separator/>
      </w:r>
    </w:p>
  </w:footnote>
  <w:footnote w:type="continuationSeparator" w:id="0">
    <w:p w14:paraId="03DFCDAA" w14:textId="77777777" w:rsidR="00A33754" w:rsidRDefault="00A33754">
      <w:r>
        <w:continuationSeparator/>
      </w:r>
    </w:p>
  </w:footnote>
  <w:footnote w:id="1">
    <w:p w14:paraId="25D7C28F" w14:textId="77777777" w:rsidR="002F746A" w:rsidRPr="006D2E03" w:rsidRDefault="002F746A"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7777777" w:rsidR="002F746A" w:rsidRPr="008C7473" w:rsidRDefault="002F746A"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8C7473">
        <w:rPr>
          <w:rFonts w:ascii="GHEA Grapalat" w:hAnsi="GHEA Grapalat" w:cs="Sylfaen"/>
          <w:i/>
          <w:sz w:val="16"/>
          <w:szCs w:val="16"/>
          <w:lang w:val="af-ZA"/>
        </w:rPr>
        <w:t>.</w:t>
      </w:r>
    </w:p>
    <w:p w14:paraId="473B2890" w14:textId="77777777" w:rsidR="002F746A" w:rsidRPr="008C7473" w:rsidRDefault="002F746A"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2F746A" w:rsidRPr="008C7473" w:rsidRDefault="002F746A"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2F746A" w:rsidRPr="008C7473" w:rsidRDefault="002F746A"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34943ACD" w14:textId="77777777" w:rsidR="002F746A" w:rsidRPr="00762340" w:rsidRDefault="002F746A" w:rsidP="00EA4B24">
      <w:pPr>
        <w:pStyle w:val="FootnoteText"/>
        <w:rPr>
          <w:rFonts w:ascii="Calibri" w:hAnsi="Calibri"/>
        </w:rPr>
      </w:pPr>
      <w:r w:rsidRPr="005F0CA9">
        <w:rPr>
          <w:rFonts w:ascii="GHEA Grapalat" w:hAnsi="GHEA Grapalat" w:cs="Sylfaen"/>
          <w:i/>
          <w:sz w:val="16"/>
          <w:szCs w:val="16"/>
          <w:lang w:val="en-US"/>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lang w:val="en-US"/>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lang w:val="en-US"/>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lang w:val="en-US"/>
        </w:rPr>
        <w:t>թվով։</w:t>
      </w:r>
    </w:p>
  </w:footnote>
  <w:footnote w:id="3">
    <w:p w14:paraId="35A09900" w14:textId="77777777" w:rsidR="002F746A" w:rsidRPr="006265F4" w:rsidRDefault="002F746A" w:rsidP="00D879FD">
      <w:pPr>
        <w:jc w:val="both"/>
        <w:rPr>
          <w:rFonts w:ascii="GHEA Grapalat" w:hAnsi="GHEA Grapalat" w:cs="Sylfaen"/>
          <w:i/>
          <w:sz w:val="16"/>
          <w:szCs w:val="16"/>
          <w:lang w:eastAsia="ru-RU"/>
        </w:rPr>
      </w:pPr>
      <w:r w:rsidRPr="006265F4">
        <w:rPr>
          <w:rFonts w:ascii="GHEA Grapalat" w:hAnsi="GHEA Grapalat" w:cs="Sylfaen"/>
          <w:i/>
          <w:sz w:val="16"/>
          <w:szCs w:val="16"/>
          <w:vertAlign w:val="superscript"/>
          <w:lang w:eastAsia="ru-RU"/>
        </w:rPr>
        <w:t>5</w:t>
      </w:r>
      <w:r w:rsidRPr="006265F4">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14:paraId="6D1A6D43" w14:textId="77777777" w:rsidR="002F746A" w:rsidRPr="006265F4" w:rsidRDefault="002F746A" w:rsidP="00D879FD">
      <w:pPr>
        <w:jc w:val="both"/>
        <w:rPr>
          <w:rFonts w:ascii="GHEA Grapalat" w:hAnsi="GHEA Grapalat"/>
          <w:i/>
          <w:sz w:val="16"/>
          <w:szCs w:val="16"/>
          <w:lang w:val="af-ZA"/>
        </w:rPr>
      </w:pPr>
      <w:r w:rsidRPr="006265F4">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6265F4">
        <w:rPr>
          <w:rFonts w:ascii="GHEA Grapalat" w:hAnsi="GHEA Grapalat"/>
          <w:i/>
          <w:sz w:val="16"/>
          <w:szCs w:val="16"/>
          <w:lang w:val="af-ZA"/>
        </w:rPr>
        <w:t>».</w:t>
      </w:r>
    </w:p>
    <w:p w14:paraId="29DEA27F" w14:textId="77777777" w:rsidR="002F746A" w:rsidRPr="006265F4" w:rsidRDefault="002F746A"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483EA969" w14:textId="77777777" w:rsidR="002F746A" w:rsidRPr="006265F4" w:rsidRDefault="002F746A" w:rsidP="006C1D25">
      <w:pPr>
        <w:pStyle w:val="FootnoteText"/>
        <w:jc w:val="both"/>
        <w:rPr>
          <w:rFonts w:ascii="GHEA Grapalat" w:hAnsi="GHEA Grapalat" w:cs="Sylfaen"/>
          <w:i/>
          <w:sz w:val="16"/>
          <w:szCs w:val="16"/>
          <w:lang w:val="en-US"/>
        </w:rPr>
      </w:pPr>
      <w:r w:rsidRPr="006265F4">
        <w:rPr>
          <w:vertAlign w:val="superscript"/>
          <w:lang w:val="en-US"/>
        </w:rPr>
        <w:t>6</w:t>
      </w:r>
      <w:r w:rsidRPr="006265F4">
        <w:rPr>
          <w:rStyle w:val="FootnoteReference"/>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6F60C5E" w14:textId="77777777" w:rsidR="002F746A" w:rsidRPr="006265F4" w:rsidRDefault="002F746A" w:rsidP="006C1D25">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25</w:t>
      </w:r>
      <w:r w:rsidRPr="006265F4">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14:paraId="48454937" w14:textId="77777777" w:rsidR="002F746A" w:rsidRPr="006265F4" w:rsidRDefault="002F746A" w:rsidP="006C1D25">
      <w:pPr>
        <w:pStyle w:val="FootnoteText"/>
        <w:jc w:val="both"/>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 գինը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4">
    <w:p w14:paraId="25169F5E" w14:textId="77777777" w:rsidR="002F746A" w:rsidRPr="006265F4" w:rsidRDefault="002F746A" w:rsidP="003850A0">
      <w:pPr>
        <w:pStyle w:val="FootnoteText"/>
        <w:jc w:val="both"/>
        <w:rPr>
          <w:lang w:val="en-US"/>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5">
    <w:p w14:paraId="6FECB190" w14:textId="77777777" w:rsidR="002F746A" w:rsidRPr="006265F4" w:rsidRDefault="002F746A" w:rsidP="006C1D25">
      <w:pPr>
        <w:pStyle w:val="FootnoteText"/>
        <w:jc w:val="both"/>
        <w:rPr>
          <w:lang w:val="en-US"/>
        </w:rPr>
      </w:pPr>
      <w:r w:rsidRPr="00B14CEE">
        <w:rPr>
          <w:color w:val="000000"/>
          <w:vertAlign w:val="superscript"/>
          <w:lang w:val="en-US"/>
        </w:rPr>
        <w:t>8</w:t>
      </w:r>
      <w:r w:rsidRPr="006265F4">
        <w:rPr>
          <w:rStyle w:val="FootnoteReference"/>
          <w:color w:val="FFFFFF"/>
        </w:rPr>
        <w:footnoteRef/>
      </w:r>
      <w:r w:rsidRPr="006265F4">
        <w:rPr>
          <w:color w:val="FFFFFF"/>
        </w:rPr>
        <w:t xml:space="preserve"> </w:t>
      </w:r>
      <w:r w:rsidRPr="006265F4">
        <w:rPr>
          <w:rFonts w:ascii="GHEA Grapalat" w:hAnsi="GHEA Grapalat" w:cs="Sylfaen"/>
          <w:i/>
          <w:sz w:val="16"/>
          <w:szCs w:val="16"/>
          <w:lang w:val="en-US"/>
        </w:rPr>
        <w:t>Ենթակետը հանվում է, եթե հայտի ապահովման պահանջ սահմանված չէ:</w:t>
      </w:r>
    </w:p>
  </w:footnote>
  <w:footnote w:id="6">
    <w:p w14:paraId="435B02AC" w14:textId="77777777" w:rsidR="002F746A" w:rsidRPr="006265F4" w:rsidRDefault="002F746A">
      <w:pPr>
        <w:pStyle w:val="FootnoteText"/>
      </w:pPr>
      <w:r w:rsidRPr="006265F4">
        <w:rPr>
          <w:rStyle w:val="FootnoteReference"/>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7">
    <w:p w14:paraId="15824E90" w14:textId="77777777" w:rsidR="002F746A" w:rsidRPr="006265F4" w:rsidRDefault="002F746A" w:rsidP="00571F29">
      <w:pPr>
        <w:pStyle w:val="FootnoteText"/>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430CA821" w14:textId="77777777" w:rsidR="002F746A" w:rsidRPr="004B72E3" w:rsidRDefault="002F746A"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2F746A" w:rsidRPr="004B72E3" w:rsidRDefault="002F746A"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2F746A" w:rsidRPr="004B72E3" w:rsidRDefault="002F746A"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2F746A" w:rsidRPr="000B7538" w:rsidRDefault="002F746A"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2F746A" w:rsidRPr="000B7538" w:rsidRDefault="002F746A"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2F746A" w:rsidRPr="000B7538" w:rsidRDefault="002F746A"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2F746A" w:rsidRPr="00D533CD" w:rsidRDefault="002F746A"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741DAC5D" w14:textId="77777777" w:rsidR="002F746A" w:rsidRPr="000B7538" w:rsidRDefault="002F746A" w:rsidP="002A5BDB">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14:paraId="316A5091" w14:textId="77777777" w:rsidR="002F746A" w:rsidRPr="000B7538" w:rsidRDefault="002F746A"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14:paraId="56A189FD" w14:textId="77777777" w:rsidR="002F746A" w:rsidRDefault="002F746A"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2F746A" w:rsidRDefault="002F746A" w:rsidP="00501A05">
      <w:pPr>
        <w:pStyle w:val="FootnoteText"/>
        <w:rPr>
          <w:rFonts w:ascii="Sylfaen" w:hAnsi="Sylfaen"/>
          <w:lang w:val="hy-AM"/>
        </w:rPr>
      </w:pPr>
    </w:p>
    <w:p w14:paraId="0651BF39" w14:textId="77777777" w:rsidR="002F746A" w:rsidRPr="00B462B5" w:rsidRDefault="002F746A"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921AA67" w14:textId="77777777" w:rsidR="002F746A" w:rsidRPr="00B462B5" w:rsidRDefault="002F746A">
      <w:pPr>
        <w:pStyle w:val="FootnoteText"/>
        <w:rPr>
          <w:rFonts w:ascii="Times New Roman" w:hAnsi="Times New Roman"/>
          <w:vertAlign w:val="superscript"/>
          <w:lang w:val="hy-AM"/>
        </w:rPr>
      </w:pPr>
    </w:p>
  </w:footnote>
  <w:footnote w:id="10">
    <w:p w14:paraId="6B92E9D6" w14:textId="77777777" w:rsidR="002F746A" w:rsidRPr="008C7473" w:rsidRDefault="002F746A">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11">
    <w:p w14:paraId="7E21AE53" w14:textId="77777777" w:rsidR="002F746A" w:rsidRPr="006265F4" w:rsidRDefault="002F746A"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6D29A275" w14:textId="77777777" w:rsidR="002F746A" w:rsidRPr="00AB6289" w:rsidRDefault="002F746A"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13">
    <w:p w14:paraId="714A4987" w14:textId="77777777" w:rsidR="002F746A" w:rsidRPr="000B7538" w:rsidRDefault="002F746A"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2F746A" w:rsidRPr="000B7538" w:rsidRDefault="002F746A"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4">
    <w:p w14:paraId="25BE92AC" w14:textId="77777777" w:rsidR="002F746A" w:rsidRPr="005F1C06" w:rsidRDefault="002F746A" w:rsidP="00B2572B">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2F746A" w:rsidRPr="008C7473" w:rsidRDefault="002F746A"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2F746A" w:rsidRPr="008C7473" w:rsidRDefault="002F746A" w:rsidP="005F1C06">
      <w:pPr>
        <w:pStyle w:val="BodyTextIndent3"/>
        <w:spacing w:line="240" w:lineRule="auto"/>
        <w:ind w:left="142" w:firstLine="0"/>
        <w:rPr>
          <w:rFonts w:ascii="GHEA Grapalat" w:hAnsi="GHEA Grapalat"/>
          <w:i/>
          <w:lang w:val="af-ZA" w:eastAsia="ru-RU"/>
        </w:rPr>
      </w:pPr>
    </w:p>
    <w:p w14:paraId="6F719993" w14:textId="77777777" w:rsidR="002F746A" w:rsidRPr="008C7473" w:rsidRDefault="002F746A"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2F746A" w:rsidRPr="008C7473" w:rsidRDefault="002F746A" w:rsidP="005F1C06">
      <w:pPr>
        <w:pStyle w:val="FootnoteText"/>
        <w:jc w:val="both"/>
        <w:rPr>
          <w:rFonts w:ascii="GHEA Grapalat" w:hAnsi="GHEA Grapalat"/>
          <w:i/>
          <w:lang w:val="af-ZA"/>
        </w:rPr>
      </w:pPr>
    </w:p>
    <w:p w14:paraId="2FE82E3A" w14:textId="77777777" w:rsidR="002F746A" w:rsidRPr="008C7473" w:rsidRDefault="002F746A"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2F746A" w:rsidRPr="00BF58CA" w:rsidRDefault="002F746A" w:rsidP="005F1C06">
      <w:pPr>
        <w:pStyle w:val="FootnoteText"/>
        <w:jc w:val="both"/>
        <w:rPr>
          <w:rFonts w:ascii="GHEA Grapalat" w:hAnsi="GHEA Grapalat"/>
          <w:i/>
          <w:sz w:val="16"/>
          <w:szCs w:val="16"/>
          <w:lang w:val="hy-AM"/>
        </w:rPr>
      </w:pPr>
    </w:p>
    <w:p w14:paraId="7DCC7BCC" w14:textId="77777777" w:rsidR="002F746A" w:rsidRPr="00B20703" w:rsidDel="006C3873" w:rsidRDefault="002F746A" w:rsidP="00CE3A99">
      <w:pPr>
        <w:jc w:val="both"/>
        <w:rPr>
          <w:del w:id="4" w:author="User" w:date="2019-05-26T09:52:00Z"/>
          <w:rFonts w:ascii="GHEA Grapalat" w:hAnsi="GHEA Grapalat" w:cs="Sylfaen"/>
          <w:sz w:val="20"/>
          <w:lang w:val="hy-AM"/>
        </w:rPr>
      </w:pPr>
    </w:p>
  </w:footnote>
  <w:footnote w:id="15">
    <w:p w14:paraId="28B63088" w14:textId="77777777" w:rsidR="002F746A" w:rsidRPr="006265F4" w:rsidRDefault="002F746A"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2F746A" w:rsidRPr="006265F4" w:rsidRDefault="002F746A"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2F746A" w:rsidRPr="006265F4" w:rsidDel="00856FDE" w:rsidRDefault="002F746A" w:rsidP="00B2572B">
      <w:pPr>
        <w:pStyle w:val="FootnoteText"/>
        <w:rPr>
          <w:del w:id="7" w:author="User" w:date="2019-05-26T09:57:00Z"/>
          <w:i/>
          <w:lang w:val="af-ZA"/>
        </w:rPr>
      </w:pPr>
    </w:p>
  </w:footnote>
  <w:footnote w:id="16">
    <w:p w14:paraId="25333EC9" w14:textId="77777777" w:rsidR="002F746A" w:rsidRPr="00C65A05" w:rsidRDefault="002F746A"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2F746A" w:rsidRPr="00C65A05" w:rsidRDefault="002F746A"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24204C2D" w14:textId="77777777" w:rsidR="002F746A" w:rsidRPr="006265F4" w:rsidDel="007942E8" w:rsidRDefault="002F746A" w:rsidP="00071D1C">
      <w:pPr>
        <w:pStyle w:val="FootnoteText"/>
        <w:jc w:val="both"/>
        <w:rPr>
          <w:del w:id="8"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8">
    <w:p w14:paraId="061729C7" w14:textId="77777777" w:rsidR="002F746A" w:rsidRPr="006265F4" w:rsidDel="007942E8" w:rsidRDefault="002F746A" w:rsidP="00071D1C">
      <w:pPr>
        <w:pStyle w:val="FootnoteText"/>
        <w:rPr>
          <w:del w:id="9"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9">
    <w:p w14:paraId="41AA5916" w14:textId="77777777" w:rsidR="002F746A" w:rsidRPr="006265F4" w:rsidRDefault="002F746A"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2F746A" w:rsidRPr="006265F4" w:rsidDel="007942E8" w:rsidRDefault="002F746A" w:rsidP="009123CA">
      <w:pPr>
        <w:pStyle w:val="FootnoteText"/>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0">
    <w:p w14:paraId="0E87345B" w14:textId="77777777" w:rsidR="002F746A" w:rsidRPr="006265F4" w:rsidDel="007942E8" w:rsidRDefault="002F746A" w:rsidP="00071D1C">
      <w:pPr>
        <w:pStyle w:val="FootnoteText"/>
        <w:jc w:val="both"/>
        <w:rPr>
          <w:del w:id="11"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73F04998" w14:textId="77777777" w:rsidR="002F746A" w:rsidRPr="006265F4" w:rsidDel="002877FC" w:rsidRDefault="002F746A" w:rsidP="00071D1C">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2">
    <w:p w14:paraId="64443172" w14:textId="77777777" w:rsidR="002F746A" w:rsidRPr="006265F4" w:rsidDel="002877FC" w:rsidRDefault="002F746A" w:rsidP="00071D1C">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013DD12D" w14:textId="77777777" w:rsidR="002F746A" w:rsidRPr="008C7473" w:rsidRDefault="002F746A">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EA2"/>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33A"/>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3A78"/>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183"/>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77A"/>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BC9"/>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46A"/>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74A"/>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0FF3"/>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2F1"/>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4273"/>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C7E8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1ED"/>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47B1"/>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2C10"/>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0C55"/>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6B68"/>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5BEC"/>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7F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2D0"/>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84C"/>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328"/>
    <w:rsid w:val="00A10D1E"/>
    <w:rsid w:val="00A10D1F"/>
    <w:rsid w:val="00A112E2"/>
    <w:rsid w:val="00A1152B"/>
    <w:rsid w:val="00A11BD0"/>
    <w:rsid w:val="00A11CA0"/>
    <w:rsid w:val="00A11F49"/>
    <w:rsid w:val="00A1295D"/>
    <w:rsid w:val="00A12A5E"/>
    <w:rsid w:val="00A12C95"/>
    <w:rsid w:val="00A14ED9"/>
    <w:rsid w:val="00A150A9"/>
    <w:rsid w:val="00A161E3"/>
    <w:rsid w:val="00A1623D"/>
    <w:rsid w:val="00A20B69"/>
    <w:rsid w:val="00A21DDE"/>
    <w:rsid w:val="00A222D7"/>
    <w:rsid w:val="00A22548"/>
    <w:rsid w:val="00A22EB5"/>
    <w:rsid w:val="00A232D9"/>
    <w:rsid w:val="00A24827"/>
    <w:rsid w:val="00A249DB"/>
    <w:rsid w:val="00A24F80"/>
    <w:rsid w:val="00A27FAF"/>
    <w:rsid w:val="00A3062D"/>
    <w:rsid w:val="00A30B3F"/>
    <w:rsid w:val="00A31A12"/>
    <w:rsid w:val="00A31F51"/>
    <w:rsid w:val="00A3284C"/>
    <w:rsid w:val="00A33754"/>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84B"/>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C0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3FD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6AA"/>
    <w:rsid w:val="00C232E0"/>
    <w:rsid w:val="00C23B1B"/>
    <w:rsid w:val="00C23D48"/>
    <w:rsid w:val="00C23F1D"/>
    <w:rsid w:val="00C24256"/>
    <w:rsid w:val="00C25B21"/>
    <w:rsid w:val="00C26B4D"/>
    <w:rsid w:val="00C26CF7"/>
    <w:rsid w:val="00C27455"/>
    <w:rsid w:val="00C27CE6"/>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6E72"/>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BE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DF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AE"/>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D79"/>
    <w:rsid w:val="00DE212F"/>
    <w:rsid w:val="00DE2630"/>
    <w:rsid w:val="00DE26E4"/>
    <w:rsid w:val="00DE3538"/>
    <w:rsid w:val="00DE3C28"/>
    <w:rsid w:val="00DE4085"/>
    <w:rsid w:val="00DE5B89"/>
    <w:rsid w:val="00DE61D0"/>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5F1"/>
    <w:rsid w:val="00E26A48"/>
    <w:rsid w:val="00E26DCE"/>
    <w:rsid w:val="00E30D12"/>
    <w:rsid w:val="00E31A0F"/>
    <w:rsid w:val="00E326DD"/>
    <w:rsid w:val="00E327B8"/>
    <w:rsid w:val="00E34189"/>
    <w:rsid w:val="00E34F0D"/>
    <w:rsid w:val="00E36717"/>
    <w:rsid w:val="00E36A86"/>
    <w:rsid w:val="00E40E44"/>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59C5"/>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6C6"/>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8C6"/>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494056">
      <w:bodyDiv w:val="1"/>
      <w:marLeft w:val="0"/>
      <w:marRight w:val="0"/>
      <w:marTop w:val="0"/>
      <w:marBottom w:val="0"/>
      <w:divBdr>
        <w:top w:val="none" w:sz="0" w:space="0" w:color="auto"/>
        <w:left w:val="none" w:sz="0" w:space="0" w:color="auto"/>
        <w:bottom w:val="none" w:sz="0" w:space="0" w:color="auto"/>
        <w:right w:val="none" w:sz="0" w:space="0" w:color="auto"/>
      </w:divBdr>
    </w:div>
    <w:div w:id="113332497">
      <w:bodyDiv w:val="1"/>
      <w:marLeft w:val="0"/>
      <w:marRight w:val="0"/>
      <w:marTop w:val="0"/>
      <w:marBottom w:val="0"/>
      <w:divBdr>
        <w:top w:val="none" w:sz="0" w:space="0" w:color="auto"/>
        <w:left w:val="none" w:sz="0" w:space="0" w:color="auto"/>
        <w:bottom w:val="none" w:sz="0" w:space="0" w:color="auto"/>
        <w:right w:val="none" w:sz="0" w:space="0" w:color="auto"/>
      </w:divBdr>
    </w:div>
    <w:div w:id="137110578">
      <w:bodyDiv w:val="1"/>
      <w:marLeft w:val="0"/>
      <w:marRight w:val="0"/>
      <w:marTop w:val="0"/>
      <w:marBottom w:val="0"/>
      <w:divBdr>
        <w:top w:val="none" w:sz="0" w:space="0" w:color="auto"/>
        <w:left w:val="none" w:sz="0" w:space="0" w:color="auto"/>
        <w:bottom w:val="none" w:sz="0" w:space="0" w:color="auto"/>
        <w:right w:val="none" w:sz="0" w:space="0" w:color="auto"/>
      </w:divBdr>
    </w:div>
    <w:div w:id="23628325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337559">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4412607">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5765811">
      <w:bodyDiv w:val="1"/>
      <w:marLeft w:val="0"/>
      <w:marRight w:val="0"/>
      <w:marTop w:val="0"/>
      <w:marBottom w:val="0"/>
      <w:divBdr>
        <w:top w:val="none" w:sz="0" w:space="0" w:color="auto"/>
        <w:left w:val="none" w:sz="0" w:space="0" w:color="auto"/>
        <w:bottom w:val="none" w:sz="0" w:space="0" w:color="auto"/>
        <w:right w:val="none" w:sz="0" w:space="0" w:color="auto"/>
      </w:divBdr>
    </w:div>
    <w:div w:id="8878380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89835098">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464388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949304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6550827">
      <w:bodyDiv w:val="1"/>
      <w:marLeft w:val="0"/>
      <w:marRight w:val="0"/>
      <w:marTop w:val="0"/>
      <w:marBottom w:val="0"/>
      <w:divBdr>
        <w:top w:val="none" w:sz="0" w:space="0" w:color="auto"/>
        <w:left w:val="none" w:sz="0" w:space="0" w:color="auto"/>
        <w:bottom w:val="none" w:sz="0" w:space="0" w:color="auto"/>
        <w:right w:val="none" w:sz="0" w:space="0" w:color="auto"/>
      </w:divBdr>
    </w:div>
    <w:div w:id="163992132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5239111">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46116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3899810">
      <w:bodyDiv w:val="1"/>
      <w:marLeft w:val="0"/>
      <w:marRight w:val="0"/>
      <w:marTop w:val="0"/>
      <w:marBottom w:val="0"/>
      <w:divBdr>
        <w:top w:val="none" w:sz="0" w:space="0" w:color="auto"/>
        <w:left w:val="none" w:sz="0" w:space="0" w:color="auto"/>
        <w:bottom w:val="none" w:sz="0" w:space="0" w:color="auto"/>
        <w:right w:val="none" w:sz="0" w:space="0" w:color="auto"/>
      </w:divBdr>
    </w:div>
    <w:div w:id="2007124865">
      <w:bodyDiv w:val="1"/>
      <w:marLeft w:val="0"/>
      <w:marRight w:val="0"/>
      <w:marTop w:val="0"/>
      <w:marBottom w:val="0"/>
      <w:divBdr>
        <w:top w:val="none" w:sz="0" w:space="0" w:color="auto"/>
        <w:left w:val="none" w:sz="0" w:space="0" w:color="auto"/>
        <w:bottom w:val="none" w:sz="0" w:space="0" w:color="auto"/>
        <w:right w:val="none" w:sz="0" w:space="0" w:color="auto"/>
      </w:divBdr>
    </w:div>
    <w:div w:id="2063479684">
      <w:bodyDiv w:val="1"/>
      <w:marLeft w:val="0"/>
      <w:marRight w:val="0"/>
      <w:marTop w:val="0"/>
      <w:marBottom w:val="0"/>
      <w:divBdr>
        <w:top w:val="none" w:sz="0" w:space="0" w:color="auto"/>
        <w:left w:val="none" w:sz="0" w:space="0" w:color="auto"/>
        <w:bottom w:val="none" w:sz="0" w:space="0" w:color="auto"/>
        <w:right w:val="none" w:sz="0" w:space="0" w:color="auto"/>
      </w:divBdr>
    </w:div>
    <w:div w:id="210980925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54755-8A95-4F10-A500-91CACEBE1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88</Pages>
  <Words>23075</Words>
  <Characters>131532</Characters>
  <Application>Microsoft Office Word</Application>
  <DocSecurity>0</DocSecurity>
  <Lines>1096</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154299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Windows User</cp:lastModifiedBy>
  <cp:revision>7</cp:revision>
  <cp:lastPrinted>2018-02-16T07:12:00Z</cp:lastPrinted>
  <dcterms:created xsi:type="dcterms:W3CDTF">2022-09-30T18:44:00Z</dcterms:created>
  <dcterms:modified xsi:type="dcterms:W3CDTF">2022-10-03T09:45:00Z</dcterms:modified>
</cp:coreProperties>
</file>