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35472281" w14:textId="17A30A13"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14:paraId="05036BDC" w14:textId="24EE49A7"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14:paraId="6F4D84DA" w14:textId="77777777"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9B03541" w:rsidR="00642EFE" w:rsidRPr="00A71D81" w:rsidRDefault="00B50C0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D2B671A"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B584B">
        <w:rPr>
          <w:rFonts w:ascii="GHEA Grapalat" w:hAnsi="GHEA Grapalat"/>
          <w:i w:val="0"/>
          <w:lang w:val="af-ZA"/>
        </w:rPr>
        <w:t>22</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9E6A87">
        <w:rPr>
          <w:rFonts w:ascii="GHEA Grapalat" w:hAnsi="GHEA Grapalat"/>
          <w:i w:val="0"/>
          <w:lang w:val="af-ZA"/>
        </w:rPr>
        <w:t>10</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E6A87">
        <w:rPr>
          <w:rFonts w:ascii="GHEA Grapalat" w:hAnsi="GHEA Grapalat"/>
          <w:i w:val="0"/>
          <w:lang w:val="af-ZA"/>
        </w:rPr>
        <w:t>03</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AB584B">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6DBF11AF"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50C0D">
        <w:rPr>
          <w:rFonts w:ascii="GHEA Grapalat" w:hAnsi="GHEA Grapalat"/>
          <w:i w:val="0"/>
          <w:lang w:val="af-ZA"/>
        </w:rPr>
        <w:t>ՀԱԲԼԾԿ-ԳՀԱՊՁԲ-</w:t>
      </w:r>
      <w:r w:rsidR="00EB1A55">
        <w:rPr>
          <w:rFonts w:ascii="GHEA Grapalat" w:hAnsi="GHEA Grapalat"/>
          <w:i w:val="0"/>
          <w:lang w:val="af-ZA"/>
        </w:rPr>
        <w:t>22/16</w:t>
      </w:r>
      <w:r w:rsidR="009F18D0" w:rsidRPr="00A71D81">
        <w:rPr>
          <w:rFonts w:ascii="GHEA Grapalat" w:hAnsi="GHEA Grapalat"/>
          <w:i w:val="0"/>
          <w:u w:val="single"/>
          <w:lang w:val="af-ZA"/>
        </w:rPr>
        <w:t xml:space="preserve">        </w:t>
      </w:r>
      <w:r w:rsidR="009E6A87">
        <w:rPr>
          <w:rFonts w:ascii="GHEA Grapalat" w:hAnsi="GHEA Grapalat"/>
          <w:i w:val="0"/>
          <w:u w:val="single"/>
          <w:lang w:val="af-ZA"/>
        </w:rPr>
        <w:t>փոփոխված</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68C79FD7" w14:textId="77777777" w:rsidR="00B50C0D" w:rsidRPr="00EC7ADC" w:rsidRDefault="00B50C0D" w:rsidP="00B50C0D">
      <w:pPr>
        <w:pStyle w:val="BodyTextIndent"/>
        <w:spacing w:line="240" w:lineRule="auto"/>
        <w:ind w:firstLine="709"/>
        <w:contextualSpacing/>
        <w:rPr>
          <w:rFonts w:ascii="GHEA Grapalat" w:hAnsi="GHEA Grapalat"/>
          <w:i w:val="0"/>
          <w:lang w:val="af-ZA"/>
        </w:rPr>
      </w:pPr>
      <w:r w:rsidRPr="00712340">
        <w:rPr>
          <w:rFonts w:ascii="GHEA Grapalat" w:hAnsi="GHEA Grapalat"/>
          <w:i w:val="0"/>
          <w:lang w:val="af-ZA"/>
        </w:rPr>
        <w:t xml:space="preserve">Պատվիրատուն` </w:t>
      </w:r>
      <w:r w:rsidRPr="00111222">
        <w:rPr>
          <w:rFonts w:ascii="GHEA Grapalat" w:hAnsi="GHEA Grapalat"/>
          <w:b/>
          <w:i w:val="0"/>
          <w:lang w:val="af-ZA"/>
        </w:rPr>
        <w:t>«</w:t>
      </w:r>
      <w:r>
        <w:rPr>
          <w:rFonts w:ascii="GHEA Grapalat" w:hAnsi="GHEA Grapalat"/>
          <w:b/>
          <w:i w:val="0"/>
          <w:lang w:val="af-ZA"/>
        </w:rPr>
        <w:t>ՀԱԲԼԾԿ</w:t>
      </w:r>
      <w:r w:rsidRPr="00111222">
        <w:rPr>
          <w:rFonts w:ascii="GHEA Grapalat" w:hAnsi="GHEA Grapalat"/>
          <w:b/>
          <w:i w:val="0"/>
          <w:lang w:val="af-ZA"/>
        </w:rPr>
        <w:t xml:space="preserve">» ՊՈԱԿ-ը, </w:t>
      </w:r>
      <w:r w:rsidRPr="00074518">
        <w:rPr>
          <w:rFonts w:ascii="GHEA Grapalat" w:hAnsi="GHEA Grapalat"/>
          <w:i w:val="0"/>
          <w:lang w:val="af-ZA"/>
        </w:rPr>
        <w:t xml:space="preserve">որը գտնվում </w:t>
      </w:r>
      <w:r w:rsidRPr="001B2B4C">
        <w:rPr>
          <w:rFonts w:ascii="GHEA Grapalat" w:hAnsi="GHEA Grapalat"/>
          <w:i w:val="0"/>
          <w:lang w:val="af-ZA"/>
        </w:rPr>
        <w:t xml:space="preserve">է </w:t>
      </w:r>
      <w:r>
        <w:rPr>
          <w:rFonts w:ascii="GHEA Grapalat" w:hAnsi="GHEA Grapalat"/>
          <w:i w:val="0"/>
          <w:lang w:val="af-ZA"/>
        </w:rPr>
        <w:t>Էրեբունի 12</w:t>
      </w:r>
      <w:r w:rsidRPr="001B2B4C">
        <w:rPr>
          <w:rFonts w:ascii="GHEA Grapalat" w:hAnsi="GHEA Grapalat"/>
          <w:i w:val="0"/>
          <w:lang w:val="af-ZA"/>
        </w:rPr>
        <w:t xml:space="preserve"> հասցեում</w:t>
      </w:r>
      <w:r w:rsidRPr="00EC7ADC">
        <w:rPr>
          <w:rFonts w:ascii="GHEA Grapalat" w:hAnsi="GHEA Grapalat"/>
          <w:i w:val="0"/>
          <w:lang w:val="af-ZA"/>
        </w:rPr>
        <w:t xml:space="preserve"> հայտարարում է </w:t>
      </w:r>
      <w:r>
        <w:rPr>
          <w:rFonts w:ascii="GHEA Grapalat" w:hAnsi="GHEA Grapalat"/>
          <w:i w:val="0"/>
          <w:lang w:val="af-ZA"/>
        </w:rPr>
        <w:t>գնանշման հարցում</w:t>
      </w:r>
      <w:r w:rsidRPr="00EC7ADC">
        <w:rPr>
          <w:rFonts w:ascii="GHEA Grapalat" w:hAnsi="GHEA Grapalat"/>
          <w:i w:val="0"/>
          <w:lang w:val="af-ZA"/>
        </w:rPr>
        <w:t>, որն իրականացվում է մեկ փուլով:</w:t>
      </w:r>
    </w:p>
    <w:p w14:paraId="4D4BE43B" w14:textId="77777777" w:rsidR="00B50C0D" w:rsidRPr="00AE2768" w:rsidRDefault="00B50C0D" w:rsidP="00B50C0D">
      <w:pPr>
        <w:pStyle w:val="BodyTextIndent"/>
        <w:spacing w:line="240" w:lineRule="auto"/>
        <w:ind w:firstLine="0"/>
        <w:rPr>
          <w:rFonts w:ascii="GHEA Grapalat" w:hAnsi="GHEA Grapalat"/>
          <w:i w:val="0"/>
          <w:lang w:val="af-ZA"/>
        </w:rPr>
      </w:pPr>
      <w:r w:rsidRPr="00AE2768">
        <w:rPr>
          <w:rFonts w:ascii="GHEA Grapalat" w:hAnsi="GHEA Grapalat"/>
          <w:i w:val="0"/>
          <w:lang w:val="af-ZA"/>
        </w:rPr>
        <w:tab/>
      </w:r>
      <w:r w:rsidRPr="00712340">
        <w:rPr>
          <w:rFonts w:ascii="GHEA Grapalat" w:hAnsi="GHEA Grapalat"/>
          <w:i w:val="0"/>
          <w:lang w:val="af-ZA"/>
        </w:rPr>
        <w:t xml:space="preserve">Սույն ընթացակարգի արդյունքում </w:t>
      </w:r>
      <w:r w:rsidRPr="00712340">
        <w:rPr>
          <w:rFonts w:ascii="GHEA Grapalat" w:hAnsi="GHEA Grapalat"/>
          <w:i w:val="0"/>
          <w:lang w:val="hy-AM"/>
        </w:rPr>
        <w:t>ընտրված</w:t>
      </w:r>
      <w:r w:rsidRPr="00712340">
        <w:rPr>
          <w:rFonts w:ascii="GHEA Grapalat" w:hAnsi="GHEA Grapalat"/>
          <w:i w:val="0"/>
          <w:lang w:val="af-ZA"/>
        </w:rPr>
        <w:t xml:space="preserve"> մասնակցին սահմանված կարգով կառաջարկվի կնքել </w:t>
      </w:r>
      <w:r>
        <w:rPr>
          <w:rFonts w:ascii="GHEA Grapalat" w:hAnsi="GHEA Grapalat"/>
          <w:b/>
          <w:i w:val="0"/>
          <w:lang w:val="af-ZA"/>
        </w:rPr>
        <w:t xml:space="preserve">  ի</w:t>
      </w:r>
      <w:r>
        <w:rPr>
          <w:rFonts w:ascii="GHEA Grapalat" w:hAnsi="GHEA Grapalat"/>
          <w:i w:val="0"/>
          <w:lang w:val="hy-AM"/>
        </w:rPr>
        <w:t xml:space="preserve">մատակարարման </w:t>
      </w:r>
      <w:r w:rsidRPr="00712340">
        <w:rPr>
          <w:rFonts w:ascii="GHEA Grapalat" w:hAnsi="GHEA Grapalat"/>
          <w:i w:val="0"/>
          <w:lang w:val="af-ZA"/>
        </w:rPr>
        <w:t>պայմանագիր (այսուհետ` պայմանագիր)։</w:t>
      </w:r>
      <w:r w:rsidRPr="00AE276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37F7F33" w14:textId="77777777" w:rsidR="00B50C0D" w:rsidRPr="00AE2768" w:rsidRDefault="00B50C0D" w:rsidP="00B50C0D">
      <w:pPr>
        <w:ind w:firstLine="720"/>
        <w:jc w:val="both"/>
        <w:rPr>
          <w:rFonts w:ascii="GHEA Grapalat" w:hAnsi="GHEA Grapalat"/>
          <w:sz w:val="20"/>
          <w:szCs w:val="20"/>
          <w:lang w:val="af-ZA"/>
        </w:rPr>
      </w:pPr>
      <w:r w:rsidRPr="00AE276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D3FCA93"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Ընտրված մասնակիցը որոշվում է </w:t>
      </w:r>
      <w:bookmarkStart w:id="0" w:name="_Hlk23167512"/>
      <w:r w:rsidRPr="00AE2768">
        <w:rPr>
          <w:rFonts w:ascii="GHEA Grapalat" w:hAnsi="GHEA Grapalat"/>
          <w:i w:val="0"/>
          <w:lang w:val="af-ZA"/>
        </w:rPr>
        <w:t xml:space="preserve">ոչ գնային պայմաններով բավարար գնահատված </w:t>
      </w:r>
      <w:bookmarkEnd w:id="0"/>
      <w:r w:rsidRPr="00AE276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34B5DC5" w14:textId="77777777" w:rsidR="00B50C0D" w:rsidRPr="006B3EFF" w:rsidRDefault="00B50C0D" w:rsidP="00B50C0D">
      <w:pPr>
        <w:pStyle w:val="BodyTextIndent"/>
        <w:spacing w:line="240" w:lineRule="auto"/>
        <w:rPr>
          <w:rFonts w:ascii="GHEA Grapalat" w:hAnsi="GHEA Grapalat"/>
          <w:i w:val="0"/>
          <w:lang w:val="hy-AM"/>
        </w:rPr>
      </w:pPr>
      <w:r w:rsidRPr="00AE2768">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b/>
          <w:i w:val="0"/>
          <w:lang w:val="af-ZA"/>
        </w:rPr>
        <w:t>6</w:t>
      </w:r>
      <w:r w:rsidRPr="006B3EFF">
        <w:rPr>
          <w:rFonts w:ascii="GHEA Grapalat" w:hAnsi="GHEA Grapalat"/>
          <w:b/>
          <w:i w:val="0"/>
          <w:lang w:val="af-ZA"/>
        </w:rPr>
        <w:t xml:space="preserve">-րդ օրը ժամը </w:t>
      </w:r>
      <w:r w:rsidRPr="006B3EFF">
        <w:rPr>
          <w:rFonts w:ascii="GHEA Grapalat" w:hAnsi="GHEA Grapalat"/>
          <w:b/>
          <w:i w:val="0"/>
          <w:lang w:val="hy-AM"/>
        </w:rPr>
        <w:t>16:00</w:t>
      </w:r>
      <w:r w:rsidRPr="006B3EFF">
        <w:rPr>
          <w:rFonts w:ascii="GHEA Grapalat" w:hAnsi="GHEA Grapalat"/>
          <w:b/>
          <w:i w:val="0"/>
          <w:lang w:val="af-ZA"/>
        </w:rPr>
        <w:t>-ը</w:t>
      </w:r>
      <w:r w:rsidRPr="00AE2768">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r>
        <w:rPr>
          <w:rFonts w:ascii="GHEA Grapalat" w:hAnsi="GHEA Grapalat"/>
          <w:i w:val="0"/>
          <w:lang w:val="hy-AM"/>
        </w:rPr>
        <w:t>:</w:t>
      </w:r>
    </w:p>
    <w:p w14:paraId="4D59057D"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B346BB7" w14:textId="77777777" w:rsidR="00B50C0D" w:rsidRPr="00AE2768"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55154D7B" w14:textId="078052C4" w:rsidR="00B50C0D" w:rsidRPr="00BC676D" w:rsidRDefault="00B50C0D" w:rsidP="00B50C0D">
      <w:pPr>
        <w:pStyle w:val="BodyTextIndent"/>
        <w:spacing w:line="240" w:lineRule="auto"/>
        <w:rPr>
          <w:rFonts w:ascii="GHEA Grapalat" w:hAnsi="GHEA Grapalat"/>
          <w:b/>
          <w:i w:val="0"/>
          <w:lang w:val="af-ZA"/>
        </w:rPr>
      </w:pPr>
      <w:r w:rsidRPr="00AE2768">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hy-AM" w:eastAsia="ru-RU"/>
        </w:rPr>
        <w:t xml:space="preserve"> </w:t>
      </w:r>
      <w:r w:rsidRPr="00163400">
        <w:rPr>
          <w:rFonts w:ascii="GHEA Grapalat" w:hAnsi="GHEA Grapalat"/>
          <w:b/>
          <w:i w:val="0"/>
          <w:lang w:val="af-ZA"/>
        </w:rPr>
        <w:t>ք.Երևան,</w:t>
      </w:r>
      <w:r>
        <w:rPr>
          <w:rFonts w:ascii="GHEA Grapalat" w:hAnsi="GHEA Grapalat"/>
          <w:i w:val="0"/>
          <w:lang w:val="af-ZA"/>
        </w:rPr>
        <w:t xml:space="preserve"> </w:t>
      </w:r>
      <w:r>
        <w:rPr>
          <w:rFonts w:ascii="GHEA Grapalat" w:hAnsi="GHEA Grapalat"/>
          <w:b/>
          <w:i w:val="0"/>
          <w:lang w:val="hy-AM"/>
        </w:rPr>
        <w:t>Էրեբունի 12</w:t>
      </w:r>
      <w:r>
        <w:rPr>
          <w:rFonts w:ascii="GHEA Grapalat" w:hAnsi="GHEA Grapalat"/>
          <w:i w:val="0"/>
          <w:lang w:val="af-ZA"/>
        </w:rPr>
        <w:t xml:space="preserve"> </w:t>
      </w:r>
      <w:r w:rsidRPr="00AE2768">
        <w:rPr>
          <w:rFonts w:ascii="GHEA Grapalat" w:hAnsi="GHEA Grapalat"/>
          <w:i w:val="0"/>
          <w:lang w:val="af-ZA"/>
        </w:rPr>
        <w:t>հասցեով, փաստաթղթային ձևով</w:t>
      </w:r>
      <w:r w:rsidRPr="00AE2768">
        <w:rPr>
          <w:rFonts w:ascii="GHEA Grapalat" w:hAnsi="GHEA Grapalat"/>
          <w:i w:val="0"/>
          <w:lang w:val="af-ZA" w:eastAsia="ru-RU"/>
        </w:rPr>
        <w:t xml:space="preserve"> </w:t>
      </w:r>
      <w:r w:rsidRPr="00AE2768">
        <w:rPr>
          <w:rFonts w:ascii="GHEA Grapalat" w:hAnsi="GHEA Grapalat"/>
          <w:i w:val="0"/>
          <w:lang w:val="af-ZA"/>
        </w:rPr>
        <w:t xml:space="preserve">մինչև սույն հայտարարության հրապարակման օրվանից հաշված </w:t>
      </w:r>
      <w:r>
        <w:rPr>
          <w:rFonts w:ascii="GHEA Grapalat" w:hAnsi="GHEA Grapalat"/>
          <w:b/>
          <w:i w:val="0"/>
          <w:lang w:val="af-ZA"/>
        </w:rPr>
        <w:t>7</w:t>
      </w:r>
      <w:r w:rsidRPr="00BC676D">
        <w:rPr>
          <w:rFonts w:ascii="GHEA Grapalat" w:hAnsi="GHEA Grapalat"/>
          <w:b/>
          <w:i w:val="0"/>
          <w:lang w:val="af-ZA"/>
        </w:rPr>
        <w:t xml:space="preserve">-րդ օրվա ժամը </w:t>
      </w:r>
      <w:r w:rsidR="00EB1A55">
        <w:rPr>
          <w:rFonts w:ascii="GHEA Grapalat" w:hAnsi="GHEA Grapalat"/>
          <w:b/>
          <w:i w:val="0"/>
          <w:lang w:val="en-US"/>
        </w:rPr>
        <w:t>12:30</w:t>
      </w:r>
      <w:r w:rsidRPr="00BC676D">
        <w:rPr>
          <w:rFonts w:ascii="GHEA Grapalat" w:hAnsi="GHEA Grapalat"/>
          <w:b/>
          <w:i w:val="0"/>
          <w:lang w:val="af-ZA"/>
        </w:rPr>
        <w:t xml:space="preserve">-ը: </w:t>
      </w:r>
    </w:p>
    <w:p w14:paraId="2D4A4738" w14:textId="77777777" w:rsidR="00B50C0D" w:rsidRPr="00B67F67" w:rsidRDefault="00B50C0D" w:rsidP="00B50C0D">
      <w:pPr>
        <w:pStyle w:val="BodyTextIndent"/>
        <w:spacing w:line="240" w:lineRule="auto"/>
        <w:rPr>
          <w:rFonts w:ascii="GHEA Grapalat" w:hAnsi="GHEA Grapalat"/>
          <w:i w:val="0"/>
          <w:lang w:val="af-ZA"/>
        </w:rPr>
      </w:pPr>
      <w:r w:rsidRPr="00AE2768">
        <w:rPr>
          <w:rFonts w:ascii="GHEA Grapalat" w:hAnsi="GHEA Grapalat"/>
          <w:i w:val="0"/>
          <w:lang w:val="af-ZA"/>
        </w:rPr>
        <w:t xml:space="preserve">Հայտերը, </w:t>
      </w:r>
      <w:r w:rsidRPr="00B67F67">
        <w:rPr>
          <w:rFonts w:ascii="GHEA Grapalat" w:hAnsi="GHEA Grapalat"/>
          <w:i w:val="0"/>
          <w:lang w:val="af-ZA"/>
        </w:rPr>
        <w:t xml:space="preserve">հայերենից բացի, կարող են ներկայացվել նաև անգլերեն կամ ռուսերեն: </w:t>
      </w:r>
    </w:p>
    <w:p w14:paraId="159AF987" w14:textId="3E639A01" w:rsidR="00B50C0D" w:rsidRPr="00B67F67" w:rsidRDefault="00B50C0D" w:rsidP="00B50C0D">
      <w:pPr>
        <w:pStyle w:val="BodyTextIndent"/>
        <w:spacing w:line="240" w:lineRule="auto"/>
        <w:ind w:firstLine="708"/>
        <w:rPr>
          <w:rFonts w:ascii="GHEA Grapalat" w:hAnsi="GHEA Grapalat"/>
          <w:i w:val="0"/>
          <w:lang w:val="af-ZA"/>
        </w:rPr>
      </w:pPr>
      <w:r w:rsidRPr="00B67F67">
        <w:rPr>
          <w:rFonts w:ascii="GHEA Grapalat" w:hAnsi="GHEA Grapalat"/>
          <w:i w:val="0"/>
          <w:lang w:val="af-ZA"/>
        </w:rPr>
        <w:t xml:space="preserve">Հայտերի բացումը տեղի կունենա </w:t>
      </w:r>
      <w:r w:rsidRPr="00B67F67">
        <w:rPr>
          <w:rFonts w:ascii="GHEA Grapalat" w:hAnsi="GHEA Grapalat"/>
          <w:b/>
          <w:i w:val="0"/>
          <w:lang w:val="af-ZA"/>
        </w:rPr>
        <w:t>ք.Երևան,</w:t>
      </w:r>
      <w:r w:rsidRPr="00B67F67">
        <w:rPr>
          <w:rFonts w:ascii="GHEA Grapalat" w:hAnsi="GHEA Grapalat"/>
          <w:i w:val="0"/>
          <w:lang w:val="af-ZA"/>
        </w:rPr>
        <w:t xml:space="preserve"> </w:t>
      </w:r>
      <w:r>
        <w:rPr>
          <w:rFonts w:ascii="GHEA Grapalat" w:hAnsi="GHEA Grapalat"/>
          <w:b/>
          <w:i w:val="0"/>
          <w:lang w:val="hy-AM"/>
        </w:rPr>
        <w:t>Էրեբունի 12</w:t>
      </w:r>
      <w:r w:rsidRPr="00AC2A6E">
        <w:rPr>
          <w:rFonts w:ascii="GHEA Grapalat" w:hAnsi="GHEA Grapalat"/>
          <w:i w:val="0"/>
          <w:lang w:val="af-ZA"/>
        </w:rPr>
        <w:t xml:space="preserve"> հասցեում</w:t>
      </w:r>
      <w:r w:rsidRPr="00762B00">
        <w:rPr>
          <w:rFonts w:ascii="GHEA Grapalat" w:hAnsi="GHEA Grapalat"/>
          <w:i w:val="0"/>
          <w:lang w:val="af-ZA"/>
        </w:rPr>
        <w:t>,</w:t>
      </w:r>
      <w:r w:rsidRPr="00762B00">
        <w:rPr>
          <w:rFonts w:ascii="GHEA Grapalat" w:hAnsi="GHEA Grapalat"/>
          <w:i w:val="0"/>
          <w:lang w:val="hy-AM"/>
        </w:rPr>
        <w:t xml:space="preserve"> </w:t>
      </w:r>
      <w:r>
        <w:rPr>
          <w:rFonts w:ascii="GHEA Grapalat" w:hAnsi="GHEA Grapalat"/>
          <w:b/>
          <w:i w:val="0"/>
          <w:lang w:val="hy-AM"/>
        </w:rPr>
        <w:t>2022</w:t>
      </w:r>
      <w:r w:rsidRPr="00762B00">
        <w:rPr>
          <w:rFonts w:ascii="GHEA Grapalat" w:hAnsi="GHEA Grapalat"/>
          <w:b/>
          <w:i w:val="0"/>
          <w:lang w:val="hy-AM"/>
        </w:rPr>
        <w:t xml:space="preserve">-ի </w:t>
      </w:r>
      <w:r w:rsidR="005D713E">
        <w:rPr>
          <w:rFonts w:ascii="GHEA Grapalat" w:hAnsi="GHEA Grapalat"/>
          <w:b/>
          <w:i w:val="0"/>
          <w:lang w:val="en-US"/>
        </w:rPr>
        <w:t>հոկտեմբերի 10</w:t>
      </w:r>
      <w:r w:rsidRPr="00762B00">
        <w:rPr>
          <w:rFonts w:ascii="GHEA Grapalat" w:hAnsi="GHEA Grapalat"/>
          <w:b/>
          <w:i w:val="0"/>
          <w:lang w:val="hy-AM"/>
        </w:rPr>
        <w:t>-</w:t>
      </w:r>
      <w:r w:rsidRPr="00762B00">
        <w:rPr>
          <w:rFonts w:ascii="GHEA Grapalat" w:hAnsi="GHEA Grapalat"/>
          <w:b/>
          <w:i w:val="0"/>
          <w:lang w:val="af-ZA"/>
        </w:rPr>
        <w:t>ին ժամը</w:t>
      </w:r>
      <w:r w:rsidRPr="00AC2A6E">
        <w:rPr>
          <w:rFonts w:ascii="GHEA Grapalat" w:hAnsi="GHEA Grapalat"/>
          <w:b/>
          <w:i w:val="0"/>
          <w:lang w:val="af-ZA"/>
        </w:rPr>
        <w:t xml:space="preserve"> </w:t>
      </w:r>
      <w:r w:rsidR="00EB1A55">
        <w:rPr>
          <w:rFonts w:ascii="GHEA Grapalat" w:hAnsi="GHEA Grapalat"/>
          <w:b/>
          <w:i w:val="0"/>
          <w:lang w:val="en-US"/>
        </w:rPr>
        <w:t>12:30</w:t>
      </w:r>
      <w:r w:rsidRPr="00AC2A6E">
        <w:rPr>
          <w:rFonts w:ascii="GHEA Grapalat" w:hAnsi="GHEA Grapalat"/>
          <w:b/>
          <w:i w:val="0"/>
          <w:lang w:val="af-ZA"/>
        </w:rPr>
        <w:t>-ին։</w:t>
      </w:r>
      <w:r w:rsidRPr="00B67F67">
        <w:rPr>
          <w:rFonts w:ascii="GHEA Grapalat" w:hAnsi="GHEA Grapalat"/>
          <w:i w:val="0"/>
          <w:lang w:val="af-ZA"/>
        </w:rPr>
        <w:t xml:space="preserve"> </w:t>
      </w:r>
    </w:p>
    <w:p w14:paraId="75635CC6" w14:textId="77777777" w:rsidR="00B50C0D" w:rsidRPr="00AE2768" w:rsidRDefault="00B50C0D" w:rsidP="00B50C0D">
      <w:pPr>
        <w:pStyle w:val="BodyTextIndent"/>
        <w:spacing w:line="240" w:lineRule="auto"/>
        <w:rPr>
          <w:rFonts w:ascii="GHEA Grapalat" w:hAnsi="GHEA Grapalat"/>
          <w:i w:val="0"/>
          <w:lang w:val="af-ZA"/>
        </w:rPr>
      </w:pPr>
      <w:r w:rsidRPr="00B67F67">
        <w:rPr>
          <w:rFonts w:ascii="GHEA Grapalat" w:hAnsi="GHEA Grapalat"/>
          <w:i w:val="0"/>
          <w:lang w:val="af-ZA"/>
        </w:rPr>
        <w:t>Սույն ընթացակարգի վերաբերյալ բողոքները</w:t>
      </w:r>
      <w:r w:rsidRPr="00AE2768">
        <w:rPr>
          <w:rFonts w:ascii="GHEA Grapalat" w:hAnsi="GHEA Grapalat"/>
          <w:i w:val="0"/>
          <w:lang w:val="af-ZA"/>
        </w:rPr>
        <w:t xml:space="preserve"> պետք է ներկայացնել գնումների հետ կապված բողոքներ քննող անձին` ք.Երևան,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7FEB02A0" w14:textId="77777777" w:rsidR="00B50C0D" w:rsidRPr="00E5082A" w:rsidRDefault="00B50C0D" w:rsidP="00B50C0D">
      <w:pPr>
        <w:pStyle w:val="BodyTextIndent"/>
        <w:spacing w:line="240" w:lineRule="auto"/>
        <w:rPr>
          <w:rFonts w:ascii="GHEA Grapalat" w:hAnsi="GHEA Grapalat"/>
          <w:i w:val="0"/>
          <w:lang w:val="hy-AM"/>
        </w:rPr>
      </w:pPr>
      <w:r w:rsidRPr="0071234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Pr>
          <w:rFonts w:ascii="GHEA Grapalat" w:hAnsi="GHEA Grapalat"/>
          <w:b/>
          <w:i w:val="0"/>
          <w:lang w:val="en-US"/>
        </w:rPr>
        <w:t>Մերի Հարությունյան</w:t>
      </w:r>
      <w:r w:rsidRPr="00E5082A">
        <w:rPr>
          <w:rFonts w:ascii="GHEA Grapalat" w:hAnsi="GHEA Grapalat"/>
          <w:b/>
          <w:i w:val="0"/>
          <w:lang w:val="hy-AM"/>
        </w:rPr>
        <w:t>:</w:t>
      </w:r>
    </w:p>
    <w:p w14:paraId="75D0A723" w14:textId="77777777" w:rsidR="00B50C0D" w:rsidRDefault="00B50C0D" w:rsidP="00B50C0D">
      <w:pPr>
        <w:pStyle w:val="BodyTextIndent"/>
        <w:spacing w:line="240" w:lineRule="auto"/>
        <w:ind w:left="709" w:firstLine="0"/>
        <w:contextualSpacing/>
        <w:jc w:val="left"/>
        <w:rPr>
          <w:rFonts w:ascii="GHEA Grapalat" w:hAnsi="GHEA Grapalat"/>
          <w:i w:val="0"/>
          <w:lang w:val="hy-AM"/>
        </w:rPr>
      </w:pPr>
    </w:p>
    <w:p w14:paraId="60A8E306" w14:textId="77777777" w:rsidR="00B50C0D" w:rsidRDefault="00B50C0D" w:rsidP="00B50C0D">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en-US"/>
        </w:rPr>
        <w:t>099538979</w:t>
      </w:r>
      <w:r w:rsidRPr="00F2736C">
        <w:rPr>
          <w:rFonts w:ascii="GHEA Grapalat" w:hAnsi="GHEA Grapalat"/>
          <w:i w:val="0"/>
          <w:lang w:val="af-ZA"/>
        </w:rPr>
        <w:tab/>
      </w:r>
    </w:p>
    <w:p w14:paraId="4A1A3A04" w14:textId="77777777" w:rsidR="00B50C0D" w:rsidRPr="00FC698B" w:rsidRDefault="00B50C0D" w:rsidP="00B50C0D">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Pr>
          <w:rFonts w:ascii="GHEA Grapalat" w:hAnsi="GHEA Grapalat"/>
          <w:b/>
          <w:i w:val="0"/>
          <w:color w:val="000000"/>
          <w:lang w:val="af-ZA"/>
        </w:rPr>
        <w:t>vetlab.tender@gmail.com</w:t>
      </w:r>
    </w:p>
    <w:p w14:paraId="6B308750" w14:textId="77777777" w:rsidR="00B50C0D" w:rsidRPr="00E5082A" w:rsidRDefault="00B50C0D" w:rsidP="00B50C0D">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sidRPr="00FC698B">
        <w:rPr>
          <w:rFonts w:ascii="GHEA Grapalat" w:hAnsi="GHEA Grapalat"/>
          <w:b/>
          <w:lang w:val="af-ZA"/>
        </w:rPr>
        <w:t>։</w:t>
      </w:r>
    </w:p>
    <w:p w14:paraId="3FC3FC6D" w14:textId="77777777" w:rsidR="00B50C0D" w:rsidRPr="00AE2768" w:rsidRDefault="00B50C0D" w:rsidP="00B50C0D">
      <w:pPr>
        <w:pStyle w:val="BodyTextIndent"/>
        <w:spacing w:line="240" w:lineRule="auto"/>
        <w:ind w:left="1404"/>
        <w:rPr>
          <w:rFonts w:ascii="GHEA Grapalat" w:hAnsi="GHEA Grapalat"/>
          <w:i w:val="0"/>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770BC73E" w:rsidR="00096865" w:rsidRPr="00A71D81" w:rsidRDefault="00B50C0D"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ՀԱԲԼԾԿ-ԳՀԱՊՁԲ-</w:t>
      </w:r>
      <w:r w:rsidR="00EB1A55">
        <w:rPr>
          <w:rFonts w:ascii="GHEA Grapalat" w:hAnsi="GHEA Grapalat" w:cs="Sylfaen"/>
          <w:i/>
          <w:sz w:val="20"/>
          <w:szCs w:val="20"/>
        </w:rPr>
        <w:t>22/16</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6CA76FBF" w:rsidR="00096865" w:rsidRPr="00A71D81" w:rsidRDefault="00B50C0D"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0C4D794F"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AB584B">
        <w:rPr>
          <w:rFonts w:ascii="GHEA Grapalat" w:hAnsi="GHEA Grapalat" w:cs="Sylfaen"/>
          <w:i/>
          <w:sz w:val="20"/>
          <w:szCs w:val="20"/>
          <w:lang w:val="af-ZA"/>
        </w:rPr>
        <w:t>22</w:t>
      </w:r>
      <w:r w:rsidRPr="00A71D81">
        <w:rPr>
          <w:rFonts w:ascii="GHEA Grapalat" w:hAnsi="GHEA Grapalat" w:cs="Sylfaen"/>
          <w:i/>
          <w:sz w:val="20"/>
          <w:szCs w:val="20"/>
        </w:rPr>
        <w:t>թ</w:t>
      </w:r>
      <w:r w:rsidRPr="00A71D81">
        <w:rPr>
          <w:rFonts w:ascii="GHEA Grapalat" w:hAnsi="GHEA Grapalat" w:cs="Times Armenian"/>
          <w:i/>
          <w:sz w:val="20"/>
          <w:szCs w:val="20"/>
          <w:lang w:val="af-ZA"/>
        </w:rPr>
        <w:t>.</w:t>
      </w:r>
      <w:r w:rsidR="00950D78">
        <w:rPr>
          <w:rFonts w:ascii="GHEA Grapalat" w:hAnsi="GHEA Grapalat" w:cs="Times Armenian"/>
          <w:i/>
          <w:sz w:val="20"/>
          <w:szCs w:val="20"/>
          <w:lang w:val="af-ZA"/>
        </w:rPr>
        <w:t>10.03</w:t>
      </w:r>
      <w:bookmarkStart w:id="1" w:name="_GoBack"/>
      <w:bookmarkEnd w:id="1"/>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B584B">
        <w:rPr>
          <w:rFonts w:ascii="GHEA Grapalat" w:hAnsi="GHEA Grapalat" w:cs="Times Armenian"/>
          <w:i/>
          <w:sz w:val="20"/>
          <w:szCs w:val="20"/>
          <w:u w:val="single"/>
          <w:lang w:val="af-ZA"/>
        </w:rPr>
        <w:t>2</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7CB4821F" w14:textId="151F0305" w:rsidR="00B50C0D" w:rsidRPr="00E5082A" w:rsidRDefault="00DE61D0" w:rsidP="00B50C0D">
      <w:pPr>
        <w:pStyle w:val="BodyText2"/>
        <w:spacing w:line="240" w:lineRule="auto"/>
        <w:ind w:left="709"/>
        <w:contextualSpacing/>
        <w:rPr>
          <w:rFonts w:ascii="GHEA Grapalat" w:hAnsi="GHEA Grapalat" w:cs="Sylfaen"/>
          <w:i/>
          <w:sz w:val="22"/>
          <w:lang w:val="af-ZA"/>
        </w:rPr>
      </w:pPr>
      <w:r>
        <w:rPr>
          <w:rFonts w:ascii="GHEA Grapalat" w:hAnsi="GHEA Grapalat" w:cs="Sylfaen"/>
          <w:b/>
          <w:lang w:val="pt-BR"/>
        </w:rPr>
        <w:tab/>
      </w:r>
      <w:r>
        <w:rPr>
          <w:rFonts w:ascii="GHEA Grapalat" w:hAnsi="GHEA Grapalat" w:cs="Sylfaen"/>
          <w:b/>
          <w:lang w:val="pt-BR"/>
        </w:rPr>
        <w:tab/>
      </w:r>
      <w:r>
        <w:rPr>
          <w:rFonts w:ascii="GHEA Grapalat" w:hAnsi="GHEA Grapalat" w:cs="Sylfaen"/>
          <w:b/>
          <w:lang w:val="pt-BR"/>
        </w:rPr>
        <w:tab/>
      </w:r>
      <w:r w:rsidR="00B50C0D" w:rsidRPr="00FC698B">
        <w:rPr>
          <w:rFonts w:ascii="GHEA Grapalat" w:hAnsi="GHEA Grapalat" w:cs="Sylfaen"/>
          <w:b/>
          <w:lang w:val="pt-BR"/>
        </w:rPr>
        <w:t></w:t>
      </w:r>
      <w:r w:rsidR="00B50C0D">
        <w:rPr>
          <w:rFonts w:ascii="GHEA Grapalat" w:hAnsi="GHEA Grapalat" w:cs="Sylfaen"/>
          <w:b/>
          <w:lang w:val="pt-BR"/>
        </w:rPr>
        <w:t>ՀԱԲԼԾԿ</w:t>
      </w:r>
      <w:r w:rsidR="00B50C0D" w:rsidRPr="00FC698B">
        <w:rPr>
          <w:rFonts w:ascii="GHEA Grapalat" w:hAnsi="GHEA Grapalat" w:cs="Sylfaen"/>
          <w:b/>
          <w:lang w:val="pt-BR"/>
        </w:rPr>
        <w:t> պետական ոչ առևտրային կազմակերպություն</w:t>
      </w:r>
      <w:r w:rsidR="00B50C0D" w:rsidRPr="00FC698B">
        <w:rPr>
          <w:rFonts w:ascii="GHEA Grapalat" w:hAnsi="GHEA Grapalat"/>
          <w:b/>
          <w:lang w:val="af-ZA"/>
        </w:rPr>
        <w:t>։</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303C5E62" w:rsidR="00096865" w:rsidRPr="00B50C0D" w:rsidRDefault="00B50C0D" w:rsidP="00B50C0D">
      <w:pPr>
        <w:pStyle w:val="BodyText2"/>
        <w:spacing w:line="240" w:lineRule="auto"/>
        <w:ind w:left="709"/>
        <w:contextualSpacing/>
        <w:rPr>
          <w:rFonts w:ascii="GHEA Grapalat" w:hAnsi="GHEA Grapalat" w:cs="Sylfaen"/>
          <w:i/>
          <w:sz w:val="22"/>
          <w:lang w:val="af-ZA"/>
        </w:rPr>
      </w:pP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Pr>
          <w:rFonts w:ascii="GHEA Grapalat" w:hAnsi="GHEA Grapalat"/>
          <w:b/>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EB1A55">
        <w:rPr>
          <w:rFonts w:ascii="GHEA Grapalat" w:hAnsi="GHEA Grapalat" w:cs="Sylfaen"/>
          <w:lang w:val="af-ZA"/>
        </w:rPr>
        <w:t>Ախտորոշիչ համակարգերի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Pr>
          <w:rFonts w:ascii="GHEA Grapalat" w:hAnsi="GHEA Grapalat" w:cs="Sylfaen"/>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1971DF91" w:rsidR="00096865" w:rsidRPr="00A71D81" w:rsidRDefault="00B50C0D" w:rsidP="00EF3662">
      <w:pPr>
        <w:ind w:firstLine="567"/>
        <w:jc w:val="center"/>
        <w:rPr>
          <w:rFonts w:ascii="GHEA Grapalat" w:hAnsi="GHEA Grapalat"/>
          <w:i/>
          <w:sz w:val="20"/>
          <w:lang w:val="af-ZA"/>
        </w:rPr>
      </w:pPr>
      <w:r w:rsidRPr="00FC698B">
        <w:rPr>
          <w:rFonts w:ascii="GHEA Grapalat" w:hAnsi="GHEA Grapalat" w:cs="Sylfaen"/>
          <w:b/>
          <w:lang w:val="pt-BR"/>
        </w:rPr>
        <w:t></w:t>
      </w:r>
      <w:r>
        <w:rPr>
          <w:rFonts w:ascii="GHEA Grapalat" w:hAnsi="GHEA Grapalat" w:cs="Sylfaen"/>
          <w:b/>
          <w:lang w:val="pt-BR"/>
        </w:rPr>
        <w:t>ՀԱԲԼԾԿ</w:t>
      </w:r>
      <w:r w:rsidRPr="00FC698B">
        <w:rPr>
          <w:rFonts w:ascii="GHEA Grapalat" w:hAnsi="GHEA Grapalat" w:cs="Sylfaen"/>
          <w:b/>
          <w:lang w:val="pt-BR"/>
        </w:rPr>
        <w:t> պետական ոչ առևտրային կազմակերպություն</w:t>
      </w:r>
      <w:r>
        <w:rPr>
          <w:rFonts w:ascii="GHEA Grapalat" w:hAnsi="GHEA Grapalat"/>
          <w:b/>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EB1A55">
        <w:rPr>
          <w:rFonts w:ascii="GHEA Grapalat" w:hAnsi="GHEA Grapalat" w:cs="Sylfaen"/>
          <w:lang w:val="af-ZA"/>
        </w:rPr>
        <w:t>Ախտորոշիչ համակարգերի</w:t>
      </w:r>
      <w:r w:rsidRPr="00A71D81">
        <w:rPr>
          <w:rFonts w:ascii="GHEA Grapalat" w:hAnsi="GHEA Grapalat" w:cs="Sylfaen"/>
          <w:lang w:val="af-ZA"/>
        </w:rPr>
        <w:t xml:space="preserve">» </w:t>
      </w:r>
      <w:r w:rsidR="00160AE4"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BE84E2E"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B50C0D">
        <w:rPr>
          <w:rFonts w:ascii="GHEA Grapalat" w:hAnsi="GHEA Grapalat" w:cs="Sylfaen"/>
          <w:b/>
          <w:sz w:val="20"/>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94DA131"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Pr="00A71D81">
        <w:rPr>
          <w:rFonts w:ascii="GHEA Grapalat" w:hAnsi="GHEA Grapalat" w:cs="Times Armenian"/>
          <w:sz w:val="20"/>
          <w:lang w:val="af-ZA"/>
        </w:rPr>
        <w:t>---</w:t>
      </w:r>
      <w:r w:rsidR="00B50C0D">
        <w:rPr>
          <w:rFonts w:ascii="GHEA Grapalat" w:hAnsi="GHEA Grapalat" w:cs="Sylfaen"/>
          <w:sz w:val="20"/>
        </w:rPr>
        <w:t>ՀԱԲԼԾԿ-ԳՀԱՊՁԲ-</w:t>
      </w:r>
      <w:r w:rsidR="00EB1A55">
        <w:rPr>
          <w:rFonts w:ascii="GHEA Grapalat" w:hAnsi="GHEA Grapalat" w:cs="Sylfaen"/>
          <w:sz w:val="20"/>
        </w:rPr>
        <w:t>22/16</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50C0D">
        <w:rPr>
          <w:rFonts w:ascii="GHEA Grapalat" w:hAnsi="GHEA Grapalat" w:cs="Sylfaen"/>
          <w:sz w:val="20"/>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FB368DA"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B50C0D" w:rsidRPr="00FC698B">
        <w:rPr>
          <w:rFonts w:ascii="GHEA Grapalat" w:hAnsi="GHEA Grapalat" w:cs="Sylfaen"/>
          <w:b/>
          <w:lang w:val="pt-BR"/>
        </w:rPr>
        <w:t></w:t>
      </w:r>
      <w:r w:rsidR="00B50C0D">
        <w:rPr>
          <w:rFonts w:ascii="GHEA Grapalat" w:hAnsi="GHEA Grapalat" w:cs="Sylfaen"/>
          <w:b/>
          <w:lang w:val="pt-BR"/>
        </w:rPr>
        <w:t>ՀԱԲԼԾԿ</w:t>
      </w:r>
      <w:r w:rsidR="00B50C0D" w:rsidRPr="00FC698B">
        <w:rPr>
          <w:rFonts w:ascii="GHEA Grapalat" w:hAnsi="GHEA Grapalat" w:cs="Sylfaen"/>
          <w:b/>
          <w:lang w:val="pt-BR"/>
        </w:rPr>
        <w:t> պետական ոչ առևտրային կազմակերպություն</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C4AD17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8D47F2">
        <w:rPr>
          <w:rFonts w:ascii="GHEA Grapalat" w:hAnsi="GHEA Grapalat"/>
          <w:b/>
          <w:i/>
          <w:color w:val="000000"/>
        </w:rPr>
        <w:t>vetlab.tender@gmail.com</w:t>
      </w:r>
      <w:r w:rsidR="008D47F2"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DDC3176" w:rsidR="00096865" w:rsidRDefault="00845AA5" w:rsidP="00EF3662">
      <w:pPr>
        <w:pStyle w:val="Heading3"/>
        <w:spacing w:line="240" w:lineRule="auto"/>
        <w:ind w:firstLine="567"/>
        <w:jc w:val="both"/>
        <w:rPr>
          <w:rFonts w:ascii="GHEA Grapalat" w:hAnsi="GHEA Grapalat" w:cs="Sylfaen"/>
          <w:i w:val="0"/>
        </w:rPr>
      </w:pPr>
      <w:r w:rsidRPr="00A71D81">
        <w:rPr>
          <w:rFonts w:ascii="GHEA Grapalat" w:hAnsi="GHEA Grapalat" w:cs="Sylfaen"/>
          <w:i w:val="0"/>
        </w:rPr>
        <w:t>1.1</w:t>
      </w:r>
      <w:r w:rsidR="00B50C0D" w:rsidRPr="00D90C87">
        <w:rPr>
          <w:rFonts w:ascii="GHEA Grapalat" w:hAnsi="GHEA Grapalat"/>
          <w:b/>
          <w:i w:val="0"/>
          <w:lang w:val="af-ZA"/>
        </w:rPr>
        <w:t>«</w:t>
      </w:r>
      <w:r w:rsidR="00B50C0D">
        <w:rPr>
          <w:rFonts w:ascii="GHEA Grapalat" w:hAnsi="GHEA Grapalat"/>
          <w:b/>
          <w:i w:val="0"/>
          <w:lang w:val="af-ZA"/>
        </w:rPr>
        <w:t>ՀԱԲԼԾԿ</w:t>
      </w:r>
      <w:r w:rsidR="00B50C0D" w:rsidRPr="00D90C87">
        <w:rPr>
          <w:rFonts w:ascii="GHEA Grapalat" w:hAnsi="GHEA Grapalat"/>
          <w:b/>
          <w:i w:val="0"/>
          <w:lang w:val="af-ZA"/>
        </w:rPr>
        <w:t>» ՊՈԱԿ</w:t>
      </w:r>
      <w:r w:rsidR="00B50C0D">
        <w:rPr>
          <w:rFonts w:ascii="GHEA Grapalat" w:hAnsi="GHEA Grapalat" w:cs="Sylfaen"/>
          <w:i w:val="0"/>
          <w:lang w:val="hy-AM"/>
        </w:rPr>
        <w:t>-ի</w:t>
      </w:r>
      <w:r w:rsidR="00B50C0D" w:rsidRPr="00AE2768">
        <w:rPr>
          <w:rFonts w:ascii="GHEA Grapalat" w:hAnsi="GHEA Grapalat" w:cs="Sylfaen"/>
          <w:i w:val="0"/>
        </w:rPr>
        <w:t xml:space="preserve"> կարիքների</w:t>
      </w:r>
      <w:r w:rsidR="00B50C0D" w:rsidRPr="00AE2768">
        <w:rPr>
          <w:rFonts w:ascii="GHEA Grapalat" w:hAnsi="GHEA Grapalat" w:cs="Times Armenian"/>
          <w:i w:val="0"/>
          <w:lang w:val="af-ZA"/>
        </w:rPr>
        <w:t xml:space="preserve"> </w:t>
      </w:r>
      <w:r w:rsidR="00B50C0D" w:rsidRPr="00AE2768">
        <w:rPr>
          <w:rFonts w:ascii="GHEA Grapalat" w:hAnsi="GHEA Grapalat" w:cs="Sylfaen"/>
          <w:i w:val="0"/>
        </w:rPr>
        <w:t>համար</w:t>
      </w:r>
      <w:r w:rsidR="00B50C0D" w:rsidRPr="00AE2768">
        <w:rPr>
          <w:rFonts w:ascii="GHEA Grapalat" w:hAnsi="GHEA Grapalat" w:cs="Times Armenian"/>
          <w:i w:val="0"/>
          <w:lang w:val="af-ZA"/>
        </w:rPr>
        <w:t xml:space="preserve">` </w:t>
      </w:r>
      <w:r w:rsidR="00EB1A55">
        <w:rPr>
          <w:rFonts w:ascii="GHEA Grapalat" w:hAnsi="GHEA Grapalat"/>
          <w:b/>
          <w:i w:val="0"/>
          <w:lang w:val="en-US"/>
        </w:rPr>
        <w:t>Ախտորոշիչ համակարգերի</w:t>
      </w:r>
      <w:r w:rsidR="00B50C0D" w:rsidRPr="00AE2768">
        <w:rPr>
          <w:rFonts w:ascii="GHEA Grapalat" w:hAnsi="GHEA Grapalat"/>
          <w:i w:val="0"/>
        </w:rPr>
        <w:t>ձեռքբերումը (այսուհետ` նաև ապրանք)</w:t>
      </w:r>
      <w:r w:rsidR="00B50C0D" w:rsidRPr="00AE2768">
        <w:rPr>
          <w:rFonts w:ascii="GHEA Grapalat" w:hAnsi="GHEA Grapalat"/>
          <w:i w:val="0"/>
          <w:lang w:val="af-ZA"/>
        </w:rPr>
        <w:t xml:space="preserve">, </w:t>
      </w:r>
      <w:r w:rsidR="00B50C0D" w:rsidRPr="00DF5C7C">
        <w:rPr>
          <w:rFonts w:ascii="GHEA Grapalat" w:hAnsi="GHEA Grapalat"/>
          <w:i w:val="0"/>
        </w:rPr>
        <w:t>որոնք</w:t>
      </w:r>
      <w:r w:rsidR="00B50C0D" w:rsidRPr="00DF5C7C">
        <w:rPr>
          <w:rFonts w:ascii="GHEA Grapalat" w:hAnsi="GHEA Grapalat"/>
          <w:i w:val="0"/>
          <w:lang w:val="af-ZA"/>
        </w:rPr>
        <w:t xml:space="preserve"> </w:t>
      </w:r>
      <w:r w:rsidR="00B50C0D" w:rsidRPr="00DF5C7C">
        <w:rPr>
          <w:rFonts w:ascii="GHEA Grapalat" w:hAnsi="GHEA Grapalat"/>
          <w:i w:val="0"/>
        </w:rPr>
        <w:t>խմբավորված</w:t>
      </w:r>
      <w:r w:rsidR="00B50C0D" w:rsidRPr="00DF5C7C">
        <w:rPr>
          <w:rFonts w:ascii="GHEA Grapalat" w:hAnsi="GHEA Grapalat"/>
          <w:i w:val="0"/>
          <w:lang w:val="af-ZA"/>
        </w:rPr>
        <w:t xml:space="preserve"> </w:t>
      </w:r>
      <w:r w:rsidR="00B50C0D" w:rsidRPr="00DF5C7C">
        <w:rPr>
          <w:rFonts w:ascii="GHEA Grapalat" w:hAnsi="GHEA Grapalat"/>
          <w:i w:val="0"/>
        </w:rPr>
        <w:t>են</w:t>
      </w:r>
      <w:r w:rsidR="00B50C0D" w:rsidRPr="00DF5C7C">
        <w:rPr>
          <w:rFonts w:ascii="GHEA Grapalat" w:hAnsi="GHEA Grapalat"/>
          <w:i w:val="0"/>
          <w:lang w:val="af-ZA"/>
        </w:rPr>
        <w:t xml:space="preserve"> </w:t>
      </w:r>
      <w:r w:rsidR="00EB1A55">
        <w:rPr>
          <w:rFonts w:ascii="GHEA Grapalat" w:hAnsi="GHEA Grapalat"/>
          <w:b/>
          <w:i w:val="0"/>
          <w:lang w:val="af-ZA"/>
        </w:rPr>
        <w:t>4</w:t>
      </w:r>
      <w:r w:rsidR="00A21DDE">
        <w:rPr>
          <w:rFonts w:ascii="GHEA Grapalat" w:hAnsi="GHEA Grapalat"/>
          <w:i w:val="0"/>
          <w:lang w:val="af-ZA"/>
        </w:rPr>
        <w:t xml:space="preserve"> </w:t>
      </w:r>
      <w:r w:rsidR="00B50C0D" w:rsidRPr="00DF5C7C">
        <w:rPr>
          <w:rFonts w:ascii="GHEA Grapalat" w:hAnsi="GHEA Grapalat" w:cs="Sylfaen"/>
          <w:i w:val="0"/>
        </w:rPr>
        <w:t>չափաբաժին</w:t>
      </w:r>
      <w:r w:rsidR="00B50C0D" w:rsidRPr="00DF5C7C">
        <w:rPr>
          <w:rFonts w:ascii="GHEA Grapalat" w:hAnsi="GHEA Grapalat" w:cs="Sylfaen"/>
          <w:i w:val="0"/>
          <w:lang w:val="hy-AM"/>
        </w:rPr>
        <w:t>ն</w:t>
      </w:r>
      <w:r w:rsidR="00B50C0D" w:rsidRPr="00DF5C7C">
        <w:rPr>
          <w:rFonts w:ascii="GHEA Grapalat" w:hAnsi="GHEA Grapalat" w:cs="Sylfaen"/>
          <w:i w:val="0"/>
        </w:rPr>
        <w:t>երում</w:t>
      </w:r>
      <w:r w:rsidRPr="00A71D81">
        <w:rPr>
          <w:rFonts w:ascii="GHEA Grapalat" w:hAnsi="GHEA Grapalat" w:cs="Sylfaen"/>
          <w:i w:val="0"/>
        </w:rPr>
        <w:t xml:space="preserve"> </w:t>
      </w:r>
    </w:p>
    <w:p w14:paraId="69678012" w14:textId="42A913CC" w:rsidR="00B50C0D" w:rsidRDefault="00B50C0D" w:rsidP="00B50C0D">
      <w:pPr>
        <w:rPr>
          <w:lang w:val="en-AU"/>
        </w:rPr>
      </w:pPr>
    </w:p>
    <w:p w14:paraId="6B694A1B" w14:textId="414CD536" w:rsidR="00B50C0D" w:rsidRDefault="00B50C0D" w:rsidP="00B50C0D">
      <w:pPr>
        <w:rPr>
          <w:lang w:val="en-AU"/>
        </w:rPr>
      </w:pPr>
    </w:p>
    <w:p w14:paraId="3B9C4592" w14:textId="77777777" w:rsidR="00B50C0D" w:rsidRPr="00B50C0D" w:rsidRDefault="00B50C0D" w:rsidP="00B50C0D">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6B47B1" w:rsidRPr="00066403" w14:paraId="69B811A7" w14:textId="77777777" w:rsidTr="00081EA2">
        <w:trPr>
          <w:trHeight w:val="449"/>
        </w:trPr>
        <w:tc>
          <w:tcPr>
            <w:tcW w:w="1701" w:type="dxa"/>
            <w:vAlign w:val="center"/>
          </w:tcPr>
          <w:p w14:paraId="6D70B21A" w14:textId="77777777" w:rsidR="006B47B1" w:rsidRPr="00A71D81" w:rsidRDefault="006B47B1" w:rsidP="006B47B1">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77777777" w:rsidR="006B47B1" w:rsidRPr="00A71D81" w:rsidRDefault="006B47B1" w:rsidP="006B47B1">
            <w:pPr>
              <w:pStyle w:val="BodyTextIndent2"/>
              <w:spacing w:line="240" w:lineRule="auto"/>
              <w:ind w:firstLine="0"/>
              <w:jc w:val="center"/>
              <w:rPr>
                <w:rFonts w:ascii="GHEA Grapalat" w:hAnsi="GHEA Grapalat"/>
                <w:sz w:val="16"/>
              </w:rPr>
            </w:pPr>
          </w:p>
        </w:tc>
        <w:tc>
          <w:tcPr>
            <w:tcW w:w="7231" w:type="dxa"/>
            <w:vAlign w:val="center"/>
          </w:tcPr>
          <w:p w14:paraId="5E5B2570" w14:textId="6C4B7413" w:rsidR="006B47B1" w:rsidRPr="00081EA2" w:rsidRDefault="00EB1A55" w:rsidP="006B47B1">
            <w:pPr>
              <w:pStyle w:val="BodyTextIndent2"/>
              <w:spacing w:line="240" w:lineRule="auto"/>
              <w:ind w:firstLine="0"/>
              <w:rPr>
                <w:rFonts w:ascii="GHEA Grapalat" w:hAnsi="GHEA Grapalat" w:cs="Calibri"/>
                <w:color w:val="000000"/>
                <w:sz w:val="18"/>
                <w:szCs w:val="18"/>
              </w:rPr>
            </w:pPr>
            <w:r>
              <w:rPr>
                <w:rFonts w:ascii="GHEA Grapalat" w:hAnsi="GHEA Grapalat" w:cs="Calibri"/>
                <w:sz w:val="22"/>
                <w:szCs w:val="22"/>
              </w:rPr>
              <w:t>ախտորոշիչ համակարգեր</w:t>
            </w:r>
          </w:p>
        </w:tc>
      </w:tr>
      <w:tr w:rsidR="00EB1A55" w:rsidRPr="00066403" w14:paraId="25772646" w14:textId="77777777" w:rsidTr="00BB6808">
        <w:tc>
          <w:tcPr>
            <w:tcW w:w="1701" w:type="dxa"/>
            <w:vAlign w:val="center"/>
          </w:tcPr>
          <w:p w14:paraId="48C5ED59" w14:textId="2A8C3B83" w:rsidR="00EB1A55" w:rsidRPr="00A71D81" w:rsidRDefault="00EB1A55" w:rsidP="00EB1A55">
            <w:pPr>
              <w:pStyle w:val="BodyTextIndent2"/>
              <w:spacing w:line="240" w:lineRule="auto"/>
              <w:ind w:firstLine="0"/>
              <w:jc w:val="center"/>
              <w:rPr>
                <w:rFonts w:ascii="GHEA Grapalat" w:hAnsi="GHEA Grapalat"/>
                <w:sz w:val="16"/>
              </w:rPr>
            </w:pPr>
            <w:r>
              <w:rPr>
                <w:rFonts w:ascii="GHEA Grapalat" w:hAnsi="GHEA Grapalat"/>
                <w:sz w:val="16"/>
              </w:rPr>
              <w:t>2</w:t>
            </w:r>
          </w:p>
        </w:tc>
        <w:tc>
          <w:tcPr>
            <w:tcW w:w="1418" w:type="dxa"/>
            <w:vAlign w:val="center"/>
          </w:tcPr>
          <w:p w14:paraId="6C2F559B" w14:textId="77777777" w:rsidR="00EB1A55" w:rsidRPr="00A71D81" w:rsidRDefault="00EB1A55" w:rsidP="00EB1A55">
            <w:pPr>
              <w:pStyle w:val="BodyTextIndent2"/>
              <w:spacing w:line="240" w:lineRule="auto"/>
              <w:ind w:firstLine="0"/>
              <w:jc w:val="center"/>
              <w:rPr>
                <w:rFonts w:ascii="GHEA Grapalat" w:hAnsi="GHEA Grapalat"/>
                <w:sz w:val="16"/>
              </w:rPr>
            </w:pPr>
          </w:p>
        </w:tc>
        <w:tc>
          <w:tcPr>
            <w:tcW w:w="7231" w:type="dxa"/>
          </w:tcPr>
          <w:p w14:paraId="6EF41930" w14:textId="3A1DDB3C" w:rsidR="00EB1A55" w:rsidRPr="00081EA2" w:rsidRDefault="00EB1A55" w:rsidP="00EB1A55">
            <w:pPr>
              <w:pStyle w:val="BodyTextIndent2"/>
              <w:spacing w:line="240" w:lineRule="auto"/>
              <w:ind w:firstLine="0"/>
              <w:rPr>
                <w:rFonts w:ascii="GHEA Grapalat" w:hAnsi="GHEA Grapalat" w:cs="Calibri"/>
                <w:color w:val="000000"/>
                <w:sz w:val="18"/>
                <w:szCs w:val="18"/>
              </w:rPr>
            </w:pPr>
            <w:r w:rsidRPr="000F2174">
              <w:rPr>
                <w:rFonts w:ascii="GHEA Grapalat" w:hAnsi="GHEA Grapalat" w:cs="Calibri"/>
                <w:sz w:val="22"/>
                <w:szCs w:val="22"/>
              </w:rPr>
              <w:t>ախտորոշիչ համակարգեր</w:t>
            </w:r>
          </w:p>
        </w:tc>
      </w:tr>
      <w:tr w:rsidR="00EB1A55" w:rsidRPr="00066403" w14:paraId="0A952847" w14:textId="77777777" w:rsidTr="00BB6808">
        <w:tc>
          <w:tcPr>
            <w:tcW w:w="1701" w:type="dxa"/>
            <w:vAlign w:val="center"/>
          </w:tcPr>
          <w:p w14:paraId="3ED8FC3B" w14:textId="60D3E987" w:rsidR="00EB1A55" w:rsidRPr="00A71D81" w:rsidRDefault="00EB1A55" w:rsidP="00EB1A55">
            <w:pPr>
              <w:pStyle w:val="BodyTextIndent2"/>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255141C5" w14:textId="77777777" w:rsidR="00EB1A55" w:rsidRPr="00A71D81" w:rsidRDefault="00EB1A55" w:rsidP="00EB1A55">
            <w:pPr>
              <w:pStyle w:val="BodyTextIndent2"/>
              <w:spacing w:line="240" w:lineRule="auto"/>
              <w:ind w:firstLine="0"/>
              <w:jc w:val="center"/>
              <w:rPr>
                <w:rFonts w:ascii="GHEA Grapalat" w:hAnsi="GHEA Grapalat"/>
                <w:sz w:val="16"/>
              </w:rPr>
            </w:pPr>
          </w:p>
        </w:tc>
        <w:tc>
          <w:tcPr>
            <w:tcW w:w="7231" w:type="dxa"/>
          </w:tcPr>
          <w:p w14:paraId="3954F058" w14:textId="2670527B" w:rsidR="00EB1A55" w:rsidRPr="00081EA2" w:rsidRDefault="00EB1A55" w:rsidP="00EB1A55">
            <w:pPr>
              <w:pStyle w:val="BodyTextIndent2"/>
              <w:spacing w:line="240" w:lineRule="auto"/>
              <w:ind w:firstLine="0"/>
              <w:rPr>
                <w:rFonts w:ascii="GHEA Grapalat" w:hAnsi="GHEA Grapalat" w:cs="Calibri"/>
                <w:color w:val="000000"/>
                <w:sz w:val="18"/>
                <w:szCs w:val="18"/>
              </w:rPr>
            </w:pPr>
            <w:r w:rsidRPr="000F2174">
              <w:rPr>
                <w:rFonts w:ascii="GHEA Grapalat" w:hAnsi="GHEA Grapalat" w:cs="Calibri"/>
                <w:sz w:val="22"/>
                <w:szCs w:val="22"/>
              </w:rPr>
              <w:t>ախտորոշիչ համակարգեր</w:t>
            </w:r>
          </w:p>
        </w:tc>
      </w:tr>
      <w:tr w:rsidR="00EB1A55" w:rsidRPr="00066403" w14:paraId="2CBD75C1" w14:textId="77777777" w:rsidTr="00BB6808">
        <w:tc>
          <w:tcPr>
            <w:tcW w:w="1701" w:type="dxa"/>
            <w:vAlign w:val="center"/>
          </w:tcPr>
          <w:p w14:paraId="0042B019" w14:textId="3CB2D12F" w:rsidR="00EB1A55" w:rsidRPr="00A71D81" w:rsidRDefault="00EB1A55" w:rsidP="00EB1A55">
            <w:pPr>
              <w:pStyle w:val="BodyTextIndent2"/>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196A6316" w14:textId="77777777" w:rsidR="00EB1A55" w:rsidRPr="00A71D81" w:rsidRDefault="00EB1A55" w:rsidP="00EB1A55">
            <w:pPr>
              <w:pStyle w:val="BodyTextIndent2"/>
              <w:spacing w:line="240" w:lineRule="auto"/>
              <w:ind w:firstLine="0"/>
              <w:jc w:val="center"/>
              <w:rPr>
                <w:rFonts w:ascii="GHEA Grapalat" w:hAnsi="GHEA Grapalat"/>
                <w:sz w:val="16"/>
              </w:rPr>
            </w:pPr>
          </w:p>
        </w:tc>
        <w:tc>
          <w:tcPr>
            <w:tcW w:w="7231" w:type="dxa"/>
          </w:tcPr>
          <w:p w14:paraId="2167F8B8" w14:textId="3E190FAD" w:rsidR="00EB1A55" w:rsidRPr="00081EA2" w:rsidRDefault="00EB1A55" w:rsidP="00EB1A55">
            <w:pPr>
              <w:pStyle w:val="BodyTextIndent2"/>
              <w:spacing w:line="240" w:lineRule="auto"/>
              <w:ind w:firstLine="0"/>
              <w:rPr>
                <w:rFonts w:ascii="GHEA Grapalat" w:hAnsi="GHEA Grapalat" w:cs="Calibri"/>
                <w:color w:val="000000"/>
                <w:sz w:val="18"/>
                <w:szCs w:val="18"/>
              </w:rPr>
            </w:pPr>
            <w:r w:rsidRPr="000F2174">
              <w:rPr>
                <w:rFonts w:ascii="GHEA Grapalat" w:hAnsi="GHEA Grapalat" w:cs="Calibri"/>
                <w:sz w:val="22"/>
                <w:szCs w:val="22"/>
              </w:rPr>
              <w:t>ախտորոշիչ համակարգեր</w:t>
            </w:r>
          </w:p>
        </w:tc>
      </w:tr>
    </w:tbl>
    <w:p w14:paraId="232E0DB6" w14:textId="77777777"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43DDCEE" w14:textId="77777777"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2"/>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4B7B3027" w14:textId="77777777" w:rsidR="00B051BE" w:rsidRPr="00A71D81" w:rsidRDefault="00B051BE" w:rsidP="00EF3662">
      <w:pPr>
        <w:ind w:firstLine="567"/>
        <w:jc w:val="both"/>
        <w:rPr>
          <w:rFonts w:ascii="GHEA Grapalat" w:hAnsi="GHEA Grapalat"/>
          <w:b/>
          <w:sz w:val="20"/>
          <w:lang w:val="af-ZA"/>
        </w:rPr>
      </w:pPr>
    </w:p>
    <w:p w14:paraId="4FF32D52" w14:textId="77777777" w:rsidR="00581DC3" w:rsidRPr="00A71D81" w:rsidRDefault="00581DC3" w:rsidP="00EF3662">
      <w:pPr>
        <w:ind w:firstLine="567"/>
        <w:jc w:val="both"/>
        <w:rPr>
          <w:rFonts w:ascii="GHEA Grapalat" w:hAnsi="GHEA Grapalat"/>
          <w:b/>
          <w:sz w:val="20"/>
          <w:lang w:val="af-ZA"/>
        </w:rPr>
      </w:pPr>
    </w:p>
    <w:p w14:paraId="3F1E84DF" w14:textId="77777777" w:rsidR="00581DC3" w:rsidRPr="00A71D81" w:rsidRDefault="00581DC3"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101F06" w:rsidRPr="00A71D81">
        <w:rPr>
          <w:rStyle w:val="FootnoteReference"/>
          <w:rFonts w:ascii="GHEA Grapalat" w:hAnsi="GHEA Grapalat" w:cs="Sylfaen"/>
          <w:color w:val="FFFFFF"/>
          <w:sz w:val="20"/>
          <w:shd w:val="clear" w:color="auto" w:fill="FFFFFF"/>
          <w:lang w:val="ru-RU"/>
        </w:rPr>
        <w:footnoteReference w:id="3"/>
      </w:r>
      <w:r w:rsidR="004D5671" w:rsidRPr="00A71D81">
        <w:rPr>
          <w:rFonts w:ascii="GHEA Grapalat" w:hAnsi="GHEA Grapalat" w:cs="Tahoma"/>
          <w:sz w:val="20"/>
          <w:lang w:val="hy-AM"/>
        </w:rPr>
        <w:t>։</w:t>
      </w:r>
      <w:r w:rsidR="00AA1568" w:rsidRPr="00A71D81">
        <w:rPr>
          <w:rFonts w:ascii="GHEA Grapalat" w:hAnsi="GHEA Grapalat" w:cs="Tahoma"/>
          <w:sz w:val="20"/>
          <w:vertAlign w:val="superscript"/>
          <w:lang w:val="hy-AM"/>
        </w:rPr>
        <w:t>6</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A181E8F"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50C0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3E48CCE"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8D47F2">
        <w:rPr>
          <w:rFonts w:ascii="GHEA Grapalat" w:hAnsi="GHEA Grapalat" w:cs="Sylfaen"/>
          <w:szCs w:val="24"/>
          <w:lang w:val="en-US"/>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EB1A55">
        <w:rPr>
          <w:rFonts w:ascii="GHEA Grapalat" w:hAnsi="GHEA Grapalat" w:cs="Sylfaen"/>
          <w:szCs w:val="24"/>
          <w:lang w:val="hy-AM"/>
        </w:rPr>
        <w:t>12:30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D47F2">
        <w:rPr>
          <w:rFonts w:ascii="GHEA Grapalat" w:hAnsi="GHEA Grapalat" w:cs="Sylfaen"/>
          <w:szCs w:val="24"/>
          <w:lang w:val="en-US"/>
        </w:rPr>
        <w:t>Էրեբունի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C8A3E6E"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D47F2" w:rsidRPr="008D47F2">
        <w:rPr>
          <w:rFonts w:ascii="GHEA Grapalat" w:hAnsi="GHEA Grapalat" w:cs="Sylfaen"/>
          <w:szCs w:val="24"/>
          <w:lang w:val="hy-AM"/>
        </w:rPr>
        <w:t>Մերի</w:t>
      </w:r>
      <w:r w:rsidR="008D47F2">
        <w:rPr>
          <w:rFonts w:ascii="GHEA Grapalat" w:hAnsi="GHEA Grapalat"/>
          <w:sz w:val="24"/>
          <w:szCs w:val="24"/>
        </w:rPr>
        <w:t xml:space="preserve"> </w:t>
      </w:r>
      <w:r w:rsidR="008D47F2" w:rsidRPr="008D47F2">
        <w:rPr>
          <w:rFonts w:ascii="GHEA Grapalat" w:hAnsi="GHEA Grapalat" w:cs="Sylfaen"/>
          <w:szCs w:val="24"/>
          <w:lang w:val="hy-AM"/>
        </w:rPr>
        <w:t>Հարությունյան</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14:paraId="45C97672"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7777777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A71D81">
        <w:rPr>
          <w:rFonts w:ascii="GHEA Grapalat" w:hAnsi="GHEA Grapalat" w:cs="Sylfaen"/>
          <w:sz w:val="20"/>
          <w:szCs w:val="24"/>
          <w:lang w:val="hy-AM" w:eastAsia="en-US"/>
        </w:rPr>
        <w:t>.</w:t>
      </w:r>
      <w:r w:rsidR="006265F4" w:rsidRPr="00A71D81">
        <w:rPr>
          <w:rFonts w:ascii="GHEA Grapalat" w:hAnsi="GHEA Grapalat" w:cs="Sylfaen"/>
          <w:sz w:val="20"/>
          <w:szCs w:val="24"/>
          <w:vertAlign w:val="superscript"/>
          <w:lang w:val="hy-AM" w:eastAsia="en-US"/>
        </w:rPr>
        <w:t>7</w:t>
      </w:r>
      <w:r w:rsidR="003850A0" w:rsidRPr="00A71D81">
        <w:rPr>
          <w:rStyle w:val="FootnoteReference"/>
          <w:rFonts w:ascii="GHEA Grapalat" w:hAnsi="GHEA Grapalat" w:cs="Sylfaen"/>
          <w:color w:val="FFFFFF"/>
          <w:sz w:val="20"/>
          <w:szCs w:val="24"/>
          <w:lang w:val="hy-AM" w:eastAsia="en-US"/>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77777777"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6265F4" w:rsidRPr="00A71D81">
        <w:rPr>
          <w:rFonts w:ascii="GHEA Grapalat" w:hAnsi="GHEA Grapalat" w:cs="Sylfaen"/>
          <w:sz w:val="20"/>
          <w:vertAlign w:val="superscript"/>
          <w:lang w:val="hy-AM"/>
        </w:rPr>
        <w:t>8</w:t>
      </w:r>
      <w:r w:rsidR="00F53525" w:rsidRPr="00A71D81">
        <w:rPr>
          <w:rFonts w:ascii="GHEA Grapalat" w:hAnsi="GHEA Grapalat" w:cs="Sylfaen"/>
          <w:sz w:val="20"/>
          <w:lang w:val="hy-AM"/>
        </w:rPr>
        <w:t xml:space="preserve"> </w:t>
      </w:r>
      <w:r w:rsidR="00340083" w:rsidRPr="00A71D81">
        <w:rPr>
          <w:rStyle w:val="FootnoteReference"/>
          <w:rFonts w:ascii="GHEA Grapalat" w:hAnsi="GHEA Grapalat"/>
          <w:color w:val="FFFFFF"/>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lastRenderedPageBreak/>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0AF419F5" w:rsidR="00096865" w:rsidRPr="006D2E03" w:rsidRDefault="00041323" w:rsidP="00B50C0D">
      <w:pPr>
        <w:ind w:firstLine="567"/>
        <w:jc w:val="center"/>
        <w:rPr>
          <w:rFonts w:ascii="GHEA Grapalat" w:hAnsi="GHEA Grapalat" w:cs="Sylfaen"/>
          <w:sz w:val="20"/>
          <w:lang w:val="af-ZA"/>
        </w:rPr>
      </w:pPr>
      <w:r w:rsidRPr="00A71D81">
        <w:rPr>
          <w:rFonts w:ascii="GHEA Grapalat" w:hAnsi="GHEA Grapalat"/>
          <w:b/>
          <w:sz w:val="20"/>
          <w:lang w:val="af-ZA"/>
        </w:rPr>
        <w:br w:type="page"/>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57CBEA5"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8D47F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EB1A55">
        <w:rPr>
          <w:rFonts w:ascii="GHEA Grapalat" w:hAnsi="GHEA Grapalat" w:cs="Sylfaen"/>
          <w:szCs w:val="24"/>
        </w:rPr>
        <w:t>12:30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096865" w:rsidRPr="00A71D81">
        <w:rPr>
          <w:rFonts w:ascii="GHEA Grapalat" w:hAnsi="GHEA Grapalat" w:cs="Sylfaen"/>
          <w:i w:val="0"/>
          <w:szCs w:val="24"/>
          <w:lang w:val="af-ZA"/>
        </w:rPr>
        <w:t xml:space="preserve"> </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FootnoteReference"/>
          <w:rFonts w:ascii="GHEA Grapalat" w:hAnsi="GHEA Grapalat" w:cs="Sylfaen"/>
          <w:i w:val="0"/>
          <w:color w:val="FFFFFF"/>
          <w:szCs w:val="24"/>
          <w:lang w:val="af-ZA"/>
        </w:rPr>
        <w:footnoteReference w:id="6"/>
      </w:r>
      <w:r w:rsidR="00F11794"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019C4DE3"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14:paraId="6464B390" w14:textId="77777777"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14:paraId="06497AB4" w14:textId="77777777"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14:paraId="4BF4ECBC"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4348F9" w:rsidRPr="00A71D81">
        <w:rPr>
          <w:rFonts w:ascii="GHEA Grapalat" w:hAnsi="GHEA Grapalat"/>
          <w:sz w:val="20"/>
          <w:lang w:val="af-ZA" w:eastAsia="x-none"/>
        </w:rPr>
        <w:t>6</w:t>
      </w:r>
      <w:r w:rsidR="00D7435F"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lastRenderedPageBreak/>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14:paraId="0E2ABB9F"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428FB12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14:paraId="1D8CA68D" w14:textId="77777777"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14:paraId="37DE203A" w14:textId="77777777"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14:paraId="5E554C06" w14:textId="77777777"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77777777"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14:paraId="620CA7AB" w14:textId="77777777"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A892530" w14:textId="77777777"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FootnoteReference"/>
          <w:rFonts w:ascii="GHEA Grapalat" w:hAnsi="GHEA Grapalat" w:cs="Sylfaen"/>
          <w:color w:val="FFFFFF"/>
        </w:rPr>
        <w:footnoteReference w:id="7"/>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5ACADF4"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E0BEA">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777777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14:paraId="089EADE0" w14:textId="777777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8"/>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w:t>
      </w:r>
      <w:r w:rsidRPr="00A71D81">
        <w:rPr>
          <w:rFonts w:ascii="GHEA Grapalat" w:hAnsi="GHEA Grapalat" w:cs="Arial"/>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77777777"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959C618" w14:textId="77777777"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41156F8" w14:textId="77777777"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14:paraId="7842302C" w14:textId="77777777"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9"/>
        <w:t>12</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w:t>
      </w:r>
      <w:r w:rsidR="00543250" w:rsidRPr="00A71D81">
        <w:rPr>
          <w:rFonts w:ascii="GHEA Grapalat" w:hAnsi="GHEA Grapalat" w:cs="Arial"/>
          <w:sz w:val="20"/>
          <w:lang w:val="hy-AM"/>
        </w:rPr>
        <w:lastRenderedPageBreak/>
        <w:t xml:space="preserve">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7777777"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FootnoteReference"/>
          <w:rFonts w:ascii="GHEA Grapalat" w:hAnsi="GHEA Grapalat" w:cs="Sylfaen"/>
          <w:color w:val="FFFFFF"/>
          <w:sz w:val="20"/>
        </w:rPr>
        <w:footnoteReference w:id="10"/>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lastRenderedPageBreak/>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5A48EF54"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8D47F2">
        <w:rPr>
          <w:rFonts w:ascii="GHEA Grapalat" w:hAnsi="GHEA Grapalat" w:cs="Sylfaen"/>
          <w:sz w:val="20"/>
          <w:lang w:val="af-ZA"/>
        </w:rPr>
        <w:t xml:space="preserve"> և Հավելված N1.2-ը</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11"/>
      </w:r>
    </w:p>
    <w:p w14:paraId="678F3A56" w14:textId="77777777"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FootnoteReference"/>
          <w:rFonts w:ascii="GHEA Grapalat" w:hAnsi="GHEA Grapalat"/>
          <w:color w:val="FFFFFF"/>
          <w:sz w:val="20"/>
          <w:lang w:val="hy-AM"/>
        </w:rPr>
        <w:footnoteReference w:id="12"/>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08A6CF4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w:t>
      </w:r>
      <w:r w:rsidR="0093484C">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515795A" w14:textId="77777777"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14:paraId="23DD2F83"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20E4750C"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Pr="00A71D81">
        <w:rPr>
          <w:rFonts w:ascii="GHEA Grapalat" w:hAnsi="GHEA Grapalat"/>
          <w:b/>
          <w:lang w:val="es-ES"/>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383BE734" w:rsidR="00B2572B" w:rsidRPr="00A71D81" w:rsidRDefault="00B50C0D"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CD2DC40" w:rsidR="00B2572B" w:rsidRPr="00A71D81" w:rsidRDefault="00B50C0D"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19EEB83C"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130EAB6"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Pr="00A71D81">
        <w:rPr>
          <w:rFonts w:ascii="GHEA Grapalat" w:hAnsi="GHEA Grapalat"/>
          <w:sz w:val="20"/>
          <w:szCs w:val="20"/>
          <w:lang w:val="es-ES"/>
        </w:rPr>
        <w:t>---</w:t>
      </w:r>
      <w:r w:rsidR="00B50C0D">
        <w:rPr>
          <w:rFonts w:ascii="GHEA Grapalat" w:hAnsi="GHEA Grapalat" w:cs="Sylfaen"/>
          <w:sz w:val="20"/>
          <w:szCs w:val="20"/>
          <w:lang w:val="es-ES"/>
        </w:rPr>
        <w:t>ՀԱԲԼԾԿ-ԳՀԱՊՁԲ-</w:t>
      </w:r>
      <w:r w:rsidR="00EB1A55">
        <w:rPr>
          <w:rFonts w:ascii="GHEA Grapalat" w:hAnsi="GHEA Grapalat" w:cs="Sylfaen"/>
          <w:sz w:val="20"/>
          <w:szCs w:val="20"/>
          <w:lang w:val="es-ES"/>
        </w:rPr>
        <w:t>22/16</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88A4EAD" w:rsidR="00B2572B" w:rsidRPr="00A71D81" w:rsidRDefault="00B50C0D"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3CF8F01B"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6025E264"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2AFF429D"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4CCAEE99"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14:paraId="53D83912" w14:textId="20303568"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14:paraId="2912377D" w14:textId="72402660"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1) բավարարում է «---</w:t>
      </w:r>
      <w:r w:rsidR="00B50C0D">
        <w:rPr>
          <w:rFonts w:ascii="GHEA Grapalat" w:hAnsi="GHEA Grapalat" w:cs="Arial"/>
          <w:sz w:val="20"/>
          <w:szCs w:val="20"/>
          <w:lang w:val="es-ES"/>
        </w:rPr>
        <w:t>ՀԱԲԼԾԿ-ԳՀԱՊՁԲ-</w:t>
      </w:r>
      <w:r w:rsidR="00EB1A55">
        <w:rPr>
          <w:rFonts w:ascii="GHEA Grapalat" w:hAnsi="GHEA Grapalat" w:cs="Arial"/>
          <w:sz w:val="20"/>
          <w:szCs w:val="20"/>
          <w:lang w:val="es-ES"/>
        </w:rPr>
        <w:t>22/16</w:t>
      </w:r>
      <w:r w:rsidRPr="00A71D81">
        <w:rPr>
          <w:rFonts w:ascii="GHEA Grapalat" w:hAnsi="GHEA Grapalat" w:cs="Arial"/>
          <w:sz w:val="20"/>
          <w:szCs w:val="20"/>
          <w:lang w:val="es-ES"/>
        </w:rPr>
        <w:t xml:space="preserve">»*  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13"/>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14:paraId="3AE788FB" w14:textId="6F151E87"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lastRenderedPageBreak/>
        <w:t>2</w:t>
      </w:r>
      <w:r w:rsidR="006C3873" w:rsidRPr="00A71D81">
        <w:rPr>
          <w:rFonts w:ascii="GHEA Grapalat" w:hAnsi="GHEA Grapalat" w:cs="Arial"/>
          <w:sz w:val="20"/>
          <w:szCs w:val="20"/>
          <w:lang w:val="es-ES"/>
        </w:rPr>
        <w:t xml:space="preserve">) </w:t>
      </w:r>
      <w:r w:rsidR="006C3873" w:rsidRPr="00A71D81">
        <w:rPr>
          <w:rFonts w:ascii="GHEA Grapalat" w:hAnsi="GHEA Grapalat"/>
          <w:lang w:val="es-ES"/>
        </w:rPr>
        <w:t>«</w:t>
      </w:r>
      <w:r w:rsidR="006C3873" w:rsidRPr="00A71D81">
        <w:rPr>
          <w:rFonts w:ascii="GHEA Grapalat" w:hAnsi="GHEA Grapalat" w:cs="Sylfaen"/>
          <w:sz w:val="22"/>
          <w:szCs w:val="22"/>
          <w:lang w:val="hy-AM"/>
        </w:rPr>
        <w:t>---</w:t>
      </w:r>
      <w:r w:rsidR="00B50C0D">
        <w:rPr>
          <w:rFonts w:ascii="GHEA Grapalat" w:hAnsi="GHEA Grapalat" w:cs="Sylfaen"/>
          <w:sz w:val="22"/>
          <w:szCs w:val="22"/>
          <w:lang w:val="hy-AM"/>
        </w:rPr>
        <w:t>ՀԱԲԼԾԿ-ԳՀԱՊՁԲ-</w:t>
      </w:r>
      <w:r w:rsidR="00EB1A55">
        <w:rPr>
          <w:rFonts w:ascii="GHEA Grapalat" w:hAnsi="GHEA Grapalat" w:cs="Sylfaen"/>
          <w:sz w:val="22"/>
          <w:szCs w:val="22"/>
          <w:lang w:val="hy-AM"/>
        </w:rPr>
        <w:t>22/16</w:t>
      </w:r>
      <w:r w:rsidR="006C3873" w:rsidRPr="00A71D81">
        <w:rPr>
          <w:rFonts w:ascii="GHEA Grapalat" w:hAnsi="GHEA Grapalat"/>
          <w:lang w:val="es-ES"/>
        </w:rPr>
        <w:t>»</w:t>
      </w:r>
      <w:r w:rsidR="006C3873" w:rsidRPr="00A71D81">
        <w:rPr>
          <w:rFonts w:ascii="GHEA Grapalat" w:hAnsi="GHEA Grapalat" w:cs="Sylfaen"/>
          <w:sz w:val="22"/>
          <w:szCs w:val="22"/>
          <w:lang w:val="hy-AM"/>
        </w:rPr>
        <w:t xml:space="preserve">*  </w:t>
      </w:r>
      <w:r w:rsidR="006C3873" w:rsidRPr="00A71D81">
        <w:rPr>
          <w:rFonts w:ascii="GHEA Grapalat" w:hAnsi="GHEA Grapalat" w:cs="Arial"/>
          <w:sz w:val="20"/>
          <w:szCs w:val="20"/>
          <w:lang w:val="es-ES"/>
        </w:rPr>
        <w:t xml:space="preserve">ծածկագրով </w:t>
      </w:r>
      <w:r w:rsidR="00B50C0D">
        <w:rPr>
          <w:rFonts w:ascii="GHEA Grapalat" w:hAnsi="GHEA Grapalat" w:cs="Arial"/>
          <w:sz w:val="20"/>
          <w:szCs w:val="20"/>
          <w:lang w:val="es-ES"/>
        </w:rPr>
        <w:t>ԳՆԱՆՇՄԱՆ ՀԱՐՑՄԱՆ</w:t>
      </w:r>
      <w:r w:rsidR="006C3873" w:rsidRPr="00A71D81">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1133405F"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6D1AC703"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4A8B86EB"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17749B79"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312D4E01"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4F173961"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49010C2A"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53A773F6"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30FF49B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կողմից առաջարկվող </w:t>
      </w:r>
    </w:p>
    <w:p w14:paraId="32094776" w14:textId="5B937909" w:rsidR="00E97AB0" w:rsidRPr="00A71D81" w:rsidRDefault="00E97AB0" w:rsidP="00E97AB0">
      <w:pPr>
        <w:jc w:val="both"/>
        <w:rPr>
          <w:rFonts w:ascii="GHEA Grapalat" w:hAnsi="GHEA Grapalat"/>
          <w:sz w:val="22"/>
          <w:szCs w:val="22"/>
          <w:lang w:val="es-ES"/>
        </w:rPr>
      </w:pP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1D8DB66F"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609C8BB3"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14"/>
      </w:r>
      <w:r w:rsidRPr="00A71D81">
        <w:rPr>
          <w:rFonts w:ascii="GHEA Grapalat" w:hAnsi="GHEA Grapalat" w:cs="Arial"/>
          <w:sz w:val="20"/>
          <w:lang w:val="hy-AM"/>
        </w:rPr>
        <w:t xml:space="preserve"> </w:t>
      </w:r>
    </w:p>
    <w:p w14:paraId="4B98726B" w14:textId="77777777" w:rsidR="00B2572B" w:rsidRPr="00A71D81" w:rsidRDefault="00B2572B" w:rsidP="00EF3662">
      <w:pPr>
        <w:pStyle w:val="BodyTextIndent3"/>
        <w:spacing w:line="240" w:lineRule="auto"/>
        <w:jc w:val="right"/>
        <w:rPr>
          <w:rFonts w:ascii="GHEA Grapalat" w:hAnsi="GHEA Grapalat"/>
          <w:b/>
          <w:lang w:val="hy-AM"/>
        </w:rPr>
      </w:pPr>
    </w:p>
    <w:p w14:paraId="326A5FE5" w14:textId="77777777" w:rsidR="00B2572B" w:rsidRPr="00A71D81" w:rsidRDefault="00B2572B" w:rsidP="00EF3662">
      <w:pPr>
        <w:pStyle w:val="BodyTextIndent3"/>
        <w:spacing w:line="240" w:lineRule="auto"/>
        <w:jc w:val="right"/>
        <w:rPr>
          <w:rFonts w:ascii="GHEA Grapalat" w:hAnsi="GHEA Grapalat"/>
          <w:b/>
          <w:lang w:val="hy-AM"/>
        </w:rPr>
      </w:pPr>
    </w:p>
    <w:p w14:paraId="35ED92AF" w14:textId="77777777" w:rsidR="00CE3A99" w:rsidRPr="00A71D81" w:rsidRDefault="00CE3A99" w:rsidP="00CE3A99">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357FA39"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51206787" w:rsidR="000B1088" w:rsidRPr="00A71D81" w:rsidRDefault="00B50C0D"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44C9B40B"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 xml:space="preserve">      </w:t>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B50C0D">
        <w:rPr>
          <w:rFonts w:ascii="GHEA Grapalat" w:hAnsi="GHEA Grapalat" w:cs="Arial"/>
          <w:sz w:val="20"/>
          <w:szCs w:val="20"/>
          <w:lang w:val="es-ES"/>
        </w:rPr>
        <w:t>ՀԱԲԼԾԿ-ԳՀԱՊՁԲ-</w:t>
      </w:r>
      <w:r w:rsidR="00EB1A55">
        <w:rPr>
          <w:rFonts w:ascii="GHEA Grapalat" w:hAnsi="GHEA Grapalat" w:cs="Arial"/>
          <w:sz w:val="20"/>
          <w:szCs w:val="20"/>
          <w:lang w:val="es-ES"/>
        </w:rPr>
        <w:t>22/16</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6FA0104"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7777777"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4FF77A9B"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t xml:space="preserve">    </w:t>
      </w:r>
    </w:p>
    <w:p w14:paraId="76EE0634" w14:textId="642770A3"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5818FF5F"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1421B3F"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0C116808" w:rsidR="00BF1194" w:rsidRPr="00A71D81" w:rsidRDefault="00B50C0D"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1A65FA7"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A9958F4" w:rsidR="00B2572B" w:rsidRPr="00A71D81" w:rsidRDefault="00B50C0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F57E67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B50C0D">
        <w:rPr>
          <w:rFonts w:ascii="GHEA Grapalat" w:hAnsi="GHEA Grapalat" w:cs="Arial"/>
          <w:sz w:val="20"/>
          <w:szCs w:val="20"/>
          <w:lang w:val="es-ES"/>
        </w:rPr>
        <w:t>ՀԱԲԼԾԿ-ԳՀԱՊՁԲ-</w:t>
      </w:r>
      <w:r w:rsidR="00EB1A55">
        <w:rPr>
          <w:rFonts w:ascii="GHEA Grapalat" w:hAnsi="GHEA Grapalat" w:cs="Arial"/>
          <w:sz w:val="20"/>
          <w:szCs w:val="20"/>
          <w:lang w:val="es-ES"/>
        </w:rPr>
        <w:t>22/16</w:t>
      </w:r>
      <w:r w:rsidRPr="00A71D81">
        <w:rPr>
          <w:rFonts w:ascii="GHEA Grapalat" w:hAnsi="GHEA Grapalat" w:cs="Arial"/>
          <w:sz w:val="20"/>
          <w:szCs w:val="20"/>
          <w:lang w:val="es-ES"/>
        </w:rPr>
        <w:t xml:space="preserve">»* ծածկագրով </w:t>
      </w:r>
      <w:r w:rsidR="00B50C0D">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6640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6640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6640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6640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309A0516"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15"/>
      </w:r>
      <w:r w:rsidRPr="00A71D81">
        <w:rPr>
          <w:rFonts w:ascii="GHEA Grapalat" w:hAnsi="GHEA Grapalat"/>
          <w:sz w:val="20"/>
          <w:lang w:val="hy-AM"/>
        </w:rPr>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2D35D13" w14:textId="48452012"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01A64486" w14:textId="7213CED7" w:rsidR="009C370D" w:rsidRPr="00A71D81" w:rsidRDefault="009C370D"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5E12F171" w:rsidR="009C370D" w:rsidRPr="00A71D81" w:rsidRDefault="00B50C0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21A659F8" w14:textId="1905BE05"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05D646BB"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86419ED" w14:textId="665EF544"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(այսուհետ՝ բենեֆիցիար) կողմից  ծածկագրով կազմակերպված</w:t>
      </w:r>
      <w:r w:rsidRPr="00A71D81">
        <w:rPr>
          <w:rFonts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03435019" w14:textId="1386921C"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1A0A128"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1C24A972"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00F27778" w:rsidRPr="00A71D81">
        <w:rPr>
          <w:rStyle w:val="Strong"/>
          <w:rFonts w:ascii="GHEA Grapalat" w:hAnsi="GHEA Grapalat"/>
          <w:b w:val="0"/>
          <w:bCs w:val="0"/>
          <w:sz w:val="20"/>
          <w:szCs w:val="20"/>
          <w:u w:val="single"/>
          <w:lang w:val="hy-AM"/>
        </w:rPr>
        <w:t xml:space="preserve">           </w:t>
      </w:r>
      <w:r w:rsidR="00F27778"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237EA723"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37071222" w14:textId="4CDEBEE8"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1F004826"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006E4901" w:rsidRPr="00A71D81">
        <w:rPr>
          <w:rStyle w:val="Strong"/>
          <w:rFonts w:ascii="GHEA Grapalat" w:hAnsi="GHEA Grapalat"/>
          <w:b w:val="0"/>
          <w:bCs w:val="0"/>
          <w:sz w:val="20"/>
          <w:szCs w:val="20"/>
          <w:u w:val="single"/>
          <w:lang w:val="hy-AM"/>
        </w:rPr>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0ABEEBF"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E3FFA4A" w14:textId="77777777"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1E36F78A"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0301E945"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81BBB2" w:rsidR="00AB4602" w:rsidRPr="00A71D81" w:rsidRDefault="00AB4602" w:rsidP="00AB4602">
      <w:pPr>
        <w:pStyle w:val="ListParagraph"/>
        <w:tabs>
          <w:tab w:val="left" w:pos="0"/>
        </w:tabs>
        <w:ind w:left="0"/>
        <w:mirrorIndents/>
        <w:jc w:val="both"/>
        <w:rPr>
          <w:rFonts w:ascii="GHEA Grapalat" w:hAnsi="GHEA Grapalat" w:cs="Sylfaen"/>
          <w:vertAlign w:val="superscript"/>
          <w:lang w:val="hy-AM"/>
        </w:rPr>
      </w:pP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5FDB6B8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E97138B"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188B5CD0"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p>
    <w:p w14:paraId="0F01730F" w14:textId="62707028"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237E0DE" w14:textId="77777777"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145054D3"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0D1A53D1" w:rsidR="00830B85" w:rsidRPr="00A71D81" w:rsidRDefault="00B50C0D"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154ABA38"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00FB0510"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(այսուհետ՝ բենեֆիցիար) կողմից  ծածկագրով կազմակերպված</w:t>
      </w:r>
      <w:r w:rsidRPr="00A71D81">
        <w:rPr>
          <w:rFonts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109F2A30" w14:textId="50914F0F"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23DA099A"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293285CA"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 xml:space="preserve">           </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4B8D9A62"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1BDF1929" w14:textId="12686EDB"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5D1967F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165E36F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4469CC55"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15CAB9E6"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4D9CF32D"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61F0936"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p>
    <w:p w14:paraId="2AE274D6" w14:textId="7056F893"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D226E00"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6A815AA" w:rsidR="007862B1" w:rsidRPr="00A71D81" w:rsidRDefault="00B50C0D"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A2B37A3"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650342AD"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p>
    <w:p w14:paraId="585D6E93" w14:textId="30EC7A76"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B22D17D"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 xml:space="preserve">                               </w:t>
      </w:r>
    </w:p>
    <w:p w14:paraId="7D0BCC6B" w14:textId="01CB9356"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817D125"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8D47F2">
        <w:rPr>
          <w:rFonts w:ascii="GHEA Grapalat" w:hAnsi="GHEA Grapalat" w:cs="GHEA Grapalat"/>
          <w:sz w:val="20"/>
          <w:szCs w:val="20"/>
          <w:lang w:val="pt-BR"/>
        </w:rPr>
        <w:t xml:space="preserve"> </w:t>
      </w:r>
      <w:r w:rsidR="008D47F2" w:rsidRPr="008D47F2">
        <w:rPr>
          <w:rFonts w:ascii="GHEA Grapalat" w:hAnsi="GHEA Grapalat" w:cs="GHEA Grapalat"/>
          <w:sz w:val="20"/>
          <w:szCs w:val="20"/>
          <w:lang w:val="pt-BR"/>
        </w:rPr>
        <w:t>ՀԱԲԼԾԿ-ԳՀԱՊՁԲ-</w:t>
      </w:r>
      <w:r w:rsidR="00EB1A55">
        <w:rPr>
          <w:rFonts w:ascii="GHEA Grapalat" w:hAnsi="GHEA Grapalat" w:cs="GHEA Grapalat"/>
          <w:sz w:val="20"/>
          <w:szCs w:val="20"/>
          <w:lang w:val="pt-BR"/>
        </w:rPr>
        <w:t>22/16</w:t>
      </w:r>
      <w:r w:rsidR="008D47F2" w:rsidRPr="008D47F2">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8D47F2">
      <w:pPr>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22404012"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4EE2DD73"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3C78A512"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6608446D"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6640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6640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6640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6640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6640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139D338" w14:textId="77777777" w:rsidR="00631658" w:rsidRPr="00A71D81" w:rsidRDefault="00631658" w:rsidP="00631658">
      <w:pPr>
        <w:jc w:val="center"/>
        <w:rPr>
          <w:rFonts w:ascii="GHEA Grapalat" w:hAnsi="GHEA Grapalat" w:cs="GHEA Grapalat"/>
          <w:sz w:val="22"/>
          <w:szCs w:val="22"/>
          <w:lang w:val="hy-AM"/>
        </w:rPr>
      </w:pPr>
    </w:p>
    <w:p w14:paraId="5268F810" w14:textId="77777777"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1438913A" w:rsidR="00091EBC" w:rsidRPr="00A71D81" w:rsidRDefault="00091EBC"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41660B16" w:rsidR="00091EBC" w:rsidRPr="00A71D81" w:rsidRDefault="00B50C0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4B072832"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2AAA90A0"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ascii="GHEA Grapalat" w:hAnsi="GHEA Grapalat" w:cs="Sylfaen"/>
          <w:vertAlign w:val="superscript"/>
          <w:lang w:val="hy-AM"/>
        </w:rPr>
        <w:t xml:space="preserve">ընտրված մասնակցի անվանումը </w:t>
      </w:r>
    </w:p>
    <w:p w14:paraId="1D9BF23D" w14:textId="3624A754"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61B48A23"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0E67D09"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(այսուհետ՝ երաշխիք տվող </w:t>
      </w:r>
    </w:p>
    <w:p w14:paraId="7722C98D" w14:textId="5557B642"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60C126B3"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208D414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հաշվեհամարին փոխանցման միջոցով:</w:t>
      </w:r>
    </w:p>
    <w:p w14:paraId="1DEC7E47"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41AB5DDE"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1BA3D692"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536B0BBD"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0091775C" w:rsidRPr="00A71D81">
        <w:rPr>
          <w:rFonts w:ascii="GHEA Grapalat" w:hAnsi="GHEA Grapalat"/>
          <w:color w:val="000000"/>
          <w:sz w:val="20"/>
          <w:szCs w:val="20"/>
          <w:u w:val="single"/>
          <w:lang w:val="hy-AM"/>
        </w:rPr>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77777777"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53E0FB7A"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61CC5CAE"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4BF70CA"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cs="Sylfaen"/>
          <w:b/>
          <w:lang w:val="hy-AM"/>
        </w:rPr>
        <w:t>»*  ծածկագրով</w:t>
      </w:r>
    </w:p>
    <w:p w14:paraId="5BE6F7DC" w14:textId="3A330C23" w:rsidR="00631658" w:rsidRPr="00A71D81" w:rsidRDefault="00B50C0D"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30760564"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3F396EF6"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p>
    <w:p w14:paraId="152DC493" w14:textId="7A9E5048"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267AE6A6"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 xml:space="preserve">                               </w:t>
      </w:r>
    </w:p>
    <w:p w14:paraId="57D90658" w14:textId="53EF37F5"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6F5A334" w:rsidR="00631658" w:rsidRPr="00A71D81" w:rsidRDefault="00631658" w:rsidP="008D47F2">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8D47F2" w:rsidRPr="008D47F2">
        <w:rPr>
          <w:rFonts w:ascii="GHEA Grapalat" w:hAnsi="GHEA Grapalat" w:cs="GHEA Grapalat"/>
          <w:sz w:val="20"/>
          <w:szCs w:val="20"/>
          <w:lang w:val="pt-BR"/>
        </w:rPr>
        <w:t xml:space="preserve"> ՀԱԲԼԾԿ-ԳՀԱՊՁԲ-</w:t>
      </w:r>
      <w:r w:rsidR="00EB1A55">
        <w:rPr>
          <w:rFonts w:ascii="GHEA Grapalat" w:hAnsi="GHEA Grapalat" w:cs="GHEA Grapalat"/>
          <w:sz w:val="20"/>
          <w:szCs w:val="20"/>
          <w:lang w:val="pt-BR"/>
        </w:rPr>
        <w:t>22/16</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0771CA2" w14:textId="77777777" w:rsidR="00631658" w:rsidRPr="00A71D81" w:rsidRDefault="00631658" w:rsidP="0063165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924FEB"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14:paraId="7C108E69" w14:textId="77777777" w:rsidR="00631658" w:rsidRPr="00A71D81" w:rsidRDefault="00631658" w:rsidP="00631658">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66292A8A"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641F6033"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6686027E"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1DE1775D"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20E7E7B0"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2CDF163B"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6640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6640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6640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6640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6640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B97E7AC" w14:textId="5DD0A05A" w:rsidR="00071D1C" w:rsidRPr="00A71D81" w:rsidRDefault="00334B2F" w:rsidP="00EF3662">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071D1C"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3563716"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50C0D">
        <w:rPr>
          <w:rFonts w:ascii="GHEA Grapalat" w:hAnsi="GHEA Grapalat" w:cs="Sylfaen"/>
          <w:b/>
          <w:lang w:val="hy-AM"/>
        </w:rPr>
        <w:t>ՀԱԲԼԾԿ-ԳՀԱՊՁԲ-</w:t>
      </w:r>
      <w:r w:rsidR="00EB1A55">
        <w:rPr>
          <w:rFonts w:ascii="GHEA Grapalat" w:hAnsi="GHEA Grapalat" w:cs="Sylfaen"/>
          <w:b/>
          <w:lang w:val="hy-AM"/>
        </w:rPr>
        <w:t>22/16</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5AB5A77" w:rsidR="00071D1C" w:rsidRPr="00A71D81" w:rsidRDefault="00B50C0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25999846"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FootnoteReference"/>
          <w:rFonts w:ascii="GHEA Grapalat" w:hAnsi="GHEA Grapalat"/>
          <w:color w:val="FFFFFF"/>
          <w:sz w:val="20"/>
          <w:lang w:val="hy-AM"/>
        </w:rPr>
        <w:footnoteReference w:id="1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FootnoteReference"/>
          <w:rFonts w:ascii="GHEA Grapalat" w:hAnsi="GHEA Grapalat" w:cs="Sylfaen"/>
          <w:color w:val="FFFFFF"/>
          <w:sz w:val="20"/>
          <w:lang w:val="hy-AM"/>
        </w:rPr>
        <w:footnoteReference w:id="17"/>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FootnoteReference"/>
          <w:rFonts w:ascii="GHEA Grapalat" w:hAnsi="GHEA Grapalat" w:cs="Sylfaen"/>
          <w:color w:val="FFFFFF"/>
          <w:sz w:val="20"/>
          <w:lang w:val="pt-BR"/>
        </w:rPr>
        <w:footnoteReference w:id="18"/>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0736BAE"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19"/>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20"/>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21"/>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22"/>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 xml:space="preserve">ը` </w:t>
      </w:r>
      <w:r w:rsidRPr="00A71D81">
        <w:rPr>
          <w:rFonts w:ascii="GHEA Grapalat" w:hAnsi="GHEA Grapalat"/>
          <w:sz w:val="20"/>
          <w:szCs w:val="20"/>
          <w:lang w:val="hy-AM" w:eastAsia="ru-RU"/>
        </w:rPr>
        <w:lastRenderedPageBreak/>
        <w:t>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23"/>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05B61F54"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388"/>
        <w:gridCol w:w="1496"/>
        <w:gridCol w:w="1234"/>
        <w:gridCol w:w="3113"/>
        <w:gridCol w:w="885"/>
        <w:gridCol w:w="848"/>
        <w:gridCol w:w="1029"/>
        <w:gridCol w:w="1029"/>
        <w:gridCol w:w="1098"/>
        <w:gridCol w:w="1759"/>
      </w:tblGrid>
      <w:tr w:rsidR="00071D1C" w:rsidRPr="00A71D81" w14:paraId="3342AEC9" w14:textId="77777777" w:rsidTr="004062F1">
        <w:tc>
          <w:tcPr>
            <w:tcW w:w="15197" w:type="dxa"/>
            <w:gridSpan w:val="11"/>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6B47B1" w:rsidRPr="00A71D81" w14:paraId="767E5C25" w14:textId="77777777" w:rsidTr="00EB1A55">
        <w:trPr>
          <w:trHeight w:val="219"/>
        </w:trPr>
        <w:tc>
          <w:tcPr>
            <w:tcW w:w="1275"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343"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941"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195" w:type="dxa"/>
            <w:vMerge w:val="restart"/>
            <w:vAlign w:val="center"/>
          </w:tcPr>
          <w:p w14:paraId="153092D7" w14:textId="77777777"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մակիշը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3002"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859" w:type="dxa"/>
            <w:vMerge w:val="restart"/>
            <w:vAlign w:val="center"/>
          </w:tcPr>
          <w:p w14:paraId="13C45579" w14:textId="77777777" w:rsidR="00071D1C" w:rsidRPr="00A71D81" w:rsidRDefault="00071D1C" w:rsidP="00EF3662">
            <w:pPr>
              <w:jc w:val="center"/>
              <w:rPr>
                <w:rFonts w:ascii="GHEA Grapalat" w:hAnsi="GHEA Grapalat"/>
                <w:sz w:val="18"/>
              </w:rPr>
            </w:pPr>
            <w:r w:rsidRPr="00A71D81">
              <w:rPr>
                <w:rFonts w:ascii="GHEA Grapalat" w:hAnsi="GHEA Grapalat"/>
                <w:sz w:val="18"/>
              </w:rPr>
              <w:t>չափման միավորը</w:t>
            </w:r>
          </w:p>
        </w:tc>
        <w:tc>
          <w:tcPr>
            <w:tcW w:w="823" w:type="dxa"/>
            <w:vMerge w:val="restart"/>
            <w:vAlign w:val="center"/>
          </w:tcPr>
          <w:p w14:paraId="6E0FCD35" w14:textId="77777777" w:rsidR="00071D1C" w:rsidRPr="00A71D81" w:rsidRDefault="00071D1C" w:rsidP="00EF3662">
            <w:pPr>
              <w:jc w:val="center"/>
              <w:rPr>
                <w:rFonts w:ascii="GHEA Grapalat" w:hAnsi="GHEA Grapalat"/>
                <w:sz w:val="18"/>
              </w:rPr>
            </w:pPr>
            <w:r w:rsidRPr="00A71D81">
              <w:rPr>
                <w:rFonts w:ascii="GHEA Grapalat" w:hAnsi="GHEA Grapalat"/>
                <w:sz w:val="18"/>
              </w:rPr>
              <w:t>միավոր գինը/ՀՀ դրամ</w:t>
            </w:r>
          </w:p>
        </w:tc>
        <w:tc>
          <w:tcPr>
            <w:tcW w:w="998"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998"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2763" w:type="dxa"/>
            <w:gridSpan w:val="2"/>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6B47B1" w:rsidRPr="00A71D81" w14:paraId="199E1A9C" w14:textId="77777777" w:rsidTr="00EB1A55">
        <w:trPr>
          <w:trHeight w:val="445"/>
        </w:trPr>
        <w:tc>
          <w:tcPr>
            <w:tcW w:w="1275" w:type="dxa"/>
            <w:vMerge/>
            <w:vAlign w:val="center"/>
          </w:tcPr>
          <w:p w14:paraId="68A1DB9E" w14:textId="77777777" w:rsidR="004062F1" w:rsidRPr="00A71D81" w:rsidRDefault="004062F1" w:rsidP="00EF3662">
            <w:pPr>
              <w:jc w:val="center"/>
              <w:rPr>
                <w:rFonts w:ascii="GHEA Grapalat" w:hAnsi="GHEA Grapalat"/>
                <w:sz w:val="18"/>
              </w:rPr>
            </w:pPr>
          </w:p>
        </w:tc>
        <w:tc>
          <w:tcPr>
            <w:tcW w:w="1343" w:type="dxa"/>
            <w:vMerge/>
            <w:vAlign w:val="center"/>
          </w:tcPr>
          <w:p w14:paraId="2473370F" w14:textId="77777777" w:rsidR="004062F1" w:rsidRPr="00A71D81" w:rsidRDefault="004062F1" w:rsidP="00EF3662">
            <w:pPr>
              <w:jc w:val="center"/>
              <w:rPr>
                <w:rFonts w:ascii="GHEA Grapalat" w:hAnsi="GHEA Grapalat"/>
                <w:sz w:val="18"/>
              </w:rPr>
            </w:pPr>
          </w:p>
        </w:tc>
        <w:tc>
          <w:tcPr>
            <w:tcW w:w="1941" w:type="dxa"/>
            <w:vMerge/>
            <w:vAlign w:val="center"/>
          </w:tcPr>
          <w:p w14:paraId="7313FB2F" w14:textId="77777777" w:rsidR="004062F1" w:rsidRPr="00A71D81" w:rsidRDefault="004062F1" w:rsidP="00EF3662">
            <w:pPr>
              <w:jc w:val="center"/>
              <w:rPr>
                <w:rFonts w:ascii="GHEA Grapalat" w:hAnsi="GHEA Grapalat"/>
                <w:sz w:val="18"/>
              </w:rPr>
            </w:pPr>
          </w:p>
        </w:tc>
        <w:tc>
          <w:tcPr>
            <w:tcW w:w="1195" w:type="dxa"/>
            <w:vMerge/>
            <w:vAlign w:val="center"/>
          </w:tcPr>
          <w:p w14:paraId="609837E1" w14:textId="77777777" w:rsidR="004062F1" w:rsidRPr="00A71D81" w:rsidRDefault="004062F1" w:rsidP="00EF3662">
            <w:pPr>
              <w:jc w:val="center"/>
              <w:rPr>
                <w:rFonts w:ascii="GHEA Grapalat" w:hAnsi="GHEA Grapalat"/>
                <w:sz w:val="18"/>
              </w:rPr>
            </w:pPr>
          </w:p>
        </w:tc>
        <w:tc>
          <w:tcPr>
            <w:tcW w:w="3002" w:type="dxa"/>
            <w:vMerge/>
            <w:vAlign w:val="center"/>
          </w:tcPr>
          <w:p w14:paraId="4AA48BAE" w14:textId="77777777" w:rsidR="004062F1" w:rsidRPr="00A71D81" w:rsidRDefault="004062F1" w:rsidP="00EF3662">
            <w:pPr>
              <w:jc w:val="center"/>
              <w:rPr>
                <w:rFonts w:ascii="GHEA Grapalat" w:hAnsi="GHEA Grapalat"/>
                <w:sz w:val="18"/>
              </w:rPr>
            </w:pPr>
          </w:p>
        </w:tc>
        <w:tc>
          <w:tcPr>
            <w:tcW w:w="859" w:type="dxa"/>
            <w:vMerge/>
            <w:vAlign w:val="center"/>
          </w:tcPr>
          <w:p w14:paraId="258F5CFE" w14:textId="77777777" w:rsidR="004062F1" w:rsidRPr="00A71D81" w:rsidRDefault="004062F1" w:rsidP="00EF3662">
            <w:pPr>
              <w:jc w:val="center"/>
              <w:rPr>
                <w:rFonts w:ascii="GHEA Grapalat" w:hAnsi="GHEA Grapalat"/>
                <w:sz w:val="18"/>
              </w:rPr>
            </w:pPr>
          </w:p>
        </w:tc>
        <w:tc>
          <w:tcPr>
            <w:tcW w:w="823" w:type="dxa"/>
            <w:vMerge/>
            <w:vAlign w:val="center"/>
          </w:tcPr>
          <w:p w14:paraId="07EF3A65" w14:textId="77777777" w:rsidR="004062F1" w:rsidRPr="00A71D81" w:rsidRDefault="004062F1" w:rsidP="00EF3662">
            <w:pPr>
              <w:jc w:val="center"/>
              <w:rPr>
                <w:rFonts w:ascii="GHEA Grapalat" w:hAnsi="GHEA Grapalat"/>
                <w:sz w:val="18"/>
              </w:rPr>
            </w:pPr>
          </w:p>
        </w:tc>
        <w:tc>
          <w:tcPr>
            <w:tcW w:w="998" w:type="dxa"/>
            <w:vMerge/>
            <w:vAlign w:val="center"/>
          </w:tcPr>
          <w:p w14:paraId="7F9FD80E" w14:textId="77777777" w:rsidR="004062F1" w:rsidRPr="00A71D81" w:rsidRDefault="004062F1" w:rsidP="00EF3662">
            <w:pPr>
              <w:jc w:val="center"/>
              <w:rPr>
                <w:rFonts w:ascii="GHEA Grapalat" w:hAnsi="GHEA Grapalat"/>
                <w:sz w:val="18"/>
              </w:rPr>
            </w:pPr>
          </w:p>
        </w:tc>
        <w:tc>
          <w:tcPr>
            <w:tcW w:w="998" w:type="dxa"/>
            <w:vMerge/>
            <w:vAlign w:val="center"/>
          </w:tcPr>
          <w:p w14:paraId="32308719" w14:textId="77777777" w:rsidR="004062F1" w:rsidRPr="00A71D81" w:rsidRDefault="004062F1" w:rsidP="00EF3662">
            <w:pPr>
              <w:jc w:val="center"/>
              <w:rPr>
                <w:rFonts w:ascii="GHEA Grapalat" w:hAnsi="GHEA Grapalat"/>
                <w:sz w:val="18"/>
              </w:rPr>
            </w:pPr>
          </w:p>
        </w:tc>
        <w:tc>
          <w:tcPr>
            <w:tcW w:w="1064" w:type="dxa"/>
            <w:vAlign w:val="center"/>
          </w:tcPr>
          <w:p w14:paraId="0ABBA739" w14:textId="77777777" w:rsidR="004062F1" w:rsidRPr="00A71D81" w:rsidRDefault="004062F1" w:rsidP="00EF3662">
            <w:pPr>
              <w:jc w:val="center"/>
              <w:rPr>
                <w:rFonts w:ascii="GHEA Grapalat" w:hAnsi="GHEA Grapalat"/>
                <w:sz w:val="18"/>
              </w:rPr>
            </w:pPr>
            <w:r w:rsidRPr="00A71D81">
              <w:rPr>
                <w:rFonts w:ascii="GHEA Grapalat" w:hAnsi="GHEA Grapalat"/>
                <w:sz w:val="18"/>
              </w:rPr>
              <w:t>հասցեն</w:t>
            </w:r>
          </w:p>
        </w:tc>
        <w:tc>
          <w:tcPr>
            <w:tcW w:w="1699" w:type="dxa"/>
            <w:vAlign w:val="center"/>
          </w:tcPr>
          <w:p w14:paraId="285BB05D" w14:textId="77777777" w:rsidR="004062F1" w:rsidRPr="00A71D81" w:rsidRDefault="004062F1" w:rsidP="00EF3662">
            <w:pPr>
              <w:jc w:val="center"/>
              <w:rPr>
                <w:rFonts w:ascii="GHEA Grapalat" w:hAnsi="GHEA Grapalat"/>
                <w:sz w:val="18"/>
              </w:rPr>
            </w:pPr>
            <w:r w:rsidRPr="00A71D81">
              <w:rPr>
                <w:rFonts w:ascii="GHEA Grapalat" w:hAnsi="GHEA Grapalat"/>
                <w:sz w:val="18"/>
              </w:rPr>
              <w:t>Ժամկետը***</w:t>
            </w:r>
          </w:p>
          <w:p w14:paraId="60899821" w14:textId="77777777" w:rsidR="004062F1" w:rsidRPr="00A71D81" w:rsidRDefault="004062F1" w:rsidP="00EF3662">
            <w:pPr>
              <w:jc w:val="center"/>
              <w:rPr>
                <w:rFonts w:ascii="GHEA Grapalat" w:hAnsi="GHEA Grapalat"/>
                <w:sz w:val="18"/>
              </w:rPr>
            </w:pPr>
          </w:p>
        </w:tc>
      </w:tr>
      <w:tr w:rsidR="00EB1A55" w:rsidRPr="00A71D81" w14:paraId="2E64C25F" w14:textId="77777777" w:rsidTr="00EB1A55">
        <w:trPr>
          <w:trHeight w:val="246"/>
        </w:trPr>
        <w:tc>
          <w:tcPr>
            <w:tcW w:w="1275" w:type="dxa"/>
            <w:vAlign w:val="center"/>
          </w:tcPr>
          <w:p w14:paraId="616F865F" w14:textId="05EF69C7" w:rsidR="00EB1A55" w:rsidRPr="00A71D81" w:rsidRDefault="00EB1A55" w:rsidP="00EB1A55">
            <w:pPr>
              <w:jc w:val="center"/>
              <w:rPr>
                <w:rFonts w:ascii="GHEA Grapalat" w:hAnsi="GHEA Grapalat"/>
                <w:sz w:val="20"/>
              </w:rPr>
            </w:pPr>
            <w:r>
              <w:rPr>
                <w:rFonts w:ascii="GHEA Grapalat" w:hAnsi="GHEA Grapalat"/>
                <w:sz w:val="20"/>
              </w:rPr>
              <w:t>1</w:t>
            </w:r>
          </w:p>
        </w:tc>
        <w:tc>
          <w:tcPr>
            <w:tcW w:w="1343" w:type="dxa"/>
            <w:tcBorders>
              <w:top w:val="single" w:sz="4" w:space="0" w:color="auto"/>
              <w:left w:val="single" w:sz="4" w:space="0" w:color="auto"/>
              <w:bottom w:val="single" w:sz="4" w:space="0" w:color="auto"/>
              <w:right w:val="single" w:sz="4" w:space="0" w:color="auto"/>
            </w:tcBorders>
            <w:shd w:val="clear" w:color="000000" w:fill="FFFFFF"/>
          </w:tcPr>
          <w:p w14:paraId="0E82D118" w14:textId="289C46D8" w:rsidR="00EB1A55" w:rsidRPr="00A71D81" w:rsidRDefault="00EB1A55" w:rsidP="00EB1A55">
            <w:pPr>
              <w:jc w:val="center"/>
              <w:rPr>
                <w:rFonts w:ascii="GHEA Grapalat" w:hAnsi="GHEA Grapalat"/>
                <w:sz w:val="20"/>
              </w:rPr>
            </w:pPr>
            <w:r w:rsidRPr="00512DBF">
              <w:t>33121250/7</w:t>
            </w:r>
          </w:p>
        </w:tc>
        <w:tc>
          <w:tcPr>
            <w:tcW w:w="1941" w:type="dxa"/>
            <w:tcBorders>
              <w:top w:val="single" w:sz="4" w:space="0" w:color="auto"/>
              <w:left w:val="single" w:sz="4" w:space="0" w:color="auto"/>
              <w:bottom w:val="single" w:sz="4" w:space="0" w:color="auto"/>
              <w:right w:val="single" w:sz="4" w:space="0" w:color="auto"/>
            </w:tcBorders>
            <w:shd w:val="clear" w:color="000000" w:fill="FFFFFF"/>
          </w:tcPr>
          <w:p w14:paraId="4B9C2C62" w14:textId="0E56A783" w:rsidR="00EB1A55" w:rsidRPr="00A71D81" w:rsidRDefault="00EB1A55" w:rsidP="00EB1A55">
            <w:pPr>
              <w:jc w:val="center"/>
              <w:rPr>
                <w:rFonts w:ascii="GHEA Grapalat" w:hAnsi="GHEA Grapalat"/>
                <w:sz w:val="20"/>
              </w:rPr>
            </w:pPr>
            <w:r w:rsidRPr="00512DBF">
              <w:t>ախտորոշիչ համակարգեր</w:t>
            </w:r>
          </w:p>
        </w:tc>
        <w:tc>
          <w:tcPr>
            <w:tcW w:w="1195" w:type="dxa"/>
            <w:vAlign w:val="center"/>
          </w:tcPr>
          <w:p w14:paraId="415F7AF3" w14:textId="39D9D14E" w:rsidR="00EB1A55" w:rsidRPr="00A71D81" w:rsidRDefault="00EB1A55" w:rsidP="00EB1A55">
            <w:pPr>
              <w:jc w:val="center"/>
              <w:rPr>
                <w:rFonts w:ascii="GHEA Grapalat" w:hAnsi="GHEA Grapalat"/>
                <w:sz w:val="20"/>
              </w:rPr>
            </w:pPr>
          </w:p>
        </w:tc>
        <w:tc>
          <w:tcPr>
            <w:tcW w:w="3002" w:type="dxa"/>
          </w:tcPr>
          <w:p w14:paraId="2D64F44E"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 xml:space="preserve">19 նորտեստոստերոն/19 Nortestosterone ԻՖԱ /ELISA/ հավաքածու </w:t>
            </w:r>
          </w:p>
          <w:p w14:paraId="14FD1228"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Ձկան նմուշներում 19 Nortestosterone-ի մնացորդային քանակը որոշող թեստ-հավաքածու, ներառյալ բոլոր նյութերն ու անհրաժեշտության դեպքում քարտրիջները ձկան նմուշների նախապատրաստման և ԻՖԱ հետազոտության համար՝ըստ թեսթի ընթացակարգի:</w:t>
            </w:r>
          </w:p>
          <w:p w14:paraId="4BAE3663"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 xml:space="preserve">Իմունոֆերմենտային թեստ, ֆորմատը. 96 </w:t>
            </w:r>
            <w:r w:rsidRPr="00F34442">
              <w:rPr>
                <w:rFonts w:ascii="GHEA Grapalat" w:hAnsi="GHEA Grapalat" w:cs="Calibri"/>
                <w:color w:val="000000"/>
                <w:lang w:val="hy-AM"/>
              </w:rPr>
              <w:lastRenderedPageBreak/>
              <w:t>որոշում (12x8), կալիբարացիոն կորը կազմվում է 6 ստանդարտներով, նվազագույն հայտնաբերման սահմանը՝ 0.5 ppb Ընտրողականությունը ձկան հյուսվածքում</w:t>
            </w:r>
          </w:p>
          <w:p w14:paraId="75695418"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19 Nortestosterone 100%</w:t>
            </w:r>
          </w:p>
          <w:p w14:paraId="64CC1EA4"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testosterone100%</w:t>
            </w:r>
          </w:p>
          <w:p w14:paraId="05C07896"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Էստրադիոլ &lt;0.1%</w:t>
            </w:r>
          </w:p>
          <w:p w14:paraId="06FCA3D5" w14:textId="43DEC166" w:rsidR="00EB1A55" w:rsidRPr="004062F1" w:rsidRDefault="00EB1A55" w:rsidP="00EB1A55">
            <w:pPr>
              <w:jc w:val="center"/>
              <w:rPr>
                <w:rFonts w:ascii="GHEA Grapalat" w:hAnsi="GHEA Grapalat" w:cs="Calibri"/>
                <w:color w:val="000000" w:themeColor="text1"/>
                <w:sz w:val="18"/>
                <w:lang w:val="hy-AM"/>
              </w:rPr>
            </w:pPr>
            <w:r w:rsidRPr="00F34442">
              <w:rPr>
                <w:rFonts w:ascii="GHEA Grapalat" w:hAnsi="GHEA Grapalat" w:cs="Calibri"/>
                <w:color w:val="000000"/>
                <w:lang w:val="hy-AM"/>
              </w:rPr>
              <w:t>Պահպանման պայմանները՝ 2-8օC: ISO 9001/2008 ստանդարտացում:  Համակարգչային ծրագրի ապահովում:</w:t>
            </w:r>
          </w:p>
        </w:tc>
        <w:tc>
          <w:tcPr>
            <w:tcW w:w="859" w:type="dxa"/>
            <w:tcBorders>
              <w:top w:val="single" w:sz="4" w:space="0" w:color="auto"/>
              <w:left w:val="single" w:sz="4" w:space="0" w:color="auto"/>
              <w:bottom w:val="single" w:sz="4" w:space="0" w:color="auto"/>
              <w:right w:val="single" w:sz="4" w:space="0" w:color="auto"/>
            </w:tcBorders>
            <w:shd w:val="clear" w:color="000000" w:fill="FFFFFF"/>
            <w:vAlign w:val="center"/>
          </w:tcPr>
          <w:p w14:paraId="2525D6E8" w14:textId="53AE34A7" w:rsidR="00EB1A55" w:rsidRPr="00A71D81" w:rsidRDefault="00EB1A55" w:rsidP="00EB1A55">
            <w:pPr>
              <w:jc w:val="center"/>
              <w:rPr>
                <w:rFonts w:ascii="GHEA Grapalat" w:hAnsi="GHEA Grapalat"/>
                <w:sz w:val="20"/>
              </w:rPr>
            </w:pPr>
            <w:r w:rsidRPr="00F34442">
              <w:rPr>
                <w:rFonts w:ascii="GHEA Grapalat" w:hAnsi="GHEA Grapalat" w:cs="Calibri"/>
                <w:color w:val="000000"/>
              </w:rPr>
              <w:lastRenderedPageBreak/>
              <w:t>հատ</w:t>
            </w:r>
          </w:p>
        </w:tc>
        <w:tc>
          <w:tcPr>
            <w:tcW w:w="823" w:type="dxa"/>
            <w:vAlign w:val="center"/>
          </w:tcPr>
          <w:p w14:paraId="37B2426C" w14:textId="77777777" w:rsidR="00EB1A55" w:rsidRPr="00A71D81" w:rsidRDefault="00EB1A55" w:rsidP="00EB1A55">
            <w:pPr>
              <w:jc w:val="center"/>
              <w:rPr>
                <w:rFonts w:ascii="GHEA Grapalat" w:hAnsi="GHEA Grapalat"/>
                <w:sz w:val="20"/>
              </w:rPr>
            </w:pPr>
          </w:p>
        </w:tc>
        <w:tc>
          <w:tcPr>
            <w:tcW w:w="998" w:type="dxa"/>
            <w:vAlign w:val="center"/>
          </w:tcPr>
          <w:p w14:paraId="4CAAEF4B" w14:textId="54D8195D" w:rsidR="00EB1A55" w:rsidRPr="00A71D81" w:rsidRDefault="00EB1A55" w:rsidP="00EB1A55">
            <w:pPr>
              <w:jc w:val="center"/>
              <w:rPr>
                <w:rFonts w:ascii="GHEA Grapalat" w:hAnsi="GHEA Grapalat"/>
                <w:sz w:val="20"/>
              </w:rPr>
            </w:pPr>
          </w:p>
        </w:tc>
        <w:tc>
          <w:tcPr>
            <w:tcW w:w="998" w:type="dxa"/>
            <w:tcBorders>
              <w:top w:val="single" w:sz="4" w:space="0" w:color="auto"/>
              <w:left w:val="single" w:sz="4" w:space="0" w:color="auto"/>
              <w:bottom w:val="single" w:sz="4" w:space="0" w:color="auto"/>
              <w:right w:val="single" w:sz="4" w:space="0" w:color="auto"/>
            </w:tcBorders>
            <w:shd w:val="clear" w:color="000000" w:fill="FFFFFF"/>
            <w:vAlign w:val="center"/>
          </w:tcPr>
          <w:p w14:paraId="54AAE3B7" w14:textId="5D26D943" w:rsidR="00EB1A55" w:rsidRPr="00A71D81" w:rsidRDefault="00EB1A55" w:rsidP="00EB1A55">
            <w:pPr>
              <w:jc w:val="center"/>
              <w:rPr>
                <w:rFonts w:ascii="GHEA Grapalat" w:hAnsi="GHEA Grapalat"/>
                <w:sz w:val="20"/>
              </w:rPr>
            </w:pPr>
            <w:r w:rsidRPr="00F34442">
              <w:rPr>
                <w:rFonts w:ascii="GHEA Grapalat" w:hAnsi="GHEA Grapalat" w:cs="Calibri"/>
                <w:color w:val="000000"/>
              </w:rPr>
              <w:t>1</w:t>
            </w:r>
          </w:p>
        </w:tc>
        <w:tc>
          <w:tcPr>
            <w:tcW w:w="1064" w:type="dxa"/>
          </w:tcPr>
          <w:p w14:paraId="3AEECAA8" w14:textId="51F5622D" w:rsidR="00EB1A55" w:rsidRPr="00A71D81" w:rsidRDefault="00EB1A55" w:rsidP="00EB1A55">
            <w:pPr>
              <w:jc w:val="center"/>
              <w:rPr>
                <w:rFonts w:ascii="GHEA Grapalat" w:hAnsi="GHEA Grapalat"/>
                <w:sz w:val="20"/>
              </w:rPr>
            </w:pPr>
            <w:r w:rsidRPr="00254D4D">
              <w:t>Ք. Երևան, Էրեբունի 12</w:t>
            </w:r>
          </w:p>
        </w:tc>
        <w:tc>
          <w:tcPr>
            <w:tcW w:w="1699" w:type="dxa"/>
          </w:tcPr>
          <w:p w14:paraId="64305CCB" w14:textId="4DC44BBD" w:rsidR="00EB1A55" w:rsidRPr="00A71D81" w:rsidRDefault="00EB1A55" w:rsidP="00EB1A55">
            <w:pPr>
              <w:jc w:val="center"/>
              <w:rPr>
                <w:rFonts w:ascii="GHEA Grapalat" w:hAnsi="GHEA Grapalat"/>
                <w:sz w:val="20"/>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B1A55" w:rsidRPr="00A71D81" w14:paraId="27D1F433" w14:textId="77777777" w:rsidTr="00EB1A55">
        <w:trPr>
          <w:trHeight w:val="246"/>
        </w:trPr>
        <w:tc>
          <w:tcPr>
            <w:tcW w:w="1275" w:type="dxa"/>
            <w:vAlign w:val="center"/>
          </w:tcPr>
          <w:p w14:paraId="37ED8CBD" w14:textId="43CEC5EA" w:rsidR="00EB1A55" w:rsidRDefault="00EB1A55" w:rsidP="00EB1A55">
            <w:pPr>
              <w:jc w:val="center"/>
              <w:rPr>
                <w:rFonts w:ascii="GHEA Grapalat" w:hAnsi="GHEA Grapalat"/>
                <w:sz w:val="20"/>
              </w:rPr>
            </w:pPr>
            <w:r>
              <w:rPr>
                <w:rFonts w:ascii="GHEA Grapalat" w:hAnsi="GHEA Grapalat"/>
                <w:sz w:val="16"/>
              </w:rPr>
              <w:lastRenderedPageBreak/>
              <w:t>2</w:t>
            </w:r>
          </w:p>
        </w:tc>
        <w:tc>
          <w:tcPr>
            <w:tcW w:w="1343" w:type="dxa"/>
            <w:tcBorders>
              <w:top w:val="nil"/>
              <w:left w:val="single" w:sz="4" w:space="0" w:color="auto"/>
              <w:bottom w:val="single" w:sz="4" w:space="0" w:color="auto"/>
              <w:right w:val="single" w:sz="4" w:space="0" w:color="auto"/>
            </w:tcBorders>
            <w:shd w:val="clear" w:color="000000" w:fill="FFFFFF"/>
          </w:tcPr>
          <w:p w14:paraId="2F3D12FE" w14:textId="3083DE30" w:rsidR="00EB1A55" w:rsidRPr="00DA41AE" w:rsidRDefault="00EB1A55" w:rsidP="00EB1A55">
            <w:pPr>
              <w:jc w:val="center"/>
              <w:rPr>
                <w:rFonts w:ascii="Calibri" w:hAnsi="Calibri" w:cs="Calibri"/>
                <w:sz w:val="22"/>
                <w:szCs w:val="22"/>
              </w:rPr>
            </w:pPr>
            <w:r w:rsidRPr="00512DBF">
              <w:t>33121250/10</w:t>
            </w:r>
          </w:p>
        </w:tc>
        <w:tc>
          <w:tcPr>
            <w:tcW w:w="1941" w:type="dxa"/>
            <w:tcBorders>
              <w:top w:val="single" w:sz="4" w:space="0" w:color="auto"/>
              <w:left w:val="single" w:sz="4" w:space="0" w:color="auto"/>
              <w:bottom w:val="single" w:sz="4" w:space="0" w:color="auto"/>
              <w:right w:val="single" w:sz="4" w:space="0" w:color="auto"/>
            </w:tcBorders>
            <w:shd w:val="clear" w:color="000000" w:fill="FFFFFF"/>
          </w:tcPr>
          <w:p w14:paraId="550E5611" w14:textId="4DEFA37D" w:rsidR="00EB1A55" w:rsidRPr="00DA41AE" w:rsidRDefault="00EB1A55" w:rsidP="00EB1A55">
            <w:pPr>
              <w:jc w:val="center"/>
              <w:rPr>
                <w:rFonts w:ascii="GHEA Grapalat" w:hAnsi="GHEA Grapalat"/>
                <w:sz w:val="20"/>
              </w:rPr>
            </w:pPr>
            <w:r w:rsidRPr="00512DBF">
              <w:t>ախտորոշիչ համակարգեր</w:t>
            </w:r>
          </w:p>
        </w:tc>
        <w:tc>
          <w:tcPr>
            <w:tcW w:w="1195" w:type="dxa"/>
            <w:vAlign w:val="center"/>
          </w:tcPr>
          <w:p w14:paraId="2208A212" w14:textId="7DB55868" w:rsidR="00EB1A55" w:rsidRPr="003D28F4" w:rsidRDefault="00EB1A55" w:rsidP="00EB1A55">
            <w:pPr>
              <w:jc w:val="both"/>
              <w:rPr>
                <w:rFonts w:ascii="GHEA Grapalat" w:hAnsi="GHEA Grapalat" w:cs="Calibri"/>
                <w:color w:val="000000"/>
                <w:sz w:val="18"/>
                <w:szCs w:val="18"/>
              </w:rPr>
            </w:pPr>
          </w:p>
        </w:tc>
        <w:tc>
          <w:tcPr>
            <w:tcW w:w="3002" w:type="dxa"/>
          </w:tcPr>
          <w:p w14:paraId="7D5FDA42" w14:textId="77777777" w:rsidR="00EB1A55" w:rsidRPr="00F34442" w:rsidRDefault="00EB1A55" w:rsidP="00EB1A55">
            <w:pPr>
              <w:rPr>
                <w:rFonts w:ascii="GHEA Grapalat" w:hAnsi="GHEA Grapalat" w:cs="Calibri"/>
                <w:color w:val="000000"/>
              </w:rPr>
            </w:pPr>
            <w:r w:rsidRPr="00F34442">
              <w:rPr>
                <w:rFonts w:ascii="GHEA Grapalat" w:hAnsi="GHEA Grapalat" w:cs="Calibri"/>
                <w:color w:val="000000"/>
              </w:rPr>
              <w:t>Դիմետրիդազոլ / Dimetridazole,Մետրոնիդազոլ / Metronidazole</w:t>
            </w:r>
          </w:p>
          <w:p w14:paraId="61450CBC" w14:textId="77777777" w:rsidR="00EB1A55" w:rsidRPr="00F34442" w:rsidRDefault="00EB1A55" w:rsidP="00EB1A55">
            <w:pPr>
              <w:rPr>
                <w:rFonts w:ascii="GHEA Grapalat" w:hAnsi="GHEA Grapalat" w:cs="Calibri"/>
                <w:color w:val="000000"/>
              </w:rPr>
            </w:pPr>
            <w:r w:rsidRPr="00F34442">
              <w:rPr>
                <w:rFonts w:ascii="GHEA Grapalat" w:hAnsi="GHEA Grapalat" w:cs="Calibri"/>
                <w:color w:val="000000"/>
              </w:rPr>
              <w:t>ԻՖԱ /ELISA/ հավաքածու</w:t>
            </w:r>
          </w:p>
          <w:p w14:paraId="310684C1" w14:textId="77777777" w:rsidR="00EB1A55" w:rsidRPr="00F34442" w:rsidRDefault="00EB1A55" w:rsidP="00EB1A55">
            <w:pPr>
              <w:rPr>
                <w:rFonts w:ascii="GHEA Grapalat" w:hAnsi="GHEA Grapalat" w:cs="Calibri"/>
                <w:color w:val="000000"/>
              </w:rPr>
            </w:pPr>
            <w:r w:rsidRPr="00F34442">
              <w:rPr>
                <w:rFonts w:ascii="GHEA Grapalat" w:hAnsi="GHEA Grapalat" w:cs="Calibri"/>
                <w:color w:val="000000"/>
              </w:rPr>
              <w:t xml:space="preserve">Ձկան և մեղրի նմուշներում  Dimetridazole-ի և Ronidazol-ի մնացորդային քանակը որոշող թեստ-հավաքածու, ներառյալ բոլոր նյութերն ու անհրաժեշտության </w:t>
            </w:r>
            <w:r w:rsidRPr="00F34442">
              <w:rPr>
                <w:rFonts w:ascii="GHEA Grapalat" w:hAnsi="GHEA Grapalat" w:cs="Calibri"/>
                <w:color w:val="000000"/>
              </w:rPr>
              <w:lastRenderedPageBreak/>
              <w:t>դեպքում քարտրիջները ձկան և մեղրի նմուշների նախապատրաստման և ԻՖԱ հետազոտության համար՝</w:t>
            </w:r>
            <w:r w:rsidRPr="00F34442">
              <w:rPr>
                <w:rFonts w:ascii="GHEA Grapalat" w:hAnsi="GHEA Grapalat" w:cs="Calibri"/>
                <w:color w:val="000000"/>
                <w:lang w:val="hy-AM"/>
              </w:rPr>
              <w:t xml:space="preserve"> </w:t>
            </w:r>
            <w:r w:rsidRPr="00F34442">
              <w:rPr>
                <w:rFonts w:ascii="GHEA Grapalat" w:hAnsi="GHEA Grapalat" w:cs="Calibri"/>
                <w:color w:val="000000"/>
              </w:rPr>
              <w:t>ըստ թեսթի ընթացակարգի:</w:t>
            </w:r>
          </w:p>
          <w:p w14:paraId="621FAEA3" w14:textId="77777777" w:rsidR="00EB1A55" w:rsidRPr="00F34442" w:rsidRDefault="00EB1A55" w:rsidP="00EB1A55">
            <w:pPr>
              <w:rPr>
                <w:rFonts w:ascii="GHEA Grapalat" w:hAnsi="GHEA Grapalat" w:cs="Calibri"/>
                <w:color w:val="000000"/>
              </w:rPr>
            </w:pPr>
            <w:r w:rsidRPr="00F34442">
              <w:rPr>
                <w:rFonts w:ascii="GHEA Grapalat" w:hAnsi="GHEA Grapalat" w:cs="Calibri"/>
                <w:color w:val="000000"/>
              </w:rPr>
              <w:t>Իմունոֆերմենտային թեստ, ֆոմատը. 96 որոշում (12x8), կ</w:t>
            </w:r>
            <w:r w:rsidRPr="00F34442">
              <w:rPr>
                <w:rFonts w:ascii="GHEA Grapalat" w:hAnsi="GHEA Grapalat" w:cs="Calibri"/>
                <w:color w:val="000000"/>
                <w:lang w:val="hy-AM"/>
              </w:rPr>
              <w:t>ա</w:t>
            </w:r>
            <w:r w:rsidRPr="00F34442">
              <w:rPr>
                <w:rFonts w:ascii="GHEA Grapalat" w:hAnsi="GHEA Grapalat" w:cs="Calibri"/>
                <w:color w:val="000000"/>
              </w:rPr>
              <w:t>լիբարացիոն կորը կազմվում է 6 ստանդարտներով, նվազագույն հայտնաբերման սահմանը՝</w:t>
            </w:r>
            <w:r w:rsidRPr="00F34442">
              <w:rPr>
                <w:rFonts w:ascii="GHEA Grapalat" w:hAnsi="GHEA Grapalat" w:cs="Calibri"/>
                <w:color w:val="000000"/>
                <w:lang w:val="hy-AM"/>
              </w:rPr>
              <w:t xml:space="preserve"> </w:t>
            </w:r>
            <w:r w:rsidRPr="00F34442">
              <w:rPr>
                <w:rFonts w:ascii="GHEA Grapalat" w:hAnsi="GHEA Grapalat" w:cs="Calibri"/>
                <w:color w:val="000000"/>
              </w:rPr>
              <w:t xml:space="preserve">0.5 ppb </w:t>
            </w:r>
          </w:p>
          <w:p w14:paraId="747B8AD6" w14:textId="77777777" w:rsidR="00EB1A55" w:rsidRPr="00F34442" w:rsidRDefault="00EB1A55" w:rsidP="00EB1A55">
            <w:pPr>
              <w:rPr>
                <w:rFonts w:ascii="GHEA Grapalat" w:hAnsi="GHEA Grapalat" w:cs="Calibri"/>
                <w:color w:val="000000"/>
              </w:rPr>
            </w:pPr>
            <w:r w:rsidRPr="00F34442">
              <w:rPr>
                <w:rFonts w:ascii="GHEA Grapalat" w:hAnsi="GHEA Grapalat" w:cs="Calibri"/>
                <w:color w:val="000000"/>
              </w:rPr>
              <w:t xml:space="preserve">Ընտրողականությունը ձկան և մեղրի հյուսվածքում </w:t>
            </w:r>
          </w:p>
          <w:p w14:paraId="428A3BF6" w14:textId="77777777" w:rsidR="00EB1A55" w:rsidRPr="00F34442" w:rsidRDefault="00EB1A55" w:rsidP="00EB1A55">
            <w:pPr>
              <w:rPr>
                <w:rFonts w:ascii="GHEA Grapalat" w:hAnsi="GHEA Grapalat" w:cs="Calibri"/>
                <w:color w:val="000000"/>
              </w:rPr>
            </w:pPr>
            <w:r w:rsidRPr="00F34442">
              <w:rPr>
                <w:rFonts w:ascii="GHEA Grapalat" w:hAnsi="GHEA Grapalat" w:cs="Calibri"/>
                <w:color w:val="000000"/>
              </w:rPr>
              <w:t>Dimetridazole 100%</w:t>
            </w:r>
          </w:p>
          <w:p w14:paraId="4C2B2EE6" w14:textId="77777777" w:rsidR="00EB1A55" w:rsidRPr="00F34442" w:rsidRDefault="00EB1A55" w:rsidP="00EB1A55">
            <w:pPr>
              <w:rPr>
                <w:rFonts w:ascii="GHEA Grapalat" w:hAnsi="GHEA Grapalat" w:cs="Calibri"/>
                <w:color w:val="000000"/>
              </w:rPr>
            </w:pPr>
            <w:r w:rsidRPr="00F34442">
              <w:rPr>
                <w:rFonts w:ascii="GHEA Grapalat" w:hAnsi="GHEA Grapalat" w:cs="Calibri"/>
                <w:color w:val="000000"/>
              </w:rPr>
              <w:t xml:space="preserve">Metronidazole </w:t>
            </w:r>
            <w:r w:rsidRPr="00F34442">
              <w:rPr>
                <w:rFonts w:ascii="GHEA Grapalat" w:hAnsi="GHEA Grapalat" w:cs="Calibri"/>
                <w:color w:val="000000"/>
                <w:lang w:val="hy-AM"/>
              </w:rPr>
              <w:t>10</w:t>
            </w:r>
            <w:r w:rsidRPr="00F34442">
              <w:rPr>
                <w:rFonts w:ascii="GHEA Grapalat" w:hAnsi="GHEA Grapalat" w:cs="Calibri"/>
                <w:color w:val="000000"/>
              </w:rPr>
              <w:t xml:space="preserve">0%                                                                                                                                                                                                                                                                                                                                                                                      Ronidazole       </w:t>
            </w:r>
            <w:r w:rsidRPr="00F34442">
              <w:rPr>
                <w:rFonts w:ascii="GHEA Grapalat" w:hAnsi="GHEA Grapalat" w:cs="Calibri"/>
                <w:color w:val="000000"/>
                <w:lang w:val="hy-AM"/>
              </w:rPr>
              <w:t>2</w:t>
            </w:r>
            <w:r w:rsidRPr="00F34442">
              <w:rPr>
                <w:rFonts w:ascii="GHEA Grapalat" w:hAnsi="GHEA Grapalat" w:cs="Calibri"/>
                <w:color w:val="000000"/>
              </w:rPr>
              <w:t>0%                                                                                                                                                                                                                                                                                                             Պահպանման</w:t>
            </w:r>
            <w:r w:rsidRPr="00F34442">
              <w:rPr>
                <w:rFonts w:ascii="GHEA Grapalat" w:hAnsi="GHEA Grapalat" w:cs="Calibri"/>
                <w:color w:val="000000"/>
                <w:lang w:val="hy-AM"/>
              </w:rPr>
              <w:t xml:space="preserve"> </w:t>
            </w:r>
            <w:r w:rsidRPr="00F34442">
              <w:rPr>
                <w:rFonts w:ascii="GHEA Grapalat" w:hAnsi="GHEA Grapalat" w:cs="Calibri"/>
                <w:color w:val="000000"/>
              </w:rPr>
              <w:t>պայմանները՝</w:t>
            </w:r>
            <w:r w:rsidRPr="00F34442">
              <w:rPr>
                <w:rFonts w:ascii="GHEA Grapalat" w:hAnsi="GHEA Grapalat" w:cs="Calibri"/>
                <w:color w:val="000000"/>
                <w:lang w:val="hy-AM"/>
              </w:rPr>
              <w:t xml:space="preserve"> </w:t>
            </w:r>
            <w:r w:rsidRPr="00F34442">
              <w:rPr>
                <w:rFonts w:ascii="GHEA Grapalat" w:hAnsi="GHEA Grapalat" w:cs="Calibri"/>
                <w:color w:val="000000"/>
              </w:rPr>
              <w:t xml:space="preserve">2-8օC: ISO 9000 ստանդարտացում: </w:t>
            </w:r>
          </w:p>
          <w:p w14:paraId="403E427D" w14:textId="2FB301ED" w:rsidR="00EB1A55" w:rsidRPr="004062F1" w:rsidRDefault="00EB1A55" w:rsidP="00EB1A55">
            <w:pPr>
              <w:jc w:val="center"/>
              <w:rPr>
                <w:rFonts w:ascii="GHEA Grapalat" w:hAnsi="GHEA Grapalat" w:cs="Calibri"/>
                <w:color w:val="000000" w:themeColor="text1"/>
                <w:sz w:val="18"/>
                <w:lang w:val="hy-AM"/>
              </w:rPr>
            </w:pPr>
            <w:r w:rsidRPr="00F34442">
              <w:rPr>
                <w:rFonts w:ascii="GHEA Grapalat" w:hAnsi="GHEA Grapalat" w:cs="Calibri"/>
                <w:color w:val="000000"/>
              </w:rPr>
              <w:t>Համակարգչային ծրագրի ապահովում:</w:t>
            </w:r>
          </w:p>
        </w:tc>
        <w:tc>
          <w:tcPr>
            <w:tcW w:w="859" w:type="dxa"/>
            <w:tcBorders>
              <w:top w:val="nil"/>
              <w:left w:val="single" w:sz="4" w:space="0" w:color="auto"/>
              <w:bottom w:val="single" w:sz="4" w:space="0" w:color="auto"/>
              <w:right w:val="single" w:sz="4" w:space="0" w:color="auto"/>
            </w:tcBorders>
            <w:shd w:val="clear" w:color="000000" w:fill="FFFFFF"/>
            <w:vAlign w:val="center"/>
          </w:tcPr>
          <w:p w14:paraId="2F8986DC" w14:textId="015DA8CF" w:rsidR="00EB1A55" w:rsidRDefault="00EB1A55" w:rsidP="00EB1A55">
            <w:pPr>
              <w:jc w:val="center"/>
              <w:rPr>
                <w:rFonts w:ascii="GHEA Grapalat" w:hAnsi="GHEA Grapalat" w:cs="Calibri"/>
                <w:color w:val="000000"/>
                <w:sz w:val="22"/>
                <w:szCs w:val="22"/>
              </w:rPr>
            </w:pPr>
            <w:r w:rsidRPr="00F34442">
              <w:rPr>
                <w:rFonts w:ascii="GHEA Grapalat" w:hAnsi="GHEA Grapalat" w:cs="Calibri"/>
                <w:color w:val="000000"/>
                <w:lang w:val="hy-AM"/>
              </w:rPr>
              <w:lastRenderedPageBreak/>
              <w:t>հատ</w:t>
            </w:r>
          </w:p>
        </w:tc>
        <w:tc>
          <w:tcPr>
            <w:tcW w:w="823" w:type="dxa"/>
            <w:vAlign w:val="center"/>
          </w:tcPr>
          <w:p w14:paraId="4A076A68" w14:textId="77777777" w:rsidR="00EB1A55" w:rsidRPr="00A71D81" w:rsidRDefault="00EB1A55" w:rsidP="00EB1A55">
            <w:pPr>
              <w:jc w:val="center"/>
              <w:rPr>
                <w:rFonts w:ascii="GHEA Grapalat" w:hAnsi="GHEA Grapalat"/>
                <w:sz w:val="20"/>
              </w:rPr>
            </w:pPr>
          </w:p>
        </w:tc>
        <w:tc>
          <w:tcPr>
            <w:tcW w:w="998" w:type="dxa"/>
            <w:vAlign w:val="center"/>
          </w:tcPr>
          <w:p w14:paraId="1989F25F" w14:textId="0B32FB2E" w:rsidR="00EB1A55" w:rsidRPr="005C7E83" w:rsidRDefault="00EB1A55" w:rsidP="00EB1A55">
            <w:pPr>
              <w:jc w:val="center"/>
              <w:rPr>
                <w:rFonts w:ascii="GHEA Grapalat" w:hAnsi="GHEA Grapalat" w:cs="Calibri"/>
                <w:sz w:val="22"/>
                <w:szCs w:val="22"/>
              </w:rPr>
            </w:pPr>
          </w:p>
        </w:tc>
        <w:tc>
          <w:tcPr>
            <w:tcW w:w="998" w:type="dxa"/>
            <w:tcBorders>
              <w:top w:val="nil"/>
              <w:left w:val="single" w:sz="4" w:space="0" w:color="auto"/>
              <w:bottom w:val="single" w:sz="4" w:space="0" w:color="auto"/>
              <w:right w:val="single" w:sz="4" w:space="0" w:color="auto"/>
            </w:tcBorders>
            <w:shd w:val="clear" w:color="000000" w:fill="FFFFFF"/>
            <w:vAlign w:val="center"/>
          </w:tcPr>
          <w:p w14:paraId="5C23F124" w14:textId="0121BA29" w:rsidR="00EB1A55" w:rsidRDefault="00EB1A55" w:rsidP="00EB1A55">
            <w:pPr>
              <w:jc w:val="center"/>
              <w:rPr>
                <w:rFonts w:ascii="GHEA Grapalat" w:hAnsi="GHEA Grapalat"/>
                <w:sz w:val="20"/>
              </w:rPr>
            </w:pPr>
            <w:r w:rsidRPr="00F34442">
              <w:rPr>
                <w:rFonts w:ascii="GHEA Grapalat" w:hAnsi="GHEA Grapalat" w:cs="Calibri"/>
                <w:color w:val="000000"/>
                <w:lang w:val="hy-AM"/>
              </w:rPr>
              <w:t>2</w:t>
            </w:r>
          </w:p>
        </w:tc>
        <w:tc>
          <w:tcPr>
            <w:tcW w:w="1064" w:type="dxa"/>
          </w:tcPr>
          <w:p w14:paraId="69E6C89E" w14:textId="21568AA4" w:rsidR="00EB1A55" w:rsidRPr="00254D4D" w:rsidRDefault="00EB1A55" w:rsidP="00EB1A55">
            <w:pPr>
              <w:jc w:val="center"/>
            </w:pPr>
            <w:r w:rsidRPr="00254D4D">
              <w:t>Ք. Երևան, Էրեբունի 12</w:t>
            </w:r>
          </w:p>
        </w:tc>
        <w:tc>
          <w:tcPr>
            <w:tcW w:w="1699" w:type="dxa"/>
          </w:tcPr>
          <w:p w14:paraId="55AB4DBB" w14:textId="10118C33" w:rsidR="00EB1A55" w:rsidRPr="00D13F0B" w:rsidRDefault="00EB1A55" w:rsidP="00EB1A55">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r w:rsidR="00EB1A55" w:rsidRPr="00A71D81" w14:paraId="1A002D24" w14:textId="77777777" w:rsidTr="00EB1A55">
        <w:trPr>
          <w:trHeight w:val="246"/>
        </w:trPr>
        <w:tc>
          <w:tcPr>
            <w:tcW w:w="1275" w:type="dxa"/>
            <w:vAlign w:val="center"/>
          </w:tcPr>
          <w:p w14:paraId="5AE8C05B" w14:textId="757783E4" w:rsidR="00EB1A55" w:rsidRDefault="00EB1A55" w:rsidP="00EB1A55">
            <w:pPr>
              <w:jc w:val="center"/>
              <w:rPr>
                <w:rFonts w:ascii="GHEA Grapalat" w:hAnsi="GHEA Grapalat"/>
                <w:sz w:val="20"/>
              </w:rPr>
            </w:pPr>
            <w:r>
              <w:rPr>
                <w:rFonts w:ascii="GHEA Grapalat" w:hAnsi="GHEA Grapalat"/>
                <w:sz w:val="16"/>
              </w:rPr>
              <w:lastRenderedPageBreak/>
              <w:t>3</w:t>
            </w:r>
          </w:p>
        </w:tc>
        <w:tc>
          <w:tcPr>
            <w:tcW w:w="1343" w:type="dxa"/>
            <w:tcBorders>
              <w:top w:val="nil"/>
              <w:left w:val="single" w:sz="4" w:space="0" w:color="auto"/>
              <w:bottom w:val="single" w:sz="4" w:space="0" w:color="auto"/>
              <w:right w:val="single" w:sz="4" w:space="0" w:color="auto"/>
            </w:tcBorders>
            <w:shd w:val="clear" w:color="000000" w:fill="FFFFFF"/>
          </w:tcPr>
          <w:p w14:paraId="2E2848AA" w14:textId="74AD80EA" w:rsidR="00EB1A55" w:rsidRPr="00DA41AE" w:rsidRDefault="00EB1A55" w:rsidP="00EB1A55">
            <w:pPr>
              <w:jc w:val="center"/>
              <w:rPr>
                <w:rFonts w:ascii="Calibri" w:hAnsi="Calibri" w:cs="Calibri"/>
                <w:sz w:val="22"/>
                <w:szCs w:val="22"/>
              </w:rPr>
            </w:pPr>
            <w:r w:rsidRPr="00512DBF">
              <w:t>33121250/13</w:t>
            </w:r>
          </w:p>
        </w:tc>
        <w:tc>
          <w:tcPr>
            <w:tcW w:w="1941" w:type="dxa"/>
            <w:tcBorders>
              <w:top w:val="single" w:sz="4" w:space="0" w:color="auto"/>
              <w:left w:val="single" w:sz="4" w:space="0" w:color="auto"/>
              <w:bottom w:val="single" w:sz="4" w:space="0" w:color="auto"/>
              <w:right w:val="single" w:sz="4" w:space="0" w:color="auto"/>
            </w:tcBorders>
            <w:shd w:val="clear" w:color="000000" w:fill="FFFFFF"/>
          </w:tcPr>
          <w:p w14:paraId="5A7860EC" w14:textId="51C1F6AD" w:rsidR="00EB1A55" w:rsidRPr="00DA41AE" w:rsidRDefault="00EB1A55" w:rsidP="00EB1A55">
            <w:pPr>
              <w:jc w:val="center"/>
              <w:rPr>
                <w:rFonts w:ascii="GHEA Grapalat" w:hAnsi="GHEA Grapalat"/>
                <w:sz w:val="20"/>
              </w:rPr>
            </w:pPr>
            <w:r w:rsidRPr="00512DBF">
              <w:t>ախտորոշիչ համակարգեր</w:t>
            </w:r>
          </w:p>
        </w:tc>
        <w:tc>
          <w:tcPr>
            <w:tcW w:w="1195" w:type="dxa"/>
            <w:vAlign w:val="center"/>
          </w:tcPr>
          <w:p w14:paraId="572B1C4B" w14:textId="310D8A9D" w:rsidR="00EB1A55" w:rsidRDefault="00EB1A55" w:rsidP="00EB1A55">
            <w:pPr>
              <w:jc w:val="both"/>
              <w:rPr>
                <w:rFonts w:ascii="GHEA Grapalat" w:hAnsi="GHEA Grapalat" w:cs="Calibri"/>
                <w:color w:val="000000"/>
                <w:sz w:val="18"/>
                <w:szCs w:val="18"/>
              </w:rPr>
            </w:pPr>
          </w:p>
        </w:tc>
        <w:tc>
          <w:tcPr>
            <w:tcW w:w="3002" w:type="dxa"/>
          </w:tcPr>
          <w:p w14:paraId="2952510C"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Ցիպրոֆլոկսացին/ Ciprofloxacin, Էնրոֆլոքսացին / Enrofloxacin</w:t>
            </w:r>
          </w:p>
          <w:p w14:paraId="55FC0FAD"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lastRenderedPageBreak/>
              <w:t>ԻՖԱ /ELISA/  հավաքածու</w:t>
            </w:r>
          </w:p>
          <w:p w14:paraId="41F24347"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Ձկան և մեղրի նմուշներում Ciprofloxacin-ի և Enrofloxacilin-ի մնացորդային քանակը որոշող թեստ-հավաքածու, ներառյալ բոլոր նյութերն ու անհրաժեշտության դեպքում քարտրիջները ձկան և մեղրի նմուշների նախապատրաստման և ԻՖԱ հետազոտության համար՝ ըստ թեսթի ընթացակարգի:</w:t>
            </w:r>
          </w:p>
          <w:p w14:paraId="060BD60F"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 xml:space="preserve">Իմունոֆերմենտային թեստ, ֆոմատը. 96 որոշում (12x8), կալիբարացիոն կորը կազմվում է 6 ստանդարտներով, նվազագույն հայտնաբերման սահմանը՝ 0.5 ppb </w:t>
            </w:r>
          </w:p>
          <w:p w14:paraId="0F1FBA12"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Ընտրողականությունը ձկան հյուսվածքում և մեղրում</w:t>
            </w:r>
          </w:p>
          <w:p w14:paraId="4F31F5FE"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Ցիպրոֆլոքսացին 100%</w:t>
            </w:r>
          </w:p>
          <w:p w14:paraId="4AB6E69E"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Էնրորոֆլոքսացին 100%</w:t>
            </w:r>
          </w:p>
          <w:p w14:paraId="65BA10F7"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Օֆլոքսացին    10%</w:t>
            </w:r>
          </w:p>
          <w:p w14:paraId="2E29BE34"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lastRenderedPageBreak/>
              <w:t>Լևոֆլոքսացին    0.1%</w:t>
            </w:r>
          </w:p>
          <w:p w14:paraId="1272AF01"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Սպարֆլոքսացին &lt; 10%</w:t>
            </w:r>
          </w:p>
          <w:p w14:paraId="54B0723C" w14:textId="77777777" w:rsidR="00EB1A55" w:rsidRPr="00F34442" w:rsidRDefault="00EB1A55" w:rsidP="00EB1A55">
            <w:pPr>
              <w:rPr>
                <w:rFonts w:ascii="GHEA Grapalat" w:hAnsi="GHEA Grapalat" w:cs="Calibri"/>
                <w:color w:val="000000"/>
                <w:lang w:val="hy-AM"/>
              </w:rPr>
            </w:pPr>
            <w:r w:rsidRPr="00F34442">
              <w:rPr>
                <w:rFonts w:ascii="GHEA Grapalat" w:hAnsi="GHEA Grapalat" w:cs="Calibri"/>
                <w:color w:val="000000"/>
                <w:lang w:val="hy-AM"/>
              </w:rPr>
              <w:t>Պահպանման պայմանները՝ 2-8օC: ISO 9000 ստանդարտացում:</w:t>
            </w:r>
          </w:p>
          <w:p w14:paraId="2BE94BEE" w14:textId="101B3C78" w:rsidR="00EB1A55" w:rsidRPr="004062F1" w:rsidRDefault="00EB1A55" w:rsidP="00EB1A55">
            <w:pPr>
              <w:jc w:val="center"/>
              <w:rPr>
                <w:rFonts w:ascii="GHEA Grapalat" w:hAnsi="GHEA Grapalat" w:cs="Calibri"/>
                <w:color w:val="000000" w:themeColor="text1"/>
                <w:sz w:val="18"/>
                <w:lang w:val="hy-AM"/>
              </w:rPr>
            </w:pPr>
            <w:r w:rsidRPr="00F34442">
              <w:rPr>
                <w:rFonts w:ascii="GHEA Grapalat" w:hAnsi="GHEA Grapalat" w:cs="Calibri"/>
                <w:color w:val="000000"/>
                <w:lang w:val="hy-AM"/>
              </w:rPr>
              <w:t>Համակարգչային ծրագրի ապահովում</w:t>
            </w:r>
          </w:p>
        </w:tc>
        <w:tc>
          <w:tcPr>
            <w:tcW w:w="859" w:type="dxa"/>
            <w:tcBorders>
              <w:top w:val="nil"/>
              <w:left w:val="single" w:sz="4" w:space="0" w:color="auto"/>
              <w:bottom w:val="single" w:sz="4" w:space="0" w:color="auto"/>
              <w:right w:val="single" w:sz="4" w:space="0" w:color="auto"/>
            </w:tcBorders>
            <w:shd w:val="clear" w:color="000000" w:fill="FFFFFF"/>
            <w:vAlign w:val="center"/>
          </w:tcPr>
          <w:p w14:paraId="3012A568" w14:textId="0952E267" w:rsidR="00EB1A55" w:rsidRDefault="00EB1A55" w:rsidP="00EB1A55">
            <w:pPr>
              <w:jc w:val="center"/>
              <w:rPr>
                <w:rFonts w:ascii="GHEA Grapalat" w:hAnsi="GHEA Grapalat" w:cs="Calibri"/>
                <w:color w:val="000000"/>
                <w:sz w:val="22"/>
                <w:szCs w:val="22"/>
              </w:rPr>
            </w:pPr>
            <w:r w:rsidRPr="00F34442">
              <w:rPr>
                <w:rFonts w:ascii="GHEA Grapalat" w:hAnsi="GHEA Grapalat" w:cs="Calibri"/>
                <w:color w:val="000000"/>
              </w:rPr>
              <w:lastRenderedPageBreak/>
              <w:t>հատ</w:t>
            </w:r>
          </w:p>
        </w:tc>
        <w:tc>
          <w:tcPr>
            <w:tcW w:w="823" w:type="dxa"/>
            <w:vAlign w:val="center"/>
          </w:tcPr>
          <w:p w14:paraId="5660463F" w14:textId="77777777" w:rsidR="00EB1A55" w:rsidRPr="00A71D81" w:rsidRDefault="00EB1A55" w:rsidP="00EB1A55">
            <w:pPr>
              <w:jc w:val="center"/>
              <w:rPr>
                <w:rFonts w:ascii="GHEA Grapalat" w:hAnsi="GHEA Grapalat"/>
                <w:sz w:val="20"/>
              </w:rPr>
            </w:pPr>
          </w:p>
        </w:tc>
        <w:tc>
          <w:tcPr>
            <w:tcW w:w="998" w:type="dxa"/>
            <w:vAlign w:val="center"/>
          </w:tcPr>
          <w:p w14:paraId="4673B2F5" w14:textId="4BC43DCB" w:rsidR="00EB1A55" w:rsidRPr="00A71D81" w:rsidRDefault="00EB1A55" w:rsidP="00EB1A55">
            <w:pPr>
              <w:jc w:val="center"/>
              <w:rPr>
                <w:rFonts w:ascii="GHEA Grapalat" w:hAnsi="GHEA Grapalat"/>
                <w:sz w:val="20"/>
              </w:rPr>
            </w:pPr>
          </w:p>
        </w:tc>
        <w:tc>
          <w:tcPr>
            <w:tcW w:w="998" w:type="dxa"/>
            <w:tcBorders>
              <w:top w:val="nil"/>
              <w:left w:val="single" w:sz="4" w:space="0" w:color="auto"/>
              <w:bottom w:val="single" w:sz="4" w:space="0" w:color="auto"/>
              <w:right w:val="single" w:sz="4" w:space="0" w:color="auto"/>
            </w:tcBorders>
            <w:shd w:val="clear" w:color="000000" w:fill="FFFFFF"/>
            <w:vAlign w:val="center"/>
          </w:tcPr>
          <w:p w14:paraId="5FA53333" w14:textId="42836D50" w:rsidR="00EB1A55" w:rsidRDefault="00EB1A55" w:rsidP="00EB1A55">
            <w:pPr>
              <w:jc w:val="center"/>
              <w:rPr>
                <w:rFonts w:ascii="GHEA Grapalat" w:hAnsi="GHEA Grapalat"/>
                <w:sz w:val="20"/>
              </w:rPr>
            </w:pPr>
            <w:r w:rsidRPr="00F34442">
              <w:rPr>
                <w:rFonts w:ascii="GHEA Grapalat" w:hAnsi="GHEA Grapalat" w:cs="Calibri"/>
                <w:color w:val="000000"/>
                <w:lang w:val="hy-AM"/>
              </w:rPr>
              <w:t>2</w:t>
            </w:r>
          </w:p>
        </w:tc>
        <w:tc>
          <w:tcPr>
            <w:tcW w:w="1064" w:type="dxa"/>
          </w:tcPr>
          <w:p w14:paraId="5FAA0F55" w14:textId="0C3C331C" w:rsidR="00EB1A55" w:rsidRPr="00254D4D" w:rsidRDefault="00EB1A55" w:rsidP="00EB1A55">
            <w:pPr>
              <w:jc w:val="center"/>
            </w:pPr>
            <w:r w:rsidRPr="00254D4D">
              <w:t>Ք. Երևան, Էրեբունի 12</w:t>
            </w:r>
          </w:p>
        </w:tc>
        <w:tc>
          <w:tcPr>
            <w:tcW w:w="1699" w:type="dxa"/>
          </w:tcPr>
          <w:p w14:paraId="1A1B079F" w14:textId="7C815D95" w:rsidR="00EB1A55" w:rsidRPr="00D13F0B" w:rsidRDefault="00EB1A55" w:rsidP="00EB1A55">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w:t>
            </w:r>
            <w:r>
              <w:rPr>
                <w:rFonts w:ascii="GHEA Grapalat" w:hAnsi="GHEA Grapalat" w:cs="Calibri"/>
                <w:color w:val="000000"/>
                <w:sz w:val="22"/>
                <w:szCs w:val="22"/>
              </w:rPr>
              <w:lastRenderedPageBreak/>
              <w:t>աշխատանքային օրը ներառյալ</w:t>
            </w:r>
          </w:p>
        </w:tc>
      </w:tr>
      <w:tr w:rsidR="00EB1A55" w:rsidRPr="00A71D81" w14:paraId="06B7A2B6" w14:textId="77777777" w:rsidTr="00AC3CC5">
        <w:trPr>
          <w:trHeight w:val="246"/>
        </w:trPr>
        <w:tc>
          <w:tcPr>
            <w:tcW w:w="1275" w:type="dxa"/>
            <w:vAlign w:val="center"/>
          </w:tcPr>
          <w:p w14:paraId="240B81B8" w14:textId="30786F23" w:rsidR="00EB1A55" w:rsidRDefault="00EB1A55" w:rsidP="00EB1A55">
            <w:pPr>
              <w:jc w:val="center"/>
              <w:rPr>
                <w:rFonts w:ascii="GHEA Grapalat" w:hAnsi="GHEA Grapalat"/>
                <w:sz w:val="20"/>
              </w:rPr>
            </w:pPr>
            <w:r>
              <w:rPr>
                <w:rFonts w:ascii="GHEA Grapalat" w:hAnsi="GHEA Grapalat"/>
                <w:sz w:val="16"/>
              </w:rPr>
              <w:lastRenderedPageBreak/>
              <w:t>4</w:t>
            </w:r>
          </w:p>
        </w:tc>
        <w:tc>
          <w:tcPr>
            <w:tcW w:w="1343" w:type="dxa"/>
            <w:tcBorders>
              <w:top w:val="nil"/>
              <w:left w:val="single" w:sz="4" w:space="0" w:color="auto"/>
              <w:bottom w:val="single" w:sz="4" w:space="0" w:color="auto"/>
              <w:right w:val="single" w:sz="4" w:space="0" w:color="auto"/>
            </w:tcBorders>
            <w:shd w:val="clear" w:color="000000" w:fill="FFFFFF"/>
            <w:vAlign w:val="bottom"/>
          </w:tcPr>
          <w:p w14:paraId="687C45B6" w14:textId="200A334F" w:rsidR="00EB1A55" w:rsidRPr="00DA41AE" w:rsidRDefault="00EB1A55" w:rsidP="00EB1A55">
            <w:pPr>
              <w:jc w:val="center"/>
              <w:rPr>
                <w:rFonts w:ascii="Calibri" w:hAnsi="Calibri" w:cs="Calibri"/>
                <w:sz w:val="22"/>
                <w:szCs w:val="22"/>
              </w:rPr>
            </w:pPr>
            <w:r>
              <w:rPr>
                <w:rFonts w:ascii="Calibri" w:hAnsi="Calibri" w:cs="Calibri"/>
                <w:sz w:val="22"/>
                <w:szCs w:val="22"/>
              </w:rPr>
              <w:t>33121250/15</w:t>
            </w:r>
          </w:p>
        </w:tc>
        <w:tc>
          <w:tcPr>
            <w:tcW w:w="1941" w:type="dxa"/>
            <w:tcBorders>
              <w:top w:val="single" w:sz="4" w:space="0" w:color="auto"/>
              <w:left w:val="single" w:sz="4" w:space="0" w:color="auto"/>
              <w:bottom w:val="single" w:sz="4" w:space="0" w:color="auto"/>
              <w:right w:val="single" w:sz="4" w:space="0" w:color="auto"/>
            </w:tcBorders>
            <w:shd w:val="clear" w:color="000000" w:fill="FFFFFF"/>
            <w:vAlign w:val="center"/>
          </w:tcPr>
          <w:p w14:paraId="028B371B" w14:textId="56EB9CF2" w:rsidR="00EB1A55" w:rsidRPr="00DA41AE" w:rsidRDefault="00EB1A55" w:rsidP="00EB1A55">
            <w:pPr>
              <w:jc w:val="center"/>
              <w:rPr>
                <w:rFonts w:ascii="GHEA Grapalat" w:hAnsi="GHEA Grapalat"/>
                <w:sz w:val="20"/>
              </w:rPr>
            </w:pPr>
            <w:r>
              <w:rPr>
                <w:rFonts w:ascii="GHEA Grapalat" w:hAnsi="GHEA Grapalat" w:cs="Calibri"/>
                <w:sz w:val="22"/>
                <w:szCs w:val="22"/>
              </w:rPr>
              <w:t>ախտորոշիչ համակարգեր</w:t>
            </w:r>
          </w:p>
        </w:tc>
        <w:tc>
          <w:tcPr>
            <w:tcW w:w="1195" w:type="dxa"/>
          </w:tcPr>
          <w:p w14:paraId="31CDAE12" w14:textId="6F8B7430" w:rsidR="00EB1A55" w:rsidRPr="003D28F4" w:rsidRDefault="00EB1A55" w:rsidP="00EB1A55">
            <w:pPr>
              <w:jc w:val="both"/>
              <w:rPr>
                <w:rFonts w:ascii="GHEA Grapalat" w:hAnsi="GHEA Grapalat" w:cs="Calibri"/>
                <w:color w:val="000000"/>
                <w:sz w:val="18"/>
                <w:szCs w:val="18"/>
              </w:rPr>
            </w:pPr>
          </w:p>
        </w:tc>
        <w:tc>
          <w:tcPr>
            <w:tcW w:w="3002" w:type="dxa"/>
          </w:tcPr>
          <w:p w14:paraId="5D786BC3" w14:textId="77777777" w:rsidR="00EB1A55" w:rsidRPr="004062F1" w:rsidRDefault="00EB1A55" w:rsidP="00EB1A55">
            <w:pP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Մալախիտ կանաչ և լեյկոմալախիտ կանաչ / Sum Malachite green and Leucomalachite green ԻՖԱ /ELISA/ հավաքածու</w:t>
            </w:r>
          </w:p>
          <w:p w14:paraId="6FCB12F2" w14:textId="77777777" w:rsidR="00EB1A55" w:rsidRPr="004062F1" w:rsidRDefault="00EB1A55" w:rsidP="00EB1A55">
            <w:pP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Ձկան նմուշներում Sum Malachite green and Leucomalachite green մնացորդային քանակը որոշող թեստ-հավաքածու, ներառյալ բոլոր նյութերն ու անհրաժեշտության դեպքում քարտրիջները ձկան նմուշների նախապատրաստման և ԻՖԱ հետազոտության համար՝ ըստ թեսթի ընթացակարգի:</w:t>
            </w:r>
          </w:p>
          <w:p w14:paraId="5CA2B876" w14:textId="77777777" w:rsidR="00EB1A55" w:rsidRPr="004062F1" w:rsidRDefault="00EB1A55" w:rsidP="00EB1A55">
            <w:pP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 xml:space="preserve">Իմունոֆերմենտային թեստ, ֆորմատը. 96 որոշում (12x8), կալիբրացիոն կորը կազմվում է 6 ստանդարտներով, նվազագույն հայտնաբերման սահմանը՝ 0.05ppb </w:t>
            </w:r>
          </w:p>
          <w:p w14:paraId="698B6C18" w14:textId="77777777" w:rsidR="00EB1A55" w:rsidRPr="004062F1" w:rsidRDefault="00EB1A55" w:rsidP="00EB1A55">
            <w:pP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 xml:space="preserve">Ընտրողականությունը ձկան հյուսվածքում </w:t>
            </w:r>
          </w:p>
          <w:p w14:paraId="24BEBDC5" w14:textId="77777777" w:rsidR="00EB1A55" w:rsidRPr="004062F1" w:rsidRDefault="00EB1A55" w:rsidP="00EB1A55">
            <w:pP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Մալախիտային կանաչ 100%</w:t>
            </w:r>
          </w:p>
          <w:p w14:paraId="4482FB5E" w14:textId="77777777" w:rsidR="00EB1A55" w:rsidRPr="004062F1" w:rsidRDefault="00EB1A55" w:rsidP="00EB1A55">
            <w:pP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Լեյկոմալախիտային կանաչ 100%</w:t>
            </w:r>
          </w:p>
          <w:p w14:paraId="6FF225F4" w14:textId="77777777" w:rsidR="00EB1A55" w:rsidRPr="004062F1" w:rsidRDefault="00EB1A55" w:rsidP="00EB1A55">
            <w:pP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Սուլֆումետազին &lt; 0.01%</w:t>
            </w:r>
          </w:p>
          <w:p w14:paraId="37A6F58E" w14:textId="77777777" w:rsidR="00EB1A55" w:rsidRPr="004062F1" w:rsidRDefault="00EB1A55" w:rsidP="00EB1A55">
            <w:pP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ԴԷՍ &lt; 0.01%</w:t>
            </w:r>
          </w:p>
          <w:p w14:paraId="3A9BC946" w14:textId="1B27226D" w:rsidR="00EB1A55" w:rsidRPr="004062F1" w:rsidRDefault="00EB1A55" w:rsidP="00EB1A55">
            <w:pPr>
              <w:jc w:val="center"/>
              <w:rPr>
                <w:rFonts w:ascii="GHEA Grapalat" w:hAnsi="GHEA Grapalat" w:cs="Calibri"/>
                <w:color w:val="000000" w:themeColor="text1"/>
                <w:sz w:val="18"/>
                <w:lang w:val="hy-AM"/>
              </w:rPr>
            </w:pPr>
            <w:r w:rsidRPr="004062F1">
              <w:rPr>
                <w:rFonts w:ascii="GHEA Grapalat" w:hAnsi="GHEA Grapalat" w:cs="Calibri"/>
                <w:color w:val="000000" w:themeColor="text1"/>
                <w:sz w:val="18"/>
                <w:lang w:val="hy-AM"/>
              </w:rPr>
              <w:t>Պահպանման պայմանները՝ 2-8օC: ISO 9001/2008  կամ համարժեք ստանդարտացում:  Համակարգչային ծրագրի ապահովում:</w:t>
            </w:r>
          </w:p>
        </w:tc>
        <w:tc>
          <w:tcPr>
            <w:tcW w:w="859" w:type="dxa"/>
            <w:tcBorders>
              <w:top w:val="nil"/>
              <w:left w:val="single" w:sz="4" w:space="0" w:color="auto"/>
              <w:bottom w:val="single" w:sz="4" w:space="0" w:color="auto"/>
              <w:right w:val="single" w:sz="4" w:space="0" w:color="auto"/>
            </w:tcBorders>
            <w:shd w:val="clear" w:color="000000" w:fill="FFFFFF"/>
          </w:tcPr>
          <w:p w14:paraId="05856005" w14:textId="5C4C0D74" w:rsidR="00EB1A55" w:rsidRDefault="00EB1A55" w:rsidP="00EB1A55">
            <w:pPr>
              <w:jc w:val="center"/>
              <w:rPr>
                <w:rFonts w:ascii="GHEA Grapalat" w:hAnsi="GHEA Grapalat" w:cs="Calibri"/>
                <w:color w:val="000000"/>
                <w:sz w:val="22"/>
                <w:szCs w:val="22"/>
              </w:rPr>
            </w:pPr>
            <w:r>
              <w:rPr>
                <w:rFonts w:ascii="GHEA Grapalat" w:hAnsi="GHEA Grapalat"/>
                <w:sz w:val="20"/>
              </w:rPr>
              <w:t>հատ</w:t>
            </w:r>
          </w:p>
        </w:tc>
        <w:tc>
          <w:tcPr>
            <w:tcW w:w="823" w:type="dxa"/>
          </w:tcPr>
          <w:p w14:paraId="68C14E45" w14:textId="77777777" w:rsidR="00EB1A55" w:rsidRPr="00A71D81" w:rsidRDefault="00EB1A55" w:rsidP="00EB1A55">
            <w:pPr>
              <w:jc w:val="center"/>
              <w:rPr>
                <w:rFonts w:ascii="GHEA Grapalat" w:hAnsi="GHEA Grapalat"/>
                <w:sz w:val="20"/>
              </w:rPr>
            </w:pPr>
          </w:p>
        </w:tc>
        <w:tc>
          <w:tcPr>
            <w:tcW w:w="998" w:type="dxa"/>
          </w:tcPr>
          <w:p w14:paraId="5AE49E95" w14:textId="6CAD0FBA" w:rsidR="00EB1A55" w:rsidRPr="00A71D81" w:rsidRDefault="00EB1A55" w:rsidP="00EB1A55">
            <w:pPr>
              <w:jc w:val="center"/>
              <w:rPr>
                <w:rFonts w:ascii="GHEA Grapalat" w:hAnsi="GHEA Grapalat"/>
                <w:sz w:val="20"/>
              </w:rPr>
            </w:pPr>
          </w:p>
        </w:tc>
        <w:tc>
          <w:tcPr>
            <w:tcW w:w="998" w:type="dxa"/>
            <w:tcBorders>
              <w:top w:val="nil"/>
              <w:left w:val="single" w:sz="4" w:space="0" w:color="auto"/>
              <w:bottom w:val="single" w:sz="4" w:space="0" w:color="auto"/>
              <w:right w:val="single" w:sz="4" w:space="0" w:color="auto"/>
            </w:tcBorders>
            <w:shd w:val="clear" w:color="000000" w:fill="FFFFFF"/>
          </w:tcPr>
          <w:p w14:paraId="0FA49B17" w14:textId="464144B0" w:rsidR="00EB1A55" w:rsidRDefault="00EB1A55" w:rsidP="00EB1A55">
            <w:pPr>
              <w:jc w:val="center"/>
              <w:rPr>
                <w:rFonts w:ascii="GHEA Grapalat" w:hAnsi="GHEA Grapalat"/>
                <w:sz w:val="20"/>
              </w:rPr>
            </w:pPr>
            <w:r>
              <w:rPr>
                <w:rFonts w:ascii="GHEA Grapalat" w:hAnsi="GHEA Grapalat"/>
                <w:sz w:val="20"/>
              </w:rPr>
              <w:t>1</w:t>
            </w:r>
          </w:p>
        </w:tc>
        <w:tc>
          <w:tcPr>
            <w:tcW w:w="1064" w:type="dxa"/>
          </w:tcPr>
          <w:p w14:paraId="38DE767B" w14:textId="09F027FA" w:rsidR="00EB1A55" w:rsidRPr="00254D4D" w:rsidRDefault="00EB1A55" w:rsidP="00EB1A55">
            <w:pPr>
              <w:jc w:val="center"/>
            </w:pPr>
            <w:r w:rsidRPr="00254D4D">
              <w:t>Ք. Երևան, Էրեբունի 12</w:t>
            </w:r>
          </w:p>
        </w:tc>
        <w:tc>
          <w:tcPr>
            <w:tcW w:w="1699" w:type="dxa"/>
          </w:tcPr>
          <w:p w14:paraId="49741E35" w14:textId="5D3A4543" w:rsidR="00EB1A55" w:rsidRPr="00D13F0B" w:rsidRDefault="00EB1A55" w:rsidP="00EB1A55">
            <w:pPr>
              <w:jc w:val="center"/>
              <w:rPr>
                <w:rFonts w:ascii="GHEA Grapalat" w:hAnsi="GHEA Grapalat" w:cs="Calibri"/>
                <w:color w:val="000000"/>
                <w:sz w:val="22"/>
                <w:szCs w:val="22"/>
              </w:rPr>
            </w:pPr>
            <w:r w:rsidRPr="00D13F0B">
              <w:rPr>
                <w:rFonts w:ascii="GHEA Grapalat" w:hAnsi="GHEA Grapalat" w:cs="Calibri"/>
                <w:color w:val="000000"/>
                <w:sz w:val="22"/>
                <w:szCs w:val="22"/>
              </w:rPr>
              <w:t xml:space="preserve">Ֆինանսական միջոցների առկայության դեպքում </w:t>
            </w:r>
            <w:r>
              <w:rPr>
                <w:rFonts w:ascii="GHEA Grapalat" w:hAnsi="GHEA Grapalat" w:cs="Calibri"/>
                <w:color w:val="000000"/>
                <w:sz w:val="22"/>
                <w:szCs w:val="22"/>
              </w:rPr>
              <w:t xml:space="preserve"> մինչև 20-րդ աշխատանքային օրը ներառյալ</w:t>
            </w:r>
          </w:p>
        </w:tc>
      </w:tr>
    </w:tbl>
    <w:p w14:paraId="56054FC4" w14:textId="55DA0959" w:rsidR="00071D1C" w:rsidRDefault="00071D1C" w:rsidP="00EF3662">
      <w:pPr>
        <w:jc w:val="both"/>
        <w:rPr>
          <w:rFonts w:ascii="GHEA Grapalat" w:hAnsi="GHEA Grapalat"/>
          <w:sz w:val="20"/>
        </w:rPr>
      </w:pPr>
    </w:p>
    <w:p w14:paraId="28A57CD1" w14:textId="77777777" w:rsidR="00DA41AE" w:rsidRPr="00A71D81" w:rsidRDefault="00DA41AE" w:rsidP="00EF3662">
      <w:pPr>
        <w:jc w:val="both"/>
        <w:rPr>
          <w:rFonts w:ascii="GHEA Grapalat" w:hAnsi="GHEA Grapalat"/>
          <w:sz w:val="20"/>
        </w:rPr>
      </w:pPr>
    </w:p>
    <w:p w14:paraId="3721B350" w14:textId="77777777" w:rsidR="00A10328" w:rsidRPr="00416E9D" w:rsidRDefault="00A10328" w:rsidP="00A10328">
      <w:pPr>
        <w:pStyle w:val="NormalWeb"/>
        <w:shd w:val="clear" w:color="auto" w:fill="FFFFFF"/>
        <w:spacing w:before="0" w:beforeAutospacing="0" w:after="0" w:afterAutospacing="0"/>
        <w:ind w:right="570" w:firstLine="360"/>
        <w:jc w:val="both"/>
        <w:rPr>
          <w:rFonts w:ascii="GHEA Grapalat" w:hAnsi="GHEA Grapalat"/>
          <w:b/>
          <w:bCs/>
          <w:i/>
          <w:iCs/>
          <w:sz w:val="20"/>
          <w:szCs w:val="20"/>
          <w:lang w:val="pt-BR"/>
        </w:rPr>
      </w:pPr>
      <w:r w:rsidRPr="00416E9D">
        <w:rPr>
          <w:rFonts w:ascii="GHEA Grapalat" w:hAnsi="GHEA Grapalat"/>
          <w:b/>
          <w:bCs/>
          <w:i/>
          <w:iCs/>
          <w:sz w:val="20"/>
          <w:szCs w:val="20"/>
          <w:lang w:val="pt-BR"/>
        </w:rPr>
        <w:t>«Գնումների մասին ՀՀ օրենքի 13-րդ հոդվածի 5-րդ մասով նախատեսված ցանկացած հղման դեպքում կիրառելի է «կամ համարժեքը արտահայտությունը:</w:t>
      </w:r>
    </w:p>
    <w:p w14:paraId="6B16304C" w14:textId="77777777" w:rsidR="002A3BC9" w:rsidRDefault="00A10328" w:rsidP="002A3BC9">
      <w:pPr>
        <w:pStyle w:val="NormalWeb"/>
        <w:shd w:val="clear" w:color="auto" w:fill="FFFFFF"/>
        <w:ind w:right="570" w:firstLine="360"/>
        <w:jc w:val="both"/>
        <w:rPr>
          <w:rFonts w:ascii="Calibri" w:hAnsi="Calibri" w:cs="Calibri"/>
          <w:b/>
          <w:bCs/>
          <w:i/>
          <w:iCs/>
          <w:sz w:val="20"/>
          <w:szCs w:val="20"/>
          <w:lang w:val="pt-BR"/>
        </w:rPr>
      </w:pPr>
      <w:r w:rsidRPr="00416E9D">
        <w:rPr>
          <w:rFonts w:ascii="Calibri" w:hAnsi="Calibri" w:cs="Calibri"/>
          <w:b/>
          <w:bCs/>
          <w:i/>
          <w:iCs/>
          <w:sz w:val="20"/>
          <w:szCs w:val="20"/>
          <w:lang w:val="pt-BR"/>
        </w:rPr>
        <w:t> </w:t>
      </w:r>
      <w:r w:rsidR="002A3BC9" w:rsidRPr="002A3BC9">
        <w:rPr>
          <w:rFonts w:ascii="Calibri" w:hAnsi="Calibri" w:cs="Calibri"/>
          <w:b/>
          <w:bCs/>
          <w:i/>
          <w:iCs/>
          <w:sz w:val="20"/>
          <w:szCs w:val="20"/>
          <w:lang w:val="pt-BR"/>
        </w:rPr>
        <w:t xml:space="preserve">Պիտանելիության ժամկետը ոչ պակաս քան 70 տոկոս ընդհանուր ժամկետի </w:t>
      </w:r>
    </w:p>
    <w:p w14:paraId="56E12344" w14:textId="77777777" w:rsidR="00A10328" w:rsidRPr="00416E9D" w:rsidRDefault="00A10328" w:rsidP="00A10328">
      <w:pPr>
        <w:pStyle w:val="NormalWeb"/>
        <w:shd w:val="clear" w:color="auto" w:fill="FFFFFF"/>
        <w:spacing w:before="0" w:beforeAutospacing="0" w:after="0" w:afterAutospacing="0"/>
        <w:ind w:right="570" w:firstLine="360"/>
        <w:jc w:val="both"/>
        <w:rPr>
          <w:rFonts w:ascii="GHEA Grapalat" w:hAnsi="GHEA Grapalat"/>
          <w:b/>
          <w:bCs/>
          <w:i/>
          <w:iCs/>
          <w:sz w:val="20"/>
          <w:szCs w:val="20"/>
          <w:lang w:val="pt-BR"/>
        </w:rPr>
      </w:pPr>
      <w:r w:rsidRPr="00416E9D">
        <w:rPr>
          <w:rFonts w:ascii="Calibri" w:hAnsi="Calibri" w:cs="Calibri"/>
          <w:b/>
          <w:bCs/>
          <w:i/>
          <w:iCs/>
          <w:sz w:val="20"/>
          <w:szCs w:val="20"/>
          <w:lang w:val="pt-BR"/>
        </w:rPr>
        <w:t> </w:t>
      </w:r>
      <w:r w:rsidRPr="00416E9D">
        <w:rPr>
          <w:rFonts w:ascii="GHEA Grapalat" w:hAnsi="GHEA Grapalat"/>
          <w:b/>
          <w:bCs/>
          <w:i/>
          <w:iCs/>
          <w:sz w:val="20"/>
          <w:szCs w:val="20"/>
          <w:lang w:val="pt-BR"/>
        </w:rPr>
        <w:t>**</w:t>
      </w:r>
      <w:r w:rsidRPr="00416E9D">
        <w:rPr>
          <w:rFonts w:ascii="GHEA Grapalat" w:hAnsi="GHEA Grapalat" w:cs="GHEA Grapalat"/>
          <w:b/>
          <w:bCs/>
          <w:i/>
          <w:iCs/>
          <w:sz w:val="20"/>
          <w:szCs w:val="20"/>
          <w:lang w:val="pt-BR"/>
        </w:rPr>
        <w:t>Ապրանքների</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տեղափոխումն</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ու</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բեռնաթափումն</w:t>
      </w:r>
      <w:r w:rsidRPr="00416E9D">
        <w:rPr>
          <w:rFonts w:ascii="GHEA Grapalat" w:hAnsi="GHEA Grapalat"/>
          <w:b/>
          <w:bCs/>
          <w:i/>
          <w:iCs/>
          <w:sz w:val="20"/>
          <w:szCs w:val="20"/>
          <w:lang w:val="pt-BR"/>
        </w:rPr>
        <w:t xml:space="preserve"> </w:t>
      </w:r>
      <w:r w:rsidRPr="00416E9D">
        <w:rPr>
          <w:rFonts w:ascii="GHEA Grapalat" w:hAnsi="GHEA Grapalat" w:cs="GHEA Grapalat"/>
          <w:b/>
          <w:bCs/>
          <w:i/>
          <w:iCs/>
          <w:sz w:val="20"/>
          <w:szCs w:val="20"/>
          <w:lang w:val="pt-BR"/>
        </w:rPr>
        <w:t>իրակա</w:t>
      </w:r>
      <w:r w:rsidRPr="00416E9D">
        <w:rPr>
          <w:rFonts w:ascii="GHEA Grapalat" w:hAnsi="GHEA Grapalat"/>
          <w:b/>
          <w:bCs/>
          <w:i/>
          <w:iCs/>
          <w:sz w:val="20"/>
          <w:szCs w:val="20"/>
          <w:lang w:val="pt-BR"/>
        </w:rPr>
        <w:t>նացնում է Վաճառողը՝ նախապես Գնորդի հետ համաձայնեցնելով մատակարարման կոնկրետ hասցեն:</w:t>
      </w: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75CC19F4" w:rsidR="00F978C6" w:rsidRPr="00A71D81" w:rsidRDefault="00071D1C" w:rsidP="00F978C6">
      <w:pPr>
        <w:jc w:val="both"/>
        <w:rPr>
          <w:rFonts w:ascii="GHEA Grapalat" w:hAnsi="GHEA Grapalat" w:cs="Sylfaen"/>
          <w:i/>
          <w:sz w:val="18"/>
          <w:szCs w:val="18"/>
          <w:lang w:val="pt-BR"/>
        </w:rPr>
      </w:pPr>
      <w:r w:rsidRPr="00A71D81">
        <w:rPr>
          <w:rFonts w:ascii="GHEA Grapalat" w:hAnsi="GHEA Grapalat"/>
          <w:sz w:val="20"/>
        </w:rPr>
        <w:t xml:space="preserve"> </w:t>
      </w:r>
    </w:p>
    <w:p w14:paraId="2EAF0F50" w14:textId="03B4EA85" w:rsidR="00700C81" w:rsidRPr="00A71D81" w:rsidRDefault="00700C81" w:rsidP="00EF3662">
      <w:pPr>
        <w:jc w:val="both"/>
        <w:rPr>
          <w:rFonts w:ascii="GHEA Grapalat" w:hAnsi="GHEA Grapalat"/>
          <w:sz w:val="20"/>
          <w:lang w:val="pt-BR"/>
        </w:rPr>
      </w:pPr>
      <w:r w:rsidRPr="00A71D81">
        <w:rPr>
          <w:rFonts w:ascii="GHEA Grapalat" w:hAnsi="GHEA Grapalat" w:cs="Sylfaen"/>
          <w:i/>
          <w:sz w:val="18"/>
          <w:szCs w:val="18"/>
          <w:lang w:val="pt-BR"/>
        </w:rPr>
        <w:t>:</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066403"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EB1A55" w:rsidRPr="00A71D81" w14:paraId="140D6FE5" w14:textId="77777777" w:rsidTr="00E216E3">
        <w:trPr>
          <w:trHeight w:val="1538"/>
        </w:trPr>
        <w:tc>
          <w:tcPr>
            <w:tcW w:w="1980" w:type="dxa"/>
            <w:vAlign w:val="center"/>
          </w:tcPr>
          <w:p w14:paraId="3C77A349" w14:textId="71D41728" w:rsidR="00EB1A55" w:rsidRPr="00A71D81" w:rsidRDefault="00EB1A55" w:rsidP="00EB1A55">
            <w:pPr>
              <w:jc w:val="center"/>
              <w:rPr>
                <w:rFonts w:ascii="GHEA Grapalat" w:hAnsi="GHEA Grapalat"/>
                <w:sz w:val="20"/>
                <w:lang w:val="es-ES"/>
              </w:rPr>
            </w:pPr>
            <w:r w:rsidRPr="00A71D81">
              <w:rPr>
                <w:rFonts w:ascii="GHEA Grapalat" w:hAnsi="GHEA Grapalat"/>
                <w:sz w:val="16"/>
              </w:rPr>
              <w:t>1</w:t>
            </w:r>
          </w:p>
        </w:tc>
        <w:tc>
          <w:tcPr>
            <w:tcW w:w="2700" w:type="dxa"/>
          </w:tcPr>
          <w:p w14:paraId="54BFF871" w14:textId="452A55E2" w:rsidR="00EB1A55" w:rsidRPr="00A71D81" w:rsidRDefault="00EB1A55" w:rsidP="00EB1A55">
            <w:pPr>
              <w:jc w:val="center"/>
              <w:rPr>
                <w:rFonts w:ascii="GHEA Grapalat" w:hAnsi="GHEA Grapalat"/>
                <w:sz w:val="20"/>
                <w:lang w:val="es-ES"/>
              </w:rPr>
            </w:pPr>
            <w:r w:rsidRPr="00512DBF">
              <w:t>33121250/7</w:t>
            </w:r>
          </w:p>
        </w:tc>
        <w:tc>
          <w:tcPr>
            <w:tcW w:w="2520" w:type="dxa"/>
          </w:tcPr>
          <w:p w14:paraId="63AAE77B" w14:textId="042D8E74" w:rsidR="00EB1A55" w:rsidRPr="00A71D81" w:rsidRDefault="00EB1A55" w:rsidP="00EB1A55">
            <w:pPr>
              <w:jc w:val="center"/>
              <w:rPr>
                <w:rFonts w:ascii="GHEA Grapalat" w:hAnsi="GHEA Grapalat"/>
                <w:sz w:val="20"/>
                <w:lang w:val="es-ES"/>
              </w:rPr>
            </w:pPr>
            <w:r w:rsidRPr="00512DBF">
              <w:t>ախտորոշիչ համակարգեր</w:t>
            </w:r>
          </w:p>
        </w:tc>
        <w:tc>
          <w:tcPr>
            <w:tcW w:w="474" w:type="dxa"/>
          </w:tcPr>
          <w:p w14:paraId="2E7F511F" w14:textId="77777777" w:rsidR="00EB1A55" w:rsidRPr="00A71D81" w:rsidRDefault="00EB1A55" w:rsidP="00EB1A55">
            <w:pPr>
              <w:jc w:val="center"/>
              <w:rPr>
                <w:rFonts w:ascii="GHEA Grapalat" w:hAnsi="GHEA Grapalat"/>
                <w:sz w:val="20"/>
                <w:lang w:val="pt-BR"/>
              </w:rPr>
            </w:pPr>
          </w:p>
          <w:p w14:paraId="6557DA44" w14:textId="77777777" w:rsidR="00EB1A55" w:rsidRPr="00A71D81" w:rsidRDefault="00EB1A55" w:rsidP="00EB1A55">
            <w:pPr>
              <w:jc w:val="center"/>
              <w:rPr>
                <w:rFonts w:ascii="GHEA Grapalat" w:hAnsi="GHEA Grapalat"/>
                <w:sz w:val="20"/>
                <w:lang w:val="pt-BR"/>
              </w:rPr>
            </w:pPr>
          </w:p>
          <w:p w14:paraId="765D51E5" w14:textId="77777777" w:rsidR="00EB1A55" w:rsidRPr="00A71D81" w:rsidRDefault="00EB1A55" w:rsidP="00EB1A55">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EB1A55" w:rsidRPr="00A71D81" w:rsidRDefault="00EB1A55" w:rsidP="00EB1A55">
            <w:pPr>
              <w:jc w:val="center"/>
              <w:rPr>
                <w:rFonts w:ascii="GHEA Grapalat" w:hAnsi="GHEA Grapalat"/>
                <w:sz w:val="20"/>
                <w:lang w:val="pt-BR"/>
              </w:rPr>
            </w:pPr>
          </w:p>
          <w:p w14:paraId="41D497ED" w14:textId="77777777" w:rsidR="00EB1A55" w:rsidRPr="00A71D81" w:rsidRDefault="00EB1A55" w:rsidP="00EB1A55">
            <w:pPr>
              <w:jc w:val="center"/>
              <w:rPr>
                <w:rFonts w:ascii="GHEA Grapalat" w:hAnsi="GHEA Grapalat"/>
                <w:sz w:val="20"/>
                <w:lang w:val="pt-BR"/>
              </w:rPr>
            </w:pPr>
          </w:p>
          <w:p w14:paraId="13D52C0D" w14:textId="77777777" w:rsidR="00EB1A55" w:rsidRPr="00A71D81" w:rsidRDefault="00EB1A55" w:rsidP="00EB1A55">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EB1A55" w:rsidRPr="00A71D81" w:rsidRDefault="00EB1A55" w:rsidP="00EB1A55">
            <w:pPr>
              <w:jc w:val="center"/>
              <w:rPr>
                <w:rFonts w:ascii="GHEA Grapalat" w:hAnsi="GHEA Grapalat"/>
                <w:sz w:val="20"/>
                <w:lang w:val="pt-BR"/>
              </w:rPr>
            </w:pPr>
          </w:p>
          <w:p w14:paraId="67084C1D" w14:textId="77777777" w:rsidR="00EB1A55" w:rsidRPr="00A71D81" w:rsidRDefault="00EB1A55" w:rsidP="00EB1A55">
            <w:pPr>
              <w:jc w:val="center"/>
              <w:rPr>
                <w:rFonts w:ascii="GHEA Grapalat" w:hAnsi="GHEA Grapalat"/>
                <w:sz w:val="20"/>
                <w:lang w:val="pt-BR"/>
              </w:rPr>
            </w:pPr>
          </w:p>
          <w:p w14:paraId="445CF57D"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EB1A55" w:rsidRPr="00A71D81" w:rsidRDefault="00EB1A55" w:rsidP="00EB1A55">
            <w:pPr>
              <w:jc w:val="center"/>
              <w:rPr>
                <w:rFonts w:ascii="GHEA Grapalat" w:hAnsi="GHEA Grapalat"/>
                <w:sz w:val="20"/>
                <w:lang w:val="pt-BR"/>
              </w:rPr>
            </w:pPr>
          </w:p>
          <w:p w14:paraId="3C43612D" w14:textId="77777777" w:rsidR="00EB1A55" w:rsidRPr="00A71D81" w:rsidRDefault="00EB1A55" w:rsidP="00EB1A55">
            <w:pPr>
              <w:jc w:val="center"/>
              <w:rPr>
                <w:rFonts w:ascii="GHEA Grapalat" w:hAnsi="GHEA Grapalat"/>
                <w:sz w:val="20"/>
                <w:lang w:val="pt-BR"/>
              </w:rPr>
            </w:pPr>
          </w:p>
          <w:p w14:paraId="7FF3CD51"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EB1A55" w:rsidRPr="00A71D81" w:rsidRDefault="00EB1A55" w:rsidP="00EB1A55">
            <w:pPr>
              <w:jc w:val="center"/>
              <w:rPr>
                <w:rFonts w:ascii="GHEA Grapalat" w:hAnsi="GHEA Grapalat"/>
                <w:sz w:val="20"/>
                <w:lang w:val="pt-BR"/>
              </w:rPr>
            </w:pPr>
          </w:p>
          <w:p w14:paraId="1499F11F" w14:textId="77777777" w:rsidR="00EB1A55" w:rsidRPr="00A71D81" w:rsidRDefault="00EB1A55" w:rsidP="00EB1A55">
            <w:pPr>
              <w:jc w:val="center"/>
              <w:rPr>
                <w:rFonts w:ascii="GHEA Grapalat" w:hAnsi="GHEA Grapalat"/>
                <w:sz w:val="20"/>
                <w:lang w:val="pt-BR"/>
              </w:rPr>
            </w:pPr>
          </w:p>
          <w:p w14:paraId="70C3E01D"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EB1A55" w:rsidRPr="00A71D81" w:rsidRDefault="00EB1A55" w:rsidP="00EB1A55">
            <w:pPr>
              <w:jc w:val="center"/>
              <w:rPr>
                <w:rFonts w:ascii="GHEA Grapalat" w:hAnsi="GHEA Grapalat"/>
                <w:sz w:val="20"/>
                <w:lang w:val="pt-BR"/>
              </w:rPr>
            </w:pPr>
          </w:p>
          <w:p w14:paraId="4AA2718B" w14:textId="77777777" w:rsidR="00EB1A55" w:rsidRPr="00A71D81" w:rsidRDefault="00EB1A55" w:rsidP="00EB1A55">
            <w:pPr>
              <w:jc w:val="center"/>
              <w:rPr>
                <w:rFonts w:ascii="GHEA Grapalat" w:hAnsi="GHEA Grapalat"/>
                <w:sz w:val="20"/>
                <w:lang w:val="pt-BR"/>
              </w:rPr>
            </w:pPr>
          </w:p>
          <w:p w14:paraId="54EAC0F4"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EB1A55" w:rsidRPr="00A71D81" w:rsidRDefault="00EB1A55" w:rsidP="00EB1A55">
            <w:pPr>
              <w:jc w:val="center"/>
              <w:rPr>
                <w:rFonts w:ascii="GHEA Grapalat" w:hAnsi="GHEA Grapalat"/>
                <w:sz w:val="20"/>
                <w:lang w:val="pt-BR"/>
              </w:rPr>
            </w:pPr>
          </w:p>
          <w:p w14:paraId="103B2733" w14:textId="77777777" w:rsidR="00EB1A55" w:rsidRPr="00A71D81" w:rsidRDefault="00EB1A55" w:rsidP="00EB1A55">
            <w:pPr>
              <w:jc w:val="center"/>
              <w:rPr>
                <w:rFonts w:ascii="GHEA Grapalat" w:hAnsi="GHEA Grapalat"/>
                <w:sz w:val="20"/>
                <w:lang w:val="pt-BR"/>
              </w:rPr>
            </w:pPr>
          </w:p>
          <w:p w14:paraId="485B937D"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EB1A55" w:rsidRPr="00A71D81" w:rsidRDefault="00EB1A55" w:rsidP="00EB1A55">
            <w:pPr>
              <w:jc w:val="center"/>
              <w:rPr>
                <w:rFonts w:ascii="GHEA Grapalat" w:hAnsi="GHEA Grapalat"/>
                <w:sz w:val="20"/>
                <w:lang w:val="pt-BR"/>
              </w:rPr>
            </w:pPr>
          </w:p>
          <w:p w14:paraId="3CA8259B" w14:textId="77777777" w:rsidR="00EB1A55" w:rsidRPr="00A71D81" w:rsidRDefault="00EB1A55" w:rsidP="00EB1A55">
            <w:pPr>
              <w:jc w:val="center"/>
              <w:rPr>
                <w:rFonts w:ascii="GHEA Grapalat" w:hAnsi="GHEA Grapalat"/>
                <w:sz w:val="20"/>
                <w:lang w:val="pt-BR"/>
              </w:rPr>
            </w:pPr>
          </w:p>
          <w:p w14:paraId="19B77F4E"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EB1A55" w:rsidRPr="00A71D81" w:rsidRDefault="00EB1A55" w:rsidP="00EB1A55">
            <w:pPr>
              <w:jc w:val="center"/>
              <w:rPr>
                <w:rFonts w:ascii="GHEA Grapalat" w:hAnsi="GHEA Grapalat"/>
                <w:sz w:val="20"/>
                <w:lang w:val="pt-BR"/>
              </w:rPr>
            </w:pPr>
          </w:p>
          <w:p w14:paraId="001EE23E" w14:textId="77777777" w:rsidR="00EB1A55" w:rsidRPr="00A71D81" w:rsidRDefault="00EB1A55" w:rsidP="00EB1A55">
            <w:pPr>
              <w:jc w:val="center"/>
              <w:rPr>
                <w:rFonts w:ascii="GHEA Grapalat" w:hAnsi="GHEA Grapalat"/>
                <w:sz w:val="20"/>
                <w:lang w:val="pt-BR"/>
              </w:rPr>
            </w:pPr>
          </w:p>
          <w:p w14:paraId="3BDA1587"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EB1A55" w:rsidRPr="00A71D81" w:rsidRDefault="00EB1A55" w:rsidP="00EB1A55">
            <w:pPr>
              <w:jc w:val="center"/>
              <w:rPr>
                <w:rFonts w:ascii="GHEA Grapalat" w:hAnsi="GHEA Grapalat"/>
                <w:sz w:val="20"/>
                <w:lang w:val="pt-BR"/>
              </w:rPr>
            </w:pPr>
          </w:p>
          <w:p w14:paraId="08B5CCDF" w14:textId="77777777" w:rsidR="00EB1A55" w:rsidRPr="00A71D81" w:rsidRDefault="00EB1A55" w:rsidP="00EB1A55">
            <w:pPr>
              <w:jc w:val="center"/>
              <w:rPr>
                <w:rFonts w:ascii="GHEA Grapalat" w:hAnsi="GHEA Grapalat"/>
                <w:sz w:val="20"/>
                <w:lang w:val="pt-BR"/>
              </w:rPr>
            </w:pPr>
          </w:p>
          <w:p w14:paraId="41814414"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EB1A55" w:rsidRPr="00A71D81" w:rsidRDefault="00EB1A55" w:rsidP="00EB1A55">
            <w:pPr>
              <w:jc w:val="center"/>
              <w:rPr>
                <w:rFonts w:ascii="GHEA Grapalat" w:hAnsi="GHEA Grapalat"/>
                <w:sz w:val="20"/>
                <w:lang w:val="pt-BR"/>
              </w:rPr>
            </w:pPr>
          </w:p>
          <w:p w14:paraId="63F1B405" w14:textId="77777777" w:rsidR="00EB1A55" w:rsidRPr="00A71D81" w:rsidRDefault="00EB1A55" w:rsidP="00EB1A55">
            <w:pPr>
              <w:jc w:val="center"/>
              <w:rPr>
                <w:rFonts w:ascii="GHEA Grapalat" w:hAnsi="GHEA Grapalat"/>
                <w:sz w:val="20"/>
                <w:lang w:val="pt-BR"/>
              </w:rPr>
            </w:pPr>
          </w:p>
          <w:p w14:paraId="4A9421FF"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EB1A55" w:rsidRPr="00A71D81" w:rsidRDefault="00EB1A55" w:rsidP="00EB1A55">
            <w:pPr>
              <w:jc w:val="center"/>
              <w:rPr>
                <w:rFonts w:ascii="GHEA Grapalat" w:hAnsi="GHEA Grapalat"/>
                <w:sz w:val="20"/>
                <w:lang w:val="pt-BR"/>
              </w:rPr>
            </w:pPr>
          </w:p>
          <w:p w14:paraId="1A0A5AC1" w14:textId="77777777" w:rsidR="00EB1A55" w:rsidRPr="00A71D81" w:rsidRDefault="00EB1A55" w:rsidP="00EB1A55">
            <w:pPr>
              <w:jc w:val="center"/>
              <w:rPr>
                <w:rFonts w:ascii="GHEA Grapalat" w:hAnsi="GHEA Grapalat"/>
                <w:sz w:val="20"/>
                <w:lang w:val="pt-BR"/>
              </w:rPr>
            </w:pPr>
          </w:p>
          <w:p w14:paraId="1A48623A" w14:textId="77777777" w:rsidR="00EB1A55" w:rsidRPr="00A71D81" w:rsidRDefault="00EB1A55" w:rsidP="00EB1A55">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EB1A55" w:rsidRPr="00A71D81" w:rsidRDefault="00EB1A55" w:rsidP="00EB1A55">
            <w:pPr>
              <w:jc w:val="center"/>
              <w:rPr>
                <w:rFonts w:ascii="GHEA Grapalat" w:hAnsi="GHEA Grapalat"/>
                <w:sz w:val="20"/>
                <w:lang w:val="pt-BR"/>
              </w:rPr>
            </w:pPr>
          </w:p>
          <w:p w14:paraId="5091EB29" w14:textId="77777777" w:rsidR="00EB1A55" w:rsidRPr="00A71D81" w:rsidRDefault="00EB1A55" w:rsidP="00EB1A55">
            <w:pPr>
              <w:jc w:val="center"/>
              <w:rPr>
                <w:rFonts w:ascii="GHEA Grapalat" w:hAnsi="GHEA Grapalat"/>
                <w:sz w:val="20"/>
                <w:lang w:val="pt-BR"/>
              </w:rPr>
            </w:pPr>
          </w:p>
          <w:p w14:paraId="08F75891" w14:textId="77777777" w:rsidR="00EB1A55" w:rsidRPr="00A71D81" w:rsidRDefault="00EB1A55" w:rsidP="00EB1A55">
            <w:pPr>
              <w:jc w:val="center"/>
              <w:rPr>
                <w:rFonts w:ascii="GHEA Grapalat" w:hAnsi="GHEA Grapalat"/>
                <w:b/>
                <w:lang w:val="pt-BR"/>
              </w:rPr>
            </w:pPr>
            <w:r w:rsidRPr="00A71D81">
              <w:rPr>
                <w:rFonts w:ascii="GHEA Grapalat" w:hAnsi="GHEA Grapalat"/>
                <w:sz w:val="20"/>
                <w:lang w:val="pt-BR"/>
              </w:rPr>
              <w:t>... %</w:t>
            </w:r>
          </w:p>
        </w:tc>
      </w:tr>
      <w:tr w:rsidR="00EB1A55" w:rsidRPr="00A71D81" w14:paraId="48D143D9" w14:textId="77777777" w:rsidTr="00E216E3">
        <w:trPr>
          <w:trHeight w:val="1538"/>
        </w:trPr>
        <w:tc>
          <w:tcPr>
            <w:tcW w:w="1980" w:type="dxa"/>
            <w:vAlign w:val="center"/>
          </w:tcPr>
          <w:p w14:paraId="188BAC09" w14:textId="1689039F" w:rsidR="00EB1A55" w:rsidRDefault="00EB1A55" w:rsidP="00EB1A55">
            <w:pPr>
              <w:jc w:val="center"/>
              <w:rPr>
                <w:rFonts w:ascii="GHEA Grapalat" w:hAnsi="GHEA Grapalat"/>
                <w:sz w:val="20"/>
              </w:rPr>
            </w:pPr>
            <w:r>
              <w:rPr>
                <w:rFonts w:ascii="GHEA Grapalat" w:hAnsi="GHEA Grapalat"/>
                <w:sz w:val="16"/>
              </w:rPr>
              <w:t>2</w:t>
            </w:r>
          </w:p>
        </w:tc>
        <w:tc>
          <w:tcPr>
            <w:tcW w:w="2700" w:type="dxa"/>
          </w:tcPr>
          <w:p w14:paraId="4153A60B" w14:textId="62BEB954" w:rsidR="00EB1A55" w:rsidRDefault="00EB1A55" w:rsidP="00EB1A55">
            <w:pPr>
              <w:jc w:val="center"/>
              <w:rPr>
                <w:rFonts w:ascii="Calibri" w:hAnsi="Calibri" w:cs="Calibri"/>
                <w:sz w:val="22"/>
                <w:szCs w:val="22"/>
              </w:rPr>
            </w:pPr>
            <w:r w:rsidRPr="00512DBF">
              <w:t>33121250/10</w:t>
            </w:r>
          </w:p>
        </w:tc>
        <w:tc>
          <w:tcPr>
            <w:tcW w:w="2520" w:type="dxa"/>
          </w:tcPr>
          <w:p w14:paraId="4115C67E" w14:textId="49D8A667" w:rsidR="00EB1A55" w:rsidRDefault="00EB1A55" w:rsidP="00EB1A55">
            <w:pPr>
              <w:jc w:val="center"/>
              <w:rPr>
                <w:rFonts w:ascii="GHEA Grapalat" w:hAnsi="GHEA Grapalat" w:cs="Calibri"/>
                <w:sz w:val="22"/>
                <w:szCs w:val="22"/>
              </w:rPr>
            </w:pPr>
            <w:r w:rsidRPr="00512DBF">
              <w:t>ախտորոշիչ համակարգեր</w:t>
            </w:r>
          </w:p>
        </w:tc>
        <w:tc>
          <w:tcPr>
            <w:tcW w:w="474" w:type="dxa"/>
          </w:tcPr>
          <w:p w14:paraId="374ABAE0" w14:textId="77777777" w:rsidR="00EB1A55" w:rsidRPr="00A71D81" w:rsidRDefault="00EB1A55" w:rsidP="00EB1A55">
            <w:pPr>
              <w:jc w:val="center"/>
              <w:rPr>
                <w:rFonts w:ascii="GHEA Grapalat" w:hAnsi="GHEA Grapalat"/>
                <w:sz w:val="20"/>
                <w:lang w:val="pt-BR"/>
              </w:rPr>
            </w:pPr>
          </w:p>
          <w:p w14:paraId="48EFE696" w14:textId="77777777" w:rsidR="00EB1A55" w:rsidRPr="00A71D81" w:rsidRDefault="00EB1A55" w:rsidP="00EB1A55">
            <w:pPr>
              <w:jc w:val="center"/>
              <w:rPr>
                <w:rFonts w:ascii="GHEA Grapalat" w:hAnsi="GHEA Grapalat"/>
                <w:sz w:val="20"/>
                <w:lang w:val="pt-BR"/>
              </w:rPr>
            </w:pPr>
          </w:p>
          <w:p w14:paraId="7B6CA916" w14:textId="366DDFB6"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2C0D14" w14:textId="77777777" w:rsidR="00EB1A55" w:rsidRPr="00A71D81" w:rsidRDefault="00EB1A55" w:rsidP="00EB1A55">
            <w:pPr>
              <w:jc w:val="center"/>
              <w:rPr>
                <w:rFonts w:ascii="GHEA Grapalat" w:hAnsi="GHEA Grapalat"/>
                <w:sz w:val="20"/>
                <w:lang w:val="pt-BR"/>
              </w:rPr>
            </w:pPr>
          </w:p>
          <w:p w14:paraId="24FE8871" w14:textId="77777777" w:rsidR="00EB1A55" w:rsidRPr="00A71D81" w:rsidRDefault="00EB1A55" w:rsidP="00EB1A55">
            <w:pPr>
              <w:jc w:val="center"/>
              <w:rPr>
                <w:rFonts w:ascii="GHEA Grapalat" w:hAnsi="GHEA Grapalat"/>
                <w:sz w:val="20"/>
                <w:lang w:val="pt-BR"/>
              </w:rPr>
            </w:pPr>
          </w:p>
          <w:p w14:paraId="129F9E9E" w14:textId="53C5182A"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4B3CD72D" w14:textId="77777777" w:rsidR="00EB1A55" w:rsidRPr="00A71D81" w:rsidRDefault="00EB1A55" w:rsidP="00EB1A55">
            <w:pPr>
              <w:jc w:val="center"/>
              <w:rPr>
                <w:rFonts w:ascii="GHEA Grapalat" w:hAnsi="GHEA Grapalat"/>
                <w:sz w:val="20"/>
                <w:lang w:val="pt-BR"/>
              </w:rPr>
            </w:pPr>
          </w:p>
          <w:p w14:paraId="7817C3F8" w14:textId="77777777" w:rsidR="00EB1A55" w:rsidRPr="00A71D81" w:rsidRDefault="00EB1A55" w:rsidP="00EB1A55">
            <w:pPr>
              <w:jc w:val="center"/>
              <w:rPr>
                <w:rFonts w:ascii="GHEA Grapalat" w:hAnsi="GHEA Grapalat"/>
                <w:sz w:val="20"/>
                <w:lang w:val="pt-BR"/>
              </w:rPr>
            </w:pPr>
          </w:p>
          <w:p w14:paraId="1094BCFD" w14:textId="42C5ED24"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275538" w14:textId="77777777" w:rsidR="00EB1A55" w:rsidRPr="00A71D81" w:rsidRDefault="00EB1A55" w:rsidP="00EB1A55">
            <w:pPr>
              <w:jc w:val="center"/>
              <w:rPr>
                <w:rFonts w:ascii="GHEA Grapalat" w:hAnsi="GHEA Grapalat"/>
                <w:sz w:val="20"/>
                <w:lang w:val="pt-BR"/>
              </w:rPr>
            </w:pPr>
          </w:p>
          <w:p w14:paraId="05FD28B4" w14:textId="77777777" w:rsidR="00EB1A55" w:rsidRPr="00A71D81" w:rsidRDefault="00EB1A55" w:rsidP="00EB1A55">
            <w:pPr>
              <w:jc w:val="center"/>
              <w:rPr>
                <w:rFonts w:ascii="GHEA Grapalat" w:hAnsi="GHEA Grapalat"/>
                <w:sz w:val="20"/>
                <w:lang w:val="pt-BR"/>
              </w:rPr>
            </w:pPr>
          </w:p>
          <w:p w14:paraId="3522E21E" w14:textId="5C0F2F52"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9743E4" w14:textId="77777777" w:rsidR="00EB1A55" w:rsidRPr="00A71D81" w:rsidRDefault="00EB1A55" w:rsidP="00EB1A55">
            <w:pPr>
              <w:jc w:val="center"/>
              <w:rPr>
                <w:rFonts w:ascii="GHEA Grapalat" w:hAnsi="GHEA Grapalat"/>
                <w:sz w:val="20"/>
                <w:lang w:val="pt-BR"/>
              </w:rPr>
            </w:pPr>
          </w:p>
          <w:p w14:paraId="3F145945" w14:textId="77777777" w:rsidR="00EB1A55" w:rsidRPr="00A71D81" w:rsidRDefault="00EB1A55" w:rsidP="00EB1A55">
            <w:pPr>
              <w:jc w:val="center"/>
              <w:rPr>
                <w:rFonts w:ascii="GHEA Grapalat" w:hAnsi="GHEA Grapalat"/>
                <w:sz w:val="20"/>
                <w:lang w:val="pt-BR"/>
              </w:rPr>
            </w:pPr>
          </w:p>
          <w:p w14:paraId="1649792F" w14:textId="0AB184EF"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4588A2" w14:textId="77777777" w:rsidR="00EB1A55" w:rsidRPr="00A71D81" w:rsidRDefault="00EB1A55" w:rsidP="00EB1A55">
            <w:pPr>
              <w:jc w:val="center"/>
              <w:rPr>
                <w:rFonts w:ascii="GHEA Grapalat" w:hAnsi="GHEA Grapalat"/>
                <w:sz w:val="20"/>
                <w:lang w:val="pt-BR"/>
              </w:rPr>
            </w:pPr>
          </w:p>
          <w:p w14:paraId="21979774" w14:textId="77777777" w:rsidR="00EB1A55" w:rsidRPr="00A71D81" w:rsidRDefault="00EB1A55" w:rsidP="00EB1A55">
            <w:pPr>
              <w:jc w:val="center"/>
              <w:rPr>
                <w:rFonts w:ascii="GHEA Grapalat" w:hAnsi="GHEA Grapalat"/>
                <w:sz w:val="20"/>
                <w:lang w:val="pt-BR"/>
              </w:rPr>
            </w:pPr>
          </w:p>
          <w:p w14:paraId="1BBAC336" w14:textId="4F9A067F"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F8094E" w14:textId="77777777" w:rsidR="00EB1A55" w:rsidRPr="00A71D81" w:rsidRDefault="00EB1A55" w:rsidP="00EB1A55">
            <w:pPr>
              <w:jc w:val="center"/>
              <w:rPr>
                <w:rFonts w:ascii="GHEA Grapalat" w:hAnsi="GHEA Grapalat"/>
                <w:sz w:val="20"/>
                <w:lang w:val="pt-BR"/>
              </w:rPr>
            </w:pPr>
          </w:p>
          <w:p w14:paraId="6089E700" w14:textId="77777777" w:rsidR="00EB1A55" w:rsidRPr="00A71D81" w:rsidRDefault="00EB1A55" w:rsidP="00EB1A55">
            <w:pPr>
              <w:jc w:val="center"/>
              <w:rPr>
                <w:rFonts w:ascii="GHEA Grapalat" w:hAnsi="GHEA Grapalat"/>
                <w:sz w:val="20"/>
                <w:lang w:val="pt-BR"/>
              </w:rPr>
            </w:pPr>
          </w:p>
          <w:p w14:paraId="66DFBEDD" w14:textId="256FD9E5"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4F06F970" w14:textId="77777777" w:rsidR="00EB1A55" w:rsidRPr="00A71D81" w:rsidRDefault="00EB1A55" w:rsidP="00EB1A55">
            <w:pPr>
              <w:jc w:val="center"/>
              <w:rPr>
                <w:rFonts w:ascii="GHEA Grapalat" w:hAnsi="GHEA Grapalat"/>
                <w:sz w:val="20"/>
                <w:lang w:val="pt-BR"/>
              </w:rPr>
            </w:pPr>
          </w:p>
          <w:p w14:paraId="599C0FF5" w14:textId="77777777" w:rsidR="00EB1A55" w:rsidRPr="00A71D81" w:rsidRDefault="00EB1A55" w:rsidP="00EB1A55">
            <w:pPr>
              <w:jc w:val="center"/>
              <w:rPr>
                <w:rFonts w:ascii="GHEA Grapalat" w:hAnsi="GHEA Grapalat"/>
                <w:sz w:val="20"/>
                <w:lang w:val="pt-BR"/>
              </w:rPr>
            </w:pPr>
          </w:p>
          <w:p w14:paraId="30AA12BB" w14:textId="531D14C7"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B2E9EA" w14:textId="77777777" w:rsidR="00EB1A55" w:rsidRPr="00A71D81" w:rsidRDefault="00EB1A55" w:rsidP="00EB1A55">
            <w:pPr>
              <w:jc w:val="center"/>
              <w:rPr>
                <w:rFonts w:ascii="GHEA Grapalat" w:hAnsi="GHEA Grapalat"/>
                <w:sz w:val="20"/>
                <w:lang w:val="pt-BR"/>
              </w:rPr>
            </w:pPr>
          </w:p>
          <w:p w14:paraId="73C484C1" w14:textId="77777777" w:rsidR="00EB1A55" w:rsidRPr="00A71D81" w:rsidRDefault="00EB1A55" w:rsidP="00EB1A55">
            <w:pPr>
              <w:jc w:val="center"/>
              <w:rPr>
                <w:rFonts w:ascii="GHEA Grapalat" w:hAnsi="GHEA Grapalat"/>
                <w:sz w:val="20"/>
                <w:lang w:val="pt-BR"/>
              </w:rPr>
            </w:pPr>
          </w:p>
          <w:p w14:paraId="079D5FBC" w14:textId="5525DCA5"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288E7B96" w14:textId="77777777" w:rsidR="00EB1A55" w:rsidRPr="00A71D81" w:rsidRDefault="00EB1A55" w:rsidP="00EB1A55">
            <w:pPr>
              <w:jc w:val="center"/>
              <w:rPr>
                <w:rFonts w:ascii="GHEA Grapalat" w:hAnsi="GHEA Grapalat"/>
                <w:sz w:val="20"/>
                <w:lang w:val="pt-BR"/>
              </w:rPr>
            </w:pPr>
          </w:p>
          <w:p w14:paraId="7D27F491" w14:textId="77777777" w:rsidR="00EB1A55" w:rsidRPr="00A71D81" w:rsidRDefault="00EB1A55" w:rsidP="00EB1A55">
            <w:pPr>
              <w:jc w:val="center"/>
              <w:rPr>
                <w:rFonts w:ascii="GHEA Grapalat" w:hAnsi="GHEA Grapalat"/>
                <w:sz w:val="20"/>
                <w:lang w:val="pt-BR"/>
              </w:rPr>
            </w:pPr>
          </w:p>
          <w:p w14:paraId="3B6E73EF" w14:textId="00DE5F08"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6DF06F39" w14:textId="77777777" w:rsidR="00EB1A55" w:rsidRPr="00A71D81" w:rsidRDefault="00EB1A55" w:rsidP="00EB1A55">
            <w:pPr>
              <w:jc w:val="center"/>
              <w:rPr>
                <w:rFonts w:ascii="GHEA Grapalat" w:hAnsi="GHEA Grapalat"/>
                <w:sz w:val="20"/>
                <w:lang w:val="pt-BR"/>
              </w:rPr>
            </w:pPr>
          </w:p>
          <w:p w14:paraId="3BE7DC30" w14:textId="77777777" w:rsidR="00EB1A55" w:rsidRPr="00A71D81" w:rsidRDefault="00EB1A55" w:rsidP="00EB1A55">
            <w:pPr>
              <w:jc w:val="center"/>
              <w:rPr>
                <w:rFonts w:ascii="GHEA Grapalat" w:hAnsi="GHEA Grapalat"/>
                <w:sz w:val="20"/>
                <w:lang w:val="pt-BR"/>
              </w:rPr>
            </w:pPr>
          </w:p>
          <w:p w14:paraId="176259FD" w14:textId="48F6F3D4"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44F4F66A" w14:textId="77777777" w:rsidR="00EB1A55" w:rsidRPr="00A71D81" w:rsidRDefault="00EB1A55" w:rsidP="00EB1A55">
            <w:pPr>
              <w:jc w:val="center"/>
              <w:rPr>
                <w:rFonts w:ascii="GHEA Grapalat" w:hAnsi="GHEA Grapalat"/>
                <w:sz w:val="20"/>
                <w:lang w:val="pt-BR"/>
              </w:rPr>
            </w:pPr>
          </w:p>
          <w:p w14:paraId="049E17A7" w14:textId="77777777" w:rsidR="00EB1A55" w:rsidRPr="00A71D81" w:rsidRDefault="00EB1A55" w:rsidP="00EB1A55">
            <w:pPr>
              <w:jc w:val="center"/>
              <w:rPr>
                <w:rFonts w:ascii="GHEA Grapalat" w:hAnsi="GHEA Grapalat"/>
                <w:sz w:val="20"/>
                <w:lang w:val="pt-BR"/>
              </w:rPr>
            </w:pPr>
          </w:p>
          <w:p w14:paraId="3323014C" w14:textId="3FFE1EA9"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2EB0DB1" w14:textId="77777777" w:rsidR="00EB1A55" w:rsidRPr="00A71D81" w:rsidRDefault="00EB1A55" w:rsidP="00EB1A55">
            <w:pPr>
              <w:jc w:val="center"/>
              <w:rPr>
                <w:rFonts w:ascii="GHEA Grapalat" w:hAnsi="GHEA Grapalat"/>
                <w:sz w:val="20"/>
                <w:lang w:val="pt-BR"/>
              </w:rPr>
            </w:pPr>
          </w:p>
          <w:p w14:paraId="5E79000A" w14:textId="77777777" w:rsidR="00EB1A55" w:rsidRPr="00A71D81" w:rsidRDefault="00EB1A55" w:rsidP="00EB1A55">
            <w:pPr>
              <w:jc w:val="center"/>
              <w:rPr>
                <w:rFonts w:ascii="GHEA Grapalat" w:hAnsi="GHEA Grapalat"/>
                <w:sz w:val="20"/>
                <w:lang w:val="pt-BR"/>
              </w:rPr>
            </w:pPr>
          </w:p>
          <w:p w14:paraId="60F597E6" w14:textId="63035713"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r>
      <w:tr w:rsidR="00EB1A55" w:rsidRPr="00A71D81" w14:paraId="44ED0750" w14:textId="77777777" w:rsidTr="00E216E3">
        <w:trPr>
          <w:trHeight w:val="1538"/>
        </w:trPr>
        <w:tc>
          <w:tcPr>
            <w:tcW w:w="1980" w:type="dxa"/>
            <w:vAlign w:val="center"/>
          </w:tcPr>
          <w:p w14:paraId="379B8710" w14:textId="2B4A4ECC" w:rsidR="00EB1A55" w:rsidRDefault="00EB1A55" w:rsidP="00EB1A55">
            <w:pPr>
              <w:jc w:val="center"/>
              <w:rPr>
                <w:rFonts w:ascii="GHEA Grapalat" w:hAnsi="GHEA Grapalat"/>
                <w:sz w:val="20"/>
              </w:rPr>
            </w:pPr>
            <w:r>
              <w:rPr>
                <w:rFonts w:ascii="GHEA Grapalat" w:hAnsi="GHEA Grapalat"/>
                <w:sz w:val="16"/>
              </w:rPr>
              <w:t>3</w:t>
            </w:r>
          </w:p>
        </w:tc>
        <w:tc>
          <w:tcPr>
            <w:tcW w:w="2700" w:type="dxa"/>
          </w:tcPr>
          <w:p w14:paraId="64994DF2" w14:textId="1774A3EC" w:rsidR="00EB1A55" w:rsidRDefault="00EB1A55" w:rsidP="00EB1A55">
            <w:pPr>
              <w:jc w:val="center"/>
              <w:rPr>
                <w:rFonts w:ascii="Calibri" w:hAnsi="Calibri" w:cs="Calibri"/>
                <w:sz w:val="22"/>
                <w:szCs w:val="22"/>
              </w:rPr>
            </w:pPr>
            <w:r w:rsidRPr="00512DBF">
              <w:t>33121250/13</w:t>
            </w:r>
          </w:p>
        </w:tc>
        <w:tc>
          <w:tcPr>
            <w:tcW w:w="2520" w:type="dxa"/>
          </w:tcPr>
          <w:p w14:paraId="685034A6" w14:textId="70C15ACA" w:rsidR="00EB1A55" w:rsidRDefault="00EB1A55" w:rsidP="00EB1A55">
            <w:pPr>
              <w:jc w:val="center"/>
              <w:rPr>
                <w:rFonts w:ascii="GHEA Grapalat" w:hAnsi="GHEA Grapalat" w:cs="Calibri"/>
                <w:sz w:val="22"/>
                <w:szCs w:val="22"/>
              </w:rPr>
            </w:pPr>
            <w:r w:rsidRPr="00512DBF">
              <w:t>ախտորոշիչ համակարգեր</w:t>
            </w:r>
          </w:p>
        </w:tc>
        <w:tc>
          <w:tcPr>
            <w:tcW w:w="474" w:type="dxa"/>
          </w:tcPr>
          <w:p w14:paraId="12304CC5" w14:textId="77777777" w:rsidR="00EB1A55" w:rsidRPr="00A71D81" w:rsidRDefault="00EB1A55" w:rsidP="00EB1A55">
            <w:pPr>
              <w:jc w:val="center"/>
              <w:rPr>
                <w:rFonts w:ascii="GHEA Grapalat" w:hAnsi="GHEA Grapalat"/>
                <w:sz w:val="20"/>
                <w:lang w:val="pt-BR"/>
              </w:rPr>
            </w:pPr>
          </w:p>
          <w:p w14:paraId="61FDE560" w14:textId="77777777" w:rsidR="00EB1A55" w:rsidRPr="00A71D81" w:rsidRDefault="00EB1A55" w:rsidP="00EB1A55">
            <w:pPr>
              <w:jc w:val="center"/>
              <w:rPr>
                <w:rFonts w:ascii="GHEA Grapalat" w:hAnsi="GHEA Grapalat"/>
                <w:sz w:val="20"/>
                <w:lang w:val="pt-BR"/>
              </w:rPr>
            </w:pPr>
          </w:p>
          <w:p w14:paraId="6800A82F" w14:textId="64557C79"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951DAD" w14:textId="77777777" w:rsidR="00EB1A55" w:rsidRPr="00A71D81" w:rsidRDefault="00EB1A55" w:rsidP="00EB1A55">
            <w:pPr>
              <w:jc w:val="center"/>
              <w:rPr>
                <w:rFonts w:ascii="GHEA Grapalat" w:hAnsi="GHEA Grapalat"/>
                <w:sz w:val="20"/>
                <w:lang w:val="pt-BR"/>
              </w:rPr>
            </w:pPr>
          </w:p>
          <w:p w14:paraId="79A04904" w14:textId="77777777" w:rsidR="00EB1A55" w:rsidRPr="00A71D81" w:rsidRDefault="00EB1A55" w:rsidP="00EB1A55">
            <w:pPr>
              <w:jc w:val="center"/>
              <w:rPr>
                <w:rFonts w:ascii="GHEA Grapalat" w:hAnsi="GHEA Grapalat"/>
                <w:sz w:val="20"/>
                <w:lang w:val="pt-BR"/>
              </w:rPr>
            </w:pPr>
          </w:p>
          <w:p w14:paraId="7C40F1C8" w14:textId="151E101F"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5D3DDE" w14:textId="77777777" w:rsidR="00EB1A55" w:rsidRPr="00A71D81" w:rsidRDefault="00EB1A55" w:rsidP="00EB1A55">
            <w:pPr>
              <w:jc w:val="center"/>
              <w:rPr>
                <w:rFonts w:ascii="GHEA Grapalat" w:hAnsi="GHEA Grapalat"/>
                <w:sz w:val="20"/>
                <w:lang w:val="pt-BR"/>
              </w:rPr>
            </w:pPr>
          </w:p>
          <w:p w14:paraId="3D1B47DD" w14:textId="77777777" w:rsidR="00EB1A55" w:rsidRPr="00A71D81" w:rsidRDefault="00EB1A55" w:rsidP="00EB1A55">
            <w:pPr>
              <w:jc w:val="center"/>
              <w:rPr>
                <w:rFonts w:ascii="GHEA Grapalat" w:hAnsi="GHEA Grapalat"/>
                <w:sz w:val="20"/>
                <w:lang w:val="pt-BR"/>
              </w:rPr>
            </w:pPr>
          </w:p>
          <w:p w14:paraId="62887646" w14:textId="5AA0B76F"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AA0878" w14:textId="77777777" w:rsidR="00EB1A55" w:rsidRPr="00A71D81" w:rsidRDefault="00EB1A55" w:rsidP="00EB1A55">
            <w:pPr>
              <w:jc w:val="center"/>
              <w:rPr>
                <w:rFonts w:ascii="GHEA Grapalat" w:hAnsi="GHEA Grapalat"/>
                <w:sz w:val="20"/>
                <w:lang w:val="pt-BR"/>
              </w:rPr>
            </w:pPr>
          </w:p>
          <w:p w14:paraId="3013DA0F" w14:textId="77777777" w:rsidR="00EB1A55" w:rsidRPr="00A71D81" w:rsidRDefault="00EB1A55" w:rsidP="00EB1A55">
            <w:pPr>
              <w:jc w:val="center"/>
              <w:rPr>
                <w:rFonts w:ascii="GHEA Grapalat" w:hAnsi="GHEA Grapalat"/>
                <w:sz w:val="20"/>
                <w:lang w:val="pt-BR"/>
              </w:rPr>
            </w:pPr>
          </w:p>
          <w:p w14:paraId="282E3592" w14:textId="04A12B99"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36123E43" w14:textId="77777777" w:rsidR="00EB1A55" w:rsidRPr="00A71D81" w:rsidRDefault="00EB1A55" w:rsidP="00EB1A55">
            <w:pPr>
              <w:jc w:val="center"/>
              <w:rPr>
                <w:rFonts w:ascii="GHEA Grapalat" w:hAnsi="GHEA Grapalat"/>
                <w:sz w:val="20"/>
                <w:lang w:val="pt-BR"/>
              </w:rPr>
            </w:pPr>
          </w:p>
          <w:p w14:paraId="74EB5439" w14:textId="77777777" w:rsidR="00EB1A55" w:rsidRPr="00A71D81" w:rsidRDefault="00EB1A55" w:rsidP="00EB1A55">
            <w:pPr>
              <w:jc w:val="center"/>
              <w:rPr>
                <w:rFonts w:ascii="GHEA Grapalat" w:hAnsi="GHEA Grapalat"/>
                <w:sz w:val="20"/>
                <w:lang w:val="pt-BR"/>
              </w:rPr>
            </w:pPr>
          </w:p>
          <w:p w14:paraId="0FC9E939" w14:textId="030AFE48"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C9AF1A" w14:textId="77777777" w:rsidR="00EB1A55" w:rsidRPr="00A71D81" w:rsidRDefault="00EB1A55" w:rsidP="00EB1A55">
            <w:pPr>
              <w:jc w:val="center"/>
              <w:rPr>
                <w:rFonts w:ascii="GHEA Grapalat" w:hAnsi="GHEA Grapalat"/>
                <w:sz w:val="20"/>
                <w:lang w:val="pt-BR"/>
              </w:rPr>
            </w:pPr>
          </w:p>
          <w:p w14:paraId="6F4F52F5" w14:textId="77777777" w:rsidR="00EB1A55" w:rsidRPr="00A71D81" w:rsidRDefault="00EB1A55" w:rsidP="00EB1A55">
            <w:pPr>
              <w:jc w:val="center"/>
              <w:rPr>
                <w:rFonts w:ascii="GHEA Grapalat" w:hAnsi="GHEA Grapalat"/>
                <w:sz w:val="20"/>
                <w:lang w:val="pt-BR"/>
              </w:rPr>
            </w:pPr>
          </w:p>
          <w:p w14:paraId="5004F89D" w14:textId="512E8208"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3F3EA8" w14:textId="77777777" w:rsidR="00EB1A55" w:rsidRPr="00A71D81" w:rsidRDefault="00EB1A55" w:rsidP="00EB1A55">
            <w:pPr>
              <w:jc w:val="center"/>
              <w:rPr>
                <w:rFonts w:ascii="GHEA Grapalat" w:hAnsi="GHEA Grapalat"/>
                <w:sz w:val="20"/>
                <w:lang w:val="pt-BR"/>
              </w:rPr>
            </w:pPr>
          </w:p>
          <w:p w14:paraId="15536D07" w14:textId="77777777" w:rsidR="00EB1A55" w:rsidRPr="00A71D81" w:rsidRDefault="00EB1A55" w:rsidP="00EB1A55">
            <w:pPr>
              <w:jc w:val="center"/>
              <w:rPr>
                <w:rFonts w:ascii="GHEA Grapalat" w:hAnsi="GHEA Grapalat"/>
                <w:sz w:val="20"/>
                <w:lang w:val="pt-BR"/>
              </w:rPr>
            </w:pPr>
          </w:p>
          <w:p w14:paraId="69C26EC2" w14:textId="3C8A6FA6"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EA0DCD" w14:textId="77777777" w:rsidR="00EB1A55" w:rsidRPr="00A71D81" w:rsidRDefault="00EB1A55" w:rsidP="00EB1A55">
            <w:pPr>
              <w:jc w:val="center"/>
              <w:rPr>
                <w:rFonts w:ascii="GHEA Grapalat" w:hAnsi="GHEA Grapalat"/>
                <w:sz w:val="20"/>
                <w:lang w:val="pt-BR"/>
              </w:rPr>
            </w:pPr>
          </w:p>
          <w:p w14:paraId="1F203D01" w14:textId="77777777" w:rsidR="00EB1A55" w:rsidRPr="00A71D81" w:rsidRDefault="00EB1A55" w:rsidP="00EB1A55">
            <w:pPr>
              <w:jc w:val="center"/>
              <w:rPr>
                <w:rFonts w:ascii="GHEA Grapalat" w:hAnsi="GHEA Grapalat"/>
                <w:sz w:val="20"/>
                <w:lang w:val="pt-BR"/>
              </w:rPr>
            </w:pPr>
          </w:p>
          <w:p w14:paraId="631FEC81" w14:textId="32D10670"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F0BD93" w14:textId="77777777" w:rsidR="00EB1A55" w:rsidRPr="00A71D81" w:rsidRDefault="00EB1A55" w:rsidP="00EB1A55">
            <w:pPr>
              <w:jc w:val="center"/>
              <w:rPr>
                <w:rFonts w:ascii="GHEA Grapalat" w:hAnsi="GHEA Grapalat"/>
                <w:sz w:val="20"/>
                <w:lang w:val="pt-BR"/>
              </w:rPr>
            </w:pPr>
          </w:p>
          <w:p w14:paraId="09A55D70" w14:textId="77777777" w:rsidR="00EB1A55" w:rsidRPr="00A71D81" w:rsidRDefault="00EB1A55" w:rsidP="00EB1A55">
            <w:pPr>
              <w:jc w:val="center"/>
              <w:rPr>
                <w:rFonts w:ascii="GHEA Grapalat" w:hAnsi="GHEA Grapalat"/>
                <w:sz w:val="20"/>
                <w:lang w:val="pt-BR"/>
              </w:rPr>
            </w:pPr>
          </w:p>
          <w:p w14:paraId="5AC0FD82" w14:textId="27FE4B89"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61A482EF" w14:textId="77777777" w:rsidR="00EB1A55" w:rsidRPr="00A71D81" w:rsidRDefault="00EB1A55" w:rsidP="00EB1A55">
            <w:pPr>
              <w:jc w:val="center"/>
              <w:rPr>
                <w:rFonts w:ascii="GHEA Grapalat" w:hAnsi="GHEA Grapalat"/>
                <w:sz w:val="20"/>
                <w:lang w:val="pt-BR"/>
              </w:rPr>
            </w:pPr>
          </w:p>
          <w:p w14:paraId="7F40058E" w14:textId="77777777" w:rsidR="00EB1A55" w:rsidRPr="00A71D81" w:rsidRDefault="00EB1A55" w:rsidP="00EB1A55">
            <w:pPr>
              <w:jc w:val="center"/>
              <w:rPr>
                <w:rFonts w:ascii="GHEA Grapalat" w:hAnsi="GHEA Grapalat"/>
                <w:sz w:val="20"/>
                <w:lang w:val="pt-BR"/>
              </w:rPr>
            </w:pPr>
          </w:p>
          <w:p w14:paraId="38CA4C9A" w14:textId="562206A8"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72662E6C" w14:textId="77777777" w:rsidR="00EB1A55" w:rsidRPr="00A71D81" w:rsidRDefault="00EB1A55" w:rsidP="00EB1A55">
            <w:pPr>
              <w:jc w:val="center"/>
              <w:rPr>
                <w:rFonts w:ascii="GHEA Grapalat" w:hAnsi="GHEA Grapalat"/>
                <w:sz w:val="20"/>
                <w:lang w:val="pt-BR"/>
              </w:rPr>
            </w:pPr>
          </w:p>
          <w:p w14:paraId="550FEBCE" w14:textId="77777777" w:rsidR="00EB1A55" w:rsidRPr="00A71D81" w:rsidRDefault="00EB1A55" w:rsidP="00EB1A55">
            <w:pPr>
              <w:jc w:val="center"/>
              <w:rPr>
                <w:rFonts w:ascii="GHEA Grapalat" w:hAnsi="GHEA Grapalat"/>
                <w:sz w:val="20"/>
                <w:lang w:val="pt-BR"/>
              </w:rPr>
            </w:pPr>
          </w:p>
          <w:p w14:paraId="43E98AC2" w14:textId="5ED6205D"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A48A84" w14:textId="77777777" w:rsidR="00EB1A55" w:rsidRPr="00A71D81" w:rsidRDefault="00EB1A55" w:rsidP="00EB1A55">
            <w:pPr>
              <w:jc w:val="center"/>
              <w:rPr>
                <w:rFonts w:ascii="GHEA Grapalat" w:hAnsi="GHEA Grapalat"/>
                <w:sz w:val="20"/>
                <w:lang w:val="pt-BR"/>
              </w:rPr>
            </w:pPr>
          </w:p>
          <w:p w14:paraId="5E62D805" w14:textId="77777777" w:rsidR="00EB1A55" w:rsidRPr="00A71D81" w:rsidRDefault="00EB1A55" w:rsidP="00EB1A55">
            <w:pPr>
              <w:jc w:val="center"/>
              <w:rPr>
                <w:rFonts w:ascii="GHEA Grapalat" w:hAnsi="GHEA Grapalat"/>
                <w:sz w:val="20"/>
                <w:lang w:val="pt-BR"/>
              </w:rPr>
            </w:pPr>
          </w:p>
          <w:p w14:paraId="717D1402" w14:textId="11063181"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1963" w:type="dxa"/>
          </w:tcPr>
          <w:p w14:paraId="35A5D4BE" w14:textId="77777777" w:rsidR="00EB1A55" w:rsidRPr="00A71D81" w:rsidRDefault="00EB1A55" w:rsidP="00EB1A55">
            <w:pPr>
              <w:jc w:val="center"/>
              <w:rPr>
                <w:rFonts w:ascii="GHEA Grapalat" w:hAnsi="GHEA Grapalat"/>
                <w:sz w:val="20"/>
                <w:lang w:val="pt-BR"/>
              </w:rPr>
            </w:pPr>
          </w:p>
          <w:p w14:paraId="35DF3D50" w14:textId="77777777" w:rsidR="00EB1A55" w:rsidRPr="00A71D81" w:rsidRDefault="00EB1A55" w:rsidP="00EB1A55">
            <w:pPr>
              <w:jc w:val="center"/>
              <w:rPr>
                <w:rFonts w:ascii="GHEA Grapalat" w:hAnsi="GHEA Grapalat"/>
                <w:sz w:val="20"/>
                <w:lang w:val="pt-BR"/>
              </w:rPr>
            </w:pPr>
          </w:p>
          <w:p w14:paraId="66758144" w14:textId="503FFA0E"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r>
      <w:tr w:rsidR="00EB1A55" w:rsidRPr="00A71D81" w14:paraId="39B10C2F" w14:textId="77777777" w:rsidTr="00E216E3">
        <w:trPr>
          <w:trHeight w:val="1538"/>
        </w:trPr>
        <w:tc>
          <w:tcPr>
            <w:tcW w:w="1980" w:type="dxa"/>
            <w:vAlign w:val="center"/>
          </w:tcPr>
          <w:p w14:paraId="2F6DC88E" w14:textId="39E69E7B" w:rsidR="00EB1A55" w:rsidRDefault="00EB1A55" w:rsidP="00EB1A55">
            <w:pPr>
              <w:jc w:val="center"/>
              <w:rPr>
                <w:rFonts w:ascii="GHEA Grapalat" w:hAnsi="GHEA Grapalat"/>
                <w:sz w:val="20"/>
              </w:rPr>
            </w:pPr>
            <w:r>
              <w:rPr>
                <w:rFonts w:ascii="GHEA Grapalat" w:hAnsi="GHEA Grapalat"/>
                <w:sz w:val="16"/>
              </w:rPr>
              <w:lastRenderedPageBreak/>
              <w:t>4</w:t>
            </w:r>
          </w:p>
        </w:tc>
        <w:tc>
          <w:tcPr>
            <w:tcW w:w="2700" w:type="dxa"/>
            <w:vAlign w:val="bottom"/>
          </w:tcPr>
          <w:p w14:paraId="21B3C921" w14:textId="44C4F137" w:rsidR="00EB1A55" w:rsidRDefault="00EB1A55" w:rsidP="00EB1A55">
            <w:pPr>
              <w:jc w:val="center"/>
              <w:rPr>
                <w:rFonts w:ascii="Calibri" w:hAnsi="Calibri" w:cs="Calibri"/>
                <w:sz w:val="22"/>
                <w:szCs w:val="22"/>
              </w:rPr>
            </w:pPr>
            <w:r>
              <w:rPr>
                <w:rFonts w:ascii="Calibri" w:hAnsi="Calibri" w:cs="Calibri"/>
                <w:sz w:val="22"/>
                <w:szCs w:val="22"/>
              </w:rPr>
              <w:t>33121250/15</w:t>
            </w:r>
          </w:p>
        </w:tc>
        <w:tc>
          <w:tcPr>
            <w:tcW w:w="2520" w:type="dxa"/>
            <w:vAlign w:val="center"/>
          </w:tcPr>
          <w:p w14:paraId="0937ACCA" w14:textId="5266B24E" w:rsidR="00EB1A55" w:rsidRDefault="00EB1A55" w:rsidP="00EB1A55">
            <w:pPr>
              <w:jc w:val="center"/>
              <w:rPr>
                <w:rFonts w:ascii="GHEA Grapalat" w:hAnsi="GHEA Grapalat" w:cs="Calibri"/>
                <w:sz w:val="22"/>
                <w:szCs w:val="22"/>
              </w:rPr>
            </w:pPr>
            <w:r>
              <w:rPr>
                <w:rFonts w:ascii="GHEA Grapalat" w:hAnsi="GHEA Grapalat" w:cs="Calibri"/>
                <w:sz w:val="22"/>
                <w:szCs w:val="22"/>
              </w:rPr>
              <w:t>ախտորոշիչ համակարգեր</w:t>
            </w:r>
          </w:p>
        </w:tc>
        <w:tc>
          <w:tcPr>
            <w:tcW w:w="474" w:type="dxa"/>
          </w:tcPr>
          <w:p w14:paraId="4168DCAD" w14:textId="77777777" w:rsidR="00EB1A55" w:rsidRPr="00A71D81" w:rsidRDefault="00EB1A55" w:rsidP="00EB1A55">
            <w:pPr>
              <w:jc w:val="center"/>
              <w:rPr>
                <w:rFonts w:ascii="GHEA Grapalat" w:hAnsi="GHEA Grapalat"/>
                <w:sz w:val="20"/>
                <w:lang w:val="pt-BR"/>
              </w:rPr>
            </w:pPr>
          </w:p>
          <w:p w14:paraId="6EE6C0C5" w14:textId="77777777" w:rsidR="00EB1A55" w:rsidRPr="00A71D81" w:rsidRDefault="00EB1A55" w:rsidP="00EB1A55">
            <w:pPr>
              <w:jc w:val="center"/>
              <w:rPr>
                <w:rFonts w:ascii="GHEA Grapalat" w:hAnsi="GHEA Grapalat"/>
                <w:sz w:val="20"/>
                <w:lang w:val="pt-BR"/>
              </w:rPr>
            </w:pPr>
          </w:p>
          <w:p w14:paraId="37EC84E5" w14:textId="257E434C"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E88CA7" w14:textId="77777777" w:rsidR="00EB1A55" w:rsidRPr="00A71D81" w:rsidRDefault="00EB1A55" w:rsidP="00EB1A55">
            <w:pPr>
              <w:jc w:val="center"/>
              <w:rPr>
                <w:rFonts w:ascii="GHEA Grapalat" w:hAnsi="GHEA Grapalat"/>
                <w:sz w:val="20"/>
                <w:lang w:val="pt-BR"/>
              </w:rPr>
            </w:pPr>
          </w:p>
          <w:p w14:paraId="2F68DEE7" w14:textId="77777777" w:rsidR="00EB1A55" w:rsidRPr="00A71D81" w:rsidRDefault="00EB1A55" w:rsidP="00EB1A55">
            <w:pPr>
              <w:jc w:val="center"/>
              <w:rPr>
                <w:rFonts w:ascii="GHEA Grapalat" w:hAnsi="GHEA Grapalat"/>
                <w:sz w:val="20"/>
                <w:lang w:val="pt-BR"/>
              </w:rPr>
            </w:pPr>
          </w:p>
          <w:p w14:paraId="07B311EC" w14:textId="653BFDB0"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802480" w14:textId="77777777" w:rsidR="00EB1A55" w:rsidRPr="00A71D81" w:rsidRDefault="00EB1A55" w:rsidP="00EB1A55">
            <w:pPr>
              <w:jc w:val="center"/>
              <w:rPr>
                <w:rFonts w:ascii="GHEA Grapalat" w:hAnsi="GHEA Grapalat"/>
                <w:sz w:val="20"/>
                <w:lang w:val="pt-BR"/>
              </w:rPr>
            </w:pPr>
          </w:p>
          <w:p w14:paraId="54051AFD" w14:textId="77777777" w:rsidR="00EB1A55" w:rsidRPr="00A71D81" w:rsidRDefault="00EB1A55" w:rsidP="00EB1A55">
            <w:pPr>
              <w:jc w:val="center"/>
              <w:rPr>
                <w:rFonts w:ascii="GHEA Grapalat" w:hAnsi="GHEA Grapalat"/>
                <w:sz w:val="20"/>
                <w:lang w:val="pt-BR"/>
              </w:rPr>
            </w:pPr>
          </w:p>
          <w:p w14:paraId="7BC33E35" w14:textId="62E9499A"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B99627" w14:textId="77777777" w:rsidR="00EB1A55" w:rsidRPr="00A71D81" w:rsidRDefault="00EB1A55" w:rsidP="00EB1A55">
            <w:pPr>
              <w:jc w:val="center"/>
              <w:rPr>
                <w:rFonts w:ascii="GHEA Grapalat" w:hAnsi="GHEA Grapalat"/>
                <w:sz w:val="20"/>
                <w:lang w:val="pt-BR"/>
              </w:rPr>
            </w:pPr>
          </w:p>
          <w:p w14:paraId="2CC21DA7" w14:textId="77777777" w:rsidR="00EB1A55" w:rsidRPr="00A71D81" w:rsidRDefault="00EB1A55" w:rsidP="00EB1A55">
            <w:pPr>
              <w:jc w:val="center"/>
              <w:rPr>
                <w:rFonts w:ascii="GHEA Grapalat" w:hAnsi="GHEA Grapalat"/>
                <w:sz w:val="20"/>
                <w:lang w:val="pt-BR"/>
              </w:rPr>
            </w:pPr>
          </w:p>
          <w:p w14:paraId="0C366F4B" w14:textId="2DF84E16"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29D8613C" w14:textId="77777777" w:rsidR="00EB1A55" w:rsidRPr="00A71D81" w:rsidRDefault="00EB1A55" w:rsidP="00EB1A55">
            <w:pPr>
              <w:jc w:val="center"/>
              <w:rPr>
                <w:rFonts w:ascii="GHEA Grapalat" w:hAnsi="GHEA Grapalat"/>
                <w:sz w:val="20"/>
                <w:lang w:val="pt-BR"/>
              </w:rPr>
            </w:pPr>
          </w:p>
          <w:p w14:paraId="6D16F9F6" w14:textId="77777777" w:rsidR="00EB1A55" w:rsidRPr="00A71D81" w:rsidRDefault="00EB1A55" w:rsidP="00EB1A55">
            <w:pPr>
              <w:jc w:val="center"/>
              <w:rPr>
                <w:rFonts w:ascii="GHEA Grapalat" w:hAnsi="GHEA Grapalat"/>
                <w:sz w:val="20"/>
                <w:lang w:val="pt-BR"/>
              </w:rPr>
            </w:pPr>
          </w:p>
          <w:p w14:paraId="1F58436D" w14:textId="258030EE"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E1D6EE" w14:textId="77777777" w:rsidR="00EB1A55" w:rsidRPr="00A71D81" w:rsidRDefault="00EB1A55" w:rsidP="00EB1A55">
            <w:pPr>
              <w:jc w:val="center"/>
              <w:rPr>
                <w:rFonts w:ascii="GHEA Grapalat" w:hAnsi="GHEA Grapalat"/>
                <w:sz w:val="20"/>
                <w:lang w:val="pt-BR"/>
              </w:rPr>
            </w:pPr>
          </w:p>
          <w:p w14:paraId="0FFF3258" w14:textId="77777777" w:rsidR="00EB1A55" w:rsidRPr="00A71D81" w:rsidRDefault="00EB1A55" w:rsidP="00EB1A55">
            <w:pPr>
              <w:jc w:val="center"/>
              <w:rPr>
                <w:rFonts w:ascii="GHEA Grapalat" w:hAnsi="GHEA Grapalat"/>
                <w:sz w:val="20"/>
                <w:lang w:val="pt-BR"/>
              </w:rPr>
            </w:pPr>
          </w:p>
          <w:p w14:paraId="181F6266" w14:textId="4C3B1131"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0F599F" w14:textId="77777777" w:rsidR="00EB1A55" w:rsidRPr="00A71D81" w:rsidRDefault="00EB1A55" w:rsidP="00EB1A55">
            <w:pPr>
              <w:jc w:val="center"/>
              <w:rPr>
                <w:rFonts w:ascii="GHEA Grapalat" w:hAnsi="GHEA Grapalat"/>
                <w:sz w:val="20"/>
                <w:lang w:val="pt-BR"/>
              </w:rPr>
            </w:pPr>
          </w:p>
          <w:p w14:paraId="14EDF3EB" w14:textId="77777777" w:rsidR="00EB1A55" w:rsidRPr="00A71D81" w:rsidRDefault="00EB1A55" w:rsidP="00EB1A55">
            <w:pPr>
              <w:jc w:val="center"/>
              <w:rPr>
                <w:rFonts w:ascii="GHEA Grapalat" w:hAnsi="GHEA Grapalat"/>
                <w:sz w:val="20"/>
                <w:lang w:val="pt-BR"/>
              </w:rPr>
            </w:pPr>
          </w:p>
          <w:p w14:paraId="070EA692" w14:textId="07B338F8"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019D3739" w14:textId="77777777" w:rsidR="00EB1A55" w:rsidRPr="00A71D81" w:rsidRDefault="00EB1A55" w:rsidP="00EB1A55">
            <w:pPr>
              <w:jc w:val="center"/>
              <w:rPr>
                <w:rFonts w:ascii="GHEA Grapalat" w:hAnsi="GHEA Grapalat"/>
                <w:sz w:val="20"/>
                <w:lang w:val="pt-BR"/>
              </w:rPr>
            </w:pPr>
          </w:p>
          <w:p w14:paraId="075C30DF" w14:textId="77777777" w:rsidR="00EB1A55" w:rsidRPr="00A71D81" w:rsidRDefault="00EB1A55" w:rsidP="00EB1A55">
            <w:pPr>
              <w:jc w:val="center"/>
              <w:rPr>
                <w:rFonts w:ascii="GHEA Grapalat" w:hAnsi="GHEA Grapalat"/>
                <w:sz w:val="20"/>
                <w:lang w:val="pt-BR"/>
              </w:rPr>
            </w:pPr>
          </w:p>
          <w:p w14:paraId="5818D567" w14:textId="76CB8019"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FE4769" w14:textId="77777777" w:rsidR="00EB1A55" w:rsidRPr="00A71D81" w:rsidRDefault="00EB1A55" w:rsidP="00EB1A55">
            <w:pPr>
              <w:jc w:val="center"/>
              <w:rPr>
                <w:rFonts w:ascii="GHEA Grapalat" w:hAnsi="GHEA Grapalat"/>
                <w:sz w:val="20"/>
                <w:lang w:val="pt-BR"/>
              </w:rPr>
            </w:pPr>
          </w:p>
          <w:p w14:paraId="71068732" w14:textId="77777777" w:rsidR="00EB1A55" w:rsidRPr="00A71D81" w:rsidRDefault="00EB1A55" w:rsidP="00EB1A55">
            <w:pPr>
              <w:jc w:val="center"/>
              <w:rPr>
                <w:rFonts w:ascii="GHEA Grapalat" w:hAnsi="GHEA Grapalat"/>
                <w:sz w:val="20"/>
                <w:lang w:val="pt-BR"/>
              </w:rPr>
            </w:pPr>
          </w:p>
          <w:p w14:paraId="4BBFAA42" w14:textId="227D7357"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41BE92EB" w14:textId="77777777" w:rsidR="00EB1A55" w:rsidRPr="00A71D81" w:rsidRDefault="00EB1A55" w:rsidP="00EB1A55">
            <w:pPr>
              <w:jc w:val="center"/>
              <w:rPr>
                <w:rFonts w:ascii="GHEA Grapalat" w:hAnsi="GHEA Grapalat"/>
                <w:sz w:val="20"/>
                <w:lang w:val="pt-BR"/>
              </w:rPr>
            </w:pPr>
          </w:p>
          <w:p w14:paraId="471711B2" w14:textId="77777777" w:rsidR="00EB1A55" w:rsidRPr="00A71D81" w:rsidRDefault="00EB1A55" w:rsidP="00EB1A55">
            <w:pPr>
              <w:jc w:val="center"/>
              <w:rPr>
                <w:rFonts w:ascii="GHEA Grapalat" w:hAnsi="GHEA Grapalat"/>
                <w:sz w:val="20"/>
                <w:lang w:val="pt-BR"/>
              </w:rPr>
            </w:pPr>
          </w:p>
          <w:p w14:paraId="12F377A7" w14:textId="5B0EA8B6"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6B4028" w14:textId="77777777" w:rsidR="00EB1A55" w:rsidRPr="00A71D81" w:rsidRDefault="00EB1A55" w:rsidP="00EB1A55">
            <w:pPr>
              <w:jc w:val="center"/>
              <w:rPr>
                <w:rFonts w:ascii="GHEA Grapalat" w:hAnsi="GHEA Grapalat"/>
                <w:sz w:val="20"/>
                <w:lang w:val="pt-BR"/>
              </w:rPr>
            </w:pPr>
          </w:p>
          <w:p w14:paraId="198929E8" w14:textId="77777777" w:rsidR="00EB1A55" w:rsidRPr="00A71D81" w:rsidRDefault="00EB1A55" w:rsidP="00EB1A55">
            <w:pPr>
              <w:jc w:val="center"/>
              <w:rPr>
                <w:rFonts w:ascii="GHEA Grapalat" w:hAnsi="GHEA Grapalat"/>
                <w:sz w:val="20"/>
                <w:lang w:val="pt-BR"/>
              </w:rPr>
            </w:pPr>
          </w:p>
          <w:p w14:paraId="2141F4B2" w14:textId="3E1967EC"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474" w:type="dxa"/>
          </w:tcPr>
          <w:p w14:paraId="6FB49CE0" w14:textId="77777777" w:rsidR="00EB1A55" w:rsidRPr="00A71D81" w:rsidRDefault="00EB1A55" w:rsidP="00EB1A55">
            <w:pPr>
              <w:jc w:val="center"/>
              <w:rPr>
                <w:rFonts w:ascii="GHEA Grapalat" w:hAnsi="GHEA Grapalat"/>
                <w:sz w:val="20"/>
                <w:lang w:val="pt-BR"/>
              </w:rPr>
            </w:pPr>
          </w:p>
          <w:p w14:paraId="7EF33CE6" w14:textId="77777777" w:rsidR="00EB1A55" w:rsidRPr="00A71D81" w:rsidRDefault="00EB1A55" w:rsidP="00EB1A55">
            <w:pPr>
              <w:jc w:val="center"/>
              <w:rPr>
                <w:rFonts w:ascii="GHEA Grapalat" w:hAnsi="GHEA Grapalat"/>
                <w:sz w:val="20"/>
                <w:lang w:val="pt-BR"/>
              </w:rPr>
            </w:pPr>
          </w:p>
          <w:p w14:paraId="7A551EE3" w14:textId="547449C0"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C3E30E1" w14:textId="77777777" w:rsidR="00EB1A55" w:rsidRPr="00A71D81" w:rsidRDefault="00EB1A55" w:rsidP="00EB1A55">
            <w:pPr>
              <w:jc w:val="center"/>
              <w:rPr>
                <w:rFonts w:ascii="GHEA Grapalat" w:hAnsi="GHEA Grapalat"/>
                <w:sz w:val="20"/>
                <w:lang w:val="pt-BR"/>
              </w:rPr>
            </w:pPr>
          </w:p>
          <w:p w14:paraId="48E5F151" w14:textId="77777777" w:rsidR="00EB1A55" w:rsidRPr="00A71D81" w:rsidRDefault="00EB1A55" w:rsidP="00EB1A55">
            <w:pPr>
              <w:jc w:val="center"/>
              <w:rPr>
                <w:rFonts w:ascii="GHEA Grapalat" w:hAnsi="GHEA Grapalat"/>
                <w:sz w:val="20"/>
                <w:lang w:val="pt-BR"/>
              </w:rPr>
            </w:pPr>
          </w:p>
          <w:p w14:paraId="2E8EDC95" w14:textId="38679881" w:rsidR="00EB1A55" w:rsidRPr="00A71D81" w:rsidRDefault="00EB1A55" w:rsidP="00EB1A55">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A71D81" w:rsidRDefault="00071D1C" w:rsidP="00EF3662">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A71D81" w:rsidRDefault="00071D1C" w:rsidP="00EF3662">
      <w:pPr>
        <w:ind w:left="-142" w:firstLine="142"/>
        <w:jc w:val="center"/>
        <w:rPr>
          <w:rFonts w:ascii="GHEA Grapalat" w:hAnsi="GHEA Grapalat" w:cs="Sylfaen"/>
          <w:b/>
        </w:rPr>
      </w:pPr>
    </w:p>
    <w:p w14:paraId="14F9B95B" w14:textId="77777777" w:rsidR="0038400D" w:rsidRPr="00A71D81"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6640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3D38B4DA"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p>
    <w:p w14:paraId="6EC2F634" w14:textId="1F3E9F80"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 xml:space="preserve">            Վաճառողի անվանումը</w:t>
      </w:r>
      <w:r w:rsidRPr="00A71D81">
        <w:rPr>
          <w:rFonts w:ascii="GHEA Grapalat" w:hAnsi="GHEA Grapalat" w:cs="Sylfaen"/>
          <w:sz w:val="12"/>
          <w:szCs w:val="16"/>
        </w:rPr>
        <w:tab/>
      </w:r>
    </w:p>
    <w:p w14:paraId="486C1B75" w14:textId="37B09A62"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p>
    <w:p w14:paraId="76662700" w14:textId="05D967D2"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t xml:space="preserve">      պայմանագրի համարը</w:t>
      </w:r>
    </w:p>
    <w:p w14:paraId="47F3207D" w14:textId="00709618"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943598D" w14:textId="77777777" w:rsidR="00071D1C" w:rsidRPr="00AE2768" w:rsidRDefault="00071D1C" w:rsidP="00EF3662">
      <w:pPr>
        <w:ind w:left="-142" w:firstLine="142"/>
        <w:jc w:val="center"/>
        <w:rPr>
          <w:rFonts w:ascii="GHEA Grapalat" w:hAnsi="GHEA Grapalat" w:cs="Sylfaen"/>
          <w:b/>
        </w:rPr>
      </w:pPr>
    </w:p>
    <w:p w14:paraId="37CF58AE" w14:textId="77777777" w:rsidR="00071D1C" w:rsidRPr="00AE2768" w:rsidRDefault="00071D1C" w:rsidP="00EF3662">
      <w:pPr>
        <w:ind w:left="-142" w:firstLine="142"/>
        <w:jc w:val="center"/>
        <w:rPr>
          <w:rFonts w:ascii="GHEA Grapalat" w:hAnsi="GHEA Grapalat" w:cs="Sylfaen"/>
          <w:b/>
        </w:rPr>
      </w:pPr>
    </w:p>
    <w:p w14:paraId="2889D89D" w14:textId="77777777" w:rsidR="00536BFB" w:rsidRPr="00AE2768" w:rsidRDefault="00536BFB" w:rsidP="00EF3662">
      <w:pPr>
        <w:rPr>
          <w:rFonts w:ascii="GHEA Grapalat" w:hAnsi="GHEA Grapalat"/>
          <w:sz w:val="20"/>
          <w:lang w:val="hy-AM"/>
        </w:rPr>
      </w:pPr>
    </w:p>
    <w:p w14:paraId="4B47CADD" w14:textId="77777777"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14:paraId="1C3E533C" w14:textId="77777777"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B2D03" w14:textId="77777777" w:rsidR="00803946" w:rsidRDefault="00803946">
      <w:r>
        <w:separator/>
      </w:r>
    </w:p>
  </w:endnote>
  <w:endnote w:type="continuationSeparator" w:id="0">
    <w:p w14:paraId="65A04A29" w14:textId="77777777" w:rsidR="00803946" w:rsidRDefault="00803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02B2E" w14:textId="77777777" w:rsidR="00803946" w:rsidRDefault="00803946">
      <w:r>
        <w:separator/>
      </w:r>
    </w:p>
  </w:footnote>
  <w:footnote w:type="continuationSeparator" w:id="0">
    <w:p w14:paraId="7B4683F7" w14:textId="77777777" w:rsidR="00803946" w:rsidRDefault="00803946">
      <w:r>
        <w:continuationSeparator/>
      </w:r>
    </w:p>
  </w:footnote>
  <w:footnote w:id="1">
    <w:p w14:paraId="25D7C28F" w14:textId="77777777" w:rsidR="006B47B1" w:rsidRPr="006D2E03" w:rsidRDefault="006B47B1"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7777777" w:rsidR="006B47B1" w:rsidRPr="008C7473" w:rsidRDefault="006B47B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8C7473">
        <w:rPr>
          <w:rFonts w:ascii="GHEA Grapalat" w:hAnsi="GHEA Grapalat" w:cs="Sylfaen"/>
          <w:i/>
          <w:sz w:val="16"/>
          <w:szCs w:val="16"/>
          <w:lang w:val="af-ZA"/>
        </w:rPr>
        <w:t>.</w:t>
      </w:r>
    </w:p>
    <w:p w14:paraId="473B2890" w14:textId="77777777" w:rsidR="006B47B1" w:rsidRPr="008C7473" w:rsidRDefault="006B47B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6B47B1" w:rsidRPr="008C7473" w:rsidRDefault="006B47B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6B47B1" w:rsidRPr="008C7473" w:rsidRDefault="006B47B1"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34943ACD" w14:textId="77777777" w:rsidR="006B47B1" w:rsidRPr="00762340" w:rsidRDefault="006B47B1" w:rsidP="00EA4B24">
      <w:pPr>
        <w:pStyle w:val="FootnoteText"/>
        <w:rPr>
          <w:rFonts w:ascii="Calibri" w:hAnsi="Calibri"/>
        </w:rPr>
      </w:pPr>
      <w:r w:rsidRPr="005F0CA9">
        <w:rPr>
          <w:rFonts w:ascii="GHEA Grapalat" w:hAnsi="GHEA Grapalat" w:cs="Sylfaen"/>
          <w:i/>
          <w:sz w:val="16"/>
          <w:szCs w:val="16"/>
          <w:lang w:val="en-US"/>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lang w:val="en-US"/>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lang w:val="en-US"/>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lang w:val="en-US"/>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lang w:val="en-US"/>
        </w:rPr>
        <w:t>թվով։</w:t>
      </w:r>
    </w:p>
  </w:footnote>
  <w:footnote w:id="3">
    <w:p w14:paraId="35A09900" w14:textId="77777777" w:rsidR="006B47B1" w:rsidRPr="006265F4" w:rsidRDefault="006B47B1" w:rsidP="00D879FD">
      <w:pPr>
        <w:jc w:val="both"/>
        <w:rPr>
          <w:rFonts w:ascii="GHEA Grapalat" w:hAnsi="GHEA Grapalat" w:cs="Sylfaen"/>
          <w:i/>
          <w:sz w:val="16"/>
          <w:szCs w:val="16"/>
          <w:lang w:eastAsia="ru-RU"/>
        </w:rPr>
      </w:pPr>
      <w:r w:rsidRPr="006265F4">
        <w:rPr>
          <w:rFonts w:ascii="GHEA Grapalat" w:hAnsi="GHEA Grapalat" w:cs="Sylfaen"/>
          <w:i/>
          <w:sz w:val="16"/>
          <w:szCs w:val="16"/>
          <w:vertAlign w:val="superscript"/>
          <w:lang w:eastAsia="ru-RU"/>
        </w:rPr>
        <w:t>5</w:t>
      </w:r>
      <w:r w:rsidRPr="006265F4">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14:paraId="6D1A6D43" w14:textId="77777777" w:rsidR="006B47B1" w:rsidRPr="006265F4" w:rsidRDefault="006B47B1" w:rsidP="00D879FD">
      <w:pPr>
        <w:jc w:val="both"/>
        <w:rPr>
          <w:rFonts w:ascii="GHEA Grapalat" w:hAnsi="GHEA Grapalat"/>
          <w:i/>
          <w:sz w:val="16"/>
          <w:szCs w:val="16"/>
          <w:lang w:val="af-ZA"/>
        </w:rPr>
      </w:pPr>
      <w:r w:rsidRPr="006265F4">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6265F4">
        <w:rPr>
          <w:rFonts w:ascii="GHEA Grapalat" w:hAnsi="GHEA Grapalat"/>
          <w:i/>
          <w:sz w:val="16"/>
          <w:szCs w:val="16"/>
          <w:lang w:val="af-ZA"/>
        </w:rPr>
        <w:t>».</w:t>
      </w:r>
    </w:p>
    <w:p w14:paraId="29DEA27F" w14:textId="77777777" w:rsidR="006B47B1" w:rsidRPr="006265F4" w:rsidRDefault="006B47B1"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483EA969" w14:textId="77777777" w:rsidR="006B47B1" w:rsidRPr="006265F4" w:rsidRDefault="006B47B1" w:rsidP="006C1D25">
      <w:pPr>
        <w:pStyle w:val="FootnoteText"/>
        <w:jc w:val="both"/>
        <w:rPr>
          <w:rFonts w:ascii="GHEA Grapalat" w:hAnsi="GHEA Grapalat" w:cs="Sylfaen"/>
          <w:i/>
          <w:sz w:val="16"/>
          <w:szCs w:val="16"/>
          <w:lang w:val="en-US"/>
        </w:rPr>
      </w:pPr>
      <w:r w:rsidRPr="006265F4">
        <w:rPr>
          <w:vertAlign w:val="superscript"/>
          <w:lang w:val="en-US"/>
        </w:rPr>
        <w:t>6</w:t>
      </w:r>
      <w:r w:rsidRPr="006265F4">
        <w:rPr>
          <w:rStyle w:val="FootnoteReference"/>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26F60C5E" w14:textId="77777777" w:rsidR="006B47B1" w:rsidRPr="006265F4" w:rsidRDefault="006B47B1" w:rsidP="006C1D25">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25</w:t>
      </w:r>
      <w:r w:rsidRPr="006265F4">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14:paraId="48454937" w14:textId="77777777" w:rsidR="006B47B1" w:rsidRPr="006265F4" w:rsidRDefault="006B47B1" w:rsidP="006C1D25">
      <w:pPr>
        <w:pStyle w:val="FootnoteText"/>
        <w:jc w:val="both"/>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 գինը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p>
  </w:footnote>
  <w:footnote w:id="4">
    <w:p w14:paraId="25169F5E" w14:textId="77777777" w:rsidR="006B47B1" w:rsidRPr="006265F4" w:rsidRDefault="006B47B1" w:rsidP="003850A0">
      <w:pPr>
        <w:pStyle w:val="FootnoteText"/>
        <w:jc w:val="both"/>
        <w:rPr>
          <w:lang w:val="en-US"/>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GHEA Grapalat" w:hAnsi="GHEA Grapalat"/>
          <w:i/>
          <w:sz w:val="16"/>
          <w:szCs w:val="16"/>
          <w:lang w:val="hy-AM" w:eastAsia="en-US"/>
        </w:rPr>
        <w:t>:</w:t>
      </w:r>
      <w:r w:rsidRPr="00C01EE8">
        <w:rPr>
          <w:rFonts w:ascii="GHEA Grapalat" w:hAnsi="GHEA Grapalat" w:cs="Sylfaen"/>
          <w:lang w:val="hy-AM"/>
        </w:rPr>
        <w:t xml:space="preserve"> </w:t>
      </w:r>
      <w:r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6265F4">
        <w:rPr>
          <w:rFonts w:ascii="GHEA Grapalat" w:hAnsi="GHEA Grapalat"/>
          <w:i/>
          <w:sz w:val="16"/>
          <w:szCs w:val="16"/>
          <w:lang w:val="af-ZA" w:eastAsia="en-US"/>
        </w:rPr>
        <w:t>» բառերը:</w:t>
      </w:r>
    </w:p>
  </w:footnote>
  <w:footnote w:id="5">
    <w:p w14:paraId="6FECB190" w14:textId="77777777" w:rsidR="006B47B1" w:rsidRPr="006265F4" w:rsidRDefault="006B47B1" w:rsidP="006C1D25">
      <w:pPr>
        <w:pStyle w:val="FootnoteText"/>
        <w:jc w:val="both"/>
        <w:rPr>
          <w:lang w:val="en-US"/>
        </w:rPr>
      </w:pPr>
      <w:r w:rsidRPr="00B14CEE">
        <w:rPr>
          <w:color w:val="000000"/>
          <w:vertAlign w:val="superscript"/>
          <w:lang w:val="en-US"/>
        </w:rPr>
        <w:t>8</w:t>
      </w:r>
      <w:r w:rsidRPr="006265F4">
        <w:rPr>
          <w:rStyle w:val="FootnoteReference"/>
          <w:color w:val="FFFFFF"/>
        </w:rPr>
        <w:footnoteRef/>
      </w:r>
      <w:r w:rsidRPr="006265F4">
        <w:rPr>
          <w:color w:val="FFFFFF"/>
        </w:rPr>
        <w:t xml:space="preserve"> </w:t>
      </w:r>
      <w:r w:rsidRPr="006265F4">
        <w:rPr>
          <w:rFonts w:ascii="GHEA Grapalat" w:hAnsi="GHEA Grapalat" w:cs="Sylfaen"/>
          <w:i/>
          <w:sz w:val="16"/>
          <w:szCs w:val="16"/>
          <w:lang w:val="en-US"/>
        </w:rPr>
        <w:t>Ենթակետը հանվում է, եթե հայտի ապահովման պահանջ սահմանված չէ:</w:t>
      </w:r>
    </w:p>
  </w:footnote>
  <w:footnote w:id="6">
    <w:p w14:paraId="435B02AC" w14:textId="77777777" w:rsidR="006B47B1" w:rsidRPr="006265F4" w:rsidRDefault="006B47B1">
      <w:pPr>
        <w:pStyle w:val="FootnoteText"/>
      </w:pPr>
      <w:r w:rsidRPr="006265F4">
        <w:rPr>
          <w:rStyle w:val="FootnoteReference"/>
          <w:color w:val="FFFFFF"/>
        </w:rPr>
        <w:footnoteRef/>
      </w:r>
      <w:r w:rsidRPr="006265F4">
        <w:t xml:space="preserve"> </w:t>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7">
    <w:p w14:paraId="15824E90" w14:textId="77777777" w:rsidR="006B47B1" w:rsidRPr="006265F4" w:rsidRDefault="006B47B1" w:rsidP="00571F29">
      <w:pPr>
        <w:pStyle w:val="FootnoteText"/>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430CA821" w14:textId="77777777" w:rsidR="006B47B1" w:rsidRPr="004B72E3" w:rsidRDefault="006B47B1"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79ACE35" w14:textId="77777777" w:rsidR="006B47B1" w:rsidRPr="004B72E3" w:rsidRDefault="006B47B1"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8E5A762" w14:textId="77777777" w:rsidR="006B47B1" w:rsidRPr="004B72E3" w:rsidRDefault="006B47B1"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4D535C87" w14:textId="77777777" w:rsidR="006B47B1" w:rsidRPr="000B7538" w:rsidRDefault="006B47B1"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12117F89" w14:textId="77777777" w:rsidR="006B47B1" w:rsidRPr="000B7538" w:rsidRDefault="006B47B1"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456721A" w14:textId="77777777" w:rsidR="006B47B1" w:rsidRPr="000B7538" w:rsidRDefault="006B47B1"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4364264A" w14:textId="77777777" w:rsidR="006B47B1" w:rsidRPr="00D533CD" w:rsidRDefault="006B47B1"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741DAC5D" w14:textId="77777777" w:rsidR="006B47B1" w:rsidRPr="000B7538" w:rsidRDefault="006B47B1" w:rsidP="002A5BDB">
      <w:pPr>
        <w:pStyle w:val="FootnoteText"/>
        <w:rPr>
          <w:rFonts w:ascii="GHEA Grapalat" w:hAnsi="GHEA Grapalat" w:cs="Sylfaen"/>
          <w:i/>
          <w:sz w:val="16"/>
          <w:szCs w:val="16"/>
          <w:lang w:val="hy-AM"/>
        </w:rPr>
      </w:pPr>
      <w:r w:rsidRPr="00045B10">
        <w:rPr>
          <w:rStyle w:val="FootnoteReference"/>
        </w:rPr>
        <w:t>12</w:t>
      </w:r>
      <w:r w:rsidRPr="00045B10">
        <w:t xml:space="preserve"> </w:t>
      </w:r>
      <w:r w:rsidRPr="000B7538">
        <w:rPr>
          <w:rFonts w:ascii="GHEA Grapalat" w:hAnsi="GHEA Grapalat" w:cs="Sylfaen"/>
          <w:i/>
          <w:sz w:val="16"/>
          <w:szCs w:val="16"/>
          <w:lang w:val="hy-AM"/>
        </w:rPr>
        <w:t>Եթե՝</w:t>
      </w:r>
    </w:p>
    <w:p w14:paraId="316A5091" w14:textId="77777777" w:rsidR="006B47B1" w:rsidRPr="000B7538" w:rsidRDefault="006B47B1"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14:paraId="56A189FD" w14:textId="77777777" w:rsidR="006B47B1" w:rsidRDefault="006B47B1"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14:paraId="0E379B69" w14:textId="77777777" w:rsidR="006B47B1" w:rsidRDefault="006B47B1" w:rsidP="00501A05">
      <w:pPr>
        <w:pStyle w:val="FootnoteText"/>
        <w:rPr>
          <w:rFonts w:ascii="Sylfaen" w:hAnsi="Sylfaen"/>
          <w:lang w:val="hy-AM"/>
        </w:rPr>
      </w:pPr>
    </w:p>
    <w:p w14:paraId="0651BF39" w14:textId="77777777" w:rsidR="006B47B1" w:rsidRPr="00B462B5" w:rsidRDefault="006B47B1"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0921AA67" w14:textId="77777777" w:rsidR="006B47B1" w:rsidRPr="00B462B5" w:rsidRDefault="006B47B1">
      <w:pPr>
        <w:pStyle w:val="FootnoteText"/>
        <w:rPr>
          <w:rFonts w:ascii="Times New Roman" w:hAnsi="Times New Roman"/>
          <w:vertAlign w:val="superscript"/>
          <w:lang w:val="hy-AM"/>
        </w:rPr>
      </w:pPr>
    </w:p>
  </w:footnote>
  <w:footnote w:id="10">
    <w:p w14:paraId="6B92E9D6" w14:textId="77777777" w:rsidR="006B47B1" w:rsidRPr="008C7473" w:rsidRDefault="006B47B1">
      <w:pPr>
        <w:pStyle w:val="FootnoteText"/>
        <w:rPr>
          <w:rFonts w:ascii="GHEA Grapalat" w:hAnsi="GHEA Grapalat"/>
          <w:lang w:val="hy-AM"/>
        </w:rPr>
      </w:pPr>
      <w:r w:rsidRPr="008C7473">
        <w:rPr>
          <w:rFonts w:ascii="GHEA Grapalat" w:hAnsi="GHEA Grapalat" w:cs="Sylfaen"/>
          <w:i/>
          <w:sz w:val="16"/>
          <w:szCs w:val="16"/>
          <w:vertAlign w:val="superscript"/>
          <w:lang w:val="hy-AM"/>
        </w:rPr>
        <w:t xml:space="preserve">14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r w:rsidRPr="008C7473">
        <w:rPr>
          <w:rFonts w:ascii="GHEA Grapalat" w:hAnsi="GHEA Grapalat"/>
          <w:lang w:val="hy-AM"/>
        </w:rPr>
        <w:t xml:space="preserve"> </w:t>
      </w:r>
    </w:p>
  </w:footnote>
  <w:footnote w:id="11">
    <w:p w14:paraId="7E21AE53" w14:textId="77777777" w:rsidR="006B47B1" w:rsidRPr="006265F4" w:rsidRDefault="006B47B1"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6D29A275" w14:textId="77777777" w:rsidR="006B47B1" w:rsidRPr="00AB6289" w:rsidRDefault="006B47B1"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footnote>
  <w:footnote w:id="13">
    <w:p w14:paraId="714A4987" w14:textId="77777777" w:rsidR="006B47B1" w:rsidRPr="000B7538" w:rsidRDefault="006B47B1"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6B47B1" w:rsidRPr="000B7538" w:rsidRDefault="006B47B1"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4">
    <w:p w14:paraId="25BE92AC" w14:textId="77777777" w:rsidR="006B47B1" w:rsidRPr="005F1C06" w:rsidRDefault="006B47B1" w:rsidP="00B2572B">
      <w:pPr>
        <w:pStyle w:val="FootnoteText"/>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6B47B1" w:rsidRPr="008C7473" w:rsidRDefault="006B47B1"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6B47B1" w:rsidRPr="008C7473" w:rsidRDefault="006B47B1" w:rsidP="005F1C06">
      <w:pPr>
        <w:pStyle w:val="BodyTextIndent3"/>
        <w:spacing w:line="240" w:lineRule="auto"/>
        <w:ind w:left="142" w:firstLine="0"/>
        <w:rPr>
          <w:rFonts w:ascii="GHEA Grapalat" w:hAnsi="GHEA Grapalat"/>
          <w:i/>
          <w:lang w:val="af-ZA" w:eastAsia="ru-RU"/>
        </w:rPr>
      </w:pPr>
    </w:p>
    <w:p w14:paraId="6F719993" w14:textId="77777777" w:rsidR="006B47B1" w:rsidRPr="008C7473" w:rsidRDefault="006B47B1"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6B47B1" w:rsidRPr="008C7473" w:rsidRDefault="006B47B1" w:rsidP="005F1C06">
      <w:pPr>
        <w:pStyle w:val="FootnoteText"/>
        <w:jc w:val="both"/>
        <w:rPr>
          <w:rFonts w:ascii="GHEA Grapalat" w:hAnsi="GHEA Grapalat"/>
          <w:i/>
          <w:lang w:val="af-ZA"/>
        </w:rPr>
      </w:pPr>
    </w:p>
    <w:p w14:paraId="2FE82E3A" w14:textId="77777777" w:rsidR="006B47B1" w:rsidRPr="008C7473" w:rsidRDefault="006B47B1"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6B47B1" w:rsidRPr="00BF58CA" w:rsidRDefault="006B47B1" w:rsidP="005F1C06">
      <w:pPr>
        <w:pStyle w:val="FootnoteText"/>
        <w:jc w:val="both"/>
        <w:rPr>
          <w:rFonts w:ascii="GHEA Grapalat" w:hAnsi="GHEA Grapalat"/>
          <w:i/>
          <w:sz w:val="16"/>
          <w:szCs w:val="16"/>
          <w:lang w:val="hy-AM"/>
        </w:rPr>
      </w:pPr>
    </w:p>
    <w:p w14:paraId="7DCC7BCC" w14:textId="77777777" w:rsidR="006B47B1" w:rsidRPr="00B20703" w:rsidDel="006C3873" w:rsidRDefault="006B47B1" w:rsidP="00CE3A99">
      <w:pPr>
        <w:jc w:val="both"/>
        <w:rPr>
          <w:del w:id="5" w:author="User" w:date="2019-05-26T09:52:00Z"/>
          <w:rFonts w:ascii="GHEA Grapalat" w:hAnsi="GHEA Grapalat" w:cs="Sylfaen"/>
          <w:sz w:val="20"/>
          <w:lang w:val="hy-AM"/>
        </w:rPr>
      </w:pPr>
    </w:p>
  </w:footnote>
  <w:footnote w:id="15">
    <w:p w14:paraId="28B63088" w14:textId="77777777" w:rsidR="006B47B1" w:rsidRPr="006265F4" w:rsidRDefault="006B47B1"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6B47B1" w:rsidRPr="006265F4" w:rsidRDefault="006B47B1"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6B47B1" w:rsidRPr="006265F4" w:rsidDel="00856FDE" w:rsidRDefault="006B47B1" w:rsidP="00B2572B">
      <w:pPr>
        <w:pStyle w:val="FootnoteText"/>
        <w:rPr>
          <w:del w:id="8" w:author="User" w:date="2019-05-26T09:57:00Z"/>
          <w:i/>
          <w:lang w:val="af-ZA"/>
        </w:rPr>
      </w:pPr>
    </w:p>
  </w:footnote>
  <w:footnote w:id="16">
    <w:p w14:paraId="25333EC9" w14:textId="77777777" w:rsidR="006B47B1" w:rsidRPr="00C65A05" w:rsidRDefault="006B47B1"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6B47B1" w:rsidRPr="00C65A05" w:rsidRDefault="006B47B1"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24204C2D" w14:textId="77777777" w:rsidR="006B47B1" w:rsidRPr="006265F4" w:rsidDel="007942E8" w:rsidRDefault="006B47B1" w:rsidP="00071D1C">
      <w:pPr>
        <w:pStyle w:val="FootnoteText"/>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8">
    <w:p w14:paraId="061729C7" w14:textId="77777777" w:rsidR="006B47B1" w:rsidRPr="006265F4" w:rsidDel="007942E8" w:rsidRDefault="006B47B1" w:rsidP="00071D1C">
      <w:pPr>
        <w:pStyle w:val="FootnoteText"/>
        <w:rPr>
          <w:del w:id="10"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9">
    <w:p w14:paraId="41AA5916" w14:textId="77777777" w:rsidR="006B47B1" w:rsidRPr="006265F4" w:rsidRDefault="006B47B1"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6B47B1" w:rsidRPr="006265F4" w:rsidDel="007942E8" w:rsidRDefault="006B47B1" w:rsidP="009123CA">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0">
    <w:p w14:paraId="0E87345B" w14:textId="77777777" w:rsidR="006B47B1" w:rsidRPr="006265F4" w:rsidDel="007942E8" w:rsidRDefault="006B47B1" w:rsidP="00071D1C">
      <w:pPr>
        <w:pStyle w:val="FootnoteText"/>
        <w:jc w:val="both"/>
        <w:rPr>
          <w:del w:id="12"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14:paraId="73F04998" w14:textId="77777777" w:rsidR="006B47B1" w:rsidRPr="006265F4" w:rsidDel="002877FC" w:rsidRDefault="006B47B1" w:rsidP="00071D1C">
      <w:pPr>
        <w:pStyle w:val="FootnoteText"/>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2">
    <w:p w14:paraId="64443172" w14:textId="77777777" w:rsidR="006B47B1" w:rsidRPr="006265F4" w:rsidDel="002877FC" w:rsidRDefault="006B47B1" w:rsidP="00071D1C">
      <w:pPr>
        <w:pStyle w:val="FootnoteText"/>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3">
    <w:p w14:paraId="013DD12D" w14:textId="77777777" w:rsidR="006B47B1" w:rsidRPr="008C7473" w:rsidRDefault="006B47B1">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EA2"/>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33A"/>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3A78"/>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77A"/>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BC9"/>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74A"/>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0FF3"/>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2F1"/>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C7E83"/>
    <w:rsid w:val="005D00A5"/>
    <w:rsid w:val="005D00D6"/>
    <w:rsid w:val="005D07B2"/>
    <w:rsid w:val="005D0D93"/>
    <w:rsid w:val="005D1A14"/>
    <w:rsid w:val="005D26DF"/>
    <w:rsid w:val="005D2EDB"/>
    <w:rsid w:val="005D3674"/>
    <w:rsid w:val="005D4D30"/>
    <w:rsid w:val="005D4D37"/>
    <w:rsid w:val="005D5D7D"/>
    <w:rsid w:val="005D6138"/>
    <w:rsid w:val="005D713E"/>
    <w:rsid w:val="005D71EF"/>
    <w:rsid w:val="005D7469"/>
    <w:rsid w:val="005E0E50"/>
    <w:rsid w:val="005E1F72"/>
    <w:rsid w:val="005E21ED"/>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513"/>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47B1"/>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2C10"/>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0C55"/>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6B68"/>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3946"/>
    <w:rsid w:val="0080437A"/>
    <w:rsid w:val="008061D6"/>
    <w:rsid w:val="008069F0"/>
    <w:rsid w:val="00807178"/>
    <w:rsid w:val="0080763E"/>
    <w:rsid w:val="00807F1E"/>
    <w:rsid w:val="00807F3B"/>
    <w:rsid w:val="008105B4"/>
    <w:rsid w:val="00811D16"/>
    <w:rsid w:val="008128C9"/>
    <w:rsid w:val="00814170"/>
    <w:rsid w:val="00814DBD"/>
    <w:rsid w:val="00815BEC"/>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6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7F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2D0"/>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84C"/>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0D78"/>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6A87"/>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328"/>
    <w:rsid w:val="00A10D1E"/>
    <w:rsid w:val="00A10D1F"/>
    <w:rsid w:val="00A112E2"/>
    <w:rsid w:val="00A1152B"/>
    <w:rsid w:val="00A11BD0"/>
    <w:rsid w:val="00A11CA0"/>
    <w:rsid w:val="00A11F49"/>
    <w:rsid w:val="00A1295D"/>
    <w:rsid w:val="00A12A5E"/>
    <w:rsid w:val="00A12C95"/>
    <w:rsid w:val="00A14ED9"/>
    <w:rsid w:val="00A150A9"/>
    <w:rsid w:val="00A161E3"/>
    <w:rsid w:val="00A1623D"/>
    <w:rsid w:val="00A20B69"/>
    <w:rsid w:val="00A21DDE"/>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84B"/>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C0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6AA"/>
    <w:rsid w:val="00C232E0"/>
    <w:rsid w:val="00C23B1B"/>
    <w:rsid w:val="00C23D48"/>
    <w:rsid w:val="00C23F1D"/>
    <w:rsid w:val="00C24256"/>
    <w:rsid w:val="00C25B21"/>
    <w:rsid w:val="00C26B4D"/>
    <w:rsid w:val="00C26CF7"/>
    <w:rsid w:val="00C27455"/>
    <w:rsid w:val="00C27CE6"/>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6E72"/>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BE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DF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AE"/>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D79"/>
    <w:rsid w:val="00DE212F"/>
    <w:rsid w:val="00DE2630"/>
    <w:rsid w:val="00DE26E4"/>
    <w:rsid w:val="00DE3538"/>
    <w:rsid w:val="00DE3C28"/>
    <w:rsid w:val="00DE4085"/>
    <w:rsid w:val="00DE5B89"/>
    <w:rsid w:val="00DE61D0"/>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5F1"/>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A55"/>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176C6"/>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975"/>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8C6"/>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494056">
      <w:bodyDiv w:val="1"/>
      <w:marLeft w:val="0"/>
      <w:marRight w:val="0"/>
      <w:marTop w:val="0"/>
      <w:marBottom w:val="0"/>
      <w:divBdr>
        <w:top w:val="none" w:sz="0" w:space="0" w:color="auto"/>
        <w:left w:val="none" w:sz="0" w:space="0" w:color="auto"/>
        <w:bottom w:val="none" w:sz="0" w:space="0" w:color="auto"/>
        <w:right w:val="none" w:sz="0" w:space="0" w:color="auto"/>
      </w:divBdr>
    </w:div>
    <w:div w:id="113332497">
      <w:bodyDiv w:val="1"/>
      <w:marLeft w:val="0"/>
      <w:marRight w:val="0"/>
      <w:marTop w:val="0"/>
      <w:marBottom w:val="0"/>
      <w:divBdr>
        <w:top w:val="none" w:sz="0" w:space="0" w:color="auto"/>
        <w:left w:val="none" w:sz="0" w:space="0" w:color="auto"/>
        <w:bottom w:val="none" w:sz="0" w:space="0" w:color="auto"/>
        <w:right w:val="none" w:sz="0" w:space="0" w:color="auto"/>
      </w:divBdr>
    </w:div>
    <w:div w:id="137110578">
      <w:bodyDiv w:val="1"/>
      <w:marLeft w:val="0"/>
      <w:marRight w:val="0"/>
      <w:marTop w:val="0"/>
      <w:marBottom w:val="0"/>
      <w:divBdr>
        <w:top w:val="none" w:sz="0" w:space="0" w:color="auto"/>
        <w:left w:val="none" w:sz="0" w:space="0" w:color="auto"/>
        <w:bottom w:val="none" w:sz="0" w:space="0" w:color="auto"/>
        <w:right w:val="none" w:sz="0" w:space="0" w:color="auto"/>
      </w:divBdr>
    </w:div>
    <w:div w:id="23628325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337559">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4412607">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25765811">
      <w:bodyDiv w:val="1"/>
      <w:marLeft w:val="0"/>
      <w:marRight w:val="0"/>
      <w:marTop w:val="0"/>
      <w:marBottom w:val="0"/>
      <w:divBdr>
        <w:top w:val="none" w:sz="0" w:space="0" w:color="auto"/>
        <w:left w:val="none" w:sz="0" w:space="0" w:color="auto"/>
        <w:bottom w:val="none" w:sz="0" w:space="0" w:color="auto"/>
        <w:right w:val="none" w:sz="0" w:space="0" w:color="auto"/>
      </w:divBdr>
    </w:div>
    <w:div w:id="88783803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89835098">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464388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949304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6550827">
      <w:bodyDiv w:val="1"/>
      <w:marLeft w:val="0"/>
      <w:marRight w:val="0"/>
      <w:marTop w:val="0"/>
      <w:marBottom w:val="0"/>
      <w:divBdr>
        <w:top w:val="none" w:sz="0" w:space="0" w:color="auto"/>
        <w:left w:val="none" w:sz="0" w:space="0" w:color="auto"/>
        <w:bottom w:val="none" w:sz="0" w:space="0" w:color="auto"/>
        <w:right w:val="none" w:sz="0" w:space="0" w:color="auto"/>
      </w:divBdr>
    </w:div>
    <w:div w:id="163992132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5239111">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46116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3899810">
      <w:bodyDiv w:val="1"/>
      <w:marLeft w:val="0"/>
      <w:marRight w:val="0"/>
      <w:marTop w:val="0"/>
      <w:marBottom w:val="0"/>
      <w:divBdr>
        <w:top w:val="none" w:sz="0" w:space="0" w:color="auto"/>
        <w:left w:val="none" w:sz="0" w:space="0" w:color="auto"/>
        <w:bottom w:val="none" w:sz="0" w:space="0" w:color="auto"/>
        <w:right w:val="none" w:sz="0" w:space="0" w:color="auto"/>
      </w:divBdr>
    </w:div>
    <w:div w:id="2007124865">
      <w:bodyDiv w:val="1"/>
      <w:marLeft w:val="0"/>
      <w:marRight w:val="0"/>
      <w:marTop w:val="0"/>
      <w:marBottom w:val="0"/>
      <w:divBdr>
        <w:top w:val="none" w:sz="0" w:space="0" w:color="auto"/>
        <w:left w:val="none" w:sz="0" w:space="0" w:color="auto"/>
        <w:bottom w:val="none" w:sz="0" w:space="0" w:color="auto"/>
        <w:right w:val="none" w:sz="0" w:space="0" w:color="auto"/>
      </w:divBdr>
    </w:div>
    <w:div w:id="2063479684">
      <w:bodyDiv w:val="1"/>
      <w:marLeft w:val="0"/>
      <w:marRight w:val="0"/>
      <w:marTop w:val="0"/>
      <w:marBottom w:val="0"/>
      <w:divBdr>
        <w:top w:val="none" w:sz="0" w:space="0" w:color="auto"/>
        <w:left w:val="none" w:sz="0" w:space="0" w:color="auto"/>
        <w:bottom w:val="none" w:sz="0" w:space="0" w:color="auto"/>
        <w:right w:val="none" w:sz="0" w:space="0" w:color="auto"/>
      </w:divBdr>
    </w:div>
    <w:div w:id="210980925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E8FD-3EA5-4183-ABC1-6B3E03236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84</Pages>
  <Words>22497</Words>
  <Characters>128234</Characters>
  <Application>Microsoft Office Word</Application>
  <DocSecurity>0</DocSecurity>
  <Lines>1068</Lines>
  <Paragraphs>300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150431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Windows User</cp:lastModifiedBy>
  <cp:revision>6</cp:revision>
  <cp:lastPrinted>2018-02-16T07:12:00Z</cp:lastPrinted>
  <dcterms:created xsi:type="dcterms:W3CDTF">2022-09-30T19:03:00Z</dcterms:created>
  <dcterms:modified xsi:type="dcterms:W3CDTF">2022-10-03T09:43:00Z</dcterms:modified>
</cp:coreProperties>
</file>