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A57" w:rsidRDefault="00072A57" w:rsidP="00072A57">
      <w:pPr>
        <w:pStyle w:val="a3"/>
        <w:widowControl w:val="0"/>
        <w:jc w:val="center"/>
        <w:rPr>
          <w:rFonts w:ascii="GHEA Grapalat" w:hAnsi="GHEA Grapalat" w:cs="Sylfaen"/>
          <w:iCs/>
        </w:rPr>
      </w:pPr>
      <w:r>
        <w:rPr>
          <w:rFonts w:ascii="GHEA Grapalat" w:hAnsi="GHEA Grapalat" w:cs="Sylfaen"/>
          <w:iCs/>
        </w:rPr>
        <w:t>ОБЪЯВЛЕНИЕ:</w:t>
      </w:r>
    </w:p>
    <w:p w:rsidR="00072A57" w:rsidRDefault="00072A57" w:rsidP="00072A57">
      <w:pPr>
        <w:pStyle w:val="a3"/>
        <w:widowControl w:val="0"/>
        <w:jc w:val="center"/>
        <w:rPr>
          <w:rFonts w:ascii="GHEA Grapalat" w:hAnsi="GHEA Grapalat" w:cs="Sylfaen"/>
          <w:iCs/>
        </w:rPr>
      </w:pPr>
      <w:r>
        <w:rPr>
          <w:rFonts w:ascii="GHEA Grapalat" w:hAnsi="GHEA Grapalat" w:cs="Sylfaen"/>
          <w:iCs/>
        </w:rPr>
        <w:t>ПО ЗАПРОСУ *</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 </w:t>
      </w:r>
    </w:p>
    <w:p w:rsidR="00072A57" w:rsidRDefault="00072A57" w:rsidP="00072A57">
      <w:pPr>
        <w:pStyle w:val="a3"/>
        <w:widowControl w:val="0"/>
        <w:jc w:val="center"/>
        <w:rPr>
          <w:rFonts w:ascii="GHEA Grapalat" w:hAnsi="GHEA Grapalat" w:cs="Sylfaen"/>
          <w:iCs/>
        </w:rPr>
      </w:pPr>
      <w:r>
        <w:rPr>
          <w:rFonts w:ascii="GHEA Grapalat" w:hAnsi="GHEA Grapalat" w:cs="Sylfaen"/>
          <w:iCs/>
        </w:rPr>
        <w:t>Данный текст объявления одобрен оценочной комиссией</w:t>
      </w:r>
    </w:p>
    <w:p w:rsidR="00072A57" w:rsidRDefault="00A24A6E" w:rsidP="00072A57">
      <w:pPr>
        <w:pStyle w:val="a3"/>
        <w:widowControl w:val="0"/>
        <w:jc w:val="center"/>
        <w:rPr>
          <w:rFonts w:ascii="GHEA Grapalat" w:hAnsi="GHEA Grapalat" w:cs="Sylfaen"/>
          <w:iCs/>
        </w:rPr>
      </w:pPr>
      <w:r>
        <w:rPr>
          <w:rFonts w:ascii="GHEA Grapalat" w:hAnsi="GHEA Grapalat" w:cs="Sylfaen"/>
          <w:iCs/>
        </w:rPr>
        <w:t xml:space="preserve">Решением N </w:t>
      </w:r>
      <w:r w:rsidR="0047091E" w:rsidRPr="0047091E">
        <w:rPr>
          <w:rFonts w:asciiTheme="minorHAnsi" w:hAnsiTheme="minorHAnsi" w:cs="Sylfaen"/>
          <w:iCs/>
        </w:rPr>
        <w:t>4</w:t>
      </w:r>
      <w:r w:rsidR="00072A57">
        <w:rPr>
          <w:rFonts w:ascii="GHEA Grapalat" w:hAnsi="GHEA Grapalat" w:cs="Sylfaen"/>
          <w:iCs/>
        </w:rPr>
        <w:t xml:space="preserve"> от </w:t>
      </w:r>
      <w:r>
        <w:rPr>
          <w:rFonts w:asciiTheme="minorHAnsi" w:hAnsiTheme="minorHAnsi" w:cs="Sylfaen"/>
          <w:iCs/>
          <w:color w:val="FF0000"/>
          <w:lang w:val="hy-AM"/>
        </w:rPr>
        <w:t>0</w:t>
      </w:r>
      <w:r w:rsidR="0047091E" w:rsidRPr="0047091E">
        <w:rPr>
          <w:rFonts w:asciiTheme="minorHAnsi" w:hAnsiTheme="minorHAnsi" w:cs="Sylfaen"/>
          <w:iCs/>
          <w:color w:val="FF0000"/>
        </w:rPr>
        <w:t>3</w:t>
      </w:r>
      <w:r>
        <w:rPr>
          <w:rFonts w:ascii="GHEA Grapalat" w:hAnsi="GHEA Grapalat" w:cs="Sylfaen"/>
          <w:iCs/>
        </w:rPr>
        <w:t xml:space="preserve"> </w:t>
      </w:r>
      <w:r>
        <w:rPr>
          <w:rFonts w:ascii="GHEA Grapalat" w:hAnsi="GHEA Grapalat" w:cs="Sylfaen"/>
          <w:iCs/>
          <w:lang w:val="en-US"/>
        </w:rPr>
        <w:t>Map</w:t>
      </w:r>
      <w:r w:rsidR="00F96CF4">
        <w:rPr>
          <w:rFonts w:asciiTheme="minorHAnsi" w:hAnsiTheme="minorHAnsi" w:cs="Sylfaen"/>
          <w:iCs/>
          <w:lang w:val="hy-AM"/>
        </w:rPr>
        <w:t>т</w:t>
      </w:r>
      <w:r w:rsidR="00072A57">
        <w:rPr>
          <w:rFonts w:ascii="GHEA Grapalat" w:hAnsi="GHEA Grapalat" w:cs="Sylfaen"/>
          <w:iCs/>
        </w:rPr>
        <w:t xml:space="preserve"> 2022 г.</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 </w:t>
      </w:r>
    </w:p>
    <w:p w:rsidR="00072A57" w:rsidRPr="00FB6F8A" w:rsidRDefault="00072A57" w:rsidP="00072A57">
      <w:pPr>
        <w:pStyle w:val="a3"/>
        <w:widowControl w:val="0"/>
        <w:jc w:val="center"/>
        <w:rPr>
          <w:rFonts w:ascii="GHEA Grapalat" w:hAnsi="GHEA Grapalat" w:cs="Sylfaen"/>
          <w:iCs/>
        </w:rPr>
      </w:pPr>
      <w:r>
        <w:rPr>
          <w:rFonts w:ascii="GHEA Grapalat" w:hAnsi="GHEA Grapalat" w:cs="Sylfaen"/>
          <w:iCs/>
        </w:rPr>
        <w:t xml:space="preserve">Код процедуры: </w:t>
      </w:r>
      <w:r w:rsidR="00F50735">
        <w:rPr>
          <w:rFonts w:ascii="GHEA Grapalat" w:hAnsi="GHEA Grapalat"/>
          <w:u w:val="single"/>
          <w:lang w:val="en-US"/>
        </w:rPr>
        <w:t>AMB</w:t>
      </w:r>
      <w:r w:rsidR="00F50735" w:rsidRPr="00DC5336">
        <w:rPr>
          <w:rFonts w:ascii="GHEA Grapalat" w:hAnsi="GHEA Grapalat"/>
          <w:u w:val="single"/>
          <w:lang w:val="en-US"/>
        </w:rPr>
        <w:t>H</w:t>
      </w:r>
      <w:r w:rsidR="00F50735" w:rsidRPr="00FB6F8A">
        <w:rPr>
          <w:rFonts w:ascii="GHEA Grapalat" w:hAnsi="GHEA Grapalat"/>
          <w:u w:val="single"/>
        </w:rPr>
        <w:t>_ GH</w:t>
      </w:r>
      <w:r w:rsidR="00E4482F" w:rsidRPr="00FB6F8A">
        <w:rPr>
          <w:rFonts w:ascii="GHEA Grapalat" w:hAnsi="GHEA Grapalat"/>
          <w:u w:val="single"/>
          <w:lang w:val="en-US"/>
        </w:rPr>
        <w:t>C</w:t>
      </w:r>
      <w:r w:rsidR="00F50735" w:rsidRPr="00FB6F8A">
        <w:rPr>
          <w:rFonts w:ascii="GHEA Grapalat" w:hAnsi="GHEA Grapalat"/>
          <w:u w:val="single"/>
        </w:rPr>
        <w:t>DzB-2</w:t>
      </w:r>
      <w:r w:rsidR="00F50735" w:rsidRPr="00FB6F8A">
        <w:rPr>
          <w:rFonts w:asciiTheme="minorHAnsi" w:hAnsiTheme="minorHAnsi"/>
          <w:u w:val="single"/>
        </w:rPr>
        <w:t>2</w:t>
      </w:r>
      <w:r w:rsidR="00F50735" w:rsidRPr="00FB6F8A">
        <w:rPr>
          <w:rFonts w:ascii="GHEA Grapalat" w:hAnsi="GHEA Grapalat"/>
          <w:u w:val="single"/>
        </w:rPr>
        <w:t>/</w:t>
      </w:r>
      <w:r w:rsidR="001F74CB" w:rsidRPr="00FB6F8A">
        <w:rPr>
          <w:rFonts w:ascii="GHEA Grapalat" w:hAnsi="GHEA Grapalat"/>
          <w:u w:val="single"/>
        </w:rPr>
        <w:t>3</w:t>
      </w:r>
    </w:p>
    <w:p w:rsidR="00072A57" w:rsidRDefault="00072A57" w:rsidP="00072A57">
      <w:pPr>
        <w:pStyle w:val="a3"/>
        <w:widowControl w:val="0"/>
        <w:jc w:val="right"/>
        <w:rPr>
          <w:rFonts w:ascii="GHEA Grapalat" w:hAnsi="GHEA Grapalat" w:cs="Sylfaen"/>
          <w:iCs/>
        </w:rPr>
      </w:pPr>
      <w:r>
        <w:rPr>
          <w:rFonts w:ascii="GHEA Grapalat" w:hAnsi="GHEA Grapalat" w:cs="Sylfaen"/>
          <w:iCs/>
        </w:rPr>
        <w:t xml:space="preserve"> </w:t>
      </w:r>
    </w:p>
    <w:p w:rsidR="00072A57" w:rsidRDefault="00F50735" w:rsidP="00072A57">
      <w:pPr>
        <w:pStyle w:val="a3"/>
        <w:widowControl w:val="0"/>
        <w:jc w:val="both"/>
        <w:rPr>
          <w:rFonts w:ascii="GHEA Grapalat" w:hAnsi="GHEA Grapalat" w:cs="Sylfaen"/>
          <w:iCs/>
        </w:rPr>
      </w:pPr>
      <w:r w:rsidRPr="00832EB2">
        <w:rPr>
          <w:rFonts w:ascii="GHEA Grapalat" w:hAnsi="GHEA Grapalat"/>
          <w:i/>
        </w:rPr>
        <w:t xml:space="preserve">Заказчик </w:t>
      </w:r>
      <w:r>
        <w:rPr>
          <w:rFonts w:ascii="GHEA Grapalat" w:hAnsi="GHEA Grapalat"/>
          <w:i/>
        </w:rPr>
        <w:t xml:space="preserve">Муниципалитет </w:t>
      </w:r>
      <w:r>
        <w:rPr>
          <w:rFonts w:ascii="Arial" w:hAnsi="Arial"/>
          <w:i/>
          <w:lang w:val="af-ZA"/>
        </w:rPr>
        <w:t xml:space="preserve">Баграмяна </w:t>
      </w:r>
      <w:r w:rsidRPr="00304B23">
        <w:rPr>
          <w:rFonts w:ascii="GHEA Grapalat" w:hAnsi="GHEA Grapalat"/>
          <w:i/>
        </w:rPr>
        <w:t>Армавирского марза Армении</w:t>
      </w:r>
      <w:r w:rsidRPr="00832EB2">
        <w:rPr>
          <w:rFonts w:ascii="GHEA Grapalat" w:hAnsi="GHEA Grapalat"/>
          <w:i/>
        </w:rPr>
        <w:t xml:space="preserve">, находящийся по адресу: </w:t>
      </w:r>
      <w:r w:rsidRPr="00304B23">
        <w:rPr>
          <w:rFonts w:ascii="GHEA Grapalat" w:hAnsi="GHEA Grapalat"/>
          <w:i/>
        </w:rPr>
        <w:t>Республика Ар</w:t>
      </w:r>
      <w:r>
        <w:rPr>
          <w:rFonts w:ascii="GHEA Grapalat" w:hAnsi="GHEA Grapalat"/>
          <w:i/>
        </w:rPr>
        <w:t xml:space="preserve">мения Армавирская </w:t>
      </w:r>
      <w:r w:rsidRPr="0049482E">
        <w:rPr>
          <w:rFonts w:ascii="GHEA Grapalat" w:hAnsi="GHEA Grapalat"/>
          <w:i/>
          <w:lang w:val="af-ZA"/>
        </w:rPr>
        <w:t xml:space="preserve"> </w:t>
      </w:r>
      <w:r>
        <w:rPr>
          <w:rFonts w:ascii="GHEA Grapalat" w:hAnsi="GHEA Grapalat"/>
          <w:i/>
        </w:rPr>
        <w:t>марз</w:t>
      </w:r>
      <w:r w:rsidRPr="007326BF">
        <w:rPr>
          <w:rFonts w:ascii="GHEA Grapalat" w:hAnsi="GHEA Grapalat"/>
          <w:i/>
          <w:lang w:val="af-ZA"/>
        </w:rPr>
        <w:t xml:space="preserve">, </w:t>
      </w:r>
      <w:r w:rsidRPr="0049482E">
        <w:rPr>
          <w:rFonts w:ascii="GHEA Grapalat" w:hAnsi="GHEA Grapalat"/>
          <w:i/>
          <w:lang w:val="af-ZA"/>
        </w:rPr>
        <w:t xml:space="preserve"> с.</w:t>
      </w:r>
      <w:r>
        <w:rPr>
          <w:rFonts w:ascii="GHEA Grapalat" w:hAnsi="GHEA Grapalat"/>
          <w:i/>
        </w:rPr>
        <w:t xml:space="preserve"> </w:t>
      </w:r>
      <w:r>
        <w:rPr>
          <w:rFonts w:ascii="GHEA Grapalat" w:hAnsi="GHEA Grapalat"/>
          <w:i/>
          <w:lang w:val="af-ZA"/>
        </w:rPr>
        <w:t xml:space="preserve">Баграмян </w:t>
      </w:r>
      <w:r>
        <w:rPr>
          <w:rFonts w:ascii="Arial" w:hAnsi="Arial"/>
          <w:i/>
          <w:lang w:val="af-ZA"/>
        </w:rPr>
        <w:t>Баграмян 2/3</w:t>
      </w:r>
      <w:r w:rsidR="00072A57">
        <w:rPr>
          <w:rFonts w:ascii="GHEA Grapalat" w:hAnsi="GHEA Grapalat" w:cs="Sylfaen"/>
          <w:iCs/>
        </w:rPr>
        <w:t xml:space="preserve">, </w:t>
      </w:r>
      <w:r w:rsidRPr="00832EB2">
        <w:rPr>
          <w:rFonts w:ascii="GHEA Grapalat" w:hAnsi="GHEA Grapalat"/>
          <w:i/>
        </w:rPr>
        <w:t>объявляет запрос котировок</w:t>
      </w:r>
      <w:r w:rsidRPr="008030B6">
        <w:rPr>
          <w:rFonts w:ascii="GHEA Grapalat" w:hAnsi="GHEA Grapalat"/>
          <w:i/>
        </w:rPr>
        <w:t>,</w:t>
      </w:r>
      <w:r w:rsidRPr="009044F1">
        <w:rPr>
          <w:rFonts w:ascii="GHEA Grapalat" w:hAnsi="GHEA Grapalat"/>
          <w:i/>
        </w:rPr>
        <w:t xml:space="preserve"> который проводится одним этапом</w:t>
      </w:r>
      <w:r>
        <w:rPr>
          <w:rFonts w:ascii="GHEA Grapalat" w:hAnsi="GHEA Grapalat"/>
          <w:i/>
        </w:rPr>
        <w:t>.</w:t>
      </w:r>
    </w:p>
    <w:p w:rsidR="004A642D" w:rsidRPr="00782D60" w:rsidRDefault="004A642D" w:rsidP="004A642D">
      <w:pPr>
        <w:pStyle w:val="a6"/>
        <w:widowControl w:val="0"/>
        <w:spacing w:after="160" w:line="240" w:lineRule="auto"/>
        <w:ind w:firstLine="567"/>
        <w:rPr>
          <w:rFonts w:ascii="GHEA Grapalat" w:hAnsi="GHEA Grapalat"/>
          <w:i w:val="0"/>
          <w:spacing w:val="6"/>
        </w:rPr>
      </w:pPr>
      <w:r w:rsidRPr="009044F1">
        <w:rPr>
          <w:rFonts w:ascii="GHEA Grapalat" w:hAnsi="GHEA Grapalat"/>
          <w:i w:val="0"/>
        </w:rPr>
        <w:t xml:space="preserve">Участнику, отобранному по итогам </w:t>
      </w:r>
      <w:r>
        <w:rPr>
          <w:rFonts w:ascii="GHEA Grapalat" w:hAnsi="GHEA Grapalat"/>
          <w:i w:val="0"/>
        </w:rPr>
        <w:t>настоящей процедуры</w:t>
      </w:r>
      <w:r w:rsidRPr="009044F1">
        <w:rPr>
          <w:rFonts w:ascii="GHEA Grapalat" w:hAnsi="GHEA Grapalat"/>
          <w:i w:val="0"/>
        </w:rPr>
        <w:t>, в</w:t>
      </w:r>
      <w:r w:rsidRPr="00D77D0D">
        <w:rPr>
          <w:rFonts w:ascii="Courier New" w:hAnsi="Courier New" w:cs="Courier New"/>
          <w:i w:val="0"/>
          <w:lang w:val="fo-FO"/>
        </w:rPr>
        <w:t> </w:t>
      </w:r>
      <w:r w:rsidRPr="00782D60">
        <w:rPr>
          <w:rFonts w:ascii="GHEA Grapalat" w:hAnsi="GHEA Grapalat"/>
          <w:i w:val="0"/>
          <w:spacing w:val="6"/>
        </w:rPr>
        <w:t>установленном</w:t>
      </w:r>
      <w:r w:rsidRPr="00D77D0D">
        <w:rPr>
          <w:rFonts w:ascii="Courier New" w:hAnsi="Courier New" w:cs="Courier New"/>
          <w:i w:val="0"/>
          <w:spacing w:val="6"/>
          <w:lang w:val="fo-FO"/>
        </w:rPr>
        <w:t> </w:t>
      </w:r>
      <w:r w:rsidRPr="00782D60">
        <w:rPr>
          <w:rFonts w:ascii="GHEA Grapalat" w:hAnsi="GHEA Grapalat"/>
          <w:i w:val="0"/>
          <w:spacing w:val="6"/>
        </w:rPr>
        <w:t xml:space="preserve">порядке будет предложено заключить договор на поставку </w:t>
      </w:r>
    </w:p>
    <w:p w:rsidR="004A642D" w:rsidRPr="003A1EBB" w:rsidRDefault="0047091E" w:rsidP="004A642D">
      <w:pPr>
        <w:pStyle w:val="a6"/>
        <w:widowControl w:val="0"/>
        <w:spacing w:line="240" w:lineRule="auto"/>
        <w:rPr>
          <w:rFonts w:ascii="GHEA Grapalat" w:hAnsi="GHEA Grapalat"/>
          <w:i w:val="0"/>
        </w:rPr>
      </w:pPr>
      <w:r w:rsidRPr="0047091E">
        <w:rPr>
          <w:rFonts w:asciiTheme="minorHAnsi" w:hAnsiTheme="minorHAnsi"/>
          <w:b/>
          <w:u w:val="single"/>
          <w:lang w:val="hy-AM"/>
        </w:rPr>
        <w:t xml:space="preserve">Подготовка проектно-сметной документации </w:t>
      </w:r>
      <w:r w:rsidR="004A642D">
        <w:rPr>
          <w:rFonts w:ascii="GHEA Grapalat" w:hAnsi="GHEA Grapalat"/>
          <w:i w:val="0"/>
        </w:rPr>
        <w:t>(далее — договор).</w:t>
      </w:r>
    </w:p>
    <w:p w:rsidR="004A642D" w:rsidRPr="003A1EBB" w:rsidRDefault="004A642D" w:rsidP="004A642D">
      <w:pPr>
        <w:pStyle w:val="a6"/>
        <w:widowControl w:val="0"/>
        <w:spacing w:after="160" w:line="240" w:lineRule="auto"/>
        <w:ind w:left="2835"/>
        <w:rPr>
          <w:rFonts w:ascii="GHEA Grapalat" w:hAnsi="GHEA Grapalat"/>
          <w:i w:val="0"/>
          <w:sz w:val="16"/>
          <w:szCs w:val="16"/>
        </w:rPr>
      </w:pPr>
      <w:r w:rsidRPr="00782D60">
        <w:rPr>
          <w:rFonts w:ascii="GHEA Grapalat" w:hAnsi="GHEA Grapalat"/>
          <w:i w:val="0"/>
          <w:sz w:val="16"/>
          <w:szCs w:val="16"/>
        </w:rPr>
        <w:t>Наименование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rsidR="00072A57" w:rsidRDefault="00072A57" w:rsidP="00072A57">
      <w:pPr>
        <w:pStyle w:val="a3"/>
        <w:widowControl w:val="0"/>
        <w:jc w:val="both"/>
        <w:rPr>
          <w:rFonts w:ascii="GHEA Grapalat" w:hAnsi="GHEA Grapalat" w:cs="Sylfaen"/>
          <w:iCs/>
        </w:rPr>
      </w:pPr>
      <w:r>
        <w:rPr>
          <w:rFonts w:ascii="GHEA Grapalat" w:hAnsi="GHEA Grapalat" w:cs="Sylfaen"/>
          <w:iCs/>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этой процедуре.</w:t>
      </w:r>
    </w:p>
    <w:p w:rsidR="00072A57" w:rsidRDefault="00072A57" w:rsidP="00072A57">
      <w:pPr>
        <w:pStyle w:val="a3"/>
        <w:widowControl w:val="0"/>
        <w:jc w:val="both"/>
        <w:rPr>
          <w:rFonts w:ascii="GHEA Grapalat" w:hAnsi="GHEA Grapalat" w:cs="Sylfaen"/>
          <w:iCs/>
        </w:rPr>
      </w:pPr>
      <w:r>
        <w:rPr>
          <w:rFonts w:ascii="GHEA Grapalat" w:hAnsi="GHEA Grapalat" w:cs="Sylfaen"/>
          <w:iCs/>
        </w:rPr>
        <w:t>Условия, предъявляемые к лицам, не имеющим права на участие в этой процедуре, а также к участникам, определяются приглашением к этой процедуре.</w:t>
      </w:r>
    </w:p>
    <w:p w:rsidR="00072A57" w:rsidRDefault="00072A57" w:rsidP="00072A57">
      <w:pPr>
        <w:pStyle w:val="a3"/>
        <w:widowControl w:val="0"/>
        <w:jc w:val="both"/>
        <w:rPr>
          <w:rFonts w:ascii="GHEA Grapalat" w:hAnsi="GHEA Grapalat" w:cs="Sylfaen"/>
          <w:iCs/>
        </w:rPr>
      </w:pPr>
      <w:r>
        <w:rPr>
          <w:rFonts w:ascii="GHEA Grapalat" w:hAnsi="GHEA Grapalat" w:cs="Sylfaen"/>
          <w:iCs/>
        </w:rPr>
        <w:t>Выбранный участник определяется из числа участников, подавших заявки, признанные удовлетворительными по неценовым условиям, по принципу отдания предпочтения участнику, предложившему самую низкую цену.</w:t>
      </w:r>
    </w:p>
    <w:p w:rsidR="00072A57" w:rsidRDefault="00072A57" w:rsidP="00072A57">
      <w:pPr>
        <w:pStyle w:val="a3"/>
        <w:widowControl w:val="0"/>
        <w:jc w:val="both"/>
        <w:rPr>
          <w:rFonts w:ascii="GHEA Grapalat" w:hAnsi="GHEA Grapalat" w:cs="Sylfaen"/>
          <w:iCs/>
        </w:rPr>
      </w:pPr>
      <w:r>
        <w:rPr>
          <w:rFonts w:ascii="GHEA Grapalat" w:hAnsi="GHEA Grapalat" w:cs="Sylfaen"/>
          <w:iCs/>
        </w:rPr>
        <w:t xml:space="preserve">Для получения приглашения на процедуру в бумажном виде необходимо обратиться к заказчику до </w:t>
      </w:r>
      <w:r w:rsidR="004A642D" w:rsidRPr="004A642D">
        <w:rPr>
          <w:rFonts w:asciiTheme="minorHAnsi" w:hAnsiTheme="minorHAnsi" w:cs="Sylfaen"/>
          <w:iCs/>
        </w:rPr>
        <w:t>1</w:t>
      </w:r>
      <w:r w:rsidR="00E4482F" w:rsidRPr="00E4482F">
        <w:rPr>
          <w:rFonts w:asciiTheme="minorHAnsi" w:hAnsiTheme="minorHAnsi" w:cs="Sylfaen"/>
          <w:iCs/>
        </w:rPr>
        <w:t>1</w:t>
      </w:r>
      <w:r w:rsidR="004A642D">
        <w:rPr>
          <w:rFonts w:ascii="GHEA Grapalat" w:hAnsi="GHEA Grapalat" w:cs="Sylfaen"/>
          <w:iCs/>
        </w:rPr>
        <w:t>:</w:t>
      </w:r>
      <w:r w:rsidR="00E4482F" w:rsidRPr="00E4482F">
        <w:rPr>
          <w:rFonts w:asciiTheme="minorHAnsi" w:hAnsiTheme="minorHAnsi" w:cs="Sylfaen"/>
          <w:iCs/>
        </w:rPr>
        <w:t>00</w:t>
      </w:r>
      <w:r>
        <w:rPr>
          <w:rFonts w:ascii="GHEA Grapalat" w:hAnsi="GHEA Grapalat" w:cs="Sylfaen"/>
          <w:iCs/>
        </w:rPr>
        <w:t xml:space="preserve"> 7-го дня с момента публикации данного объявления. При этом для получения приглашения в бумажном виде заказчику необходимо подать письменное заявление. Клиент бесплатно предоставляет бумажное приглашение в первый рабочий день после получения такого запроса.</w:t>
      </w:r>
    </w:p>
    <w:p w:rsidR="00072A57" w:rsidRDefault="00072A57" w:rsidP="00072A57">
      <w:pPr>
        <w:pStyle w:val="a3"/>
        <w:widowControl w:val="0"/>
        <w:jc w:val="both"/>
        <w:rPr>
          <w:rFonts w:ascii="GHEA Grapalat" w:hAnsi="GHEA Grapalat" w:cs="Sylfaen"/>
          <w:iCs/>
        </w:rPr>
      </w:pPr>
      <w:r>
        <w:rPr>
          <w:rFonts w:ascii="GHEA Grapalat" w:hAnsi="GHEA Grapalat" w:cs="Sylfaen"/>
          <w:iCs/>
        </w:rPr>
        <w:t xml:space="preserve">В случае запроса электронного приглашения заказчик предоставляет приглашение бесплатно в течение рабочего дня, следующего за днем </w:t>
      </w:r>
      <w:r>
        <w:rPr>
          <w:rFonts w:ascii="Cambria Math" w:hAnsi="Cambria Math"/>
          <w:iCs/>
        </w:rPr>
        <w:t>​​</w:t>
      </w:r>
      <w:r>
        <w:rPr>
          <w:rFonts w:ascii="GHEA Grapalat" w:hAnsi="GHEA Grapalat"/>
          <w:iCs/>
        </w:rPr>
        <w:t>получения</w:t>
      </w:r>
      <w:r>
        <w:rPr>
          <w:rFonts w:ascii="GHEA Grapalat" w:hAnsi="GHEA Grapalat" w:cs="Sylfaen"/>
          <w:iCs/>
        </w:rPr>
        <w:t xml:space="preserve"> </w:t>
      </w:r>
      <w:r>
        <w:rPr>
          <w:rFonts w:ascii="GHEA Grapalat" w:hAnsi="GHEA Grapalat"/>
          <w:iCs/>
        </w:rPr>
        <w:t>заявки</w:t>
      </w:r>
      <w:r>
        <w:rPr>
          <w:rFonts w:ascii="GHEA Grapalat" w:hAnsi="GHEA Grapalat" w:cs="Sylfaen"/>
          <w:iCs/>
        </w:rPr>
        <w:t>.</w:t>
      </w:r>
    </w:p>
    <w:p w:rsidR="00072A57" w:rsidRDefault="00072A57" w:rsidP="00072A57">
      <w:pPr>
        <w:pStyle w:val="a3"/>
        <w:widowControl w:val="0"/>
        <w:jc w:val="both"/>
        <w:rPr>
          <w:rFonts w:ascii="GHEA Grapalat" w:hAnsi="GHEA Grapalat" w:cs="Sylfaen"/>
          <w:iCs/>
        </w:rPr>
      </w:pPr>
      <w:r>
        <w:rPr>
          <w:rFonts w:ascii="GHEA Grapalat" w:hAnsi="GHEA Grapalat" w:cs="Sylfaen"/>
          <w:iCs/>
        </w:rPr>
        <w:lastRenderedPageBreak/>
        <w:t>Неполучение приглашения не ограничивает права участника на участие в данной процедуре.</w:t>
      </w:r>
    </w:p>
    <w:p w:rsidR="00072A57" w:rsidRDefault="00072A57" w:rsidP="00072A57">
      <w:pPr>
        <w:pStyle w:val="a3"/>
        <w:widowControl w:val="0"/>
        <w:jc w:val="both"/>
        <w:rPr>
          <w:rFonts w:ascii="GHEA Grapalat" w:hAnsi="GHEA Grapalat" w:cs="Sylfaen"/>
          <w:iCs/>
        </w:rPr>
      </w:pPr>
      <w:r>
        <w:rPr>
          <w:rFonts w:ascii="GHEA Grapalat" w:hAnsi="GHEA Grapalat" w:cs="Sylfaen"/>
          <w:iCs/>
        </w:rPr>
        <w:t xml:space="preserve">Заявки на участие в этой процедуре необходимо подавать в РА </w:t>
      </w:r>
      <w:r>
        <w:rPr>
          <w:rFonts w:ascii="Cambria Math" w:hAnsi="Cambria Math"/>
          <w:iCs/>
        </w:rPr>
        <w:t>․</w:t>
      </w:r>
      <w:r>
        <w:rPr>
          <w:rFonts w:ascii="GHEA Grapalat" w:hAnsi="GHEA Grapalat" w:cs="Sylfaen"/>
          <w:iCs/>
        </w:rPr>
        <w:t xml:space="preserve"> </w:t>
      </w:r>
      <w:r w:rsidR="004A642D" w:rsidRPr="004A642D">
        <w:rPr>
          <w:rFonts w:ascii="GHEA Grapalat" w:hAnsi="GHEA Grapalat"/>
        </w:rPr>
        <w:t xml:space="preserve">Армавирская </w:t>
      </w:r>
      <w:r w:rsidR="004A642D" w:rsidRPr="004A642D">
        <w:rPr>
          <w:rFonts w:ascii="GHEA Grapalat" w:hAnsi="GHEA Grapalat"/>
          <w:lang w:val="af-ZA"/>
        </w:rPr>
        <w:t xml:space="preserve"> </w:t>
      </w:r>
      <w:r w:rsidR="004A642D" w:rsidRPr="004A642D">
        <w:rPr>
          <w:rFonts w:ascii="GHEA Grapalat" w:hAnsi="GHEA Grapalat"/>
        </w:rPr>
        <w:t>марз</w:t>
      </w:r>
      <w:r w:rsidR="004A642D" w:rsidRPr="004A642D">
        <w:rPr>
          <w:rFonts w:ascii="GHEA Grapalat" w:hAnsi="GHEA Grapalat"/>
          <w:lang w:val="af-ZA"/>
        </w:rPr>
        <w:t>,  с.</w:t>
      </w:r>
      <w:r w:rsidR="004A642D" w:rsidRPr="004A642D">
        <w:rPr>
          <w:rFonts w:ascii="GHEA Grapalat" w:hAnsi="GHEA Grapalat"/>
        </w:rPr>
        <w:t xml:space="preserve"> </w:t>
      </w:r>
      <w:r w:rsidR="004A642D" w:rsidRPr="004A642D">
        <w:rPr>
          <w:rFonts w:ascii="GHEA Grapalat" w:hAnsi="GHEA Grapalat"/>
          <w:lang w:val="af-ZA"/>
        </w:rPr>
        <w:t xml:space="preserve">Баграмян </w:t>
      </w:r>
      <w:r w:rsidR="004A642D" w:rsidRPr="004A642D">
        <w:rPr>
          <w:rFonts w:ascii="Arial" w:hAnsi="Arial"/>
          <w:lang w:val="af-ZA"/>
        </w:rPr>
        <w:t>Баграмян 2/3</w:t>
      </w:r>
      <w:r>
        <w:rPr>
          <w:rFonts w:ascii="GHEA Grapalat" w:hAnsi="GHEA Grapalat" w:cs="Sylfaen"/>
          <w:iCs/>
        </w:rPr>
        <w:t xml:space="preserve">, </w:t>
      </w:r>
      <w:r>
        <w:rPr>
          <w:rFonts w:ascii="GHEA Grapalat" w:hAnsi="GHEA Grapalat"/>
          <w:iCs/>
        </w:rPr>
        <w:t>по</w:t>
      </w:r>
      <w:r>
        <w:rPr>
          <w:rFonts w:ascii="GHEA Grapalat" w:hAnsi="GHEA Grapalat" w:cs="Sylfaen"/>
          <w:iCs/>
        </w:rPr>
        <w:t xml:space="preserve"> </w:t>
      </w:r>
      <w:r>
        <w:rPr>
          <w:rFonts w:ascii="GHEA Grapalat" w:hAnsi="GHEA Grapalat"/>
          <w:iCs/>
        </w:rPr>
        <w:t>документам</w:t>
      </w:r>
      <w:r>
        <w:rPr>
          <w:rFonts w:ascii="GHEA Grapalat" w:hAnsi="GHEA Grapalat" w:cs="Sylfaen"/>
          <w:iCs/>
        </w:rPr>
        <w:t xml:space="preserve"> </w:t>
      </w:r>
      <w:r>
        <w:rPr>
          <w:rFonts w:ascii="GHEA Grapalat" w:hAnsi="GHEA Grapalat"/>
          <w:iCs/>
        </w:rPr>
        <w:t>до</w:t>
      </w:r>
      <w:r w:rsidR="004A642D">
        <w:rPr>
          <w:rFonts w:ascii="GHEA Grapalat" w:hAnsi="GHEA Grapalat" w:cs="Sylfaen"/>
          <w:iCs/>
        </w:rPr>
        <w:t xml:space="preserve"> </w:t>
      </w:r>
      <w:r w:rsidR="004A642D" w:rsidRPr="004A642D">
        <w:rPr>
          <w:rFonts w:asciiTheme="minorHAnsi" w:hAnsiTheme="minorHAnsi" w:cs="Sylfaen"/>
          <w:iCs/>
        </w:rPr>
        <w:t>1</w:t>
      </w:r>
      <w:r w:rsidR="0047091E" w:rsidRPr="0047091E">
        <w:rPr>
          <w:rFonts w:asciiTheme="minorHAnsi" w:hAnsiTheme="minorHAnsi" w:cs="Sylfaen"/>
          <w:iCs/>
        </w:rPr>
        <w:t>1</w:t>
      </w:r>
      <w:r w:rsidR="004A642D">
        <w:rPr>
          <w:rFonts w:ascii="GHEA Grapalat" w:hAnsi="GHEA Grapalat" w:cs="Sylfaen"/>
          <w:iCs/>
        </w:rPr>
        <w:t>:</w:t>
      </w:r>
      <w:r w:rsidR="0047091E" w:rsidRPr="0047091E">
        <w:rPr>
          <w:rFonts w:asciiTheme="minorHAnsi" w:hAnsiTheme="minorHAnsi" w:cs="Sylfaen"/>
          <w:iCs/>
        </w:rPr>
        <w:t>0</w:t>
      </w:r>
      <w:r w:rsidR="004A642D" w:rsidRPr="004A642D">
        <w:rPr>
          <w:rFonts w:asciiTheme="minorHAnsi" w:hAnsiTheme="minorHAnsi" w:cs="Sylfaen"/>
          <w:iCs/>
        </w:rPr>
        <w:t>0</w:t>
      </w:r>
      <w:r>
        <w:rPr>
          <w:rFonts w:ascii="GHEA Grapalat" w:hAnsi="GHEA Grapalat" w:cs="Sylfaen"/>
          <w:iCs/>
        </w:rPr>
        <w:t xml:space="preserve"> 7-</w:t>
      </w:r>
      <w:r>
        <w:rPr>
          <w:rFonts w:ascii="GHEA Grapalat" w:hAnsi="GHEA Grapalat"/>
          <w:iCs/>
        </w:rPr>
        <w:t>го</w:t>
      </w:r>
      <w:r>
        <w:rPr>
          <w:rFonts w:ascii="GHEA Grapalat" w:hAnsi="GHEA Grapalat" w:cs="Sylfaen"/>
          <w:iCs/>
        </w:rPr>
        <w:t xml:space="preserve"> </w:t>
      </w:r>
      <w:r>
        <w:rPr>
          <w:rFonts w:ascii="GHEA Grapalat" w:hAnsi="GHEA Grapalat"/>
          <w:iCs/>
        </w:rPr>
        <w:t>дня</w:t>
      </w:r>
      <w:r>
        <w:rPr>
          <w:rFonts w:ascii="GHEA Grapalat" w:hAnsi="GHEA Grapalat" w:cs="Sylfaen"/>
          <w:iCs/>
        </w:rPr>
        <w:t xml:space="preserve"> </w:t>
      </w:r>
      <w:r>
        <w:rPr>
          <w:rFonts w:ascii="GHEA Grapalat" w:hAnsi="GHEA Grapalat"/>
          <w:iCs/>
        </w:rPr>
        <w:t>со</w:t>
      </w:r>
      <w:r>
        <w:rPr>
          <w:rFonts w:ascii="GHEA Grapalat" w:hAnsi="GHEA Grapalat" w:cs="Sylfaen"/>
          <w:iCs/>
        </w:rPr>
        <w:t xml:space="preserve"> </w:t>
      </w:r>
      <w:r>
        <w:rPr>
          <w:rFonts w:ascii="GHEA Grapalat" w:hAnsi="GHEA Grapalat"/>
          <w:iCs/>
        </w:rPr>
        <w:t>дня</w:t>
      </w:r>
      <w:r>
        <w:rPr>
          <w:rFonts w:ascii="GHEA Grapalat" w:hAnsi="GHEA Grapalat" w:cs="Sylfaen"/>
          <w:iCs/>
        </w:rPr>
        <w:t xml:space="preserve"> </w:t>
      </w:r>
      <w:r>
        <w:rPr>
          <w:rFonts w:ascii="GHEA Grapalat" w:hAnsi="GHEA Grapalat"/>
          <w:iCs/>
        </w:rPr>
        <w:t>публикации</w:t>
      </w:r>
      <w:r>
        <w:rPr>
          <w:rFonts w:ascii="GHEA Grapalat" w:hAnsi="GHEA Grapalat" w:cs="Sylfaen"/>
          <w:iCs/>
        </w:rPr>
        <w:t xml:space="preserve"> </w:t>
      </w:r>
      <w:r>
        <w:rPr>
          <w:rFonts w:ascii="GHEA Grapalat" w:hAnsi="GHEA Grapalat"/>
          <w:iCs/>
        </w:rPr>
        <w:t>настоящего</w:t>
      </w:r>
      <w:r>
        <w:rPr>
          <w:rFonts w:ascii="GHEA Grapalat" w:hAnsi="GHEA Grapalat" w:cs="Sylfaen"/>
          <w:iCs/>
        </w:rPr>
        <w:t xml:space="preserve"> </w:t>
      </w:r>
      <w:r>
        <w:rPr>
          <w:rFonts w:ascii="GHEA Grapalat" w:hAnsi="GHEA Grapalat"/>
          <w:iCs/>
        </w:rPr>
        <w:t>объявления</w:t>
      </w:r>
      <w:r>
        <w:rPr>
          <w:rFonts w:ascii="GHEA Grapalat" w:hAnsi="GHEA Grapalat" w:cs="Sylfaen"/>
          <w:iCs/>
        </w:rPr>
        <w:t>.</w:t>
      </w:r>
    </w:p>
    <w:p w:rsidR="00072A57" w:rsidRDefault="00072A57" w:rsidP="00072A57">
      <w:pPr>
        <w:pStyle w:val="a3"/>
        <w:widowControl w:val="0"/>
        <w:jc w:val="both"/>
        <w:rPr>
          <w:rFonts w:ascii="GHEA Grapalat" w:hAnsi="GHEA Grapalat" w:cs="Sylfaen"/>
          <w:iCs/>
        </w:rPr>
      </w:pPr>
      <w:r>
        <w:rPr>
          <w:rFonts w:ascii="GHEA Grapalat" w:hAnsi="GHEA Grapalat" w:cs="Sylfaen"/>
          <w:iCs/>
        </w:rPr>
        <w:t>Помимо армянского, заявки также можно подавать на английском или русском языках.</w:t>
      </w:r>
    </w:p>
    <w:p w:rsidR="00072A57" w:rsidRDefault="00072A57" w:rsidP="00072A57">
      <w:pPr>
        <w:pStyle w:val="a3"/>
        <w:widowControl w:val="0"/>
        <w:jc w:val="both"/>
        <w:rPr>
          <w:rFonts w:ascii="GHEA Grapalat" w:hAnsi="GHEA Grapalat" w:cs="Sylfaen"/>
          <w:iCs/>
        </w:rPr>
      </w:pPr>
      <w:r>
        <w:rPr>
          <w:rFonts w:ascii="GHEA Grapalat" w:hAnsi="GHEA Grapalat" w:cs="Sylfaen"/>
          <w:iCs/>
        </w:rPr>
        <w:t xml:space="preserve">Заявки будут вскрыты в РА </w:t>
      </w:r>
      <w:r>
        <w:rPr>
          <w:rFonts w:ascii="Cambria Math" w:hAnsi="Cambria Math"/>
          <w:iCs/>
        </w:rPr>
        <w:t>․</w:t>
      </w:r>
      <w:r>
        <w:rPr>
          <w:rFonts w:ascii="GHEA Grapalat" w:hAnsi="GHEA Grapalat" w:cs="Sylfaen"/>
          <w:iCs/>
        </w:rPr>
        <w:t xml:space="preserve"> </w:t>
      </w:r>
      <w:r w:rsidR="004A642D" w:rsidRPr="004A642D">
        <w:rPr>
          <w:rFonts w:ascii="GHEA Grapalat" w:hAnsi="GHEA Grapalat"/>
        </w:rPr>
        <w:t xml:space="preserve">Армавирская </w:t>
      </w:r>
      <w:r w:rsidR="004A642D" w:rsidRPr="004A642D">
        <w:rPr>
          <w:rFonts w:ascii="GHEA Grapalat" w:hAnsi="GHEA Grapalat"/>
          <w:lang w:val="af-ZA"/>
        </w:rPr>
        <w:t xml:space="preserve"> </w:t>
      </w:r>
      <w:r w:rsidR="004A642D" w:rsidRPr="004A642D">
        <w:rPr>
          <w:rFonts w:ascii="GHEA Grapalat" w:hAnsi="GHEA Grapalat"/>
        </w:rPr>
        <w:t>марз</w:t>
      </w:r>
      <w:r w:rsidR="004A642D" w:rsidRPr="004A642D">
        <w:rPr>
          <w:rFonts w:ascii="GHEA Grapalat" w:hAnsi="GHEA Grapalat"/>
          <w:lang w:val="af-ZA"/>
        </w:rPr>
        <w:t>,  с.</w:t>
      </w:r>
      <w:r w:rsidR="004A642D" w:rsidRPr="004A642D">
        <w:rPr>
          <w:rFonts w:ascii="GHEA Grapalat" w:hAnsi="GHEA Grapalat"/>
        </w:rPr>
        <w:t xml:space="preserve"> </w:t>
      </w:r>
      <w:r w:rsidR="004A642D" w:rsidRPr="004A642D">
        <w:rPr>
          <w:rFonts w:ascii="GHEA Grapalat" w:hAnsi="GHEA Grapalat"/>
          <w:lang w:val="af-ZA"/>
        </w:rPr>
        <w:t>Баграмян</w:t>
      </w:r>
      <w:r w:rsidR="00C0389B">
        <w:rPr>
          <w:rFonts w:ascii="GHEA Grapalat" w:hAnsi="GHEA Grapalat"/>
          <w:lang w:val="af-ZA"/>
        </w:rPr>
        <w:t>, ул.</w:t>
      </w:r>
      <w:r w:rsidR="004A642D" w:rsidRPr="004A642D">
        <w:rPr>
          <w:rFonts w:ascii="GHEA Grapalat" w:hAnsi="GHEA Grapalat"/>
          <w:lang w:val="af-ZA"/>
        </w:rPr>
        <w:t xml:space="preserve"> </w:t>
      </w:r>
      <w:r w:rsidR="004A642D" w:rsidRPr="004A642D">
        <w:rPr>
          <w:rFonts w:ascii="Arial" w:hAnsi="Arial"/>
          <w:lang w:val="af-ZA"/>
        </w:rPr>
        <w:t>Баграмян 2/3</w:t>
      </w:r>
      <w:r>
        <w:rPr>
          <w:rFonts w:ascii="GHEA Grapalat" w:hAnsi="GHEA Grapalat" w:cs="Sylfaen"/>
          <w:iCs/>
        </w:rPr>
        <w:t xml:space="preserve">, </w:t>
      </w:r>
      <w:r>
        <w:rPr>
          <w:rFonts w:ascii="GHEA Grapalat" w:hAnsi="GHEA Grapalat"/>
          <w:iCs/>
        </w:rPr>
        <w:t>считая</w:t>
      </w:r>
      <w:r>
        <w:rPr>
          <w:rFonts w:ascii="GHEA Grapalat" w:hAnsi="GHEA Grapalat" w:cs="Sylfaen"/>
          <w:iCs/>
        </w:rPr>
        <w:t xml:space="preserve"> </w:t>
      </w:r>
      <w:r>
        <w:rPr>
          <w:rFonts w:ascii="GHEA Grapalat" w:hAnsi="GHEA Grapalat"/>
          <w:iCs/>
        </w:rPr>
        <w:t>со</w:t>
      </w:r>
      <w:r>
        <w:rPr>
          <w:rFonts w:ascii="GHEA Grapalat" w:hAnsi="GHEA Grapalat" w:cs="Sylfaen"/>
          <w:iCs/>
        </w:rPr>
        <w:t xml:space="preserve"> </w:t>
      </w:r>
      <w:r>
        <w:rPr>
          <w:rFonts w:ascii="GHEA Grapalat" w:hAnsi="GHEA Grapalat"/>
          <w:iCs/>
        </w:rPr>
        <w:t>дня</w:t>
      </w:r>
      <w:r>
        <w:rPr>
          <w:rFonts w:ascii="GHEA Grapalat" w:hAnsi="GHEA Grapalat" w:cs="Sylfaen"/>
          <w:iCs/>
        </w:rPr>
        <w:t xml:space="preserve"> </w:t>
      </w:r>
      <w:r>
        <w:rPr>
          <w:rFonts w:ascii="GHEA Grapalat" w:hAnsi="GHEA Grapalat"/>
          <w:iCs/>
        </w:rPr>
        <w:t>публикации</w:t>
      </w:r>
      <w:r>
        <w:rPr>
          <w:rFonts w:ascii="GHEA Grapalat" w:hAnsi="GHEA Grapalat" w:cs="Sylfaen"/>
          <w:iCs/>
        </w:rPr>
        <w:t xml:space="preserve"> </w:t>
      </w:r>
      <w:r>
        <w:rPr>
          <w:rFonts w:ascii="GHEA Grapalat" w:hAnsi="GHEA Grapalat"/>
          <w:iCs/>
        </w:rPr>
        <w:t>данного</w:t>
      </w:r>
      <w:r>
        <w:rPr>
          <w:rFonts w:ascii="GHEA Grapalat" w:hAnsi="GHEA Grapalat" w:cs="Sylfaen"/>
          <w:iCs/>
        </w:rPr>
        <w:t xml:space="preserve"> </w:t>
      </w:r>
      <w:r>
        <w:rPr>
          <w:rFonts w:ascii="GHEA Grapalat" w:hAnsi="GHEA Grapalat"/>
          <w:iCs/>
        </w:rPr>
        <w:t>объявления</w:t>
      </w:r>
      <w:r>
        <w:rPr>
          <w:rFonts w:ascii="GHEA Grapalat" w:hAnsi="GHEA Grapalat" w:cs="Sylfaen"/>
          <w:iCs/>
        </w:rPr>
        <w:t xml:space="preserve">, 7 </w:t>
      </w:r>
      <w:r>
        <w:rPr>
          <w:rFonts w:ascii="GHEA Grapalat" w:hAnsi="GHEA Grapalat"/>
          <w:iCs/>
        </w:rPr>
        <w:t>числа</w:t>
      </w:r>
      <w:r>
        <w:rPr>
          <w:rFonts w:ascii="GHEA Grapalat" w:hAnsi="GHEA Grapalat" w:cs="Sylfaen"/>
          <w:iCs/>
        </w:rPr>
        <w:t xml:space="preserve"> </w:t>
      </w:r>
      <w:r>
        <w:rPr>
          <w:rFonts w:ascii="GHEA Grapalat" w:hAnsi="GHEA Grapalat"/>
          <w:iCs/>
        </w:rPr>
        <w:t>в</w:t>
      </w:r>
      <w:r>
        <w:rPr>
          <w:rFonts w:ascii="GHEA Grapalat" w:hAnsi="GHEA Grapalat" w:cs="Sylfaen"/>
          <w:iCs/>
        </w:rPr>
        <w:t xml:space="preserve"> </w:t>
      </w:r>
      <w:r w:rsidR="004A642D" w:rsidRPr="004A642D">
        <w:rPr>
          <w:rFonts w:asciiTheme="minorHAnsi" w:hAnsiTheme="minorHAnsi" w:cs="Sylfaen"/>
          <w:iCs/>
        </w:rPr>
        <w:t>11</w:t>
      </w:r>
      <w:r>
        <w:rPr>
          <w:rFonts w:ascii="GHEA Grapalat" w:hAnsi="GHEA Grapalat" w:cs="Sylfaen"/>
          <w:iCs/>
        </w:rPr>
        <w:t>:00.</w:t>
      </w:r>
    </w:p>
    <w:p w:rsidR="00072A57" w:rsidRDefault="00072A57" w:rsidP="00072A57">
      <w:pPr>
        <w:pStyle w:val="a3"/>
        <w:widowControl w:val="0"/>
        <w:jc w:val="both"/>
        <w:rPr>
          <w:rFonts w:ascii="GHEA Grapalat" w:hAnsi="GHEA Grapalat" w:cs="Sylfaen"/>
          <w:iCs/>
        </w:rPr>
      </w:pPr>
      <w:r>
        <w:rPr>
          <w:rFonts w:ascii="GHEA Grapalat" w:hAnsi="GHEA Grapalat" w:cs="Sylfaen"/>
          <w:iCs/>
        </w:rPr>
        <w:t xml:space="preserve">Жалобы на эту процедуру следует подавать </w:t>
      </w:r>
      <w:r w:rsidR="00C0389B">
        <w:rPr>
          <w:rFonts w:ascii="GHEA Grapalat" w:hAnsi="GHEA Grapalat" w:cs="Sylfaen"/>
          <w:iCs/>
        </w:rPr>
        <w:t>заявителю по закупкам, c. г. Ер</w:t>
      </w:r>
      <w:r w:rsidR="00C0389B" w:rsidRPr="00C0389B">
        <w:rPr>
          <w:rFonts w:asciiTheme="minorHAnsi" w:hAnsiTheme="minorHAnsi" w:cs="Sylfaen"/>
          <w:iCs/>
        </w:rPr>
        <w:t>ев</w:t>
      </w:r>
      <w:r>
        <w:rPr>
          <w:rFonts w:ascii="GHEA Grapalat" w:hAnsi="GHEA Grapalat" w:cs="Sylfaen"/>
          <w:iCs/>
        </w:rPr>
        <w:t>ан, ул. Мелик-Адамяна. 1 адрес. Обжалование осуществляется в порядке, установленном объявлением о проведении настоящего конкурса. Для подачи жалобы необходима сумма в размере 30 000 (тридцать тысяч) драмов РА, которая должна быть переведена на казначейский счет «900008000482», открытый на имя Министерства финансов Республики Армения.</w:t>
      </w:r>
    </w:p>
    <w:p w:rsidR="00072A57" w:rsidRDefault="00072A57" w:rsidP="00072A57">
      <w:pPr>
        <w:pStyle w:val="a3"/>
        <w:widowControl w:val="0"/>
        <w:jc w:val="both"/>
        <w:rPr>
          <w:rFonts w:ascii="GHEA Grapalat" w:hAnsi="GHEA Grapalat" w:cs="Sylfaen"/>
          <w:iCs/>
        </w:rPr>
      </w:pPr>
      <w:r>
        <w:rPr>
          <w:rFonts w:ascii="GHEA Grapalat" w:hAnsi="GHEA Grapalat" w:cs="Sylfaen"/>
          <w:iCs/>
        </w:rPr>
        <w:t xml:space="preserve">Для получения дополнительной информации об этом объявлении, пожалуйста, свяжитесь с секретарем Оценочной комиссии: </w:t>
      </w:r>
      <w:r w:rsidR="008D5374" w:rsidRPr="008D5374">
        <w:rPr>
          <w:rFonts w:ascii="GHEA Grapalat" w:hAnsi="GHEA Grapalat" w:cs="Sylfaen"/>
          <w:iCs/>
        </w:rPr>
        <w:t>Хосров</w:t>
      </w:r>
      <w:r>
        <w:rPr>
          <w:rFonts w:ascii="GHEA Grapalat" w:hAnsi="GHEA Grapalat" w:cs="Sylfaen"/>
          <w:iCs/>
        </w:rPr>
        <w:t>ян.</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 </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Телефон </w:t>
      </w:r>
      <w:r w:rsidR="004A642D">
        <w:rPr>
          <w:rFonts w:ascii="GHEA Grapalat" w:hAnsi="GHEA Grapalat"/>
          <w:lang w:val="af-ZA"/>
        </w:rPr>
        <w:t>098070620</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Электронная почта  </w:t>
      </w:r>
      <w:r w:rsidR="004A642D">
        <w:rPr>
          <w:rFonts w:ascii="GHEA Grapalat" w:hAnsi="GHEA Grapalat"/>
          <w:iCs/>
          <w:lang w:val="af-ZA"/>
        </w:rPr>
        <w:t>baghramyanbaghramyan.armavir@mta.gov.am</w:t>
      </w:r>
    </w:p>
    <w:p w:rsidR="004A642D" w:rsidRPr="009044F1" w:rsidRDefault="004A642D" w:rsidP="004A642D">
      <w:pPr>
        <w:pStyle w:val="a6"/>
        <w:widowControl w:val="0"/>
        <w:spacing w:line="240" w:lineRule="auto"/>
        <w:jc w:val="left"/>
        <w:rPr>
          <w:rFonts w:ascii="GHEA Grapalat" w:hAnsi="GHEA Grapalat"/>
          <w:i w:val="0"/>
          <w:u w:val="single"/>
        </w:rPr>
      </w:pPr>
      <w:r w:rsidRPr="008D5374">
        <w:rPr>
          <w:rFonts w:asciiTheme="minorHAnsi" w:hAnsiTheme="minorHAnsi"/>
          <w:i w:val="0"/>
        </w:rPr>
        <w:t xml:space="preserve">                                               </w:t>
      </w:r>
      <w:r w:rsidRPr="009044F1">
        <w:rPr>
          <w:rFonts w:ascii="GHEA Grapalat" w:hAnsi="GHEA Grapalat"/>
          <w:i w:val="0"/>
        </w:rPr>
        <w:t xml:space="preserve">Заказчик </w:t>
      </w:r>
      <w:r>
        <w:rPr>
          <w:rFonts w:ascii="GHEA Grapalat" w:hAnsi="GHEA Grapalat"/>
          <w:i w:val="0"/>
        </w:rPr>
        <w:t xml:space="preserve">Муниципалитет </w:t>
      </w:r>
      <w:r>
        <w:rPr>
          <w:rFonts w:ascii="Arial" w:hAnsi="Arial"/>
          <w:i w:val="0"/>
          <w:lang w:val="af-ZA"/>
        </w:rPr>
        <w:t>Баграмяна</w:t>
      </w:r>
      <w:r w:rsidRPr="00E95684">
        <w:rPr>
          <w:rFonts w:ascii="Arial" w:hAnsi="Arial"/>
          <w:i w:val="0"/>
          <w:lang w:val="af-ZA"/>
        </w:rPr>
        <w:t xml:space="preserve"> </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 </w:t>
      </w:r>
    </w:p>
    <w:p w:rsidR="00072A57" w:rsidRDefault="00072A57" w:rsidP="00072A57">
      <w:pPr>
        <w:pStyle w:val="a3"/>
        <w:widowControl w:val="0"/>
        <w:jc w:val="center"/>
        <w:rPr>
          <w:rFonts w:ascii="GHEA Grapalat" w:hAnsi="GHEA Grapalat" w:cs="Sylfaen"/>
          <w:iCs/>
        </w:rPr>
      </w:pPr>
      <w:r>
        <w:rPr>
          <w:rFonts w:ascii="GHEA Grapalat" w:hAnsi="GHEA Grapalat" w:cs="Sylfaen"/>
          <w:iCs/>
        </w:rPr>
        <w:t xml:space="preserve"> </w:t>
      </w:r>
    </w:p>
    <w:p w:rsidR="00072A57" w:rsidRPr="008D5374" w:rsidRDefault="00072A57" w:rsidP="00072A57">
      <w:pPr>
        <w:pStyle w:val="a3"/>
        <w:widowControl w:val="0"/>
        <w:jc w:val="center"/>
        <w:rPr>
          <w:rFonts w:asciiTheme="minorHAnsi" w:hAnsiTheme="minorHAnsi" w:cs="Sylfaen"/>
          <w:iCs/>
        </w:rPr>
      </w:pPr>
    </w:p>
    <w:p w:rsidR="004A642D" w:rsidRPr="008D5374" w:rsidRDefault="004A642D" w:rsidP="00072A57">
      <w:pPr>
        <w:pStyle w:val="a3"/>
        <w:widowControl w:val="0"/>
        <w:jc w:val="center"/>
        <w:rPr>
          <w:rFonts w:asciiTheme="minorHAnsi" w:hAnsiTheme="minorHAnsi" w:cs="Sylfaen"/>
          <w:iCs/>
        </w:rPr>
      </w:pPr>
    </w:p>
    <w:p w:rsidR="004A642D" w:rsidRPr="008D5374" w:rsidRDefault="004A642D" w:rsidP="00072A57">
      <w:pPr>
        <w:pStyle w:val="a3"/>
        <w:widowControl w:val="0"/>
        <w:jc w:val="center"/>
        <w:rPr>
          <w:rFonts w:asciiTheme="minorHAnsi" w:hAnsiTheme="minorHAnsi" w:cs="Sylfaen"/>
          <w:iCs/>
        </w:rPr>
      </w:pPr>
    </w:p>
    <w:p w:rsidR="00072A57" w:rsidRPr="00D50704" w:rsidRDefault="00072A57" w:rsidP="00072A57">
      <w:pPr>
        <w:pStyle w:val="a3"/>
        <w:widowControl w:val="0"/>
        <w:jc w:val="center"/>
        <w:rPr>
          <w:rFonts w:ascii="GHEA Grapalat" w:hAnsi="GHEA Grapalat"/>
          <w:i/>
        </w:rPr>
      </w:pPr>
      <w:r>
        <w:rPr>
          <w:rFonts w:ascii="GHEA Grapalat" w:hAnsi="GHEA Grapalat"/>
          <w:i/>
        </w:rPr>
        <w:t xml:space="preserve"> </w:t>
      </w:r>
    </w:p>
    <w:p w:rsidR="008D5374" w:rsidRPr="00D50704" w:rsidRDefault="008D5374" w:rsidP="00072A57">
      <w:pPr>
        <w:pStyle w:val="a3"/>
        <w:widowControl w:val="0"/>
        <w:jc w:val="center"/>
        <w:rPr>
          <w:rFonts w:ascii="GHEA Grapalat" w:hAnsi="GHEA Grapalat"/>
          <w:i/>
        </w:rPr>
      </w:pPr>
    </w:p>
    <w:p w:rsidR="008D5374" w:rsidRDefault="008D5374" w:rsidP="00072A57">
      <w:pPr>
        <w:pStyle w:val="a3"/>
        <w:widowControl w:val="0"/>
        <w:jc w:val="center"/>
        <w:rPr>
          <w:rFonts w:asciiTheme="minorHAnsi" w:hAnsiTheme="minorHAnsi"/>
          <w:i/>
          <w:lang w:val="hy-AM"/>
        </w:rPr>
      </w:pPr>
    </w:p>
    <w:p w:rsidR="00F96CF4" w:rsidRDefault="00F96CF4" w:rsidP="00072A57">
      <w:pPr>
        <w:pStyle w:val="a3"/>
        <w:widowControl w:val="0"/>
        <w:jc w:val="center"/>
        <w:rPr>
          <w:rFonts w:asciiTheme="minorHAnsi" w:hAnsiTheme="minorHAnsi"/>
          <w:i/>
          <w:lang w:val="hy-AM"/>
        </w:rPr>
      </w:pPr>
    </w:p>
    <w:p w:rsidR="00F96CF4" w:rsidRDefault="00F96CF4" w:rsidP="00072A57">
      <w:pPr>
        <w:pStyle w:val="a3"/>
        <w:widowControl w:val="0"/>
        <w:jc w:val="center"/>
        <w:rPr>
          <w:rFonts w:asciiTheme="minorHAnsi" w:hAnsiTheme="minorHAnsi"/>
          <w:i/>
          <w:lang w:val="hy-AM"/>
        </w:rPr>
      </w:pPr>
    </w:p>
    <w:p w:rsidR="00F96CF4" w:rsidRPr="00F96CF4" w:rsidRDefault="00F96CF4" w:rsidP="00072A57">
      <w:pPr>
        <w:pStyle w:val="a3"/>
        <w:widowControl w:val="0"/>
        <w:jc w:val="center"/>
        <w:rPr>
          <w:rFonts w:asciiTheme="minorHAnsi" w:hAnsiTheme="minorHAnsi"/>
          <w:i/>
          <w:lang w:val="hy-AM"/>
        </w:rPr>
      </w:pPr>
    </w:p>
    <w:p w:rsidR="00072A57" w:rsidRDefault="00072A57" w:rsidP="00072A57">
      <w:pPr>
        <w:pStyle w:val="a3"/>
        <w:widowControl w:val="0"/>
        <w:jc w:val="right"/>
        <w:rPr>
          <w:rFonts w:ascii="GHEA Grapalat" w:hAnsi="GHEA Grapalat"/>
          <w:i/>
        </w:rPr>
      </w:pPr>
      <w:r>
        <w:rPr>
          <w:rFonts w:ascii="GHEA Grapalat" w:hAnsi="GHEA Grapalat"/>
          <w:i/>
        </w:rPr>
        <w:t>Утверждено</w:t>
      </w:r>
    </w:p>
    <w:p w:rsidR="00072A57" w:rsidRDefault="004A642D" w:rsidP="00072A57">
      <w:pPr>
        <w:pStyle w:val="a3"/>
        <w:widowControl w:val="0"/>
        <w:jc w:val="right"/>
        <w:rPr>
          <w:rFonts w:ascii="GHEA Grapalat" w:hAnsi="GHEA Grapalat"/>
          <w:i/>
        </w:rPr>
      </w:pPr>
      <w:r w:rsidRPr="0047091E">
        <w:rPr>
          <w:rFonts w:ascii="GHEA Grapalat" w:hAnsi="GHEA Grapalat"/>
          <w:highlight w:val="red"/>
          <w:u w:val="single"/>
          <w:lang w:val="en-US"/>
        </w:rPr>
        <w:t>AMBH</w:t>
      </w:r>
      <w:r w:rsidRPr="0047091E">
        <w:rPr>
          <w:rFonts w:ascii="GHEA Grapalat" w:hAnsi="GHEA Grapalat"/>
          <w:highlight w:val="red"/>
          <w:u w:val="single"/>
        </w:rPr>
        <w:t>_ GH</w:t>
      </w:r>
      <w:r w:rsidR="00E4482F">
        <w:rPr>
          <w:rFonts w:ascii="GHEA Grapalat" w:hAnsi="GHEA Grapalat"/>
          <w:highlight w:val="red"/>
          <w:u w:val="single"/>
          <w:lang w:val="en-US"/>
        </w:rPr>
        <w:t>C</w:t>
      </w:r>
      <w:r w:rsidRPr="0047091E">
        <w:rPr>
          <w:rFonts w:ascii="GHEA Grapalat" w:hAnsi="GHEA Grapalat"/>
          <w:highlight w:val="red"/>
          <w:u w:val="single"/>
        </w:rPr>
        <w:t>DzB-2</w:t>
      </w:r>
      <w:r w:rsidRPr="0047091E">
        <w:rPr>
          <w:rFonts w:asciiTheme="minorHAnsi" w:hAnsiTheme="minorHAnsi"/>
          <w:highlight w:val="red"/>
          <w:u w:val="single"/>
        </w:rPr>
        <w:t>2</w:t>
      </w:r>
      <w:r w:rsidRPr="0047091E">
        <w:rPr>
          <w:rFonts w:ascii="GHEA Grapalat" w:hAnsi="GHEA Grapalat"/>
          <w:highlight w:val="red"/>
          <w:u w:val="single"/>
        </w:rPr>
        <w:t>/</w:t>
      </w:r>
      <w:r w:rsidR="001F74CB" w:rsidRPr="00FB6F8A">
        <w:rPr>
          <w:rFonts w:asciiTheme="minorHAnsi" w:hAnsiTheme="minorHAnsi"/>
          <w:highlight w:val="red"/>
          <w:u w:val="single"/>
        </w:rPr>
        <w:t>3</w:t>
      </w:r>
      <w:r w:rsidR="00072A57" w:rsidRPr="0047091E">
        <w:rPr>
          <w:rFonts w:ascii="GHEA Grapalat" w:hAnsi="GHEA Grapalat"/>
          <w:i/>
          <w:highlight w:val="red"/>
        </w:rPr>
        <w:t>код</w:t>
      </w:r>
    </w:p>
    <w:p w:rsidR="00072A57" w:rsidRDefault="00072A57" w:rsidP="00072A57">
      <w:pPr>
        <w:pStyle w:val="a3"/>
        <w:widowControl w:val="0"/>
        <w:jc w:val="right"/>
        <w:rPr>
          <w:rFonts w:ascii="GHEA Grapalat" w:hAnsi="GHEA Grapalat"/>
          <w:i/>
        </w:rPr>
      </w:pPr>
      <w:r>
        <w:rPr>
          <w:rFonts w:ascii="GHEA Grapalat" w:hAnsi="GHEA Grapalat"/>
          <w:i/>
        </w:rPr>
        <w:t>комиссия по оценке котировочного запроса</w:t>
      </w:r>
    </w:p>
    <w:p w:rsidR="00072A57" w:rsidRPr="00F96CF4" w:rsidRDefault="00F96CF4" w:rsidP="00072A57">
      <w:pPr>
        <w:pStyle w:val="a3"/>
        <w:widowControl w:val="0"/>
        <w:jc w:val="right"/>
        <w:rPr>
          <w:rFonts w:asciiTheme="minorHAnsi" w:hAnsiTheme="minorHAnsi"/>
          <w:i/>
          <w:lang w:val="hy-AM"/>
        </w:rPr>
      </w:pPr>
      <w:r>
        <w:rPr>
          <w:rFonts w:ascii="GHEA Grapalat" w:hAnsi="GHEA Grapalat"/>
          <w:i/>
        </w:rPr>
        <w:t xml:space="preserve">  2022 Решением № </w:t>
      </w:r>
      <w:r w:rsidR="0047091E" w:rsidRPr="00B975D0">
        <w:rPr>
          <w:rFonts w:asciiTheme="minorHAnsi" w:hAnsiTheme="minorHAnsi"/>
          <w:i/>
        </w:rPr>
        <w:t>4</w:t>
      </w:r>
      <w:r w:rsidR="00072A57">
        <w:rPr>
          <w:rFonts w:ascii="GHEA Grapalat" w:hAnsi="GHEA Grapalat"/>
          <w:i/>
        </w:rPr>
        <w:t xml:space="preserve"> от </w:t>
      </w:r>
      <w:r>
        <w:rPr>
          <w:rFonts w:asciiTheme="minorHAnsi" w:hAnsiTheme="minorHAnsi" w:cs="Sylfaen"/>
          <w:iCs/>
          <w:color w:val="FF0000"/>
          <w:lang w:val="hy-AM"/>
        </w:rPr>
        <w:t>0</w:t>
      </w:r>
      <w:r w:rsidR="0047091E" w:rsidRPr="00B975D0">
        <w:rPr>
          <w:rFonts w:asciiTheme="minorHAnsi" w:hAnsiTheme="minorHAnsi" w:cs="Sylfaen"/>
          <w:iCs/>
          <w:color w:val="FF0000"/>
        </w:rPr>
        <w:t>3</w:t>
      </w:r>
      <w:r>
        <w:rPr>
          <w:rFonts w:ascii="GHEA Grapalat" w:hAnsi="GHEA Grapalat" w:cs="Sylfaen"/>
          <w:iCs/>
        </w:rPr>
        <w:t xml:space="preserve"> </w:t>
      </w:r>
      <w:r>
        <w:rPr>
          <w:rFonts w:asciiTheme="minorHAnsi" w:hAnsiTheme="minorHAnsi" w:cs="Sylfaen"/>
          <w:iCs/>
          <w:lang w:val="hy-AM"/>
        </w:rPr>
        <w:t>марта</w:t>
      </w:r>
    </w:p>
    <w:p w:rsidR="00072A57" w:rsidRDefault="00072A57" w:rsidP="00072A57">
      <w:pPr>
        <w:pStyle w:val="a3"/>
        <w:widowControl w:val="0"/>
        <w:jc w:val="center"/>
        <w:rPr>
          <w:rFonts w:ascii="GHEA Grapalat" w:hAnsi="GHEA Grapalat"/>
        </w:rPr>
      </w:pPr>
      <w:r>
        <w:rPr>
          <w:rFonts w:ascii="GHEA Grapalat" w:hAnsi="GHEA Grapalat"/>
        </w:rPr>
        <w:t xml:space="preserve"> </w:t>
      </w:r>
    </w:p>
    <w:p w:rsidR="00072A57" w:rsidRDefault="00072A57" w:rsidP="00072A57">
      <w:pPr>
        <w:pStyle w:val="a3"/>
        <w:widowControl w:val="0"/>
        <w:jc w:val="center"/>
        <w:rPr>
          <w:rFonts w:ascii="GHEA Grapalat" w:hAnsi="GHEA Grapalat"/>
        </w:rPr>
      </w:pPr>
      <w:r>
        <w:rPr>
          <w:rFonts w:ascii="GHEA Grapalat" w:hAnsi="GHEA Grapalat"/>
        </w:rPr>
        <w:t xml:space="preserve"> </w:t>
      </w:r>
    </w:p>
    <w:p w:rsidR="004A642D" w:rsidRPr="003A1EBB" w:rsidRDefault="004A642D" w:rsidP="004A642D">
      <w:pPr>
        <w:pStyle w:val="a3"/>
        <w:widowControl w:val="0"/>
        <w:spacing w:after="160"/>
        <w:ind w:right="-7" w:firstLine="567"/>
        <w:jc w:val="center"/>
        <w:rPr>
          <w:rFonts w:ascii="GHEA Grapalat" w:hAnsi="GHEA Grapalat"/>
        </w:rPr>
      </w:pPr>
      <w:r w:rsidRPr="009044F1">
        <w:rPr>
          <w:rFonts w:ascii="GHEA Grapalat" w:hAnsi="GHEA Grapalat"/>
        </w:rPr>
        <w:t>"</w:t>
      </w:r>
      <w:r>
        <w:rPr>
          <w:rFonts w:ascii="GHEA Grapalat" w:hAnsi="GHEA Grapalat"/>
          <w:lang w:val="fo-FO"/>
        </w:rPr>
        <w:t>МУНИЦИПАЛИТЕТ БАГРАМЯНА</w:t>
      </w:r>
      <w:r w:rsidRPr="009044F1">
        <w:rPr>
          <w:rFonts w:ascii="GHEA Grapalat" w:hAnsi="GHEA Grapalat"/>
        </w:rPr>
        <w:t>"</w:t>
      </w:r>
    </w:p>
    <w:p w:rsidR="004A642D" w:rsidRPr="003A1EBB" w:rsidRDefault="004A642D" w:rsidP="004A642D">
      <w:pPr>
        <w:pStyle w:val="a3"/>
        <w:widowControl w:val="0"/>
        <w:spacing w:after="160"/>
        <w:ind w:right="-7" w:firstLine="567"/>
        <w:jc w:val="center"/>
        <w:rPr>
          <w:rFonts w:ascii="GHEA Grapalat" w:hAnsi="GHEA Grapalat"/>
        </w:rPr>
      </w:pPr>
    </w:p>
    <w:p w:rsidR="004A642D" w:rsidRPr="003A1EBB" w:rsidRDefault="004A642D" w:rsidP="004A642D">
      <w:pPr>
        <w:pStyle w:val="a3"/>
        <w:widowControl w:val="0"/>
        <w:spacing w:after="160"/>
        <w:ind w:right="-7" w:firstLine="567"/>
        <w:jc w:val="center"/>
        <w:rPr>
          <w:rFonts w:ascii="GHEA Grapalat" w:hAnsi="GHEA Grapalat"/>
        </w:rPr>
      </w:pPr>
    </w:p>
    <w:p w:rsidR="004A642D" w:rsidRPr="009044F1" w:rsidRDefault="004A642D" w:rsidP="004A642D">
      <w:pPr>
        <w:pStyle w:val="a3"/>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4A642D" w:rsidRPr="009044F1" w:rsidRDefault="004A642D" w:rsidP="004A642D">
      <w:pPr>
        <w:pStyle w:val="a3"/>
        <w:widowControl w:val="0"/>
        <w:spacing w:after="160"/>
        <w:ind w:right="-7" w:firstLine="567"/>
        <w:jc w:val="center"/>
        <w:rPr>
          <w:rFonts w:ascii="GHEA Grapalat" w:hAnsi="GHEA Grapalat" w:cs="Sylfaen"/>
        </w:rPr>
      </w:pPr>
    </w:p>
    <w:p w:rsidR="004A642D" w:rsidRPr="009044F1" w:rsidRDefault="004A642D" w:rsidP="004A642D">
      <w:pPr>
        <w:pStyle w:val="a3"/>
        <w:widowControl w:val="0"/>
        <w:spacing w:after="160"/>
        <w:ind w:right="-7" w:firstLine="567"/>
        <w:jc w:val="center"/>
        <w:rPr>
          <w:rFonts w:ascii="GHEA Grapalat" w:hAnsi="GHEA Grapalat" w:cs="Sylfaen"/>
        </w:rPr>
      </w:pPr>
    </w:p>
    <w:p w:rsidR="004A642D" w:rsidRPr="009044F1" w:rsidRDefault="004A642D" w:rsidP="004A642D">
      <w:pPr>
        <w:pStyle w:val="a3"/>
        <w:widowControl w:val="0"/>
        <w:spacing w:after="160"/>
        <w:ind w:right="-7"/>
        <w:jc w:val="center"/>
        <w:rPr>
          <w:rFonts w:ascii="GHEA Grapalat" w:hAnsi="GHEA Grapalat"/>
        </w:rPr>
      </w:pPr>
      <w:r>
        <w:rPr>
          <w:rFonts w:ascii="GHEA Grapalat" w:hAnsi="GHEA Grapalat"/>
        </w:rPr>
        <w:t xml:space="preserve">НА </w:t>
      </w:r>
      <w:r>
        <w:rPr>
          <w:rFonts w:ascii="GHEA Grapalat" w:hAnsi="GHEA Grapalat"/>
          <w:lang w:val="fo-FO"/>
        </w:rPr>
        <w:t>ЗАПРОС КОТИРИКОВ</w:t>
      </w:r>
      <w:r w:rsidRPr="009044F1">
        <w:rPr>
          <w:rFonts w:ascii="GHEA Grapalat" w:hAnsi="GHEA Grapalat"/>
        </w:rPr>
        <w:t>, ОБЪЯВЛЕННЫЙ С ЦЕЛЬЮ ПРИОБРЕТЕНИЯ "</w:t>
      </w:r>
      <w:r w:rsidR="00573E1A" w:rsidRPr="009044F1">
        <w:rPr>
          <w:rFonts w:ascii="GHEA Grapalat" w:hAnsi="GHEA Grapalat"/>
        </w:rPr>
        <w:t>"</w:t>
      </w:r>
      <w:r w:rsidR="0047091E" w:rsidRPr="00A4501F">
        <w:rPr>
          <w:rFonts w:asciiTheme="minorHAnsi" w:hAnsiTheme="minorHAnsi"/>
          <w:highlight w:val="yellow"/>
          <w:lang w:val="hy-AM"/>
        </w:rPr>
        <w:t>ПОДГОТОВКА ПРОЕКТНОЙ ДОКУМЕНТАЦИИ</w:t>
      </w:r>
      <w:r w:rsidR="00573E1A" w:rsidRPr="009044F1">
        <w:rPr>
          <w:rFonts w:ascii="GHEA Grapalat" w:hAnsi="GHEA Grapalat"/>
        </w:rPr>
        <w:t>"</w:t>
      </w:r>
      <w:r w:rsidRPr="009044F1">
        <w:rPr>
          <w:rFonts w:ascii="GHEA Grapalat" w:hAnsi="GHEA Grapalat"/>
        </w:rPr>
        <w:t>" ДЛЯ НУЖД "</w:t>
      </w:r>
      <w:r>
        <w:rPr>
          <w:rFonts w:ascii="GHEA Grapalat" w:hAnsi="GHEA Grapalat"/>
          <w:lang w:val="fo-FO"/>
        </w:rPr>
        <w:t>МУНИЦИПАЛИТЕТ БАГРАМЯНА</w:t>
      </w:r>
      <w:r w:rsidRPr="009044F1">
        <w:rPr>
          <w:rFonts w:ascii="GHEA Grapalat" w:hAnsi="GHEA Grapalat"/>
        </w:rPr>
        <w:t>"</w:t>
      </w:r>
    </w:p>
    <w:p w:rsidR="00072A57" w:rsidRDefault="00072A57" w:rsidP="00072A57">
      <w:pPr>
        <w:pStyle w:val="a3"/>
        <w:widowControl w:val="0"/>
        <w:jc w:val="center"/>
        <w:rPr>
          <w:rFonts w:ascii="GHEA Grapalat" w:hAnsi="GHEA Grapalat"/>
        </w:rPr>
      </w:pPr>
      <w:r>
        <w:rPr>
          <w:rFonts w:ascii="GHEA Grapalat" w:hAnsi="GHEA Grapalat"/>
        </w:rPr>
        <w:t xml:space="preserve"> </w:t>
      </w:r>
    </w:p>
    <w:p w:rsidR="00072A57" w:rsidRDefault="00072A57" w:rsidP="00072A57">
      <w:pPr>
        <w:pStyle w:val="a3"/>
        <w:widowControl w:val="0"/>
        <w:jc w:val="center"/>
        <w:rPr>
          <w:rFonts w:ascii="GHEA Grapalat" w:hAnsi="GHEA Grapalat"/>
        </w:rPr>
      </w:pPr>
      <w:r>
        <w:rPr>
          <w:rFonts w:ascii="GHEA Grapalat" w:hAnsi="GHEA Grapalat"/>
        </w:rPr>
        <w:t xml:space="preserve"> </w:t>
      </w:r>
    </w:p>
    <w:p w:rsidR="00072A57" w:rsidRDefault="00072A57" w:rsidP="00072A57">
      <w:pPr>
        <w:rPr>
          <w:rFonts w:ascii="GHEA Grapalat" w:hAnsi="GHEA Grapalat"/>
        </w:rPr>
      </w:pPr>
      <w:r>
        <w:rPr>
          <w:rFonts w:ascii="GHEA Grapalat" w:hAnsi="GHEA Grapalat"/>
        </w:rPr>
        <w:br w:type="page"/>
      </w:r>
    </w:p>
    <w:p w:rsidR="00072A57" w:rsidRDefault="00072A57" w:rsidP="00072A57">
      <w:pPr>
        <w:widowControl w:val="0"/>
        <w:jc w:val="both"/>
        <w:rPr>
          <w:rFonts w:ascii="GHEA Grapalat" w:hAnsi="GHEA Grapalat" w:cs="Sylfaen"/>
          <w:i/>
        </w:rPr>
      </w:pPr>
      <w:r>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rPr>
        <w:t xml:space="preserve"> </w:t>
      </w:r>
      <w:r>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072A57" w:rsidRDefault="00072A57" w:rsidP="00072A57">
      <w:pPr>
        <w:widowControl w:val="0"/>
        <w:jc w:val="both"/>
        <w:rPr>
          <w:rFonts w:ascii="GHEA Grapalat" w:hAnsi="GHEA Grapalat"/>
          <w:i/>
        </w:rPr>
      </w:pPr>
      <w:r>
        <w:rPr>
          <w:rFonts w:ascii="GHEA Grapalat" w:hAnsi="GHEA Grapalat"/>
          <w:i/>
        </w:rPr>
        <w:t xml:space="preserve"> </w:t>
      </w:r>
    </w:p>
    <w:p w:rsidR="00072A57" w:rsidRDefault="00072A57" w:rsidP="00072A57">
      <w:pPr>
        <w:widowControl w:val="0"/>
        <w:jc w:val="center"/>
        <w:rPr>
          <w:rFonts w:ascii="GHEA Grapalat" w:hAnsi="GHEA Grapalat" w:cs="Sylfaen"/>
          <w:b/>
        </w:rPr>
      </w:pPr>
      <w:r>
        <w:rPr>
          <w:rFonts w:ascii="GHEA Grapalat" w:hAnsi="GHEA Grapalat"/>
        </w:rPr>
        <w:br w:type="page"/>
      </w:r>
    </w:p>
    <w:p w:rsidR="004A642D" w:rsidRPr="009044F1" w:rsidRDefault="004A642D" w:rsidP="004A642D">
      <w:pPr>
        <w:widowControl w:val="0"/>
        <w:spacing w:after="160"/>
        <w:jc w:val="center"/>
        <w:rPr>
          <w:rFonts w:ascii="GHEA Grapalat" w:hAnsi="GHEA Grapalat"/>
          <w:b/>
        </w:rPr>
      </w:pPr>
      <w:r w:rsidRPr="009044F1">
        <w:rPr>
          <w:rFonts w:ascii="GHEA Grapalat" w:hAnsi="GHEA Grapalat"/>
          <w:b/>
        </w:rPr>
        <w:lastRenderedPageBreak/>
        <w:t>СОДЕРЖАНИЕ</w:t>
      </w:r>
    </w:p>
    <w:p w:rsidR="00573E1A" w:rsidRPr="00A24A6E" w:rsidRDefault="00573E1A" w:rsidP="00573E1A">
      <w:pPr>
        <w:widowControl w:val="0"/>
        <w:tabs>
          <w:tab w:val="left" w:pos="5954"/>
        </w:tabs>
        <w:spacing w:after="160"/>
        <w:rPr>
          <w:rFonts w:ascii="GHEA Grapalat" w:hAnsi="GHEA Grapalat"/>
          <w:i/>
        </w:rPr>
      </w:pPr>
    </w:p>
    <w:p w:rsidR="004A642D" w:rsidRPr="00EC400D" w:rsidRDefault="004A642D" w:rsidP="00573E1A">
      <w:pPr>
        <w:widowControl w:val="0"/>
        <w:tabs>
          <w:tab w:val="left" w:pos="5954"/>
        </w:tabs>
        <w:spacing w:after="160"/>
        <w:rPr>
          <w:rFonts w:ascii="GHEA Grapalat" w:hAnsi="GHEA Grapalat"/>
          <w:sz w:val="20"/>
          <w:szCs w:val="20"/>
        </w:rPr>
      </w:pPr>
      <w:r>
        <w:rPr>
          <w:rFonts w:ascii="GHEA Grapalat" w:hAnsi="GHEA Grapalat"/>
          <w:lang w:val="fo-FO"/>
        </w:rPr>
        <w:t xml:space="preserve">  </w:t>
      </w:r>
      <w:r w:rsidRPr="009044F1">
        <w:rPr>
          <w:rFonts w:ascii="GHEA Grapalat" w:hAnsi="GHEA Grapalat"/>
        </w:rPr>
        <w:t>"</w:t>
      </w:r>
      <w:r w:rsidR="00573E1A" w:rsidRPr="009044F1">
        <w:rPr>
          <w:rFonts w:ascii="GHEA Grapalat" w:hAnsi="GHEA Grapalat"/>
        </w:rPr>
        <w:t>"</w:t>
      </w:r>
      <w:r w:rsidR="00A4501F" w:rsidRPr="00A4501F">
        <w:rPr>
          <w:rFonts w:asciiTheme="minorHAnsi" w:hAnsiTheme="minorHAnsi"/>
          <w:highlight w:val="yellow"/>
          <w:lang w:val="hy-AM"/>
        </w:rPr>
        <w:t>ПОДГОТОВКА ПРОЕКТНОЙ ДОКУМЕНТАЦИИ</w:t>
      </w:r>
      <w:r w:rsidR="00573E1A" w:rsidRPr="009044F1">
        <w:rPr>
          <w:rFonts w:ascii="GHEA Grapalat" w:hAnsi="GHEA Grapalat"/>
        </w:rPr>
        <w:t>"</w:t>
      </w:r>
      <w:r w:rsidRPr="009044F1">
        <w:rPr>
          <w:rFonts w:ascii="GHEA Grapalat" w:hAnsi="GHEA Grapalat"/>
        </w:rPr>
        <w:t>" ДЛЯ НУЖД "</w:t>
      </w:r>
      <w:r w:rsidR="00C0389B">
        <w:rPr>
          <w:rFonts w:ascii="GHEA Grapalat" w:hAnsi="GHEA Grapalat"/>
          <w:lang w:val="fo-FO"/>
        </w:rPr>
        <w:t>МУНИЦИПАЛИТЕТ БАГРАМЯН</w:t>
      </w:r>
      <w:r>
        <w:rPr>
          <w:rFonts w:ascii="GHEA Grapalat" w:hAnsi="GHEA Grapalat"/>
          <w:lang w:val="fo-FO"/>
        </w:rPr>
        <w:t>А</w:t>
      </w:r>
      <w:r w:rsidRPr="009044F1">
        <w:rPr>
          <w:rFonts w:ascii="GHEA Grapalat" w:hAnsi="GHEA Grapalat"/>
        </w:rPr>
        <w:t>"</w:t>
      </w:r>
    </w:p>
    <w:p w:rsidR="004A642D" w:rsidRPr="003A1EBB" w:rsidRDefault="004A642D" w:rsidP="004A642D">
      <w:pPr>
        <w:widowControl w:val="0"/>
        <w:spacing w:after="160"/>
        <w:ind w:firstLine="567"/>
        <w:jc w:val="center"/>
        <w:rPr>
          <w:rFonts w:ascii="GHEA Grapalat" w:hAnsi="GHEA Grapalat"/>
        </w:rPr>
      </w:pPr>
    </w:p>
    <w:p w:rsidR="004A642D" w:rsidRPr="009044F1" w:rsidRDefault="004A642D" w:rsidP="004A642D">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Pr="005C1BF7">
        <w:rPr>
          <w:rFonts w:ascii="GHEA Grapalat" w:hAnsi="GHEA Grapalat"/>
          <w:b/>
        </w:rPr>
        <w:br/>
      </w:r>
      <w:r w:rsidRPr="009044F1">
        <w:rPr>
          <w:rFonts w:ascii="GHEA Grapalat" w:hAnsi="GHEA Grapalat"/>
          <w:b/>
        </w:rPr>
        <w:t>ОБЪЯВЛЕННЫЙ С ЦЕЛЬЮ ПРИОБРЕТЕНИЯ</w:t>
      </w:r>
    </w:p>
    <w:p w:rsidR="00072A57" w:rsidRDefault="00072A57" w:rsidP="00072A57">
      <w:pPr>
        <w:widowControl w:val="0"/>
        <w:jc w:val="center"/>
        <w:rPr>
          <w:rFonts w:ascii="GHEA Grapalat" w:hAnsi="GHEA Grapalat" w:cs="Sylfaen"/>
          <w:b/>
        </w:rPr>
      </w:pPr>
      <w:r>
        <w:rPr>
          <w:rFonts w:ascii="GHEA Grapalat" w:hAnsi="GHEA Grapalat" w:cs="Sylfaen"/>
          <w:b/>
        </w:rPr>
        <w:t xml:space="preserve"> </w:t>
      </w:r>
    </w:p>
    <w:p w:rsidR="00072A57" w:rsidRDefault="00072A57" w:rsidP="00072A57">
      <w:pPr>
        <w:widowControl w:val="0"/>
        <w:jc w:val="center"/>
        <w:rPr>
          <w:rFonts w:ascii="GHEA Grapalat" w:hAnsi="GHEA Grapalat"/>
          <w:b/>
        </w:rPr>
      </w:pPr>
      <w:r>
        <w:rPr>
          <w:rFonts w:ascii="GHEA Grapalat" w:hAnsi="GHEA Grapalat"/>
          <w:b/>
        </w:rPr>
        <w:t>ЧАСТЬ I.</w:t>
      </w:r>
    </w:p>
    <w:p w:rsidR="00072A57" w:rsidRDefault="00072A57" w:rsidP="00072A57">
      <w:pPr>
        <w:widowControl w:val="0"/>
        <w:jc w:val="center"/>
        <w:rPr>
          <w:rFonts w:ascii="GHEA Grapalat" w:hAnsi="GHEA Grapalat"/>
        </w:rPr>
      </w:pP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1.</w:t>
      </w:r>
      <w:r>
        <w:rPr>
          <w:rFonts w:ascii="GHEA Grapalat" w:hAnsi="GHEA Grapalat"/>
        </w:rPr>
        <w:tab/>
        <w:t xml:space="preserve">Характеристика предмета закупки </w:t>
      </w:r>
    </w:p>
    <w:p w:rsidR="00072A57" w:rsidRDefault="00072A57" w:rsidP="00072A57">
      <w:pPr>
        <w:widowControl w:val="0"/>
        <w:jc w:val="both"/>
        <w:rPr>
          <w:rFonts w:ascii="GHEA Grapalat" w:hAnsi="GHEA Grapalat"/>
        </w:rPr>
      </w:pPr>
      <w:r>
        <w:rPr>
          <w:rFonts w:ascii="GHEA Grapalat" w:hAnsi="GHEA Grapalat"/>
        </w:rPr>
        <w:t>2.</w:t>
      </w:r>
      <w:r>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072A57" w:rsidRDefault="00072A57" w:rsidP="00072A57">
      <w:pPr>
        <w:widowControl w:val="0"/>
        <w:jc w:val="both"/>
        <w:rPr>
          <w:rFonts w:ascii="GHEA Grapalat" w:hAnsi="GHEA Grapalat"/>
        </w:rPr>
      </w:pPr>
      <w:r>
        <w:rPr>
          <w:rFonts w:ascii="GHEA Grapalat" w:hAnsi="GHEA Grapalat"/>
        </w:rPr>
        <w:t>3.</w:t>
      </w:r>
      <w:r>
        <w:rPr>
          <w:rFonts w:ascii="GHEA Grapalat" w:hAnsi="GHEA Grapalat"/>
        </w:rPr>
        <w:tab/>
        <w:t>Разъяснение приглашения и порядок внесения изменения в приглашение</w:t>
      </w:r>
    </w:p>
    <w:p w:rsidR="00072A57" w:rsidRDefault="00072A57" w:rsidP="00072A57">
      <w:pPr>
        <w:widowControl w:val="0"/>
        <w:jc w:val="both"/>
        <w:rPr>
          <w:rFonts w:ascii="GHEA Grapalat" w:hAnsi="GHEA Grapalat" w:cs="Sylfaen"/>
        </w:rPr>
      </w:pPr>
      <w:r>
        <w:rPr>
          <w:rFonts w:ascii="GHEA Grapalat" w:hAnsi="GHEA Grapalat"/>
        </w:rPr>
        <w:t>4.</w:t>
      </w:r>
      <w:r>
        <w:rPr>
          <w:rFonts w:ascii="GHEA Grapalat" w:hAnsi="GHEA Grapalat"/>
        </w:rPr>
        <w:tab/>
        <w:t>Порядок подачи заявки</w:t>
      </w:r>
    </w:p>
    <w:p w:rsidR="00072A57" w:rsidRDefault="00072A57" w:rsidP="00072A57">
      <w:pPr>
        <w:widowControl w:val="0"/>
        <w:jc w:val="both"/>
        <w:rPr>
          <w:rFonts w:ascii="GHEA Grapalat" w:hAnsi="GHEA Grapalat"/>
        </w:rPr>
      </w:pPr>
      <w:r>
        <w:rPr>
          <w:rFonts w:ascii="GHEA Grapalat" w:hAnsi="GHEA Grapalat"/>
        </w:rPr>
        <w:t>5.</w:t>
      </w:r>
      <w:r>
        <w:rPr>
          <w:rFonts w:ascii="GHEA Grapalat" w:hAnsi="GHEA Grapalat"/>
        </w:rPr>
        <w:tab/>
        <w:t xml:space="preserve">Ценовое предложение заявки </w:t>
      </w:r>
    </w:p>
    <w:p w:rsidR="00072A57" w:rsidRDefault="00072A57" w:rsidP="00072A57">
      <w:pPr>
        <w:widowControl w:val="0"/>
        <w:jc w:val="both"/>
        <w:rPr>
          <w:rFonts w:ascii="GHEA Grapalat" w:hAnsi="GHEA Grapalat"/>
        </w:rPr>
      </w:pPr>
      <w:r>
        <w:rPr>
          <w:rFonts w:ascii="GHEA Grapalat" w:hAnsi="GHEA Grapalat"/>
        </w:rPr>
        <w:t>6.</w:t>
      </w:r>
      <w:r>
        <w:rPr>
          <w:rFonts w:ascii="GHEA Grapalat" w:hAnsi="GHEA Grapalat"/>
        </w:rPr>
        <w:tab/>
        <w:t xml:space="preserve">Срок действия заявки, порядок внесения изменений в заявки и их отзыва </w:t>
      </w:r>
    </w:p>
    <w:p w:rsidR="00072A57" w:rsidRDefault="00072A57" w:rsidP="00072A57">
      <w:pPr>
        <w:widowControl w:val="0"/>
        <w:jc w:val="both"/>
        <w:rPr>
          <w:rFonts w:ascii="GHEA Grapalat" w:hAnsi="GHEA Grapalat" w:cs="Sylfaen"/>
        </w:rPr>
      </w:pPr>
      <w:r>
        <w:rPr>
          <w:rFonts w:ascii="GHEA Grapalat" w:hAnsi="GHEA Grapalat"/>
        </w:rPr>
        <w:t>8.</w:t>
      </w:r>
      <w:r>
        <w:rPr>
          <w:rFonts w:ascii="GHEA Grapalat" w:hAnsi="GHEA Grapalat"/>
        </w:rPr>
        <w:tab/>
        <w:t>Вскрытие, оценка заявок и подведение итогов</w:t>
      </w:r>
    </w:p>
    <w:p w:rsidR="00072A57" w:rsidRDefault="00072A57" w:rsidP="00072A57">
      <w:pPr>
        <w:widowControl w:val="0"/>
        <w:jc w:val="both"/>
        <w:rPr>
          <w:rFonts w:ascii="GHEA Grapalat" w:hAnsi="GHEA Grapalat"/>
        </w:rPr>
      </w:pPr>
      <w:r>
        <w:rPr>
          <w:rFonts w:ascii="GHEA Grapalat" w:hAnsi="GHEA Grapalat"/>
        </w:rPr>
        <w:t>9.</w:t>
      </w:r>
      <w:r>
        <w:rPr>
          <w:rFonts w:ascii="GHEA Grapalat" w:hAnsi="GHEA Grapalat"/>
        </w:rPr>
        <w:tab/>
        <w:t>Заключение договора</w:t>
      </w:r>
    </w:p>
    <w:p w:rsidR="00072A57" w:rsidRDefault="00072A57" w:rsidP="00072A57">
      <w:pPr>
        <w:widowControl w:val="0"/>
        <w:jc w:val="both"/>
        <w:rPr>
          <w:rFonts w:ascii="GHEA Grapalat" w:hAnsi="GHEA Grapalat"/>
        </w:rPr>
      </w:pPr>
      <w:r>
        <w:rPr>
          <w:rFonts w:ascii="GHEA Grapalat" w:hAnsi="GHEA Grapalat"/>
        </w:rPr>
        <w:t>10.</w:t>
      </w:r>
      <w:r>
        <w:rPr>
          <w:rFonts w:ascii="GHEA Grapalat" w:hAnsi="GHEA Grapalat"/>
        </w:rPr>
        <w:tab/>
        <w:t xml:space="preserve">Обеспечения квалификации  и договора </w:t>
      </w:r>
    </w:p>
    <w:p w:rsidR="00072A57" w:rsidRDefault="00072A57" w:rsidP="00072A57">
      <w:pPr>
        <w:widowControl w:val="0"/>
        <w:jc w:val="both"/>
        <w:rPr>
          <w:rFonts w:ascii="GHEA Grapalat" w:hAnsi="GHEA Grapalat"/>
        </w:rPr>
      </w:pPr>
      <w:r>
        <w:rPr>
          <w:rFonts w:ascii="GHEA Grapalat" w:hAnsi="GHEA Grapalat"/>
        </w:rPr>
        <w:t>11.</w:t>
      </w:r>
      <w:r>
        <w:rPr>
          <w:rFonts w:ascii="GHEA Grapalat" w:hAnsi="GHEA Grapalat"/>
        </w:rPr>
        <w:tab/>
        <w:t xml:space="preserve">Объявление процедуры несостоявшейся </w:t>
      </w:r>
    </w:p>
    <w:p w:rsidR="00072A57" w:rsidRDefault="00072A57" w:rsidP="00072A57">
      <w:pPr>
        <w:widowControl w:val="0"/>
        <w:jc w:val="both"/>
        <w:rPr>
          <w:rFonts w:ascii="GHEA Grapalat" w:hAnsi="GHEA Grapalat"/>
        </w:rPr>
      </w:pPr>
      <w:r>
        <w:rPr>
          <w:rFonts w:ascii="GHEA Grapalat" w:hAnsi="GHEA Grapalat"/>
        </w:rPr>
        <w:t>12.</w:t>
      </w:r>
      <w:r>
        <w:rPr>
          <w:rFonts w:ascii="GHEA Grapalat" w:hAnsi="GHEA Grapalat"/>
        </w:rPr>
        <w:tab/>
        <w:t>Право участника и порядок обжалования им действий и (или) принятых решений, связанных с процессом закупки</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ЧАСТЬ II. </w:t>
      </w:r>
    </w:p>
    <w:p w:rsidR="00072A57" w:rsidRDefault="00072A57" w:rsidP="00072A57">
      <w:pPr>
        <w:widowControl w:val="0"/>
        <w:jc w:val="center"/>
        <w:rPr>
          <w:rFonts w:ascii="GHEA Grapalat" w:hAnsi="GHEA Grapalat"/>
          <w:b/>
        </w:rPr>
      </w:pPr>
      <w:r>
        <w:rPr>
          <w:rFonts w:ascii="GHEA Grapalat" w:hAnsi="GHEA Grapalat"/>
          <w:b/>
        </w:rPr>
        <w:t xml:space="preserve">ИНСТРУКЦИЯ ПО ПОДГОТОВКЕ ЗАЯВКИ </w:t>
      </w:r>
      <w:r>
        <w:rPr>
          <w:rFonts w:ascii="GHEA Grapalat" w:hAnsi="GHEA Grapalat"/>
          <w:b/>
        </w:rPr>
        <w:br/>
        <w:t>НА ОТКРЫТЫЙ КОНКУРС</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both"/>
        <w:rPr>
          <w:rFonts w:ascii="GHEA Grapalat" w:hAnsi="GHEA Grapalat"/>
        </w:rPr>
      </w:pPr>
      <w:r>
        <w:rPr>
          <w:rFonts w:ascii="GHEA Grapalat" w:hAnsi="GHEA Grapalat"/>
        </w:rPr>
        <w:t>1.</w:t>
      </w:r>
      <w:r>
        <w:rPr>
          <w:rFonts w:ascii="GHEA Grapalat" w:hAnsi="GHEA Grapalat"/>
        </w:rPr>
        <w:tab/>
        <w:t>Общие положения</w:t>
      </w:r>
    </w:p>
    <w:p w:rsidR="00072A57" w:rsidRDefault="00072A57" w:rsidP="00072A57">
      <w:pPr>
        <w:widowControl w:val="0"/>
        <w:jc w:val="both"/>
        <w:rPr>
          <w:rFonts w:ascii="GHEA Grapalat" w:hAnsi="GHEA Grapalat"/>
        </w:rPr>
      </w:pPr>
      <w:r>
        <w:rPr>
          <w:rFonts w:ascii="GHEA Grapalat" w:hAnsi="GHEA Grapalat"/>
        </w:rPr>
        <w:t>2.</w:t>
      </w:r>
      <w:r>
        <w:rPr>
          <w:rFonts w:ascii="GHEA Grapalat" w:hAnsi="GHEA Grapalat"/>
        </w:rPr>
        <w:tab/>
        <w:t>Заявка на процедуру</w:t>
      </w:r>
    </w:p>
    <w:p w:rsidR="00072A57" w:rsidRDefault="00072A57" w:rsidP="00072A57">
      <w:pPr>
        <w:widowControl w:val="0"/>
        <w:jc w:val="both"/>
        <w:rPr>
          <w:rFonts w:ascii="GHEA Grapalat" w:hAnsi="GHEA Grapalat"/>
        </w:rPr>
      </w:pPr>
      <w:r>
        <w:rPr>
          <w:rFonts w:ascii="GHEA Grapalat" w:hAnsi="GHEA Grapalat"/>
        </w:rPr>
        <w:t>3.</w:t>
      </w:r>
      <w:r>
        <w:rPr>
          <w:rFonts w:ascii="GHEA Grapalat" w:hAnsi="GHEA Grapalat"/>
        </w:rPr>
        <w:tab/>
        <w:t>Приложения № 1-6</w:t>
      </w:r>
    </w:p>
    <w:p w:rsidR="00072A57" w:rsidRDefault="00072A57" w:rsidP="00072A57">
      <w:pPr>
        <w:rPr>
          <w:rFonts w:ascii="GHEA Grapalat" w:hAnsi="GHEA Grapalat"/>
        </w:rPr>
      </w:pPr>
      <w:r>
        <w:rPr>
          <w:rFonts w:ascii="GHEA Grapalat" w:hAnsi="GHEA Grapalat"/>
        </w:rPr>
        <w:br w:type="page"/>
      </w:r>
    </w:p>
    <w:p w:rsidR="00C0389B" w:rsidRPr="006D2DF7" w:rsidRDefault="00C0389B" w:rsidP="00C0389B">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sidRPr="00832EB2">
        <w:rPr>
          <w:rFonts w:ascii="GHEA Grapalat" w:hAnsi="GHEA Grapalat"/>
          <w:i/>
        </w:rPr>
        <w:t>запрос котировок</w:t>
      </w:r>
      <w:r w:rsidRPr="006D2DF7">
        <w:rPr>
          <w:rFonts w:ascii="GHEA Grapalat" w:hAnsi="GHEA Grapalat"/>
          <w:spacing w:val="-6"/>
        </w:rPr>
        <w:t xml:space="preserve">, проводимом под кодом </w:t>
      </w:r>
      <w:r w:rsidRPr="00A4501F">
        <w:rPr>
          <w:rFonts w:ascii="GHEA Grapalat" w:hAnsi="GHEA Grapalat"/>
          <w:highlight w:val="yellow"/>
        </w:rPr>
        <w:t>А</w:t>
      </w:r>
      <w:r w:rsidR="00A4501F" w:rsidRPr="00A4501F">
        <w:rPr>
          <w:rFonts w:ascii="GHEA Grapalat" w:hAnsi="GHEA Grapalat"/>
          <w:highlight w:val="yellow"/>
          <w:lang w:val="fo-FO"/>
        </w:rPr>
        <w:t>MBH-GHC</w:t>
      </w:r>
      <w:r w:rsidRPr="00A4501F">
        <w:rPr>
          <w:rFonts w:ascii="GHEA Grapalat" w:hAnsi="GHEA Grapalat"/>
          <w:highlight w:val="yellow"/>
          <w:lang w:val="fo-FO"/>
        </w:rPr>
        <w:t>DzB</w:t>
      </w:r>
      <w:r w:rsidRPr="00A4501F">
        <w:rPr>
          <w:rFonts w:ascii="GHEA Grapalat" w:hAnsi="GHEA Grapalat"/>
          <w:highlight w:val="yellow"/>
        </w:rPr>
        <w:t xml:space="preserve"> </w:t>
      </w:r>
      <w:r w:rsidRPr="00A4501F">
        <w:rPr>
          <w:rFonts w:ascii="GHEA Grapalat" w:hAnsi="GHEA Grapalat"/>
          <w:highlight w:val="yellow"/>
          <w:u w:val="single"/>
          <w:lang w:val="fo-FO"/>
        </w:rPr>
        <w:t>22/</w:t>
      </w:r>
      <w:r w:rsidR="001F74CB">
        <w:rPr>
          <w:rFonts w:ascii="GHEA Grapalat" w:hAnsi="GHEA Grapalat"/>
          <w:u w:val="single"/>
          <w:lang w:val="fo-FO"/>
        </w:rPr>
        <w:t>3</w:t>
      </w:r>
      <w:r w:rsidRPr="006D2DF7">
        <w:rPr>
          <w:rFonts w:ascii="GHEA Grapalat" w:hAnsi="GHEA Grapalat"/>
          <w:spacing w:val="-6"/>
        </w:rPr>
        <w:t xml:space="preserve"> (далее — процедура).</w:t>
      </w:r>
    </w:p>
    <w:p w:rsidR="00C0389B" w:rsidRPr="000B2CFA" w:rsidRDefault="00C0389B" w:rsidP="00C0389B">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w:t>
      </w:r>
      <w:r>
        <w:rPr>
          <w:rFonts w:ascii="GHEA Grapalat" w:hAnsi="GHEA Grapalat"/>
        </w:rPr>
        <w:t>явленной "</w:t>
      </w:r>
      <w:r>
        <w:rPr>
          <w:rFonts w:ascii="GHEA Grapalat" w:hAnsi="GHEA Grapalat"/>
          <w:lang w:val="fo-FO"/>
        </w:rPr>
        <w:t>муниципалитет Баграмяна</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72A57" w:rsidRDefault="00072A57" w:rsidP="00072A57">
      <w:pPr>
        <w:widowControl w:val="0"/>
        <w:jc w:val="both"/>
        <w:rPr>
          <w:rFonts w:ascii="GHEA Grapalat" w:hAnsi="GHEA Grapalat"/>
        </w:rPr>
      </w:pPr>
      <w:r>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72A57" w:rsidRDefault="00072A57" w:rsidP="00072A57">
      <w:pPr>
        <w:widowControl w:val="0"/>
        <w:jc w:val="both"/>
        <w:rPr>
          <w:rFonts w:ascii="GHEA Grapalat" w:hAnsi="GHEA Grapalat" w:cs="Times Armenian"/>
        </w:rPr>
      </w:pPr>
      <w:r>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72A57" w:rsidRDefault="00072A57" w:rsidP="00072A57">
      <w:pPr>
        <w:pStyle w:val="2"/>
        <w:widowControl w:val="0"/>
        <w:rPr>
          <w:rFonts w:ascii="GHEA Grapalat" w:hAnsi="GHEA Grapalat"/>
        </w:rPr>
      </w:pPr>
      <w:r>
        <w:rPr>
          <w:rFonts w:ascii="GHEA Grapalat" w:hAnsi="GHEA Grapalat"/>
        </w:rPr>
        <w:t xml:space="preserve">Адрес электронной почты секретаря оценочной комиссии </w:t>
      </w:r>
      <w:r w:rsidR="00C0389B">
        <w:rPr>
          <w:rFonts w:ascii="GHEA Grapalat" w:hAnsi="GHEA Grapalat"/>
          <w:iCs/>
        </w:rPr>
        <w:t>xvahram</w:t>
      </w:r>
      <w:r w:rsidR="00C0389B" w:rsidRPr="00A03F42">
        <w:rPr>
          <w:rFonts w:ascii="GHEA Grapalat" w:hAnsi="GHEA Grapalat"/>
          <w:iCs/>
        </w:rPr>
        <w:t>@mail.ru</w:t>
      </w:r>
    </w:p>
    <w:p w:rsidR="00072A57" w:rsidRPr="008D5374" w:rsidRDefault="00072A57" w:rsidP="00072A57">
      <w:pPr>
        <w:widowControl w:val="0"/>
        <w:jc w:val="center"/>
        <w:rPr>
          <w:rFonts w:asciiTheme="minorHAnsi" w:hAnsiTheme="minorHAnsi"/>
        </w:rPr>
      </w:pPr>
      <w:r>
        <w:rPr>
          <w:rFonts w:ascii="GHEA Grapalat" w:hAnsi="GHEA Grapalat"/>
        </w:rPr>
        <w:br w:type="page"/>
      </w:r>
      <w:r>
        <w:rPr>
          <w:rFonts w:ascii="GHEA Grapalat" w:hAnsi="GHEA Grapalat"/>
        </w:rPr>
        <w:lastRenderedPageBreak/>
        <w:t>ЧАСТЬ I</w:t>
      </w:r>
    </w:p>
    <w:p w:rsidR="00C0389B" w:rsidRPr="009044F1" w:rsidRDefault="00C0389B" w:rsidP="00C0389B">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C0389B" w:rsidRPr="009044F1" w:rsidRDefault="00C0389B" w:rsidP="00C0389B">
      <w:pPr>
        <w:pStyle w:val="3"/>
        <w:keepNext w:val="0"/>
        <w:widowControl w:val="0"/>
        <w:tabs>
          <w:tab w:val="left" w:pos="1134"/>
        </w:tabs>
        <w:spacing w:after="160" w:line="240" w:lineRule="auto"/>
        <w:ind w:firstLine="567"/>
        <w:jc w:val="both"/>
        <w:rPr>
          <w:rFonts w:ascii="GHEA Grapalat" w:hAnsi="GHEA Grapalat"/>
          <w:i w:val="0"/>
        </w:rPr>
      </w:pPr>
      <w:r w:rsidRPr="009044F1">
        <w:rPr>
          <w:rFonts w:ascii="GHEA Grapalat" w:hAnsi="GHEA Grapalat"/>
          <w:i w:val="0"/>
        </w:rPr>
        <w:t>1.1</w:t>
      </w:r>
      <w:r w:rsidRPr="008E6E51">
        <w:rPr>
          <w:rFonts w:ascii="GHEA Grapalat" w:hAnsi="GHEA Grapalat"/>
          <w:i w:val="0"/>
        </w:rPr>
        <w:t>.</w:t>
      </w:r>
      <w:r w:rsidRPr="00090699">
        <w:rPr>
          <w:rFonts w:ascii="GHEA Grapalat" w:hAnsi="GHEA Grapalat"/>
          <w:i w:val="0"/>
        </w:rPr>
        <w:tab/>
      </w:r>
      <w:r w:rsidRPr="009044F1">
        <w:rPr>
          <w:rFonts w:ascii="GHEA Grapalat" w:hAnsi="GHEA Grapalat"/>
          <w:i w:val="0"/>
        </w:rPr>
        <w:t>Предметом закупки является приобретени</w:t>
      </w:r>
      <w:r>
        <w:rPr>
          <w:rFonts w:ascii="GHEA Grapalat" w:hAnsi="GHEA Grapalat"/>
          <w:i w:val="0"/>
        </w:rPr>
        <w:t>е "</w:t>
      </w:r>
      <w:r w:rsidR="00573E1A" w:rsidRPr="00573E1A">
        <w:rPr>
          <w:rFonts w:ascii="GHEA Grapalat" w:hAnsi="GHEA Grapalat"/>
          <w:b/>
          <w:u w:val="single"/>
          <w:lang w:val="af-ZA"/>
        </w:rPr>
        <w:t xml:space="preserve"> </w:t>
      </w:r>
      <w:r w:rsidR="00A4501F" w:rsidRPr="0047091E">
        <w:rPr>
          <w:rFonts w:asciiTheme="minorHAnsi" w:hAnsiTheme="minorHAnsi"/>
          <w:b/>
          <w:u w:val="single"/>
          <w:lang w:val="hy-AM"/>
        </w:rPr>
        <w:t xml:space="preserve">Подготовка проектно-сметной документации </w:t>
      </w:r>
      <w:r w:rsidRPr="009044F1">
        <w:rPr>
          <w:rFonts w:ascii="GHEA Grapalat" w:hAnsi="GHEA Grapalat"/>
          <w:i w:val="0"/>
        </w:rPr>
        <w:t xml:space="preserve">" (далее </w:t>
      </w:r>
      <w:r>
        <w:rPr>
          <w:rFonts w:ascii="GHEA Grapalat" w:hAnsi="GHEA Grapalat"/>
          <w:i w:val="0"/>
        </w:rPr>
        <w:t>— также товар) для нужд "</w:t>
      </w:r>
      <w:r>
        <w:rPr>
          <w:rFonts w:ascii="GHEA Grapalat" w:hAnsi="GHEA Grapalat"/>
          <w:i w:val="0"/>
          <w:lang w:val="fo-FO"/>
        </w:rPr>
        <w:t>муниципалитет Баграмяна</w:t>
      </w:r>
      <w:r w:rsidRPr="009044F1">
        <w:rPr>
          <w:rFonts w:ascii="GHEA Grapalat" w:hAnsi="GHEA Grapalat"/>
          <w:i w:val="0"/>
        </w:rPr>
        <w:t>", которые сгрупп</w:t>
      </w:r>
      <w:r>
        <w:rPr>
          <w:rFonts w:ascii="GHEA Grapalat" w:hAnsi="GHEA Grapalat"/>
          <w:i w:val="0"/>
        </w:rPr>
        <w:t>ированы в лоты "</w:t>
      </w:r>
      <w:r w:rsidR="00573E1A">
        <w:rPr>
          <w:rFonts w:ascii="GHEA Grapalat" w:hAnsi="GHEA Grapalat"/>
          <w:i w:val="0"/>
          <w:lang w:val="fo-FO"/>
        </w:rPr>
        <w:t>1</w:t>
      </w:r>
      <w:r w:rsidRPr="009044F1">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C0389B" w:rsidRPr="009044F1" w:rsidTr="00B9022D">
        <w:trPr>
          <w:jc w:val="center"/>
        </w:trPr>
        <w:tc>
          <w:tcPr>
            <w:tcW w:w="1530" w:type="dxa"/>
            <w:vAlign w:val="center"/>
          </w:tcPr>
          <w:p w:rsidR="00C0389B" w:rsidRPr="009044F1" w:rsidRDefault="00C0389B" w:rsidP="00B9022D">
            <w:pPr>
              <w:pStyle w:val="2"/>
              <w:widowControl w:val="0"/>
              <w:spacing w:after="120" w:line="240" w:lineRule="auto"/>
              <w:jc w:val="center"/>
              <w:rPr>
                <w:rFonts w:ascii="GHEA Grapalat" w:hAnsi="GHEA Grapalat"/>
                <w:b/>
                <w:bCs/>
                <w:i/>
                <w:iCs/>
              </w:rPr>
            </w:pPr>
            <w:r w:rsidRPr="009044F1">
              <w:rPr>
                <w:rFonts w:ascii="GHEA Grapalat" w:hAnsi="GHEA Grapalat"/>
                <w:b/>
                <w:i/>
              </w:rPr>
              <w:t>Номера лотов</w:t>
            </w:r>
          </w:p>
        </w:tc>
        <w:tc>
          <w:tcPr>
            <w:tcW w:w="7704" w:type="dxa"/>
            <w:vAlign w:val="center"/>
          </w:tcPr>
          <w:p w:rsidR="00C0389B" w:rsidRPr="009044F1" w:rsidRDefault="00C0389B" w:rsidP="00B9022D">
            <w:pPr>
              <w:pStyle w:val="2"/>
              <w:widowControl w:val="0"/>
              <w:spacing w:after="120" w:line="240" w:lineRule="auto"/>
              <w:jc w:val="center"/>
              <w:rPr>
                <w:rFonts w:ascii="GHEA Grapalat" w:hAnsi="GHEA Grapalat"/>
                <w:b/>
                <w:bCs/>
                <w:i/>
                <w:iCs/>
              </w:rPr>
            </w:pPr>
            <w:r w:rsidRPr="009044F1">
              <w:rPr>
                <w:rFonts w:ascii="GHEA Grapalat" w:hAnsi="GHEA Grapalat"/>
                <w:b/>
                <w:i/>
              </w:rPr>
              <w:t>Наименование лота</w:t>
            </w:r>
          </w:p>
        </w:tc>
      </w:tr>
      <w:tr w:rsidR="00C0389B" w:rsidRPr="009044F1" w:rsidTr="00B9022D">
        <w:trPr>
          <w:jc w:val="center"/>
        </w:trPr>
        <w:tc>
          <w:tcPr>
            <w:tcW w:w="1530" w:type="dxa"/>
            <w:vAlign w:val="center"/>
          </w:tcPr>
          <w:p w:rsidR="00C0389B" w:rsidRPr="009044F1" w:rsidRDefault="00C0389B" w:rsidP="00B9022D">
            <w:pPr>
              <w:pStyle w:val="2"/>
              <w:widowControl w:val="0"/>
              <w:spacing w:after="120" w:line="240" w:lineRule="auto"/>
              <w:jc w:val="center"/>
              <w:rPr>
                <w:rFonts w:ascii="GHEA Grapalat" w:hAnsi="GHEA Grapalat"/>
              </w:rPr>
            </w:pPr>
            <w:r w:rsidRPr="009044F1">
              <w:rPr>
                <w:rFonts w:ascii="GHEA Grapalat" w:hAnsi="GHEA Grapalat"/>
              </w:rPr>
              <w:t>1</w:t>
            </w:r>
          </w:p>
        </w:tc>
        <w:tc>
          <w:tcPr>
            <w:tcW w:w="7704" w:type="dxa"/>
            <w:vAlign w:val="center"/>
          </w:tcPr>
          <w:p w:rsidR="00C0389B" w:rsidRPr="009044F1" w:rsidRDefault="00573E1A" w:rsidP="00B9022D">
            <w:pPr>
              <w:pStyle w:val="2"/>
              <w:widowControl w:val="0"/>
              <w:spacing w:after="120" w:line="240" w:lineRule="auto"/>
              <w:rPr>
                <w:rFonts w:ascii="GHEA Grapalat" w:hAnsi="GHEA Grapalat"/>
                <w:u w:val="single"/>
                <w:vertAlign w:val="subscript"/>
              </w:rPr>
            </w:pPr>
            <w:r>
              <w:rPr>
                <w:rFonts w:ascii="GHEA Grapalat" w:hAnsi="GHEA Grapalat"/>
                <w:u w:val="single"/>
              </w:rPr>
              <w:t>"</w:t>
            </w:r>
            <w:r w:rsidR="002D7BC5">
              <w:rPr>
                <w:rFonts w:ascii="GHEA Grapalat" w:hAnsi="GHEA Grapalat"/>
                <w:b/>
                <w:u w:val="single"/>
                <w:lang w:val="af-ZA"/>
              </w:rPr>
              <w:t xml:space="preserve"> </w:t>
            </w:r>
            <w:r w:rsidR="00A4501F" w:rsidRPr="0047091E">
              <w:rPr>
                <w:rFonts w:asciiTheme="minorHAnsi" w:hAnsiTheme="minorHAnsi"/>
                <w:b/>
                <w:u w:val="single"/>
                <w:lang w:val="hy-AM"/>
              </w:rPr>
              <w:t xml:space="preserve">Подготовка проектно-сметной документации </w:t>
            </w:r>
            <w:r w:rsidRPr="009044F1">
              <w:rPr>
                <w:rFonts w:ascii="GHEA Grapalat" w:hAnsi="GHEA Grapalat"/>
                <w:u w:val="single"/>
              </w:rPr>
              <w:t>"</w:t>
            </w:r>
          </w:p>
        </w:tc>
      </w:tr>
    </w:tbl>
    <w:p w:rsidR="00C0389B" w:rsidRPr="00C0389B" w:rsidRDefault="00C0389B" w:rsidP="00C0389B">
      <w:pPr>
        <w:pStyle w:val="2"/>
        <w:widowControl w:val="0"/>
        <w:spacing w:after="160" w:line="240" w:lineRule="auto"/>
        <w:ind w:firstLine="567"/>
        <w:rPr>
          <w:rFonts w:asciiTheme="minorHAnsi" w:hAnsiTheme="minorHAnsi"/>
        </w:rPr>
      </w:pPr>
      <w:r w:rsidRPr="009044F1">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rPr>
        <w:t>Приложении № 6 к настоящему</w:t>
      </w:r>
      <w:r w:rsidRPr="009044F1">
        <w:rPr>
          <w:rFonts w:ascii="GHEA Grapalat" w:hAnsi="GHEA Grapalat"/>
        </w:rPr>
        <w:t xml:space="preserve"> Приглашению.</w:t>
      </w:r>
    </w:p>
    <w:p w:rsidR="00072A57" w:rsidRDefault="00072A57" w:rsidP="00072A57">
      <w:pPr>
        <w:pStyle w:val="3"/>
        <w:widowControl w:val="0"/>
        <w:rPr>
          <w:rFonts w:ascii="GHEA Grapalat" w:hAnsi="GHEA Grapalat"/>
          <w:b/>
          <w:bCs/>
          <w:sz w:val="27"/>
          <w:szCs w:val="27"/>
        </w:rPr>
      </w:pPr>
      <w:r>
        <w:rPr>
          <w:rFonts w:ascii="GHEA Grapalat" w:hAnsi="GHEA Grapalat"/>
          <w:b/>
          <w:bCs/>
          <w:sz w:val="27"/>
          <w:szCs w:val="27"/>
        </w:rPr>
        <w:t xml:space="preserve"> </w:t>
      </w:r>
    </w:p>
    <w:p w:rsidR="00072A57" w:rsidRDefault="00072A57" w:rsidP="00072A57">
      <w:pPr>
        <w:widowControl w:val="0"/>
        <w:jc w:val="center"/>
        <w:rPr>
          <w:rFonts w:ascii="GHEA Grapalat" w:hAnsi="GHEA Grapalat"/>
          <w:b/>
        </w:rPr>
      </w:pPr>
      <w:r>
        <w:rPr>
          <w:rFonts w:ascii="GHEA Grapalat" w:hAnsi="GHEA Grapalat"/>
          <w:b/>
        </w:rPr>
        <w:t xml:space="preserve">2. ТРЕБОВАНИЯ К ПРАВУ УЧАСТНИКА НА УЧАСТИЕ, </w:t>
      </w:r>
      <w:r>
        <w:rPr>
          <w:rFonts w:ascii="GHEA Grapalat" w:hAnsi="GHEA Grapalat"/>
          <w:b/>
        </w:rPr>
        <w:br/>
        <w:t xml:space="preserve">КВАЛИФИКАЦИОННЫЕ КРИТЕРИИ И ПОРЯДОК ИХ ОЦЕНКИ </w:t>
      </w:r>
    </w:p>
    <w:p w:rsidR="00072A57" w:rsidRDefault="00072A57" w:rsidP="00072A57">
      <w:pPr>
        <w:widowControl w:val="0"/>
        <w:jc w:val="both"/>
        <w:rPr>
          <w:rFonts w:ascii="GHEA Grapalat" w:hAnsi="GHEA Grapalat" w:cs="Arial Armenian"/>
        </w:rPr>
      </w:pPr>
      <w:r>
        <w:rPr>
          <w:rFonts w:ascii="GHEA Grapalat" w:hAnsi="GHEA Grapalat"/>
        </w:rPr>
        <w:t>2.1.</w:t>
      </w:r>
      <w:r>
        <w:rPr>
          <w:rFonts w:ascii="GHEA Grapalat" w:hAnsi="GHEA Grapalat"/>
        </w:rPr>
        <w:tab/>
        <w:t>В настоящей процедуре не имеют права участвовать лица:</w:t>
      </w:r>
    </w:p>
    <w:p w:rsidR="00072A57" w:rsidRDefault="00072A57" w:rsidP="00072A57">
      <w:pPr>
        <w:widowControl w:val="0"/>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rsidR="00072A57" w:rsidRDefault="00072A57" w:rsidP="00072A57">
      <w:pPr>
        <w:widowControl w:val="0"/>
        <w:jc w:val="both"/>
        <w:rPr>
          <w:rFonts w:ascii="GHEA Grapalat" w:hAnsi="GHEA Grapalat"/>
        </w:rPr>
      </w:pPr>
      <w:r>
        <w:rPr>
          <w:rFonts w:ascii="GHEA Grapalat" w:hAnsi="GHEA Grapalat"/>
        </w:rPr>
        <w:t>2)</w:t>
      </w:r>
      <w:r>
        <w:rPr>
          <w:rFonts w:ascii="GHEA Grapalat" w:hAnsi="GHEA Grapalat"/>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072A57" w:rsidRDefault="00072A57" w:rsidP="00072A57">
      <w:pPr>
        <w:widowControl w:val="0"/>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rPr>
        <w:t xml:space="preserve"> </w:t>
      </w:r>
      <w:r>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rPr>
        <w:t xml:space="preserve">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072A57" w:rsidRDefault="00072A57" w:rsidP="00072A57">
      <w:pPr>
        <w:widowControl w:val="0"/>
        <w:jc w:val="both"/>
        <w:rPr>
          <w:rFonts w:ascii="GHEA Grapalat" w:hAnsi="GHEA Grapalat"/>
        </w:rPr>
      </w:pPr>
      <w:r>
        <w:rPr>
          <w:rFonts w:ascii="GHEA Grapalat" w:hAnsi="GHEA Grapalat"/>
        </w:rPr>
        <w:t>4)</w:t>
      </w:r>
      <w:r>
        <w:rPr>
          <w:rFonts w:ascii="GHEA Grapalat" w:hAnsi="GHEA Grapalat"/>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072A57" w:rsidRDefault="00072A57" w:rsidP="00072A57">
      <w:pPr>
        <w:widowControl w:val="0"/>
        <w:jc w:val="both"/>
        <w:rPr>
          <w:rFonts w:ascii="GHEA Grapalat" w:hAnsi="GHEA Grapalat"/>
        </w:rPr>
      </w:pPr>
      <w:r>
        <w:rPr>
          <w:rFonts w:ascii="GHEA Grapalat" w:hAnsi="GHEA Grapalat"/>
        </w:rPr>
        <w:t>5)</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rPr>
        <w:t xml:space="preserve"> </w:t>
      </w:r>
      <w:r>
        <w:rPr>
          <w:rFonts w:ascii="GHEA Grapalat" w:hAnsi="GHEA Grapalat"/>
        </w:rPr>
        <w:t xml:space="preserve">закупках; </w:t>
      </w:r>
    </w:p>
    <w:p w:rsidR="00072A57" w:rsidRDefault="00072A57" w:rsidP="00072A57">
      <w:pPr>
        <w:widowControl w:val="0"/>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rsidR="00072A57" w:rsidRDefault="00072A57" w:rsidP="00072A57">
      <w:pPr>
        <w:widowControl w:val="0"/>
        <w:jc w:val="both"/>
        <w:rPr>
          <w:rFonts w:ascii="GHEA Grapalat" w:hAnsi="GHEA Grapalat" w:cs="Sylfaen"/>
        </w:rPr>
      </w:pPr>
      <w:r>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w:t>
      </w:r>
      <w:r>
        <w:rPr>
          <w:rFonts w:ascii="GHEA Grapalat" w:hAnsi="GHEA Grapalat"/>
        </w:rPr>
        <w:lastRenderedPageBreak/>
        <w:t>подлежит отклонению.</w:t>
      </w:r>
    </w:p>
    <w:p w:rsidR="00072A57" w:rsidRDefault="00072A57" w:rsidP="00072A57">
      <w:pPr>
        <w:widowControl w:val="0"/>
        <w:jc w:val="both"/>
        <w:rPr>
          <w:rFonts w:ascii="GHEA Grapalat" w:hAnsi="GHEA Grapalat" w:cs="Sylfaen"/>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072A57" w:rsidRDefault="00072A57" w:rsidP="00072A57">
      <w:pPr>
        <w:widowControl w:val="0"/>
        <w:jc w:val="both"/>
        <w:rPr>
          <w:rFonts w:ascii="GHEA Grapalat" w:hAnsi="GHEA Grapalat"/>
        </w:rPr>
      </w:pPr>
      <w:r>
        <w:rPr>
          <w:rFonts w:ascii="GHEA Grapalat" w:hAnsi="GHEA Grapalat"/>
        </w:rPr>
        <w:t>2.3.</w:t>
      </w:r>
      <w:r>
        <w:rPr>
          <w:rFonts w:ascii="GHEA Grapalat" w:hAnsi="GHEA Grapalat"/>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072A57" w:rsidRDefault="00072A57" w:rsidP="00072A57">
      <w:pPr>
        <w:pStyle w:val="a5"/>
        <w:widowControl w:val="0"/>
        <w:jc w:val="both"/>
        <w:rPr>
          <w:rFonts w:ascii="GHEA Grapalat" w:hAnsi="GHEA Grapalat"/>
        </w:rPr>
      </w:pPr>
      <w:r>
        <w:rPr>
          <w:rFonts w:ascii="GHEA Grapalat" w:hAnsi="GHEA Grapalat"/>
        </w:rPr>
        <w:t>По смыслу пункта 119 Порядка:</w:t>
      </w:r>
    </w:p>
    <w:p w:rsidR="00072A57" w:rsidRDefault="00072A57" w:rsidP="00072A57">
      <w:pPr>
        <w:pStyle w:val="a5"/>
        <w:widowControl w:val="0"/>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rsidR="00072A57" w:rsidRDefault="00072A57" w:rsidP="00072A57">
      <w:pPr>
        <w:pStyle w:val="a5"/>
        <w:widowControl w:val="0"/>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072A57" w:rsidRDefault="00072A57" w:rsidP="00072A57">
      <w:pPr>
        <w:pStyle w:val="a5"/>
        <w:widowControl w:val="0"/>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rsidR="00072A57" w:rsidRDefault="00072A57" w:rsidP="00072A57">
      <w:pPr>
        <w:pStyle w:val="a5"/>
        <w:widowControl w:val="0"/>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072A57" w:rsidRDefault="00072A57" w:rsidP="00072A57">
      <w:pPr>
        <w:pStyle w:val="a5"/>
        <w:widowControl w:val="0"/>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072A57" w:rsidRDefault="00072A57" w:rsidP="00072A57">
      <w:pPr>
        <w:pStyle w:val="a5"/>
        <w:widowControl w:val="0"/>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072A57" w:rsidRDefault="00072A57" w:rsidP="00072A57">
      <w:pPr>
        <w:pStyle w:val="a5"/>
        <w:widowControl w:val="0"/>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rsidR="00072A57" w:rsidRDefault="00072A57" w:rsidP="00072A57">
      <w:pPr>
        <w:pStyle w:val="a5"/>
        <w:widowControl w:val="0"/>
        <w:jc w:val="both"/>
        <w:rPr>
          <w:rFonts w:ascii="GHEA Grapalat" w:hAnsi="GHEA Grapalat"/>
          <w:color w:val="000000"/>
        </w:rPr>
      </w:pPr>
      <w:r>
        <w:rPr>
          <w:rFonts w:ascii="GHEA Grapalat" w:hAnsi="GHEA Grapalat"/>
          <w:color w:val="000000"/>
        </w:rPr>
        <w:lastRenderedPageBreak/>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rPr>
        <w:t xml:space="preserve"> </w:t>
      </w:r>
      <w:r>
        <w:rPr>
          <w:rFonts w:ascii="GHEA Grapalat" w:hAnsi="GHEA Grapalat"/>
          <w:color w:val="000000"/>
        </w:rPr>
        <w:t>лица;</w:t>
      </w:r>
    </w:p>
    <w:p w:rsidR="00072A57" w:rsidRDefault="00072A57" w:rsidP="00072A57">
      <w:pPr>
        <w:pStyle w:val="a5"/>
        <w:widowControl w:val="0"/>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072A57" w:rsidRDefault="00072A57" w:rsidP="00072A57">
      <w:pPr>
        <w:pStyle w:val="a5"/>
        <w:widowControl w:val="0"/>
        <w:jc w:val="both"/>
        <w:rPr>
          <w:rFonts w:ascii="GHEA Grapalat" w:hAnsi="GHEA Grapalat"/>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072A57" w:rsidRDefault="00072A57" w:rsidP="00072A57">
      <w:pPr>
        <w:pStyle w:val="a5"/>
        <w:widowControl w:val="0"/>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rsidR="00072A57" w:rsidRDefault="00072A57" w:rsidP="00072A57">
      <w:pPr>
        <w:widowControl w:val="0"/>
        <w:jc w:val="both"/>
        <w:rPr>
          <w:rFonts w:ascii="GHEA Grapalat" w:hAnsi="GHEA Grapalat"/>
          <w:color w:val="000000"/>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72A57" w:rsidRDefault="00072A57" w:rsidP="00072A57">
      <w:pPr>
        <w:widowControl w:val="0"/>
        <w:jc w:val="both"/>
        <w:rPr>
          <w:rFonts w:ascii="GHEA Grapalat" w:hAnsi="GHEA Grapalat" w:cs="Arial Armenian"/>
        </w:rPr>
      </w:pPr>
      <w:r>
        <w:rPr>
          <w:rFonts w:ascii="GHEA Grapalat" w:hAnsi="GHEA Grapalat"/>
        </w:rPr>
        <w:t>2.4.</w:t>
      </w:r>
      <w:r>
        <w:rPr>
          <w:rFonts w:ascii="GHEA Grapalat" w:hAnsi="GHEA Grapalat"/>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072A57" w:rsidRDefault="00072A57" w:rsidP="00072A57">
      <w:pPr>
        <w:pStyle w:val="norm"/>
        <w:widowControl w:val="0"/>
        <w:rPr>
          <w:rFonts w:ascii="GHEA Grapalat" w:hAnsi="GHEA Grapalat" w:cs="Sylfaen"/>
        </w:rPr>
      </w:pPr>
      <w:r>
        <w:rPr>
          <w:rFonts w:ascii="GHEA Grapalat" w:hAnsi="GHEA Grapalat"/>
        </w:rPr>
        <w:t>2.5.</w:t>
      </w:r>
      <w:r>
        <w:rPr>
          <w:rFonts w:ascii="GHEA Grapalat" w:hAnsi="GHEA Grapalat"/>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072A57" w:rsidRDefault="00072A57" w:rsidP="00072A57">
      <w:pPr>
        <w:pStyle w:val="2"/>
        <w:widowControl w:val="0"/>
        <w:rPr>
          <w:rFonts w:ascii="GHEA Grapalat" w:hAnsi="GHEA Grapalat"/>
        </w:rPr>
      </w:pPr>
      <w:r>
        <w:rPr>
          <w:rFonts w:ascii="GHEA Grapalat" w:hAnsi="GHEA Grapalat"/>
        </w:rPr>
        <w:t>2.6.</w:t>
      </w:r>
      <w:r>
        <w:rPr>
          <w:rFonts w:ascii="GHEA Grapalat" w:hAnsi="GHEA Grapalat"/>
        </w:rPr>
        <w:tab/>
        <w:t xml:space="preserve">Участники могут участвовать в настоящей процедуре в порядке совместной деятельности (консорциумом). </w:t>
      </w:r>
    </w:p>
    <w:p w:rsidR="00072A57" w:rsidRDefault="00072A57" w:rsidP="00072A57">
      <w:pPr>
        <w:pStyle w:val="2"/>
        <w:widowControl w:val="0"/>
        <w:rPr>
          <w:rFonts w:ascii="GHEA Grapalat" w:hAnsi="GHEA Grapalat" w:cs="Sylfaen"/>
        </w:rPr>
      </w:pPr>
      <w:r>
        <w:rPr>
          <w:rFonts w:ascii="GHEA Grapalat" w:hAnsi="GHEA Grapalat"/>
        </w:rPr>
        <w:t>В подобном случае:</w:t>
      </w:r>
    </w:p>
    <w:p w:rsidR="00072A57" w:rsidRDefault="00072A57" w:rsidP="00072A57">
      <w:pPr>
        <w:pStyle w:val="2"/>
        <w:widowControl w:val="0"/>
        <w:rPr>
          <w:rFonts w:ascii="GHEA Grapalat" w:hAnsi="GHEA Grapalat"/>
        </w:rPr>
      </w:pPr>
      <w:r>
        <w:rPr>
          <w:rFonts w:ascii="GHEA Grapalat" w:hAnsi="GHEA Grapalat"/>
        </w:rPr>
        <w:t>1)</w:t>
      </w:r>
      <w:r>
        <w:rPr>
          <w:rFonts w:ascii="GHEA Grapalat" w:hAnsi="GHEA Grapalat"/>
        </w:rPr>
        <w:tab/>
        <w:t xml:space="preserve">ни одна из сторон договора о совместной деятельности не может подать отдельную заявку на одну и ту же процедуру (на один и тот же лот). В случае </w:t>
      </w:r>
      <w:r>
        <w:rPr>
          <w:rFonts w:ascii="GHEA Grapalat" w:hAnsi="GHEA Grapalat"/>
        </w:rPr>
        <w:lastRenderedPageBreak/>
        <w:t>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72A57" w:rsidRDefault="00072A57" w:rsidP="00072A57">
      <w:pPr>
        <w:pStyle w:val="2"/>
        <w:widowControl w:val="0"/>
        <w:rPr>
          <w:rFonts w:ascii="GHEA Grapalat" w:hAnsi="GHEA Grapalat" w:cs="Sylfaen"/>
        </w:rPr>
      </w:pPr>
      <w:r>
        <w:rPr>
          <w:rFonts w:ascii="GHEA Grapalat" w:hAnsi="GHEA Grapalat"/>
        </w:rPr>
        <w:t>2)</w:t>
      </w:r>
      <w:r>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72A57" w:rsidRDefault="00072A57" w:rsidP="00072A57">
      <w:pPr>
        <w:widowControl w:val="0"/>
        <w:jc w:val="center"/>
        <w:rPr>
          <w:rFonts w:ascii="GHEA Grapalat" w:hAnsi="GHEA Grapalat" w:cs="Arial"/>
          <w:b/>
        </w:rPr>
      </w:pPr>
      <w:r>
        <w:rPr>
          <w:rFonts w:ascii="GHEA Grapalat" w:hAnsi="GHEA Grapalat"/>
          <w:b/>
        </w:rPr>
        <w:t xml:space="preserve">3. РАЗЪЯСНЕНИЕ ПРИГЛАШЕНИЯ </w:t>
      </w:r>
      <w:r>
        <w:rPr>
          <w:rFonts w:ascii="GHEA Grapalat" w:hAnsi="GHEA Grapalat"/>
          <w:b/>
        </w:rPr>
        <w:br/>
        <w:t xml:space="preserve">И ПОРЯДОК ВНЕСЕНИЯ ИЗМЕНЕНИЯ В ПРИГЛАШЕНИЕ </w:t>
      </w:r>
    </w:p>
    <w:p w:rsidR="00072A57" w:rsidRDefault="00072A57" w:rsidP="00072A57">
      <w:pPr>
        <w:widowControl w:val="0"/>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rsidR="00072A57" w:rsidRDefault="00072A57" w:rsidP="00072A57">
      <w:pPr>
        <w:widowControl w:val="0"/>
        <w:autoSpaceDE w:val="0"/>
        <w:autoSpaceDN w:val="0"/>
        <w:adjustRightInd w:val="0"/>
        <w:jc w:val="both"/>
        <w:rPr>
          <w:rFonts w:ascii="GHEA Grapalat" w:hAnsi="GHEA Grapalat"/>
        </w:rPr>
      </w:pPr>
      <w:r>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15"/>
          <w:rFonts w:ascii="GHEA Grapalat" w:hAnsi="GHEA Grapalat"/>
        </w:rPr>
        <w:t>5</w:t>
      </w: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cs="Courier New"/>
        </w:rPr>
        <w:t xml:space="preserve">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rPr>
        <w:t xml:space="preserve">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072A57" w:rsidRDefault="00072A57" w:rsidP="00072A57">
      <w:pPr>
        <w:widowControl w:val="0"/>
        <w:autoSpaceDE w:val="0"/>
        <w:autoSpaceDN w:val="0"/>
        <w:adjustRightInd w:val="0"/>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72A57" w:rsidRDefault="00072A57" w:rsidP="00072A57">
      <w:pPr>
        <w:widowControl w:val="0"/>
        <w:autoSpaceDE w:val="0"/>
        <w:autoSpaceDN w:val="0"/>
        <w:adjustRightInd w:val="0"/>
        <w:jc w:val="both"/>
        <w:rPr>
          <w:rFonts w:ascii="GHEA Grapalat" w:hAnsi="GHEA Grapalat"/>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rPr>
        <w:t>5</w:t>
      </w:r>
      <w:r>
        <w:rPr>
          <w:rFonts w:ascii="GHEA Grapalat" w:hAnsi="GHEA Grapalat"/>
        </w:rPr>
        <w:t xml:space="preserve"> </w:t>
      </w:r>
    </w:p>
    <w:p w:rsidR="00072A57" w:rsidRDefault="00072A57" w:rsidP="00072A57">
      <w:pPr>
        <w:widowControl w:val="0"/>
        <w:autoSpaceDE w:val="0"/>
        <w:autoSpaceDN w:val="0"/>
        <w:adjustRightInd w:val="0"/>
        <w:jc w:val="both"/>
        <w:rPr>
          <w:rFonts w:ascii="GHEA Grapalat" w:hAnsi="GHEA Grapalat" w:cs="Arial Unicode"/>
        </w:rPr>
      </w:pPr>
      <w:r>
        <w:rPr>
          <w:rFonts w:ascii="GHEA Grapalat" w:hAnsi="GHEA Grapalat"/>
        </w:rPr>
        <w:t xml:space="preserve">3.5 Каждое лицо без указания имени, до истечения срока, установленного для внесения изменений в приглашение, имеет право 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 В </w:t>
      </w:r>
      <w:r>
        <w:rPr>
          <w:rFonts w:ascii="GHEA Grapalat" w:hAnsi="GHEA Grapalat"/>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72A57" w:rsidRDefault="00072A57" w:rsidP="00072A57">
      <w:pPr>
        <w:widowControl w:val="0"/>
        <w:autoSpaceDE w:val="0"/>
        <w:autoSpaceDN w:val="0"/>
        <w:adjustRightInd w:val="0"/>
        <w:jc w:val="both"/>
        <w:rPr>
          <w:rFonts w:ascii="GHEA Grapalat" w:hAnsi="GHEA Grapalat" w:cs="Arial Unicode"/>
        </w:rPr>
      </w:pPr>
      <w:r>
        <w:rPr>
          <w:rFonts w:ascii="GHEA Grapalat" w:hAnsi="GHEA Grapalat"/>
        </w:rPr>
        <w:t>3.6.</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rPr>
        <w:t xml:space="preserve">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15"/>
          <w:rFonts w:ascii="GHEA Grapalat" w:hAnsi="GHEA Grapalat"/>
        </w:rPr>
        <w:t>6</w:t>
      </w:r>
      <w:r>
        <w:rPr>
          <w:rFonts w:ascii="GHEA Grapalat" w:hAnsi="GHEA Grapalat"/>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cs="Arial"/>
          <w:b/>
        </w:rPr>
      </w:pPr>
      <w:r>
        <w:rPr>
          <w:rFonts w:ascii="GHEA Grapalat" w:hAnsi="GHEA Grapalat"/>
          <w:b/>
        </w:rPr>
        <w:t>4. ПОРЯДОК ПОДАЧИ ЗАЯВКИ</w:t>
      </w:r>
    </w:p>
    <w:p w:rsidR="00072A57" w:rsidRDefault="00072A57" w:rsidP="00072A57">
      <w:pPr>
        <w:widowControl w:val="0"/>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72A57" w:rsidRDefault="00072A57" w:rsidP="00072A57">
      <w:pPr>
        <w:pStyle w:val="2"/>
        <w:widowControl w:val="0"/>
        <w:rPr>
          <w:rFonts w:ascii="GHEA Grapalat" w:hAnsi="GHEA Grapalat" w:cs="Sylfaen"/>
        </w:rPr>
      </w:pPr>
      <w:r>
        <w:rPr>
          <w:rFonts w:ascii="GHEA Grapalat" w:hAnsi="GHEA Grapalat"/>
        </w:rPr>
        <w:t xml:space="preserve">Участник может подать заявку как для каждого лота, так и для нескольких или всех лотов. </w:t>
      </w:r>
    </w:p>
    <w:p w:rsidR="00072A57" w:rsidRDefault="00072A57" w:rsidP="00072A57">
      <w:pPr>
        <w:pStyle w:val="2"/>
        <w:widowControl w:val="0"/>
        <w:rPr>
          <w:rFonts w:ascii="GHEA Grapalat" w:hAnsi="GHEA Grapalat" w:cs="Sylfaen"/>
        </w:rPr>
      </w:pPr>
      <w:r>
        <w:rPr>
          <w:rFonts w:ascii="GHEA Grapalat" w:hAnsi="GHEA Grapalat"/>
        </w:rPr>
        <w:t>Заявка подается до истечения срока, установленного для этого настоящим Приглашением.</w:t>
      </w:r>
    </w:p>
    <w:p w:rsidR="00072A57" w:rsidRDefault="00072A57" w:rsidP="00072A57">
      <w:pPr>
        <w:pStyle w:val="2"/>
        <w:widowControl w:val="0"/>
        <w:rPr>
          <w:rFonts w:ascii="GHEA Grapalat" w:hAnsi="GHEA Grapalat"/>
        </w:rPr>
      </w:pPr>
      <w:r>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072A57" w:rsidRDefault="00072A57" w:rsidP="00072A57">
      <w:pPr>
        <w:pStyle w:val="a3"/>
        <w:widowControl w:val="0"/>
        <w:jc w:val="center"/>
        <w:rPr>
          <w:rFonts w:ascii="GHEA Grapalat" w:hAnsi="GHEA Grapalat" w:cs="Sylfaen"/>
        </w:rPr>
      </w:pPr>
      <w:r>
        <w:rPr>
          <w:rFonts w:ascii="GHEA Grapalat" w:hAnsi="GHEA Grapalat"/>
        </w:rPr>
        <w:t>4.2.</w:t>
      </w:r>
      <w:r>
        <w:rPr>
          <w:rFonts w:ascii="GHEA Grapalat" w:hAnsi="GHEA Grapalat"/>
        </w:rPr>
        <w:tab/>
        <w:t xml:space="preserve">Заявки на процедуру необходимо представить в комиссию по адресу Арагацотнском районе Республики Армения, </w:t>
      </w:r>
      <w:r w:rsidR="00C0389B" w:rsidRPr="004A642D">
        <w:rPr>
          <w:rFonts w:ascii="GHEA Grapalat" w:hAnsi="GHEA Grapalat"/>
        </w:rPr>
        <w:t xml:space="preserve">Армавирская </w:t>
      </w:r>
      <w:r w:rsidR="00C0389B" w:rsidRPr="004A642D">
        <w:rPr>
          <w:rFonts w:ascii="GHEA Grapalat" w:hAnsi="GHEA Grapalat"/>
          <w:lang w:val="af-ZA"/>
        </w:rPr>
        <w:t xml:space="preserve"> </w:t>
      </w:r>
      <w:r w:rsidR="00C0389B" w:rsidRPr="004A642D">
        <w:rPr>
          <w:rFonts w:ascii="GHEA Grapalat" w:hAnsi="GHEA Grapalat"/>
        </w:rPr>
        <w:t>марз</w:t>
      </w:r>
      <w:r w:rsidR="00C0389B" w:rsidRPr="004A642D">
        <w:rPr>
          <w:rFonts w:ascii="GHEA Grapalat" w:hAnsi="GHEA Grapalat"/>
          <w:lang w:val="af-ZA"/>
        </w:rPr>
        <w:t>,  с.</w:t>
      </w:r>
      <w:r w:rsidR="00C0389B" w:rsidRPr="004A642D">
        <w:rPr>
          <w:rFonts w:ascii="GHEA Grapalat" w:hAnsi="GHEA Grapalat"/>
        </w:rPr>
        <w:t xml:space="preserve"> </w:t>
      </w:r>
      <w:r w:rsidR="00C0389B" w:rsidRPr="004A642D">
        <w:rPr>
          <w:rFonts w:ascii="GHEA Grapalat" w:hAnsi="GHEA Grapalat"/>
          <w:lang w:val="af-ZA"/>
        </w:rPr>
        <w:t>Баграмян</w:t>
      </w:r>
      <w:r w:rsidR="00C0389B">
        <w:rPr>
          <w:rFonts w:ascii="GHEA Grapalat" w:hAnsi="GHEA Grapalat"/>
          <w:lang w:val="af-ZA"/>
        </w:rPr>
        <w:t>, ул.</w:t>
      </w:r>
      <w:r w:rsidR="00C0389B" w:rsidRPr="004A642D">
        <w:rPr>
          <w:rFonts w:ascii="GHEA Grapalat" w:hAnsi="GHEA Grapalat"/>
          <w:lang w:val="af-ZA"/>
        </w:rPr>
        <w:t xml:space="preserve"> </w:t>
      </w:r>
      <w:r w:rsidR="00C0389B" w:rsidRPr="004A642D">
        <w:rPr>
          <w:rFonts w:ascii="Arial" w:hAnsi="Arial"/>
          <w:lang w:val="af-ZA"/>
        </w:rPr>
        <w:t>Баграмян 2/3</w:t>
      </w:r>
      <w:r w:rsidR="00C0389B">
        <w:rPr>
          <w:rFonts w:ascii="Arial" w:hAnsi="Arial"/>
          <w:lang w:val="af-ZA"/>
        </w:rPr>
        <w:t xml:space="preserve">, </w:t>
      </w:r>
      <w:r w:rsidR="00966DE7">
        <w:rPr>
          <w:rFonts w:ascii="GHEA Grapalat" w:hAnsi="GHEA Grapalat"/>
        </w:rPr>
        <w:t xml:space="preserve">не позднее, чем </w:t>
      </w:r>
      <w:r w:rsidR="00A4501F" w:rsidRPr="00A4501F">
        <w:rPr>
          <w:rFonts w:asciiTheme="minorHAnsi" w:hAnsiTheme="minorHAnsi"/>
        </w:rPr>
        <w:t>11</w:t>
      </w:r>
      <w:r w:rsidR="00966DE7" w:rsidRPr="00966DE7">
        <w:rPr>
          <w:rFonts w:asciiTheme="minorHAnsi" w:hAnsiTheme="minorHAnsi"/>
        </w:rPr>
        <w:t>:</w:t>
      </w:r>
      <w:r w:rsidR="00A4501F" w:rsidRPr="00A4501F">
        <w:rPr>
          <w:rFonts w:asciiTheme="minorHAnsi" w:hAnsiTheme="minorHAnsi"/>
        </w:rPr>
        <w:t>0</w:t>
      </w:r>
      <w:r>
        <w:rPr>
          <w:rFonts w:ascii="GHEA Grapalat" w:hAnsi="GHEA Grapalat"/>
        </w:rPr>
        <w:t xml:space="preserve">0 часов 7-го дня с даты опубликования в бюллетене объявления и приглашения на настоящую процедуру. </w:t>
      </w:r>
    </w:p>
    <w:p w:rsidR="00072A57" w:rsidRDefault="00072A57" w:rsidP="00072A57">
      <w:pPr>
        <w:pStyle w:val="2"/>
        <w:widowControl w:val="0"/>
        <w:rPr>
          <w:rFonts w:ascii="GHEA Grapalat" w:hAnsi="GHEA Grapalat" w:cs="Sylfaen"/>
        </w:rPr>
      </w:pPr>
      <w:r>
        <w:rPr>
          <w:rFonts w:ascii="GHEA Grapalat" w:hAnsi="GHEA Grapalat"/>
        </w:rPr>
        <w:t xml:space="preserve">Заявки на процедуру получает и в журнале регистрации заявок регистрирует секретарь комиссии </w:t>
      </w:r>
      <w:r w:rsidR="00966DE7" w:rsidRPr="00966DE7">
        <w:rPr>
          <w:rFonts w:asciiTheme="minorHAnsi" w:hAnsiTheme="minorHAnsi"/>
          <w:iCs/>
        </w:rPr>
        <w:t>В. Хосров</w:t>
      </w:r>
      <w:r>
        <w:rPr>
          <w:rFonts w:ascii="GHEA Grapalat" w:hAnsi="GHEA Grapalat"/>
          <w:iCs/>
        </w:rPr>
        <w:t>ян</w:t>
      </w:r>
      <w:r>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072A57" w:rsidRDefault="00072A57" w:rsidP="00072A57">
      <w:pPr>
        <w:pStyle w:val="2"/>
        <w:widowControl w:val="0"/>
        <w:rPr>
          <w:rFonts w:ascii="GHEA Grapalat" w:hAnsi="GHEA Grapalat"/>
        </w:rPr>
      </w:pPr>
      <w:r>
        <w:rPr>
          <w:rFonts w:ascii="GHEA Grapalat" w:hAnsi="GHEA Grapalat"/>
        </w:rPr>
        <w:t>4.3.</w:t>
      </w:r>
      <w:r>
        <w:rPr>
          <w:rFonts w:ascii="GHEA Grapalat" w:hAnsi="GHEA Grapalat"/>
        </w:rPr>
        <w:tab/>
        <w:t>В заявке участник представляет:</w:t>
      </w:r>
    </w:p>
    <w:p w:rsidR="00072A57" w:rsidRDefault="00072A57" w:rsidP="00072A5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rsidR="00072A57" w:rsidRDefault="00072A57" w:rsidP="00072A57">
      <w:pPr>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rsidR="00072A57" w:rsidRDefault="00072A57" w:rsidP="00072A57">
      <w:pPr>
        <w:jc w:val="both"/>
        <w:rPr>
          <w:rFonts w:ascii="GHEA Grapalat" w:hAnsi="GHEA Grapalat"/>
        </w:rPr>
      </w:pPr>
      <w:r>
        <w:rPr>
          <w:rFonts w:ascii="GHEA Grapalat" w:hAnsi="GHEA Grapalat"/>
        </w:rPr>
        <w:lastRenderedPageBreak/>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072A57" w:rsidRDefault="00072A57" w:rsidP="00072A57">
      <w:pPr>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072A57" w:rsidRDefault="00072A57" w:rsidP="00072A5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72A57" w:rsidRDefault="00072A57" w:rsidP="00966DE7">
      <w:pPr>
        <w:pStyle w:val="norm"/>
        <w:widowControl w:val="0"/>
        <w:spacing w:line="240" w:lineRule="auto"/>
        <w:rPr>
          <w:rFonts w:ascii="GHEA Grapalat" w:hAnsi="GHEA Grapalat"/>
        </w:rPr>
      </w:pPr>
      <w:r>
        <w:rPr>
          <w:rFonts w:ascii="GHEA Grapalat" w:hAnsi="GHEA Grapalat"/>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 решении заключить договор;  </w:t>
      </w:r>
    </w:p>
    <w:p w:rsidR="00072A57" w:rsidRDefault="00072A57" w:rsidP="00966DE7">
      <w:pPr>
        <w:pStyle w:val="norm"/>
        <w:widowControl w:val="0"/>
        <w:spacing w:line="240" w:lineRule="auto"/>
        <w:rPr>
          <w:rFonts w:ascii="GHEA Grapalat" w:hAnsi="GHEA Grapalat"/>
        </w:rPr>
      </w:pPr>
      <w:r>
        <w:rPr>
          <w:rFonts w:ascii="GHEA Grapalat" w:hAnsi="GHEA Grapalat"/>
        </w:rPr>
        <w:t xml:space="preserve">  2) технические характеристики</w:t>
      </w:r>
      <w:r>
        <w:rPr>
          <w:rFonts w:ascii="GHEA Grapalat" w:hAnsi="GHEA Grapalat" w:cs="Sylfaen"/>
        </w:rPr>
        <w:t xml:space="preserve"> предлагаемого им товара</w:t>
      </w:r>
      <w:r>
        <w:rPr>
          <w:rFonts w:ascii="GHEA Grapalat" w:hAnsi="GHEA Grapalat"/>
        </w:rPr>
        <w:t xml:space="preserve">, а также товарный знак, </w:t>
      </w:r>
      <w:r>
        <w:rPr>
          <w:rFonts w:ascii="GHEA Grapalat" w:hAnsi="GHEA Grapalat" w:cs="Sylfaen"/>
        </w:rPr>
        <w:t>фирменное наименование, марка и</w:t>
      </w:r>
      <w:r>
        <w:rPr>
          <w:rFonts w:ascii="GHEA Grapalat" w:hAnsi="GHEA Grapalat"/>
        </w:rPr>
        <w:t xml:space="preserve"> наименование производителя, (далее — полное описание товара)</w:t>
      </w:r>
      <w:r>
        <w:rPr>
          <w:rStyle w:val="15"/>
          <w:rFonts w:ascii="GHEA Grapalat" w:hAnsi="GHEA Grapalat" w:cs="Sylfaen"/>
        </w:rPr>
        <w:t>7</w:t>
      </w:r>
      <w:r>
        <w:rPr>
          <w:rFonts w:ascii="GHEA Grapalat" w:hAnsi="GHEA Grapalat" w:cs="Sylfaen"/>
        </w:rPr>
        <w:t>:</w:t>
      </w:r>
      <w:r>
        <w:t xml:space="preserve"> </w:t>
      </w:r>
    </w:p>
    <w:p w:rsidR="00072A57" w:rsidRDefault="00072A57" w:rsidP="00966DE7">
      <w:pPr>
        <w:pStyle w:val="norm"/>
        <w:widowControl w:val="0"/>
        <w:spacing w:line="240" w:lineRule="auto"/>
        <w:rPr>
          <w:rFonts w:ascii="GHEA Grapalat" w:hAnsi="GHEA Grapalat" w:cs="Sylfaen"/>
        </w:rPr>
      </w:pPr>
      <w:r>
        <w:rPr>
          <w:rFonts w:ascii="GHEA Grapalat" w:hAnsi="GHEA Grapalat"/>
        </w:rPr>
        <w:t>3)</w:t>
      </w:r>
      <w:r>
        <w:rPr>
          <w:rFonts w:ascii="GHEA Grapalat" w:hAnsi="GHEA Grapalat"/>
        </w:rPr>
        <w:tab/>
        <w:t>утвержденное им ценовое предложение;</w:t>
      </w:r>
    </w:p>
    <w:p w:rsidR="00072A57" w:rsidRDefault="00072A57" w:rsidP="00966DE7">
      <w:pPr>
        <w:widowControl w:val="0"/>
        <w:jc w:val="both"/>
        <w:rPr>
          <w:rFonts w:ascii="GHEA Grapalat" w:hAnsi="GHEA Grapalat"/>
        </w:rPr>
      </w:pPr>
      <w:r>
        <w:rPr>
          <w:rFonts w:ascii="GHEA Grapalat" w:hAnsi="GHEA Grapalat"/>
        </w:rPr>
        <w:t>4)</w:t>
      </w:r>
      <w:r>
        <w:rPr>
          <w:rFonts w:ascii="GHEA Grapalat" w:hAnsi="GHEA Grapalat"/>
        </w:rPr>
        <w:tab/>
        <w:t>обеспечение заявки- в форме наличных денег или банковской гарантии.</w:t>
      </w:r>
      <w:r>
        <w:rPr>
          <w:rStyle w:val="15"/>
          <w:rFonts w:ascii="GHEA Grapalat" w:hAnsi="GHEA Grapalat"/>
        </w:rPr>
        <w:t>8</w:t>
      </w:r>
    </w:p>
    <w:p w:rsidR="00072A57" w:rsidRDefault="00072A57" w:rsidP="00966DE7">
      <w:pPr>
        <w:pStyle w:val="norm"/>
        <w:widowControl w:val="0"/>
        <w:spacing w:line="240" w:lineRule="auto"/>
        <w:rPr>
          <w:rFonts w:ascii="GHEA Grapalat" w:hAnsi="GHEA Grapalat" w:cs="Sylfaen"/>
        </w:rPr>
      </w:pPr>
      <w:r>
        <w:rPr>
          <w:rFonts w:ascii="GHEA Grapalat" w:hAnsi="GHEA Grapalat"/>
        </w:rPr>
        <w:t>5)</w:t>
      </w:r>
      <w:r>
        <w:rPr>
          <w:rFonts w:ascii="GHEA Grapalat" w:hAnsi="GHEA Grapalat"/>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072A57" w:rsidRDefault="00072A57" w:rsidP="00966DE7">
      <w:pPr>
        <w:pStyle w:val="norm"/>
        <w:widowControl w:val="0"/>
        <w:spacing w:line="240" w:lineRule="auto"/>
        <w:rPr>
          <w:rFonts w:ascii="GHEA Grapalat" w:hAnsi="GHEA Grapalat"/>
        </w:rPr>
      </w:pPr>
      <w:r>
        <w:rPr>
          <w:rFonts w:ascii="GHEA Grapalat" w:hAnsi="GHEA Grapalat"/>
        </w:rPr>
        <w:t>6)</w:t>
      </w:r>
      <w:r>
        <w:rPr>
          <w:rFonts w:ascii="GHEA Grapalat" w:hAnsi="GHEA Grapalat"/>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072A57" w:rsidRDefault="00072A57" w:rsidP="00966DE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072A57" w:rsidRDefault="00072A57" w:rsidP="00072A5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072A57" w:rsidRDefault="00072A57" w:rsidP="00966DE7">
      <w:pPr>
        <w:pStyle w:val="norm"/>
        <w:widowControl w:val="0"/>
        <w:spacing w:line="240" w:lineRule="auto"/>
        <w:rPr>
          <w:rFonts w:ascii="GHEA Grapalat" w:hAnsi="GHEA Grapalat" w:cs="Sylfaen"/>
        </w:rPr>
      </w:pPr>
      <w:r>
        <w:rPr>
          <w:rFonts w:ascii="GHEA Grapalat" w:hAnsi="GHEA Grapalat" w:cs="Sylfaen"/>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Pr>
          <w:rFonts w:ascii="GHEA Grapalat" w:hAnsi="GHEA Grapalat" w:cs="Sylfaen"/>
        </w:rPr>
        <w:lastRenderedPageBreak/>
        <w:t>производятся представившему заявку участнику.</w:t>
      </w:r>
    </w:p>
    <w:p w:rsidR="00072A57" w:rsidRDefault="00072A57" w:rsidP="00072A57">
      <w:pP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cs="Arial"/>
          <w:b/>
        </w:rPr>
      </w:pPr>
      <w:r>
        <w:rPr>
          <w:rFonts w:ascii="GHEA Grapalat" w:hAnsi="GHEA Grapalat"/>
          <w:b/>
        </w:rPr>
        <w:t xml:space="preserve">5.ЦЕНОВОЕ ПРЕДЛОЖЕНИЕ ЗАЯВКИ </w:t>
      </w:r>
    </w:p>
    <w:p w:rsidR="00072A57" w:rsidRDefault="00072A57" w:rsidP="00072A57">
      <w:pPr>
        <w:widowControl w:val="0"/>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072A57" w:rsidRDefault="00072A57" w:rsidP="00966DE7">
      <w:pPr>
        <w:pStyle w:val="norm"/>
        <w:widowControl w:val="0"/>
        <w:spacing w:line="240" w:lineRule="auto"/>
        <w:rPr>
          <w:rFonts w:ascii="GHEA Grapalat" w:hAnsi="GHEA Grapalat" w:cs="Sylfaen"/>
        </w:rPr>
      </w:pPr>
      <w:r>
        <w:rPr>
          <w:rFonts w:ascii="GHEA Grapalat" w:hAnsi="GHEA Grapalat"/>
        </w:rPr>
        <w:t>5.2.</w:t>
      </w:r>
      <w:r>
        <w:rPr>
          <w:rFonts w:ascii="GHEA Grapalat" w:hAnsi="GHEA Grapalat"/>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072A57" w:rsidRDefault="00072A57" w:rsidP="00966DE7">
      <w:pPr>
        <w:pStyle w:val="norm"/>
        <w:widowControl w:val="0"/>
        <w:spacing w:line="240" w:lineRule="auto"/>
        <w:rPr>
          <w:rFonts w:ascii="GHEA Grapalat" w:hAnsi="GHEA Grapalat" w:cs="Sylfaen"/>
        </w:rPr>
      </w:pPr>
      <w:r>
        <w:rPr>
          <w:rFonts w:ascii="GHEA Grapalat" w:hAnsi="GHEA Grapalat"/>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072A57" w:rsidRDefault="00072A57" w:rsidP="00966DE7">
      <w:pPr>
        <w:pStyle w:val="norm"/>
        <w:widowControl w:val="0"/>
        <w:spacing w:line="240" w:lineRule="auto"/>
        <w:rPr>
          <w:rFonts w:ascii="GHEA Grapalat" w:hAnsi="GHEA Grapalat" w:cs="Sylfaen"/>
        </w:rPr>
      </w:pPr>
      <w:r>
        <w:rPr>
          <w:rFonts w:ascii="GHEA Grapalat" w:hAnsi="GHEA Grapalat"/>
        </w:rPr>
        <w:t>а.</w:t>
      </w:r>
      <w:r>
        <w:rPr>
          <w:rFonts w:ascii="GHEA Grapalat" w:hAnsi="GHEA Grapalat"/>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072A57" w:rsidRDefault="00072A57" w:rsidP="00966DE7">
      <w:pPr>
        <w:pStyle w:val="norm"/>
        <w:widowControl w:val="0"/>
        <w:spacing w:line="240" w:lineRule="auto"/>
        <w:rPr>
          <w:rFonts w:ascii="GHEA Grapalat" w:hAnsi="GHEA Grapalat" w:cs="Sylfaen"/>
        </w:rPr>
      </w:pPr>
      <w:r>
        <w:rPr>
          <w:rFonts w:ascii="GHEA Grapalat" w:hAnsi="GHEA Grapalat"/>
        </w:rPr>
        <w:t>б.</w:t>
      </w:r>
      <w:r>
        <w:rPr>
          <w:rFonts w:ascii="GHEA Grapalat" w:hAnsi="GHEA Grapalat"/>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072A57" w:rsidRDefault="00072A57" w:rsidP="00966DE7">
      <w:pPr>
        <w:pStyle w:val="norm"/>
        <w:widowControl w:val="0"/>
        <w:spacing w:line="240" w:lineRule="auto"/>
        <w:rPr>
          <w:rFonts w:ascii="GHEA Grapalat" w:hAnsi="GHEA Grapalat"/>
        </w:rPr>
      </w:pPr>
      <w:r>
        <w:rPr>
          <w:rFonts w:ascii="GHEA Grapalat" w:hAnsi="GHEA Grapalat"/>
        </w:rPr>
        <w:t>в.</w:t>
      </w:r>
      <w:r>
        <w:rPr>
          <w:rFonts w:ascii="GHEA Grapalat" w:hAnsi="GHEA Grapalat"/>
        </w:rPr>
        <w:tab/>
        <w:t>номер лота в ценовом предложении указан неверно, однако наименование предмета закупки заполнено правильно.</w:t>
      </w:r>
    </w:p>
    <w:p w:rsidR="00072A57" w:rsidRDefault="00072A57" w:rsidP="00966DE7">
      <w:pPr>
        <w:pStyle w:val="norm"/>
        <w:widowControl w:val="0"/>
        <w:spacing w:line="240" w:lineRule="auto"/>
        <w:rPr>
          <w:rFonts w:ascii="GHEA Grapalat" w:hAnsi="GHEA Grapalat"/>
        </w:rPr>
      </w:pPr>
      <w:r>
        <w:rPr>
          <w:rFonts w:ascii="GHEA Grapalat" w:hAnsi="GHEA Grapalat"/>
        </w:rPr>
        <w:t>г.</w:t>
      </w:r>
      <w:r>
        <w:t xml:space="preserve"> </w:t>
      </w:r>
      <w:r>
        <w:rPr>
          <w:rFonts w:ascii="GHEA Grapalat" w:hAnsi="GHEA Grapalat"/>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072A57" w:rsidRDefault="00072A57" w:rsidP="00966DE7">
      <w:pPr>
        <w:pStyle w:val="norm"/>
        <w:widowControl w:val="0"/>
        <w:spacing w:line="240" w:lineRule="auto"/>
        <w:rPr>
          <w:rFonts w:ascii="GHEA Grapalat" w:hAnsi="GHEA Grapalat"/>
        </w:rPr>
      </w:pPr>
      <w:r>
        <w:rPr>
          <w:rFonts w:ascii="GHEA Grapalat" w:hAnsi="GHEA Grapalat"/>
        </w:rPr>
        <w:t>д.</w:t>
      </w:r>
      <w:r>
        <w:t xml:space="preserve"> </w:t>
      </w:r>
      <w:r>
        <w:rPr>
          <w:rFonts w:ascii="GHEA Grapalat" w:hAnsi="GHEA Grapalat"/>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072A57" w:rsidRDefault="00072A57" w:rsidP="00966DE7">
      <w:pPr>
        <w:pStyle w:val="norm"/>
        <w:widowControl w:val="0"/>
        <w:spacing w:line="240" w:lineRule="auto"/>
        <w:rPr>
          <w:rFonts w:ascii="GHEA Grapalat" w:hAnsi="GHEA Grapalat" w:cs="Sylfaen"/>
        </w:rPr>
      </w:pPr>
      <w:r>
        <w:rPr>
          <w:rFonts w:ascii="GHEA Grapalat" w:hAnsi="GHEA Grapalat"/>
        </w:rPr>
        <w:t>е.</w:t>
      </w:r>
      <w:r>
        <w:t xml:space="preserve"> </w:t>
      </w:r>
      <w:r>
        <w:rPr>
          <w:rFonts w:ascii="GHEA Grapalat" w:hAnsi="GHEA Grapalat"/>
        </w:rPr>
        <w:t>в суммах, заполненных буквами в графах ценового предложения, лумы указаны в цифрах.</w:t>
      </w:r>
    </w:p>
    <w:p w:rsidR="00072A57" w:rsidRDefault="00072A57" w:rsidP="00966DE7">
      <w:pPr>
        <w:pStyle w:val="norm"/>
        <w:widowControl w:val="0"/>
        <w:spacing w:line="240" w:lineRule="auto"/>
        <w:rPr>
          <w:rFonts w:ascii="GHEA Grapalat" w:hAnsi="GHEA Grapalat"/>
        </w:rPr>
      </w:pPr>
      <w:r>
        <w:rPr>
          <w:rFonts w:ascii="GHEA Grapalat" w:hAnsi="GHEA Grapalat"/>
        </w:rPr>
        <w:t>5.3.</w:t>
      </w:r>
      <w:r>
        <w:rPr>
          <w:rFonts w:ascii="GHEA Grapalat" w:hAnsi="GHEA Grapalat"/>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72A57" w:rsidRDefault="00072A57" w:rsidP="00072A57">
      <w:pPr>
        <w:widowControl w:val="0"/>
        <w:jc w:val="center"/>
        <w:rPr>
          <w:rFonts w:ascii="GHEA Grapalat" w:hAnsi="GHEA Grapalat"/>
          <w:b/>
        </w:rPr>
      </w:pPr>
      <w:r>
        <w:rPr>
          <w:rFonts w:ascii="GHEA Grapalat" w:hAnsi="GHEA Grapalat"/>
          <w:b/>
        </w:rPr>
        <w:lastRenderedPageBreak/>
        <w:t xml:space="preserve">6. СРОК ДЕЙСТВИЯ ЗАЯВКИ, </w:t>
      </w:r>
      <w:r>
        <w:rPr>
          <w:rFonts w:ascii="GHEA Grapalat" w:hAnsi="GHEA Grapalat"/>
          <w:b/>
        </w:rPr>
        <w:br/>
        <w:t>ПОРЯДОК ВНЕСЕНИЯ ИЗМЕНЕНИЙ В ЗАЯВКИ И ИХ ОТЗЫВА</w:t>
      </w:r>
    </w:p>
    <w:p w:rsidR="00072A57" w:rsidRDefault="00072A57" w:rsidP="00966DE7">
      <w:pPr>
        <w:pStyle w:val="a6"/>
        <w:widowControl w:val="0"/>
        <w:spacing w:line="240" w:lineRule="auto"/>
        <w:rPr>
          <w:rFonts w:ascii="GHEA Grapalat" w:hAnsi="GHEA Grapalat"/>
          <w:i w:val="0"/>
        </w:rPr>
      </w:pPr>
      <w:r>
        <w:rPr>
          <w:rFonts w:ascii="GHEA Grapalat" w:hAnsi="GHEA Grapalat"/>
          <w:i w:val="0"/>
        </w:rPr>
        <w:t>6.1.</w:t>
      </w:r>
      <w:r>
        <w:rPr>
          <w:rFonts w:ascii="GHEA Grapalat" w:hAnsi="GHEA Grapalat"/>
          <w:i w:val="0"/>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72A57" w:rsidRDefault="00072A57" w:rsidP="00966DE7">
      <w:pPr>
        <w:pStyle w:val="a6"/>
        <w:widowControl w:val="0"/>
        <w:spacing w:line="240" w:lineRule="auto"/>
        <w:rPr>
          <w:rFonts w:ascii="GHEA Grapalat" w:hAnsi="GHEA Grapalat" w:cs="Sylfaen"/>
          <w:i w:val="0"/>
        </w:rPr>
      </w:pPr>
      <w:r>
        <w:rPr>
          <w:rFonts w:ascii="GHEA Grapalat" w:hAnsi="GHEA Grapalat"/>
          <w:i w:val="0"/>
        </w:rPr>
        <w:t>6.2.</w:t>
      </w:r>
      <w:r>
        <w:rPr>
          <w:rFonts w:ascii="GHEA Grapalat" w:hAnsi="GHEA Grapalat"/>
          <w:i w:val="0"/>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72A57" w:rsidRDefault="00072A57" w:rsidP="00072A57">
      <w:pPr>
        <w:rPr>
          <w:rFonts w:ascii="GHEA Grapalat" w:hAnsi="GHEA Grapalat" w:cs="Sylfaen"/>
        </w:rPr>
      </w:pPr>
      <w:r>
        <w:rPr>
          <w:rFonts w:ascii="GHEA Grapalat" w:hAnsi="GHEA Grapalat" w:cs="Sylfaen"/>
        </w:rPr>
        <w:t xml:space="preserve"> </w:t>
      </w:r>
    </w:p>
    <w:p w:rsidR="00072A57" w:rsidRDefault="00072A57" w:rsidP="00072A57">
      <w:pPr>
        <w:widowControl w:val="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t xml:space="preserve">ПОДВЕДЕНИЕ ИТОГОВ </w:t>
      </w:r>
    </w:p>
    <w:p w:rsidR="00072A57" w:rsidRDefault="00072A57" w:rsidP="00966DE7">
      <w:pPr>
        <w:pStyle w:val="2"/>
        <w:widowControl w:val="0"/>
        <w:spacing w:line="240" w:lineRule="auto"/>
        <w:rPr>
          <w:rFonts w:ascii="GHEA Grapalat" w:hAnsi="GHEA Grapalat" w:cs="Tahoma"/>
        </w:rPr>
      </w:pPr>
      <w:r>
        <w:rPr>
          <w:rFonts w:ascii="GHEA Grapalat" w:hAnsi="GHEA Grapalat"/>
        </w:rPr>
        <w:t>8.1.</w:t>
      </w:r>
      <w:r>
        <w:rPr>
          <w:rFonts w:ascii="GHEA Grapalat" w:hAnsi="GHEA Grapalat"/>
        </w:rPr>
        <w:tab/>
        <w:t>Вскрытие заявок произойдет на "7"-ый день в "</w:t>
      </w:r>
      <w:r w:rsidR="00966DE7" w:rsidRPr="00966DE7">
        <w:rPr>
          <w:rFonts w:asciiTheme="minorHAnsi" w:hAnsiTheme="minorHAnsi"/>
        </w:rPr>
        <w:t>11</w:t>
      </w:r>
      <w:r>
        <w:rPr>
          <w:rFonts w:ascii="GHEA Grapalat" w:hAnsi="GHEA Grapalat"/>
        </w:rPr>
        <w:t xml:space="preserve">:00" со дня опубликования в бюллетене объявления и приглашения на настоящую процедуру. </w:t>
      </w:r>
    </w:p>
    <w:p w:rsidR="00072A57" w:rsidRDefault="00072A57" w:rsidP="00966DE7">
      <w:pPr>
        <w:widowControl w:val="0"/>
        <w:jc w:val="both"/>
        <w:rPr>
          <w:rFonts w:ascii="GHEA Grapalat" w:hAnsi="GHEA Grapalat"/>
        </w:rPr>
      </w:pPr>
      <w:r>
        <w:rPr>
          <w:rFonts w:ascii="GHEA Grapalat" w:hAnsi="GHEA Grapalat"/>
        </w:rPr>
        <w:t>На заседании по вскрытию и оценке заявок:</w:t>
      </w:r>
    </w:p>
    <w:p w:rsidR="00072A57" w:rsidRDefault="00072A57" w:rsidP="00072A57">
      <w:pPr>
        <w:widowControl w:val="0"/>
        <w:jc w:val="both"/>
        <w:rPr>
          <w:rFonts w:ascii="GHEA Grapalat" w:hAnsi="GHEA Grapalat"/>
        </w:rPr>
      </w:pPr>
      <w:r>
        <w:rPr>
          <w:rFonts w:ascii="GHEA Grapalat" w:hAnsi="GHEA Grapalat"/>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072A57" w:rsidRDefault="00072A57" w:rsidP="00072A57">
      <w:pPr>
        <w:widowControl w:val="0"/>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72A57" w:rsidRDefault="00072A57" w:rsidP="00072A57">
      <w:pPr>
        <w:widowControl w:val="0"/>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072A57" w:rsidRDefault="00072A57" w:rsidP="00072A57">
      <w:pPr>
        <w:widowControl w:val="0"/>
        <w:jc w:val="both"/>
        <w:rPr>
          <w:rFonts w:ascii="GHEA Grapalat" w:hAnsi="GHEA Grapalat" w:cs="Sylfaen"/>
        </w:rPr>
      </w:pPr>
      <w:r>
        <w:rPr>
          <w:rFonts w:ascii="GHEA Grapalat" w:hAnsi="GHEA Grapalat"/>
        </w:rPr>
        <w:t>8.2.</w:t>
      </w:r>
      <w:r>
        <w:rPr>
          <w:rFonts w:ascii="GHEA Grapalat" w:hAnsi="GHEA Grapalat"/>
        </w:rPr>
        <w:tab/>
        <w:t xml:space="preserve">Заявки оцениваются в порядке, установленном настоящим приглашением. </w:t>
      </w:r>
    </w:p>
    <w:p w:rsidR="00072A57" w:rsidRDefault="00072A57" w:rsidP="00072A57">
      <w:pPr>
        <w:widowControl w:val="0"/>
        <w:jc w:val="both"/>
      </w:pPr>
      <w:r>
        <w:rPr>
          <w:rFonts w:ascii="GHEA Grapalat" w:hAnsi="GHEA Grapalat"/>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072A57" w:rsidRDefault="00072A57" w:rsidP="00072A57">
      <w:pPr>
        <w:widowControl w:val="0"/>
        <w:jc w:val="both"/>
        <w:rPr>
          <w:rFonts w:ascii="GHEA Grapalat" w:hAnsi="GHEA Grapalat" w:cs="Sylfaen"/>
        </w:rPr>
      </w:pPr>
      <w:r>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072A57" w:rsidRDefault="00072A57" w:rsidP="00966DE7">
      <w:pPr>
        <w:pStyle w:val="2"/>
        <w:widowControl w:val="0"/>
        <w:spacing w:line="240" w:lineRule="auto"/>
        <w:rPr>
          <w:rFonts w:ascii="GHEA Grapalat" w:hAnsi="GHEA Grapalat" w:cs="Sylfaen"/>
        </w:rPr>
      </w:pPr>
      <w:r>
        <w:rPr>
          <w:rFonts w:ascii="GHEA Grapalat" w:hAnsi="GHEA Grapalat"/>
        </w:rPr>
        <w:t>8.3.</w:t>
      </w:r>
      <w:r>
        <w:rPr>
          <w:rFonts w:ascii="GHEA Grapalat" w:hAnsi="GHEA Grapalat"/>
        </w:rPr>
        <w:tab/>
        <w:t xml:space="preserve">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w:t>
      </w:r>
      <w:r>
        <w:rPr>
          <w:rFonts w:ascii="GHEA Grapalat" w:hAnsi="GHEA Grapalat"/>
        </w:rPr>
        <w:lastRenderedPageBreak/>
        <w:t>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72A57" w:rsidRDefault="00072A57" w:rsidP="00966DE7">
      <w:pPr>
        <w:pStyle w:val="a6"/>
        <w:widowControl w:val="0"/>
        <w:spacing w:line="240" w:lineRule="auto"/>
        <w:rPr>
          <w:rFonts w:ascii="GHEA Grapalat" w:hAnsi="GHEA Grapalat" w:cs="Sylfaen"/>
          <w:i w:val="0"/>
        </w:rPr>
      </w:pPr>
      <w:r>
        <w:rPr>
          <w:rFonts w:ascii="GHEA Grapalat" w:hAnsi="GHEA Grapalat"/>
          <w:i w:val="0"/>
        </w:rPr>
        <w:t>8.4.</w:t>
      </w:r>
      <w:r>
        <w:rPr>
          <w:rFonts w:ascii="GHEA Grapalat" w:hAnsi="GHEA Grapalat"/>
          <w:i w:val="0"/>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по курсу, установленному Центральным банком Армении на дату открытия заявок.</w:t>
      </w:r>
    </w:p>
    <w:p w:rsidR="00072A57" w:rsidRDefault="00072A57" w:rsidP="00966DE7">
      <w:pPr>
        <w:pStyle w:val="a6"/>
        <w:widowControl w:val="0"/>
        <w:spacing w:line="240" w:lineRule="auto"/>
        <w:rPr>
          <w:rFonts w:ascii="GHEA Grapalat" w:hAnsi="GHEA Grapalat" w:cs="Sylfaen"/>
          <w:i w:val="0"/>
        </w:rPr>
      </w:pPr>
      <w:r>
        <w:rPr>
          <w:rFonts w:ascii="GHEA Grapalat" w:hAnsi="GHEA Grapalat"/>
          <w:i w:val="0"/>
        </w:rPr>
        <w:t>8.5.</w:t>
      </w:r>
      <w:r>
        <w:rPr>
          <w:rFonts w:ascii="GHEA Grapalat" w:hAnsi="GHEA Grapalat"/>
          <w:i w:val="0"/>
        </w:rPr>
        <w:tab/>
        <w:t>Переговоры между комиссией, заказчиком и участниками запрещаются, за исключением случаев,</w:t>
      </w:r>
    </w:p>
    <w:p w:rsidR="00072A57" w:rsidRDefault="00072A57" w:rsidP="00966DE7">
      <w:pPr>
        <w:pStyle w:val="a6"/>
        <w:widowControl w:val="0"/>
        <w:spacing w:line="240" w:lineRule="auto"/>
        <w:rPr>
          <w:rFonts w:ascii="GHEA Grapalat" w:hAnsi="GHEA Grapalat" w:cs="Sylfaen"/>
          <w:i w:val="0"/>
        </w:rPr>
      </w:pPr>
      <w:r>
        <w:rPr>
          <w:rFonts w:ascii="GHEA Grapalat" w:hAnsi="GHEA Grapalat"/>
          <w:i w:val="0"/>
        </w:rPr>
        <w:t>1)</w:t>
      </w:r>
      <w:r>
        <w:rPr>
          <w:rFonts w:ascii="GHEA Grapalat" w:hAnsi="GHEA Grapalat"/>
          <w:i w:val="0"/>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rPr>
        <w:t xml:space="preserve"> </w:t>
      </w:r>
      <w:r>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72A57" w:rsidRDefault="00072A57" w:rsidP="00966DE7">
      <w:pPr>
        <w:pStyle w:val="2"/>
        <w:widowControl w:val="0"/>
        <w:spacing w:line="240" w:lineRule="auto"/>
        <w:rPr>
          <w:rFonts w:ascii="GHEA Grapalat" w:hAnsi="GHEA Grapalat" w:cs="Sylfaen"/>
        </w:rPr>
      </w:pPr>
      <w:r>
        <w:rPr>
          <w:rFonts w:ascii="GHEA Grapalat" w:hAnsi="GHEA Grapalat"/>
        </w:rPr>
        <w:t>2)</w:t>
      </w:r>
      <w:r>
        <w:rPr>
          <w:rFonts w:ascii="GHEA Grapalat" w:hAnsi="GHEA Grapalat"/>
        </w:rPr>
        <w:tab/>
        <w:t>иных случаев, предусмотренных Законом.</w:t>
      </w:r>
    </w:p>
    <w:p w:rsidR="00072A57" w:rsidRDefault="00072A57" w:rsidP="00966DE7">
      <w:pPr>
        <w:pStyle w:val="norm"/>
        <w:widowControl w:val="0"/>
        <w:spacing w:line="240" w:lineRule="auto"/>
        <w:rPr>
          <w:rFonts w:ascii="GHEA Grapalat" w:hAnsi="GHEA Grapalat" w:cs="Sylfaen"/>
        </w:rPr>
      </w:pPr>
      <w:r>
        <w:rPr>
          <w:rFonts w:ascii="GHEA Grapalat" w:hAnsi="GHEA Grapalat"/>
        </w:rPr>
        <w:t>8.6.</w:t>
      </w:r>
      <w:r>
        <w:rPr>
          <w:rFonts w:ascii="GHEA Grapalat" w:hAnsi="GHEA Grapalat"/>
        </w:rPr>
        <w:tab/>
        <w:t>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072A57" w:rsidRDefault="00072A57" w:rsidP="00966DE7">
      <w:pPr>
        <w:pStyle w:val="norm"/>
        <w:widowControl w:val="0"/>
        <w:spacing w:line="240" w:lineRule="auto"/>
        <w:rPr>
          <w:rFonts w:ascii="GHEA Grapalat" w:hAnsi="GHEA Grapalat" w:cs="Sylfaen"/>
        </w:rPr>
      </w:pPr>
      <w:r>
        <w:rPr>
          <w:rFonts w:ascii="GHEA Grapalat" w:hAnsi="GHEA Grapalat"/>
        </w:rPr>
        <w:t>а.</w:t>
      </w:r>
      <w:r>
        <w:rPr>
          <w:rFonts w:ascii="GHEA Grapalat" w:hAnsi="GHEA Grapalat"/>
        </w:rPr>
        <w:tab/>
        <w:t>для определения отобранного участника и участников, занявших последующие места, с</w:t>
      </w:r>
      <w:r>
        <w:rPr>
          <w:rFonts w:ascii="Courier New" w:hAnsi="Courier New" w:cs="Courier New"/>
        </w:rPr>
        <w:t xml:space="preserve"> </w:t>
      </w:r>
      <w:r>
        <w:rPr>
          <w:rFonts w:ascii="GHEA Grapalat" w:hAnsi="GHEA Grapalat"/>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072A57" w:rsidRDefault="00072A57" w:rsidP="00966DE7">
      <w:pPr>
        <w:pStyle w:val="norm"/>
        <w:widowControl w:val="0"/>
        <w:spacing w:line="240" w:lineRule="auto"/>
        <w:rPr>
          <w:rFonts w:ascii="GHEA Grapalat" w:hAnsi="GHEA Grapalat" w:cs="Sylfaen"/>
        </w:rPr>
      </w:pPr>
      <w:r>
        <w:rPr>
          <w:rFonts w:ascii="GHEA Grapalat" w:hAnsi="GHEA Grapalat"/>
        </w:rPr>
        <w:t>б.</w:t>
      </w:r>
      <w:r>
        <w:rPr>
          <w:rFonts w:ascii="GHEA Grapalat" w:hAnsi="GHEA Grapalat"/>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072A57" w:rsidRDefault="00072A57" w:rsidP="00966DE7">
      <w:pPr>
        <w:pStyle w:val="norm"/>
        <w:widowControl w:val="0"/>
        <w:spacing w:line="240" w:lineRule="auto"/>
        <w:rPr>
          <w:rFonts w:ascii="GHEA Grapalat" w:hAnsi="GHEA Grapalat" w:cs="Sylfaen"/>
        </w:rPr>
      </w:pPr>
      <w:r>
        <w:rPr>
          <w:rFonts w:ascii="GHEA Grapalat" w:hAnsi="GHEA Grapalat"/>
        </w:rPr>
        <w:t>в.</w:t>
      </w:r>
      <w:r>
        <w:rPr>
          <w:rFonts w:ascii="GHEA Grapalat" w:hAnsi="GHEA Grapalat"/>
        </w:rPr>
        <w:tab/>
        <w:t xml:space="preserve">переговоры проводятся не раннее чем на второй и не позднее чем на </w:t>
      </w:r>
      <w:r>
        <w:rPr>
          <w:rFonts w:ascii="GHEA Grapalat" w:hAnsi="GHEA Grapalat"/>
        </w:rPr>
        <w:lastRenderedPageBreak/>
        <w:t>пятый рабочий день со дня отправки извещения,</w:t>
      </w:r>
    </w:p>
    <w:p w:rsidR="00072A57" w:rsidRDefault="00072A57" w:rsidP="00966DE7">
      <w:pPr>
        <w:pStyle w:val="norm"/>
        <w:widowControl w:val="0"/>
        <w:spacing w:line="240" w:lineRule="auto"/>
        <w:rPr>
          <w:rFonts w:ascii="GHEA Grapalat" w:hAnsi="GHEA Grapalat" w:cs="Sylfaen"/>
        </w:rPr>
      </w:pPr>
      <w:r>
        <w:rPr>
          <w:rFonts w:ascii="GHEA Grapalat" w:hAnsi="GHEA Grapalat"/>
        </w:rPr>
        <w:t>г.</w:t>
      </w:r>
      <w:r>
        <w:rPr>
          <w:rFonts w:ascii="GHEA Grapalat" w:hAnsi="GHEA Grapalat"/>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072A57" w:rsidRDefault="00072A57" w:rsidP="00966DE7">
      <w:pPr>
        <w:pStyle w:val="norm"/>
        <w:widowControl w:val="0"/>
        <w:spacing w:line="240" w:lineRule="auto"/>
        <w:rPr>
          <w:rFonts w:ascii="GHEA Grapalat" w:hAnsi="GHEA Grapalat" w:cs="Sylfaen"/>
        </w:rPr>
      </w:pPr>
      <w:r>
        <w:rPr>
          <w:rFonts w:ascii="GHEA Grapalat" w:hAnsi="GHEA Grapalat"/>
        </w:rPr>
        <w:t>д.</w:t>
      </w:r>
      <w:r>
        <w:rPr>
          <w:rFonts w:ascii="GHEA Grapalat" w:hAnsi="GHEA Grapalat"/>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участник и участники, занявшие последующие места,</w:t>
      </w:r>
    </w:p>
    <w:p w:rsidR="00072A57" w:rsidRDefault="00072A57" w:rsidP="00966DE7">
      <w:pPr>
        <w:pStyle w:val="norm"/>
        <w:widowControl w:val="0"/>
        <w:spacing w:line="240" w:lineRule="auto"/>
        <w:rPr>
          <w:rFonts w:ascii="GHEA Grapalat" w:hAnsi="GHEA Grapalat"/>
        </w:rPr>
      </w:pPr>
      <w:r>
        <w:rPr>
          <w:rFonts w:ascii="GHEA Grapalat" w:hAnsi="GHEA Grapalat"/>
        </w:rPr>
        <w:t>е.</w:t>
      </w:r>
      <w:r>
        <w:rPr>
          <w:rFonts w:ascii="GHEA Grapalat" w:hAnsi="GHEA Grapalat"/>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072A57" w:rsidRDefault="00072A57" w:rsidP="00966DE7">
      <w:pPr>
        <w:pStyle w:val="norm"/>
        <w:widowControl w:val="0"/>
        <w:spacing w:line="240" w:lineRule="auto"/>
        <w:rPr>
          <w:rFonts w:ascii="GHEA Grapalat" w:hAnsi="GHEA Grapalat"/>
        </w:rPr>
      </w:pPr>
      <w:r>
        <w:rPr>
          <w:rFonts w:ascii="GHEA Grapalat" w:hAnsi="GHEA Grapalat"/>
        </w:rPr>
        <w:t>-</w:t>
      </w:r>
      <w:r>
        <w:t xml:space="preserve"> </w:t>
      </w:r>
      <w:r>
        <w:rPr>
          <w:rFonts w:ascii="GHEA Grapalat" w:hAnsi="GHEA Grapalat"/>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rsidR="00072A57" w:rsidRDefault="00072A57" w:rsidP="00966DE7">
      <w:pPr>
        <w:pStyle w:val="norm"/>
        <w:widowControl w:val="0"/>
        <w:spacing w:line="240" w:lineRule="auto"/>
        <w:rPr>
          <w:rFonts w:ascii="GHEA Grapalat" w:hAnsi="GHEA Grapalat"/>
        </w:rPr>
      </w:pPr>
      <w:r>
        <w:rPr>
          <w:rFonts w:ascii="GHEA Grapalat" w:hAnsi="GHEA Grapalat"/>
        </w:rPr>
        <w:t>-</w:t>
      </w:r>
      <w:r>
        <w:t xml:space="preserve"> </w:t>
      </w:r>
      <w:r>
        <w:rPr>
          <w:rFonts w:ascii="GHEA Grapalat" w:hAnsi="GHEA Grapalat"/>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rsidR="00072A57" w:rsidRDefault="00072A57" w:rsidP="00966DE7">
      <w:pPr>
        <w:pStyle w:val="norm"/>
        <w:widowControl w:val="0"/>
        <w:spacing w:line="240" w:lineRule="auto"/>
        <w:rPr>
          <w:rFonts w:ascii="GHEA Grapalat" w:hAnsi="GHEA Grapalat" w:cs="Sylfaen"/>
        </w:rPr>
      </w:pPr>
      <w:r>
        <w:rPr>
          <w:rFonts w:ascii="GHEA Grapalat" w:hAnsi="GHEA Grapalat"/>
        </w:rPr>
        <w:t xml:space="preserve">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rsidR="00072A57" w:rsidRDefault="00072A57" w:rsidP="00966DE7">
      <w:pPr>
        <w:widowControl w:val="0"/>
        <w:jc w:val="both"/>
        <w:rPr>
          <w:rFonts w:ascii="GHEA Grapalat" w:hAnsi="GHEA Grapalat"/>
        </w:rPr>
      </w:pPr>
      <w:r>
        <w:rPr>
          <w:rFonts w:ascii="GHEA Grapalat" w:hAnsi="GHEA Grapalat"/>
        </w:rPr>
        <w:t>8.7.</w:t>
      </w:r>
      <w:r>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rPr>
        <w:t xml:space="preserve"> </w:t>
      </w:r>
      <w:r>
        <w:rPr>
          <w:rFonts w:ascii="GHEA Grapalat" w:hAnsi="GHEA Grapalat"/>
        </w:rPr>
        <w:t>препятствуя нормальному функционированию комиссии.</w:t>
      </w:r>
    </w:p>
    <w:p w:rsidR="00072A57" w:rsidRDefault="00072A57" w:rsidP="00966DE7">
      <w:pPr>
        <w:pStyle w:val="norm"/>
        <w:widowControl w:val="0"/>
        <w:spacing w:line="240" w:lineRule="auto"/>
        <w:rPr>
          <w:rFonts w:ascii="GHEA Grapalat" w:hAnsi="GHEA Grapalat"/>
        </w:rPr>
      </w:pPr>
      <w:r>
        <w:rPr>
          <w:rFonts w:ascii="GHEA Grapalat" w:hAnsi="GHEA Grapalat"/>
        </w:rPr>
        <w:t>8.8.</w:t>
      </w:r>
      <w:r>
        <w:rPr>
          <w:rFonts w:ascii="GHEA Grapalat" w:hAnsi="GHEA Grapalat"/>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w:t>
      </w:r>
      <w:r>
        <w:rPr>
          <w:rFonts w:ascii="GHEA Grapalat" w:hAnsi="GHEA Grapalat"/>
        </w:rPr>
        <w:lastRenderedPageBreak/>
        <w:t>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072A57" w:rsidRDefault="00072A57" w:rsidP="00966DE7">
      <w:pPr>
        <w:pStyle w:val="norm"/>
        <w:widowControl w:val="0"/>
        <w:spacing w:line="240" w:lineRule="auto"/>
        <w:rPr>
          <w:rFonts w:ascii="GHEA Grapalat" w:hAnsi="GHEA Grapalat" w:cs="Sylfaen"/>
        </w:rPr>
      </w:pPr>
      <w:r>
        <w:rPr>
          <w:rFonts w:ascii="GHEA Grapalat" w:hAnsi="GHEA Grapalat"/>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Pr>
          <w:rFonts w:ascii="GHEA Grapalat" w:hAnsi="GHEA Grapalat" w:cs="Sylfaen"/>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t xml:space="preserve"> </w:t>
      </w:r>
      <w:r>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rsidR="00072A57" w:rsidRDefault="00072A57" w:rsidP="00966DE7">
      <w:pPr>
        <w:pStyle w:val="norm"/>
        <w:widowControl w:val="0"/>
        <w:spacing w:line="240" w:lineRule="auto"/>
        <w:rPr>
          <w:rFonts w:ascii="GHEA Grapalat" w:hAnsi="GHEA Grapalat"/>
        </w:rPr>
      </w:pPr>
      <w:r>
        <w:rPr>
          <w:rFonts w:ascii="GHEA Grapalat" w:hAnsi="GHEA Grapalat"/>
        </w:rPr>
        <w:t>8.9.</w:t>
      </w:r>
      <w:r>
        <w:rPr>
          <w:rFonts w:ascii="GHEA Grapalat" w:hAnsi="GHEA Grapalat"/>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072A57" w:rsidRDefault="00072A57" w:rsidP="00966DE7">
      <w:pPr>
        <w:pStyle w:val="norm"/>
        <w:widowControl w:val="0"/>
        <w:spacing w:line="240" w:lineRule="auto"/>
        <w:rPr>
          <w:rFonts w:ascii="GHEA Grapalat" w:hAnsi="GHEA Grapalat" w:cs="Sylfaen"/>
        </w:rPr>
      </w:pPr>
      <w:r>
        <w:rPr>
          <w:rFonts w:ascii="GHEA Grapalat" w:hAnsi="GHEA Grapalat" w:cs="Sylfaen"/>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072A57" w:rsidRDefault="00072A57" w:rsidP="00966DE7">
      <w:pPr>
        <w:pStyle w:val="2"/>
        <w:widowControl w:val="0"/>
        <w:spacing w:line="240" w:lineRule="auto"/>
        <w:rPr>
          <w:rFonts w:ascii="GHEA Grapalat" w:hAnsi="GHEA Grapalat" w:cs="Sylfaen"/>
        </w:rPr>
      </w:pPr>
      <w:r>
        <w:rPr>
          <w:rFonts w:ascii="GHEA Grapalat" w:hAnsi="GHEA Grapalat"/>
        </w:rPr>
        <w:t>8.10.</w:t>
      </w:r>
      <w:r>
        <w:rPr>
          <w:rFonts w:ascii="GHEA Grapalat" w:hAnsi="GHEA Grapalat"/>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072A57" w:rsidRDefault="00072A57" w:rsidP="00966DE7">
      <w:pPr>
        <w:pStyle w:val="2"/>
        <w:widowControl w:val="0"/>
        <w:spacing w:line="240" w:lineRule="auto"/>
        <w:rPr>
          <w:rFonts w:ascii="GHEA Grapalat" w:hAnsi="GHEA Grapalat" w:cs="Sylfaen"/>
        </w:rPr>
      </w:pPr>
      <w:r>
        <w:rPr>
          <w:rFonts w:ascii="GHEA Grapalat" w:hAnsi="GHEA Grapalat"/>
        </w:rPr>
        <w:t>8.11.</w:t>
      </w:r>
      <w:r>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072A57" w:rsidRDefault="00072A57" w:rsidP="00966DE7">
      <w:pPr>
        <w:pStyle w:val="2"/>
        <w:widowControl w:val="0"/>
        <w:spacing w:line="240" w:lineRule="auto"/>
        <w:rPr>
          <w:rFonts w:ascii="GHEA Grapalat" w:hAnsi="GHEA Grapalat" w:cs="Sylfaen"/>
        </w:rPr>
      </w:pPr>
      <w:r>
        <w:rPr>
          <w:rFonts w:ascii="GHEA Grapalat" w:hAnsi="GHEA Grapalat"/>
        </w:rPr>
        <w:t>8.12.</w:t>
      </w:r>
      <w:r>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rsidR="00072A57" w:rsidRDefault="00072A57" w:rsidP="00966DE7">
      <w:pPr>
        <w:pStyle w:val="2"/>
        <w:widowControl w:val="0"/>
        <w:spacing w:line="240" w:lineRule="auto"/>
        <w:rPr>
          <w:rFonts w:ascii="GHEA Grapalat" w:hAnsi="GHEA Grapalat" w:cs="Sylfaen"/>
        </w:rPr>
      </w:pPr>
      <w:r>
        <w:rPr>
          <w:rFonts w:ascii="GHEA Grapalat" w:hAnsi="GHEA Grapalat"/>
        </w:rPr>
        <w:lastRenderedPageBreak/>
        <w:t>1)</w:t>
      </w:r>
      <w:r>
        <w:rPr>
          <w:rFonts w:ascii="GHEA Grapalat" w:hAnsi="GHEA Grapalat"/>
        </w:rPr>
        <w:tab/>
        <w:t>опубликовывает в бюллетене воспроизведенный (отсканированный) с</w:t>
      </w:r>
      <w:r>
        <w:rPr>
          <w:rFonts w:ascii="Courier New" w:hAnsi="Courier New" w:cs="Courier New"/>
        </w:rPr>
        <w:t xml:space="preserve"> </w:t>
      </w:r>
      <w:r>
        <w:rPr>
          <w:rFonts w:ascii="GHEA Grapalat" w:hAnsi="GHEA Grapalat"/>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t xml:space="preserve"> </w:t>
      </w:r>
      <w:r>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072A57" w:rsidRDefault="00072A57" w:rsidP="00966DE7">
      <w:pPr>
        <w:pStyle w:val="2"/>
        <w:widowControl w:val="0"/>
        <w:spacing w:line="240" w:lineRule="auto"/>
        <w:rPr>
          <w:rFonts w:ascii="GHEA Grapalat" w:hAnsi="GHEA Grapalat" w:cs="Sylfaen"/>
        </w:rPr>
      </w:pPr>
      <w:r>
        <w:rPr>
          <w:rFonts w:ascii="GHEA Grapalat" w:hAnsi="GHEA Grapalat"/>
        </w:rPr>
        <w:t>2)</w:t>
      </w:r>
      <w:r>
        <w:rPr>
          <w:rFonts w:ascii="GHEA Grapalat" w:hAnsi="GHEA Grapalat"/>
        </w:rPr>
        <w:tab/>
        <w:t>опубликовывает в бюллетене воспроизведенные (отсканированные) с</w:t>
      </w:r>
      <w:r>
        <w:rPr>
          <w:rFonts w:ascii="Courier New" w:hAnsi="Courier New" w:cs="Courier New"/>
        </w:rPr>
        <w:t xml:space="preserve"> </w:t>
      </w:r>
      <w:r>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072A57" w:rsidRDefault="00072A57" w:rsidP="00966DE7">
      <w:pPr>
        <w:widowControl w:val="0"/>
        <w:jc w:val="both"/>
        <w:rPr>
          <w:rFonts w:ascii="GHEA Grapalat" w:hAnsi="GHEA Grapalat"/>
        </w:rPr>
      </w:pPr>
      <w:r>
        <w:rPr>
          <w:rFonts w:ascii="GHEA Grapalat" w:hAnsi="GHEA Grapalat"/>
        </w:rPr>
        <w:t>8.13.</w:t>
      </w:r>
      <w:r>
        <w:rPr>
          <w:rFonts w:ascii="GHEA Grapalat" w:hAnsi="GHEA Grapalat"/>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rsidR="00072A57" w:rsidRDefault="00072A57" w:rsidP="00072A57">
      <w:pPr>
        <w:widowControl w:val="0"/>
        <w:jc w:val="both"/>
        <w:rPr>
          <w:rFonts w:ascii="GHEA Grapalat" w:hAnsi="GHEA Grapalat"/>
        </w:rPr>
      </w:pPr>
      <w:r>
        <w:rPr>
          <w:rFonts w:ascii="GHEA Grapalat" w:hAnsi="GHEA Grapalat"/>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072A57" w:rsidRDefault="00072A57" w:rsidP="00966DE7">
      <w:pPr>
        <w:pStyle w:val="norm"/>
        <w:widowControl w:val="0"/>
        <w:spacing w:line="240" w:lineRule="auto"/>
        <w:rPr>
          <w:rFonts w:ascii="GHEA Grapalat" w:hAnsi="GHEA Grapalat" w:cs="Sylfaen"/>
        </w:rPr>
      </w:pPr>
      <w:r>
        <w:rPr>
          <w:rFonts w:ascii="GHEA Grapalat" w:hAnsi="GHEA Grapalat"/>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072A57" w:rsidRDefault="00072A57" w:rsidP="00966DE7">
      <w:pPr>
        <w:pStyle w:val="2"/>
        <w:widowControl w:val="0"/>
        <w:spacing w:line="240" w:lineRule="auto"/>
        <w:rPr>
          <w:rFonts w:ascii="GHEA Grapalat" w:hAnsi="GHEA Grapalat" w:cs="Sylfaen"/>
        </w:rPr>
      </w:pPr>
      <w:r>
        <w:rPr>
          <w:rFonts w:ascii="GHEA Grapalat" w:hAnsi="GHEA Grapalat"/>
        </w:rPr>
        <w:t>8.16.</w:t>
      </w:r>
      <w:r>
        <w:rPr>
          <w:rFonts w:ascii="GHEA Grapalat" w:hAnsi="GHEA Grapalat"/>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072A57" w:rsidRDefault="00072A57" w:rsidP="00966DE7">
      <w:pPr>
        <w:widowControl w:val="0"/>
        <w:contextualSpacing/>
        <w:jc w:val="both"/>
        <w:rPr>
          <w:rFonts w:ascii="GHEA Grapalat" w:hAnsi="GHEA Grapalat"/>
        </w:rPr>
      </w:pPr>
      <w:r>
        <w:rPr>
          <w:rFonts w:ascii="GHEA Grapalat" w:hAnsi="GHEA Grapalat"/>
        </w:rPr>
        <w:t>8.17.</w:t>
      </w:r>
      <w:r>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072A57" w:rsidRDefault="00072A57" w:rsidP="00966DE7">
      <w:pPr>
        <w:widowControl w:val="0"/>
        <w:contextualSpacing/>
        <w:jc w:val="both"/>
        <w:rPr>
          <w:rFonts w:ascii="GHEA Grapalat" w:hAnsi="GHEA Grapalat"/>
        </w:rPr>
      </w:pPr>
      <w:r>
        <w:rPr>
          <w:rFonts w:ascii="GHEA Grapalat" w:hAnsi="GHEA Grapalat"/>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072A57" w:rsidRDefault="00072A57" w:rsidP="00966DE7">
      <w:pPr>
        <w:pStyle w:val="2"/>
        <w:widowControl w:val="0"/>
        <w:spacing w:line="240" w:lineRule="auto"/>
        <w:rPr>
          <w:rFonts w:ascii="GHEA Grapalat" w:hAnsi="GHEA Grapalat"/>
        </w:rPr>
      </w:pPr>
      <w:r>
        <w:rPr>
          <w:rFonts w:ascii="GHEA Grapalat" w:hAnsi="GHEA Grapalat"/>
        </w:rPr>
        <w:t>8.18.</w:t>
      </w:r>
      <w:r>
        <w:rPr>
          <w:rFonts w:ascii="GHEA Grapalat" w:hAnsi="GHEA Grapalat"/>
        </w:rPr>
        <w:tab/>
        <w:t>Оценка заявок и определение отобранного участника осуществляются по отдельным лотам</w:t>
      </w:r>
      <w:r>
        <w:rPr>
          <w:rStyle w:val="15"/>
          <w:rFonts w:ascii="GHEA Grapalat" w:hAnsi="GHEA Grapalat"/>
        </w:rPr>
        <w:t>11</w:t>
      </w:r>
      <w:r>
        <w:rPr>
          <w:rFonts w:ascii="GHEA Grapalat" w:hAnsi="GHEA Grapalat"/>
        </w:rPr>
        <w:t xml:space="preserve">. </w:t>
      </w:r>
    </w:p>
    <w:p w:rsidR="00072A57" w:rsidRDefault="00072A57" w:rsidP="00966DE7">
      <w:pPr>
        <w:widowControl w:val="0"/>
        <w:jc w:val="both"/>
        <w:rPr>
          <w:rFonts w:ascii="GHEA Grapalat" w:hAnsi="GHEA Grapalat"/>
        </w:rPr>
      </w:pPr>
      <w:r>
        <w:rPr>
          <w:rFonts w:ascii="GHEA Grapalat" w:hAnsi="GHEA Grapalat"/>
        </w:rPr>
        <w:t>8.19.</w:t>
      </w:r>
      <w:r>
        <w:rPr>
          <w:rFonts w:ascii="GHEA Grapalat" w:hAnsi="GHEA Grapalat"/>
        </w:rPr>
        <w:tab/>
        <w:t>В случае если отобранный участник не заключает (отказывается</w:t>
      </w:r>
      <w:r>
        <w:rPr>
          <w:rFonts w:ascii="Courier New" w:hAnsi="Courier New" w:cs="Courier New"/>
        </w:rPr>
        <w:t xml:space="preserve"> </w:t>
      </w:r>
      <w:r>
        <w:rPr>
          <w:rFonts w:ascii="GHEA Grapalat" w:hAnsi="GHEA Grapalat"/>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 с применением процедуры, установленной пунктами 8.12-8.18 части 1 настоящего Приглашения.</w:t>
      </w:r>
    </w:p>
    <w:p w:rsidR="00072A57" w:rsidRDefault="00072A57" w:rsidP="00966DE7">
      <w:pPr>
        <w:pStyle w:val="2"/>
        <w:widowControl w:val="0"/>
        <w:spacing w:line="240" w:lineRule="auto"/>
        <w:rPr>
          <w:rFonts w:ascii="GHEA Grapalat" w:hAnsi="GHEA Grapalat" w:cs="Sylfaen"/>
        </w:rPr>
      </w:pPr>
      <w:r>
        <w:rPr>
          <w:rFonts w:ascii="GHEA Grapalat" w:hAnsi="GHEA Grapalat"/>
        </w:rPr>
        <w:t>8.20.</w:t>
      </w:r>
      <w:r>
        <w:rPr>
          <w:rFonts w:ascii="GHEA Grapalat" w:hAnsi="GHEA Grapalat"/>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072A57" w:rsidRDefault="00072A57" w:rsidP="00966DE7">
      <w:pPr>
        <w:pStyle w:val="2"/>
        <w:widowControl w:val="0"/>
        <w:spacing w:line="240" w:lineRule="auto"/>
        <w:rPr>
          <w:rFonts w:ascii="GHEA Grapalat" w:hAnsi="GHEA Grapalat"/>
        </w:rPr>
      </w:pPr>
      <w:r>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072A57" w:rsidRDefault="00072A57" w:rsidP="00966DE7">
      <w:pPr>
        <w:pStyle w:val="2"/>
        <w:widowControl w:val="0"/>
        <w:spacing w:line="240" w:lineRule="auto"/>
        <w:rPr>
          <w:rFonts w:ascii="GHEA Grapalat" w:hAnsi="GHEA Grapalat"/>
        </w:rPr>
      </w:pPr>
      <w:r>
        <w:rPr>
          <w:rFonts w:ascii="GHEA Grapalat" w:hAnsi="GHEA Grapalat"/>
        </w:rPr>
        <w:t>8.21.</w:t>
      </w:r>
      <w:r>
        <w:rPr>
          <w:rFonts w:ascii="GHEA Grapalat" w:hAnsi="GHEA Grapalat"/>
        </w:rPr>
        <w:tab/>
        <w:t>С целью применения пункта 8.20. части 1 настоящего приглашения может быть созвано внеочередное заседание комиссии.</w:t>
      </w:r>
    </w:p>
    <w:p w:rsidR="00072A57" w:rsidRDefault="00072A57" w:rsidP="00966DE7">
      <w:pPr>
        <w:pStyle w:val="norm"/>
        <w:widowControl w:val="0"/>
        <w:spacing w:line="240" w:lineRule="auto"/>
        <w:rPr>
          <w:rFonts w:ascii="GHEA Grapalat" w:hAnsi="GHEA Grapalat"/>
        </w:rPr>
      </w:pPr>
      <w:r>
        <w:rPr>
          <w:rFonts w:ascii="GHEA Grapalat" w:hAnsi="GHEA Grapalat"/>
        </w:rPr>
        <w:t>8.22.</w:t>
      </w:r>
      <w:r>
        <w:rPr>
          <w:rFonts w:ascii="GHEA Grapalat" w:hAnsi="GHEA Grapalat"/>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Pr>
          <w:rFonts w:ascii="Courier New" w:hAnsi="Courier New" w:cs="Courier New"/>
        </w:rPr>
        <w:t xml:space="preserve"> </w:t>
      </w:r>
      <w:r>
        <w:rPr>
          <w:rFonts w:ascii="GHEA Grapalat" w:hAnsi="GHEA Grapalat"/>
        </w:rPr>
        <w:t>заключении договора содержит краткую информацию об оценке заявок, о</w:t>
      </w:r>
      <w:r>
        <w:rPr>
          <w:rFonts w:ascii="Courier New" w:hAnsi="Courier New" w:cs="Courier New"/>
        </w:rPr>
        <w:t xml:space="preserve"> </w:t>
      </w:r>
      <w:r>
        <w:rPr>
          <w:rFonts w:ascii="GHEA Grapalat" w:hAnsi="GHEA Grapalat"/>
        </w:rPr>
        <w:t>причинах, обосновывающих выбор отобранного участника, и объявление о</w:t>
      </w:r>
      <w:r>
        <w:rPr>
          <w:rFonts w:ascii="Courier New" w:hAnsi="Courier New" w:cs="Courier New"/>
        </w:rPr>
        <w:t xml:space="preserve"> </w:t>
      </w:r>
      <w:r>
        <w:rPr>
          <w:rFonts w:ascii="GHEA Grapalat" w:hAnsi="GHEA Grapalat"/>
        </w:rPr>
        <w:t>периоде ожидания.</w:t>
      </w:r>
    </w:p>
    <w:p w:rsidR="00072A57" w:rsidRDefault="00072A57" w:rsidP="00966DE7">
      <w:pPr>
        <w:pStyle w:val="2"/>
        <w:widowControl w:val="0"/>
        <w:spacing w:line="240" w:lineRule="auto"/>
        <w:rPr>
          <w:rFonts w:ascii="GHEA Grapalat" w:hAnsi="GHEA Grapalat" w:cs="Sylfaen"/>
        </w:rPr>
      </w:pPr>
      <w:r>
        <w:rPr>
          <w:rFonts w:ascii="GHEA Grapalat" w:hAnsi="GHEA Grapalat"/>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072A57" w:rsidRDefault="00072A57" w:rsidP="00966DE7">
      <w:pPr>
        <w:pStyle w:val="2"/>
        <w:widowControl w:val="0"/>
        <w:spacing w:line="240" w:lineRule="auto"/>
        <w:rPr>
          <w:rFonts w:ascii="GHEA Grapalat" w:hAnsi="GHEA Grapalat"/>
          <w:i/>
        </w:rPr>
      </w:pPr>
      <w:r>
        <w:rPr>
          <w:rFonts w:ascii="GHEA Grapalat" w:hAnsi="GHEA Grapalat"/>
        </w:rPr>
        <w:t>Период ожидания в случае настоящей процедуры составляет " " календарных дней. Период ожидания не применим, если заявку подал только один участник, с которым заключается договор.</w:t>
      </w:r>
    </w:p>
    <w:p w:rsidR="00072A57" w:rsidRDefault="00072A57" w:rsidP="00966DE7">
      <w:pPr>
        <w:pStyle w:val="2"/>
        <w:widowControl w:val="0"/>
        <w:spacing w:line="240" w:lineRule="auto"/>
        <w:rPr>
          <w:rFonts w:ascii="GHEA Grapalat" w:hAnsi="GHEA Grapalat"/>
          <w:b/>
        </w:rPr>
      </w:pPr>
      <w:r>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72A57" w:rsidRDefault="00072A57" w:rsidP="00966DE7">
      <w:pPr>
        <w:widowControl w:val="0"/>
        <w:jc w:val="center"/>
        <w:rPr>
          <w:rFonts w:ascii="GHEA Grapalat" w:hAnsi="GHEA Grapalat" w:cs="Arial"/>
          <w:b/>
          <w:iCs/>
        </w:rPr>
      </w:pPr>
      <w:r>
        <w:rPr>
          <w:rFonts w:ascii="GHEA Grapalat" w:hAnsi="GHEA Grapalat"/>
          <w:b/>
        </w:rPr>
        <w:t xml:space="preserve">9. ЗАКЛЮЧЕНИЕ ДОГОВОРА </w:t>
      </w:r>
    </w:p>
    <w:p w:rsidR="00072A57" w:rsidRDefault="00072A57" w:rsidP="00966DE7">
      <w:pPr>
        <w:widowControl w:val="0"/>
        <w:jc w:val="both"/>
        <w:rPr>
          <w:rFonts w:ascii="GHEA Grapalat" w:hAnsi="GHEA Grapalat" w:cs="Sylfaen"/>
        </w:rPr>
      </w:pPr>
      <w:r>
        <w:rPr>
          <w:rFonts w:ascii="GHEA Grapalat" w:hAnsi="GHEA Grapalat"/>
        </w:rPr>
        <w:t>9.1.</w:t>
      </w:r>
      <w:r>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072A57" w:rsidRDefault="00072A57" w:rsidP="00966DE7">
      <w:pPr>
        <w:widowControl w:val="0"/>
        <w:jc w:val="both"/>
        <w:rPr>
          <w:rFonts w:ascii="GHEA Grapalat" w:hAnsi="GHEA Grapalat" w:cs="Sylfaen"/>
        </w:rPr>
      </w:pPr>
      <w:r>
        <w:rPr>
          <w:rFonts w:ascii="GHEA Grapalat" w:hAnsi="GHEA Grapalat"/>
        </w:rPr>
        <w:lastRenderedPageBreak/>
        <w:t>9.2.</w:t>
      </w:r>
      <w:r>
        <w:rPr>
          <w:rFonts w:ascii="GHEA Grapalat" w:hAnsi="GHEA Grapalat"/>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072A57" w:rsidRDefault="00072A57" w:rsidP="00966DE7">
      <w:pPr>
        <w:widowControl w:val="0"/>
        <w:jc w:val="both"/>
        <w:rPr>
          <w:rFonts w:ascii="GHEA Grapalat" w:hAnsi="GHEA Grapalat" w:cs="Sylfaen"/>
        </w:rPr>
      </w:pPr>
      <w:r>
        <w:rPr>
          <w:rFonts w:ascii="GHEA Grapalat" w:hAnsi="GHEA Grapalat"/>
        </w:rPr>
        <w:t>9.3.</w:t>
      </w:r>
      <w:r>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72A57" w:rsidRDefault="00072A57" w:rsidP="00966DE7">
      <w:pPr>
        <w:widowControl w:val="0"/>
        <w:jc w:val="both"/>
        <w:rPr>
          <w:rFonts w:ascii="GHEA Grapalat" w:hAnsi="GHEA Grapalat" w:cs="Sylfaen"/>
        </w:rPr>
      </w:pPr>
      <w:r>
        <w:rPr>
          <w:rFonts w:ascii="GHEA Grapalat" w:hAnsi="GHEA Grapalat"/>
        </w:rPr>
        <w:t>9.4.</w:t>
      </w:r>
      <w:r>
        <w:rPr>
          <w:rFonts w:ascii="GHEA Grapalat" w:hAnsi="GHEA Grapalat"/>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72A57" w:rsidRDefault="00072A57" w:rsidP="00966DE7">
      <w:pPr>
        <w:widowControl w:val="0"/>
        <w:jc w:val="both"/>
        <w:rPr>
          <w:rFonts w:ascii="GHEA Grapalat" w:hAnsi="GHEA Grapalat" w:cs="Sylfaen"/>
        </w:rPr>
      </w:pPr>
      <w:r>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072A57" w:rsidRDefault="00072A57" w:rsidP="00966DE7">
      <w:pPr>
        <w:pStyle w:val="a6"/>
        <w:widowControl w:val="0"/>
        <w:spacing w:line="240" w:lineRule="auto"/>
        <w:rPr>
          <w:rFonts w:ascii="GHEA Grapalat" w:hAnsi="GHEA Grapalat" w:cs="Sylfaen"/>
          <w:i w:val="0"/>
        </w:rPr>
      </w:pPr>
      <w:r>
        <w:rPr>
          <w:rFonts w:ascii="GHEA Grapalat" w:hAnsi="GHEA Grapalat"/>
          <w:i w:val="0"/>
        </w:rPr>
        <w:t>9.5.</w:t>
      </w:r>
      <w:r>
        <w:rPr>
          <w:rFonts w:ascii="GHEA Grapalat" w:hAnsi="GHEA Grapalat"/>
          <w:i w:val="0"/>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Pr>
          <w:rFonts w:ascii="GHEA Grapalat" w:hAnsi="GHEA Grapalat"/>
        </w:rPr>
        <w:t xml:space="preserve"> </w:t>
      </w:r>
    </w:p>
    <w:p w:rsidR="00072A57" w:rsidRDefault="00072A57" w:rsidP="00966DE7">
      <w:pPr>
        <w:widowControl w:val="0"/>
        <w:jc w:val="center"/>
        <w:rPr>
          <w:rFonts w:ascii="GHEA Grapalat" w:hAnsi="GHEA Grapalat" w:cs="Arial"/>
          <w:b/>
          <w:iCs/>
        </w:rPr>
      </w:pPr>
      <w:r>
        <w:rPr>
          <w:rFonts w:ascii="GHEA Grapalat" w:hAnsi="GHEA Grapalat"/>
          <w:b/>
        </w:rPr>
        <w:t xml:space="preserve">10. ОБЕСПЕЧЕНИЯ КВАЛИФИКАЦИИ И ДОГОВОРА </w:t>
      </w:r>
    </w:p>
    <w:p w:rsidR="00072A57" w:rsidRDefault="00072A57" w:rsidP="00966DE7">
      <w:pPr>
        <w:widowControl w:val="0"/>
        <w:jc w:val="both"/>
        <w:rPr>
          <w:rFonts w:ascii="GHEA Grapalat" w:hAnsi="GHEA Grapalat"/>
        </w:rPr>
      </w:pPr>
      <w:r>
        <w:rPr>
          <w:rFonts w:ascii="GHEA Grapalat" w:hAnsi="GHEA Grapalat"/>
        </w:rPr>
        <w:t>10.1.</w:t>
      </w:r>
      <w:r>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072A57" w:rsidRDefault="00072A57" w:rsidP="00966DE7">
      <w:pPr>
        <w:widowControl w:val="0"/>
        <w:jc w:val="both"/>
        <w:rPr>
          <w:rFonts w:ascii="GHEA Grapalat" w:hAnsi="GHEA Grapalat"/>
        </w:rPr>
      </w:pPr>
      <w:r>
        <w:rPr>
          <w:rFonts w:ascii="GHEA Grapalat" w:hAnsi="GHEA Grapalat"/>
        </w:rPr>
        <w:t xml:space="preserve">10.2 Размер обеспечения квалификации равен размеру ценового предложения отобранного участника.Обеспечение квалификации представляется в виде банковской гарантии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 </w:t>
      </w:r>
    </w:p>
    <w:p w:rsidR="00072A57" w:rsidRDefault="00072A57" w:rsidP="00966DE7">
      <w:pPr>
        <w:widowControl w:val="0"/>
        <w:jc w:val="both"/>
        <w:rPr>
          <w:rFonts w:ascii="GHEA Grapalat" w:hAnsi="GHEA Grapalat" w:cs="Sylfaen"/>
        </w:rPr>
      </w:pPr>
      <w:r>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Pr>
          <w:rFonts w:ascii="GHEA Grapalat" w:hAnsi="GHEA Grapalat"/>
        </w:rPr>
        <w:t>или наличных денег</w:t>
      </w:r>
      <w:r>
        <w:rPr>
          <w:rFonts w:ascii="GHEA Grapalat" w:hAnsi="GHEA Grapalat" w:cs="Sylfaen"/>
        </w:rPr>
        <w:t xml:space="preserve"> в размере общей цены договора.</w:t>
      </w:r>
      <w:r>
        <w:rPr>
          <w:rFonts w:ascii="GHEA Grapalat" w:hAnsi="GHEA Grapalat"/>
        </w:rPr>
        <w:t xml:space="preserve"> </w:t>
      </w:r>
      <w:r>
        <w:rPr>
          <w:rFonts w:ascii="GHEA Grapalat" w:hAnsi="GHEA Grapalat" w:cs="Sylfaen"/>
        </w:rPr>
        <w:t xml:space="preserve">Обеспечение квалификации, представленное в виде наличных денег, должно быть перечислено на казначейский счет «900008000698» </w:t>
      </w:r>
      <w:r>
        <w:rPr>
          <w:rFonts w:ascii="GHEA Grapalat" w:hAnsi="GHEA Grapalat" w:cs="Sylfaen"/>
        </w:rPr>
        <w:lastRenderedPageBreak/>
        <w:t>открытый в Центральном казначействе на имя уполномоченного органа.</w:t>
      </w:r>
    </w:p>
    <w:p w:rsidR="00072A57" w:rsidRDefault="00072A57" w:rsidP="00966DE7">
      <w:pPr>
        <w:widowControl w:val="0"/>
        <w:jc w:val="both"/>
        <w:rPr>
          <w:rFonts w:ascii="GHEA Grapalat" w:hAnsi="GHEA Grapalat"/>
        </w:rPr>
      </w:pPr>
      <w:r>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072A57" w:rsidRDefault="00072A57" w:rsidP="00966DE7">
      <w:pPr>
        <w:widowControl w:val="0"/>
        <w:jc w:val="both"/>
        <w:rPr>
          <w:rFonts w:ascii="GHEA Grapalat" w:hAnsi="GHEA Grapalat"/>
        </w:rPr>
      </w:pPr>
      <w:r>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072A57" w:rsidRDefault="00072A57" w:rsidP="00966DE7">
      <w:pPr>
        <w:widowControl w:val="0"/>
        <w:jc w:val="both"/>
        <w:rPr>
          <w:rFonts w:ascii="GHEA Grapalat" w:hAnsi="GHEA Grapalat"/>
        </w:rPr>
      </w:pPr>
      <w:r>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Pr>
          <w:rStyle w:val="15"/>
          <w:rFonts w:ascii="GHEA Grapalat" w:hAnsi="GHEA Grapalat"/>
        </w:rPr>
        <w:t>12</w:t>
      </w:r>
      <w:r>
        <w:rPr>
          <w:rFonts w:ascii="GHEA Grapalat" w:hAnsi="GHEA Grapalat"/>
        </w:rPr>
        <w:t xml:space="preserve"> .</w:t>
      </w:r>
    </w:p>
    <w:p w:rsidR="00072A57" w:rsidRDefault="00072A57" w:rsidP="00966DE7">
      <w:pPr>
        <w:widowControl w:val="0"/>
        <w:jc w:val="both"/>
        <w:rPr>
          <w:rFonts w:ascii="GHEA Grapalat" w:hAnsi="GHEA Grapalat" w:cs="Sylfaen"/>
        </w:rPr>
      </w:pPr>
      <w:r>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72A57" w:rsidRDefault="00072A57" w:rsidP="00966DE7">
      <w:pPr>
        <w:widowControl w:val="0"/>
        <w:jc w:val="both"/>
        <w:rPr>
          <w:rFonts w:ascii="GHEA Grapalat" w:hAnsi="GHEA Grapalat"/>
        </w:rPr>
      </w:pPr>
      <w:r>
        <w:rPr>
          <w:rFonts w:ascii="GHEA Grapalat" w:hAnsi="GHEA Grapalat"/>
        </w:rPr>
        <w:t>10.3.</w:t>
      </w:r>
      <w:r>
        <w:rPr>
          <w:rFonts w:ascii="GHEA Grapalat" w:hAnsi="GHEA Grapalat"/>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Pr>
          <w:rStyle w:val="15"/>
          <w:rFonts w:ascii="GHEA Grapalat" w:hAnsi="GHEA Grapalat"/>
        </w:rPr>
        <w:t>13</w:t>
      </w:r>
      <w:r>
        <w:rPr>
          <w:rFonts w:ascii="GHEA Grapalat" w:hAnsi="GHEA Grapalat"/>
        </w:rPr>
        <w:t>.</w:t>
      </w:r>
    </w:p>
    <w:p w:rsidR="00072A57" w:rsidRDefault="00072A57" w:rsidP="00966DE7">
      <w:pPr>
        <w:widowControl w:val="0"/>
        <w:jc w:val="both"/>
        <w:rPr>
          <w:rFonts w:ascii="GHEA Grapalat" w:hAnsi="GHEA Grapalat"/>
        </w:rPr>
      </w:pPr>
      <w:r>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или наличных денег в размере общей цены договора.</w:t>
      </w:r>
    </w:p>
    <w:p w:rsidR="00072A57" w:rsidRDefault="00072A57" w:rsidP="00966DE7">
      <w:pPr>
        <w:widowControl w:val="0"/>
        <w:jc w:val="both"/>
        <w:rPr>
          <w:rFonts w:ascii="GHEA Grapalat" w:hAnsi="GHEA Grapalat"/>
        </w:rPr>
      </w:pPr>
      <w:r>
        <w:rPr>
          <w:rFonts w:ascii="GHEA Grapalat" w:hAnsi="GHEA Grapalat"/>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072A57" w:rsidRDefault="00072A57" w:rsidP="00966DE7">
      <w:pPr>
        <w:widowControl w:val="0"/>
        <w:jc w:val="both"/>
        <w:rPr>
          <w:rFonts w:ascii="GHEA Grapalat" w:hAnsi="GHEA Grapalat"/>
        </w:rPr>
      </w:pPr>
      <w:r>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xml:space="preserve"> </w:t>
      </w:r>
      <w:r>
        <w:rPr>
          <w:rFonts w:ascii="GHEA Grapalat" w:hAnsi="GHEA Grapalat"/>
        </w:rPr>
        <w:t>"900008000664", открытый в Центральном казначействе на имя уполномоченного органа.</w:t>
      </w:r>
    </w:p>
    <w:p w:rsidR="00072A57" w:rsidRDefault="00072A57" w:rsidP="00966DE7">
      <w:pPr>
        <w:widowControl w:val="0"/>
        <w:jc w:val="both"/>
        <w:rPr>
          <w:rFonts w:ascii="GHEA Grapalat" w:hAnsi="GHEA Grapalat"/>
        </w:rPr>
      </w:pPr>
      <w:r>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072A57" w:rsidRDefault="00072A57" w:rsidP="00966DE7">
      <w:pPr>
        <w:widowControl w:val="0"/>
        <w:jc w:val="both"/>
        <w:rPr>
          <w:rFonts w:ascii="GHEA Grapalat" w:hAnsi="GHEA Grapalat"/>
        </w:rPr>
      </w:pPr>
      <w:r>
        <w:rPr>
          <w:rFonts w:ascii="GHEA Grapalat" w:hAnsi="GHEA Grapalat"/>
        </w:rPr>
        <w:t>- финансовые средства предусмотрены, то обеспечение квалификации по части выделенных финансовых средств представляется в виде банковской гарантии или наличных денег,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072A57" w:rsidRDefault="00072A57" w:rsidP="00966DE7">
      <w:pPr>
        <w:widowControl w:val="0"/>
        <w:jc w:val="both"/>
        <w:rPr>
          <w:rFonts w:ascii="GHEA Grapalat" w:hAnsi="GHEA Grapalat" w:cs="Sylfaen"/>
        </w:rPr>
      </w:pPr>
      <w:r>
        <w:rPr>
          <w:rFonts w:ascii="GHEA Grapalat" w:hAnsi="GHEA Grapalat" w:cs="Sylfaen"/>
        </w:rPr>
        <w:t xml:space="preserve">-предусмотренные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w:t>
      </w:r>
      <w:r>
        <w:rPr>
          <w:rFonts w:ascii="GHEA Grapalat" w:hAnsi="GHEA Grapalat" w:cs="Sylfaen"/>
        </w:rPr>
        <w:lastRenderedPageBreak/>
        <w:t>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2A57" w:rsidRDefault="00072A57" w:rsidP="00966DE7">
      <w:pPr>
        <w:widowControl w:val="0"/>
        <w:jc w:val="both"/>
        <w:rPr>
          <w:rFonts w:ascii="GHEA Grapalat" w:hAnsi="GHEA Grapalat"/>
          <w:i/>
        </w:rPr>
      </w:pPr>
      <w:r>
        <w:rPr>
          <w:rFonts w:ascii="GHEA Grapalat" w:hAnsi="GHEA Grapalat"/>
        </w:rPr>
        <w:t>10.5.</w:t>
      </w:r>
      <w:r>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i/>
        </w:rPr>
        <w:t xml:space="preserve"> </w:t>
      </w:r>
    </w:p>
    <w:p w:rsidR="00072A57" w:rsidRDefault="00072A57" w:rsidP="00966DE7">
      <w:pPr>
        <w:widowControl w:val="0"/>
        <w:jc w:val="both"/>
        <w:rPr>
          <w:rFonts w:ascii="GHEA Grapalat" w:hAnsi="GHEA Grapalat"/>
        </w:rPr>
      </w:pPr>
      <w:r>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72A57" w:rsidRDefault="00072A57" w:rsidP="00966DE7">
      <w:pPr>
        <w:widowControl w:val="0"/>
        <w:jc w:val="both"/>
        <w:rPr>
          <w:rFonts w:ascii="GHEA Grapalat" w:hAnsi="GHEA Grapalat"/>
        </w:rPr>
      </w:pPr>
      <w:r>
        <w:rPr>
          <w:rFonts w:ascii="GHEA Grapalat" w:hAnsi="GHEA Grapalat"/>
        </w:rPr>
        <w:tab/>
      </w:r>
    </w:p>
    <w:p w:rsidR="00072A57" w:rsidRDefault="00072A57" w:rsidP="00966DE7">
      <w:pPr>
        <w:widowControl w:val="0"/>
        <w:jc w:val="both"/>
        <w:rPr>
          <w:rFonts w:ascii="GHEA Grapalat" w:hAnsi="GHEA Grapalat" w:cs="Sylfaen"/>
        </w:rPr>
      </w:pPr>
      <w:r>
        <w:rPr>
          <w:rFonts w:ascii="GHEA Grapalat" w:hAnsi="GHEA Grapalat" w:cs="Sylfaen"/>
        </w:rPr>
        <w:t xml:space="preserve"> </w:t>
      </w:r>
    </w:p>
    <w:p w:rsidR="00072A57" w:rsidRDefault="00072A57" w:rsidP="00966DE7">
      <w:pPr>
        <w:rPr>
          <w:rFonts w:ascii="GHEA Grapalat" w:hAnsi="GHEA Grapalat"/>
          <w:b/>
        </w:rPr>
      </w:pPr>
      <w:r>
        <w:rPr>
          <w:rFonts w:ascii="GHEA Grapalat" w:hAnsi="GHEA Grapalat"/>
          <w:b/>
        </w:rPr>
        <w:t xml:space="preserve">                           11. ОБЪЯВЛЕНИЕ ПРОЦЕДУРЫ НЕСОСТОЯВШЕЙСЯ</w:t>
      </w:r>
    </w:p>
    <w:p w:rsidR="00072A57" w:rsidRDefault="00072A57" w:rsidP="00966DE7">
      <w:pPr>
        <w:rPr>
          <w:rFonts w:ascii="GHEA Grapalat" w:hAnsi="GHEA Grapalat" w:cs="Arial"/>
          <w:b/>
        </w:rPr>
      </w:pPr>
      <w:r>
        <w:rPr>
          <w:rFonts w:ascii="GHEA Grapalat" w:hAnsi="GHEA Grapalat" w:cs="Arial"/>
          <w:b/>
        </w:rPr>
        <w:t xml:space="preserve"> </w:t>
      </w:r>
    </w:p>
    <w:p w:rsidR="00072A57" w:rsidRDefault="00072A57" w:rsidP="00966DE7">
      <w:pPr>
        <w:widowControl w:val="0"/>
        <w:jc w:val="both"/>
        <w:rPr>
          <w:rFonts w:ascii="GHEA Grapalat" w:hAnsi="GHEA Grapalat" w:cs="Sylfaen"/>
        </w:rPr>
      </w:pPr>
      <w:r>
        <w:rPr>
          <w:rFonts w:ascii="GHEA Grapalat" w:hAnsi="GHEA Grapalat"/>
        </w:rPr>
        <w:t>11.1.</w:t>
      </w:r>
      <w:r>
        <w:rPr>
          <w:rFonts w:ascii="GHEA Grapalat" w:hAnsi="GHEA Grapalat"/>
        </w:rPr>
        <w:tab/>
        <w:t>Согласно статье 37 Закона, Комиссия объявляет настоящую процедуру несостоявшейся, если:</w:t>
      </w:r>
    </w:p>
    <w:p w:rsidR="00072A57" w:rsidRDefault="00072A57" w:rsidP="00966DE7">
      <w:pPr>
        <w:widowControl w:val="0"/>
        <w:jc w:val="both"/>
        <w:rPr>
          <w:rFonts w:ascii="GHEA Grapalat" w:hAnsi="GHEA Grapalat" w:cs="Sylfaen"/>
        </w:rPr>
      </w:pPr>
      <w:r>
        <w:rPr>
          <w:rFonts w:ascii="GHEA Grapalat" w:hAnsi="GHEA Grapalat"/>
        </w:rPr>
        <w:t>1)</w:t>
      </w:r>
      <w:r>
        <w:rPr>
          <w:rFonts w:ascii="GHEA Grapalat" w:hAnsi="GHEA Grapalat"/>
        </w:rPr>
        <w:tab/>
        <w:t>ни одна из заявок не соответствует условиям приглашения;</w:t>
      </w:r>
    </w:p>
    <w:p w:rsidR="00072A57" w:rsidRDefault="00072A57" w:rsidP="00966DE7">
      <w:pPr>
        <w:widowControl w:val="0"/>
        <w:jc w:val="both"/>
        <w:rPr>
          <w:rFonts w:ascii="GHEA Grapalat" w:hAnsi="GHEA Grapalat" w:cs="Sylfaen"/>
        </w:rPr>
      </w:pPr>
      <w:r>
        <w:rPr>
          <w:rFonts w:ascii="GHEA Grapalat" w:hAnsi="GHEA Grapalat"/>
        </w:rPr>
        <w:t>2)</w:t>
      </w:r>
      <w:r>
        <w:rPr>
          <w:rFonts w:ascii="GHEA Grapalat" w:hAnsi="GHEA Grapalat"/>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t xml:space="preserve"> </w:t>
      </w:r>
      <w:r>
        <w:rPr>
          <w:rFonts w:ascii="GHEA Grapalat" w:hAnsi="GHEA Grapalat"/>
        </w:rPr>
        <w:t>— Совета попечителей</w:t>
      </w:r>
      <w:r>
        <w:rPr>
          <w:rStyle w:val="15"/>
          <w:rFonts w:ascii="GHEA Grapalat" w:hAnsi="GHEA Grapalat"/>
        </w:rPr>
        <w:t>14</w:t>
      </w:r>
      <w:r>
        <w:rPr>
          <w:rFonts w:ascii="GHEA Grapalat" w:hAnsi="GHEA Grapalat"/>
        </w:rPr>
        <w:t>.</w:t>
      </w:r>
    </w:p>
    <w:p w:rsidR="00072A57" w:rsidRDefault="00072A57" w:rsidP="00966DE7">
      <w:pPr>
        <w:widowControl w:val="0"/>
        <w:jc w:val="both"/>
        <w:rPr>
          <w:rFonts w:ascii="GHEA Grapalat" w:hAnsi="GHEA Grapalat" w:cs="Sylfaen"/>
        </w:rPr>
      </w:pPr>
      <w:r>
        <w:rPr>
          <w:rFonts w:ascii="GHEA Grapalat" w:hAnsi="GHEA Grapalat"/>
        </w:rPr>
        <w:t>3)</w:t>
      </w:r>
      <w:r>
        <w:rPr>
          <w:rFonts w:ascii="GHEA Grapalat" w:hAnsi="GHEA Grapalat"/>
        </w:rPr>
        <w:tab/>
        <w:t>не подано ни одной заявки;</w:t>
      </w:r>
    </w:p>
    <w:p w:rsidR="00072A57" w:rsidRDefault="00072A57" w:rsidP="00966DE7">
      <w:pPr>
        <w:widowControl w:val="0"/>
        <w:jc w:val="both"/>
        <w:rPr>
          <w:rFonts w:ascii="GHEA Grapalat" w:hAnsi="GHEA Grapalat"/>
        </w:rPr>
      </w:pPr>
      <w:r>
        <w:rPr>
          <w:rFonts w:ascii="GHEA Grapalat" w:hAnsi="GHEA Grapalat"/>
        </w:rPr>
        <w:t>4)</w:t>
      </w:r>
      <w:r>
        <w:rPr>
          <w:rFonts w:ascii="GHEA Grapalat" w:hAnsi="GHEA Grapalat"/>
        </w:rPr>
        <w:tab/>
        <w:t>договор не заключается.</w:t>
      </w:r>
    </w:p>
    <w:p w:rsidR="00072A57" w:rsidRDefault="00072A57" w:rsidP="00966DE7">
      <w:pPr>
        <w:widowControl w:val="0"/>
        <w:jc w:val="both"/>
        <w:rPr>
          <w:rFonts w:ascii="GHEA Grapalat" w:hAnsi="GHEA Grapalat" w:cs="Sylfaen"/>
        </w:rPr>
      </w:pPr>
      <w:r>
        <w:rPr>
          <w:rFonts w:ascii="GHEA Grapalat" w:hAnsi="GHEA Grapalat"/>
        </w:rPr>
        <w:t>11.2.</w:t>
      </w:r>
      <w:r>
        <w:rPr>
          <w:rFonts w:ascii="GHEA Grapalat" w:hAnsi="GHEA Grapalat"/>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72A57" w:rsidRDefault="00072A57" w:rsidP="00966DE7">
      <w:pPr>
        <w:jc w:val="center"/>
        <w:rPr>
          <w:rFonts w:ascii="GHEA Grapalat" w:hAnsi="GHEA Grapalat"/>
          <w:b/>
        </w:rPr>
      </w:pPr>
      <w:r>
        <w:rPr>
          <w:rFonts w:ascii="GHEA Grapalat" w:hAnsi="GHEA Grapalat"/>
          <w:b/>
        </w:rPr>
        <w:t xml:space="preserve"> </w:t>
      </w:r>
    </w:p>
    <w:p w:rsidR="00072A57" w:rsidRDefault="00072A57" w:rsidP="00966DE7">
      <w:pPr>
        <w:jc w:val="center"/>
        <w:rPr>
          <w:rFonts w:ascii="GHEA Grapalat" w:hAnsi="GHEA Grapalat"/>
          <w:b/>
        </w:rPr>
      </w:pPr>
      <w:r>
        <w:rPr>
          <w:rFonts w:ascii="GHEA Grapalat" w:hAnsi="GHEA Grapalat"/>
          <w:b/>
        </w:rPr>
        <w:t xml:space="preserve">12. ПРАВО УЧАСТНИКА И ПОРЯДОК ОБЖАЛОВАНИЯ ИМ </w:t>
      </w:r>
      <w:r>
        <w:rPr>
          <w:rFonts w:ascii="GHEA Grapalat" w:hAnsi="GHEA Grapalat"/>
          <w:b/>
        </w:rPr>
        <w:br/>
        <w:t>ДЕЙСТВИЙ И (ИЛИ) ПРИНЯТЫХ РЕШЕНИЙ, СВЯЗАННЫХ</w:t>
      </w:r>
      <w:r>
        <w:rPr>
          <w:rFonts w:ascii="Courier New" w:hAnsi="Courier New" w:cs="Courier New"/>
          <w:b/>
        </w:rPr>
        <w:t xml:space="preserve"> </w:t>
      </w:r>
      <w:r>
        <w:rPr>
          <w:rFonts w:ascii="GHEA Grapalat" w:hAnsi="GHEA Grapalat"/>
          <w:b/>
        </w:rPr>
        <w:t>С</w:t>
      </w:r>
      <w:r>
        <w:rPr>
          <w:rFonts w:ascii="Courier New" w:hAnsi="Courier New" w:cs="Courier New"/>
          <w:b/>
        </w:rPr>
        <w:t xml:space="preserve"> </w:t>
      </w:r>
      <w:r>
        <w:rPr>
          <w:rFonts w:ascii="GHEA Grapalat" w:hAnsi="GHEA Grapalat"/>
          <w:b/>
        </w:rPr>
        <w:t>ПРОЦЕССОМ ЗАКУПКИ</w:t>
      </w:r>
    </w:p>
    <w:p w:rsidR="00072A57" w:rsidRDefault="00072A57" w:rsidP="00966DE7">
      <w:pPr>
        <w:jc w:val="center"/>
        <w:rPr>
          <w:rFonts w:ascii="GHEA Grapalat" w:hAnsi="GHEA Grapalat"/>
          <w:b/>
        </w:rPr>
      </w:pPr>
      <w:r>
        <w:rPr>
          <w:rFonts w:ascii="GHEA Grapalat" w:hAnsi="GHEA Grapalat"/>
          <w:b/>
        </w:rPr>
        <w:t xml:space="preserve"> </w:t>
      </w:r>
    </w:p>
    <w:p w:rsidR="00072A57" w:rsidRDefault="00072A57" w:rsidP="00966DE7">
      <w:pPr>
        <w:widowControl w:val="0"/>
        <w:jc w:val="both"/>
        <w:rPr>
          <w:rFonts w:ascii="GHEA Grapalat" w:hAnsi="GHEA Grapalat" w:cs="Sylfaen"/>
        </w:rPr>
      </w:pPr>
      <w:r>
        <w:rPr>
          <w:rFonts w:ascii="GHEA Grapalat" w:hAnsi="GHEA Grapalat"/>
        </w:rPr>
        <w:t>12.1.</w:t>
      </w:r>
      <w:r>
        <w:rPr>
          <w:rFonts w:ascii="GHEA Grapalat" w:hAnsi="GHEA Grapalat"/>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072A57" w:rsidRDefault="00072A57" w:rsidP="00966DE7">
      <w:pPr>
        <w:widowControl w:val="0"/>
        <w:jc w:val="both"/>
        <w:rPr>
          <w:rFonts w:ascii="GHEA Grapalat" w:hAnsi="GHEA Grapalat" w:cs="Sylfaen"/>
        </w:rPr>
      </w:pPr>
      <w:r>
        <w:rPr>
          <w:rFonts w:ascii="GHEA Grapalat" w:hAnsi="GHEA Grapalat"/>
        </w:rPr>
        <w:t>12.2.</w:t>
      </w:r>
      <w:r>
        <w:rPr>
          <w:rFonts w:ascii="GHEA Grapalat" w:hAnsi="GHEA Grapalat"/>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072A57" w:rsidRDefault="00072A57" w:rsidP="00966DE7">
      <w:pPr>
        <w:widowControl w:val="0"/>
        <w:jc w:val="both"/>
        <w:rPr>
          <w:rFonts w:ascii="GHEA Grapalat" w:hAnsi="GHEA Grapalat" w:cs="Sylfaen"/>
        </w:rPr>
      </w:pPr>
      <w:r>
        <w:rPr>
          <w:rFonts w:ascii="GHEA Grapalat" w:hAnsi="GHEA Grapalat"/>
        </w:rPr>
        <w:t>12.3.</w:t>
      </w:r>
      <w:r>
        <w:rPr>
          <w:rFonts w:ascii="GHEA Grapalat" w:hAnsi="GHEA Grapalat"/>
        </w:rPr>
        <w:tab/>
        <w:t>Каждое лицо согласно Закону имеет право:</w:t>
      </w:r>
    </w:p>
    <w:p w:rsidR="00072A57" w:rsidRDefault="00072A57" w:rsidP="00966DE7">
      <w:pPr>
        <w:widowControl w:val="0"/>
        <w:jc w:val="both"/>
        <w:rPr>
          <w:rFonts w:ascii="GHEA Grapalat" w:hAnsi="GHEA Grapalat"/>
        </w:rPr>
      </w:pPr>
      <w:r>
        <w:rPr>
          <w:rFonts w:ascii="GHEA Grapalat" w:hAnsi="GHEA Grapalat"/>
        </w:rPr>
        <w:t>1)</w:t>
      </w:r>
      <w:r>
        <w:rPr>
          <w:rFonts w:ascii="GHEA Grapalat" w:hAnsi="GHEA Grapalat"/>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Pr>
          <w:rFonts w:ascii="Sylfaen" w:hAnsi="Sylfaen"/>
        </w:rPr>
        <w:t xml:space="preserve"> </w:t>
      </w:r>
      <w:r>
        <w:rPr>
          <w:rFonts w:ascii="GHEA Grapalat" w:hAnsi="GHEA Grapalat"/>
        </w:rPr>
        <w:t xml:space="preserve">Порядок деятельности лица, рассматривающего связанные с закупками жалобы, </w:t>
      </w:r>
      <w:r>
        <w:rPr>
          <w:rFonts w:ascii="GHEA Grapalat" w:hAnsi="GHEA Grapalat"/>
        </w:rPr>
        <w:lastRenderedPageBreak/>
        <w:t>утвержден приказом министра финансов РА N 600-Н от 6 декабря 2018 года.</w:t>
      </w:r>
    </w:p>
    <w:p w:rsidR="00072A57" w:rsidRDefault="00072A57" w:rsidP="00966DE7">
      <w:pPr>
        <w:widowControl w:val="0"/>
        <w:jc w:val="both"/>
        <w:rPr>
          <w:rFonts w:ascii="GHEA Grapalat" w:hAnsi="GHEA Grapalat" w:cs="Sylfaen"/>
        </w:rPr>
      </w:pPr>
      <w:r>
        <w:rPr>
          <w:rFonts w:ascii="GHEA Grapalat" w:hAnsi="GHEA Grapalat"/>
        </w:rPr>
        <w:t>2)</w:t>
      </w:r>
      <w:r>
        <w:rPr>
          <w:rFonts w:ascii="GHEA Grapalat" w:hAnsi="GHEA Grapalat"/>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072A57" w:rsidRDefault="00072A57" w:rsidP="00966DE7">
      <w:pPr>
        <w:widowControl w:val="0"/>
        <w:jc w:val="both"/>
        <w:rPr>
          <w:rFonts w:ascii="GHEA Grapalat" w:hAnsi="GHEA Grapalat" w:cs="Sylfaen"/>
        </w:rPr>
      </w:pPr>
      <w:r>
        <w:rPr>
          <w:rFonts w:ascii="GHEA Grapalat" w:hAnsi="GHEA Grapalat"/>
        </w:rPr>
        <w:t>12.4.</w:t>
      </w:r>
      <w:r>
        <w:rPr>
          <w:rFonts w:ascii="GHEA Grapalat" w:hAnsi="GHEA Grapalat"/>
        </w:rPr>
        <w:tab/>
        <w:t>Если подавшее жалобу лицо обжалует:</w:t>
      </w:r>
    </w:p>
    <w:p w:rsidR="00072A57" w:rsidRDefault="00072A57" w:rsidP="00966DE7">
      <w:pPr>
        <w:widowControl w:val="0"/>
        <w:jc w:val="both"/>
        <w:rPr>
          <w:rFonts w:ascii="GHEA Grapalat" w:hAnsi="GHEA Grapalat" w:cs="Sylfaen"/>
        </w:rPr>
      </w:pPr>
      <w:r>
        <w:rPr>
          <w:rFonts w:ascii="GHEA Grapalat" w:hAnsi="GHEA Grapalat"/>
        </w:rPr>
        <w:t>1)</w:t>
      </w:r>
      <w:r>
        <w:rPr>
          <w:rFonts w:ascii="GHEA Grapalat" w:hAnsi="GHEA Grapalat"/>
        </w:rPr>
        <w:tab/>
        <w:t>решение о заключении договора, то жалоба подается в период ожидания, предусмотренный пунктом 8.23 части 1 настоящего Приглашения;</w:t>
      </w:r>
    </w:p>
    <w:p w:rsidR="00072A57" w:rsidRDefault="00072A57" w:rsidP="00966DE7">
      <w:pPr>
        <w:widowControl w:val="0"/>
        <w:jc w:val="both"/>
        <w:rPr>
          <w:rFonts w:ascii="GHEA Grapalat" w:hAnsi="GHEA Grapalat" w:cs="Sylfaen"/>
        </w:rPr>
      </w:pPr>
      <w:r>
        <w:rPr>
          <w:rFonts w:ascii="GHEA Grapalat" w:hAnsi="GHEA Grapalat"/>
        </w:rPr>
        <w:t>2)</w:t>
      </w:r>
      <w:r>
        <w:rPr>
          <w:rFonts w:ascii="GHEA Grapalat" w:hAnsi="GHEA Grapalat"/>
        </w:rPr>
        <w:tab/>
        <w:t>характеристики предмета закупки или требования приглашения, то</w:t>
      </w:r>
      <w:r>
        <w:rPr>
          <w:rFonts w:ascii="Courier New" w:hAnsi="Courier New" w:cs="Courier New"/>
        </w:rPr>
        <w:t xml:space="preserve"> </w:t>
      </w:r>
      <w:r>
        <w:rPr>
          <w:rFonts w:ascii="GHEA Grapalat" w:hAnsi="GHEA Grapalat"/>
        </w:rPr>
        <w:t xml:space="preserve">жалоба подается до истечения окончательного срока подачи заявок. </w:t>
      </w:r>
    </w:p>
    <w:p w:rsidR="00072A57" w:rsidRDefault="00072A57" w:rsidP="00966DE7">
      <w:pPr>
        <w:widowControl w:val="0"/>
        <w:jc w:val="both"/>
        <w:rPr>
          <w:rFonts w:ascii="GHEA Grapalat" w:hAnsi="GHEA Grapalat" w:cs="Sylfaen"/>
        </w:rPr>
      </w:pPr>
      <w:r>
        <w:rPr>
          <w:rFonts w:ascii="GHEA Grapalat" w:hAnsi="GHEA Grapalat"/>
        </w:rPr>
        <w:t>12.5.</w:t>
      </w:r>
      <w:r>
        <w:rPr>
          <w:rFonts w:ascii="GHEA Grapalat" w:hAnsi="GHEA Grapalat"/>
        </w:rPr>
        <w:tab/>
        <w:t>Жалоба подается лицу, рассматривающему связанные с закупками жалобы, в письменной форме, подписанной, с включением в нее:</w:t>
      </w:r>
    </w:p>
    <w:p w:rsidR="00072A57" w:rsidRDefault="00072A57" w:rsidP="00966DE7">
      <w:pPr>
        <w:widowControl w:val="0"/>
        <w:jc w:val="both"/>
        <w:rPr>
          <w:rFonts w:ascii="GHEA Grapalat" w:hAnsi="GHEA Grapalat" w:cs="Sylfaen"/>
        </w:rPr>
      </w:pPr>
      <w:r>
        <w:rPr>
          <w:rFonts w:ascii="GHEA Grapalat" w:hAnsi="GHEA Grapalat"/>
        </w:rPr>
        <w:t>1)</w:t>
      </w:r>
      <w:r>
        <w:rPr>
          <w:rFonts w:ascii="GHEA Grapalat" w:hAnsi="GHEA Grapalat"/>
        </w:rPr>
        <w:tab/>
        <w:t>наименования (имени, фамилии, копии документа, удостоверяющего личность) и адреса подавшего жалобу лица;</w:t>
      </w:r>
    </w:p>
    <w:p w:rsidR="00072A57" w:rsidRDefault="00072A57" w:rsidP="00966DE7">
      <w:pPr>
        <w:widowControl w:val="0"/>
        <w:jc w:val="both"/>
        <w:rPr>
          <w:rFonts w:ascii="GHEA Grapalat" w:hAnsi="GHEA Grapalat" w:cs="Sylfaen"/>
        </w:rPr>
      </w:pPr>
      <w:r>
        <w:rPr>
          <w:rFonts w:ascii="GHEA Grapalat" w:hAnsi="GHEA Grapalat"/>
        </w:rPr>
        <w:t>2)</w:t>
      </w:r>
      <w:r>
        <w:rPr>
          <w:rFonts w:ascii="GHEA Grapalat" w:hAnsi="GHEA Grapalat"/>
        </w:rPr>
        <w:tab/>
        <w:t>наименования и адреса заказчика;</w:t>
      </w:r>
    </w:p>
    <w:p w:rsidR="00072A57" w:rsidRDefault="00072A57" w:rsidP="00966DE7">
      <w:pPr>
        <w:widowControl w:val="0"/>
        <w:jc w:val="both"/>
        <w:rPr>
          <w:rFonts w:ascii="GHEA Grapalat" w:hAnsi="GHEA Grapalat" w:cs="Sylfaen"/>
        </w:rPr>
      </w:pPr>
      <w:r>
        <w:rPr>
          <w:rFonts w:ascii="GHEA Grapalat" w:hAnsi="GHEA Grapalat"/>
        </w:rPr>
        <w:t>3)</w:t>
      </w:r>
      <w:r>
        <w:rPr>
          <w:rFonts w:ascii="GHEA Grapalat" w:hAnsi="GHEA Grapalat"/>
        </w:rPr>
        <w:tab/>
        <w:t>кода и предмета обжалуемой процедуры закупки;</w:t>
      </w:r>
    </w:p>
    <w:p w:rsidR="00072A57" w:rsidRDefault="00072A57" w:rsidP="00966DE7">
      <w:pPr>
        <w:widowControl w:val="0"/>
        <w:jc w:val="both"/>
        <w:rPr>
          <w:rFonts w:ascii="GHEA Grapalat" w:hAnsi="GHEA Grapalat" w:cs="Sylfaen"/>
        </w:rPr>
      </w:pPr>
      <w:r>
        <w:rPr>
          <w:rFonts w:ascii="GHEA Grapalat" w:hAnsi="GHEA Grapalat"/>
        </w:rPr>
        <w:t>4)</w:t>
      </w:r>
      <w:r>
        <w:rPr>
          <w:rFonts w:ascii="GHEA Grapalat" w:hAnsi="GHEA Grapalat"/>
        </w:rPr>
        <w:tab/>
        <w:t>предмета спора и требования подавшего жалобу лица;</w:t>
      </w:r>
    </w:p>
    <w:p w:rsidR="00072A57" w:rsidRDefault="00072A57" w:rsidP="00966DE7">
      <w:pPr>
        <w:widowControl w:val="0"/>
        <w:jc w:val="both"/>
        <w:rPr>
          <w:rFonts w:ascii="GHEA Grapalat" w:hAnsi="GHEA Grapalat"/>
        </w:rPr>
      </w:pPr>
      <w:r>
        <w:rPr>
          <w:rFonts w:ascii="GHEA Grapalat" w:hAnsi="GHEA Grapalat"/>
        </w:rPr>
        <w:t>5)</w:t>
      </w:r>
      <w:r>
        <w:rPr>
          <w:rFonts w:ascii="GHEA Grapalat" w:hAnsi="GHEA Grapalat"/>
        </w:rPr>
        <w:tab/>
        <w:t>фактических и правовых оснований жалобы, доказательств по ней;</w:t>
      </w:r>
    </w:p>
    <w:p w:rsidR="00072A57" w:rsidRDefault="00072A57" w:rsidP="00966DE7">
      <w:pPr>
        <w:widowControl w:val="0"/>
        <w:jc w:val="both"/>
        <w:rPr>
          <w:rFonts w:ascii="GHEA Grapalat" w:hAnsi="GHEA Grapalat" w:cs="Sylfaen"/>
        </w:rPr>
      </w:pPr>
      <w:r>
        <w:rPr>
          <w:rFonts w:ascii="GHEA Grapalat" w:hAnsi="GHEA Grapalat"/>
        </w:rPr>
        <w:t>6)</w:t>
      </w:r>
      <w:r>
        <w:rPr>
          <w:rFonts w:ascii="GHEA Grapalat" w:hAnsi="GHEA Grapalat"/>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072A57" w:rsidRDefault="00072A57" w:rsidP="00966DE7">
      <w:pPr>
        <w:widowControl w:val="0"/>
        <w:jc w:val="both"/>
        <w:rPr>
          <w:rFonts w:ascii="GHEA Grapalat" w:hAnsi="GHEA Grapalat" w:cs="Sylfaen"/>
        </w:rPr>
      </w:pPr>
      <w:r>
        <w:rPr>
          <w:rFonts w:ascii="GHEA Grapalat" w:hAnsi="GHEA Grapalat"/>
        </w:rPr>
        <w:t>7)</w:t>
      </w:r>
      <w:r>
        <w:rPr>
          <w:rFonts w:ascii="GHEA Grapalat" w:hAnsi="GHEA Grapalat"/>
        </w:rPr>
        <w:tab/>
        <w:t>наименования и номера счета того банка, которому в случае удовлетворения жалобы должна быть обратно перечислена плата;</w:t>
      </w:r>
    </w:p>
    <w:p w:rsidR="00072A57" w:rsidRDefault="00072A57" w:rsidP="00966DE7">
      <w:pPr>
        <w:widowControl w:val="0"/>
        <w:jc w:val="both"/>
        <w:rPr>
          <w:rFonts w:ascii="GHEA Grapalat" w:hAnsi="GHEA Grapalat"/>
        </w:rPr>
      </w:pPr>
      <w:r>
        <w:rPr>
          <w:rFonts w:ascii="GHEA Grapalat" w:hAnsi="GHEA Grapalat"/>
        </w:rPr>
        <w:t>8)</w:t>
      </w:r>
      <w:r>
        <w:rPr>
          <w:rFonts w:ascii="GHEA Grapalat" w:hAnsi="GHEA Grapalat"/>
        </w:rPr>
        <w:tab/>
        <w:t>иных необходимых сведений.</w:t>
      </w:r>
    </w:p>
    <w:p w:rsidR="00072A57" w:rsidRDefault="00072A57" w:rsidP="00966DE7">
      <w:pPr>
        <w:widowControl w:val="0"/>
        <w:jc w:val="both"/>
        <w:rPr>
          <w:rFonts w:ascii="GHEA Grapalat" w:hAnsi="GHEA Grapalat"/>
        </w:rPr>
      </w:pPr>
      <w:r>
        <w:rPr>
          <w:rFonts w:ascii="GHEA Grapalat" w:hAnsi="GHEA Grapalat"/>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16"/>
            <w:rFonts w:ascii="GHEA Grapalat" w:hAnsi="GHEA Grapalat"/>
          </w:rPr>
          <w:t>secretariat@minfin.am</w:t>
        </w:r>
      </w:hyperlink>
      <w:r>
        <w:rPr>
          <w:rFonts w:ascii="GHEA Grapalat" w:hAnsi="GHEA Grapalat"/>
        </w:rPr>
        <w:t xml:space="preserve">. </w:t>
      </w:r>
    </w:p>
    <w:p w:rsidR="00072A57" w:rsidRDefault="00072A57" w:rsidP="00966DE7">
      <w:pPr>
        <w:widowControl w:val="0"/>
        <w:jc w:val="both"/>
        <w:rPr>
          <w:rFonts w:ascii="GHEA Grapalat" w:hAnsi="GHEA Grapalat" w:cs="Sylfaen"/>
        </w:rPr>
      </w:pPr>
      <w:r>
        <w:rPr>
          <w:rFonts w:ascii="GHEA Grapalat" w:hAnsi="GHEA Grapalat"/>
        </w:rPr>
        <w:t>12.7.</w:t>
      </w:r>
      <w:r>
        <w:rPr>
          <w:rFonts w:ascii="GHEA Grapalat" w:hAnsi="GHEA Grapalat"/>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xml:space="preserve"> </w:t>
      </w:r>
      <w:r>
        <w:rPr>
          <w:rFonts w:ascii="GHEA Grapalat" w:hAnsi="GHEA Grapalat"/>
        </w:rPr>
        <w:t>уполномоченный орган копию документа, удостоверяющего внесение платы за</w:t>
      </w:r>
      <w:r>
        <w:rPr>
          <w:rFonts w:ascii="Courier New" w:hAnsi="Courier New" w:cs="Courier New"/>
        </w:rPr>
        <w:t xml:space="preserve"> </w:t>
      </w:r>
      <w:r>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rPr>
        <w:t xml:space="preserve"> </w:t>
      </w:r>
      <w:r>
        <w:rPr>
          <w:rFonts w:ascii="GHEA Grapalat" w:hAnsi="GHEA Grapalat"/>
        </w:rPr>
        <w:t>лицу посредством совершения перевода на указанный банковский счет.</w:t>
      </w:r>
    </w:p>
    <w:p w:rsidR="00072A57" w:rsidRDefault="00072A57" w:rsidP="00966DE7">
      <w:pPr>
        <w:widowControl w:val="0"/>
        <w:jc w:val="both"/>
        <w:rPr>
          <w:rFonts w:ascii="GHEA Grapalat" w:hAnsi="GHEA Grapalat"/>
        </w:rPr>
      </w:pPr>
      <w:r>
        <w:rPr>
          <w:rFonts w:ascii="GHEA Grapalat" w:hAnsi="GHEA Grapalat"/>
        </w:rPr>
        <w:t>12.7.</w:t>
      </w:r>
      <w:r>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w:t>
      </w:r>
      <w:r>
        <w:rPr>
          <w:rFonts w:ascii="GHEA Grapalat" w:hAnsi="GHEA Grapalat"/>
        </w:rPr>
        <w:lastRenderedPageBreak/>
        <w:t>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072A57" w:rsidRDefault="00072A57" w:rsidP="00966DE7">
      <w:pPr>
        <w:widowControl w:val="0"/>
        <w:jc w:val="both"/>
        <w:rPr>
          <w:rFonts w:ascii="GHEA Grapalat" w:hAnsi="GHEA Grapalat" w:cs="Sylfaen"/>
        </w:rPr>
      </w:pPr>
      <w:r>
        <w:rPr>
          <w:rFonts w:ascii="GHEA Grapalat" w:hAnsi="GHEA Grapalat"/>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t xml:space="preserve"> </w:t>
      </w:r>
      <w:r>
        <w:rPr>
          <w:rFonts w:ascii="GHEA Grapalat" w:hAnsi="GHEA Grapalat"/>
        </w:rPr>
        <w:t>Жалоба считается принятым к производству по истечении срока, предусмотренного пунктом 12.8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072A57" w:rsidRDefault="00072A57" w:rsidP="00966DE7">
      <w:pPr>
        <w:widowControl w:val="0"/>
        <w:jc w:val="both"/>
        <w:rPr>
          <w:rFonts w:ascii="GHEA Grapalat" w:hAnsi="GHEA Grapalat" w:cs="Sylfaen"/>
        </w:rPr>
      </w:pPr>
      <w:r>
        <w:rPr>
          <w:rFonts w:ascii="GHEA Grapalat" w:hAnsi="GHEA Grapalat" w:cs="Sylfaen"/>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072A57" w:rsidRDefault="00072A57" w:rsidP="00966DE7">
      <w:pPr>
        <w:widowControl w:val="0"/>
        <w:jc w:val="both"/>
        <w:rPr>
          <w:rFonts w:ascii="GHEA Grapalat" w:hAnsi="GHEA Grapalat" w:cs="Sylfaen"/>
        </w:rPr>
      </w:pPr>
      <w:r>
        <w:rPr>
          <w:rFonts w:ascii="GHEA Grapalat" w:hAnsi="GHEA Grapalat"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072A57" w:rsidRDefault="00072A57" w:rsidP="00966DE7">
      <w:pPr>
        <w:widowControl w:val="0"/>
        <w:jc w:val="both"/>
        <w:rPr>
          <w:rFonts w:ascii="GHEA Grapalat" w:hAnsi="GHEA Grapalat" w:cs="Sylfaen"/>
        </w:rPr>
      </w:pPr>
      <w:r>
        <w:rPr>
          <w:rFonts w:ascii="GHEA Grapalat" w:hAnsi="GHEA Grapalat"/>
        </w:rPr>
        <w:t>12.11.</w:t>
      </w:r>
      <w:r>
        <w:rPr>
          <w:rFonts w:ascii="GHEA Grapalat" w:hAnsi="GHEA Grapalat"/>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072A57" w:rsidRDefault="00072A57" w:rsidP="00966DE7">
      <w:pPr>
        <w:widowControl w:val="0"/>
        <w:jc w:val="both"/>
        <w:rPr>
          <w:rFonts w:ascii="GHEA Grapalat" w:hAnsi="GHEA Grapalat" w:cs="Sylfaen"/>
        </w:rPr>
      </w:pPr>
      <w:r>
        <w:rPr>
          <w:rFonts w:ascii="GHEA Grapalat" w:hAnsi="GHEA Grapalat"/>
        </w:rPr>
        <w:t>12.12.</w:t>
      </w:r>
      <w:r>
        <w:rPr>
          <w:rFonts w:ascii="GHEA Grapalat" w:hAnsi="GHEA Grapalat"/>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t xml:space="preserve"> </w:t>
      </w:r>
      <w:r>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072A57" w:rsidRDefault="00072A57" w:rsidP="00966DE7">
      <w:pPr>
        <w:widowControl w:val="0"/>
        <w:jc w:val="both"/>
        <w:rPr>
          <w:rFonts w:ascii="GHEA Grapalat" w:hAnsi="GHEA Grapalat" w:cs="Sylfaen"/>
        </w:rPr>
      </w:pPr>
      <w:r>
        <w:rPr>
          <w:rFonts w:ascii="GHEA Grapalat" w:hAnsi="GHEA Grapalat"/>
        </w:rPr>
        <w:t>12.13.</w:t>
      </w:r>
      <w:r>
        <w:rPr>
          <w:rFonts w:ascii="GHEA Grapalat" w:hAnsi="GHEA Grapalat"/>
        </w:rPr>
        <w:tab/>
        <w:t>Лицо, рассматривающее связанные с закупками жалобы:</w:t>
      </w:r>
    </w:p>
    <w:p w:rsidR="00072A57" w:rsidRDefault="00072A57" w:rsidP="00966DE7">
      <w:pPr>
        <w:widowControl w:val="0"/>
        <w:jc w:val="both"/>
        <w:rPr>
          <w:rFonts w:ascii="GHEA Grapalat" w:hAnsi="GHEA Grapalat" w:cs="Sylfaen"/>
        </w:rPr>
      </w:pPr>
      <w:r>
        <w:rPr>
          <w:rFonts w:ascii="GHEA Grapalat" w:hAnsi="GHEA Grapalat"/>
        </w:rPr>
        <w:t>1)</w:t>
      </w:r>
      <w:r>
        <w:rPr>
          <w:rFonts w:ascii="GHEA Grapalat" w:hAnsi="GHEA Grapalat"/>
        </w:rPr>
        <w:tab/>
        <w:t>вправе принимать следующие решения относительно действий или бездействия заказчика и Комиссии:</w:t>
      </w:r>
    </w:p>
    <w:p w:rsidR="00072A57" w:rsidRDefault="00072A57" w:rsidP="00966DE7">
      <w:pPr>
        <w:widowControl w:val="0"/>
        <w:jc w:val="both"/>
        <w:rPr>
          <w:rFonts w:ascii="GHEA Grapalat" w:hAnsi="GHEA Grapalat" w:cs="Sylfaen"/>
        </w:rPr>
      </w:pPr>
      <w:r>
        <w:rPr>
          <w:rFonts w:ascii="GHEA Grapalat" w:hAnsi="GHEA Grapalat"/>
        </w:rPr>
        <w:lastRenderedPageBreak/>
        <w:t>а.</w:t>
      </w:r>
      <w:r>
        <w:rPr>
          <w:rFonts w:ascii="GHEA Grapalat" w:hAnsi="GHEA Grapalat"/>
        </w:rPr>
        <w:tab/>
        <w:t>запретить выполнение определенных действий и принятие решений;</w:t>
      </w:r>
    </w:p>
    <w:p w:rsidR="00072A57" w:rsidRDefault="00072A57" w:rsidP="00966DE7">
      <w:pPr>
        <w:widowControl w:val="0"/>
        <w:jc w:val="both"/>
        <w:rPr>
          <w:rFonts w:ascii="GHEA Grapalat" w:hAnsi="GHEA Grapalat" w:cs="Sylfaen"/>
        </w:rPr>
      </w:pPr>
      <w:r>
        <w:rPr>
          <w:rFonts w:ascii="GHEA Grapalat" w:hAnsi="GHEA Grapalat"/>
        </w:rPr>
        <w:t>б.</w:t>
      </w:r>
      <w:r>
        <w:rPr>
          <w:rFonts w:ascii="GHEA Grapalat" w:hAnsi="GHEA Grapalat"/>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072A57" w:rsidRDefault="00072A57" w:rsidP="00966DE7">
      <w:pPr>
        <w:widowControl w:val="0"/>
        <w:jc w:val="both"/>
        <w:rPr>
          <w:rFonts w:ascii="GHEA Grapalat" w:hAnsi="GHEA Grapalat" w:cs="Sylfaen"/>
        </w:rPr>
      </w:pPr>
      <w:r>
        <w:rPr>
          <w:rFonts w:ascii="GHEA Grapalat" w:hAnsi="GHEA Grapalat"/>
        </w:rPr>
        <w:t>2)</w:t>
      </w:r>
      <w:r>
        <w:rPr>
          <w:rFonts w:ascii="GHEA Grapalat" w:hAnsi="GHEA Grapalat"/>
        </w:rPr>
        <w:tab/>
        <w:t>принимает решение о включении участника в список участников, не</w:t>
      </w:r>
      <w:r>
        <w:rPr>
          <w:rFonts w:ascii="Courier New" w:hAnsi="Courier New" w:cs="Courier New"/>
        </w:rPr>
        <w:t xml:space="preserve"> </w:t>
      </w:r>
      <w:r>
        <w:rPr>
          <w:rFonts w:ascii="GHEA Grapalat" w:hAnsi="GHEA Grapalat"/>
        </w:rPr>
        <w:t>имеющих права на участие в процессе закупок;</w:t>
      </w:r>
    </w:p>
    <w:p w:rsidR="00072A57" w:rsidRDefault="00072A57" w:rsidP="00966DE7">
      <w:pPr>
        <w:widowControl w:val="0"/>
        <w:jc w:val="both"/>
        <w:rPr>
          <w:rFonts w:ascii="GHEA Grapalat" w:hAnsi="GHEA Grapalat" w:cs="Sylfaen"/>
        </w:rPr>
      </w:pPr>
      <w:r>
        <w:rPr>
          <w:rFonts w:ascii="GHEA Grapalat" w:hAnsi="GHEA Grapalat"/>
        </w:rPr>
        <w:t>3)</w:t>
      </w:r>
      <w:r>
        <w:rPr>
          <w:rFonts w:ascii="GHEA Grapalat" w:hAnsi="GHEA Grapalat"/>
        </w:rPr>
        <w:tab/>
        <w:t>ведет учет решений, принятых лицом, рассматривающим жалобы в</w:t>
      </w:r>
      <w:r>
        <w:rPr>
          <w:rFonts w:ascii="Courier New" w:hAnsi="Courier New" w:cs="Courier New"/>
        </w:rPr>
        <w:t xml:space="preserve"> </w:t>
      </w:r>
      <w:r>
        <w:rPr>
          <w:rFonts w:ascii="GHEA Grapalat" w:hAnsi="GHEA Grapalat"/>
        </w:rPr>
        <w:t>связи с закупками, и осуществляет контроль над их исполнением.</w:t>
      </w:r>
    </w:p>
    <w:p w:rsidR="00072A57" w:rsidRDefault="00072A57" w:rsidP="00966DE7">
      <w:pPr>
        <w:widowControl w:val="0"/>
        <w:jc w:val="both"/>
        <w:rPr>
          <w:rFonts w:ascii="GHEA Grapalat" w:hAnsi="GHEA Grapalat" w:cs="Sylfaen"/>
        </w:rPr>
      </w:pPr>
      <w:r>
        <w:rPr>
          <w:rFonts w:ascii="GHEA Grapalat" w:hAnsi="GHEA Grapalat"/>
        </w:rPr>
        <w:t>12.14.</w:t>
      </w:r>
      <w:r>
        <w:rPr>
          <w:rFonts w:ascii="GHEA Grapalat" w:hAnsi="GHEA Grapalat"/>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072A57" w:rsidRDefault="00072A57" w:rsidP="00966DE7">
      <w:pPr>
        <w:widowControl w:val="0"/>
        <w:jc w:val="both"/>
        <w:rPr>
          <w:rFonts w:ascii="GHEA Grapalat" w:hAnsi="GHEA Grapalat"/>
        </w:rPr>
      </w:pPr>
      <w:r>
        <w:rPr>
          <w:rFonts w:ascii="GHEA Grapalat" w:hAnsi="GHEA Grapalat"/>
        </w:rPr>
        <w:t>12.15.</w:t>
      </w:r>
      <w:r>
        <w:rPr>
          <w:rFonts w:ascii="GHEA Grapalat" w:hAnsi="GHEA Grapalat"/>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t xml:space="preserve"> </w:t>
      </w:r>
      <w:r>
        <w:rPr>
          <w:rFonts w:ascii="GHEA Grapalat" w:hAnsi="GHEA Grapalat"/>
        </w:rPr>
        <w:t xml:space="preserve">В случае невозможности записи заседания стенографируются. Заседания онлайн транслируются также в интернете. </w:t>
      </w:r>
    </w:p>
    <w:p w:rsidR="00072A57" w:rsidRDefault="00072A57" w:rsidP="00966DE7">
      <w:pPr>
        <w:widowControl w:val="0"/>
        <w:jc w:val="both"/>
        <w:rPr>
          <w:rFonts w:ascii="GHEA Grapalat" w:hAnsi="GHEA Grapalat" w:cs="Sylfaen"/>
        </w:rPr>
      </w:pPr>
      <w:r>
        <w:rPr>
          <w:rFonts w:ascii="GHEA Grapalat" w:hAnsi="GHEA Grapalat"/>
        </w:rPr>
        <w:t>12.16.</w:t>
      </w:r>
      <w:r>
        <w:rPr>
          <w:rFonts w:ascii="GHEA Grapalat" w:hAnsi="GHEA Grapalat"/>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072A57" w:rsidRDefault="00072A57" w:rsidP="00966DE7">
      <w:pPr>
        <w:widowControl w:val="0"/>
        <w:jc w:val="both"/>
        <w:rPr>
          <w:rFonts w:ascii="GHEA Grapalat" w:hAnsi="GHEA Grapalat" w:cs="Sylfaen"/>
        </w:rPr>
      </w:pPr>
      <w:r>
        <w:rPr>
          <w:rFonts w:ascii="GHEA Grapalat" w:hAnsi="GHEA Grapalat"/>
        </w:rPr>
        <w:t>12.17.</w:t>
      </w:r>
      <w:r>
        <w:rPr>
          <w:rFonts w:ascii="GHEA Grapalat" w:hAnsi="GHEA Grapalat"/>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072A57" w:rsidRDefault="00072A57" w:rsidP="00966DE7">
      <w:pPr>
        <w:widowControl w:val="0"/>
        <w:jc w:val="both"/>
        <w:rPr>
          <w:rFonts w:ascii="GHEA Grapalat" w:hAnsi="GHEA Grapalat" w:cs="Sylfaen"/>
        </w:rPr>
      </w:pPr>
      <w:r>
        <w:rPr>
          <w:rFonts w:ascii="GHEA Grapalat" w:hAnsi="GHEA Grapalat"/>
        </w:rPr>
        <w:t>12.18.</w:t>
      </w:r>
      <w:r>
        <w:rPr>
          <w:rFonts w:ascii="GHEA Grapalat" w:hAnsi="GHEA Grapalat"/>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072A57" w:rsidRDefault="00072A57" w:rsidP="00966DE7">
      <w:pPr>
        <w:widowControl w:val="0"/>
        <w:jc w:val="both"/>
        <w:rPr>
          <w:rFonts w:ascii="GHEA Grapalat" w:hAnsi="GHEA Grapalat"/>
        </w:rPr>
      </w:pPr>
      <w:r>
        <w:rPr>
          <w:rFonts w:ascii="GHEA Grapalat" w:hAnsi="GHEA Grapalat"/>
        </w:rPr>
        <w:t>12.19.</w:t>
      </w:r>
      <w:r>
        <w:rPr>
          <w:rFonts w:ascii="GHEA Grapalat" w:hAnsi="GHEA Grapalat"/>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072A57" w:rsidRDefault="00072A57" w:rsidP="00966DE7">
      <w:pPr>
        <w:widowControl w:val="0"/>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w:t>
      </w:r>
      <w:r>
        <w:rPr>
          <w:rFonts w:ascii="GHEA Grapalat" w:hAnsi="GHEA Grapalat"/>
        </w:rPr>
        <w:lastRenderedPageBreak/>
        <w:t>принятия.</w:t>
      </w:r>
    </w:p>
    <w:p w:rsidR="00072A57" w:rsidRDefault="00072A57" w:rsidP="00966DE7">
      <w:pPr>
        <w:widowControl w:val="0"/>
        <w:jc w:val="center"/>
        <w:rPr>
          <w:rFonts w:ascii="GHEA Grapalat" w:hAnsi="GHEA Grapalat" w:cs="Sylfaen"/>
          <w:b/>
        </w:rPr>
      </w:pPr>
      <w:r>
        <w:rPr>
          <w:rFonts w:ascii="GHEA Grapalat" w:hAnsi="GHEA Grapalat" w:cs="Sylfaen"/>
          <w:b/>
        </w:rPr>
        <w:t xml:space="preserve"> </w:t>
      </w:r>
    </w:p>
    <w:p w:rsidR="00072A57" w:rsidRDefault="00072A57" w:rsidP="00966DE7">
      <w:pPr>
        <w:rPr>
          <w:rFonts w:ascii="GHEA Grapalat" w:hAnsi="GHEA Grapalat"/>
          <w:b/>
        </w:rPr>
      </w:pPr>
      <w:r>
        <w:rPr>
          <w:rFonts w:ascii="GHEA Grapalat" w:hAnsi="GHEA Grapalat"/>
          <w:b/>
        </w:rPr>
        <w:br w:type="page"/>
      </w:r>
    </w:p>
    <w:p w:rsidR="00072A57" w:rsidRDefault="00072A57" w:rsidP="00966DE7">
      <w:pPr>
        <w:widowControl w:val="0"/>
        <w:jc w:val="center"/>
        <w:rPr>
          <w:rFonts w:ascii="GHEA Grapalat" w:hAnsi="GHEA Grapalat"/>
          <w:b/>
        </w:rPr>
      </w:pPr>
      <w:r>
        <w:rPr>
          <w:rFonts w:ascii="GHEA Grapalat" w:hAnsi="GHEA Grapalat"/>
          <w:b/>
        </w:rPr>
        <w:lastRenderedPageBreak/>
        <w:t>ЧАСТЬ II</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pStyle w:val="a3"/>
        <w:widowControl w:val="0"/>
        <w:jc w:val="center"/>
        <w:rPr>
          <w:rFonts w:ascii="GHEA Grapalat" w:hAnsi="GHEA Grapalat"/>
          <w:b/>
        </w:rPr>
      </w:pPr>
      <w:r>
        <w:rPr>
          <w:rFonts w:ascii="GHEA Grapalat" w:hAnsi="GHEA Grapalat"/>
          <w:b/>
        </w:rPr>
        <w:t xml:space="preserve">ИНСТРУКЦИЯ ПО СОСТАВЛЕНИЮ </w:t>
      </w:r>
      <w:r>
        <w:rPr>
          <w:rFonts w:ascii="GHEA Grapalat" w:hAnsi="GHEA Grapalat"/>
          <w:b/>
        </w:rPr>
        <w:br/>
        <w:t>ЗАЯВКИ НА ОТКРЫТЫЙ КОНКУРС</w:t>
      </w:r>
    </w:p>
    <w:p w:rsidR="00072A57" w:rsidRDefault="00072A57" w:rsidP="00072A57">
      <w:pPr>
        <w:widowControl w:val="0"/>
        <w:jc w:val="center"/>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b/>
        </w:rPr>
      </w:pPr>
      <w:r>
        <w:rPr>
          <w:rFonts w:ascii="GHEA Grapalat" w:hAnsi="GHEA Grapalat"/>
          <w:b/>
        </w:rPr>
        <w:t>1. ОБЩИЕ ПОЛОЖЕНИЯ</w:t>
      </w:r>
    </w:p>
    <w:p w:rsidR="00072A57" w:rsidRDefault="00072A57" w:rsidP="00072A57">
      <w:pPr>
        <w:widowControl w:val="0"/>
        <w:jc w:val="both"/>
        <w:rPr>
          <w:rFonts w:ascii="GHEA Grapalat" w:hAnsi="GHEA Grapalat" w:cs="Sylfaen"/>
        </w:rPr>
      </w:pPr>
      <w:r>
        <w:rPr>
          <w:rFonts w:ascii="GHEA Grapalat" w:hAnsi="GHEA Grapalat"/>
        </w:rPr>
        <w:t>1.1.</w:t>
      </w:r>
      <w:r>
        <w:rPr>
          <w:rFonts w:ascii="GHEA Grapalat" w:hAnsi="GHEA Grapalat"/>
        </w:rPr>
        <w:tab/>
        <w:t>Целью настоящей Инструкции является содействие участникам при подготовке заявки.</w:t>
      </w:r>
    </w:p>
    <w:p w:rsidR="00072A57" w:rsidRDefault="00072A57" w:rsidP="00072A57">
      <w:pPr>
        <w:widowControl w:val="0"/>
        <w:jc w:val="both"/>
        <w:rPr>
          <w:rFonts w:ascii="GHEA Grapalat" w:hAnsi="GHEA Grapalat" w:cs="Sylfaen"/>
        </w:rPr>
      </w:pPr>
      <w:r>
        <w:rPr>
          <w:rFonts w:ascii="GHEA Grapalat" w:hAnsi="GHEA Grapalat"/>
        </w:rPr>
        <w:t>1.2.</w:t>
      </w:r>
      <w:r>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72A57" w:rsidRDefault="00072A57" w:rsidP="00072A57">
      <w:pPr>
        <w:widowControl w:val="0"/>
        <w:jc w:val="both"/>
        <w:rPr>
          <w:rFonts w:ascii="GHEA Grapalat" w:hAnsi="GHEA Grapalat"/>
        </w:rPr>
      </w:pPr>
      <w:r>
        <w:rPr>
          <w:rFonts w:ascii="GHEA Grapalat" w:hAnsi="GHEA Grapalat"/>
        </w:rPr>
        <w:t>1.3.</w:t>
      </w:r>
      <w:r>
        <w:rPr>
          <w:rFonts w:ascii="GHEA Grapalat" w:hAnsi="GHEA Grapalat"/>
        </w:rPr>
        <w:tab/>
        <w:t>Кроме армянского языка, заявки могут быть поданы также на английском или русском языке.</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2. ЗАЯВКА НА ПРОЦЕДУРУ</w:t>
      </w:r>
    </w:p>
    <w:p w:rsidR="00072A57" w:rsidRDefault="00072A57" w:rsidP="00072A57">
      <w:pPr>
        <w:widowControl w:val="0"/>
        <w:jc w:val="both"/>
        <w:rPr>
          <w:rFonts w:ascii="GHEA Grapalat" w:hAnsi="GHEA Grapalat"/>
        </w:rPr>
      </w:pPr>
      <w:r>
        <w:rPr>
          <w:rFonts w:ascii="GHEA Grapalat" w:hAnsi="GHEA Grapalat"/>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072A57" w:rsidRDefault="00072A57" w:rsidP="00072A57">
      <w:pPr>
        <w:widowControl w:val="0"/>
        <w:jc w:val="both"/>
        <w:rPr>
          <w:rFonts w:ascii="GHEA Grapalat" w:hAnsi="GHEA Grapalat"/>
        </w:rPr>
      </w:pPr>
      <w:r>
        <w:rPr>
          <w:rFonts w:ascii="GHEA Grapalat" w:hAnsi="GHEA Grapalat"/>
        </w:rPr>
        <w:t>2.1.</w:t>
      </w:r>
      <w:r>
        <w:rPr>
          <w:rFonts w:ascii="GHEA Grapalat" w:hAnsi="GHEA Grapalat"/>
        </w:rPr>
        <w:tab/>
        <w:t>заявление--объявлениe  на участие в процедуре согласно Приложению №1;</w:t>
      </w:r>
    </w:p>
    <w:p w:rsidR="00072A57" w:rsidRDefault="00072A57" w:rsidP="00072A57">
      <w:pPr>
        <w:widowControl w:val="0"/>
        <w:jc w:val="both"/>
        <w:rPr>
          <w:rFonts w:ascii="GHEA Grapalat" w:hAnsi="GHEA Grapalat"/>
        </w:rPr>
      </w:pPr>
      <w:r>
        <w:rPr>
          <w:rFonts w:ascii="GHEA Grapalat" w:hAnsi="GHEA Grapalat"/>
        </w:rPr>
        <w:t>2.2. утвержденнoе им полное описание предлагаемого товара согласно Приложению N 1.1.</w:t>
      </w:r>
    </w:p>
    <w:p w:rsidR="00072A57" w:rsidRDefault="00072A57" w:rsidP="00072A57">
      <w:pPr>
        <w:widowControl w:val="0"/>
        <w:jc w:val="both"/>
        <w:rPr>
          <w:rFonts w:ascii="GHEA Grapalat" w:hAnsi="GHEA Grapalat"/>
        </w:rPr>
      </w:pPr>
      <w:r>
        <w:rPr>
          <w:rFonts w:ascii="GHEA Grapalat" w:hAnsi="GHEA Grapalat"/>
        </w:rPr>
        <w:t>2.3  копию агентского договора и данные лица, являющегося стороной этого договора, если Договор будет выполняться через агентство;</w:t>
      </w:r>
    </w:p>
    <w:p w:rsidR="00072A57" w:rsidRDefault="00072A57" w:rsidP="00072A57">
      <w:pPr>
        <w:widowControl w:val="0"/>
        <w:jc w:val="both"/>
        <w:rPr>
          <w:rFonts w:ascii="GHEA Grapalat" w:hAnsi="GHEA Grapalat"/>
        </w:rPr>
      </w:pPr>
      <w:r>
        <w:rPr>
          <w:rFonts w:ascii="GHEA Grapalat" w:hAnsi="GHEA Grapalat"/>
        </w:rPr>
        <w:t>2.4 договор о совместной деятельности, если участники участвуют в процедуре закупки в порядке совместной деятельности (консорциумом)</w:t>
      </w:r>
      <w:r>
        <w:rPr>
          <w:rStyle w:val="15"/>
          <w:rFonts w:ascii="GHEA Grapalat" w:hAnsi="GHEA Grapalat"/>
        </w:rPr>
        <w:t>15</w:t>
      </w:r>
    </w:p>
    <w:p w:rsidR="00072A57" w:rsidRDefault="00072A57" w:rsidP="00072A57">
      <w:pPr>
        <w:widowControl w:val="0"/>
        <w:jc w:val="both"/>
        <w:rPr>
          <w:rFonts w:ascii="GHEA Grapalat" w:hAnsi="GHEA Grapalat"/>
        </w:rPr>
      </w:pPr>
      <w:r>
        <w:rPr>
          <w:rFonts w:ascii="GHEA Grapalat" w:hAnsi="GHEA Grapalat"/>
        </w:rPr>
        <w:t>2.5.</w:t>
      </w:r>
      <w:r>
        <w:rPr>
          <w:rFonts w:ascii="GHEA Grapalat" w:hAnsi="GHEA Grapalat"/>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 </w:t>
      </w:r>
      <w:r>
        <w:rPr>
          <w:rStyle w:val="15"/>
          <w:rFonts w:ascii="GHEA Grapalat" w:hAnsi="GHEA Grapalat"/>
        </w:rPr>
        <w:t>16</w:t>
      </w:r>
    </w:p>
    <w:p w:rsidR="00072A57" w:rsidRDefault="00072A57" w:rsidP="00072A57">
      <w:pPr>
        <w:widowControl w:val="0"/>
        <w:jc w:val="both"/>
        <w:rPr>
          <w:rFonts w:ascii="GHEA Grapalat" w:hAnsi="GHEA Grapalat"/>
        </w:rPr>
      </w:pPr>
      <w:r>
        <w:rPr>
          <w:rFonts w:ascii="GHEA Grapalat" w:hAnsi="GHEA Grapalat"/>
        </w:rPr>
        <w:t>2.6.</w:t>
      </w:r>
      <w:r>
        <w:rPr>
          <w:rFonts w:ascii="GHEA Grapalat" w:hAnsi="GHEA Grapalat"/>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072A57" w:rsidRDefault="00072A57" w:rsidP="00072A57">
      <w:pPr>
        <w:widowControl w:val="0"/>
        <w:spacing w:line="360" w:lineRule="auto"/>
        <w:jc w:val="center"/>
        <w:rPr>
          <w:rFonts w:ascii="GHEA Grapalat" w:hAnsi="GHEA Grapalat" w:cs="Sylfaen"/>
          <w:b/>
        </w:rPr>
      </w:pPr>
      <w:r>
        <w:rPr>
          <w:rFonts w:ascii="GHEA Grapalat" w:hAnsi="GHEA Grapalat"/>
          <w:b/>
        </w:rPr>
        <w:t>3. ПОРЯДОК ПОДГОТОВКИ ЗАЯВКИ</w:t>
      </w:r>
    </w:p>
    <w:p w:rsidR="00072A57" w:rsidRDefault="00072A57" w:rsidP="00072A57">
      <w:pPr>
        <w:widowControl w:val="0"/>
        <w:jc w:val="both"/>
        <w:rPr>
          <w:rFonts w:ascii="GHEA Grapalat" w:hAnsi="GHEA Grapalat" w:cs="Sylfaen"/>
        </w:rPr>
      </w:pPr>
      <w:r>
        <w:rPr>
          <w:rFonts w:ascii="GHEA Grapalat" w:hAnsi="GHEA Grapalat"/>
        </w:rPr>
        <w:t>3.1.</w:t>
      </w:r>
      <w:r>
        <w:rPr>
          <w:rFonts w:ascii="GHEA Grapalat" w:hAnsi="GHEA Grapalat"/>
        </w:rPr>
        <w:tab/>
        <w:t xml:space="preserve">Участник подает заявку в порядке, установленном настоящим приглашением. </w:t>
      </w:r>
    </w:p>
    <w:p w:rsidR="00072A57" w:rsidRDefault="00072A57" w:rsidP="00072A57">
      <w:pPr>
        <w:widowControl w:val="0"/>
        <w:jc w:val="both"/>
        <w:rPr>
          <w:rFonts w:ascii="GHEA Grapalat" w:hAnsi="GHEA Grapalat" w:cs="Sylfaen"/>
        </w:rPr>
      </w:pPr>
      <w:r>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Pr>
          <w:rFonts w:ascii="Courier New" w:hAnsi="Courier New" w:cs="Courier New"/>
        </w:rPr>
        <w:t xml:space="preserve"> </w:t>
      </w:r>
      <w:r>
        <w:rPr>
          <w:rFonts w:ascii="GHEA Grapalat" w:hAnsi="GHEA Grapalat"/>
        </w:rPr>
        <w:t xml:space="preserve">исключением документов, представленных либо утвержденных 3-ьей стороной, в случае которых </w:t>
      </w:r>
      <w:r>
        <w:rPr>
          <w:rFonts w:ascii="GHEA Grapalat" w:hAnsi="GHEA Grapalat"/>
        </w:rPr>
        <w:lastRenderedPageBreak/>
        <w:t>представляется вариант, отксерокопированный с</w:t>
      </w:r>
      <w:r>
        <w:rPr>
          <w:rFonts w:ascii="Courier New" w:hAnsi="Courier New" w:cs="Courier New"/>
        </w:rPr>
        <w:t xml:space="preserve"> </w:t>
      </w:r>
      <w:r>
        <w:rPr>
          <w:rFonts w:ascii="GHEA Grapalat" w:hAnsi="GHEA Grapalat"/>
        </w:rPr>
        <w:t xml:space="preserve">оригинала) и копий в </w:t>
      </w:r>
      <w:r w:rsidR="00966DE7" w:rsidRPr="00966DE7">
        <w:rPr>
          <w:rFonts w:asciiTheme="minorHAnsi" w:hAnsiTheme="minorHAnsi"/>
        </w:rPr>
        <w:t xml:space="preserve">2 </w:t>
      </w:r>
      <w:r>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072A57" w:rsidRDefault="00072A57" w:rsidP="00072A57">
      <w:pPr>
        <w:widowControl w:val="0"/>
        <w:jc w:val="both"/>
        <w:rPr>
          <w:rFonts w:ascii="GHEA Grapalat" w:hAnsi="GHEA Grapalat"/>
        </w:rPr>
      </w:pPr>
      <w:r>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072A57" w:rsidRDefault="00072A57" w:rsidP="00072A57">
      <w:pPr>
        <w:widowControl w:val="0"/>
        <w:jc w:val="both"/>
        <w:rPr>
          <w:rFonts w:ascii="GHEA Grapalat" w:hAnsi="GHEA Grapalat"/>
        </w:rPr>
      </w:pPr>
      <w:r>
        <w:rPr>
          <w:rFonts w:ascii="GHEA Grapalat" w:hAnsi="GHEA Grapalat"/>
        </w:rPr>
        <w:t>4.2.</w:t>
      </w:r>
      <w:r>
        <w:rPr>
          <w:rFonts w:ascii="GHEA Grapalat" w:hAnsi="GHEA Grapalat"/>
        </w:rPr>
        <w:tab/>
        <w:t xml:space="preserve">На конверте, указанном в пункте 4.1 настоящей инструкции, на языке составления заявки указываются: </w:t>
      </w:r>
    </w:p>
    <w:p w:rsidR="00072A57" w:rsidRDefault="00072A57" w:rsidP="00072A57">
      <w:pPr>
        <w:widowControl w:val="0"/>
        <w:rPr>
          <w:rFonts w:ascii="GHEA Grapalat" w:hAnsi="GHEA Grapalat"/>
        </w:rPr>
      </w:pPr>
      <w:r>
        <w:rPr>
          <w:rFonts w:ascii="GHEA Grapalat" w:hAnsi="GHEA Grapalat"/>
        </w:rPr>
        <w:t>1)</w:t>
      </w:r>
      <w:r>
        <w:rPr>
          <w:rFonts w:ascii="GHEA Grapalat" w:hAnsi="GHEA Grapalat"/>
        </w:rPr>
        <w:tab/>
        <w:t>наименование заказчика и место (адрес) подачи заявки;</w:t>
      </w:r>
    </w:p>
    <w:p w:rsidR="00072A57" w:rsidRDefault="00072A57" w:rsidP="00072A57">
      <w:pPr>
        <w:widowControl w:val="0"/>
        <w:jc w:val="both"/>
        <w:rPr>
          <w:rFonts w:ascii="GHEA Grapalat" w:hAnsi="GHEA Grapalat"/>
        </w:rPr>
      </w:pPr>
      <w:r>
        <w:rPr>
          <w:rFonts w:ascii="GHEA Grapalat" w:hAnsi="GHEA Grapalat"/>
        </w:rPr>
        <w:t>2)</w:t>
      </w:r>
      <w:r>
        <w:rPr>
          <w:rFonts w:ascii="GHEA Grapalat" w:hAnsi="GHEA Grapalat"/>
        </w:rPr>
        <w:tab/>
        <w:t>код процедуры;</w:t>
      </w:r>
    </w:p>
    <w:p w:rsidR="00072A57" w:rsidRDefault="00072A57" w:rsidP="00072A57">
      <w:pPr>
        <w:widowControl w:val="0"/>
        <w:jc w:val="both"/>
        <w:rPr>
          <w:rFonts w:ascii="GHEA Grapalat" w:hAnsi="GHEA Grapalat"/>
        </w:rPr>
      </w:pPr>
      <w:r>
        <w:rPr>
          <w:rFonts w:ascii="GHEA Grapalat" w:hAnsi="GHEA Grapalat"/>
        </w:rPr>
        <w:t>3)</w:t>
      </w:r>
      <w:r>
        <w:rPr>
          <w:rFonts w:ascii="GHEA Grapalat" w:hAnsi="GHEA Grapalat"/>
        </w:rPr>
        <w:tab/>
        <w:t>слова “не вскрывать до заседания по вскрытию заявок”;</w:t>
      </w:r>
    </w:p>
    <w:p w:rsidR="00072A57" w:rsidRDefault="00072A57" w:rsidP="00072A57">
      <w:pPr>
        <w:widowControl w:val="0"/>
        <w:jc w:val="both"/>
        <w:rPr>
          <w:rFonts w:ascii="GHEA Grapalat" w:hAnsi="GHEA Grapalat"/>
        </w:rPr>
      </w:pPr>
      <w:r>
        <w:rPr>
          <w:rFonts w:ascii="GHEA Grapalat" w:hAnsi="GHEA Grapalat"/>
        </w:rPr>
        <w:t>4)</w:t>
      </w:r>
      <w:r>
        <w:rPr>
          <w:rFonts w:ascii="GHEA Grapalat" w:hAnsi="GHEA Grapalat"/>
        </w:rPr>
        <w:tab/>
        <w:t>наименование (имя), место нахождения и номер телефона участника.</w:t>
      </w:r>
    </w:p>
    <w:p w:rsidR="00072A57" w:rsidRDefault="00072A57" w:rsidP="00072A57">
      <w:pPr>
        <w:widowControl w:val="0"/>
        <w:jc w:val="both"/>
        <w:rPr>
          <w:rFonts w:ascii="GHEA Grapalat" w:hAnsi="GHEA Grapalat" w:cs="Sylfaen"/>
        </w:rPr>
      </w:pPr>
      <w:r>
        <w:rPr>
          <w:rFonts w:ascii="GHEA Grapalat" w:hAnsi="GHEA Grapalat"/>
        </w:rPr>
        <w:t>4.3.</w:t>
      </w:r>
      <w:r>
        <w:rPr>
          <w:rFonts w:ascii="GHEA Grapalat" w:hAnsi="GHEA Grapalat"/>
        </w:rPr>
        <w:tab/>
        <w:t>На заседании по вскрытию заявок комиссия отклоняет заявки, не</w:t>
      </w:r>
      <w:r>
        <w:rPr>
          <w:rFonts w:ascii="Courier New" w:hAnsi="Courier New" w:cs="Courier New"/>
        </w:rPr>
        <w:t xml:space="preserve"> </w:t>
      </w:r>
      <w:r>
        <w:rPr>
          <w:rFonts w:ascii="GHEA Grapalat" w:hAnsi="GHEA Grapalat"/>
        </w:rPr>
        <w:t>соответствующие требованиям пунктов 3.1 и 3.2 настоящей инструкции, и в том же виде возвращает подающему их лицу.</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GHEA Grapalat" w:hAnsi="GHEA Grapalat"/>
          <w:b/>
        </w:rPr>
      </w:pPr>
      <w:r>
        <w:rPr>
          <w:rFonts w:ascii="GHEA Grapalat" w:hAnsi="GHEA Grapalat"/>
          <w:b/>
        </w:rPr>
        <w:t xml:space="preserve"> </w:t>
      </w:r>
    </w:p>
    <w:p w:rsidR="00072A57" w:rsidRDefault="00072A57" w:rsidP="00072A57">
      <w:pPr>
        <w:pStyle w:val="norm"/>
        <w:widowControl w:val="0"/>
        <w:jc w:val="right"/>
        <w:rPr>
          <w:rFonts w:asciiTheme="minorHAnsi" w:hAnsiTheme="minorHAnsi"/>
          <w:b/>
          <w:lang w:val="hy-AM"/>
        </w:rPr>
      </w:pPr>
    </w:p>
    <w:p w:rsidR="00CB3202" w:rsidRDefault="00CB3202" w:rsidP="00072A57">
      <w:pPr>
        <w:pStyle w:val="norm"/>
        <w:widowControl w:val="0"/>
        <w:jc w:val="right"/>
        <w:rPr>
          <w:rFonts w:asciiTheme="minorHAnsi" w:hAnsiTheme="minorHAnsi"/>
          <w:b/>
          <w:lang w:val="hy-AM"/>
        </w:rPr>
      </w:pPr>
    </w:p>
    <w:p w:rsidR="00CB3202" w:rsidRDefault="00CB3202" w:rsidP="00072A57">
      <w:pPr>
        <w:pStyle w:val="norm"/>
        <w:widowControl w:val="0"/>
        <w:jc w:val="right"/>
        <w:rPr>
          <w:rFonts w:asciiTheme="minorHAnsi" w:hAnsiTheme="minorHAnsi"/>
          <w:b/>
          <w:lang w:val="hy-AM"/>
        </w:rPr>
      </w:pPr>
    </w:p>
    <w:p w:rsidR="00CB3202" w:rsidRDefault="00CB3202" w:rsidP="00072A57">
      <w:pPr>
        <w:pStyle w:val="norm"/>
        <w:widowControl w:val="0"/>
        <w:jc w:val="right"/>
        <w:rPr>
          <w:rFonts w:asciiTheme="minorHAnsi" w:hAnsiTheme="minorHAnsi"/>
          <w:b/>
          <w:lang w:val="hy-AM"/>
        </w:rPr>
      </w:pPr>
    </w:p>
    <w:p w:rsidR="00CB3202" w:rsidRDefault="00CB3202" w:rsidP="00072A57">
      <w:pPr>
        <w:pStyle w:val="norm"/>
        <w:widowControl w:val="0"/>
        <w:jc w:val="right"/>
        <w:rPr>
          <w:rFonts w:asciiTheme="minorHAnsi" w:hAnsiTheme="minorHAnsi"/>
          <w:b/>
          <w:lang w:val="hy-AM"/>
        </w:rPr>
      </w:pPr>
    </w:p>
    <w:p w:rsidR="00CB3202" w:rsidRDefault="00CB3202" w:rsidP="00072A57">
      <w:pPr>
        <w:pStyle w:val="norm"/>
        <w:widowControl w:val="0"/>
        <w:jc w:val="right"/>
        <w:rPr>
          <w:rFonts w:asciiTheme="minorHAnsi" w:hAnsiTheme="minorHAnsi"/>
          <w:b/>
          <w:lang w:val="hy-AM"/>
        </w:rPr>
      </w:pPr>
    </w:p>
    <w:p w:rsidR="00CB3202" w:rsidRDefault="00CB3202" w:rsidP="00072A57">
      <w:pPr>
        <w:pStyle w:val="norm"/>
        <w:widowControl w:val="0"/>
        <w:jc w:val="right"/>
        <w:rPr>
          <w:rFonts w:asciiTheme="minorHAnsi" w:hAnsiTheme="minorHAnsi"/>
          <w:b/>
          <w:lang w:val="hy-AM"/>
        </w:rPr>
      </w:pPr>
    </w:p>
    <w:p w:rsidR="00CB3202" w:rsidRPr="00CB3202" w:rsidRDefault="00CB3202" w:rsidP="00072A57">
      <w:pPr>
        <w:pStyle w:val="norm"/>
        <w:widowControl w:val="0"/>
        <w:jc w:val="right"/>
        <w:rPr>
          <w:rFonts w:asciiTheme="minorHAnsi" w:hAnsiTheme="minorHAnsi"/>
          <w:b/>
          <w:lang w:val="hy-AM"/>
        </w:rPr>
      </w:pPr>
    </w:p>
    <w:p w:rsidR="00573E1A" w:rsidRPr="00A24A6E" w:rsidRDefault="00573E1A" w:rsidP="00072A57">
      <w:pPr>
        <w:pStyle w:val="norm"/>
        <w:widowControl w:val="0"/>
        <w:jc w:val="right"/>
        <w:rPr>
          <w:rFonts w:ascii="GHEA Grapalat" w:hAnsi="GHEA Grapalat"/>
          <w:b/>
        </w:rPr>
      </w:pPr>
    </w:p>
    <w:p w:rsidR="00072A57" w:rsidRDefault="00072A57" w:rsidP="00072A57">
      <w:pPr>
        <w:pStyle w:val="norm"/>
        <w:widowControl w:val="0"/>
        <w:jc w:val="right"/>
        <w:rPr>
          <w:rFonts w:ascii="GHEA Grapalat" w:hAnsi="GHEA Grapalat" w:cs="Arial"/>
          <w:b/>
        </w:rPr>
      </w:pPr>
      <w:r>
        <w:rPr>
          <w:rFonts w:ascii="GHEA Grapalat" w:hAnsi="GHEA Grapalat"/>
          <w:b/>
        </w:rPr>
        <w:t>Приложение № 1</w:t>
      </w:r>
    </w:p>
    <w:p w:rsidR="00072A57" w:rsidRPr="001F74CB" w:rsidRDefault="00072A57" w:rsidP="00072A57">
      <w:pPr>
        <w:pStyle w:val="31"/>
        <w:widowControl w:val="0"/>
        <w:jc w:val="right"/>
        <w:rPr>
          <w:rFonts w:ascii="GHEA Grapalat" w:hAnsi="GHEA Grapalat"/>
          <w:b/>
        </w:rPr>
      </w:pPr>
      <w:r>
        <w:rPr>
          <w:rFonts w:ascii="GHEA Grapalat" w:hAnsi="GHEA Grapalat"/>
          <w:b/>
        </w:rPr>
        <w:t>к Приглашению на открытый конкурс</w:t>
      </w:r>
      <w:r>
        <w:rPr>
          <w:rFonts w:ascii="GHEA Grapalat" w:hAnsi="GHEA Grapalat"/>
          <w:b/>
        </w:rPr>
        <w:br/>
        <w:t xml:space="preserve">под кодом </w:t>
      </w:r>
      <w:r w:rsidR="00B901C2" w:rsidRPr="00A4501F">
        <w:rPr>
          <w:rFonts w:ascii="Sylfaen" w:hAnsi="Sylfaen"/>
          <w:b/>
          <w:highlight w:val="yellow"/>
          <w:lang w:val="en-US"/>
        </w:rPr>
        <w:t>AMBH</w:t>
      </w:r>
      <w:r w:rsidR="00B901C2" w:rsidRPr="00A4501F">
        <w:rPr>
          <w:rFonts w:ascii="Sylfaen" w:hAnsi="Sylfaen"/>
          <w:b/>
          <w:highlight w:val="yellow"/>
        </w:rPr>
        <w:t>-</w:t>
      </w:r>
      <w:r w:rsidR="00A4501F" w:rsidRPr="00A4501F">
        <w:rPr>
          <w:rFonts w:ascii="Sylfaen" w:hAnsi="Sylfaen"/>
          <w:b/>
          <w:highlight w:val="yellow"/>
          <w:lang w:val="en-US"/>
        </w:rPr>
        <w:t>GHC</w:t>
      </w:r>
      <w:r w:rsidR="00B901C2" w:rsidRPr="00A4501F">
        <w:rPr>
          <w:rFonts w:ascii="Sylfaen" w:hAnsi="Sylfaen"/>
          <w:b/>
          <w:highlight w:val="yellow"/>
          <w:lang w:val="en-US"/>
        </w:rPr>
        <w:t>DzB</w:t>
      </w:r>
      <w:r w:rsidRPr="00A4501F">
        <w:rPr>
          <w:rFonts w:ascii="Sylfaen" w:hAnsi="Sylfaen"/>
          <w:b/>
          <w:highlight w:val="yellow"/>
        </w:rPr>
        <w:t>-22/</w:t>
      </w:r>
      <w:r w:rsidR="001F74CB" w:rsidRPr="001F74CB">
        <w:rPr>
          <w:rFonts w:ascii="Sylfaen" w:hAnsi="Sylfaen"/>
          <w:b/>
        </w:rPr>
        <w:t>3</w:t>
      </w:r>
    </w:p>
    <w:p w:rsidR="00072A57" w:rsidRDefault="00072A57" w:rsidP="00072A57">
      <w:pPr>
        <w:widowControl w:val="0"/>
        <w:jc w:val="center"/>
        <w:rPr>
          <w:rFonts w:ascii="GHEA Grapalat" w:hAnsi="GHEA Grapalat" w:cs="Sylfaen"/>
          <w:b/>
        </w:rPr>
      </w:pPr>
      <w:r>
        <w:rPr>
          <w:rFonts w:ascii="GHEA Grapalat" w:hAnsi="GHEA Grapalat" w:cs="Sylfaen"/>
          <w:b/>
        </w:rPr>
        <w:t xml:space="preserve"> </w:t>
      </w:r>
    </w:p>
    <w:p w:rsidR="00072A57" w:rsidRDefault="00072A57" w:rsidP="00072A57">
      <w:pPr>
        <w:widowControl w:val="0"/>
        <w:jc w:val="center"/>
        <w:rPr>
          <w:rFonts w:ascii="GHEA Grapalat" w:hAnsi="GHEA Grapalat" w:cs="Arial"/>
          <w:b/>
        </w:rPr>
      </w:pPr>
      <w:r>
        <w:rPr>
          <w:rFonts w:ascii="GHEA Grapalat" w:hAnsi="GHEA Grapalat"/>
          <w:b/>
        </w:rPr>
        <w:t>ЗАЯВЛЕНИЕ-  ОБЪЯВЛЕНИЕ *</w:t>
      </w:r>
    </w:p>
    <w:p w:rsidR="00072A57" w:rsidRDefault="00072A57" w:rsidP="00072A57">
      <w:pPr>
        <w:pStyle w:val="6"/>
        <w:widowControl w:val="0"/>
        <w:jc w:val="center"/>
        <w:rPr>
          <w:rFonts w:ascii="GHEA Grapalat" w:hAnsi="GHEA Grapalat" w:cs="Arial"/>
          <w:sz w:val="15"/>
          <w:szCs w:val="15"/>
        </w:rPr>
      </w:pPr>
      <w:r>
        <w:rPr>
          <w:rFonts w:ascii="GHEA Grapalat" w:hAnsi="GHEA Grapalat"/>
          <w:sz w:val="15"/>
          <w:szCs w:val="15"/>
        </w:rPr>
        <w:t xml:space="preserve">на участие в открытом конкурсе </w:t>
      </w:r>
    </w:p>
    <w:p w:rsidR="00072A57" w:rsidRDefault="00072A57" w:rsidP="00072A57">
      <w:pPr>
        <w:widowControl w:val="0"/>
        <w:jc w:val="center"/>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______________________________________________________________заявляет, что </w:t>
      </w:r>
    </w:p>
    <w:p w:rsidR="00072A57" w:rsidRDefault="00072A57" w:rsidP="00072A57">
      <w:pPr>
        <w:jc w:val="both"/>
        <w:rPr>
          <w:rFonts w:ascii="GHEA Grapalat" w:hAnsi="GHEA Grapalat"/>
        </w:rPr>
      </w:pPr>
      <w:r>
        <w:rPr>
          <w:rFonts w:ascii="GHEA Grapalat" w:hAnsi="GHEA Grapalat"/>
        </w:rPr>
        <w:t xml:space="preserve">наименование участника </w:t>
      </w:r>
    </w:p>
    <w:p w:rsidR="00072A57" w:rsidRDefault="00072A57" w:rsidP="00072A57">
      <w:pPr>
        <w:jc w:val="both"/>
        <w:rPr>
          <w:rFonts w:ascii="GHEA Grapalat" w:hAnsi="GHEA Grapalat"/>
          <w:u w:val="single"/>
        </w:rPr>
      </w:pPr>
      <w:r>
        <w:rPr>
          <w:rFonts w:ascii="GHEA Grapalat" w:hAnsi="GHEA Grapalat"/>
        </w:rPr>
        <w:t>желает участвовать в лоте (лотах)_______________________________ объявленного</w:t>
      </w:r>
    </w:p>
    <w:p w:rsidR="00072A57" w:rsidRDefault="00072A57" w:rsidP="00072A57">
      <w:pPr>
        <w:jc w:val="both"/>
        <w:rPr>
          <w:rFonts w:ascii="GHEA Grapalat" w:hAnsi="GHEA Grapalat" w:cs="Sylfaen"/>
        </w:rPr>
      </w:pPr>
      <w:r>
        <w:rPr>
          <w:rFonts w:ascii="GHEA Grapalat" w:hAnsi="GHEA Grapalat"/>
        </w:rPr>
        <w:t>номер лота (лотов)</w:t>
      </w:r>
    </w:p>
    <w:p w:rsidR="00072A57" w:rsidRPr="00FB6F8A" w:rsidRDefault="00072A57" w:rsidP="00072A57">
      <w:pPr>
        <w:jc w:val="both"/>
        <w:rPr>
          <w:rFonts w:ascii="GHEA Grapalat" w:hAnsi="GHEA Grapalat" w:cs="Sylfaen"/>
        </w:rPr>
      </w:pPr>
      <w:r w:rsidRPr="00A4501F">
        <w:rPr>
          <w:rFonts w:ascii="GHEA Grapalat" w:hAnsi="GHEA Grapalat"/>
          <w:highlight w:val="yellow"/>
        </w:rPr>
        <w:t xml:space="preserve">______________________________________________ под кодом </w:t>
      </w:r>
      <w:r w:rsidR="00B901C2" w:rsidRPr="00A4501F">
        <w:rPr>
          <w:rFonts w:ascii="Sylfaen" w:hAnsi="Sylfaen"/>
          <w:b/>
          <w:highlight w:val="yellow"/>
          <w:lang w:val="en-US"/>
        </w:rPr>
        <w:t>AMBH</w:t>
      </w:r>
      <w:r w:rsidR="00B901C2" w:rsidRPr="00A4501F">
        <w:rPr>
          <w:rFonts w:ascii="Sylfaen" w:hAnsi="Sylfaen"/>
          <w:b/>
          <w:highlight w:val="yellow"/>
        </w:rPr>
        <w:t>-</w:t>
      </w:r>
      <w:r w:rsidR="00A4501F" w:rsidRPr="00A4501F">
        <w:rPr>
          <w:rFonts w:ascii="Sylfaen" w:hAnsi="Sylfaen"/>
          <w:b/>
          <w:highlight w:val="yellow"/>
          <w:lang w:val="en-US"/>
        </w:rPr>
        <w:t>GHC</w:t>
      </w:r>
      <w:r w:rsidR="00B901C2" w:rsidRPr="00A4501F">
        <w:rPr>
          <w:rFonts w:ascii="Sylfaen" w:hAnsi="Sylfaen"/>
          <w:b/>
          <w:highlight w:val="yellow"/>
          <w:lang w:val="en-US"/>
        </w:rPr>
        <w:t>DzB</w:t>
      </w:r>
      <w:r w:rsidR="00B901C2" w:rsidRPr="00A4501F">
        <w:rPr>
          <w:rFonts w:ascii="Sylfaen" w:hAnsi="Sylfaen"/>
          <w:b/>
          <w:highlight w:val="yellow"/>
        </w:rPr>
        <w:t>-22/</w:t>
      </w:r>
      <w:r w:rsidR="001F74CB" w:rsidRPr="00FB6F8A">
        <w:rPr>
          <w:rFonts w:ascii="Sylfaen" w:hAnsi="Sylfaen"/>
          <w:b/>
        </w:rPr>
        <w:t>3</w:t>
      </w:r>
    </w:p>
    <w:p w:rsidR="00072A57" w:rsidRDefault="00072A57" w:rsidP="00072A57">
      <w:pPr>
        <w:jc w:val="both"/>
        <w:rPr>
          <w:rFonts w:ascii="GHEA Grapalat" w:hAnsi="GHEA Grapalat"/>
        </w:rPr>
      </w:pPr>
      <w:r>
        <w:rPr>
          <w:rFonts w:ascii="GHEA Grapalat" w:hAnsi="GHEA Grapalat"/>
        </w:rPr>
        <w:t>наименование заказчика</w:t>
      </w:r>
    </w:p>
    <w:p w:rsidR="00072A57" w:rsidRDefault="00072A57" w:rsidP="00072A57">
      <w:pPr>
        <w:jc w:val="both"/>
        <w:rPr>
          <w:rFonts w:ascii="GHEA Grapalat" w:hAnsi="GHEA Grapalat"/>
        </w:rPr>
      </w:pPr>
      <w:r>
        <w:rPr>
          <w:rFonts w:ascii="GHEA Grapalat" w:hAnsi="GHEA Grapalat"/>
        </w:rPr>
        <w:t>открытого конкурса и в соответствии с требованиями приглашения подает заявку.</w:t>
      </w:r>
    </w:p>
    <w:p w:rsidR="00072A57" w:rsidRDefault="00072A57" w:rsidP="00072A57">
      <w:pPr>
        <w:jc w:val="both"/>
        <w:rPr>
          <w:rFonts w:ascii="GHEA Grapalat" w:hAnsi="GHEA Grapalat"/>
        </w:rPr>
      </w:pPr>
      <w:r>
        <w:rPr>
          <w:rFonts w:ascii="GHEA Grapalat" w:hAnsi="GHEA Grapalat"/>
        </w:rPr>
        <w:t>__________________________________________________ заявляет и заверяет, что</w:t>
      </w:r>
    </w:p>
    <w:p w:rsidR="00072A57" w:rsidRDefault="00072A57" w:rsidP="00072A57">
      <w:pPr>
        <w:jc w:val="both"/>
        <w:rPr>
          <w:rFonts w:ascii="GHEA Grapalat" w:hAnsi="GHEA Grapalat" w:cs="Sylfaen"/>
        </w:rPr>
      </w:pPr>
      <w:r>
        <w:rPr>
          <w:rFonts w:ascii="GHEA Grapalat" w:hAnsi="GHEA Grapalat"/>
        </w:rPr>
        <w:t>наименование участника</w:t>
      </w:r>
    </w:p>
    <w:p w:rsidR="00072A57" w:rsidRDefault="00072A57" w:rsidP="00072A57">
      <w:pPr>
        <w:jc w:val="both"/>
        <w:rPr>
          <w:rFonts w:ascii="GHEA Grapalat" w:hAnsi="GHEA Grapalat" w:cs="Sylfaen"/>
        </w:rPr>
      </w:pPr>
      <w:r>
        <w:rPr>
          <w:rFonts w:ascii="GHEA Grapalat" w:hAnsi="GHEA Grapalat"/>
        </w:rPr>
        <w:t>является резидентом ______________________________________________________.</w:t>
      </w:r>
    </w:p>
    <w:p w:rsidR="00072A57" w:rsidRDefault="00072A57" w:rsidP="00072A57">
      <w:pPr>
        <w:jc w:val="both"/>
        <w:rPr>
          <w:rFonts w:ascii="GHEA Grapalat" w:hAnsi="GHEA Grapalat" w:cs="Arial"/>
        </w:rPr>
      </w:pPr>
      <w:r>
        <w:rPr>
          <w:rFonts w:ascii="GHEA Grapalat" w:hAnsi="GHEA Grapalat"/>
        </w:rPr>
        <w:t>наименование страны</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Данные       ----------------------------------------  следующие:</w:t>
      </w:r>
    </w:p>
    <w:p w:rsidR="00072A57" w:rsidRDefault="00072A57" w:rsidP="00072A57">
      <w:pPr>
        <w:rPr>
          <w:rFonts w:ascii="GHEA Grapalat" w:hAnsi="GHEA Grapalat" w:cs="Sylfaen"/>
        </w:rPr>
      </w:pPr>
      <w:r>
        <w:rPr>
          <w:rFonts w:ascii="GHEA Grapalat" w:hAnsi="GHEA Grapalat"/>
        </w:rPr>
        <w:t>наименование участника</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Учетный номер налогоплательщика               ________________</w:t>
      </w:r>
    </w:p>
    <w:p w:rsidR="00072A57" w:rsidRDefault="00072A57" w:rsidP="00072A57">
      <w:pPr>
        <w:jc w:val="both"/>
        <w:rPr>
          <w:rFonts w:ascii="GHEA Grapalat" w:hAnsi="GHEA Grapalat" w:cs="Arial"/>
        </w:rPr>
      </w:pPr>
      <w:r>
        <w:rPr>
          <w:rFonts w:ascii="GHEA Grapalat" w:hAnsi="GHEA Grapalat"/>
        </w:rPr>
        <w:t xml:space="preserve">               учетный номер налогоплательщика</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 Адрес электронной почты                            __________________</w:t>
      </w:r>
    </w:p>
    <w:p w:rsidR="00072A57" w:rsidRDefault="00072A57" w:rsidP="00072A57">
      <w:pPr>
        <w:jc w:val="both"/>
        <w:rPr>
          <w:rFonts w:ascii="GHEA Grapalat" w:hAnsi="GHEA Grapalat"/>
        </w:rPr>
      </w:pPr>
      <w:r>
        <w:rPr>
          <w:rFonts w:ascii="GHEA Grapalat" w:hAnsi="GHEA Grapalat"/>
        </w:rPr>
        <w:t xml:space="preserve">                                  адрес электронной</w:t>
      </w:r>
      <w:r>
        <w:rPr>
          <w:rFonts w:ascii="GHEA Grapalat" w:hAnsi="GHEA Grapalat"/>
        </w:rPr>
        <w:tab/>
        <w:t>почты</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Адрес деятельности              ------------------------------------------------------------</w:t>
      </w:r>
    </w:p>
    <w:p w:rsidR="00072A57" w:rsidRDefault="00072A57" w:rsidP="00072A57">
      <w:pPr>
        <w:jc w:val="both"/>
        <w:rPr>
          <w:rFonts w:ascii="GHEA Grapalat" w:hAnsi="GHEA Grapalat"/>
        </w:rPr>
      </w:pPr>
      <w:r>
        <w:rPr>
          <w:rFonts w:ascii="GHEA Grapalat" w:hAnsi="GHEA Grapalat"/>
        </w:rPr>
        <w:lastRenderedPageBreak/>
        <w:t xml:space="preserve">                                                                      адрес деятельности</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Номер телефона                     ------------------------------------------------------------- </w:t>
      </w:r>
    </w:p>
    <w:p w:rsidR="00072A57" w:rsidRDefault="00072A57" w:rsidP="00072A57">
      <w:pPr>
        <w:jc w:val="both"/>
        <w:rPr>
          <w:rFonts w:ascii="GHEA Grapalat" w:hAnsi="GHEA Grapalat"/>
        </w:rPr>
      </w:pPr>
      <w:r>
        <w:rPr>
          <w:rFonts w:ascii="GHEA Grapalat" w:hAnsi="GHEA Grapalat"/>
        </w:rPr>
        <w:t xml:space="preserve">                                 Номер телефона</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072A57" w:rsidRDefault="00072A57" w:rsidP="00072A57">
      <w:pPr>
        <w:widowControl w:val="0"/>
        <w:jc w:val="both"/>
        <w:rPr>
          <w:rFonts w:ascii="GHEA Grapalat" w:hAnsi="GHEA Grapalat"/>
        </w:rPr>
      </w:pPr>
      <w:r>
        <w:rPr>
          <w:rFonts w:ascii="GHEA Grapalat" w:hAnsi="GHEA Grapalat"/>
        </w:rPr>
        <w:t>наименование участника</w:t>
      </w:r>
    </w:p>
    <w:p w:rsidR="00072A57" w:rsidRDefault="00072A57" w:rsidP="00072A57">
      <w:pPr>
        <w:pStyle w:val="aa"/>
        <w:widowControl w:val="0"/>
        <w:jc w:val="both"/>
        <w:rPr>
          <w:rFonts w:ascii="GHEA Grapalat" w:hAnsi="GHEA Grapalat" w:cs="Arial"/>
        </w:rPr>
      </w:pPr>
      <w:r>
        <w:rPr>
          <w:rFonts w:ascii="GHEA Grapalat" w:hAnsi="GHEA Grapalat"/>
        </w:rPr>
        <w:t xml:space="preserve">удовлетворяет требованиям к праву участия установленным приглашением на открытый конкурс под кодом </w:t>
      </w:r>
      <w:r w:rsidR="00B901C2">
        <w:rPr>
          <w:rFonts w:ascii="Sylfaen" w:hAnsi="Sylfaen"/>
          <w:b/>
          <w:lang w:val="en-US"/>
        </w:rPr>
        <w:t>AM</w:t>
      </w:r>
      <w:r w:rsidR="00B901C2" w:rsidRPr="00A4501F">
        <w:rPr>
          <w:rFonts w:ascii="Sylfaen" w:hAnsi="Sylfaen"/>
          <w:b/>
          <w:highlight w:val="yellow"/>
          <w:lang w:val="en-US"/>
        </w:rPr>
        <w:t>BH</w:t>
      </w:r>
      <w:r w:rsidR="00B901C2" w:rsidRPr="00A4501F">
        <w:rPr>
          <w:rFonts w:ascii="Sylfaen" w:hAnsi="Sylfaen"/>
          <w:b/>
          <w:highlight w:val="yellow"/>
        </w:rPr>
        <w:t>-</w:t>
      </w:r>
      <w:r w:rsidR="00A4501F" w:rsidRPr="00A4501F">
        <w:rPr>
          <w:rFonts w:ascii="Sylfaen" w:hAnsi="Sylfaen"/>
          <w:b/>
          <w:highlight w:val="yellow"/>
          <w:lang w:val="en-US"/>
        </w:rPr>
        <w:t>GHC</w:t>
      </w:r>
      <w:r w:rsidR="00B901C2" w:rsidRPr="00A4501F">
        <w:rPr>
          <w:rFonts w:ascii="Sylfaen" w:hAnsi="Sylfaen"/>
          <w:b/>
          <w:highlight w:val="yellow"/>
          <w:lang w:val="en-US"/>
        </w:rPr>
        <w:t>DzB</w:t>
      </w:r>
      <w:r w:rsidR="00B901C2" w:rsidRPr="00A4501F">
        <w:rPr>
          <w:rFonts w:ascii="Sylfaen" w:hAnsi="Sylfaen"/>
          <w:b/>
          <w:highlight w:val="yellow"/>
        </w:rPr>
        <w:t>-22/</w:t>
      </w:r>
      <w:r w:rsidR="001F74CB" w:rsidRPr="001F74CB">
        <w:rPr>
          <w:rFonts w:ascii="Sylfaen" w:hAnsi="Sylfaen"/>
          <w:b/>
          <w:highlight w:val="yellow"/>
        </w:rPr>
        <w:t>3</w:t>
      </w:r>
      <w:r w:rsidRPr="00A4501F">
        <w:rPr>
          <w:rFonts w:ascii="GHEA Grapalat" w:hAnsi="GHEA Grapalat"/>
          <w:highlight w:val="yellow"/>
        </w:rPr>
        <w:t>и</w:t>
      </w:r>
      <w:r>
        <w:rPr>
          <w:rFonts w:ascii="GHEA Grapalat" w:hAnsi="GHEA Grapalat"/>
        </w:rPr>
        <w:t xml:space="preserve">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072A57" w:rsidRPr="001F74CB" w:rsidRDefault="00072A57" w:rsidP="00072A57">
      <w:pPr>
        <w:pStyle w:val="aa"/>
        <w:widowControl w:val="0"/>
        <w:jc w:val="both"/>
        <w:rPr>
          <w:rFonts w:ascii="GHEA Grapalat" w:hAnsi="GHEA Grapalat" w:cs="Arial"/>
        </w:rPr>
      </w:pPr>
      <w:r w:rsidRPr="00A4501F">
        <w:rPr>
          <w:rFonts w:ascii="GHEA Grapalat" w:hAnsi="GHEA Grapalat"/>
          <w:highlight w:val="yellow"/>
        </w:rPr>
        <w:t xml:space="preserve">в рамках участия в открытом конкурсе под кодом </w:t>
      </w:r>
      <w:r w:rsidR="00B901C2" w:rsidRPr="00A4501F">
        <w:rPr>
          <w:rFonts w:ascii="Sylfaen" w:hAnsi="Sylfaen"/>
          <w:b/>
          <w:highlight w:val="yellow"/>
          <w:lang w:val="en-US"/>
        </w:rPr>
        <w:t>AMBH</w:t>
      </w:r>
      <w:r w:rsidR="00B901C2" w:rsidRPr="00A4501F">
        <w:rPr>
          <w:rFonts w:ascii="Sylfaen" w:hAnsi="Sylfaen"/>
          <w:b/>
          <w:highlight w:val="yellow"/>
        </w:rPr>
        <w:t>-</w:t>
      </w:r>
      <w:r w:rsidR="00A4501F" w:rsidRPr="00A4501F">
        <w:rPr>
          <w:rFonts w:ascii="Sylfaen" w:hAnsi="Sylfaen"/>
          <w:b/>
          <w:highlight w:val="yellow"/>
          <w:lang w:val="en-US"/>
        </w:rPr>
        <w:t>GHC</w:t>
      </w:r>
      <w:r w:rsidR="00B901C2" w:rsidRPr="00A4501F">
        <w:rPr>
          <w:rFonts w:ascii="Sylfaen" w:hAnsi="Sylfaen"/>
          <w:b/>
          <w:highlight w:val="yellow"/>
          <w:lang w:val="en-US"/>
        </w:rPr>
        <w:t>DzB</w:t>
      </w:r>
      <w:r w:rsidR="00B901C2" w:rsidRPr="00A4501F">
        <w:rPr>
          <w:rFonts w:ascii="Sylfaen" w:hAnsi="Sylfaen"/>
          <w:b/>
          <w:highlight w:val="yellow"/>
        </w:rPr>
        <w:t>-22/</w:t>
      </w:r>
      <w:r w:rsidR="001F74CB" w:rsidRPr="001F74CB">
        <w:rPr>
          <w:rFonts w:ascii="Sylfaen" w:hAnsi="Sylfaen"/>
          <w:b/>
        </w:rPr>
        <w:t>3</w:t>
      </w:r>
    </w:p>
    <w:p w:rsidR="00072A57" w:rsidRDefault="00072A57" w:rsidP="00072A57">
      <w:pPr>
        <w:pStyle w:val="aa"/>
        <w:widowControl w:val="0"/>
        <w:numPr>
          <w:ilvl w:val="0"/>
          <w:numId w:val="2"/>
        </w:numPr>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072A57" w:rsidRDefault="00072A57" w:rsidP="00072A57">
      <w:pPr>
        <w:pStyle w:val="aa"/>
        <w:widowControl w:val="0"/>
        <w:numPr>
          <w:ilvl w:val="0"/>
          <w:numId w:val="2"/>
        </w:numPr>
        <w:jc w:val="both"/>
        <w:rPr>
          <w:rFonts w:ascii="GHEA Grapalat" w:hAnsi="GHEA Grapalat"/>
        </w:rPr>
      </w:pPr>
      <w:r>
        <w:rPr>
          <w:rFonts w:ascii="GHEA Grapalat" w:hAnsi="GHEA Grapalat"/>
        </w:rPr>
        <w:t xml:space="preserve">отсутствует случай установленного приглашением на открытый конкурс случая     одновременного </w:t>
      </w:r>
    </w:p>
    <w:p w:rsidR="00072A57" w:rsidRDefault="00072A57" w:rsidP="00072A57">
      <w:pPr>
        <w:pStyle w:val="a6"/>
        <w:widowControl w:val="0"/>
        <w:jc w:val="left"/>
        <w:rPr>
          <w:rFonts w:ascii="GHEA Grapalat" w:hAnsi="GHEA Grapalat"/>
          <w:i w:val="0"/>
        </w:rPr>
      </w:pPr>
      <w:r>
        <w:rPr>
          <w:rFonts w:ascii="GHEA Grapalat" w:hAnsi="GHEA Grapalat"/>
          <w:i w:val="0"/>
        </w:rPr>
        <w:t>участия взаимосвязанных с ________________ лиц и (или) учрежденных__________</w:t>
      </w:r>
    </w:p>
    <w:p w:rsidR="00072A57" w:rsidRDefault="00072A57" w:rsidP="00072A57">
      <w:pPr>
        <w:widowControl w:val="0"/>
        <w:jc w:val="both"/>
        <w:rPr>
          <w:rFonts w:ascii="GHEA Grapalat" w:hAnsi="GHEA Grapalat"/>
        </w:rPr>
      </w:pPr>
      <w:r>
        <w:rPr>
          <w:rFonts w:ascii="GHEA Grapalat" w:hAnsi="GHEA Grapalat"/>
        </w:rPr>
        <w:t>наименование участника</w:t>
      </w:r>
      <w:r>
        <w:rPr>
          <w:rFonts w:ascii="GHEA Grapalat" w:hAnsi="GHEA Grapalat"/>
        </w:rPr>
        <w:tab/>
        <w:t>наименование</w:t>
      </w:r>
    </w:p>
    <w:p w:rsidR="00072A57" w:rsidRDefault="00072A57" w:rsidP="00072A57">
      <w:pPr>
        <w:widowControl w:val="0"/>
        <w:jc w:val="both"/>
        <w:rPr>
          <w:rFonts w:ascii="GHEA Grapalat" w:hAnsi="GHEA Grapalat" w:cs="Arial"/>
        </w:rPr>
      </w:pPr>
      <w:r>
        <w:rPr>
          <w:rFonts w:ascii="GHEA Grapalat" w:hAnsi="GHEA Grapalat"/>
        </w:rPr>
        <w:t>участника</w:t>
      </w:r>
    </w:p>
    <w:p w:rsidR="00072A57" w:rsidRDefault="00072A57" w:rsidP="00072A5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072A57" w:rsidRDefault="00072A57" w:rsidP="00072A57">
      <w:pPr>
        <w:widowControl w:val="0"/>
        <w:jc w:val="both"/>
        <w:rPr>
          <w:rFonts w:ascii="GHEA Grapalat" w:hAnsi="GHEA Grapalat"/>
        </w:rPr>
      </w:pPr>
      <w:r>
        <w:rPr>
          <w:rFonts w:ascii="GHEA Grapalat" w:hAnsi="GHEA Grapalat"/>
          <w:vertAlign w:val="superscript"/>
        </w:rPr>
        <w:t>наименование участника</w:t>
      </w:r>
    </w:p>
    <w:p w:rsidR="00072A57" w:rsidRDefault="00072A57" w:rsidP="00072A57">
      <w:pPr>
        <w:widowControl w:val="0"/>
        <w:jc w:val="both"/>
        <w:rPr>
          <w:rFonts w:ascii="GHEA Grapalat" w:hAnsi="GHEA Grapalat"/>
        </w:rPr>
      </w:pPr>
      <w:r>
        <w:rPr>
          <w:rFonts w:ascii="GHEA Grapalat" w:hAnsi="GHEA Grapalat"/>
        </w:rPr>
        <w:t>долю (пай) в размере более пятидесяти процентов,</w:t>
      </w:r>
    </w:p>
    <w:p w:rsidR="00072A57" w:rsidRDefault="00072A57" w:rsidP="00072A57">
      <w:pPr>
        <w:pStyle w:val="aa"/>
        <w:widowControl w:val="0"/>
        <w:numPr>
          <w:ilvl w:val="0"/>
          <w:numId w:val="4"/>
        </w:numPr>
        <w:jc w:val="both"/>
        <w:rPr>
          <w:rFonts w:ascii="GHEA Grapalat" w:hAnsi="GHEA Grapalat" w:cs="Sylfaen"/>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15"/>
          <w:rFonts w:ascii="GHEA Grapalat" w:hAnsi="GHEA Grapalat"/>
        </w:rPr>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CellMar>
          <w:top w:w="15" w:type="dxa"/>
          <w:left w:w="15" w:type="dxa"/>
          <w:bottom w:w="15" w:type="dxa"/>
          <w:right w:w="15" w:type="dxa"/>
        </w:tblCellMar>
        <w:tblLook w:val="04A0"/>
      </w:tblPr>
      <w:tblGrid>
        <w:gridCol w:w="370"/>
        <w:gridCol w:w="2340"/>
        <w:gridCol w:w="3630"/>
        <w:gridCol w:w="2715"/>
      </w:tblGrid>
      <w:tr w:rsidR="00072A57" w:rsidTr="00072A57">
        <w:tc>
          <w:tcPr>
            <w:tcW w:w="225" w:type="dxa"/>
            <w:tcBorders>
              <w:top w:val="outset" w:sz="6" w:space="0" w:color="auto"/>
              <w:left w:val="outset" w:sz="6" w:space="0" w:color="auto"/>
              <w:bottom w:val="outset" w:sz="6" w:space="0" w:color="auto"/>
              <w:right w:val="outset" w:sz="6" w:space="0" w:color="auto"/>
            </w:tcBorders>
            <w:vAlign w:val="center"/>
            <w:hideMark/>
          </w:tcPr>
          <w:p w:rsidR="00072A57" w:rsidRDefault="00072A57">
            <w:pPr>
              <w:pStyle w:val="31"/>
              <w:widowControl w:val="0"/>
              <w:jc w:val="center"/>
              <w:rPr>
                <w:rFonts w:ascii="GHEA Grapalat" w:hAnsi="GHEA Grapalat"/>
              </w:rPr>
            </w:pPr>
            <w:r>
              <w:rPr>
                <w:rFonts w:ascii="GHEA Grapalat" w:hAnsi="GHEA Grapalat"/>
              </w:rPr>
              <w:t>п/н</w:t>
            </w:r>
          </w:p>
        </w:tc>
        <w:tc>
          <w:tcPr>
            <w:tcW w:w="2340" w:type="dxa"/>
            <w:tcBorders>
              <w:top w:val="outset" w:sz="6" w:space="0" w:color="auto"/>
              <w:left w:val="nil"/>
              <w:bottom w:val="outset" w:sz="6" w:space="0" w:color="auto"/>
              <w:right w:val="outset" w:sz="6" w:space="0" w:color="auto"/>
            </w:tcBorders>
            <w:vAlign w:val="center"/>
            <w:hideMark/>
          </w:tcPr>
          <w:p w:rsidR="00072A57" w:rsidRDefault="00072A57">
            <w:pPr>
              <w:pStyle w:val="31"/>
              <w:widowControl w:val="0"/>
              <w:jc w:val="center"/>
              <w:rPr>
                <w:rFonts w:ascii="GHEA Grapalat" w:hAnsi="GHEA Grapalat"/>
              </w:rPr>
            </w:pPr>
            <w:r>
              <w:rPr>
                <w:rFonts w:ascii="GHEA Grapalat" w:hAnsi="GHEA Grapalat"/>
              </w:rPr>
              <w:t>Имя, фамилия, отчество</w:t>
            </w:r>
          </w:p>
        </w:tc>
        <w:tc>
          <w:tcPr>
            <w:tcW w:w="3630" w:type="dxa"/>
            <w:tcBorders>
              <w:top w:val="outset" w:sz="6" w:space="0" w:color="auto"/>
              <w:left w:val="nil"/>
              <w:bottom w:val="outset" w:sz="6" w:space="0" w:color="auto"/>
              <w:right w:val="outset" w:sz="6" w:space="0" w:color="auto"/>
            </w:tcBorders>
            <w:vAlign w:val="center"/>
            <w:hideMark/>
          </w:tcPr>
          <w:p w:rsidR="00072A57" w:rsidRDefault="00072A57">
            <w:pPr>
              <w:pStyle w:val="31"/>
              <w:widowControl w:val="0"/>
              <w:jc w:val="center"/>
              <w:rPr>
                <w:rFonts w:ascii="GHEA Grapalat" w:hAnsi="GHEA Grapalat"/>
              </w:rPr>
            </w:pPr>
            <w:r>
              <w:rPr>
                <w:rFonts w:ascii="GHEA Grapalat" w:hAnsi="GHEA Grapalat"/>
              </w:rPr>
              <w:t xml:space="preserve">Для граждан Республики Армения — тип и номер идентификационной карты или </w:t>
            </w:r>
            <w:r>
              <w:rPr>
                <w:rFonts w:ascii="GHEA Grapalat" w:hAnsi="GHEA Grapalat"/>
              </w:rPr>
              <w:lastRenderedPageBreak/>
              <w:t xml:space="preserve">паспорта, либо предусмотренного законодательством Республики Армения документа, удостоверяющего личность </w:t>
            </w:r>
          </w:p>
        </w:tc>
        <w:tc>
          <w:tcPr>
            <w:tcW w:w="2715" w:type="dxa"/>
            <w:tcBorders>
              <w:top w:val="outset" w:sz="6" w:space="0" w:color="auto"/>
              <w:left w:val="nil"/>
              <w:bottom w:val="outset" w:sz="6" w:space="0" w:color="auto"/>
              <w:right w:val="outset" w:sz="6" w:space="0" w:color="auto"/>
            </w:tcBorders>
            <w:hideMark/>
          </w:tcPr>
          <w:p w:rsidR="00072A57" w:rsidRDefault="00072A57">
            <w:pPr>
              <w:pStyle w:val="31"/>
              <w:widowControl w:val="0"/>
              <w:jc w:val="center"/>
              <w:rPr>
                <w:rFonts w:ascii="GHEA Grapalat" w:hAnsi="GHEA Grapalat"/>
              </w:rPr>
            </w:pPr>
            <w:r>
              <w:rPr>
                <w:rFonts w:ascii="GHEA Grapalat" w:hAnsi="GHEA Grapalat"/>
              </w:rPr>
              <w:lastRenderedPageBreak/>
              <w:t xml:space="preserve">Для иностранных граждан — тип и номер предусмотренного </w:t>
            </w:r>
            <w:r>
              <w:rPr>
                <w:rFonts w:ascii="GHEA Grapalat" w:hAnsi="GHEA Grapalat"/>
              </w:rPr>
              <w:lastRenderedPageBreak/>
              <w:t xml:space="preserve">законодательством соответствующей страны документа, удостоверяющего личность </w:t>
            </w:r>
          </w:p>
        </w:tc>
      </w:tr>
      <w:tr w:rsidR="00072A57" w:rsidTr="00072A57">
        <w:tc>
          <w:tcPr>
            <w:tcW w:w="225" w:type="dxa"/>
            <w:tcBorders>
              <w:top w:val="nil"/>
              <w:left w:val="outset" w:sz="6" w:space="0" w:color="auto"/>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2340" w:type="dxa"/>
            <w:tcBorders>
              <w:top w:val="nil"/>
              <w:left w:val="nil"/>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3630" w:type="dxa"/>
            <w:tcBorders>
              <w:top w:val="nil"/>
              <w:left w:val="nil"/>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2715" w:type="dxa"/>
            <w:tcBorders>
              <w:top w:val="nil"/>
              <w:left w:val="nil"/>
              <w:bottom w:val="outset" w:sz="6" w:space="0" w:color="auto"/>
              <w:right w:val="outset" w:sz="6" w:space="0" w:color="auto"/>
            </w:tcBorders>
          </w:tcPr>
          <w:p w:rsidR="00072A57" w:rsidRDefault="00072A57">
            <w:pPr>
              <w:pStyle w:val="31"/>
              <w:widowControl w:val="0"/>
              <w:jc w:val="center"/>
              <w:rPr>
                <w:rFonts w:ascii="GHEA Grapalat" w:hAnsi="GHEA Grapalat"/>
              </w:rPr>
            </w:pPr>
          </w:p>
        </w:tc>
      </w:tr>
      <w:tr w:rsidR="00072A57" w:rsidTr="00072A57">
        <w:tc>
          <w:tcPr>
            <w:tcW w:w="225" w:type="dxa"/>
            <w:tcBorders>
              <w:top w:val="nil"/>
              <w:left w:val="outset" w:sz="6" w:space="0" w:color="auto"/>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2340" w:type="dxa"/>
            <w:tcBorders>
              <w:top w:val="nil"/>
              <w:left w:val="nil"/>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3630" w:type="dxa"/>
            <w:tcBorders>
              <w:top w:val="nil"/>
              <w:left w:val="nil"/>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2715" w:type="dxa"/>
            <w:tcBorders>
              <w:top w:val="nil"/>
              <w:left w:val="nil"/>
              <w:bottom w:val="outset" w:sz="6" w:space="0" w:color="auto"/>
              <w:right w:val="outset" w:sz="6" w:space="0" w:color="auto"/>
            </w:tcBorders>
          </w:tcPr>
          <w:p w:rsidR="00072A57" w:rsidRDefault="00072A57">
            <w:pPr>
              <w:pStyle w:val="31"/>
              <w:widowControl w:val="0"/>
              <w:jc w:val="center"/>
              <w:rPr>
                <w:rFonts w:ascii="GHEA Grapalat" w:hAnsi="GHEA Grapalat"/>
              </w:rPr>
            </w:pPr>
          </w:p>
        </w:tc>
      </w:tr>
      <w:tr w:rsidR="00072A57" w:rsidTr="00072A57">
        <w:tc>
          <w:tcPr>
            <w:tcW w:w="225" w:type="dxa"/>
            <w:tcBorders>
              <w:top w:val="nil"/>
              <w:left w:val="outset" w:sz="6" w:space="0" w:color="auto"/>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2340" w:type="dxa"/>
            <w:tcBorders>
              <w:top w:val="nil"/>
              <w:left w:val="nil"/>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3630" w:type="dxa"/>
            <w:tcBorders>
              <w:top w:val="nil"/>
              <w:left w:val="nil"/>
              <w:bottom w:val="outset" w:sz="6" w:space="0" w:color="auto"/>
              <w:right w:val="outset" w:sz="6" w:space="0" w:color="auto"/>
            </w:tcBorders>
            <w:vAlign w:val="center"/>
          </w:tcPr>
          <w:p w:rsidR="00072A57" w:rsidRDefault="00072A57">
            <w:pPr>
              <w:pStyle w:val="31"/>
              <w:widowControl w:val="0"/>
              <w:jc w:val="center"/>
              <w:rPr>
                <w:rFonts w:ascii="GHEA Grapalat" w:hAnsi="GHEA Grapalat"/>
              </w:rPr>
            </w:pPr>
          </w:p>
        </w:tc>
        <w:tc>
          <w:tcPr>
            <w:tcW w:w="2715" w:type="dxa"/>
            <w:tcBorders>
              <w:top w:val="nil"/>
              <w:left w:val="nil"/>
              <w:bottom w:val="outset" w:sz="6" w:space="0" w:color="auto"/>
              <w:right w:val="outset" w:sz="6" w:space="0" w:color="auto"/>
            </w:tcBorders>
          </w:tcPr>
          <w:p w:rsidR="00072A57" w:rsidRDefault="00072A57">
            <w:pPr>
              <w:pStyle w:val="31"/>
              <w:widowControl w:val="0"/>
              <w:jc w:val="center"/>
              <w:rPr>
                <w:rFonts w:ascii="GHEA Grapalat" w:hAnsi="GHEA Grapalat"/>
              </w:rPr>
            </w:pPr>
          </w:p>
        </w:tc>
      </w:tr>
    </w:tbl>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Прилагается  полное описание предлагаемого   ----------------------------     товара, </w:t>
      </w:r>
    </w:p>
    <w:p w:rsidR="00072A57" w:rsidRDefault="00072A57" w:rsidP="00072A57">
      <w:pPr>
        <w:jc w:val="both"/>
        <w:rPr>
          <w:rFonts w:ascii="GHEA Grapalat" w:hAnsi="GHEA Grapalat"/>
        </w:rPr>
      </w:pPr>
      <w:r>
        <w:rPr>
          <w:rFonts w:ascii="GHEA Grapalat" w:hAnsi="GHEA Grapalat"/>
        </w:rPr>
        <w:t xml:space="preserve">                                                                                                             наименование участника</w:t>
      </w:r>
    </w:p>
    <w:p w:rsidR="00072A57" w:rsidRDefault="00072A57" w:rsidP="00072A57">
      <w:pPr>
        <w:jc w:val="both"/>
        <w:rPr>
          <w:rFonts w:ascii="GHEA Grapalat" w:hAnsi="GHEA Grapalat"/>
        </w:rPr>
      </w:pPr>
      <w:r>
        <w:rPr>
          <w:rFonts w:ascii="GHEA Grapalat" w:hAnsi="GHEA Grapalat"/>
        </w:rPr>
        <w:t xml:space="preserve">согласно Приложению 1.1.                                                                                                                           </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 xml:space="preserve"> </w:t>
      </w:r>
    </w:p>
    <w:p w:rsidR="00072A57" w:rsidRDefault="00072A57" w:rsidP="00072A57">
      <w:pPr>
        <w:jc w:val="both"/>
        <w:rPr>
          <w:rFonts w:ascii="GHEA Grapalat" w:hAnsi="GHEA Grapalat"/>
        </w:rPr>
      </w:pPr>
      <w:r>
        <w:rPr>
          <w:rFonts w:ascii="GHEA Grapalat" w:hAnsi="GHEA Grapalat"/>
        </w:rPr>
        <w:t>_______________________________________________</w:t>
      </w:r>
      <w:r>
        <w:rPr>
          <w:rFonts w:ascii="GHEA Grapalat" w:hAnsi="GHEA Grapalat"/>
        </w:rPr>
        <w:tab/>
        <w:t>_____________________</w:t>
      </w:r>
    </w:p>
    <w:p w:rsidR="00072A57" w:rsidRDefault="00072A57" w:rsidP="00072A57">
      <w:pPr>
        <w:jc w:val="both"/>
        <w:rPr>
          <w:rFonts w:ascii="GHEA Grapalat" w:hAnsi="GHEA Grapalat"/>
        </w:rPr>
      </w:pPr>
      <w:r>
        <w:rPr>
          <w:rFonts w:ascii="GHEA Grapalat" w:hAnsi="GHEA Grapalat"/>
        </w:rPr>
        <w:t>наименование участника (должность,</w:t>
      </w:r>
      <w:r>
        <w:rPr>
          <w:rFonts w:ascii="GHEA Grapalat" w:hAnsi="GHEA Grapalat"/>
        </w:rPr>
        <w:tab/>
        <w:t>подпись)</w:t>
      </w:r>
    </w:p>
    <w:p w:rsidR="00072A57" w:rsidRDefault="00072A57" w:rsidP="00072A57">
      <w:pPr>
        <w:jc w:val="both"/>
        <w:rPr>
          <w:rFonts w:ascii="GHEA Grapalat" w:hAnsi="GHEA Grapalat"/>
        </w:rPr>
      </w:pPr>
      <w:r>
        <w:rPr>
          <w:rFonts w:ascii="GHEA Grapalat" w:hAnsi="GHEA Grapalat"/>
        </w:rPr>
        <w:t>имя, фамилия руководителя)</w:t>
      </w:r>
    </w:p>
    <w:p w:rsidR="00072A57" w:rsidRDefault="00072A57" w:rsidP="00072A57">
      <w:pPr>
        <w:widowControl w:val="0"/>
        <w:jc w:val="right"/>
        <w:rPr>
          <w:rFonts w:ascii="GHEA Grapalat" w:hAnsi="GHEA Grapalat"/>
          <w:b/>
        </w:rPr>
      </w:pPr>
      <w:r>
        <w:rPr>
          <w:rFonts w:ascii="GHEA Grapalat" w:hAnsi="GHEA Grapalat"/>
        </w:rPr>
        <w:t>М. П.</w:t>
      </w:r>
      <w:r>
        <w:rPr>
          <w:rFonts w:ascii="GHEA Grapalat" w:hAnsi="GHEA Grapalat"/>
          <w:b/>
        </w:rPr>
        <w:t xml:space="preserve"> </w:t>
      </w:r>
    </w:p>
    <w:p w:rsidR="00072A57" w:rsidRDefault="00072A57" w:rsidP="00072A57">
      <w:pPr>
        <w:rPr>
          <w:rFonts w:ascii="GHEA Grapalat" w:hAnsi="GHEA Grapalat"/>
          <w:b/>
        </w:rPr>
      </w:pPr>
      <w:r>
        <w:rPr>
          <w:rFonts w:ascii="GHEA Grapalat" w:hAnsi="GHEA Grapalat"/>
          <w:b/>
        </w:rPr>
        <w:br w:type="page"/>
      </w:r>
    </w:p>
    <w:p w:rsidR="00072A57" w:rsidRDefault="00072A57" w:rsidP="00072A57">
      <w:pPr>
        <w:rPr>
          <w:rFonts w:ascii="GHEA Grapalat" w:hAnsi="GHEA Grapalat"/>
          <w:b/>
        </w:rPr>
      </w:pPr>
      <w:r>
        <w:rPr>
          <w:rFonts w:ascii="GHEA Grapalat" w:hAnsi="GHEA Grapalat"/>
          <w:b/>
        </w:rPr>
        <w:lastRenderedPageBreak/>
        <w:t xml:space="preserve"> </w:t>
      </w:r>
    </w:p>
    <w:p w:rsidR="00072A57" w:rsidRDefault="00072A57" w:rsidP="00072A57">
      <w:pPr>
        <w:pStyle w:val="3"/>
        <w:widowControl w:val="0"/>
        <w:jc w:val="right"/>
        <w:rPr>
          <w:rFonts w:ascii="GHEA Grapalat" w:hAnsi="GHEA Grapalat" w:cs="Arial"/>
          <w:b/>
          <w:i w:val="0"/>
          <w:sz w:val="27"/>
          <w:szCs w:val="27"/>
        </w:rPr>
      </w:pPr>
      <w:r>
        <w:rPr>
          <w:rFonts w:ascii="GHEA Grapalat" w:hAnsi="GHEA Grapalat"/>
          <w:b/>
          <w:i w:val="0"/>
          <w:sz w:val="27"/>
          <w:szCs w:val="27"/>
        </w:rPr>
        <w:t>Приложение № 1,1</w:t>
      </w:r>
    </w:p>
    <w:p w:rsidR="00072A57" w:rsidRPr="001F74CB" w:rsidRDefault="00072A57" w:rsidP="00072A57">
      <w:pPr>
        <w:pStyle w:val="31"/>
        <w:widowControl w:val="0"/>
        <w:jc w:val="right"/>
        <w:rPr>
          <w:rFonts w:ascii="GHEA Grapalat" w:hAnsi="GHEA Grapalat"/>
          <w:b/>
        </w:rPr>
      </w:pPr>
      <w:r>
        <w:rPr>
          <w:rFonts w:ascii="GHEA Grapalat" w:hAnsi="GHEA Grapalat"/>
          <w:b/>
        </w:rPr>
        <w:t>к Приглашению на открытый конкурс</w:t>
      </w:r>
      <w:r>
        <w:rPr>
          <w:rFonts w:ascii="GHEA Grapalat" w:hAnsi="GHEA Grapalat"/>
          <w:b/>
        </w:rPr>
        <w:br/>
        <w:t xml:space="preserve">под кодом </w:t>
      </w:r>
      <w:r w:rsidR="00B901C2">
        <w:rPr>
          <w:rFonts w:ascii="Sylfaen" w:hAnsi="Sylfaen"/>
          <w:b/>
          <w:lang w:val="en-US"/>
        </w:rPr>
        <w:t>AMBH</w:t>
      </w:r>
      <w:r w:rsidR="00B901C2">
        <w:rPr>
          <w:rFonts w:ascii="Sylfaen" w:hAnsi="Sylfaen"/>
          <w:b/>
        </w:rPr>
        <w:t>-</w:t>
      </w:r>
      <w:r w:rsidR="00A4501F">
        <w:rPr>
          <w:rFonts w:ascii="Sylfaen" w:hAnsi="Sylfaen"/>
          <w:b/>
          <w:lang w:val="en-US"/>
        </w:rPr>
        <w:t>GHC</w:t>
      </w:r>
      <w:r w:rsidR="00B901C2">
        <w:rPr>
          <w:rFonts w:ascii="Sylfaen" w:hAnsi="Sylfaen"/>
          <w:b/>
          <w:lang w:val="en-US"/>
        </w:rPr>
        <w:t>DzB</w:t>
      </w:r>
      <w:r w:rsidR="00B901C2">
        <w:rPr>
          <w:rFonts w:ascii="Sylfaen" w:hAnsi="Sylfaen"/>
          <w:b/>
        </w:rPr>
        <w:t>-22/</w:t>
      </w:r>
      <w:r w:rsidR="001F74CB" w:rsidRPr="001F74CB">
        <w:rPr>
          <w:rFonts w:ascii="Sylfaen" w:hAnsi="Sylfaen"/>
          <w:b/>
        </w:rPr>
        <w:t>3</w:t>
      </w:r>
    </w:p>
    <w:p w:rsidR="00072A57" w:rsidRDefault="00072A57" w:rsidP="00072A57">
      <w:pPr>
        <w:pStyle w:val="31"/>
        <w:widowControl w:val="0"/>
        <w:jc w:val="right"/>
        <w:rPr>
          <w:rFonts w:ascii="GHEA Grapalat" w:hAnsi="GHEA Grapalat"/>
          <w:b/>
        </w:rPr>
      </w:pPr>
      <w:r>
        <w:rPr>
          <w:rFonts w:ascii="GHEA Grapalat" w:hAnsi="GHEA Grapalat"/>
          <w:b/>
        </w:rPr>
        <w:t xml:space="preserve"> </w:t>
      </w:r>
    </w:p>
    <w:p w:rsidR="00072A57" w:rsidRDefault="00072A57" w:rsidP="00072A57">
      <w:pPr>
        <w:pStyle w:val="31"/>
        <w:widowControl w:val="0"/>
        <w:jc w:val="right"/>
        <w:rPr>
          <w:rFonts w:ascii="GHEA Grapalat" w:hAnsi="GHEA Grapalat"/>
          <w:b/>
        </w:rPr>
      </w:pPr>
      <w:r>
        <w:rPr>
          <w:rFonts w:ascii="GHEA Grapalat" w:hAnsi="GHEA Grapalat"/>
          <w:b/>
        </w:rPr>
        <w:t xml:space="preserve"> </w:t>
      </w:r>
    </w:p>
    <w:p w:rsidR="00072A57" w:rsidRDefault="00072A57" w:rsidP="00072A57">
      <w:pPr>
        <w:pStyle w:val="3"/>
        <w:widowControl w:val="0"/>
        <w:rPr>
          <w:rFonts w:ascii="GHEA Grapalat" w:hAnsi="GHEA Grapalat"/>
          <w:b/>
          <w:i w:val="0"/>
          <w:sz w:val="27"/>
          <w:szCs w:val="27"/>
        </w:rPr>
      </w:pPr>
      <w:r>
        <w:rPr>
          <w:rFonts w:ascii="GHEA Grapalat" w:hAnsi="GHEA Grapalat"/>
          <w:b/>
          <w:i w:val="0"/>
          <w:sz w:val="27"/>
          <w:szCs w:val="27"/>
        </w:rPr>
        <w:t>ПОЛНОЕ ОПИСАНИЕ</w:t>
      </w:r>
    </w:p>
    <w:p w:rsidR="00072A57" w:rsidRDefault="00072A57" w:rsidP="00072A57">
      <w:pPr>
        <w:pStyle w:val="3"/>
        <w:widowControl w:val="0"/>
        <w:rPr>
          <w:rFonts w:ascii="GHEA Grapalat" w:hAnsi="GHEA Grapalat"/>
          <w:b/>
          <w:i w:val="0"/>
          <w:sz w:val="27"/>
          <w:szCs w:val="27"/>
        </w:rPr>
      </w:pPr>
      <w:r>
        <w:rPr>
          <w:rFonts w:ascii="GHEA Grapalat" w:hAnsi="GHEA Grapalat"/>
          <w:b/>
          <w:i w:val="0"/>
          <w:sz w:val="27"/>
          <w:szCs w:val="27"/>
        </w:rPr>
        <w:t>предлагаемого товара</w:t>
      </w:r>
    </w:p>
    <w:p w:rsidR="00072A57" w:rsidRDefault="00072A57" w:rsidP="00072A57">
      <w:pPr>
        <w:pStyle w:val="3"/>
        <w:widowControl w:val="0"/>
        <w:rPr>
          <w:rFonts w:ascii="GHEA Grapalat" w:hAnsi="GHEA Grapalat" w:cs="Arial"/>
          <w:b/>
          <w:bCs/>
          <w:sz w:val="27"/>
          <w:szCs w:val="27"/>
        </w:rPr>
      </w:pPr>
      <w:r>
        <w:rPr>
          <w:rFonts w:ascii="GHEA Grapalat" w:hAnsi="GHEA Grapalat" w:cs="Arial"/>
          <w:b/>
          <w:bCs/>
          <w:sz w:val="27"/>
          <w:szCs w:val="27"/>
        </w:rPr>
        <w:t xml:space="preserve"> </w:t>
      </w:r>
    </w:p>
    <w:p w:rsidR="00072A57" w:rsidRDefault="00072A57" w:rsidP="00072A57">
      <w:pPr>
        <w:widowControl w:val="0"/>
        <w:jc w:val="both"/>
        <w:rPr>
          <w:rFonts w:ascii="GHEA Grapalat" w:hAnsi="GHEA Grapalat"/>
        </w:rPr>
      </w:pPr>
      <w:r>
        <w:rPr>
          <w:rFonts w:ascii="GHEA Grapalat" w:hAnsi="GHEA Grapalat"/>
        </w:rPr>
        <w:t xml:space="preserve">_____________________________,                               в качестве участника в </w:t>
      </w:r>
    </w:p>
    <w:p w:rsidR="00072A57" w:rsidRDefault="00072A57" w:rsidP="00072A57">
      <w:pPr>
        <w:widowControl w:val="0"/>
        <w:jc w:val="both"/>
        <w:rPr>
          <w:rFonts w:ascii="GHEA Grapalat" w:hAnsi="GHEA Grapalat" w:cs="Arial"/>
          <w:u w:val="single"/>
        </w:rPr>
      </w:pPr>
      <w:r>
        <w:rPr>
          <w:rFonts w:ascii="GHEA Grapalat" w:hAnsi="GHEA Grapalat"/>
        </w:rPr>
        <w:t>наименование участника</w:t>
      </w:r>
    </w:p>
    <w:p w:rsidR="00072A57" w:rsidRDefault="00072A57" w:rsidP="00072A57">
      <w:pPr>
        <w:widowControl w:val="0"/>
        <w:jc w:val="both"/>
        <w:rPr>
          <w:rFonts w:ascii="GHEA Grapalat" w:hAnsi="GHEA Grapalat"/>
        </w:rPr>
      </w:pPr>
      <w:r>
        <w:rPr>
          <w:rFonts w:ascii="GHEA Grapalat" w:hAnsi="GHEA Grapalat"/>
        </w:rPr>
        <w:t xml:space="preserve">рамках открытого конкурса под кодом </w:t>
      </w:r>
      <w:r w:rsidR="00B901C2" w:rsidRPr="00A4501F">
        <w:rPr>
          <w:rFonts w:ascii="Sylfaen" w:hAnsi="Sylfaen"/>
          <w:b/>
          <w:highlight w:val="yellow"/>
          <w:lang w:val="en-US"/>
        </w:rPr>
        <w:t>AMBH</w:t>
      </w:r>
      <w:r w:rsidR="00B901C2" w:rsidRPr="00A4501F">
        <w:rPr>
          <w:rFonts w:ascii="Sylfaen" w:hAnsi="Sylfaen"/>
          <w:b/>
          <w:highlight w:val="yellow"/>
        </w:rPr>
        <w:t>-</w:t>
      </w:r>
      <w:r w:rsidR="00A4501F" w:rsidRPr="00A4501F">
        <w:rPr>
          <w:rFonts w:ascii="Sylfaen" w:hAnsi="Sylfaen"/>
          <w:b/>
          <w:highlight w:val="yellow"/>
          <w:lang w:val="en-US"/>
        </w:rPr>
        <w:t>GHC</w:t>
      </w:r>
      <w:r w:rsidR="00B901C2" w:rsidRPr="00A4501F">
        <w:rPr>
          <w:rFonts w:ascii="Sylfaen" w:hAnsi="Sylfaen"/>
          <w:b/>
          <w:highlight w:val="yellow"/>
          <w:lang w:val="en-US"/>
        </w:rPr>
        <w:t>DzB</w:t>
      </w:r>
      <w:r w:rsidR="00B901C2" w:rsidRPr="00A4501F">
        <w:rPr>
          <w:rFonts w:ascii="Sylfaen" w:hAnsi="Sylfaen"/>
          <w:b/>
          <w:highlight w:val="yellow"/>
        </w:rPr>
        <w:t>-22/</w:t>
      </w:r>
      <w:r w:rsidR="001F74CB" w:rsidRPr="001F74CB">
        <w:rPr>
          <w:rFonts w:ascii="Sylfaen" w:hAnsi="Sylfaen"/>
          <w:b/>
          <w:highlight w:val="yellow"/>
        </w:rPr>
        <w:t>3</w:t>
      </w:r>
      <w:r w:rsidRPr="00A4501F">
        <w:rPr>
          <w:rFonts w:ascii="GHEA Grapalat" w:hAnsi="GHEA Grapalat"/>
          <w:highlight w:val="yellow"/>
        </w:rPr>
        <w:t>ниже</w:t>
      </w:r>
      <w:r>
        <w:rPr>
          <w:rFonts w:ascii="GHEA Grapalat" w:hAnsi="GHEA Grapalat"/>
        </w:rPr>
        <w:t xml:space="preserve"> по лотам представляет полное описание предлагаемого им товара. </w:t>
      </w:r>
    </w:p>
    <w:tbl>
      <w:tblPr>
        <w:tblW w:w="0" w:type="auto"/>
        <w:tblCellMar>
          <w:top w:w="15" w:type="dxa"/>
          <w:left w:w="15" w:type="dxa"/>
          <w:bottom w:w="15" w:type="dxa"/>
          <w:right w:w="15" w:type="dxa"/>
        </w:tblCellMar>
        <w:tblLook w:val="04A0"/>
      </w:tblPr>
      <w:tblGrid>
        <w:gridCol w:w="974"/>
        <w:gridCol w:w="1697"/>
        <w:gridCol w:w="1378"/>
        <w:gridCol w:w="1445"/>
        <w:gridCol w:w="1770"/>
        <w:gridCol w:w="1836"/>
      </w:tblGrid>
      <w:tr w:rsidR="00072A57" w:rsidTr="00072A57">
        <w:tc>
          <w:tcPr>
            <w:tcW w:w="1035" w:type="dxa"/>
            <w:vMerge w:val="restart"/>
            <w:tcBorders>
              <w:top w:val="outset" w:sz="6" w:space="0" w:color="auto"/>
              <w:left w:val="outset" w:sz="6" w:space="0" w:color="auto"/>
              <w:bottom w:val="outset" w:sz="6" w:space="0" w:color="auto"/>
              <w:right w:val="outset" w:sz="6" w:space="0" w:color="auto"/>
            </w:tcBorders>
            <w:vAlign w:val="center"/>
          </w:tcPr>
          <w:p w:rsidR="00072A57" w:rsidRDefault="00072A57">
            <w:pPr>
              <w:widowControl w:val="0"/>
              <w:jc w:val="center"/>
              <w:rPr>
                <w:rFonts w:ascii="GHEA Grapalat" w:hAnsi="GHEA Grapalat"/>
                <w:b/>
              </w:rPr>
            </w:pPr>
          </w:p>
          <w:p w:rsidR="00072A57" w:rsidRDefault="00072A57">
            <w:pPr>
              <w:widowControl w:val="0"/>
              <w:jc w:val="center"/>
              <w:rPr>
                <w:rFonts w:ascii="GHEA Grapalat" w:hAnsi="GHEA Grapalat"/>
                <w:b/>
                <w:bCs/>
              </w:rPr>
            </w:pPr>
            <w:r>
              <w:rPr>
                <w:rFonts w:ascii="GHEA Grapalat" w:hAnsi="GHEA Grapalat"/>
                <w:b/>
              </w:rPr>
              <w:t>Номер лота</w:t>
            </w:r>
          </w:p>
        </w:tc>
        <w:tc>
          <w:tcPr>
            <w:tcW w:w="8235" w:type="dxa"/>
            <w:gridSpan w:val="5"/>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bCs/>
              </w:rPr>
            </w:pPr>
            <w:r>
              <w:rPr>
                <w:rFonts w:ascii="GHEA Grapalat" w:hAnsi="GHEA Grapalat"/>
                <w:b/>
              </w:rPr>
              <w:t>Предлагаемый товар</w:t>
            </w:r>
          </w:p>
        </w:tc>
      </w:tr>
      <w:tr w:rsidR="00072A57" w:rsidTr="00072A57">
        <w:tc>
          <w:tcPr>
            <w:tcW w:w="0" w:type="auto"/>
            <w:vMerge/>
            <w:tcBorders>
              <w:top w:val="outset" w:sz="6" w:space="0" w:color="auto"/>
              <w:left w:val="outset" w:sz="6" w:space="0" w:color="auto"/>
              <w:bottom w:val="outset" w:sz="6" w:space="0" w:color="auto"/>
              <w:right w:val="outset" w:sz="6" w:space="0" w:color="auto"/>
            </w:tcBorders>
            <w:vAlign w:val="center"/>
            <w:hideMark/>
          </w:tcPr>
          <w:p w:rsidR="00072A57" w:rsidRDefault="00072A57">
            <w:pPr>
              <w:rPr>
                <w:rFonts w:ascii="GHEA Grapalat" w:hAnsi="GHEA Grapalat"/>
                <w:b/>
                <w:bCs/>
              </w:rPr>
            </w:pPr>
          </w:p>
        </w:tc>
        <w:tc>
          <w:tcPr>
            <w:tcW w:w="1605"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rPr>
            </w:pPr>
            <w:r>
              <w:rPr>
                <w:rFonts w:ascii="GHEA Grapalat" w:hAnsi="GHEA Grapalat"/>
                <w:b/>
              </w:rPr>
              <w:t>фирменное</w:t>
            </w:r>
          </w:p>
          <w:p w:rsidR="00072A57" w:rsidRDefault="00072A57">
            <w:pPr>
              <w:widowControl w:val="0"/>
              <w:jc w:val="center"/>
              <w:rPr>
                <w:rFonts w:ascii="GHEA Grapalat" w:hAnsi="GHEA Grapalat"/>
                <w:b/>
                <w:bCs/>
              </w:rPr>
            </w:pPr>
            <w:r>
              <w:rPr>
                <w:rFonts w:ascii="GHEA Grapalat" w:hAnsi="GHEA Grapalat"/>
                <w:b/>
              </w:rPr>
              <w:t>наименование</w:t>
            </w:r>
          </w:p>
        </w:tc>
        <w:tc>
          <w:tcPr>
            <w:tcW w:w="1455" w:type="dxa"/>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bCs/>
              </w:rPr>
            </w:pPr>
            <w:r>
              <w:rPr>
                <w:rFonts w:ascii="GHEA Grapalat" w:hAnsi="GHEA Grapalat"/>
                <w:b/>
              </w:rPr>
              <w:t>товарный знак</w:t>
            </w:r>
          </w:p>
        </w:tc>
        <w:tc>
          <w:tcPr>
            <w:tcW w:w="1695" w:type="dxa"/>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bCs/>
              </w:rPr>
            </w:pPr>
            <w:r>
              <w:rPr>
                <w:rFonts w:ascii="GHEA Grapalat" w:hAnsi="GHEA Grapalat"/>
                <w:b/>
                <w:bCs/>
              </w:rPr>
              <w:t>марка</w:t>
            </w:r>
          </w:p>
        </w:tc>
        <w:tc>
          <w:tcPr>
            <w:tcW w:w="1725" w:type="dxa"/>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bCs/>
              </w:rPr>
            </w:pPr>
            <w:r>
              <w:rPr>
                <w:rFonts w:ascii="GHEA Grapalat" w:hAnsi="GHEA Grapalat"/>
                <w:b/>
              </w:rPr>
              <w:t>наименование производителя</w:t>
            </w:r>
          </w:p>
        </w:tc>
        <w:tc>
          <w:tcPr>
            <w:tcW w:w="1740" w:type="dxa"/>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bCs/>
              </w:rPr>
            </w:pPr>
            <w:r>
              <w:rPr>
                <w:rFonts w:ascii="GHEA Grapalat" w:hAnsi="GHEA Grapalat"/>
                <w:b/>
              </w:rPr>
              <w:t>технические характеристики</w:t>
            </w:r>
          </w:p>
        </w:tc>
      </w:tr>
      <w:tr w:rsidR="00072A57" w:rsidTr="00072A57">
        <w:tc>
          <w:tcPr>
            <w:tcW w:w="103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60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45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69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72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740"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r>
      <w:tr w:rsidR="00072A57" w:rsidTr="00072A57">
        <w:tc>
          <w:tcPr>
            <w:tcW w:w="103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60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45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69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72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740"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r>
      <w:tr w:rsidR="00072A57" w:rsidTr="00072A57">
        <w:tc>
          <w:tcPr>
            <w:tcW w:w="103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60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45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69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725"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c>
          <w:tcPr>
            <w:tcW w:w="1740" w:type="dxa"/>
            <w:tcBorders>
              <w:top w:val="nil"/>
              <w:left w:val="outset" w:sz="6" w:space="0" w:color="auto"/>
              <w:bottom w:val="outset" w:sz="6" w:space="0" w:color="auto"/>
              <w:right w:val="outset" w:sz="6" w:space="0" w:color="auto"/>
            </w:tcBorders>
          </w:tcPr>
          <w:p w:rsidR="00072A57" w:rsidRDefault="00072A57">
            <w:pPr>
              <w:pStyle w:val="a5"/>
              <w:widowControl w:val="0"/>
              <w:rPr>
                <w:rFonts w:ascii="GHEA Grapalat" w:hAnsi="GHEA Grapalat"/>
                <w:b/>
                <w:i/>
              </w:rPr>
            </w:pPr>
          </w:p>
        </w:tc>
      </w:tr>
    </w:tbl>
    <w:p w:rsidR="00072A57" w:rsidRDefault="00072A57" w:rsidP="00072A57">
      <w:pPr>
        <w:widowControl w:val="0"/>
        <w:jc w:val="center"/>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rsidR="00072A57" w:rsidRDefault="00072A57" w:rsidP="00072A57">
      <w:pPr>
        <w:widowControl w:val="0"/>
        <w:jc w:val="both"/>
        <w:rPr>
          <w:rFonts w:ascii="GHEA Grapalat" w:hAnsi="GHEA Grapalat" w:cs="Arial"/>
        </w:rPr>
      </w:pPr>
      <w:r>
        <w:rPr>
          <w:rFonts w:ascii="GHEA Grapalat" w:hAnsi="GHEA Grapalat"/>
        </w:rPr>
        <w:t>наименование участника (должность, имя, фамилия руководителя</w:t>
      </w:r>
      <w:r>
        <w:rPr>
          <w:rFonts w:ascii="GHEA Grapalat" w:hAnsi="GHEA Grapalat"/>
        </w:rPr>
        <w:tab/>
        <w:t>подпись</w:t>
      </w:r>
    </w:p>
    <w:p w:rsidR="00072A57" w:rsidRDefault="00072A57" w:rsidP="00072A57">
      <w:pPr>
        <w:widowControl w:val="0"/>
        <w:jc w:val="right"/>
        <w:rPr>
          <w:rFonts w:ascii="GHEA Grapalat" w:hAnsi="GHEA Grapalat"/>
        </w:rPr>
      </w:pPr>
      <w:r>
        <w:rPr>
          <w:rFonts w:ascii="GHEA Grapalat" w:hAnsi="GHEA Grapalat"/>
        </w:rPr>
        <w:t xml:space="preserve"> </w:t>
      </w:r>
    </w:p>
    <w:p w:rsidR="00072A57" w:rsidRDefault="00072A57" w:rsidP="00072A57">
      <w:pPr>
        <w:widowControl w:val="0"/>
        <w:jc w:val="right"/>
        <w:rPr>
          <w:rFonts w:ascii="GHEA Grapalat" w:hAnsi="GHEA Grapalat"/>
        </w:rPr>
      </w:pPr>
      <w:r>
        <w:rPr>
          <w:rFonts w:ascii="GHEA Grapalat" w:hAnsi="GHEA Grapalat"/>
        </w:rPr>
        <w:t>М. П.</w:t>
      </w:r>
    </w:p>
    <w:p w:rsidR="00072A57" w:rsidRPr="008D5374" w:rsidRDefault="00072A57" w:rsidP="00B901C2">
      <w:pPr>
        <w:rPr>
          <w:rFonts w:asciiTheme="minorHAnsi" w:hAnsiTheme="minorHAnsi"/>
          <w:b/>
        </w:rPr>
      </w:pPr>
      <w:r>
        <w:rPr>
          <w:rFonts w:ascii="GHEA Grapalat" w:hAnsi="GHEA Grapalat"/>
        </w:rPr>
        <w:br w:type="page"/>
      </w:r>
    </w:p>
    <w:p w:rsidR="00B901C2" w:rsidRDefault="00B901C2" w:rsidP="00B901C2">
      <w:pPr>
        <w:jc w:val="right"/>
        <w:rPr>
          <w:rFonts w:ascii="GHEA Grapalat" w:hAnsi="GHEA Grapalat"/>
          <w:b/>
        </w:rPr>
      </w:pPr>
      <w:r>
        <w:rPr>
          <w:rFonts w:ascii="GHEA Grapalat" w:hAnsi="GHEA Grapalat"/>
          <w:b/>
        </w:rPr>
        <w:lastRenderedPageBreak/>
        <w:t xml:space="preserve">Приложение 1.2** </w:t>
      </w:r>
    </w:p>
    <w:p w:rsidR="00B901C2" w:rsidRPr="00FA6464" w:rsidRDefault="00B901C2" w:rsidP="00B901C2">
      <w:pPr>
        <w:jc w:val="right"/>
        <w:rPr>
          <w:rFonts w:ascii="GHEA Grapalat" w:hAnsi="GHEA Grapalat"/>
          <w:b/>
        </w:rPr>
      </w:pPr>
      <w:r w:rsidRPr="001439BD">
        <w:rPr>
          <w:rFonts w:ascii="GHEA Grapalat" w:hAnsi="GHEA Grapalat"/>
          <w:b/>
        </w:rPr>
        <w:t>к Приглашению на открытый конкурс</w:t>
      </w:r>
    </w:p>
    <w:p w:rsidR="00B901C2" w:rsidRPr="00A4501F" w:rsidRDefault="00573E1A" w:rsidP="00B901C2">
      <w:pPr>
        <w:rPr>
          <w:rFonts w:ascii="GHEA Grapalat" w:hAnsi="GHEA Grapalat"/>
          <w:b/>
          <w:lang w:val="en-US"/>
        </w:rPr>
      </w:pPr>
      <w:r w:rsidRPr="00A24A6E">
        <w:rPr>
          <w:rFonts w:ascii="GHEA Grapalat" w:hAnsi="GHEA Grapalat"/>
          <w:b/>
        </w:rPr>
        <w:t xml:space="preserve">                                                                       </w:t>
      </w:r>
      <w:r>
        <w:rPr>
          <w:rFonts w:ascii="GHEA Grapalat" w:hAnsi="GHEA Grapalat"/>
          <w:b/>
        </w:rPr>
        <w:t xml:space="preserve">под кодом </w:t>
      </w:r>
      <w:r w:rsidRPr="00A4501F">
        <w:rPr>
          <w:rFonts w:ascii="Sylfaen" w:hAnsi="Sylfaen"/>
          <w:b/>
          <w:highlight w:val="yellow"/>
          <w:lang w:val="en-US"/>
        </w:rPr>
        <w:t>AMBH</w:t>
      </w:r>
      <w:r w:rsidRPr="00A4501F">
        <w:rPr>
          <w:rFonts w:ascii="Sylfaen" w:hAnsi="Sylfaen"/>
          <w:b/>
          <w:highlight w:val="yellow"/>
        </w:rPr>
        <w:t>-</w:t>
      </w:r>
      <w:r w:rsidR="00A4501F" w:rsidRPr="00A4501F">
        <w:rPr>
          <w:rFonts w:ascii="Sylfaen" w:hAnsi="Sylfaen"/>
          <w:b/>
          <w:highlight w:val="yellow"/>
          <w:lang w:val="en-US"/>
        </w:rPr>
        <w:t>GHC</w:t>
      </w:r>
      <w:r w:rsidRPr="00A4501F">
        <w:rPr>
          <w:rFonts w:ascii="Sylfaen" w:hAnsi="Sylfaen"/>
          <w:b/>
          <w:highlight w:val="yellow"/>
          <w:lang w:val="en-US"/>
        </w:rPr>
        <w:t>DzB</w:t>
      </w:r>
      <w:r w:rsidRPr="00A4501F">
        <w:rPr>
          <w:rFonts w:ascii="Sylfaen" w:hAnsi="Sylfaen"/>
          <w:b/>
          <w:highlight w:val="yellow"/>
        </w:rPr>
        <w:t>-22/</w:t>
      </w:r>
      <w:r w:rsidR="001F74CB">
        <w:rPr>
          <w:rFonts w:ascii="Sylfaen" w:hAnsi="Sylfaen"/>
          <w:b/>
          <w:lang w:val="en-US"/>
        </w:rPr>
        <w:t>3</w:t>
      </w:r>
    </w:p>
    <w:p w:rsidR="00B901C2" w:rsidRDefault="00B901C2" w:rsidP="00B901C2">
      <w:pPr>
        <w:ind w:left="360" w:hanging="360"/>
        <w:jc w:val="center"/>
        <w:rPr>
          <w:rFonts w:ascii="GHEA Grapalat" w:hAnsi="GHEA Grapalat"/>
          <w:b/>
        </w:rPr>
      </w:pPr>
      <w:r>
        <w:rPr>
          <w:rFonts w:ascii="GHEA Grapalat" w:hAnsi="GHEA Grapalat"/>
          <w:b/>
        </w:rPr>
        <w:t>ФОРМА</w:t>
      </w:r>
    </w:p>
    <w:p w:rsidR="00B901C2" w:rsidRPr="00C76978" w:rsidRDefault="00B901C2" w:rsidP="00B901C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B901C2" w:rsidRPr="00ED3A13" w:rsidRDefault="00B901C2" w:rsidP="00B901C2">
      <w:pPr>
        <w:ind w:left="360" w:hanging="360"/>
        <w:jc w:val="center"/>
        <w:rPr>
          <w:rFonts w:ascii="GHEA Grapalat" w:eastAsia="GHEA Grapalat" w:hAnsi="GHEA Grapalat" w:cs="GHEA Grapalat"/>
          <w:b/>
        </w:rPr>
      </w:pPr>
    </w:p>
    <w:p w:rsidR="00B901C2" w:rsidRPr="00FD1EE4" w:rsidRDefault="00B901C2" w:rsidP="00B901C2">
      <w:pPr>
        <w:numPr>
          <w:ilvl w:val="0"/>
          <w:numId w:val="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B901C2" w:rsidRPr="00FD1EE4" w:rsidRDefault="00B901C2" w:rsidP="00B9022D">
            <w:pPr>
              <w:spacing w:before="240" w:after="240"/>
              <w:ind w:left="993" w:hanging="851"/>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B901C2" w:rsidRPr="00FD1EE4" w:rsidRDefault="00B901C2" w:rsidP="00B9022D">
            <w:pPr>
              <w:spacing w:before="240" w:after="240"/>
              <w:ind w:left="993" w:hanging="851"/>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1487"/>
        </w:trPr>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rPr>
          <w:rFonts w:ascii="GHEA Grapalat" w:eastAsia="GHEA Grapalat" w:hAnsi="GHEA Grapalat" w:cs="GHEA Grapalat"/>
        </w:rPr>
      </w:pPr>
    </w:p>
    <w:p w:rsidR="00B901C2" w:rsidRPr="00FD1EE4" w:rsidRDefault="00B901C2" w:rsidP="00B901C2">
      <w:pPr>
        <w:rPr>
          <w:rFonts w:ascii="GHEA Grapalat" w:eastAsia="GHEA Grapalat" w:hAnsi="GHEA Grapalat" w:cs="GHEA Grapalat"/>
        </w:rPr>
      </w:pPr>
      <w:r w:rsidRPr="00FD1EE4">
        <w:rPr>
          <w:rFonts w:ascii="GHEA Grapalat" w:hAnsi="GHEA Grapalat"/>
        </w:rPr>
        <w:br w:type="page"/>
      </w:r>
    </w:p>
    <w:p w:rsidR="00B901C2" w:rsidRPr="009A52BE" w:rsidRDefault="00B901C2" w:rsidP="00B901C2">
      <w:pPr>
        <w:numPr>
          <w:ilvl w:val="0"/>
          <w:numId w:val="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B901C2" w:rsidRPr="004E2F96"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1361"/>
        </w:trPr>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574FF7"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B901C2" w:rsidRPr="00FD1EE4" w:rsidRDefault="001D60BB" w:rsidP="00B9022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B901C2">
                  <w:rPr>
                    <w:rFonts w:ascii="MS Gothic" w:eastAsia="MS Gothic" w:hAnsi="MS Gothic" w:cs="GHEA Grapalat" w:hint="eastAsia"/>
                  </w:rPr>
                  <w:t>☐</w:t>
                </w:r>
              </w:sdtContent>
            </w:sdt>
            <w:r w:rsidR="00B901C2" w:rsidRPr="00FD1EE4">
              <w:rPr>
                <w:rFonts w:ascii="GHEA Grapalat" w:eastAsia="GHEA Grapalat" w:hAnsi="GHEA Grapalat" w:cs="GHEA Grapalat"/>
              </w:rPr>
              <w:tab/>
            </w:r>
            <w:r w:rsidR="00B901C2" w:rsidRPr="0051137D">
              <w:rPr>
                <w:rFonts w:ascii="GHEA Grapalat" w:eastAsia="GHEA Grapalat" w:hAnsi="GHEA Grapalat" w:cs="GHEA Grapalat"/>
              </w:rPr>
              <w:t>Прямое участие</w:t>
            </w:r>
          </w:p>
          <w:p w:rsidR="00B901C2" w:rsidRPr="00FD1EE4" w:rsidRDefault="001D60BB" w:rsidP="00B9022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B901C2">
                  <w:rPr>
                    <w:rFonts w:ascii="MS Gothic" w:eastAsia="MS Gothic" w:hAnsi="MS Gothic" w:cs="GHEA Grapalat" w:hint="eastAsia"/>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К</w:t>
            </w:r>
            <w:r w:rsidR="00B901C2" w:rsidRPr="00D812D8">
              <w:rPr>
                <w:rFonts w:ascii="GHEA Grapalat" w:eastAsia="GHEA Grapalat" w:hAnsi="GHEA Grapalat" w:cs="GHEA Grapalat"/>
              </w:rPr>
              <w:t>освенное участие</w:t>
            </w:r>
          </w:p>
        </w:tc>
      </w:tr>
    </w:tbl>
    <w:p w:rsidR="00B901C2" w:rsidRPr="00FD1EE4" w:rsidRDefault="00B901C2" w:rsidP="00B901C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901C2" w:rsidRPr="00CB7DFD" w:rsidRDefault="00B901C2" w:rsidP="00B901C2">
      <w:pPr>
        <w:numPr>
          <w:ilvl w:val="0"/>
          <w:numId w:val="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901C2" w:rsidRPr="00FD1EE4" w:rsidRDefault="001D60BB" w:rsidP="00B9022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51137D">
              <w:rPr>
                <w:rFonts w:ascii="GHEA Grapalat" w:eastAsia="GHEA Grapalat" w:hAnsi="GHEA Grapalat" w:cs="GHEA Grapalat"/>
              </w:rPr>
              <w:t>Прямое участие</w:t>
            </w:r>
          </w:p>
          <w:p w:rsidR="00B901C2" w:rsidRPr="00FD1EE4" w:rsidRDefault="001D60BB" w:rsidP="00B9022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К</w:t>
            </w:r>
            <w:r w:rsidR="00B901C2" w:rsidRPr="00D812D8">
              <w:rPr>
                <w:rFonts w:ascii="GHEA Grapalat" w:eastAsia="GHEA Grapalat" w:hAnsi="GHEA Grapalat" w:cs="GHEA Grapalat"/>
              </w:rPr>
              <w:t>освенное участие</w:t>
            </w:r>
          </w:p>
        </w:tc>
      </w:tr>
    </w:tbl>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901C2" w:rsidRPr="00FD1EE4" w:rsidTr="00B9022D">
        <w:tc>
          <w:tcPr>
            <w:tcW w:w="2837" w:type="dxa"/>
            <w:shd w:val="clear" w:color="auto" w:fill="D9E2F3"/>
            <w:vAlign w:val="center"/>
          </w:tcPr>
          <w:p w:rsidR="00B901C2" w:rsidRPr="00B047A2"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901C2" w:rsidRPr="00FD1EE4" w:rsidRDefault="001D60BB" w:rsidP="00B9022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51137D">
              <w:rPr>
                <w:rFonts w:ascii="GHEA Grapalat" w:eastAsia="GHEA Grapalat" w:hAnsi="GHEA Grapalat" w:cs="GHEA Grapalat"/>
              </w:rPr>
              <w:t>Прямое участие</w:t>
            </w:r>
          </w:p>
          <w:p w:rsidR="00B901C2" w:rsidRPr="00FD1EE4" w:rsidRDefault="001D60BB" w:rsidP="00B9022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К</w:t>
            </w:r>
            <w:r w:rsidR="00B901C2" w:rsidRPr="00D812D8">
              <w:rPr>
                <w:rFonts w:ascii="GHEA Grapalat" w:eastAsia="GHEA Grapalat" w:hAnsi="GHEA Grapalat" w:cs="GHEA Grapalat"/>
              </w:rPr>
              <w:t>освенное участие</w:t>
            </w:r>
          </w:p>
        </w:tc>
      </w:tr>
    </w:tbl>
    <w:p w:rsidR="00B901C2" w:rsidRPr="00FD1EE4" w:rsidRDefault="00B901C2" w:rsidP="00B901C2">
      <w:pPr>
        <w:rPr>
          <w:rFonts w:ascii="GHEA Grapalat" w:eastAsia="GHEA Grapalat" w:hAnsi="GHEA Grapalat" w:cs="GHEA Grapalat"/>
          <w:b/>
        </w:rPr>
      </w:pPr>
      <w:r w:rsidRPr="00FD1EE4">
        <w:rPr>
          <w:rFonts w:ascii="GHEA Grapalat" w:hAnsi="GHEA Grapalat"/>
        </w:rPr>
        <w:br w:type="page"/>
      </w:r>
    </w:p>
    <w:p w:rsidR="00B901C2" w:rsidRPr="00FD1EE4" w:rsidRDefault="00B901C2" w:rsidP="00B901C2">
      <w:pPr>
        <w:numPr>
          <w:ilvl w:val="0"/>
          <w:numId w:val="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6"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901C2" w:rsidRPr="00FD1EE4" w:rsidTr="00B9022D">
        <w:tc>
          <w:tcPr>
            <w:tcW w:w="297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7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7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7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7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901C2" w:rsidRPr="00FD1EE4" w:rsidTr="00B9022D">
        <w:tc>
          <w:tcPr>
            <w:tcW w:w="2943"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43"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43"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943"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8C665F"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901C2" w:rsidRPr="00FD1EE4" w:rsidTr="00B9022D">
        <w:trPr>
          <w:trHeight w:val="924"/>
        </w:trPr>
        <w:tc>
          <w:tcPr>
            <w:tcW w:w="9016" w:type="dxa"/>
            <w:gridSpan w:val="2"/>
            <w:vAlign w:val="center"/>
          </w:tcPr>
          <w:p w:rsidR="00B901C2" w:rsidRPr="00FD1EE4" w:rsidRDefault="001D60BB" w:rsidP="00B9022D">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B34CB6">
              <w:rPr>
                <w:rFonts w:ascii="GHEA Grapalat" w:eastAsia="GHEA Grapalat" w:hAnsi="GHEA Grapalat" w:cs="GHEA Grapalat"/>
                <w:lang w:val="hy-AM"/>
              </w:rPr>
              <w:t>а</w:t>
            </w:r>
            <w:r w:rsidR="00B901C2">
              <w:rPr>
                <w:rFonts w:ascii="GHEA Grapalat" w:eastAsia="GHEA Grapalat" w:hAnsi="GHEA Grapalat" w:cs="GHEA Grapalat"/>
              </w:rPr>
              <w:t>.</w:t>
            </w:r>
            <w:r w:rsidR="00B901C2" w:rsidRPr="00FD1EE4">
              <w:rPr>
                <w:rFonts w:ascii="GHEA Grapalat" w:eastAsia="GHEA Grapalat" w:hAnsi="GHEA Grapalat" w:cs="GHEA Grapalat"/>
              </w:rPr>
              <w:t xml:space="preserve"> </w:t>
            </w:r>
            <w:r w:rsidR="00B901C2" w:rsidRPr="00C76DD8">
              <w:rPr>
                <w:rFonts w:ascii="GHEA Grapalat" w:eastAsia="GHEA Grapalat" w:hAnsi="GHEA Grapalat" w:cs="GHEA Grapalat"/>
              </w:rPr>
              <w:t xml:space="preserve">прямо или косвенно владеет 20 и более процентами </w:t>
            </w:r>
            <w:r w:rsidR="00B901C2" w:rsidRPr="004B3E79">
              <w:rPr>
                <w:rFonts w:ascii="GHEA Grapalat" w:eastAsia="GHEA Grapalat" w:hAnsi="GHEA Grapalat" w:cs="GHEA Grapalat"/>
              </w:rPr>
              <w:t>дающих право голоса долей</w:t>
            </w:r>
            <w:r w:rsidR="00B901C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901C2" w:rsidRPr="00FD1EE4" w:rsidTr="00B9022D">
        <w:trPr>
          <w:trHeight w:val="684"/>
        </w:trPr>
        <w:tc>
          <w:tcPr>
            <w:tcW w:w="4508"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1282"/>
        </w:trPr>
        <w:tc>
          <w:tcPr>
            <w:tcW w:w="4508"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B901C2" w:rsidRPr="006B364D" w:rsidRDefault="001D60BB"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Прямое участие</w:t>
            </w:r>
          </w:p>
          <w:p w:rsidR="00B901C2" w:rsidRPr="00F10CBA" w:rsidRDefault="001D60BB"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Косвенное участие</w:t>
            </w:r>
          </w:p>
        </w:tc>
      </w:tr>
      <w:tr w:rsidR="00B901C2" w:rsidRPr="00FD1EE4" w:rsidTr="00B9022D">
        <w:tc>
          <w:tcPr>
            <w:tcW w:w="9016" w:type="dxa"/>
            <w:gridSpan w:val="2"/>
            <w:vAlign w:val="center"/>
          </w:tcPr>
          <w:p w:rsidR="00B901C2" w:rsidRPr="00FD1EE4" w:rsidRDefault="001D60BB" w:rsidP="00B9022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6F16E4">
              <w:rPr>
                <w:rFonts w:ascii="GHEA Grapalat" w:eastAsia="GHEA Grapalat" w:hAnsi="GHEA Grapalat" w:cs="GHEA Grapalat"/>
                <w:lang w:val="hy-AM"/>
              </w:rPr>
              <w:t>б</w:t>
            </w:r>
            <w:r w:rsidR="00B901C2" w:rsidRPr="006F16E4">
              <w:rPr>
                <w:rFonts w:eastAsia="Cambria Math"/>
              </w:rPr>
              <w:t>․</w:t>
            </w:r>
            <w:r w:rsidR="00B901C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B901C2" w:rsidRPr="00FD1EE4" w:rsidTr="00B9022D">
        <w:tc>
          <w:tcPr>
            <w:tcW w:w="9016" w:type="dxa"/>
            <w:gridSpan w:val="2"/>
            <w:vAlign w:val="center"/>
          </w:tcPr>
          <w:p w:rsidR="00B901C2" w:rsidRPr="00FD1EE4" w:rsidRDefault="001D60BB" w:rsidP="00B9022D">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801B2D">
              <w:rPr>
                <w:rFonts w:ascii="GHEA Grapalat" w:eastAsia="GHEA Grapalat" w:hAnsi="GHEA Grapalat" w:cs="GHEA Grapalat"/>
                <w:lang w:val="hy-AM"/>
              </w:rPr>
              <w:t>в</w:t>
            </w:r>
            <w:r w:rsidR="00B901C2">
              <w:rPr>
                <w:rFonts w:ascii="GHEA Grapalat" w:eastAsia="GHEA Grapalat" w:hAnsi="GHEA Grapalat" w:cs="GHEA Grapalat"/>
              </w:rPr>
              <w:t>.</w:t>
            </w:r>
            <w:r w:rsidR="00B901C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B901C2" w:rsidRPr="00BA30D4">
              <w:rPr>
                <w:rFonts w:ascii="GHEA Grapalat" w:eastAsia="GHEA Grapalat" w:hAnsi="GHEA Grapalat" w:cs="GHEA Grapalat"/>
                <w:lang w:val="hy-AM"/>
              </w:rPr>
              <w:t>б</w:t>
            </w:r>
            <w:r w:rsidR="00B901C2" w:rsidRPr="00BA30D4">
              <w:rPr>
                <w:rFonts w:ascii="GHEA Grapalat" w:eastAsia="GHEA Grapalat" w:hAnsi="GHEA Grapalat" w:cs="GHEA Grapalat"/>
              </w:rPr>
              <w:t>"</w:t>
            </w:r>
          </w:p>
        </w:tc>
      </w:tr>
    </w:tbl>
    <w:p w:rsidR="00B901C2" w:rsidRPr="00A5193B"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901C2" w:rsidRPr="00FD1EE4" w:rsidTr="00B9022D">
        <w:trPr>
          <w:trHeight w:val="924"/>
        </w:trPr>
        <w:tc>
          <w:tcPr>
            <w:tcW w:w="9016" w:type="dxa"/>
            <w:gridSpan w:val="2"/>
            <w:vAlign w:val="center"/>
          </w:tcPr>
          <w:p w:rsidR="00B901C2" w:rsidRPr="00FD1EE4" w:rsidRDefault="001D60BB" w:rsidP="00B9022D">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9C7B43">
              <w:rPr>
                <w:rFonts w:ascii="GHEA Grapalat" w:eastAsia="GHEA Grapalat" w:hAnsi="GHEA Grapalat" w:cs="GHEA Grapalat"/>
                <w:lang w:val="hy-AM"/>
              </w:rPr>
              <w:t>а</w:t>
            </w:r>
            <w:r w:rsidR="00B901C2" w:rsidRPr="00FD1EE4">
              <w:rPr>
                <w:rFonts w:eastAsia="Cambria Math"/>
              </w:rPr>
              <w:t>․</w:t>
            </w:r>
            <w:r w:rsidR="00B901C2" w:rsidRPr="00FD1EE4">
              <w:rPr>
                <w:rFonts w:ascii="GHEA Grapalat" w:eastAsia="Cambria Math" w:hAnsi="GHEA Grapalat" w:cs="Cambria Math"/>
              </w:rPr>
              <w:t xml:space="preserve"> </w:t>
            </w:r>
            <w:r w:rsidR="00B901C2" w:rsidRPr="00BC0F3A">
              <w:rPr>
                <w:rFonts w:ascii="GHEA Grapalat" w:eastAsia="GHEA Grapalat" w:hAnsi="GHEA Grapalat" w:cs="GHEA Grapalat"/>
              </w:rPr>
              <w:t xml:space="preserve">прямо или косвенно владеет 10 и более процентами </w:t>
            </w:r>
            <w:r w:rsidR="00B901C2" w:rsidRPr="004B3E79">
              <w:rPr>
                <w:rFonts w:ascii="GHEA Grapalat" w:eastAsia="GHEA Grapalat" w:hAnsi="GHEA Grapalat" w:cs="GHEA Grapalat"/>
              </w:rPr>
              <w:t>дающих право голоса долей</w:t>
            </w:r>
            <w:r w:rsidR="00B901C2" w:rsidRPr="00C76DD8">
              <w:rPr>
                <w:rFonts w:ascii="GHEA Grapalat" w:eastAsia="GHEA Grapalat" w:hAnsi="GHEA Grapalat" w:cs="GHEA Grapalat"/>
              </w:rPr>
              <w:t xml:space="preserve"> (акций, паев) </w:t>
            </w:r>
            <w:r w:rsidR="00B901C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B901C2" w:rsidRPr="00FD1EE4" w:rsidTr="00B9022D">
        <w:trPr>
          <w:trHeight w:val="684"/>
        </w:trPr>
        <w:tc>
          <w:tcPr>
            <w:tcW w:w="4508"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1282"/>
        </w:trPr>
        <w:tc>
          <w:tcPr>
            <w:tcW w:w="4508"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B901C2" w:rsidRPr="00C843BA" w:rsidRDefault="001D60BB"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Прямое участие</w:t>
            </w:r>
          </w:p>
          <w:p w:rsidR="00B901C2" w:rsidRPr="00C843BA" w:rsidRDefault="001D60BB"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Косвенное участие</w:t>
            </w:r>
          </w:p>
        </w:tc>
      </w:tr>
      <w:tr w:rsidR="00B901C2" w:rsidRPr="00FD1EE4" w:rsidTr="00B9022D">
        <w:tc>
          <w:tcPr>
            <w:tcW w:w="9016" w:type="dxa"/>
            <w:gridSpan w:val="2"/>
            <w:vAlign w:val="center"/>
          </w:tcPr>
          <w:p w:rsidR="00B901C2" w:rsidRPr="00FD1EE4" w:rsidRDefault="001D60BB" w:rsidP="00B9022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D654B4">
              <w:rPr>
                <w:rFonts w:ascii="GHEA Grapalat" w:eastAsia="GHEA Grapalat" w:hAnsi="GHEA Grapalat" w:cs="GHEA Grapalat"/>
                <w:lang w:val="hy-AM"/>
              </w:rPr>
              <w:t>б</w:t>
            </w:r>
            <w:r w:rsidR="00B901C2" w:rsidRPr="00D654B4">
              <w:rPr>
                <w:rFonts w:eastAsia="Cambria Math"/>
              </w:rPr>
              <w:t>․</w:t>
            </w:r>
            <w:r w:rsidR="00B901C2" w:rsidRPr="00D654B4">
              <w:rPr>
                <w:rFonts w:ascii="GHEA Grapalat" w:eastAsia="Cambria Math" w:hAnsi="GHEA Grapalat" w:cs="Cambria Math"/>
              </w:rPr>
              <w:t xml:space="preserve"> </w:t>
            </w:r>
            <w:r w:rsidR="00B901C2" w:rsidRPr="00D654B4">
              <w:rPr>
                <w:rFonts w:ascii="GHEA Grapalat" w:eastAsia="GHEA Grapalat" w:hAnsi="GHEA Grapalat" w:cs="GHEA Grapalat"/>
              </w:rPr>
              <w:t xml:space="preserve">имеет право назначать или </w:t>
            </w:r>
            <w:r w:rsidR="00B901C2" w:rsidRPr="00D654B4">
              <w:rPr>
                <w:rFonts w:ascii="GHEA Grapalat" w:eastAsia="GHEA Grapalat" w:hAnsi="GHEA Grapalat" w:cs="GHEA Grapalat"/>
                <w:lang w:eastAsia="hy-AM"/>
              </w:rPr>
              <w:t>освобождать</w:t>
            </w:r>
            <w:r w:rsidR="00B901C2" w:rsidRPr="00D654B4">
              <w:rPr>
                <w:rFonts w:ascii="GHEA Grapalat" w:eastAsia="GHEA Grapalat" w:hAnsi="GHEA Grapalat" w:cs="GHEA Grapalat"/>
              </w:rPr>
              <w:t xml:space="preserve"> большинство членов органов управления юридического лица</w:t>
            </w:r>
          </w:p>
        </w:tc>
      </w:tr>
      <w:tr w:rsidR="00B901C2" w:rsidRPr="00FD1EE4" w:rsidTr="00B9022D">
        <w:tc>
          <w:tcPr>
            <w:tcW w:w="9016" w:type="dxa"/>
            <w:gridSpan w:val="2"/>
            <w:vAlign w:val="center"/>
          </w:tcPr>
          <w:p w:rsidR="00B901C2" w:rsidRPr="00FD1EE4" w:rsidRDefault="001D60BB" w:rsidP="00B9022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1104ED">
              <w:rPr>
                <w:rFonts w:ascii="GHEA Grapalat" w:eastAsia="GHEA Grapalat" w:hAnsi="GHEA Grapalat" w:cs="GHEA Grapalat"/>
                <w:lang w:val="hy-AM"/>
              </w:rPr>
              <w:t>в</w:t>
            </w:r>
            <w:r w:rsidR="00B901C2" w:rsidRPr="00FD1EE4">
              <w:rPr>
                <w:rFonts w:eastAsia="Cambria Math"/>
              </w:rPr>
              <w:t>․</w:t>
            </w:r>
            <w:r w:rsidR="00B901C2" w:rsidRPr="00FD1EE4">
              <w:rPr>
                <w:rFonts w:ascii="GHEA Grapalat" w:eastAsia="Cambria Math" w:hAnsi="GHEA Grapalat" w:cs="Cambria Math"/>
              </w:rPr>
              <w:t xml:space="preserve"> </w:t>
            </w:r>
            <w:r w:rsidR="00B901C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901C2" w:rsidRPr="00FD1EE4" w:rsidTr="00B9022D">
        <w:tc>
          <w:tcPr>
            <w:tcW w:w="9016" w:type="dxa"/>
            <w:gridSpan w:val="2"/>
            <w:vAlign w:val="center"/>
          </w:tcPr>
          <w:p w:rsidR="00B901C2" w:rsidRPr="00FD1EE4" w:rsidRDefault="001D60BB" w:rsidP="00B9022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9839CB">
              <w:rPr>
                <w:rFonts w:ascii="GHEA Grapalat" w:eastAsia="GHEA Grapalat" w:hAnsi="GHEA Grapalat" w:cs="GHEA Grapalat"/>
                <w:lang w:val="hy-AM"/>
              </w:rPr>
              <w:t>г</w:t>
            </w:r>
            <w:r w:rsidR="00B901C2" w:rsidRPr="00FD1EE4">
              <w:rPr>
                <w:rFonts w:eastAsia="Cambria Math"/>
              </w:rPr>
              <w:t>․</w:t>
            </w:r>
            <w:r w:rsidR="00B901C2" w:rsidRPr="00FD1EE4">
              <w:rPr>
                <w:rFonts w:ascii="GHEA Grapalat" w:eastAsia="Cambria Math" w:hAnsi="GHEA Grapalat" w:cs="Cambria Math"/>
              </w:rPr>
              <w:t xml:space="preserve"> </w:t>
            </w:r>
            <w:r w:rsidR="00B901C2" w:rsidRPr="00F84F06">
              <w:rPr>
                <w:rFonts w:ascii="GHEA Grapalat" w:eastAsia="GHEA Grapalat" w:hAnsi="GHEA Grapalat" w:cs="GHEA Grapalat"/>
              </w:rPr>
              <w:t xml:space="preserve">осуществляет реальный (фактический) контроль за юридическим лицом </w:t>
            </w:r>
            <w:r w:rsidR="00B901C2">
              <w:rPr>
                <w:rFonts w:ascii="GHEA Grapalat" w:eastAsia="GHEA Grapalat" w:hAnsi="GHEA Grapalat" w:cs="GHEA Grapalat"/>
              </w:rPr>
              <w:t>иными</w:t>
            </w:r>
            <w:r w:rsidR="00B901C2" w:rsidRPr="00F84F06">
              <w:rPr>
                <w:rFonts w:ascii="GHEA Grapalat" w:eastAsia="GHEA Grapalat" w:hAnsi="GHEA Grapalat" w:cs="GHEA Grapalat"/>
              </w:rPr>
              <w:t xml:space="preserve"> средствами</w:t>
            </w:r>
          </w:p>
        </w:tc>
      </w:tr>
      <w:tr w:rsidR="00B901C2" w:rsidRPr="00FD1EE4" w:rsidTr="00B9022D">
        <w:tc>
          <w:tcPr>
            <w:tcW w:w="9016" w:type="dxa"/>
            <w:gridSpan w:val="2"/>
            <w:vAlign w:val="center"/>
          </w:tcPr>
          <w:p w:rsidR="00B901C2" w:rsidRPr="00FD1EE4" w:rsidRDefault="001D60BB" w:rsidP="00B9022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331D0E">
              <w:rPr>
                <w:rFonts w:ascii="GHEA Grapalat" w:eastAsia="GHEA Grapalat" w:hAnsi="GHEA Grapalat" w:cs="GHEA Grapalat"/>
                <w:lang w:val="hy-AM"/>
              </w:rPr>
              <w:t>д</w:t>
            </w:r>
            <w:r w:rsidR="00B901C2" w:rsidRPr="00FD1EE4">
              <w:rPr>
                <w:rFonts w:eastAsia="Cambria Math"/>
              </w:rPr>
              <w:t>․</w:t>
            </w:r>
            <w:r w:rsidR="00B901C2" w:rsidRPr="00FD1EE4">
              <w:rPr>
                <w:rFonts w:ascii="GHEA Grapalat" w:eastAsia="Cambria Math" w:hAnsi="GHEA Grapalat" w:cs="Cambria Math"/>
              </w:rPr>
              <w:t xml:space="preserve"> </w:t>
            </w:r>
            <w:r w:rsidR="00B901C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B901C2" w:rsidRPr="00F36505">
              <w:rPr>
                <w:rFonts w:ascii="GHEA Grapalat" w:eastAsia="GHEA Grapalat" w:hAnsi="GHEA Grapalat" w:cs="GHEA Grapalat"/>
              </w:rPr>
              <w:t xml:space="preserve"> "а" - "г"</w:t>
            </w:r>
          </w:p>
        </w:tc>
      </w:tr>
    </w:tbl>
    <w:p w:rsidR="00B901C2" w:rsidRPr="00FD1EE4"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B901C2" w:rsidRPr="00B23852" w:rsidRDefault="001D60BB"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Отдельно</w:t>
            </w:r>
          </w:p>
          <w:p w:rsidR="00B901C2" w:rsidRPr="00FD1EE4" w:rsidRDefault="001D60BB" w:rsidP="00B9022D">
            <w:pPr>
              <w:rPr>
                <w:rFonts w:ascii="GHEA Grapalat" w:eastAsia="GHEA Grapalat" w:hAnsi="GHEA Grapalat" w:cs="GHEA Grapalat"/>
              </w:rPr>
            </w:pPr>
            <w:sdt>
              <w:sdtPr>
                <w:rPr>
                  <w:rFonts w:ascii="GHEA Grapalat" w:eastAsia="GHEA Grapalat" w:hAnsi="GHEA Grapalat" w:cs="GHEA Grapalat"/>
                </w:rPr>
                <w:id w:val="454287896"/>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sidRPr="005558FC">
              <w:rPr>
                <w:rFonts w:ascii="GHEA Grapalat" w:eastAsia="GHEA Grapalat" w:hAnsi="GHEA Grapalat" w:cs="GHEA Grapalat"/>
              </w:rPr>
              <w:t>Совместно с аффилированными лицами</w:t>
            </w: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B901C2" w:rsidRPr="005600B4" w:rsidRDefault="001D60BB"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Да</w:t>
            </w:r>
          </w:p>
          <w:p w:rsidR="00B901C2" w:rsidRPr="005600B4" w:rsidRDefault="001D60BB" w:rsidP="00B9022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B901C2" w:rsidRPr="00FD1EE4">
                  <w:rPr>
                    <w:rFonts w:ascii="Segoe UI Symbol" w:eastAsia="MS Gothic" w:hAnsi="Segoe UI Symbol" w:cs="Segoe UI Symbol"/>
                  </w:rPr>
                  <w:t>☐</w:t>
                </w:r>
              </w:sdtContent>
            </w:sdt>
            <w:r w:rsidR="00B901C2" w:rsidRPr="00FD1EE4">
              <w:rPr>
                <w:rFonts w:ascii="GHEA Grapalat" w:eastAsia="GHEA Grapalat" w:hAnsi="GHEA Grapalat" w:cs="GHEA Grapalat"/>
              </w:rPr>
              <w:tab/>
            </w:r>
            <w:r w:rsidR="00B901C2">
              <w:rPr>
                <w:rFonts w:ascii="GHEA Grapalat" w:eastAsia="GHEA Grapalat" w:hAnsi="GHEA Grapalat" w:cs="GHEA Grapalat"/>
              </w:rPr>
              <w:t>Нет</w:t>
            </w:r>
          </w:p>
        </w:tc>
      </w:tr>
    </w:tbl>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7"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901C2" w:rsidRPr="00FD1EE4" w:rsidRDefault="00B901C2" w:rsidP="00B901C2">
      <w:pPr>
        <w:numPr>
          <w:ilvl w:val="0"/>
          <w:numId w:val="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numPr>
          <w:ilvl w:val="1"/>
          <w:numId w:val="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rPr>
          <w:trHeight w:val="853"/>
        </w:trPr>
        <w:tc>
          <w:tcPr>
            <w:tcW w:w="2835" w:type="dxa"/>
            <w:vMerge w:val="restart"/>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850"/>
        </w:trPr>
        <w:tc>
          <w:tcPr>
            <w:tcW w:w="2835" w:type="dxa"/>
            <w:vMerge/>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850"/>
        </w:trPr>
        <w:tc>
          <w:tcPr>
            <w:tcW w:w="2835" w:type="dxa"/>
            <w:vMerge/>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850"/>
        </w:trPr>
        <w:tc>
          <w:tcPr>
            <w:tcW w:w="2835" w:type="dxa"/>
            <w:vMerge/>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rPr>
          <w:trHeight w:val="850"/>
        </w:trPr>
        <w:tc>
          <w:tcPr>
            <w:tcW w:w="2835" w:type="dxa"/>
            <w:vMerge/>
            <w:shd w:val="clear" w:color="auto" w:fill="D9E2F3"/>
            <w:vAlign w:val="center"/>
          </w:tcPr>
          <w:p w:rsidR="00B901C2" w:rsidRPr="00FD1EE4" w:rsidRDefault="00B901C2" w:rsidP="00B901C2">
            <w:pPr>
              <w:numPr>
                <w:ilvl w:val="2"/>
                <w:numId w:val="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901C2" w:rsidRPr="00FD1EE4" w:rsidRDefault="00B901C2" w:rsidP="00B9022D">
            <w:pPr>
              <w:spacing w:before="240" w:after="240"/>
              <w:rPr>
                <w:rFonts w:ascii="GHEA Grapalat" w:eastAsia="GHEA Grapalat" w:hAnsi="GHEA Grapalat" w:cs="GHEA Grapalat"/>
              </w:rPr>
            </w:pPr>
          </w:p>
        </w:tc>
      </w:tr>
    </w:tbl>
    <w:p w:rsidR="00B901C2" w:rsidRDefault="00B901C2" w:rsidP="00B901C2">
      <w:pPr>
        <w:numPr>
          <w:ilvl w:val="1"/>
          <w:numId w:val="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r w:rsidR="00B901C2" w:rsidRPr="00FD1EE4" w:rsidTr="00B9022D">
        <w:tc>
          <w:tcPr>
            <w:tcW w:w="2835" w:type="dxa"/>
            <w:shd w:val="clear" w:color="auto" w:fill="D9E2F3"/>
            <w:vAlign w:val="center"/>
          </w:tcPr>
          <w:p w:rsidR="00B901C2" w:rsidRPr="00FD1EE4" w:rsidRDefault="00B901C2" w:rsidP="00B901C2">
            <w:pPr>
              <w:numPr>
                <w:ilvl w:val="2"/>
                <w:numId w:val="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B901C2" w:rsidRPr="00FD1EE4" w:rsidRDefault="00B901C2" w:rsidP="00B9022D">
            <w:pPr>
              <w:spacing w:before="240" w:after="240"/>
              <w:rPr>
                <w:rFonts w:ascii="GHEA Grapalat" w:eastAsia="GHEA Grapalat" w:hAnsi="GHEA Grapalat" w:cs="GHEA Grapalat"/>
              </w:rPr>
            </w:pPr>
          </w:p>
        </w:tc>
      </w:tr>
    </w:tbl>
    <w:p w:rsidR="00B901C2" w:rsidRPr="00FD1EE4" w:rsidRDefault="00B901C2" w:rsidP="00B901C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B901C2" w:rsidRPr="00FD1EE4" w:rsidRDefault="00B901C2" w:rsidP="00B901C2">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0"/>
        <w:tblW w:w="0" w:type="auto"/>
        <w:tblLayout w:type="fixed"/>
        <w:tblLook w:val="04A0"/>
      </w:tblPr>
      <w:tblGrid>
        <w:gridCol w:w="9016"/>
      </w:tblGrid>
      <w:tr w:rsidR="00B901C2" w:rsidRPr="00FD1EE4" w:rsidTr="00B9022D">
        <w:tc>
          <w:tcPr>
            <w:tcW w:w="9016" w:type="dxa"/>
            <w:shd w:val="clear" w:color="auto" w:fill="DBE5F1" w:themeFill="accent1" w:themeFillTint="33"/>
          </w:tcPr>
          <w:p w:rsidR="00B901C2" w:rsidRPr="00FD1EE4" w:rsidRDefault="00B901C2" w:rsidP="00B9022D">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901C2" w:rsidRPr="00FD1EE4" w:rsidTr="00B9022D">
        <w:trPr>
          <w:trHeight w:val="10187"/>
        </w:trPr>
        <w:tc>
          <w:tcPr>
            <w:tcW w:w="9016" w:type="dxa"/>
          </w:tcPr>
          <w:p w:rsidR="00B901C2" w:rsidRPr="00FD1EE4" w:rsidRDefault="00B901C2" w:rsidP="00B9022D">
            <w:pPr>
              <w:rPr>
                <w:rFonts w:ascii="GHEA Grapalat" w:eastAsia="GHEA Grapalat" w:hAnsi="GHEA Grapalat" w:cs="GHEA Grapalat"/>
                <w:b/>
                <w:color w:val="000000"/>
              </w:rPr>
            </w:pPr>
          </w:p>
        </w:tc>
      </w:tr>
    </w:tbl>
    <w:p w:rsidR="00B901C2" w:rsidRPr="00FD1EE4" w:rsidRDefault="00B901C2" w:rsidP="00B901C2">
      <w:pPr>
        <w:pBdr>
          <w:top w:val="nil"/>
          <w:left w:val="nil"/>
          <w:bottom w:val="nil"/>
          <w:right w:val="nil"/>
          <w:between w:val="nil"/>
        </w:pBdr>
        <w:rPr>
          <w:rFonts w:ascii="GHEA Grapalat" w:eastAsia="GHEA Grapalat" w:hAnsi="GHEA Grapalat" w:cs="GHEA Grapalat"/>
          <w:b/>
          <w:color w:val="000000"/>
        </w:rPr>
      </w:pPr>
    </w:p>
    <w:p w:rsidR="00B901C2" w:rsidRDefault="00B901C2" w:rsidP="00B901C2">
      <w:pPr>
        <w:rPr>
          <w:rFonts w:ascii="GHEA Grapalat" w:hAnsi="GHEA Grapalat"/>
          <w:b/>
        </w:rPr>
      </w:pPr>
    </w:p>
    <w:p w:rsidR="00B901C2" w:rsidRDefault="00B901C2" w:rsidP="00B901C2">
      <w:pPr>
        <w:rPr>
          <w:ins w:id="1" w:author="Inesa Kocharyan" w:date="2021-09-01T11:45:00Z"/>
          <w:rFonts w:ascii="GHEA Grapalat" w:hAnsi="GHEA Grapalat"/>
          <w:b/>
        </w:rPr>
      </w:pPr>
    </w:p>
    <w:p w:rsidR="00B901C2" w:rsidRDefault="00B901C2" w:rsidP="00B901C2">
      <w:pPr>
        <w:rPr>
          <w:rFonts w:ascii="GHEA Grapalat" w:hAnsi="GHEA Grapalat"/>
          <w:b/>
        </w:rPr>
      </w:pPr>
      <w:r>
        <w:rPr>
          <w:rFonts w:ascii="GHEA Grapalat" w:hAnsi="GHEA Grapalat"/>
          <w:b/>
        </w:rPr>
        <w:br w:type="page"/>
      </w:r>
    </w:p>
    <w:p w:rsidR="00B901C2" w:rsidRPr="000306ED" w:rsidRDefault="00B901C2" w:rsidP="00B901C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B901C2" w:rsidRPr="000306ED" w:rsidRDefault="00B901C2" w:rsidP="00B901C2">
      <w:pPr>
        <w:pStyle w:val="aa"/>
        <w:numPr>
          <w:ilvl w:val="0"/>
          <w:numId w:val="6"/>
        </w:numPr>
        <w:spacing w:before="0" w:beforeAutospacing="0" w:after="200" w:afterAutospacing="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B901C2" w:rsidRPr="000306ED" w:rsidRDefault="00B901C2" w:rsidP="00B901C2">
      <w:pPr>
        <w:pStyle w:val="aa"/>
        <w:numPr>
          <w:ilvl w:val="0"/>
          <w:numId w:val="7"/>
        </w:numPr>
        <w:spacing w:before="0" w:beforeAutospacing="0" w:after="200" w:afterAutospacing="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901C2" w:rsidRPr="000306ED" w:rsidRDefault="00B901C2" w:rsidP="00B901C2">
      <w:pPr>
        <w:pStyle w:val="aa"/>
        <w:numPr>
          <w:ilvl w:val="0"/>
          <w:numId w:val="7"/>
        </w:numPr>
        <w:spacing w:before="0" w:beforeAutospacing="0" w:after="200" w:afterAutospacing="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901C2" w:rsidRPr="000306ED" w:rsidRDefault="00B901C2" w:rsidP="00B901C2">
      <w:pPr>
        <w:pStyle w:val="aa"/>
        <w:numPr>
          <w:ilvl w:val="0"/>
          <w:numId w:val="7"/>
        </w:numPr>
        <w:spacing w:before="0" w:beforeAutospacing="0" w:after="200" w:afterAutospacing="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901C2" w:rsidRPr="000306ED" w:rsidRDefault="00B901C2" w:rsidP="00B901C2">
      <w:pPr>
        <w:pStyle w:val="aa"/>
        <w:numPr>
          <w:ilvl w:val="0"/>
          <w:numId w:val="6"/>
        </w:numPr>
        <w:spacing w:before="0" w:beforeAutospacing="0" w:after="200" w:afterAutospacing="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B901C2" w:rsidRPr="000306ED" w:rsidRDefault="00B901C2" w:rsidP="00B901C2">
      <w:pPr>
        <w:pStyle w:val="aa"/>
        <w:numPr>
          <w:ilvl w:val="0"/>
          <w:numId w:val="8"/>
        </w:numPr>
        <w:spacing w:before="0" w:beforeAutospacing="0" w:after="200" w:afterAutospacing="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B901C2" w:rsidRPr="000306ED" w:rsidRDefault="00B901C2" w:rsidP="00B901C2">
      <w:pPr>
        <w:pStyle w:val="aa"/>
        <w:numPr>
          <w:ilvl w:val="0"/>
          <w:numId w:val="8"/>
        </w:numPr>
        <w:spacing w:before="0" w:beforeAutospacing="0" w:after="200" w:afterAutospacing="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901C2" w:rsidRPr="000306ED" w:rsidRDefault="00B901C2" w:rsidP="00B901C2">
      <w:pPr>
        <w:pStyle w:val="aa"/>
        <w:numPr>
          <w:ilvl w:val="0"/>
          <w:numId w:val="8"/>
        </w:numPr>
        <w:spacing w:before="0" w:beforeAutospacing="0" w:after="200" w:afterAutospacing="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901C2" w:rsidRPr="000306ED" w:rsidRDefault="00B901C2" w:rsidP="00B901C2">
      <w:pPr>
        <w:pStyle w:val="aa"/>
        <w:numPr>
          <w:ilvl w:val="0"/>
          <w:numId w:val="6"/>
        </w:numPr>
        <w:spacing w:before="0" w:beforeAutospacing="0" w:after="200" w:afterAutospacing="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B901C2" w:rsidRPr="000306ED" w:rsidRDefault="00B901C2" w:rsidP="00B901C2">
      <w:pPr>
        <w:pStyle w:val="aa"/>
        <w:numPr>
          <w:ilvl w:val="0"/>
          <w:numId w:val="9"/>
        </w:numPr>
        <w:spacing w:before="0" w:beforeAutospacing="0" w:after="200" w:afterAutospacing="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901C2" w:rsidRPr="000306ED" w:rsidRDefault="00B901C2" w:rsidP="00B901C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901C2" w:rsidRPr="000306ED" w:rsidRDefault="00B901C2" w:rsidP="00B901C2">
      <w:pPr>
        <w:pStyle w:val="aa"/>
        <w:numPr>
          <w:ilvl w:val="0"/>
          <w:numId w:val="6"/>
        </w:numPr>
        <w:spacing w:before="0" w:beforeAutospacing="0" w:after="200" w:afterAutospacing="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B901C2" w:rsidRPr="000306ED" w:rsidRDefault="00B901C2" w:rsidP="00B901C2">
      <w:pPr>
        <w:pStyle w:val="aa"/>
        <w:numPr>
          <w:ilvl w:val="0"/>
          <w:numId w:val="10"/>
        </w:numPr>
        <w:spacing w:before="0" w:beforeAutospacing="0" w:after="200" w:afterAutospacing="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901C2" w:rsidRPr="000306ED" w:rsidRDefault="00B901C2" w:rsidP="00B901C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B901C2" w:rsidRPr="000306ED" w:rsidRDefault="00B901C2" w:rsidP="00B901C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B901C2" w:rsidRPr="000306ED" w:rsidRDefault="00B901C2" w:rsidP="00B901C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901C2" w:rsidRPr="000306ED" w:rsidRDefault="00B901C2" w:rsidP="00B901C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901C2" w:rsidRPr="000306ED" w:rsidRDefault="00B901C2" w:rsidP="00B901C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B901C2" w:rsidRPr="000306ED" w:rsidRDefault="00B901C2" w:rsidP="00B901C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B901C2" w:rsidRPr="000306ED" w:rsidRDefault="00B901C2" w:rsidP="00B901C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B901C2" w:rsidRPr="000306ED" w:rsidRDefault="00B901C2" w:rsidP="00B901C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901C2" w:rsidRPr="000306ED" w:rsidRDefault="00B901C2" w:rsidP="00B901C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901C2" w:rsidRPr="000306ED" w:rsidRDefault="00B901C2" w:rsidP="00B901C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901C2" w:rsidRPr="000306ED" w:rsidRDefault="00B901C2" w:rsidP="00B901C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B901C2" w:rsidRPr="000306ED" w:rsidRDefault="00B901C2" w:rsidP="00B901C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01C2" w:rsidRDefault="00B901C2" w:rsidP="00B901C2">
      <w:pPr>
        <w:rPr>
          <w:rFonts w:ascii="GHEA Grapalat" w:hAnsi="GHEA Grapalat"/>
        </w:rPr>
      </w:pPr>
      <w:r>
        <w:rPr>
          <w:rFonts w:ascii="GHEA Grapalat" w:hAnsi="GHEA Grapalat"/>
          <w:b/>
        </w:rPr>
        <w:br w:type="page"/>
      </w:r>
    </w:p>
    <w:p w:rsidR="00B901C2" w:rsidRDefault="00B901C2" w:rsidP="00B901C2">
      <w:pPr>
        <w:pStyle w:val="31"/>
        <w:widowControl w:val="0"/>
        <w:jc w:val="right"/>
        <w:rPr>
          <w:rFonts w:ascii="GHEA Grapalat" w:hAnsi="GHEA Grapalat" w:cs="Arial"/>
          <w:b/>
        </w:rPr>
      </w:pPr>
      <w:r>
        <w:rPr>
          <w:rFonts w:ascii="GHEA Grapalat" w:hAnsi="GHEA Grapalat"/>
          <w:b/>
        </w:rPr>
        <w:lastRenderedPageBreak/>
        <w:t>Приложение № 2</w:t>
      </w:r>
    </w:p>
    <w:p w:rsidR="00B901C2" w:rsidRPr="001F74CB" w:rsidRDefault="00B901C2" w:rsidP="00B901C2">
      <w:pPr>
        <w:pStyle w:val="31"/>
        <w:widowControl w:val="0"/>
        <w:jc w:val="right"/>
        <w:rPr>
          <w:rFonts w:ascii="GHEA Grapalat" w:hAnsi="GHEA Grapalat"/>
          <w:b/>
        </w:rPr>
      </w:pPr>
      <w:r>
        <w:rPr>
          <w:rFonts w:ascii="GHEA Grapalat" w:hAnsi="GHEA Grapalat"/>
          <w:b/>
        </w:rPr>
        <w:t>к Приглашению на открытый конкурс</w:t>
      </w:r>
      <w:r>
        <w:rPr>
          <w:rFonts w:ascii="GHEA Grapalat" w:hAnsi="GHEA Grapalat"/>
          <w:b/>
        </w:rPr>
        <w:br/>
        <w:t xml:space="preserve">под кодом </w:t>
      </w:r>
      <w:r>
        <w:rPr>
          <w:rFonts w:ascii="Sylfaen" w:hAnsi="Sylfaen"/>
          <w:b/>
          <w:lang w:val="en-US"/>
        </w:rPr>
        <w:t>A</w:t>
      </w:r>
      <w:r w:rsidRPr="00A4501F">
        <w:rPr>
          <w:rFonts w:ascii="Sylfaen" w:hAnsi="Sylfaen"/>
          <w:b/>
          <w:highlight w:val="yellow"/>
          <w:lang w:val="en-US"/>
        </w:rPr>
        <w:t>MBH</w:t>
      </w:r>
      <w:r w:rsidRPr="00A4501F">
        <w:rPr>
          <w:rFonts w:ascii="Sylfaen" w:hAnsi="Sylfaen"/>
          <w:b/>
          <w:highlight w:val="yellow"/>
        </w:rPr>
        <w:t>-</w:t>
      </w:r>
      <w:r w:rsidR="00A4501F" w:rsidRPr="00A4501F">
        <w:rPr>
          <w:rFonts w:ascii="Sylfaen" w:hAnsi="Sylfaen"/>
          <w:b/>
          <w:highlight w:val="yellow"/>
          <w:lang w:val="en-US"/>
        </w:rPr>
        <w:t>GHC</w:t>
      </w:r>
      <w:r w:rsidRPr="00A4501F">
        <w:rPr>
          <w:rFonts w:ascii="Sylfaen" w:hAnsi="Sylfaen"/>
          <w:b/>
          <w:highlight w:val="yellow"/>
          <w:lang w:val="en-US"/>
        </w:rPr>
        <w:t>DzB</w:t>
      </w:r>
      <w:r w:rsidRPr="00A4501F">
        <w:rPr>
          <w:rFonts w:ascii="Sylfaen" w:hAnsi="Sylfaen"/>
          <w:b/>
          <w:highlight w:val="yellow"/>
        </w:rPr>
        <w:t>-22/</w:t>
      </w:r>
      <w:r w:rsidR="001F74CB" w:rsidRPr="001F74CB">
        <w:rPr>
          <w:rFonts w:ascii="Sylfaen" w:hAnsi="Sylfaen"/>
          <w:b/>
        </w:rPr>
        <w:t>3</w:t>
      </w:r>
    </w:p>
    <w:p w:rsidR="00B901C2" w:rsidRDefault="00B901C2" w:rsidP="00B901C2">
      <w:pPr>
        <w:pStyle w:val="31"/>
        <w:widowControl w:val="0"/>
        <w:jc w:val="right"/>
        <w:rPr>
          <w:rFonts w:ascii="GHEA Grapalat" w:hAnsi="GHEA Grapalat"/>
          <w:b/>
        </w:rPr>
      </w:pPr>
      <w:r>
        <w:rPr>
          <w:rFonts w:ascii="GHEA Grapalat" w:hAnsi="GHEA Grapalat"/>
          <w:b/>
        </w:rPr>
        <w:t xml:space="preserve"> </w:t>
      </w:r>
    </w:p>
    <w:p w:rsidR="00B901C2" w:rsidRDefault="00B901C2" w:rsidP="00B901C2">
      <w:pPr>
        <w:widowControl w:val="0"/>
        <w:jc w:val="center"/>
        <w:rPr>
          <w:rFonts w:ascii="GHEA Grapalat" w:hAnsi="GHEA Grapalat"/>
        </w:rPr>
      </w:pPr>
      <w:r>
        <w:rPr>
          <w:rFonts w:ascii="GHEA Grapalat" w:hAnsi="GHEA Grapalat"/>
        </w:rPr>
        <w:t xml:space="preserve"> </w:t>
      </w:r>
    </w:p>
    <w:p w:rsidR="00B901C2" w:rsidRDefault="00B901C2" w:rsidP="00B901C2">
      <w:pPr>
        <w:widowControl w:val="0"/>
        <w:jc w:val="center"/>
        <w:rPr>
          <w:rFonts w:ascii="GHEA Grapalat" w:hAnsi="GHEA Grapalat"/>
          <w:b/>
        </w:rPr>
      </w:pPr>
      <w:r>
        <w:rPr>
          <w:rFonts w:ascii="GHEA Grapalat" w:hAnsi="GHEA Grapalat"/>
          <w:b/>
        </w:rPr>
        <w:t>ЦЕНОВОЕ ПРЕДЛОЖЕНИЕ</w:t>
      </w:r>
    </w:p>
    <w:p w:rsidR="00B901C2" w:rsidRDefault="00B901C2" w:rsidP="00B901C2">
      <w:pPr>
        <w:widowControl w:val="0"/>
        <w:jc w:val="center"/>
        <w:rPr>
          <w:rFonts w:ascii="GHEA Grapalat" w:hAnsi="GHEA Grapalat"/>
        </w:rPr>
      </w:pPr>
      <w:r>
        <w:rPr>
          <w:rFonts w:ascii="GHEA Grapalat" w:hAnsi="GHEA Grapalat"/>
        </w:rPr>
        <w:t xml:space="preserve"> </w:t>
      </w:r>
    </w:p>
    <w:p w:rsidR="00B901C2" w:rsidRPr="001F74CB" w:rsidRDefault="00B901C2" w:rsidP="00B901C2">
      <w:pPr>
        <w:pStyle w:val="31"/>
        <w:widowControl w:val="0"/>
        <w:jc w:val="right"/>
        <w:rPr>
          <w:rFonts w:ascii="GHEA Grapalat" w:hAnsi="GHEA Grapalat"/>
          <w:b/>
        </w:rPr>
      </w:pPr>
      <w:r>
        <w:rPr>
          <w:rFonts w:ascii="GHEA Grapalat" w:hAnsi="GHEA Grapalat"/>
        </w:rPr>
        <w:t xml:space="preserve">Рассмотрев приглашение на открытый конкурс под кодом </w:t>
      </w:r>
      <w:r w:rsidRPr="00A4501F">
        <w:rPr>
          <w:rFonts w:ascii="Sylfaen" w:hAnsi="Sylfaen"/>
          <w:b/>
          <w:highlight w:val="yellow"/>
          <w:lang w:val="en-US"/>
        </w:rPr>
        <w:t>AMBH</w:t>
      </w:r>
      <w:r w:rsidRPr="00A4501F">
        <w:rPr>
          <w:rFonts w:ascii="Sylfaen" w:hAnsi="Sylfaen"/>
          <w:b/>
          <w:highlight w:val="yellow"/>
        </w:rPr>
        <w:t>-</w:t>
      </w:r>
      <w:r w:rsidR="00A4501F" w:rsidRPr="00A4501F">
        <w:rPr>
          <w:rFonts w:ascii="Sylfaen" w:hAnsi="Sylfaen"/>
          <w:b/>
          <w:highlight w:val="yellow"/>
          <w:lang w:val="en-US"/>
        </w:rPr>
        <w:t>GHC</w:t>
      </w:r>
      <w:r w:rsidRPr="00A4501F">
        <w:rPr>
          <w:rFonts w:ascii="Sylfaen" w:hAnsi="Sylfaen"/>
          <w:b/>
          <w:highlight w:val="yellow"/>
          <w:lang w:val="en-US"/>
        </w:rPr>
        <w:t>DzB</w:t>
      </w:r>
      <w:r w:rsidRPr="00A4501F">
        <w:rPr>
          <w:rFonts w:ascii="Sylfaen" w:hAnsi="Sylfaen"/>
          <w:b/>
          <w:highlight w:val="yellow"/>
        </w:rPr>
        <w:t>-22/</w:t>
      </w:r>
      <w:r w:rsidR="001F74CB" w:rsidRPr="001F74CB">
        <w:rPr>
          <w:rFonts w:ascii="Sylfaen" w:hAnsi="Sylfaen"/>
          <w:b/>
        </w:rPr>
        <w:t>3</w:t>
      </w:r>
    </w:p>
    <w:p w:rsidR="00B901C2" w:rsidRDefault="00B901C2" w:rsidP="00B901C2">
      <w:pPr>
        <w:widowControl w:val="0"/>
        <w:jc w:val="both"/>
        <w:rPr>
          <w:rFonts w:ascii="GHEA Grapalat" w:hAnsi="GHEA Grapalat"/>
        </w:rPr>
      </w:pPr>
      <w:r>
        <w:rPr>
          <w:rFonts w:ascii="GHEA Grapalat" w:hAnsi="GHEA Grapalat"/>
        </w:rPr>
        <w:t>в том числе проект заключаемого договора __________________________________</w:t>
      </w:r>
    </w:p>
    <w:p w:rsidR="00B901C2" w:rsidRDefault="00B901C2" w:rsidP="00B901C2">
      <w:pPr>
        <w:widowControl w:val="0"/>
        <w:jc w:val="both"/>
        <w:rPr>
          <w:rFonts w:ascii="GHEA Grapalat" w:hAnsi="GHEA Grapalat"/>
          <w:vertAlign w:val="superscript"/>
        </w:rPr>
      </w:pPr>
      <w:r>
        <w:rPr>
          <w:rFonts w:ascii="GHEA Grapalat" w:hAnsi="GHEA Grapalat"/>
          <w:vertAlign w:val="superscript"/>
        </w:rPr>
        <w:t>наименование участника</w:t>
      </w:r>
    </w:p>
    <w:p w:rsidR="00B901C2" w:rsidRDefault="00B901C2" w:rsidP="00B901C2">
      <w:pPr>
        <w:widowControl w:val="0"/>
        <w:jc w:val="both"/>
        <w:rPr>
          <w:rFonts w:ascii="GHEA Grapalat" w:hAnsi="GHEA Grapalat"/>
        </w:rPr>
      </w:pPr>
      <w:r>
        <w:rPr>
          <w:rFonts w:ascii="GHEA Grapalat" w:hAnsi="GHEA Grapalat"/>
        </w:rPr>
        <w:t>предлагает выполнить договор по нижеуказанным общим ценам:</w:t>
      </w:r>
    </w:p>
    <w:p w:rsidR="00B901C2" w:rsidRDefault="00B901C2" w:rsidP="00B901C2">
      <w:pPr>
        <w:widowControl w:val="0"/>
        <w:jc w:val="right"/>
        <w:rPr>
          <w:rFonts w:ascii="GHEA Grapalat" w:hAnsi="GHEA Grapalat"/>
        </w:rPr>
      </w:pPr>
      <w:r>
        <w:rPr>
          <w:rFonts w:ascii="GHEA Grapalat" w:hAnsi="GHEA Grapalat"/>
        </w:rPr>
        <w:t>драмов РА</w:t>
      </w:r>
    </w:p>
    <w:tbl>
      <w:tblPr>
        <w:tblW w:w="0" w:type="auto"/>
        <w:jc w:val="center"/>
        <w:tblLayout w:type="fixed"/>
        <w:tblCellMar>
          <w:top w:w="15" w:type="dxa"/>
          <w:left w:w="15" w:type="dxa"/>
          <w:bottom w:w="15" w:type="dxa"/>
          <w:right w:w="15" w:type="dxa"/>
        </w:tblCellMar>
        <w:tblLook w:val="04A0"/>
      </w:tblPr>
      <w:tblGrid>
        <w:gridCol w:w="2055"/>
        <w:gridCol w:w="1545"/>
        <w:gridCol w:w="2055"/>
        <w:gridCol w:w="1695"/>
        <w:gridCol w:w="1695"/>
      </w:tblGrid>
      <w:tr w:rsidR="00B901C2" w:rsidTr="00B9022D">
        <w:trPr>
          <w:jc w:val="center"/>
        </w:trPr>
        <w:tc>
          <w:tcPr>
            <w:tcW w:w="2055" w:type="dxa"/>
            <w:tcBorders>
              <w:top w:val="outset" w:sz="6" w:space="0" w:color="auto"/>
              <w:left w:val="outset" w:sz="6" w:space="0" w:color="auto"/>
              <w:bottom w:val="nil"/>
              <w:right w:val="outset" w:sz="6" w:space="0" w:color="auto"/>
            </w:tcBorders>
            <w:vAlign w:val="center"/>
            <w:hideMark/>
          </w:tcPr>
          <w:p w:rsidR="00B901C2" w:rsidRDefault="00B901C2" w:rsidP="00B9022D">
            <w:pPr>
              <w:widowControl w:val="0"/>
              <w:jc w:val="center"/>
              <w:rPr>
                <w:rFonts w:ascii="GHEA Grapalat" w:hAnsi="GHEA Grapalat"/>
                <w:b/>
                <w:bCs/>
              </w:rPr>
            </w:pPr>
            <w:r>
              <w:rPr>
                <w:rFonts w:ascii="GHEA Grapalat" w:hAnsi="GHEA Grapalat"/>
                <w:b/>
              </w:rPr>
              <w:t>Номера лотов</w:t>
            </w:r>
          </w:p>
        </w:tc>
        <w:tc>
          <w:tcPr>
            <w:tcW w:w="1545" w:type="dxa"/>
            <w:tcBorders>
              <w:top w:val="outset" w:sz="6" w:space="0" w:color="auto"/>
              <w:left w:val="nil"/>
              <w:bottom w:val="nil"/>
              <w:right w:val="outset" w:sz="6" w:space="0" w:color="auto"/>
            </w:tcBorders>
            <w:vAlign w:val="center"/>
            <w:hideMark/>
          </w:tcPr>
          <w:p w:rsidR="00B901C2" w:rsidRDefault="00B901C2" w:rsidP="00B9022D">
            <w:pPr>
              <w:widowControl w:val="0"/>
              <w:jc w:val="center"/>
              <w:rPr>
                <w:rFonts w:ascii="GHEA Grapalat" w:hAnsi="GHEA Grapalat"/>
                <w:b/>
                <w:bCs/>
              </w:rPr>
            </w:pPr>
            <w:r>
              <w:rPr>
                <w:rFonts w:ascii="GHEA Grapalat" w:hAnsi="GHEA Grapalat"/>
                <w:b/>
              </w:rPr>
              <w:t>Наименование</w:t>
            </w:r>
            <w:r>
              <w:rPr>
                <w:rFonts w:ascii="Courier New" w:hAnsi="Courier New" w:cs="Courier New"/>
                <w:b/>
              </w:rPr>
              <w:t> </w:t>
            </w:r>
            <w:r>
              <w:rPr>
                <w:rFonts w:ascii="GHEA Grapalat" w:hAnsi="GHEA Grapalat" w:cs="GHEA Grapalat"/>
                <w:b/>
              </w:rPr>
              <w:t>товар</w:t>
            </w:r>
            <w:r>
              <w:rPr>
                <w:rFonts w:ascii="GHEA Grapalat" w:hAnsi="GHEA Grapalat"/>
                <w:b/>
              </w:rPr>
              <w:t>а</w:t>
            </w:r>
          </w:p>
        </w:tc>
        <w:tc>
          <w:tcPr>
            <w:tcW w:w="2055" w:type="dxa"/>
            <w:tcBorders>
              <w:top w:val="outset" w:sz="6" w:space="0" w:color="auto"/>
              <w:left w:val="nil"/>
              <w:bottom w:val="nil"/>
              <w:right w:val="outset" w:sz="6" w:space="0" w:color="auto"/>
            </w:tcBorders>
            <w:vAlign w:val="center"/>
            <w:hideMark/>
          </w:tcPr>
          <w:p w:rsidR="00B901C2" w:rsidRDefault="00B901C2" w:rsidP="00B9022D">
            <w:pPr>
              <w:widowControl w:val="0"/>
              <w:jc w:val="center"/>
              <w:rPr>
                <w:rFonts w:ascii="GHEA Grapalat" w:hAnsi="GHEA Grapalat"/>
                <w:b/>
              </w:rPr>
            </w:pPr>
            <w:r>
              <w:rPr>
                <w:rFonts w:ascii="GHEA Grapalat" w:hAnsi="GHEA Grapalat"/>
                <w:b/>
              </w:rPr>
              <w:t>Стоимость</w:t>
            </w:r>
          </w:p>
          <w:p w:rsidR="00B901C2" w:rsidRDefault="00B901C2" w:rsidP="00B9022D">
            <w:pPr>
              <w:widowControl w:val="0"/>
              <w:jc w:val="center"/>
              <w:rPr>
                <w:rFonts w:ascii="GHEA Grapalat" w:hAnsi="GHEA Grapalat"/>
                <w:b/>
              </w:rPr>
            </w:pPr>
            <w:r>
              <w:rPr>
                <w:rFonts w:ascii="GHEA Grapalat" w:hAnsi="GHEA Grapalat"/>
              </w:rPr>
              <w:t>(совокупность себестоимости и прогнозируемой прибыли)</w:t>
            </w:r>
          </w:p>
          <w:p w:rsidR="00B901C2" w:rsidRDefault="00B901C2" w:rsidP="00B9022D">
            <w:pPr>
              <w:widowControl w:val="0"/>
              <w:jc w:val="center"/>
              <w:rPr>
                <w:rFonts w:ascii="GHEA Grapalat" w:hAnsi="GHEA Grapalat"/>
                <w:b/>
                <w:bCs/>
              </w:rPr>
            </w:pPr>
            <w:r>
              <w:rPr>
                <w:rFonts w:ascii="GHEA Grapalat" w:hAnsi="GHEA Grapalat"/>
                <w:b/>
              </w:rPr>
              <w:t xml:space="preserve"> /прописью и цифрами/</w:t>
            </w:r>
          </w:p>
        </w:tc>
        <w:tc>
          <w:tcPr>
            <w:tcW w:w="1695" w:type="dxa"/>
            <w:tcBorders>
              <w:top w:val="outset" w:sz="6" w:space="0" w:color="auto"/>
              <w:left w:val="nil"/>
              <w:bottom w:val="nil"/>
              <w:right w:val="outset" w:sz="6" w:space="0" w:color="auto"/>
            </w:tcBorders>
            <w:vAlign w:val="center"/>
            <w:hideMark/>
          </w:tcPr>
          <w:p w:rsidR="00B901C2" w:rsidRDefault="00B901C2" w:rsidP="00B9022D">
            <w:pPr>
              <w:widowControl w:val="0"/>
              <w:jc w:val="center"/>
              <w:rPr>
                <w:rFonts w:ascii="GHEA Grapalat" w:hAnsi="GHEA Grapalat"/>
                <w:b/>
              </w:rPr>
            </w:pPr>
            <w:r>
              <w:rPr>
                <w:rFonts w:ascii="GHEA Grapalat" w:hAnsi="GHEA Grapalat"/>
                <w:b/>
              </w:rPr>
              <w:t>НДС</w:t>
            </w:r>
            <w:r>
              <w:rPr>
                <w:rStyle w:val="15"/>
                <w:rFonts w:ascii="GHEA Grapalat" w:hAnsi="GHEA Grapalat"/>
                <w:b/>
              </w:rPr>
              <w:t>**</w:t>
            </w:r>
          </w:p>
          <w:p w:rsidR="00B901C2" w:rsidRDefault="00B901C2" w:rsidP="00B9022D">
            <w:pPr>
              <w:widowControl w:val="0"/>
              <w:jc w:val="center"/>
              <w:rPr>
                <w:rFonts w:ascii="GHEA Grapalat" w:hAnsi="GHEA Grapalat"/>
                <w:b/>
                <w:bCs/>
              </w:rPr>
            </w:pPr>
            <w:r>
              <w:rPr>
                <w:rFonts w:ascii="GHEA Grapalat" w:hAnsi="GHEA Grapalat"/>
                <w:b/>
              </w:rPr>
              <w:t>/прописью и цифрами/</w:t>
            </w:r>
          </w:p>
        </w:tc>
        <w:tc>
          <w:tcPr>
            <w:tcW w:w="1695" w:type="dxa"/>
            <w:tcBorders>
              <w:top w:val="outset" w:sz="6" w:space="0" w:color="auto"/>
              <w:left w:val="nil"/>
              <w:bottom w:val="nil"/>
              <w:right w:val="outset" w:sz="6" w:space="0" w:color="auto"/>
            </w:tcBorders>
            <w:vAlign w:val="center"/>
            <w:hideMark/>
          </w:tcPr>
          <w:p w:rsidR="00B901C2" w:rsidRDefault="00B901C2" w:rsidP="00B9022D">
            <w:pPr>
              <w:widowControl w:val="0"/>
              <w:jc w:val="center"/>
              <w:rPr>
                <w:rFonts w:ascii="GHEA Grapalat" w:hAnsi="GHEA Grapalat"/>
                <w:b/>
                <w:bCs/>
              </w:rPr>
            </w:pPr>
            <w:r>
              <w:rPr>
                <w:rFonts w:ascii="GHEA Grapalat" w:hAnsi="GHEA Grapalat"/>
                <w:b/>
              </w:rPr>
              <w:t>Общая цена</w:t>
            </w:r>
          </w:p>
          <w:p w:rsidR="00B901C2" w:rsidRDefault="00B901C2" w:rsidP="00B9022D">
            <w:pPr>
              <w:widowControl w:val="0"/>
              <w:jc w:val="center"/>
              <w:rPr>
                <w:rFonts w:ascii="GHEA Grapalat" w:hAnsi="GHEA Grapalat"/>
                <w:b/>
                <w:bCs/>
              </w:rPr>
            </w:pPr>
            <w:r>
              <w:rPr>
                <w:rFonts w:ascii="GHEA Grapalat" w:hAnsi="GHEA Grapalat"/>
                <w:b/>
              </w:rPr>
              <w:t>/прописью и цифрами/</w:t>
            </w:r>
          </w:p>
        </w:tc>
      </w:tr>
      <w:tr w:rsidR="00B901C2" w:rsidTr="00B9022D">
        <w:trPr>
          <w:jc w:val="center"/>
        </w:trPr>
        <w:tc>
          <w:tcPr>
            <w:tcW w:w="2055" w:type="dxa"/>
            <w:tcBorders>
              <w:top w:val="nil"/>
              <w:left w:val="outset" w:sz="6" w:space="0" w:color="auto"/>
              <w:bottom w:val="outset" w:sz="6" w:space="0" w:color="auto"/>
              <w:right w:val="outset" w:sz="6" w:space="0" w:color="auto"/>
            </w:tcBorders>
            <w:shd w:val="clear" w:color="auto" w:fill="99CCFF"/>
            <w:vAlign w:val="center"/>
            <w:hideMark/>
          </w:tcPr>
          <w:p w:rsidR="00B901C2" w:rsidRDefault="00B901C2" w:rsidP="00B9022D">
            <w:pPr>
              <w:widowControl w:val="0"/>
              <w:jc w:val="center"/>
              <w:rPr>
                <w:rFonts w:ascii="GHEA Grapalat" w:hAnsi="GHEA Grapalat"/>
                <w:b/>
                <w:i/>
              </w:rPr>
            </w:pPr>
            <w:r>
              <w:rPr>
                <w:rFonts w:ascii="GHEA Grapalat" w:hAnsi="GHEA Grapalat"/>
                <w:b/>
                <w:i/>
              </w:rPr>
              <w:t>1</w:t>
            </w:r>
          </w:p>
        </w:tc>
        <w:tc>
          <w:tcPr>
            <w:tcW w:w="1545" w:type="dxa"/>
            <w:tcBorders>
              <w:top w:val="nil"/>
              <w:left w:val="nil"/>
              <w:bottom w:val="outset" w:sz="6" w:space="0" w:color="auto"/>
              <w:right w:val="outset" w:sz="6" w:space="0" w:color="auto"/>
            </w:tcBorders>
            <w:shd w:val="clear" w:color="auto" w:fill="99CCFF"/>
            <w:hideMark/>
          </w:tcPr>
          <w:p w:rsidR="00B901C2" w:rsidRDefault="00B901C2" w:rsidP="00B9022D">
            <w:pPr>
              <w:widowControl w:val="0"/>
              <w:jc w:val="center"/>
              <w:rPr>
                <w:rFonts w:ascii="GHEA Grapalat" w:hAnsi="GHEA Grapalat"/>
                <w:b/>
                <w:i/>
              </w:rPr>
            </w:pPr>
            <w:r>
              <w:rPr>
                <w:rFonts w:ascii="GHEA Grapalat" w:hAnsi="GHEA Grapalat"/>
                <w:b/>
                <w:i/>
              </w:rPr>
              <w:t>2</w:t>
            </w:r>
          </w:p>
        </w:tc>
        <w:tc>
          <w:tcPr>
            <w:tcW w:w="2055" w:type="dxa"/>
            <w:tcBorders>
              <w:top w:val="nil"/>
              <w:left w:val="nil"/>
              <w:bottom w:val="outset" w:sz="6" w:space="0" w:color="auto"/>
              <w:right w:val="outset" w:sz="6" w:space="0" w:color="auto"/>
            </w:tcBorders>
            <w:shd w:val="clear" w:color="auto" w:fill="99CCFF"/>
            <w:hideMark/>
          </w:tcPr>
          <w:p w:rsidR="00B901C2" w:rsidRDefault="00B901C2" w:rsidP="00B9022D">
            <w:pPr>
              <w:widowControl w:val="0"/>
              <w:jc w:val="center"/>
              <w:rPr>
                <w:rFonts w:ascii="GHEA Grapalat" w:hAnsi="GHEA Grapalat"/>
                <w:i/>
              </w:rPr>
            </w:pPr>
            <w:r>
              <w:rPr>
                <w:rFonts w:ascii="GHEA Grapalat" w:hAnsi="GHEA Grapalat"/>
                <w:b/>
                <w:i/>
              </w:rPr>
              <w:t>3</w:t>
            </w:r>
          </w:p>
        </w:tc>
        <w:tc>
          <w:tcPr>
            <w:tcW w:w="1695" w:type="dxa"/>
            <w:tcBorders>
              <w:top w:val="nil"/>
              <w:left w:val="nil"/>
              <w:bottom w:val="outset" w:sz="6" w:space="0" w:color="auto"/>
              <w:right w:val="outset" w:sz="6" w:space="0" w:color="auto"/>
            </w:tcBorders>
            <w:shd w:val="clear" w:color="auto" w:fill="99CCFF"/>
            <w:hideMark/>
          </w:tcPr>
          <w:p w:rsidR="00B901C2" w:rsidRDefault="00B901C2" w:rsidP="00B9022D">
            <w:pPr>
              <w:widowControl w:val="0"/>
              <w:jc w:val="center"/>
              <w:rPr>
                <w:rFonts w:ascii="GHEA Grapalat" w:hAnsi="GHEA Grapalat"/>
                <w:i/>
              </w:rPr>
            </w:pPr>
            <w:r>
              <w:rPr>
                <w:rFonts w:ascii="GHEA Grapalat" w:hAnsi="GHEA Grapalat"/>
                <w:b/>
                <w:i/>
              </w:rPr>
              <w:t>4</w:t>
            </w:r>
          </w:p>
        </w:tc>
        <w:tc>
          <w:tcPr>
            <w:tcW w:w="1695" w:type="dxa"/>
            <w:tcBorders>
              <w:top w:val="nil"/>
              <w:left w:val="nil"/>
              <w:bottom w:val="outset" w:sz="6" w:space="0" w:color="auto"/>
              <w:right w:val="outset" w:sz="6" w:space="0" w:color="auto"/>
            </w:tcBorders>
            <w:shd w:val="clear" w:color="auto" w:fill="99CCFF"/>
            <w:hideMark/>
          </w:tcPr>
          <w:p w:rsidR="00B901C2" w:rsidRDefault="00B901C2" w:rsidP="00B9022D">
            <w:pPr>
              <w:widowControl w:val="0"/>
              <w:jc w:val="center"/>
              <w:rPr>
                <w:rFonts w:ascii="GHEA Grapalat" w:hAnsi="GHEA Grapalat"/>
                <w:i/>
              </w:rPr>
            </w:pPr>
            <w:r>
              <w:rPr>
                <w:rFonts w:ascii="GHEA Grapalat" w:hAnsi="GHEA Grapalat"/>
                <w:b/>
                <w:i/>
              </w:rPr>
              <w:t>5=3+4</w:t>
            </w:r>
          </w:p>
        </w:tc>
      </w:tr>
      <w:tr w:rsidR="00B901C2" w:rsidTr="00B9022D">
        <w:trPr>
          <w:jc w:val="center"/>
        </w:trPr>
        <w:tc>
          <w:tcPr>
            <w:tcW w:w="2055" w:type="dxa"/>
            <w:tcBorders>
              <w:top w:val="nil"/>
              <w:left w:val="outset" w:sz="6" w:space="0" w:color="auto"/>
              <w:bottom w:val="outset" w:sz="6" w:space="0" w:color="auto"/>
              <w:right w:val="outset" w:sz="6" w:space="0" w:color="auto"/>
            </w:tcBorders>
            <w:vAlign w:val="center"/>
            <w:hideMark/>
          </w:tcPr>
          <w:p w:rsidR="00B901C2" w:rsidRDefault="00B901C2" w:rsidP="00B9022D">
            <w:pPr>
              <w:widowControl w:val="0"/>
              <w:jc w:val="center"/>
              <w:rPr>
                <w:rFonts w:ascii="GHEA Grapalat" w:hAnsi="GHEA Grapalat"/>
                <w:b/>
                <w:bCs/>
              </w:rPr>
            </w:pPr>
            <w:r>
              <w:rPr>
                <w:rFonts w:ascii="GHEA Grapalat" w:hAnsi="GHEA Grapalat"/>
                <w:b/>
              </w:rPr>
              <w:t>1</w:t>
            </w:r>
          </w:p>
        </w:tc>
        <w:tc>
          <w:tcPr>
            <w:tcW w:w="1545" w:type="dxa"/>
            <w:tcBorders>
              <w:top w:val="nil"/>
              <w:left w:val="nil"/>
              <w:bottom w:val="outset" w:sz="6" w:space="0" w:color="auto"/>
              <w:right w:val="outset" w:sz="6" w:space="0" w:color="auto"/>
            </w:tcBorders>
            <w:vAlign w:val="center"/>
            <w:hideMark/>
          </w:tcPr>
          <w:p w:rsidR="00B901C2" w:rsidRDefault="00A4501F" w:rsidP="00B9022D">
            <w:pPr>
              <w:widowControl w:val="0"/>
              <w:rPr>
                <w:rFonts w:ascii="GHEA Grapalat" w:hAnsi="GHEA Grapalat"/>
              </w:rPr>
            </w:pPr>
            <w:r w:rsidRPr="0047091E">
              <w:rPr>
                <w:rFonts w:asciiTheme="minorHAnsi" w:hAnsiTheme="minorHAnsi"/>
                <w:b/>
                <w:u w:val="single"/>
                <w:lang w:val="hy-AM"/>
              </w:rPr>
              <w:t>Подготовка проектно-сметной документации</w:t>
            </w:r>
          </w:p>
        </w:tc>
        <w:tc>
          <w:tcPr>
            <w:tcW w:w="2055" w:type="dxa"/>
            <w:tcBorders>
              <w:top w:val="nil"/>
              <w:left w:val="nil"/>
              <w:bottom w:val="outset" w:sz="6" w:space="0" w:color="auto"/>
              <w:right w:val="outset" w:sz="6" w:space="0" w:color="auto"/>
            </w:tcBorders>
          </w:tcPr>
          <w:p w:rsidR="00B901C2" w:rsidRDefault="00B901C2" w:rsidP="00B9022D">
            <w:pPr>
              <w:widowControl w:val="0"/>
              <w:jc w:val="center"/>
              <w:rPr>
                <w:rFonts w:ascii="GHEA Grapalat" w:hAnsi="GHEA Grapalat"/>
              </w:rPr>
            </w:pPr>
          </w:p>
        </w:tc>
        <w:tc>
          <w:tcPr>
            <w:tcW w:w="1695" w:type="dxa"/>
            <w:tcBorders>
              <w:top w:val="nil"/>
              <w:left w:val="nil"/>
              <w:bottom w:val="outset" w:sz="6" w:space="0" w:color="auto"/>
              <w:right w:val="outset" w:sz="6" w:space="0" w:color="auto"/>
            </w:tcBorders>
          </w:tcPr>
          <w:p w:rsidR="00B901C2" w:rsidRDefault="00B901C2" w:rsidP="00B9022D">
            <w:pPr>
              <w:widowControl w:val="0"/>
              <w:jc w:val="center"/>
              <w:rPr>
                <w:rFonts w:ascii="GHEA Grapalat" w:hAnsi="GHEA Grapalat"/>
              </w:rPr>
            </w:pPr>
          </w:p>
        </w:tc>
        <w:tc>
          <w:tcPr>
            <w:tcW w:w="1695" w:type="dxa"/>
            <w:tcBorders>
              <w:top w:val="nil"/>
              <w:left w:val="nil"/>
              <w:bottom w:val="outset" w:sz="6" w:space="0" w:color="auto"/>
              <w:right w:val="outset" w:sz="6" w:space="0" w:color="auto"/>
            </w:tcBorders>
          </w:tcPr>
          <w:p w:rsidR="00B901C2" w:rsidRDefault="00B901C2" w:rsidP="00B9022D">
            <w:pPr>
              <w:widowControl w:val="0"/>
              <w:jc w:val="center"/>
              <w:rPr>
                <w:rFonts w:ascii="GHEA Grapalat" w:hAnsi="GHEA Grapalat"/>
              </w:rPr>
            </w:pPr>
          </w:p>
        </w:tc>
      </w:tr>
      <w:tr w:rsidR="00B901C2" w:rsidTr="00B9022D">
        <w:trPr>
          <w:jc w:val="center"/>
        </w:trPr>
        <w:tc>
          <w:tcPr>
            <w:tcW w:w="2055" w:type="dxa"/>
            <w:tcBorders>
              <w:top w:val="nil"/>
              <w:left w:val="outset" w:sz="6" w:space="0" w:color="auto"/>
              <w:bottom w:val="outset" w:sz="6" w:space="0" w:color="auto"/>
              <w:right w:val="outset" w:sz="6" w:space="0" w:color="auto"/>
            </w:tcBorders>
            <w:vAlign w:val="center"/>
            <w:hideMark/>
          </w:tcPr>
          <w:p w:rsidR="00B901C2" w:rsidRDefault="00B901C2" w:rsidP="00B9022D">
            <w:pPr>
              <w:widowControl w:val="0"/>
              <w:jc w:val="center"/>
              <w:rPr>
                <w:rFonts w:ascii="GHEA Grapalat" w:hAnsi="GHEA Grapalat"/>
                <w:b/>
                <w:bCs/>
              </w:rPr>
            </w:pPr>
            <w:r>
              <w:rPr>
                <w:rFonts w:ascii="GHEA Grapalat" w:hAnsi="GHEA Grapalat"/>
                <w:b/>
              </w:rPr>
              <w:t>2</w:t>
            </w:r>
          </w:p>
        </w:tc>
        <w:tc>
          <w:tcPr>
            <w:tcW w:w="1545" w:type="dxa"/>
            <w:tcBorders>
              <w:top w:val="nil"/>
              <w:left w:val="nil"/>
              <w:bottom w:val="outset" w:sz="6" w:space="0" w:color="auto"/>
              <w:right w:val="outset" w:sz="6" w:space="0" w:color="auto"/>
            </w:tcBorders>
            <w:vAlign w:val="center"/>
            <w:hideMark/>
          </w:tcPr>
          <w:p w:rsidR="00B901C2" w:rsidRPr="009846B1" w:rsidRDefault="00B901C2" w:rsidP="00CB3202">
            <w:pPr>
              <w:widowControl w:val="0"/>
              <w:rPr>
                <w:rFonts w:asciiTheme="minorHAnsi" w:hAnsiTheme="minorHAnsi"/>
                <w:lang w:val="hy-AM"/>
              </w:rPr>
            </w:pPr>
          </w:p>
        </w:tc>
        <w:tc>
          <w:tcPr>
            <w:tcW w:w="2055" w:type="dxa"/>
            <w:tcBorders>
              <w:top w:val="nil"/>
              <w:left w:val="nil"/>
              <w:bottom w:val="outset" w:sz="6" w:space="0" w:color="auto"/>
              <w:right w:val="outset" w:sz="6" w:space="0" w:color="auto"/>
            </w:tcBorders>
          </w:tcPr>
          <w:p w:rsidR="00B901C2" w:rsidRDefault="00B901C2" w:rsidP="00B9022D">
            <w:pPr>
              <w:widowControl w:val="0"/>
              <w:jc w:val="center"/>
              <w:rPr>
                <w:rFonts w:ascii="GHEA Grapalat" w:hAnsi="GHEA Grapalat"/>
              </w:rPr>
            </w:pPr>
          </w:p>
        </w:tc>
        <w:tc>
          <w:tcPr>
            <w:tcW w:w="1695" w:type="dxa"/>
            <w:tcBorders>
              <w:top w:val="nil"/>
              <w:left w:val="nil"/>
              <w:bottom w:val="outset" w:sz="6" w:space="0" w:color="auto"/>
              <w:right w:val="outset" w:sz="6" w:space="0" w:color="auto"/>
            </w:tcBorders>
          </w:tcPr>
          <w:p w:rsidR="00B901C2" w:rsidRDefault="00B901C2" w:rsidP="00B9022D">
            <w:pPr>
              <w:widowControl w:val="0"/>
              <w:jc w:val="center"/>
              <w:rPr>
                <w:rFonts w:ascii="GHEA Grapalat" w:hAnsi="GHEA Grapalat"/>
              </w:rPr>
            </w:pPr>
          </w:p>
        </w:tc>
        <w:tc>
          <w:tcPr>
            <w:tcW w:w="1695" w:type="dxa"/>
            <w:tcBorders>
              <w:top w:val="nil"/>
              <w:left w:val="nil"/>
              <w:bottom w:val="outset" w:sz="6" w:space="0" w:color="auto"/>
              <w:right w:val="outset" w:sz="6" w:space="0" w:color="auto"/>
            </w:tcBorders>
          </w:tcPr>
          <w:p w:rsidR="00B901C2" w:rsidRDefault="00B901C2" w:rsidP="00B9022D">
            <w:pPr>
              <w:widowControl w:val="0"/>
              <w:rPr>
                <w:rFonts w:ascii="GHEA Grapalat" w:hAnsi="GHEA Grapalat"/>
              </w:rPr>
            </w:pPr>
          </w:p>
        </w:tc>
      </w:tr>
    </w:tbl>
    <w:p w:rsidR="00B901C2" w:rsidRDefault="00B901C2" w:rsidP="00B901C2">
      <w:pPr>
        <w:widowControl w:val="0"/>
        <w:jc w:val="both"/>
        <w:rPr>
          <w:rFonts w:ascii="GHEA Grapalat" w:hAnsi="GHEA Grapalat"/>
        </w:rPr>
      </w:pPr>
      <w:r>
        <w:rPr>
          <w:rFonts w:ascii="GHEA Grapalat" w:hAnsi="GHEA Grapalat"/>
        </w:rPr>
        <w:t xml:space="preserve"> </w:t>
      </w:r>
    </w:p>
    <w:p w:rsidR="00B901C2" w:rsidRDefault="00B901C2" w:rsidP="00B901C2">
      <w:pPr>
        <w:widowControl w:val="0"/>
        <w:jc w:val="both"/>
        <w:rPr>
          <w:rFonts w:ascii="GHEA Grapalat" w:hAnsi="GHEA Grapalat"/>
        </w:rPr>
      </w:pPr>
      <w:r>
        <w:rPr>
          <w:rFonts w:ascii="GHEA Grapalat" w:hAnsi="GHEA Grapalat"/>
        </w:rPr>
        <w:t xml:space="preserve"> </w:t>
      </w:r>
    </w:p>
    <w:p w:rsidR="00B901C2" w:rsidRDefault="00B901C2" w:rsidP="00B901C2">
      <w:pPr>
        <w:widowControl w:val="0"/>
        <w:jc w:val="both"/>
        <w:rPr>
          <w:rFonts w:ascii="GHEA Grapalat" w:hAnsi="GHEA Grapalat" w:cs="Arial"/>
        </w:rPr>
      </w:pPr>
      <w:r>
        <w:rPr>
          <w:rFonts w:ascii="GHEA Grapalat" w:hAnsi="GHEA Grapalat"/>
        </w:rPr>
        <w:t>наименование участника (должность, имя, фамилия руководителя)</w:t>
      </w:r>
      <w:r>
        <w:rPr>
          <w:rFonts w:ascii="GHEA Grapalat" w:hAnsi="GHEA Grapalat"/>
        </w:rPr>
        <w:tab/>
        <w:t>подпись</w:t>
      </w:r>
    </w:p>
    <w:p w:rsidR="00B901C2" w:rsidRDefault="00B901C2" w:rsidP="00B901C2">
      <w:pPr>
        <w:widowControl w:val="0"/>
        <w:jc w:val="both"/>
        <w:rPr>
          <w:rFonts w:ascii="GHEA Grapalat" w:hAnsi="GHEA Grapalat"/>
        </w:rPr>
      </w:pPr>
      <w:r>
        <w:rPr>
          <w:rFonts w:ascii="GHEA Grapalat" w:hAnsi="GHEA Grapalat"/>
        </w:rPr>
        <w:t xml:space="preserve"> </w:t>
      </w:r>
    </w:p>
    <w:p w:rsidR="00B901C2" w:rsidRDefault="00B901C2" w:rsidP="00B901C2">
      <w:pPr>
        <w:widowControl w:val="0"/>
        <w:jc w:val="right"/>
        <w:rPr>
          <w:rFonts w:ascii="GHEA Grapalat" w:hAnsi="GHEA Grapalat"/>
        </w:rPr>
      </w:pPr>
      <w:r>
        <w:rPr>
          <w:rFonts w:ascii="GHEA Grapalat" w:hAnsi="GHEA Grapalat"/>
        </w:rPr>
        <w:t>М. П.</w:t>
      </w:r>
    </w:p>
    <w:p w:rsidR="00B901C2" w:rsidRPr="008D5374" w:rsidRDefault="00B901C2" w:rsidP="00B901C2">
      <w:pPr>
        <w:rPr>
          <w:rFonts w:asciiTheme="minorHAnsi" w:hAnsiTheme="minorHAnsi"/>
          <w:b/>
        </w:rPr>
      </w:pPr>
      <w:r>
        <w:rPr>
          <w:rFonts w:ascii="GHEA Grapalat" w:hAnsi="GHEA Grapalat"/>
          <w:b/>
        </w:rPr>
        <w:br w:type="page"/>
      </w:r>
    </w:p>
    <w:p w:rsidR="00B901C2" w:rsidRPr="00B901C2" w:rsidRDefault="00B901C2" w:rsidP="00B901C2">
      <w:pPr>
        <w:rPr>
          <w:rFonts w:asciiTheme="minorHAnsi" w:hAnsiTheme="minorHAnsi"/>
          <w:b/>
        </w:rPr>
      </w:pPr>
    </w:p>
    <w:p w:rsidR="00072A57" w:rsidRDefault="00072A57" w:rsidP="00072A57">
      <w:pPr>
        <w:rPr>
          <w:rFonts w:ascii="GHEA Grapalat" w:hAnsi="GHEA Grapalat"/>
          <w:i/>
        </w:rPr>
      </w:pPr>
      <w:r>
        <w:rPr>
          <w:rFonts w:ascii="GHEA Grapalat" w:hAnsi="GHEA Grapalat"/>
          <w:i/>
        </w:rPr>
        <w:t xml:space="preserve"> </w:t>
      </w:r>
    </w:p>
    <w:p w:rsidR="00072A57" w:rsidRDefault="00072A57" w:rsidP="00072A57">
      <w:pPr>
        <w:widowControl w:val="0"/>
        <w:jc w:val="right"/>
        <w:rPr>
          <w:rFonts w:ascii="GHEA Grapalat" w:hAnsi="GHEA Grapalat"/>
          <w:i/>
        </w:rPr>
      </w:pPr>
      <w:r>
        <w:rPr>
          <w:rFonts w:ascii="GHEA Grapalat" w:hAnsi="GHEA Grapalat"/>
          <w:i/>
        </w:rPr>
        <w:t>Приложение № 4.2</w:t>
      </w:r>
    </w:p>
    <w:p w:rsidR="00072A57" w:rsidRPr="001F74CB" w:rsidRDefault="00072A57" w:rsidP="00072A57">
      <w:pPr>
        <w:pStyle w:val="31"/>
        <w:widowControl w:val="0"/>
        <w:jc w:val="right"/>
        <w:rPr>
          <w:rFonts w:ascii="GHEA Grapalat" w:hAnsi="GHEA Grapalat"/>
          <w:b/>
        </w:rPr>
      </w:pPr>
      <w:r>
        <w:rPr>
          <w:rFonts w:ascii="GHEA Grapalat" w:hAnsi="GHEA Grapalat"/>
          <w:i/>
        </w:rPr>
        <w:t>к Приглашению на открытый конкурс</w:t>
      </w:r>
      <w:r>
        <w:rPr>
          <w:rFonts w:ascii="GHEA Grapalat" w:hAnsi="GHEA Grapalat"/>
          <w:i/>
        </w:rPr>
        <w:br/>
      </w:r>
      <w:r w:rsidRPr="002765AF">
        <w:rPr>
          <w:rFonts w:ascii="GHEA Grapalat" w:hAnsi="GHEA Grapalat"/>
          <w:b/>
          <w:i/>
        </w:rPr>
        <w:t xml:space="preserve">под кодом </w:t>
      </w:r>
      <w:r w:rsidR="00B901C2" w:rsidRPr="00A4501F">
        <w:rPr>
          <w:rFonts w:ascii="Sylfaen" w:hAnsi="Sylfaen"/>
          <w:b/>
          <w:highlight w:val="yellow"/>
          <w:lang w:val="en-US"/>
        </w:rPr>
        <w:t>AMBH</w:t>
      </w:r>
      <w:r w:rsidR="00B901C2" w:rsidRPr="00A4501F">
        <w:rPr>
          <w:rFonts w:ascii="Sylfaen" w:hAnsi="Sylfaen"/>
          <w:b/>
          <w:highlight w:val="yellow"/>
        </w:rPr>
        <w:t>-</w:t>
      </w:r>
      <w:r w:rsidR="00A4501F" w:rsidRPr="00A4501F">
        <w:rPr>
          <w:rFonts w:ascii="Sylfaen" w:hAnsi="Sylfaen"/>
          <w:b/>
          <w:highlight w:val="yellow"/>
          <w:lang w:val="en-US"/>
        </w:rPr>
        <w:t>GHC</w:t>
      </w:r>
      <w:r w:rsidR="00B901C2" w:rsidRPr="00A4501F">
        <w:rPr>
          <w:rFonts w:ascii="Sylfaen" w:hAnsi="Sylfaen"/>
          <w:b/>
          <w:highlight w:val="yellow"/>
          <w:lang w:val="en-US"/>
        </w:rPr>
        <w:t>DzB</w:t>
      </w:r>
      <w:r w:rsidR="00B901C2" w:rsidRPr="00A4501F">
        <w:rPr>
          <w:rFonts w:ascii="Sylfaen" w:hAnsi="Sylfaen"/>
          <w:b/>
          <w:highlight w:val="yellow"/>
        </w:rPr>
        <w:t>-22/</w:t>
      </w:r>
      <w:r w:rsidR="001F74CB" w:rsidRPr="001F74CB">
        <w:rPr>
          <w:rFonts w:ascii="Sylfaen" w:hAnsi="Sylfaen"/>
          <w:b/>
        </w:rPr>
        <w:t>3</w:t>
      </w:r>
    </w:p>
    <w:p w:rsidR="00072A57" w:rsidRPr="002765AF" w:rsidRDefault="00072A57" w:rsidP="00072A57">
      <w:pPr>
        <w:widowControl w:val="0"/>
        <w:jc w:val="right"/>
        <w:rPr>
          <w:rFonts w:ascii="GHEA Grapalat" w:hAnsi="GHEA Grapalat"/>
          <w:b/>
        </w:rPr>
      </w:pPr>
      <w:r w:rsidRPr="002765AF">
        <w:rPr>
          <w:rFonts w:ascii="GHEA Grapalat" w:hAnsi="GHEA Grapalat"/>
          <w:b/>
        </w:rPr>
        <w:t xml:space="preserve"> </w:t>
      </w:r>
    </w:p>
    <w:p w:rsidR="00072A57" w:rsidRPr="002765AF" w:rsidRDefault="00072A57" w:rsidP="00072A57">
      <w:pPr>
        <w:widowControl w:val="0"/>
        <w:jc w:val="center"/>
        <w:rPr>
          <w:rFonts w:ascii="GHEA Grapalat" w:hAnsi="GHEA Grapalat"/>
          <w:b/>
        </w:rPr>
      </w:pPr>
      <w:r w:rsidRPr="002765AF">
        <w:rPr>
          <w:rFonts w:ascii="GHEA Grapalat" w:hAnsi="GHEA Grapalat"/>
          <w:b/>
        </w:rPr>
        <w:t xml:space="preserve">СОГЛАШЕНИЕ О НЕУСТОЙКЕ </w:t>
      </w:r>
    </w:p>
    <w:p w:rsidR="00072A57" w:rsidRPr="002765AF" w:rsidRDefault="00072A57" w:rsidP="00072A57">
      <w:pPr>
        <w:widowControl w:val="0"/>
        <w:jc w:val="center"/>
        <w:rPr>
          <w:rFonts w:ascii="GHEA Grapalat" w:hAnsi="GHEA Grapalat"/>
          <w:b/>
        </w:rPr>
      </w:pPr>
      <w:r w:rsidRPr="002765AF">
        <w:rPr>
          <w:rFonts w:ascii="GHEA Grapalat" w:hAnsi="GHEA Grapalat"/>
          <w:b/>
        </w:rPr>
        <w:t>(обеспечение квалификации)</w:t>
      </w:r>
    </w:p>
    <w:tbl>
      <w:tblPr>
        <w:tblW w:w="0" w:type="auto"/>
        <w:tblCellMar>
          <w:top w:w="15" w:type="dxa"/>
          <w:left w:w="15" w:type="dxa"/>
          <w:bottom w:w="15" w:type="dxa"/>
          <w:right w:w="15" w:type="dxa"/>
        </w:tblCellMar>
        <w:tblLook w:val="04A0"/>
      </w:tblPr>
      <w:tblGrid>
        <w:gridCol w:w="4689"/>
        <w:gridCol w:w="4411"/>
      </w:tblGrid>
      <w:tr w:rsidR="00072A57" w:rsidRPr="002765AF" w:rsidTr="00072A57">
        <w:tc>
          <w:tcPr>
            <w:tcW w:w="4785" w:type="dxa"/>
            <w:tcBorders>
              <w:top w:val="nil"/>
              <w:left w:val="nil"/>
              <w:bottom w:val="nil"/>
              <w:right w:val="nil"/>
            </w:tcBorders>
            <w:hideMark/>
          </w:tcPr>
          <w:p w:rsidR="00072A57" w:rsidRPr="002765AF" w:rsidRDefault="00072A57">
            <w:pPr>
              <w:widowControl w:val="0"/>
              <w:shd w:val="clear" w:color="auto" w:fill="000080"/>
              <w:rPr>
                <w:rFonts w:ascii="GHEA Grapalat" w:hAnsi="GHEA Grapalat"/>
                <w:b/>
              </w:rPr>
            </w:pPr>
            <w:r w:rsidRPr="002765AF">
              <w:rPr>
                <w:rFonts w:ascii="GHEA Grapalat" w:hAnsi="GHEA Grapalat" w:cs="Tahoma"/>
                <w:b/>
              </w:rPr>
              <w:t>г. Ереван</w:t>
            </w:r>
          </w:p>
        </w:tc>
        <w:tc>
          <w:tcPr>
            <w:tcW w:w="4500" w:type="dxa"/>
            <w:tcBorders>
              <w:top w:val="nil"/>
              <w:left w:val="nil"/>
              <w:bottom w:val="nil"/>
              <w:right w:val="nil"/>
            </w:tcBorders>
            <w:hideMark/>
          </w:tcPr>
          <w:p w:rsidR="00072A57" w:rsidRPr="002765AF" w:rsidRDefault="00072A57">
            <w:pPr>
              <w:widowControl w:val="0"/>
              <w:shd w:val="clear" w:color="auto" w:fill="000080"/>
              <w:jc w:val="right"/>
              <w:rPr>
                <w:rFonts w:ascii="GHEA Grapalat" w:hAnsi="GHEA Grapalat"/>
                <w:b/>
              </w:rPr>
            </w:pPr>
            <w:r w:rsidRPr="002765AF">
              <w:rPr>
                <w:rFonts w:ascii="GHEA Grapalat" w:hAnsi="GHEA Grapalat" w:cs="Tahoma"/>
                <w:b/>
              </w:rPr>
              <w:t>"</w:t>
            </w:r>
            <w:r w:rsidRPr="002765AF">
              <w:rPr>
                <w:rFonts w:ascii="GHEA Grapalat" w:hAnsi="GHEA Grapalat" w:cs="Tahoma"/>
                <w:b/>
              </w:rPr>
              <w:tab/>
              <w:t xml:space="preserve">" </w:t>
            </w:r>
            <w:r w:rsidRPr="002765AF">
              <w:rPr>
                <w:rFonts w:ascii="GHEA Grapalat" w:hAnsi="GHEA Grapalat" w:cs="Tahoma"/>
                <w:b/>
              </w:rPr>
              <w:tab/>
              <w:t>20</w:t>
            </w:r>
            <w:r w:rsidRPr="002765AF">
              <w:rPr>
                <w:rFonts w:ascii="GHEA Grapalat" w:hAnsi="GHEA Grapalat" w:cs="Tahoma"/>
                <w:b/>
              </w:rPr>
              <w:tab/>
              <w:t>г.</w:t>
            </w:r>
            <w:r w:rsidRPr="002765AF">
              <w:rPr>
                <w:rStyle w:val="15"/>
                <w:rFonts w:ascii="GHEA Grapalat" w:hAnsi="GHEA Grapalat" w:cs="Tahoma"/>
                <w:b/>
              </w:rPr>
              <w:t>**</w:t>
            </w:r>
          </w:p>
        </w:tc>
      </w:tr>
    </w:tbl>
    <w:p w:rsidR="00072A57" w:rsidRPr="002765AF" w:rsidRDefault="00072A57" w:rsidP="00072A57">
      <w:pPr>
        <w:widowControl w:val="0"/>
        <w:rPr>
          <w:rFonts w:ascii="GHEA Grapalat" w:hAnsi="GHEA Grapalat"/>
          <w:b/>
        </w:rPr>
      </w:pPr>
      <w:r w:rsidRPr="002765AF">
        <w:rPr>
          <w:rFonts w:ascii="GHEA Grapalat" w:hAnsi="GHEA Grapalat"/>
          <w:b/>
        </w:rPr>
        <w:t xml:space="preserve"> </w:t>
      </w:r>
    </w:p>
    <w:p w:rsidR="00072A57" w:rsidRDefault="00072A57" w:rsidP="00072A57">
      <w:pPr>
        <w:widowControl w:val="0"/>
        <w:jc w:val="both"/>
        <w:rPr>
          <w:rFonts w:ascii="GHEA Grapalat" w:hAnsi="GHEA Grapalat"/>
          <w:u w:val="single"/>
          <w:vertAlign w:val="subscript"/>
        </w:rPr>
      </w:pPr>
      <w:r>
        <w:rPr>
          <w:rFonts w:ascii="GHEA Grapalat" w:hAnsi="GHEA Grapalat"/>
        </w:rPr>
        <w:t>_______________________________________________, в лице директора Компании,</w:t>
      </w:r>
    </w:p>
    <w:p w:rsidR="00072A57" w:rsidRDefault="00072A57" w:rsidP="00072A57">
      <w:pPr>
        <w:widowControl w:val="0"/>
        <w:jc w:val="both"/>
        <w:rPr>
          <w:rFonts w:ascii="GHEA Grapalat" w:hAnsi="GHEA Grapalat"/>
          <w:vertAlign w:val="superscript"/>
        </w:rPr>
      </w:pPr>
      <w:r>
        <w:rPr>
          <w:rFonts w:ascii="GHEA Grapalat" w:hAnsi="GHEA Grapalat"/>
          <w:vertAlign w:val="superscript"/>
        </w:rPr>
        <w:t>наименование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имя, фамилия, паспортные данные директора компании</w:t>
      </w:r>
    </w:p>
    <w:p w:rsidR="00072A57" w:rsidRDefault="00072A57" w:rsidP="00072A57">
      <w:pPr>
        <w:widowControl w:val="0"/>
        <w:jc w:val="both"/>
        <w:rPr>
          <w:rFonts w:ascii="GHEA Grapalat" w:hAnsi="GHEA Grapalat"/>
        </w:rPr>
      </w:pPr>
      <w:r>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b/>
          <w:bCs/>
        </w:rPr>
      </w:pPr>
      <w:r>
        <w:rPr>
          <w:rFonts w:ascii="GHEA Grapalat" w:hAnsi="GHEA Grapalat"/>
          <w:b/>
        </w:rPr>
        <w:t>1. Предмет соглашения</w:t>
      </w:r>
    </w:p>
    <w:p w:rsidR="00072A57" w:rsidRPr="00B975D0" w:rsidRDefault="00072A57" w:rsidP="00072A57">
      <w:pPr>
        <w:widowControl w:val="0"/>
        <w:jc w:val="both"/>
        <w:rPr>
          <w:rFonts w:ascii="GHEA Grapalat" w:hAnsi="GHEA Grapalat"/>
        </w:rPr>
      </w:pPr>
      <w:r>
        <w:rPr>
          <w:rFonts w:ascii="GHEA Grapalat" w:hAnsi="GHEA Grapalat"/>
        </w:rPr>
        <w:t>1.1.</w:t>
      </w:r>
      <w:r>
        <w:rPr>
          <w:rFonts w:ascii="GHEA Grapalat" w:hAnsi="GHEA Grapalat"/>
        </w:rPr>
        <w:tab/>
        <w:t>Компания участвует в организованн</w:t>
      </w:r>
      <w:r w:rsidR="002765AF">
        <w:rPr>
          <w:rFonts w:ascii="GHEA Grapalat" w:hAnsi="GHEA Grapalat"/>
        </w:rPr>
        <w:t xml:space="preserve">ой </w:t>
      </w:r>
      <w:r>
        <w:rPr>
          <w:rFonts w:ascii="GHEA Grapalat" w:hAnsi="GHEA Grapalat"/>
        </w:rPr>
        <w:t xml:space="preserve"> </w:t>
      </w:r>
      <w:r w:rsidR="002765AF" w:rsidRPr="002765AF">
        <w:rPr>
          <w:rFonts w:asciiTheme="minorHAnsi" w:hAnsiTheme="minorHAnsi"/>
        </w:rPr>
        <w:t>_____________</w:t>
      </w:r>
      <w:r>
        <w:rPr>
          <w:rFonts w:ascii="GHEA Grapalat" w:hAnsi="GHEA Grapalat"/>
        </w:rPr>
        <w:t xml:space="preserve"> (далее — Заказчик) процедуре закупок под кодом </w:t>
      </w:r>
      <w:r w:rsidR="002765AF">
        <w:rPr>
          <w:rFonts w:ascii="Sylfaen" w:hAnsi="Sylfaen"/>
          <w:b/>
          <w:lang w:val="en-US"/>
        </w:rPr>
        <w:t>AMBH</w:t>
      </w:r>
      <w:r w:rsidR="002765AF">
        <w:rPr>
          <w:rFonts w:ascii="Sylfaen" w:hAnsi="Sylfaen"/>
          <w:b/>
        </w:rPr>
        <w:t>-</w:t>
      </w:r>
      <w:r w:rsidR="00A4501F">
        <w:rPr>
          <w:rFonts w:ascii="Sylfaen" w:hAnsi="Sylfaen"/>
          <w:b/>
          <w:lang w:val="en-US"/>
        </w:rPr>
        <w:t>GHC</w:t>
      </w:r>
      <w:r w:rsidR="002765AF">
        <w:rPr>
          <w:rFonts w:ascii="Sylfaen" w:hAnsi="Sylfaen"/>
          <w:b/>
          <w:lang w:val="en-US"/>
        </w:rPr>
        <w:t>DzB</w:t>
      </w:r>
      <w:r w:rsidR="002765AF">
        <w:rPr>
          <w:rFonts w:ascii="Sylfaen" w:hAnsi="Sylfaen"/>
          <w:b/>
        </w:rPr>
        <w:t>-22/</w:t>
      </w:r>
      <w:r w:rsidR="00B975D0" w:rsidRPr="00B975D0">
        <w:rPr>
          <w:rFonts w:ascii="Sylfaen" w:hAnsi="Sylfaen"/>
          <w:b/>
        </w:rPr>
        <w:t>1</w:t>
      </w:r>
    </w:p>
    <w:p w:rsidR="00072A57" w:rsidRDefault="00072A57" w:rsidP="00072A57">
      <w:pPr>
        <w:widowControl w:val="0"/>
        <w:jc w:val="both"/>
        <w:rPr>
          <w:rFonts w:ascii="GHEA Grapalat" w:hAnsi="GHEA Grapalat"/>
        </w:rPr>
      </w:pPr>
      <w:r>
        <w:rPr>
          <w:rFonts w:ascii="GHEA Grapalat" w:hAnsi="GHEA Grapalat"/>
        </w:rPr>
        <w:t>1.2.</w:t>
      </w:r>
      <w:r>
        <w:rPr>
          <w:rFonts w:ascii="GHEA Grapalat" w:hAnsi="GHEA Grapalat"/>
        </w:rPr>
        <w:tab/>
        <w:t xml:space="preserve">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072A57" w:rsidRDefault="00072A57" w:rsidP="00072A57">
      <w:pPr>
        <w:widowControl w:val="0"/>
        <w:jc w:val="both"/>
        <w:rPr>
          <w:rFonts w:ascii="GHEA Grapalat" w:hAnsi="GHEA Grapalat"/>
        </w:rPr>
      </w:pPr>
      <w:r>
        <w:rPr>
          <w:rFonts w:ascii="GHEA Grapalat" w:hAnsi="GHEA Grapalat"/>
        </w:rPr>
        <w:t>1.3.</w:t>
      </w:r>
      <w:r>
        <w:rPr>
          <w:rFonts w:ascii="GHEA Grapalat" w:hAnsi="GHEA Grapalat"/>
        </w:rPr>
        <w:tab/>
        <w:t>Подписав платежное требование (далее — Требование), прилагаемое к</w:t>
      </w:r>
      <w:r>
        <w:t xml:space="preserve"> </w:t>
      </w:r>
      <w:r>
        <w:rPr>
          <w:rFonts w:ascii="GHEA Grapalat" w:hAnsi="GHEA Grapalat"/>
        </w:rPr>
        <w:t xml:space="preserve">настоящему Соглашению о неустойке, Компания безотзывно соглашается, что: </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72A57" w:rsidRDefault="00072A57" w:rsidP="00072A57">
      <w:pPr>
        <w:widowControl w:val="0"/>
        <w:jc w:val="both"/>
        <w:rPr>
          <w:rFonts w:ascii="GHEA Grapalat" w:hAnsi="GHEA Grapalat"/>
        </w:rPr>
      </w:pPr>
      <w:r>
        <w:rPr>
          <w:rFonts w:ascii="GHEA Grapalat" w:hAnsi="GHEA Grapalat"/>
        </w:rPr>
        <w:t>в)</w:t>
      </w:r>
      <w:r>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72A57" w:rsidRDefault="00072A57" w:rsidP="00072A57">
      <w:pPr>
        <w:widowControl w:val="0"/>
        <w:jc w:val="both"/>
        <w:rPr>
          <w:rFonts w:ascii="GHEA Grapalat" w:hAnsi="GHEA Grapalat"/>
        </w:rPr>
      </w:pPr>
      <w:r>
        <w:rPr>
          <w:rFonts w:ascii="GHEA Grapalat" w:hAnsi="GHEA Grapalat"/>
        </w:rPr>
        <w:t>г)</w:t>
      </w:r>
      <w:r>
        <w:rPr>
          <w:rFonts w:ascii="GHEA Grapalat" w:hAnsi="GHEA Grapalat"/>
        </w:rPr>
        <w:tab/>
        <w:t>Компания подтверждает, что акцептовала Требование в полном размере суммы неустойки.</w:t>
      </w:r>
    </w:p>
    <w:p w:rsidR="00072A57" w:rsidRDefault="00072A57" w:rsidP="00072A57">
      <w:pPr>
        <w:widowControl w:val="0"/>
        <w:jc w:val="both"/>
        <w:rPr>
          <w:rFonts w:ascii="GHEA Grapalat" w:hAnsi="GHEA Grapalat"/>
        </w:rPr>
      </w:pPr>
      <w:r>
        <w:rPr>
          <w:rFonts w:ascii="GHEA Grapalat" w:hAnsi="GHEA Grapalat"/>
        </w:rPr>
        <w:t>д)</w:t>
      </w:r>
      <w:r>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72A57" w:rsidRDefault="00072A57" w:rsidP="00072A57">
      <w:pPr>
        <w:widowControl w:val="0"/>
        <w:jc w:val="both"/>
        <w:rPr>
          <w:rFonts w:ascii="GHEA Grapalat" w:hAnsi="GHEA Grapalat"/>
        </w:rPr>
      </w:pPr>
      <w:r>
        <w:rPr>
          <w:rFonts w:ascii="GHEA Grapalat" w:hAnsi="GHEA Grapalat"/>
        </w:rPr>
        <w:t>1.4.</w:t>
      </w:r>
      <w:r>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ascii="Courier New" w:hAnsi="Courier New" w:cs="Courier New"/>
        </w:rPr>
        <w:t xml:space="preserve"> </w:t>
      </w:r>
      <w:r>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72A57" w:rsidRDefault="00072A57" w:rsidP="00072A57">
      <w:pPr>
        <w:widowControl w:val="0"/>
        <w:jc w:val="both"/>
        <w:rPr>
          <w:rFonts w:ascii="GHEA Grapalat" w:hAnsi="GHEA Grapalat"/>
        </w:rPr>
      </w:pPr>
      <w:r>
        <w:rPr>
          <w:rFonts w:ascii="GHEA Grapalat" w:hAnsi="GHEA Grapalat"/>
        </w:rPr>
        <w:t>1.5.</w:t>
      </w:r>
      <w:r>
        <w:rPr>
          <w:rFonts w:ascii="GHEA Grapalat" w:hAnsi="GHEA Grapalat"/>
        </w:rPr>
        <w:tab/>
        <w:t>Заказчик может представить в Банк-плательщик иные дополнительные документы.</w:t>
      </w:r>
    </w:p>
    <w:p w:rsidR="00072A57" w:rsidRDefault="00072A57" w:rsidP="00072A57">
      <w:pPr>
        <w:widowControl w:val="0"/>
        <w:jc w:val="both"/>
        <w:rPr>
          <w:rFonts w:ascii="GHEA Grapalat" w:hAnsi="GHEA Grapalat"/>
        </w:rPr>
      </w:pPr>
      <w:r>
        <w:rPr>
          <w:rFonts w:ascii="GHEA Grapalat" w:hAnsi="GHEA Grapalat"/>
        </w:rPr>
        <w:t>1.6. Банк не несет какой-либо ответственности за риски (понесенные</w:t>
      </w:r>
      <w:r>
        <w:rPr>
          <w:rFonts w:ascii="Courier New" w:hAnsi="Courier New" w:cs="Courier New"/>
        </w:rPr>
        <w:t xml:space="preserve"> </w:t>
      </w:r>
      <w:r>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rPr>
        <w:t xml:space="preserve"> </w:t>
      </w:r>
      <w:r>
        <w:rPr>
          <w:rFonts w:ascii="GHEA Grapalat" w:hAnsi="GHEA Grapalat"/>
        </w:rPr>
        <w:t>Требовании. Банк не обязан проверять факты нарушения Компанией условий договора.</w:t>
      </w:r>
    </w:p>
    <w:p w:rsidR="00072A57" w:rsidRDefault="00072A57" w:rsidP="00072A57">
      <w:pPr>
        <w:widowControl w:val="0"/>
        <w:jc w:val="both"/>
        <w:rPr>
          <w:rFonts w:ascii="GHEA Grapalat" w:hAnsi="GHEA Grapalat"/>
        </w:rPr>
      </w:pPr>
      <w:r>
        <w:rPr>
          <w:rFonts w:ascii="GHEA Grapalat" w:hAnsi="GHEA Grapalat"/>
        </w:rPr>
        <w:t>1.7.</w:t>
      </w:r>
      <w:r>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72A57" w:rsidRDefault="00072A57" w:rsidP="00072A57">
      <w:pPr>
        <w:widowControl w:val="0"/>
        <w:jc w:val="both"/>
        <w:rPr>
          <w:rFonts w:ascii="GHEA Grapalat" w:hAnsi="GHEA Grapalat"/>
        </w:rPr>
      </w:pPr>
      <w:r>
        <w:rPr>
          <w:rFonts w:ascii="GHEA Grapalat" w:hAnsi="GHEA Grapalat"/>
        </w:rPr>
        <w:t>1.8.</w:t>
      </w:r>
      <w:r>
        <w:rPr>
          <w:rFonts w:ascii="GHEA Grapalat" w:hAnsi="GHEA Grapalat"/>
        </w:rPr>
        <w:tab/>
        <w:t>В случае если в течение десяти рабочих дней после представления в</w:t>
      </w:r>
      <w:r>
        <w:rPr>
          <w:rFonts w:ascii="Courier New" w:hAnsi="Courier New" w:cs="Courier New"/>
        </w:rPr>
        <w:t xml:space="preserve"> </w:t>
      </w:r>
      <w:r>
        <w:rPr>
          <w:rFonts w:ascii="GHEA Grapalat" w:hAnsi="GHEA Grapalat"/>
        </w:rPr>
        <w:t>Банк настоящего Соглашения и прилагаемого Требования по независящим от</w:t>
      </w:r>
      <w:r>
        <w:rPr>
          <w:rFonts w:ascii="Courier New" w:hAnsi="Courier New" w:cs="Courier New"/>
        </w:rPr>
        <w:t xml:space="preserve"> </w:t>
      </w:r>
      <w:r>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rPr>
        <w:t xml:space="preserve"> </w:t>
      </w:r>
      <w:r>
        <w:rPr>
          <w:rFonts w:ascii="GHEA Grapalat" w:hAnsi="GHEA Grapalat"/>
        </w:rPr>
        <w:t>неуплатой.</w:t>
      </w:r>
    </w:p>
    <w:p w:rsidR="00072A57" w:rsidRDefault="00072A57" w:rsidP="00072A57">
      <w:pPr>
        <w:widowControl w:val="0"/>
        <w:jc w:val="center"/>
        <w:rPr>
          <w:rFonts w:ascii="GHEA Grapalat" w:hAnsi="GHEA Grapalat"/>
          <w:b/>
          <w:bCs/>
        </w:rPr>
      </w:pPr>
      <w:r>
        <w:rPr>
          <w:rFonts w:ascii="GHEA Grapalat" w:hAnsi="GHEA Grapalat"/>
          <w:b/>
        </w:rPr>
        <w:t>2. Иные условия</w:t>
      </w:r>
    </w:p>
    <w:p w:rsidR="00072A57" w:rsidRDefault="00072A57" w:rsidP="00072A57">
      <w:pPr>
        <w:widowControl w:val="0"/>
        <w:jc w:val="both"/>
        <w:rPr>
          <w:rFonts w:ascii="GHEA Grapalat" w:hAnsi="GHEA Grapalat"/>
        </w:rPr>
      </w:pPr>
      <w:r>
        <w:rPr>
          <w:rFonts w:ascii="GHEA Grapalat" w:hAnsi="GHEA Grapalat"/>
        </w:rPr>
        <w:t>2.1.</w:t>
      </w:r>
      <w:r>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072A57" w:rsidRDefault="00072A57" w:rsidP="00072A57">
      <w:pPr>
        <w:widowControl w:val="0"/>
        <w:jc w:val="both"/>
        <w:rPr>
          <w:rFonts w:ascii="GHEA Grapalat" w:hAnsi="GHEA Grapalat"/>
        </w:rPr>
      </w:pPr>
      <w:r>
        <w:rPr>
          <w:rFonts w:ascii="GHEA Grapalat" w:hAnsi="GHEA Grapalat"/>
        </w:rPr>
        <w:t>2.2.</w:t>
      </w:r>
      <w:r>
        <w:rPr>
          <w:rFonts w:ascii="GHEA Grapalat" w:hAnsi="GHEA Grapalat"/>
        </w:rPr>
        <w:tab/>
        <w:t xml:space="preserve">Представив настоящее Соглашение и прилагаемое Требование в Банк-плательщик: </w:t>
      </w:r>
    </w:p>
    <w:p w:rsidR="00072A57" w:rsidRDefault="00072A57" w:rsidP="00072A57">
      <w:pPr>
        <w:widowControl w:val="0"/>
        <w:jc w:val="both"/>
        <w:rPr>
          <w:rFonts w:ascii="GHEA Grapalat" w:hAnsi="GHEA Grapalat"/>
        </w:rPr>
      </w:pPr>
      <w:r>
        <w:rPr>
          <w:rFonts w:ascii="GHEA Grapalat" w:hAnsi="GHEA Grapalat"/>
        </w:rPr>
        <w:t>2.2.1.</w:t>
      </w:r>
      <w:r>
        <w:rPr>
          <w:rFonts w:ascii="GHEA Grapalat" w:hAnsi="GHEA Grapalat"/>
        </w:rPr>
        <w:tab/>
        <w:t>Заказчик подтверждает, что Компания допустила нарушение договорных обязательств, а</w:t>
      </w:r>
    </w:p>
    <w:p w:rsidR="00072A57" w:rsidRDefault="00072A57" w:rsidP="00072A57">
      <w:pPr>
        <w:widowControl w:val="0"/>
        <w:jc w:val="both"/>
        <w:rPr>
          <w:rFonts w:ascii="GHEA Grapalat" w:hAnsi="GHEA Grapalat"/>
        </w:rPr>
      </w:pPr>
      <w:r>
        <w:rPr>
          <w:rFonts w:ascii="GHEA Grapalat" w:hAnsi="GHEA Grapalat"/>
        </w:rPr>
        <w:t>2.2.2.</w:t>
      </w:r>
      <w:r>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72A57" w:rsidRDefault="00072A57" w:rsidP="00072A57">
      <w:pPr>
        <w:widowControl w:val="0"/>
        <w:jc w:val="both"/>
        <w:rPr>
          <w:rFonts w:ascii="GHEA Grapalat" w:hAnsi="GHEA Grapalat"/>
        </w:rPr>
      </w:pPr>
      <w:r>
        <w:rPr>
          <w:rFonts w:ascii="GHEA Grapalat" w:hAnsi="GHEA Grapalat"/>
        </w:rPr>
        <w:t>2.3.</w:t>
      </w:r>
      <w:r>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72A57" w:rsidRDefault="00072A57" w:rsidP="00072A57">
      <w:pPr>
        <w:widowControl w:val="0"/>
        <w:jc w:val="center"/>
        <w:rPr>
          <w:rFonts w:ascii="GHEA Grapalat" w:hAnsi="GHEA Grapalat"/>
          <w:b/>
        </w:rPr>
      </w:pPr>
      <w:r>
        <w:rPr>
          <w:rFonts w:ascii="GHEA Grapalat" w:hAnsi="GHEA Grapalat"/>
          <w:b/>
        </w:rPr>
        <w:t>3. Адрес, банковские реквизиты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наименование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адрес компании</w:t>
      </w:r>
    </w:p>
    <w:p w:rsidR="00072A57" w:rsidRDefault="00072A57" w:rsidP="00072A57">
      <w:pPr>
        <w:widowControl w:val="0"/>
        <w:jc w:val="both"/>
        <w:rPr>
          <w:rFonts w:ascii="GHEA Grapalat" w:hAnsi="GHEA Grapalat"/>
        </w:rPr>
      </w:pPr>
      <w:r>
        <w:rPr>
          <w:rFonts w:ascii="GHEA Grapalat" w:hAnsi="GHEA Grapalat"/>
        </w:rPr>
        <w:lastRenderedPageBreak/>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наименование обслуживающего компанию банка</w:t>
      </w:r>
    </w:p>
    <w:p w:rsidR="00072A57" w:rsidRDefault="00072A57" w:rsidP="00072A57">
      <w:pPr>
        <w:widowControl w:val="0"/>
        <w:jc w:val="right"/>
        <w:rPr>
          <w:rFonts w:ascii="GHEA Grapalat" w:hAnsi="GHEA Grapalat"/>
        </w:rPr>
      </w:pPr>
      <w:r>
        <w:rPr>
          <w:rFonts w:ascii="GHEA Grapalat" w:hAnsi="GHEA Grapalat"/>
        </w:rPr>
        <w:t xml:space="preserve"> </w:t>
      </w:r>
    </w:p>
    <w:p w:rsidR="00072A57" w:rsidRDefault="00072A57" w:rsidP="00072A57">
      <w:pPr>
        <w:widowControl w:val="0"/>
        <w:jc w:val="right"/>
        <w:rPr>
          <w:rFonts w:ascii="GHEA Grapalat" w:hAnsi="GHEA Grapalat"/>
        </w:rPr>
      </w:pPr>
      <w:r>
        <w:rPr>
          <w:rFonts w:ascii="GHEA Grapalat" w:hAnsi="GHEA Grapalat"/>
        </w:rPr>
        <w:t>М. П.</w:t>
      </w:r>
    </w:p>
    <w:p w:rsidR="00072A57" w:rsidRDefault="00072A57" w:rsidP="00072A57">
      <w:pPr>
        <w:widowControl w:val="0"/>
        <w:jc w:val="both"/>
        <w:rPr>
          <w:rFonts w:ascii="GHEA Grapalat" w:hAnsi="GHEA Grapalat"/>
        </w:rPr>
      </w:pPr>
      <w:r>
        <w:rPr>
          <w:rFonts w:ascii="GHEA Grapalat" w:hAnsi="GHEA Grapalat"/>
        </w:rPr>
        <w:t>День/месяц/год</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tbl>
      <w:tblPr>
        <w:tblpPr w:leftFromText="180" w:rightFromText="180" w:vertAnchor="page" w:horzAnchor="margin" w:tblpXSpec="center" w:tblpY="1003"/>
        <w:tblW w:w="10980" w:type="dxa"/>
        <w:tblLook w:val="0000"/>
      </w:tblPr>
      <w:tblGrid>
        <w:gridCol w:w="5616"/>
        <w:gridCol w:w="5364"/>
      </w:tblGrid>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765AF" w:rsidRPr="00B138F3" w:rsidTr="00B9022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765AF" w:rsidRPr="00B138F3" w:rsidTr="00B9022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765AF" w:rsidRPr="00B138F3" w:rsidTr="00B902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765AF" w:rsidRPr="00B138F3" w:rsidTr="00B902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2765AF" w:rsidRDefault="002765AF" w:rsidP="00B9022D">
            <w:pPr>
              <w:widowControl w:val="0"/>
              <w:tabs>
                <w:tab w:val="left" w:pos="855"/>
              </w:tabs>
              <w:spacing w:after="160"/>
              <w:ind w:left="360"/>
              <w:rPr>
                <w:rFonts w:asciiTheme="minorHAnsi" w:hAnsiTheme="minorHAnsi"/>
              </w:rPr>
            </w:pPr>
            <w:r w:rsidRPr="00B138F3">
              <w:rPr>
                <w:rFonts w:ascii="GHEA Grapalat" w:hAnsi="GHEA Grapalat"/>
              </w:rPr>
              <w:t>9.</w:t>
            </w:r>
            <w:r w:rsidRPr="00B138F3">
              <w:rPr>
                <w:rFonts w:ascii="GHEA Grapalat" w:hAnsi="GHEA Grapalat"/>
              </w:rPr>
              <w:tab/>
              <w:t>Наименование, или имя, фамилия бенефициара:</w:t>
            </w:r>
            <w:r w:rsidRPr="002765AF">
              <w:rPr>
                <w:rFonts w:asciiTheme="minorHAnsi" w:hAnsiTheme="minorHAnsi"/>
              </w:rPr>
              <w:t xml:space="preserve"> </w:t>
            </w:r>
            <w:r>
              <w:rPr>
                <w:rFonts w:ascii="GHEA Grapalat" w:hAnsi="GHEA Grapalat"/>
                <w:lang w:val="fo-FO"/>
              </w:rPr>
              <w:t xml:space="preserve"> Муниципалитет Баграмяна</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765AF" w:rsidRPr="00B138F3" w:rsidTr="00B902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573E1A" w:rsidRDefault="002765AF" w:rsidP="00B9022D">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cs="Arial"/>
                <w:sz w:val="20"/>
                <w:szCs w:val="20"/>
              </w:rPr>
              <w:t xml:space="preserve"> </w:t>
            </w:r>
            <w:r>
              <w:rPr>
                <w:rFonts w:ascii="GHEA Grapalat" w:hAnsi="GHEA Grapalat" w:cs="Arial"/>
                <w:color w:val="FF0000"/>
                <w:sz w:val="20"/>
                <w:szCs w:val="20"/>
              </w:rPr>
              <w:t>0444057</w:t>
            </w:r>
            <w:r w:rsidR="00573E1A">
              <w:rPr>
                <w:rFonts w:ascii="GHEA Grapalat" w:hAnsi="GHEA Grapalat" w:cs="Arial"/>
                <w:color w:val="FF0000"/>
                <w:sz w:val="20"/>
                <w:szCs w:val="20"/>
                <w:lang w:val="en-US"/>
              </w:rPr>
              <w:t>1</w:t>
            </w:r>
          </w:p>
        </w:tc>
      </w:tr>
      <w:tr w:rsidR="002765AF" w:rsidRPr="00B138F3" w:rsidTr="00B902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765AF" w:rsidRPr="00B138F3" w:rsidTr="00B902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2765AF" w:rsidRDefault="002765AF" w:rsidP="00B9022D">
            <w:pPr>
              <w:widowControl w:val="0"/>
              <w:tabs>
                <w:tab w:val="left" w:pos="855"/>
              </w:tabs>
              <w:spacing w:after="160"/>
              <w:ind w:left="360"/>
              <w:rPr>
                <w:rFonts w:asciiTheme="minorHAnsi" w:hAnsiTheme="minorHAnsi"/>
                <w:lang w:val="en-US"/>
              </w:rPr>
            </w:pPr>
            <w:r w:rsidRPr="00B138F3">
              <w:rPr>
                <w:rFonts w:ascii="GHEA Grapalat" w:hAnsi="GHEA Grapalat"/>
              </w:rPr>
              <w:t>13.</w:t>
            </w:r>
            <w:r w:rsidRPr="00B138F3">
              <w:rPr>
                <w:rFonts w:ascii="GHEA Grapalat" w:hAnsi="GHEA Grapalat"/>
              </w:rPr>
              <w:tab/>
              <w:t>Номер счета бенефициара (сч.№)</w:t>
            </w:r>
            <w:r>
              <w:rPr>
                <w:rFonts w:asciiTheme="minorHAnsi" w:hAnsiTheme="minorHAnsi"/>
                <w:lang w:val="en-US"/>
              </w:rPr>
              <w:t xml:space="preserve">  </w:t>
            </w:r>
            <w:r>
              <w:rPr>
                <w:rFonts w:ascii="GHEA Grapalat" w:hAnsi="GHEA Grapalat" w:cs="Arial"/>
                <w:color w:val="FF0000"/>
                <w:sz w:val="20"/>
                <w:szCs w:val="20"/>
              </w:rPr>
              <w:t>900472054031</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2765AF" w:rsidRPr="00B138F3" w:rsidTr="00B9022D">
        <w:trPr>
          <w:trHeight w:val="424"/>
        </w:trPr>
        <w:tc>
          <w:tcPr>
            <w:tcW w:w="10980" w:type="dxa"/>
            <w:gridSpan w:val="2"/>
            <w:tcBorders>
              <w:top w:val="single" w:sz="4" w:space="0" w:color="auto"/>
              <w:left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765AF" w:rsidRPr="00B138F3" w:rsidTr="00B902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765AF" w:rsidRPr="00B138F3" w:rsidTr="00B902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765AF" w:rsidRPr="00B138F3" w:rsidTr="00B9022D">
        <w:trPr>
          <w:trHeight w:val="2194"/>
        </w:trPr>
        <w:tc>
          <w:tcPr>
            <w:tcW w:w="5616" w:type="dxa"/>
            <w:tcBorders>
              <w:top w:val="nil"/>
              <w:left w:val="single" w:sz="4" w:space="0" w:color="auto"/>
              <w:bottom w:val="single" w:sz="4" w:space="0" w:color="auto"/>
              <w:right w:val="single" w:sz="4" w:space="0" w:color="auto"/>
            </w:tcBorders>
            <w:noWrap/>
            <w:vAlign w:val="bottom"/>
          </w:tcPr>
          <w:p w:rsidR="002765AF" w:rsidRPr="00B138F3" w:rsidRDefault="002765AF" w:rsidP="00B9022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jc w:val="right"/>
              <w:rPr>
                <w:rFonts w:ascii="GHEA Grapalat" w:hAnsi="GHEA Grapalat" w:cs="Tahoma"/>
              </w:rPr>
            </w:pPr>
            <w:r w:rsidRPr="00B138F3">
              <w:rPr>
                <w:rFonts w:ascii="GHEA Grapalat" w:hAnsi="GHEA Grapalat"/>
              </w:rPr>
              <w:t>/____________________/</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/____________________/</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765AF" w:rsidRPr="00B138F3" w:rsidRDefault="002765AF" w:rsidP="00B9022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765AF" w:rsidRPr="00B138F3" w:rsidRDefault="002765AF" w:rsidP="00B9022D">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/____________________/</w:t>
            </w:r>
          </w:p>
          <w:p w:rsidR="002765AF" w:rsidRPr="00B138F3" w:rsidRDefault="002765AF" w:rsidP="00B9022D">
            <w:pPr>
              <w:widowControl w:val="0"/>
              <w:spacing w:after="160"/>
              <w:jc w:val="right"/>
              <w:rPr>
                <w:rFonts w:ascii="GHEA Grapalat" w:hAnsi="GHEA Grapalat" w:cs="Tahoma"/>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/____________________/</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765AF" w:rsidRPr="00B138F3" w:rsidTr="00B9022D">
        <w:trPr>
          <w:trHeight w:val="2194"/>
        </w:trPr>
        <w:tc>
          <w:tcPr>
            <w:tcW w:w="5616" w:type="dxa"/>
            <w:tcBorders>
              <w:top w:val="single" w:sz="4" w:space="0" w:color="auto"/>
              <w:left w:val="single" w:sz="4" w:space="0" w:color="auto"/>
              <w:right w:val="single" w:sz="4" w:space="0" w:color="auto"/>
            </w:tcBorders>
            <w:noWrap/>
            <w:vAlign w:val="bottom"/>
          </w:tcPr>
          <w:p w:rsidR="002765AF" w:rsidRPr="00B138F3" w:rsidRDefault="002765AF" w:rsidP="00B9022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765AF" w:rsidRPr="00B138F3" w:rsidRDefault="002765AF" w:rsidP="00B9022D">
            <w:pPr>
              <w:widowControl w:val="0"/>
              <w:spacing w:after="160"/>
              <w:rPr>
                <w:rFonts w:ascii="GHEA Grapalat" w:hAnsi="GHEA Grapalat"/>
              </w:rPr>
            </w:pPr>
          </w:p>
          <w:p w:rsidR="002765AF" w:rsidRPr="00B138F3" w:rsidRDefault="002765AF" w:rsidP="00B9022D">
            <w:pPr>
              <w:widowControl w:val="0"/>
              <w:jc w:val="right"/>
              <w:rPr>
                <w:rFonts w:ascii="GHEA Grapalat" w:hAnsi="GHEA Grapalat" w:cs="Tahoma"/>
              </w:rPr>
            </w:pPr>
            <w:r w:rsidRPr="00B138F3">
              <w:rPr>
                <w:rFonts w:ascii="GHEA Grapalat" w:hAnsi="GHEA Grapalat"/>
              </w:rPr>
              <w:t>/____________________/</w:t>
            </w:r>
          </w:p>
          <w:p w:rsidR="002765AF" w:rsidRPr="00B138F3" w:rsidRDefault="002765AF" w:rsidP="00B9022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765AF" w:rsidRPr="00B138F3" w:rsidRDefault="002765AF" w:rsidP="00B9022D">
            <w:pPr>
              <w:widowControl w:val="0"/>
              <w:spacing w:after="160"/>
              <w:rPr>
                <w:rFonts w:ascii="GHEA Grapalat" w:hAnsi="GHEA Grapalat" w:cs="Tahoma"/>
              </w:rPr>
            </w:pPr>
          </w:p>
          <w:p w:rsidR="002765AF" w:rsidRPr="00B138F3" w:rsidRDefault="002765AF" w:rsidP="00B9022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765AF" w:rsidRPr="00B138F3" w:rsidRDefault="002765AF" w:rsidP="00B9022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765AF" w:rsidRPr="00B138F3" w:rsidRDefault="002765AF" w:rsidP="00B9022D">
            <w:pPr>
              <w:widowControl w:val="0"/>
              <w:spacing w:after="160"/>
              <w:rPr>
                <w:rFonts w:ascii="GHEA Grapalat" w:hAnsi="GHEA Grapalat" w:cs="Tahoma"/>
              </w:rPr>
            </w:pPr>
          </w:p>
          <w:p w:rsidR="002765AF" w:rsidRPr="00B138F3" w:rsidRDefault="002765AF" w:rsidP="00B9022D">
            <w:pPr>
              <w:widowControl w:val="0"/>
              <w:jc w:val="right"/>
              <w:rPr>
                <w:rFonts w:ascii="GHEA Grapalat" w:hAnsi="GHEA Grapalat" w:cs="Tahoma"/>
              </w:rPr>
            </w:pPr>
            <w:r w:rsidRPr="00B138F3">
              <w:rPr>
                <w:rFonts w:ascii="GHEA Grapalat" w:hAnsi="GHEA Grapalat"/>
              </w:rPr>
              <w:t>/____________________/</w:t>
            </w:r>
          </w:p>
          <w:p w:rsidR="002765AF" w:rsidRPr="00B138F3" w:rsidRDefault="002765AF" w:rsidP="00B9022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765AF" w:rsidRPr="00B138F3" w:rsidRDefault="002765AF" w:rsidP="00B9022D">
            <w:pPr>
              <w:widowControl w:val="0"/>
              <w:spacing w:after="160"/>
              <w:rPr>
                <w:rFonts w:ascii="GHEA Grapalat" w:hAnsi="GHEA Grapalat" w:cs="Arial"/>
              </w:rPr>
            </w:pPr>
          </w:p>
        </w:tc>
      </w:tr>
      <w:tr w:rsidR="002765AF" w:rsidRPr="00B138F3" w:rsidTr="00B9022D">
        <w:trPr>
          <w:trHeight w:val="2194"/>
        </w:trPr>
        <w:tc>
          <w:tcPr>
            <w:tcW w:w="5616" w:type="dxa"/>
            <w:tcBorders>
              <w:top w:val="nil"/>
              <w:left w:val="single" w:sz="4" w:space="0" w:color="auto"/>
              <w:bottom w:val="single" w:sz="4" w:space="0" w:color="auto"/>
              <w:right w:val="single" w:sz="4" w:space="0" w:color="auto"/>
            </w:tcBorders>
            <w:noWrap/>
            <w:vAlign w:val="bottom"/>
          </w:tcPr>
          <w:p w:rsidR="002765AF" w:rsidRPr="00B138F3" w:rsidRDefault="002765AF" w:rsidP="00B9022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765AF" w:rsidRPr="00B138F3" w:rsidRDefault="002765AF" w:rsidP="00B9022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765AF" w:rsidRPr="00B138F3" w:rsidRDefault="002765AF" w:rsidP="00B9022D">
            <w:pPr>
              <w:widowControl w:val="0"/>
              <w:spacing w:after="160"/>
              <w:rPr>
                <w:rFonts w:ascii="GHEA Grapalat" w:hAnsi="GHEA Grapalat"/>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cs="Sylfaen"/>
        </w:rPr>
      </w:pPr>
      <w:r>
        <w:rPr>
          <w:rFonts w:ascii="GHEA Grapalat" w:hAnsi="GHEA Grapalat" w:cs="Sylfaen"/>
        </w:rPr>
        <w:t xml:space="preserve"> </w:t>
      </w:r>
    </w:p>
    <w:p w:rsidR="00072A57" w:rsidRDefault="00072A57" w:rsidP="00072A57">
      <w:pPr>
        <w:rPr>
          <w:rFonts w:ascii="GHEA Grapalat" w:hAnsi="GHEA Grapalat" w:cs="Sylfaen"/>
        </w:rPr>
      </w:pPr>
      <w:r>
        <w:rPr>
          <w:rFonts w:ascii="GHEA Grapalat" w:hAnsi="GHEA Grapalat" w:cs="Sylfaen"/>
        </w:rPr>
        <w:t xml:space="preserve">*  </w:t>
      </w:r>
      <w:r>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072A57" w:rsidRDefault="00072A57" w:rsidP="00072A57">
      <w:pPr>
        <w:rPr>
          <w:rFonts w:ascii="GHEA Grapalat" w:hAnsi="GHEA Grapalat" w:cs="Sylfaen"/>
        </w:rPr>
      </w:pPr>
      <w:r>
        <w:rPr>
          <w:rFonts w:ascii="GHEA Grapalat" w:hAnsi="GHEA Grapalat" w:cs="Sylfaen"/>
        </w:rPr>
        <w:br w:type="page"/>
      </w:r>
    </w:p>
    <w:p w:rsidR="00072A57" w:rsidRDefault="00072A57" w:rsidP="00072A57">
      <w:pPr>
        <w:widowControl w:val="0"/>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Layout w:type="fixed"/>
        <w:tblCellMar>
          <w:top w:w="15" w:type="dxa"/>
          <w:left w:w="15" w:type="dxa"/>
          <w:bottom w:w="15" w:type="dxa"/>
          <w:right w:w="15" w:type="dxa"/>
        </w:tblCellMar>
        <w:tblLook w:val="04A0"/>
      </w:tblPr>
      <w:tblGrid>
        <w:gridCol w:w="720"/>
        <w:gridCol w:w="1935"/>
        <w:gridCol w:w="2040"/>
        <w:gridCol w:w="3345"/>
        <w:gridCol w:w="2640"/>
      </w:tblGrid>
      <w:tr w:rsidR="00072A57" w:rsidTr="00072A57">
        <w:trPr>
          <w:jc w:val="center"/>
        </w:trPr>
        <w:tc>
          <w:tcPr>
            <w:tcW w:w="720" w:type="dxa"/>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П/Н</w:t>
            </w:r>
          </w:p>
        </w:tc>
        <w:tc>
          <w:tcPr>
            <w:tcW w:w="1935"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Реквизиты документа "Платежное требование"</w:t>
            </w:r>
          </w:p>
        </w:tc>
        <w:tc>
          <w:tcPr>
            <w:tcW w:w="2040"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Наличие указанного поля/</w:t>
            </w:r>
          </w:p>
          <w:p w:rsidR="00072A57" w:rsidRDefault="00072A57">
            <w:pPr>
              <w:widowControl w:val="0"/>
              <w:jc w:val="center"/>
              <w:rPr>
                <w:rFonts w:ascii="GHEA Grapalat" w:hAnsi="GHEA Grapalat"/>
                <w:b/>
              </w:rPr>
            </w:pPr>
            <w:r>
              <w:rPr>
                <w:rFonts w:ascii="GHEA Grapalat" w:hAnsi="GHEA Grapalat"/>
                <w:b/>
              </w:rPr>
              <w:t>реквизита в документе</w:t>
            </w:r>
          </w:p>
        </w:tc>
        <w:tc>
          <w:tcPr>
            <w:tcW w:w="3345"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 xml:space="preserve">Требование о заполнении реквизита </w:t>
            </w:r>
          </w:p>
          <w:p w:rsidR="00072A57" w:rsidRDefault="00072A57">
            <w:pPr>
              <w:widowControl w:val="0"/>
              <w:jc w:val="center"/>
              <w:rPr>
                <w:rFonts w:ascii="GHEA Grapalat" w:hAnsi="GHEA Grapalat"/>
                <w:b/>
              </w:rPr>
            </w:pPr>
            <w:r>
              <w:rPr>
                <w:rFonts w:ascii="GHEA Grapalat" w:hAnsi="GHEA Grapalat"/>
                <w:b/>
              </w:rPr>
              <w:t>(в связи с процессом закупки)</w:t>
            </w:r>
          </w:p>
        </w:tc>
        <w:tc>
          <w:tcPr>
            <w:tcW w:w="2640"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Сторона,</w:t>
            </w:r>
          </w:p>
          <w:p w:rsidR="00072A57" w:rsidRDefault="00072A57">
            <w:pPr>
              <w:widowControl w:val="0"/>
              <w:jc w:val="center"/>
              <w:rPr>
                <w:rFonts w:ascii="GHEA Grapalat" w:hAnsi="GHEA Grapalat"/>
                <w:b/>
              </w:rPr>
            </w:pPr>
            <w:r>
              <w:rPr>
                <w:rFonts w:ascii="GHEA Grapalat" w:hAnsi="GHEA Grapalat"/>
                <w:b/>
              </w:rPr>
              <w:t xml:space="preserve">заполняющая реквизит </w:t>
            </w:r>
          </w:p>
          <w:p w:rsidR="00072A57" w:rsidRDefault="00072A57">
            <w:pPr>
              <w:widowControl w:val="0"/>
              <w:jc w:val="center"/>
              <w:rPr>
                <w:rFonts w:ascii="GHEA Grapalat" w:hAnsi="GHEA Grapalat"/>
                <w:b/>
              </w:rPr>
            </w:pPr>
            <w:r>
              <w:rPr>
                <w:rFonts w:ascii="GHEA Grapalat" w:hAnsi="GHEA Grapalat"/>
                <w:b/>
              </w:rPr>
              <w:t>бенефициар или плательщик</w:t>
            </w:r>
          </w:p>
          <w:p w:rsidR="00072A57" w:rsidRDefault="00072A57">
            <w:pPr>
              <w:widowControl w:val="0"/>
              <w:jc w:val="center"/>
              <w:rPr>
                <w:rFonts w:ascii="GHEA Grapalat" w:hAnsi="GHEA Grapalat"/>
                <w:b/>
              </w:rPr>
            </w:pPr>
            <w:r>
              <w:rPr>
                <w:rFonts w:ascii="GHEA Grapalat" w:hAnsi="GHEA Grapalat"/>
                <w:b/>
              </w:rPr>
              <w:t>(в связи с процессом закупки)</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rPr>
            </w:pPr>
            <w:r>
              <w:rPr>
                <w:rFonts w:ascii="GHEA Grapalat" w:hAnsi="GHEA Grapalat"/>
                <w:b/>
              </w:rPr>
              <w:t>1</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2</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3</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4</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5</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наименование документа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на документе заранее заполнено "Платежное требование"</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w:t>
            </w:r>
          </w:p>
        </w:tc>
        <w:tc>
          <w:tcPr>
            <w:tcW w:w="1935" w:type="dxa"/>
            <w:tcBorders>
              <w:top w:val="nil"/>
              <w:left w:val="nil"/>
              <w:bottom w:val="outset" w:sz="6" w:space="0" w:color="auto"/>
              <w:right w:val="outset" w:sz="6" w:space="0" w:color="auto"/>
            </w:tcBorders>
            <w:hideMark/>
          </w:tcPr>
          <w:p w:rsidR="00072A57" w:rsidRDefault="00072A57">
            <w:pPr>
              <w:widowControl w:val="0"/>
              <w:jc w:val="both"/>
              <w:rPr>
                <w:rFonts w:ascii="GHEA Grapalat" w:hAnsi="GHEA Grapalat"/>
              </w:rPr>
            </w:pPr>
            <w:r>
              <w:rPr>
                <w:rFonts w:ascii="GHEA Grapalat" w:hAnsi="GHEA Grapalat"/>
              </w:rPr>
              <w:t>номер платежного требования</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бенефициаром при представлении платежного требования в банк плательщика</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3.</w:t>
            </w:r>
          </w:p>
        </w:tc>
        <w:tc>
          <w:tcPr>
            <w:tcW w:w="1935" w:type="dxa"/>
            <w:tcBorders>
              <w:top w:val="nil"/>
              <w:left w:val="nil"/>
              <w:bottom w:val="outset" w:sz="6" w:space="0" w:color="auto"/>
              <w:right w:val="outset" w:sz="6" w:space="0" w:color="auto"/>
            </w:tcBorders>
            <w:hideMark/>
          </w:tcPr>
          <w:p w:rsidR="00072A57" w:rsidRDefault="00072A57">
            <w:pPr>
              <w:widowControl w:val="0"/>
              <w:jc w:val="both"/>
              <w:rPr>
                <w:rFonts w:ascii="GHEA Grapalat" w:hAnsi="GHEA Grapalat"/>
              </w:rPr>
            </w:pPr>
            <w:r>
              <w:rPr>
                <w:rFonts w:ascii="GHEA Grapalat" w:hAnsi="GHEA Grapalat"/>
              </w:rPr>
              <w:t>дата представления</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заполняется бенефициаром в день представления платежного требования в банк плательщика </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4.</w:t>
            </w:r>
          </w:p>
        </w:tc>
        <w:tc>
          <w:tcPr>
            <w:tcW w:w="1935" w:type="dxa"/>
            <w:tcBorders>
              <w:top w:val="nil"/>
              <w:left w:val="nil"/>
              <w:bottom w:val="outset" w:sz="6" w:space="0" w:color="auto"/>
              <w:right w:val="outset" w:sz="6" w:space="0" w:color="auto"/>
            </w:tcBorders>
            <w:hideMark/>
          </w:tcPr>
          <w:p w:rsidR="00072A57" w:rsidRDefault="00072A57">
            <w:pPr>
              <w:widowControl w:val="0"/>
              <w:jc w:val="both"/>
              <w:rPr>
                <w:rFonts w:ascii="GHEA Grapalat" w:hAnsi="GHEA Grapalat"/>
              </w:rPr>
            </w:pPr>
            <w:r>
              <w:rPr>
                <w:rFonts w:ascii="GHEA Grapalat" w:hAnsi="GHEA Grapalat"/>
              </w:rPr>
              <w:t>Наименование или имя, фамилия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5.</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наименование финансовой организации (филиала), обслуживающей плательщика </w:t>
            </w:r>
            <w:r>
              <w:rPr>
                <w:rFonts w:ascii="GHEA Grapalat" w:hAnsi="GHEA Grapalat"/>
              </w:rPr>
              <w:lastRenderedPageBreak/>
              <w:t>(банк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lastRenderedPageBreak/>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обязательно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6.</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номер счета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7.</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УНН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8.</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НЗОУ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9.</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наименование, или имя, фамилия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10.</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НЗОУ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(не заполняется в процессе в связи с закупками)</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 заполняется)</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11.</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УНН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12.</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наименование финансовой организации </w:t>
            </w:r>
            <w:r>
              <w:rPr>
                <w:rFonts w:ascii="GHEA Grapalat" w:hAnsi="GHEA Grapalat"/>
              </w:rPr>
              <w:lastRenderedPageBreak/>
              <w:t xml:space="preserve">(филиала), обслуживающей бенефициара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lastRenderedPageBreak/>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13.</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номер счета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14.</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сумма (цифрами и прописью)</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сумма, подлежащая уплате бенефициару</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заполняется плательщиком </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15.</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акцептованная сумма (цифрами и прописью)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 заполняется и не применяется)</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16.</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валюта (прописью и по коду)</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17.</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цель сделки</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В обязательном порядке заполняются слова "для обеспечения исполнения договора"</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18.</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основания для совершения платежа: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бенефициаром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19.</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условия оплаты: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cs="Sylfaen"/>
              </w:rPr>
            </w:pPr>
            <w:r>
              <w:rPr>
                <w:rFonts w:ascii="GHEA Grapalat" w:hAnsi="GHEA Grapalat"/>
              </w:rPr>
              <w:t xml:space="preserve">обязательно </w:t>
            </w:r>
          </w:p>
          <w:p w:rsidR="00072A57" w:rsidRDefault="00072A57">
            <w:pPr>
              <w:widowControl w:val="0"/>
              <w:jc w:val="center"/>
              <w:rPr>
                <w:rFonts w:ascii="GHEA Grapalat" w:hAnsi="GHEA Grapalat" w:cs="Sylfaen"/>
              </w:rPr>
            </w:pPr>
            <w:r>
              <w:rPr>
                <w:rFonts w:ascii="GHEA Grapalat" w:hAnsi="GHEA Grapalat"/>
              </w:rPr>
              <w:t xml:space="preserve">заполняются слова "акцептованный платеж", </w:t>
            </w:r>
          </w:p>
          <w:p w:rsidR="00072A57" w:rsidRDefault="00072A57">
            <w:pPr>
              <w:widowControl w:val="0"/>
              <w:jc w:val="center"/>
              <w:rPr>
                <w:rFonts w:ascii="GHEA Grapalat" w:hAnsi="GHEA Grapalat"/>
              </w:rPr>
            </w:pPr>
            <w:r>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заранее заполняется бенефициаром </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20.</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количество прилагаемых страниц</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072A57" w:rsidRDefault="00072A57">
            <w:pPr>
              <w:widowControl w:val="0"/>
              <w:jc w:val="center"/>
              <w:rPr>
                <w:rFonts w:ascii="GHEA Grapalat" w:hAnsi="GHEA Grapalat"/>
              </w:rPr>
            </w:pPr>
            <w:r>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бенефициаром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21.а.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подписывается плательщиком или </w:t>
            </w:r>
          </w:p>
          <w:p w:rsidR="00072A57" w:rsidRDefault="00072A57">
            <w:pPr>
              <w:widowControl w:val="0"/>
              <w:jc w:val="center"/>
              <w:rPr>
                <w:rFonts w:ascii="GHEA Grapalat" w:hAnsi="GHEA Grapalat"/>
              </w:rPr>
            </w:pPr>
            <w:r>
              <w:rPr>
                <w:rFonts w:ascii="GHEA Grapalat" w:hAnsi="GHEA Grapalat"/>
              </w:rPr>
              <w:t>проставляется электронная подпись плательщика</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21.б.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печать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r>
              <w:rPr>
                <w:rFonts w:ascii="GHEA Grapalat" w:hAnsi="GHEA Grapalat"/>
              </w:rPr>
              <w:t xml:space="preserve">обязательно: </w:t>
            </w:r>
          </w:p>
          <w:p w:rsidR="00072A57" w:rsidRDefault="00072A57">
            <w:pPr>
              <w:widowControl w:val="0"/>
              <w:jc w:val="center"/>
              <w:rPr>
                <w:rFonts w:ascii="GHEA Grapalat" w:hAnsi="GHEA Grapalat"/>
              </w:rPr>
            </w:pPr>
            <w:r>
              <w:rPr>
                <w:rFonts w:ascii="GHEA Grapalat" w:hAnsi="GHEA Grapalat"/>
              </w:rPr>
              <w:t>при наличии печати, когда плательщик представляет Требование в бумажной форме</w:t>
            </w:r>
          </w:p>
          <w:p w:rsidR="00072A57" w:rsidRDefault="00072A57">
            <w:pPr>
              <w:widowControl w:val="0"/>
              <w:jc w:val="center"/>
              <w:rPr>
                <w:rFonts w:ascii="GHEA Grapalat" w:hAnsi="GHEA Grapalat"/>
              </w:rPr>
            </w:pP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скрепляется печатью плательщика </w:t>
            </w:r>
          </w:p>
          <w:p w:rsidR="00072A57" w:rsidRDefault="00072A57">
            <w:pPr>
              <w:widowControl w:val="0"/>
              <w:jc w:val="center"/>
              <w:rPr>
                <w:rFonts w:ascii="GHEA Grapalat" w:hAnsi="GHEA Grapalat"/>
              </w:rPr>
            </w:pPr>
            <w:r>
              <w:rPr>
                <w:rFonts w:ascii="GHEA Grapalat" w:hAnsi="GHEA Grapalat"/>
              </w:rPr>
              <w:t>при представлении в бумажной форме</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22.а.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обязательно: </w:t>
            </w:r>
          </w:p>
          <w:p w:rsidR="00072A57" w:rsidRDefault="00072A57">
            <w:pPr>
              <w:widowControl w:val="0"/>
              <w:jc w:val="center"/>
              <w:rPr>
                <w:rFonts w:ascii="GHEA Grapalat" w:hAnsi="GHEA Grapalat"/>
              </w:rPr>
            </w:pPr>
            <w:r>
              <w:rPr>
                <w:rFonts w:ascii="GHEA Grapalat" w:hAnsi="GHEA Grapalat"/>
              </w:rPr>
              <w:t xml:space="preserve">заполняется при </w:t>
            </w:r>
            <w:r>
              <w:rPr>
                <w:rFonts w:ascii="GHEA Grapalat" w:hAnsi="GHEA Grapalat"/>
              </w:rPr>
              <w:lastRenderedPageBreak/>
              <w:t>представлении в банк</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lastRenderedPageBreak/>
              <w:t>подписывается бенефициаром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22.б.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печать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обязательно: </w:t>
            </w:r>
          </w:p>
          <w:p w:rsidR="00072A57" w:rsidRDefault="00072A57">
            <w:pPr>
              <w:widowControl w:val="0"/>
              <w:jc w:val="center"/>
              <w:rPr>
                <w:rFonts w:ascii="GHEA Grapalat" w:hAnsi="GHEA Grapalat"/>
              </w:rPr>
            </w:pPr>
            <w:r>
              <w:rPr>
                <w:rFonts w:ascii="GHEA Grapalat" w:hAnsi="GHEA Grapalat"/>
              </w:rPr>
              <w:t>при наличии печати</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скрепляется печатью бенефициара </w:t>
            </w:r>
          </w:p>
          <w:p w:rsidR="00072A57" w:rsidRDefault="00072A57">
            <w:pPr>
              <w:widowControl w:val="0"/>
              <w:jc w:val="center"/>
              <w:rPr>
                <w:rFonts w:ascii="GHEA Grapalat" w:hAnsi="GHEA Grapalat"/>
              </w:rPr>
            </w:pPr>
            <w:r>
              <w:rPr>
                <w:rFonts w:ascii="GHEA Grapalat" w:hAnsi="GHEA Grapalat"/>
              </w:rPr>
              <w:t>при представлении в банк в бумажной форме</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23.а.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сотрудника обслуживающей плательщика финансовой организации (филиала)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23.б.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штамп обслуживающей плательщика финансовой организации (филиала)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23.в</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дата, время, минута исполнения финансовой организацией (филиалом), обслуживающей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24.а.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сотрудника финансовой организации (филиала), обслуживающей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24.б.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штамп обслуживающей бенефициара финансовой организации (филиала)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штамп </w:t>
            </w:r>
            <w:r>
              <w:rPr>
                <w:rFonts w:ascii="GHEA Grapalat" w:hAnsi="GHEA Grapalat"/>
              </w:rPr>
              <w:lastRenderedPageBreak/>
              <w:t>проставляется на представленное в бумажной форме Требование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24.в</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bl>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rPr>
          <w:rFonts w:ascii="GHEA Grapalat" w:hAnsi="GHEA Grapalat"/>
          <w:i/>
        </w:rPr>
      </w:pPr>
      <w:r>
        <w:rPr>
          <w:rFonts w:ascii="GHEA Grapalat" w:hAnsi="GHEA Grapalat"/>
          <w:i/>
        </w:rPr>
        <w:t xml:space="preserve"> </w:t>
      </w:r>
    </w:p>
    <w:p w:rsidR="00072A57" w:rsidRDefault="00072A57" w:rsidP="00072A57">
      <w:pPr>
        <w:widowControl w:val="0"/>
        <w:jc w:val="right"/>
        <w:rPr>
          <w:rFonts w:ascii="GHEA Grapalat" w:hAnsi="GHEA Grapalat"/>
          <w:i/>
        </w:rPr>
      </w:pPr>
      <w:r>
        <w:rPr>
          <w:rFonts w:ascii="GHEA Grapalat" w:hAnsi="GHEA Grapalat"/>
          <w:i/>
        </w:rPr>
        <w:t>Приложение № 5.1</w:t>
      </w:r>
    </w:p>
    <w:p w:rsidR="00072A57" w:rsidRPr="001F74CB" w:rsidRDefault="00072A57" w:rsidP="00072A57">
      <w:pPr>
        <w:pStyle w:val="31"/>
        <w:widowControl w:val="0"/>
        <w:jc w:val="right"/>
        <w:rPr>
          <w:rFonts w:ascii="GHEA Grapalat" w:hAnsi="GHEA Grapalat"/>
          <w:b/>
        </w:rPr>
      </w:pPr>
      <w:r>
        <w:rPr>
          <w:rFonts w:ascii="GHEA Grapalat" w:hAnsi="GHEA Grapalat"/>
          <w:i/>
        </w:rPr>
        <w:t>к Приглашению на открытый конкурс</w:t>
      </w:r>
      <w:r>
        <w:rPr>
          <w:rFonts w:ascii="GHEA Grapalat" w:hAnsi="GHEA Grapalat"/>
          <w:i/>
        </w:rPr>
        <w:br/>
      </w:r>
      <w:r w:rsidR="002765AF" w:rsidRPr="002765AF">
        <w:rPr>
          <w:rFonts w:ascii="GHEA Grapalat" w:hAnsi="GHEA Grapalat"/>
          <w:b/>
          <w:i/>
        </w:rPr>
        <w:t xml:space="preserve">под кодом </w:t>
      </w:r>
      <w:r w:rsidR="002765AF" w:rsidRPr="002765AF">
        <w:rPr>
          <w:rFonts w:ascii="Sylfaen" w:hAnsi="Sylfaen"/>
          <w:b/>
          <w:lang w:val="en-US"/>
        </w:rPr>
        <w:t>AMBH</w:t>
      </w:r>
      <w:r w:rsidR="002765AF" w:rsidRPr="002765AF">
        <w:rPr>
          <w:rFonts w:ascii="Sylfaen" w:hAnsi="Sylfaen"/>
          <w:b/>
        </w:rPr>
        <w:t>-</w:t>
      </w:r>
      <w:r w:rsidR="00A4501F">
        <w:rPr>
          <w:rFonts w:ascii="Sylfaen" w:hAnsi="Sylfaen"/>
          <w:b/>
          <w:lang w:val="en-US"/>
        </w:rPr>
        <w:t>GHC</w:t>
      </w:r>
      <w:r w:rsidR="002765AF" w:rsidRPr="002765AF">
        <w:rPr>
          <w:rFonts w:ascii="Sylfaen" w:hAnsi="Sylfaen"/>
          <w:b/>
          <w:lang w:val="en-US"/>
        </w:rPr>
        <w:t>DzB</w:t>
      </w:r>
      <w:r w:rsidR="002765AF" w:rsidRPr="002765AF">
        <w:rPr>
          <w:rFonts w:ascii="Sylfaen" w:hAnsi="Sylfaen"/>
          <w:b/>
        </w:rPr>
        <w:t>-22/</w:t>
      </w:r>
      <w:r w:rsidR="001F74CB" w:rsidRPr="001F74CB">
        <w:rPr>
          <w:rFonts w:ascii="Sylfaen" w:hAnsi="Sylfaen"/>
          <w:b/>
        </w:rPr>
        <w:t>3</w:t>
      </w:r>
    </w:p>
    <w:p w:rsidR="00072A57" w:rsidRDefault="00072A57" w:rsidP="00072A57">
      <w:pPr>
        <w:widowControl w:val="0"/>
        <w:jc w:val="right"/>
        <w:rPr>
          <w:rFonts w:ascii="GHEA Grapalat" w:hAnsi="GHEA Grapalat"/>
          <w:i/>
        </w:rPr>
      </w:pPr>
      <w:r>
        <w:rPr>
          <w:rFonts w:ascii="GHEA Grapalat" w:hAnsi="GHEA Grapalat"/>
          <w:i/>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СОГЛАШЕНИЕ О НЕУСТОЙКЕ </w:t>
      </w:r>
    </w:p>
    <w:p w:rsidR="00072A57" w:rsidRDefault="00072A57" w:rsidP="00072A57">
      <w:pPr>
        <w:widowControl w:val="0"/>
        <w:jc w:val="center"/>
        <w:rPr>
          <w:rFonts w:ascii="GHEA Grapalat" w:hAnsi="GHEA Grapalat"/>
          <w:b/>
        </w:rPr>
      </w:pPr>
      <w:r>
        <w:rPr>
          <w:rFonts w:ascii="GHEA Grapalat" w:hAnsi="GHEA Grapalat"/>
          <w:b/>
        </w:rPr>
        <w:t>(обеспечение договора)</w:t>
      </w:r>
    </w:p>
    <w:tbl>
      <w:tblPr>
        <w:tblW w:w="0" w:type="auto"/>
        <w:tblCellMar>
          <w:top w:w="15" w:type="dxa"/>
          <w:left w:w="15" w:type="dxa"/>
          <w:bottom w:w="15" w:type="dxa"/>
          <w:right w:w="15" w:type="dxa"/>
        </w:tblCellMar>
        <w:tblLook w:val="04A0"/>
      </w:tblPr>
      <w:tblGrid>
        <w:gridCol w:w="4688"/>
        <w:gridCol w:w="4412"/>
      </w:tblGrid>
      <w:tr w:rsidR="00072A57" w:rsidTr="00072A57">
        <w:tc>
          <w:tcPr>
            <w:tcW w:w="4785" w:type="dxa"/>
            <w:tcBorders>
              <w:top w:val="nil"/>
              <w:left w:val="nil"/>
              <w:bottom w:val="nil"/>
              <w:right w:val="nil"/>
            </w:tcBorders>
            <w:hideMark/>
          </w:tcPr>
          <w:p w:rsidR="00072A57" w:rsidRDefault="00072A57">
            <w:pPr>
              <w:widowControl w:val="0"/>
              <w:shd w:val="clear" w:color="auto" w:fill="000080"/>
              <w:rPr>
                <w:rFonts w:ascii="GHEA Grapalat" w:hAnsi="GHEA Grapalat"/>
                <w:b/>
              </w:rPr>
            </w:pPr>
            <w:r>
              <w:rPr>
                <w:rFonts w:ascii="GHEA Grapalat" w:hAnsi="GHEA Grapalat" w:cs="Tahoma"/>
              </w:rPr>
              <w:t>г. Ереван</w:t>
            </w:r>
          </w:p>
        </w:tc>
        <w:tc>
          <w:tcPr>
            <w:tcW w:w="4500" w:type="dxa"/>
            <w:tcBorders>
              <w:top w:val="nil"/>
              <w:left w:val="nil"/>
              <w:bottom w:val="nil"/>
              <w:right w:val="nil"/>
            </w:tcBorders>
            <w:hideMark/>
          </w:tcPr>
          <w:p w:rsidR="00072A57" w:rsidRDefault="00072A57">
            <w:pPr>
              <w:widowControl w:val="0"/>
              <w:shd w:val="clear" w:color="auto" w:fill="000080"/>
              <w:jc w:val="right"/>
              <w:rPr>
                <w:rFonts w:ascii="GHEA Grapalat" w:hAnsi="GHEA Grapalat"/>
                <w:b/>
              </w:rPr>
            </w:pPr>
            <w:r>
              <w:rPr>
                <w:rFonts w:ascii="GHEA Grapalat" w:hAnsi="GHEA Grapalat" w:cs="Tahoma"/>
              </w:rPr>
              <w:t>"</w:t>
            </w:r>
            <w:r>
              <w:rPr>
                <w:rFonts w:ascii="GHEA Grapalat" w:hAnsi="GHEA Grapalat" w:cs="Tahoma"/>
              </w:rPr>
              <w:tab/>
              <w:t xml:space="preserve">" </w:t>
            </w:r>
            <w:r>
              <w:rPr>
                <w:rFonts w:ascii="GHEA Grapalat" w:hAnsi="GHEA Grapalat" w:cs="Tahoma"/>
              </w:rPr>
              <w:tab/>
              <w:t>20</w:t>
            </w:r>
            <w:r>
              <w:rPr>
                <w:rFonts w:ascii="GHEA Grapalat" w:hAnsi="GHEA Grapalat" w:cs="Tahoma"/>
              </w:rPr>
              <w:tab/>
              <w:t>г.</w:t>
            </w:r>
            <w:r>
              <w:rPr>
                <w:rStyle w:val="15"/>
                <w:rFonts w:ascii="GHEA Grapalat" w:hAnsi="GHEA Grapalat" w:cs="Tahoma"/>
              </w:rPr>
              <w:t>**</w:t>
            </w:r>
          </w:p>
        </w:tc>
      </w:tr>
    </w:tbl>
    <w:p w:rsidR="00072A57" w:rsidRDefault="00072A57" w:rsidP="00072A57">
      <w:pPr>
        <w:widowControl w:val="0"/>
        <w:rPr>
          <w:rFonts w:ascii="GHEA Grapalat" w:hAnsi="GHEA Grapalat"/>
          <w:b/>
        </w:rPr>
      </w:pPr>
      <w:r>
        <w:rPr>
          <w:rFonts w:ascii="GHEA Grapalat" w:hAnsi="GHEA Grapalat"/>
          <w:b/>
        </w:rPr>
        <w:t xml:space="preserve"> </w:t>
      </w:r>
    </w:p>
    <w:p w:rsidR="00072A57" w:rsidRDefault="00072A57" w:rsidP="00072A57">
      <w:pPr>
        <w:widowControl w:val="0"/>
        <w:jc w:val="both"/>
        <w:rPr>
          <w:rFonts w:ascii="GHEA Grapalat" w:hAnsi="GHEA Grapalat"/>
          <w:u w:val="single"/>
          <w:vertAlign w:val="subscript"/>
        </w:rPr>
      </w:pPr>
      <w:r>
        <w:rPr>
          <w:rFonts w:ascii="GHEA Grapalat" w:hAnsi="GHEA Grapalat"/>
        </w:rPr>
        <w:t>_______________________________________________, в лице директора Компании,</w:t>
      </w:r>
    </w:p>
    <w:p w:rsidR="00072A57" w:rsidRDefault="00072A57" w:rsidP="00072A57">
      <w:pPr>
        <w:widowControl w:val="0"/>
        <w:jc w:val="both"/>
        <w:rPr>
          <w:rFonts w:ascii="GHEA Grapalat" w:hAnsi="GHEA Grapalat"/>
          <w:vertAlign w:val="superscript"/>
        </w:rPr>
      </w:pPr>
      <w:r>
        <w:rPr>
          <w:rFonts w:ascii="GHEA Grapalat" w:hAnsi="GHEA Grapalat"/>
          <w:vertAlign w:val="superscript"/>
        </w:rPr>
        <w:t>наименование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имя, фамилия, паспортные данные директора компании</w:t>
      </w:r>
    </w:p>
    <w:p w:rsidR="00072A57" w:rsidRDefault="00072A57" w:rsidP="00072A57">
      <w:pPr>
        <w:widowControl w:val="0"/>
        <w:jc w:val="both"/>
        <w:rPr>
          <w:rFonts w:ascii="GHEA Grapalat" w:hAnsi="GHEA Grapalat"/>
        </w:rPr>
      </w:pPr>
      <w:r>
        <w:rPr>
          <w:rFonts w:ascii="GHEA Grapalat" w:hAnsi="GHEA Grapalat"/>
        </w:rPr>
        <w:t xml:space="preserve">действующего на основании устава Компании (далее — Компания), настоящим в </w:t>
      </w:r>
      <w:r>
        <w:rPr>
          <w:rFonts w:ascii="GHEA Grapalat" w:hAnsi="GHEA Grapalat"/>
        </w:rPr>
        <w:lastRenderedPageBreak/>
        <w:t>одностороннем порядке устанавливает следующее соглашение об уплате неустойки.</w:t>
      </w:r>
    </w:p>
    <w:p w:rsidR="00072A57" w:rsidRDefault="00072A57" w:rsidP="00072A57">
      <w:pPr>
        <w:widowControl w:val="0"/>
        <w:jc w:val="center"/>
        <w:rPr>
          <w:rFonts w:ascii="GHEA Grapalat" w:hAnsi="GHEA Grapalat"/>
          <w:b/>
          <w:bCs/>
        </w:rPr>
      </w:pPr>
      <w:r>
        <w:rPr>
          <w:rFonts w:ascii="GHEA Grapalat" w:hAnsi="GHEA Grapalat"/>
          <w:b/>
        </w:rPr>
        <w:t>1. Предмет соглашения</w:t>
      </w:r>
    </w:p>
    <w:p w:rsidR="00072A57" w:rsidRDefault="00072A57" w:rsidP="00072A57">
      <w:pPr>
        <w:widowControl w:val="0"/>
        <w:jc w:val="both"/>
        <w:rPr>
          <w:rFonts w:ascii="GHEA Grapalat" w:hAnsi="GHEA Grapalat"/>
        </w:rPr>
      </w:pPr>
      <w:r>
        <w:rPr>
          <w:rFonts w:ascii="GHEA Grapalat" w:hAnsi="GHEA Grapalat"/>
        </w:rPr>
        <w:t>1.1.</w:t>
      </w:r>
      <w:r>
        <w:rPr>
          <w:rFonts w:ascii="GHEA Grapalat" w:hAnsi="GHEA Grapalat"/>
        </w:rPr>
        <w:tab/>
        <w:t xml:space="preserve">Компания участвует в организованной </w:t>
      </w:r>
      <w:r w:rsidR="002765AF" w:rsidRPr="002765AF">
        <w:rPr>
          <w:rFonts w:asciiTheme="minorHAnsi" w:hAnsiTheme="minorHAnsi"/>
        </w:rPr>
        <w:t>_________________________</w:t>
      </w:r>
      <w:r>
        <w:rPr>
          <w:rFonts w:ascii="GHEA Grapalat" w:hAnsi="GHEA Grapalat"/>
        </w:rPr>
        <w:t xml:space="preserve"> (далее — Заказчик) </w:t>
      </w:r>
    </w:p>
    <w:p w:rsidR="00072A57" w:rsidRPr="001F74CB" w:rsidRDefault="00072A57" w:rsidP="00072A57">
      <w:pPr>
        <w:widowControl w:val="0"/>
        <w:jc w:val="both"/>
        <w:rPr>
          <w:rFonts w:ascii="GHEA Grapalat" w:hAnsi="GHEA Grapalat"/>
        </w:rPr>
      </w:pPr>
      <w:r>
        <w:rPr>
          <w:rFonts w:ascii="GHEA Grapalat" w:hAnsi="GHEA Grapalat"/>
        </w:rPr>
        <w:t xml:space="preserve">процедуре закупок под кодом </w:t>
      </w:r>
      <w:r>
        <w:rPr>
          <w:rFonts w:ascii="GHEA Grapalat" w:hAnsi="GHEA Grapalat" w:cs="Sylfaen"/>
          <w:iCs/>
        </w:rPr>
        <w:t xml:space="preserve"> </w:t>
      </w:r>
      <w:r w:rsidR="002765AF" w:rsidRPr="002765AF">
        <w:rPr>
          <w:rFonts w:ascii="Sylfaen" w:hAnsi="Sylfaen"/>
          <w:b/>
          <w:lang w:val="en-US"/>
        </w:rPr>
        <w:t>AMBH</w:t>
      </w:r>
      <w:r w:rsidR="002765AF" w:rsidRPr="002765AF">
        <w:rPr>
          <w:rFonts w:ascii="Sylfaen" w:hAnsi="Sylfaen"/>
          <w:b/>
        </w:rPr>
        <w:t>-</w:t>
      </w:r>
      <w:r w:rsidR="00A4501F">
        <w:rPr>
          <w:rFonts w:ascii="Sylfaen" w:hAnsi="Sylfaen"/>
          <w:b/>
          <w:lang w:val="en-US"/>
        </w:rPr>
        <w:t>GHC</w:t>
      </w:r>
      <w:r w:rsidR="002765AF" w:rsidRPr="002765AF">
        <w:rPr>
          <w:rFonts w:ascii="Sylfaen" w:hAnsi="Sylfaen"/>
          <w:b/>
          <w:lang w:val="en-US"/>
        </w:rPr>
        <w:t>DzB</w:t>
      </w:r>
      <w:r w:rsidR="002765AF" w:rsidRPr="002765AF">
        <w:rPr>
          <w:rFonts w:ascii="Sylfaen" w:hAnsi="Sylfaen"/>
          <w:b/>
        </w:rPr>
        <w:t>-22/</w:t>
      </w:r>
      <w:r w:rsidR="001F74CB" w:rsidRPr="001F74CB">
        <w:rPr>
          <w:rFonts w:ascii="Sylfaen" w:hAnsi="Sylfaen"/>
          <w:b/>
        </w:rPr>
        <w:t>3</w:t>
      </w:r>
    </w:p>
    <w:p w:rsidR="00072A57" w:rsidRDefault="00072A57" w:rsidP="00072A57">
      <w:pPr>
        <w:widowControl w:val="0"/>
        <w:jc w:val="both"/>
        <w:rPr>
          <w:rFonts w:ascii="GHEA Grapalat" w:hAnsi="GHEA Grapalat"/>
        </w:rPr>
      </w:pPr>
      <w:r>
        <w:rPr>
          <w:rFonts w:ascii="GHEA Grapalat" w:hAnsi="GHEA Grapalat"/>
        </w:rPr>
        <w:t>1.2.</w:t>
      </w:r>
      <w:r>
        <w:rPr>
          <w:rFonts w:ascii="GHEA Grapalat" w:hAnsi="GHEA Grapalat"/>
        </w:rPr>
        <w:tab/>
        <w:t>В качестве обеспечения исполнения договора, заключаемого в</w:t>
      </w:r>
      <w:r>
        <w:rPr>
          <w:rFonts w:ascii="Courier New" w:hAnsi="Courier New" w:cs="Courier New"/>
        </w:rPr>
        <w:t xml:space="preserve"> </w:t>
      </w:r>
      <w:r>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72A57" w:rsidRDefault="00072A57" w:rsidP="00072A57">
      <w:pPr>
        <w:widowControl w:val="0"/>
        <w:jc w:val="both"/>
        <w:rPr>
          <w:rFonts w:ascii="GHEA Grapalat" w:hAnsi="GHEA Grapalat"/>
        </w:rPr>
      </w:pPr>
      <w:r>
        <w:rPr>
          <w:rFonts w:ascii="GHEA Grapalat" w:hAnsi="GHEA Grapalat"/>
        </w:rPr>
        <w:t>1.3.</w:t>
      </w:r>
      <w:r>
        <w:rPr>
          <w:rFonts w:ascii="GHEA Grapalat" w:hAnsi="GHEA Grapalat"/>
        </w:rPr>
        <w:tab/>
        <w:t>Подписав платежное требование (далее — Требование), прилагаемое к</w:t>
      </w:r>
      <w:r>
        <w:t xml:space="preserve"> </w:t>
      </w:r>
      <w:r>
        <w:rPr>
          <w:rFonts w:ascii="GHEA Grapalat" w:hAnsi="GHEA Grapalat"/>
        </w:rPr>
        <w:t xml:space="preserve">настоящему Соглашению о неустойке, Компания безотзывно соглашается, что: </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72A57" w:rsidRDefault="00072A57" w:rsidP="00072A57">
      <w:pPr>
        <w:widowControl w:val="0"/>
        <w:jc w:val="both"/>
        <w:rPr>
          <w:rFonts w:ascii="GHEA Grapalat" w:hAnsi="GHEA Grapalat"/>
        </w:rPr>
      </w:pPr>
      <w:r>
        <w:rPr>
          <w:rFonts w:ascii="GHEA Grapalat" w:hAnsi="GHEA Grapalat"/>
        </w:rPr>
        <w:t>в)</w:t>
      </w:r>
      <w:r>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72A57" w:rsidRDefault="00072A57" w:rsidP="00072A57">
      <w:pPr>
        <w:widowControl w:val="0"/>
        <w:jc w:val="both"/>
        <w:rPr>
          <w:rFonts w:ascii="GHEA Grapalat" w:hAnsi="GHEA Grapalat"/>
        </w:rPr>
      </w:pPr>
      <w:r>
        <w:rPr>
          <w:rFonts w:ascii="GHEA Grapalat" w:hAnsi="GHEA Grapalat"/>
        </w:rPr>
        <w:t>г)</w:t>
      </w:r>
      <w:r>
        <w:rPr>
          <w:rFonts w:ascii="GHEA Grapalat" w:hAnsi="GHEA Grapalat"/>
        </w:rPr>
        <w:tab/>
        <w:t>Компания подтверждает, что акцептовала Требование в полном размере суммы неустойки.</w:t>
      </w:r>
    </w:p>
    <w:p w:rsidR="00072A57" w:rsidRDefault="00072A57" w:rsidP="00072A57">
      <w:pPr>
        <w:widowControl w:val="0"/>
        <w:jc w:val="both"/>
        <w:rPr>
          <w:rFonts w:ascii="GHEA Grapalat" w:hAnsi="GHEA Grapalat"/>
        </w:rPr>
      </w:pPr>
      <w:r>
        <w:rPr>
          <w:rFonts w:ascii="GHEA Grapalat" w:hAnsi="GHEA Grapalat"/>
        </w:rPr>
        <w:t>д)</w:t>
      </w:r>
      <w:r>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72A57" w:rsidRDefault="00072A57" w:rsidP="00072A57">
      <w:pPr>
        <w:widowControl w:val="0"/>
        <w:jc w:val="both"/>
        <w:rPr>
          <w:rFonts w:ascii="GHEA Grapalat" w:hAnsi="GHEA Grapalat"/>
        </w:rPr>
      </w:pPr>
      <w:r>
        <w:rPr>
          <w:rFonts w:ascii="GHEA Grapalat" w:hAnsi="GHEA Grapalat"/>
        </w:rPr>
        <w:t>1.5.</w:t>
      </w:r>
      <w:r>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rPr>
        <w:t xml:space="preserve"> </w:t>
      </w:r>
      <w:r>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72A57" w:rsidRDefault="00072A57" w:rsidP="00072A57">
      <w:pPr>
        <w:widowControl w:val="0"/>
        <w:jc w:val="both"/>
        <w:rPr>
          <w:rFonts w:ascii="GHEA Grapalat" w:hAnsi="GHEA Grapalat"/>
        </w:rPr>
      </w:pPr>
      <w:r>
        <w:rPr>
          <w:rFonts w:ascii="GHEA Grapalat" w:hAnsi="GHEA Grapalat"/>
        </w:rPr>
        <w:t>1.6.</w:t>
      </w:r>
      <w:r>
        <w:rPr>
          <w:rFonts w:ascii="GHEA Grapalat" w:hAnsi="GHEA Grapalat"/>
        </w:rPr>
        <w:tab/>
        <w:t>Заказчик может представить в Банк-плательщик иные дополнительные документы.</w:t>
      </w:r>
    </w:p>
    <w:p w:rsidR="00072A57" w:rsidRDefault="00072A57" w:rsidP="00072A57">
      <w:pPr>
        <w:widowControl w:val="0"/>
        <w:jc w:val="both"/>
        <w:rPr>
          <w:rFonts w:ascii="GHEA Grapalat" w:hAnsi="GHEA Grapalat"/>
        </w:rPr>
      </w:pPr>
      <w:r>
        <w:rPr>
          <w:rFonts w:ascii="GHEA Grapalat" w:hAnsi="GHEA Grapalat"/>
        </w:rPr>
        <w:t>1.7. Банк не несет какой-либо ответственности за риски (понесенные</w:t>
      </w:r>
      <w:r>
        <w:rPr>
          <w:rFonts w:ascii="Courier New" w:hAnsi="Courier New" w:cs="Courier New"/>
        </w:rPr>
        <w:t xml:space="preserve"> </w:t>
      </w:r>
      <w:r>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rPr>
        <w:t xml:space="preserve"> </w:t>
      </w:r>
      <w:r>
        <w:rPr>
          <w:rFonts w:ascii="GHEA Grapalat" w:hAnsi="GHEA Grapalat"/>
        </w:rPr>
        <w:t>Требовании. Банк не обязан проверять факты нарушения Компанией условий договора.</w:t>
      </w:r>
    </w:p>
    <w:p w:rsidR="00072A57" w:rsidRDefault="00072A57" w:rsidP="00072A57">
      <w:pPr>
        <w:widowControl w:val="0"/>
        <w:jc w:val="both"/>
        <w:rPr>
          <w:rFonts w:ascii="GHEA Grapalat" w:hAnsi="GHEA Grapalat"/>
        </w:rPr>
      </w:pPr>
      <w:r>
        <w:rPr>
          <w:rFonts w:ascii="GHEA Grapalat" w:hAnsi="GHEA Grapalat"/>
        </w:rPr>
        <w:t>1.8.</w:t>
      </w:r>
      <w:r>
        <w:rPr>
          <w:rFonts w:ascii="GHEA Grapalat" w:hAnsi="GHEA Grapalat"/>
        </w:rPr>
        <w:tab/>
        <w:t>В случае если имеющихся на счете Компании средств недостаточно, Банк-</w:t>
      </w:r>
      <w:r>
        <w:rPr>
          <w:rFonts w:ascii="GHEA Grapalat" w:hAnsi="GHEA Grapalat"/>
        </w:rPr>
        <w:lastRenderedPageBreak/>
        <w:t>плательщик в течение 2 (двух) рабочих дней после получения платежного требования должен в письменной форме уведомить Заказчика.</w:t>
      </w:r>
    </w:p>
    <w:p w:rsidR="00072A57" w:rsidRDefault="00072A57" w:rsidP="00072A57">
      <w:pPr>
        <w:widowControl w:val="0"/>
        <w:jc w:val="both"/>
        <w:rPr>
          <w:rFonts w:ascii="GHEA Grapalat" w:hAnsi="GHEA Grapalat"/>
        </w:rPr>
      </w:pPr>
      <w:r>
        <w:rPr>
          <w:rFonts w:ascii="GHEA Grapalat" w:hAnsi="GHEA Grapalat"/>
        </w:rPr>
        <w:t>1.9.</w:t>
      </w:r>
      <w:r>
        <w:rPr>
          <w:rFonts w:ascii="GHEA Grapalat" w:hAnsi="GHEA Grapalat"/>
        </w:rPr>
        <w:tab/>
        <w:t>В случае если в течение десяти рабочих дней после представления в</w:t>
      </w:r>
      <w:r>
        <w:rPr>
          <w:rFonts w:ascii="Courier New" w:hAnsi="Courier New" w:cs="Courier New"/>
        </w:rPr>
        <w:t xml:space="preserve"> </w:t>
      </w:r>
      <w:r>
        <w:rPr>
          <w:rFonts w:ascii="GHEA Grapalat" w:hAnsi="GHEA Grapalat"/>
        </w:rPr>
        <w:t>Банк настоящего Соглашения и прилагаемого Требования по независящим от</w:t>
      </w:r>
      <w:r>
        <w:rPr>
          <w:rFonts w:ascii="Courier New" w:hAnsi="Courier New" w:cs="Courier New"/>
        </w:rPr>
        <w:t xml:space="preserve"> </w:t>
      </w:r>
      <w:r>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rPr>
        <w:t xml:space="preserve"> </w:t>
      </w:r>
      <w:r>
        <w:rPr>
          <w:rFonts w:ascii="GHEA Grapalat" w:hAnsi="GHEA Grapalat"/>
        </w:rPr>
        <w:t>неуплатой.</w:t>
      </w:r>
    </w:p>
    <w:p w:rsidR="00072A57" w:rsidRDefault="00072A57" w:rsidP="00072A57">
      <w:pPr>
        <w:widowControl w:val="0"/>
        <w:jc w:val="center"/>
        <w:rPr>
          <w:rFonts w:ascii="GHEA Grapalat" w:hAnsi="GHEA Grapalat"/>
          <w:b/>
          <w:bCs/>
        </w:rPr>
      </w:pPr>
      <w:r>
        <w:rPr>
          <w:rFonts w:ascii="GHEA Grapalat" w:hAnsi="GHEA Grapalat"/>
          <w:b/>
        </w:rPr>
        <w:t>2. Иные условия</w:t>
      </w:r>
    </w:p>
    <w:p w:rsidR="00072A57" w:rsidRDefault="00072A57" w:rsidP="00072A57">
      <w:pPr>
        <w:widowControl w:val="0"/>
        <w:jc w:val="both"/>
        <w:rPr>
          <w:rFonts w:ascii="GHEA Grapalat" w:hAnsi="GHEA Grapalat"/>
        </w:rPr>
      </w:pPr>
      <w:r>
        <w:rPr>
          <w:rFonts w:ascii="GHEA Grapalat" w:hAnsi="GHEA Grapalat"/>
        </w:rPr>
        <w:t>2.1.</w:t>
      </w:r>
      <w:r>
        <w:rPr>
          <w:rFonts w:ascii="GHEA Grapalat" w:hAnsi="GHEA Grapalat"/>
        </w:rPr>
        <w:tab/>
        <w:t xml:space="preserve">Настоящее Соглашение и Требование являются безотзывными, вступают в силу с </w:t>
      </w:r>
    </w:p>
    <w:p w:rsidR="00072A57" w:rsidRDefault="00072A57" w:rsidP="00072A57">
      <w:pPr>
        <w:widowControl w:val="0"/>
        <w:jc w:val="both"/>
        <w:rPr>
          <w:rFonts w:ascii="GHEA Grapalat" w:hAnsi="GHEA Grapalat"/>
        </w:rPr>
      </w:pPr>
      <w:r>
        <w:rPr>
          <w:rFonts w:ascii="GHEA Grapalat" w:hAnsi="GHEA Grapalat"/>
        </w:rPr>
        <w:t>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72A57" w:rsidRDefault="00072A57" w:rsidP="00072A57">
      <w:pPr>
        <w:widowControl w:val="0"/>
        <w:jc w:val="both"/>
        <w:rPr>
          <w:rFonts w:ascii="GHEA Grapalat" w:hAnsi="GHEA Grapalat"/>
        </w:rPr>
      </w:pPr>
      <w:r>
        <w:rPr>
          <w:rFonts w:ascii="GHEA Grapalat" w:hAnsi="GHEA Grapalat"/>
        </w:rPr>
        <w:t>2.2.</w:t>
      </w:r>
      <w:r>
        <w:rPr>
          <w:rFonts w:ascii="GHEA Grapalat" w:hAnsi="GHEA Grapalat"/>
        </w:rPr>
        <w:tab/>
        <w:t xml:space="preserve">Представив настоящее Соглашение и прилагаемое Требование в Банк-плательщик: </w:t>
      </w:r>
    </w:p>
    <w:p w:rsidR="00072A57" w:rsidRDefault="00072A57" w:rsidP="00072A57">
      <w:pPr>
        <w:widowControl w:val="0"/>
        <w:jc w:val="both"/>
        <w:rPr>
          <w:rFonts w:ascii="GHEA Grapalat" w:hAnsi="GHEA Grapalat"/>
        </w:rPr>
      </w:pPr>
      <w:r>
        <w:rPr>
          <w:rFonts w:ascii="GHEA Grapalat" w:hAnsi="GHEA Grapalat"/>
        </w:rPr>
        <w:t>2.2.1.</w:t>
      </w:r>
      <w:r>
        <w:rPr>
          <w:rFonts w:ascii="GHEA Grapalat" w:hAnsi="GHEA Grapalat"/>
        </w:rPr>
        <w:tab/>
        <w:t>Заказчик подтверждает, что Компания допустила нарушение договорных обязательств, а</w:t>
      </w:r>
    </w:p>
    <w:p w:rsidR="00072A57" w:rsidRDefault="00072A57" w:rsidP="00072A57">
      <w:pPr>
        <w:widowControl w:val="0"/>
        <w:jc w:val="both"/>
        <w:rPr>
          <w:rFonts w:ascii="GHEA Grapalat" w:hAnsi="GHEA Grapalat"/>
        </w:rPr>
      </w:pPr>
      <w:r>
        <w:rPr>
          <w:rFonts w:ascii="GHEA Grapalat" w:hAnsi="GHEA Grapalat"/>
        </w:rPr>
        <w:t>2.2.2.</w:t>
      </w:r>
      <w:r>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72A57" w:rsidRDefault="00072A57" w:rsidP="00072A57">
      <w:pPr>
        <w:widowControl w:val="0"/>
        <w:jc w:val="both"/>
        <w:rPr>
          <w:rFonts w:ascii="GHEA Grapalat" w:hAnsi="GHEA Grapalat"/>
        </w:rPr>
      </w:pPr>
      <w:r>
        <w:rPr>
          <w:rFonts w:ascii="GHEA Grapalat" w:hAnsi="GHEA Grapalat"/>
        </w:rPr>
        <w:t>2.3.</w:t>
      </w:r>
      <w:r>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72A57" w:rsidRDefault="00072A57" w:rsidP="00072A57">
      <w:pPr>
        <w:widowControl w:val="0"/>
        <w:jc w:val="center"/>
        <w:rPr>
          <w:rFonts w:ascii="GHEA Grapalat" w:hAnsi="GHEA Grapalat"/>
          <w:b/>
        </w:rPr>
      </w:pPr>
      <w:r>
        <w:rPr>
          <w:rFonts w:ascii="GHEA Grapalat" w:hAnsi="GHEA Grapalat"/>
          <w:b/>
        </w:rPr>
        <w:t>3. Адрес, банковские реквизиты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наименование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адрес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наименование обслуживающего компанию банка</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номер банковского счета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vertAlign w:val="superscript"/>
        </w:rPr>
      </w:pPr>
      <w:r>
        <w:rPr>
          <w:rFonts w:ascii="GHEA Grapalat" w:hAnsi="GHEA Grapalat"/>
          <w:vertAlign w:val="superscript"/>
        </w:rPr>
        <w:t>учетный номер налогоплательщика компании</w:t>
      </w:r>
    </w:p>
    <w:p w:rsidR="00072A57" w:rsidRDefault="00072A57" w:rsidP="00072A57">
      <w:pPr>
        <w:widowControl w:val="0"/>
        <w:jc w:val="both"/>
        <w:rPr>
          <w:rFonts w:ascii="GHEA Grapalat" w:hAnsi="GHEA Grapalat"/>
        </w:rPr>
      </w:pPr>
      <w:r>
        <w:rPr>
          <w:rFonts w:ascii="GHEA Grapalat" w:hAnsi="GHEA Grapalat"/>
        </w:rPr>
        <w:t>_______________________________________</w:t>
      </w:r>
    </w:p>
    <w:p w:rsidR="00072A57" w:rsidRDefault="00072A57" w:rsidP="00072A57">
      <w:pPr>
        <w:widowControl w:val="0"/>
        <w:jc w:val="center"/>
        <w:rPr>
          <w:rFonts w:ascii="GHEA Grapalat" w:hAnsi="GHEA Grapalat"/>
        </w:rPr>
      </w:pPr>
      <w:r>
        <w:rPr>
          <w:rFonts w:ascii="GHEA Grapalat" w:hAnsi="GHEA Grapalat"/>
          <w:vertAlign w:val="superscript"/>
        </w:rPr>
        <w:t>имя, фамилия и подпись директора компании</w:t>
      </w:r>
    </w:p>
    <w:p w:rsidR="00072A57" w:rsidRPr="008D5374" w:rsidRDefault="00072A57" w:rsidP="00072A57">
      <w:pPr>
        <w:widowControl w:val="0"/>
        <w:rPr>
          <w:rFonts w:asciiTheme="minorHAnsi" w:hAnsiTheme="minorHAnsi"/>
        </w:rPr>
      </w:pPr>
      <w:r>
        <w:rPr>
          <w:rFonts w:ascii="GHEA Grapalat" w:hAnsi="GHEA Grapalat"/>
        </w:rPr>
        <w:t>День/месяц/год                                                                                    М. П.</w:t>
      </w:r>
    </w:p>
    <w:p w:rsidR="002765AF" w:rsidRPr="008D5374" w:rsidRDefault="002765AF" w:rsidP="00072A57">
      <w:pPr>
        <w:widowControl w:val="0"/>
        <w:rPr>
          <w:rFonts w:asciiTheme="minorHAnsi" w:hAnsiTheme="minorHAnsi"/>
        </w:rPr>
      </w:pPr>
    </w:p>
    <w:tbl>
      <w:tblPr>
        <w:tblpPr w:leftFromText="180" w:rightFromText="180" w:vertAnchor="page" w:horzAnchor="margin" w:tblpXSpec="center" w:tblpY="1003"/>
        <w:tblW w:w="10980" w:type="dxa"/>
        <w:tblLook w:val="0000"/>
      </w:tblPr>
      <w:tblGrid>
        <w:gridCol w:w="5616"/>
        <w:gridCol w:w="5364"/>
      </w:tblGrid>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765AF" w:rsidRPr="00B138F3" w:rsidTr="00B9022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765AF" w:rsidRPr="00B138F3" w:rsidTr="00B9022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765AF" w:rsidRPr="00B138F3" w:rsidTr="00B902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765AF" w:rsidRPr="00B138F3" w:rsidTr="00B902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2765AF" w:rsidRDefault="002765AF" w:rsidP="002765AF">
            <w:pPr>
              <w:widowControl w:val="0"/>
              <w:tabs>
                <w:tab w:val="left" w:pos="855"/>
              </w:tabs>
              <w:spacing w:after="160"/>
              <w:ind w:left="360"/>
              <w:rPr>
                <w:rFonts w:asciiTheme="minorHAnsi" w:hAnsiTheme="minorHAnsi"/>
              </w:rPr>
            </w:pPr>
            <w:r w:rsidRPr="00B138F3">
              <w:rPr>
                <w:rFonts w:ascii="GHEA Grapalat" w:hAnsi="GHEA Grapalat"/>
              </w:rPr>
              <w:t>9.</w:t>
            </w:r>
            <w:r w:rsidRPr="00B138F3">
              <w:rPr>
                <w:rFonts w:ascii="GHEA Grapalat" w:hAnsi="GHEA Grapalat"/>
              </w:rPr>
              <w:tab/>
              <w:t>Наименование, или имя, фамилия бенефициара:</w:t>
            </w:r>
            <w:r w:rsidRPr="002765AF">
              <w:rPr>
                <w:rFonts w:asciiTheme="minorHAnsi" w:hAnsiTheme="minorHAnsi"/>
              </w:rPr>
              <w:t xml:space="preserve"> </w:t>
            </w:r>
            <w:r>
              <w:rPr>
                <w:rFonts w:ascii="GHEA Grapalat" w:hAnsi="GHEA Grapalat"/>
                <w:lang w:val="fo-FO"/>
              </w:rPr>
              <w:t xml:space="preserve"> Муниципалитет Баграмяна</w:t>
            </w:r>
          </w:p>
        </w:tc>
      </w:tr>
      <w:tr w:rsidR="002765AF" w:rsidRPr="00B138F3" w:rsidTr="00B902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2765AF">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765AF" w:rsidRPr="00B138F3" w:rsidTr="00B902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573E1A" w:rsidRDefault="002765AF" w:rsidP="002765AF">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cs="Arial"/>
                <w:sz w:val="20"/>
                <w:szCs w:val="20"/>
              </w:rPr>
              <w:t xml:space="preserve"> </w:t>
            </w:r>
            <w:r>
              <w:rPr>
                <w:rFonts w:ascii="GHEA Grapalat" w:hAnsi="GHEA Grapalat" w:cs="Arial"/>
                <w:color w:val="FF0000"/>
                <w:sz w:val="20"/>
                <w:szCs w:val="20"/>
              </w:rPr>
              <w:t>0444057</w:t>
            </w:r>
            <w:r w:rsidR="00573E1A">
              <w:rPr>
                <w:rFonts w:ascii="GHEA Grapalat" w:hAnsi="GHEA Grapalat" w:cs="Arial"/>
                <w:color w:val="FF0000"/>
                <w:sz w:val="20"/>
                <w:szCs w:val="20"/>
                <w:lang w:val="en-US"/>
              </w:rPr>
              <w:t>1</w:t>
            </w:r>
          </w:p>
        </w:tc>
      </w:tr>
      <w:tr w:rsidR="002765AF" w:rsidRPr="00B138F3" w:rsidTr="00B902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2765AF">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765AF" w:rsidRPr="00B138F3" w:rsidTr="00B902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2765AF" w:rsidRDefault="002765AF" w:rsidP="002765AF">
            <w:pPr>
              <w:widowControl w:val="0"/>
              <w:tabs>
                <w:tab w:val="left" w:pos="855"/>
              </w:tabs>
              <w:spacing w:after="160"/>
              <w:ind w:left="360"/>
              <w:rPr>
                <w:rFonts w:asciiTheme="minorHAnsi" w:hAnsiTheme="minorHAnsi"/>
                <w:lang w:val="en-US"/>
              </w:rPr>
            </w:pPr>
            <w:r w:rsidRPr="00B138F3">
              <w:rPr>
                <w:rFonts w:ascii="GHEA Grapalat" w:hAnsi="GHEA Grapalat"/>
              </w:rPr>
              <w:t>13.</w:t>
            </w:r>
            <w:r w:rsidRPr="00B138F3">
              <w:rPr>
                <w:rFonts w:ascii="GHEA Grapalat" w:hAnsi="GHEA Grapalat"/>
              </w:rPr>
              <w:tab/>
              <w:t>Номер счета бенефициара (сч.№)</w:t>
            </w:r>
            <w:r>
              <w:rPr>
                <w:rFonts w:asciiTheme="minorHAnsi" w:hAnsiTheme="minorHAnsi"/>
                <w:lang w:val="en-US"/>
              </w:rPr>
              <w:t xml:space="preserve">  </w:t>
            </w:r>
            <w:r>
              <w:rPr>
                <w:rFonts w:ascii="GHEA Grapalat" w:hAnsi="GHEA Grapalat" w:cs="Arial"/>
                <w:color w:val="FF0000"/>
                <w:sz w:val="20"/>
                <w:szCs w:val="20"/>
              </w:rPr>
              <w:t>900472054031</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765AF" w:rsidRPr="00B138F3" w:rsidTr="00B902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765AF" w:rsidRPr="00B138F3" w:rsidTr="00B9022D">
        <w:trPr>
          <w:trHeight w:val="424"/>
        </w:trPr>
        <w:tc>
          <w:tcPr>
            <w:tcW w:w="10980" w:type="dxa"/>
            <w:gridSpan w:val="2"/>
            <w:tcBorders>
              <w:top w:val="single" w:sz="4" w:space="0" w:color="auto"/>
              <w:left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765AF" w:rsidRPr="00B138F3" w:rsidTr="00B902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765AF" w:rsidRPr="00B138F3" w:rsidTr="00B902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65AF" w:rsidRPr="00B138F3" w:rsidRDefault="002765AF" w:rsidP="00B9022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765AF" w:rsidRPr="00B138F3" w:rsidTr="00B9022D">
        <w:trPr>
          <w:trHeight w:val="2194"/>
        </w:trPr>
        <w:tc>
          <w:tcPr>
            <w:tcW w:w="5616" w:type="dxa"/>
            <w:tcBorders>
              <w:top w:val="nil"/>
              <w:left w:val="single" w:sz="4" w:space="0" w:color="auto"/>
              <w:bottom w:val="single" w:sz="4" w:space="0" w:color="auto"/>
              <w:right w:val="single" w:sz="4" w:space="0" w:color="auto"/>
            </w:tcBorders>
            <w:noWrap/>
            <w:vAlign w:val="bottom"/>
          </w:tcPr>
          <w:p w:rsidR="002765AF" w:rsidRPr="00B138F3" w:rsidRDefault="002765AF" w:rsidP="00B9022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jc w:val="right"/>
              <w:rPr>
                <w:rFonts w:ascii="GHEA Grapalat" w:hAnsi="GHEA Grapalat" w:cs="Tahoma"/>
              </w:rPr>
            </w:pPr>
            <w:r w:rsidRPr="00B138F3">
              <w:rPr>
                <w:rFonts w:ascii="GHEA Grapalat" w:hAnsi="GHEA Grapalat"/>
              </w:rPr>
              <w:t>/____________________/</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/____________________/</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765AF" w:rsidRPr="00B138F3" w:rsidRDefault="002765AF" w:rsidP="00B9022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765AF" w:rsidRPr="00B138F3" w:rsidRDefault="002765AF" w:rsidP="00B9022D">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/____________________/</w:t>
            </w:r>
          </w:p>
          <w:p w:rsidR="002765AF" w:rsidRPr="00B138F3" w:rsidRDefault="002765AF" w:rsidP="00B9022D">
            <w:pPr>
              <w:widowControl w:val="0"/>
              <w:spacing w:after="160"/>
              <w:jc w:val="right"/>
              <w:rPr>
                <w:rFonts w:ascii="GHEA Grapalat" w:hAnsi="GHEA Grapalat" w:cs="Tahoma"/>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/____________________/</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765AF" w:rsidRPr="00B138F3" w:rsidTr="00B9022D">
        <w:trPr>
          <w:trHeight w:val="2194"/>
        </w:trPr>
        <w:tc>
          <w:tcPr>
            <w:tcW w:w="5616" w:type="dxa"/>
            <w:tcBorders>
              <w:top w:val="single" w:sz="4" w:space="0" w:color="auto"/>
              <w:left w:val="single" w:sz="4" w:space="0" w:color="auto"/>
              <w:right w:val="single" w:sz="4" w:space="0" w:color="auto"/>
            </w:tcBorders>
            <w:noWrap/>
            <w:vAlign w:val="bottom"/>
          </w:tcPr>
          <w:p w:rsidR="002765AF" w:rsidRPr="00B138F3" w:rsidRDefault="002765AF" w:rsidP="00B9022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765AF" w:rsidRPr="00B138F3" w:rsidRDefault="002765AF" w:rsidP="00B9022D">
            <w:pPr>
              <w:widowControl w:val="0"/>
              <w:spacing w:after="160"/>
              <w:rPr>
                <w:rFonts w:ascii="GHEA Grapalat" w:hAnsi="GHEA Grapalat"/>
              </w:rPr>
            </w:pPr>
          </w:p>
          <w:p w:rsidR="002765AF" w:rsidRPr="00B138F3" w:rsidRDefault="002765AF" w:rsidP="00B9022D">
            <w:pPr>
              <w:widowControl w:val="0"/>
              <w:jc w:val="right"/>
              <w:rPr>
                <w:rFonts w:ascii="GHEA Grapalat" w:hAnsi="GHEA Grapalat" w:cs="Tahoma"/>
              </w:rPr>
            </w:pPr>
            <w:r w:rsidRPr="00B138F3">
              <w:rPr>
                <w:rFonts w:ascii="GHEA Grapalat" w:hAnsi="GHEA Grapalat"/>
              </w:rPr>
              <w:t>/____________________/</w:t>
            </w:r>
          </w:p>
          <w:p w:rsidR="002765AF" w:rsidRPr="00B138F3" w:rsidRDefault="002765AF" w:rsidP="00B9022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765AF" w:rsidRPr="00B138F3" w:rsidRDefault="002765AF" w:rsidP="00B9022D">
            <w:pPr>
              <w:widowControl w:val="0"/>
              <w:spacing w:after="160"/>
              <w:rPr>
                <w:rFonts w:ascii="GHEA Grapalat" w:hAnsi="GHEA Grapalat" w:cs="Tahoma"/>
              </w:rPr>
            </w:pPr>
          </w:p>
          <w:p w:rsidR="002765AF" w:rsidRPr="00B138F3" w:rsidRDefault="002765AF" w:rsidP="00B9022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765AF" w:rsidRPr="00B138F3" w:rsidRDefault="002765AF" w:rsidP="00B9022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765AF" w:rsidRPr="00B138F3" w:rsidRDefault="002765AF" w:rsidP="00B9022D">
            <w:pPr>
              <w:widowControl w:val="0"/>
              <w:spacing w:after="160"/>
              <w:rPr>
                <w:rFonts w:ascii="GHEA Grapalat" w:hAnsi="GHEA Grapalat" w:cs="Tahoma"/>
              </w:rPr>
            </w:pPr>
          </w:p>
          <w:p w:rsidR="002765AF" w:rsidRPr="00B138F3" w:rsidRDefault="002765AF" w:rsidP="00B9022D">
            <w:pPr>
              <w:widowControl w:val="0"/>
              <w:jc w:val="right"/>
              <w:rPr>
                <w:rFonts w:ascii="GHEA Grapalat" w:hAnsi="GHEA Grapalat" w:cs="Tahoma"/>
              </w:rPr>
            </w:pPr>
            <w:r w:rsidRPr="00B138F3">
              <w:rPr>
                <w:rFonts w:ascii="GHEA Grapalat" w:hAnsi="GHEA Grapalat"/>
              </w:rPr>
              <w:t>/____________________/</w:t>
            </w:r>
          </w:p>
          <w:p w:rsidR="002765AF" w:rsidRPr="00B138F3" w:rsidRDefault="002765AF" w:rsidP="00B9022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765AF" w:rsidRPr="00B138F3" w:rsidRDefault="002765AF" w:rsidP="00B9022D">
            <w:pPr>
              <w:widowControl w:val="0"/>
              <w:spacing w:after="160"/>
              <w:rPr>
                <w:rFonts w:ascii="GHEA Grapalat" w:hAnsi="GHEA Grapalat" w:cs="Arial"/>
              </w:rPr>
            </w:pPr>
          </w:p>
        </w:tc>
      </w:tr>
      <w:tr w:rsidR="002765AF" w:rsidRPr="00B138F3" w:rsidTr="00B9022D">
        <w:trPr>
          <w:trHeight w:val="2194"/>
        </w:trPr>
        <w:tc>
          <w:tcPr>
            <w:tcW w:w="5616" w:type="dxa"/>
            <w:tcBorders>
              <w:top w:val="nil"/>
              <w:left w:val="single" w:sz="4" w:space="0" w:color="auto"/>
              <w:bottom w:val="single" w:sz="4" w:space="0" w:color="auto"/>
              <w:right w:val="single" w:sz="4" w:space="0" w:color="auto"/>
            </w:tcBorders>
            <w:noWrap/>
            <w:vAlign w:val="bottom"/>
          </w:tcPr>
          <w:p w:rsidR="002765AF" w:rsidRPr="00B138F3" w:rsidRDefault="002765AF" w:rsidP="00B9022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765AF" w:rsidRPr="00B138F3" w:rsidRDefault="002765AF" w:rsidP="00B9022D">
            <w:pPr>
              <w:widowControl w:val="0"/>
              <w:spacing w:after="160"/>
              <w:rPr>
                <w:rFonts w:ascii="GHEA Grapalat" w:hAnsi="GHEA Grapalat" w:cs="Sylfaen"/>
              </w:rPr>
            </w:pPr>
          </w:p>
          <w:p w:rsidR="002765AF" w:rsidRPr="00B138F3" w:rsidRDefault="002765AF" w:rsidP="00B9022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765AF" w:rsidRPr="00B138F3" w:rsidRDefault="002765AF" w:rsidP="00B9022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765AF" w:rsidRPr="00B138F3" w:rsidRDefault="002765AF" w:rsidP="00B9022D">
            <w:pPr>
              <w:widowControl w:val="0"/>
              <w:spacing w:after="160"/>
              <w:rPr>
                <w:rFonts w:ascii="GHEA Grapalat" w:hAnsi="GHEA Grapalat"/>
              </w:rPr>
            </w:pPr>
          </w:p>
          <w:p w:rsidR="002765AF" w:rsidRPr="00B138F3" w:rsidRDefault="002765AF" w:rsidP="00B9022D">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765AF" w:rsidRPr="002765AF" w:rsidRDefault="002765AF" w:rsidP="00072A57">
      <w:pPr>
        <w:widowControl w:val="0"/>
        <w:rPr>
          <w:rFonts w:asciiTheme="minorHAnsi" w:hAnsiTheme="minorHAnsi"/>
        </w:rPr>
      </w:pPr>
    </w:p>
    <w:p w:rsidR="00072A57" w:rsidRDefault="00072A57" w:rsidP="00072A57">
      <w:pPr>
        <w:rPr>
          <w:rFonts w:ascii="GHEA Grapalat" w:hAnsi="GHEA Grapalat" w:cs="Sylfaen"/>
        </w:rPr>
      </w:pPr>
      <w:r>
        <w:rPr>
          <w:rFonts w:ascii="GHEA Grapalat" w:hAnsi="GHEA Grapalat" w:cs="Sylfaen"/>
        </w:rPr>
        <w:t xml:space="preserve">*  </w:t>
      </w:r>
      <w:r>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072A57" w:rsidRDefault="00072A57" w:rsidP="00072A57">
      <w:pPr>
        <w:rPr>
          <w:rFonts w:ascii="GHEA Grapalat" w:hAnsi="GHEA Grapalat" w:cs="Sylfaen"/>
        </w:rPr>
      </w:pPr>
      <w:r>
        <w:rPr>
          <w:rFonts w:ascii="GHEA Grapalat" w:hAnsi="GHEA Grapalat" w:cs="Sylfaen"/>
        </w:rPr>
        <w:br w:type="page"/>
      </w:r>
    </w:p>
    <w:p w:rsidR="00072A57" w:rsidRDefault="00072A57" w:rsidP="00072A57">
      <w:pPr>
        <w:widowControl w:val="0"/>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Layout w:type="fixed"/>
        <w:tblCellMar>
          <w:top w:w="15" w:type="dxa"/>
          <w:left w:w="15" w:type="dxa"/>
          <w:bottom w:w="15" w:type="dxa"/>
          <w:right w:w="15" w:type="dxa"/>
        </w:tblCellMar>
        <w:tblLook w:val="04A0"/>
      </w:tblPr>
      <w:tblGrid>
        <w:gridCol w:w="720"/>
        <w:gridCol w:w="1935"/>
        <w:gridCol w:w="2040"/>
        <w:gridCol w:w="3345"/>
        <w:gridCol w:w="2640"/>
      </w:tblGrid>
      <w:tr w:rsidR="00072A57" w:rsidTr="00072A57">
        <w:trPr>
          <w:jc w:val="center"/>
        </w:trPr>
        <w:tc>
          <w:tcPr>
            <w:tcW w:w="720" w:type="dxa"/>
            <w:tcBorders>
              <w:top w:val="outset" w:sz="6" w:space="0" w:color="auto"/>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П/Н</w:t>
            </w:r>
          </w:p>
        </w:tc>
        <w:tc>
          <w:tcPr>
            <w:tcW w:w="1935"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Реквизиты документа "Платежное требование"</w:t>
            </w:r>
          </w:p>
        </w:tc>
        <w:tc>
          <w:tcPr>
            <w:tcW w:w="2040"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Наличие указанного поля/</w:t>
            </w:r>
          </w:p>
          <w:p w:rsidR="00072A57" w:rsidRDefault="00072A57">
            <w:pPr>
              <w:widowControl w:val="0"/>
              <w:jc w:val="center"/>
              <w:rPr>
                <w:rFonts w:ascii="GHEA Grapalat" w:hAnsi="GHEA Grapalat"/>
                <w:b/>
              </w:rPr>
            </w:pPr>
            <w:r>
              <w:rPr>
                <w:rFonts w:ascii="GHEA Grapalat" w:hAnsi="GHEA Grapalat"/>
                <w:b/>
              </w:rPr>
              <w:t>реквизита в документе</w:t>
            </w:r>
          </w:p>
        </w:tc>
        <w:tc>
          <w:tcPr>
            <w:tcW w:w="3345"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 xml:space="preserve">Требование о заполнении реквизита </w:t>
            </w:r>
          </w:p>
          <w:p w:rsidR="00072A57" w:rsidRDefault="00072A57">
            <w:pPr>
              <w:widowControl w:val="0"/>
              <w:jc w:val="center"/>
              <w:rPr>
                <w:rFonts w:ascii="GHEA Grapalat" w:hAnsi="GHEA Grapalat"/>
                <w:b/>
              </w:rPr>
            </w:pPr>
            <w:r>
              <w:rPr>
                <w:rFonts w:ascii="GHEA Grapalat" w:hAnsi="GHEA Grapalat"/>
                <w:b/>
              </w:rPr>
              <w:t>(в связи с процессом закупки)</w:t>
            </w:r>
          </w:p>
        </w:tc>
        <w:tc>
          <w:tcPr>
            <w:tcW w:w="2640" w:type="dxa"/>
            <w:tcBorders>
              <w:top w:val="outset" w:sz="6" w:space="0" w:color="auto"/>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Сторона,</w:t>
            </w:r>
          </w:p>
          <w:p w:rsidR="00072A57" w:rsidRDefault="00072A57">
            <w:pPr>
              <w:widowControl w:val="0"/>
              <w:jc w:val="center"/>
              <w:rPr>
                <w:rFonts w:ascii="GHEA Grapalat" w:hAnsi="GHEA Grapalat"/>
                <w:b/>
              </w:rPr>
            </w:pPr>
            <w:r>
              <w:rPr>
                <w:rFonts w:ascii="GHEA Grapalat" w:hAnsi="GHEA Grapalat"/>
                <w:b/>
              </w:rPr>
              <w:t xml:space="preserve">заполняющая реквизит </w:t>
            </w:r>
          </w:p>
          <w:p w:rsidR="00072A57" w:rsidRDefault="00072A57">
            <w:pPr>
              <w:widowControl w:val="0"/>
              <w:jc w:val="center"/>
              <w:rPr>
                <w:rFonts w:ascii="GHEA Grapalat" w:hAnsi="GHEA Grapalat"/>
                <w:b/>
              </w:rPr>
            </w:pPr>
            <w:r>
              <w:rPr>
                <w:rFonts w:ascii="GHEA Grapalat" w:hAnsi="GHEA Grapalat"/>
                <w:b/>
              </w:rPr>
              <w:t>бенефициар или плательщик</w:t>
            </w:r>
          </w:p>
          <w:p w:rsidR="00072A57" w:rsidRDefault="00072A57">
            <w:pPr>
              <w:widowControl w:val="0"/>
              <w:jc w:val="center"/>
              <w:rPr>
                <w:rFonts w:ascii="GHEA Grapalat" w:hAnsi="GHEA Grapalat"/>
                <w:b/>
              </w:rPr>
            </w:pPr>
            <w:r>
              <w:rPr>
                <w:rFonts w:ascii="GHEA Grapalat" w:hAnsi="GHEA Grapalat"/>
                <w:b/>
              </w:rPr>
              <w:t>(в связи с процессом закупки)</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b/>
              </w:rPr>
            </w:pPr>
            <w:r>
              <w:rPr>
                <w:rFonts w:ascii="GHEA Grapalat" w:hAnsi="GHEA Grapalat"/>
                <w:b/>
              </w:rPr>
              <w:t>1</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2</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3</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4</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b/>
              </w:rPr>
            </w:pPr>
            <w:r>
              <w:rPr>
                <w:rFonts w:ascii="GHEA Grapalat" w:hAnsi="GHEA Grapalat"/>
                <w:b/>
              </w:rPr>
              <w:t>5</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наименование документа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на документе заранее заполнено "Платежное требование"</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w:t>
            </w:r>
          </w:p>
        </w:tc>
        <w:tc>
          <w:tcPr>
            <w:tcW w:w="1935" w:type="dxa"/>
            <w:tcBorders>
              <w:top w:val="nil"/>
              <w:left w:val="nil"/>
              <w:bottom w:val="outset" w:sz="6" w:space="0" w:color="auto"/>
              <w:right w:val="outset" w:sz="6" w:space="0" w:color="auto"/>
            </w:tcBorders>
            <w:hideMark/>
          </w:tcPr>
          <w:p w:rsidR="00072A57" w:rsidRDefault="00072A57">
            <w:pPr>
              <w:widowControl w:val="0"/>
              <w:jc w:val="both"/>
              <w:rPr>
                <w:rFonts w:ascii="GHEA Grapalat" w:hAnsi="GHEA Grapalat"/>
              </w:rPr>
            </w:pPr>
            <w:r>
              <w:rPr>
                <w:rFonts w:ascii="GHEA Grapalat" w:hAnsi="GHEA Grapalat"/>
              </w:rPr>
              <w:t>номер платежного требования</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бенефициаром при представлении платежного требования в банк плательщика</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3.</w:t>
            </w:r>
          </w:p>
        </w:tc>
        <w:tc>
          <w:tcPr>
            <w:tcW w:w="1935" w:type="dxa"/>
            <w:tcBorders>
              <w:top w:val="nil"/>
              <w:left w:val="nil"/>
              <w:bottom w:val="outset" w:sz="6" w:space="0" w:color="auto"/>
              <w:right w:val="outset" w:sz="6" w:space="0" w:color="auto"/>
            </w:tcBorders>
            <w:hideMark/>
          </w:tcPr>
          <w:p w:rsidR="00072A57" w:rsidRDefault="00072A57">
            <w:pPr>
              <w:widowControl w:val="0"/>
              <w:jc w:val="both"/>
              <w:rPr>
                <w:rFonts w:ascii="GHEA Grapalat" w:hAnsi="GHEA Grapalat"/>
              </w:rPr>
            </w:pPr>
            <w:r>
              <w:rPr>
                <w:rFonts w:ascii="GHEA Grapalat" w:hAnsi="GHEA Grapalat"/>
              </w:rPr>
              <w:t>дата представления</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заполняется бенефициаром в день представления платежного требования в банк плательщика </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4.</w:t>
            </w:r>
          </w:p>
        </w:tc>
        <w:tc>
          <w:tcPr>
            <w:tcW w:w="1935" w:type="dxa"/>
            <w:tcBorders>
              <w:top w:val="nil"/>
              <w:left w:val="nil"/>
              <w:bottom w:val="outset" w:sz="6" w:space="0" w:color="auto"/>
              <w:right w:val="outset" w:sz="6" w:space="0" w:color="auto"/>
            </w:tcBorders>
            <w:hideMark/>
          </w:tcPr>
          <w:p w:rsidR="00072A57" w:rsidRDefault="00072A57">
            <w:pPr>
              <w:widowControl w:val="0"/>
              <w:jc w:val="both"/>
              <w:rPr>
                <w:rFonts w:ascii="GHEA Grapalat" w:hAnsi="GHEA Grapalat"/>
              </w:rPr>
            </w:pPr>
            <w:r>
              <w:rPr>
                <w:rFonts w:ascii="GHEA Grapalat" w:hAnsi="GHEA Grapalat"/>
              </w:rPr>
              <w:t>Наименование или имя, фамилия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5.</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наименование финансовой организации (филиала), обслуживающей плательщика </w:t>
            </w:r>
            <w:r>
              <w:rPr>
                <w:rFonts w:ascii="GHEA Grapalat" w:hAnsi="GHEA Grapalat"/>
              </w:rPr>
              <w:lastRenderedPageBreak/>
              <w:t>(банк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lastRenderedPageBreak/>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обязательно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6.</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номер счета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7.</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УНН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8.</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НЗОУ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9.</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наименование, или имя, фамилия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10.</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НЗОУ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(не заполняется в процессе в связи с закупками)</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 заполняется)</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11.</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УНН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12.</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наименование финансовой организации </w:t>
            </w:r>
            <w:r>
              <w:rPr>
                <w:rFonts w:ascii="GHEA Grapalat" w:hAnsi="GHEA Grapalat"/>
              </w:rPr>
              <w:lastRenderedPageBreak/>
              <w:t xml:space="preserve">(филиала), обслуживающей бенефициара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lastRenderedPageBreak/>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13.</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номер счета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14.</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сумма (цифрами и прописью)</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заполняется сумма, подлежащая уплате бенефициару</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заполняется плательщиком </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15.</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акцептованная сумма (цифрами и прописью)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 заполняется и не применяется)</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16.</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валюта (прописью и по коду)</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плательщиком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17.</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цель сделки</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В обязательном порядке заполняются слова "для обеспечения исполнения договора"</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заранее заполняется бенефициаром — по приглашению</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18.</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основания для совершения платежа: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бенефициаром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19.</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условия оплаты: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cs="Sylfaen"/>
              </w:rPr>
            </w:pPr>
            <w:r>
              <w:rPr>
                <w:rFonts w:ascii="GHEA Grapalat" w:hAnsi="GHEA Grapalat"/>
              </w:rPr>
              <w:t xml:space="preserve">обязательно </w:t>
            </w:r>
          </w:p>
          <w:p w:rsidR="00072A57" w:rsidRDefault="00072A57">
            <w:pPr>
              <w:widowControl w:val="0"/>
              <w:jc w:val="center"/>
              <w:rPr>
                <w:rFonts w:ascii="GHEA Grapalat" w:hAnsi="GHEA Grapalat" w:cs="Sylfaen"/>
              </w:rPr>
            </w:pPr>
            <w:r>
              <w:rPr>
                <w:rFonts w:ascii="GHEA Grapalat" w:hAnsi="GHEA Grapalat"/>
              </w:rPr>
              <w:t xml:space="preserve">заполняются слова "акцептованный платеж", </w:t>
            </w:r>
          </w:p>
          <w:p w:rsidR="00072A57" w:rsidRDefault="00072A57">
            <w:pPr>
              <w:widowControl w:val="0"/>
              <w:jc w:val="center"/>
              <w:rPr>
                <w:rFonts w:ascii="GHEA Grapalat" w:hAnsi="GHEA Grapalat"/>
              </w:rPr>
            </w:pPr>
            <w:r>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заранее заполняется бенефициаром </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20.</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количество прилагаемых страниц</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072A57" w:rsidRDefault="00072A57">
            <w:pPr>
              <w:widowControl w:val="0"/>
              <w:jc w:val="center"/>
              <w:rPr>
                <w:rFonts w:ascii="GHEA Grapalat" w:hAnsi="GHEA Grapalat"/>
              </w:rPr>
            </w:pPr>
            <w:r>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заполняется бенефициаром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21.а.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подписывается плательщиком или </w:t>
            </w:r>
          </w:p>
          <w:p w:rsidR="00072A57" w:rsidRDefault="00072A57">
            <w:pPr>
              <w:widowControl w:val="0"/>
              <w:jc w:val="center"/>
              <w:rPr>
                <w:rFonts w:ascii="GHEA Grapalat" w:hAnsi="GHEA Grapalat"/>
              </w:rPr>
            </w:pPr>
            <w:r>
              <w:rPr>
                <w:rFonts w:ascii="GHEA Grapalat" w:hAnsi="GHEA Grapalat"/>
              </w:rPr>
              <w:t>проставляется электронная подпись плательщика</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21.б.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печать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r>
              <w:rPr>
                <w:rFonts w:ascii="GHEA Grapalat" w:hAnsi="GHEA Grapalat"/>
              </w:rPr>
              <w:t xml:space="preserve">обязательно: </w:t>
            </w:r>
          </w:p>
          <w:p w:rsidR="00072A57" w:rsidRDefault="00072A57">
            <w:pPr>
              <w:widowControl w:val="0"/>
              <w:jc w:val="center"/>
              <w:rPr>
                <w:rFonts w:ascii="GHEA Grapalat" w:hAnsi="GHEA Grapalat"/>
              </w:rPr>
            </w:pPr>
            <w:r>
              <w:rPr>
                <w:rFonts w:ascii="GHEA Grapalat" w:hAnsi="GHEA Grapalat"/>
              </w:rPr>
              <w:t>при наличии печати, когда плательщик представляет Требование в бумажной форме</w:t>
            </w:r>
          </w:p>
          <w:p w:rsidR="00072A57" w:rsidRDefault="00072A57">
            <w:pPr>
              <w:widowControl w:val="0"/>
              <w:jc w:val="center"/>
              <w:rPr>
                <w:rFonts w:ascii="GHEA Grapalat" w:hAnsi="GHEA Grapalat"/>
              </w:rPr>
            </w:pP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скрепляется печатью плательщика </w:t>
            </w:r>
          </w:p>
          <w:p w:rsidR="00072A57" w:rsidRDefault="00072A57">
            <w:pPr>
              <w:widowControl w:val="0"/>
              <w:jc w:val="center"/>
              <w:rPr>
                <w:rFonts w:ascii="GHEA Grapalat" w:hAnsi="GHEA Grapalat"/>
              </w:rPr>
            </w:pPr>
            <w:r>
              <w:rPr>
                <w:rFonts w:ascii="GHEA Grapalat" w:hAnsi="GHEA Grapalat"/>
              </w:rPr>
              <w:t>при представлении в бумажной форме</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22.а.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обязательно: </w:t>
            </w:r>
          </w:p>
          <w:p w:rsidR="00072A57" w:rsidRDefault="00072A57">
            <w:pPr>
              <w:widowControl w:val="0"/>
              <w:jc w:val="center"/>
              <w:rPr>
                <w:rFonts w:ascii="GHEA Grapalat" w:hAnsi="GHEA Grapalat"/>
              </w:rPr>
            </w:pPr>
            <w:r>
              <w:rPr>
                <w:rFonts w:ascii="GHEA Grapalat" w:hAnsi="GHEA Grapalat"/>
              </w:rPr>
              <w:t xml:space="preserve">заполняется при </w:t>
            </w:r>
            <w:r>
              <w:rPr>
                <w:rFonts w:ascii="GHEA Grapalat" w:hAnsi="GHEA Grapalat"/>
              </w:rPr>
              <w:lastRenderedPageBreak/>
              <w:t>представлении в банк</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lastRenderedPageBreak/>
              <w:t>подписывается бенефициаром</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22.б.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печать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обязательно: </w:t>
            </w:r>
          </w:p>
          <w:p w:rsidR="00072A57" w:rsidRDefault="00072A57">
            <w:pPr>
              <w:widowControl w:val="0"/>
              <w:jc w:val="center"/>
              <w:rPr>
                <w:rFonts w:ascii="GHEA Grapalat" w:hAnsi="GHEA Grapalat"/>
              </w:rPr>
            </w:pPr>
            <w:r>
              <w:rPr>
                <w:rFonts w:ascii="GHEA Grapalat" w:hAnsi="GHEA Grapalat"/>
              </w:rPr>
              <w:t>при наличии печати</w:t>
            </w:r>
          </w:p>
        </w:tc>
        <w:tc>
          <w:tcPr>
            <w:tcW w:w="26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скрепляется печатью бенефициара </w:t>
            </w:r>
          </w:p>
          <w:p w:rsidR="00072A57" w:rsidRDefault="00072A57">
            <w:pPr>
              <w:widowControl w:val="0"/>
              <w:jc w:val="center"/>
              <w:rPr>
                <w:rFonts w:ascii="GHEA Grapalat" w:hAnsi="GHEA Grapalat"/>
              </w:rPr>
            </w:pPr>
            <w:r>
              <w:rPr>
                <w:rFonts w:ascii="GHEA Grapalat" w:hAnsi="GHEA Grapalat"/>
              </w:rPr>
              <w:t>при представлении в банк в бумажной форме</w:t>
            </w: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23.а.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сотрудника обслуживающей плательщика финансовой организации (филиала)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23.б.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 xml:space="preserve">штамп обслуживающей плательщика финансовой организации (филиала) </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23.в</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дата, время, минута исполнения финансовой организацией (филиалом), обслуживающей плательщика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p w:rsidR="00072A57" w:rsidRDefault="00072A57">
            <w:pPr>
              <w:widowControl w:val="0"/>
              <w:jc w:val="center"/>
              <w:rPr>
                <w:rFonts w:ascii="GHEA Grapalat" w:hAnsi="GHEA Grapalat"/>
              </w:rPr>
            </w:pPr>
            <w:r>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24.а.</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подпись сотрудника финансовой организации (филиала), обслуживающей бенефициара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t>24.б.</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штамп обслуживающей бенефициара финансовой организации (филиала)</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штамп </w:t>
            </w:r>
            <w:r>
              <w:rPr>
                <w:rFonts w:ascii="GHEA Grapalat" w:hAnsi="GHEA Grapalat"/>
              </w:rPr>
              <w:lastRenderedPageBreak/>
              <w:t>проставляется на представленное в бумажной форме Требование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r w:rsidR="00072A57" w:rsidTr="00072A57">
        <w:trPr>
          <w:jc w:val="center"/>
        </w:trPr>
        <w:tc>
          <w:tcPr>
            <w:tcW w:w="720" w:type="dxa"/>
            <w:tcBorders>
              <w:top w:val="nil"/>
              <w:left w:val="outset" w:sz="6" w:space="0" w:color="auto"/>
              <w:bottom w:val="outset" w:sz="6" w:space="0" w:color="auto"/>
              <w:right w:val="outset" w:sz="6" w:space="0" w:color="auto"/>
            </w:tcBorders>
            <w:vAlign w:val="center"/>
            <w:hideMark/>
          </w:tcPr>
          <w:p w:rsidR="00072A57" w:rsidRDefault="00072A57">
            <w:pPr>
              <w:widowControl w:val="0"/>
              <w:jc w:val="center"/>
              <w:rPr>
                <w:rFonts w:ascii="GHEA Grapalat" w:hAnsi="GHEA Grapalat"/>
              </w:rPr>
            </w:pPr>
            <w:r>
              <w:rPr>
                <w:rFonts w:ascii="GHEA Grapalat" w:hAnsi="GHEA Grapalat"/>
              </w:rPr>
              <w:lastRenderedPageBreak/>
              <w:t>24.в</w:t>
            </w:r>
          </w:p>
        </w:tc>
        <w:tc>
          <w:tcPr>
            <w:tcW w:w="193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40"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обязательно</w:t>
            </w:r>
          </w:p>
        </w:tc>
        <w:tc>
          <w:tcPr>
            <w:tcW w:w="3345" w:type="dxa"/>
            <w:tcBorders>
              <w:top w:val="nil"/>
              <w:left w:val="nil"/>
              <w:bottom w:val="outset" w:sz="6" w:space="0" w:color="auto"/>
              <w:right w:val="outset" w:sz="6" w:space="0" w:color="auto"/>
            </w:tcBorders>
            <w:hideMark/>
          </w:tcPr>
          <w:p w:rsidR="00072A57" w:rsidRDefault="00072A57">
            <w:pPr>
              <w:widowControl w:val="0"/>
              <w:jc w:val="center"/>
              <w:rPr>
                <w:rFonts w:ascii="GHEA Grapalat" w:hAnsi="GHEA Grapalat"/>
              </w:rPr>
            </w:pPr>
            <w:r>
              <w:rPr>
                <w:rFonts w:ascii="GHEA Grapalat" w:hAnsi="GHEA Grapalat"/>
              </w:rPr>
              <w:t>необязательно</w:t>
            </w:r>
          </w:p>
          <w:p w:rsidR="00072A57" w:rsidRDefault="00072A57">
            <w:pPr>
              <w:widowControl w:val="0"/>
              <w:jc w:val="center"/>
              <w:rPr>
                <w:rFonts w:ascii="GHEA Grapalat" w:hAnsi="GHEA Grapalat"/>
              </w:rPr>
            </w:pPr>
            <w:r>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nil"/>
              <w:left w:val="nil"/>
              <w:bottom w:val="outset" w:sz="6" w:space="0" w:color="auto"/>
              <w:right w:val="outset" w:sz="6" w:space="0" w:color="auto"/>
            </w:tcBorders>
          </w:tcPr>
          <w:p w:rsidR="00072A57" w:rsidRDefault="00072A57">
            <w:pPr>
              <w:widowControl w:val="0"/>
              <w:jc w:val="center"/>
              <w:rPr>
                <w:rFonts w:ascii="GHEA Grapalat" w:hAnsi="GHEA Grapalat"/>
              </w:rPr>
            </w:pPr>
          </w:p>
        </w:tc>
      </w:tr>
    </w:tbl>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widowControl w:val="0"/>
        <w:jc w:val="both"/>
        <w:rPr>
          <w:rFonts w:ascii="GHEA Grapalat" w:hAnsi="GHEA Grapalat"/>
        </w:rPr>
      </w:pPr>
      <w:r>
        <w:rPr>
          <w:rFonts w:ascii="GHEA Grapalat" w:hAnsi="GHEA Grapalat"/>
        </w:rPr>
        <w:br w:type="page"/>
      </w:r>
    </w:p>
    <w:p w:rsidR="00072A57" w:rsidRDefault="00072A57" w:rsidP="00072A57">
      <w:pPr>
        <w:widowControl w:val="0"/>
        <w:jc w:val="center"/>
        <w:rPr>
          <w:rFonts w:ascii="GHEA Grapalat" w:hAnsi="GHEA Grapalat"/>
          <w:b/>
        </w:rPr>
      </w:pPr>
      <w:r>
        <w:rPr>
          <w:rFonts w:ascii="GHEA Grapalat" w:hAnsi="GHEA Grapalat"/>
          <w:b/>
        </w:rPr>
        <w:lastRenderedPageBreak/>
        <w:t xml:space="preserve"> </w:t>
      </w:r>
    </w:p>
    <w:p w:rsidR="00072A57" w:rsidRDefault="00072A57" w:rsidP="00072A57">
      <w:pPr>
        <w:widowControl w:val="0"/>
        <w:jc w:val="center"/>
        <w:rPr>
          <w:rFonts w:ascii="GHEA Grapalat" w:hAnsi="GHEA Grapalat"/>
          <w:b/>
        </w:rPr>
      </w:pPr>
      <w:r>
        <w:rPr>
          <w:rFonts w:ascii="GHEA Grapalat" w:hAnsi="GHEA Grapalat"/>
          <w:b/>
        </w:rPr>
        <w:t xml:space="preserve"> </w:t>
      </w:r>
    </w:p>
    <w:p w:rsidR="00072A57" w:rsidRDefault="00072A57" w:rsidP="00072A57">
      <w:pPr>
        <w:pStyle w:val="31"/>
        <w:widowControl w:val="0"/>
        <w:jc w:val="right"/>
        <w:rPr>
          <w:rFonts w:ascii="GHEA Grapalat" w:hAnsi="GHEA Grapalat" w:cs="Sylfaen"/>
          <w:b/>
        </w:rPr>
      </w:pPr>
      <w:r>
        <w:rPr>
          <w:rFonts w:ascii="GHEA Grapalat" w:hAnsi="GHEA Grapalat"/>
          <w:b/>
        </w:rPr>
        <w:t>Приложение № 6</w:t>
      </w:r>
    </w:p>
    <w:p w:rsidR="00072A57" w:rsidRPr="001F74CB" w:rsidRDefault="00072A57" w:rsidP="00072A57">
      <w:pPr>
        <w:pStyle w:val="31"/>
        <w:widowControl w:val="0"/>
        <w:jc w:val="right"/>
        <w:rPr>
          <w:rFonts w:ascii="GHEA Grapalat" w:hAnsi="GHEA Grapalat" w:cs="Sylfaen"/>
          <w:b/>
        </w:rPr>
      </w:pPr>
      <w:r>
        <w:rPr>
          <w:rFonts w:ascii="GHEA Grapalat" w:hAnsi="GHEA Grapalat"/>
          <w:b/>
        </w:rPr>
        <w:t>к Приглашению на электронный аукцион</w:t>
      </w:r>
      <w:r>
        <w:rPr>
          <w:rFonts w:ascii="GHEA Grapalat" w:hAnsi="GHEA Grapalat" w:cs="Sylfaen"/>
          <w:b/>
        </w:rPr>
        <w:br/>
      </w:r>
      <w:r>
        <w:rPr>
          <w:rFonts w:ascii="GHEA Grapalat" w:hAnsi="GHEA Grapalat"/>
          <w:b/>
        </w:rPr>
        <w:t xml:space="preserve">под кодом </w:t>
      </w:r>
      <w:r w:rsidR="00B9022D" w:rsidRPr="002765AF">
        <w:rPr>
          <w:rFonts w:ascii="Sylfaen" w:hAnsi="Sylfaen"/>
          <w:b/>
          <w:lang w:val="en-US"/>
        </w:rPr>
        <w:t>AMBH</w:t>
      </w:r>
      <w:r w:rsidR="00B9022D" w:rsidRPr="002765AF">
        <w:rPr>
          <w:rFonts w:ascii="Sylfaen" w:hAnsi="Sylfaen"/>
          <w:b/>
        </w:rPr>
        <w:t>-</w:t>
      </w:r>
      <w:r w:rsidR="00A4501F">
        <w:rPr>
          <w:rFonts w:ascii="Sylfaen" w:hAnsi="Sylfaen"/>
          <w:b/>
          <w:lang w:val="en-US"/>
        </w:rPr>
        <w:t>GHC</w:t>
      </w:r>
      <w:r w:rsidR="00B9022D" w:rsidRPr="002765AF">
        <w:rPr>
          <w:rFonts w:ascii="Sylfaen" w:hAnsi="Sylfaen"/>
          <w:b/>
          <w:lang w:val="en-US"/>
        </w:rPr>
        <w:t>DzB</w:t>
      </w:r>
      <w:r w:rsidR="00B9022D" w:rsidRPr="002765AF">
        <w:rPr>
          <w:rFonts w:ascii="Sylfaen" w:hAnsi="Sylfaen"/>
          <w:b/>
        </w:rPr>
        <w:t>-22/</w:t>
      </w:r>
      <w:r w:rsidR="001F74CB" w:rsidRPr="001F74CB">
        <w:rPr>
          <w:rFonts w:ascii="Sylfaen" w:hAnsi="Sylfaen"/>
          <w:b/>
        </w:rPr>
        <w:t>3</w:t>
      </w:r>
    </w:p>
    <w:p w:rsidR="00072A57" w:rsidRDefault="00072A57" w:rsidP="00072A57">
      <w:pPr>
        <w:widowControl w:val="0"/>
        <w:jc w:val="center"/>
        <w:rPr>
          <w:rFonts w:ascii="GHEA Grapalat" w:hAnsi="GHEA Grapalat"/>
          <w:i/>
        </w:rPr>
      </w:pPr>
      <w:r>
        <w:rPr>
          <w:rFonts w:ascii="GHEA Grapalat" w:hAnsi="GHEA Grapalat"/>
          <w:i/>
        </w:rPr>
        <w:t xml:space="preserve"> </w:t>
      </w:r>
    </w:p>
    <w:p w:rsidR="00072A57" w:rsidRDefault="00072A57" w:rsidP="00072A57">
      <w:pPr>
        <w:widowControl w:val="0"/>
        <w:jc w:val="center"/>
        <w:rPr>
          <w:rFonts w:ascii="GHEA Grapalat" w:hAnsi="GHEA Grapalat"/>
          <w:b/>
        </w:rPr>
      </w:pPr>
      <w:r>
        <w:rPr>
          <w:rFonts w:ascii="GHEA Grapalat" w:hAnsi="GHEA Grapalat"/>
          <w:b/>
        </w:rPr>
        <w:t xml:space="preserve">ДОГОВОР </w:t>
      </w:r>
    </w:p>
    <w:p w:rsidR="00072A57" w:rsidRDefault="00072A57" w:rsidP="00072A57">
      <w:pPr>
        <w:widowControl w:val="0"/>
        <w:jc w:val="center"/>
        <w:rPr>
          <w:rFonts w:ascii="GHEA Grapalat" w:hAnsi="GHEA Grapalat" w:cs="Times Armenian"/>
          <w:b/>
        </w:rPr>
      </w:pPr>
      <w:r>
        <w:rPr>
          <w:rFonts w:ascii="GHEA Grapalat" w:hAnsi="GHEA Grapalat"/>
          <w:b/>
        </w:rPr>
        <w:t>ПОСТАВКИ ТОВАРА ДЛЯ НУЖД ГОСУДАРСТВА</w:t>
      </w:r>
    </w:p>
    <w:p w:rsidR="00072A57" w:rsidRDefault="00072A57" w:rsidP="00072A57">
      <w:pPr>
        <w:widowControl w:val="0"/>
        <w:jc w:val="center"/>
        <w:rPr>
          <w:rFonts w:ascii="GHEA Grapalat" w:hAnsi="GHEA Grapalat"/>
          <w:b/>
          <w:u w:val="single"/>
        </w:rPr>
      </w:pPr>
      <w:r>
        <w:rPr>
          <w:rFonts w:ascii="GHEA Grapalat" w:hAnsi="GHEA Grapalat"/>
          <w:b/>
        </w:rPr>
        <w:t>№ ____________________</w:t>
      </w:r>
    </w:p>
    <w:p w:rsidR="00072A57" w:rsidRDefault="00072A57" w:rsidP="00072A57">
      <w:pPr>
        <w:widowControl w:val="0"/>
        <w:jc w:val="center"/>
        <w:rPr>
          <w:rFonts w:ascii="GHEA Grapalat" w:hAnsi="GHEA Grapalat" w:cs="Sylfaen"/>
        </w:rPr>
      </w:pPr>
      <w:r>
        <w:rPr>
          <w:rFonts w:ascii="GHEA Grapalat" w:hAnsi="GHEA Grapalat" w:cs="Sylfaen"/>
        </w:rPr>
        <w:t xml:space="preserve"> </w:t>
      </w:r>
    </w:p>
    <w:tbl>
      <w:tblPr>
        <w:tblW w:w="0" w:type="auto"/>
        <w:tblCellMar>
          <w:top w:w="15" w:type="dxa"/>
          <w:left w:w="15" w:type="dxa"/>
          <w:bottom w:w="15" w:type="dxa"/>
          <w:right w:w="15" w:type="dxa"/>
        </w:tblCellMar>
        <w:tblLook w:val="04A0"/>
      </w:tblPr>
      <w:tblGrid>
        <w:gridCol w:w="4551"/>
        <w:gridCol w:w="4549"/>
      </w:tblGrid>
      <w:tr w:rsidR="00072A57" w:rsidTr="00072A57">
        <w:tc>
          <w:tcPr>
            <w:tcW w:w="4635" w:type="dxa"/>
            <w:tcBorders>
              <w:top w:val="nil"/>
              <w:left w:val="nil"/>
              <w:bottom w:val="nil"/>
              <w:right w:val="nil"/>
            </w:tcBorders>
            <w:hideMark/>
          </w:tcPr>
          <w:p w:rsidR="00072A57" w:rsidRDefault="00072A57">
            <w:pPr>
              <w:widowControl w:val="0"/>
              <w:shd w:val="clear" w:color="auto" w:fill="000080"/>
              <w:rPr>
                <w:rFonts w:ascii="GHEA Grapalat" w:hAnsi="GHEA Grapalat" w:cs="Sylfaen"/>
              </w:rPr>
            </w:pPr>
            <w:r>
              <w:rPr>
                <w:rFonts w:ascii="GHEA Grapalat" w:hAnsi="GHEA Grapalat" w:cs="Tahoma"/>
              </w:rPr>
              <w:tab/>
              <w:t>г</w:t>
            </w:r>
          </w:p>
        </w:tc>
        <w:tc>
          <w:tcPr>
            <w:tcW w:w="4635" w:type="dxa"/>
            <w:tcBorders>
              <w:top w:val="nil"/>
              <w:left w:val="nil"/>
              <w:bottom w:val="nil"/>
              <w:right w:val="nil"/>
            </w:tcBorders>
            <w:hideMark/>
          </w:tcPr>
          <w:p w:rsidR="00072A57" w:rsidRDefault="00072A57">
            <w:pPr>
              <w:widowControl w:val="0"/>
              <w:shd w:val="clear" w:color="auto" w:fill="000080"/>
              <w:jc w:val="right"/>
              <w:rPr>
                <w:rFonts w:ascii="GHEA Grapalat" w:hAnsi="GHEA Grapalat" w:cs="Sylfaen"/>
              </w:rPr>
            </w:pPr>
            <w:r>
              <w:rPr>
                <w:rFonts w:ascii="GHEA Grapalat" w:hAnsi="GHEA Grapalat" w:cs="Tahoma"/>
              </w:rPr>
              <w:t>"</w:t>
            </w:r>
            <w:r>
              <w:rPr>
                <w:rFonts w:ascii="GHEA Grapalat" w:hAnsi="GHEA Grapalat" w:cs="Tahoma"/>
              </w:rPr>
              <w:tab/>
              <w:t xml:space="preserve">" </w:t>
            </w:r>
            <w:r>
              <w:rPr>
                <w:rFonts w:ascii="GHEA Grapalat" w:hAnsi="GHEA Grapalat" w:cs="Tahoma"/>
              </w:rPr>
              <w:tab/>
              <w:t xml:space="preserve"> 20</w:t>
            </w:r>
            <w:r>
              <w:rPr>
                <w:rFonts w:ascii="GHEA Grapalat" w:hAnsi="GHEA Grapalat" w:cs="Tahoma"/>
              </w:rPr>
              <w:tab/>
              <w:t>г.</w:t>
            </w:r>
          </w:p>
        </w:tc>
      </w:tr>
    </w:tbl>
    <w:p w:rsidR="00072A57" w:rsidRDefault="00072A57" w:rsidP="00072A57">
      <w:pPr>
        <w:widowControl w:val="0"/>
        <w:jc w:val="center"/>
        <w:rPr>
          <w:rFonts w:ascii="GHEA Grapalat" w:hAnsi="GHEA Grapalat" w:cs="Sylfaen"/>
        </w:rPr>
      </w:pPr>
      <w:r>
        <w:rPr>
          <w:rFonts w:ascii="GHEA Grapalat" w:hAnsi="GHEA Grapalat" w:cs="Sylfaen"/>
        </w:rPr>
        <w:t xml:space="preserve"> </w:t>
      </w:r>
    </w:p>
    <w:p w:rsidR="00072A57" w:rsidRDefault="00072A57" w:rsidP="00072A57">
      <w:pPr>
        <w:widowControl w:val="0"/>
        <w:jc w:val="both"/>
        <w:rPr>
          <w:rFonts w:ascii="GHEA Grapalat" w:hAnsi="GHEA Grapalat"/>
        </w:rPr>
      </w:pPr>
      <w:r>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2A57" w:rsidRDefault="00072A57" w:rsidP="00072A57">
      <w:pPr>
        <w:widowControl w:val="0"/>
        <w:jc w:val="both"/>
        <w:rPr>
          <w:rFonts w:ascii="GHEA Grapalat" w:hAnsi="GHEA Grapalat"/>
          <w:b/>
        </w:rPr>
      </w:pPr>
      <w:r>
        <w:rPr>
          <w:rFonts w:ascii="GHEA Grapalat" w:hAnsi="GHEA Grapalat"/>
          <w:b/>
        </w:rPr>
        <w:t xml:space="preserve"> </w:t>
      </w:r>
    </w:p>
    <w:p w:rsidR="00072A57" w:rsidRDefault="00072A57" w:rsidP="00072A57">
      <w:pPr>
        <w:widowControl w:val="0"/>
        <w:jc w:val="center"/>
        <w:rPr>
          <w:rFonts w:ascii="GHEA Grapalat" w:hAnsi="GHEA Grapalat" w:cs="Times Armenian"/>
          <w:b/>
        </w:rPr>
      </w:pPr>
      <w:r>
        <w:rPr>
          <w:rFonts w:ascii="GHEA Grapalat" w:hAnsi="GHEA Grapalat"/>
          <w:b/>
        </w:rPr>
        <w:t>1. ПРЕДМЕТ ДОГОВОРА</w:t>
      </w:r>
    </w:p>
    <w:p w:rsidR="00072A57" w:rsidRDefault="00072A57" w:rsidP="00072A57">
      <w:pPr>
        <w:widowControl w:val="0"/>
        <w:jc w:val="both"/>
        <w:rPr>
          <w:rFonts w:ascii="GHEA Grapalat" w:hAnsi="GHEA Grapalat" w:cs="Times Armenian"/>
        </w:rPr>
      </w:pPr>
      <w:r>
        <w:rPr>
          <w:rFonts w:ascii="GHEA Grapalat" w:hAnsi="GHEA Grapalat"/>
        </w:rPr>
        <w:t>1.1.</w:t>
      </w:r>
      <w:r>
        <w:rPr>
          <w:rFonts w:ascii="GHEA Grapalat" w:hAnsi="GHEA Grapalat"/>
        </w:rPr>
        <w:tab/>
        <w:t>Продавец обязуется в установленном настоящим Договором (далее</w:t>
      </w:r>
      <w:r>
        <w:rPr>
          <w:rFonts w:ascii="Courier New" w:hAnsi="Courier New" w:cs="Courier New"/>
        </w:rPr>
        <w:t xml:space="preserve"> </w:t>
      </w:r>
      <w:r>
        <w:rPr>
          <w:rFonts w:ascii="GHEA Grapalat" w:hAnsi="GHEA Grapalat"/>
        </w:rPr>
        <w:t xml:space="preserve">— договор) 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2A57" w:rsidRDefault="00072A57" w:rsidP="00072A57">
      <w:pPr>
        <w:widowControl w:val="0"/>
        <w:jc w:val="both"/>
        <w:rPr>
          <w:rFonts w:ascii="GHEA Grapalat" w:hAnsi="GHEA Grapalat" w:cs="Times Armenian"/>
        </w:rPr>
      </w:pPr>
      <w:r>
        <w:rPr>
          <w:rFonts w:ascii="GHEA Grapalat" w:hAnsi="GHEA Grapalat" w:cs="Times Armenian"/>
        </w:rPr>
        <w:t xml:space="preserve"> </w:t>
      </w:r>
    </w:p>
    <w:p w:rsidR="00072A57" w:rsidRDefault="00072A57" w:rsidP="00072A57">
      <w:pPr>
        <w:widowControl w:val="0"/>
        <w:jc w:val="center"/>
        <w:rPr>
          <w:rFonts w:ascii="GHEA Grapalat" w:hAnsi="GHEA Grapalat"/>
          <w:b/>
        </w:rPr>
      </w:pPr>
      <w:r>
        <w:rPr>
          <w:rFonts w:ascii="GHEA Grapalat" w:hAnsi="GHEA Grapalat"/>
          <w:b/>
        </w:rPr>
        <w:t>2.ПРАВА И ОБЯЗАННОСТИ СТОРОН</w:t>
      </w:r>
    </w:p>
    <w:p w:rsidR="00072A57" w:rsidRDefault="00072A57" w:rsidP="00072A57">
      <w:pPr>
        <w:widowControl w:val="0"/>
        <w:jc w:val="both"/>
        <w:rPr>
          <w:rFonts w:ascii="GHEA Grapalat" w:hAnsi="GHEA Grapalat"/>
          <w:b/>
        </w:rPr>
      </w:pPr>
      <w:r>
        <w:rPr>
          <w:rFonts w:ascii="GHEA Grapalat" w:hAnsi="GHEA Grapalat"/>
          <w:b/>
        </w:rPr>
        <w:t>2.1.</w:t>
      </w:r>
      <w:r>
        <w:rPr>
          <w:rFonts w:ascii="GHEA Grapalat" w:hAnsi="GHEA Grapalat"/>
          <w:b/>
        </w:rPr>
        <w:tab/>
        <w:t>Покупатель имеет право:</w:t>
      </w:r>
    </w:p>
    <w:p w:rsidR="00072A57" w:rsidRDefault="00072A57" w:rsidP="00072A57">
      <w:pPr>
        <w:widowControl w:val="0"/>
        <w:jc w:val="both"/>
        <w:rPr>
          <w:rFonts w:ascii="GHEA Grapalat" w:hAnsi="GHEA Grapalat"/>
        </w:rPr>
      </w:pPr>
      <w:r>
        <w:rPr>
          <w:rFonts w:ascii="GHEA Grapalat" w:hAnsi="GHEA Grapalat"/>
        </w:rPr>
        <w:t>2.1.1.</w:t>
      </w:r>
      <w:r>
        <w:rPr>
          <w:rFonts w:ascii="GHEA Grapalat" w:hAnsi="GHEA Grapalat"/>
        </w:rPr>
        <w:tab/>
        <w:t>Отказываться от товара в случае непоставки товара Продавцом в</w:t>
      </w:r>
      <w:r>
        <w:rPr>
          <w:rFonts w:ascii="Courier New" w:hAnsi="Courier New" w:cs="Courier New"/>
        </w:rPr>
        <w:t xml:space="preserve"> </w:t>
      </w:r>
      <w:r>
        <w:rPr>
          <w:rFonts w:ascii="GHEA Grapalat" w:hAnsi="GHEA Grapalat"/>
        </w:rPr>
        <w:t>установленный договором срок, если сроки поставки были нарушены более чем на ______________________ дней.</w:t>
      </w:r>
    </w:p>
    <w:p w:rsidR="00072A57" w:rsidRDefault="00072A57" w:rsidP="00072A57">
      <w:pPr>
        <w:widowControl w:val="0"/>
        <w:jc w:val="both"/>
        <w:rPr>
          <w:rFonts w:ascii="GHEA Grapalat" w:hAnsi="GHEA Grapalat"/>
        </w:rPr>
      </w:pPr>
      <w:r>
        <w:rPr>
          <w:rFonts w:ascii="GHEA Grapalat" w:hAnsi="GHEA Grapalat"/>
        </w:rPr>
        <w:t>2.1.2.</w:t>
      </w:r>
      <w:r>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требовать возмещения расходов, произведенных им по причине ненадлежащего качества товара;</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2A57" w:rsidRDefault="00072A57" w:rsidP="00072A57">
      <w:pPr>
        <w:widowControl w:val="0"/>
        <w:jc w:val="both"/>
        <w:rPr>
          <w:rFonts w:ascii="GHEA Grapalat" w:hAnsi="GHEA Grapalat"/>
        </w:rPr>
      </w:pPr>
      <w:r>
        <w:rPr>
          <w:rFonts w:ascii="GHEA Grapalat" w:hAnsi="GHEA Grapalat"/>
        </w:rPr>
        <w:t>в)</w:t>
      </w:r>
      <w:r>
        <w:rPr>
          <w:rFonts w:ascii="GHEA Grapalat" w:hAnsi="GHEA Grapalat"/>
        </w:rPr>
        <w:tab/>
        <w:t>отказываться от исполнения договора и требовать возврата уплаченной за товар суммы.</w:t>
      </w:r>
    </w:p>
    <w:p w:rsidR="00072A57" w:rsidRDefault="00072A57" w:rsidP="00072A57">
      <w:pPr>
        <w:widowControl w:val="0"/>
        <w:jc w:val="both"/>
        <w:rPr>
          <w:rFonts w:ascii="GHEA Grapalat" w:hAnsi="GHEA Grapalat"/>
        </w:rPr>
      </w:pPr>
      <w:r>
        <w:rPr>
          <w:rFonts w:ascii="GHEA Grapalat" w:hAnsi="GHEA Grapalat"/>
        </w:rPr>
        <w:t>2.1.3.</w:t>
      </w:r>
      <w:r>
        <w:rPr>
          <w:rFonts w:ascii="GHEA Grapalat" w:hAnsi="GHEA Grapalat"/>
        </w:rPr>
        <w:tab/>
        <w:t xml:space="preserve">Если передан товар в количестве меньше оговоренного в договоре, то: </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требовать восполнения недопереданного количества товара;</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 xml:space="preserve">отказываться от переданного товара и оплаты за него, а если товар </w:t>
      </w:r>
      <w:r>
        <w:rPr>
          <w:rFonts w:ascii="GHEA Grapalat" w:hAnsi="GHEA Grapalat"/>
        </w:rPr>
        <w:lastRenderedPageBreak/>
        <w:t>оплачен, то требовать возврата уплаченной суммы и уплаты пени, предусмотренной пунктом 6.2 договора.</w:t>
      </w:r>
    </w:p>
    <w:p w:rsidR="00072A57" w:rsidRDefault="00072A57" w:rsidP="00072A57">
      <w:pPr>
        <w:widowControl w:val="0"/>
        <w:jc w:val="both"/>
        <w:rPr>
          <w:rFonts w:ascii="GHEA Grapalat" w:hAnsi="GHEA Grapalat"/>
        </w:rPr>
      </w:pPr>
      <w:r>
        <w:rPr>
          <w:rFonts w:ascii="GHEA Grapalat" w:hAnsi="GHEA Grapalat"/>
        </w:rPr>
        <w:t>2.1.4.</w:t>
      </w:r>
      <w:r>
        <w:rPr>
          <w:rFonts w:ascii="GHEA Grapalat" w:hAnsi="GHEA Grapalat"/>
        </w:rPr>
        <w:tab/>
        <w:t>Если передан товар с нарушением условия его вида, по своему усмотрению:</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принимать товар, соответствующий условию относительно его вида, и отказываться от остальных товаров;</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072A57" w:rsidRDefault="00072A57" w:rsidP="00072A57">
      <w:pPr>
        <w:widowControl w:val="0"/>
        <w:jc w:val="both"/>
        <w:rPr>
          <w:rFonts w:ascii="GHEA Grapalat" w:hAnsi="GHEA Grapalat"/>
        </w:rPr>
      </w:pPr>
      <w:r>
        <w:rPr>
          <w:rFonts w:ascii="GHEA Grapalat" w:hAnsi="GHEA Grapalat"/>
        </w:rPr>
        <w:t>в)</w:t>
      </w:r>
      <w:r>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Pr>
          <w:rFonts w:ascii="Courier New" w:hAnsi="Courier New" w:cs="Courier New"/>
        </w:rPr>
        <w:t xml:space="preserve"> </w:t>
      </w:r>
      <w:r>
        <w:rPr>
          <w:rFonts w:ascii="GHEA Grapalat" w:hAnsi="GHEA Grapalat"/>
        </w:rPr>
        <w:t>виду.</w:t>
      </w:r>
    </w:p>
    <w:p w:rsidR="00072A57" w:rsidRDefault="00072A57" w:rsidP="00072A57">
      <w:pPr>
        <w:widowControl w:val="0"/>
        <w:jc w:val="both"/>
        <w:rPr>
          <w:rFonts w:ascii="GHEA Grapalat" w:hAnsi="GHEA Grapalat"/>
        </w:rPr>
      </w:pPr>
      <w:r>
        <w:rPr>
          <w:rFonts w:ascii="GHEA Grapalat" w:hAnsi="GHEA Grapalat"/>
        </w:rPr>
        <w:t>2.1.5.</w:t>
      </w:r>
      <w:r>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2A57" w:rsidRDefault="00072A57" w:rsidP="00072A57">
      <w:pPr>
        <w:widowControl w:val="0"/>
        <w:jc w:val="both"/>
        <w:rPr>
          <w:rFonts w:ascii="GHEA Grapalat" w:hAnsi="GHEA Grapalat"/>
        </w:rPr>
      </w:pPr>
      <w:r>
        <w:rPr>
          <w:rFonts w:ascii="GHEA Grapalat" w:hAnsi="GHEA Grapalat"/>
        </w:rPr>
        <w:t>2.1.6.</w:t>
      </w:r>
      <w:r>
        <w:rPr>
          <w:rFonts w:ascii="GHEA Grapalat" w:hAnsi="GHEA Grapalat"/>
        </w:rPr>
        <w:tab/>
        <w:t>Требовать у Продавца возмещения убытков, если Покупатель в</w:t>
      </w:r>
      <w:r>
        <w:rPr>
          <w:rFonts w:ascii="Courier New" w:hAnsi="Courier New" w:cs="Courier New"/>
        </w:rPr>
        <w:t xml:space="preserve"> </w:t>
      </w:r>
      <w:r>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2A57" w:rsidRDefault="00072A57" w:rsidP="00072A57">
      <w:pPr>
        <w:widowControl w:val="0"/>
        <w:jc w:val="both"/>
        <w:rPr>
          <w:rFonts w:ascii="GHEA Grapalat" w:hAnsi="GHEA Grapalat"/>
        </w:rPr>
      </w:pPr>
      <w:r>
        <w:rPr>
          <w:rFonts w:ascii="GHEA Grapalat" w:hAnsi="GHEA Grapalat"/>
        </w:rPr>
        <w:t>2.1.7.</w:t>
      </w:r>
      <w:r>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072A57" w:rsidRDefault="00072A57" w:rsidP="00072A57">
      <w:pPr>
        <w:widowControl w:val="0"/>
        <w:jc w:val="both"/>
        <w:rPr>
          <w:rFonts w:ascii="GHEA Grapalat" w:hAnsi="GHEA Grapalat"/>
        </w:rPr>
      </w:pPr>
      <w:r>
        <w:rPr>
          <w:rFonts w:ascii="GHEA Grapalat" w:hAnsi="GHEA Grapalat"/>
        </w:rPr>
        <w:t>2.1.7.1.</w:t>
      </w:r>
      <w:r>
        <w:rPr>
          <w:rFonts w:ascii="GHEA Grapalat" w:hAnsi="GHEA Grapalat"/>
        </w:rPr>
        <w:tab/>
        <w:t>Нарушение договора Продавцом считается существенным, если:</w:t>
      </w:r>
    </w:p>
    <w:p w:rsidR="00072A57" w:rsidRDefault="00072A57" w:rsidP="00072A57">
      <w:pPr>
        <w:widowControl w:val="0"/>
        <w:jc w:val="both"/>
        <w:rPr>
          <w:rFonts w:ascii="GHEA Grapalat" w:hAnsi="GHEA Grapalat"/>
        </w:rPr>
      </w:pPr>
      <w:r>
        <w:rPr>
          <w:rFonts w:ascii="GHEA Grapalat" w:hAnsi="GHEA Grapalat"/>
        </w:rPr>
        <w:t>а)</w:t>
      </w:r>
      <w:r>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072A57" w:rsidRDefault="00072A57" w:rsidP="00072A57">
      <w:pPr>
        <w:widowControl w:val="0"/>
        <w:jc w:val="both"/>
        <w:rPr>
          <w:rFonts w:ascii="GHEA Grapalat" w:hAnsi="GHEA Grapalat"/>
        </w:rPr>
      </w:pPr>
      <w:r>
        <w:rPr>
          <w:rFonts w:ascii="GHEA Grapalat" w:hAnsi="GHEA Grapalat"/>
        </w:rPr>
        <w:t>б)</w:t>
      </w:r>
      <w:r>
        <w:rPr>
          <w:rFonts w:ascii="GHEA Grapalat" w:hAnsi="GHEA Grapalat"/>
        </w:rPr>
        <w:tab/>
        <w:t>сроки поставки товара нарушены более чем на ________________ дней;</w:t>
      </w:r>
    </w:p>
    <w:p w:rsidR="00072A57" w:rsidRDefault="00072A57" w:rsidP="00072A57">
      <w:pPr>
        <w:widowControl w:val="0"/>
        <w:jc w:val="both"/>
        <w:rPr>
          <w:rFonts w:ascii="GHEA Grapalat" w:hAnsi="GHEA Grapalat"/>
        </w:rPr>
      </w:pPr>
      <w:r>
        <w:rPr>
          <w:rFonts w:ascii="GHEA Grapalat" w:hAnsi="GHEA Grapalat"/>
        </w:rPr>
        <w:t>2.1.8.</w:t>
      </w:r>
      <w:r>
        <w:rPr>
          <w:rFonts w:ascii="GHEA Grapalat" w:hAnsi="GHEA Grapalat"/>
        </w:rPr>
        <w:tab/>
        <w:t>Осматривать товар и незамедлительно уведомлять Продавца о</w:t>
      </w:r>
      <w:r>
        <w:rPr>
          <w:rFonts w:ascii="Courier New" w:hAnsi="Courier New" w:cs="Courier New"/>
        </w:rPr>
        <w:t xml:space="preserve"> </w:t>
      </w:r>
      <w:r>
        <w:rPr>
          <w:rFonts w:ascii="GHEA Grapalat" w:hAnsi="GHEA Grapalat"/>
        </w:rPr>
        <w:t>выявленных дефектах.</w:t>
      </w:r>
    </w:p>
    <w:p w:rsidR="00072A57" w:rsidRDefault="00072A57" w:rsidP="00072A57">
      <w:pPr>
        <w:widowControl w:val="0"/>
        <w:jc w:val="both"/>
        <w:rPr>
          <w:rFonts w:ascii="GHEA Grapalat" w:hAnsi="GHEA Grapalat"/>
          <w:b/>
        </w:rPr>
      </w:pPr>
      <w:r>
        <w:rPr>
          <w:rFonts w:ascii="GHEA Grapalat" w:hAnsi="GHEA Grapalat"/>
          <w:b/>
        </w:rPr>
        <w:t>2.2.</w:t>
      </w:r>
      <w:r>
        <w:rPr>
          <w:rFonts w:ascii="GHEA Grapalat" w:hAnsi="GHEA Grapalat"/>
          <w:b/>
        </w:rPr>
        <w:tab/>
        <w:t>Покупатель обязан:</w:t>
      </w:r>
    </w:p>
    <w:p w:rsidR="00072A57" w:rsidRDefault="00072A57" w:rsidP="00072A57">
      <w:pPr>
        <w:widowControl w:val="0"/>
        <w:jc w:val="both"/>
        <w:rPr>
          <w:rFonts w:ascii="GHEA Grapalat" w:hAnsi="GHEA Grapalat"/>
        </w:rPr>
      </w:pPr>
      <w:r>
        <w:rPr>
          <w:rFonts w:ascii="GHEA Grapalat" w:hAnsi="GHEA Grapalat"/>
        </w:rPr>
        <w:t>2.2.1.</w:t>
      </w:r>
      <w:r>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072A57" w:rsidRDefault="00072A57" w:rsidP="00072A57">
      <w:pPr>
        <w:widowControl w:val="0"/>
        <w:jc w:val="both"/>
        <w:rPr>
          <w:rFonts w:ascii="GHEA Grapalat" w:hAnsi="GHEA Grapalat"/>
        </w:rPr>
      </w:pPr>
      <w:r>
        <w:rPr>
          <w:rFonts w:ascii="GHEA Grapalat" w:hAnsi="GHEA Grapalat"/>
        </w:rPr>
        <w:t>2.2.2.</w:t>
      </w:r>
      <w:r>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2A57" w:rsidRDefault="00072A57" w:rsidP="00072A57">
      <w:pPr>
        <w:widowControl w:val="0"/>
        <w:jc w:val="both"/>
        <w:rPr>
          <w:rFonts w:ascii="GHEA Grapalat" w:hAnsi="GHEA Grapalat"/>
        </w:rPr>
      </w:pPr>
      <w:r>
        <w:rPr>
          <w:rFonts w:ascii="GHEA Grapalat" w:hAnsi="GHEA Grapalat"/>
        </w:rPr>
        <w:t>2.2.3.</w:t>
      </w:r>
      <w:r>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2A57" w:rsidRDefault="00072A57" w:rsidP="00072A57">
      <w:pPr>
        <w:widowControl w:val="0"/>
        <w:jc w:val="both"/>
        <w:rPr>
          <w:rFonts w:ascii="GHEA Grapalat" w:hAnsi="GHEA Grapalat"/>
        </w:rPr>
      </w:pPr>
      <w:r>
        <w:rPr>
          <w:rFonts w:ascii="GHEA Grapalat" w:hAnsi="GHEA Grapalat"/>
        </w:rPr>
        <w:t>2.2.4.</w:t>
      </w:r>
      <w:r>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072A57" w:rsidRDefault="00072A57" w:rsidP="00072A57">
      <w:pPr>
        <w:widowControl w:val="0"/>
        <w:jc w:val="both"/>
        <w:rPr>
          <w:rFonts w:ascii="GHEA Grapalat" w:hAnsi="GHEA Grapalat"/>
        </w:rPr>
      </w:pPr>
      <w:r>
        <w:rPr>
          <w:rFonts w:ascii="GHEA Grapalat" w:hAnsi="GHEA Grapalat"/>
        </w:rPr>
        <w:t>2.2.5.</w:t>
      </w:r>
      <w:r>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2A57" w:rsidRDefault="00072A57" w:rsidP="00072A57">
      <w:pPr>
        <w:widowControl w:val="0"/>
        <w:jc w:val="both"/>
        <w:rPr>
          <w:rFonts w:ascii="GHEA Grapalat" w:hAnsi="GHEA Grapalat"/>
          <w:b/>
        </w:rPr>
      </w:pPr>
      <w:r>
        <w:rPr>
          <w:rFonts w:ascii="GHEA Grapalat" w:hAnsi="GHEA Grapalat"/>
          <w:b/>
        </w:rPr>
        <w:lastRenderedPageBreak/>
        <w:t>2.3.</w:t>
      </w:r>
      <w:r>
        <w:rPr>
          <w:rFonts w:ascii="GHEA Grapalat" w:hAnsi="GHEA Grapalat"/>
          <w:b/>
        </w:rPr>
        <w:tab/>
        <w:t>Продавец имеет право:</w:t>
      </w:r>
    </w:p>
    <w:p w:rsidR="00072A57" w:rsidRDefault="00072A57" w:rsidP="00072A57">
      <w:pPr>
        <w:widowControl w:val="0"/>
        <w:jc w:val="both"/>
        <w:rPr>
          <w:rFonts w:ascii="GHEA Grapalat" w:hAnsi="GHEA Grapalat"/>
        </w:rPr>
      </w:pPr>
      <w:r>
        <w:rPr>
          <w:rFonts w:ascii="GHEA Grapalat" w:hAnsi="GHEA Grapalat"/>
        </w:rPr>
        <w:t>2.3.1.</w:t>
      </w:r>
      <w:r>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072A57" w:rsidRDefault="00072A57" w:rsidP="00072A57">
      <w:pPr>
        <w:widowControl w:val="0"/>
        <w:jc w:val="both"/>
        <w:rPr>
          <w:rFonts w:ascii="GHEA Grapalat" w:hAnsi="GHEA Grapalat"/>
        </w:rPr>
      </w:pPr>
      <w:r>
        <w:rPr>
          <w:rFonts w:ascii="GHEA Grapalat" w:hAnsi="GHEA Grapalat"/>
        </w:rPr>
        <w:t>2.3.2.</w:t>
      </w:r>
      <w:r>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2A57" w:rsidRDefault="00072A57" w:rsidP="00072A57">
      <w:pPr>
        <w:widowControl w:val="0"/>
        <w:jc w:val="both"/>
        <w:rPr>
          <w:rFonts w:ascii="GHEA Grapalat" w:hAnsi="GHEA Grapalat"/>
        </w:rPr>
      </w:pPr>
      <w:r>
        <w:rPr>
          <w:rFonts w:ascii="GHEA Grapalat" w:hAnsi="GHEA Grapalat"/>
        </w:rPr>
        <w:t>2.3.3.</w:t>
      </w:r>
      <w:r>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072A57" w:rsidRDefault="00072A57" w:rsidP="00072A57">
      <w:pPr>
        <w:widowControl w:val="0"/>
        <w:jc w:val="both"/>
        <w:rPr>
          <w:rFonts w:ascii="GHEA Grapalat" w:hAnsi="GHEA Grapalat"/>
        </w:rPr>
      </w:pPr>
      <w:r>
        <w:rPr>
          <w:rFonts w:ascii="GHEA Grapalat" w:hAnsi="GHEA Grapalat"/>
        </w:rPr>
        <w:t>2.3.3.1.</w:t>
      </w:r>
      <w:r>
        <w:rPr>
          <w:rFonts w:ascii="GHEA Grapalat" w:hAnsi="GHEA Grapalat"/>
        </w:rPr>
        <w:tab/>
        <w:t>Нарушение договора Покупателем считается существенным, если сроки оплаты товара нарушены неоднократно.</w:t>
      </w:r>
    </w:p>
    <w:p w:rsidR="00072A57" w:rsidRDefault="00072A57" w:rsidP="00072A57">
      <w:pPr>
        <w:widowControl w:val="0"/>
        <w:jc w:val="both"/>
        <w:rPr>
          <w:rFonts w:ascii="GHEA Grapalat" w:hAnsi="GHEA Grapalat"/>
        </w:rPr>
      </w:pPr>
      <w:r>
        <w:rPr>
          <w:rFonts w:ascii="GHEA Grapalat" w:hAnsi="GHEA Grapalat"/>
        </w:rPr>
        <w:t>2.3.4.</w:t>
      </w:r>
      <w:r>
        <w:rPr>
          <w:rFonts w:ascii="GHEA Grapalat" w:hAnsi="GHEA Grapalat"/>
        </w:rPr>
        <w:tab/>
        <w:t>Досрочно поставлять товар с согласия Покупателя.</w:t>
      </w:r>
    </w:p>
    <w:p w:rsidR="00072A57" w:rsidRDefault="00072A57" w:rsidP="00072A57">
      <w:pPr>
        <w:widowControl w:val="0"/>
        <w:jc w:val="both"/>
        <w:rPr>
          <w:rFonts w:ascii="GHEA Grapalat" w:hAnsi="GHEA Grapalat"/>
          <w:b/>
        </w:rPr>
      </w:pPr>
      <w:r>
        <w:rPr>
          <w:rFonts w:ascii="GHEA Grapalat" w:hAnsi="GHEA Grapalat"/>
          <w:b/>
        </w:rPr>
        <w:t>2.4.</w:t>
      </w:r>
      <w:r>
        <w:rPr>
          <w:rFonts w:ascii="GHEA Grapalat" w:hAnsi="GHEA Grapalat"/>
          <w:b/>
        </w:rPr>
        <w:tab/>
        <w:t>Продавец обязан:</w:t>
      </w:r>
    </w:p>
    <w:p w:rsidR="00072A57" w:rsidRDefault="00072A57" w:rsidP="00072A57">
      <w:pPr>
        <w:widowControl w:val="0"/>
        <w:jc w:val="both"/>
        <w:rPr>
          <w:rFonts w:ascii="GHEA Grapalat" w:hAnsi="GHEA Grapalat"/>
        </w:rPr>
      </w:pPr>
      <w:r>
        <w:rPr>
          <w:rFonts w:ascii="GHEA Grapalat" w:hAnsi="GHEA Grapalat"/>
        </w:rPr>
        <w:t>2.4.1.</w:t>
      </w:r>
      <w:r>
        <w:rPr>
          <w:rFonts w:ascii="GHEA Grapalat" w:hAnsi="GHEA Grapalat"/>
        </w:rPr>
        <w:tab/>
        <w:t>Передавать товар Покупателю в порядке, объемах, сроки и по адресу, предусмотренные договором.</w:t>
      </w:r>
    </w:p>
    <w:p w:rsidR="00072A57" w:rsidRDefault="00072A57" w:rsidP="00072A57">
      <w:pPr>
        <w:widowControl w:val="0"/>
        <w:jc w:val="both"/>
        <w:rPr>
          <w:rFonts w:ascii="GHEA Grapalat" w:hAnsi="GHEA Grapalat"/>
        </w:rPr>
      </w:pPr>
      <w:r>
        <w:rPr>
          <w:rFonts w:ascii="GHEA Grapalat" w:hAnsi="GHEA Grapalat"/>
        </w:rPr>
        <w:t>2.4.2.</w:t>
      </w:r>
      <w:r>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072A57" w:rsidRDefault="00072A57" w:rsidP="00072A57">
      <w:pPr>
        <w:widowControl w:val="0"/>
        <w:jc w:val="both"/>
        <w:rPr>
          <w:rFonts w:ascii="GHEA Grapalat" w:hAnsi="GHEA Grapalat"/>
        </w:rPr>
      </w:pPr>
      <w:r>
        <w:rPr>
          <w:rFonts w:ascii="GHEA Grapalat" w:hAnsi="GHEA Grapalat"/>
        </w:rPr>
        <w:t>2.4.3.</w:t>
      </w:r>
      <w:r>
        <w:rPr>
          <w:rFonts w:ascii="GHEA Grapalat" w:hAnsi="GHEA Grapalat"/>
        </w:rPr>
        <w:tab/>
        <w:t>Передавать Покупателю товар, свободный от прав третьих лиц.</w:t>
      </w:r>
    </w:p>
    <w:p w:rsidR="00072A57" w:rsidRDefault="00072A57" w:rsidP="00072A57">
      <w:pPr>
        <w:widowControl w:val="0"/>
        <w:jc w:val="both"/>
        <w:rPr>
          <w:rFonts w:ascii="GHEA Grapalat" w:hAnsi="GHEA Grapalat"/>
        </w:rPr>
      </w:pPr>
      <w:r>
        <w:rPr>
          <w:rFonts w:ascii="GHEA Grapalat" w:hAnsi="GHEA Grapalat"/>
        </w:rPr>
        <w:t>2.4.5.</w:t>
      </w:r>
      <w:r>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2A57" w:rsidRDefault="00072A57" w:rsidP="00072A57">
      <w:pPr>
        <w:widowControl w:val="0"/>
        <w:jc w:val="both"/>
        <w:rPr>
          <w:rFonts w:ascii="GHEA Grapalat" w:hAnsi="GHEA Grapalat"/>
        </w:rPr>
      </w:pPr>
      <w:r>
        <w:rPr>
          <w:rFonts w:ascii="GHEA Grapalat" w:hAnsi="GHEA Grapalat"/>
        </w:rPr>
        <w:t>2.4.6.</w:t>
      </w:r>
      <w:r>
        <w:rPr>
          <w:rFonts w:ascii="GHEA Grapalat" w:hAnsi="GHEA Grapalat"/>
        </w:rPr>
        <w:tab/>
        <w:t>В случае допущения недопоставки, в установленном договором порядке восполнять недопоставку.</w:t>
      </w:r>
    </w:p>
    <w:p w:rsidR="00072A57" w:rsidRDefault="00072A57" w:rsidP="00072A57">
      <w:pPr>
        <w:widowControl w:val="0"/>
        <w:jc w:val="both"/>
        <w:rPr>
          <w:rFonts w:ascii="GHEA Grapalat" w:hAnsi="GHEA Grapalat"/>
        </w:rPr>
      </w:pPr>
      <w:r>
        <w:rPr>
          <w:rFonts w:ascii="GHEA Grapalat" w:hAnsi="GHEA Grapalat"/>
        </w:rPr>
        <w:t>2.4.7.</w:t>
      </w:r>
      <w:r>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2A57" w:rsidRDefault="00072A57" w:rsidP="00072A57">
      <w:pPr>
        <w:widowControl w:val="0"/>
        <w:jc w:val="both"/>
        <w:rPr>
          <w:rFonts w:ascii="GHEA Grapalat" w:hAnsi="GHEA Grapalat"/>
        </w:rPr>
      </w:pPr>
      <w:r>
        <w:rPr>
          <w:rFonts w:ascii="GHEA Grapalat" w:hAnsi="GHEA Grapalat"/>
        </w:rPr>
        <w:t>2.4.8.</w:t>
      </w:r>
      <w:r>
        <w:rPr>
          <w:rFonts w:ascii="GHEA Grapalat" w:hAnsi="GHEA Grapalat"/>
        </w:rPr>
        <w:tab/>
        <w:t>В предусмотренных договором случаях уплачивать предусмотренные пунктами 6.2 и 6.3 договора пеню и штраф.</w:t>
      </w:r>
    </w:p>
    <w:p w:rsidR="00072A57" w:rsidRDefault="00072A57" w:rsidP="00072A57">
      <w:pPr>
        <w:widowControl w:val="0"/>
        <w:jc w:val="both"/>
        <w:rPr>
          <w:rFonts w:ascii="GHEA Grapalat" w:hAnsi="GHEA Grapalat"/>
        </w:rPr>
      </w:pPr>
      <w:r>
        <w:rPr>
          <w:rFonts w:ascii="GHEA Grapalat" w:hAnsi="GHEA Grapalat"/>
        </w:rPr>
        <w:t>2.4.9.</w:t>
      </w:r>
      <w:r>
        <w:rPr>
          <w:rFonts w:ascii="GHEA Grapalat" w:hAnsi="GHEA Grapalat"/>
        </w:rPr>
        <w:tab/>
        <w:t>Передавать Покупателю принадлежности товара и соответствующие документы.</w:t>
      </w:r>
    </w:p>
    <w:p w:rsidR="00072A57" w:rsidRDefault="00072A57" w:rsidP="00072A57">
      <w:pPr>
        <w:widowControl w:val="0"/>
        <w:jc w:val="both"/>
        <w:rPr>
          <w:rFonts w:ascii="GHEA Grapalat" w:hAnsi="GHEA Grapalat"/>
        </w:rPr>
      </w:pPr>
      <w:r>
        <w:rPr>
          <w:rFonts w:ascii="GHEA Grapalat" w:hAnsi="GHEA Grapalat"/>
        </w:rPr>
        <w:t>2.4.10.</w:t>
      </w:r>
      <w:r>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072A57" w:rsidRDefault="00072A57" w:rsidP="00072A57">
      <w:pPr>
        <w:widowControl w:val="0"/>
        <w:jc w:val="both"/>
        <w:rPr>
          <w:rFonts w:ascii="GHEA Grapalat" w:hAnsi="GHEA Grapalat"/>
        </w:rPr>
      </w:pPr>
      <w:r>
        <w:rPr>
          <w:rFonts w:ascii="GHEA Grapalat" w:hAnsi="GHEA Grapalat"/>
        </w:rPr>
        <w:t>2.4.11.</w:t>
      </w:r>
      <w:r>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2A57" w:rsidRDefault="00072A57" w:rsidP="00072A57">
      <w:pPr>
        <w:widowControl w:val="0"/>
        <w:jc w:val="center"/>
        <w:rPr>
          <w:rFonts w:ascii="GHEA Grapalat" w:hAnsi="GHEA Grapalat"/>
          <w:b/>
        </w:rPr>
      </w:pPr>
      <w:r>
        <w:rPr>
          <w:rFonts w:ascii="GHEA Grapalat" w:hAnsi="GHEA Grapalat"/>
          <w:b/>
        </w:rPr>
        <w:t>3. ЦЕНА ДОГОВОРА И ПОРЯДОК ОПЛАТЫ</w:t>
      </w:r>
    </w:p>
    <w:p w:rsidR="00072A57" w:rsidRDefault="00072A57" w:rsidP="00072A57">
      <w:pPr>
        <w:widowControl w:val="0"/>
        <w:jc w:val="both"/>
        <w:rPr>
          <w:rFonts w:ascii="GHEA Grapalat" w:hAnsi="GHEA Grapalat"/>
        </w:rPr>
      </w:pPr>
      <w:r>
        <w:rPr>
          <w:rFonts w:ascii="GHEA Grapalat" w:hAnsi="GHEA Grapalat"/>
        </w:rPr>
        <w:t>3.1.</w:t>
      </w:r>
      <w:r>
        <w:rPr>
          <w:rFonts w:ascii="GHEA Grapalat" w:hAnsi="GHEA Grapalat"/>
        </w:rPr>
        <w:tab/>
        <w:t>Цена договора составляет _____________________ драмов Республики Армения, включая НДС</w:t>
      </w:r>
      <w:r>
        <w:rPr>
          <w:rStyle w:val="15"/>
          <w:rFonts w:ascii="GHEA Grapalat" w:hAnsi="GHEA Grapalat"/>
        </w:rPr>
        <w:t>17</w:t>
      </w:r>
      <w:r>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2A57" w:rsidRDefault="00072A57" w:rsidP="00072A57">
      <w:pPr>
        <w:widowControl w:val="0"/>
        <w:jc w:val="both"/>
        <w:rPr>
          <w:rFonts w:ascii="GHEA Grapalat" w:hAnsi="GHEA Grapalat" w:cs="Sylfaen"/>
        </w:rPr>
      </w:pPr>
      <w:r>
        <w:rPr>
          <w:rFonts w:ascii="GHEA Grapalat" w:hAnsi="GHEA Grapalat"/>
        </w:rPr>
        <w:t xml:space="preserve">Цена поставки товара стабильна, и Продавец не вправе требовать увеличения, а </w:t>
      </w:r>
      <w:r>
        <w:rPr>
          <w:rFonts w:ascii="GHEA Grapalat" w:hAnsi="GHEA Grapalat"/>
        </w:rPr>
        <w:lastRenderedPageBreak/>
        <w:t>Покупатель — снижения этой цены.</w:t>
      </w:r>
    </w:p>
    <w:p w:rsidR="00072A57" w:rsidRDefault="00072A57" w:rsidP="00072A57">
      <w:pPr>
        <w:widowControl w:val="0"/>
        <w:jc w:val="both"/>
        <w:rPr>
          <w:rFonts w:ascii="GHEA Grapalat" w:hAnsi="GHEA Grapalat"/>
        </w:rPr>
      </w:pPr>
      <w:r>
        <w:rPr>
          <w:rFonts w:ascii="GHEA Grapalat" w:hAnsi="GHEA Grapalat"/>
        </w:rPr>
        <w:t>3.2.</w:t>
      </w:r>
      <w:r>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Pr>
          <w:rFonts w:ascii="Courier New" w:hAnsi="Courier New" w:cs="Courier New"/>
        </w:rPr>
        <w:t xml:space="preserve"> </w:t>
      </w:r>
      <w:r>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Pr>
          <w:rFonts w:ascii="Courier New" w:hAnsi="Courier New" w:cs="Courier New"/>
        </w:rPr>
        <w:t xml:space="preserve"> </w:t>
      </w:r>
      <w:r>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Pr>
          <w:rFonts w:ascii="Courier New" w:hAnsi="Courier New" w:cs="Courier New"/>
        </w:rPr>
        <w:t xml:space="preserve"> </w:t>
      </w:r>
      <w:r>
        <w:rPr>
          <w:rFonts w:ascii="GHEA Grapalat" w:hAnsi="GHEA Grapalat"/>
        </w:rPr>
        <w:t xml:space="preserve">не позднее чем до 30 декабря данного года. </w:t>
      </w:r>
    </w:p>
    <w:p w:rsidR="00072A57" w:rsidRDefault="00072A57" w:rsidP="00072A57">
      <w:pPr>
        <w:widowControl w:val="0"/>
        <w:jc w:val="both"/>
        <w:rPr>
          <w:rFonts w:ascii="GHEA Grapalat" w:hAnsi="GHEA Grapalat" w:cs="Sylfaen"/>
          <w:i/>
          <w:u w:val="single"/>
        </w:rPr>
      </w:pPr>
      <w:r>
        <w:rPr>
          <w:rFonts w:ascii="GHEA Grapalat" w:hAnsi="GHEA Grapalat" w:cs="Sylfaen"/>
          <w:i/>
          <w:u w:val="single"/>
        </w:rPr>
        <w:t xml:space="preserve"> </w:t>
      </w:r>
    </w:p>
    <w:p w:rsidR="00072A57" w:rsidRDefault="00072A57" w:rsidP="00072A57">
      <w:pPr>
        <w:widowControl w:val="0"/>
        <w:jc w:val="center"/>
        <w:rPr>
          <w:rFonts w:ascii="GHEA Grapalat" w:hAnsi="GHEA Grapalat"/>
          <w:b/>
        </w:rPr>
      </w:pPr>
      <w:r>
        <w:rPr>
          <w:rFonts w:ascii="GHEA Grapalat" w:hAnsi="GHEA Grapalat"/>
          <w:b/>
        </w:rPr>
        <w:t>4. КАЧЕСТВО И ГАРАНТИЯ ТОВАРА</w:t>
      </w:r>
    </w:p>
    <w:p w:rsidR="00072A57" w:rsidRDefault="00072A57" w:rsidP="00072A57">
      <w:pPr>
        <w:widowControl w:val="0"/>
        <w:jc w:val="both"/>
        <w:rPr>
          <w:rFonts w:ascii="GHEA Grapalat" w:hAnsi="GHEA Grapalat"/>
        </w:rPr>
      </w:pPr>
      <w:r>
        <w:rPr>
          <w:rFonts w:ascii="GHEA Grapalat" w:hAnsi="GHEA Grapalat"/>
        </w:rPr>
        <w:t>4.1.</w:t>
      </w:r>
      <w:r>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072A57" w:rsidRDefault="00072A57" w:rsidP="00072A57">
      <w:pPr>
        <w:widowControl w:val="0"/>
        <w:jc w:val="center"/>
        <w:rPr>
          <w:rFonts w:ascii="GHEA Grapalat" w:hAnsi="GHEA Grapalat"/>
          <w:b/>
        </w:rPr>
      </w:pPr>
      <w:r>
        <w:rPr>
          <w:rFonts w:ascii="GHEA Grapalat" w:hAnsi="GHEA Grapalat"/>
          <w:b/>
        </w:rPr>
        <w:t>5. ПЕРЕДАЧА И ПРИЕМ ТОВАРА</w:t>
      </w:r>
    </w:p>
    <w:p w:rsidR="00072A57" w:rsidRDefault="00072A57" w:rsidP="00072A57">
      <w:pPr>
        <w:widowControl w:val="0"/>
        <w:jc w:val="both"/>
        <w:rPr>
          <w:rFonts w:ascii="GHEA Grapalat" w:hAnsi="GHEA Grapalat"/>
        </w:rPr>
      </w:pPr>
      <w:r>
        <w:rPr>
          <w:rFonts w:ascii="GHEA Grapalat" w:hAnsi="GHEA Grapalat"/>
        </w:rPr>
        <w:t>5.1.</w:t>
      </w:r>
      <w:r>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072A57" w:rsidRDefault="00072A57" w:rsidP="00072A57">
      <w:pPr>
        <w:widowControl w:val="0"/>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072A57" w:rsidRDefault="00072A57" w:rsidP="00072A57">
      <w:pPr>
        <w:widowControl w:val="0"/>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072A57" w:rsidRDefault="00072A57" w:rsidP="00072A57">
      <w:pPr>
        <w:widowControl w:val="0"/>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072A57" w:rsidRDefault="00072A57" w:rsidP="00072A57">
      <w:pPr>
        <w:widowControl w:val="0"/>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072A57" w:rsidRDefault="00072A57" w:rsidP="00072A57">
      <w:pPr>
        <w:widowControl w:val="0"/>
        <w:jc w:val="both"/>
        <w:rPr>
          <w:rFonts w:ascii="GHEA Grapalat" w:hAnsi="GHEA Grapalat"/>
        </w:rPr>
      </w:pPr>
      <w:r>
        <w:rPr>
          <w:rFonts w:ascii="GHEA Grapalat" w:hAnsi="GHEA Grapalat"/>
        </w:rPr>
        <w:t>5.3.</w:t>
      </w:r>
      <w:r>
        <w:rPr>
          <w:rFonts w:ascii="GHEA Grapalat" w:hAnsi="GHEA Grapalat"/>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072A57" w:rsidRDefault="00072A57" w:rsidP="00072A57">
      <w:pPr>
        <w:widowControl w:val="0"/>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072A57" w:rsidRDefault="00072A57" w:rsidP="00072A57">
      <w:pPr>
        <w:widowControl w:val="0"/>
        <w:jc w:val="both"/>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b/>
        </w:rPr>
      </w:pPr>
      <w:r>
        <w:rPr>
          <w:rFonts w:ascii="GHEA Grapalat" w:hAnsi="GHEA Grapalat"/>
          <w:b/>
        </w:rPr>
        <w:t>6. ОТВЕТСТВЕННОСТЬ СТОРОН</w:t>
      </w:r>
    </w:p>
    <w:p w:rsidR="00072A57" w:rsidRDefault="00072A57" w:rsidP="00072A57">
      <w:pPr>
        <w:widowControl w:val="0"/>
        <w:jc w:val="both"/>
        <w:rPr>
          <w:rFonts w:ascii="GHEA Grapalat" w:hAnsi="GHEA Grapalat"/>
        </w:rPr>
      </w:pPr>
      <w:r>
        <w:rPr>
          <w:rFonts w:ascii="GHEA Grapalat" w:hAnsi="GHEA Grapalat"/>
        </w:rPr>
        <w:t>6.1.</w:t>
      </w:r>
      <w:r>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072A57" w:rsidRDefault="00072A57" w:rsidP="00072A57">
      <w:pPr>
        <w:widowControl w:val="0"/>
        <w:jc w:val="both"/>
        <w:rPr>
          <w:rFonts w:ascii="GHEA Grapalat" w:hAnsi="GHEA Grapalat"/>
        </w:rPr>
      </w:pPr>
      <w:r>
        <w:rPr>
          <w:rFonts w:ascii="GHEA Grapalat" w:hAnsi="GHEA Grapalat"/>
        </w:rPr>
        <w:t>6.2.</w:t>
      </w:r>
      <w:r>
        <w:rPr>
          <w:rFonts w:ascii="GHEA Grapalat" w:hAnsi="GHEA Grapalat"/>
        </w:rPr>
        <w:tab/>
        <w:t xml:space="preserve">В случае нарушения Продавцом предусмотренных договором сроков </w:t>
      </w:r>
      <w:r>
        <w:rPr>
          <w:rFonts w:ascii="GHEA Grapalat" w:hAnsi="GHEA Grapalat"/>
        </w:rPr>
        <w:lastRenderedPageBreak/>
        <w:t>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072A57" w:rsidRDefault="00072A57" w:rsidP="00072A57">
      <w:pPr>
        <w:widowControl w:val="0"/>
        <w:jc w:val="both"/>
        <w:rPr>
          <w:rFonts w:ascii="GHEA Grapalat" w:hAnsi="GHEA Grapalat"/>
        </w:rPr>
      </w:pPr>
      <w:r>
        <w:rPr>
          <w:rFonts w:ascii="GHEA Grapalat" w:hAnsi="GHEA Grapalat"/>
        </w:rPr>
        <w:t>6.3.</w:t>
      </w:r>
      <w:r>
        <w:rPr>
          <w:rFonts w:ascii="GHEA Grapalat" w:hAnsi="GHEA Grapalat"/>
        </w:rPr>
        <w:tab/>
        <w:t>В каждом случае поставки товара, не соответствующего указанной в</w:t>
      </w:r>
      <w:r>
        <w:rPr>
          <w:rFonts w:ascii="Courier New" w:hAnsi="Courier New" w:cs="Courier New"/>
        </w:rPr>
        <w:t xml:space="preserve"> </w:t>
      </w:r>
      <w:r>
        <w:rPr>
          <w:rFonts w:ascii="GHEA Grapalat" w:hAnsi="GHEA Grapalat"/>
        </w:rPr>
        <w:t>пункте 1.1.</w:t>
      </w:r>
      <w:r>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Pr>
          <w:rStyle w:val="15"/>
          <w:rFonts w:ascii="GHEA Grapalat" w:hAnsi="GHEA Grapalat"/>
        </w:rPr>
        <w:t>20</w:t>
      </w:r>
      <w:r>
        <w:rPr>
          <w:rFonts w:ascii="GHEA Grapalat" w:hAnsi="GHEA Grapalat"/>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072A57" w:rsidRDefault="00072A57" w:rsidP="00072A57">
      <w:pPr>
        <w:widowControl w:val="0"/>
        <w:jc w:val="both"/>
        <w:rPr>
          <w:rFonts w:ascii="GHEA Grapalat" w:hAnsi="GHEA Grapalat"/>
        </w:rPr>
      </w:pPr>
      <w:r>
        <w:rPr>
          <w:rFonts w:ascii="GHEA Grapalat" w:hAnsi="GHEA Grapalat"/>
        </w:rPr>
        <w:t>6.4.</w:t>
      </w:r>
      <w:r>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072A57" w:rsidRDefault="00072A57" w:rsidP="00072A57">
      <w:pPr>
        <w:widowControl w:val="0"/>
        <w:jc w:val="both"/>
        <w:rPr>
          <w:rFonts w:ascii="GHEA Grapalat" w:hAnsi="GHEA Grapalat"/>
        </w:rPr>
      </w:pPr>
      <w:r>
        <w:rPr>
          <w:rFonts w:ascii="GHEA Grapalat" w:hAnsi="GHEA Grapalat"/>
        </w:rPr>
        <w:t>6.5.</w:t>
      </w:r>
      <w:r>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072A57" w:rsidRDefault="00072A57" w:rsidP="00072A57">
      <w:pPr>
        <w:widowControl w:val="0"/>
        <w:jc w:val="both"/>
        <w:rPr>
          <w:rFonts w:ascii="GHEA Grapalat" w:hAnsi="GHEA Grapalat"/>
        </w:rPr>
      </w:pPr>
      <w:r>
        <w:rPr>
          <w:rFonts w:ascii="GHEA Grapalat" w:hAnsi="GHEA Grapalat"/>
        </w:rPr>
        <w:t>6.6.</w:t>
      </w:r>
      <w:r>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072A57" w:rsidRDefault="00072A57" w:rsidP="00072A57">
      <w:pPr>
        <w:widowControl w:val="0"/>
        <w:jc w:val="both"/>
        <w:rPr>
          <w:rFonts w:ascii="GHEA Grapalat" w:hAnsi="GHEA Grapalat"/>
        </w:rPr>
      </w:pPr>
      <w:r>
        <w:rPr>
          <w:rFonts w:ascii="GHEA Grapalat" w:hAnsi="GHEA Grapalat"/>
        </w:rPr>
        <w:t>6.7.</w:t>
      </w:r>
      <w:r>
        <w:rPr>
          <w:rFonts w:ascii="GHEA Grapalat" w:hAnsi="GHEA Grapalat"/>
        </w:rPr>
        <w:tab/>
        <w:t>Уплата пеней и (или) штрафов не освобождает стороны от полного исполнения своих договорных обязательств.</w:t>
      </w:r>
    </w:p>
    <w:p w:rsidR="00072A57" w:rsidRDefault="00072A57" w:rsidP="00072A57">
      <w:pPr>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b/>
        </w:rPr>
      </w:pPr>
      <w:r>
        <w:rPr>
          <w:rFonts w:ascii="GHEA Grapalat" w:hAnsi="GHEA Grapalat"/>
          <w:b/>
        </w:rPr>
        <w:t>7. ДЕЙСТВИЕ НЕПРЕОДОЛИМОЙ СИЛЫ (ФОРС-МАЖОР)</w:t>
      </w:r>
    </w:p>
    <w:p w:rsidR="00072A57" w:rsidRDefault="00072A57" w:rsidP="00072A57">
      <w:pPr>
        <w:widowControl w:val="0"/>
        <w:jc w:val="both"/>
        <w:rPr>
          <w:rFonts w:ascii="GHEA Grapalat" w:hAnsi="GHEA Grapalat"/>
        </w:rPr>
      </w:pPr>
      <w:r>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2A57" w:rsidRDefault="00072A57" w:rsidP="00072A57">
      <w:pPr>
        <w:widowControl w:val="0"/>
        <w:jc w:val="center"/>
        <w:rPr>
          <w:rFonts w:ascii="GHEA Grapalat" w:hAnsi="GHEA Grapalat"/>
        </w:rPr>
      </w:pPr>
      <w:r>
        <w:rPr>
          <w:rFonts w:ascii="GHEA Grapalat" w:hAnsi="GHEA Grapalat"/>
        </w:rPr>
        <w:t xml:space="preserve"> </w:t>
      </w:r>
    </w:p>
    <w:p w:rsidR="00072A57" w:rsidRDefault="00072A57" w:rsidP="00072A57">
      <w:pPr>
        <w:widowControl w:val="0"/>
        <w:jc w:val="center"/>
        <w:rPr>
          <w:rFonts w:ascii="GHEA Grapalat" w:hAnsi="GHEA Grapalat"/>
          <w:b/>
        </w:rPr>
      </w:pPr>
      <w:r>
        <w:rPr>
          <w:rFonts w:ascii="GHEA Grapalat" w:hAnsi="GHEA Grapalat"/>
          <w:b/>
        </w:rPr>
        <w:t>8. ИНЫЕ УСЛОВИЯ</w:t>
      </w:r>
    </w:p>
    <w:p w:rsidR="00072A57" w:rsidRDefault="00072A57" w:rsidP="00072A57">
      <w:pPr>
        <w:widowControl w:val="0"/>
        <w:jc w:val="both"/>
        <w:rPr>
          <w:rFonts w:ascii="GHEA Grapalat" w:hAnsi="GHEA Grapalat" w:cs="Times Armenian"/>
        </w:rPr>
      </w:pPr>
      <w:r>
        <w:rPr>
          <w:rFonts w:ascii="GHEA Grapalat" w:hAnsi="GHEA Grapalat"/>
        </w:rPr>
        <w:t>8.1.</w:t>
      </w:r>
      <w:r>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2A57" w:rsidRDefault="00072A57" w:rsidP="00072A57">
      <w:pPr>
        <w:widowControl w:val="0"/>
        <w:jc w:val="both"/>
        <w:rPr>
          <w:rFonts w:ascii="GHEA Grapalat" w:hAnsi="GHEA Grapalat" w:cs="Sylfaen"/>
        </w:rPr>
      </w:pPr>
      <w:r>
        <w:rPr>
          <w:rFonts w:ascii="GHEA Grapalat" w:hAnsi="GHEA Grapalat"/>
        </w:rPr>
        <w:t>8.2.</w:t>
      </w:r>
      <w:r>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Pr>
          <w:rFonts w:ascii="Courier New" w:hAnsi="Courier New" w:cs="Courier New"/>
        </w:rPr>
        <w:t xml:space="preserve"> </w:t>
      </w:r>
      <w:r>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072A57" w:rsidRDefault="00072A57" w:rsidP="00072A57">
      <w:pPr>
        <w:widowControl w:val="0"/>
        <w:jc w:val="both"/>
        <w:rPr>
          <w:rFonts w:ascii="GHEA Grapalat" w:hAnsi="GHEA Grapalat" w:cs="Sylfaen"/>
        </w:rPr>
      </w:pPr>
      <w:r>
        <w:rPr>
          <w:rFonts w:ascii="GHEA Grapalat" w:hAnsi="GHEA Grapalat"/>
        </w:rPr>
        <w:t>8.3.</w:t>
      </w:r>
      <w:r>
        <w:rPr>
          <w:rFonts w:ascii="GHEA Grapalat" w:hAnsi="GHEA Grapalat"/>
        </w:rPr>
        <w:ta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w:t>
      </w:r>
      <w:r>
        <w:rPr>
          <w:rFonts w:ascii="GHEA Grapalat" w:hAnsi="GHEA Grapalat"/>
        </w:rPr>
        <w:lastRenderedPageBreak/>
        <w:t>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2A57" w:rsidRDefault="00072A57" w:rsidP="00072A57">
      <w:pPr>
        <w:widowControl w:val="0"/>
        <w:jc w:val="both"/>
        <w:rPr>
          <w:rFonts w:ascii="GHEA Grapalat" w:hAnsi="GHEA Grapalat" w:cs="Sylfaen"/>
        </w:rPr>
      </w:pPr>
      <w:r>
        <w:rPr>
          <w:rFonts w:ascii="GHEA Grapalat" w:hAnsi="GHEA Grapalat"/>
        </w:rPr>
        <w:t>8.4.</w:t>
      </w:r>
      <w:r>
        <w:rPr>
          <w:rFonts w:ascii="GHEA Grapalat" w:hAnsi="GHEA Grapalat"/>
        </w:rPr>
        <w:tab/>
        <w:t>Споры в связи с договором подлежат рассмотрению в судах Республики Армения.</w:t>
      </w:r>
    </w:p>
    <w:p w:rsidR="00072A57" w:rsidRDefault="00072A57" w:rsidP="00072A57">
      <w:pPr>
        <w:widowControl w:val="0"/>
        <w:jc w:val="both"/>
        <w:rPr>
          <w:rFonts w:ascii="GHEA Grapalat" w:hAnsi="GHEA Grapalat" w:cs="Sylfaen"/>
        </w:rPr>
      </w:pPr>
      <w:r>
        <w:rPr>
          <w:rFonts w:ascii="GHEA Grapalat" w:hAnsi="GHEA Grapalat"/>
        </w:rPr>
        <w:t>8.5</w:t>
      </w:r>
      <w:r>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072A57" w:rsidRDefault="00072A57" w:rsidP="00072A57">
      <w:pPr>
        <w:widowControl w:val="0"/>
        <w:jc w:val="both"/>
        <w:rPr>
          <w:rFonts w:ascii="GHEA Grapalat" w:hAnsi="GHEA Grapalat" w:cs="Sylfaen"/>
        </w:rPr>
      </w:pPr>
      <w:r>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2A57" w:rsidRDefault="00072A57" w:rsidP="00072A57">
      <w:pPr>
        <w:widowControl w:val="0"/>
        <w:jc w:val="both"/>
        <w:rPr>
          <w:rFonts w:ascii="GHEA Grapalat" w:hAnsi="GHEA Grapalat"/>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2A57" w:rsidRDefault="00072A57" w:rsidP="00072A57">
      <w:pPr>
        <w:widowControl w:val="0"/>
        <w:jc w:val="both"/>
        <w:rPr>
          <w:rFonts w:ascii="GHEA Grapalat" w:hAnsi="GHEA Grapalat"/>
        </w:rPr>
      </w:pPr>
      <w:r>
        <w:rPr>
          <w:rFonts w:ascii="GHEA Grapalat" w:hAnsi="GHEA Grapalat"/>
        </w:rPr>
        <w:t>8.6.</w:t>
      </w:r>
      <w:r>
        <w:rPr>
          <w:rFonts w:ascii="GHEA Grapalat" w:hAnsi="GHEA Grapalat"/>
        </w:rPr>
        <w:tab/>
        <w:t>Если договор осуществляется посредством заключения агентского договора:</w:t>
      </w:r>
    </w:p>
    <w:p w:rsidR="00072A57" w:rsidRDefault="00072A57" w:rsidP="00072A57">
      <w:pPr>
        <w:widowControl w:val="0"/>
        <w:jc w:val="both"/>
        <w:rPr>
          <w:rFonts w:ascii="GHEA Grapalat" w:hAnsi="GHEA Grapalat"/>
        </w:rPr>
      </w:pPr>
      <w:r>
        <w:rPr>
          <w:rFonts w:ascii="GHEA Grapalat" w:hAnsi="GHEA Grapalat"/>
        </w:rPr>
        <w:t>1)</w:t>
      </w:r>
      <w:r>
        <w:rPr>
          <w:rFonts w:ascii="GHEA Grapalat" w:hAnsi="GHEA Grapalat"/>
        </w:rPr>
        <w:tab/>
        <w:t>Продавец несет ответственность за неисполнение или ненадлежащее исполнение обязательств агента;</w:t>
      </w:r>
    </w:p>
    <w:p w:rsidR="00072A57" w:rsidRDefault="00072A57" w:rsidP="00072A57">
      <w:pPr>
        <w:widowControl w:val="0"/>
        <w:jc w:val="both"/>
        <w:rPr>
          <w:rFonts w:ascii="GHEA Grapalat" w:hAnsi="GHEA Grapalat"/>
        </w:rPr>
      </w:pPr>
      <w:r>
        <w:rPr>
          <w:rFonts w:ascii="GHEA Grapalat" w:hAnsi="GHEA Grapalat"/>
        </w:rPr>
        <w:t>2)</w:t>
      </w:r>
      <w:r>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Style w:val="15"/>
          <w:rFonts w:ascii="GHEA Grapalat" w:hAnsi="GHEA Grapalat"/>
        </w:rPr>
        <w:t>22</w:t>
      </w:r>
      <w:r>
        <w:rPr>
          <w:rFonts w:ascii="GHEA Grapalat" w:hAnsi="GHEA Grapalat"/>
        </w:rPr>
        <w:t>.</w:t>
      </w:r>
    </w:p>
    <w:p w:rsidR="00072A57" w:rsidRDefault="00072A57" w:rsidP="00072A57">
      <w:pPr>
        <w:widowControl w:val="0"/>
        <w:jc w:val="both"/>
        <w:rPr>
          <w:rFonts w:ascii="GHEA Grapalat" w:hAnsi="GHEA Grapalat"/>
        </w:rPr>
      </w:pPr>
      <w:r>
        <w:rPr>
          <w:rFonts w:ascii="GHEA Grapalat" w:hAnsi="GHEA Grapalat"/>
        </w:rPr>
        <w:t>8.7.</w:t>
      </w:r>
      <w:r>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15"/>
          <w:rFonts w:ascii="GHEA Grapalat" w:hAnsi="GHEA Grapalat"/>
        </w:rPr>
        <w:t>23</w:t>
      </w:r>
      <w:r>
        <w:rPr>
          <w:rFonts w:ascii="GHEA Grapalat" w:hAnsi="GHEA Grapalat"/>
        </w:rPr>
        <w:t>.</w:t>
      </w:r>
    </w:p>
    <w:p w:rsidR="00072A57" w:rsidRDefault="00072A57" w:rsidP="00072A57">
      <w:pPr>
        <w:widowControl w:val="0"/>
        <w:jc w:val="both"/>
        <w:rPr>
          <w:rFonts w:ascii="GHEA Grapalat" w:hAnsi="GHEA Grapalat"/>
        </w:rPr>
      </w:pPr>
      <w:r>
        <w:rPr>
          <w:rFonts w:ascii="GHEA Grapalat" w:hAnsi="GHEA Grapalat"/>
        </w:rPr>
        <w:t>8.8.</w:t>
      </w:r>
      <w:r>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w:t>
      </w:r>
      <w:r>
        <w:rPr>
          <w:rFonts w:ascii="GHEA Grapalat" w:hAnsi="GHEA Grapalat"/>
        </w:rPr>
        <w:lastRenderedPageBreak/>
        <w:t>договором.</w:t>
      </w:r>
    </w:p>
    <w:p w:rsidR="00072A57" w:rsidRDefault="00072A57" w:rsidP="00072A57">
      <w:pPr>
        <w:widowControl w:val="0"/>
        <w:jc w:val="both"/>
        <w:rPr>
          <w:rFonts w:ascii="GHEA Grapalat" w:hAnsi="GHEA Grapalat"/>
        </w:rPr>
      </w:pPr>
      <w:r>
        <w:rPr>
          <w:rFonts w:ascii="GHEA Grapalat" w:hAnsi="GHEA Grapalat"/>
        </w:rPr>
        <w:t>8.9.</w:t>
      </w:r>
      <w:r>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 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962666" w:rsidRPr="00B138F3" w:rsidRDefault="00962666" w:rsidP="00962666">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962666" w:rsidRPr="00B138F3" w:rsidRDefault="00962666" w:rsidP="00962666">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962666" w:rsidRPr="00B138F3" w:rsidRDefault="00962666" w:rsidP="00962666">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962666" w:rsidRPr="00B138F3" w:rsidRDefault="00962666" w:rsidP="00962666">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962666" w:rsidRPr="00B138F3" w:rsidRDefault="00962666" w:rsidP="00962666">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962666" w:rsidRPr="00B138F3" w:rsidRDefault="00962666" w:rsidP="00962666">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B138F3">
        <w:rPr>
          <w:rFonts w:ascii="GHEA Grapalat" w:hAnsi="GHEA Grapalat"/>
        </w:rPr>
        <w:lastRenderedPageBreak/>
        <w:t>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w:t>
      </w:r>
      <w:r>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17 пункта 32 Приложения № </w:t>
      </w:r>
      <w:r>
        <w:rPr>
          <w:rFonts w:ascii="GHEA Grapalat" w:hAnsi="GHEA Grapalat"/>
        </w:rPr>
        <w:t>1</w:t>
      </w:r>
      <w:r>
        <w:rPr>
          <w:rFonts w:ascii="GHEA Grapalat" w:hAnsi="GHEA Grapalat"/>
          <w:lang w:val="hy-AM"/>
        </w:rPr>
        <w:t xml:space="preserve"> </w:t>
      </w:r>
      <w:r w:rsidRPr="00B138F3">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B138F3">
        <w:rPr>
          <w:rStyle w:val="af5"/>
          <w:rFonts w:ascii="GHEA Grapalat" w:hAnsi="GHEA Grapalat"/>
        </w:rPr>
        <w:footnoteReference w:customMarkFollows="1" w:id="1"/>
        <w:t>24</w:t>
      </w:r>
    </w:p>
    <w:p w:rsidR="00962666" w:rsidRPr="00B138F3" w:rsidRDefault="00962666" w:rsidP="00962666">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962666" w:rsidRPr="00B138F3" w:rsidTr="00D50704">
        <w:tc>
          <w:tcPr>
            <w:tcW w:w="4536" w:type="dxa"/>
          </w:tcPr>
          <w:p w:rsidR="00962666" w:rsidRPr="00B138F3" w:rsidRDefault="00962666" w:rsidP="00D50704">
            <w:pPr>
              <w:widowControl w:val="0"/>
              <w:spacing w:after="160"/>
              <w:jc w:val="center"/>
              <w:rPr>
                <w:rFonts w:ascii="GHEA Grapalat" w:hAnsi="GHEA Grapalat" w:cs="Sylfaen"/>
                <w:b/>
                <w:bCs/>
              </w:rPr>
            </w:pPr>
            <w:r w:rsidRPr="00B138F3">
              <w:rPr>
                <w:rFonts w:ascii="GHEA Grapalat" w:hAnsi="GHEA Grapalat"/>
                <w:b/>
              </w:rPr>
              <w:t>ПОКУПАТЕЛЬ</w:t>
            </w:r>
          </w:p>
          <w:p w:rsidR="00962666" w:rsidRPr="00B138F3" w:rsidRDefault="00962666" w:rsidP="00D50704">
            <w:pPr>
              <w:widowControl w:val="0"/>
              <w:jc w:val="center"/>
              <w:rPr>
                <w:rFonts w:ascii="GHEA Grapalat" w:hAnsi="GHEA Grapalat"/>
                <w:lang w:val="en-US"/>
              </w:rPr>
            </w:pPr>
            <w:r w:rsidRPr="00B138F3">
              <w:rPr>
                <w:rFonts w:ascii="GHEA Grapalat" w:hAnsi="GHEA Grapalat"/>
                <w:lang w:val="en-US"/>
              </w:rPr>
              <w:t>_______________________</w:t>
            </w:r>
          </w:p>
          <w:p w:rsidR="00962666" w:rsidRPr="00B138F3" w:rsidRDefault="00962666" w:rsidP="00D50704">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962666" w:rsidRPr="00B138F3" w:rsidRDefault="00962666" w:rsidP="00D50704">
            <w:pPr>
              <w:widowControl w:val="0"/>
              <w:spacing w:after="160"/>
              <w:jc w:val="center"/>
              <w:rPr>
                <w:rFonts w:ascii="GHEA Grapalat" w:hAnsi="GHEA Grapalat"/>
              </w:rPr>
            </w:pPr>
            <w:r w:rsidRPr="00B138F3">
              <w:rPr>
                <w:rFonts w:ascii="GHEA Grapalat" w:hAnsi="GHEA Grapalat"/>
              </w:rPr>
              <w:t>М. П.</w:t>
            </w:r>
          </w:p>
        </w:tc>
        <w:tc>
          <w:tcPr>
            <w:tcW w:w="760" w:type="dxa"/>
          </w:tcPr>
          <w:p w:rsidR="00962666" w:rsidRPr="00B138F3" w:rsidRDefault="00962666" w:rsidP="00D50704">
            <w:pPr>
              <w:widowControl w:val="0"/>
              <w:spacing w:after="160"/>
              <w:jc w:val="center"/>
              <w:rPr>
                <w:rFonts w:ascii="GHEA Grapalat" w:hAnsi="GHEA Grapalat"/>
              </w:rPr>
            </w:pPr>
          </w:p>
        </w:tc>
        <w:tc>
          <w:tcPr>
            <w:tcW w:w="4343" w:type="dxa"/>
          </w:tcPr>
          <w:p w:rsidR="00962666" w:rsidRPr="00B138F3" w:rsidRDefault="00962666" w:rsidP="00D50704">
            <w:pPr>
              <w:widowControl w:val="0"/>
              <w:spacing w:after="160"/>
              <w:jc w:val="center"/>
              <w:rPr>
                <w:rFonts w:ascii="GHEA Grapalat" w:hAnsi="GHEA Grapalat" w:cs="Sylfaen"/>
                <w:b/>
                <w:bCs/>
              </w:rPr>
            </w:pPr>
            <w:r w:rsidRPr="00B138F3">
              <w:rPr>
                <w:rFonts w:ascii="GHEA Grapalat" w:hAnsi="GHEA Grapalat"/>
                <w:b/>
              </w:rPr>
              <w:t>ПРОДАВЕЦ</w:t>
            </w:r>
          </w:p>
          <w:p w:rsidR="00962666" w:rsidRPr="00B138F3" w:rsidRDefault="00962666" w:rsidP="00D50704">
            <w:pPr>
              <w:widowControl w:val="0"/>
              <w:jc w:val="center"/>
              <w:rPr>
                <w:rFonts w:ascii="GHEA Grapalat" w:hAnsi="GHEA Grapalat"/>
                <w:lang w:val="en-US"/>
              </w:rPr>
            </w:pPr>
            <w:r w:rsidRPr="00B138F3">
              <w:rPr>
                <w:rFonts w:ascii="GHEA Grapalat" w:hAnsi="GHEA Grapalat"/>
                <w:lang w:val="en-US"/>
              </w:rPr>
              <w:t>______________________</w:t>
            </w:r>
          </w:p>
          <w:p w:rsidR="00962666" w:rsidRPr="00B138F3" w:rsidRDefault="00962666" w:rsidP="00D50704">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962666" w:rsidRPr="00B138F3" w:rsidRDefault="00962666" w:rsidP="00D50704">
            <w:pPr>
              <w:widowControl w:val="0"/>
              <w:spacing w:after="160"/>
              <w:jc w:val="center"/>
              <w:rPr>
                <w:rFonts w:ascii="GHEA Grapalat" w:hAnsi="GHEA Grapalat"/>
              </w:rPr>
            </w:pPr>
            <w:r w:rsidRPr="00B138F3">
              <w:rPr>
                <w:rFonts w:ascii="GHEA Grapalat" w:hAnsi="GHEA Grapalat"/>
              </w:rPr>
              <w:t>М. П.</w:t>
            </w:r>
          </w:p>
        </w:tc>
      </w:tr>
    </w:tbl>
    <w:p w:rsidR="00962666" w:rsidRDefault="00962666" w:rsidP="00962666">
      <w:pPr>
        <w:widowControl w:val="0"/>
        <w:spacing w:after="160"/>
        <w:ind w:firstLine="567"/>
        <w:jc w:val="both"/>
        <w:rPr>
          <w:rFonts w:ascii="GHEA Grapalat" w:hAnsi="GHEA Grapalat"/>
          <w:i/>
          <w:lang w:val="hy-AM"/>
        </w:rPr>
      </w:pPr>
    </w:p>
    <w:p w:rsidR="00962666" w:rsidRPr="00B138F3" w:rsidRDefault="00962666" w:rsidP="00962666">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D77D0D">
        <w:rPr>
          <w:rFonts w:ascii="Courier New" w:hAnsi="Courier New" w:cs="Courier New"/>
          <w:i/>
          <w:lang w:val="hy-AM"/>
        </w:rPr>
        <w:t> </w:t>
      </w:r>
      <w:r w:rsidRPr="00B138F3">
        <w:rPr>
          <w:rFonts w:ascii="GHEA Grapalat" w:hAnsi="GHEA Grapalat"/>
          <w:i/>
        </w:rPr>
        <w:t>противоречащие законодательству Республики Армения положения.</w:t>
      </w:r>
    </w:p>
    <w:p w:rsidR="00962666" w:rsidRPr="00B138F3" w:rsidRDefault="00962666" w:rsidP="00962666">
      <w:pPr>
        <w:widowControl w:val="0"/>
        <w:spacing w:after="160"/>
        <w:rPr>
          <w:rFonts w:ascii="GHEA Grapalat" w:hAnsi="GHEA Grapalat"/>
        </w:rPr>
      </w:pPr>
    </w:p>
    <w:p w:rsidR="00962666" w:rsidRPr="00382B60" w:rsidRDefault="00962666" w:rsidP="00962666">
      <w:pPr>
        <w:widowControl w:val="0"/>
        <w:spacing w:after="160"/>
        <w:jc w:val="right"/>
        <w:rPr>
          <w:rFonts w:ascii="GHEA Grapalat" w:hAnsi="GHEA Grapalat"/>
        </w:rPr>
        <w:sectPr w:rsidR="00962666" w:rsidRPr="00382B60" w:rsidSect="00D50704">
          <w:footnotePr>
            <w:pos w:val="beneathText"/>
          </w:footnotePr>
          <w:pgSz w:w="11906" w:h="16838" w:code="9"/>
          <w:pgMar w:top="993" w:right="1418" w:bottom="1418" w:left="1418" w:header="561" w:footer="561" w:gutter="0"/>
          <w:cols w:space="720"/>
          <w:docGrid w:linePitch="326"/>
        </w:sectPr>
      </w:pPr>
    </w:p>
    <w:p w:rsidR="005752D0" w:rsidRPr="00B138F3" w:rsidRDefault="005752D0" w:rsidP="005752D0">
      <w:pPr>
        <w:widowControl w:val="0"/>
        <w:spacing w:after="160"/>
        <w:jc w:val="right"/>
        <w:rPr>
          <w:rFonts w:ascii="GHEA Grapalat" w:hAnsi="GHEA Grapalat"/>
          <w:i/>
        </w:rPr>
      </w:pPr>
      <w:r w:rsidRPr="005752D0">
        <w:rPr>
          <w:rStyle w:val="y2iqfc"/>
          <w:rFonts w:ascii="inherit" w:hAnsi="inherit"/>
          <w:b/>
          <w:color w:val="202124"/>
        </w:rPr>
        <w:lastRenderedPageBreak/>
        <w:t xml:space="preserve">                                                                                                                                                                                                       </w:t>
      </w:r>
      <w:r w:rsidRPr="00B138F3">
        <w:rPr>
          <w:rFonts w:ascii="GHEA Grapalat" w:hAnsi="GHEA Grapalat"/>
          <w:i/>
        </w:rPr>
        <w:t>Приложение № 2</w:t>
      </w:r>
    </w:p>
    <w:p w:rsidR="005752D0" w:rsidRPr="00B138F3" w:rsidRDefault="005752D0" w:rsidP="005752D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5752D0" w:rsidRPr="005752D0" w:rsidRDefault="005752D0" w:rsidP="005752D0">
      <w:pPr>
        <w:tabs>
          <w:tab w:val="left" w:pos="3413"/>
        </w:tabs>
        <w:rPr>
          <w:rStyle w:val="y2iqfc"/>
          <w:rFonts w:ascii="inherit" w:hAnsi="inherit"/>
          <w:b/>
          <w:color w:val="202124"/>
        </w:rPr>
      </w:pPr>
    </w:p>
    <w:p w:rsidR="005752D0" w:rsidRPr="005752D0" w:rsidRDefault="005752D0" w:rsidP="005752D0">
      <w:pPr>
        <w:tabs>
          <w:tab w:val="left" w:pos="3413"/>
        </w:tabs>
        <w:rPr>
          <w:rStyle w:val="y2iqfc"/>
          <w:rFonts w:ascii="inherit" w:hAnsi="inherit"/>
          <w:b/>
          <w:color w:val="202124"/>
        </w:rPr>
      </w:pPr>
    </w:p>
    <w:p w:rsidR="005752D0" w:rsidRPr="00D202F1" w:rsidRDefault="005752D0" w:rsidP="005752D0">
      <w:pPr>
        <w:tabs>
          <w:tab w:val="left" w:pos="3413"/>
        </w:tabs>
        <w:rPr>
          <w:rFonts w:ascii="GHEA Grapalat" w:hAnsi="GHEA Grapalat" w:cs="GHEA Grapalat"/>
          <w:b/>
          <w:i/>
          <w:lang w:val="af-ZA"/>
        </w:rPr>
      </w:pPr>
      <w:r w:rsidRPr="00D202F1">
        <w:rPr>
          <w:rStyle w:val="y2iqfc"/>
          <w:rFonts w:ascii="inherit" w:hAnsi="inherit"/>
          <w:b/>
          <w:color w:val="202124"/>
        </w:rPr>
        <w:t>Представляю Вам заявку на приобретение услуг по разработке проектно-сметной документации, необходимых для муниципалитета общины Баграмян Армавирской области РА.</w:t>
      </w:r>
    </w:p>
    <w:tbl>
      <w:tblPr>
        <w:tblW w:w="15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4"/>
        <w:gridCol w:w="1598"/>
        <w:gridCol w:w="6086"/>
        <w:gridCol w:w="947"/>
        <w:gridCol w:w="1140"/>
        <w:gridCol w:w="817"/>
        <w:gridCol w:w="1516"/>
        <w:gridCol w:w="1512"/>
      </w:tblGrid>
      <w:tr w:rsidR="005752D0" w:rsidRPr="00870284" w:rsidTr="00FB6F8A">
        <w:trPr>
          <w:trHeight w:val="422"/>
          <w:jc w:val="center"/>
        </w:trPr>
        <w:tc>
          <w:tcPr>
            <w:tcW w:w="15420" w:type="dxa"/>
            <w:gridSpan w:val="8"/>
          </w:tcPr>
          <w:p w:rsidR="005752D0" w:rsidRPr="00870284" w:rsidRDefault="005752D0" w:rsidP="00FB6F8A">
            <w:pPr>
              <w:widowControl w:val="0"/>
              <w:spacing w:after="120"/>
              <w:jc w:val="center"/>
              <w:rPr>
                <w:rFonts w:ascii="GHEA Grapalat" w:hAnsi="GHEA Grapalat"/>
                <w:sz w:val="20"/>
              </w:rPr>
            </w:pPr>
            <w:r w:rsidRPr="00870284">
              <w:rPr>
                <w:rFonts w:ascii="GHEA Grapalat" w:hAnsi="GHEA Grapalat"/>
                <w:sz w:val="20"/>
              </w:rPr>
              <w:t>Услуги</w:t>
            </w:r>
          </w:p>
        </w:tc>
      </w:tr>
      <w:tr w:rsidR="005752D0" w:rsidRPr="00870284" w:rsidTr="00FB6F8A">
        <w:trPr>
          <w:trHeight w:val="247"/>
          <w:jc w:val="center"/>
        </w:trPr>
        <w:tc>
          <w:tcPr>
            <w:tcW w:w="1804" w:type="dxa"/>
            <w:vMerge w:val="restart"/>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номер предусмотренного приглашением лота</w:t>
            </w:r>
          </w:p>
        </w:tc>
        <w:tc>
          <w:tcPr>
            <w:tcW w:w="1598" w:type="dxa"/>
            <w:vMerge w:val="restart"/>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промежуточный код, предусмотренный планом закупок по классификации ЕЗК (CPV)</w:t>
            </w:r>
          </w:p>
        </w:tc>
        <w:tc>
          <w:tcPr>
            <w:tcW w:w="6086" w:type="dxa"/>
            <w:vMerge w:val="restart"/>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техническая характеристика</w:t>
            </w:r>
          </w:p>
        </w:tc>
        <w:tc>
          <w:tcPr>
            <w:tcW w:w="947" w:type="dxa"/>
            <w:vMerge w:val="restart"/>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единица измерения</w:t>
            </w:r>
          </w:p>
        </w:tc>
        <w:tc>
          <w:tcPr>
            <w:tcW w:w="1140" w:type="dxa"/>
            <w:vMerge w:val="restart"/>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общая цена/драмов РА</w:t>
            </w:r>
          </w:p>
        </w:tc>
        <w:tc>
          <w:tcPr>
            <w:tcW w:w="817" w:type="dxa"/>
            <w:vMerge w:val="restart"/>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общий объем</w:t>
            </w:r>
          </w:p>
        </w:tc>
        <w:tc>
          <w:tcPr>
            <w:tcW w:w="3028" w:type="dxa"/>
            <w:gridSpan w:val="2"/>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предоставления</w:t>
            </w:r>
          </w:p>
        </w:tc>
      </w:tr>
      <w:tr w:rsidR="005752D0" w:rsidRPr="00870284" w:rsidTr="00FB6F8A">
        <w:trPr>
          <w:trHeight w:val="1028"/>
          <w:jc w:val="center"/>
        </w:trPr>
        <w:tc>
          <w:tcPr>
            <w:tcW w:w="1804" w:type="dxa"/>
            <w:vMerge/>
            <w:vAlign w:val="center"/>
          </w:tcPr>
          <w:p w:rsidR="005752D0" w:rsidRPr="00870284" w:rsidRDefault="005752D0" w:rsidP="00FB6F8A">
            <w:pPr>
              <w:widowControl w:val="0"/>
              <w:spacing w:after="120"/>
              <w:jc w:val="center"/>
              <w:rPr>
                <w:rFonts w:ascii="GHEA Grapalat" w:hAnsi="GHEA Grapalat"/>
                <w:sz w:val="15"/>
                <w:szCs w:val="15"/>
              </w:rPr>
            </w:pPr>
          </w:p>
        </w:tc>
        <w:tc>
          <w:tcPr>
            <w:tcW w:w="1598" w:type="dxa"/>
            <w:vMerge/>
            <w:vAlign w:val="center"/>
          </w:tcPr>
          <w:p w:rsidR="005752D0" w:rsidRPr="00870284" w:rsidRDefault="005752D0" w:rsidP="00FB6F8A">
            <w:pPr>
              <w:widowControl w:val="0"/>
              <w:spacing w:after="120"/>
              <w:jc w:val="center"/>
              <w:rPr>
                <w:rFonts w:ascii="GHEA Grapalat" w:hAnsi="GHEA Grapalat"/>
                <w:sz w:val="15"/>
                <w:szCs w:val="15"/>
              </w:rPr>
            </w:pPr>
          </w:p>
        </w:tc>
        <w:tc>
          <w:tcPr>
            <w:tcW w:w="6086" w:type="dxa"/>
            <w:vMerge/>
            <w:vAlign w:val="center"/>
          </w:tcPr>
          <w:p w:rsidR="005752D0" w:rsidRPr="00870284" w:rsidRDefault="005752D0" w:rsidP="00FB6F8A">
            <w:pPr>
              <w:widowControl w:val="0"/>
              <w:spacing w:after="120"/>
              <w:jc w:val="center"/>
              <w:rPr>
                <w:rFonts w:ascii="GHEA Grapalat" w:hAnsi="GHEA Grapalat"/>
                <w:sz w:val="15"/>
                <w:szCs w:val="15"/>
              </w:rPr>
            </w:pPr>
          </w:p>
        </w:tc>
        <w:tc>
          <w:tcPr>
            <w:tcW w:w="947" w:type="dxa"/>
            <w:vMerge/>
            <w:vAlign w:val="center"/>
          </w:tcPr>
          <w:p w:rsidR="005752D0" w:rsidRPr="00870284" w:rsidRDefault="005752D0" w:rsidP="00FB6F8A">
            <w:pPr>
              <w:widowControl w:val="0"/>
              <w:spacing w:after="120"/>
              <w:jc w:val="center"/>
              <w:rPr>
                <w:rFonts w:ascii="GHEA Grapalat" w:hAnsi="GHEA Grapalat"/>
                <w:sz w:val="15"/>
                <w:szCs w:val="15"/>
              </w:rPr>
            </w:pPr>
          </w:p>
        </w:tc>
        <w:tc>
          <w:tcPr>
            <w:tcW w:w="1140" w:type="dxa"/>
            <w:vMerge/>
            <w:vAlign w:val="center"/>
          </w:tcPr>
          <w:p w:rsidR="005752D0" w:rsidRPr="00870284" w:rsidRDefault="005752D0" w:rsidP="00FB6F8A">
            <w:pPr>
              <w:widowControl w:val="0"/>
              <w:spacing w:after="120"/>
              <w:jc w:val="center"/>
              <w:rPr>
                <w:rFonts w:ascii="GHEA Grapalat" w:hAnsi="GHEA Grapalat"/>
                <w:sz w:val="15"/>
                <w:szCs w:val="15"/>
              </w:rPr>
            </w:pPr>
          </w:p>
        </w:tc>
        <w:tc>
          <w:tcPr>
            <w:tcW w:w="817" w:type="dxa"/>
            <w:vMerge/>
            <w:vAlign w:val="center"/>
          </w:tcPr>
          <w:p w:rsidR="005752D0" w:rsidRPr="00870284" w:rsidRDefault="005752D0" w:rsidP="00FB6F8A">
            <w:pPr>
              <w:widowControl w:val="0"/>
              <w:spacing w:after="120"/>
              <w:jc w:val="center"/>
              <w:rPr>
                <w:rFonts w:ascii="GHEA Grapalat" w:hAnsi="GHEA Grapalat"/>
                <w:sz w:val="15"/>
                <w:szCs w:val="15"/>
              </w:rPr>
            </w:pPr>
          </w:p>
        </w:tc>
        <w:tc>
          <w:tcPr>
            <w:tcW w:w="1516" w:type="dxa"/>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адрес</w:t>
            </w:r>
          </w:p>
        </w:tc>
        <w:tc>
          <w:tcPr>
            <w:tcW w:w="1512" w:type="dxa"/>
            <w:vAlign w:val="center"/>
          </w:tcPr>
          <w:p w:rsidR="005752D0" w:rsidRPr="00870284" w:rsidRDefault="005752D0" w:rsidP="00FB6F8A">
            <w:pPr>
              <w:widowControl w:val="0"/>
              <w:spacing w:after="120"/>
              <w:jc w:val="center"/>
              <w:rPr>
                <w:rFonts w:ascii="GHEA Grapalat" w:hAnsi="GHEA Grapalat"/>
                <w:sz w:val="15"/>
                <w:szCs w:val="15"/>
              </w:rPr>
            </w:pPr>
            <w:r w:rsidRPr="00870284">
              <w:rPr>
                <w:rFonts w:ascii="GHEA Grapalat" w:hAnsi="GHEA Grapalat"/>
                <w:sz w:val="15"/>
                <w:szCs w:val="15"/>
              </w:rPr>
              <w:t>срок</w:t>
            </w:r>
            <w:r w:rsidRPr="00870284">
              <w:rPr>
                <w:rStyle w:val="af5"/>
                <w:rFonts w:ascii="GHEA Grapalat" w:hAnsi="GHEA Grapalat"/>
                <w:sz w:val="15"/>
                <w:szCs w:val="15"/>
              </w:rPr>
              <w:footnoteReference w:customMarkFollows="1" w:id="2"/>
              <w:t>**</w:t>
            </w:r>
          </w:p>
        </w:tc>
      </w:tr>
      <w:tr w:rsidR="005752D0" w:rsidRPr="00ED3050" w:rsidTr="00FB6F8A">
        <w:trPr>
          <w:cantSplit/>
          <w:trHeight w:val="6092"/>
          <w:jc w:val="center"/>
        </w:trPr>
        <w:tc>
          <w:tcPr>
            <w:tcW w:w="1804" w:type="dxa"/>
            <w:vAlign w:val="center"/>
          </w:tcPr>
          <w:p w:rsidR="005752D0" w:rsidRPr="00D202F1" w:rsidRDefault="005752D0" w:rsidP="00FB6F8A">
            <w:pPr>
              <w:jc w:val="center"/>
              <w:rPr>
                <w:rFonts w:ascii="GHEA Grapalat" w:hAnsi="GHEA Grapalat"/>
                <w:sz w:val="16"/>
                <w:szCs w:val="16"/>
              </w:rPr>
            </w:pPr>
            <w:bookmarkStart w:id="2" w:name="_GoBack" w:colFirst="2" w:colLast="2"/>
            <w:r w:rsidRPr="00D202F1">
              <w:rPr>
                <w:rFonts w:ascii="GHEA Grapalat" w:hAnsi="GHEA Grapalat"/>
                <w:sz w:val="16"/>
                <w:szCs w:val="16"/>
              </w:rPr>
              <w:lastRenderedPageBreak/>
              <w:t>1</w:t>
            </w:r>
          </w:p>
        </w:tc>
        <w:tc>
          <w:tcPr>
            <w:tcW w:w="1598" w:type="dxa"/>
            <w:vAlign w:val="center"/>
          </w:tcPr>
          <w:p w:rsidR="005752D0" w:rsidRPr="00D202F1" w:rsidRDefault="005752D0" w:rsidP="00FB6F8A">
            <w:pPr>
              <w:jc w:val="center"/>
              <w:rPr>
                <w:rFonts w:ascii="GHEA Grapalat" w:hAnsi="GHEA Grapalat"/>
                <w:sz w:val="16"/>
                <w:szCs w:val="16"/>
              </w:rPr>
            </w:pPr>
            <w:r w:rsidRPr="00D202F1">
              <w:rPr>
                <w:rStyle w:val="ng-binding"/>
                <w:rFonts w:ascii="GHEA Grapalat" w:hAnsi="GHEA Grapalat"/>
                <w:color w:val="403931"/>
                <w:sz w:val="16"/>
                <w:szCs w:val="16"/>
                <w:lang w:val="es-ES"/>
              </w:rPr>
              <w:t>71241200</w:t>
            </w:r>
          </w:p>
        </w:tc>
        <w:tc>
          <w:tcPr>
            <w:tcW w:w="6086" w:type="dxa"/>
            <w:vAlign w:val="center"/>
          </w:tcPr>
          <w:p w:rsidR="005752D0" w:rsidRPr="00D202F1" w:rsidRDefault="005752D0" w:rsidP="00FB6F8A">
            <w:pPr>
              <w:pStyle w:val="HTML"/>
              <w:shd w:val="clear" w:color="auto" w:fill="F8F9FA"/>
              <w:rPr>
                <w:rStyle w:val="y2iqfc"/>
                <w:rFonts w:ascii="inherit" w:hAnsi="inherit"/>
                <w:color w:val="202124"/>
                <w:sz w:val="16"/>
                <w:szCs w:val="16"/>
              </w:rPr>
            </w:pPr>
            <w:r w:rsidRPr="00D202F1">
              <w:rPr>
                <w:rStyle w:val="y2iqfc"/>
                <w:rFonts w:ascii="inherit" w:hAnsi="inherit"/>
                <w:color w:val="202124"/>
                <w:sz w:val="16"/>
                <w:szCs w:val="16"/>
              </w:rPr>
              <w:t>Водопроводная сеть села Багаран общины Баграмянр Армавирской области РА была построена в 1960-1970 годах и не работала должным образом. Водопроводные трубы сделаны из металла, который с годами подвергается коррозии и гниению.</w:t>
            </w:r>
          </w:p>
          <w:p w:rsidR="005752D0" w:rsidRPr="00D202F1" w:rsidRDefault="005752D0" w:rsidP="00FB6F8A">
            <w:pPr>
              <w:pStyle w:val="HTML"/>
              <w:shd w:val="clear" w:color="auto" w:fill="F8F9FA"/>
              <w:rPr>
                <w:rStyle w:val="y2iqfc"/>
                <w:rFonts w:ascii="inherit" w:hAnsi="inherit"/>
                <w:color w:val="202124"/>
                <w:sz w:val="16"/>
                <w:szCs w:val="16"/>
              </w:rPr>
            </w:pPr>
            <w:r w:rsidRPr="00D202F1">
              <w:rPr>
                <w:rStyle w:val="y2iqfc"/>
                <w:rFonts w:ascii="inherit" w:hAnsi="inherit"/>
                <w:color w:val="202124"/>
                <w:sz w:val="16"/>
                <w:szCs w:val="16"/>
              </w:rPr>
              <w:t>Планируется полностью заменить старые водопроводы, установив полиэтиленовые трубы высокого давления разного диаметра для питьевой воды, которые должны быть подключены к вновь строящемуся водохранилищу, которое будет построено в районе, называемом Лягушачий источник, рядом с природным источником.</w:t>
            </w:r>
          </w:p>
          <w:p w:rsidR="005752D0" w:rsidRPr="00D202F1" w:rsidRDefault="005752D0" w:rsidP="00FB6F8A">
            <w:pPr>
              <w:pStyle w:val="HTML"/>
              <w:shd w:val="clear" w:color="auto" w:fill="F8F9FA"/>
              <w:rPr>
                <w:rStyle w:val="y2iqfc"/>
                <w:rFonts w:ascii="inherit" w:hAnsi="inherit"/>
                <w:color w:val="202124"/>
                <w:sz w:val="16"/>
                <w:szCs w:val="16"/>
              </w:rPr>
            </w:pPr>
            <w:r w:rsidRPr="00D202F1">
              <w:rPr>
                <w:rStyle w:val="y2iqfc"/>
                <w:rFonts w:ascii="inherit" w:hAnsi="inherit"/>
                <w:color w:val="202124"/>
                <w:sz w:val="16"/>
                <w:szCs w:val="16"/>
              </w:rPr>
              <w:t>Проект должен предусматривать строительство водохранилища, подключение этого водохранилища к вновь строящейся сети села, установку современной энергосберегающей насосной станции, которая должна обеспечить круглосуточное водоснабжение села. Установить пожарные гидранты, новые смотровые колодцы, распределительную арматуру в сети водоснабжения.</w:t>
            </w:r>
          </w:p>
          <w:p w:rsidR="005752D0" w:rsidRPr="00D202F1" w:rsidRDefault="005752D0" w:rsidP="00FB6F8A">
            <w:pPr>
              <w:pStyle w:val="HTML"/>
              <w:shd w:val="clear" w:color="auto" w:fill="F8F9FA"/>
              <w:rPr>
                <w:rFonts w:ascii="inherit" w:hAnsi="inherit"/>
                <w:color w:val="202124"/>
                <w:sz w:val="16"/>
                <w:szCs w:val="16"/>
              </w:rPr>
            </w:pPr>
            <w:r w:rsidRPr="00D202F1">
              <w:rPr>
                <w:rStyle w:val="y2iqfc"/>
                <w:rFonts w:ascii="inherit" w:hAnsi="inherit"/>
                <w:color w:val="202124"/>
                <w:sz w:val="16"/>
                <w:szCs w:val="16"/>
              </w:rPr>
              <w:t>При составлении проекта предусмотреть установку торцевой арматуры в местах общего пользования, примыкающих к домам потребителей, без счетчиков воды, после чего собственники проложат свои водопроводные трубы.</w:t>
            </w:r>
          </w:p>
          <w:p w:rsidR="005752D0" w:rsidRPr="00D202F1" w:rsidRDefault="005752D0" w:rsidP="00FB6F8A">
            <w:pPr>
              <w:pStyle w:val="HTML"/>
              <w:shd w:val="clear" w:color="auto" w:fill="F8F9FA"/>
              <w:rPr>
                <w:rFonts w:ascii="inherit" w:hAnsi="inherit"/>
                <w:color w:val="202124"/>
                <w:sz w:val="16"/>
                <w:szCs w:val="16"/>
              </w:rPr>
            </w:pPr>
            <w:r w:rsidRPr="00D202F1">
              <w:rPr>
                <w:rStyle w:val="y2iqfc"/>
                <w:rFonts w:ascii="inherit" w:hAnsi="inherit"/>
                <w:color w:val="202124"/>
                <w:sz w:val="16"/>
                <w:szCs w:val="16"/>
              </w:rPr>
              <w:t>Протяженность водопроводной сети села Багаран составит 5200 линий. В поселке 715 жителей, 145 абонентов.</w:t>
            </w:r>
          </w:p>
          <w:p w:rsidR="005752D0" w:rsidRPr="00D202F1" w:rsidRDefault="005752D0" w:rsidP="00FB6F8A">
            <w:pPr>
              <w:pStyle w:val="HTML"/>
              <w:shd w:val="clear" w:color="auto" w:fill="F8F9FA"/>
              <w:rPr>
                <w:rFonts w:ascii="inherit" w:hAnsi="inherit"/>
                <w:color w:val="202124"/>
                <w:sz w:val="16"/>
                <w:szCs w:val="16"/>
              </w:rPr>
            </w:pPr>
            <w:r w:rsidRPr="00D202F1">
              <w:rPr>
                <w:rStyle w:val="y2iqfc"/>
                <w:rFonts w:ascii="inherit" w:hAnsi="inherit"/>
                <w:color w:val="202124"/>
                <w:sz w:val="16"/>
                <w:szCs w:val="16"/>
              </w:rPr>
              <w:t xml:space="preserve">Обеспечить технические, авторские </w:t>
            </w:r>
            <w:r w:rsidRPr="00D202F1">
              <w:rPr>
                <w:rStyle w:val="y2iqfc"/>
                <w:rFonts w:ascii="Sylfaen" w:hAnsi="Sylfaen" w:cs="Sylfaen"/>
                <w:color w:val="202124"/>
                <w:sz w:val="16"/>
                <w:szCs w:val="16"/>
              </w:rPr>
              <w:t xml:space="preserve"> </w:t>
            </w:r>
            <w:r w:rsidRPr="00D202F1">
              <w:rPr>
                <w:rStyle w:val="y2iqfc"/>
                <w:rFonts w:ascii="Times New Roman" w:hAnsi="Times New Roman" w:cs="Times New Roman"/>
                <w:color w:val="202124"/>
                <w:sz w:val="16"/>
                <w:szCs w:val="16"/>
              </w:rPr>
              <w:t xml:space="preserve"> лабораторные испытания в процессе строительства. Представить проектно-сметную документацию с заключением экспертизы</w:t>
            </w:r>
            <w:r w:rsidRPr="00D202F1">
              <w:rPr>
                <w:rStyle w:val="y2iqfc"/>
                <w:rFonts w:ascii="inherit" w:hAnsi="inherit"/>
                <w:color w:val="202124"/>
                <w:sz w:val="16"/>
                <w:szCs w:val="16"/>
              </w:rPr>
              <w:t>.</w:t>
            </w:r>
            <w:r w:rsidRPr="00D202F1">
              <w:rPr>
                <w:rStyle w:val="30"/>
                <w:rFonts w:ascii="inherit" w:hAnsi="inherit"/>
                <w:color w:val="202124"/>
                <w:sz w:val="16"/>
                <w:szCs w:val="16"/>
              </w:rPr>
              <w:t xml:space="preserve"> </w:t>
            </w:r>
            <w:r w:rsidRPr="00D202F1">
              <w:rPr>
                <w:rStyle w:val="y2iqfc"/>
                <w:rFonts w:ascii="inherit" w:hAnsi="inherit"/>
                <w:color w:val="202124"/>
                <w:sz w:val="16"/>
                <w:szCs w:val="16"/>
              </w:rPr>
              <w:t xml:space="preserve">Документы должны быть представлены в соответствии с действующими нормами </w:t>
            </w:r>
            <w:r w:rsidRPr="00D202F1">
              <w:rPr>
                <w:rStyle w:val="y2iqfc"/>
                <w:rFonts w:ascii="Sylfaen" w:hAnsi="Sylfaen" w:cs="Sylfaen"/>
                <w:color w:val="202124"/>
                <w:sz w:val="16"/>
                <w:szCs w:val="16"/>
              </w:rPr>
              <w:t>և</w:t>
            </w:r>
            <w:r w:rsidRPr="00D202F1">
              <w:rPr>
                <w:rStyle w:val="y2iqfc"/>
                <w:rFonts w:ascii="Times New Roman" w:hAnsi="Times New Roman" w:cs="Times New Roman"/>
                <w:color w:val="202124"/>
                <w:sz w:val="16"/>
                <w:szCs w:val="16"/>
              </w:rPr>
              <w:t xml:space="preserve"> архитектурно-планировочными заданиями </w:t>
            </w:r>
            <w:r w:rsidRPr="00D202F1">
              <w:rPr>
                <w:rStyle w:val="y2iqfc"/>
                <w:rFonts w:ascii="Sylfaen" w:hAnsi="Sylfaen" w:cs="Sylfaen"/>
                <w:color w:val="202124"/>
                <w:sz w:val="16"/>
                <w:szCs w:val="16"/>
              </w:rPr>
              <w:t>ներկայաց</w:t>
            </w:r>
            <w:r w:rsidRPr="00D202F1">
              <w:rPr>
                <w:rStyle w:val="y2iqfc"/>
                <w:rFonts w:ascii="Times New Roman" w:hAnsi="Times New Roman" w:cs="Times New Roman"/>
                <w:color w:val="202124"/>
                <w:sz w:val="16"/>
                <w:szCs w:val="16"/>
              </w:rPr>
              <w:t xml:space="preserve"> требованиями, представленными заказчиком, из архитектурно-строительной  </w:t>
            </w:r>
            <w:r w:rsidRPr="00D202F1">
              <w:rPr>
                <w:rStyle w:val="y2iqfc"/>
                <w:rFonts w:ascii="Sylfaen" w:hAnsi="Sylfaen" w:cs="Sylfaen"/>
                <w:color w:val="202124"/>
                <w:sz w:val="16"/>
                <w:szCs w:val="16"/>
              </w:rPr>
              <w:t>и</w:t>
            </w:r>
            <w:r w:rsidRPr="00D202F1">
              <w:rPr>
                <w:rStyle w:val="y2iqfc"/>
                <w:rFonts w:ascii="Times New Roman" w:hAnsi="Times New Roman" w:cs="Times New Roman"/>
                <w:color w:val="202124"/>
                <w:sz w:val="16"/>
                <w:szCs w:val="16"/>
              </w:rPr>
              <w:t xml:space="preserve"> сметной части. Представить проекты </w:t>
            </w:r>
            <w:r w:rsidRPr="00D202F1">
              <w:rPr>
                <w:rStyle w:val="y2iqfc"/>
                <w:rFonts w:ascii="inherit" w:hAnsi="inherit"/>
                <w:color w:val="202124"/>
                <w:sz w:val="16"/>
                <w:szCs w:val="16"/>
              </w:rPr>
              <w:t xml:space="preserve">в 5 (пяти) экземплярах,распечатать </w:t>
            </w:r>
            <w:r w:rsidRPr="00D202F1">
              <w:rPr>
                <w:rStyle w:val="y2iqfc"/>
                <w:rFonts w:ascii="Sylfaen" w:hAnsi="Sylfaen" w:cs="Sylfaen"/>
                <w:color w:val="202124"/>
                <w:sz w:val="16"/>
                <w:szCs w:val="16"/>
              </w:rPr>
              <w:t>և</w:t>
            </w:r>
            <w:r w:rsidRPr="00D202F1">
              <w:rPr>
                <w:rStyle w:val="y2iqfc"/>
                <w:rFonts w:ascii="Times New Roman" w:hAnsi="Times New Roman" w:cs="Times New Roman"/>
                <w:color w:val="202124"/>
                <w:sz w:val="16"/>
                <w:szCs w:val="16"/>
              </w:rPr>
              <w:t xml:space="preserve"> 2 (два) экземпляра на электронном носителе (в формате PDF)</w:t>
            </w:r>
            <w:r w:rsidRPr="00D202F1">
              <w:rPr>
                <w:rStyle w:val="y2iqfc"/>
                <w:rFonts w:ascii="inherit" w:hAnsi="inherit"/>
                <w:color w:val="202124"/>
                <w:sz w:val="16"/>
                <w:szCs w:val="16"/>
              </w:rPr>
              <w:t>.</w:t>
            </w:r>
          </w:p>
          <w:p w:rsidR="005752D0" w:rsidRPr="00D202F1" w:rsidRDefault="005752D0" w:rsidP="00FB6F8A">
            <w:pPr>
              <w:pStyle w:val="HTML"/>
              <w:shd w:val="clear" w:color="auto" w:fill="F8F9FA"/>
              <w:rPr>
                <w:rFonts w:ascii="inherit" w:hAnsi="inherit"/>
                <w:color w:val="202124"/>
                <w:sz w:val="16"/>
                <w:szCs w:val="16"/>
              </w:rPr>
            </w:pPr>
            <w:r w:rsidRPr="00D202F1">
              <w:rPr>
                <w:rStyle w:val="y2iqfc"/>
                <w:rFonts w:ascii="inherit" w:hAnsi="inherit"/>
                <w:color w:val="202124"/>
                <w:sz w:val="16"/>
                <w:szCs w:val="16"/>
              </w:rPr>
              <w:t>В соответствии с «Порядком проведения экспертизы градостроительной документации РА», утвержденным Постановлением Правительства РА № 596-Н, включить в проект перечень необходимых лабораторных исследований. Приложите лицензию вместе с заявкой-объявлением.</w:t>
            </w: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Fonts w:ascii="inherit" w:hAnsi="inherit"/>
                <w:color w:val="202124"/>
                <w:sz w:val="16"/>
                <w:szCs w:val="16"/>
              </w:rPr>
            </w:pPr>
          </w:p>
          <w:p w:rsidR="005752D0" w:rsidRPr="00D202F1" w:rsidRDefault="005752D0" w:rsidP="00FB6F8A">
            <w:pPr>
              <w:pStyle w:val="HTML"/>
              <w:shd w:val="clear" w:color="auto" w:fill="F8F9FA"/>
              <w:rPr>
                <w:rStyle w:val="y2iqfc"/>
                <w:rFonts w:ascii="inherit" w:hAnsi="inherit"/>
                <w:color w:val="202124"/>
                <w:sz w:val="16"/>
                <w:szCs w:val="16"/>
              </w:rPr>
            </w:pPr>
          </w:p>
          <w:p w:rsidR="005752D0" w:rsidRPr="00D202F1" w:rsidRDefault="005752D0" w:rsidP="00FB6F8A">
            <w:pPr>
              <w:pStyle w:val="HTML"/>
              <w:shd w:val="clear" w:color="auto" w:fill="F8F9FA"/>
              <w:rPr>
                <w:rFonts w:ascii="inherit" w:hAnsi="inherit"/>
                <w:color w:val="202124"/>
                <w:sz w:val="16"/>
                <w:szCs w:val="16"/>
              </w:rPr>
            </w:pPr>
          </w:p>
          <w:p w:rsidR="005752D0" w:rsidRPr="00D202F1" w:rsidRDefault="005752D0" w:rsidP="00FB6F8A">
            <w:pPr>
              <w:widowControl w:val="0"/>
              <w:jc w:val="center"/>
              <w:rPr>
                <w:rFonts w:ascii="GHEA Grapalat" w:hAnsi="GHEA Grapalat"/>
                <w:sz w:val="16"/>
                <w:szCs w:val="16"/>
              </w:rPr>
            </w:pPr>
          </w:p>
        </w:tc>
        <w:tc>
          <w:tcPr>
            <w:tcW w:w="947" w:type="dxa"/>
            <w:vAlign w:val="center"/>
          </w:tcPr>
          <w:p w:rsidR="005752D0" w:rsidRPr="00D202F1" w:rsidRDefault="005752D0" w:rsidP="00FB6F8A">
            <w:pPr>
              <w:widowControl w:val="0"/>
              <w:spacing w:after="120"/>
              <w:jc w:val="center"/>
              <w:rPr>
                <w:rFonts w:ascii="GHEA Grapalat" w:hAnsi="GHEA Grapalat"/>
                <w:sz w:val="16"/>
                <w:szCs w:val="16"/>
              </w:rPr>
            </w:pPr>
            <w:r w:rsidRPr="00D202F1">
              <w:rPr>
                <w:rFonts w:ascii="GHEA Grapalat" w:hAnsi="GHEA Grapalat" w:cs="Calibri"/>
                <w:color w:val="000000"/>
                <w:sz w:val="16"/>
                <w:szCs w:val="16"/>
              </w:rPr>
              <w:t>свита</w:t>
            </w:r>
          </w:p>
        </w:tc>
        <w:tc>
          <w:tcPr>
            <w:tcW w:w="1140" w:type="dxa"/>
            <w:vAlign w:val="center"/>
          </w:tcPr>
          <w:p w:rsidR="005752D0" w:rsidRPr="00D202F1" w:rsidRDefault="005752D0" w:rsidP="00FB6F8A">
            <w:pPr>
              <w:jc w:val="center"/>
              <w:rPr>
                <w:rFonts w:ascii="GHEA Grapalat" w:hAnsi="GHEA Grapalat"/>
                <w:sz w:val="16"/>
                <w:szCs w:val="16"/>
              </w:rPr>
            </w:pPr>
            <w:r w:rsidRPr="00D202F1">
              <w:rPr>
                <w:rFonts w:ascii="GHEA Grapalat" w:hAnsi="GHEA Grapalat"/>
                <w:sz w:val="16"/>
                <w:szCs w:val="16"/>
              </w:rPr>
              <w:t>3200000</w:t>
            </w:r>
          </w:p>
        </w:tc>
        <w:tc>
          <w:tcPr>
            <w:tcW w:w="817" w:type="dxa"/>
            <w:vAlign w:val="center"/>
          </w:tcPr>
          <w:p w:rsidR="005752D0" w:rsidRPr="00D202F1" w:rsidRDefault="005752D0" w:rsidP="00FB6F8A">
            <w:pPr>
              <w:widowControl w:val="0"/>
              <w:spacing w:after="120"/>
              <w:jc w:val="center"/>
              <w:rPr>
                <w:rFonts w:ascii="GHEA Grapalat" w:hAnsi="GHEA Grapalat"/>
                <w:sz w:val="16"/>
                <w:szCs w:val="16"/>
              </w:rPr>
            </w:pPr>
            <w:r w:rsidRPr="00D202F1">
              <w:rPr>
                <w:rFonts w:ascii="GHEA Grapalat" w:hAnsi="GHEA Grapalat"/>
                <w:sz w:val="16"/>
                <w:szCs w:val="16"/>
              </w:rPr>
              <w:t>1</w:t>
            </w:r>
          </w:p>
        </w:tc>
        <w:tc>
          <w:tcPr>
            <w:tcW w:w="1516" w:type="dxa"/>
            <w:vAlign w:val="center"/>
          </w:tcPr>
          <w:p w:rsidR="005752D0" w:rsidRPr="000321C7" w:rsidRDefault="005752D0" w:rsidP="00FB6F8A">
            <w:pPr>
              <w:pStyle w:val="HTML"/>
              <w:shd w:val="clear" w:color="auto" w:fill="F8F9FA"/>
              <w:rPr>
                <w:rFonts w:ascii="inherit" w:hAnsi="inherit"/>
                <w:color w:val="202124"/>
                <w:sz w:val="16"/>
                <w:szCs w:val="16"/>
              </w:rPr>
            </w:pPr>
            <w:r w:rsidRPr="000321C7">
              <w:rPr>
                <w:rStyle w:val="y2iqfc"/>
                <w:rFonts w:ascii="inherit" w:hAnsi="inherit"/>
                <w:color w:val="202124"/>
                <w:sz w:val="16"/>
                <w:szCs w:val="16"/>
              </w:rPr>
              <w:t>Баграмян община муниципалитет Баграмян 2</w:t>
            </w:r>
          </w:p>
          <w:p w:rsidR="005752D0" w:rsidRPr="00D202F1" w:rsidRDefault="005752D0" w:rsidP="00FB6F8A">
            <w:pPr>
              <w:widowControl w:val="0"/>
              <w:spacing w:after="120"/>
              <w:jc w:val="center"/>
              <w:rPr>
                <w:rFonts w:ascii="GHEA Grapalat" w:hAnsi="GHEA Grapalat"/>
                <w:sz w:val="16"/>
                <w:szCs w:val="16"/>
                <w:lang w:val="hy-AM"/>
              </w:rPr>
            </w:pPr>
          </w:p>
        </w:tc>
        <w:tc>
          <w:tcPr>
            <w:tcW w:w="1512" w:type="dxa"/>
            <w:vAlign w:val="center"/>
          </w:tcPr>
          <w:p w:rsidR="005752D0" w:rsidRPr="00D202F1" w:rsidRDefault="005752D0" w:rsidP="00FB6F8A">
            <w:pPr>
              <w:jc w:val="center"/>
              <w:rPr>
                <w:rFonts w:ascii="GHEA Grapalat" w:hAnsi="GHEA Grapalat" w:cs="Calibri"/>
                <w:color w:val="000000"/>
                <w:sz w:val="16"/>
                <w:szCs w:val="16"/>
              </w:rPr>
            </w:pPr>
            <w:r w:rsidRPr="00D202F1">
              <w:rPr>
                <w:rFonts w:ascii="GHEA Grapalat" w:hAnsi="GHEA Grapalat" w:cs="Calibri"/>
                <w:color w:val="000000"/>
                <w:sz w:val="16"/>
                <w:szCs w:val="16"/>
              </w:rPr>
              <w:t>В течение 10 календарных дней после вступления в силу договора</w:t>
            </w:r>
          </w:p>
        </w:tc>
      </w:tr>
      <w:bookmarkEnd w:id="2"/>
    </w:tbl>
    <w:p w:rsidR="00962666" w:rsidRPr="005752D0" w:rsidRDefault="00962666" w:rsidP="00962666">
      <w:pPr>
        <w:widowControl w:val="0"/>
        <w:jc w:val="both"/>
        <w:rPr>
          <w:rFonts w:ascii="GHEA Grapalat" w:hAnsi="GHEA Grapalat"/>
        </w:rPr>
      </w:pPr>
    </w:p>
    <w:tbl>
      <w:tblPr>
        <w:tblW w:w="9639" w:type="dxa"/>
        <w:jc w:val="center"/>
        <w:tblLayout w:type="fixed"/>
        <w:tblLook w:val="0000"/>
      </w:tblPr>
      <w:tblGrid>
        <w:gridCol w:w="4536"/>
        <w:gridCol w:w="760"/>
        <w:gridCol w:w="4343"/>
      </w:tblGrid>
      <w:tr w:rsidR="00962666" w:rsidRPr="00B138F3" w:rsidTr="00D50704">
        <w:trPr>
          <w:jc w:val="center"/>
        </w:trPr>
        <w:tc>
          <w:tcPr>
            <w:tcW w:w="4536" w:type="dxa"/>
          </w:tcPr>
          <w:p w:rsidR="00962666" w:rsidRPr="00B138F3" w:rsidRDefault="00962666" w:rsidP="00D50704">
            <w:pPr>
              <w:widowControl w:val="0"/>
              <w:jc w:val="center"/>
              <w:rPr>
                <w:rFonts w:ascii="GHEA Grapalat" w:hAnsi="GHEA Grapalat" w:cs="Sylfaen"/>
                <w:b/>
                <w:bCs/>
              </w:rPr>
            </w:pPr>
            <w:r w:rsidRPr="00B138F3">
              <w:rPr>
                <w:rFonts w:ascii="GHEA Grapalat" w:hAnsi="GHEA Grapalat"/>
                <w:b/>
              </w:rPr>
              <w:t>ПОКУПАТЕЛЬ</w:t>
            </w:r>
          </w:p>
          <w:p w:rsidR="00962666" w:rsidRPr="00B138F3" w:rsidRDefault="00962666" w:rsidP="00D50704">
            <w:pPr>
              <w:widowControl w:val="0"/>
              <w:jc w:val="center"/>
              <w:rPr>
                <w:rFonts w:ascii="GHEA Grapalat" w:hAnsi="GHEA Grapalat"/>
                <w:lang w:val="en-US"/>
              </w:rPr>
            </w:pPr>
            <w:r w:rsidRPr="00B138F3">
              <w:rPr>
                <w:rFonts w:ascii="GHEA Grapalat" w:hAnsi="GHEA Grapalat"/>
                <w:lang w:val="en-US"/>
              </w:rPr>
              <w:t>_____________________</w:t>
            </w:r>
          </w:p>
          <w:p w:rsidR="00962666" w:rsidRPr="00B138F3" w:rsidRDefault="00962666" w:rsidP="00D50704">
            <w:pPr>
              <w:widowControl w:val="0"/>
              <w:jc w:val="center"/>
              <w:rPr>
                <w:rFonts w:ascii="GHEA Grapalat" w:hAnsi="GHEA Grapalat"/>
                <w:sz w:val="16"/>
                <w:szCs w:val="16"/>
              </w:rPr>
            </w:pPr>
            <w:r w:rsidRPr="00B138F3">
              <w:rPr>
                <w:rFonts w:ascii="GHEA Grapalat" w:hAnsi="GHEA Grapalat"/>
                <w:sz w:val="16"/>
                <w:szCs w:val="16"/>
              </w:rPr>
              <w:t>/подпись/</w:t>
            </w:r>
          </w:p>
          <w:p w:rsidR="00962666" w:rsidRPr="00B138F3" w:rsidRDefault="00962666" w:rsidP="00D50704">
            <w:pPr>
              <w:widowControl w:val="0"/>
              <w:jc w:val="center"/>
              <w:rPr>
                <w:rFonts w:ascii="GHEA Grapalat" w:hAnsi="GHEA Grapalat"/>
              </w:rPr>
            </w:pPr>
            <w:r w:rsidRPr="00B138F3">
              <w:rPr>
                <w:rFonts w:ascii="GHEA Grapalat" w:hAnsi="GHEA Grapalat"/>
              </w:rPr>
              <w:t>М. П.</w:t>
            </w:r>
          </w:p>
        </w:tc>
        <w:tc>
          <w:tcPr>
            <w:tcW w:w="760" w:type="dxa"/>
          </w:tcPr>
          <w:p w:rsidR="00962666" w:rsidRPr="00B138F3" w:rsidRDefault="00962666" w:rsidP="00D50704">
            <w:pPr>
              <w:widowControl w:val="0"/>
              <w:jc w:val="center"/>
              <w:rPr>
                <w:rFonts w:ascii="GHEA Grapalat" w:hAnsi="GHEA Grapalat"/>
              </w:rPr>
            </w:pPr>
          </w:p>
        </w:tc>
        <w:tc>
          <w:tcPr>
            <w:tcW w:w="4343" w:type="dxa"/>
          </w:tcPr>
          <w:p w:rsidR="00962666" w:rsidRPr="00B138F3" w:rsidRDefault="00962666" w:rsidP="00D50704">
            <w:pPr>
              <w:widowControl w:val="0"/>
              <w:jc w:val="center"/>
              <w:rPr>
                <w:rFonts w:ascii="GHEA Grapalat" w:hAnsi="GHEA Grapalat" w:cs="Sylfaen"/>
                <w:b/>
                <w:bCs/>
              </w:rPr>
            </w:pPr>
            <w:r w:rsidRPr="00B138F3">
              <w:rPr>
                <w:rFonts w:ascii="GHEA Grapalat" w:hAnsi="GHEA Grapalat"/>
                <w:b/>
              </w:rPr>
              <w:t>ПРОДАВЕЦ</w:t>
            </w:r>
          </w:p>
          <w:p w:rsidR="00962666" w:rsidRPr="00B138F3" w:rsidRDefault="00962666" w:rsidP="00D50704">
            <w:pPr>
              <w:widowControl w:val="0"/>
              <w:jc w:val="center"/>
              <w:rPr>
                <w:rFonts w:ascii="GHEA Grapalat" w:hAnsi="GHEA Grapalat"/>
                <w:lang w:val="en-US"/>
              </w:rPr>
            </w:pPr>
            <w:r w:rsidRPr="00B138F3">
              <w:rPr>
                <w:rFonts w:ascii="GHEA Grapalat" w:hAnsi="GHEA Grapalat"/>
                <w:lang w:val="en-US"/>
              </w:rPr>
              <w:t>______________________</w:t>
            </w:r>
          </w:p>
          <w:p w:rsidR="00962666" w:rsidRPr="00B138F3" w:rsidRDefault="00962666" w:rsidP="00D50704">
            <w:pPr>
              <w:widowControl w:val="0"/>
              <w:jc w:val="center"/>
              <w:rPr>
                <w:rFonts w:ascii="GHEA Grapalat" w:hAnsi="GHEA Grapalat"/>
                <w:sz w:val="16"/>
                <w:szCs w:val="16"/>
              </w:rPr>
            </w:pPr>
            <w:r w:rsidRPr="00B138F3">
              <w:rPr>
                <w:rFonts w:ascii="GHEA Grapalat" w:hAnsi="GHEA Grapalat"/>
                <w:sz w:val="16"/>
                <w:szCs w:val="16"/>
              </w:rPr>
              <w:t>/подпись/</w:t>
            </w:r>
          </w:p>
          <w:p w:rsidR="00962666" w:rsidRPr="00B138F3" w:rsidRDefault="00962666" w:rsidP="00D50704">
            <w:pPr>
              <w:widowControl w:val="0"/>
              <w:jc w:val="center"/>
              <w:rPr>
                <w:rFonts w:ascii="GHEA Grapalat" w:hAnsi="GHEA Grapalat"/>
              </w:rPr>
            </w:pPr>
            <w:r w:rsidRPr="00B138F3">
              <w:rPr>
                <w:rFonts w:ascii="GHEA Grapalat" w:hAnsi="GHEA Grapalat"/>
              </w:rPr>
              <w:t>М. П.</w:t>
            </w:r>
          </w:p>
        </w:tc>
      </w:tr>
    </w:tbl>
    <w:p w:rsidR="00962666" w:rsidRPr="00B138F3" w:rsidRDefault="00962666" w:rsidP="00962666">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962666" w:rsidRPr="00B138F3" w:rsidRDefault="00962666" w:rsidP="00962666">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962666" w:rsidRPr="00B138F3" w:rsidRDefault="00962666" w:rsidP="00962666">
      <w:pPr>
        <w:widowControl w:val="0"/>
        <w:spacing w:after="160"/>
        <w:jc w:val="center"/>
        <w:rPr>
          <w:rFonts w:ascii="GHEA Grapalat" w:hAnsi="GHEA Grapalat"/>
        </w:rPr>
      </w:pPr>
      <w:r w:rsidRPr="00B138F3">
        <w:rPr>
          <w:rFonts w:ascii="GHEA Grapalat" w:hAnsi="GHEA Grapalat"/>
        </w:rPr>
        <w:t>ГРАФИК ОПЛАТЫ</w:t>
      </w:r>
      <w:r w:rsidRPr="00B138F3">
        <w:rPr>
          <w:rStyle w:val="af5"/>
          <w:rFonts w:ascii="GHEA Grapalat" w:hAnsi="GHEA Grapalat"/>
        </w:rPr>
        <w:footnoteReference w:customMarkFollows="1" w:id="3"/>
        <w:t>*</w:t>
      </w:r>
    </w:p>
    <w:p w:rsidR="00962666" w:rsidRPr="00B138F3" w:rsidRDefault="00962666" w:rsidP="00962666">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7"/>
        <w:gridCol w:w="1520"/>
        <w:gridCol w:w="1755"/>
        <w:gridCol w:w="712"/>
        <w:gridCol w:w="830"/>
        <w:gridCol w:w="911"/>
        <w:gridCol w:w="911"/>
        <w:gridCol w:w="911"/>
        <w:gridCol w:w="911"/>
        <w:gridCol w:w="911"/>
        <w:gridCol w:w="911"/>
        <w:gridCol w:w="911"/>
        <w:gridCol w:w="911"/>
        <w:gridCol w:w="911"/>
        <w:gridCol w:w="911"/>
        <w:gridCol w:w="685"/>
      </w:tblGrid>
      <w:tr w:rsidR="00962666" w:rsidRPr="00B138F3" w:rsidTr="00D50704">
        <w:trPr>
          <w:trHeight w:val="305"/>
          <w:jc w:val="center"/>
        </w:trPr>
        <w:tc>
          <w:tcPr>
            <w:tcW w:w="15905" w:type="dxa"/>
            <w:gridSpan w:val="16"/>
          </w:tcPr>
          <w:p w:rsidR="00962666" w:rsidRPr="00B138F3" w:rsidRDefault="00962666" w:rsidP="00D50704">
            <w:pPr>
              <w:widowControl w:val="0"/>
              <w:jc w:val="center"/>
              <w:rPr>
                <w:rFonts w:ascii="GHEA Grapalat" w:hAnsi="GHEA Grapalat"/>
                <w:sz w:val="16"/>
                <w:szCs w:val="16"/>
              </w:rPr>
            </w:pPr>
            <w:r w:rsidRPr="00B138F3">
              <w:rPr>
                <w:rFonts w:ascii="GHEA Grapalat" w:hAnsi="GHEA Grapalat"/>
                <w:sz w:val="16"/>
                <w:szCs w:val="16"/>
              </w:rPr>
              <w:t>Товар</w:t>
            </w:r>
          </w:p>
        </w:tc>
      </w:tr>
      <w:tr w:rsidR="00962666" w:rsidRPr="00B138F3" w:rsidTr="00573E1A">
        <w:trPr>
          <w:trHeight w:val="747"/>
          <w:jc w:val="center"/>
        </w:trPr>
        <w:tc>
          <w:tcPr>
            <w:tcW w:w="1641" w:type="dxa"/>
            <w:vAlign w:val="center"/>
          </w:tcPr>
          <w:p w:rsidR="00962666" w:rsidRPr="00B138F3" w:rsidRDefault="00962666" w:rsidP="00D5070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62" w:type="dxa"/>
            <w:vAlign w:val="center"/>
          </w:tcPr>
          <w:p w:rsidR="00962666" w:rsidRPr="00B138F3" w:rsidRDefault="00962666" w:rsidP="00D5070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4" w:type="dxa"/>
            <w:vAlign w:val="center"/>
          </w:tcPr>
          <w:p w:rsidR="00962666" w:rsidRPr="00B138F3" w:rsidRDefault="00962666" w:rsidP="00D5070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1108" w:type="dxa"/>
            <w:gridSpan w:val="13"/>
            <w:vAlign w:val="center"/>
          </w:tcPr>
          <w:p w:rsidR="00962666" w:rsidRPr="00B138F3" w:rsidRDefault="00962666" w:rsidP="00D50704">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 г., по месяцам, в том числе</w:t>
            </w:r>
            <w:r w:rsidRPr="00B138F3">
              <w:rPr>
                <w:rStyle w:val="af5"/>
                <w:rFonts w:ascii="GHEA Grapalat" w:hAnsi="GHEA Grapalat"/>
                <w:sz w:val="16"/>
                <w:szCs w:val="16"/>
              </w:rPr>
              <w:footnoteReference w:customMarkFollows="1" w:id="4"/>
              <w:t>**</w:t>
            </w:r>
          </w:p>
        </w:tc>
      </w:tr>
      <w:tr w:rsidR="005752D0" w:rsidRPr="00B138F3" w:rsidTr="00573E1A">
        <w:trPr>
          <w:trHeight w:val="594"/>
          <w:jc w:val="center"/>
        </w:trPr>
        <w:tc>
          <w:tcPr>
            <w:tcW w:w="1641" w:type="dxa"/>
          </w:tcPr>
          <w:p w:rsidR="00962666" w:rsidRPr="00B138F3" w:rsidRDefault="00962666" w:rsidP="00D50704">
            <w:pPr>
              <w:widowControl w:val="0"/>
              <w:jc w:val="center"/>
              <w:rPr>
                <w:rFonts w:ascii="GHEA Grapalat" w:hAnsi="GHEA Grapalat"/>
                <w:sz w:val="16"/>
                <w:szCs w:val="16"/>
              </w:rPr>
            </w:pPr>
          </w:p>
        </w:tc>
        <w:tc>
          <w:tcPr>
            <w:tcW w:w="1862" w:type="dxa"/>
          </w:tcPr>
          <w:p w:rsidR="00962666" w:rsidRPr="00B138F3" w:rsidRDefault="00962666" w:rsidP="00D50704">
            <w:pPr>
              <w:widowControl w:val="0"/>
              <w:jc w:val="center"/>
              <w:rPr>
                <w:rFonts w:ascii="GHEA Grapalat" w:hAnsi="GHEA Grapalat"/>
                <w:sz w:val="16"/>
                <w:szCs w:val="16"/>
              </w:rPr>
            </w:pPr>
          </w:p>
        </w:tc>
        <w:tc>
          <w:tcPr>
            <w:tcW w:w="1294" w:type="dxa"/>
          </w:tcPr>
          <w:p w:rsidR="00962666" w:rsidRPr="00B138F3" w:rsidRDefault="00962666" w:rsidP="00D50704">
            <w:pPr>
              <w:widowControl w:val="0"/>
              <w:jc w:val="center"/>
              <w:rPr>
                <w:rFonts w:ascii="GHEA Grapalat" w:hAnsi="GHEA Grapalat"/>
                <w:sz w:val="16"/>
                <w:szCs w:val="16"/>
              </w:rPr>
            </w:pPr>
          </w:p>
        </w:tc>
        <w:tc>
          <w:tcPr>
            <w:tcW w:w="871"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25" w:type="dxa"/>
            <w:vAlign w:val="center"/>
          </w:tcPr>
          <w:p w:rsidR="00962666" w:rsidRPr="00B138F3" w:rsidRDefault="00962666" w:rsidP="00D50704">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823"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1" w:type="dxa"/>
            <w:vAlign w:val="center"/>
          </w:tcPr>
          <w:p w:rsidR="00962666" w:rsidRPr="00B138F3" w:rsidRDefault="00962666" w:rsidP="00D50704">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822"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822"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828"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5"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63"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911" w:type="dxa"/>
            <w:vAlign w:val="center"/>
          </w:tcPr>
          <w:p w:rsidR="00962666" w:rsidRPr="00B138F3" w:rsidRDefault="00962666" w:rsidP="00D50704">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58" w:type="dxa"/>
            <w:vAlign w:val="center"/>
          </w:tcPr>
          <w:p w:rsidR="00962666" w:rsidRPr="00B138F3" w:rsidRDefault="00962666" w:rsidP="00D5070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5752D0" w:rsidRPr="00B138F3" w:rsidTr="00573E1A">
        <w:trPr>
          <w:trHeight w:val="404"/>
          <w:jc w:val="center"/>
        </w:trPr>
        <w:tc>
          <w:tcPr>
            <w:tcW w:w="1641" w:type="dxa"/>
          </w:tcPr>
          <w:p w:rsidR="008D5374" w:rsidRPr="00880435" w:rsidRDefault="008D5374" w:rsidP="00D50704">
            <w:pPr>
              <w:widowControl w:val="0"/>
              <w:jc w:val="center"/>
              <w:rPr>
                <w:rFonts w:ascii="GHEA Grapalat" w:hAnsi="GHEA Grapalat"/>
                <w:sz w:val="16"/>
                <w:szCs w:val="16"/>
                <w:lang w:val="fo-FO"/>
              </w:rPr>
            </w:pPr>
            <w:r>
              <w:rPr>
                <w:rFonts w:ascii="GHEA Grapalat" w:hAnsi="GHEA Grapalat"/>
                <w:sz w:val="16"/>
                <w:szCs w:val="16"/>
                <w:lang w:val="fo-FO"/>
              </w:rPr>
              <w:t>1</w:t>
            </w:r>
          </w:p>
        </w:tc>
        <w:tc>
          <w:tcPr>
            <w:tcW w:w="1862" w:type="dxa"/>
          </w:tcPr>
          <w:p w:rsidR="008D5374" w:rsidRPr="005752D0" w:rsidRDefault="005752D0" w:rsidP="00D50704">
            <w:pPr>
              <w:widowControl w:val="0"/>
              <w:jc w:val="center"/>
              <w:rPr>
                <w:rFonts w:ascii="GHEA Grapalat" w:hAnsi="GHEA Grapalat"/>
                <w:sz w:val="16"/>
                <w:szCs w:val="16"/>
                <w:lang w:val="en-US"/>
              </w:rPr>
            </w:pPr>
            <w:r>
              <w:rPr>
                <w:rFonts w:ascii="GHEA Grapalat" w:hAnsi="GHEA Grapalat" w:cs="GHEAGrapalat"/>
                <w:b/>
                <w:sz w:val="20"/>
                <w:szCs w:val="20"/>
                <w:lang w:val="en-US"/>
              </w:rPr>
              <w:t>71241200</w:t>
            </w:r>
          </w:p>
        </w:tc>
        <w:tc>
          <w:tcPr>
            <w:tcW w:w="1294" w:type="dxa"/>
          </w:tcPr>
          <w:p w:rsidR="008D5374" w:rsidRPr="003779A6" w:rsidRDefault="005752D0" w:rsidP="00D50704">
            <w:pPr>
              <w:widowControl w:val="0"/>
              <w:jc w:val="center"/>
              <w:rPr>
                <w:rFonts w:ascii="GHEA Grapalat" w:hAnsi="GHEA Grapalat"/>
                <w:lang w:val="fo-FO"/>
              </w:rPr>
            </w:pPr>
            <w:r w:rsidRPr="0047091E">
              <w:rPr>
                <w:rFonts w:asciiTheme="minorHAnsi" w:hAnsiTheme="minorHAnsi"/>
                <w:b/>
                <w:u w:val="single"/>
                <w:lang w:val="hy-AM"/>
              </w:rPr>
              <w:t>Подготовка проектно-сметной документации</w:t>
            </w:r>
          </w:p>
        </w:tc>
        <w:tc>
          <w:tcPr>
            <w:tcW w:w="871" w:type="dxa"/>
            <w:vAlign w:val="center"/>
          </w:tcPr>
          <w:p w:rsidR="008D5374" w:rsidRPr="00B138F3" w:rsidRDefault="008D5374" w:rsidP="00D50704">
            <w:pPr>
              <w:widowControl w:val="0"/>
              <w:jc w:val="center"/>
              <w:rPr>
                <w:rFonts w:ascii="GHEA Grapalat" w:hAnsi="GHEA Grapalat"/>
                <w:sz w:val="16"/>
                <w:szCs w:val="16"/>
              </w:rPr>
            </w:pPr>
          </w:p>
        </w:tc>
        <w:tc>
          <w:tcPr>
            <w:tcW w:w="925" w:type="dxa"/>
          </w:tcPr>
          <w:p w:rsidR="008D5374" w:rsidRPr="000A667E" w:rsidRDefault="008D5374" w:rsidP="00D50704">
            <w:pPr>
              <w:jc w:val="center"/>
              <w:rPr>
                <w:rFonts w:ascii="GHEA Grapalat" w:hAnsi="GHEA Grapalat"/>
                <w:sz w:val="16"/>
                <w:szCs w:val="16"/>
                <w:lang w:val="pt-BR"/>
              </w:rPr>
            </w:pPr>
          </w:p>
        </w:tc>
        <w:tc>
          <w:tcPr>
            <w:tcW w:w="823"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008D5374" w:rsidRPr="006B6B68">
              <w:rPr>
                <w:rFonts w:ascii="GHEA Grapalat" w:hAnsi="GHEA Grapalat" w:cs="Sylfaen"/>
                <w:color w:val="FF0000"/>
                <w:sz w:val="20"/>
                <w:szCs w:val="20"/>
                <w:lang w:val="pt-BR"/>
              </w:rPr>
              <w:t>%</w:t>
            </w:r>
          </w:p>
        </w:tc>
        <w:tc>
          <w:tcPr>
            <w:tcW w:w="841"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008D5374" w:rsidRPr="006B6B68">
              <w:rPr>
                <w:rFonts w:ascii="GHEA Grapalat" w:hAnsi="GHEA Grapalat" w:cs="Sylfaen"/>
                <w:color w:val="FF0000"/>
                <w:sz w:val="20"/>
                <w:szCs w:val="20"/>
                <w:lang w:val="pt-BR"/>
              </w:rPr>
              <w:t>%</w:t>
            </w:r>
          </w:p>
        </w:tc>
        <w:tc>
          <w:tcPr>
            <w:tcW w:w="822"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008D5374" w:rsidRPr="006B6B68">
              <w:rPr>
                <w:rFonts w:ascii="GHEA Grapalat" w:hAnsi="GHEA Grapalat" w:cs="Sylfaen"/>
                <w:color w:val="FF0000"/>
                <w:sz w:val="20"/>
                <w:szCs w:val="20"/>
                <w:lang w:val="pt-BR"/>
              </w:rPr>
              <w:t>%</w:t>
            </w:r>
          </w:p>
        </w:tc>
        <w:tc>
          <w:tcPr>
            <w:tcW w:w="822" w:type="dxa"/>
            <w:vAlign w:val="center"/>
          </w:tcPr>
          <w:p w:rsidR="008D5374" w:rsidRPr="006B6B68" w:rsidRDefault="005752D0" w:rsidP="00D50704">
            <w:pPr>
              <w:ind w:left="113" w:right="113"/>
              <w:jc w:val="center"/>
              <w:rPr>
                <w:rFonts w:ascii="GHEA Grapalat" w:hAnsi="GHEA Grapalat"/>
                <w:iCs/>
                <w:color w:val="FF0000"/>
                <w:sz w:val="20"/>
              </w:rPr>
            </w:pPr>
            <w:r>
              <w:rPr>
                <w:rFonts w:ascii="GHEA Grapalat" w:hAnsi="GHEA Grapalat" w:cs="Sylfaen"/>
                <w:color w:val="FF0000"/>
                <w:sz w:val="20"/>
                <w:szCs w:val="20"/>
                <w:lang w:val="pt-BR"/>
              </w:rPr>
              <w:t>100</w:t>
            </w:r>
            <w:r w:rsidR="008D5374" w:rsidRPr="006B6B68">
              <w:rPr>
                <w:rFonts w:ascii="GHEA Grapalat" w:hAnsi="GHEA Grapalat" w:cs="Sylfaen"/>
                <w:color w:val="FF0000"/>
                <w:sz w:val="20"/>
                <w:szCs w:val="20"/>
                <w:lang w:val="pt-BR"/>
              </w:rPr>
              <w:t>%</w:t>
            </w:r>
          </w:p>
        </w:tc>
        <w:tc>
          <w:tcPr>
            <w:tcW w:w="828"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835"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863"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846" w:type="dxa"/>
            <w:vAlign w:val="center"/>
          </w:tcPr>
          <w:p w:rsidR="008D5374" w:rsidRPr="006B6B68" w:rsidRDefault="005752D0"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963" w:type="dxa"/>
            <w:vAlign w:val="center"/>
          </w:tcPr>
          <w:p w:rsidR="008D5374" w:rsidRPr="006B6B68" w:rsidRDefault="008D5374"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911" w:type="dxa"/>
            <w:vAlign w:val="center"/>
          </w:tcPr>
          <w:p w:rsidR="008D5374" w:rsidRPr="006B6B68" w:rsidRDefault="008D5374" w:rsidP="00D50704">
            <w:pPr>
              <w:ind w:left="113" w:right="113"/>
              <w:jc w:val="center"/>
              <w:rPr>
                <w:rFonts w:ascii="GHEA Grapalat" w:hAnsi="GHEA Grapalat" w:cs="Arial"/>
                <w:iCs/>
                <w:color w:val="FF0000"/>
                <w:sz w:val="18"/>
                <w:szCs w:val="18"/>
                <w:lang w:val="pt-BR"/>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c>
          <w:tcPr>
            <w:tcW w:w="758" w:type="dxa"/>
            <w:vAlign w:val="center"/>
          </w:tcPr>
          <w:p w:rsidR="008D5374" w:rsidRPr="006B6B68" w:rsidRDefault="008D5374" w:rsidP="00D50704">
            <w:pPr>
              <w:jc w:val="center"/>
              <w:rPr>
                <w:rFonts w:ascii="GHEA Grapalat" w:hAnsi="GHEA Grapalat"/>
                <w:iCs/>
                <w:color w:val="FF0000"/>
                <w:sz w:val="20"/>
                <w:lang w:val="hy-AM"/>
              </w:rPr>
            </w:pPr>
            <w:r>
              <w:rPr>
                <w:rFonts w:ascii="GHEA Grapalat" w:hAnsi="GHEA Grapalat" w:cs="Sylfaen"/>
                <w:color w:val="FF0000"/>
                <w:sz w:val="20"/>
                <w:szCs w:val="20"/>
                <w:lang w:val="pt-BR"/>
              </w:rPr>
              <w:t>100</w:t>
            </w:r>
            <w:r w:rsidRPr="006B6B68">
              <w:rPr>
                <w:rFonts w:ascii="GHEA Grapalat" w:hAnsi="GHEA Grapalat" w:cs="Sylfaen"/>
                <w:color w:val="FF0000"/>
                <w:sz w:val="20"/>
                <w:szCs w:val="20"/>
                <w:lang w:val="pt-BR"/>
              </w:rPr>
              <w:t>%</w:t>
            </w:r>
          </w:p>
        </w:tc>
      </w:tr>
    </w:tbl>
    <w:p w:rsidR="00962666" w:rsidRPr="00B138F3" w:rsidRDefault="00962666" w:rsidP="00962666">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962666" w:rsidRPr="00B138F3" w:rsidTr="00D50704">
        <w:trPr>
          <w:jc w:val="center"/>
        </w:trPr>
        <w:tc>
          <w:tcPr>
            <w:tcW w:w="4536" w:type="dxa"/>
          </w:tcPr>
          <w:p w:rsidR="00962666" w:rsidRPr="00B138F3" w:rsidRDefault="00962666" w:rsidP="00D50704">
            <w:pPr>
              <w:widowControl w:val="0"/>
              <w:spacing w:after="160"/>
              <w:jc w:val="center"/>
              <w:rPr>
                <w:rFonts w:ascii="GHEA Grapalat" w:hAnsi="GHEA Grapalat" w:cs="Sylfaen"/>
                <w:b/>
                <w:bCs/>
              </w:rPr>
            </w:pPr>
            <w:r w:rsidRPr="00B138F3">
              <w:rPr>
                <w:rFonts w:ascii="GHEA Grapalat" w:hAnsi="GHEA Grapalat"/>
                <w:b/>
              </w:rPr>
              <w:t>ПОКУПАТЕЛЬ</w:t>
            </w:r>
          </w:p>
          <w:p w:rsidR="00962666" w:rsidRPr="00B138F3" w:rsidRDefault="00962666" w:rsidP="00D50704">
            <w:pPr>
              <w:widowControl w:val="0"/>
              <w:jc w:val="center"/>
              <w:rPr>
                <w:rFonts w:ascii="GHEA Grapalat" w:hAnsi="GHEA Grapalat"/>
                <w:lang w:val="en-US"/>
              </w:rPr>
            </w:pPr>
            <w:r w:rsidRPr="00B138F3">
              <w:rPr>
                <w:rFonts w:ascii="GHEA Grapalat" w:hAnsi="GHEA Grapalat"/>
                <w:lang w:val="en-US"/>
              </w:rPr>
              <w:t>______________________</w:t>
            </w:r>
          </w:p>
          <w:p w:rsidR="00962666" w:rsidRPr="00B138F3" w:rsidRDefault="00962666" w:rsidP="00D50704">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962666" w:rsidRPr="00B138F3" w:rsidRDefault="00962666" w:rsidP="00D50704">
            <w:pPr>
              <w:widowControl w:val="0"/>
              <w:spacing w:after="160"/>
              <w:jc w:val="center"/>
              <w:rPr>
                <w:rFonts w:ascii="GHEA Grapalat" w:hAnsi="GHEA Grapalat"/>
              </w:rPr>
            </w:pPr>
            <w:r w:rsidRPr="00B138F3">
              <w:rPr>
                <w:rFonts w:ascii="GHEA Grapalat" w:hAnsi="GHEA Grapalat"/>
              </w:rPr>
              <w:lastRenderedPageBreak/>
              <w:t>М. П.</w:t>
            </w:r>
          </w:p>
        </w:tc>
        <w:tc>
          <w:tcPr>
            <w:tcW w:w="760" w:type="dxa"/>
          </w:tcPr>
          <w:p w:rsidR="00962666" w:rsidRPr="00B138F3" w:rsidRDefault="00962666" w:rsidP="00D50704">
            <w:pPr>
              <w:widowControl w:val="0"/>
              <w:spacing w:after="160"/>
              <w:jc w:val="center"/>
              <w:rPr>
                <w:rFonts w:ascii="GHEA Grapalat" w:hAnsi="GHEA Grapalat"/>
              </w:rPr>
            </w:pPr>
          </w:p>
        </w:tc>
        <w:tc>
          <w:tcPr>
            <w:tcW w:w="4343" w:type="dxa"/>
          </w:tcPr>
          <w:p w:rsidR="00962666" w:rsidRPr="00B138F3" w:rsidRDefault="00962666" w:rsidP="00D50704">
            <w:pPr>
              <w:widowControl w:val="0"/>
              <w:spacing w:after="160"/>
              <w:jc w:val="center"/>
              <w:rPr>
                <w:rFonts w:ascii="GHEA Grapalat" w:hAnsi="GHEA Grapalat" w:cs="Sylfaen"/>
                <w:b/>
                <w:bCs/>
              </w:rPr>
            </w:pPr>
            <w:r w:rsidRPr="00B138F3">
              <w:rPr>
                <w:rFonts w:ascii="GHEA Grapalat" w:hAnsi="GHEA Grapalat"/>
                <w:b/>
              </w:rPr>
              <w:t>ПРОДАВЕЦ</w:t>
            </w:r>
          </w:p>
          <w:p w:rsidR="00962666" w:rsidRPr="00B138F3" w:rsidRDefault="00962666" w:rsidP="00D50704">
            <w:pPr>
              <w:widowControl w:val="0"/>
              <w:jc w:val="center"/>
              <w:rPr>
                <w:rFonts w:ascii="GHEA Grapalat" w:hAnsi="GHEA Grapalat"/>
                <w:lang w:val="en-US"/>
              </w:rPr>
            </w:pPr>
            <w:r w:rsidRPr="00B138F3">
              <w:rPr>
                <w:rFonts w:ascii="GHEA Grapalat" w:hAnsi="GHEA Grapalat"/>
                <w:lang w:val="en-US"/>
              </w:rPr>
              <w:t>______________________</w:t>
            </w:r>
          </w:p>
          <w:p w:rsidR="00962666" w:rsidRPr="00B138F3" w:rsidRDefault="00962666" w:rsidP="00D50704">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962666" w:rsidRPr="00B138F3" w:rsidRDefault="00962666" w:rsidP="00D50704">
            <w:pPr>
              <w:widowControl w:val="0"/>
              <w:spacing w:after="160"/>
              <w:jc w:val="center"/>
              <w:rPr>
                <w:rFonts w:ascii="GHEA Grapalat" w:hAnsi="GHEA Grapalat"/>
              </w:rPr>
            </w:pPr>
            <w:r w:rsidRPr="00B138F3">
              <w:rPr>
                <w:rFonts w:ascii="GHEA Grapalat" w:hAnsi="GHEA Grapalat"/>
              </w:rPr>
              <w:lastRenderedPageBreak/>
              <w:t>М. П.</w:t>
            </w:r>
          </w:p>
        </w:tc>
      </w:tr>
    </w:tbl>
    <w:p w:rsidR="00962666" w:rsidRPr="00B138F3" w:rsidRDefault="00962666" w:rsidP="00962666">
      <w:pPr>
        <w:widowControl w:val="0"/>
        <w:spacing w:after="160"/>
        <w:rPr>
          <w:rFonts w:ascii="GHEA Grapalat" w:hAnsi="GHEA Grapalat"/>
        </w:rPr>
        <w:sectPr w:rsidR="00962666" w:rsidRPr="00B138F3" w:rsidSect="00D50704">
          <w:footnotePr>
            <w:pos w:val="beneathText"/>
          </w:footnotePr>
          <w:pgSz w:w="16838" w:h="11906" w:orient="landscape" w:code="9"/>
          <w:pgMar w:top="1418" w:right="1418" w:bottom="1418" w:left="1418" w:header="561" w:footer="561" w:gutter="0"/>
          <w:cols w:space="720"/>
        </w:sectPr>
      </w:pPr>
    </w:p>
    <w:p w:rsidR="00962666" w:rsidRPr="00B138F3" w:rsidRDefault="00962666" w:rsidP="00962666">
      <w:pPr>
        <w:widowControl w:val="0"/>
        <w:spacing w:after="160"/>
        <w:jc w:val="right"/>
        <w:rPr>
          <w:rFonts w:ascii="GHEA Grapalat" w:hAnsi="GHEA Grapalat"/>
          <w:i/>
        </w:rPr>
      </w:pPr>
      <w:r w:rsidRPr="00B138F3">
        <w:rPr>
          <w:rFonts w:ascii="GHEA Grapalat" w:hAnsi="GHEA Grapalat"/>
          <w:i/>
        </w:rPr>
        <w:lastRenderedPageBreak/>
        <w:t>Приложение № 3</w:t>
      </w:r>
    </w:p>
    <w:p w:rsidR="00962666" w:rsidRPr="00B138F3" w:rsidRDefault="00962666" w:rsidP="00962666">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962666" w:rsidRPr="00B138F3" w:rsidRDefault="00962666" w:rsidP="00962666">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962666" w:rsidRPr="00B138F3" w:rsidTr="00D50704">
        <w:trPr>
          <w:tblCellSpacing w:w="7" w:type="dxa"/>
          <w:jc w:val="center"/>
        </w:trPr>
        <w:tc>
          <w:tcPr>
            <w:tcW w:w="0" w:type="auto"/>
            <w:vAlign w:val="center"/>
          </w:tcPr>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 xml:space="preserve">Сторона договора </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_______________________________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_______________________________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место нахождения 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Р/С____________________________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 xml:space="preserve">Заказчик </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__________________________________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__________________________________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место нахождения 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Р/С_______________________________</w:t>
            </w:r>
          </w:p>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УНН______________________________</w:t>
            </w:r>
          </w:p>
        </w:tc>
      </w:tr>
    </w:tbl>
    <w:p w:rsidR="00962666" w:rsidRPr="00B138F3" w:rsidRDefault="00962666" w:rsidP="00962666">
      <w:pPr>
        <w:widowControl w:val="0"/>
        <w:spacing w:after="160"/>
        <w:ind w:firstLine="375"/>
        <w:rPr>
          <w:rFonts w:ascii="GHEA Grapalat" w:hAnsi="GHEA Grapalat"/>
          <w:iCs/>
        </w:rPr>
      </w:pPr>
    </w:p>
    <w:p w:rsidR="00962666" w:rsidRPr="00B138F3" w:rsidRDefault="00962666" w:rsidP="00962666">
      <w:pPr>
        <w:widowControl w:val="0"/>
        <w:spacing w:after="160"/>
        <w:ind w:left="567" w:right="467"/>
        <w:jc w:val="center"/>
        <w:rPr>
          <w:rFonts w:ascii="GHEA Grapalat" w:hAnsi="GHEA Grapalat"/>
          <w:iCs/>
        </w:rPr>
      </w:pPr>
      <w:r w:rsidRPr="00B138F3">
        <w:rPr>
          <w:rFonts w:ascii="GHEA Grapalat" w:hAnsi="GHEA Grapalat"/>
          <w:b/>
        </w:rPr>
        <w:t>АКТ №</w:t>
      </w:r>
    </w:p>
    <w:p w:rsidR="00962666" w:rsidRPr="00B138F3" w:rsidRDefault="00962666" w:rsidP="00962666">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962666" w:rsidRPr="00B138F3" w:rsidRDefault="00962666" w:rsidP="00962666">
      <w:pPr>
        <w:pStyle w:val="a6"/>
        <w:widowControl w:val="0"/>
        <w:spacing w:after="160" w:line="240" w:lineRule="auto"/>
        <w:jc w:val="center"/>
        <w:rPr>
          <w:rFonts w:ascii="GHEA Grapalat" w:hAnsi="GHEA Grapalat"/>
          <w:b/>
          <w:bCs/>
          <w:iCs/>
        </w:rPr>
      </w:pPr>
    </w:p>
    <w:p w:rsidR="00962666" w:rsidRPr="00B138F3" w:rsidRDefault="00962666" w:rsidP="00962666">
      <w:pPr>
        <w:pStyle w:val="a6"/>
        <w:widowControl w:val="0"/>
        <w:tabs>
          <w:tab w:val="left" w:pos="1134"/>
          <w:tab w:val="left" w:pos="1843"/>
        </w:tabs>
        <w:spacing w:after="160" w:line="240" w:lineRule="auto"/>
        <w:ind w:firstLine="540"/>
        <w:rPr>
          <w:rFonts w:ascii="GHEA Grapalat" w:hAnsi="GHEA Grapalat"/>
          <w:iCs/>
        </w:rPr>
      </w:pPr>
      <w:r w:rsidRPr="00B138F3">
        <w:rPr>
          <w:rFonts w:ascii="GHEA Grapalat" w:hAnsi="GHEA Grapalat"/>
        </w:rPr>
        <w:t>"</w:t>
      </w:r>
      <w:r w:rsidRPr="00B138F3">
        <w:rPr>
          <w:rFonts w:ascii="GHEA Grapalat" w:hAnsi="GHEA Grapalat"/>
        </w:rPr>
        <w:tab/>
        <w:t>" "</w:t>
      </w:r>
      <w:r w:rsidRPr="00B138F3">
        <w:rPr>
          <w:rFonts w:ascii="GHEA Grapalat" w:hAnsi="GHEA Grapalat"/>
        </w:rPr>
        <w:tab/>
        <w:t>" 20</w:t>
      </w:r>
      <w:r w:rsidRPr="00B138F3">
        <w:rPr>
          <w:rFonts w:ascii="GHEA Grapalat" w:hAnsi="GHEA Grapalat"/>
        </w:rPr>
        <w:tab/>
        <w:t>г.</w:t>
      </w:r>
    </w:p>
    <w:p w:rsidR="00962666" w:rsidRPr="00B138F3" w:rsidRDefault="00962666" w:rsidP="00962666">
      <w:pPr>
        <w:pStyle w:val="a5"/>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962666" w:rsidRPr="00B138F3" w:rsidRDefault="00962666" w:rsidP="00962666">
      <w:pPr>
        <w:pStyle w:val="a5"/>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962666" w:rsidRPr="00B138F3" w:rsidRDefault="00962666" w:rsidP="00962666">
      <w:pPr>
        <w:pStyle w:val="a5"/>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962666" w:rsidRPr="00B138F3" w:rsidRDefault="00962666" w:rsidP="00962666">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962666" w:rsidRPr="00B138F3" w:rsidRDefault="00962666" w:rsidP="00962666">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962666" w:rsidRPr="00B138F3" w:rsidTr="00D50704">
        <w:trPr>
          <w:jc w:val="center"/>
        </w:trPr>
        <w:tc>
          <w:tcPr>
            <w:tcW w:w="442" w:type="dxa"/>
            <w:vMerge w:val="restart"/>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962666" w:rsidRPr="00B138F3" w:rsidRDefault="00962666" w:rsidP="00D507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962666" w:rsidRPr="00B138F3" w:rsidTr="00D50704">
        <w:trPr>
          <w:jc w:val="center"/>
        </w:trPr>
        <w:tc>
          <w:tcPr>
            <w:tcW w:w="442" w:type="dxa"/>
            <w:vMerge/>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962666" w:rsidRPr="00B138F3" w:rsidTr="00D50704">
        <w:trPr>
          <w:trHeight w:val="1105"/>
          <w:jc w:val="center"/>
        </w:trPr>
        <w:tc>
          <w:tcPr>
            <w:tcW w:w="442" w:type="dxa"/>
            <w:vMerge/>
            <w:tcBorders>
              <w:bottom w:val="single" w:sz="4" w:space="0" w:color="auto"/>
            </w:tcBorders>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r>
      <w:tr w:rsidR="00962666" w:rsidRPr="00B138F3" w:rsidTr="00D50704">
        <w:trPr>
          <w:jc w:val="center"/>
        </w:trPr>
        <w:tc>
          <w:tcPr>
            <w:tcW w:w="442"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r>
      <w:tr w:rsidR="00962666" w:rsidRPr="00B138F3" w:rsidTr="00D50704">
        <w:trPr>
          <w:jc w:val="center"/>
        </w:trPr>
        <w:tc>
          <w:tcPr>
            <w:tcW w:w="442"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962666" w:rsidRPr="00B138F3" w:rsidRDefault="00962666" w:rsidP="00D50704">
            <w:pPr>
              <w:pStyle w:val="a5"/>
              <w:widowControl w:val="0"/>
              <w:spacing w:before="0" w:beforeAutospacing="0" w:after="120" w:afterAutospacing="0"/>
              <w:jc w:val="center"/>
              <w:rPr>
                <w:rFonts w:ascii="GHEA Grapalat" w:hAnsi="GHEA Grapalat"/>
                <w:sz w:val="16"/>
                <w:szCs w:val="16"/>
              </w:rPr>
            </w:pPr>
          </w:p>
        </w:tc>
      </w:tr>
    </w:tbl>
    <w:p w:rsidR="00962666" w:rsidRPr="00B138F3" w:rsidRDefault="00962666" w:rsidP="00962666">
      <w:pPr>
        <w:widowControl w:val="0"/>
        <w:spacing w:after="160"/>
        <w:ind w:firstLine="375"/>
        <w:jc w:val="both"/>
        <w:rPr>
          <w:rFonts w:ascii="GHEA Grapalat" w:hAnsi="GHEA Grapalat" w:cs="Arial"/>
          <w:iCs/>
          <w:lang w:val="en-US"/>
        </w:rPr>
      </w:pPr>
    </w:p>
    <w:p w:rsidR="00962666" w:rsidRPr="00B138F3" w:rsidRDefault="00962666" w:rsidP="00962666">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962666" w:rsidRPr="00B138F3" w:rsidRDefault="00962666" w:rsidP="00962666">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962666" w:rsidRPr="00B138F3" w:rsidTr="00D50704">
        <w:trPr>
          <w:trHeight w:val="266"/>
          <w:tblCellSpacing w:w="7" w:type="dxa"/>
          <w:jc w:val="center"/>
        </w:trPr>
        <w:tc>
          <w:tcPr>
            <w:tcW w:w="0" w:type="auto"/>
            <w:vAlign w:val="center"/>
          </w:tcPr>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Товар принят</w:t>
            </w:r>
          </w:p>
        </w:tc>
      </w:tr>
      <w:tr w:rsidR="00962666" w:rsidRPr="00B138F3" w:rsidTr="00D50704">
        <w:trPr>
          <w:trHeight w:val="473"/>
          <w:tblCellSpacing w:w="7" w:type="dxa"/>
          <w:jc w:val="center"/>
        </w:trPr>
        <w:tc>
          <w:tcPr>
            <w:tcW w:w="0" w:type="auto"/>
            <w:vAlign w:val="center"/>
          </w:tcPr>
          <w:p w:rsidR="00962666" w:rsidRPr="00B138F3" w:rsidRDefault="00962666" w:rsidP="00D50704">
            <w:pPr>
              <w:widowControl w:val="0"/>
              <w:jc w:val="center"/>
              <w:rPr>
                <w:rFonts w:ascii="GHEA Grapalat" w:hAnsi="GHEA Grapalat"/>
                <w:iCs/>
              </w:rPr>
            </w:pPr>
            <w:r w:rsidRPr="00B138F3">
              <w:rPr>
                <w:rFonts w:ascii="GHEA Grapalat" w:hAnsi="GHEA Grapalat"/>
              </w:rPr>
              <w:t xml:space="preserve">_______________________ </w:t>
            </w:r>
          </w:p>
          <w:p w:rsidR="00962666" w:rsidRPr="00B138F3" w:rsidRDefault="00962666" w:rsidP="00D50704">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962666" w:rsidRPr="00B138F3" w:rsidRDefault="00962666" w:rsidP="00D50704">
            <w:pPr>
              <w:widowControl w:val="0"/>
              <w:jc w:val="center"/>
              <w:rPr>
                <w:rFonts w:ascii="GHEA Grapalat" w:hAnsi="GHEA Grapalat"/>
                <w:iCs/>
              </w:rPr>
            </w:pPr>
            <w:r w:rsidRPr="00B138F3">
              <w:rPr>
                <w:rFonts w:ascii="GHEA Grapalat" w:hAnsi="GHEA Grapalat"/>
              </w:rPr>
              <w:t>_______________________</w:t>
            </w:r>
          </w:p>
          <w:p w:rsidR="00962666" w:rsidRPr="00B138F3" w:rsidRDefault="00962666" w:rsidP="00D50704">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962666" w:rsidRPr="00B138F3" w:rsidTr="00D50704">
        <w:trPr>
          <w:trHeight w:val="503"/>
          <w:tblCellSpacing w:w="7" w:type="dxa"/>
          <w:jc w:val="center"/>
        </w:trPr>
        <w:tc>
          <w:tcPr>
            <w:tcW w:w="0" w:type="auto"/>
            <w:vAlign w:val="center"/>
          </w:tcPr>
          <w:p w:rsidR="00962666" w:rsidRPr="00B138F3" w:rsidRDefault="00962666" w:rsidP="00D50704">
            <w:pPr>
              <w:widowControl w:val="0"/>
              <w:jc w:val="center"/>
              <w:rPr>
                <w:rFonts w:ascii="GHEA Grapalat" w:hAnsi="GHEA Grapalat"/>
                <w:iCs/>
              </w:rPr>
            </w:pPr>
            <w:r w:rsidRPr="00B138F3">
              <w:rPr>
                <w:rFonts w:ascii="GHEA Grapalat" w:hAnsi="GHEA Grapalat"/>
              </w:rPr>
              <w:t xml:space="preserve">______________________ </w:t>
            </w:r>
          </w:p>
          <w:p w:rsidR="00962666" w:rsidRPr="00B138F3" w:rsidRDefault="00962666" w:rsidP="00D50704">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962666" w:rsidRPr="00B138F3" w:rsidRDefault="00962666" w:rsidP="00D50704">
            <w:pPr>
              <w:widowControl w:val="0"/>
              <w:jc w:val="center"/>
              <w:rPr>
                <w:rFonts w:ascii="GHEA Grapalat" w:hAnsi="GHEA Grapalat"/>
                <w:iCs/>
              </w:rPr>
            </w:pPr>
            <w:r w:rsidRPr="00B138F3">
              <w:rPr>
                <w:rFonts w:ascii="GHEA Grapalat" w:hAnsi="GHEA Grapalat"/>
              </w:rPr>
              <w:t>_______________________</w:t>
            </w:r>
          </w:p>
          <w:p w:rsidR="00962666" w:rsidRPr="00B138F3" w:rsidRDefault="00962666" w:rsidP="00D50704">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962666" w:rsidRPr="00B138F3" w:rsidTr="00D50704">
        <w:trPr>
          <w:trHeight w:val="281"/>
          <w:tblCellSpacing w:w="7" w:type="dxa"/>
          <w:jc w:val="center"/>
        </w:trPr>
        <w:tc>
          <w:tcPr>
            <w:tcW w:w="0" w:type="auto"/>
            <w:vAlign w:val="center"/>
          </w:tcPr>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962666" w:rsidRPr="00B138F3" w:rsidRDefault="00962666" w:rsidP="00D50704">
            <w:pPr>
              <w:widowControl w:val="0"/>
              <w:spacing w:after="160"/>
              <w:jc w:val="center"/>
              <w:rPr>
                <w:rFonts w:ascii="GHEA Grapalat" w:hAnsi="GHEA Grapalat"/>
                <w:iCs/>
              </w:rPr>
            </w:pPr>
            <w:r w:rsidRPr="00B138F3">
              <w:rPr>
                <w:rFonts w:ascii="GHEA Grapalat" w:hAnsi="GHEA Grapalat"/>
              </w:rPr>
              <w:t>М. П.</w:t>
            </w:r>
          </w:p>
        </w:tc>
      </w:tr>
    </w:tbl>
    <w:p w:rsidR="00962666" w:rsidRPr="00B138F3" w:rsidRDefault="00962666" w:rsidP="00962666">
      <w:pPr>
        <w:widowControl w:val="0"/>
        <w:spacing w:after="160"/>
        <w:jc w:val="right"/>
        <w:rPr>
          <w:rFonts w:ascii="GHEA Grapalat" w:hAnsi="GHEA Grapalat" w:cs="Sylfaen"/>
          <w:b/>
        </w:rPr>
      </w:pPr>
    </w:p>
    <w:p w:rsidR="00962666" w:rsidRPr="00B138F3" w:rsidRDefault="00962666" w:rsidP="00962666">
      <w:pPr>
        <w:rPr>
          <w:rFonts w:ascii="GHEA Grapalat" w:hAnsi="GHEA Grapalat" w:cs="Sylfaen"/>
          <w:b/>
        </w:rPr>
      </w:pPr>
      <w:r w:rsidRPr="00B138F3">
        <w:rPr>
          <w:rFonts w:ascii="GHEA Grapalat" w:hAnsi="GHEA Grapalat" w:cs="Sylfaen"/>
          <w:b/>
        </w:rPr>
        <w:br w:type="page"/>
      </w:r>
    </w:p>
    <w:p w:rsidR="00962666" w:rsidRPr="00B138F3" w:rsidRDefault="00962666" w:rsidP="00962666">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962666" w:rsidRPr="00B138F3" w:rsidRDefault="00962666" w:rsidP="00962666">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962666" w:rsidRPr="00B138F3" w:rsidRDefault="00962666" w:rsidP="00962666">
      <w:pPr>
        <w:widowControl w:val="0"/>
        <w:tabs>
          <w:tab w:val="left" w:pos="360"/>
          <w:tab w:val="left" w:pos="540"/>
        </w:tabs>
        <w:spacing w:after="160"/>
        <w:jc w:val="center"/>
        <w:rPr>
          <w:rFonts w:ascii="GHEA Grapalat" w:hAnsi="GHEA Grapalat" w:cs="Sylfaen"/>
          <w:b/>
          <w:bCs/>
        </w:rPr>
      </w:pPr>
    </w:p>
    <w:p w:rsidR="00962666" w:rsidRPr="00B138F3" w:rsidRDefault="00962666" w:rsidP="00962666">
      <w:pPr>
        <w:widowControl w:val="0"/>
        <w:spacing w:after="160"/>
        <w:jc w:val="center"/>
        <w:rPr>
          <w:rFonts w:ascii="GHEA Grapalat" w:hAnsi="GHEA Grapalat" w:cs="Sylfaen"/>
          <w:bCs/>
        </w:rPr>
      </w:pPr>
      <w:r w:rsidRPr="00B138F3">
        <w:rPr>
          <w:rFonts w:ascii="GHEA Grapalat" w:hAnsi="GHEA Grapalat"/>
        </w:rPr>
        <w:t>АКТ №———</w:t>
      </w:r>
    </w:p>
    <w:p w:rsidR="00962666" w:rsidRPr="00B138F3" w:rsidRDefault="00962666" w:rsidP="00962666">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962666" w:rsidRPr="00B138F3" w:rsidRDefault="00962666" w:rsidP="00962666">
      <w:pPr>
        <w:widowControl w:val="0"/>
        <w:tabs>
          <w:tab w:val="left" w:pos="360"/>
          <w:tab w:val="left" w:pos="540"/>
        </w:tabs>
        <w:spacing w:after="160"/>
        <w:jc w:val="center"/>
        <w:rPr>
          <w:rFonts w:ascii="GHEA Grapalat" w:hAnsi="GHEA Grapalat" w:cs="Sylfaen"/>
        </w:rPr>
      </w:pPr>
    </w:p>
    <w:p w:rsidR="00962666" w:rsidRPr="00B138F3" w:rsidRDefault="00962666" w:rsidP="00962666">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962666" w:rsidRPr="00B138F3" w:rsidRDefault="00962666" w:rsidP="00962666">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962666" w:rsidRPr="00B138F3" w:rsidRDefault="00962666" w:rsidP="00962666">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962666" w:rsidRPr="00B138F3" w:rsidRDefault="00962666" w:rsidP="00962666">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962666" w:rsidRPr="00B138F3" w:rsidRDefault="00962666" w:rsidP="00962666">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962666" w:rsidRPr="00B138F3" w:rsidRDefault="00962666" w:rsidP="00962666">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962666" w:rsidRPr="00B138F3" w:rsidRDefault="00962666" w:rsidP="00962666">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962666" w:rsidRPr="00B138F3" w:rsidTr="00D5070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962666" w:rsidRPr="00B138F3" w:rsidRDefault="00962666" w:rsidP="00D50704">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962666" w:rsidRPr="00B138F3" w:rsidTr="00D5070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962666" w:rsidRPr="00B138F3" w:rsidRDefault="00962666" w:rsidP="00D50704">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962666" w:rsidRPr="00B138F3" w:rsidRDefault="00962666" w:rsidP="00D50704">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962666" w:rsidRPr="00B138F3" w:rsidRDefault="00962666" w:rsidP="00D50704">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962666" w:rsidRPr="00B138F3" w:rsidTr="00D5070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962666" w:rsidRPr="00B138F3" w:rsidRDefault="00962666" w:rsidP="00D50704">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962666" w:rsidRPr="00B138F3" w:rsidRDefault="00962666" w:rsidP="00D50704">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962666" w:rsidRPr="00B138F3" w:rsidRDefault="00962666" w:rsidP="00D50704">
            <w:pPr>
              <w:widowControl w:val="0"/>
              <w:spacing w:after="120"/>
              <w:jc w:val="center"/>
              <w:rPr>
                <w:rFonts w:ascii="GHEA Grapalat" w:hAnsi="GHEA Grapalat" w:cs="Sylfaen"/>
                <w:sz w:val="20"/>
                <w:szCs w:val="20"/>
              </w:rPr>
            </w:pPr>
          </w:p>
        </w:tc>
      </w:tr>
      <w:tr w:rsidR="00962666" w:rsidRPr="00B138F3" w:rsidTr="00D5070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962666" w:rsidRPr="00B138F3" w:rsidRDefault="00962666" w:rsidP="00D50704">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962666" w:rsidRPr="00B138F3" w:rsidRDefault="00962666" w:rsidP="00D50704">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962666" w:rsidRPr="00B138F3" w:rsidRDefault="00962666" w:rsidP="00D50704">
            <w:pPr>
              <w:widowControl w:val="0"/>
              <w:spacing w:after="120"/>
              <w:jc w:val="center"/>
              <w:rPr>
                <w:rFonts w:ascii="GHEA Grapalat" w:hAnsi="GHEA Grapalat" w:cs="Sylfaen"/>
                <w:sz w:val="20"/>
                <w:szCs w:val="20"/>
              </w:rPr>
            </w:pPr>
          </w:p>
        </w:tc>
      </w:tr>
    </w:tbl>
    <w:p w:rsidR="00962666" w:rsidRPr="00B138F3" w:rsidRDefault="00962666" w:rsidP="00962666">
      <w:pPr>
        <w:widowControl w:val="0"/>
        <w:tabs>
          <w:tab w:val="left" w:pos="360"/>
          <w:tab w:val="left" w:pos="540"/>
        </w:tabs>
        <w:spacing w:after="160"/>
        <w:jc w:val="both"/>
        <w:rPr>
          <w:rFonts w:ascii="GHEA Grapalat" w:hAnsi="GHEA Grapalat" w:cs="Sylfaen"/>
        </w:rPr>
      </w:pPr>
    </w:p>
    <w:p w:rsidR="00962666" w:rsidRPr="00B138F3" w:rsidRDefault="00962666" w:rsidP="00962666">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962666" w:rsidRDefault="00962666" w:rsidP="00962666">
      <w:pPr>
        <w:rPr>
          <w:rFonts w:ascii="GHEA Grapalat" w:hAnsi="GHEA Grapalat"/>
        </w:rPr>
      </w:pPr>
      <w:r>
        <w:rPr>
          <w:rFonts w:ascii="GHEA Grapalat" w:hAnsi="GHEA Grapalat"/>
        </w:rPr>
        <w:t xml:space="preserve">                                                       </w:t>
      </w:r>
    </w:p>
    <w:p w:rsidR="00962666" w:rsidRPr="00B138F3" w:rsidRDefault="00962666" w:rsidP="00962666">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962666" w:rsidRPr="00B138F3" w:rsidRDefault="00962666" w:rsidP="00962666">
      <w:pPr>
        <w:widowControl w:val="0"/>
        <w:spacing w:after="160"/>
        <w:jc w:val="center"/>
        <w:rPr>
          <w:rFonts w:ascii="GHEA Grapalat" w:hAnsi="GHEA Grapalat" w:cs="Sylfaen"/>
          <w:lang w:val="en-US"/>
        </w:rPr>
      </w:pPr>
    </w:p>
    <w:tbl>
      <w:tblPr>
        <w:tblW w:w="0" w:type="auto"/>
        <w:tblLook w:val="00A0"/>
      </w:tblPr>
      <w:tblGrid>
        <w:gridCol w:w="4450"/>
        <w:gridCol w:w="4836"/>
      </w:tblGrid>
      <w:tr w:rsidR="00962666" w:rsidRPr="00B138F3" w:rsidTr="00D50704">
        <w:tc>
          <w:tcPr>
            <w:tcW w:w="4450" w:type="dxa"/>
          </w:tcPr>
          <w:p w:rsidR="00962666" w:rsidRPr="00B138F3" w:rsidRDefault="00962666" w:rsidP="00D50704">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962666" w:rsidRPr="00B138F3" w:rsidRDefault="00962666" w:rsidP="00D50704">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962666" w:rsidRPr="00B138F3" w:rsidRDefault="00962666" w:rsidP="00962666">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962666" w:rsidRPr="00B138F3" w:rsidRDefault="00962666" w:rsidP="00962666">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962666" w:rsidRPr="00B138F3" w:rsidTr="00D50704">
        <w:trPr>
          <w:tblCellSpacing w:w="7" w:type="dxa"/>
          <w:jc w:val="center"/>
        </w:trPr>
        <w:tc>
          <w:tcPr>
            <w:tcW w:w="0" w:type="auto"/>
            <w:vAlign w:val="center"/>
          </w:tcPr>
          <w:p w:rsidR="00962666" w:rsidRPr="00B138F3" w:rsidRDefault="00962666" w:rsidP="00D50704">
            <w:pPr>
              <w:widowControl w:val="0"/>
              <w:jc w:val="center"/>
              <w:rPr>
                <w:rFonts w:ascii="GHEA Grapalat" w:hAnsi="GHEA Grapalat" w:cs="GHEA Grapalat"/>
              </w:rPr>
            </w:pPr>
            <w:r w:rsidRPr="00B138F3">
              <w:rPr>
                <w:rFonts w:ascii="GHEA Grapalat" w:hAnsi="GHEA Grapalat"/>
              </w:rPr>
              <w:t xml:space="preserve">___________________________ </w:t>
            </w:r>
          </w:p>
          <w:p w:rsidR="00962666" w:rsidRPr="00B138F3" w:rsidRDefault="00962666" w:rsidP="00D50704">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962666" w:rsidRPr="00B138F3" w:rsidRDefault="00962666" w:rsidP="00D50704">
            <w:pPr>
              <w:widowControl w:val="0"/>
              <w:jc w:val="center"/>
              <w:rPr>
                <w:rFonts w:ascii="GHEA Grapalat" w:hAnsi="GHEA Grapalat" w:cs="GHEA Grapalat"/>
              </w:rPr>
            </w:pPr>
            <w:r w:rsidRPr="00B138F3">
              <w:rPr>
                <w:rFonts w:ascii="GHEA Grapalat" w:hAnsi="GHEA Grapalat"/>
              </w:rPr>
              <w:t>___________________________</w:t>
            </w:r>
          </w:p>
          <w:p w:rsidR="00962666" w:rsidRPr="00B138F3" w:rsidRDefault="00962666" w:rsidP="00D50704">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962666" w:rsidRPr="00B138F3" w:rsidTr="00D50704">
        <w:trPr>
          <w:tblCellSpacing w:w="7" w:type="dxa"/>
          <w:jc w:val="center"/>
        </w:trPr>
        <w:tc>
          <w:tcPr>
            <w:tcW w:w="0" w:type="auto"/>
            <w:vAlign w:val="center"/>
          </w:tcPr>
          <w:p w:rsidR="00962666" w:rsidRPr="00B138F3" w:rsidRDefault="00962666" w:rsidP="00D50704">
            <w:pPr>
              <w:widowControl w:val="0"/>
              <w:jc w:val="center"/>
              <w:rPr>
                <w:rFonts w:ascii="GHEA Grapalat" w:hAnsi="GHEA Grapalat" w:cs="GHEA Grapalat"/>
              </w:rPr>
            </w:pPr>
            <w:r w:rsidRPr="00B138F3">
              <w:rPr>
                <w:rFonts w:ascii="GHEA Grapalat" w:hAnsi="GHEA Grapalat"/>
              </w:rPr>
              <w:t xml:space="preserve">___________________________ </w:t>
            </w:r>
          </w:p>
          <w:p w:rsidR="00962666" w:rsidRPr="00B138F3" w:rsidRDefault="00962666" w:rsidP="00D50704">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962666" w:rsidRPr="00B138F3" w:rsidRDefault="00962666" w:rsidP="00D50704">
            <w:pPr>
              <w:widowControl w:val="0"/>
              <w:jc w:val="center"/>
              <w:rPr>
                <w:rFonts w:ascii="GHEA Grapalat" w:hAnsi="GHEA Grapalat" w:cs="GHEA Grapalat"/>
              </w:rPr>
            </w:pPr>
            <w:r w:rsidRPr="00B138F3">
              <w:rPr>
                <w:rFonts w:ascii="GHEA Grapalat" w:hAnsi="GHEA Grapalat"/>
              </w:rPr>
              <w:t>___________________________</w:t>
            </w:r>
          </w:p>
          <w:p w:rsidR="00962666" w:rsidRPr="00B138F3" w:rsidRDefault="00962666" w:rsidP="00D50704">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962666" w:rsidRPr="00B138F3" w:rsidRDefault="00962666" w:rsidP="00962666">
      <w:pPr>
        <w:widowControl w:val="0"/>
        <w:spacing w:after="160"/>
        <w:ind w:left="-142" w:firstLine="142"/>
        <w:jc w:val="center"/>
        <w:rPr>
          <w:rFonts w:ascii="GHEA Grapalat" w:hAnsi="GHEA Grapalat" w:cs="Sylfaen"/>
          <w:b/>
        </w:rPr>
      </w:pPr>
    </w:p>
    <w:p w:rsidR="00DC74E1" w:rsidRDefault="00DC74E1" w:rsidP="00962666">
      <w:pPr>
        <w:widowControl w:val="0"/>
        <w:jc w:val="both"/>
      </w:pPr>
    </w:p>
    <w:sectPr w:rsidR="00DC74E1" w:rsidSect="00962666">
      <w:pgSz w:w="12240" w:h="15840" w:orient="landscape"/>
      <w:pgMar w:top="1134" w:right="850"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154" w:rsidRDefault="00BC5154" w:rsidP="00B9022D">
      <w:r>
        <w:separator/>
      </w:r>
    </w:p>
  </w:endnote>
  <w:endnote w:type="continuationSeparator" w:id="0">
    <w:p w:rsidR="00BC5154" w:rsidRDefault="00BC5154" w:rsidP="00B902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sig w:usb0="00000000" w:usb1="00000000" w:usb2="00000000" w:usb3="00000000" w:csb0="00000000" w:csb1="00000000"/>
  </w:font>
  <w:font w:name="GHEAGrapalat">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154" w:rsidRDefault="00BC5154" w:rsidP="00B9022D">
      <w:r>
        <w:separator/>
      </w:r>
    </w:p>
  </w:footnote>
  <w:footnote w:type="continuationSeparator" w:id="0">
    <w:p w:rsidR="00BC5154" w:rsidRDefault="00BC5154" w:rsidP="00B9022D">
      <w:r>
        <w:continuationSeparator/>
      </w:r>
    </w:p>
  </w:footnote>
  <w:footnote w:id="1">
    <w:p w:rsidR="00FB6F8A" w:rsidRPr="008842CE" w:rsidRDefault="00FB6F8A" w:rsidP="00962666">
      <w:pPr>
        <w:pStyle w:val="ac"/>
        <w:widowControl w:val="0"/>
        <w:jc w:val="both"/>
        <w:rPr>
          <w:rFonts w:ascii="GHEA Grapalat" w:hAnsi="GHEA Grapalat"/>
          <w:lang w:val="hy-AM"/>
        </w:rPr>
      </w:pPr>
      <w:r>
        <w:rPr>
          <w:rStyle w:val="af5"/>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D77D0D">
        <w:rPr>
          <w:rFonts w:ascii="Courier New" w:hAnsi="Courier New" w:cs="Courier New"/>
          <w:i/>
          <w:lang w:val="hy-AM"/>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FB6F8A" w:rsidRPr="008842CE" w:rsidRDefault="00FB6F8A" w:rsidP="00962666">
      <w:pPr>
        <w:pStyle w:val="ac"/>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FB6F8A" w:rsidRPr="00D3436F" w:rsidRDefault="00FB6F8A" w:rsidP="00962666">
      <w:pPr>
        <w:pStyle w:val="ac"/>
        <w:rPr>
          <w:lang w:val="hy-AM"/>
        </w:rPr>
      </w:pPr>
    </w:p>
  </w:footnote>
  <w:footnote w:id="2">
    <w:p w:rsidR="00FB6F8A" w:rsidRPr="00E40AC8" w:rsidRDefault="00FB6F8A" w:rsidP="005752D0">
      <w:pPr>
        <w:pStyle w:val="ac"/>
        <w:jc w:val="both"/>
      </w:pPr>
    </w:p>
  </w:footnote>
  <w:footnote w:id="3">
    <w:p w:rsidR="00FB6F8A" w:rsidRPr="008842CE" w:rsidRDefault="00FB6F8A" w:rsidP="00962666">
      <w:pPr>
        <w:pStyle w:val="ac"/>
        <w:widowControl w:val="0"/>
        <w:jc w:val="both"/>
      </w:pPr>
      <w:r w:rsidRPr="008842CE">
        <w:rPr>
          <w:rStyle w:val="af5"/>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
    <w:p w:rsidR="00FB6F8A" w:rsidRPr="008842CE" w:rsidRDefault="00FB6F8A" w:rsidP="00962666">
      <w:pPr>
        <w:widowControl w:val="0"/>
        <w:jc w:val="both"/>
        <w:rPr>
          <w:rFonts w:ascii="GHEA Grapalat" w:hAnsi="GHEA Grapalat"/>
          <w:i/>
          <w:sz w:val="20"/>
          <w:szCs w:val="20"/>
        </w:rPr>
      </w:pPr>
      <w:r w:rsidRPr="008842CE">
        <w:rPr>
          <w:rStyle w:val="af5"/>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D066160"/>
    <w:multiLevelType w:val="multilevel"/>
    <w:tmpl w:val="CF9C0F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37A5889"/>
    <w:multiLevelType w:val="multilevel"/>
    <w:tmpl w:val="9E2A3D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5"/>
  </w:num>
  <w:num w:numId="3">
    <w:abstractNumId w:val="6"/>
  </w:num>
  <w:num w:numId="4">
    <w:abstractNumId w:val="6"/>
  </w:num>
  <w:num w:numId="5">
    <w:abstractNumId w:val="4"/>
  </w:num>
  <w:num w:numId="6">
    <w:abstractNumId w:val="2"/>
  </w:num>
  <w:num w:numId="7">
    <w:abstractNumId w:val="1"/>
  </w:num>
  <w:num w:numId="8">
    <w:abstractNumId w:val="0"/>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pos w:val="beneathText"/>
    <w:footnote w:id="-1"/>
    <w:footnote w:id="0"/>
  </w:footnotePr>
  <w:endnotePr>
    <w:endnote w:id="-1"/>
    <w:endnote w:id="0"/>
  </w:endnotePr>
  <w:compat/>
  <w:rsids>
    <w:rsidRoot w:val="00072A57"/>
    <w:rsid w:val="00016389"/>
    <w:rsid w:val="0003162A"/>
    <w:rsid w:val="00072A57"/>
    <w:rsid w:val="000E1B91"/>
    <w:rsid w:val="000F28E7"/>
    <w:rsid w:val="001A226D"/>
    <w:rsid w:val="001D60BB"/>
    <w:rsid w:val="001F74CB"/>
    <w:rsid w:val="00235DAD"/>
    <w:rsid w:val="002765AF"/>
    <w:rsid w:val="002D7BC5"/>
    <w:rsid w:val="003013CE"/>
    <w:rsid w:val="003779A6"/>
    <w:rsid w:val="003A237E"/>
    <w:rsid w:val="003D6CA7"/>
    <w:rsid w:val="0047091E"/>
    <w:rsid w:val="0048749E"/>
    <w:rsid w:val="004A642D"/>
    <w:rsid w:val="005137B1"/>
    <w:rsid w:val="00515CAA"/>
    <w:rsid w:val="00573E1A"/>
    <w:rsid w:val="005752D0"/>
    <w:rsid w:val="0064102F"/>
    <w:rsid w:val="007A2593"/>
    <w:rsid w:val="00827A16"/>
    <w:rsid w:val="008C40AE"/>
    <w:rsid w:val="008D5374"/>
    <w:rsid w:val="00911B93"/>
    <w:rsid w:val="00926C61"/>
    <w:rsid w:val="00945528"/>
    <w:rsid w:val="00962666"/>
    <w:rsid w:val="00966DE7"/>
    <w:rsid w:val="009846B1"/>
    <w:rsid w:val="009B54B4"/>
    <w:rsid w:val="009B6B5E"/>
    <w:rsid w:val="009D15F9"/>
    <w:rsid w:val="00A23B0A"/>
    <w:rsid w:val="00A24A6E"/>
    <w:rsid w:val="00A4501F"/>
    <w:rsid w:val="00B646F7"/>
    <w:rsid w:val="00B901C2"/>
    <w:rsid w:val="00B9022D"/>
    <w:rsid w:val="00B975D0"/>
    <w:rsid w:val="00BC5154"/>
    <w:rsid w:val="00C0389B"/>
    <w:rsid w:val="00CB2929"/>
    <w:rsid w:val="00CB3202"/>
    <w:rsid w:val="00D50704"/>
    <w:rsid w:val="00DC74E1"/>
    <w:rsid w:val="00E4482F"/>
    <w:rsid w:val="00F30784"/>
    <w:rsid w:val="00F50735"/>
    <w:rsid w:val="00F96CF4"/>
    <w:rsid w:val="00FB6F8A"/>
    <w:rsid w:val="00FE63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A5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qFormat/>
    <w:rsid w:val="00072A57"/>
    <w:pPr>
      <w:keepNext/>
      <w:spacing w:line="360" w:lineRule="auto"/>
      <w:jc w:val="center"/>
      <w:outlineLvl w:val="2"/>
    </w:pPr>
    <w:rPr>
      <w:rFonts w:ascii="Arial LatArm" w:hAnsi="Arial LatArm"/>
      <w:i/>
    </w:rPr>
  </w:style>
  <w:style w:type="paragraph" w:styleId="6">
    <w:name w:val="heading 6"/>
    <w:basedOn w:val="a"/>
    <w:next w:val="a"/>
    <w:link w:val="60"/>
    <w:uiPriority w:val="99"/>
    <w:qFormat/>
    <w:rsid w:val="00072A57"/>
    <w:pPr>
      <w:keepNext/>
      <w:outlineLvl w:val="5"/>
    </w:pPr>
    <w:rPr>
      <w:rFonts w:ascii="Arial LatArm" w:hAnsi="Arial LatArm"/>
      <w:b/>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72A57"/>
    <w:rPr>
      <w:rFonts w:ascii="Arial LatArm" w:eastAsia="Times New Roman" w:hAnsi="Arial LatArm" w:cs="Times New Roman"/>
      <w:i/>
      <w:sz w:val="24"/>
      <w:szCs w:val="24"/>
      <w:lang w:eastAsia="ru-RU"/>
    </w:rPr>
  </w:style>
  <w:style w:type="character" w:customStyle="1" w:styleId="60">
    <w:name w:val="Заголовок 6 Знак"/>
    <w:basedOn w:val="a0"/>
    <w:link w:val="6"/>
    <w:uiPriority w:val="99"/>
    <w:rsid w:val="00072A57"/>
    <w:rPr>
      <w:rFonts w:ascii="Arial LatArm" w:eastAsia="Times New Roman" w:hAnsi="Arial LatArm" w:cs="Times New Roman"/>
      <w:b/>
      <w:color w:val="000000"/>
      <w:sz w:val="24"/>
      <w:szCs w:val="24"/>
      <w:lang w:eastAsia="ru-RU"/>
    </w:rPr>
  </w:style>
  <w:style w:type="paragraph" w:styleId="a3">
    <w:name w:val="Body Text"/>
    <w:basedOn w:val="a"/>
    <w:link w:val="a4"/>
    <w:uiPriority w:val="99"/>
    <w:unhideWhenUsed/>
    <w:rsid w:val="00072A57"/>
    <w:pPr>
      <w:spacing w:before="100" w:beforeAutospacing="1" w:after="100" w:afterAutospacing="1"/>
    </w:pPr>
  </w:style>
  <w:style w:type="character" w:customStyle="1" w:styleId="a4">
    <w:name w:val="Основной текст Знак"/>
    <w:basedOn w:val="a0"/>
    <w:link w:val="a3"/>
    <w:uiPriority w:val="99"/>
    <w:rsid w:val="00072A57"/>
    <w:rPr>
      <w:rFonts w:ascii="Times New Roman" w:eastAsia="Times New Roman" w:hAnsi="Times New Roman" w:cs="Times New Roman"/>
      <w:sz w:val="24"/>
      <w:szCs w:val="24"/>
      <w:lang w:eastAsia="ru-RU"/>
    </w:rPr>
  </w:style>
  <w:style w:type="paragraph" w:styleId="a5">
    <w:name w:val="Normal (Web)"/>
    <w:basedOn w:val="a"/>
    <w:uiPriority w:val="99"/>
    <w:unhideWhenUsed/>
    <w:rsid w:val="00072A57"/>
    <w:pPr>
      <w:spacing w:before="100" w:beforeAutospacing="1" w:after="100" w:afterAutospacing="1"/>
    </w:pPr>
  </w:style>
  <w:style w:type="paragraph" w:customStyle="1" w:styleId="norm">
    <w:name w:val="norm"/>
    <w:basedOn w:val="a"/>
    <w:rsid w:val="00072A57"/>
    <w:pPr>
      <w:spacing w:line="480" w:lineRule="auto"/>
      <w:jc w:val="both"/>
    </w:pPr>
    <w:rPr>
      <w:rFonts w:ascii="Arial Armenian" w:hAnsi="Arial Armenian"/>
    </w:rPr>
  </w:style>
  <w:style w:type="paragraph" w:styleId="2">
    <w:name w:val="Body Text Indent 2"/>
    <w:basedOn w:val="a"/>
    <w:link w:val="20"/>
    <w:uiPriority w:val="99"/>
    <w:unhideWhenUsed/>
    <w:rsid w:val="00072A57"/>
    <w:pPr>
      <w:spacing w:line="360" w:lineRule="auto"/>
      <w:jc w:val="both"/>
    </w:pPr>
    <w:rPr>
      <w:rFonts w:ascii="Baltica" w:hAnsi="Baltica"/>
    </w:rPr>
  </w:style>
  <w:style w:type="character" w:customStyle="1" w:styleId="20">
    <w:name w:val="Основной текст с отступом 2 Знак"/>
    <w:basedOn w:val="a0"/>
    <w:link w:val="2"/>
    <w:uiPriority w:val="99"/>
    <w:rsid w:val="00072A57"/>
    <w:rPr>
      <w:rFonts w:ascii="Baltica" w:eastAsia="Times New Roman" w:hAnsi="Baltica" w:cs="Times New Roman"/>
      <w:sz w:val="24"/>
      <w:szCs w:val="24"/>
      <w:lang w:eastAsia="ru-RU"/>
    </w:rPr>
  </w:style>
  <w:style w:type="paragraph" w:styleId="a6">
    <w:name w:val="Body Text Indent"/>
    <w:basedOn w:val="a"/>
    <w:link w:val="a7"/>
    <w:uiPriority w:val="99"/>
    <w:unhideWhenUsed/>
    <w:rsid w:val="00072A57"/>
    <w:pPr>
      <w:spacing w:line="360" w:lineRule="auto"/>
      <w:jc w:val="both"/>
    </w:pPr>
    <w:rPr>
      <w:rFonts w:ascii="Arial LatArm" w:hAnsi="Arial LatArm"/>
      <w:i/>
    </w:rPr>
  </w:style>
  <w:style w:type="character" w:customStyle="1" w:styleId="a7">
    <w:name w:val="Основной текст с отступом Знак"/>
    <w:basedOn w:val="a0"/>
    <w:link w:val="a6"/>
    <w:uiPriority w:val="99"/>
    <w:rsid w:val="00072A57"/>
    <w:rPr>
      <w:rFonts w:ascii="Arial LatArm" w:eastAsia="Times New Roman" w:hAnsi="Arial LatArm" w:cs="Times New Roman"/>
      <w:i/>
      <w:sz w:val="24"/>
      <w:szCs w:val="24"/>
      <w:lang w:eastAsia="ru-RU"/>
    </w:rPr>
  </w:style>
  <w:style w:type="paragraph" w:styleId="a8">
    <w:name w:val="footer"/>
    <w:basedOn w:val="a"/>
    <w:link w:val="a9"/>
    <w:uiPriority w:val="99"/>
    <w:unhideWhenUsed/>
    <w:rsid w:val="00072A57"/>
  </w:style>
  <w:style w:type="character" w:customStyle="1" w:styleId="a9">
    <w:name w:val="Нижний колонтитул Знак"/>
    <w:basedOn w:val="a0"/>
    <w:link w:val="a8"/>
    <w:uiPriority w:val="99"/>
    <w:rsid w:val="00072A57"/>
    <w:rPr>
      <w:rFonts w:ascii="Times New Roman" w:eastAsia="Times New Roman" w:hAnsi="Times New Roman" w:cs="Times New Roman"/>
      <w:sz w:val="24"/>
      <w:szCs w:val="24"/>
      <w:lang w:eastAsia="ru-RU"/>
    </w:rPr>
  </w:style>
  <w:style w:type="paragraph" w:styleId="31">
    <w:name w:val="Body Text Indent 3"/>
    <w:basedOn w:val="a"/>
    <w:link w:val="32"/>
    <w:uiPriority w:val="99"/>
    <w:unhideWhenUsed/>
    <w:rsid w:val="00072A57"/>
    <w:pPr>
      <w:spacing w:line="360" w:lineRule="auto"/>
      <w:jc w:val="both"/>
    </w:pPr>
    <w:rPr>
      <w:rFonts w:ascii="Times Armenian" w:hAnsi="Times Armenian"/>
    </w:rPr>
  </w:style>
  <w:style w:type="character" w:customStyle="1" w:styleId="32">
    <w:name w:val="Основной текст с отступом 3 Знак"/>
    <w:basedOn w:val="a0"/>
    <w:link w:val="31"/>
    <w:uiPriority w:val="99"/>
    <w:rsid w:val="00072A57"/>
    <w:rPr>
      <w:rFonts w:ascii="Times Armenian" w:eastAsia="Times New Roman" w:hAnsi="Times Armenian" w:cs="Times New Roman"/>
      <w:sz w:val="24"/>
      <w:szCs w:val="24"/>
      <w:lang w:eastAsia="ru-RU"/>
    </w:rPr>
  </w:style>
  <w:style w:type="paragraph" w:styleId="aa">
    <w:name w:val="List Paragraph"/>
    <w:basedOn w:val="a"/>
    <w:link w:val="ab"/>
    <w:uiPriority w:val="34"/>
    <w:qFormat/>
    <w:rsid w:val="00072A57"/>
    <w:pPr>
      <w:spacing w:before="100" w:beforeAutospacing="1" w:after="100" w:afterAutospacing="1"/>
    </w:pPr>
    <w:rPr>
      <w:rFonts w:ascii="Times Armenian" w:hAnsi="Times Armenian"/>
    </w:rPr>
  </w:style>
  <w:style w:type="paragraph" w:styleId="ac">
    <w:name w:val="footnote text"/>
    <w:basedOn w:val="a"/>
    <w:link w:val="ad"/>
    <w:semiHidden/>
    <w:unhideWhenUsed/>
    <w:rsid w:val="00072A57"/>
    <w:rPr>
      <w:rFonts w:ascii="Times Armenian" w:hAnsi="Times Armenian"/>
    </w:rPr>
  </w:style>
  <w:style w:type="character" w:customStyle="1" w:styleId="ad">
    <w:name w:val="Текст сноски Знак"/>
    <w:basedOn w:val="a0"/>
    <w:link w:val="ac"/>
    <w:semiHidden/>
    <w:rsid w:val="00072A57"/>
    <w:rPr>
      <w:rFonts w:ascii="Times Armenian" w:eastAsia="Times New Roman" w:hAnsi="Times Armenian" w:cs="Times New Roman"/>
      <w:sz w:val="24"/>
      <w:szCs w:val="24"/>
      <w:lang w:eastAsia="ru-RU"/>
    </w:rPr>
  </w:style>
  <w:style w:type="character" w:customStyle="1" w:styleId="15">
    <w:name w:val="15"/>
    <w:basedOn w:val="a0"/>
    <w:rsid w:val="00072A57"/>
    <w:rPr>
      <w:rFonts w:ascii="Times New Roman" w:hAnsi="Times New Roman" w:cs="Times New Roman" w:hint="default"/>
      <w:vertAlign w:val="superscript"/>
    </w:rPr>
  </w:style>
  <w:style w:type="character" w:customStyle="1" w:styleId="16">
    <w:name w:val="16"/>
    <w:basedOn w:val="a0"/>
    <w:rsid w:val="00072A57"/>
    <w:rPr>
      <w:rFonts w:ascii="Times New Roman" w:hAnsi="Times New Roman" w:cs="Times New Roman" w:hint="default"/>
      <w:color w:val="0000FF"/>
      <w:u w:val="single"/>
    </w:rPr>
  </w:style>
  <w:style w:type="character" w:styleId="ae">
    <w:name w:val="Hyperlink"/>
    <w:basedOn w:val="a0"/>
    <w:uiPriority w:val="99"/>
    <w:unhideWhenUsed/>
    <w:rsid w:val="00072A57"/>
    <w:rPr>
      <w:color w:val="0000FF"/>
      <w:u w:val="single"/>
    </w:rPr>
  </w:style>
  <w:style w:type="character" w:styleId="af">
    <w:name w:val="FollowedHyperlink"/>
    <w:basedOn w:val="a0"/>
    <w:uiPriority w:val="99"/>
    <w:unhideWhenUsed/>
    <w:rsid w:val="00072A57"/>
    <w:rPr>
      <w:color w:val="800080"/>
      <w:u w:val="single"/>
    </w:rPr>
  </w:style>
  <w:style w:type="table" w:styleId="af0">
    <w:name w:val="Table Grid"/>
    <w:basedOn w:val="a1"/>
    <w:uiPriority w:val="39"/>
    <w:rsid w:val="00B901C2"/>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Абзац списка Знак"/>
    <w:link w:val="aa"/>
    <w:uiPriority w:val="34"/>
    <w:locked/>
    <w:rsid w:val="00B901C2"/>
    <w:rPr>
      <w:rFonts w:ascii="Times Armenian" w:eastAsia="Times New Roman" w:hAnsi="Times Armenian" w:cs="Times New Roman"/>
      <w:sz w:val="24"/>
      <w:szCs w:val="24"/>
      <w:lang w:eastAsia="ru-RU"/>
    </w:rPr>
  </w:style>
  <w:style w:type="paragraph" w:styleId="af1">
    <w:name w:val="Balloon Text"/>
    <w:basedOn w:val="a"/>
    <w:link w:val="af2"/>
    <w:uiPriority w:val="99"/>
    <w:semiHidden/>
    <w:unhideWhenUsed/>
    <w:rsid w:val="00B901C2"/>
    <w:rPr>
      <w:rFonts w:ascii="Tahoma" w:hAnsi="Tahoma" w:cs="Tahoma"/>
      <w:sz w:val="16"/>
      <w:szCs w:val="16"/>
    </w:rPr>
  </w:style>
  <w:style w:type="character" w:customStyle="1" w:styleId="af2">
    <w:name w:val="Текст выноски Знак"/>
    <w:basedOn w:val="a0"/>
    <w:link w:val="af1"/>
    <w:uiPriority w:val="99"/>
    <w:semiHidden/>
    <w:rsid w:val="00B901C2"/>
    <w:rPr>
      <w:rFonts w:ascii="Tahoma" w:eastAsia="Times New Roman" w:hAnsi="Tahoma" w:cs="Tahoma"/>
      <w:sz w:val="16"/>
      <w:szCs w:val="16"/>
      <w:lang w:eastAsia="ru-RU"/>
    </w:rPr>
  </w:style>
  <w:style w:type="paragraph" w:styleId="af3">
    <w:name w:val="header"/>
    <w:basedOn w:val="a"/>
    <w:link w:val="af4"/>
    <w:uiPriority w:val="99"/>
    <w:semiHidden/>
    <w:unhideWhenUsed/>
    <w:rsid w:val="00962666"/>
    <w:pPr>
      <w:tabs>
        <w:tab w:val="center" w:pos="4677"/>
        <w:tab w:val="right" w:pos="9355"/>
      </w:tabs>
    </w:pPr>
  </w:style>
  <w:style w:type="character" w:customStyle="1" w:styleId="af4">
    <w:name w:val="Верхний колонтитул Знак"/>
    <w:basedOn w:val="a0"/>
    <w:link w:val="af3"/>
    <w:uiPriority w:val="99"/>
    <w:semiHidden/>
    <w:rsid w:val="00962666"/>
    <w:rPr>
      <w:rFonts w:ascii="Times New Roman" w:eastAsia="Times New Roman" w:hAnsi="Times New Roman" w:cs="Times New Roman"/>
      <w:sz w:val="24"/>
      <w:szCs w:val="24"/>
      <w:lang w:eastAsia="ru-RU"/>
    </w:rPr>
  </w:style>
  <w:style w:type="character" w:styleId="af5">
    <w:name w:val="footnote reference"/>
    <w:semiHidden/>
    <w:rsid w:val="00962666"/>
    <w:rPr>
      <w:vertAlign w:val="superscript"/>
    </w:rPr>
  </w:style>
  <w:style w:type="character" w:customStyle="1" w:styleId="y2iqfc">
    <w:name w:val="y2iqfc"/>
    <w:basedOn w:val="a0"/>
    <w:rsid w:val="005752D0"/>
  </w:style>
  <w:style w:type="character" w:customStyle="1" w:styleId="ng-binding">
    <w:name w:val="ng-binding"/>
    <w:rsid w:val="005752D0"/>
  </w:style>
  <w:style w:type="paragraph" w:styleId="HTML">
    <w:name w:val="HTML Preformatted"/>
    <w:basedOn w:val="a"/>
    <w:link w:val="HTML0"/>
    <w:uiPriority w:val="99"/>
    <w:unhideWhenUsed/>
    <w:rsid w:val="00575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752D0"/>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238626">
      <w:bodyDiv w:val="1"/>
      <w:marLeft w:val="0"/>
      <w:marRight w:val="0"/>
      <w:marTop w:val="0"/>
      <w:marBottom w:val="0"/>
      <w:divBdr>
        <w:top w:val="none" w:sz="0" w:space="0" w:color="auto"/>
        <w:left w:val="none" w:sz="0" w:space="0" w:color="auto"/>
        <w:bottom w:val="none" w:sz="0" w:space="0" w:color="auto"/>
        <w:right w:val="none" w:sz="0" w:space="0" w:color="auto"/>
      </w:divBdr>
    </w:div>
    <w:div w:id="697707500">
      <w:bodyDiv w:val="1"/>
      <w:marLeft w:val="0"/>
      <w:marRight w:val="0"/>
      <w:marTop w:val="0"/>
      <w:marBottom w:val="0"/>
      <w:divBdr>
        <w:top w:val="none" w:sz="0" w:space="0" w:color="auto"/>
        <w:left w:val="none" w:sz="0" w:space="0" w:color="auto"/>
        <w:bottom w:val="none" w:sz="0" w:space="0" w:color="auto"/>
        <w:right w:val="none" w:sz="0" w:space="0" w:color="auto"/>
      </w:divBdr>
    </w:div>
    <w:div w:id="1199511624">
      <w:bodyDiv w:val="1"/>
      <w:marLeft w:val="0"/>
      <w:marRight w:val="0"/>
      <w:marTop w:val="0"/>
      <w:marBottom w:val="0"/>
      <w:divBdr>
        <w:top w:val="none" w:sz="0" w:space="0" w:color="auto"/>
        <w:left w:val="none" w:sz="0" w:space="0" w:color="auto"/>
        <w:bottom w:val="none" w:sz="0" w:space="0" w:color="auto"/>
        <w:right w:val="none" w:sz="0" w:space="0" w:color="auto"/>
      </w:divBdr>
    </w:div>
    <w:div w:id="164091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4FD31-54CD-4963-BEF8-97BD74534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89</Pages>
  <Words>20300</Words>
  <Characters>115714</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22</cp:revision>
  <dcterms:created xsi:type="dcterms:W3CDTF">2022-02-18T11:30:00Z</dcterms:created>
  <dcterms:modified xsi:type="dcterms:W3CDTF">2022-03-04T07:50:00Z</dcterms:modified>
</cp:coreProperties>
</file>