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81B5C" w14:textId="77777777" w:rsidR="00E95602" w:rsidRDefault="00E95602" w:rsidP="00EF3662">
      <w:pPr>
        <w:pStyle w:val="BodyTextIndent"/>
        <w:spacing w:line="240" w:lineRule="auto"/>
        <w:jc w:val="center"/>
        <w:rPr>
          <w:rFonts w:ascii="GHEA Grapalat" w:hAnsi="GHEA Grapalat"/>
          <w:i w:val="0"/>
          <w:lang w:val="af-ZA"/>
        </w:rPr>
      </w:pPr>
    </w:p>
    <w:p w14:paraId="1F01A170" w14:textId="73F5ED93"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2C756CCB" w:rsidR="00642EFE" w:rsidRPr="00064ADD" w:rsidRDefault="00534CDF"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r w:rsidR="00E449ED" w:rsidRPr="00064ADD">
        <w:rPr>
          <w:rFonts w:ascii="GHEA Grapalat" w:hAnsi="GHEA Grapalat"/>
          <w:i w:val="0"/>
          <w:lang w:val="af-ZA"/>
        </w:rPr>
        <w:t>*</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534CDF" w:rsidRDefault="00642EFE" w:rsidP="00EF3662">
      <w:pPr>
        <w:pStyle w:val="BodyTextIndent"/>
        <w:spacing w:line="240" w:lineRule="auto"/>
        <w:jc w:val="center"/>
        <w:rPr>
          <w:rFonts w:ascii="GHEA Grapalat" w:hAnsi="GHEA Grapalat"/>
          <w:i w:val="0"/>
          <w:lang w:val="af-ZA"/>
        </w:rPr>
      </w:pPr>
      <w:r w:rsidRPr="00534CDF">
        <w:rPr>
          <w:rFonts w:ascii="GHEA Grapalat" w:hAnsi="GHEA Grapalat"/>
          <w:i w:val="0"/>
          <w:lang w:val="af-ZA"/>
        </w:rPr>
        <w:t xml:space="preserve">Հայտարարության սույն տեքստը հաստատված է </w:t>
      </w:r>
      <w:r w:rsidR="00C0193C" w:rsidRPr="00534CDF">
        <w:rPr>
          <w:rFonts w:ascii="GHEA Grapalat" w:hAnsi="GHEA Grapalat"/>
          <w:i w:val="0"/>
          <w:lang w:val="af-ZA"/>
        </w:rPr>
        <w:t xml:space="preserve">գնահատող </w:t>
      </w:r>
      <w:r w:rsidRPr="00534CDF">
        <w:rPr>
          <w:rFonts w:ascii="GHEA Grapalat" w:hAnsi="GHEA Grapalat"/>
          <w:i w:val="0"/>
          <w:lang w:val="af-ZA"/>
        </w:rPr>
        <w:t>հանձնաժողովի</w:t>
      </w:r>
    </w:p>
    <w:p w14:paraId="7F93D45E" w14:textId="77B18543" w:rsidR="0091042F" w:rsidRPr="00534CDF" w:rsidRDefault="00B7595E" w:rsidP="00D21F8D">
      <w:pPr>
        <w:pStyle w:val="BodyTextIndent"/>
        <w:spacing w:line="240" w:lineRule="auto"/>
        <w:jc w:val="center"/>
        <w:rPr>
          <w:rFonts w:ascii="GHEA Grapalat" w:hAnsi="GHEA Grapalat"/>
          <w:i w:val="0"/>
          <w:lang w:val="af-ZA"/>
        </w:rPr>
      </w:pPr>
      <w:r w:rsidRPr="00B7595E">
        <w:rPr>
          <w:rFonts w:ascii="GHEA Grapalat" w:hAnsi="GHEA Grapalat"/>
          <w:i w:val="0"/>
          <w:lang w:val="af-ZA"/>
        </w:rPr>
        <w:t>2023</w:t>
      </w:r>
      <w:r w:rsidR="00F5653D" w:rsidRPr="00534CDF">
        <w:rPr>
          <w:rFonts w:ascii="GHEA Grapalat" w:hAnsi="GHEA Grapalat"/>
          <w:i w:val="0"/>
          <w:lang w:val="af-ZA"/>
        </w:rPr>
        <w:t xml:space="preserve"> </w:t>
      </w:r>
      <w:r w:rsidR="00642EFE" w:rsidRPr="00534CDF">
        <w:rPr>
          <w:rFonts w:ascii="GHEA Grapalat" w:hAnsi="GHEA Grapalat"/>
          <w:i w:val="0"/>
          <w:lang w:val="af-ZA"/>
        </w:rPr>
        <w:t xml:space="preserve">թվականի </w:t>
      </w:r>
      <w:r w:rsidR="00A76C15" w:rsidRPr="00534CDF">
        <w:rPr>
          <w:rFonts w:ascii="GHEA Grapalat" w:hAnsi="GHEA Grapalat"/>
          <w:i w:val="0"/>
          <w:lang w:val="af-ZA"/>
        </w:rPr>
        <w:t>«</w:t>
      </w:r>
      <w:proofErr w:type="spellStart"/>
      <w:r w:rsidR="005902FA">
        <w:rPr>
          <w:rFonts w:ascii="GHEA Grapalat" w:hAnsi="GHEA Grapalat"/>
          <w:i w:val="0"/>
          <w:lang w:val="ru-RU"/>
        </w:rPr>
        <w:t>հու</w:t>
      </w:r>
      <w:proofErr w:type="spellEnd"/>
      <w:r w:rsidR="00FC4098">
        <w:rPr>
          <w:rFonts w:ascii="GHEA Grapalat" w:hAnsi="GHEA Grapalat"/>
          <w:i w:val="0"/>
          <w:lang w:val="en-US"/>
        </w:rPr>
        <w:t>լ</w:t>
      </w:r>
      <w:proofErr w:type="spellStart"/>
      <w:r w:rsidR="005902FA">
        <w:rPr>
          <w:rFonts w:ascii="GHEA Grapalat" w:hAnsi="GHEA Grapalat"/>
          <w:i w:val="0"/>
          <w:lang w:val="ru-RU"/>
        </w:rPr>
        <w:t>իսի</w:t>
      </w:r>
      <w:proofErr w:type="spellEnd"/>
      <w:r w:rsidR="003C53D4" w:rsidRPr="00534CDF">
        <w:rPr>
          <w:rFonts w:ascii="GHEA Grapalat" w:hAnsi="GHEA Grapalat"/>
          <w:i w:val="0"/>
          <w:lang w:val="af-ZA"/>
        </w:rPr>
        <w:t>»</w:t>
      </w:r>
      <w:r w:rsidR="00642EFE" w:rsidRPr="00534CDF">
        <w:rPr>
          <w:rFonts w:ascii="GHEA Grapalat" w:hAnsi="GHEA Grapalat"/>
          <w:i w:val="0"/>
          <w:lang w:val="af-ZA"/>
        </w:rPr>
        <w:t xml:space="preserve">  </w:t>
      </w:r>
      <w:r w:rsidR="003C53D4" w:rsidRPr="00534CDF">
        <w:rPr>
          <w:rFonts w:ascii="GHEA Grapalat" w:hAnsi="GHEA Grapalat"/>
          <w:i w:val="0"/>
          <w:lang w:val="af-ZA"/>
        </w:rPr>
        <w:t>«</w:t>
      </w:r>
      <w:r w:rsidR="005902FA">
        <w:rPr>
          <w:rFonts w:ascii="GHEA Grapalat" w:hAnsi="GHEA Grapalat"/>
          <w:i w:val="0"/>
          <w:lang w:val="hy-AM"/>
        </w:rPr>
        <w:t>1</w:t>
      </w:r>
      <w:r w:rsidR="00FC4098" w:rsidRPr="00FC4098">
        <w:rPr>
          <w:rFonts w:ascii="GHEA Grapalat" w:hAnsi="GHEA Grapalat"/>
          <w:i w:val="0"/>
          <w:lang w:val="af-ZA"/>
        </w:rPr>
        <w:t>2</w:t>
      </w:r>
      <w:r w:rsidR="003C53D4" w:rsidRPr="00534CDF">
        <w:rPr>
          <w:rFonts w:ascii="GHEA Grapalat" w:hAnsi="GHEA Grapalat"/>
          <w:i w:val="0"/>
          <w:lang w:val="af-ZA"/>
        </w:rPr>
        <w:t>»</w:t>
      </w:r>
      <w:r w:rsidR="00642EFE" w:rsidRPr="00534CDF">
        <w:rPr>
          <w:rFonts w:ascii="GHEA Grapalat" w:hAnsi="GHEA Grapalat"/>
          <w:i w:val="0"/>
          <w:lang w:val="af-ZA"/>
        </w:rPr>
        <w:t xml:space="preserve"> </w:t>
      </w:r>
      <w:r w:rsidR="00A76C15" w:rsidRPr="00534CDF">
        <w:rPr>
          <w:rFonts w:ascii="GHEA Grapalat" w:hAnsi="GHEA Grapalat"/>
          <w:i w:val="0"/>
          <w:lang w:val="af-ZA"/>
        </w:rPr>
        <w:t>«</w:t>
      </w:r>
      <w:r w:rsidR="00534CDF" w:rsidRPr="00534CDF">
        <w:rPr>
          <w:rFonts w:ascii="GHEA Grapalat" w:hAnsi="GHEA Grapalat" w:cs="Sylfaen"/>
          <w:i w:val="0"/>
          <w:sz w:val="16"/>
          <w:lang w:val="hy-AM"/>
        </w:rPr>
        <w:t xml:space="preserve"> N</w:t>
      </w:r>
      <w:r w:rsidR="00534CDF" w:rsidRPr="00534CDF">
        <w:rPr>
          <w:rFonts w:ascii="GHEA Grapalat" w:hAnsi="GHEA Grapalat"/>
          <w:i w:val="0"/>
          <w:lang w:val="af-ZA"/>
        </w:rPr>
        <w:t xml:space="preserve"> 1</w:t>
      </w:r>
      <w:r w:rsidR="00A76C15" w:rsidRPr="00534CDF">
        <w:rPr>
          <w:rFonts w:ascii="GHEA Grapalat" w:hAnsi="GHEA Grapalat"/>
          <w:i w:val="0"/>
          <w:lang w:val="af-ZA"/>
        </w:rPr>
        <w:t>»</w:t>
      </w:r>
      <w:r w:rsidR="003C53D4" w:rsidRPr="00534CDF">
        <w:rPr>
          <w:rFonts w:ascii="GHEA Grapalat" w:hAnsi="GHEA Grapalat"/>
          <w:i w:val="0"/>
          <w:lang w:val="af-ZA"/>
        </w:rPr>
        <w:t xml:space="preserve"> </w:t>
      </w:r>
      <w:r w:rsidR="00642EFE" w:rsidRPr="00534CDF">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62AD9802" w14:textId="43BDBBE1" w:rsidR="00534CDF" w:rsidRDefault="00534CDF" w:rsidP="00534CDF">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ծածկագիրը`  </w:t>
      </w:r>
      <w:r>
        <w:rPr>
          <w:rFonts w:ascii="GHEA Grapalat" w:hAnsi="GHEA Grapalat"/>
          <w:i w:val="0"/>
          <w:lang w:val="af-ZA"/>
        </w:rPr>
        <w:t>«</w:t>
      </w:r>
      <w:r w:rsidR="00FC4098">
        <w:rPr>
          <w:rFonts w:ascii="GHEA Grapalat" w:hAnsi="GHEA Grapalat"/>
          <w:i w:val="0"/>
          <w:lang w:val="af-ZA"/>
        </w:rPr>
        <w:t>ԳԳԱԿ-ԳՀԾՁԲ-23/9/Պ</w:t>
      </w:r>
      <w:r>
        <w:rPr>
          <w:rFonts w:ascii="GHEA Grapalat" w:hAnsi="GHEA Grapalat"/>
          <w:i w:val="0"/>
          <w:lang w:val="af-ZA"/>
        </w:rPr>
        <w:t>»</w:t>
      </w:r>
      <w:r>
        <w:rPr>
          <w:rFonts w:ascii="GHEA Grapalat" w:hAnsi="GHEA Grapalat"/>
          <w:i w:val="0"/>
          <w:lang w:val="af-ZA"/>
        </w:rPr>
        <w:tab/>
      </w:r>
    </w:p>
    <w:p w14:paraId="71870A83" w14:textId="77777777" w:rsidR="00534CDF" w:rsidRPr="00064ADD" w:rsidRDefault="00534CDF" w:rsidP="00534CDF">
      <w:pPr>
        <w:pStyle w:val="BodyTextIndent"/>
        <w:spacing w:line="240" w:lineRule="auto"/>
        <w:rPr>
          <w:rFonts w:ascii="GHEA Grapalat" w:hAnsi="GHEA Grapalat"/>
          <w:i w:val="0"/>
          <w:lang w:val="af-ZA"/>
        </w:rPr>
      </w:pPr>
    </w:p>
    <w:p w14:paraId="64AB400B" w14:textId="77777777" w:rsidR="00534CDF" w:rsidRPr="003130CD" w:rsidRDefault="00534CDF" w:rsidP="00534CDF">
      <w:pPr>
        <w:pStyle w:val="BodyTextIndent"/>
        <w:spacing w:line="240" w:lineRule="auto"/>
        <w:ind w:left="-180" w:right="-136" w:firstLine="450"/>
        <w:jc w:val="left"/>
        <w:rPr>
          <w:rFonts w:ascii="GHEA Grapalat" w:hAnsi="GHEA Grapalat"/>
          <w:i w:val="0"/>
          <w:lang w:val="af-ZA"/>
        </w:rPr>
      </w:pPr>
      <w:r w:rsidRPr="003130CD">
        <w:rPr>
          <w:rFonts w:ascii="GHEA Grapalat" w:hAnsi="GHEA Grapalat"/>
          <w:i w:val="0"/>
          <w:lang w:val="af-ZA"/>
        </w:rPr>
        <w:t xml:space="preserve">Պատվիրատուն` </w:t>
      </w:r>
      <w:r w:rsidRPr="003130CD">
        <w:rPr>
          <w:rFonts w:ascii="GHEA Grapalat" w:hAnsi="GHEA Grapalat"/>
          <w:b/>
          <w:i w:val="0"/>
          <w:u w:val="single"/>
          <w:lang w:val="hy-AM"/>
        </w:rPr>
        <w:t>«Գույքի գնահատման և աճուրդի կենտրոն»ՊՈԱԿ</w:t>
      </w:r>
      <w:r w:rsidRPr="003130CD">
        <w:rPr>
          <w:rFonts w:ascii="GHEA Grapalat" w:hAnsi="GHEA Grapalat"/>
          <w:i w:val="0"/>
          <w:lang w:val="hy-AM"/>
        </w:rPr>
        <w:t>-ը</w:t>
      </w:r>
      <w:r w:rsidRPr="003130CD">
        <w:rPr>
          <w:rFonts w:ascii="GHEA Grapalat" w:hAnsi="GHEA Grapalat"/>
          <w:i w:val="0"/>
          <w:lang w:val="af-ZA"/>
        </w:rPr>
        <w:t>, որը գտնվում է</w:t>
      </w:r>
      <w:r w:rsidRPr="003130CD">
        <w:rPr>
          <w:rFonts w:ascii="GHEA Grapalat" w:hAnsi="GHEA Grapalat"/>
          <w:i w:val="0"/>
          <w:lang w:val="hy-AM"/>
        </w:rPr>
        <w:t xml:space="preserve"> </w:t>
      </w:r>
      <w:r w:rsidRPr="003130CD">
        <w:rPr>
          <w:rFonts w:ascii="GHEA Grapalat" w:hAnsi="GHEA Grapalat"/>
          <w:i w:val="0"/>
          <w:u w:val="single"/>
          <w:lang w:val="hy-AM"/>
        </w:rPr>
        <w:t>ք.Երևան,</w:t>
      </w:r>
      <w:r w:rsidRPr="00311EF8">
        <w:rPr>
          <w:rFonts w:ascii="GHEA Grapalat" w:hAnsi="GHEA Grapalat"/>
          <w:sz w:val="24"/>
          <w:szCs w:val="24"/>
          <w:u w:val="single"/>
          <w:lang w:val="hy-AM"/>
        </w:rPr>
        <w:t xml:space="preserve"> </w:t>
      </w:r>
      <w:r w:rsidRPr="00311EF8">
        <w:rPr>
          <w:rFonts w:ascii="GHEA Grapalat" w:hAnsi="GHEA Grapalat"/>
          <w:i w:val="0"/>
          <w:u w:val="single"/>
          <w:lang w:val="hy-AM"/>
        </w:rPr>
        <w:t>Զաքիյան 10</w:t>
      </w:r>
      <w:r w:rsidRPr="003130CD">
        <w:rPr>
          <w:rFonts w:ascii="GHEA Grapalat" w:hAnsi="GHEA Grapalat"/>
          <w:i w:val="0"/>
          <w:u w:val="single"/>
          <w:lang w:val="hy-AM"/>
        </w:rPr>
        <w:t xml:space="preserve"> </w:t>
      </w:r>
    </w:p>
    <w:p w14:paraId="18C4DAF6" w14:textId="77777777" w:rsidR="00534CDF" w:rsidRPr="00064ADD" w:rsidRDefault="00534CDF" w:rsidP="00534CDF">
      <w:pPr>
        <w:pStyle w:val="BodyTextIndent"/>
        <w:spacing w:line="240" w:lineRule="auto"/>
        <w:ind w:left="1404"/>
        <w:rPr>
          <w:rFonts w:ascii="GHEA Grapalat" w:hAnsi="GHEA Grapalat"/>
          <w:i w:val="0"/>
          <w:lang w:val="af-ZA"/>
        </w:rPr>
      </w:pPr>
      <w:r w:rsidRPr="00064ADD">
        <w:rPr>
          <w:rFonts w:ascii="GHEA Grapalat" w:hAnsi="GHEA Grapalat"/>
          <w:i w:val="0"/>
          <w:sz w:val="16"/>
          <w:szCs w:val="16"/>
          <w:lang w:val="af-ZA"/>
        </w:rPr>
        <w:t xml:space="preserve">      </w:t>
      </w:r>
      <w:r>
        <w:rPr>
          <w:rFonts w:ascii="GHEA Grapalat" w:hAnsi="GHEA Grapalat"/>
          <w:i w:val="0"/>
          <w:sz w:val="16"/>
          <w:szCs w:val="16"/>
          <w:lang w:val="af-ZA"/>
        </w:rPr>
        <w:t xml:space="preserve">    </w:t>
      </w:r>
      <w:r w:rsidRPr="00064ADD">
        <w:rPr>
          <w:rFonts w:ascii="GHEA Grapalat" w:hAnsi="GHEA Grapalat"/>
          <w:i w:val="0"/>
          <w:sz w:val="16"/>
          <w:szCs w:val="16"/>
          <w:lang w:val="af-ZA"/>
        </w:rPr>
        <w:t xml:space="preserve"> (պատվիրատուի անվանումը)</w:t>
      </w:r>
      <w:r w:rsidRPr="00064ADD">
        <w:rPr>
          <w:rFonts w:ascii="GHEA Grapalat" w:hAnsi="GHEA Grapalat"/>
          <w:i w:val="0"/>
          <w:lang w:val="af-ZA"/>
        </w:rPr>
        <w:t xml:space="preserve">                             </w:t>
      </w:r>
      <w:r>
        <w:rPr>
          <w:rFonts w:ascii="GHEA Grapalat" w:hAnsi="GHEA Grapalat"/>
          <w:i w:val="0"/>
          <w:lang w:val="af-ZA"/>
        </w:rPr>
        <w:t xml:space="preserve">                             </w:t>
      </w:r>
      <w:r w:rsidRPr="00064ADD">
        <w:rPr>
          <w:rFonts w:ascii="GHEA Grapalat" w:hAnsi="GHEA Grapalat"/>
          <w:i w:val="0"/>
          <w:sz w:val="16"/>
          <w:szCs w:val="16"/>
          <w:lang w:val="af-ZA"/>
        </w:rPr>
        <w:t xml:space="preserve">(պատվիրատուի հասցեն)  </w:t>
      </w:r>
    </w:p>
    <w:p w14:paraId="5310D799" w14:textId="77777777" w:rsidR="00534CDF" w:rsidRPr="00064ADD" w:rsidRDefault="00534CDF" w:rsidP="00534CDF">
      <w:pPr>
        <w:pStyle w:val="BodyTextIndent"/>
        <w:spacing w:line="240" w:lineRule="auto"/>
        <w:ind w:firstLine="0"/>
        <w:jc w:val="left"/>
        <w:rPr>
          <w:rFonts w:ascii="GHEA Grapalat" w:hAnsi="GHEA Grapalat"/>
          <w:i w:val="0"/>
          <w:lang w:val="af-ZA"/>
        </w:rPr>
      </w:pPr>
      <w:r w:rsidRPr="003130CD">
        <w:rPr>
          <w:rFonts w:ascii="GHEA Grapalat" w:hAnsi="GHEA Grapalat"/>
          <w:i w:val="0"/>
          <w:lang w:val="hy-AM"/>
        </w:rPr>
        <w:t xml:space="preserve"> </w:t>
      </w:r>
      <w:r w:rsidRPr="003130CD">
        <w:rPr>
          <w:rFonts w:ascii="GHEA Grapalat" w:hAnsi="GHEA Grapalat"/>
          <w:i w:val="0"/>
          <w:lang w:val="af-ZA"/>
        </w:rPr>
        <w:t xml:space="preserve">  հասցեում,</w:t>
      </w:r>
      <w:r>
        <w:rPr>
          <w:rFonts w:ascii="GHEA Grapalat" w:hAnsi="GHEA Grapalat"/>
          <w:i w:val="0"/>
          <w:lang w:val="af-ZA"/>
        </w:rPr>
        <w:t xml:space="preserve"> </w:t>
      </w:r>
      <w:r w:rsidRPr="00064ADD">
        <w:rPr>
          <w:rFonts w:ascii="GHEA Grapalat" w:hAnsi="GHEA Grapalat"/>
          <w:i w:val="0"/>
          <w:lang w:val="af-ZA"/>
        </w:rPr>
        <w:t xml:space="preserve">հայտարարում է </w:t>
      </w:r>
      <w:r>
        <w:rPr>
          <w:rFonts w:ascii="GHEA Grapalat" w:hAnsi="GHEA Grapalat"/>
          <w:i w:val="0"/>
          <w:lang w:val="af-ZA"/>
        </w:rPr>
        <w:t>գնանշման հարցում</w:t>
      </w:r>
      <w:r w:rsidRPr="00064ADD">
        <w:rPr>
          <w:rFonts w:ascii="GHEA Grapalat" w:hAnsi="GHEA Grapalat"/>
          <w:i w:val="0"/>
          <w:lang w:val="af-ZA"/>
        </w:rPr>
        <w:t>, որն իրականացվում է մեկ փուլով:</w:t>
      </w:r>
    </w:p>
    <w:p w14:paraId="482BE651" w14:textId="063FDF67" w:rsidR="00534CDF" w:rsidRPr="00064ADD" w:rsidRDefault="00534CDF" w:rsidP="00534CDF">
      <w:pPr>
        <w:pStyle w:val="BodyTextIndent"/>
        <w:spacing w:line="240" w:lineRule="auto"/>
        <w:ind w:firstLine="0"/>
        <w:rPr>
          <w:rFonts w:ascii="GHEA Grapalat" w:hAnsi="GHEA Grapalat"/>
          <w:i w:val="0"/>
          <w:lang w:val="af-ZA"/>
        </w:rPr>
      </w:pPr>
      <w:r w:rsidRPr="00064ADD">
        <w:rPr>
          <w:rFonts w:ascii="GHEA Grapalat" w:hAnsi="GHEA Grapalat"/>
          <w:i w:val="0"/>
          <w:lang w:val="af-ZA"/>
        </w:rPr>
        <w:tab/>
        <w:t xml:space="preserve">Սույն ընթացակարգի արդյունքում </w:t>
      </w:r>
      <w:r w:rsidRPr="00064ADD">
        <w:rPr>
          <w:rFonts w:ascii="GHEA Grapalat" w:hAnsi="GHEA Grapalat"/>
          <w:i w:val="0"/>
          <w:lang w:val="hy-AM"/>
        </w:rPr>
        <w:t>ընտրված</w:t>
      </w:r>
      <w:r w:rsidRPr="00064ADD">
        <w:rPr>
          <w:rFonts w:ascii="GHEA Grapalat" w:hAnsi="GHEA Grapalat"/>
          <w:i w:val="0"/>
          <w:lang w:val="af-ZA"/>
        </w:rPr>
        <w:t xml:space="preserve"> մասնակցին սահմանված կարգով կառաջարկվի կնքել </w:t>
      </w:r>
      <w:r w:rsidRPr="001B61DE">
        <w:rPr>
          <w:rFonts w:ascii="GHEA Grapalat" w:hAnsi="GHEA Grapalat"/>
          <w:b/>
          <w:bCs/>
          <w:i w:val="0"/>
          <w:lang w:val="hy-AM"/>
        </w:rPr>
        <w:t>«</w:t>
      </w:r>
      <w:r w:rsidR="00FC4098">
        <w:rPr>
          <w:rFonts w:ascii="GHEA Grapalat" w:hAnsi="GHEA Grapalat"/>
          <w:b/>
          <w:bCs/>
          <w:i w:val="0"/>
          <w:lang w:val="af-ZA"/>
        </w:rPr>
        <w:t>Պատուհանների մաքրման ծառայությունների</w:t>
      </w:r>
      <w:r w:rsidRPr="001B61DE">
        <w:rPr>
          <w:rFonts w:ascii="GHEA Grapalat" w:hAnsi="GHEA Grapalat"/>
          <w:b/>
          <w:bCs/>
          <w:i w:val="0"/>
          <w:lang w:val="af-ZA"/>
        </w:rPr>
        <w:t>»</w:t>
      </w:r>
      <w:r w:rsidRPr="00A9540D">
        <w:rPr>
          <w:rFonts w:ascii="GHEA Grapalat" w:hAnsi="GHEA Grapalat"/>
          <w:b/>
          <w:lang w:val="af-ZA"/>
        </w:rPr>
        <w:t xml:space="preserve"> </w:t>
      </w:r>
      <w:r w:rsidR="001B61DE">
        <w:rPr>
          <w:rFonts w:ascii="GHEA Grapalat" w:hAnsi="GHEA Grapalat"/>
          <w:b/>
          <w:lang w:val="af-ZA"/>
        </w:rPr>
        <w:t xml:space="preserve"> </w:t>
      </w:r>
      <w:r w:rsidRPr="00064ADD">
        <w:rPr>
          <w:rFonts w:ascii="GHEA Grapalat" w:hAnsi="GHEA Grapalat"/>
          <w:i w:val="0"/>
          <w:lang w:val="af-ZA"/>
        </w:rPr>
        <w:t>մատուցման պայմանագիր (այսուհետ` պայմանագիր)։</w:t>
      </w:r>
    </w:p>
    <w:p w14:paraId="575491FC" w14:textId="77777777" w:rsidR="00534CDF" w:rsidRPr="00064ADD" w:rsidRDefault="00534CDF" w:rsidP="00534CDF">
      <w:pPr>
        <w:pStyle w:val="BodyTextIndent"/>
        <w:spacing w:line="240" w:lineRule="auto"/>
        <w:ind w:firstLine="0"/>
        <w:rPr>
          <w:rFonts w:ascii="GHEA Grapalat" w:hAnsi="GHEA Grapalat"/>
          <w:i w:val="0"/>
          <w:lang w:val="af-ZA"/>
        </w:rPr>
      </w:pPr>
      <w:r w:rsidRPr="00064ADD">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2715240" w14:textId="77777777" w:rsidR="00534CDF" w:rsidRPr="00064ADD" w:rsidRDefault="00534CDF" w:rsidP="00534CDF">
      <w:pPr>
        <w:ind w:firstLine="720"/>
        <w:jc w:val="both"/>
        <w:rPr>
          <w:rFonts w:ascii="GHEA Grapalat" w:hAnsi="GHEA Grapalat"/>
          <w:sz w:val="20"/>
          <w:szCs w:val="20"/>
          <w:lang w:val="af-ZA"/>
        </w:rPr>
      </w:pPr>
      <w:r w:rsidRPr="00064ADD">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06D5C0F" w14:textId="77777777" w:rsidR="00534CDF" w:rsidRPr="00064ADD" w:rsidRDefault="00534CDF" w:rsidP="00534CDF">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մասնակիցը որոշվում է ոչ գնային պայմաններով բավարար գնահատված հայտեր ներկայացրած մասնակիցների թվից` նվազագույն գնային առաջարկ ներկայացրած մասնակցին նախապատվություն տալու սկզբունքով։ </w:t>
      </w:r>
    </w:p>
    <w:p w14:paraId="6E717A1F" w14:textId="77777777" w:rsidR="00534CDF" w:rsidRPr="00064ADD" w:rsidRDefault="00534CDF" w:rsidP="00534CDF">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266ECD4" w14:textId="77777777" w:rsidR="00534CDF" w:rsidRPr="00064ADD" w:rsidRDefault="00534CDF" w:rsidP="00534CDF">
      <w:pPr>
        <w:pStyle w:val="BodyTextIndent"/>
        <w:spacing w:line="240" w:lineRule="auto"/>
        <w:rPr>
          <w:rFonts w:ascii="GHEA Grapalat" w:hAnsi="GHEA Grapalat"/>
          <w:i w:val="0"/>
          <w:lang w:val="af-ZA"/>
        </w:rPr>
      </w:pPr>
      <w:r>
        <w:rPr>
          <w:rFonts w:ascii="GHEA Grapalat" w:hAnsi="GHEA Grapalat"/>
          <w:i w:val="0"/>
          <w:lang w:val="af-ZA"/>
        </w:rPr>
        <w:t>Սույն ընթացակարգի</w:t>
      </w:r>
      <w:r w:rsidRPr="00064ADD">
        <w:rPr>
          <w:rFonts w:ascii="GHEA Grapalat" w:hAnsi="GHEA Grapalat"/>
          <w:i w:val="0"/>
          <w:lang w:val="af-ZA"/>
        </w:rPr>
        <w:t xml:space="preserve"> հայտերն անհրաժեշտ է ներկայացնել</w:t>
      </w:r>
      <w:r>
        <w:rPr>
          <w:rFonts w:ascii="GHEA Grapalat" w:hAnsi="GHEA Grapalat"/>
          <w:i w:val="0"/>
          <w:lang w:val="af-ZA"/>
        </w:rPr>
        <w:t xml:space="preserve"> </w:t>
      </w:r>
      <w:r w:rsidRPr="001B61DE">
        <w:rPr>
          <w:rFonts w:ascii="GHEA Grapalat" w:hAnsi="GHEA Grapalat"/>
          <w:i w:val="0"/>
          <w:u w:val="single"/>
          <w:lang w:val="af-ZA"/>
        </w:rPr>
        <w:t xml:space="preserve">ք.Երևան Զաքիյան 10 հասցեով, </w:t>
      </w:r>
    </w:p>
    <w:p w14:paraId="11983458" w14:textId="557DEFCD" w:rsidR="00534CDF" w:rsidRDefault="00534CDF" w:rsidP="00534CDF">
      <w:pPr>
        <w:pStyle w:val="BodyTextIndent"/>
        <w:spacing w:line="240" w:lineRule="auto"/>
        <w:rPr>
          <w:rFonts w:ascii="GHEA Grapalat" w:hAnsi="GHEA Grapalat"/>
          <w:i w:val="0"/>
          <w:sz w:val="16"/>
          <w:szCs w:val="16"/>
          <w:lang w:val="af-ZA"/>
        </w:rPr>
      </w:pPr>
      <w:r w:rsidRPr="00064ADD">
        <w:rPr>
          <w:rFonts w:ascii="GHEA Grapalat" w:hAnsi="GHEA Grapalat"/>
          <w:i w:val="0"/>
          <w:sz w:val="16"/>
          <w:szCs w:val="16"/>
          <w:lang w:val="af-ZA"/>
        </w:rPr>
        <w:t xml:space="preserve">                                                                                                       </w:t>
      </w:r>
      <w:r w:rsidR="001B61DE">
        <w:rPr>
          <w:rFonts w:ascii="GHEA Grapalat" w:hAnsi="GHEA Grapalat"/>
          <w:i w:val="0"/>
          <w:sz w:val="16"/>
          <w:szCs w:val="16"/>
          <w:lang w:val="af-ZA"/>
        </w:rPr>
        <w:t xml:space="preserve">                 </w:t>
      </w:r>
      <w:r w:rsidRPr="00064ADD">
        <w:rPr>
          <w:rFonts w:ascii="GHEA Grapalat" w:hAnsi="GHEA Grapalat"/>
          <w:i w:val="0"/>
          <w:sz w:val="16"/>
          <w:szCs w:val="16"/>
          <w:lang w:val="af-ZA"/>
        </w:rPr>
        <w:t xml:space="preserve">  (պատվիրատուի հասցեն)  </w:t>
      </w:r>
    </w:p>
    <w:p w14:paraId="171CD7B5" w14:textId="11BDA319" w:rsidR="00534CDF" w:rsidRPr="00064ADD" w:rsidRDefault="00534CDF" w:rsidP="00534CDF">
      <w:pPr>
        <w:pStyle w:val="BodyTextIndent"/>
        <w:ind w:hanging="90"/>
        <w:rPr>
          <w:rFonts w:ascii="GHEA Grapalat" w:hAnsi="GHEA Grapalat"/>
          <w:i w:val="0"/>
          <w:lang w:val="af-ZA"/>
        </w:rPr>
      </w:pPr>
      <w:r>
        <w:rPr>
          <w:rFonts w:ascii="GHEA Grapalat" w:hAnsi="GHEA Grapalat"/>
          <w:i w:val="0"/>
          <w:lang w:val="af-ZA"/>
        </w:rPr>
        <w:t>փ</w:t>
      </w:r>
      <w:r w:rsidRPr="00931A07">
        <w:rPr>
          <w:rFonts w:ascii="GHEA Grapalat" w:hAnsi="GHEA Grapalat"/>
          <w:i w:val="0"/>
          <w:lang w:val="af-ZA"/>
        </w:rPr>
        <w:t xml:space="preserve">աստաթղթային </w:t>
      </w:r>
      <w:r w:rsidRPr="00064ADD">
        <w:rPr>
          <w:rFonts w:ascii="GHEA Grapalat" w:hAnsi="GHEA Grapalat"/>
          <w:i w:val="0"/>
          <w:lang w:val="af-ZA"/>
        </w:rPr>
        <w:t xml:space="preserve">ձևով </w:t>
      </w:r>
      <w:r w:rsidRPr="00A04ED0">
        <w:rPr>
          <w:rFonts w:ascii="GHEA Grapalat" w:hAnsi="GHEA Grapalat"/>
          <w:b/>
          <w:i w:val="0"/>
          <w:u w:val="single"/>
          <w:lang w:val="af-ZA"/>
        </w:rPr>
        <w:t>մինչև 202</w:t>
      </w:r>
      <w:r w:rsidR="00B7595E" w:rsidRPr="00B7595E">
        <w:rPr>
          <w:rFonts w:ascii="GHEA Grapalat" w:hAnsi="GHEA Grapalat"/>
          <w:b/>
          <w:i w:val="0"/>
          <w:u w:val="single"/>
          <w:lang w:val="af-ZA"/>
        </w:rPr>
        <w:t>3</w:t>
      </w:r>
      <w:r w:rsidRPr="00A04ED0">
        <w:rPr>
          <w:rFonts w:ascii="GHEA Grapalat" w:hAnsi="GHEA Grapalat"/>
          <w:b/>
          <w:i w:val="0"/>
          <w:u w:val="single"/>
          <w:lang w:val="af-ZA"/>
        </w:rPr>
        <w:t>թ.</w:t>
      </w:r>
      <w:r w:rsidR="00B7595E" w:rsidRPr="00B7595E">
        <w:rPr>
          <w:rFonts w:ascii="GHEA Grapalat" w:hAnsi="GHEA Grapalat"/>
          <w:b/>
          <w:i w:val="0"/>
          <w:u w:val="single"/>
          <w:lang w:val="af-ZA"/>
        </w:rPr>
        <w:t xml:space="preserve"> </w:t>
      </w:r>
      <w:r w:rsidR="005902FA">
        <w:rPr>
          <w:rFonts w:ascii="GHEA Grapalat" w:hAnsi="GHEA Grapalat"/>
          <w:b/>
          <w:i w:val="0"/>
          <w:u w:val="single"/>
          <w:lang w:val="hy-AM"/>
        </w:rPr>
        <w:t>Հու</w:t>
      </w:r>
      <w:r w:rsidR="00FC4098">
        <w:rPr>
          <w:rFonts w:ascii="GHEA Grapalat" w:hAnsi="GHEA Grapalat"/>
          <w:b/>
          <w:i w:val="0"/>
          <w:u w:val="single"/>
          <w:lang w:val="en-US"/>
        </w:rPr>
        <w:t>լ</w:t>
      </w:r>
      <w:r w:rsidR="005902FA">
        <w:rPr>
          <w:rFonts w:ascii="GHEA Grapalat" w:hAnsi="GHEA Grapalat"/>
          <w:b/>
          <w:i w:val="0"/>
          <w:u w:val="single"/>
          <w:lang w:val="hy-AM"/>
        </w:rPr>
        <w:t>իսի 20</w:t>
      </w:r>
      <w:r w:rsidRPr="00A04ED0">
        <w:rPr>
          <w:rFonts w:ascii="GHEA Grapalat" w:hAnsi="GHEA Grapalat"/>
          <w:b/>
          <w:i w:val="0"/>
          <w:u w:val="single"/>
          <w:lang w:val="af-ZA"/>
        </w:rPr>
        <w:t>-ը ժամը 11.00</w:t>
      </w:r>
      <w:r>
        <w:rPr>
          <w:rFonts w:ascii="GHEA Grapalat" w:hAnsi="GHEA Grapalat"/>
          <w:i w:val="0"/>
          <w:lang w:val="af-ZA"/>
        </w:rPr>
        <w:t xml:space="preserve">: </w:t>
      </w:r>
      <w:r w:rsidRPr="00064ADD">
        <w:rPr>
          <w:rFonts w:ascii="GHEA Grapalat" w:hAnsi="GHEA Grapalat"/>
          <w:i w:val="0"/>
          <w:lang w:val="af-ZA"/>
        </w:rPr>
        <w:t xml:space="preserve">Հայտերը, հայերենից բացի, կարող են ներկայացվել նաև անգլերեն կամ ռուսերեն: </w:t>
      </w:r>
    </w:p>
    <w:p w14:paraId="488BF606" w14:textId="20DE9D7B" w:rsidR="00534CDF" w:rsidRPr="00064ADD" w:rsidRDefault="00534CDF" w:rsidP="00534CDF">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Pr>
          <w:rFonts w:ascii="GHEA Grapalat" w:hAnsi="GHEA Grapalat"/>
          <w:i w:val="0"/>
          <w:lang w:val="af-ZA"/>
        </w:rPr>
        <w:t xml:space="preserve">ք.Երևան, Զաքիյան 10 </w:t>
      </w:r>
      <w:r w:rsidRPr="00064ADD">
        <w:rPr>
          <w:rFonts w:ascii="GHEA Grapalat" w:hAnsi="GHEA Grapalat"/>
          <w:i w:val="0"/>
          <w:lang w:val="af-ZA"/>
        </w:rPr>
        <w:t xml:space="preserve">հասցեում,  </w:t>
      </w:r>
      <w:bookmarkStart w:id="0" w:name="_Hlk140070011"/>
      <w:r w:rsidRPr="00064ADD">
        <w:rPr>
          <w:rFonts w:ascii="GHEA Grapalat" w:hAnsi="GHEA Grapalat"/>
          <w:i w:val="0"/>
          <w:lang w:val="af-ZA"/>
        </w:rPr>
        <w:t>«</w:t>
      </w:r>
      <w:r>
        <w:rPr>
          <w:rFonts w:ascii="GHEA Grapalat" w:hAnsi="GHEA Grapalat"/>
          <w:i w:val="0"/>
          <w:lang w:val="af-ZA"/>
        </w:rPr>
        <w:t>202</w:t>
      </w:r>
      <w:r w:rsidR="00B7595E" w:rsidRPr="00B7595E">
        <w:rPr>
          <w:rFonts w:ascii="GHEA Grapalat" w:hAnsi="GHEA Grapalat"/>
          <w:i w:val="0"/>
          <w:lang w:val="af-ZA"/>
        </w:rPr>
        <w:t>3</w:t>
      </w:r>
      <w:r>
        <w:rPr>
          <w:rFonts w:ascii="GHEA Grapalat" w:hAnsi="GHEA Grapalat"/>
          <w:i w:val="0"/>
          <w:lang w:val="af-ZA"/>
        </w:rPr>
        <w:t>թ</w:t>
      </w:r>
      <w:r w:rsidRPr="00064ADD">
        <w:rPr>
          <w:rFonts w:ascii="GHEA Grapalat" w:hAnsi="GHEA Grapalat"/>
          <w:i w:val="0"/>
          <w:lang w:val="af-ZA"/>
        </w:rPr>
        <w:t>» «</w:t>
      </w:r>
      <w:r w:rsidR="005902FA">
        <w:rPr>
          <w:rFonts w:ascii="GHEA Grapalat" w:hAnsi="GHEA Grapalat"/>
          <w:i w:val="0"/>
          <w:lang w:val="hy-AM"/>
        </w:rPr>
        <w:t>հու</w:t>
      </w:r>
      <w:r w:rsidR="00FC4098">
        <w:rPr>
          <w:rFonts w:ascii="GHEA Grapalat" w:hAnsi="GHEA Grapalat"/>
          <w:i w:val="0"/>
          <w:lang w:val="en-US"/>
        </w:rPr>
        <w:t>լ</w:t>
      </w:r>
      <w:r w:rsidR="005902FA">
        <w:rPr>
          <w:rFonts w:ascii="GHEA Grapalat" w:hAnsi="GHEA Grapalat"/>
          <w:i w:val="0"/>
          <w:lang w:val="hy-AM"/>
        </w:rPr>
        <w:t>իսի</w:t>
      </w:r>
      <w:r w:rsidR="00B7595E">
        <w:rPr>
          <w:rFonts w:ascii="GHEA Grapalat" w:hAnsi="GHEA Grapalat"/>
          <w:i w:val="0"/>
          <w:lang w:val="af-ZA"/>
        </w:rPr>
        <w:t xml:space="preserve"> </w:t>
      </w:r>
      <w:r>
        <w:rPr>
          <w:rFonts w:ascii="GHEA Grapalat" w:hAnsi="GHEA Grapalat"/>
          <w:i w:val="0"/>
          <w:lang w:val="af-ZA"/>
        </w:rPr>
        <w:t>» «</w:t>
      </w:r>
      <w:r w:rsidR="005902FA">
        <w:rPr>
          <w:rFonts w:ascii="GHEA Grapalat" w:hAnsi="GHEA Grapalat"/>
          <w:i w:val="0"/>
          <w:lang w:val="hy-AM"/>
        </w:rPr>
        <w:t>20</w:t>
      </w:r>
      <w:r w:rsidRPr="00064ADD">
        <w:rPr>
          <w:rFonts w:ascii="GHEA Grapalat" w:hAnsi="GHEA Grapalat"/>
          <w:i w:val="0"/>
          <w:lang w:val="af-ZA"/>
        </w:rPr>
        <w:t xml:space="preserve">» -ին ժամը  </w:t>
      </w:r>
      <w:r>
        <w:rPr>
          <w:rFonts w:ascii="GHEA Grapalat" w:hAnsi="GHEA Grapalat"/>
          <w:i w:val="0"/>
          <w:lang w:val="af-ZA"/>
        </w:rPr>
        <w:t>11.00</w:t>
      </w:r>
      <w:r w:rsidRPr="00064ADD">
        <w:rPr>
          <w:rFonts w:ascii="GHEA Grapalat" w:hAnsi="GHEA Grapalat"/>
          <w:i w:val="0"/>
          <w:lang w:val="af-ZA"/>
        </w:rPr>
        <w:t xml:space="preserve">-ին։   </w:t>
      </w:r>
    </w:p>
    <w:bookmarkEnd w:id="0"/>
    <w:p w14:paraId="3C6A11A8" w14:textId="77777777" w:rsidR="00534CDF" w:rsidRPr="00064ADD" w:rsidRDefault="00534CDF" w:rsidP="00534CDF">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4C342CD4" w14:textId="77777777" w:rsidR="00534CDF" w:rsidRPr="00064ADD" w:rsidRDefault="00534CDF" w:rsidP="00534CDF">
      <w:pPr>
        <w:pStyle w:val="BodyTextIndent"/>
        <w:spacing w:line="240" w:lineRule="auto"/>
        <w:rPr>
          <w:rFonts w:ascii="GHEA Grapalat" w:hAnsi="GHEA Grapalat"/>
          <w:i w:val="0"/>
          <w:lang w:val="hy-AM"/>
        </w:rPr>
      </w:pPr>
    </w:p>
    <w:p w14:paraId="08A88FD8" w14:textId="02B9D8C3" w:rsidR="00534CDF" w:rsidRPr="00064ADD" w:rsidRDefault="00534CDF" w:rsidP="00534CDF">
      <w:pPr>
        <w:pStyle w:val="BodyTextIndent"/>
        <w:spacing w:line="240" w:lineRule="auto"/>
        <w:rPr>
          <w:rFonts w:ascii="GHEA Grapalat" w:hAnsi="GHEA Grapalat"/>
          <w:i w:val="0"/>
          <w:lang w:val="af-ZA"/>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af-ZA"/>
        </w:rPr>
        <w:t xml:space="preserve">  </w:t>
      </w:r>
      <w:r>
        <w:rPr>
          <w:rFonts w:ascii="GHEA Grapalat" w:hAnsi="GHEA Grapalat"/>
          <w:i w:val="0"/>
          <w:u w:val="single"/>
          <w:lang w:val="af-ZA"/>
        </w:rPr>
        <w:t>Արմինե  Միրումյան</w:t>
      </w:r>
      <w:r w:rsidRPr="00064ADD">
        <w:rPr>
          <w:rFonts w:ascii="GHEA Grapalat" w:hAnsi="GHEA Grapalat"/>
          <w:i w:val="0"/>
          <w:lang w:val="af-ZA"/>
        </w:rPr>
        <w:t>-ին</w:t>
      </w:r>
    </w:p>
    <w:p w14:paraId="45A3083E" w14:textId="372A667D" w:rsidR="00534CDF" w:rsidRDefault="00534CDF" w:rsidP="00534CDF">
      <w:pPr>
        <w:pStyle w:val="BodyTextIndent"/>
        <w:spacing w:line="240" w:lineRule="auto"/>
        <w:ind w:firstLine="0"/>
        <w:rPr>
          <w:rFonts w:ascii="GHEA Grapalat" w:hAnsi="GHEA Grapalat"/>
          <w:i w:val="0"/>
          <w:sz w:val="16"/>
          <w:szCs w:val="16"/>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r w:rsidRPr="00064ADD">
        <w:rPr>
          <w:rFonts w:ascii="GHEA Grapalat" w:hAnsi="GHEA Grapalat"/>
          <w:i w:val="0"/>
          <w:sz w:val="16"/>
          <w:szCs w:val="16"/>
          <w:lang w:val="af-ZA"/>
        </w:rPr>
        <w:t>անունը, ազգանունը</w:t>
      </w:r>
    </w:p>
    <w:p w14:paraId="70AA898C" w14:textId="77777777" w:rsidR="00B7595E" w:rsidRPr="00064ADD" w:rsidRDefault="00B7595E" w:rsidP="00534CDF">
      <w:pPr>
        <w:pStyle w:val="BodyTextIndent"/>
        <w:spacing w:line="240" w:lineRule="auto"/>
        <w:ind w:firstLine="0"/>
        <w:rPr>
          <w:rFonts w:ascii="GHEA Grapalat" w:hAnsi="GHEA Grapalat"/>
          <w:i w:val="0"/>
          <w:lang w:val="af-ZA"/>
        </w:rPr>
      </w:pPr>
    </w:p>
    <w:p w14:paraId="1A8003E6" w14:textId="657AB479" w:rsidR="00534CDF" w:rsidRPr="00064ADD" w:rsidRDefault="00534CDF" w:rsidP="00534CDF">
      <w:pPr>
        <w:pStyle w:val="BodyTextIndent"/>
        <w:spacing w:line="240" w:lineRule="auto"/>
        <w:rPr>
          <w:rFonts w:ascii="GHEA Grapalat" w:hAnsi="GHEA Grapalat"/>
          <w:i w:val="0"/>
          <w:u w:val="single"/>
          <w:lang w:val="af-ZA"/>
        </w:rPr>
      </w:pPr>
      <w:r w:rsidRPr="00064ADD">
        <w:rPr>
          <w:rFonts w:ascii="GHEA Grapalat" w:hAnsi="GHEA Grapalat"/>
          <w:i w:val="0"/>
          <w:lang w:val="af-ZA"/>
        </w:rPr>
        <w:t xml:space="preserve">                                     </w:t>
      </w:r>
      <w:r w:rsidR="00B7595E" w:rsidRPr="00B7595E">
        <w:rPr>
          <w:rFonts w:ascii="GHEA Grapalat" w:hAnsi="GHEA Grapalat"/>
          <w:i w:val="0"/>
          <w:lang w:val="af-ZA"/>
        </w:rPr>
        <w:t xml:space="preserve">               </w:t>
      </w:r>
      <w:r w:rsidRPr="00064ADD">
        <w:rPr>
          <w:rFonts w:ascii="GHEA Grapalat" w:hAnsi="GHEA Grapalat"/>
          <w:i w:val="0"/>
          <w:lang w:val="af-ZA"/>
        </w:rPr>
        <w:t xml:space="preserve"> Հեռախոս </w:t>
      </w:r>
      <w:r>
        <w:rPr>
          <w:rFonts w:ascii="GHEA Grapalat" w:hAnsi="GHEA Grapalat"/>
          <w:i w:val="0"/>
          <w:u w:val="single"/>
          <w:lang w:val="af-ZA"/>
        </w:rPr>
        <w:t>010 540734</w:t>
      </w:r>
    </w:p>
    <w:p w14:paraId="3C224C12" w14:textId="77777777" w:rsidR="00534CDF" w:rsidRPr="00064ADD" w:rsidRDefault="00534CDF" w:rsidP="00534CDF">
      <w:pPr>
        <w:pStyle w:val="BodyTextIndent"/>
        <w:spacing w:line="240" w:lineRule="auto"/>
        <w:rPr>
          <w:rFonts w:ascii="GHEA Grapalat" w:hAnsi="GHEA Grapalat"/>
          <w:i w:val="0"/>
          <w:lang w:val="af-ZA"/>
        </w:rPr>
      </w:pPr>
    </w:p>
    <w:p w14:paraId="7C4DBA80" w14:textId="4A8EC0D0" w:rsidR="00534CDF" w:rsidRPr="00B7595E" w:rsidRDefault="00534CDF" w:rsidP="00534CDF">
      <w:pPr>
        <w:pStyle w:val="BodyTextIndent"/>
        <w:spacing w:line="240" w:lineRule="auto"/>
        <w:rPr>
          <w:rFonts w:ascii="GHEA Grapalat" w:hAnsi="GHEA Grapalat"/>
          <w:i w:val="0"/>
          <w:lang w:val="af-ZA"/>
        </w:rPr>
      </w:pPr>
      <w:r w:rsidRPr="00064ADD">
        <w:rPr>
          <w:rFonts w:ascii="GHEA Grapalat" w:hAnsi="GHEA Grapalat"/>
          <w:i w:val="0"/>
          <w:lang w:val="af-ZA"/>
        </w:rPr>
        <w:t xml:space="preserve">                                       </w:t>
      </w:r>
      <w:r w:rsidR="00B7595E" w:rsidRPr="00B7595E">
        <w:rPr>
          <w:rFonts w:ascii="GHEA Grapalat" w:hAnsi="GHEA Grapalat"/>
          <w:i w:val="0"/>
          <w:lang w:val="af-ZA"/>
        </w:rPr>
        <w:t xml:space="preserve">              </w:t>
      </w:r>
      <w:r w:rsidRPr="00064ADD">
        <w:rPr>
          <w:rFonts w:ascii="GHEA Grapalat" w:hAnsi="GHEA Grapalat"/>
          <w:i w:val="0"/>
          <w:lang w:val="af-ZA"/>
        </w:rPr>
        <w:t xml:space="preserve"> Էլ. փոստ </w:t>
      </w:r>
      <w:r w:rsidR="00DE0140">
        <w:fldChar w:fldCharType="begin"/>
      </w:r>
      <w:r w:rsidR="00DE0140" w:rsidRPr="00FF69A8">
        <w:rPr>
          <w:lang w:val="af-ZA"/>
        </w:rPr>
        <w:instrText xml:space="preserve"> HYPERLINK "mailto:auction.gnum@spm.am" </w:instrText>
      </w:r>
      <w:r w:rsidR="00DE0140">
        <w:fldChar w:fldCharType="separate"/>
      </w:r>
      <w:r w:rsidR="00B7595E" w:rsidRPr="00394694">
        <w:rPr>
          <w:rStyle w:val="Hyperlink"/>
          <w:rFonts w:ascii="GHEA Grapalat" w:hAnsi="GHEA Grapalat"/>
          <w:i w:val="0"/>
          <w:lang w:val="af-ZA"/>
        </w:rPr>
        <w:t>auction.gnum@spm.am</w:t>
      </w:r>
      <w:r w:rsidR="00DE0140">
        <w:rPr>
          <w:rStyle w:val="Hyperlink"/>
          <w:rFonts w:ascii="GHEA Grapalat" w:hAnsi="GHEA Grapalat"/>
          <w:i w:val="0"/>
          <w:lang w:val="af-ZA"/>
        </w:rPr>
        <w:fldChar w:fldCharType="end"/>
      </w:r>
      <w:r w:rsidR="00B7595E" w:rsidRPr="00B7595E">
        <w:rPr>
          <w:rFonts w:ascii="GHEA Grapalat" w:hAnsi="GHEA Grapalat"/>
          <w:i w:val="0"/>
          <w:u w:val="single"/>
          <w:lang w:val="af-ZA"/>
        </w:rPr>
        <w:t xml:space="preserve"> </w:t>
      </w:r>
    </w:p>
    <w:p w14:paraId="4CF8C0ED" w14:textId="77777777" w:rsidR="00534CDF" w:rsidRPr="00064ADD" w:rsidRDefault="00534CDF" w:rsidP="00534CDF">
      <w:pPr>
        <w:pStyle w:val="BodyTextIndent"/>
        <w:spacing w:line="240" w:lineRule="auto"/>
        <w:rPr>
          <w:rFonts w:ascii="GHEA Grapalat" w:hAnsi="GHEA Grapalat"/>
          <w:i w:val="0"/>
          <w:lang w:val="af-ZA"/>
        </w:rPr>
      </w:pPr>
    </w:p>
    <w:p w14:paraId="7E0E2AD2" w14:textId="77777777" w:rsidR="00534CDF" w:rsidRPr="00064ADD" w:rsidRDefault="00534CDF" w:rsidP="00534CDF">
      <w:pPr>
        <w:pStyle w:val="BodyTextIndent"/>
        <w:spacing w:line="240" w:lineRule="auto"/>
        <w:rPr>
          <w:rFonts w:ascii="GHEA Grapalat" w:hAnsi="GHEA Grapalat"/>
          <w:i w:val="0"/>
          <w:lang w:val="af-ZA"/>
        </w:rPr>
      </w:pPr>
    </w:p>
    <w:p w14:paraId="008DBB9F" w14:textId="77777777" w:rsidR="00534CDF" w:rsidRPr="00A04ED0" w:rsidRDefault="00534CDF" w:rsidP="00534CDF">
      <w:pPr>
        <w:pStyle w:val="BodyTextIndent"/>
        <w:spacing w:line="240" w:lineRule="auto"/>
        <w:ind w:firstLine="0"/>
        <w:jc w:val="left"/>
        <w:rPr>
          <w:rFonts w:ascii="GHEA Grapalat" w:hAnsi="GHEA Grapalat"/>
          <w:i w:val="0"/>
          <w:u w:val="single"/>
          <w:lang w:val="af-ZA"/>
        </w:rPr>
      </w:pPr>
      <w:r w:rsidRPr="00064ADD">
        <w:rPr>
          <w:rFonts w:ascii="GHEA Grapalat" w:hAnsi="GHEA Grapalat"/>
          <w:i w:val="0"/>
          <w:lang w:val="af-ZA"/>
        </w:rPr>
        <w:t xml:space="preserve">Պատվիրատու </w:t>
      </w:r>
      <w:r w:rsidRPr="00064ADD">
        <w:rPr>
          <w:rFonts w:ascii="GHEA Grapalat" w:hAnsi="GHEA Grapalat"/>
          <w:i w:val="0"/>
          <w:u w:val="single"/>
          <w:lang w:val="af-ZA"/>
        </w:rPr>
        <w:tab/>
      </w:r>
      <w:r>
        <w:rPr>
          <w:rFonts w:ascii="GHEA Grapalat" w:hAnsi="GHEA Grapalat"/>
          <w:i w:val="0"/>
          <w:u w:val="single"/>
          <w:lang w:val="af-ZA"/>
        </w:rPr>
        <w:t>«</w:t>
      </w:r>
      <w:r w:rsidRPr="00A04ED0">
        <w:rPr>
          <w:rFonts w:ascii="GHEA Grapalat" w:hAnsi="GHEA Grapalat"/>
          <w:b/>
          <w:i w:val="0"/>
          <w:u w:val="single"/>
          <w:lang w:val="hy-AM"/>
        </w:rPr>
        <w:t>Գույքի գնահատման և աճուրդի կենտրոն</w:t>
      </w:r>
      <w:r w:rsidRPr="00A04ED0">
        <w:rPr>
          <w:rFonts w:ascii="GHEA Grapalat" w:hAnsi="GHEA Grapalat"/>
          <w:b/>
          <w:i w:val="0"/>
          <w:u w:val="single"/>
          <w:lang w:val="af-ZA"/>
        </w:rPr>
        <w:t>»</w:t>
      </w:r>
      <w:r>
        <w:rPr>
          <w:rFonts w:ascii="GHEA Grapalat" w:hAnsi="GHEA Grapalat"/>
          <w:b/>
          <w:i w:val="0"/>
          <w:u w:val="single"/>
          <w:lang w:val="af-ZA"/>
        </w:rPr>
        <w:t xml:space="preserve"> ՊՈԱԿ</w:t>
      </w:r>
    </w:p>
    <w:p w14:paraId="586363A7" w14:textId="77777777" w:rsidR="00534CDF" w:rsidRPr="00064ADD" w:rsidRDefault="00534CDF" w:rsidP="00534CDF">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sz w:val="16"/>
          <w:szCs w:val="16"/>
          <w:lang w:val="af-ZA"/>
        </w:rPr>
        <w:t>անվանումը</w:t>
      </w:r>
    </w:p>
    <w:p w14:paraId="77F2F3E7" w14:textId="77777777" w:rsidR="00534CDF" w:rsidRPr="00064ADD" w:rsidRDefault="00534CDF" w:rsidP="00534CDF">
      <w:pPr>
        <w:pStyle w:val="BodyTextIndent3"/>
        <w:spacing w:after="240" w:line="240" w:lineRule="auto"/>
        <w:ind w:firstLine="709"/>
        <w:rPr>
          <w:rFonts w:ascii="GHEA Grapalat" w:hAnsi="GHEA Grapalat" w:cs="Sylfaen"/>
          <w:b/>
          <w:lang w:val="es-ES"/>
        </w:rPr>
      </w:pPr>
    </w:p>
    <w:p w14:paraId="6884C700" w14:textId="182E751C" w:rsidR="00534CDF" w:rsidRDefault="00534CDF" w:rsidP="00534CDF">
      <w:pPr>
        <w:pStyle w:val="BodyText"/>
        <w:ind w:right="-7" w:firstLine="567"/>
        <w:jc w:val="right"/>
        <w:rPr>
          <w:rFonts w:ascii="GHEA Grapalat" w:hAnsi="GHEA Grapalat" w:cs="Sylfaen"/>
          <w:i/>
          <w:sz w:val="22"/>
          <w:lang w:val="af-ZA"/>
        </w:rPr>
      </w:pPr>
    </w:p>
    <w:p w14:paraId="494F8119" w14:textId="23987BB5" w:rsidR="00E95602" w:rsidRDefault="00E95602" w:rsidP="00534CDF">
      <w:pPr>
        <w:pStyle w:val="BodyText"/>
        <w:ind w:right="-7" w:firstLine="567"/>
        <w:jc w:val="right"/>
        <w:rPr>
          <w:rFonts w:ascii="GHEA Grapalat" w:hAnsi="GHEA Grapalat" w:cs="Sylfaen"/>
          <w:i/>
          <w:sz w:val="22"/>
          <w:lang w:val="af-ZA"/>
        </w:rPr>
      </w:pPr>
    </w:p>
    <w:p w14:paraId="2BCE8F1E" w14:textId="2E554CDD" w:rsidR="00B7595E" w:rsidRDefault="00B7595E" w:rsidP="00534CDF">
      <w:pPr>
        <w:pStyle w:val="BodyText"/>
        <w:ind w:right="-7" w:firstLine="567"/>
        <w:jc w:val="right"/>
        <w:rPr>
          <w:rFonts w:ascii="GHEA Grapalat" w:hAnsi="GHEA Grapalat" w:cs="Sylfaen"/>
          <w:i/>
          <w:sz w:val="22"/>
          <w:lang w:val="af-ZA"/>
        </w:rPr>
      </w:pPr>
    </w:p>
    <w:p w14:paraId="19728165" w14:textId="58DAC1A1" w:rsidR="00B7595E" w:rsidRDefault="00B7595E" w:rsidP="00534CDF">
      <w:pPr>
        <w:pStyle w:val="BodyText"/>
        <w:ind w:right="-7" w:firstLine="567"/>
        <w:jc w:val="right"/>
        <w:rPr>
          <w:rFonts w:ascii="GHEA Grapalat" w:hAnsi="GHEA Grapalat" w:cs="Sylfaen"/>
          <w:i/>
          <w:sz w:val="22"/>
          <w:lang w:val="af-ZA"/>
        </w:rPr>
      </w:pPr>
    </w:p>
    <w:p w14:paraId="5B431155" w14:textId="77777777" w:rsidR="00B7595E" w:rsidRDefault="00B7595E" w:rsidP="00534CDF">
      <w:pPr>
        <w:pStyle w:val="BodyText"/>
        <w:ind w:right="-7" w:firstLine="567"/>
        <w:jc w:val="right"/>
        <w:rPr>
          <w:rFonts w:ascii="GHEA Grapalat" w:hAnsi="GHEA Grapalat" w:cs="Sylfaen"/>
          <w:i/>
          <w:sz w:val="22"/>
          <w:lang w:val="af-ZA"/>
        </w:rPr>
      </w:pPr>
    </w:p>
    <w:p w14:paraId="66E6B69D" w14:textId="3BF8846B" w:rsidR="00E95602" w:rsidRDefault="00E95602" w:rsidP="00534CDF">
      <w:pPr>
        <w:pStyle w:val="BodyText"/>
        <w:ind w:right="-7" w:firstLine="567"/>
        <w:jc w:val="right"/>
        <w:rPr>
          <w:rFonts w:ascii="GHEA Grapalat" w:hAnsi="GHEA Grapalat" w:cs="Sylfaen"/>
          <w:i/>
          <w:sz w:val="22"/>
          <w:lang w:val="af-ZA"/>
        </w:rPr>
      </w:pPr>
    </w:p>
    <w:p w14:paraId="47FCDF7A" w14:textId="4B1626A8" w:rsidR="00E95602" w:rsidRDefault="00E95602" w:rsidP="00534CDF">
      <w:pPr>
        <w:pStyle w:val="BodyText"/>
        <w:ind w:right="-7" w:firstLine="567"/>
        <w:jc w:val="right"/>
        <w:rPr>
          <w:rFonts w:ascii="GHEA Grapalat" w:hAnsi="GHEA Grapalat" w:cs="Sylfaen"/>
          <w:i/>
          <w:sz w:val="22"/>
          <w:lang w:val="af-ZA"/>
        </w:rPr>
      </w:pPr>
    </w:p>
    <w:p w14:paraId="2BD5E4FB" w14:textId="77777777" w:rsidR="00E95602" w:rsidRPr="00064ADD" w:rsidRDefault="00E95602" w:rsidP="00534CDF">
      <w:pPr>
        <w:pStyle w:val="BodyText"/>
        <w:ind w:right="-7" w:firstLine="567"/>
        <w:jc w:val="right"/>
        <w:rPr>
          <w:rFonts w:ascii="GHEA Grapalat" w:hAnsi="GHEA Grapalat" w:cs="Sylfaen"/>
          <w:i/>
          <w:sz w:val="22"/>
          <w:lang w:val="af-ZA"/>
        </w:rPr>
      </w:pPr>
    </w:p>
    <w:p w14:paraId="48D3297C" w14:textId="77777777" w:rsidR="00534CDF" w:rsidRPr="00064ADD" w:rsidRDefault="00534CDF" w:rsidP="00534CDF">
      <w:pPr>
        <w:pStyle w:val="BodyText"/>
        <w:ind w:right="-7" w:firstLine="567"/>
        <w:jc w:val="right"/>
        <w:rPr>
          <w:rFonts w:ascii="GHEA Grapalat" w:hAnsi="GHEA Grapalat" w:cs="Sylfaen"/>
          <w:i/>
          <w:sz w:val="22"/>
          <w:lang w:val="af-ZA"/>
        </w:rPr>
      </w:pPr>
    </w:p>
    <w:p w14:paraId="74C5585E" w14:textId="77777777" w:rsidR="00534CDF" w:rsidRPr="00E641EF" w:rsidRDefault="00534CDF" w:rsidP="00534CDF">
      <w:pPr>
        <w:pStyle w:val="BodyText"/>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t>Հաստատված</w:t>
      </w:r>
      <w:proofErr w:type="spellEnd"/>
      <w:r w:rsidRPr="00E641EF">
        <w:rPr>
          <w:rFonts w:ascii="GHEA Grapalat" w:hAnsi="GHEA Grapalat" w:cs="Sylfaen"/>
          <w:i/>
          <w:sz w:val="20"/>
          <w:szCs w:val="20"/>
          <w:lang w:val="af-ZA"/>
        </w:rPr>
        <w:t xml:space="preserve"> </w:t>
      </w:r>
      <w:r w:rsidRPr="00064ADD">
        <w:rPr>
          <w:rFonts w:ascii="GHEA Grapalat" w:hAnsi="GHEA Grapalat" w:cs="Sylfaen"/>
          <w:i/>
          <w:sz w:val="20"/>
          <w:szCs w:val="20"/>
        </w:rPr>
        <w:t>է</w:t>
      </w:r>
    </w:p>
    <w:p w14:paraId="51DC0C1A" w14:textId="2CABBEAA" w:rsidR="00534CDF" w:rsidRPr="00E641EF" w:rsidRDefault="00534CDF" w:rsidP="00534CDF">
      <w:pPr>
        <w:pStyle w:val="BodyText"/>
        <w:spacing w:after="0"/>
        <w:ind w:firstLine="567"/>
        <w:jc w:val="right"/>
        <w:rPr>
          <w:rFonts w:ascii="GHEA Grapalat" w:hAnsi="GHEA Grapalat" w:cs="Sylfaen"/>
          <w:i/>
          <w:sz w:val="20"/>
          <w:szCs w:val="20"/>
          <w:lang w:val="af-ZA"/>
        </w:rPr>
      </w:pPr>
      <w:r w:rsidRPr="00E641EF">
        <w:rPr>
          <w:rFonts w:ascii="GHEA Grapalat" w:hAnsi="GHEA Grapalat" w:cs="Sylfaen"/>
          <w:i/>
          <w:sz w:val="20"/>
          <w:szCs w:val="20"/>
          <w:lang w:val="af-ZA"/>
        </w:rPr>
        <w:t>«</w:t>
      </w:r>
      <w:r w:rsidR="00FC4098">
        <w:rPr>
          <w:rFonts w:ascii="GHEA Grapalat" w:hAnsi="GHEA Grapalat" w:cs="Sylfaen"/>
          <w:i/>
          <w:sz w:val="20"/>
          <w:szCs w:val="20"/>
        </w:rPr>
        <w:t>ԳԳԱԿ</w:t>
      </w:r>
      <w:r w:rsidR="00FC4098" w:rsidRPr="00406D08">
        <w:rPr>
          <w:rFonts w:ascii="GHEA Grapalat" w:hAnsi="GHEA Grapalat" w:cs="Sylfaen"/>
          <w:i/>
          <w:sz w:val="20"/>
          <w:szCs w:val="20"/>
          <w:lang w:val="af-ZA"/>
        </w:rPr>
        <w:t>-</w:t>
      </w:r>
      <w:r w:rsidR="00FC4098">
        <w:rPr>
          <w:rFonts w:ascii="GHEA Grapalat" w:hAnsi="GHEA Grapalat" w:cs="Sylfaen"/>
          <w:i/>
          <w:sz w:val="20"/>
          <w:szCs w:val="20"/>
        </w:rPr>
        <w:t>ԳՀԾՁԲ</w:t>
      </w:r>
      <w:r w:rsidR="00FC4098" w:rsidRPr="00406D08">
        <w:rPr>
          <w:rFonts w:ascii="GHEA Grapalat" w:hAnsi="GHEA Grapalat" w:cs="Sylfaen"/>
          <w:i/>
          <w:sz w:val="20"/>
          <w:szCs w:val="20"/>
          <w:lang w:val="af-ZA"/>
        </w:rPr>
        <w:t>-23/9/</w:t>
      </w:r>
      <w:r w:rsidR="00FC4098">
        <w:rPr>
          <w:rFonts w:ascii="GHEA Grapalat" w:hAnsi="GHEA Grapalat" w:cs="Sylfaen"/>
          <w:i/>
          <w:sz w:val="20"/>
          <w:szCs w:val="20"/>
        </w:rPr>
        <w:t>Պ</w:t>
      </w:r>
      <w:r w:rsidRPr="00E641EF">
        <w:rPr>
          <w:rFonts w:ascii="GHEA Grapalat" w:hAnsi="GHEA Grapalat" w:cs="Sylfaen"/>
          <w:i/>
          <w:sz w:val="20"/>
          <w:szCs w:val="20"/>
          <w:lang w:val="af-ZA"/>
        </w:rPr>
        <w:t xml:space="preserve">» </w:t>
      </w:r>
      <w:proofErr w:type="spellStart"/>
      <w:r w:rsidRPr="00064ADD">
        <w:rPr>
          <w:rFonts w:ascii="GHEA Grapalat" w:hAnsi="GHEA Grapalat" w:cs="Sylfaen"/>
          <w:i/>
          <w:sz w:val="20"/>
          <w:szCs w:val="20"/>
        </w:rPr>
        <w:t>ծածկա</w:t>
      </w:r>
      <w:r w:rsidRPr="00B7595E">
        <w:rPr>
          <w:rFonts w:ascii="GHEA Grapalat" w:hAnsi="GHEA Grapalat" w:cs="Sylfaen"/>
          <w:i/>
          <w:sz w:val="20"/>
          <w:szCs w:val="20"/>
        </w:rPr>
        <w:t>գ</w:t>
      </w:r>
      <w:r w:rsidRPr="00064ADD">
        <w:rPr>
          <w:rFonts w:ascii="GHEA Grapalat" w:hAnsi="GHEA Grapalat" w:cs="Sylfaen"/>
          <w:i/>
          <w:sz w:val="20"/>
          <w:szCs w:val="20"/>
        </w:rPr>
        <w:t>րով</w:t>
      </w:r>
      <w:proofErr w:type="spellEnd"/>
      <w:r w:rsidRPr="00E641EF">
        <w:rPr>
          <w:rFonts w:ascii="GHEA Grapalat" w:hAnsi="GHEA Grapalat" w:cs="Sylfaen"/>
          <w:i/>
          <w:sz w:val="20"/>
          <w:szCs w:val="20"/>
          <w:lang w:val="af-ZA"/>
        </w:rPr>
        <w:t xml:space="preserve"> </w:t>
      </w:r>
    </w:p>
    <w:p w14:paraId="01C92853" w14:textId="77777777" w:rsidR="00534CDF" w:rsidRPr="00E641EF" w:rsidRDefault="00534CDF" w:rsidP="00534CDF">
      <w:pPr>
        <w:pStyle w:val="BodyText"/>
        <w:spacing w:after="0"/>
        <w:ind w:firstLine="567"/>
        <w:jc w:val="right"/>
        <w:rPr>
          <w:rFonts w:ascii="GHEA Grapalat" w:hAnsi="GHEA Grapalat" w:cs="Sylfaen"/>
          <w:i/>
          <w:sz w:val="20"/>
          <w:szCs w:val="20"/>
          <w:lang w:val="af-ZA"/>
        </w:rPr>
      </w:pPr>
      <w:proofErr w:type="spellStart"/>
      <w:r>
        <w:rPr>
          <w:rFonts w:ascii="GHEA Grapalat" w:hAnsi="GHEA Grapalat" w:cs="Sylfaen"/>
          <w:i/>
          <w:sz w:val="20"/>
          <w:szCs w:val="20"/>
        </w:rPr>
        <w:t>գնանշման</w:t>
      </w:r>
      <w:proofErr w:type="spellEnd"/>
      <w:r w:rsidRPr="00E641EF">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E641EF">
        <w:rPr>
          <w:rFonts w:ascii="GHEA Grapalat" w:hAnsi="GHEA Grapalat" w:cs="Sylfaen"/>
          <w:i/>
          <w:sz w:val="20"/>
          <w:szCs w:val="20"/>
          <w:lang w:val="af-ZA"/>
        </w:rPr>
        <w:t xml:space="preserve"> </w:t>
      </w:r>
      <w:proofErr w:type="spellStart"/>
      <w:r w:rsidRPr="00B7595E">
        <w:rPr>
          <w:rFonts w:ascii="GHEA Grapalat" w:hAnsi="GHEA Grapalat" w:cs="Sylfaen"/>
          <w:i/>
          <w:sz w:val="20"/>
          <w:szCs w:val="20"/>
        </w:rPr>
        <w:t>գնահատող</w:t>
      </w:r>
      <w:proofErr w:type="spellEnd"/>
      <w:r w:rsidRPr="00E641EF">
        <w:rPr>
          <w:rFonts w:ascii="GHEA Grapalat" w:hAnsi="GHEA Grapalat" w:cs="Sylfaen"/>
          <w:i/>
          <w:sz w:val="20"/>
          <w:szCs w:val="20"/>
          <w:lang w:val="af-ZA"/>
        </w:rPr>
        <w:t xml:space="preserve"> </w:t>
      </w:r>
      <w:proofErr w:type="spellStart"/>
      <w:r w:rsidRPr="00064ADD">
        <w:rPr>
          <w:rFonts w:ascii="GHEA Grapalat" w:hAnsi="GHEA Grapalat" w:cs="Sylfaen"/>
          <w:i/>
          <w:sz w:val="20"/>
          <w:szCs w:val="20"/>
        </w:rPr>
        <w:t>հանձնաժողովի</w:t>
      </w:r>
      <w:proofErr w:type="spellEnd"/>
    </w:p>
    <w:p w14:paraId="1D1CBAB1" w14:textId="177D4F50" w:rsidR="00534CDF" w:rsidRPr="00E641EF" w:rsidRDefault="00534CDF" w:rsidP="00534CDF">
      <w:pPr>
        <w:pStyle w:val="BodyText"/>
        <w:spacing w:after="0"/>
        <w:ind w:firstLine="567"/>
        <w:jc w:val="right"/>
        <w:rPr>
          <w:rFonts w:ascii="GHEA Grapalat" w:hAnsi="GHEA Grapalat" w:cs="Sylfaen"/>
          <w:i/>
          <w:sz w:val="20"/>
          <w:szCs w:val="20"/>
          <w:lang w:val="af-ZA"/>
        </w:rPr>
      </w:pPr>
      <w:r w:rsidRPr="00E641EF">
        <w:rPr>
          <w:rFonts w:ascii="GHEA Grapalat" w:hAnsi="GHEA Grapalat" w:cs="Sylfaen"/>
          <w:i/>
          <w:sz w:val="20"/>
          <w:szCs w:val="20"/>
          <w:lang w:val="af-ZA"/>
        </w:rPr>
        <w:t xml:space="preserve"> 202</w:t>
      </w:r>
      <w:r w:rsidR="00B7595E" w:rsidRPr="00E641EF">
        <w:rPr>
          <w:rFonts w:ascii="GHEA Grapalat" w:hAnsi="GHEA Grapalat" w:cs="Sylfaen"/>
          <w:i/>
          <w:sz w:val="20"/>
          <w:szCs w:val="20"/>
          <w:lang w:val="af-ZA"/>
        </w:rPr>
        <w:t>3</w:t>
      </w:r>
      <w:r w:rsidRPr="00064ADD">
        <w:rPr>
          <w:rFonts w:ascii="GHEA Grapalat" w:hAnsi="GHEA Grapalat" w:cs="Sylfaen"/>
          <w:i/>
          <w:sz w:val="20"/>
          <w:szCs w:val="20"/>
        </w:rPr>
        <w:t>թ</w:t>
      </w:r>
      <w:r w:rsidRPr="00E641EF">
        <w:rPr>
          <w:rFonts w:ascii="GHEA Grapalat" w:hAnsi="GHEA Grapalat" w:cs="Sylfaen"/>
          <w:i/>
          <w:sz w:val="20"/>
          <w:szCs w:val="20"/>
          <w:lang w:val="af-ZA"/>
        </w:rPr>
        <w:t xml:space="preserve">. </w:t>
      </w:r>
      <w:proofErr w:type="spellStart"/>
      <w:r w:rsidR="005902FA">
        <w:rPr>
          <w:rFonts w:ascii="GHEA Grapalat" w:hAnsi="GHEA Grapalat" w:cs="Sylfaen"/>
          <w:i/>
          <w:sz w:val="20"/>
          <w:szCs w:val="20"/>
          <w:lang w:val="ru-RU"/>
        </w:rPr>
        <w:t>Հու</w:t>
      </w:r>
      <w:proofErr w:type="spellEnd"/>
      <w:r w:rsidR="00FC4098">
        <w:rPr>
          <w:rFonts w:ascii="GHEA Grapalat" w:hAnsi="GHEA Grapalat" w:cs="Sylfaen"/>
          <w:i/>
          <w:sz w:val="20"/>
          <w:szCs w:val="20"/>
        </w:rPr>
        <w:t>լ</w:t>
      </w:r>
      <w:proofErr w:type="spellStart"/>
      <w:r w:rsidR="005902FA">
        <w:rPr>
          <w:rFonts w:ascii="GHEA Grapalat" w:hAnsi="GHEA Grapalat" w:cs="Sylfaen"/>
          <w:i/>
          <w:sz w:val="20"/>
          <w:szCs w:val="20"/>
          <w:lang w:val="ru-RU"/>
        </w:rPr>
        <w:t>իսի</w:t>
      </w:r>
      <w:proofErr w:type="spellEnd"/>
      <w:r w:rsidR="00B7595E" w:rsidRPr="00E641EF">
        <w:rPr>
          <w:rFonts w:ascii="GHEA Grapalat" w:hAnsi="GHEA Grapalat" w:cs="Sylfaen"/>
          <w:i/>
          <w:sz w:val="20"/>
          <w:szCs w:val="20"/>
          <w:lang w:val="af-ZA"/>
        </w:rPr>
        <w:t xml:space="preserve"> </w:t>
      </w:r>
      <w:r w:rsidR="00987432">
        <w:rPr>
          <w:rFonts w:ascii="GHEA Grapalat" w:hAnsi="GHEA Grapalat" w:cs="Sylfaen"/>
          <w:i/>
          <w:sz w:val="20"/>
          <w:szCs w:val="20"/>
          <w:lang w:val="hy-AM"/>
        </w:rPr>
        <w:t>1</w:t>
      </w:r>
      <w:r w:rsidR="00FC4098">
        <w:rPr>
          <w:rFonts w:ascii="GHEA Grapalat" w:hAnsi="GHEA Grapalat" w:cs="Sylfaen"/>
          <w:i/>
          <w:sz w:val="20"/>
          <w:szCs w:val="20"/>
          <w:lang w:val="af-ZA"/>
        </w:rPr>
        <w:t>2</w:t>
      </w:r>
      <w:r w:rsidRPr="00E641EF">
        <w:rPr>
          <w:rFonts w:ascii="GHEA Grapalat" w:hAnsi="GHEA Grapalat" w:cs="Sylfaen"/>
          <w:i/>
          <w:sz w:val="20"/>
          <w:szCs w:val="20"/>
          <w:lang w:val="af-ZA"/>
        </w:rPr>
        <w:t>-</w:t>
      </w:r>
      <w:proofErr w:type="gramStart"/>
      <w:r w:rsidRPr="00B7595E">
        <w:rPr>
          <w:rFonts w:ascii="GHEA Grapalat" w:hAnsi="GHEA Grapalat" w:cs="Sylfaen"/>
          <w:i/>
          <w:sz w:val="20"/>
          <w:szCs w:val="20"/>
        </w:rPr>
        <w:t>ի</w:t>
      </w:r>
      <w:r w:rsidRPr="00E641EF">
        <w:rPr>
          <w:rFonts w:ascii="GHEA Grapalat" w:hAnsi="GHEA Grapalat" w:cs="Sylfaen"/>
          <w:i/>
          <w:sz w:val="20"/>
          <w:szCs w:val="20"/>
          <w:lang w:val="af-ZA"/>
        </w:rPr>
        <w:t xml:space="preserve">  N</w:t>
      </w:r>
      <w:proofErr w:type="gramEnd"/>
      <w:r w:rsidRPr="00E641EF">
        <w:rPr>
          <w:rFonts w:ascii="GHEA Grapalat" w:hAnsi="GHEA Grapalat" w:cs="Sylfaen"/>
          <w:i/>
          <w:sz w:val="20"/>
          <w:szCs w:val="20"/>
          <w:lang w:val="af-ZA"/>
        </w:rPr>
        <w:t xml:space="preserve"> 1 </w:t>
      </w:r>
      <w:proofErr w:type="spellStart"/>
      <w:r w:rsidRPr="00064ADD">
        <w:rPr>
          <w:rFonts w:ascii="GHEA Grapalat" w:hAnsi="GHEA Grapalat" w:cs="Sylfaen"/>
          <w:i/>
          <w:sz w:val="20"/>
          <w:szCs w:val="20"/>
        </w:rPr>
        <w:t>որոշմամբ</w:t>
      </w:r>
      <w:proofErr w:type="spellEnd"/>
    </w:p>
    <w:p w14:paraId="7232D72A" w14:textId="77777777" w:rsidR="00534CDF" w:rsidRPr="00064ADD" w:rsidRDefault="00534CDF" w:rsidP="00534CDF">
      <w:pPr>
        <w:pStyle w:val="BodyText"/>
        <w:ind w:right="-7" w:firstLine="567"/>
        <w:jc w:val="center"/>
        <w:rPr>
          <w:rFonts w:ascii="GHEA Grapalat" w:hAnsi="GHEA Grapalat"/>
          <w:lang w:val="af-ZA"/>
        </w:rPr>
      </w:pPr>
    </w:p>
    <w:p w14:paraId="23756650" w14:textId="77777777" w:rsidR="00534CDF" w:rsidRPr="00064ADD" w:rsidRDefault="00534CDF" w:rsidP="00534CDF">
      <w:pPr>
        <w:pStyle w:val="BodyText"/>
        <w:ind w:right="-7" w:firstLine="567"/>
        <w:jc w:val="center"/>
        <w:rPr>
          <w:rFonts w:ascii="GHEA Grapalat" w:hAnsi="GHEA Grapalat"/>
          <w:lang w:val="af-ZA"/>
        </w:rPr>
      </w:pPr>
    </w:p>
    <w:p w14:paraId="69E2CEDF" w14:textId="77777777" w:rsidR="00534CDF" w:rsidRPr="00064ADD" w:rsidRDefault="00534CDF" w:rsidP="00534CDF">
      <w:pPr>
        <w:pStyle w:val="BodyText"/>
        <w:ind w:right="-7" w:firstLine="567"/>
        <w:jc w:val="center"/>
        <w:rPr>
          <w:rFonts w:ascii="GHEA Grapalat" w:hAnsi="GHEA Grapalat"/>
          <w:lang w:val="af-ZA"/>
        </w:rPr>
      </w:pPr>
    </w:p>
    <w:p w14:paraId="3D27299D" w14:textId="77777777" w:rsidR="00534CDF" w:rsidRPr="00064ADD" w:rsidRDefault="00534CDF" w:rsidP="00534CDF">
      <w:pPr>
        <w:pStyle w:val="BodyText"/>
        <w:ind w:right="-7" w:firstLine="567"/>
        <w:jc w:val="center"/>
        <w:rPr>
          <w:rFonts w:ascii="GHEA Grapalat" w:hAnsi="GHEA Grapalat"/>
          <w:lang w:val="af-ZA"/>
        </w:rPr>
      </w:pPr>
    </w:p>
    <w:p w14:paraId="22743564" w14:textId="77777777" w:rsidR="00534CDF" w:rsidRDefault="00534CDF" w:rsidP="00534CDF">
      <w:pPr>
        <w:pStyle w:val="BodyText"/>
        <w:ind w:right="-7" w:firstLine="567"/>
        <w:jc w:val="center"/>
        <w:rPr>
          <w:rFonts w:ascii="GHEA Grapalat" w:hAnsi="GHEA Grapalat"/>
          <w:b/>
          <w:i/>
          <w:lang w:val="af-ZA"/>
        </w:rPr>
      </w:pPr>
    </w:p>
    <w:p w14:paraId="5F31107F" w14:textId="77777777" w:rsidR="00534CDF" w:rsidRDefault="00534CDF" w:rsidP="00534CDF">
      <w:pPr>
        <w:pStyle w:val="BodyText"/>
        <w:ind w:right="-7" w:firstLine="567"/>
        <w:jc w:val="center"/>
        <w:rPr>
          <w:rFonts w:ascii="GHEA Grapalat" w:hAnsi="GHEA Grapalat"/>
          <w:b/>
          <w:i/>
          <w:lang w:val="af-ZA"/>
        </w:rPr>
      </w:pPr>
    </w:p>
    <w:p w14:paraId="7852C9CD" w14:textId="77777777" w:rsidR="00534CDF" w:rsidRPr="00064ADD" w:rsidRDefault="00534CDF" w:rsidP="00534CDF">
      <w:pPr>
        <w:pStyle w:val="BodyText"/>
        <w:tabs>
          <w:tab w:val="left" w:pos="5968"/>
        </w:tabs>
        <w:ind w:right="-7" w:firstLine="567"/>
        <w:jc w:val="center"/>
        <w:rPr>
          <w:rFonts w:ascii="GHEA Grapalat" w:hAnsi="GHEA Grapalat"/>
          <w:lang w:val="af-ZA"/>
        </w:rPr>
      </w:pPr>
      <w:r>
        <w:rPr>
          <w:rFonts w:ascii="GHEA Grapalat" w:hAnsi="GHEA Grapalat" w:cs="Times Armenian"/>
          <w:b/>
          <w:i/>
          <w:u w:val="single"/>
          <w:lang w:val="hy-AM"/>
        </w:rPr>
        <w:t>«ԳՈՒՅՔԻ ԳՆԱՀԱՏՄԱՆ ԵՎ</w:t>
      </w:r>
      <w:r w:rsidRPr="00A04ED0">
        <w:rPr>
          <w:rFonts w:ascii="GHEA Grapalat" w:hAnsi="GHEA Grapalat" w:cs="Times Armenian"/>
          <w:b/>
          <w:i/>
          <w:u w:val="single"/>
          <w:lang w:val="hy-AM"/>
        </w:rPr>
        <w:t xml:space="preserve"> ԱՃՈՒՐԴԻ ԿԵՆՏՐՈՆ»ՊՈԱԿ</w:t>
      </w:r>
    </w:p>
    <w:p w14:paraId="1B14AC5E" w14:textId="77777777" w:rsidR="00534CDF" w:rsidRPr="00064ADD" w:rsidRDefault="00534CDF" w:rsidP="00534CDF">
      <w:pPr>
        <w:pStyle w:val="BodyText"/>
        <w:ind w:right="-7" w:firstLine="567"/>
        <w:jc w:val="center"/>
        <w:rPr>
          <w:rFonts w:ascii="GHEA Grapalat" w:hAnsi="GHEA Grapalat"/>
          <w:lang w:val="af-ZA"/>
        </w:rPr>
      </w:pPr>
    </w:p>
    <w:p w14:paraId="03256566" w14:textId="77777777" w:rsidR="00534CDF" w:rsidRPr="00064ADD" w:rsidRDefault="00534CDF" w:rsidP="00534CDF">
      <w:pPr>
        <w:pStyle w:val="BodyText"/>
        <w:ind w:right="-7" w:firstLine="567"/>
        <w:jc w:val="center"/>
        <w:rPr>
          <w:rFonts w:ascii="GHEA Grapalat" w:hAnsi="GHEA Grapalat"/>
          <w:lang w:val="af-ZA"/>
        </w:rPr>
      </w:pPr>
    </w:p>
    <w:p w14:paraId="4CAFA5F6" w14:textId="77777777" w:rsidR="00534CDF" w:rsidRPr="00064ADD" w:rsidRDefault="00534CDF" w:rsidP="00534CDF">
      <w:pPr>
        <w:pStyle w:val="BodyText"/>
        <w:ind w:right="-7" w:firstLine="567"/>
        <w:jc w:val="center"/>
        <w:rPr>
          <w:rFonts w:ascii="GHEA Grapalat" w:hAnsi="GHEA Grapalat"/>
          <w:lang w:val="af-ZA"/>
        </w:rPr>
      </w:pPr>
    </w:p>
    <w:p w14:paraId="097EB925" w14:textId="77777777" w:rsidR="00534CDF" w:rsidRPr="009E445E" w:rsidRDefault="00534CDF" w:rsidP="00534CDF">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3E0B449C" w14:textId="6AABDAAF" w:rsidR="00534CDF" w:rsidRPr="00C05681" w:rsidRDefault="00534CDF" w:rsidP="00534CDF">
      <w:pPr>
        <w:pStyle w:val="BodyText"/>
        <w:jc w:val="center"/>
        <w:rPr>
          <w:rFonts w:ascii="GHEA Grapalat" w:hAnsi="GHEA Grapalat" w:cs="Sylfaen"/>
          <w:b/>
          <w:i/>
          <w:iCs/>
          <w:lang w:val="af-ZA"/>
        </w:rPr>
      </w:pPr>
      <w:r w:rsidRPr="00C05681">
        <w:rPr>
          <w:rFonts w:ascii="GHEA Grapalat" w:hAnsi="GHEA Grapalat" w:cs="Sylfaen"/>
          <w:b/>
          <w:i/>
          <w:iCs/>
          <w:lang w:val="af-ZA"/>
        </w:rPr>
        <w:t>«</w:t>
      </w:r>
      <w:r w:rsidRPr="00C05681">
        <w:rPr>
          <w:rFonts w:ascii="GHEA Grapalat" w:hAnsi="GHEA Grapalat" w:cs="Sylfaen"/>
          <w:b/>
          <w:i/>
          <w:iCs/>
        </w:rPr>
        <w:t>ԳՈՒՅՔԻ</w:t>
      </w:r>
      <w:r w:rsidRPr="00C05681">
        <w:rPr>
          <w:rFonts w:ascii="GHEA Grapalat" w:hAnsi="GHEA Grapalat" w:cs="Sylfaen"/>
          <w:b/>
          <w:i/>
          <w:iCs/>
          <w:lang w:val="af-ZA"/>
        </w:rPr>
        <w:t xml:space="preserve"> </w:t>
      </w:r>
      <w:r w:rsidRPr="00C05681">
        <w:rPr>
          <w:rFonts w:ascii="GHEA Grapalat" w:hAnsi="GHEA Grapalat" w:cs="Sylfaen"/>
          <w:b/>
          <w:i/>
          <w:iCs/>
        </w:rPr>
        <w:t>ԳՆԱՀԱՏՄԱՆ</w:t>
      </w:r>
      <w:r w:rsidRPr="00C05681">
        <w:rPr>
          <w:rFonts w:ascii="GHEA Grapalat" w:hAnsi="GHEA Grapalat" w:cs="Sylfaen"/>
          <w:b/>
          <w:i/>
          <w:iCs/>
          <w:lang w:val="af-ZA"/>
        </w:rPr>
        <w:t xml:space="preserve"> </w:t>
      </w:r>
      <w:r w:rsidRPr="00C05681">
        <w:rPr>
          <w:rFonts w:ascii="GHEA Grapalat" w:hAnsi="GHEA Grapalat" w:cs="Sylfaen"/>
          <w:b/>
          <w:i/>
          <w:iCs/>
        </w:rPr>
        <w:t>ԵՎ</w:t>
      </w:r>
      <w:r w:rsidRPr="00C05681">
        <w:rPr>
          <w:rFonts w:ascii="GHEA Grapalat" w:hAnsi="GHEA Grapalat" w:cs="Sylfaen"/>
          <w:b/>
          <w:i/>
          <w:iCs/>
          <w:lang w:val="af-ZA"/>
        </w:rPr>
        <w:t xml:space="preserve"> </w:t>
      </w:r>
      <w:r w:rsidRPr="00C05681">
        <w:rPr>
          <w:rFonts w:ascii="GHEA Grapalat" w:hAnsi="GHEA Grapalat" w:cs="Sylfaen"/>
          <w:b/>
          <w:i/>
          <w:iCs/>
        </w:rPr>
        <w:t>ԱՃՈՒՐԴԻ</w:t>
      </w:r>
      <w:r w:rsidRPr="00C05681">
        <w:rPr>
          <w:rFonts w:ascii="GHEA Grapalat" w:hAnsi="GHEA Grapalat" w:cs="Sylfaen"/>
          <w:b/>
          <w:i/>
          <w:iCs/>
          <w:lang w:val="af-ZA"/>
        </w:rPr>
        <w:t xml:space="preserve"> </w:t>
      </w:r>
      <w:r w:rsidRPr="00C05681">
        <w:rPr>
          <w:rFonts w:ascii="GHEA Grapalat" w:hAnsi="GHEA Grapalat" w:cs="Sylfaen"/>
          <w:b/>
          <w:i/>
          <w:iCs/>
        </w:rPr>
        <w:t>ԿԵՆՏՐՈՆ</w:t>
      </w:r>
      <w:r w:rsidRPr="00C05681">
        <w:rPr>
          <w:rFonts w:ascii="GHEA Grapalat" w:hAnsi="GHEA Grapalat" w:cs="Sylfaen"/>
          <w:b/>
          <w:i/>
          <w:iCs/>
          <w:lang w:val="af-ZA"/>
        </w:rPr>
        <w:t xml:space="preserve">»  </w:t>
      </w:r>
      <w:r w:rsidRPr="00C05681">
        <w:rPr>
          <w:rFonts w:ascii="GHEA Grapalat" w:hAnsi="GHEA Grapalat" w:cs="Sylfaen"/>
          <w:b/>
          <w:i/>
          <w:iCs/>
        </w:rPr>
        <w:t>ՊՈԱԿ</w:t>
      </w:r>
      <w:r w:rsidRPr="00C05681">
        <w:rPr>
          <w:rFonts w:ascii="GHEA Grapalat" w:hAnsi="GHEA Grapalat" w:cs="Sylfaen"/>
          <w:b/>
          <w:i/>
          <w:iCs/>
          <w:lang w:val="af-ZA"/>
        </w:rPr>
        <w:t>-</w:t>
      </w:r>
      <w:r w:rsidRPr="00C05681">
        <w:rPr>
          <w:rFonts w:ascii="GHEA Grapalat" w:hAnsi="GHEA Grapalat" w:cs="Sylfaen"/>
          <w:b/>
          <w:i/>
          <w:iCs/>
        </w:rPr>
        <w:t>Ի</w:t>
      </w:r>
      <w:r w:rsidRPr="00C05681">
        <w:rPr>
          <w:rFonts w:ascii="GHEA Grapalat" w:hAnsi="GHEA Grapalat" w:cs="Sylfaen"/>
          <w:b/>
          <w:i/>
          <w:iCs/>
          <w:lang w:val="af-ZA"/>
        </w:rPr>
        <w:t xml:space="preserve"> </w:t>
      </w:r>
      <w:r w:rsidRPr="00C05681">
        <w:rPr>
          <w:rFonts w:ascii="GHEA Grapalat" w:hAnsi="GHEA Grapalat" w:cs="Sylfaen"/>
          <w:b/>
          <w:i/>
          <w:iCs/>
        </w:rPr>
        <w:t>ԿԱՐԻՔՆԵՐԻ</w:t>
      </w:r>
      <w:r w:rsidRPr="00C05681">
        <w:rPr>
          <w:rFonts w:ascii="GHEA Grapalat" w:hAnsi="GHEA Grapalat" w:cs="Times Armenian"/>
          <w:b/>
          <w:i/>
          <w:iCs/>
          <w:lang w:val="af-ZA"/>
        </w:rPr>
        <w:t xml:space="preserve"> </w:t>
      </w:r>
      <w:r w:rsidRPr="00C05681">
        <w:rPr>
          <w:rFonts w:ascii="GHEA Grapalat" w:hAnsi="GHEA Grapalat" w:cs="Sylfaen"/>
          <w:b/>
          <w:i/>
          <w:iCs/>
        </w:rPr>
        <w:t>ՀԱՄԱՐ</w:t>
      </w:r>
      <w:r w:rsidRPr="00C05681">
        <w:rPr>
          <w:rFonts w:ascii="GHEA Grapalat" w:hAnsi="GHEA Grapalat" w:cs="Times Armenian"/>
          <w:b/>
          <w:i/>
          <w:iCs/>
          <w:lang w:val="af-ZA"/>
        </w:rPr>
        <w:t>`</w:t>
      </w:r>
      <w:r w:rsidR="00C05681" w:rsidRPr="00C05681">
        <w:rPr>
          <w:rFonts w:ascii="GHEA Grapalat" w:hAnsi="GHEA Grapalat" w:cs="Times Armenian"/>
          <w:b/>
          <w:i/>
          <w:iCs/>
          <w:lang w:val="af-ZA"/>
        </w:rPr>
        <w:t xml:space="preserve">         </w:t>
      </w:r>
      <w:r w:rsidRPr="00C05681">
        <w:rPr>
          <w:rFonts w:ascii="GHEA Grapalat" w:hAnsi="GHEA Grapalat" w:cs="Times Armenian"/>
          <w:b/>
          <w:i/>
          <w:iCs/>
          <w:lang w:val="af-ZA"/>
        </w:rPr>
        <w:t xml:space="preserve"> </w:t>
      </w:r>
      <w:r w:rsidRPr="00C05681">
        <w:rPr>
          <w:rFonts w:ascii="GHEA Grapalat" w:hAnsi="GHEA Grapalat" w:cs="Sylfaen"/>
          <w:b/>
          <w:i/>
          <w:iCs/>
          <w:lang w:val="af-ZA"/>
        </w:rPr>
        <w:t>«</w:t>
      </w:r>
      <w:r w:rsidR="00FC4098">
        <w:rPr>
          <w:rFonts w:ascii="GHEA Grapalat" w:hAnsi="GHEA Grapalat" w:cs="Sylfaen"/>
          <w:b/>
          <w:i/>
          <w:iCs/>
          <w:lang w:val="af-ZA"/>
        </w:rPr>
        <w:t>ՊԱՏՈՒՀԱՆՆԵՐԻ ՄԱՔՐՄԱՆ</w:t>
      </w:r>
      <w:r w:rsidR="00987432">
        <w:rPr>
          <w:rFonts w:ascii="GHEA Grapalat" w:hAnsi="GHEA Grapalat"/>
          <w:b/>
          <w:i/>
          <w:iCs/>
          <w:lang w:val="hy-AM"/>
        </w:rPr>
        <w:t xml:space="preserve"> </w:t>
      </w:r>
      <w:r w:rsidR="005902FA">
        <w:rPr>
          <w:rFonts w:ascii="GHEA Grapalat" w:hAnsi="GHEA Grapalat"/>
          <w:b/>
          <w:i/>
          <w:iCs/>
          <w:lang w:val="af-ZA"/>
        </w:rPr>
        <w:t>ԾԱՌԱՅՈՒԹՅՈՒՆՆԵՐԻ</w:t>
      </w:r>
      <w:r w:rsidR="00C05681" w:rsidRPr="00C05681">
        <w:rPr>
          <w:rFonts w:ascii="GHEA Grapalat" w:hAnsi="GHEA Grapalat" w:cs="Sylfaen"/>
          <w:b/>
          <w:i/>
          <w:iCs/>
          <w:lang w:val="af-ZA"/>
        </w:rPr>
        <w:t xml:space="preserve"> </w:t>
      </w:r>
      <w:r w:rsidRPr="00C05681">
        <w:rPr>
          <w:rFonts w:ascii="GHEA Grapalat" w:hAnsi="GHEA Grapalat" w:cs="Sylfaen"/>
          <w:b/>
          <w:i/>
          <w:iCs/>
          <w:lang w:val="af-ZA"/>
        </w:rPr>
        <w:t xml:space="preserve">» </w:t>
      </w:r>
      <w:r w:rsidRPr="00C05681">
        <w:rPr>
          <w:rFonts w:ascii="GHEA Grapalat" w:hAnsi="GHEA Grapalat" w:cs="Sylfaen"/>
          <w:b/>
          <w:i/>
          <w:iCs/>
        </w:rPr>
        <w:t>ՁԵՌՔԲԵՐՄԱՆ</w:t>
      </w:r>
      <w:r w:rsidRPr="00C05681">
        <w:rPr>
          <w:rFonts w:ascii="GHEA Grapalat" w:hAnsi="GHEA Grapalat" w:cs="Times Armenian"/>
          <w:b/>
          <w:i/>
          <w:iCs/>
          <w:lang w:val="af-ZA"/>
        </w:rPr>
        <w:t xml:space="preserve"> </w:t>
      </w:r>
      <w:r w:rsidRPr="00C05681">
        <w:rPr>
          <w:rFonts w:ascii="GHEA Grapalat" w:hAnsi="GHEA Grapalat" w:cs="Sylfaen"/>
          <w:b/>
          <w:i/>
          <w:iCs/>
        </w:rPr>
        <w:t>ՆՊԱՏԱԿՈՎ</w:t>
      </w:r>
      <w:r w:rsidRPr="00C05681">
        <w:rPr>
          <w:rFonts w:ascii="GHEA Grapalat" w:hAnsi="GHEA Grapalat" w:cs="Sylfaen"/>
          <w:b/>
          <w:i/>
          <w:iCs/>
          <w:lang w:val="af-ZA"/>
        </w:rPr>
        <w:t xml:space="preserve"> </w:t>
      </w:r>
      <w:r w:rsidRPr="00C05681">
        <w:rPr>
          <w:rFonts w:ascii="GHEA Grapalat" w:hAnsi="GHEA Grapalat" w:cs="Times Armenian"/>
          <w:b/>
          <w:i/>
          <w:iCs/>
          <w:lang w:val="af-ZA"/>
        </w:rPr>
        <w:t xml:space="preserve"> </w:t>
      </w:r>
      <w:r w:rsidRPr="00C05681">
        <w:rPr>
          <w:rFonts w:ascii="GHEA Grapalat" w:hAnsi="GHEA Grapalat" w:cs="Sylfaen"/>
          <w:b/>
          <w:i/>
          <w:iCs/>
        </w:rPr>
        <w:t>ՀԱՅՏԱՐԱՐՎԱԾ</w:t>
      </w:r>
      <w:r w:rsidRPr="00C05681">
        <w:rPr>
          <w:rFonts w:ascii="GHEA Grapalat" w:hAnsi="GHEA Grapalat" w:cs="Times Armenian"/>
          <w:b/>
          <w:i/>
          <w:iCs/>
          <w:lang w:val="af-ZA"/>
        </w:rPr>
        <w:t xml:space="preserve"> </w:t>
      </w:r>
      <w:r w:rsidRPr="00C05681">
        <w:rPr>
          <w:rFonts w:ascii="GHEA Grapalat" w:hAnsi="GHEA Grapalat" w:cs="Sylfaen"/>
          <w:b/>
          <w:i/>
          <w:iCs/>
        </w:rPr>
        <w:t>ԳՆԱՆՇՄԱՆ</w:t>
      </w:r>
      <w:r w:rsidRPr="00C05681">
        <w:rPr>
          <w:rFonts w:ascii="GHEA Grapalat" w:hAnsi="GHEA Grapalat" w:cs="Sylfaen"/>
          <w:b/>
          <w:i/>
          <w:iCs/>
          <w:lang w:val="af-ZA"/>
        </w:rPr>
        <w:t xml:space="preserve"> </w:t>
      </w:r>
      <w:r w:rsidRPr="00C05681">
        <w:rPr>
          <w:rFonts w:ascii="GHEA Grapalat" w:hAnsi="GHEA Grapalat" w:cs="Sylfaen"/>
          <w:b/>
          <w:i/>
          <w:iCs/>
        </w:rPr>
        <w:t>ՀԱՐՑՄԱՆ</w:t>
      </w:r>
    </w:p>
    <w:p w14:paraId="3E4C9FC9" w14:textId="1C9ABAD0" w:rsidR="00534CDF" w:rsidRPr="009B7461" w:rsidRDefault="00534CDF" w:rsidP="00534CDF">
      <w:pPr>
        <w:pStyle w:val="BodyText"/>
        <w:jc w:val="center"/>
        <w:rPr>
          <w:rFonts w:ascii="GHEA Grapalat" w:hAnsi="GHEA Grapalat" w:cs="Sylfaen"/>
          <w:lang w:val="af-ZA"/>
        </w:rPr>
      </w:pPr>
    </w:p>
    <w:p w14:paraId="76FD7A67" w14:textId="754DAE23" w:rsidR="00534CDF" w:rsidRPr="009B7461" w:rsidRDefault="00534CDF" w:rsidP="00534CDF">
      <w:pPr>
        <w:pStyle w:val="BodyText"/>
        <w:jc w:val="center"/>
        <w:rPr>
          <w:rFonts w:ascii="GHEA Grapalat" w:hAnsi="GHEA Grapalat" w:cs="Sylfaen"/>
          <w:lang w:val="af-ZA"/>
        </w:rPr>
      </w:pPr>
    </w:p>
    <w:p w14:paraId="401E6422" w14:textId="68F44A16" w:rsidR="00534CDF" w:rsidRPr="009B7461" w:rsidRDefault="00534CDF" w:rsidP="00534CDF">
      <w:pPr>
        <w:pStyle w:val="BodyText"/>
        <w:jc w:val="center"/>
        <w:rPr>
          <w:rFonts w:ascii="GHEA Grapalat" w:hAnsi="GHEA Grapalat" w:cs="Sylfaen"/>
          <w:lang w:val="af-ZA"/>
        </w:rPr>
      </w:pP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1D8468D0" w14:textId="6E56D4CE" w:rsidR="001A43A4" w:rsidRPr="00064ADD" w:rsidRDefault="00096865" w:rsidP="00EF3662">
      <w:pPr>
        <w:ind w:firstLine="567"/>
        <w:jc w:val="both"/>
        <w:rPr>
          <w:rFonts w:ascii="GHEA Grapalat" w:hAnsi="GHEA Grapalat" w:cs="Sylfaen"/>
          <w:i/>
          <w:sz w:val="22"/>
          <w:szCs w:val="22"/>
          <w:lang w:val="af-ZA"/>
        </w:rPr>
      </w:pPr>
      <w:proofErr w:type="spellStart"/>
      <w:r w:rsidRPr="00064ADD">
        <w:rPr>
          <w:rFonts w:ascii="GHEA Grapalat" w:hAnsi="GHEA Grapalat" w:cs="Sylfaen"/>
          <w:i/>
          <w:sz w:val="22"/>
          <w:szCs w:val="22"/>
        </w:rPr>
        <w:t>Հարգելի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Pr="00064ADD">
        <w:rPr>
          <w:rFonts w:ascii="GHEA Grapalat" w:hAnsi="GHEA Grapalat" w:cs="Sylfaen"/>
          <w:i/>
          <w:sz w:val="22"/>
          <w:szCs w:val="22"/>
        </w:rPr>
        <w:t>ախքան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կազմելը</w:t>
      </w:r>
      <w:proofErr w:type="spellEnd"/>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ներկայացնելը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խնդրում</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ենք</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մանրամասնորեն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ուսումնասիրել</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սույն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քանի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որ</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հրավերին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չհամապատասխանող</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ենթակա</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92FF649" w14:textId="2E834D75" w:rsidR="00534CDF" w:rsidRPr="00DA1EAB" w:rsidRDefault="00C05681" w:rsidP="00C05681">
      <w:pPr>
        <w:pStyle w:val="BodyText"/>
        <w:jc w:val="center"/>
        <w:rPr>
          <w:rFonts w:ascii="GHEA Grapalat" w:hAnsi="GHEA Grapalat"/>
          <w:b/>
          <w:sz w:val="20"/>
          <w:lang w:val="af-ZA"/>
        </w:rPr>
      </w:pPr>
      <w:r w:rsidRPr="00C05681">
        <w:rPr>
          <w:rFonts w:ascii="GHEA Grapalat" w:hAnsi="GHEA Grapalat" w:cs="Sylfaen"/>
          <w:b/>
          <w:i/>
          <w:iCs/>
          <w:lang w:val="af-ZA"/>
        </w:rPr>
        <w:t>«</w:t>
      </w:r>
      <w:r w:rsidRPr="00C05681">
        <w:rPr>
          <w:rFonts w:ascii="GHEA Grapalat" w:hAnsi="GHEA Grapalat" w:cs="Sylfaen"/>
          <w:b/>
          <w:i/>
          <w:iCs/>
        </w:rPr>
        <w:t>ԳՈՒՅՔԻ</w:t>
      </w:r>
      <w:r w:rsidRPr="00C05681">
        <w:rPr>
          <w:rFonts w:ascii="GHEA Grapalat" w:hAnsi="GHEA Grapalat" w:cs="Sylfaen"/>
          <w:b/>
          <w:i/>
          <w:iCs/>
          <w:lang w:val="af-ZA"/>
        </w:rPr>
        <w:t xml:space="preserve"> </w:t>
      </w:r>
      <w:r w:rsidRPr="00C05681">
        <w:rPr>
          <w:rFonts w:ascii="GHEA Grapalat" w:hAnsi="GHEA Grapalat" w:cs="Sylfaen"/>
          <w:b/>
          <w:i/>
          <w:iCs/>
        </w:rPr>
        <w:t>ԳՆԱՀԱՏՄԱՆ</w:t>
      </w:r>
      <w:r w:rsidRPr="00C05681">
        <w:rPr>
          <w:rFonts w:ascii="GHEA Grapalat" w:hAnsi="GHEA Grapalat" w:cs="Sylfaen"/>
          <w:b/>
          <w:i/>
          <w:iCs/>
          <w:lang w:val="af-ZA"/>
        </w:rPr>
        <w:t xml:space="preserve"> </w:t>
      </w:r>
      <w:r w:rsidRPr="00C05681">
        <w:rPr>
          <w:rFonts w:ascii="GHEA Grapalat" w:hAnsi="GHEA Grapalat" w:cs="Sylfaen"/>
          <w:b/>
          <w:i/>
          <w:iCs/>
        </w:rPr>
        <w:t>ԵՎ</w:t>
      </w:r>
      <w:r w:rsidRPr="00C05681">
        <w:rPr>
          <w:rFonts w:ascii="GHEA Grapalat" w:hAnsi="GHEA Grapalat" w:cs="Sylfaen"/>
          <w:b/>
          <w:i/>
          <w:iCs/>
          <w:lang w:val="af-ZA"/>
        </w:rPr>
        <w:t xml:space="preserve"> </w:t>
      </w:r>
      <w:r w:rsidRPr="00C05681">
        <w:rPr>
          <w:rFonts w:ascii="GHEA Grapalat" w:hAnsi="GHEA Grapalat" w:cs="Sylfaen"/>
          <w:b/>
          <w:i/>
          <w:iCs/>
        </w:rPr>
        <w:t>ԱՃՈՒՐԴԻ</w:t>
      </w:r>
      <w:r w:rsidRPr="00C05681">
        <w:rPr>
          <w:rFonts w:ascii="GHEA Grapalat" w:hAnsi="GHEA Grapalat" w:cs="Sylfaen"/>
          <w:b/>
          <w:i/>
          <w:iCs/>
          <w:lang w:val="af-ZA"/>
        </w:rPr>
        <w:t xml:space="preserve"> </w:t>
      </w:r>
      <w:r w:rsidRPr="00C05681">
        <w:rPr>
          <w:rFonts w:ascii="GHEA Grapalat" w:hAnsi="GHEA Grapalat" w:cs="Sylfaen"/>
          <w:b/>
          <w:i/>
          <w:iCs/>
        </w:rPr>
        <w:t>ԿԵՆՏՐՈՆ</w:t>
      </w:r>
      <w:r w:rsidRPr="00C05681">
        <w:rPr>
          <w:rFonts w:ascii="GHEA Grapalat" w:hAnsi="GHEA Grapalat" w:cs="Sylfaen"/>
          <w:b/>
          <w:i/>
          <w:iCs/>
          <w:lang w:val="af-ZA"/>
        </w:rPr>
        <w:t xml:space="preserve">»  </w:t>
      </w:r>
      <w:r w:rsidRPr="00C05681">
        <w:rPr>
          <w:rFonts w:ascii="GHEA Grapalat" w:hAnsi="GHEA Grapalat" w:cs="Sylfaen"/>
          <w:b/>
          <w:i/>
          <w:iCs/>
        </w:rPr>
        <w:t>ՊՈԱԿ</w:t>
      </w:r>
      <w:r w:rsidRPr="00C05681">
        <w:rPr>
          <w:rFonts w:ascii="GHEA Grapalat" w:hAnsi="GHEA Grapalat" w:cs="Sylfaen"/>
          <w:b/>
          <w:i/>
          <w:iCs/>
          <w:lang w:val="af-ZA"/>
        </w:rPr>
        <w:t>-</w:t>
      </w:r>
      <w:r w:rsidRPr="00C05681">
        <w:rPr>
          <w:rFonts w:ascii="GHEA Grapalat" w:hAnsi="GHEA Grapalat" w:cs="Sylfaen"/>
          <w:b/>
          <w:i/>
          <w:iCs/>
        </w:rPr>
        <w:t>Ի</w:t>
      </w:r>
      <w:r w:rsidRPr="00C05681">
        <w:rPr>
          <w:rFonts w:ascii="GHEA Grapalat" w:hAnsi="GHEA Grapalat" w:cs="Sylfaen"/>
          <w:b/>
          <w:i/>
          <w:iCs/>
          <w:lang w:val="af-ZA"/>
        </w:rPr>
        <w:t xml:space="preserve"> </w:t>
      </w:r>
      <w:r w:rsidRPr="00C05681">
        <w:rPr>
          <w:rFonts w:ascii="GHEA Grapalat" w:hAnsi="GHEA Grapalat" w:cs="Sylfaen"/>
          <w:b/>
          <w:i/>
          <w:iCs/>
        </w:rPr>
        <w:t>ԿԱՐԻՔՆԵՐԻ</w:t>
      </w:r>
      <w:r w:rsidRPr="00C05681">
        <w:rPr>
          <w:rFonts w:ascii="GHEA Grapalat" w:hAnsi="GHEA Grapalat" w:cs="Times Armenian"/>
          <w:b/>
          <w:i/>
          <w:iCs/>
          <w:lang w:val="af-ZA"/>
        </w:rPr>
        <w:t xml:space="preserve"> </w:t>
      </w:r>
      <w:r w:rsidRPr="00C05681">
        <w:rPr>
          <w:rFonts w:ascii="GHEA Grapalat" w:hAnsi="GHEA Grapalat" w:cs="Sylfaen"/>
          <w:b/>
          <w:i/>
          <w:iCs/>
        </w:rPr>
        <w:t>ՀԱՄԱՐ</w:t>
      </w:r>
      <w:r w:rsidRPr="00C05681">
        <w:rPr>
          <w:rFonts w:ascii="GHEA Grapalat" w:hAnsi="GHEA Grapalat" w:cs="Times Armenian"/>
          <w:b/>
          <w:i/>
          <w:iCs/>
          <w:lang w:val="af-ZA"/>
        </w:rPr>
        <w:t xml:space="preserve">`          </w:t>
      </w:r>
      <w:r w:rsidRPr="00C05681">
        <w:rPr>
          <w:rFonts w:ascii="GHEA Grapalat" w:hAnsi="GHEA Grapalat" w:cs="Sylfaen"/>
          <w:b/>
          <w:i/>
          <w:iCs/>
          <w:lang w:val="af-ZA"/>
        </w:rPr>
        <w:t>«</w:t>
      </w:r>
      <w:r w:rsidR="00FC4098">
        <w:rPr>
          <w:rFonts w:ascii="GHEA Grapalat" w:hAnsi="GHEA Grapalat"/>
          <w:b/>
          <w:i/>
          <w:iCs/>
          <w:lang w:val="af-ZA"/>
        </w:rPr>
        <w:t xml:space="preserve">ՊԱՏՈՒՀԱՆՆԵՐԻ ՄԱՔՐՄԱՆ </w:t>
      </w:r>
      <w:r w:rsidR="005902FA">
        <w:rPr>
          <w:rFonts w:ascii="GHEA Grapalat" w:hAnsi="GHEA Grapalat"/>
          <w:b/>
          <w:i/>
          <w:iCs/>
          <w:lang w:val="af-ZA"/>
        </w:rPr>
        <w:t>ԾԱՌԱՅՈՒԹՅՈՒՆՆԵՐԻ</w:t>
      </w:r>
      <w:r w:rsidRPr="00C05681">
        <w:rPr>
          <w:rFonts w:ascii="GHEA Grapalat" w:hAnsi="GHEA Grapalat" w:cs="Sylfaen"/>
          <w:b/>
          <w:i/>
          <w:iCs/>
          <w:lang w:val="af-ZA"/>
        </w:rPr>
        <w:t xml:space="preserve"> » </w:t>
      </w:r>
      <w:r w:rsidRPr="00C05681">
        <w:rPr>
          <w:rFonts w:ascii="GHEA Grapalat" w:hAnsi="GHEA Grapalat" w:cs="Sylfaen"/>
          <w:b/>
          <w:i/>
          <w:iCs/>
        </w:rPr>
        <w:t>ՁԵՌՔԲԵՐՄԱՆ</w:t>
      </w:r>
      <w:r w:rsidRPr="00C05681">
        <w:rPr>
          <w:rFonts w:ascii="GHEA Grapalat" w:hAnsi="GHEA Grapalat" w:cs="Times Armenian"/>
          <w:b/>
          <w:i/>
          <w:iCs/>
          <w:lang w:val="af-ZA"/>
        </w:rPr>
        <w:t xml:space="preserve"> </w:t>
      </w:r>
      <w:r w:rsidRPr="00C05681">
        <w:rPr>
          <w:rFonts w:ascii="GHEA Grapalat" w:hAnsi="GHEA Grapalat" w:cs="Sylfaen"/>
          <w:b/>
          <w:i/>
          <w:iCs/>
        </w:rPr>
        <w:t>ՆՊԱՏԱԿՈՎ</w:t>
      </w:r>
      <w:r w:rsidRPr="00C05681">
        <w:rPr>
          <w:rFonts w:ascii="GHEA Grapalat" w:hAnsi="GHEA Grapalat" w:cs="Sylfaen"/>
          <w:b/>
          <w:i/>
          <w:iCs/>
          <w:lang w:val="af-ZA"/>
        </w:rPr>
        <w:t xml:space="preserve"> </w:t>
      </w:r>
      <w:r w:rsidRPr="00C05681">
        <w:rPr>
          <w:rFonts w:ascii="GHEA Grapalat" w:hAnsi="GHEA Grapalat" w:cs="Times Armenian"/>
          <w:b/>
          <w:i/>
          <w:iCs/>
          <w:lang w:val="af-ZA"/>
        </w:rPr>
        <w:t xml:space="preserve"> </w:t>
      </w:r>
      <w:r w:rsidRPr="00C05681">
        <w:rPr>
          <w:rFonts w:ascii="GHEA Grapalat" w:hAnsi="GHEA Grapalat" w:cs="Sylfaen"/>
          <w:b/>
          <w:i/>
          <w:iCs/>
        </w:rPr>
        <w:t>ՀԱՅՏԱՐԱՐՎԱԾ</w:t>
      </w:r>
      <w:r w:rsidRPr="00C05681">
        <w:rPr>
          <w:rFonts w:ascii="GHEA Grapalat" w:hAnsi="GHEA Grapalat" w:cs="Times Armenian"/>
          <w:b/>
          <w:i/>
          <w:iCs/>
          <w:lang w:val="af-ZA"/>
        </w:rPr>
        <w:t xml:space="preserve"> </w:t>
      </w:r>
      <w:r w:rsidRPr="00C05681">
        <w:rPr>
          <w:rFonts w:ascii="GHEA Grapalat" w:hAnsi="GHEA Grapalat" w:cs="Sylfaen"/>
          <w:b/>
          <w:i/>
          <w:iCs/>
        </w:rPr>
        <w:t>ԳՆԱՆՇՄԱՆ</w:t>
      </w:r>
      <w:r w:rsidRPr="00C05681">
        <w:rPr>
          <w:rFonts w:ascii="GHEA Grapalat" w:hAnsi="GHEA Grapalat" w:cs="Sylfaen"/>
          <w:b/>
          <w:i/>
          <w:iCs/>
          <w:lang w:val="af-ZA"/>
        </w:rPr>
        <w:t xml:space="preserve"> </w:t>
      </w:r>
      <w:r w:rsidRPr="00C05681">
        <w:rPr>
          <w:rFonts w:ascii="GHEA Grapalat" w:hAnsi="GHEA Grapalat" w:cs="Sylfaen"/>
          <w:b/>
          <w:i/>
          <w:iCs/>
        </w:rPr>
        <w:t>ՀԱՐՑՄԱՆ</w:t>
      </w:r>
      <w:r w:rsidRPr="00DA5B31">
        <w:rPr>
          <w:rFonts w:ascii="GHEA Grapalat" w:hAnsi="GHEA Grapalat" w:cs="Sylfaen"/>
          <w:b/>
          <w:i/>
          <w:iCs/>
          <w:lang w:val="af-ZA"/>
        </w:rPr>
        <w:t xml:space="preserve"> </w:t>
      </w:r>
      <w:r w:rsidR="00534CDF" w:rsidRPr="00C05681">
        <w:rPr>
          <w:rFonts w:ascii="GHEA Grapalat" w:hAnsi="GHEA Grapalat" w:cs="Sylfaen"/>
          <w:b/>
          <w:i/>
          <w:iCs/>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6C8CF78C" w:rsidR="00096865" w:rsidRPr="00064ADD" w:rsidRDefault="00E95602" w:rsidP="00EF3662">
      <w:pPr>
        <w:ind w:firstLine="1134"/>
        <w:jc w:val="both"/>
        <w:rPr>
          <w:rFonts w:ascii="GHEA Grapalat" w:hAnsi="GHEA Grapalat" w:cs="Sylfaen"/>
          <w:sz w:val="20"/>
          <w:lang w:val="af-ZA"/>
        </w:rPr>
      </w:pPr>
      <w:r>
        <w:rPr>
          <w:rFonts w:ascii="GHEA Grapalat" w:hAnsi="GHEA Grapalat"/>
          <w:sz w:val="20"/>
          <w:lang w:val="af-ZA"/>
        </w:rPr>
        <w:t>7</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1719FC7E" w:rsidR="00096865" w:rsidRPr="00064ADD" w:rsidRDefault="00E95602" w:rsidP="00EF3662">
      <w:pPr>
        <w:ind w:firstLine="1134"/>
        <w:jc w:val="both"/>
        <w:rPr>
          <w:rFonts w:ascii="GHEA Grapalat" w:hAnsi="GHEA Grapalat"/>
          <w:sz w:val="20"/>
          <w:lang w:val="af-ZA"/>
        </w:rPr>
      </w:pPr>
      <w:r>
        <w:rPr>
          <w:rFonts w:ascii="GHEA Grapalat" w:hAnsi="GHEA Grapalat"/>
          <w:sz w:val="20"/>
          <w:lang w:val="af-ZA"/>
        </w:rPr>
        <w:t>8</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C6562D1" w:rsidR="00096865" w:rsidRPr="00064ADD" w:rsidRDefault="00E95602" w:rsidP="00EF3662">
      <w:pPr>
        <w:ind w:firstLine="1134"/>
        <w:jc w:val="both"/>
        <w:rPr>
          <w:rFonts w:ascii="GHEA Grapalat" w:hAnsi="GHEA Grapalat"/>
          <w:sz w:val="20"/>
          <w:lang w:val="af-ZA"/>
        </w:rPr>
      </w:pPr>
      <w:r>
        <w:rPr>
          <w:rFonts w:ascii="GHEA Grapalat" w:hAnsi="GHEA Grapalat"/>
          <w:sz w:val="20"/>
          <w:lang w:val="af-ZA"/>
        </w:rPr>
        <w:t>9</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215F44AD" w:rsidR="00096865" w:rsidRPr="00064ADD" w:rsidRDefault="00E95602" w:rsidP="00EF3662">
      <w:pPr>
        <w:ind w:firstLine="1134"/>
        <w:jc w:val="both"/>
        <w:rPr>
          <w:rFonts w:ascii="GHEA Grapalat" w:hAnsi="GHEA Grapalat"/>
          <w:sz w:val="20"/>
          <w:lang w:val="af-ZA"/>
        </w:rPr>
      </w:pPr>
      <w:r>
        <w:rPr>
          <w:rFonts w:ascii="GHEA Grapalat" w:hAnsi="GHEA Grapalat"/>
          <w:sz w:val="20"/>
          <w:lang w:val="af-ZA"/>
        </w:rPr>
        <w:t>10</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Ընթացակար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չկայացած</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հայտարարելը</w:t>
      </w:r>
      <w:proofErr w:type="spellEnd"/>
      <w:r w:rsidR="00096865" w:rsidRPr="00064ADD">
        <w:rPr>
          <w:rFonts w:ascii="GHEA Grapalat" w:hAnsi="GHEA Grapalat" w:cs="Times Armenian"/>
          <w:sz w:val="20"/>
          <w:lang w:val="af-ZA"/>
        </w:rPr>
        <w:tab/>
        <w:t xml:space="preserve"> </w:t>
      </w:r>
    </w:p>
    <w:p w14:paraId="60A9C09A" w14:textId="52A6B52E" w:rsidR="00096865" w:rsidRPr="00064ADD" w:rsidRDefault="00E95602" w:rsidP="00EF3662">
      <w:pPr>
        <w:ind w:firstLine="1134"/>
        <w:jc w:val="both"/>
        <w:rPr>
          <w:rFonts w:ascii="GHEA Grapalat" w:hAnsi="GHEA Grapalat"/>
          <w:sz w:val="20"/>
          <w:lang w:val="af-ZA"/>
        </w:rPr>
      </w:pPr>
      <w:r>
        <w:rPr>
          <w:rFonts w:ascii="GHEA Grapalat" w:hAnsi="GHEA Grapalat"/>
          <w:sz w:val="20"/>
          <w:lang w:val="af-ZA"/>
        </w:rPr>
        <w:t>11</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Գնման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ործընթացի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կապված</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ործողությունները</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ընդունված</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որոշումները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բողոքարկելու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մասնակցի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իրավունքը</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976FBCA"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534CDF">
        <w:rPr>
          <w:rFonts w:ascii="GHEA Grapalat" w:hAnsi="GHEA Grapalat" w:cs="Sylfaen"/>
          <w:b/>
          <w:sz w:val="20"/>
        </w:rPr>
        <w:t>ԳՆԱՆՇՄԱՆ</w:t>
      </w:r>
      <w:r w:rsidR="00534CDF" w:rsidRPr="009B7461">
        <w:rPr>
          <w:rFonts w:ascii="GHEA Grapalat" w:hAnsi="GHEA Grapalat" w:cs="Sylfaen"/>
          <w:b/>
          <w:sz w:val="20"/>
          <w:lang w:val="af-ZA"/>
        </w:rPr>
        <w:t xml:space="preserve"> </w:t>
      </w:r>
      <w:proofErr w:type="gramStart"/>
      <w:r w:rsidR="00534CDF">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55587703" w14:textId="44BA3FB5" w:rsidR="000716C9" w:rsidRPr="00064ADD" w:rsidRDefault="000716C9" w:rsidP="000716C9">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Pr>
          <w:rFonts w:ascii="GHEA Grapalat" w:hAnsi="GHEA Grapalat" w:cs="Times Armenian"/>
          <w:sz w:val="20"/>
          <w:lang w:val="af-ZA"/>
        </w:rPr>
        <w:t>«</w:t>
      </w:r>
      <w:r w:rsidR="00FC4098">
        <w:rPr>
          <w:rFonts w:ascii="GHEA Grapalat" w:hAnsi="GHEA Grapalat" w:cs="Times Armenian"/>
          <w:sz w:val="20"/>
          <w:lang w:val="af-ZA"/>
        </w:rPr>
        <w:t>ԳԳԱԿ-ԳՀԾՁԲ-23/9/Պ</w:t>
      </w:r>
      <w:r>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proofErr w:type="spellStart"/>
      <w:r>
        <w:rPr>
          <w:rFonts w:ascii="GHEA Grapalat" w:hAnsi="GHEA Grapalat" w:cs="Sylfaen"/>
          <w:sz w:val="20"/>
        </w:rPr>
        <w:t>գնանշման</w:t>
      </w:r>
      <w:proofErr w:type="spellEnd"/>
      <w:r w:rsidRPr="003130CD">
        <w:rPr>
          <w:rFonts w:ascii="GHEA Grapalat" w:hAnsi="GHEA Grapalat" w:cs="Sylfaen"/>
          <w:sz w:val="20"/>
          <w:lang w:val="af-ZA"/>
        </w:rPr>
        <w:t xml:space="preserve"> </w:t>
      </w:r>
      <w:proofErr w:type="spellStart"/>
      <w:proofErr w:type="gramStart"/>
      <w:r>
        <w:rPr>
          <w:rFonts w:ascii="GHEA Grapalat" w:hAnsi="GHEA Grapalat" w:cs="Sylfaen"/>
          <w:sz w:val="20"/>
        </w:rPr>
        <w:t>հարցման</w:t>
      </w:r>
      <w:proofErr w:type="spellEnd"/>
      <w:r w:rsidRPr="00064ADD">
        <w:rPr>
          <w:rFonts w:ascii="GHEA Grapalat" w:hAnsi="GHEA Grapalat" w:cs="Times Armenian"/>
          <w:sz w:val="20"/>
          <w:lang w:val="af-ZA"/>
        </w:rPr>
        <w:t>(</w:t>
      </w:r>
      <w:proofErr w:type="spellStart"/>
      <w:proofErr w:type="gramEnd"/>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Pr="00064ADD">
        <w:rPr>
          <w:rFonts w:ascii="GHEA Grapalat" w:hAnsi="GHEA Grapalat" w:cs="Times Armenian"/>
          <w:sz w:val="20"/>
          <w:lang w:val="af-ZA"/>
        </w:rPr>
        <w:t>։</w:t>
      </w:r>
    </w:p>
    <w:p w14:paraId="3DDA92B8" w14:textId="77777777" w:rsidR="000716C9" w:rsidRPr="00064ADD" w:rsidRDefault="000716C9" w:rsidP="000716C9">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2017</w:t>
      </w:r>
      <w:r w:rsidRPr="00064ADD">
        <w:rPr>
          <w:rFonts w:ascii="GHEA Grapalat" w:hAnsi="GHEA Grapalat" w:cs="Sylfaen"/>
          <w:sz w:val="20"/>
        </w:rPr>
        <w:t>թ</w:t>
      </w:r>
      <w:r w:rsidRPr="00064ADD">
        <w:rPr>
          <w:rFonts w:ascii="GHEA Grapalat" w:hAnsi="GHEA Grapalat" w:cs="Times Armenian"/>
          <w:sz w:val="20"/>
          <w:lang w:val="af-ZA"/>
        </w:rPr>
        <w:t>. մայիսի 4-ի N 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Pr="00FF3B50">
        <w:rPr>
          <w:rFonts w:ascii="GHEA Grapalat" w:hAnsi="GHEA Grapalat" w:cs="Sylfaen"/>
          <w:sz w:val="20"/>
          <w:lang w:val="af-ZA"/>
        </w:rPr>
        <w:t>«</w:t>
      </w:r>
      <w:proofErr w:type="spellStart"/>
      <w:r w:rsidRPr="00FF3B50">
        <w:rPr>
          <w:rFonts w:ascii="GHEA Grapalat" w:hAnsi="GHEA Grapalat" w:cs="Sylfaen"/>
          <w:sz w:val="20"/>
        </w:rPr>
        <w:t>Գույքի</w:t>
      </w:r>
      <w:proofErr w:type="spellEnd"/>
      <w:r w:rsidRPr="00FF3B50">
        <w:rPr>
          <w:rFonts w:ascii="GHEA Grapalat" w:hAnsi="GHEA Grapalat" w:cs="Sylfaen"/>
          <w:sz w:val="20"/>
          <w:lang w:val="af-ZA"/>
        </w:rPr>
        <w:t xml:space="preserve"> </w:t>
      </w:r>
      <w:proofErr w:type="spellStart"/>
      <w:r w:rsidRPr="00FF3B50">
        <w:rPr>
          <w:rFonts w:ascii="GHEA Grapalat" w:hAnsi="GHEA Grapalat" w:cs="Sylfaen"/>
          <w:sz w:val="20"/>
        </w:rPr>
        <w:t>գնահատման</w:t>
      </w:r>
      <w:proofErr w:type="spellEnd"/>
      <w:r w:rsidRPr="00FF3B50">
        <w:rPr>
          <w:rFonts w:ascii="GHEA Grapalat" w:hAnsi="GHEA Grapalat" w:cs="Sylfaen"/>
          <w:sz w:val="20"/>
          <w:lang w:val="af-ZA"/>
        </w:rPr>
        <w:t xml:space="preserve"> </w:t>
      </w:r>
      <w:r w:rsidRPr="00FF3B50">
        <w:rPr>
          <w:rFonts w:ascii="GHEA Grapalat" w:hAnsi="GHEA Grapalat" w:cs="Sylfaen"/>
          <w:sz w:val="20"/>
        </w:rPr>
        <w:t>և</w:t>
      </w:r>
      <w:r w:rsidRPr="00FF3B50">
        <w:rPr>
          <w:rFonts w:ascii="GHEA Grapalat" w:hAnsi="GHEA Grapalat" w:cs="Sylfaen"/>
          <w:sz w:val="20"/>
          <w:lang w:val="af-ZA"/>
        </w:rPr>
        <w:t xml:space="preserve"> </w:t>
      </w:r>
      <w:proofErr w:type="spellStart"/>
      <w:r w:rsidRPr="00FF3B50">
        <w:rPr>
          <w:rFonts w:ascii="GHEA Grapalat" w:hAnsi="GHEA Grapalat" w:cs="Sylfaen"/>
          <w:sz w:val="20"/>
        </w:rPr>
        <w:t>աճուրդի</w:t>
      </w:r>
      <w:proofErr w:type="spellEnd"/>
      <w:r w:rsidRPr="00FF3B50">
        <w:rPr>
          <w:rFonts w:ascii="GHEA Grapalat" w:hAnsi="GHEA Grapalat" w:cs="Sylfaen"/>
          <w:sz w:val="20"/>
          <w:lang w:val="af-ZA"/>
        </w:rPr>
        <w:t xml:space="preserve"> </w:t>
      </w:r>
      <w:proofErr w:type="spellStart"/>
      <w:r w:rsidRPr="00FF3B50">
        <w:rPr>
          <w:rFonts w:ascii="GHEA Grapalat" w:hAnsi="GHEA Grapalat" w:cs="Sylfaen"/>
          <w:sz w:val="20"/>
        </w:rPr>
        <w:t>կենտրոն</w:t>
      </w:r>
      <w:proofErr w:type="spellEnd"/>
      <w:r w:rsidRPr="00FF3B50">
        <w:rPr>
          <w:rFonts w:ascii="GHEA Grapalat" w:hAnsi="GHEA Grapalat" w:cs="Sylfaen"/>
          <w:sz w:val="20"/>
          <w:lang w:val="af-ZA"/>
        </w:rPr>
        <w:t xml:space="preserve">» </w:t>
      </w:r>
      <w:r w:rsidRPr="00FF3B50">
        <w:rPr>
          <w:rFonts w:ascii="GHEA Grapalat" w:hAnsi="GHEA Grapalat" w:cs="Sylfaen"/>
          <w:sz w:val="20"/>
        </w:rPr>
        <w:t>ՊՈԱԿ</w:t>
      </w:r>
      <w:r w:rsidRPr="00FF3B50">
        <w:rPr>
          <w:rFonts w:ascii="GHEA Grapalat" w:hAnsi="GHEA Grapalat" w:cs="Sylfaen"/>
          <w:sz w:val="20"/>
          <w:lang w:val="af-ZA"/>
        </w:rPr>
        <w:t xml:space="preserve"> -</w:t>
      </w:r>
      <w:r w:rsidRPr="00FF3B50">
        <w:rPr>
          <w:rFonts w:ascii="GHEA Grapalat" w:hAnsi="GHEA Grapalat" w:cs="Sylfaen"/>
          <w:sz w:val="20"/>
        </w:rPr>
        <w:t>ի</w:t>
      </w:r>
      <w:r w:rsidRPr="00FF3B50">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պատվիրատու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Pr="00064ADD">
        <w:rPr>
          <w:rFonts w:ascii="GHEA Grapalat" w:hAnsi="GHEA Grapalat" w:cs="Times Armenian"/>
          <w:sz w:val="20"/>
          <w:lang w:val="af-ZA"/>
        </w:rPr>
        <w:t>։</w:t>
      </w:r>
    </w:p>
    <w:p w14:paraId="053B7484" w14:textId="77777777" w:rsidR="000716C9" w:rsidRPr="00064ADD" w:rsidRDefault="000716C9" w:rsidP="000716C9">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Pr="00064ADD">
        <w:rPr>
          <w:rFonts w:ascii="GHEA Grapalat" w:hAnsi="GHEA Grapalat" w:cs="Times Armenian"/>
          <w:sz w:val="20"/>
          <w:lang w:val="af-ZA"/>
        </w:rPr>
        <w:t>։</w:t>
      </w:r>
    </w:p>
    <w:p w14:paraId="54F18CFF" w14:textId="77777777" w:rsidR="000716C9" w:rsidRPr="00064ADD" w:rsidRDefault="000716C9" w:rsidP="000716C9">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Pr="00064ADD">
        <w:rPr>
          <w:rFonts w:ascii="GHEA Grapalat" w:hAnsi="GHEA Grapalat" w:cs="Times Armenian"/>
          <w:sz w:val="20"/>
          <w:lang w:val="af-ZA"/>
        </w:rPr>
        <w:t xml:space="preserve">։ </w:t>
      </w:r>
    </w:p>
    <w:p w14:paraId="51BAF072" w14:textId="40E32BBB" w:rsidR="000716C9" w:rsidRPr="00B7595E" w:rsidRDefault="000716C9" w:rsidP="000716C9">
      <w:pPr>
        <w:pStyle w:val="BodyTextIndent2"/>
        <w:ind w:firstLine="567"/>
        <w:rPr>
          <w:rFonts w:ascii="GHEA Grapalat" w:hAnsi="GHEA Grapalat"/>
          <w:sz w:val="24"/>
          <w:szCs w:val="24"/>
          <w:u w:val="single"/>
        </w:rPr>
      </w:pPr>
      <w:r w:rsidRPr="00064ADD">
        <w:rPr>
          <w:rFonts w:ascii="GHEA Grapalat" w:hAnsi="GHEA Grapalat"/>
        </w:rPr>
        <w:t xml:space="preserve">Գնահատող հանձնաժողովի քարտուղարի էլեկտրոնային փոստի հասցեն է` </w:t>
      </w:r>
      <w:r w:rsidR="00DE0140">
        <w:fldChar w:fldCharType="begin"/>
      </w:r>
      <w:r w:rsidR="00DE0140">
        <w:instrText xml:space="preserve"> HYPERLINK "mailto:auction.gnum@spm" </w:instrText>
      </w:r>
      <w:r w:rsidR="00DE0140">
        <w:fldChar w:fldCharType="separate"/>
      </w:r>
      <w:r w:rsidR="00B7595E" w:rsidRPr="00394694">
        <w:rPr>
          <w:rStyle w:val="Hyperlink"/>
          <w:rFonts w:ascii="GHEA Grapalat" w:hAnsi="GHEA Grapalat"/>
          <w:sz w:val="24"/>
          <w:szCs w:val="24"/>
        </w:rPr>
        <w:t>auction.gnum@spm</w:t>
      </w:r>
      <w:r w:rsidR="00DE0140">
        <w:rPr>
          <w:rStyle w:val="Hyperlink"/>
          <w:rFonts w:ascii="GHEA Grapalat" w:hAnsi="GHEA Grapalat"/>
          <w:sz w:val="24"/>
          <w:szCs w:val="24"/>
        </w:rPr>
        <w:fldChar w:fldCharType="end"/>
      </w:r>
      <w:r w:rsidR="00B7595E" w:rsidRPr="00B7595E">
        <w:rPr>
          <w:rFonts w:ascii="GHEA Grapalat" w:hAnsi="GHEA Grapalat"/>
          <w:sz w:val="24"/>
          <w:szCs w:val="24"/>
          <w:u w:val="single"/>
        </w:rPr>
        <w:t xml:space="preserve"> </w:t>
      </w:r>
    </w:p>
    <w:p w14:paraId="27C836DF" w14:textId="77777777" w:rsidR="000716C9" w:rsidRDefault="000716C9" w:rsidP="00EF3662">
      <w:pPr>
        <w:jc w:val="center"/>
        <w:rPr>
          <w:rFonts w:ascii="GHEA Grapalat" w:hAnsi="GHEA Grapalat" w:cs="Sylfaen"/>
          <w:szCs w:val="22"/>
          <w:lang w:val="af-ZA"/>
        </w:rPr>
      </w:pPr>
    </w:p>
    <w:p w14:paraId="2AA10ADC" w14:textId="77777777" w:rsidR="000716C9" w:rsidRDefault="000716C9" w:rsidP="00EF3662">
      <w:pPr>
        <w:jc w:val="center"/>
        <w:rPr>
          <w:rFonts w:ascii="GHEA Grapalat" w:hAnsi="GHEA Grapalat" w:cs="Sylfaen"/>
          <w:szCs w:val="22"/>
          <w:lang w:val="af-ZA"/>
        </w:rPr>
      </w:pPr>
    </w:p>
    <w:p w14:paraId="15E50859" w14:textId="77777777" w:rsidR="000716C9" w:rsidRDefault="000716C9" w:rsidP="00EF3662">
      <w:pPr>
        <w:jc w:val="center"/>
        <w:rPr>
          <w:rFonts w:ascii="GHEA Grapalat" w:hAnsi="GHEA Grapalat" w:cs="Sylfaen"/>
          <w:szCs w:val="22"/>
          <w:lang w:val="af-ZA"/>
        </w:rPr>
      </w:pPr>
    </w:p>
    <w:p w14:paraId="13CBC02E" w14:textId="77777777" w:rsidR="000716C9" w:rsidRDefault="000716C9" w:rsidP="00EF3662">
      <w:pPr>
        <w:jc w:val="center"/>
        <w:rPr>
          <w:rFonts w:ascii="GHEA Grapalat" w:hAnsi="GHEA Grapalat" w:cs="Sylfaen"/>
          <w:szCs w:val="22"/>
          <w:lang w:val="af-ZA"/>
        </w:rPr>
      </w:pPr>
    </w:p>
    <w:p w14:paraId="1370249C" w14:textId="77777777" w:rsidR="000716C9" w:rsidRDefault="000716C9" w:rsidP="00EF3662">
      <w:pPr>
        <w:jc w:val="center"/>
        <w:rPr>
          <w:rFonts w:ascii="GHEA Grapalat" w:hAnsi="GHEA Grapalat" w:cs="Sylfaen"/>
          <w:szCs w:val="22"/>
          <w:lang w:val="af-ZA"/>
        </w:rPr>
      </w:pPr>
    </w:p>
    <w:p w14:paraId="3D7AF7D2" w14:textId="77777777" w:rsidR="000716C9" w:rsidRDefault="000716C9" w:rsidP="00EF3662">
      <w:pPr>
        <w:jc w:val="center"/>
        <w:rPr>
          <w:rFonts w:ascii="GHEA Grapalat" w:hAnsi="GHEA Grapalat" w:cs="Sylfaen"/>
          <w:szCs w:val="22"/>
          <w:lang w:val="af-ZA"/>
        </w:rPr>
      </w:pPr>
    </w:p>
    <w:p w14:paraId="634A5329" w14:textId="77777777" w:rsidR="000716C9" w:rsidRDefault="000716C9" w:rsidP="00EF3662">
      <w:pPr>
        <w:jc w:val="center"/>
        <w:rPr>
          <w:rFonts w:ascii="GHEA Grapalat" w:hAnsi="GHEA Grapalat" w:cs="Sylfaen"/>
          <w:szCs w:val="22"/>
          <w:lang w:val="af-ZA"/>
        </w:rPr>
      </w:pPr>
    </w:p>
    <w:p w14:paraId="084DC1F8" w14:textId="77777777" w:rsidR="000716C9" w:rsidRDefault="000716C9" w:rsidP="00EF3662">
      <w:pPr>
        <w:jc w:val="center"/>
        <w:rPr>
          <w:rFonts w:ascii="GHEA Grapalat" w:hAnsi="GHEA Grapalat" w:cs="Sylfaen"/>
          <w:szCs w:val="22"/>
          <w:lang w:val="af-ZA"/>
        </w:rPr>
      </w:pPr>
    </w:p>
    <w:p w14:paraId="4C52DED6" w14:textId="77777777" w:rsidR="000716C9" w:rsidRDefault="000716C9" w:rsidP="00EF3662">
      <w:pPr>
        <w:jc w:val="center"/>
        <w:rPr>
          <w:rFonts w:ascii="GHEA Grapalat" w:hAnsi="GHEA Grapalat" w:cs="Sylfaen"/>
          <w:szCs w:val="22"/>
          <w:lang w:val="af-ZA"/>
        </w:rPr>
      </w:pPr>
    </w:p>
    <w:p w14:paraId="6080E77E" w14:textId="77777777" w:rsidR="000716C9" w:rsidRDefault="000716C9" w:rsidP="00EF3662">
      <w:pPr>
        <w:jc w:val="center"/>
        <w:rPr>
          <w:rFonts w:ascii="GHEA Grapalat" w:hAnsi="GHEA Grapalat" w:cs="Sylfaen"/>
          <w:szCs w:val="22"/>
          <w:lang w:val="af-ZA"/>
        </w:rPr>
      </w:pPr>
    </w:p>
    <w:p w14:paraId="75305B11" w14:textId="77777777" w:rsidR="000716C9" w:rsidRDefault="000716C9" w:rsidP="00EF3662">
      <w:pPr>
        <w:jc w:val="center"/>
        <w:rPr>
          <w:rFonts w:ascii="GHEA Grapalat" w:hAnsi="GHEA Grapalat" w:cs="Sylfaen"/>
          <w:szCs w:val="22"/>
          <w:lang w:val="af-ZA"/>
        </w:rPr>
      </w:pPr>
    </w:p>
    <w:p w14:paraId="55C756FD" w14:textId="77777777" w:rsidR="000716C9" w:rsidRDefault="000716C9" w:rsidP="00EF3662">
      <w:pPr>
        <w:jc w:val="center"/>
        <w:rPr>
          <w:rFonts w:ascii="GHEA Grapalat" w:hAnsi="GHEA Grapalat" w:cs="Sylfaen"/>
          <w:szCs w:val="22"/>
          <w:lang w:val="af-ZA"/>
        </w:rPr>
      </w:pPr>
    </w:p>
    <w:p w14:paraId="36BA6FD3" w14:textId="77777777" w:rsidR="000716C9" w:rsidRDefault="000716C9" w:rsidP="00EF3662">
      <w:pPr>
        <w:jc w:val="center"/>
        <w:rPr>
          <w:rFonts w:ascii="GHEA Grapalat" w:hAnsi="GHEA Grapalat" w:cs="Sylfaen"/>
          <w:szCs w:val="22"/>
          <w:lang w:val="af-ZA"/>
        </w:rPr>
      </w:pPr>
    </w:p>
    <w:p w14:paraId="7F0CEDBB" w14:textId="77777777" w:rsidR="000716C9" w:rsidRDefault="000716C9" w:rsidP="00EF3662">
      <w:pPr>
        <w:jc w:val="center"/>
        <w:rPr>
          <w:rFonts w:ascii="GHEA Grapalat" w:hAnsi="GHEA Grapalat" w:cs="Sylfaen"/>
          <w:szCs w:val="22"/>
          <w:lang w:val="af-ZA"/>
        </w:rPr>
      </w:pPr>
    </w:p>
    <w:p w14:paraId="2CFF8A6E" w14:textId="77777777" w:rsidR="000716C9" w:rsidRDefault="000716C9" w:rsidP="00EF3662">
      <w:pPr>
        <w:jc w:val="center"/>
        <w:rPr>
          <w:rFonts w:ascii="GHEA Grapalat" w:hAnsi="GHEA Grapalat" w:cs="Sylfaen"/>
          <w:szCs w:val="22"/>
          <w:lang w:val="af-ZA"/>
        </w:rPr>
      </w:pPr>
    </w:p>
    <w:p w14:paraId="3F508F2D" w14:textId="77777777" w:rsidR="000716C9" w:rsidRDefault="000716C9" w:rsidP="00EF3662">
      <w:pPr>
        <w:jc w:val="center"/>
        <w:rPr>
          <w:rFonts w:ascii="GHEA Grapalat" w:hAnsi="GHEA Grapalat" w:cs="Sylfaen"/>
          <w:szCs w:val="22"/>
          <w:lang w:val="af-ZA"/>
        </w:rPr>
      </w:pPr>
    </w:p>
    <w:p w14:paraId="3A02E8B5" w14:textId="77777777" w:rsidR="000716C9" w:rsidRDefault="000716C9" w:rsidP="00EF3662">
      <w:pPr>
        <w:jc w:val="center"/>
        <w:rPr>
          <w:rFonts w:ascii="GHEA Grapalat" w:hAnsi="GHEA Grapalat" w:cs="Sylfaen"/>
          <w:szCs w:val="22"/>
          <w:lang w:val="af-ZA"/>
        </w:rPr>
      </w:pPr>
    </w:p>
    <w:p w14:paraId="2E1E7933" w14:textId="77777777" w:rsidR="000716C9" w:rsidRDefault="000716C9" w:rsidP="00EF3662">
      <w:pPr>
        <w:jc w:val="center"/>
        <w:rPr>
          <w:rFonts w:ascii="GHEA Grapalat" w:hAnsi="GHEA Grapalat" w:cs="Sylfaen"/>
          <w:szCs w:val="22"/>
          <w:lang w:val="af-ZA"/>
        </w:rPr>
      </w:pPr>
    </w:p>
    <w:p w14:paraId="7491BC36" w14:textId="77777777" w:rsidR="000716C9" w:rsidRDefault="000716C9" w:rsidP="00EF3662">
      <w:pPr>
        <w:jc w:val="center"/>
        <w:rPr>
          <w:rFonts w:ascii="GHEA Grapalat" w:hAnsi="GHEA Grapalat" w:cs="Sylfaen"/>
          <w:szCs w:val="22"/>
          <w:lang w:val="af-ZA"/>
        </w:rPr>
      </w:pPr>
    </w:p>
    <w:p w14:paraId="73B4F569" w14:textId="77777777" w:rsidR="000716C9" w:rsidRDefault="000716C9" w:rsidP="00EF3662">
      <w:pPr>
        <w:jc w:val="center"/>
        <w:rPr>
          <w:rFonts w:ascii="GHEA Grapalat" w:hAnsi="GHEA Grapalat" w:cs="Sylfaen"/>
          <w:szCs w:val="22"/>
          <w:lang w:val="af-ZA"/>
        </w:rPr>
      </w:pPr>
    </w:p>
    <w:p w14:paraId="76A6E2CC" w14:textId="77777777" w:rsidR="000716C9" w:rsidRDefault="000716C9" w:rsidP="00EF3662">
      <w:pPr>
        <w:jc w:val="center"/>
        <w:rPr>
          <w:rFonts w:ascii="GHEA Grapalat" w:hAnsi="GHEA Grapalat" w:cs="Sylfaen"/>
          <w:szCs w:val="22"/>
          <w:lang w:val="af-ZA"/>
        </w:rPr>
      </w:pPr>
    </w:p>
    <w:p w14:paraId="6A301F03" w14:textId="77777777" w:rsidR="000716C9" w:rsidRDefault="000716C9" w:rsidP="00EF3662">
      <w:pPr>
        <w:jc w:val="center"/>
        <w:rPr>
          <w:rFonts w:ascii="GHEA Grapalat" w:hAnsi="GHEA Grapalat" w:cs="Sylfaen"/>
          <w:szCs w:val="22"/>
          <w:lang w:val="af-ZA"/>
        </w:rPr>
      </w:pPr>
    </w:p>
    <w:p w14:paraId="71EC98A1" w14:textId="77777777" w:rsidR="000716C9" w:rsidRDefault="000716C9" w:rsidP="00EF3662">
      <w:pPr>
        <w:jc w:val="center"/>
        <w:rPr>
          <w:rFonts w:ascii="GHEA Grapalat" w:hAnsi="GHEA Grapalat" w:cs="Sylfaen"/>
          <w:szCs w:val="22"/>
          <w:lang w:val="af-ZA"/>
        </w:rPr>
      </w:pPr>
    </w:p>
    <w:p w14:paraId="7D547E9A" w14:textId="77777777" w:rsidR="000716C9" w:rsidRDefault="000716C9" w:rsidP="00EF3662">
      <w:pPr>
        <w:jc w:val="center"/>
        <w:rPr>
          <w:rFonts w:ascii="GHEA Grapalat" w:hAnsi="GHEA Grapalat" w:cs="Sylfaen"/>
          <w:szCs w:val="22"/>
          <w:lang w:val="af-ZA"/>
        </w:rPr>
      </w:pPr>
    </w:p>
    <w:p w14:paraId="1B99E01B" w14:textId="77777777" w:rsidR="000716C9" w:rsidRDefault="000716C9" w:rsidP="00EF3662">
      <w:pPr>
        <w:jc w:val="center"/>
        <w:rPr>
          <w:rFonts w:ascii="GHEA Grapalat" w:hAnsi="GHEA Grapalat" w:cs="Sylfaen"/>
          <w:szCs w:val="22"/>
          <w:lang w:val="af-ZA"/>
        </w:rPr>
      </w:pPr>
    </w:p>
    <w:p w14:paraId="5305A1B3" w14:textId="77777777" w:rsidR="000716C9" w:rsidRDefault="000716C9" w:rsidP="00EF3662">
      <w:pPr>
        <w:jc w:val="center"/>
        <w:rPr>
          <w:rFonts w:ascii="GHEA Grapalat" w:hAnsi="GHEA Grapalat" w:cs="Sylfaen"/>
          <w:szCs w:val="22"/>
          <w:lang w:val="af-ZA"/>
        </w:rPr>
      </w:pPr>
    </w:p>
    <w:p w14:paraId="52EC355F" w14:textId="77777777" w:rsidR="000716C9" w:rsidRDefault="000716C9" w:rsidP="00EF3662">
      <w:pPr>
        <w:jc w:val="center"/>
        <w:rPr>
          <w:rFonts w:ascii="GHEA Grapalat" w:hAnsi="GHEA Grapalat" w:cs="Sylfaen"/>
          <w:szCs w:val="22"/>
          <w:lang w:val="af-ZA"/>
        </w:rPr>
      </w:pPr>
    </w:p>
    <w:p w14:paraId="0310E644" w14:textId="77777777" w:rsidR="000716C9" w:rsidRDefault="000716C9" w:rsidP="00EF3662">
      <w:pPr>
        <w:jc w:val="center"/>
        <w:rPr>
          <w:rFonts w:ascii="GHEA Grapalat" w:hAnsi="GHEA Grapalat" w:cs="Sylfaen"/>
          <w:szCs w:val="22"/>
          <w:lang w:val="af-ZA"/>
        </w:rPr>
      </w:pPr>
    </w:p>
    <w:p w14:paraId="56AAC53A" w14:textId="77777777" w:rsidR="000716C9" w:rsidRDefault="000716C9" w:rsidP="00EF3662">
      <w:pPr>
        <w:jc w:val="center"/>
        <w:rPr>
          <w:rFonts w:ascii="GHEA Grapalat" w:hAnsi="GHEA Grapalat" w:cs="Sylfaen"/>
          <w:szCs w:val="22"/>
          <w:lang w:val="af-ZA"/>
        </w:rPr>
      </w:pPr>
    </w:p>
    <w:p w14:paraId="3F2FA960" w14:textId="77777777" w:rsidR="000716C9" w:rsidRDefault="000716C9" w:rsidP="00EF3662">
      <w:pPr>
        <w:jc w:val="center"/>
        <w:rPr>
          <w:rFonts w:ascii="GHEA Grapalat" w:hAnsi="GHEA Grapalat" w:cs="Sylfaen"/>
          <w:szCs w:val="22"/>
          <w:lang w:val="af-ZA"/>
        </w:rPr>
      </w:pPr>
    </w:p>
    <w:p w14:paraId="64536210" w14:textId="77777777" w:rsidR="000716C9" w:rsidRDefault="000716C9" w:rsidP="00EF3662">
      <w:pPr>
        <w:jc w:val="center"/>
        <w:rPr>
          <w:rFonts w:ascii="GHEA Grapalat" w:hAnsi="GHEA Grapalat" w:cs="Sylfaen"/>
          <w:szCs w:val="22"/>
          <w:lang w:val="af-ZA"/>
        </w:rPr>
      </w:pPr>
    </w:p>
    <w:p w14:paraId="26B62383" w14:textId="77777777" w:rsidR="000716C9" w:rsidRDefault="000716C9" w:rsidP="00EF3662">
      <w:pPr>
        <w:jc w:val="center"/>
        <w:rPr>
          <w:rFonts w:ascii="GHEA Grapalat" w:hAnsi="GHEA Grapalat" w:cs="Sylfaen"/>
          <w:szCs w:val="22"/>
          <w:lang w:val="af-ZA"/>
        </w:rPr>
      </w:pPr>
    </w:p>
    <w:p w14:paraId="41078304" w14:textId="77777777" w:rsidR="000716C9" w:rsidRDefault="000716C9" w:rsidP="00EF3662">
      <w:pPr>
        <w:jc w:val="center"/>
        <w:rPr>
          <w:rFonts w:ascii="GHEA Grapalat" w:hAnsi="GHEA Grapalat" w:cs="Sylfaen"/>
          <w:szCs w:val="22"/>
          <w:lang w:val="af-ZA"/>
        </w:rPr>
      </w:pPr>
    </w:p>
    <w:p w14:paraId="427395E8" w14:textId="77777777" w:rsidR="000716C9" w:rsidRDefault="000716C9" w:rsidP="00EF3662">
      <w:pPr>
        <w:jc w:val="center"/>
        <w:rPr>
          <w:rFonts w:ascii="GHEA Grapalat" w:hAnsi="GHEA Grapalat" w:cs="Sylfaen"/>
          <w:szCs w:val="22"/>
          <w:lang w:val="af-ZA"/>
        </w:rPr>
      </w:pPr>
    </w:p>
    <w:p w14:paraId="5AD4F667" w14:textId="5839F4DD" w:rsidR="00096865" w:rsidRPr="00064ADD" w:rsidRDefault="00096865" w:rsidP="00EF3662">
      <w:pPr>
        <w:jc w:val="center"/>
        <w:rPr>
          <w:rFonts w:ascii="GHEA Grapalat" w:hAnsi="GHEA Grapalat"/>
          <w:szCs w:val="22"/>
          <w:lang w:val="af-ZA"/>
        </w:rPr>
      </w:pPr>
      <w:proofErr w:type="gramStart"/>
      <w:r w:rsidRPr="00064ADD">
        <w:rPr>
          <w:rFonts w:ascii="GHEA Grapalat" w:hAnsi="GHEA Grapalat" w:cs="Sylfaen"/>
          <w:szCs w:val="22"/>
        </w:rPr>
        <w:lastRenderedPageBreak/>
        <w:t>ՄԱՍ</w:t>
      </w:r>
      <w:r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EF3662">
      <w:pPr>
        <w:ind w:left="360"/>
        <w:jc w:val="center"/>
        <w:rPr>
          <w:rFonts w:ascii="GHEA Grapalat" w:hAnsi="GHEA Grapalat" w:cs="Sylfaen"/>
          <w:b/>
          <w:sz w:val="20"/>
        </w:rPr>
      </w:pPr>
    </w:p>
    <w:p w14:paraId="60DF4078" w14:textId="14B4F76A" w:rsidR="000716C9" w:rsidRPr="007217E9" w:rsidRDefault="000716C9" w:rsidP="000716C9">
      <w:pPr>
        <w:pStyle w:val="Heading3"/>
        <w:spacing w:line="240" w:lineRule="auto"/>
        <w:ind w:firstLine="567"/>
        <w:jc w:val="both"/>
        <w:rPr>
          <w:rFonts w:ascii="GHEA Grapalat" w:hAnsi="GHEA Grapalat"/>
          <w:b/>
          <w:i w:val="0"/>
          <w:lang w:val="af-ZA"/>
        </w:rPr>
      </w:pPr>
      <w:r w:rsidRPr="00064ADD">
        <w:rPr>
          <w:rFonts w:ascii="GHEA Grapalat" w:hAnsi="GHEA Grapalat" w:cs="Sylfaen"/>
          <w:i w:val="0"/>
        </w:rPr>
        <w:t xml:space="preserve">1.1 </w:t>
      </w:r>
      <w:proofErr w:type="spellStart"/>
      <w:r w:rsidRPr="00064ADD">
        <w:rPr>
          <w:rFonts w:ascii="GHEA Grapalat" w:hAnsi="GHEA Grapalat" w:cs="Sylfaen"/>
          <w:i w:val="0"/>
        </w:rPr>
        <w:t>Գնման</w:t>
      </w:r>
      <w:proofErr w:type="spellEnd"/>
      <w:r w:rsidRPr="00064ADD">
        <w:rPr>
          <w:rFonts w:ascii="GHEA Grapalat" w:hAnsi="GHEA Grapalat" w:cs="Sylfaen"/>
          <w:i w:val="0"/>
          <w:lang w:val="af-ZA"/>
        </w:rPr>
        <w:t xml:space="preserve"> </w:t>
      </w:r>
      <w:proofErr w:type="spellStart"/>
      <w:r w:rsidRPr="00064ADD">
        <w:rPr>
          <w:rFonts w:ascii="GHEA Grapalat" w:hAnsi="GHEA Grapalat" w:cs="Sylfaen"/>
          <w:i w:val="0"/>
        </w:rPr>
        <w:t>առարկա</w:t>
      </w:r>
      <w:proofErr w:type="spellEnd"/>
      <w:r w:rsidRPr="00064ADD">
        <w:rPr>
          <w:rFonts w:ascii="GHEA Grapalat" w:hAnsi="GHEA Grapalat" w:cs="Sylfaen"/>
          <w:i w:val="0"/>
          <w:lang w:val="af-ZA"/>
        </w:rPr>
        <w:t xml:space="preserve"> </w:t>
      </w:r>
      <w:r w:rsidRPr="00064ADD">
        <w:rPr>
          <w:rFonts w:ascii="GHEA Grapalat" w:hAnsi="GHEA Grapalat" w:cs="Sylfaen"/>
          <w:i w:val="0"/>
        </w:rPr>
        <w:t>է</w:t>
      </w:r>
      <w:r w:rsidRPr="00064ADD">
        <w:rPr>
          <w:rFonts w:ascii="GHEA Grapalat" w:hAnsi="GHEA Grapalat" w:cs="Sylfaen"/>
          <w:i w:val="0"/>
          <w:lang w:val="af-ZA"/>
        </w:rPr>
        <w:t xml:space="preserve"> </w:t>
      </w:r>
      <w:proofErr w:type="spellStart"/>
      <w:proofErr w:type="gramStart"/>
      <w:r w:rsidRPr="00064ADD">
        <w:rPr>
          <w:rFonts w:ascii="GHEA Grapalat" w:hAnsi="GHEA Grapalat" w:cs="Sylfaen"/>
          <w:i w:val="0"/>
        </w:rPr>
        <w:t>հանդիսանում</w:t>
      </w:r>
      <w:proofErr w:type="spellEnd"/>
      <w:r w:rsidRPr="00064ADD">
        <w:rPr>
          <w:rFonts w:ascii="GHEA Grapalat" w:hAnsi="GHEA Grapalat" w:cs="Sylfaen"/>
          <w:i w:val="0"/>
          <w:lang w:val="af-ZA"/>
        </w:rPr>
        <w:t xml:space="preserve">  </w:t>
      </w:r>
      <w:r w:rsidRPr="007217E9">
        <w:rPr>
          <w:rFonts w:ascii="GHEA Grapalat" w:hAnsi="GHEA Grapalat" w:cs="Sylfaen"/>
          <w:b/>
          <w:i w:val="0"/>
          <w:u w:val="single"/>
          <w:lang w:val="hy-AM"/>
        </w:rPr>
        <w:t>«</w:t>
      </w:r>
      <w:proofErr w:type="gramEnd"/>
      <w:r w:rsidRPr="007217E9">
        <w:rPr>
          <w:rFonts w:ascii="GHEA Grapalat" w:hAnsi="GHEA Grapalat" w:cs="Sylfaen"/>
          <w:b/>
          <w:i w:val="0"/>
          <w:u w:val="single"/>
          <w:lang w:val="hy-AM"/>
        </w:rPr>
        <w:t>Գույքի գնահատման և աճուրդի կենտրոն»ՊՈԱԿ</w:t>
      </w:r>
      <w:r>
        <w:rPr>
          <w:rFonts w:ascii="GHEA Grapalat" w:hAnsi="GHEA Grapalat" w:cs="Sylfaen"/>
          <w:i w:val="0"/>
          <w:lang w:val="af-ZA"/>
        </w:rPr>
        <w:t xml:space="preserve"> </w:t>
      </w:r>
      <w:proofErr w:type="spellStart"/>
      <w:r w:rsidRPr="00064ADD">
        <w:rPr>
          <w:rFonts w:ascii="GHEA Grapalat" w:hAnsi="GHEA Grapalat" w:cs="Sylfaen"/>
          <w:i w:val="0"/>
        </w:rPr>
        <w:t>կարիքների</w:t>
      </w:r>
      <w:proofErr w:type="spellEnd"/>
      <w:r w:rsidRPr="00064ADD">
        <w:rPr>
          <w:rFonts w:ascii="GHEA Grapalat" w:hAnsi="GHEA Grapalat" w:cs="Times Armenian"/>
          <w:i w:val="0"/>
          <w:lang w:val="af-ZA"/>
        </w:rPr>
        <w:t xml:space="preserve"> </w:t>
      </w:r>
      <w:proofErr w:type="spellStart"/>
      <w:r w:rsidRPr="00064ADD">
        <w:rPr>
          <w:rFonts w:ascii="GHEA Grapalat" w:hAnsi="GHEA Grapalat" w:cs="Sylfaen"/>
          <w:i w:val="0"/>
        </w:rPr>
        <w:t>համար</w:t>
      </w:r>
      <w:proofErr w:type="spellEnd"/>
      <w:r w:rsidRPr="00064ADD">
        <w:rPr>
          <w:rFonts w:ascii="GHEA Grapalat" w:hAnsi="GHEA Grapalat" w:cs="Times Armenian"/>
          <w:i w:val="0"/>
          <w:lang w:val="af-ZA"/>
        </w:rPr>
        <w:t xml:space="preserve">` </w:t>
      </w:r>
      <w:r>
        <w:rPr>
          <w:rFonts w:ascii="GHEA Grapalat" w:hAnsi="GHEA Grapalat"/>
          <w:i w:val="0"/>
          <w:lang w:val="af-ZA"/>
        </w:rPr>
        <w:t>«</w:t>
      </w:r>
      <w:r w:rsidR="00FC4098">
        <w:rPr>
          <w:rFonts w:ascii="GHEA Grapalat" w:hAnsi="GHEA Grapalat"/>
          <w:i w:val="0"/>
          <w:lang w:val="af-ZA"/>
        </w:rPr>
        <w:t>Պատուհանների մաքրման ծառայությունների</w:t>
      </w:r>
      <w:r>
        <w:rPr>
          <w:rFonts w:ascii="GHEA Grapalat" w:hAnsi="GHEA Grapalat"/>
          <w:i w:val="0"/>
          <w:lang w:val="af-ZA"/>
        </w:rPr>
        <w:t>»</w:t>
      </w:r>
      <w:r>
        <w:rPr>
          <w:rFonts w:ascii="GHEA Grapalat" w:hAnsi="GHEA Grapalat"/>
          <w:b/>
          <w:i w:val="0"/>
          <w:lang w:val="af-ZA"/>
        </w:rPr>
        <w:t xml:space="preserve">  </w:t>
      </w:r>
      <w:proofErr w:type="spellStart"/>
      <w:r w:rsidRPr="00064ADD">
        <w:rPr>
          <w:rFonts w:ascii="GHEA Grapalat" w:hAnsi="GHEA Grapalat"/>
          <w:i w:val="0"/>
        </w:rPr>
        <w:t>ձեռքբերումը</w:t>
      </w:r>
      <w:proofErr w:type="spellEnd"/>
      <w:r w:rsidRPr="007217E9">
        <w:rPr>
          <w:rFonts w:ascii="GHEA Grapalat" w:hAnsi="GHEA Grapalat"/>
          <w:i w:val="0"/>
          <w:lang w:val="af-ZA"/>
        </w:rPr>
        <w:t xml:space="preserve"> (</w:t>
      </w:r>
      <w:proofErr w:type="spellStart"/>
      <w:r w:rsidRPr="00064ADD">
        <w:rPr>
          <w:rFonts w:ascii="GHEA Grapalat" w:hAnsi="GHEA Grapalat"/>
          <w:i w:val="0"/>
        </w:rPr>
        <w:t>այսուհետ</w:t>
      </w:r>
      <w:proofErr w:type="spellEnd"/>
      <w:r w:rsidRPr="007217E9">
        <w:rPr>
          <w:rFonts w:ascii="GHEA Grapalat" w:hAnsi="GHEA Grapalat"/>
          <w:i w:val="0"/>
          <w:lang w:val="af-ZA"/>
        </w:rPr>
        <w:t xml:space="preserve">` </w:t>
      </w:r>
      <w:proofErr w:type="spellStart"/>
      <w:r w:rsidRPr="00064ADD">
        <w:rPr>
          <w:rFonts w:ascii="GHEA Grapalat" w:hAnsi="GHEA Grapalat"/>
          <w:i w:val="0"/>
        </w:rPr>
        <w:t>նաև</w:t>
      </w:r>
      <w:proofErr w:type="spellEnd"/>
      <w:r w:rsidRPr="007217E9">
        <w:rPr>
          <w:rFonts w:ascii="GHEA Grapalat" w:hAnsi="GHEA Grapalat"/>
          <w:i w:val="0"/>
          <w:lang w:val="af-ZA"/>
        </w:rPr>
        <w:t xml:space="preserve"> </w:t>
      </w:r>
      <w:proofErr w:type="spellStart"/>
      <w:r w:rsidRPr="00064ADD">
        <w:rPr>
          <w:rFonts w:ascii="GHEA Grapalat" w:hAnsi="GHEA Grapalat"/>
          <w:i w:val="0"/>
        </w:rPr>
        <w:t>ծառայություն</w:t>
      </w:r>
      <w:proofErr w:type="spellEnd"/>
      <w:r w:rsidRPr="007217E9">
        <w:rPr>
          <w:rFonts w:ascii="GHEA Grapalat" w:hAnsi="GHEA Grapalat"/>
          <w:i w:val="0"/>
          <w:lang w:val="af-ZA"/>
        </w:rPr>
        <w:t>)</w:t>
      </w:r>
      <w:r w:rsidRPr="00064ADD">
        <w:rPr>
          <w:rFonts w:ascii="GHEA Grapalat" w:hAnsi="GHEA Grapalat"/>
          <w:i w:val="0"/>
          <w:lang w:val="af-ZA"/>
        </w:rPr>
        <w:t xml:space="preserve">, </w:t>
      </w:r>
      <w:proofErr w:type="spellStart"/>
      <w:r w:rsidRPr="00064ADD">
        <w:rPr>
          <w:rFonts w:ascii="GHEA Grapalat" w:hAnsi="GHEA Grapalat"/>
          <w:i w:val="0"/>
        </w:rPr>
        <w:t>որոնք</w:t>
      </w:r>
      <w:proofErr w:type="spellEnd"/>
      <w:r w:rsidRPr="00064ADD">
        <w:rPr>
          <w:rFonts w:ascii="GHEA Grapalat" w:hAnsi="GHEA Grapalat"/>
          <w:i w:val="0"/>
          <w:lang w:val="af-ZA"/>
        </w:rPr>
        <w:t xml:space="preserve"> </w:t>
      </w:r>
      <w:proofErr w:type="spellStart"/>
      <w:r w:rsidRPr="007217E9">
        <w:rPr>
          <w:rFonts w:ascii="GHEA Grapalat" w:hAnsi="GHEA Grapalat" w:cs="Sylfaen"/>
          <w:i w:val="0"/>
        </w:rPr>
        <w:t>խմբավորված</w:t>
      </w:r>
      <w:proofErr w:type="spellEnd"/>
      <w:r w:rsidRPr="007217E9">
        <w:rPr>
          <w:rFonts w:ascii="GHEA Grapalat" w:hAnsi="GHEA Grapalat" w:cs="Sylfaen"/>
          <w:i w:val="0"/>
        </w:rPr>
        <w:t xml:space="preserve">  </w:t>
      </w:r>
      <w:proofErr w:type="spellStart"/>
      <w:r w:rsidRPr="007217E9">
        <w:rPr>
          <w:rFonts w:ascii="GHEA Grapalat" w:hAnsi="GHEA Grapalat" w:cs="Sylfaen"/>
          <w:i w:val="0"/>
        </w:rPr>
        <w:t>են</w:t>
      </w:r>
      <w:proofErr w:type="spellEnd"/>
      <w:r w:rsidRPr="007217E9">
        <w:rPr>
          <w:rFonts w:ascii="GHEA Grapalat" w:hAnsi="GHEA Grapalat" w:cs="Sylfaen"/>
          <w:i w:val="0"/>
        </w:rPr>
        <w:t xml:space="preserve"> «1» </w:t>
      </w:r>
      <w:proofErr w:type="spellStart"/>
      <w:r w:rsidRPr="00064ADD">
        <w:rPr>
          <w:rFonts w:ascii="GHEA Grapalat" w:hAnsi="GHEA Grapalat" w:cs="Sylfaen"/>
          <w:i w:val="0"/>
        </w:rPr>
        <w:t>չափաբաժիներում</w:t>
      </w:r>
      <w:proofErr w:type="spellEnd"/>
      <w:r w:rsidRPr="007217E9">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0716C9" w:rsidRPr="00064ADD" w14:paraId="29EEE57A" w14:textId="77777777" w:rsidTr="008F00E0">
        <w:trPr>
          <w:trHeight w:val="315"/>
        </w:trPr>
        <w:tc>
          <w:tcPr>
            <w:tcW w:w="3119" w:type="dxa"/>
            <w:gridSpan w:val="2"/>
            <w:vAlign w:val="center"/>
          </w:tcPr>
          <w:p w14:paraId="6FB92E88" w14:textId="77777777" w:rsidR="000716C9" w:rsidRPr="00064ADD" w:rsidRDefault="000716C9" w:rsidP="008F00E0">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2E3B09AC" w14:textId="77777777" w:rsidR="000716C9" w:rsidRPr="00064ADD" w:rsidRDefault="000716C9" w:rsidP="008F00E0">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0716C9" w:rsidRPr="00064ADD" w14:paraId="23C39B33" w14:textId="77777777" w:rsidTr="008F00E0">
        <w:trPr>
          <w:trHeight w:val="166"/>
        </w:trPr>
        <w:tc>
          <w:tcPr>
            <w:tcW w:w="1701" w:type="dxa"/>
            <w:vAlign w:val="center"/>
          </w:tcPr>
          <w:p w14:paraId="4CE63291" w14:textId="77777777" w:rsidR="000716C9" w:rsidRPr="00064ADD" w:rsidRDefault="000716C9" w:rsidP="008F00E0">
            <w:pPr>
              <w:pStyle w:val="BodyTextIndent2"/>
              <w:spacing w:line="240" w:lineRule="auto"/>
              <w:ind w:firstLine="59"/>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62EB5D3" w14:textId="77777777" w:rsidR="000716C9" w:rsidRPr="00064ADD" w:rsidRDefault="000716C9" w:rsidP="008F00E0">
            <w:pPr>
              <w:pStyle w:val="BodyTextIndent2"/>
              <w:spacing w:line="240" w:lineRule="auto"/>
              <w:ind w:hanging="76"/>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9022EA1" w14:textId="77777777" w:rsidR="000716C9" w:rsidRPr="00064ADD" w:rsidRDefault="000716C9" w:rsidP="008F00E0">
            <w:pPr>
              <w:pStyle w:val="BodyTextIndent2"/>
              <w:spacing w:line="240" w:lineRule="auto"/>
              <w:ind w:firstLine="0"/>
              <w:jc w:val="center"/>
              <w:rPr>
                <w:rFonts w:ascii="GHEA Grapalat" w:hAnsi="GHEA Grapalat"/>
                <w:b/>
                <w:bCs/>
                <w:i/>
                <w:iCs/>
              </w:rPr>
            </w:pPr>
          </w:p>
        </w:tc>
      </w:tr>
      <w:tr w:rsidR="000716C9" w:rsidRPr="00FC4098" w14:paraId="565BD138" w14:textId="77777777" w:rsidTr="008F00E0">
        <w:tc>
          <w:tcPr>
            <w:tcW w:w="1701" w:type="dxa"/>
            <w:vAlign w:val="center"/>
          </w:tcPr>
          <w:p w14:paraId="2225BCA9" w14:textId="77777777" w:rsidR="000716C9" w:rsidRPr="00064ADD" w:rsidRDefault="000716C9" w:rsidP="008F00E0">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1CC35DAA" w14:textId="5872B9A1" w:rsidR="000716C9" w:rsidRPr="00FC4098" w:rsidRDefault="00FC4098" w:rsidP="00987432">
            <w:pPr>
              <w:pStyle w:val="BodyTextIndent2"/>
              <w:spacing w:line="240" w:lineRule="auto"/>
              <w:ind w:firstLine="0"/>
              <w:jc w:val="center"/>
              <w:rPr>
                <w:rFonts w:ascii="GHEA Grapalat" w:hAnsi="GHEA Grapalat"/>
                <w:sz w:val="16"/>
                <w:lang w:val="en-US"/>
              </w:rPr>
            </w:pPr>
            <w:r>
              <w:rPr>
                <w:rFonts w:ascii="GHEA Grapalat" w:hAnsi="GHEA Grapalat"/>
                <w:sz w:val="16"/>
                <w:lang w:val="en-US"/>
              </w:rPr>
              <w:t>750000</w:t>
            </w:r>
          </w:p>
        </w:tc>
        <w:tc>
          <w:tcPr>
            <w:tcW w:w="7231" w:type="dxa"/>
            <w:vAlign w:val="center"/>
          </w:tcPr>
          <w:p w14:paraId="0DECF410" w14:textId="1E6EB9AE" w:rsidR="000716C9" w:rsidRPr="008F08FA" w:rsidRDefault="000716C9" w:rsidP="00987432">
            <w:pPr>
              <w:pStyle w:val="BodyTextIndent2"/>
              <w:spacing w:line="240" w:lineRule="auto"/>
              <w:ind w:firstLine="0"/>
              <w:jc w:val="left"/>
              <w:rPr>
                <w:rFonts w:ascii="GHEA Grapalat" w:hAnsi="GHEA Grapalat"/>
              </w:rPr>
            </w:pPr>
            <w:r w:rsidRPr="008F08FA">
              <w:rPr>
                <w:rFonts w:ascii="GHEA Grapalat" w:hAnsi="GHEA Grapalat"/>
              </w:rPr>
              <w:t>«</w:t>
            </w:r>
            <w:proofErr w:type="spellStart"/>
            <w:r w:rsidR="00FC4098">
              <w:rPr>
                <w:rFonts w:ascii="GHEA Grapalat" w:hAnsi="GHEA Grapalat"/>
                <w:lang w:val="en-AU"/>
              </w:rPr>
              <w:t>Պատուհանների</w:t>
            </w:r>
            <w:proofErr w:type="spellEnd"/>
            <w:r w:rsidR="00FC4098">
              <w:rPr>
                <w:rFonts w:ascii="GHEA Grapalat" w:hAnsi="GHEA Grapalat"/>
                <w:lang w:val="en-AU"/>
              </w:rPr>
              <w:t xml:space="preserve"> </w:t>
            </w:r>
            <w:proofErr w:type="spellStart"/>
            <w:r w:rsidR="00FC4098">
              <w:rPr>
                <w:rFonts w:ascii="GHEA Grapalat" w:hAnsi="GHEA Grapalat"/>
                <w:lang w:val="en-AU"/>
              </w:rPr>
              <w:t>մաքրման</w:t>
            </w:r>
            <w:proofErr w:type="spellEnd"/>
            <w:r w:rsidR="00FC4098">
              <w:rPr>
                <w:rFonts w:ascii="GHEA Grapalat" w:hAnsi="GHEA Grapalat"/>
                <w:lang w:val="en-AU"/>
              </w:rPr>
              <w:t xml:space="preserve"> </w:t>
            </w:r>
            <w:proofErr w:type="spellStart"/>
            <w:r w:rsidR="00FC4098">
              <w:rPr>
                <w:rFonts w:ascii="GHEA Grapalat" w:hAnsi="GHEA Grapalat"/>
                <w:lang w:val="en-AU"/>
              </w:rPr>
              <w:t>ծառայություններ</w:t>
            </w:r>
            <w:proofErr w:type="spellEnd"/>
            <w:r w:rsidRPr="008F08FA">
              <w:rPr>
                <w:rFonts w:ascii="GHEA Grapalat" w:hAnsi="GHEA Grapalat"/>
              </w:rPr>
              <w:t>»</w:t>
            </w:r>
          </w:p>
        </w:tc>
      </w:tr>
    </w:tbl>
    <w:p w14:paraId="1B762F28" w14:textId="77777777" w:rsidR="000716C9" w:rsidRPr="00064ADD" w:rsidRDefault="000716C9" w:rsidP="000716C9">
      <w:pPr>
        <w:pStyle w:val="BodyTextIndent2"/>
        <w:spacing w:line="240" w:lineRule="auto"/>
        <w:ind w:firstLine="567"/>
        <w:rPr>
          <w:rFonts w:ascii="GHEA Grapalat" w:hAnsi="GHEA Grapalat"/>
        </w:rPr>
      </w:pPr>
      <w:r w:rsidRPr="00064ADD">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proofErr w:type="gram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lastRenderedPageBreak/>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0DF2839" w14:textId="77777777" w:rsidR="00885FE6" w:rsidRPr="00885FE6" w:rsidRDefault="00096865" w:rsidP="00885FE6">
      <w:pPr>
        <w:autoSpaceDE w:val="0"/>
        <w:autoSpaceDN w:val="0"/>
        <w:adjustRightInd w:val="0"/>
        <w:ind w:firstLine="567"/>
        <w:jc w:val="both"/>
        <w:rPr>
          <w:rFonts w:ascii="GHEA Grapalat" w:hAnsi="GHEA Grapalat" w:cs="Tahoma"/>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p>
    <w:p w14:paraId="718962E5" w14:textId="424CA192" w:rsidR="00096865" w:rsidRPr="00064ADD" w:rsidRDefault="00096865" w:rsidP="00885FE6">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lastRenderedPageBreak/>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41C4BF07" w14:textId="0664A3D8" w:rsidR="00885FE6" w:rsidRDefault="00096865" w:rsidP="00885FE6">
      <w:pPr>
        <w:autoSpaceDE w:val="0"/>
        <w:autoSpaceDN w:val="0"/>
        <w:adjustRightInd w:val="0"/>
        <w:ind w:firstLine="567"/>
        <w:jc w:val="both"/>
        <w:rPr>
          <w:rFonts w:ascii="GHEA Grapalat" w:hAnsi="GHEA Grapalat" w:cs="Sylfaen"/>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654D4053" w14:textId="77777777" w:rsidR="00885FE6" w:rsidRDefault="00885FE6" w:rsidP="00885FE6">
      <w:pPr>
        <w:autoSpaceDE w:val="0"/>
        <w:autoSpaceDN w:val="0"/>
        <w:adjustRightInd w:val="0"/>
        <w:ind w:firstLine="567"/>
        <w:jc w:val="both"/>
        <w:rPr>
          <w:rFonts w:ascii="GHEA Grapalat" w:hAnsi="GHEA Grapalat" w:cs="Sylfaen"/>
          <w:sz w:val="20"/>
          <w:lang w:val="hy-AM"/>
        </w:rPr>
      </w:pPr>
    </w:p>
    <w:p w14:paraId="567EE2CC" w14:textId="33E14CD4" w:rsidR="00096865" w:rsidRPr="00064ADD" w:rsidRDefault="00955A1E" w:rsidP="00885FE6">
      <w:pPr>
        <w:autoSpaceDE w:val="0"/>
        <w:autoSpaceDN w:val="0"/>
        <w:adjustRightInd w:val="0"/>
        <w:ind w:firstLine="567"/>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6CA880F6"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534CDF">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22F93E08" w:rsidR="00A3468D" w:rsidRPr="00406D08" w:rsidRDefault="00096865" w:rsidP="00406D08">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w:t>
      </w:r>
      <w:r w:rsidR="00406D08" w:rsidRPr="00406D08">
        <w:rPr>
          <w:rFonts w:ascii="GHEA Grapalat" w:hAnsi="GHEA Grapalat" w:cs="Sylfaen"/>
          <w:szCs w:val="24"/>
        </w:rPr>
        <w:t>«2023թ» «</w:t>
      </w:r>
      <w:r w:rsidR="00406D08" w:rsidRPr="00406D08">
        <w:rPr>
          <w:rFonts w:ascii="GHEA Grapalat" w:hAnsi="GHEA Grapalat" w:cs="Sylfaen"/>
          <w:szCs w:val="24"/>
          <w:lang w:val="hy-AM"/>
        </w:rPr>
        <w:t>հուլիսի</w:t>
      </w:r>
      <w:r w:rsidR="00406D08" w:rsidRPr="00406D08">
        <w:rPr>
          <w:rFonts w:ascii="GHEA Grapalat" w:hAnsi="GHEA Grapalat" w:cs="Sylfaen"/>
          <w:szCs w:val="24"/>
        </w:rPr>
        <w:t xml:space="preserve"> » «</w:t>
      </w:r>
      <w:r w:rsidR="00406D08" w:rsidRPr="00406D08">
        <w:rPr>
          <w:rFonts w:ascii="GHEA Grapalat" w:hAnsi="GHEA Grapalat" w:cs="Sylfaen"/>
          <w:szCs w:val="24"/>
          <w:lang w:val="hy-AM"/>
        </w:rPr>
        <w:t>20</w:t>
      </w:r>
      <w:r w:rsidR="00406D08" w:rsidRPr="00406D08">
        <w:rPr>
          <w:rFonts w:ascii="GHEA Grapalat" w:hAnsi="GHEA Grapalat" w:cs="Sylfaen"/>
          <w:szCs w:val="24"/>
        </w:rPr>
        <w:t>» -</w:t>
      </w:r>
      <w:r w:rsidR="00406D08" w:rsidRPr="00406D08">
        <w:rPr>
          <w:rFonts w:ascii="GHEA Grapalat" w:hAnsi="GHEA Grapalat" w:cs="Sylfaen"/>
          <w:szCs w:val="24"/>
          <w:lang w:val="hy-AM"/>
        </w:rPr>
        <w:t>ը</w:t>
      </w:r>
      <w:r w:rsidR="00406D08" w:rsidRPr="00406D08">
        <w:rPr>
          <w:rFonts w:ascii="GHEA Grapalat" w:hAnsi="GHEA Grapalat" w:cs="Sylfaen"/>
          <w:szCs w:val="24"/>
        </w:rPr>
        <w:t xml:space="preserve"> ժամը  11.00</w:t>
      </w:r>
      <w:r w:rsidR="00406D08" w:rsidRPr="00406D08">
        <w:rPr>
          <w:rFonts w:ascii="GHEA Grapalat" w:hAnsi="GHEA Grapalat" w:cs="Sylfaen"/>
          <w:szCs w:val="24"/>
        </w:rPr>
        <w:t xml:space="preserve"> </w:t>
      </w:r>
      <w:r w:rsidR="00A3468D" w:rsidRPr="00064ADD">
        <w:rPr>
          <w:rFonts w:ascii="GHEA Grapalat" w:hAnsi="GHEA Grapalat" w:cs="Sylfaen"/>
          <w:szCs w:val="24"/>
          <w:lang w:val="hy-AM"/>
        </w:rPr>
        <w:t>, «</w:t>
      </w:r>
      <w:r w:rsidR="00885FE6" w:rsidRPr="00885FE6">
        <w:rPr>
          <w:rFonts w:ascii="GHEA Grapalat" w:hAnsi="GHEA Grapalat" w:cs="Sylfaen"/>
          <w:szCs w:val="24"/>
          <w:lang w:val="hy-AM"/>
        </w:rPr>
        <w:t>ք.Երևան, Զաքիյան 10</w:t>
      </w:r>
      <w:r w:rsidR="00A3468D" w:rsidRPr="00064ADD">
        <w:rPr>
          <w:rFonts w:ascii="GHEA Grapalat" w:hAnsi="GHEA Grapalat" w:cs="Sylfaen"/>
          <w:szCs w:val="24"/>
          <w:lang w:val="hy-AM"/>
        </w:rPr>
        <w:t>» հասցեով:</w:t>
      </w:r>
    </w:p>
    <w:p w14:paraId="29073889" w14:textId="42D6C577"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885FE6" w:rsidRPr="00885FE6">
        <w:rPr>
          <w:rFonts w:ascii="GHEA Grapalat" w:hAnsi="GHEA Grapalat" w:cs="Sylfaen"/>
          <w:szCs w:val="24"/>
          <w:lang w:val="hy-AM"/>
        </w:rPr>
        <w:t xml:space="preserve"> Արմինե Միրումյանը</w:t>
      </w:r>
      <w:r w:rsidRPr="00064ADD">
        <w:rPr>
          <w:rFonts w:ascii="GHEA Grapalat" w:hAnsi="GHEA Grapalat" w:cs="Sylfaen"/>
          <w:szCs w:val="24"/>
          <w:lang w:val="hy-AM"/>
        </w:rPr>
        <w:t xml:space="preserve"> ։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885FE6" w:rsidRDefault="00B67CCD" w:rsidP="00EF3662">
      <w:pPr>
        <w:pStyle w:val="BodyTextIndent2"/>
        <w:spacing w:line="240" w:lineRule="auto"/>
        <w:ind w:firstLine="567"/>
        <w:rPr>
          <w:rFonts w:ascii="GHEA Grapalat" w:hAnsi="GHEA Grapalat" w:cs="Sylfaen"/>
          <w:b/>
          <w:szCs w:val="24"/>
          <w:lang w:val="hy-AM"/>
        </w:rPr>
      </w:pPr>
      <w:r w:rsidRPr="00885FE6">
        <w:rPr>
          <w:rFonts w:ascii="GHEA Grapalat" w:hAnsi="GHEA Grapalat" w:cs="Sylfaen"/>
          <w:b/>
          <w:szCs w:val="24"/>
          <w:lang w:val="hy-AM"/>
        </w:rPr>
        <w:t>4.</w:t>
      </w:r>
      <w:r w:rsidR="0028726A" w:rsidRPr="00885FE6">
        <w:rPr>
          <w:rFonts w:ascii="GHEA Grapalat" w:hAnsi="GHEA Grapalat" w:cs="Sylfaen"/>
          <w:b/>
          <w:szCs w:val="24"/>
          <w:lang w:val="hy-AM"/>
        </w:rPr>
        <w:t xml:space="preserve">3 </w:t>
      </w:r>
      <w:r w:rsidRPr="00885FE6">
        <w:rPr>
          <w:rFonts w:ascii="GHEA Grapalat" w:hAnsi="GHEA Grapalat" w:cs="Sylfaen"/>
          <w:b/>
          <w:szCs w:val="24"/>
          <w:lang w:val="hy-AM"/>
        </w:rPr>
        <w:t>Մասնակիցը հայտով ներկայացնում է`</w:t>
      </w:r>
    </w:p>
    <w:p w14:paraId="3A632D3D" w14:textId="69D16613" w:rsidR="003850A0" w:rsidRPr="00064ADD" w:rsidRDefault="003850A0" w:rsidP="003850A0">
      <w:pPr>
        <w:pStyle w:val="BodyTextIndent2"/>
        <w:spacing w:line="240" w:lineRule="auto"/>
        <w:ind w:firstLine="567"/>
        <w:rPr>
          <w:rFonts w:ascii="GHEA Grapalat" w:hAnsi="GHEA Grapalat" w:cs="Sylfaen"/>
          <w:szCs w:val="24"/>
          <w:lang w:val="hy-AM"/>
        </w:rPr>
      </w:pPr>
      <w:bookmarkStart w:id="1" w:name="_Hlk9261647"/>
      <w:r w:rsidRPr="00064ADD">
        <w:rPr>
          <w:rFonts w:ascii="GHEA Grapalat" w:hAnsi="GHEA Grapalat" w:cs="Sylfaen"/>
          <w:szCs w:val="24"/>
          <w:lang w:val="hy-AM"/>
        </w:rPr>
        <w:t xml:space="preserve">1) </w:t>
      </w:r>
      <w:r w:rsidRPr="00885FE6">
        <w:rPr>
          <w:rStyle w:val="Heading2Char"/>
          <w:rFonts w:ascii="GHEA Grapalat" w:hAnsi="GHEA Grapalat" w:cs="Sylfaen"/>
          <w:lang w:val="hy-AM"/>
        </w:rPr>
        <w:t>իր</w:t>
      </w:r>
      <w:r w:rsidRPr="00885FE6">
        <w:rPr>
          <w:rStyle w:val="Heading2Char"/>
          <w:rFonts w:ascii="GHEA Grapalat" w:hAnsi="GHEA Grapalat"/>
          <w:lang w:val="hy-AM"/>
        </w:rPr>
        <w:t xml:space="preserve"> </w:t>
      </w:r>
      <w:r w:rsidRPr="00885FE6">
        <w:rPr>
          <w:rStyle w:val="Heading2Char"/>
          <w:rFonts w:ascii="GHEA Grapalat" w:hAnsi="GHEA Grapalat" w:cs="Sylfaen"/>
          <w:lang w:val="hy-AM"/>
        </w:rPr>
        <w:t>կողմից</w:t>
      </w:r>
      <w:r w:rsidRPr="00885FE6">
        <w:rPr>
          <w:rStyle w:val="Heading2Char"/>
          <w:rFonts w:ascii="GHEA Grapalat" w:hAnsi="GHEA Grapalat"/>
          <w:lang w:val="hy-AM"/>
        </w:rPr>
        <w:t xml:space="preserve"> </w:t>
      </w:r>
      <w:r w:rsidRPr="00885FE6">
        <w:rPr>
          <w:rStyle w:val="Heading2Char"/>
          <w:rFonts w:ascii="GHEA Grapalat" w:hAnsi="GHEA Grapalat" w:cs="Sylfaen"/>
          <w:lang w:val="hy-AM"/>
        </w:rPr>
        <w:t>հաստատված՝</w:t>
      </w:r>
      <w:r w:rsidRPr="00885FE6">
        <w:rPr>
          <w:rStyle w:val="Heading2Char"/>
          <w:rFonts w:ascii="GHEA Grapalat" w:hAnsi="GHEA Grapalat"/>
          <w:lang w:val="hy-AM"/>
        </w:rPr>
        <w:t xml:space="preserve"> </w:t>
      </w:r>
      <w:r w:rsidRPr="00885FE6">
        <w:rPr>
          <w:rStyle w:val="Heading2Char"/>
          <w:rFonts w:ascii="GHEA Grapalat" w:hAnsi="GHEA Grapalat" w:cs="Sylfaen"/>
          <w:lang w:val="hy-AM"/>
        </w:rPr>
        <w:t>սույն</w:t>
      </w:r>
      <w:r w:rsidRPr="00885FE6">
        <w:rPr>
          <w:rStyle w:val="Heading2Char"/>
          <w:rFonts w:ascii="GHEA Grapalat" w:hAnsi="GHEA Grapalat"/>
          <w:lang w:val="hy-AM"/>
        </w:rPr>
        <w:t xml:space="preserve"> </w:t>
      </w:r>
      <w:r w:rsidRPr="00885FE6">
        <w:rPr>
          <w:rStyle w:val="Heading2Char"/>
          <w:rFonts w:ascii="GHEA Grapalat" w:hAnsi="GHEA Grapalat" w:cs="Sylfaen"/>
          <w:lang w:val="hy-AM"/>
        </w:rPr>
        <w:t>հրավերի</w:t>
      </w:r>
      <w:r w:rsidRPr="00885FE6">
        <w:rPr>
          <w:rStyle w:val="Heading2Char"/>
          <w:rFonts w:ascii="GHEA Grapalat" w:hAnsi="GHEA Grapalat"/>
          <w:lang w:val="hy-AM"/>
        </w:rPr>
        <w:t xml:space="preserve"> 2-</w:t>
      </w:r>
      <w:r w:rsidRPr="00885FE6">
        <w:rPr>
          <w:rStyle w:val="Heading2Char"/>
          <w:rFonts w:ascii="GHEA Grapalat" w:hAnsi="GHEA Grapalat" w:cs="Sylfaen"/>
          <w:lang w:val="hy-AM"/>
        </w:rPr>
        <w:t>րդ</w:t>
      </w:r>
      <w:r w:rsidRPr="00885FE6">
        <w:rPr>
          <w:rStyle w:val="Heading2Char"/>
          <w:rFonts w:ascii="GHEA Grapalat" w:hAnsi="GHEA Grapalat"/>
          <w:lang w:val="hy-AM"/>
        </w:rPr>
        <w:t xml:space="preserve"> </w:t>
      </w:r>
      <w:r w:rsidRPr="00885FE6">
        <w:rPr>
          <w:rStyle w:val="Heading2Char"/>
          <w:rFonts w:ascii="GHEA Grapalat" w:hAnsi="GHEA Grapalat" w:cs="Sylfaen"/>
          <w:lang w:val="hy-AM"/>
        </w:rPr>
        <w:t>մասի</w:t>
      </w:r>
      <w:r w:rsidRPr="00885FE6">
        <w:rPr>
          <w:rStyle w:val="Heading2Char"/>
          <w:rFonts w:ascii="GHEA Grapalat" w:hAnsi="GHEA Grapalat"/>
          <w:lang w:val="hy-AM"/>
        </w:rPr>
        <w:t xml:space="preserve"> 2.1 </w:t>
      </w:r>
      <w:r w:rsidRPr="00885FE6">
        <w:rPr>
          <w:rStyle w:val="Heading2Char"/>
          <w:rFonts w:ascii="GHEA Grapalat" w:hAnsi="GHEA Grapalat" w:cs="Sylfaen"/>
          <w:lang w:val="hy-AM"/>
        </w:rPr>
        <w:t>կետով</w:t>
      </w:r>
      <w:r w:rsidRPr="00885FE6">
        <w:rPr>
          <w:rStyle w:val="Heading2Char"/>
          <w:rFonts w:ascii="GHEA Grapalat" w:hAnsi="GHEA Grapalat"/>
          <w:lang w:val="hy-AM"/>
        </w:rPr>
        <w:t xml:space="preserve"> </w:t>
      </w:r>
      <w:r w:rsidRPr="00885FE6">
        <w:rPr>
          <w:rStyle w:val="Heading2Char"/>
          <w:rFonts w:ascii="GHEA Grapalat" w:hAnsi="GHEA Grapalat" w:cs="Sylfaen"/>
          <w:lang w:val="hy-AM"/>
        </w:rPr>
        <w:t>նախատեսված</w:t>
      </w:r>
      <w:r w:rsidRPr="00885FE6">
        <w:rPr>
          <w:rStyle w:val="Heading2Char"/>
          <w:rFonts w:ascii="GHEA Grapalat" w:hAnsi="GHEA Grapalat"/>
          <w:lang w:val="hy-AM"/>
        </w:rPr>
        <w:t xml:space="preserve"> </w:t>
      </w:r>
      <w:r w:rsidRPr="00885FE6">
        <w:rPr>
          <w:rStyle w:val="Heading2Char"/>
          <w:rFonts w:ascii="GHEA Grapalat" w:hAnsi="GHEA Grapalat" w:cs="Sylfaen"/>
          <w:lang w:val="hy-AM"/>
        </w:rPr>
        <w:t>դիմում</w:t>
      </w:r>
      <w:r w:rsidRPr="00885FE6">
        <w:rPr>
          <w:rStyle w:val="Heading2Char"/>
          <w:rFonts w:ascii="GHEA Grapalat" w:hAnsi="GHEA Grapalat"/>
          <w:lang w:val="hy-AM"/>
        </w:rPr>
        <w:t>-</w:t>
      </w:r>
      <w:r w:rsidRPr="00885FE6">
        <w:rPr>
          <w:rStyle w:val="Heading2Char"/>
          <w:rFonts w:ascii="GHEA Grapalat" w:hAnsi="GHEA Grapalat" w:cs="Sylfaen"/>
          <w:lang w:val="hy-AM"/>
        </w:rPr>
        <w:t>հայտարարություն</w:t>
      </w:r>
      <w:r w:rsidR="006818C6" w:rsidRPr="00885FE6">
        <w:rPr>
          <w:rStyle w:val="Heading2Char"/>
          <w:rFonts w:ascii="GHEA Grapalat" w:hAnsi="GHEA Grapalat"/>
          <w:lang w:val="hy-AM"/>
        </w:rPr>
        <w:t>`</w:t>
      </w:r>
      <w:r w:rsidR="006818C6" w:rsidRPr="00064ADD">
        <w:rPr>
          <w:rFonts w:ascii="GHEA Grapalat" w:hAnsi="GHEA Grapalat" w:cs="Sylfaen"/>
          <w:lang w:val="hy-AM"/>
        </w:rPr>
        <w:t xml:space="preserve"> </w:t>
      </w:r>
      <w:r w:rsidR="00885FE6" w:rsidRPr="00885FE6">
        <w:rPr>
          <w:rFonts w:ascii="GHEA Grapalat" w:hAnsi="GHEA Grapalat" w:cs="Sylfaen"/>
          <w:lang w:val="hy-AM"/>
        </w:rPr>
        <w:t xml:space="preserve"> </w:t>
      </w:r>
      <w:r w:rsidR="006818C6" w:rsidRPr="00064ADD">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2" w:name="_Hlk9261892"/>
      <w:bookmarkEnd w:id="1"/>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095942E5" w14:textId="77777777" w:rsidR="00E641EF" w:rsidRPr="009C1C91" w:rsidRDefault="00E641EF" w:rsidP="00E641EF">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064ADD">
        <w:rPr>
          <w:rFonts w:ascii="GHEA Grapalat" w:hAnsi="GHEA Grapalat"/>
          <w:sz w:val="20"/>
          <w:lang w:val="hy-AM"/>
        </w:rPr>
        <w:t xml:space="preserve">Ընդ որում </w:t>
      </w:r>
      <w:r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Pr="009C1C91">
        <w:rPr>
          <w:rFonts w:ascii="GHEA Grapalat" w:hAnsi="GHEA Grapalat" w:cs="Sylfaen"/>
          <w:sz w:val="20"/>
          <w:lang w:val="hy-AM"/>
        </w:rPr>
        <w:t>տեղեկագրում</w:t>
      </w:r>
      <w:r w:rsidRPr="009C1C91">
        <w:rPr>
          <w:rFonts w:ascii="Cambria Math" w:hAnsi="Cambria Math" w:cs="Sylfaen"/>
          <w:sz w:val="20"/>
          <w:lang w:val="hy-AM"/>
        </w:rPr>
        <w:t>․</w:t>
      </w:r>
      <w:r>
        <w:rPr>
          <w:rStyle w:val="FootnoteReference"/>
          <w:rFonts w:ascii="Cambria Math" w:hAnsi="Cambria Math" w:cs="Sylfaen"/>
          <w:sz w:val="20"/>
          <w:lang w:val="hy-AM"/>
        </w:rPr>
        <w:footnoteReference w:id="1"/>
      </w:r>
    </w:p>
    <w:p w14:paraId="1EA5A0BC" w14:textId="77777777" w:rsidR="00B67CCD" w:rsidRPr="00885FE6" w:rsidRDefault="00AC16CF" w:rsidP="00885FE6">
      <w:pPr>
        <w:pStyle w:val="Heading2"/>
        <w:ind w:firstLine="630"/>
        <w:rPr>
          <w:rFonts w:ascii="GHEA Grapalat" w:hAnsi="GHEA Grapalat"/>
          <w:lang w:val="hy-AM"/>
        </w:rPr>
      </w:pPr>
      <w:r w:rsidRPr="00064ADD">
        <w:rPr>
          <w:lang w:val="hy-AM"/>
        </w:rPr>
        <w:lastRenderedPageBreak/>
        <w:t xml:space="preserve"> </w:t>
      </w:r>
      <w:bookmarkEnd w:id="2"/>
      <w:r w:rsidR="003850A0" w:rsidRPr="00885FE6">
        <w:rPr>
          <w:rFonts w:ascii="GHEA Grapalat" w:hAnsi="GHEA Grapalat"/>
          <w:lang w:val="hy-AM"/>
        </w:rPr>
        <w:t>2</w:t>
      </w:r>
      <w:r w:rsidR="003E3FD0" w:rsidRPr="00885FE6">
        <w:rPr>
          <w:rFonts w:ascii="GHEA Grapalat" w:hAnsi="GHEA Grapalat"/>
          <w:lang w:val="hy-AM"/>
        </w:rPr>
        <w:t>)</w:t>
      </w:r>
      <w:r w:rsidR="00B67CCD" w:rsidRPr="00885FE6">
        <w:rPr>
          <w:rFonts w:ascii="GHEA Grapalat" w:hAnsi="GHEA Grapalat"/>
          <w:lang w:val="hy-AM"/>
        </w:rPr>
        <w:t xml:space="preserve"> </w:t>
      </w:r>
      <w:r w:rsidR="0047117B" w:rsidRPr="00885FE6">
        <w:rPr>
          <w:rFonts w:ascii="GHEA Grapalat" w:hAnsi="GHEA Grapalat" w:cs="Sylfaen"/>
          <w:lang w:val="hy-AM"/>
        </w:rPr>
        <w:t>իր</w:t>
      </w:r>
      <w:r w:rsidR="0047117B" w:rsidRPr="00885FE6">
        <w:rPr>
          <w:rFonts w:ascii="GHEA Grapalat" w:hAnsi="GHEA Grapalat"/>
          <w:lang w:val="hy-AM"/>
        </w:rPr>
        <w:t xml:space="preserve"> </w:t>
      </w:r>
      <w:r w:rsidR="0047117B" w:rsidRPr="00885FE6">
        <w:rPr>
          <w:rFonts w:ascii="GHEA Grapalat" w:hAnsi="GHEA Grapalat" w:cs="Sylfaen"/>
          <w:lang w:val="hy-AM"/>
        </w:rPr>
        <w:t>կողմից</w:t>
      </w:r>
      <w:r w:rsidR="0047117B" w:rsidRPr="00885FE6">
        <w:rPr>
          <w:rFonts w:ascii="GHEA Grapalat" w:hAnsi="GHEA Grapalat"/>
          <w:lang w:val="hy-AM"/>
        </w:rPr>
        <w:t xml:space="preserve"> </w:t>
      </w:r>
      <w:r w:rsidR="0047117B" w:rsidRPr="00885FE6">
        <w:rPr>
          <w:rFonts w:ascii="GHEA Grapalat" w:hAnsi="GHEA Grapalat" w:cs="Sylfaen"/>
          <w:lang w:val="hy-AM"/>
        </w:rPr>
        <w:t>հաստատված</w:t>
      </w:r>
      <w:r w:rsidR="0047117B" w:rsidRPr="00885FE6">
        <w:rPr>
          <w:rFonts w:ascii="GHEA Grapalat" w:hAnsi="GHEA Grapalat"/>
          <w:lang w:val="hy-AM"/>
        </w:rPr>
        <w:t xml:space="preserve"> </w:t>
      </w:r>
      <w:r w:rsidR="00B67CCD" w:rsidRPr="00885FE6">
        <w:rPr>
          <w:rFonts w:ascii="GHEA Grapalat" w:hAnsi="GHEA Grapalat" w:cs="Sylfaen"/>
          <w:lang w:val="hy-AM"/>
        </w:rPr>
        <w:t>գնային</w:t>
      </w:r>
      <w:r w:rsidR="00B67CCD" w:rsidRPr="00885FE6">
        <w:rPr>
          <w:rFonts w:ascii="GHEA Grapalat" w:hAnsi="GHEA Grapalat"/>
          <w:lang w:val="hy-AM"/>
        </w:rPr>
        <w:t xml:space="preserve"> </w:t>
      </w:r>
      <w:r w:rsidR="00B67CCD" w:rsidRPr="00885FE6">
        <w:rPr>
          <w:rFonts w:ascii="GHEA Grapalat" w:hAnsi="GHEA Grapalat" w:cs="Sylfaen"/>
          <w:lang w:val="hy-AM"/>
        </w:rPr>
        <w:t>առաջարկ</w:t>
      </w:r>
      <w:r w:rsidR="001F0EE2" w:rsidRPr="00885FE6">
        <w:rPr>
          <w:rFonts w:ascii="GHEA Grapalat" w:hAnsi="GHEA Grapalat"/>
          <w:lang w:val="hy-AM"/>
        </w:rPr>
        <w:t>.</w:t>
      </w:r>
    </w:p>
    <w:p w14:paraId="45A08E8D" w14:textId="0B519BD2" w:rsidR="000845F6" w:rsidRPr="00064ADD" w:rsidRDefault="00885FE6" w:rsidP="00EF3662">
      <w:pPr>
        <w:pStyle w:val="norm"/>
        <w:spacing w:line="240" w:lineRule="auto"/>
        <w:rPr>
          <w:rFonts w:ascii="GHEA Grapalat" w:hAnsi="GHEA Grapalat" w:cs="Sylfaen"/>
          <w:sz w:val="20"/>
          <w:szCs w:val="24"/>
          <w:lang w:val="hy-AM" w:eastAsia="en-US"/>
        </w:rPr>
      </w:pPr>
      <w:r w:rsidRPr="00885FE6">
        <w:rPr>
          <w:rFonts w:ascii="GHEA Grapalat" w:hAnsi="GHEA Grapalat" w:cs="Sylfaen"/>
          <w:b/>
          <w:sz w:val="20"/>
          <w:szCs w:val="24"/>
          <w:lang w:val="hy-AM" w:eastAsia="en-US"/>
        </w:rPr>
        <w:t>3</w:t>
      </w:r>
      <w:r w:rsidR="003E3FD0" w:rsidRPr="00885FE6">
        <w:rPr>
          <w:rFonts w:ascii="GHEA Grapalat" w:hAnsi="GHEA Grapalat" w:cs="Sylfaen"/>
          <w:b/>
          <w:sz w:val="20"/>
          <w:szCs w:val="24"/>
          <w:lang w:val="hy-AM" w:eastAsia="en-US"/>
        </w:rPr>
        <w:t>)</w:t>
      </w:r>
      <w:r w:rsidR="000845F6" w:rsidRPr="00885FE6">
        <w:rPr>
          <w:rFonts w:ascii="GHEA Grapalat" w:hAnsi="GHEA Grapalat" w:cs="Sylfaen"/>
          <w:b/>
          <w:sz w:val="20"/>
          <w:szCs w:val="24"/>
          <w:lang w:val="hy-AM" w:eastAsia="en-US"/>
        </w:rPr>
        <w:t xml:space="preserve"> գործակալության պայմանագրի պատճենը և դրա կողմ հանդիսացող անձի տվյալները</w:t>
      </w:r>
      <w:r w:rsidR="000845F6"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14:paraId="3B89A106" w14:textId="4F2DCD7B" w:rsidR="000845F6" w:rsidRPr="00064ADD" w:rsidRDefault="00885FE6" w:rsidP="00EF3662">
      <w:pPr>
        <w:pStyle w:val="norm"/>
        <w:spacing w:line="240" w:lineRule="auto"/>
        <w:rPr>
          <w:rFonts w:ascii="GHEA Grapalat" w:hAnsi="GHEA Grapalat" w:cs="Sylfaen"/>
          <w:sz w:val="20"/>
          <w:szCs w:val="24"/>
          <w:lang w:val="hy-AM" w:eastAsia="en-US"/>
        </w:rPr>
      </w:pPr>
      <w:r w:rsidRPr="00885FE6">
        <w:rPr>
          <w:rFonts w:ascii="GHEA Grapalat" w:hAnsi="GHEA Grapalat" w:cs="Sylfaen"/>
          <w:b/>
          <w:sz w:val="20"/>
          <w:szCs w:val="24"/>
          <w:lang w:val="hy-AM" w:eastAsia="en-US"/>
        </w:rPr>
        <w:t>4</w:t>
      </w:r>
      <w:r w:rsidR="003E3FD0" w:rsidRPr="00885FE6">
        <w:rPr>
          <w:rFonts w:ascii="GHEA Grapalat" w:hAnsi="GHEA Grapalat" w:cs="Sylfaen"/>
          <w:b/>
          <w:sz w:val="20"/>
          <w:szCs w:val="24"/>
          <w:lang w:val="hy-AM" w:eastAsia="en-US"/>
        </w:rPr>
        <w:t>)</w:t>
      </w:r>
      <w:r w:rsidR="002B0AEA" w:rsidRPr="00885FE6">
        <w:rPr>
          <w:rFonts w:ascii="GHEA Grapalat" w:hAnsi="GHEA Grapalat" w:cs="Sylfaen"/>
          <w:b/>
          <w:sz w:val="20"/>
          <w:szCs w:val="24"/>
          <w:lang w:val="hy-AM" w:eastAsia="en-US"/>
        </w:rPr>
        <w:t xml:space="preserve"> համատեղ գործունեության պայմանագ</w:t>
      </w:r>
      <w:r w:rsidR="00B32124" w:rsidRPr="00885FE6">
        <w:rPr>
          <w:rFonts w:ascii="GHEA Grapalat" w:hAnsi="GHEA Grapalat" w:cs="Sylfaen"/>
          <w:b/>
          <w:sz w:val="20"/>
          <w:szCs w:val="24"/>
          <w:lang w:val="hy-AM" w:eastAsia="en-US"/>
        </w:rPr>
        <w:t>րի պատճենը</w:t>
      </w:r>
      <w:r w:rsidR="002B0AEA" w:rsidRPr="00885FE6">
        <w:rPr>
          <w:rFonts w:ascii="GHEA Grapalat" w:hAnsi="GHEA Grapalat" w:cs="Sylfaen"/>
          <w:b/>
          <w:sz w:val="20"/>
          <w:szCs w:val="24"/>
          <w:lang w:val="hy-AM" w:eastAsia="en-US"/>
        </w:rPr>
        <w:t>,</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3"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lastRenderedPageBreak/>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1B6CB484" w:rsidR="00807178" w:rsidRPr="00064ADD" w:rsidRDefault="00984DF3" w:rsidP="00EF3662">
      <w:pPr>
        <w:ind w:firstLine="567"/>
        <w:jc w:val="center"/>
        <w:rPr>
          <w:rFonts w:ascii="GHEA Grapalat" w:hAnsi="GHEA Grapalat"/>
          <w:b/>
          <w:sz w:val="20"/>
          <w:lang w:val="hy-AM"/>
        </w:rPr>
      </w:pPr>
      <w:r>
        <w:rPr>
          <w:rFonts w:ascii="GHEA Grapalat" w:hAnsi="GHEA Grapalat"/>
          <w:b/>
          <w:sz w:val="20"/>
          <w:lang w:val="af-ZA"/>
        </w:rPr>
        <w:t>7</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0293429" w14:textId="77777777" w:rsidR="00406D08" w:rsidRPr="00406D08" w:rsidRDefault="00984DF3" w:rsidP="00406D08">
      <w:pPr>
        <w:pStyle w:val="BodyTextIndent2"/>
        <w:spacing w:line="240" w:lineRule="auto"/>
        <w:ind w:firstLine="567"/>
        <w:rPr>
          <w:rFonts w:ascii="GHEA Grapalat" w:hAnsi="GHEA Grapalat" w:cs="Sylfaen"/>
          <w:szCs w:val="24"/>
        </w:rPr>
      </w:pPr>
      <w:r>
        <w:rPr>
          <w:rFonts w:ascii="GHEA Grapalat" w:hAnsi="GHEA Grapalat"/>
        </w:rPr>
        <w:t>7</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406D08" w:rsidRPr="00406D08">
        <w:rPr>
          <w:rFonts w:ascii="GHEA Grapalat" w:hAnsi="GHEA Grapalat" w:cs="Sylfaen"/>
          <w:szCs w:val="24"/>
        </w:rPr>
        <w:t>«2023թ» «</w:t>
      </w:r>
      <w:r w:rsidR="00406D08" w:rsidRPr="00406D08">
        <w:rPr>
          <w:rFonts w:ascii="GHEA Grapalat" w:hAnsi="GHEA Grapalat" w:cs="Sylfaen"/>
          <w:szCs w:val="24"/>
          <w:lang w:val="hy-AM"/>
        </w:rPr>
        <w:t>հու</w:t>
      </w:r>
      <w:r w:rsidR="00406D08" w:rsidRPr="00406D08">
        <w:rPr>
          <w:rFonts w:ascii="GHEA Grapalat" w:hAnsi="GHEA Grapalat" w:cs="Sylfaen"/>
          <w:szCs w:val="24"/>
          <w:lang w:val="en-US"/>
        </w:rPr>
        <w:t>լ</w:t>
      </w:r>
      <w:r w:rsidR="00406D08" w:rsidRPr="00406D08">
        <w:rPr>
          <w:rFonts w:ascii="GHEA Grapalat" w:hAnsi="GHEA Grapalat" w:cs="Sylfaen"/>
          <w:szCs w:val="24"/>
          <w:lang w:val="hy-AM"/>
        </w:rPr>
        <w:t>իսի</w:t>
      </w:r>
      <w:r w:rsidR="00406D08" w:rsidRPr="00406D08">
        <w:rPr>
          <w:rFonts w:ascii="GHEA Grapalat" w:hAnsi="GHEA Grapalat" w:cs="Sylfaen"/>
          <w:szCs w:val="24"/>
        </w:rPr>
        <w:t xml:space="preserve"> » «</w:t>
      </w:r>
      <w:r w:rsidR="00406D08" w:rsidRPr="00406D08">
        <w:rPr>
          <w:rFonts w:ascii="GHEA Grapalat" w:hAnsi="GHEA Grapalat" w:cs="Sylfaen"/>
          <w:szCs w:val="24"/>
          <w:lang w:val="hy-AM"/>
        </w:rPr>
        <w:t>20</w:t>
      </w:r>
      <w:r w:rsidR="00406D08" w:rsidRPr="00406D08">
        <w:rPr>
          <w:rFonts w:ascii="GHEA Grapalat" w:hAnsi="GHEA Grapalat" w:cs="Sylfaen"/>
          <w:szCs w:val="24"/>
        </w:rPr>
        <w:t xml:space="preserve">» -ին ժամը  11.00-ին։   </w:t>
      </w:r>
    </w:p>
    <w:p w14:paraId="339E2131" w14:textId="77777777"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05BACE52" w:rsidR="009A796C" w:rsidRPr="00064ADD" w:rsidRDefault="00984DF3" w:rsidP="00EF3662">
      <w:pPr>
        <w:ind w:firstLine="567"/>
        <w:jc w:val="both"/>
        <w:rPr>
          <w:rFonts w:ascii="GHEA Grapalat" w:hAnsi="GHEA Grapalat" w:cs="Sylfaen"/>
          <w:sz w:val="20"/>
          <w:lang w:val="af-ZA"/>
        </w:rPr>
      </w:pPr>
      <w:r>
        <w:rPr>
          <w:rFonts w:ascii="GHEA Grapalat" w:hAnsi="GHEA Grapalat" w:cs="Sylfaen"/>
          <w:sz w:val="20"/>
          <w:lang w:val="af-ZA"/>
        </w:rPr>
        <w:t>7</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385C3185" w:rsidR="00B514E8" w:rsidRPr="00064ADD" w:rsidRDefault="00984DF3"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Pr="00984DF3">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3CE72FB5" w14:textId="50547C11" w:rsidR="00096865" w:rsidRPr="00064ADD" w:rsidRDefault="00984DF3"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7</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Pr>
          <w:rFonts w:ascii="GHEA Grapalat" w:hAnsi="GHEA Grapalat" w:cs="Sylfaen"/>
          <w:i w:val="0"/>
          <w:szCs w:val="24"/>
          <w:lang w:val="af-ZA"/>
        </w:rPr>
        <w:t>ՀՀ ԿԲ սահմանած</w:t>
      </w:r>
      <w:r w:rsidR="00F11794"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փոխարժեքով</w:t>
      </w:r>
      <w:proofErr w:type="spellEnd"/>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F0C90BB" w:rsidR="009B6D58" w:rsidRPr="00984DF3" w:rsidRDefault="00984DF3" w:rsidP="00EF3662">
      <w:pPr>
        <w:pStyle w:val="norm"/>
        <w:spacing w:line="240" w:lineRule="auto"/>
        <w:rPr>
          <w:rFonts w:ascii="GHEA Grapalat" w:hAnsi="GHEA Grapalat" w:cs="Sylfaen"/>
          <w:b/>
          <w:sz w:val="20"/>
          <w:szCs w:val="24"/>
          <w:u w:val="single"/>
          <w:lang w:val="af-ZA" w:eastAsia="en-US"/>
        </w:rPr>
      </w:pPr>
      <w:r>
        <w:rPr>
          <w:rFonts w:ascii="GHEA Grapalat" w:hAnsi="GHEA Grapalat" w:cs="Sylfaen"/>
          <w:sz w:val="20"/>
          <w:szCs w:val="24"/>
          <w:lang w:val="af-ZA" w:eastAsia="en-US"/>
        </w:rPr>
        <w:t>7</w:t>
      </w:r>
      <w:r w:rsidR="00633389" w:rsidRPr="00984DF3">
        <w:rPr>
          <w:rFonts w:ascii="GHEA Grapalat" w:hAnsi="GHEA Grapalat" w:cs="Sylfaen"/>
          <w:sz w:val="20"/>
          <w:szCs w:val="24"/>
          <w:lang w:val="af-ZA" w:eastAsia="en-US"/>
        </w:rPr>
        <w:t>.</w:t>
      </w:r>
      <w:r w:rsidR="00784DE6" w:rsidRPr="00984DF3">
        <w:rPr>
          <w:rFonts w:ascii="GHEA Grapalat" w:hAnsi="GHEA Grapalat" w:cs="Sylfaen"/>
          <w:sz w:val="20"/>
          <w:szCs w:val="24"/>
          <w:lang w:val="af-ZA" w:eastAsia="en-US"/>
        </w:rPr>
        <w:t>5</w:t>
      </w:r>
      <w:r w:rsidR="00D7435F" w:rsidRPr="00984DF3">
        <w:rPr>
          <w:rFonts w:ascii="GHEA Grapalat" w:hAnsi="GHEA Grapalat" w:cs="Sylfaen"/>
          <w:sz w:val="20"/>
          <w:szCs w:val="24"/>
          <w:lang w:val="af-ZA" w:eastAsia="en-US"/>
        </w:rPr>
        <w:t xml:space="preserve"> </w:t>
      </w:r>
      <w:r w:rsidR="00973FB1" w:rsidRPr="00984DF3">
        <w:rPr>
          <w:rFonts w:ascii="GHEA Grapalat" w:hAnsi="GHEA Grapalat" w:cs="Sylfaen"/>
          <w:sz w:val="20"/>
          <w:szCs w:val="24"/>
          <w:lang w:val="af-ZA" w:eastAsia="en-US"/>
        </w:rPr>
        <w:t>Հանձնաժողովը</w:t>
      </w:r>
      <w:r w:rsidR="00973FB1" w:rsidRPr="00064ADD">
        <w:rPr>
          <w:rFonts w:ascii="GHEA Grapalat" w:hAnsi="GHEA Grapalat" w:cs="Sylfaen"/>
          <w:sz w:val="20"/>
          <w:szCs w:val="24"/>
          <w:lang w:val="af-ZA" w:eastAsia="en-US"/>
        </w:rPr>
        <w:t xml:space="preserve"> </w:t>
      </w:r>
      <w:r w:rsidR="00973FB1" w:rsidRPr="00984DF3">
        <w:rPr>
          <w:rFonts w:ascii="GHEA Grapalat" w:hAnsi="GHEA Grapalat" w:cs="Sylfaen"/>
          <w:sz w:val="20"/>
          <w:szCs w:val="24"/>
          <w:lang w:val="af-ZA" w:eastAsia="en-US"/>
        </w:rPr>
        <w:t>հրավերի</w:t>
      </w:r>
      <w:r w:rsidR="00973FB1" w:rsidRPr="00064ADD">
        <w:rPr>
          <w:rFonts w:ascii="GHEA Grapalat" w:hAnsi="GHEA Grapalat" w:cs="Sylfaen"/>
          <w:sz w:val="20"/>
          <w:szCs w:val="24"/>
          <w:lang w:val="af-ZA" w:eastAsia="en-US"/>
        </w:rPr>
        <w:t xml:space="preserve"> </w:t>
      </w:r>
      <w:r w:rsidR="00973FB1" w:rsidRPr="00984DF3">
        <w:rPr>
          <w:rFonts w:ascii="GHEA Grapalat" w:hAnsi="GHEA Grapalat" w:cs="Sylfaen"/>
          <w:sz w:val="20"/>
          <w:szCs w:val="24"/>
          <w:lang w:val="af-ZA" w:eastAsia="en-US"/>
        </w:rPr>
        <w:t>պահանջների</w:t>
      </w:r>
      <w:r w:rsidR="00973FB1" w:rsidRPr="00064ADD">
        <w:rPr>
          <w:rFonts w:ascii="GHEA Grapalat" w:hAnsi="GHEA Grapalat" w:cs="Sylfaen"/>
          <w:sz w:val="20"/>
          <w:szCs w:val="24"/>
          <w:lang w:val="af-ZA" w:eastAsia="en-US"/>
        </w:rPr>
        <w:t xml:space="preserve"> </w:t>
      </w:r>
      <w:r w:rsidR="00973FB1" w:rsidRPr="00984DF3">
        <w:rPr>
          <w:rFonts w:ascii="GHEA Grapalat" w:hAnsi="GHEA Grapalat" w:cs="Sylfaen"/>
          <w:sz w:val="20"/>
          <w:szCs w:val="24"/>
          <w:lang w:val="af-ZA" w:eastAsia="en-US"/>
        </w:rPr>
        <w:t>նկատմամբ</w:t>
      </w:r>
      <w:r w:rsidR="00973FB1" w:rsidRPr="00064ADD">
        <w:rPr>
          <w:rFonts w:ascii="GHEA Grapalat" w:hAnsi="GHEA Grapalat" w:cs="Sylfaen"/>
          <w:sz w:val="20"/>
          <w:szCs w:val="24"/>
          <w:lang w:val="af-ZA" w:eastAsia="en-US"/>
        </w:rPr>
        <w:t xml:space="preserve"> </w:t>
      </w:r>
      <w:r w:rsidR="00973FB1" w:rsidRPr="00984DF3">
        <w:rPr>
          <w:rFonts w:ascii="GHEA Grapalat" w:hAnsi="GHEA Grapalat" w:cs="Sylfaen"/>
          <w:sz w:val="20"/>
          <w:szCs w:val="24"/>
          <w:lang w:val="af-ZA" w:eastAsia="en-US"/>
        </w:rPr>
        <w:t>բավարար</w:t>
      </w:r>
      <w:r w:rsidR="00973FB1" w:rsidRPr="00064ADD">
        <w:rPr>
          <w:rFonts w:ascii="GHEA Grapalat" w:hAnsi="GHEA Grapalat" w:cs="Sylfaen"/>
          <w:sz w:val="20"/>
          <w:szCs w:val="24"/>
          <w:lang w:val="af-ZA" w:eastAsia="en-US"/>
        </w:rPr>
        <w:t xml:space="preserve"> </w:t>
      </w:r>
      <w:r w:rsidR="00973FB1" w:rsidRPr="00984DF3">
        <w:rPr>
          <w:rFonts w:ascii="GHEA Grapalat" w:hAnsi="GHEA Grapalat" w:cs="Sylfaen"/>
          <w:sz w:val="20"/>
          <w:szCs w:val="24"/>
          <w:lang w:val="af-ZA" w:eastAsia="en-US"/>
        </w:rPr>
        <w:t>գնահատված</w:t>
      </w:r>
      <w:r w:rsidR="00973FB1" w:rsidRPr="00064ADD">
        <w:rPr>
          <w:rFonts w:ascii="GHEA Grapalat" w:hAnsi="GHEA Grapalat" w:cs="Sylfaen"/>
          <w:sz w:val="20"/>
          <w:szCs w:val="24"/>
          <w:lang w:val="af-ZA" w:eastAsia="en-US"/>
        </w:rPr>
        <w:t xml:space="preserve"> </w:t>
      </w:r>
      <w:r w:rsidR="00973FB1" w:rsidRPr="00984DF3">
        <w:rPr>
          <w:rFonts w:ascii="GHEA Grapalat" w:hAnsi="GHEA Grapalat" w:cs="Sylfaen"/>
          <w:sz w:val="20"/>
          <w:szCs w:val="24"/>
          <w:lang w:val="af-ZA" w:eastAsia="en-US"/>
        </w:rPr>
        <w:t>հայտեր</w:t>
      </w:r>
      <w:r w:rsidR="00973FB1" w:rsidRPr="00064ADD">
        <w:rPr>
          <w:rFonts w:ascii="GHEA Grapalat" w:hAnsi="GHEA Grapalat" w:cs="Sylfaen"/>
          <w:sz w:val="20"/>
          <w:szCs w:val="24"/>
          <w:lang w:val="af-ZA" w:eastAsia="en-US"/>
        </w:rPr>
        <w:t xml:space="preserve"> </w:t>
      </w:r>
      <w:r w:rsidR="00973FB1" w:rsidRPr="00984DF3">
        <w:rPr>
          <w:rFonts w:ascii="GHEA Grapalat" w:hAnsi="GHEA Grapalat" w:cs="Sylfaen"/>
          <w:sz w:val="20"/>
          <w:szCs w:val="24"/>
          <w:lang w:val="af-ZA" w:eastAsia="en-US"/>
        </w:rPr>
        <w:t>ներկայացրած</w:t>
      </w:r>
      <w:r w:rsidR="00973FB1" w:rsidRPr="00064ADD">
        <w:rPr>
          <w:rFonts w:ascii="GHEA Grapalat" w:hAnsi="GHEA Grapalat" w:cs="Sylfaen"/>
          <w:sz w:val="20"/>
          <w:szCs w:val="24"/>
          <w:lang w:val="af-ZA" w:eastAsia="en-US"/>
        </w:rPr>
        <w:t xml:space="preserve"> </w:t>
      </w:r>
      <w:r w:rsidR="00FD2748" w:rsidRPr="00984DF3">
        <w:rPr>
          <w:rFonts w:ascii="GHEA Grapalat" w:hAnsi="GHEA Grapalat" w:cs="Sylfaen"/>
          <w:sz w:val="20"/>
          <w:szCs w:val="24"/>
          <w:lang w:val="af-ZA" w:eastAsia="en-US"/>
        </w:rPr>
        <w:t>մ</w:t>
      </w:r>
      <w:r w:rsidR="00973FB1" w:rsidRPr="00984DF3">
        <w:rPr>
          <w:rFonts w:ascii="GHEA Grapalat" w:hAnsi="GHEA Grapalat" w:cs="Sylfaen"/>
          <w:sz w:val="20"/>
          <w:szCs w:val="24"/>
          <w:lang w:val="af-ZA" w:eastAsia="en-US"/>
        </w:rPr>
        <w:t>ասնակիցներից</w:t>
      </w:r>
      <w:r w:rsidR="00973FB1" w:rsidRPr="00064ADD">
        <w:rPr>
          <w:rFonts w:ascii="GHEA Grapalat" w:hAnsi="GHEA Grapalat" w:cs="Sylfaen"/>
          <w:sz w:val="20"/>
          <w:szCs w:val="24"/>
          <w:lang w:val="af-ZA" w:eastAsia="en-US"/>
        </w:rPr>
        <w:t xml:space="preserve"> </w:t>
      </w:r>
      <w:r w:rsidR="00973FB1" w:rsidRPr="00984DF3">
        <w:rPr>
          <w:rFonts w:ascii="GHEA Grapalat" w:hAnsi="GHEA Grapalat" w:cs="Sylfaen"/>
          <w:sz w:val="20"/>
          <w:szCs w:val="24"/>
          <w:lang w:val="af-ZA" w:eastAsia="en-US"/>
        </w:rPr>
        <w:t>որոշում</w:t>
      </w:r>
      <w:r w:rsidR="00973FB1" w:rsidRPr="00064ADD">
        <w:rPr>
          <w:rFonts w:ascii="GHEA Grapalat" w:hAnsi="GHEA Grapalat" w:cs="Sylfaen"/>
          <w:sz w:val="20"/>
          <w:szCs w:val="24"/>
          <w:lang w:val="af-ZA" w:eastAsia="en-US"/>
        </w:rPr>
        <w:t xml:space="preserve"> </w:t>
      </w:r>
      <w:r w:rsidR="00973FB1" w:rsidRPr="00984DF3">
        <w:rPr>
          <w:rFonts w:ascii="GHEA Grapalat" w:hAnsi="GHEA Grapalat" w:cs="Sylfaen"/>
          <w:sz w:val="20"/>
          <w:szCs w:val="24"/>
          <w:lang w:val="af-ZA" w:eastAsia="en-US"/>
        </w:rPr>
        <w:t>և</w:t>
      </w:r>
      <w:r w:rsidR="00973FB1" w:rsidRPr="00064ADD">
        <w:rPr>
          <w:rFonts w:ascii="GHEA Grapalat" w:hAnsi="GHEA Grapalat" w:cs="Sylfaen"/>
          <w:sz w:val="20"/>
          <w:szCs w:val="24"/>
          <w:lang w:val="af-ZA" w:eastAsia="en-US"/>
        </w:rPr>
        <w:t xml:space="preserve"> </w:t>
      </w:r>
      <w:r w:rsidR="00973FB1" w:rsidRPr="00984DF3">
        <w:rPr>
          <w:rFonts w:ascii="GHEA Grapalat" w:hAnsi="GHEA Grapalat" w:cs="Sylfaen"/>
          <w:sz w:val="20"/>
          <w:szCs w:val="24"/>
          <w:lang w:val="af-ZA" w:eastAsia="en-US"/>
        </w:rPr>
        <w:t>հայտարարում</w:t>
      </w:r>
      <w:r w:rsidR="00973FB1" w:rsidRPr="00064ADD">
        <w:rPr>
          <w:rFonts w:ascii="GHEA Grapalat" w:hAnsi="GHEA Grapalat" w:cs="Sylfaen"/>
          <w:sz w:val="20"/>
          <w:szCs w:val="24"/>
          <w:lang w:val="af-ZA" w:eastAsia="en-US"/>
        </w:rPr>
        <w:t xml:space="preserve"> </w:t>
      </w:r>
      <w:r w:rsidR="00973FB1" w:rsidRPr="00984DF3">
        <w:rPr>
          <w:rFonts w:ascii="GHEA Grapalat" w:hAnsi="GHEA Grapalat" w:cs="Sylfaen"/>
          <w:sz w:val="20"/>
          <w:szCs w:val="24"/>
          <w:lang w:val="af-ZA" w:eastAsia="en-US"/>
        </w:rPr>
        <w:t>է</w:t>
      </w:r>
      <w:r w:rsidR="00973FB1" w:rsidRPr="00064ADD">
        <w:rPr>
          <w:rFonts w:ascii="GHEA Grapalat" w:hAnsi="GHEA Grapalat" w:cs="Sylfaen"/>
          <w:sz w:val="20"/>
          <w:szCs w:val="24"/>
          <w:lang w:val="af-ZA" w:eastAsia="en-US"/>
        </w:rPr>
        <w:t xml:space="preserve"> </w:t>
      </w:r>
      <w:r w:rsidR="00D32414" w:rsidRPr="00984DF3">
        <w:rPr>
          <w:rFonts w:ascii="GHEA Grapalat" w:hAnsi="GHEA Grapalat" w:cs="Sylfaen"/>
          <w:sz w:val="20"/>
          <w:szCs w:val="24"/>
          <w:lang w:val="af-ZA" w:eastAsia="en-US"/>
        </w:rPr>
        <w:t>ընտրված</w:t>
      </w:r>
      <w:r w:rsidR="00D32414" w:rsidRPr="00064ADD">
        <w:rPr>
          <w:rFonts w:ascii="GHEA Grapalat" w:hAnsi="GHEA Grapalat" w:cs="Sylfaen"/>
          <w:sz w:val="20"/>
          <w:szCs w:val="24"/>
          <w:lang w:val="af-ZA" w:eastAsia="en-US"/>
        </w:rPr>
        <w:t xml:space="preserve"> </w:t>
      </w:r>
      <w:r w:rsidR="00AF3CCA" w:rsidRPr="00984DF3">
        <w:rPr>
          <w:rFonts w:ascii="GHEA Grapalat" w:hAnsi="GHEA Grapalat" w:cs="Sylfaen"/>
          <w:sz w:val="20"/>
          <w:szCs w:val="24"/>
          <w:lang w:val="af-ZA" w:eastAsia="en-US"/>
        </w:rPr>
        <w:t>այդպիսին չճանաչված</w:t>
      </w:r>
      <w:r w:rsidR="00AF3CCA" w:rsidRPr="00064ADD" w:rsidDel="00AF3CCA">
        <w:rPr>
          <w:rFonts w:ascii="GHEA Grapalat" w:hAnsi="GHEA Grapalat" w:cs="Sylfaen"/>
          <w:sz w:val="20"/>
          <w:szCs w:val="24"/>
          <w:lang w:val="af-ZA" w:eastAsia="en-US"/>
        </w:rPr>
        <w:t xml:space="preserve"> </w:t>
      </w:r>
      <w:r w:rsidR="00973FB1" w:rsidRPr="00984DF3">
        <w:rPr>
          <w:rFonts w:ascii="GHEA Grapalat" w:hAnsi="GHEA Grapalat" w:cs="Sylfaen"/>
          <w:sz w:val="20"/>
          <w:szCs w:val="24"/>
          <w:lang w:val="af-ZA"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984DF3">
        <w:rPr>
          <w:rFonts w:ascii="GHEA Grapalat" w:hAnsi="GHEA Grapalat" w:cs="Sylfaen"/>
          <w:b/>
          <w:sz w:val="20"/>
          <w:szCs w:val="24"/>
          <w:u w:val="single"/>
          <w:lang w:val="af-ZA" w:eastAsia="en-US"/>
        </w:rPr>
        <w:t xml:space="preserve">Առաջարկված նվազագույն գների հավասարության դեպքում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984DF3">
        <w:rPr>
          <w:rFonts w:ascii="GHEA Grapalat" w:hAnsi="GHEA Grapalat" w:cs="Sylfaen"/>
          <w:sz w:val="20"/>
          <w:szCs w:val="24"/>
          <w:lang w:val="af-ZA" w:eastAsia="en-US"/>
        </w:rPr>
        <w:t>ա</w:t>
      </w:r>
      <w:r w:rsidRPr="00064ADD">
        <w:rPr>
          <w:rFonts w:ascii="GHEA Grapalat" w:hAnsi="GHEA Grapalat" w:cs="Sylfaen"/>
          <w:sz w:val="20"/>
          <w:szCs w:val="24"/>
          <w:lang w:val="af-ZA" w:eastAsia="en-US"/>
        </w:rPr>
        <w:t xml:space="preserve">. </w:t>
      </w:r>
      <w:r w:rsidR="00E34189" w:rsidRPr="00984DF3">
        <w:rPr>
          <w:rFonts w:ascii="GHEA Grapalat" w:hAnsi="GHEA Grapalat" w:cs="Sylfaen"/>
          <w:sz w:val="20"/>
          <w:szCs w:val="24"/>
          <w:lang w:val="af-ZA" w:eastAsia="en-US"/>
        </w:rPr>
        <w:t>ընտրված</w:t>
      </w:r>
      <w:r w:rsidR="00E34189"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և</w:t>
      </w:r>
      <w:r w:rsidRPr="00064ADD">
        <w:rPr>
          <w:rFonts w:ascii="GHEA Grapalat" w:hAnsi="GHEA Grapalat" w:cs="Sylfaen"/>
          <w:sz w:val="20"/>
          <w:szCs w:val="24"/>
          <w:lang w:val="af-ZA" w:eastAsia="en-US"/>
        </w:rPr>
        <w:t xml:space="preserve"> </w:t>
      </w:r>
      <w:r w:rsidR="00AF3CCA" w:rsidRPr="00984DF3">
        <w:rPr>
          <w:rFonts w:ascii="GHEA Grapalat" w:hAnsi="GHEA Grapalat" w:cs="Sylfaen"/>
          <w:sz w:val="20"/>
          <w:szCs w:val="24"/>
          <w:lang w:val="af-ZA" w:eastAsia="en-US"/>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984DF3">
        <w:rPr>
          <w:rFonts w:ascii="GHEA Grapalat" w:hAnsi="GHEA Grapalat" w:cs="Sylfaen"/>
          <w:sz w:val="20"/>
          <w:szCs w:val="24"/>
          <w:lang w:val="af-ZA" w:eastAsia="en-US"/>
        </w:rPr>
        <w:t>ասնակիցներին</w:t>
      </w:r>
      <w:r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որոշելու</w:t>
      </w:r>
      <w:r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նպատակով</w:t>
      </w:r>
      <w:r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հանձնաժողովի</w:t>
      </w:r>
      <w:r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նիստում</w:t>
      </w:r>
      <w:r w:rsidRPr="00064ADD">
        <w:rPr>
          <w:rFonts w:ascii="GHEA Grapalat" w:hAnsi="GHEA Grapalat" w:cs="Sylfaen"/>
          <w:sz w:val="20"/>
          <w:szCs w:val="24"/>
          <w:lang w:val="af-ZA" w:eastAsia="en-US"/>
        </w:rPr>
        <w:t xml:space="preserve"> </w:t>
      </w:r>
      <w:r w:rsidR="0058356F" w:rsidRPr="00984DF3">
        <w:rPr>
          <w:rFonts w:ascii="GHEA Grapalat" w:hAnsi="GHEA Grapalat" w:cs="Sylfaen"/>
          <w:sz w:val="20"/>
          <w:szCs w:val="24"/>
          <w:lang w:val="af-ZA" w:eastAsia="en-US"/>
        </w:rPr>
        <w:t xml:space="preserve">հավասար գներ ներկայացրած </w:t>
      </w:r>
      <w:r w:rsidR="00FD2748" w:rsidRPr="00064ADD">
        <w:rPr>
          <w:rFonts w:ascii="GHEA Grapalat" w:hAnsi="GHEA Grapalat" w:cs="Sylfaen"/>
          <w:sz w:val="20"/>
          <w:szCs w:val="24"/>
          <w:lang w:val="af-ZA" w:eastAsia="en-US"/>
        </w:rPr>
        <w:t>մ</w:t>
      </w:r>
      <w:r w:rsidRPr="00984DF3">
        <w:rPr>
          <w:rFonts w:ascii="GHEA Grapalat" w:hAnsi="GHEA Grapalat" w:cs="Sylfaen"/>
          <w:sz w:val="20"/>
          <w:szCs w:val="24"/>
          <w:lang w:val="af-ZA" w:eastAsia="en-US"/>
        </w:rPr>
        <w:t>ասնակիցների</w:t>
      </w:r>
      <w:r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հետ</w:t>
      </w:r>
      <w:r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վարվում</w:t>
      </w:r>
      <w:r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են</w:t>
      </w:r>
      <w:r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միաժամանակյա</w:t>
      </w:r>
      <w:r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բանակցություններ</w:t>
      </w:r>
      <w:r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եթե</w:t>
      </w:r>
      <w:r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նիստին</w:t>
      </w:r>
      <w:r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ներկա</w:t>
      </w:r>
      <w:r w:rsidRPr="00064ADD">
        <w:rPr>
          <w:rFonts w:ascii="GHEA Grapalat" w:hAnsi="GHEA Grapalat" w:cs="Sylfaen"/>
          <w:sz w:val="20"/>
          <w:szCs w:val="24"/>
          <w:lang w:val="af-ZA" w:eastAsia="en-US"/>
        </w:rPr>
        <w:t xml:space="preserve"> </w:t>
      </w:r>
      <w:r w:rsidRPr="00984DF3">
        <w:rPr>
          <w:rFonts w:ascii="GHEA Grapalat" w:hAnsi="GHEA Grapalat" w:cs="Sylfaen"/>
          <w:sz w:val="20"/>
          <w:szCs w:val="24"/>
          <w:lang w:val="af-ZA" w:eastAsia="en-US"/>
        </w:rPr>
        <w:t>են</w:t>
      </w:r>
      <w:r w:rsidRPr="00064ADD">
        <w:rPr>
          <w:rFonts w:ascii="GHEA Grapalat" w:hAnsi="GHEA Grapalat" w:cs="Sylfaen"/>
          <w:sz w:val="20"/>
          <w:szCs w:val="24"/>
          <w:lang w:val="af-ZA" w:eastAsia="en-US"/>
        </w:rPr>
        <w:t xml:space="preserve"> </w:t>
      </w:r>
      <w:r w:rsidR="0058356F" w:rsidRPr="00984DF3">
        <w:rPr>
          <w:rFonts w:ascii="GHEA Grapalat" w:hAnsi="GHEA Grapalat" w:cs="Sylfaen"/>
          <w:sz w:val="20"/>
          <w:szCs w:val="24"/>
          <w:lang w:val="af-ZA"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984DF3">
        <w:rPr>
          <w:rFonts w:ascii="GHEA Grapalat" w:hAnsi="GHEA Grapalat" w:cs="Sylfaen"/>
          <w:sz w:val="20"/>
          <w:szCs w:val="24"/>
          <w:lang w:val="af-ZA" w:eastAsia="en-US"/>
        </w:rPr>
        <w:t>ասնակիցները</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proofErr w:type="gram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2D793C93" w:rsidR="0058356F" w:rsidRPr="00B864E3" w:rsidRDefault="00984DF3"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Pr>
          <w:rFonts w:ascii="GHEA Grapalat" w:hAnsi="GHEA Grapalat"/>
          <w:sz w:val="20"/>
          <w:szCs w:val="20"/>
          <w:lang w:val="af-ZA" w:eastAsia="x-none"/>
        </w:rPr>
        <w:t>7</w:t>
      </w:r>
      <w:r w:rsidR="0058356F" w:rsidRPr="00B864E3">
        <w:rPr>
          <w:rFonts w:ascii="GHEA Grapalat" w:hAnsi="GHEA Grapalat"/>
          <w:sz w:val="20"/>
          <w:szCs w:val="20"/>
          <w:lang w:val="af-ZA" w:eastAsia="x-none"/>
        </w:rPr>
        <w:t xml:space="preserve">.6 </w:t>
      </w:r>
      <w:r w:rsidR="0058356F" w:rsidRPr="00984DF3">
        <w:rPr>
          <w:rFonts w:ascii="GHEA Grapalat" w:hAnsi="GHEA Grapalat"/>
          <w:b/>
          <w:sz w:val="20"/>
          <w:szCs w:val="20"/>
          <w:lang w:val="af-ZA" w:eastAsia="x-none"/>
        </w:rPr>
        <w:t xml:space="preserve">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w:t>
      </w:r>
      <w:r w:rsidR="0058356F" w:rsidRPr="00984DF3">
        <w:rPr>
          <w:rFonts w:ascii="GHEA Grapalat" w:hAnsi="GHEA Grapalat"/>
          <w:b/>
          <w:sz w:val="20"/>
          <w:szCs w:val="20"/>
          <w:lang w:val="af-ZA" w:eastAsia="x-none"/>
        </w:rPr>
        <w:lastRenderedPageBreak/>
        <w:t>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w:t>
      </w:r>
      <w:r w:rsidR="0058356F" w:rsidRPr="00B864E3">
        <w:rPr>
          <w:rFonts w:ascii="GHEA Grapalat" w:hAnsi="GHEA Grapalat"/>
          <w:sz w:val="20"/>
          <w:szCs w:val="20"/>
          <w:lang w:val="af-ZA" w:eastAsia="x-none"/>
        </w:rPr>
        <w:t xml:space="preserve"> </w:t>
      </w:r>
      <w:r w:rsidR="0058356F" w:rsidRPr="00984DF3">
        <w:rPr>
          <w:rFonts w:ascii="GHEA Grapalat" w:hAnsi="GHEA Grapalat"/>
          <w:b/>
          <w:sz w:val="20"/>
          <w:szCs w:val="20"/>
          <w:lang w:val="af-ZA" w:eastAsia="x-none"/>
        </w:rPr>
        <w:t>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w:t>
      </w:r>
      <w:r w:rsidR="0058356F" w:rsidRPr="00B864E3">
        <w:rPr>
          <w:rFonts w:ascii="GHEA Grapalat" w:hAnsi="GHEA Grapalat"/>
          <w:sz w:val="20"/>
          <w:szCs w:val="20"/>
          <w:lang w:val="af-ZA" w:eastAsia="x-none"/>
        </w:rPr>
        <w:t xml:space="preserve"> Սույն կետի համաձայն կնքված պայմանագիրը լուծվում է, եթե կնքելուն հաջորդող </w:t>
      </w:r>
      <w:r w:rsidR="0058356F" w:rsidRPr="00984DF3">
        <w:rPr>
          <w:rFonts w:ascii="GHEA Grapalat" w:hAnsi="GHEA Grapalat"/>
          <w:b/>
          <w:sz w:val="20"/>
          <w:szCs w:val="20"/>
          <w:lang w:val="af-ZA" w:eastAsia="x-none"/>
        </w:rPr>
        <w:t>վաթսուն</w:t>
      </w:r>
      <w:r w:rsidR="0058356F" w:rsidRPr="00B864E3">
        <w:rPr>
          <w:rFonts w:ascii="GHEA Grapalat" w:hAnsi="GHEA Grapalat"/>
          <w:sz w:val="20"/>
          <w:szCs w:val="20"/>
          <w:lang w:val="af-ZA" w:eastAsia="x-none"/>
        </w:rPr>
        <w:t xml:space="preserve">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17FA58B" w:rsidR="00B514E8" w:rsidRPr="00064ADD" w:rsidRDefault="007E23B9" w:rsidP="00EF3662">
      <w:pPr>
        <w:ind w:firstLine="708"/>
        <w:jc w:val="both"/>
        <w:rPr>
          <w:rFonts w:ascii="GHEA Grapalat" w:hAnsi="GHEA Grapalat"/>
          <w:sz w:val="20"/>
          <w:szCs w:val="20"/>
          <w:lang w:val="hy-AM" w:eastAsia="x-none"/>
        </w:rPr>
      </w:pPr>
      <w:r>
        <w:rPr>
          <w:rFonts w:ascii="GHEA Grapalat" w:hAnsi="GHEA Grapalat"/>
          <w:sz w:val="20"/>
          <w:szCs w:val="20"/>
          <w:lang w:val="af-ZA" w:eastAsia="x-none"/>
        </w:rPr>
        <w:t>7</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 հայտի</w:t>
      </w:r>
      <w:r>
        <w:rPr>
          <w:rFonts w:ascii="GHEA Grapalat" w:hAnsi="GHEA Grapalat"/>
          <w:sz w:val="20"/>
          <w:szCs w:val="20"/>
          <w:lang w:val="af-ZA" w:eastAsia="x-none"/>
        </w:rPr>
        <w:t xml:space="preserve"> </w:t>
      </w:r>
      <w:r w:rsidR="00B514E8" w:rsidRPr="00064AD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6D0AE2C7" w:rsidR="00116E47" w:rsidRPr="00064ADD" w:rsidRDefault="007E23B9" w:rsidP="00EF3662">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7</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4" w:name="_Hlk9262487"/>
      <w:r w:rsidR="00476579" w:rsidRPr="00064ADD">
        <w:rPr>
          <w:rFonts w:ascii="GHEA Grapalat" w:hAnsi="GHEA Grapalat" w:cs="Sylfaen"/>
          <w:sz w:val="20"/>
          <w:szCs w:val="24"/>
          <w:lang w:val="hy-AM" w:eastAsia="en-US"/>
        </w:rPr>
        <w:t xml:space="preserve"> </w:t>
      </w:r>
      <w:bookmarkEnd w:id="4"/>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553D276D" w:rsidR="00FC31D8" w:rsidRPr="00064ADD" w:rsidRDefault="007E23B9" w:rsidP="00EF3662">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7</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Pr>
          <w:rFonts w:ascii="GHEA Grapalat" w:hAnsi="GHEA Grapalat" w:cs="Sylfaen"/>
          <w:sz w:val="20"/>
          <w:szCs w:val="24"/>
          <w:lang w:val="af-ZA" w:eastAsia="en-US"/>
        </w:rPr>
        <w:t>7</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95FFFBD" w:rsidR="00AF3CCA" w:rsidRPr="00064ADD" w:rsidRDefault="007E23B9" w:rsidP="00AF3CCA">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079495E5" w:rsidR="00AF3CCA" w:rsidRPr="00064ADD" w:rsidRDefault="007E23B9" w:rsidP="00D571F0">
      <w:pPr>
        <w:pStyle w:val="BodyTextIndent2"/>
        <w:spacing w:line="240" w:lineRule="auto"/>
        <w:ind w:firstLine="567"/>
        <w:rPr>
          <w:rFonts w:ascii="GHEA Grapalat" w:hAnsi="GHEA Grapalat" w:cs="Sylfaen"/>
          <w:szCs w:val="24"/>
          <w:lang w:val="hy-AM"/>
        </w:rPr>
      </w:pPr>
      <w:r w:rsidRPr="007E23B9">
        <w:rPr>
          <w:rFonts w:ascii="GHEA Grapalat" w:hAnsi="GHEA Grapalat" w:cs="Sylfaen"/>
          <w:szCs w:val="24"/>
          <w:lang w:val="hy-AM"/>
        </w:rPr>
        <w:t>7</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485FCD11" w:rsidR="00E65F37" w:rsidRPr="00064ADD" w:rsidRDefault="007E23B9" w:rsidP="00D571F0">
      <w:pPr>
        <w:pStyle w:val="BodyTextIndent2"/>
        <w:spacing w:line="240" w:lineRule="auto"/>
        <w:ind w:firstLine="567"/>
        <w:rPr>
          <w:rFonts w:ascii="GHEA Grapalat" w:hAnsi="GHEA Grapalat" w:cs="Sylfaen"/>
          <w:szCs w:val="24"/>
          <w:lang w:val="hy-AM"/>
        </w:rPr>
      </w:pPr>
      <w:r w:rsidRPr="007E23B9">
        <w:rPr>
          <w:rFonts w:ascii="GHEA Grapalat" w:hAnsi="GHEA Grapalat" w:cs="Sylfaen"/>
          <w:szCs w:val="24"/>
          <w:lang w:val="hy-AM"/>
        </w:rPr>
        <w:t>7</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39043201"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7E23B9">
        <w:rPr>
          <w:rFonts w:ascii="GHEA Grapalat" w:hAnsi="GHEA Grapalat" w:cs="Sylfaen"/>
          <w:sz w:val="20"/>
          <w:lang w:val="af-ZA"/>
        </w:rPr>
        <w:t>7</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հայտ</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գալու</w:t>
      </w:r>
      <w:proofErr w:type="spellEnd"/>
      <w:r w:rsidR="0036230B"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դեպքում</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պատվիրատուի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ղեկավարի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պատճառաբանված</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որոշման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հիման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վրա</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լիազորված</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մարմինը</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մասնակցին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ներառում</w:t>
      </w:r>
      <w:proofErr w:type="spellEnd"/>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գնումների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գործընթացին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մասնակցելու</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իրավունք</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չունեցող</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մասնակիցների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ցուցակում</w:t>
      </w:r>
      <w:proofErr w:type="spellEnd"/>
      <w:r w:rsidR="00AF3CCA" w:rsidRPr="00993392">
        <w:rPr>
          <w:rFonts w:ascii="GHEA Grapalat" w:hAnsi="GHEA Grapalat" w:cs="Sylfaen"/>
          <w:sz w:val="20"/>
          <w:lang w:val="ru-RU"/>
        </w:rPr>
        <w:t>։</w:t>
      </w:r>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Ընդ</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որում</w:t>
      </w:r>
      <w:proofErr w:type="spellEnd"/>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proofErr w:type="spellStart"/>
      <w:r w:rsidR="00AF3CCA" w:rsidRPr="00993392">
        <w:rPr>
          <w:rFonts w:ascii="GHEA Grapalat" w:hAnsi="GHEA Grapalat" w:cs="Sylfaen"/>
          <w:sz w:val="20"/>
          <w:lang w:val="ru-RU"/>
        </w:rPr>
        <w:t>սույն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կետում</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նշված</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որոշումը</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պատվիրատուի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ղեկավարը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կայացնում</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գնման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ընթացակարգը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չկայացած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հայտարարվելու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կամ</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կնքված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պայմանագրի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վերաբերյալ</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հայտարարությունը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հրապարակելու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կամ</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պայմանագիրը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միակողմանի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լուծելու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lastRenderedPageBreak/>
        <w:t>մասին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հայտարարությունը</w:t>
      </w:r>
      <w:proofErr w:type="spellEnd"/>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հրապարակելու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օրվան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տասն</w:t>
      </w:r>
      <w:proofErr w:type="spellEnd"/>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Որոշումը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կայացվելուն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այն</w:t>
      </w:r>
      <w:proofErr w:type="spellEnd"/>
      <w:r w:rsidR="00AF3CCA" w:rsidRPr="00064ADD">
        <w:rPr>
          <w:rFonts w:ascii="GHEA Grapalat" w:hAnsi="GHEA Grapalat" w:cs="Sylfaen"/>
          <w:sz w:val="20"/>
          <w:lang w:val="af-ZA"/>
        </w:rPr>
        <w:t xml:space="preserve"> գրավոր </w:t>
      </w:r>
      <w:proofErr w:type="spellStart"/>
      <w:r w:rsidR="00AF3CCA" w:rsidRPr="00064ADD">
        <w:rPr>
          <w:rFonts w:ascii="GHEA Grapalat" w:hAnsi="GHEA Grapalat" w:cs="Sylfaen"/>
          <w:sz w:val="20"/>
          <w:lang w:val="ru-RU"/>
        </w:rPr>
        <w:t>տրամադրվում</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լիազորված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մարմնին</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մասնակցին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Լիազորված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մարմինը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մասնակցին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ներառում</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գնումների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գործընթացին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մասնակցելու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իրավունք</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չունեցող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մասնակիցների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ցուցակում</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որոշումն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ստանալուն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քառասուներորդ</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օրվան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w:t>
      </w:r>
      <w:proofErr w:type="spellEnd"/>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իսկ</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որոշումն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ստանալուն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քառասուներորդ</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օրվա</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դրությամբ</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մասնակցի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կողմից</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որոշման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բողոքարկման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վերաբերյալ</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հարուցված</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չավարտված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դատական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գործի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առկայության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դեպքում</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տվյալ</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դատական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գործով</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եզրափակիչ</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դատական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ակտն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ուժի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մեջ</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մտնելու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օրվան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w:t>
      </w:r>
      <w:proofErr w:type="spellEnd"/>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եթե</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դատական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քննության</w:t>
      </w:r>
      <w:proofErr w:type="spellEnd"/>
      <w:r w:rsidR="00AF3CCA" w:rsidRPr="00064ADD">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արդյունքով</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որոշման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կատարման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հնարավորությունը</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չի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վերացել</w:t>
      </w:r>
      <w:proofErr w:type="spellEnd"/>
      <w:r w:rsidR="00A04C67" w:rsidRPr="00993392">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քան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մասնակցին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կամ</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պայմանագիր</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կնքած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անձին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ցուցակում</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ներառելու</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վերջնաժամկետը</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լրանալու</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օրը</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ապա</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պատվիրատուն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դրա</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մասին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գրավոր</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տեղեկացնում</w:t>
      </w:r>
      <w:proofErr w:type="spellEnd"/>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մարմին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որի</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հիման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վրա</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մասնակիցը</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չի</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ներառվում</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ցուցակում</w:t>
      </w:r>
      <w:proofErr w:type="spellEnd"/>
      <w:r w:rsidRPr="00993392">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09395099"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7E23B9">
        <w:rPr>
          <w:rFonts w:ascii="GHEA Grapalat" w:hAnsi="GHEA Grapalat"/>
          <w:color w:val="000000"/>
          <w:sz w:val="20"/>
          <w:szCs w:val="20"/>
          <w:lang w:val="af-ZA"/>
        </w:rPr>
        <w:t>7</w:t>
      </w:r>
      <w:r w:rsidR="00E17B5D" w:rsidRPr="00064ADD">
        <w:rPr>
          <w:rFonts w:ascii="GHEA Grapalat" w:hAnsi="GHEA Grapalat"/>
          <w:color w:val="000000"/>
          <w:sz w:val="20"/>
          <w:szCs w:val="20"/>
          <w:lang w:val="af-ZA"/>
        </w:rPr>
        <w:t>.</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51AED130" w:rsidR="007A5810" w:rsidRPr="00064ADD" w:rsidRDefault="007E23B9" w:rsidP="00955CC1">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7</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004306D6"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հրավերի</w:t>
      </w:r>
      <w:proofErr w:type="spellEnd"/>
      <w:r w:rsidR="004306D6" w:rsidRPr="00064ADD">
        <w:rPr>
          <w:rFonts w:ascii="GHEA Grapalat" w:hAnsi="GHEA Grapalat" w:cs="Sylfaen"/>
          <w:sz w:val="20"/>
          <w:szCs w:val="24"/>
          <w:lang w:val="af-ZA" w:eastAsia="en-US"/>
        </w:rPr>
        <w:t xml:space="preserve"> 1-</w:t>
      </w:r>
      <w:proofErr w:type="spellStart"/>
      <w:r w:rsidR="004306D6" w:rsidRPr="00064ADD">
        <w:rPr>
          <w:rFonts w:ascii="GHEA Grapalat" w:hAnsi="GHEA Grapalat" w:cs="Sylfaen"/>
          <w:sz w:val="20"/>
          <w:szCs w:val="24"/>
          <w:lang w:val="ru-RU" w:eastAsia="en-US"/>
        </w:rPr>
        <w:t>ին</w:t>
      </w:r>
      <w:proofErr w:type="spellEnd"/>
      <w:r w:rsidR="004306D6"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մասի</w:t>
      </w:r>
      <w:proofErr w:type="spellEnd"/>
      <w:r w:rsidR="004306D6" w:rsidRPr="00064ADD">
        <w:rPr>
          <w:rFonts w:ascii="GHEA Grapalat" w:hAnsi="GHEA Grapalat" w:cs="Sylfaen"/>
          <w:sz w:val="20"/>
          <w:szCs w:val="24"/>
          <w:lang w:val="af-ZA" w:eastAsia="en-US"/>
        </w:rPr>
        <w:t xml:space="preserve"> </w:t>
      </w:r>
      <w:r>
        <w:rPr>
          <w:rFonts w:ascii="GHEA Grapalat" w:hAnsi="GHEA Grapalat" w:cs="Sylfaen"/>
          <w:sz w:val="20"/>
          <w:szCs w:val="24"/>
          <w:lang w:val="af-ZA" w:eastAsia="en-US"/>
        </w:rPr>
        <w:t>7</w:t>
      </w:r>
      <w:r w:rsidR="00441D04"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կետում</w:t>
      </w:r>
      <w:proofErr w:type="spellEnd"/>
      <w:r w:rsidR="004306D6"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նշված</w:t>
      </w:r>
      <w:proofErr w:type="spellEnd"/>
      <w:r w:rsidR="004306D6"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004306D6" w:rsidRPr="00064ADD">
        <w:rPr>
          <w:rFonts w:ascii="GHEA Grapalat" w:hAnsi="GHEA Grapalat" w:cs="Sylfaen"/>
          <w:sz w:val="20"/>
          <w:szCs w:val="24"/>
          <w:lang w:val="ru-RU" w:eastAsia="en-US"/>
        </w:rPr>
        <w:t>սույն</w:t>
      </w:r>
      <w:proofErr w:type="spellEnd"/>
      <w:r w:rsidR="004306D6"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հրավերով</w:t>
      </w:r>
      <w:proofErr w:type="spellEnd"/>
      <w:r w:rsidR="004306D6"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նախատեսված</w:t>
      </w:r>
      <w:proofErr w:type="spellEnd"/>
      <w:r w:rsidR="004306D6"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էլեկտրոնային</w:t>
      </w:r>
      <w:proofErr w:type="spellEnd"/>
      <w:r w:rsidR="004306D6" w:rsidRPr="00064ADD">
        <w:rPr>
          <w:rFonts w:ascii="GHEA Grapalat" w:hAnsi="GHEA Grapalat" w:cs="Sylfaen"/>
          <w:sz w:val="20"/>
          <w:szCs w:val="24"/>
          <w:lang w:val="af-ZA" w:eastAsia="en-US"/>
        </w:rPr>
        <w:t xml:space="preserve"> </w:t>
      </w:r>
      <w:proofErr w:type="spellStart"/>
      <w:r w:rsidR="004306D6"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004306D6"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0EA175AC" w:rsidR="002B121D" w:rsidRPr="00064ADD" w:rsidRDefault="007E23B9"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2A8F324C" w:rsidR="00B7535E" w:rsidRPr="00064ADD" w:rsidRDefault="007E23B9" w:rsidP="00B7535E">
      <w:pPr>
        <w:ind w:firstLine="567"/>
        <w:jc w:val="both"/>
        <w:rPr>
          <w:rFonts w:ascii="GHEA Grapalat" w:hAnsi="GHEA Grapalat" w:cs="Sylfaen"/>
          <w:sz w:val="20"/>
          <w:lang w:val="af-ZA"/>
        </w:rPr>
      </w:pPr>
      <w:r>
        <w:rPr>
          <w:rFonts w:ascii="GHEA Grapalat" w:hAnsi="GHEA Grapalat" w:cs="Sylfaen"/>
          <w:sz w:val="20"/>
          <w:lang w:val="af-ZA"/>
        </w:rPr>
        <w:t>7</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204EAF59" w:rsidR="00583092" w:rsidRPr="00064ADD" w:rsidRDefault="007E23B9"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Pr="007E23B9">
        <w:rPr>
          <w:rFonts w:ascii="GHEA Grapalat" w:hAnsi="GHEA Grapalat"/>
          <w:sz w:val="20"/>
          <w:szCs w:val="20"/>
          <w:lang w:val="af-ZA" w:eastAsia="x-none"/>
        </w:rPr>
        <w:t>8</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 xml:space="preserve">ի 1-ին մասի </w:t>
      </w:r>
      <w:r w:rsidR="00A45AA1" w:rsidRPr="00A45AA1">
        <w:rPr>
          <w:rFonts w:ascii="GHEA Grapalat" w:hAnsi="GHEA Grapalat"/>
          <w:sz w:val="20"/>
          <w:szCs w:val="20"/>
          <w:lang w:val="af-ZA" w:eastAsia="x-none"/>
        </w:rPr>
        <w:t>7</w:t>
      </w:r>
      <w:r w:rsidR="00537173" w:rsidRPr="00064ADD">
        <w:rPr>
          <w:rFonts w:ascii="GHEA Grapalat" w:hAnsi="GHEA Grapalat"/>
          <w:sz w:val="20"/>
          <w:szCs w:val="20"/>
          <w:lang w:val="hy-AM" w:eastAsia="x-none"/>
        </w:rPr>
        <w:t>.1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 xml:space="preserve">-ից </w:t>
      </w:r>
      <w:r w:rsidR="00A45AA1" w:rsidRPr="00A45AA1">
        <w:rPr>
          <w:rFonts w:ascii="GHEA Grapalat" w:hAnsi="GHEA Grapalat"/>
          <w:sz w:val="20"/>
          <w:szCs w:val="20"/>
          <w:lang w:val="af-ZA" w:eastAsia="x-none"/>
        </w:rPr>
        <w:t>7</w:t>
      </w:r>
      <w:r w:rsidR="00537173" w:rsidRPr="00064ADD">
        <w:rPr>
          <w:rFonts w:ascii="GHEA Grapalat" w:hAnsi="GHEA Grapalat"/>
          <w:sz w:val="20"/>
          <w:szCs w:val="20"/>
          <w:lang w:val="hy-AM" w:eastAsia="x-none"/>
        </w:rPr>
        <w:t>.</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6238A157" w:rsidR="00583092" w:rsidRPr="00064ADD" w:rsidRDefault="007E23B9" w:rsidP="00EF3662">
      <w:pPr>
        <w:pStyle w:val="BodyTextIndent2"/>
        <w:spacing w:line="240" w:lineRule="auto"/>
        <w:ind w:firstLine="567"/>
        <w:rPr>
          <w:rFonts w:ascii="GHEA Grapalat" w:hAnsi="GHEA Grapalat" w:cs="Sylfaen"/>
          <w:szCs w:val="24"/>
        </w:rPr>
      </w:pPr>
      <w:r>
        <w:rPr>
          <w:rFonts w:ascii="GHEA Grapalat" w:hAnsi="GHEA Grapalat" w:cs="Sylfaen"/>
          <w:szCs w:val="24"/>
        </w:rPr>
        <w:t>7.19</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089406D6" w:rsidR="00583092" w:rsidRPr="00064ADD" w:rsidRDefault="007E23B9" w:rsidP="00EF3662">
      <w:pPr>
        <w:pStyle w:val="BodyTextIndent2"/>
        <w:spacing w:line="240" w:lineRule="auto"/>
        <w:ind w:firstLine="567"/>
        <w:rPr>
          <w:rFonts w:ascii="GHEA Grapalat" w:hAnsi="GHEA Grapalat" w:cs="Sylfaen"/>
          <w:szCs w:val="24"/>
        </w:rPr>
      </w:pPr>
      <w:r>
        <w:rPr>
          <w:rFonts w:ascii="GHEA Grapalat" w:hAnsi="GHEA Grapalat" w:cs="Sylfaen"/>
          <w:szCs w:val="24"/>
        </w:rPr>
        <w:lastRenderedPageBreak/>
        <w:t>7.20</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Pr>
          <w:rFonts w:ascii="GHEA Grapalat" w:hAnsi="GHEA Grapalat" w:cs="Sylfaen"/>
          <w:szCs w:val="24"/>
        </w:rPr>
        <w:t>7.19</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48D32A59" w:rsidR="00E45ACA" w:rsidRPr="00064ADD" w:rsidRDefault="007E23B9" w:rsidP="00EF3662">
      <w:pPr>
        <w:pStyle w:val="norm"/>
        <w:spacing w:line="240" w:lineRule="auto"/>
        <w:ind w:firstLine="567"/>
        <w:rPr>
          <w:rFonts w:ascii="GHEA Grapalat" w:hAnsi="GHEA Grapalat" w:cs="Tahoma"/>
          <w:sz w:val="20"/>
          <w:lang w:val="hy-AM"/>
        </w:rPr>
      </w:pPr>
      <w:r w:rsidRPr="007E23B9">
        <w:rPr>
          <w:rFonts w:ascii="GHEA Grapalat" w:hAnsi="GHEA Grapalat"/>
          <w:spacing w:val="-6"/>
          <w:sz w:val="20"/>
          <w:lang w:val="af-ZA"/>
        </w:rPr>
        <w:t>7.</w:t>
      </w:r>
      <w:r>
        <w:rPr>
          <w:rFonts w:ascii="GHEA Grapalat" w:hAnsi="GHEA Grapalat"/>
          <w:spacing w:val="-6"/>
          <w:sz w:val="20"/>
          <w:lang w:val="af-ZA"/>
        </w:rPr>
        <w:t>21</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4CC33847" w:rsidR="00583092" w:rsidRPr="00064ADD" w:rsidRDefault="007E23B9" w:rsidP="00EF3662">
      <w:pPr>
        <w:pStyle w:val="BodyTextIndent2"/>
        <w:spacing w:line="240" w:lineRule="auto"/>
        <w:ind w:firstLine="567"/>
        <w:rPr>
          <w:rFonts w:ascii="GHEA Grapalat" w:hAnsi="GHEA Grapalat" w:cs="Sylfaen"/>
          <w:szCs w:val="24"/>
        </w:rPr>
      </w:pPr>
      <w:r w:rsidRPr="007E23B9">
        <w:rPr>
          <w:rFonts w:ascii="GHEA Grapalat" w:hAnsi="GHEA Grapalat" w:cs="Sylfaen"/>
          <w:szCs w:val="24"/>
          <w:lang w:val="hy-AM"/>
        </w:rPr>
        <w:t>7.22</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613AEA2E"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7E23B9">
        <w:rPr>
          <w:rFonts w:ascii="GHEA Grapalat" w:hAnsi="GHEA Grapalat" w:cs="Sylfaen"/>
          <w:lang w:val="es-ES"/>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4BE49A17" w:rsidR="000313A6" w:rsidRPr="00064ADD" w:rsidRDefault="007E23B9" w:rsidP="00EF3662">
      <w:pPr>
        <w:jc w:val="center"/>
        <w:rPr>
          <w:rFonts w:ascii="GHEA Grapalat" w:hAnsi="GHEA Grapalat" w:cs="Arial"/>
          <w:b/>
          <w:iCs/>
          <w:sz w:val="20"/>
          <w:lang w:val="af-ZA"/>
        </w:rPr>
      </w:pPr>
      <w:r>
        <w:rPr>
          <w:rFonts w:ascii="GHEA Grapalat" w:hAnsi="GHEA Grapalat"/>
          <w:b/>
          <w:iCs/>
          <w:sz w:val="20"/>
          <w:lang w:val="es-ES"/>
        </w:rPr>
        <w:t>8</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1ECFC652" w:rsidR="00096865" w:rsidRPr="00064ADD" w:rsidRDefault="007E23B9" w:rsidP="00EF3662">
      <w:pPr>
        <w:ind w:firstLine="567"/>
        <w:jc w:val="both"/>
        <w:rPr>
          <w:rFonts w:ascii="GHEA Grapalat" w:hAnsi="GHEA Grapalat" w:cs="Sylfaen"/>
          <w:sz w:val="20"/>
          <w:lang w:val="af-ZA"/>
        </w:rPr>
      </w:pPr>
      <w:r>
        <w:rPr>
          <w:rFonts w:ascii="GHEA Grapalat" w:hAnsi="GHEA Grapalat"/>
          <w:iCs/>
          <w:sz w:val="20"/>
          <w:lang w:val="es-ES"/>
        </w:rPr>
        <w:t>8</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00AA0AD8"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488CCC1F" w:rsidR="00EB6E54" w:rsidRPr="00064ADD" w:rsidRDefault="007E23B9" w:rsidP="00EF3662">
      <w:pPr>
        <w:ind w:firstLine="567"/>
        <w:jc w:val="both"/>
        <w:rPr>
          <w:rFonts w:ascii="GHEA Grapalat" w:hAnsi="GHEA Grapalat" w:cs="Sylfaen"/>
          <w:sz w:val="20"/>
          <w:lang w:val="af-ZA"/>
        </w:rPr>
      </w:pPr>
      <w:r>
        <w:rPr>
          <w:rFonts w:ascii="GHEA Grapalat" w:hAnsi="GHEA Grapalat" w:cs="Sylfaen"/>
          <w:sz w:val="20"/>
          <w:lang w:val="af-ZA"/>
        </w:rPr>
        <w:t>8</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Pr>
          <w:rFonts w:ascii="GHEA Grapalat" w:hAnsi="GHEA Grapalat" w:cs="Sylfaen"/>
          <w:sz w:val="20"/>
          <w:lang w:val="af-ZA"/>
        </w:rPr>
        <w:t>7</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Pr>
          <w:rFonts w:ascii="GHEA Grapalat" w:hAnsi="GHEA Grapalat" w:cs="Sylfaen"/>
          <w:sz w:val="20"/>
          <w:lang w:val="af-ZA"/>
        </w:rPr>
        <w:t>2</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00AA0AD8"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Pr>
          <w:rFonts w:ascii="GHEA Grapalat" w:hAnsi="GHEA Grapalat" w:cs="Sylfaen"/>
          <w:sz w:val="20"/>
          <w:lang w:val="af-ZA"/>
        </w:rPr>
        <w:t>7.22</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26400830" w:rsidR="00C52CD8" w:rsidRPr="00064ADD" w:rsidRDefault="007E23B9" w:rsidP="00EF3662">
      <w:pPr>
        <w:ind w:firstLine="567"/>
        <w:jc w:val="both"/>
        <w:rPr>
          <w:rFonts w:ascii="GHEA Grapalat" w:hAnsi="GHEA Grapalat" w:cs="Sylfaen"/>
          <w:sz w:val="20"/>
          <w:lang w:val="af-ZA"/>
        </w:rPr>
      </w:pPr>
      <w:r>
        <w:rPr>
          <w:rFonts w:ascii="GHEA Grapalat" w:hAnsi="GHEA Grapalat" w:cs="Sylfaen"/>
          <w:sz w:val="20"/>
          <w:lang w:val="af-ZA"/>
        </w:rPr>
        <w:t>7</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AA0AD8"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76840BEB" w:rsidR="00AB1F10" w:rsidRPr="00064ADD" w:rsidRDefault="007E23B9" w:rsidP="00AB1F10">
      <w:pPr>
        <w:ind w:firstLine="567"/>
        <w:jc w:val="both"/>
        <w:rPr>
          <w:rFonts w:ascii="GHEA Grapalat" w:hAnsi="GHEA Grapalat" w:cs="Sylfaen"/>
          <w:sz w:val="20"/>
          <w:lang w:val="hy-AM"/>
        </w:rPr>
      </w:pPr>
      <w:r>
        <w:rPr>
          <w:rFonts w:ascii="GHEA Grapalat" w:hAnsi="GHEA Grapalat" w:cs="Sylfaen"/>
          <w:sz w:val="20"/>
          <w:lang w:val="af-ZA"/>
        </w:rPr>
        <w:t>7</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սույն հրավերի </w:t>
      </w:r>
      <w:r w:rsidRPr="007E23B9">
        <w:rPr>
          <w:rFonts w:ascii="GHEA Grapalat" w:hAnsi="GHEA Grapalat" w:cs="Sylfaen"/>
          <w:sz w:val="20"/>
          <w:lang w:val="af-ZA"/>
        </w:rPr>
        <w:t>9</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22633A16" w:rsidR="00D612BC" w:rsidRPr="00064ADD" w:rsidRDefault="007E23B9"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5C3D23D1" w:rsidR="00096865" w:rsidRPr="00064ADD" w:rsidRDefault="007E23B9" w:rsidP="00EF3662">
      <w:pPr>
        <w:jc w:val="center"/>
        <w:rPr>
          <w:rFonts w:ascii="GHEA Grapalat" w:hAnsi="GHEA Grapalat" w:cs="Arial"/>
          <w:b/>
          <w:iCs/>
          <w:sz w:val="20"/>
          <w:lang w:val="af-ZA"/>
        </w:rPr>
      </w:pPr>
      <w:r>
        <w:rPr>
          <w:rFonts w:ascii="GHEA Grapalat" w:hAnsi="GHEA Grapalat"/>
          <w:b/>
          <w:iCs/>
          <w:sz w:val="20"/>
          <w:lang w:val="af-ZA"/>
        </w:rPr>
        <w:t>9</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709B487E" w14:textId="77777777" w:rsidR="009F40F0" w:rsidRDefault="007E23B9" w:rsidP="00781235">
      <w:pPr>
        <w:ind w:firstLine="567"/>
        <w:jc w:val="both"/>
        <w:rPr>
          <w:rFonts w:ascii="GHEA Grapalat" w:hAnsi="GHEA Grapalat" w:cs="Sylfaen"/>
          <w:sz w:val="20"/>
          <w:lang w:val="hy-AM"/>
        </w:rPr>
      </w:pPr>
      <w:r>
        <w:rPr>
          <w:rFonts w:ascii="GHEA Grapalat" w:hAnsi="GHEA Grapalat"/>
          <w:iCs/>
          <w:sz w:val="20"/>
          <w:lang w:val="af-ZA"/>
        </w:rPr>
        <w:t>9</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14:paraId="177F3ECB" w14:textId="32D04714" w:rsidR="00781235" w:rsidRPr="00064ADD" w:rsidRDefault="009F40F0" w:rsidP="00781235">
      <w:pPr>
        <w:ind w:firstLine="567"/>
        <w:jc w:val="both"/>
        <w:rPr>
          <w:rFonts w:ascii="GHEA Grapalat" w:hAnsi="GHEA Grapalat" w:cs="Sylfaen"/>
          <w:sz w:val="20"/>
          <w:lang w:val="af-ZA"/>
        </w:rPr>
      </w:pPr>
      <w:r w:rsidRPr="009F40F0">
        <w:rPr>
          <w:rFonts w:ascii="GHEA Grapalat" w:hAnsi="GHEA Grapalat" w:cs="Sylfaen"/>
          <w:sz w:val="20"/>
          <w:lang w:val="hy-AM"/>
        </w:rPr>
        <w:t>9</w:t>
      </w:r>
      <w:r w:rsidR="00AD6D6A" w:rsidRPr="00064ADD">
        <w:rPr>
          <w:rFonts w:ascii="GHEA Grapalat" w:hAnsi="GHEA Grapalat" w:cs="Sylfaen"/>
          <w:sz w:val="20"/>
          <w:lang w:val="hy-AM"/>
        </w:rPr>
        <w:t>.2</w:t>
      </w:r>
      <w:r w:rsidR="00F96621" w:rsidRPr="00064ADD">
        <w:rPr>
          <w:rFonts w:ascii="GHEA Grapalat" w:hAnsi="GHEA Grapalat" w:cs="Sylfaen"/>
          <w:sz w:val="20"/>
          <w:lang w:val="af-ZA"/>
        </w:rPr>
        <w:t xml:space="preserve"> </w:t>
      </w:r>
      <w:r w:rsidR="00781235" w:rsidRPr="009F40F0">
        <w:rPr>
          <w:rFonts w:ascii="GHEA Grapalat" w:hAnsi="GHEA Grapalat" w:cs="Sylfaen"/>
          <w:b/>
          <w:sz w:val="20"/>
          <w:lang w:val="hy-AM"/>
        </w:rPr>
        <w:t>Որակավորման</w:t>
      </w:r>
      <w:r w:rsidR="00781235" w:rsidRPr="009F40F0">
        <w:rPr>
          <w:rFonts w:ascii="GHEA Grapalat" w:hAnsi="GHEA Grapalat" w:cs="Sylfaen"/>
          <w:b/>
          <w:sz w:val="20"/>
          <w:lang w:val="af-ZA"/>
        </w:rPr>
        <w:t xml:space="preserve"> </w:t>
      </w:r>
      <w:r w:rsidR="00781235" w:rsidRPr="009F40F0">
        <w:rPr>
          <w:rFonts w:ascii="GHEA Grapalat" w:hAnsi="GHEA Grapalat" w:cs="Sylfaen"/>
          <w:b/>
          <w:sz w:val="20"/>
          <w:lang w:val="hy-AM"/>
        </w:rPr>
        <w:t>ապահովման</w:t>
      </w:r>
      <w:r w:rsidR="00781235" w:rsidRPr="009F40F0">
        <w:rPr>
          <w:rFonts w:ascii="GHEA Grapalat" w:hAnsi="GHEA Grapalat" w:cs="Sylfaen"/>
          <w:b/>
          <w:sz w:val="20"/>
          <w:lang w:val="af-ZA"/>
        </w:rPr>
        <w:t xml:space="preserve"> </w:t>
      </w:r>
      <w:r w:rsidR="00781235" w:rsidRPr="009F40F0">
        <w:rPr>
          <w:rFonts w:ascii="GHEA Grapalat" w:hAnsi="GHEA Grapalat" w:cs="Sylfaen"/>
          <w:b/>
          <w:sz w:val="20"/>
          <w:lang w:val="hy-AM"/>
        </w:rPr>
        <w:t>չափը</w:t>
      </w:r>
      <w:r w:rsidR="00781235" w:rsidRPr="009F40F0">
        <w:rPr>
          <w:rFonts w:ascii="GHEA Grapalat" w:hAnsi="GHEA Grapalat" w:cs="Sylfaen"/>
          <w:b/>
          <w:sz w:val="20"/>
          <w:lang w:val="af-ZA"/>
        </w:rPr>
        <w:t xml:space="preserve"> </w:t>
      </w:r>
      <w:r w:rsidR="00781235" w:rsidRPr="009F40F0">
        <w:rPr>
          <w:rFonts w:ascii="GHEA Grapalat" w:hAnsi="GHEA Grapalat" w:cs="Sylfaen"/>
          <w:b/>
          <w:sz w:val="20"/>
          <w:lang w:val="hy-AM"/>
        </w:rPr>
        <w:t>հավասար</w:t>
      </w:r>
      <w:r w:rsidR="00781235" w:rsidRPr="009F40F0">
        <w:rPr>
          <w:rFonts w:ascii="GHEA Grapalat" w:hAnsi="GHEA Grapalat" w:cs="Sylfaen"/>
          <w:b/>
          <w:sz w:val="20"/>
          <w:lang w:val="af-ZA"/>
        </w:rPr>
        <w:t xml:space="preserve"> </w:t>
      </w:r>
      <w:r w:rsidR="00781235" w:rsidRPr="009F40F0">
        <w:rPr>
          <w:rFonts w:ascii="GHEA Grapalat" w:hAnsi="GHEA Grapalat" w:cs="Sylfaen"/>
          <w:b/>
          <w:sz w:val="20"/>
          <w:lang w:val="hy-AM"/>
        </w:rPr>
        <w:t>է</w:t>
      </w:r>
      <w:r w:rsidR="00781235" w:rsidRPr="009F40F0">
        <w:rPr>
          <w:rFonts w:ascii="GHEA Grapalat" w:hAnsi="GHEA Grapalat" w:cs="Sylfaen"/>
          <w:b/>
          <w:sz w:val="20"/>
          <w:lang w:val="af-ZA"/>
        </w:rPr>
        <w:t xml:space="preserve"> </w:t>
      </w:r>
      <w:r w:rsidR="00BE198C" w:rsidRPr="009F40F0">
        <w:rPr>
          <w:rFonts w:ascii="GHEA Grapalat" w:hAnsi="GHEA Grapalat" w:cs="Sylfaen"/>
          <w:b/>
          <w:sz w:val="20"/>
          <w:lang w:val="hy-AM"/>
        </w:rPr>
        <w:t>սույն ընթացակարգի շրջանակում գնվելիք ծառայությունների գնման գնի</w:t>
      </w:r>
      <w:r w:rsidR="00BE198C" w:rsidRPr="009F40F0" w:rsidDel="00BE198C">
        <w:rPr>
          <w:rFonts w:ascii="GHEA Grapalat" w:hAnsi="GHEA Grapalat" w:cs="Sylfaen"/>
          <w:b/>
          <w:sz w:val="20"/>
          <w:lang w:val="af-ZA"/>
        </w:rPr>
        <w:t xml:space="preserve"> </w:t>
      </w:r>
      <w:r w:rsidR="00B71B6E" w:rsidRPr="00B71B6E">
        <w:rPr>
          <w:rFonts w:ascii="GHEA Grapalat" w:hAnsi="GHEA Grapalat" w:cs="Sylfaen"/>
          <w:b/>
          <w:sz w:val="20"/>
          <w:lang w:val="hy-AM"/>
        </w:rPr>
        <w:t xml:space="preserve"> 15 /</w:t>
      </w:r>
      <w:r w:rsidR="00FC415D" w:rsidRPr="009F40F0">
        <w:rPr>
          <w:rFonts w:ascii="GHEA Grapalat" w:hAnsi="GHEA Grapalat" w:cs="Sylfaen"/>
          <w:b/>
          <w:sz w:val="20"/>
          <w:lang w:val="hy-AM"/>
        </w:rPr>
        <w:t>տասնհինգ</w:t>
      </w:r>
      <w:r w:rsidR="00B71B6E" w:rsidRPr="00B71B6E">
        <w:rPr>
          <w:rFonts w:ascii="GHEA Grapalat" w:hAnsi="GHEA Grapalat" w:cs="Sylfaen"/>
          <w:b/>
          <w:sz w:val="20"/>
          <w:lang w:val="hy-AM"/>
        </w:rPr>
        <w:t>/</w:t>
      </w:r>
      <w:r w:rsidR="00FC415D" w:rsidRPr="009F40F0">
        <w:rPr>
          <w:rFonts w:ascii="GHEA Grapalat" w:hAnsi="GHEA Grapalat" w:cs="Sylfaen"/>
          <w:b/>
          <w:sz w:val="20"/>
          <w:lang w:val="hy-AM"/>
        </w:rPr>
        <w:t xml:space="preserve"> տոկոսին</w:t>
      </w:r>
      <w:r w:rsidR="00781235" w:rsidRPr="009F40F0">
        <w:rPr>
          <w:rFonts w:ascii="GHEA Grapalat" w:hAnsi="GHEA Grapalat" w:cs="Sylfaen"/>
          <w:b/>
          <w:sz w:val="20"/>
          <w:lang w:val="af-ZA"/>
        </w:rPr>
        <w:t>:</w:t>
      </w:r>
      <w:r w:rsidR="00781235" w:rsidRPr="00064ADD">
        <w:rPr>
          <w:rFonts w:ascii="GHEA Grapalat" w:hAnsi="GHEA Grapalat" w:cs="Sylfaen"/>
          <w:sz w:val="20"/>
          <w:lang w:val="af-ZA"/>
        </w:rPr>
        <w:t xml:space="preserve"> </w:t>
      </w:r>
      <w:r w:rsidR="00337A11" w:rsidRPr="00337A11">
        <w:rPr>
          <w:rFonts w:ascii="GHEA Grapalat" w:hAnsi="GHEA Grapalat" w:cs="Sylfaen"/>
          <w:sz w:val="20"/>
          <w:lang w:val="hy-AM"/>
        </w:rPr>
        <w:t xml:space="preserve">Եթե գնման հայտով տվյալ ընթացակարգի շրջանակում գնվելիք ծառայության գնման գինը պակաս է կնքվելիք պայմանագրի գնից, ապա որակավորման ապահովման չափը հաշվարկվում է պայմանագրի գնի նկատմամբ: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af-ZA"/>
        </w:rPr>
        <w:lastRenderedPageBreak/>
        <w:t>(</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81235" w:rsidRPr="00064ADD">
        <w:rPr>
          <w:rFonts w:ascii="GHEA Grapalat" w:hAnsi="GHEA Grapalat" w:cs="Sylfaen"/>
          <w:sz w:val="20"/>
          <w:lang w:val="af-ZA"/>
        </w:rPr>
        <w:t>:</w:t>
      </w:r>
      <w:r>
        <w:rPr>
          <w:rFonts w:ascii="GHEA Grapalat" w:hAnsi="GHEA Grapalat" w:cs="Sylfaen"/>
          <w:sz w:val="20"/>
          <w:lang w:val="af-ZA"/>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Pr>
          <w:rFonts w:ascii="GHEA Grapalat" w:hAnsi="GHEA Grapalat" w:cs="Sylfaen"/>
          <w:sz w:val="20"/>
          <w:lang w:val="af-ZA"/>
        </w:rPr>
        <w:t>:</w:t>
      </w:r>
    </w:p>
    <w:p w14:paraId="0798AF1E" w14:textId="590EF74B" w:rsidR="00781235" w:rsidRPr="00064ADD" w:rsidRDefault="00781235" w:rsidP="00781235">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29498F34" w14:textId="49B86CB8" w:rsidR="00CF12EE" w:rsidRPr="009F40F0" w:rsidRDefault="009F40F0" w:rsidP="007C2603">
      <w:pPr>
        <w:pStyle w:val="NormalWeb"/>
        <w:shd w:val="clear" w:color="auto" w:fill="FFFFFF"/>
        <w:spacing w:before="0" w:beforeAutospacing="0" w:after="0" w:afterAutospacing="0"/>
        <w:ind w:firstLine="375"/>
        <w:jc w:val="both"/>
        <w:rPr>
          <w:rFonts w:ascii="GHEA Grapalat" w:hAnsi="GHEA Grapalat" w:cs="Sylfaen"/>
          <w:sz w:val="20"/>
          <w:lang w:val="af-ZA"/>
        </w:rPr>
      </w:pPr>
      <w:r w:rsidRPr="009F40F0">
        <w:rPr>
          <w:rFonts w:ascii="GHEA Grapalat" w:hAnsi="GHEA Grapalat" w:cs="Sylfaen"/>
          <w:sz w:val="20"/>
          <w:lang w:val="af-ZA"/>
        </w:rPr>
        <w:t xml:space="preserve">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w:t>
      </w:r>
      <w:r w:rsidRPr="00F1695F">
        <w:rPr>
          <w:rFonts w:ascii="GHEA Grapalat" w:hAnsi="GHEA Grapalat" w:cs="Sylfaen"/>
          <w:b/>
          <w:sz w:val="20"/>
          <w:lang w:val="af-ZA"/>
        </w:rPr>
        <w:t>4.1 հավելվածի համաձայն</w:t>
      </w:r>
      <w:r w:rsidRPr="009F40F0">
        <w:rPr>
          <w:rFonts w:ascii="GHEA Grapalat" w:hAnsi="GHEA Grapalat" w:cs="Sylfaen"/>
          <w:sz w:val="20"/>
          <w:lang w:val="af-ZA"/>
        </w:rPr>
        <w:t xml:space="preserve">: </w:t>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CAC45C6" w14:textId="3CBF1649" w:rsidR="009F40F0" w:rsidRPr="009F40F0" w:rsidRDefault="009F40F0" w:rsidP="009F40F0">
      <w:pPr>
        <w:ind w:firstLine="567"/>
        <w:jc w:val="both"/>
        <w:rPr>
          <w:rFonts w:ascii="GHEA Grapalat" w:hAnsi="GHEA Grapalat" w:cs="Sylfaen"/>
          <w:sz w:val="20"/>
          <w:lang w:val="hy-AM"/>
        </w:rPr>
      </w:pPr>
      <w:r w:rsidRPr="009F40F0">
        <w:rPr>
          <w:rFonts w:ascii="GHEA Grapalat" w:hAnsi="GHEA Grapalat" w:cs="Sylfaen"/>
          <w:b/>
          <w:sz w:val="20"/>
          <w:lang w:val="hy-AM"/>
        </w:rPr>
        <w:t>9</w:t>
      </w:r>
      <w:r w:rsidR="00281740" w:rsidRPr="009F40F0">
        <w:rPr>
          <w:rFonts w:ascii="GHEA Grapalat" w:hAnsi="GHEA Grapalat" w:cs="Sylfaen"/>
          <w:b/>
          <w:sz w:val="20"/>
          <w:lang w:val="hy-AM"/>
        </w:rPr>
        <w:t>.3. Պայմանագրի</w:t>
      </w:r>
      <w:r w:rsidR="00281740" w:rsidRPr="009F40F0">
        <w:rPr>
          <w:rFonts w:ascii="GHEA Grapalat" w:hAnsi="GHEA Grapalat" w:cs="Sylfaen"/>
          <w:b/>
          <w:sz w:val="20"/>
          <w:lang w:val="af-ZA"/>
        </w:rPr>
        <w:t xml:space="preserve"> </w:t>
      </w:r>
      <w:r w:rsidR="00281740" w:rsidRPr="009F40F0">
        <w:rPr>
          <w:rFonts w:ascii="GHEA Grapalat" w:hAnsi="GHEA Grapalat" w:cs="Sylfaen"/>
          <w:b/>
          <w:sz w:val="20"/>
          <w:lang w:val="hy-AM"/>
        </w:rPr>
        <w:t>ապահովման</w:t>
      </w:r>
      <w:r w:rsidR="00281740" w:rsidRPr="009F40F0">
        <w:rPr>
          <w:rFonts w:ascii="GHEA Grapalat" w:hAnsi="GHEA Grapalat" w:cs="Sylfaen"/>
          <w:b/>
          <w:sz w:val="20"/>
          <w:lang w:val="af-ZA"/>
        </w:rPr>
        <w:t xml:space="preserve"> </w:t>
      </w:r>
      <w:r w:rsidR="00281740" w:rsidRPr="009F40F0">
        <w:rPr>
          <w:rFonts w:ascii="GHEA Grapalat" w:hAnsi="GHEA Grapalat" w:cs="Sylfaen"/>
          <w:b/>
          <w:sz w:val="20"/>
          <w:lang w:val="hy-AM"/>
        </w:rPr>
        <w:t>չափը</w:t>
      </w:r>
      <w:r w:rsidR="00281740" w:rsidRPr="009F40F0">
        <w:rPr>
          <w:rFonts w:ascii="GHEA Grapalat" w:hAnsi="GHEA Grapalat" w:cs="Sylfaen"/>
          <w:b/>
          <w:sz w:val="20"/>
          <w:lang w:val="af-ZA"/>
        </w:rPr>
        <w:t xml:space="preserve"> </w:t>
      </w:r>
      <w:r w:rsidR="00281740" w:rsidRPr="009F40F0">
        <w:rPr>
          <w:rFonts w:ascii="GHEA Grapalat" w:hAnsi="GHEA Grapalat" w:cs="Sylfaen"/>
          <w:b/>
          <w:sz w:val="20"/>
          <w:lang w:val="hy-AM"/>
        </w:rPr>
        <w:t>կազմում</w:t>
      </w:r>
      <w:r w:rsidR="00281740" w:rsidRPr="009F40F0">
        <w:rPr>
          <w:rFonts w:ascii="GHEA Grapalat" w:hAnsi="GHEA Grapalat" w:cs="Sylfaen"/>
          <w:b/>
          <w:sz w:val="20"/>
          <w:lang w:val="af-ZA"/>
        </w:rPr>
        <w:t xml:space="preserve"> </w:t>
      </w:r>
      <w:r w:rsidR="00281740" w:rsidRPr="009F40F0">
        <w:rPr>
          <w:rFonts w:ascii="GHEA Grapalat" w:hAnsi="GHEA Grapalat" w:cs="Sylfaen"/>
          <w:b/>
          <w:sz w:val="20"/>
          <w:lang w:val="hy-AM"/>
        </w:rPr>
        <w:t>է</w:t>
      </w:r>
      <w:r w:rsidR="00281740" w:rsidRPr="009F40F0">
        <w:rPr>
          <w:rFonts w:ascii="GHEA Grapalat" w:hAnsi="GHEA Grapalat" w:cs="Sylfaen"/>
          <w:b/>
          <w:sz w:val="20"/>
          <w:lang w:val="af-ZA"/>
        </w:rPr>
        <w:t xml:space="preserve"> </w:t>
      </w:r>
      <w:r w:rsidR="00BE198C" w:rsidRPr="009F40F0">
        <w:rPr>
          <w:rFonts w:ascii="GHEA Grapalat" w:hAnsi="GHEA Grapalat" w:cs="Sylfaen"/>
          <w:b/>
          <w:sz w:val="20"/>
          <w:lang w:val="hy-AM"/>
        </w:rPr>
        <w:t>գնման</w:t>
      </w:r>
      <w:r w:rsidR="00281740" w:rsidRPr="009F40F0">
        <w:rPr>
          <w:rFonts w:ascii="GHEA Grapalat" w:hAnsi="GHEA Grapalat" w:cs="Sylfaen"/>
          <w:b/>
          <w:sz w:val="20"/>
          <w:lang w:val="af-ZA"/>
        </w:rPr>
        <w:t xml:space="preserve"> </w:t>
      </w:r>
      <w:r w:rsidR="00281740" w:rsidRPr="009F40F0">
        <w:rPr>
          <w:rFonts w:ascii="GHEA Grapalat" w:hAnsi="GHEA Grapalat" w:cs="Sylfaen"/>
          <w:b/>
          <w:sz w:val="20"/>
          <w:lang w:val="hy-AM"/>
        </w:rPr>
        <w:t>գնի</w:t>
      </w:r>
      <w:r w:rsidR="00281740" w:rsidRPr="009F40F0">
        <w:rPr>
          <w:rFonts w:ascii="GHEA Grapalat" w:hAnsi="GHEA Grapalat" w:cs="Sylfaen"/>
          <w:b/>
          <w:sz w:val="20"/>
          <w:lang w:val="af-ZA"/>
        </w:rPr>
        <w:t xml:space="preserve"> 10  </w:t>
      </w:r>
      <w:r w:rsidR="00B71B6E" w:rsidRPr="00B71B6E">
        <w:rPr>
          <w:rFonts w:ascii="GHEA Grapalat" w:hAnsi="GHEA Grapalat" w:cs="Sylfaen"/>
          <w:b/>
          <w:sz w:val="20"/>
          <w:lang w:val="hy-AM"/>
        </w:rPr>
        <w:t xml:space="preserve">/տասը/ </w:t>
      </w:r>
      <w:r w:rsidR="00281740" w:rsidRPr="009F40F0">
        <w:rPr>
          <w:rFonts w:ascii="GHEA Grapalat" w:hAnsi="GHEA Grapalat" w:cs="Sylfaen"/>
          <w:b/>
          <w:sz w:val="20"/>
          <w:lang w:val="hy-AM"/>
        </w:rPr>
        <w:t>տոկոսը:</w:t>
      </w:r>
      <w:r w:rsidR="00501A05" w:rsidRPr="009F40F0">
        <w:rPr>
          <w:rFonts w:ascii="GHEA Grapalat" w:hAnsi="GHEA Grapalat" w:cs="Sylfaen"/>
          <w:b/>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Pr="009F40F0">
        <w:rPr>
          <w:rFonts w:ascii="GHEA Grapalat" w:hAnsi="GHEA Grapalat" w:cs="Sylfaen"/>
          <w:sz w:val="20"/>
          <w:lang w:val="hy-AM"/>
        </w:rPr>
        <w:t>Պայմանագրի ապահովումը ներկայացվում է միակողմանի հաստատված հայտարարության` տուժանքի</w:t>
      </w:r>
      <w:r w:rsidR="00F1695F" w:rsidRPr="00F1695F">
        <w:rPr>
          <w:rFonts w:ascii="GHEA Grapalat" w:hAnsi="GHEA Grapalat" w:cs="Sylfaen"/>
          <w:sz w:val="20"/>
          <w:lang w:val="hy-AM"/>
        </w:rPr>
        <w:t xml:space="preserve"> </w:t>
      </w:r>
      <w:r w:rsidR="00E95602" w:rsidRPr="00E95602">
        <w:rPr>
          <w:rFonts w:ascii="GHEA Grapalat" w:hAnsi="GHEA Grapalat" w:cs="Sylfaen"/>
          <w:sz w:val="20"/>
          <w:lang w:val="af-ZA"/>
        </w:rPr>
        <w:t>(</w:t>
      </w:r>
      <w:r w:rsidR="00E95602" w:rsidRPr="00E95602">
        <w:rPr>
          <w:rFonts w:ascii="GHEA Grapalat" w:hAnsi="GHEA Grapalat" w:cs="Sylfaen"/>
          <w:sz w:val="20"/>
          <w:lang w:val="hy-AM"/>
        </w:rPr>
        <w:t>հավելված</w:t>
      </w:r>
      <w:r w:rsidR="00E95602" w:rsidRPr="00E95602">
        <w:rPr>
          <w:rFonts w:ascii="GHEA Grapalat" w:hAnsi="GHEA Grapalat" w:cs="Sylfaen"/>
          <w:sz w:val="20"/>
          <w:lang w:val="af-ZA"/>
        </w:rPr>
        <w:t xml:space="preserve"> </w:t>
      </w:r>
      <w:r w:rsidR="00E95602">
        <w:rPr>
          <w:rFonts w:ascii="GHEA Grapalat" w:hAnsi="GHEA Grapalat" w:cs="Sylfaen"/>
          <w:sz w:val="20"/>
          <w:lang w:val="af-ZA"/>
        </w:rPr>
        <w:t>5.1</w:t>
      </w:r>
      <w:r w:rsidR="00E95602" w:rsidRPr="00E95602">
        <w:rPr>
          <w:rFonts w:ascii="GHEA Grapalat" w:hAnsi="GHEA Grapalat" w:cs="Sylfaen"/>
          <w:sz w:val="20"/>
          <w:lang w:val="af-ZA"/>
        </w:rPr>
        <w:t>)</w:t>
      </w:r>
      <w:r w:rsidRPr="009F40F0">
        <w:rPr>
          <w:rFonts w:ascii="GHEA Grapalat" w:hAnsi="GHEA Grapalat" w:cs="Sylfaen"/>
          <w:sz w:val="20"/>
          <w:lang w:val="hy-AM"/>
        </w:rPr>
        <w:t xml:space="preserve"> կամ կանխիկ փողի ձևով: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0BFC643E" w:rsidR="003A2435" w:rsidRPr="00064ADD" w:rsidRDefault="00E95602" w:rsidP="007C2603">
      <w:pPr>
        <w:ind w:firstLine="567"/>
        <w:jc w:val="both"/>
        <w:rPr>
          <w:rFonts w:ascii="GHEA Grapalat" w:hAnsi="GHEA Grapalat" w:cs="Arial"/>
          <w:sz w:val="20"/>
          <w:lang w:val="hy-AM"/>
        </w:rPr>
      </w:pPr>
      <w:r w:rsidRPr="00E95602">
        <w:rPr>
          <w:rFonts w:ascii="GHEA Grapalat" w:hAnsi="GHEA Grapalat" w:cs="Sylfaen"/>
          <w:sz w:val="20"/>
          <w:lang w:val="hy-AM"/>
        </w:rPr>
        <w:t>9</w:t>
      </w:r>
      <w:r w:rsidR="00281740" w:rsidRPr="00064ADD">
        <w:rPr>
          <w:rFonts w:ascii="GHEA Grapalat" w:hAnsi="GHEA Grapalat" w:cs="Sylfaen"/>
          <w:sz w:val="20"/>
          <w:lang w:val="hy-AM"/>
        </w:rPr>
        <w:t xml:space="preserve">.4 </w:t>
      </w:r>
      <w:r w:rsidR="00441C20" w:rsidRPr="00E95602">
        <w:rPr>
          <w:rFonts w:ascii="GHEA Grapalat" w:hAnsi="GHEA Grapalat" w:cs="Arial"/>
          <w:b/>
          <w:sz w:val="20"/>
          <w:lang w:val="hy-AM"/>
        </w:rPr>
        <w:t>Ե</w:t>
      </w:r>
      <w:r w:rsidR="00F96621" w:rsidRPr="00E95602">
        <w:rPr>
          <w:rFonts w:ascii="GHEA Grapalat" w:hAnsi="GHEA Grapalat" w:cs="Arial"/>
          <w:b/>
          <w:sz w:val="20"/>
          <w:lang w:val="hy-AM"/>
        </w:rPr>
        <w:t>թե</w:t>
      </w:r>
      <w:r w:rsidR="00281740" w:rsidRPr="00E95602">
        <w:rPr>
          <w:rFonts w:ascii="GHEA Grapalat" w:hAnsi="GHEA Grapalat" w:cs="Arial"/>
          <w:b/>
          <w:sz w:val="20"/>
          <w:lang w:val="hy-AM"/>
        </w:rPr>
        <w:t xml:space="preserve"> </w:t>
      </w:r>
      <w:r w:rsidR="00F96621" w:rsidRPr="00E95602">
        <w:rPr>
          <w:rFonts w:ascii="GHEA Grapalat" w:hAnsi="GHEA Grapalat" w:cs="Arial"/>
          <w:b/>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00281740" w:rsidRPr="00E95602">
        <w:rPr>
          <w:rFonts w:ascii="GHEA Grapalat" w:hAnsi="GHEA Grapalat" w:cs="Arial"/>
          <w:b/>
          <w:sz w:val="20"/>
          <w:lang w:val="hy-AM"/>
        </w:rPr>
        <w:t xml:space="preserve">որակավորման և պայմանագրի ապահովումները ներկայացվում են </w:t>
      </w:r>
      <w:r w:rsidR="00F96621" w:rsidRPr="00E95602">
        <w:rPr>
          <w:rFonts w:ascii="GHEA Grapalat" w:hAnsi="GHEA Grapalat" w:cs="Arial"/>
          <w:b/>
          <w:sz w:val="20"/>
          <w:lang w:val="hy-AM"/>
        </w:rPr>
        <w:t>միակողմանի հաստատված հայտարարության` տուժանքի կամ կանխիկ փողի ձևով:</w:t>
      </w:r>
      <w:r w:rsidR="00F96621" w:rsidRPr="00064ADD">
        <w:rPr>
          <w:rFonts w:ascii="GHEA Grapalat" w:hAnsi="GHEA Grapalat" w:cs="Arial"/>
          <w:sz w:val="20"/>
          <w:lang w:val="hy-AM"/>
        </w:rPr>
        <w:t xml:space="preserve"> Եթե պայմանագիրը կնքելու իրավասության առաջացման պահին</w:t>
      </w:r>
      <w:r w:rsidR="00281740"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1EAA1E9C" w14:textId="05CB6EDE" w:rsidR="00A04C67" w:rsidRPr="00064ADD" w:rsidRDefault="00E95602"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9.5</w:t>
      </w:r>
      <w:r w:rsidR="00A04C67" w:rsidRPr="00064ADD">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064ADD" w:rsidRDefault="00A04C67" w:rsidP="00EF3662">
      <w:pPr>
        <w:ind w:firstLine="567"/>
        <w:jc w:val="both"/>
        <w:rPr>
          <w:rFonts w:ascii="GHEA Grapalat" w:hAnsi="GHEA Grapalat" w:cs="Sylfaen"/>
          <w:sz w:val="20"/>
          <w:lang w:val="af-ZA"/>
        </w:rPr>
      </w:pPr>
    </w:p>
    <w:p w14:paraId="6647F146" w14:textId="19D23256"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E95602">
        <w:rPr>
          <w:rFonts w:ascii="GHEA Grapalat" w:hAnsi="GHEA Grapalat"/>
          <w:b/>
          <w:sz w:val="20"/>
          <w:lang w:val="af-ZA"/>
        </w:rPr>
        <w:t>0</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710009CE" w14:textId="77777777" w:rsidR="00096865" w:rsidRPr="00064ADD" w:rsidRDefault="00096865" w:rsidP="00EF3662">
      <w:pPr>
        <w:jc w:val="center"/>
        <w:rPr>
          <w:rFonts w:ascii="GHEA Grapalat" w:hAnsi="GHEA Grapalat"/>
          <w:b/>
          <w:sz w:val="20"/>
          <w:lang w:val="af-ZA"/>
        </w:rPr>
      </w:pPr>
    </w:p>
    <w:p w14:paraId="29851BF3" w14:textId="0717B191"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E95602">
        <w:rPr>
          <w:rFonts w:ascii="GHEA Grapalat" w:hAnsi="GHEA Grapalat"/>
          <w:sz w:val="20"/>
          <w:lang w:val="af-ZA"/>
        </w:rPr>
        <w:t>0</w:t>
      </w:r>
      <w:r w:rsidRPr="00064ADD">
        <w:rPr>
          <w:rFonts w:ascii="GHEA Grapalat" w:hAnsi="GHEA Grapalat"/>
          <w:sz w:val="20"/>
          <w:lang w:val="af-ZA"/>
        </w:rPr>
        <w:t>.</w:t>
      </w:r>
      <w:r w:rsidRPr="00064ADD">
        <w:rPr>
          <w:rFonts w:ascii="GHEA Grapalat" w:hAnsi="GHEA Grapalat" w:cs="Sylfaen"/>
          <w:sz w:val="20"/>
          <w:lang w:val="af-ZA"/>
        </w:rPr>
        <w:t xml:space="preserve">1 </w:t>
      </w:r>
      <w:proofErr w:type="spellStart"/>
      <w:r w:rsidRPr="00064ADD">
        <w:rPr>
          <w:rFonts w:ascii="GHEA Grapalat" w:hAnsi="GHEA Grapalat" w:cs="Sylfaen"/>
          <w:sz w:val="20"/>
          <w:lang w:val="ru-RU"/>
        </w:rPr>
        <w:t>Օրենքի</w:t>
      </w:r>
      <w:proofErr w:type="spellEnd"/>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proofErr w:type="spellStart"/>
      <w:r w:rsidRPr="00064ADD">
        <w:rPr>
          <w:rFonts w:ascii="GHEA Grapalat" w:hAnsi="GHEA Grapalat" w:cs="Sylfaen"/>
          <w:sz w:val="20"/>
          <w:lang w:val="ru-RU"/>
        </w:rPr>
        <w:t>րդ</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հոդվածի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համաձայն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հանձնաժողովը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ընթացակարգը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չկայացած</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հայտարարում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Sylfaen"/>
          <w:sz w:val="20"/>
          <w:lang w:val="af-ZA"/>
        </w:rPr>
        <w:t>`</w:t>
      </w:r>
    </w:p>
    <w:p w14:paraId="728DF35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lang w:val="ru-RU"/>
        </w:rPr>
        <w:t>հայտերից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ոչ</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մեկը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համապատասխանում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պայմաններին</w:t>
      </w:r>
      <w:proofErr w:type="spellEnd"/>
      <w:r w:rsidRPr="00064ADD">
        <w:rPr>
          <w:rFonts w:ascii="GHEA Grapalat" w:hAnsi="GHEA Grapalat" w:cs="Sylfaen"/>
          <w:sz w:val="20"/>
          <w:lang w:val="af-ZA"/>
        </w:rPr>
        <w:t>.</w:t>
      </w:r>
    </w:p>
    <w:p w14:paraId="4ABD6E67" w14:textId="72B8244C"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proofErr w:type="spellStart"/>
      <w:r w:rsidRPr="00064ADD">
        <w:rPr>
          <w:rFonts w:ascii="GHEA Grapalat" w:hAnsi="GHEA Grapalat" w:cs="Sylfaen"/>
          <w:sz w:val="20"/>
          <w:lang w:val="ru-RU"/>
        </w:rPr>
        <w:t>դադարում</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գոյություն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ունենալ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պահանջը</w:t>
      </w:r>
      <w:proofErr w:type="spellEnd"/>
      <w:r w:rsidR="00FF0FE2" w:rsidRPr="00064ADD">
        <w:rPr>
          <w:rFonts w:ascii="GHEA Grapalat" w:hAnsi="GHEA Grapalat" w:cs="Sylfaen"/>
          <w:sz w:val="20"/>
          <w:lang w:val="hy-AM"/>
        </w:rPr>
        <w:t xml:space="preserve">: Ընդ որում </w:t>
      </w:r>
      <w:proofErr w:type="spellStart"/>
      <w:r w:rsidR="00FF0FE2" w:rsidRPr="00064ADD">
        <w:rPr>
          <w:rFonts w:ascii="GHEA Grapalat" w:hAnsi="GHEA Grapalat" w:cs="Sylfaen"/>
          <w:sz w:val="20"/>
          <w:lang w:val="ru-RU"/>
        </w:rPr>
        <w:t>կազմակերպված</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գնման</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ընթացակարգը</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կարող</w:t>
      </w:r>
      <w:proofErr w:type="spellEnd"/>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է</w:t>
      </w:r>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ամբողջությամբ</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կամ</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մասնակի</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չկայացած</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հայտարարվել</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ընդհանուր</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կառավարումն</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իրականացնող</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լիազորված</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մարմնի</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ղեկավարի</w:t>
      </w:r>
      <w:proofErr w:type="spellEnd"/>
      <w:r w:rsidR="00A10D1E" w:rsidRPr="00064ADD">
        <w:rPr>
          <w:rFonts w:ascii="GHEA Grapalat" w:hAnsi="GHEA Grapalat" w:cs="Sylfaen"/>
          <w:sz w:val="20"/>
          <w:lang w:val="af-ZA"/>
        </w:rPr>
        <w:t xml:space="preserve">, </w:t>
      </w:r>
    </w:p>
    <w:p w14:paraId="604153F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453DF4F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կնքվում</w:t>
      </w:r>
      <w:proofErr w:type="spellEnd"/>
      <w:r w:rsidR="004D5671" w:rsidRPr="00064ADD">
        <w:rPr>
          <w:rFonts w:ascii="GHEA Grapalat" w:hAnsi="GHEA Grapalat" w:cs="Sylfaen"/>
          <w:sz w:val="20"/>
          <w:lang w:val="ru-RU"/>
        </w:rPr>
        <w:t>։</w:t>
      </w:r>
    </w:p>
    <w:p w14:paraId="74EB1B84" w14:textId="4C0DE834" w:rsidR="00CA1C11" w:rsidRPr="00064ADD" w:rsidRDefault="00E95602" w:rsidP="00EF3662">
      <w:pPr>
        <w:ind w:firstLine="567"/>
        <w:jc w:val="both"/>
        <w:rPr>
          <w:rFonts w:ascii="GHEA Grapalat" w:hAnsi="GHEA Grapalat" w:cs="Sylfaen"/>
          <w:sz w:val="20"/>
          <w:lang w:val="af-ZA"/>
        </w:rPr>
      </w:pPr>
      <w:r>
        <w:rPr>
          <w:rFonts w:ascii="GHEA Grapalat" w:hAnsi="GHEA Grapalat" w:cs="Sylfaen"/>
          <w:sz w:val="20"/>
          <w:lang w:val="af-ZA"/>
        </w:rPr>
        <w:t>10</w:t>
      </w:r>
      <w:r w:rsidR="00731D26"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proofErr w:type="spellStart"/>
      <w:r w:rsidR="00CA1C11" w:rsidRPr="00064ADD">
        <w:rPr>
          <w:rFonts w:ascii="GHEA Grapalat" w:hAnsi="GHEA Grapalat" w:cs="Sylfaen"/>
          <w:sz w:val="20"/>
          <w:lang w:val="ru-RU"/>
        </w:rPr>
        <w:t>նման</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ընթացակարգը</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չկայացած</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հայտարարվելու</w:t>
      </w:r>
      <w:proofErr w:type="spellEnd"/>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proofErr w:type="spellStart"/>
      <w:r w:rsidR="00A747D4" w:rsidRPr="00064ADD">
        <w:rPr>
          <w:rFonts w:ascii="GHEA Grapalat" w:hAnsi="GHEA Grapalat" w:cs="Sylfaen"/>
          <w:sz w:val="20"/>
        </w:rPr>
        <w:t>հաջորդող</w:t>
      </w:r>
      <w:proofErr w:type="spellEnd"/>
      <w:r w:rsidR="00A747D4" w:rsidRPr="00064ADD">
        <w:rPr>
          <w:rFonts w:ascii="GHEA Grapalat" w:hAnsi="GHEA Grapalat" w:cs="Sylfaen"/>
          <w:sz w:val="20"/>
          <w:lang w:val="af-ZA"/>
        </w:rPr>
        <w:t xml:space="preserve"> </w:t>
      </w:r>
      <w:proofErr w:type="spellStart"/>
      <w:r w:rsidR="00A747D4" w:rsidRPr="00064ADD">
        <w:rPr>
          <w:rFonts w:ascii="GHEA Grapalat" w:hAnsi="GHEA Grapalat" w:cs="Sylfaen"/>
          <w:sz w:val="20"/>
        </w:rPr>
        <w:t>աշխատանքային</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օրվա</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ընթացքում</w:t>
      </w:r>
      <w:proofErr w:type="spellEnd"/>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proofErr w:type="spellStart"/>
      <w:r w:rsidR="00CA1C11" w:rsidRPr="00064ADD">
        <w:rPr>
          <w:rFonts w:ascii="GHEA Grapalat" w:hAnsi="GHEA Grapalat" w:cs="Sylfaen"/>
          <w:sz w:val="20"/>
          <w:lang w:val="ru-RU"/>
        </w:rPr>
        <w:t>ատվիրատուն</w:t>
      </w:r>
      <w:proofErr w:type="spellEnd"/>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proofErr w:type="spellStart"/>
      <w:r w:rsidR="00CA1C11" w:rsidRPr="00064ADD">
        <w:rPr>
          <w:rFonts w:ascii="GHEA Grapalat" w:hAnsi="GHEA Grapalat" w:cs="Sylfaen"/>
          <w:sz w:val="20"/>
          <w:lang w:val="ru-RU"/>
        </w:rPr>
        <w:t>հայտարարություն</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որում</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նշվում</w:t>
      </w:r>
      <w:proofErr w:type="spellEnd"/>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գնման</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ընթացակարգը</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չկայացած</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հայտարարվելու</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հիմնավորումը</w:t>
      </w:r>
      <w:proofErr w:type="spellEnd"/>
      <w:r w:rsidR="00CA1C11" w:rsidRPr="00064ADD">
        <w:rPr>
          <w:rFonts w:ascii="GHEA Grapalat" w:hAnsi="GHEA Grapalat" w:cs="Sylfaen"/>
          <w:sz w:val="20"/>
          <w:lang w:val="ru-RU"/>
        </w:rPr>
        <w:t>։</w:t>
      </w:r>
      <w:r w:rsidR="00CA1C11" w:rsidRPr="00064ADD">
        <w:rPr>
          <w:rFonts w:ascii="GHEA Grapalat" w:hAnsi="GHEA Grapalat" w:cs="Sylfaen"/>
          <w:sz w:val="20"/>
          <w:lang w:val="af-ZA"/>
        </w:rPr>
        <w:t xml:space="preserve"> </w:t>
      </w:r>
    </w:p>
    <w:p w14:paraId="7A8B7FD9" w14:textId="77777777" w:rsidR="00CA1C11" w:rsidRPr="00064ADD" w:rsidRDefault="00CA1C11" w:rsidP="00EF3662">
      <w:pPr>
        <w:ind w:firstLine="567"/>
        <w:jc w:val="both"/>
        <w:rPr>
          <w:rFonts w:ascii="GHEA Grapalat" w:hAnsi="GHEA Grapalat" w:cs="Sylfaen"/>
          <w:sz w:val="20"/>
          <w:lang w:val="af-ZA"/>
        </w:rPr>
      </w:pPr>
    </w:p>
    <w:p w14:paraId="54B4B36C" w14:textId="77777777" w:rsidR="00096865" w:rsidRPr="00064ADD" w:rsidRDefault="00096865" w:rsidP="00EF3662">
      <w:pPr>
        <w:pStyle w:val="BodyTextIndent"/>
        <w:spacing w:line="240" w:lineRule="auto"/>
        <w:rPr>
          <w:rFonts w:ascii="GHEA Grapalat" w:hAnsi="GHEA Grapalat"/>
          <w:i w:val="0"/>
          <w:sz w:val="18"/>
          <w:szCs w:val="18"/>
          <w:u w:val="single"/>
          <w:lang w:val="af-ZA"/>
        </w:rPr>
      </w:pPr>
    </w:p>
    <w:p w14:paraId="33541F5C" w14:textId="70FDCE81" w:rsidR="008D5016" w:rsidRPr="00064ADD" w:rsidRDefault="00E95602" w:rsidP="00EF3662">
      <w:pPr>
        <w:jc w:val="center"/>
        <w:rPr>
          <w:rFonts w:ascii="GHEA Grapalat" w:hAnsi="GHEA Grapalat"/>
          <w:b/>
          <w:sz w:val="20"/>
          <w:lang w:val="af-ZA"/>
        </w:rPr>
      </w:pPr>
      <w:r>
        <w:rPr>
          <w:rFonts w:ascii="GHEA Grapalat" w:hAnsi="GHEA Grapalat"/>
          <w:b/>
          <w:sz w:val="20"/>
          <w:lang w:val="af-ZA"/>
        </w:rPr>
        <w:t>11</w:t>
      </w:r>
      <w:r w:rsidR="008D5016" w:rsidRPr="00064AD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6FFC947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14:paraId="47D94D56" w14:textId="77777777" w:rsidR="00996C19" w:rsidRPr="00064ADD" w:rsidRDefault="00996C19" w:rsidP="00EF3662">
      <w:pPr>
        <w:jc w:val="center"/>
        <w:rPr>
          <w:rFonts w:ascii="GHEA Grapalat" w:hAnsi="GHEA Grapalat"/>
          <w:b/>
          <w:sz w:val="20"/>
          <w:lang w:val="af-ZA"/>
        </w:rPr>
      </w:pPr>
    </w:p>
    <w:p w14:paraId="0E8029C3" w14:textId="4143383B" w:rsidR="00BE198C" w:rsidRPr="00064ADD" w:rsidRDefault="00E95602"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Cambria Math" w:hAnsi="Cambria Math" w:cs="Cambria Math"/>
          <w:sz w:val="20"/>
          <w:szCs w:val="20"/>
          <w:lang w:val="es-ES"/>
        </w:rPr>
        <w:t>․</w:t>
      </w:r>
      <w:r w:rsidR="00BE198C" w:rsidRPr="00064ADD">
        <w:rPr>
          <w:rFonts w:ascii="GHEA Grapalat" w:hAnsi="GHEA Grapalat"/>
          <w:sz w:val="20"/>
          <w:szCs w:val="20"/>
          <w:lang w:val="es-ES"/>
        </w:rPr>
        <w:t xml:space="preserve">1 </w:t>
      </w:r>
      <w:proofErr w:type="spellStart"/>
      <w:r w:rsidR="00BE198C" w:rsidRPr="00064ADD">
        <w:rPr>
          <w:rFonts w:ascii="GHEA Grapalat" w:hAnsi="GHEA Grapalat"/>
          <w:sz w:val="20"/>
          <w:szCs w:val="20"/>
        </w:rPr>
        <w:t>Յուրաքանչյուր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շահագրգիռ</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անձ</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իրավունք</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ունի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բողոքարկելու</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պատվիրատուի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գնահատող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հանձնաժողովի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գործողությունները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անգործությունը</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որոշումները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Հայաստանի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Հանրապետության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քաղաքացիական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դատավարության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օրենսգրքով</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այսուհետ</w:t>
      </w:r>
      <w:proofErr w:type="spellEnd"/>
      <w:r w:rsidR="00BE198C" w:rsidRPr="00064ADD">
        <w:rPr>
          <w:rFonts w:ascii="GHEA Grapalat" w:hAnsi="GHEA Grapalat"/>
          <w:sz w:val="20"/>
          <w:szCs w:val="20"/>
        </w:rPr>
        <w:t>՝</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Օրենսգիրք</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սահմանված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կարգով</w:t>
      </w:r>
      <w:proofErr w:type="spellEnd"/>
      <w:r w:rsidR="00BE198C"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60607BDD" w:rsidR="00BE198C" w:rsidRPr="00064ADD" w:rsidRDefault="00E95602"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11</w:t>
      </w:r>
      <w:r w:rsidR="00BE198C" w:rsidRPr="00064ADD">
        <w:rPr>
          <w:rFonts w:ascii="Cambria Math" w:hAnsi="Cambria Math" w:cs="Cambria Math"/>
          <w:sz w:val="20"/>
          <w:szCs w:val="20"/>
          <w:lang w:val="es-ES"/>
        </w:rPr>
        <w:t>․</w:t>
      </w:r>
      <w:r w:rsidR="00BE198C" w:rsidRPr="00064ADD">
        <w:rPr>
          <w:rFonts w:ascii="GHEA Grapalat" w:hAnsi="GHEA Grapalat"/>
          <w:sz w:val="20"/>
          <w:szCs w:val="20"/>
          <w:lang w:val="es-ES"/>
        </w:rPr>
        <w:t xml:space="preserve">2. </w:t>
      </w:r>
      <w:proofErr w:type="spellStart"/>
      <w:r w:rsidR="00BE198C" w:rsidRPr="00064ADD">
        <w:rPr>
          <w:rFonts w:ascii="GHEA Grapalat" w:hAnsi="GHEA Grapalat"/>
          <w:sz w:val="20"/>
          <w:szCs w:val="20"/>
        </w:rPr>
        <w:t>Սույն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ընթացակարգի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հետ</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կապված</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հարաբերությունները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վարչական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հարաբերություններ</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չեն</w:t>
      </w:r>
      <w:proofErr w:type="spellEnd"/>
      <w:r w:rsidR="00BE198C" w:rsidRPr="00064ADD">
        <w:rPr>
          <w:rFonts w:ascii="GHEA Grapalat" w:hAnsi="GHEA Grapalat"/>
          <w:sz w:val="20"/>
          <w:szCs w:val="20"/>
          <w:lang w:val="es-ES"/>
        </w:rPr>
        <w:t xml:space="preserve">, </w:t>
      </w:r>
      <w:r w:rsidR="00BE198C" w:rsidRPr="00064ADD">
        <w:rPr>
          <w:rFonts w:ascii="GHEA Grapalat" w:hAnsi="GHEA Grapalat"/>
          <w:sz w:val="20"/>
          <w:szCs w:val="20"/>
        </w:rPr>
        <w:t>և</w:t>
      </w:r>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դրանք</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կարգավորվում</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են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Հայաստանի</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Հանրապետության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քաղաքացիաիրավական</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հարաբերությունները</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կարգավորող</w:t>
      </w:r>
      <w:proofErr w:type="spellEnd"/>
      <w:r w:rsidR="00BE198C" w:rsidRPr="00064ADD">
        <w:rPr>
          <w:rFonts w:ascii="GHEA Grapalat" w:hAnsi="GHEA Grapalat"/>
          <w:sz w:val="20"/>
          <w:szCs w:val="20"/>
          <w:lang w:val="es-ES"/>
        </w:rPr>
        <w:t xml:space="preserve"> </w:t>
      </w:r>
      <w:proofErr w:type="spellStart"/>
      <w:r w:rsidR="00BE198C" w:rsidRPr="00064ADD">
        <w:rPr>
          <w:rFonts w:ascii="GHEA Grapalat" w:hAnsi="GHEA Grapalat"/>
          <w:sz w:val="20"/>
          <w:szCs w:val="20"/>
        </w:rPr>
        <w:t>օրենսդրությամբ</w:t>
      </w:r>
      <w:proofErr w:type="spellEnd"/>
      <w:r w:rsidR="00BE198C" w:rsidRPr="00064ADD">
        <w:rPr>
          <w:rFonts w:ascii="GHEA Grapalat" w:hAnsi="GHEA Grapalat"/>
          <w:sz w:val="20"/>
          <w:szCs w:val="20"/>
          <w:lang w:val="es-ES"/>
        </w:rPr>
        <w:t>:</w:t>
      </w:r>
    </w:p>
    <w:p w14:paraId="3B860758" w14:textId="7A9157DF"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4D6C28EC"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proofErr w:type="gramStart"/>
      <w:r w:rsidRPr="00064ADD">
        <w:rPr>
          <w:rFonts w:ascii="GHEA Grapalat" w:hAnsi="GHEA Grapalat"/>
          <w:sz w:val="20"/>
          <w:szCs w:val="20"/>
        </w:rPr>
        <w:t>է</w:t>
      </w:r>
      <w:r w:rsidRPr="00064ADD">
        <w:rPr>
          <w:rFonts w:ascii="GHEA Grapalat" w:hAnsi="GHEA Grapalat"/>
          <w:sz w:val="20"/>
          <w:szCs w:val="20"/>
          <w:lang w:val="es-ES"/>
        </w:rPr>
        <w:t>::</w:t>
      </w:r>
      <w:proofErr w:type="gramEnd"/>
    </w:p>
    <w:p w14:paraId="3763B1A2" w14:textId="1F8C18D8"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proofErr w:type="spellStart"/>
      <w:r w:rsidRPr="00064ADD">
        <w:rPr>
          <w:rFonts w:ascii="GHEA Grapalat" w:hAnsi="GHEA Grapalat" w:cs="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վեճերը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Երևան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ընդհանուր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իրավասության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պատճառաբանված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երկարաձգվել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տասն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օրով</w:t>
      </w:r>
      <w:proofErr w:type="spellEnd"/>
      <w:r w:rsidRPr="00064ADD">
        <w:rPr>
          <w:rFonts w:ascii="GHEA Grapalat" w:hAnsi="GHEA Grapalat"/>
          <w:sz w:val="20"/>
          <w:szCs w:val="20"/>
          <w:lang w:val="es-ES"/>
        </w:rPr>
        <w:t>:</w:t>
      </w:r>
    </w:p>
    <w:p w14:paraId="06A269A6" w14:textId="478AA68A"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GHEA Grapalat" w:hAnsi="GHEA Grapalat"/>
          <w:sz w:val="20"/>
          <w:szCs w:val="20"/>
          <w:lang w:val="es-ES"/>
        </w:rPr>
        <w:t xml:space="preserve">.6.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54C5CCC1"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GHEA Grapalat" w:hAnsi="GHEA Grapalat"/>
          <w:sz w:val="20"/>
          <w:szCs w:val="20"/>
          <w:lang w:val="es-ES"/>
        </w:rPr>
        <w:t xml:space="preserve">.7.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9D8248A"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GHEA Grapalat" w:hAnsi="GHEA Grapalat"/>
          <w:sz w:val="20"/>
          <w:szCs w:val="20"/>
          <w:lang w:val="es-ES"/>
        </w:rPr>
        <w:t xml:space="preserve">.8.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0E051F5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34034D66"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5BF7E572"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F0C824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6D82AB81"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4A82EA83"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06C8CA5A"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1C406204"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3CB2AFF4"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54A74FE"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6FDDD82F"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2A2B14D5"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2F7FF9C9"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6836FF1A"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GHEA Grapalat" w:hAnsi="GHEA Grapalat"/>
          <w:sz w:val="20"/>
          <w:szCs w:val="20"/>
          <w:lang w:val="es-ES"/>
        </w:rPr>
        <w:t>.22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1B79B660"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sidR="00E95602">
        <w:rPr>
          <w:rFonts w:ascii="GHEA Grapalat" w:hAnsi="GHEA Grapalat"/>
          <w:sz w:val="20"/>
          <w:szCs w:val="20"/>
          <w:lang w:val="es-ES"/>
        </w:rPr>
        <w:t>1</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5D5729EF" w14:textId="05628B22" w:rsidR="00E95602" w:rsidRDefault="00E95602" w:rsidP="00BE198C">
      <w:pPr>
        <w:ind w:firstLine="567"/>
        <w:jc w:val="center"/>
        <w:rPr>
          <w:rFonts w:ascii="GHEA Grapalat" w:hAnsi="GHEA Grapalat" w:cs="Sylfaen"/>
          <w:b/>
          <w:szCs w:val="22"/>
          <w:lang w:val="es-ES"/>
        </w:rPr>
      </w:pPr>
    </w:p>
    <w:p w14:paraId="6F009BB6" w14:textId="643877D9" w:rsidR="00E95602" w:rsidRDefault="00E95602" w:rsidP="00BE198C">
      <w:pPr>
        <w:ind w:firstLine="567"/>
        <w:jc w:val="center"/>
        <w:rPr>
          <w:rFonts w:ascii="GHEA Grapalat" w:hAnsi="GHEA Grapalat" w:cs="Sylfaen"/>
          <w:b/>
          <w:szCs w:val="22"/>
          <w:lang w:val="es-ES"/>
        </w:rPr>
      </w:pPr>
    </w:p>
    <w:p w14:paraId="655AB23F" w14:textId="637502BC" w:rsidR="00FF69A8" w:rsidRDefault="00FF69A8" w:rsidP="00BE198C">
      <w:pPr>
        <w:ind w:firstLine="567"/>
        <w:jc w:val="center"/>
        <w:rPr>
          <w:rFonts w:ascii="GHEA Grapalat" w:hAnsi="GHEA Grapalat" w:cs="Sylfaen"/>
          <w:b/>
          <w:szCs w:val="22"/>
          <w:lang w:val="es-ES"/>
        </w:rPr>
      </w:pPr>
    </w:p>
    <w:p w14:paraId="1AF6DD10" w14:textId="0B8B5E78" w:rsidR="00FF69A8" w:rsidRDefault="00FF69A8" w:rsidP="00BE198C">
      <w:pPr>
        <w:ind w:firstLine="567"/>
        <w:jc w:val="center"/>
        <w:rPr>
          <w:rFonts w:ascii="GHEA Grapalat" w:hAnsi="GHEA Grapalat" w:cs="Sylfaen"/>
          <w:b/>
          <w:szCs w:val="22"/>
          <w:lang w:val="es-ES"/>
        </w:rPr>
      </w:pPr>
    </w:p>
    <w:p w14:paraId="7CB3E926" w14:textId="1D04428E" w:rsidR="00FF69A8" w:rsidRDefault="00FF69A8" w:rsidP="00BE198C">
      <w:pPr>
        <w:ind w:firstLine="567"/>
        <w:jc w:val="center"/>
        <w:rPr>
          <w:rFonts w:ascii="GHEA Grapalat" w:hAnsi="GHEA Grapalat" w:cs="Sylfaen"/>
          <w:b/>
          <w:szCs w:val="22"/>
          <w:lang w:val="es-ES"/>
        </w:rPr>
      </w:pPr>
    </w:p>
    <w:p w14:paraId="4779FCDB" w14:textId="2DE62B09" w:rsidR="00FF69A8" w:rsidRDefault="00FF69A8" w:rsidP="00BE198C">
      <w:pPr>
        <w:ind w:firstLine="567"/>
        <w:jc w:val="center"/>
        <w:rPr>
          <w:rFonts w:ascii="GHEA Grapalat" w:hAnsi="GHEA Grapalat" w:cs="Sylfaen"/>
          <w:b/>
          <w:szCs w:val="22"/>
          <w:lang w:val="es-ES"/>
        </w:rPr>
      </w:pPr>
    </w:p>
    <w:p w14:paraId="720DCB10" w14:textId="16341A01" w:rsidR="00FF69A8" w:rsidRDefault="00FF69A8" w:rsidP="00BE198C">
      <w:pPr>
        <w:ind w:firstLine="567"/>
        <w:jc w:val="center"/>
        <w:rPr>
          <w:rFonts w:ascii="GHEA Grapalat" w:hAnsi="GHEA Grapalat" w:cs="Sylfaen"/>
          <w:b/>
          <w:szCs w:val="22"/>
          <w:lang w:val="es-ES"/>
        </w:rPr>
      </w:pPr>
    </w:p>
    <w:p w14:paraId="67D64F22" w14:textId="23A6C317" w:rsidR="00FF69A8" w:rsidRDefault="00FF69A8" w:rsidP="00BE198C">
      <w:pPr>
        <w:ind w:firstLine="567"/>
        <w:jc w:val="center"/>
        <w:rPr>
          <w:rFonts w:ascii="GHEA Grapalat" w:hAnsi="GHEA Grapalat" w:cs="Sylfaen"/>
          <w:b/>
          <w:szCs w:val="22"/>
          <w:lang w:val="es-ES"/>
        </w:rPr>
      </w:pPr>
    </w:p>
    <w:p w14:paraId="4F9706DF" w14:textId="6FEF77B8" w:rsidR="00FF69A8" w:rsidRDefault="00FF69A8" w:rsidP="00BE198C">
      <w:pPr>
        <w:ind w:firstLine="567"/>
        <w:jc w:val="center"/>
        <w:rPr>
          <w:rFonts w:ascii="GHEA Grapalat" w:hAnsi="GHEA Grapalat" w:cs="Sylfaen"/>
          <w:b/>
          <w:szCs w:val="22"/>
          <w:lang w:val="es-ES"/>
        </w:rPr>
      </w:pPr>
    </w:p>
    <w:p w14:paraId="50D0BE76" w14:textId="73278F01" w:rsidR="00FF69A8" w:rsidRDefault="00FF69A8" w:rsidP="00BE198C">
      <w:pPr>
        <w:ind w:firstLine="567"/>
        <w:jc w:val="center"/>
        <w:rPr>
          <w:rFonts w:ascii="GHEA Grapalat" w:hAnsi="GHEA Grapalat" w:cs="Sylfaen"/>
          <w:b/>
          <w:szCs w:val="22"/>
          <w:lang w:val="es-ES"/>
        </w:rPr>
      </w:pPr>
    </w:p>
    <w:p w14:paraId="4FA606E8" w14:textId="2F63E1B3" w:rsidR="00FF69A8" w:rsidRDefault="00FF69A8" w:rsidP="00BE198C">
      <w:pPr>
        <w:ind w:firstLine="567"/>
        <w:jc w:val="center"/>
        <w:rPr>
          <w:rFonts w:ascii="GHEA Grapalat" w:hAnsi="GHEA Grapalat" w:cs="Sylfaen"/>
          <w:b/>
          <w:szCs w:val="22"/>
          <w:lang w:val="es-ES"/>
        </w:rPr>
      </w:pPr>
    </w:p>
    <w:p w14:paraId="25D66DB1" w14:textId="77777777" w:rsidR="00FF69A8" w:rsidRDefault="00FF69A8" w:rsidP="00BE198C">
      <w:pPr>
        <w:ind w:firstLine="567"/>
        <w:jc w:val="center"/>
        <w:rPr>
          <w:rFonts w:ascii="GHEA Grapalat" w:hAnsi="GHEA Grapalat" w:cs="Sylfaen"/>
          <w:b/>
          <w:szCs w:val="22"/>
          <w:lang w:val="es-ES"/>
        </w:rPr>
      </w:pPr>
    </w:p>
    <w:p w14:paraId="58CB9AF9" w14:textId="77777777" w:rsidR="009B7461" w:rsidRDefault="009B7461" w:rsidP="00BE198C">
      <w:pPr>
        <w:ind w:firstLine="567"/>
        <w:jc w:val="center"/>
        <w:rPr>
          <w:rFonts w:ascii="GHEA Grapalat" w:hAnsi="GHEA Grapalat" w:cs="Sylfaen"/>
          <w:b/>
          <w:szCs w:val="22"/>
          <w:lang w:val="es-ES"/>
        </w:rPr>
      </w:pPr>
    </w:p>
    <w:p w14:paraId="5F62E707" w14:textId="77777777" w:rsidR="009B7461" w:rsidRDefault="009B7461" w:rsidP="00BE198C">
      <w:pPr>
        <w:ind w:firstLine="567"/>
        <w:jc w:val="center"/>
        <w:rPr>
          <w:rFonts w:ascii="GHEA Grapalat" w:hAnsi="GHEA Grapalat" w:cs="Sylfaen"/>
          <w:b/>
          <w:szCs w:val="22"/>
          <w:lang w:val="es-ES"/>
        </w:rPr>
      </w:pPr>
    </w:p>
    <w:p w14:paraId="4289C23F" w14:textId="77777777" w:rsidR="009B7461" w:rsidRDefault="009B7461" w:rsidP="00BE198C">
      <w:pPr>
        <w:ind w:firstLine="567"/>
        <w:jc w:val="center"/>
        <w:rPr>
          <w:rFonts w:ascii="GHEA Grapalat" w:hAnsi="GHEA Grapalat" w:cs="Sylfaen"/>
          <w:b/>
          <w:szCs w:val="22"/>
          <w:lang w:val="es-ES"/>
        </w:rPr>
      </w:pPr>
    </w:p>
    <w:p w14:paraId="13FF9952" w14:textId="30D8B046" w:rsidR="009B7461" w:rsidRDefault="009B7461" w:rsidP="00BE198C">
      <w:pPr>
        <w:ind w:firstLine="567"/>
        <w:jc w:val="center"/>
        <w:rPr>
          <w:rFonts w:ascii="GHEA Grapalat" w:hAnsi="GHEA Grapalat" w:cs="Sylfaen"/>
          <w:b/>
          <w:szCs w:val="22"/>
          <w:lang w:val="es-ES"/>
        </w:rPr>
      </w:pPr>
    </w:p>
    <w:p w14:paraId="03EF4793" w14:textId="5CF074BB" w:rsidR="00E641EF" w:rsidRDefault="00E641EF" w:rsidP="00BE198C">
      <w:pPr>
        <w:ind w:firstLine="567"/>
        <w:jc w:val="center"/>
        <w:rPr>
          <w:rFonts w:ascii="GHEA Grapalat" w:hAnsi="GHEA Grapalat" w:cs="Sylfaen"/>
          <w:b/>
          <w:szCs w:val="22"/>
          <w:lang w:val="es-ES"/>
        </w:rPr>
      </w:pPr>
    </w:p>
    <w:p w14:paraId="0FBB12B0" w14:textId="16C89ADE" w:rsidR="00FC4098" w:rsidRDefault="00FC4098" w:rsidP="00BE198C">
      <w:pPr>
        <w:ind w:firstLine="567"/>
        <w:jc w:val="center"/>
        <w:rPr>
          <w:rFonts w:ascii="GHEA Grapalat" w:hAnsi="GHEA Grapalat" w:cs="Sylfaen"/>
          <w:b/>
          <w:szCs w:val="22"/>
          <w:lang w:val="es-ES"/>
        </w:rPr>
      </w:pPr>
    </w:p>
    <w:p w14:paraId="28EA0194" w14:textId="344B56D2" w:rsidR="00FC4098" w:rsidRDefault="00FC4098" w:rsidP="00BE198C">
      <w:pPr>
        <w:ind w:firstLine="567"/>
        <w:jc w:val="center"/>
        <w:rPr>
          <w:rFonts w:ascii="GHEA Grapalat" w:hAnsi="GHEA Grapalat" w:cs="Sylfaen"/>
          <w:b/>
          <w:szCs w:val="22"/>
          <w:lang w:val="es-ES"/>
        </w:rPr>
      </w:pPr>
    </w:p>
    <w:p w14:paraId="494E77C7" w14:textId="6255DDB0" w:rsidR="00FC4098" w:rsidRDefault="00FC4098" w:rsidP="00BE198C">
      <w:pPr>
        <w:ind w:firstLine="567"/>
        <w:jc w:val="center"/>
        <w:rPr>
          <w:rFonts w:ascii="GHEA Grapalat" w:hAnsi="GHEA Grapalat" w:cs="Sylfaen"/>
          <w:b/>
          <w:szCs w:val="22"/>
          <w:lang w:val="es-ES"/>
        </w:rPr>
      </w:pPr>
    </w:p>
    <w:p w14:paraId="1326A552" w14:textId="4CA10258" w:rsidR="00FC4098" w:rsidRDefault="00FC4098" w:rsidP="00BE198C">
      <w:pPr>
        <w:ind w:firstLine="567"/>
        <w:jc w:val="center"/>
        <w:rPr>
          <w:rFonts w:ascii="GHEA Grapalat" w:hAnsi="GHEA Grapalat" w:cs="Sylfaen"/>
          <w:b/>
          <w:szCs w:val="22"/>
          <w:lang w:val="es-ES"/>
        </w:rPr>
      </w:pPr>
    </w:p>
    <w:p w14:paraId="57E3D5B7" w14:textId="5A8AAEF6" w:rsidR="00FC4098" w:rsidRDefault="00FC4098" w:rsidP="00BE198C">
      <w:pPr>
        <w:ind w:firstLine="567"/>
        <w:jc w:val="center"/>
        <w:rPr>
          <w:rFonts w:ascii="GHEA Grapalat" w:hAnsi="GHEA Grapalat" w:cs="Sylfaen"/>
          <w:b/>
          <w:szCs w:val="22"/>
          <w:lang w:val="es-ES"/>
        </w:rPr>
      </w:pPr>
    </w:p>
    <w:p w14:paraId="1566F946" w14:textId="2A75A71B" w:rsidR="00FC4098" w:rsidRDefault="00FC4098" w:rsidP="00BE198C">
      <w:pPr>
        <w:ind w:firstLine="567"/>
        <w:jc w:val="center"/>
        <w:rPr>
          <w:rFonts w:ascii="GHEA Grapalat" w:hAnsi="GHEA Grapalat" w:cs="Sylfaen"/>
          <w:b/>
          <w:szCs w:val="22"/>
          <w:lang w:val="es-ES"/>
        </w:rPr>
      </w:pPr>
    </w:p>
    <w:p w14:paraId="7E9884E1" w14:textId="3C2EB648" w:rsidR="00FC4098" w:rsidRDefault="00FC4098" w:rsidP="00BE198C">
      <w:pPr>
        <w:ind w:firstLine="567"/>
        <w:jc w:val="center"/>
        <w:rPr>
          <w:rFonts w:ascii="GHEA Grapalat" w:hAnsi="GHEA Grapalat" w:cs="Sylfaen"/>
          <w:b/>
          <w:szCs w:val="22"/>
          <w:lang w:val="es-ES"/>
        </w:rPr>
      </w:pPr>
    </w:p>
    <w:p w14:paraId="6713BC73" w14:textId="7B316EE0" w:rsidR="00FC4098" w:rsidRDefault="00FC4098" w:rsidP="00BE198C">
      <w:pPr>
        <w:ind w:firstLine="567"/>
        <w:jc w:val="center"/>
        <w:rPr>
          <w:rFonts w:ascii="GHEA Grapalat" w:hAnsi="GHEA Grapalat" w:cs="Sylfaen"/>
          <w:b/>
          <w:szCs w:val="22"/>
          <w:lang w:val="es-ES"/>
        </w:rPr>
      </w:pPr>
    </w:p>
    <w:p w14:paraId="3277852E" w14:textId="2E3D0EA7" w:rsidR="00FC4098" w:rsidRDefault="00FC4098" w:rsidP="00BE198C">
      <w:pPr>
        <w:ind w:firstLine="567"/>
        <w:jc w:val="center"/>
        <w:rPr>
          <w:rFonts w:ascii="GHEA Grapalat" w:hAnsi="GHEA Grapalat" w:cs="Sylfaen"/>
          <w:b/>
          <w:szCs w:val="22"/>
          <w:lang w:val="es-ES"/>
        </w:rPr>
      </w:pPr>
    </w:p>
    <w:p w14:paraId="7767E771" w14:textId="6826E4E4" w:rsidR="00FC4098" w:rsidRDefault="00FC4098" w:rsidP="00BE198C">
      <w:pPr>
        <w:ind w:firstLine="567"/>
        <w:jc w:val="center"/>
        <w:rPr>
          <w:rFonts w:ascii="GHEA Grapalat" w:hAnsi="GHEA Grapalat" w:cs="Sylfaen"/>
          <w:b/>
          <w:szCs w:val="22"/>
          <w:lang w:val="es-ES"/>
        </w:rPr>
      </w:pPr>
    </w:p>
    <w:p w14:paraId="3727EEFF" w14:textId="77777777" w:rsidR="00FC4098" w:rsidRDefault="00FC4098" w:rsidP="00BE198C">
      <w:pPr>
        <w:ind w:firstLine="567"/>
        <w:jc w:val="center"/>
        <w:rPr>
          <w:rFonts w:ascii="GHEA Grapalat" w:hAnsi="GHEA Grapalat" w:cs="Sylfaen"/>
          <w:b/>
          <w:szCs w:val="22"/>
          <w:lang w:val="es-ES"/>
        </w:rPr>
      </w:pPr>
    </w:p>
    <w:p w14:paraId="38B593FB" w14:textId="088FE98E" w:rsidR="00096865" w:rsidRPr="00064ADD" w:rsidRDefault="00096865" w:rsidP="00BE198C">
      <w:pPr>
        <w:ind w:firstLine="567"/>
        <w:jc w:val="center"/>
        <w:rPr>
          <w:rFonts w:ascii="GHEA Grapalat" w:hAnsi="GHEA Grapalat"/>
          <w:b/>
          <w:szCs w:val="22"/>
          <w:lang w:val="af-ZA"/>
        </w:rPr>
      </w:pPr>
      <w:proofErr w:type="gramStart"/>
      <w:r w:rsidRPr="00064ADD">
        <w:rPr>
          <w:rFonts w:ascii="GHEA Grapalat" w:hAnsi="GHEA Grapalat" w:cs="Sylfaen"/>
          <w:b/>
          <w:szCs w:val="22"/>
          <w:lang w:val="es-ES"/>
        </w:rPr>
        <w:t>ՄԱՍ</w:t>
      </w:r>
      <w:r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567D5160" w:rsidR="00096865" w:rsidRPr="00064ADD" w:rsidRDefault="00E95602"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E95602">
        <w:rPr>
          <w:rFonts w:ascii="GHEA Grapalat" w:hAnsi="GHEA Grapalat"/>
          <w:b/>
          <w:sz w:val="20"/>
          <w:szCs w:val="20"/>
          <w:lang w:val="hy-AM"/>
        </w:rPr>
        <w:t xml:space="preserve">Ընթացակարգին մասնակցելու համար </w:t>
      </w:r>
      <w:r w:rsidRPr="00E95602">
        <w:rPr>
          <w:rFonts w:ascii="GHEA Grapalat" w:hAnsi="GHEA Grapalat"/>
          <w:b/>
          <w:sz w:val="20"/>
          <w:szCs w:val="20"/>
        </w:rPr>
        <w:t>մ</w:t>
      </w:r>
      <w:r w:rsidRPr="00E95602">
        <w:rPr>
          <w:rFonts w:ascii="GHEA Grapalat" w:hAnsi="GHEA Grapalat"/>
          <w:b/>
          <w:sz w:val="20"/>
          <w:szCs w:val="20"/>
          <w:lang w:val="hy-AM"/>
        </w:rPr>
        <w:t xml:space="preserve">ասնակիցը </w:t>
      </w:r>
      <w:proofErr w:type="spellStart"/>
      <w:r w:rsidRPr="00E95602">
        <w:rPr>
          <w:rFonts w:ascii="GHEA Grapalat" w:hAnsi="GHEA Grapalat"/>
          <w:b/>
          <w:sz w:val="20"/>
          <w:szCs w:val="20"/>
        </w:rPr>
        <w:t>սույն</w:t>
      </w:r>
      <w:proofErr w:type="spellEnd"/>
      <w:r w:rsidRPr="00E95602">
        <w:rPr>
          <w:rFonts w:ascii="GHEA Grapalat" w:hAnsi="GHEA Grapalat"/>
          <w:b/>
          <w:sz w:val="20"/>
          <w:szCs w:val="20"/>
          <w:lang w:val="af-ZA"/>
        </w:rPr>
        <w:t xml:space="preserve"> </w:t>
      </w:r>
      <w:proofErr w:type="spellStart"/>
      <w:r w:rsidRPr="00E95602">
        <w:rPr>
          <w:rFonts w:ascii="GHEA Grapalat" w:hAnsi="GHEA Grapalat"/>
          <w:b/>
          <w:sz w:val="20"/>
          <w:szCs w:val="20"/>
        </w:rPr>
        <w:t>հրավերի</w:t>
      </w:r>
      <w:proofErr w:type="spellEnd"/>
      <w:r w:rsidRPr="00E95602">
        <w:rPr>
          <w:rFonts w:ascii="GHEA Grapalat" w:hAnsi="GHEA Grapalat"/>
          <w:b/>
          <w:sz w:val="20"/>
          <w:szCs w:val="20"/>
          <w:lang w:val="af-ZA"/>
        </w:rPr>
        <w:t xml:space="preserve"> 2-</w:t>
      </w:r>
      <w:proofErr w:type="spellStart"/>
      <w:r w:rsidRPr="00E95602">
        <w:rPr>
          <w:rFonts w:ascii="GHEA Grapalat" w:hAnsi="GHEA Grapalat"/>
          <w:b/>
          <w:sz w:val="20"/>
          <w:szCs w:val="20"/>
        </w:rPr>
        <w:t>րդ</w:t>
      </w:r>
      <w:proofErr w:type="spellEnd"/>
      <w:r w:rsidRPr="00E95602">
        <w:rPr>
          <w:rFonts w:ascii="GHEA Grapalat" w:hAnsi="GHEA Grapalat"/>
          <w:b/>
          <w:sz w:val="20"/>
          <w:szCs w:val="20"/>
          <w:lang w:val="af-ZA"/>
        </w:rPr>
        <w:t xml:space="preserve"> </w:t>
      </w:r>
      <w:proofErr w:type="spellStart"/>
      <w:r w:rsidRPr="00E95602">
        <w:rPr>
          <w:rFonts w:ascii="GHEA Grapalat" w:hAnsi="GHEA Grapalat"/>
          <w:b/>
          <w:sz w:val="20"/>
          <w:szCs w:val="20"/>
        </w:rPr>
        <w:t>մասի</w:t>
      </w:r>
      <w:proofErr w:type="spellEnd"/>
      <w:r w:rsidRPr="00E95602">
        <w:rPr>
          <w:rFonts w:ascii="GHEA Grapalat" w:hAnsi="GHEA Grapalat"/>
          <w:b/>
          <w:sz w:val="20"/>
          <w:szCs w:val="20"/>
          <w:lang w:val="af-ZA"/>
        </w:rPr>
        <w:t xml:space="preserve"> 3-</w:t>
      </w:r>
      <w:proofErr w:type="spellStart"/>
      <w:r w:rsidRPr="00E95602">
        <w:rPr>
          <w:rFonts w:ascii="GHEA Grapalat" w:hAnsi="GHEA Grapalat"/>
          <w:b/>
          <w:sz w:val="20"/>
          <w:szCs w:val="20"/>
        </w:rPr>
        <w:t>րդ</w:t>
      </w:r>
      <w:proofErr w:type="spellEnd"/>
      <w:r w:rsidRPr="00E95602">
        <w:rPr>
          <w:rFonts w:ascii="GHEA Grapalat" w:hAnsi="GHEA Grapalat"/>
          <w:b/>
          <w:sz w:val="20"/>
          <w:szCs w:val="20"/>
          <w:lang w:val="af-ZA"/>
        </w:rPr>
        <w:t xml:space="preserve"> </w:t>
      </w:r>
      <w:proofErr w:type="spellStart"/>
      <w:r w:rsidRPr="00E95602">
        <w:rPr>
          <w:rFonts w:ascii="GHEA Grapalat" w:hAnsi="GHEA Grapalat"/>
          <w:b/>
          <w:sz w:val="20"/>
          <w:szCs w:val="20"/>
        </w:rPr>
        <w:t>բաժնով</w:t>
      </w:r>
      <w:proofErr w:type="spellEnd"/>
      <w:r w:rsidRPr="00E95602">
        <w:rPr>
          <w:rFonts w:ascii="GHEA Grapalat" w:hAnsi="GHEA Grapalat"/>
          <w:b/>
          <w:sz w:val="20"/>
          <w:szCs w:val="20"/>
          <w:lang w:val="af-ZA"/>
        </w:rPr>
        <w:t xml:space="preserve"> </w:t>
      </w:r>
      <w:proofErr w:type="spellStart"/>
      <w:r w:rsidRPr="00E95602">
        <w:rPr>
          <w:rFonts w:ascii="GHEA Grapalat" w:hAnsi="GHEA Grapalat"/>
          <w:b/>
          <w:sz w:val="20"/>
          <w:szCs w:val="20"/>
        </w:rPr>
        <w:t>սահմանված</w:t>
      </w:r>
      <w:proofErr w:type="spellEnd"/>
      <w:r w:rsidRPr="00E95602">
        <w:rPr>
          <w:rFonts w:ascii="GHEA Grapalat" w:hAnsi="GHEA Grapalat"/>
          <w:b/>
          <w:sz w:val="20"/>
          <w:szCs w:val="20"/>
          <w:lang w:val="af-ZA"/>
        </w:rPr>
        <w:t xml:space="preserve"> </w:t>
      </w:r>
      <w:proofErr w:type="spellStart"/>
      <w:r w:rsidRPr="00E95602">
        <w:rPr>
          <w:rFonts w:ascii="GHEA Grapalat" w:hAnsi="GHEA Grapalat"/>
          <w:b/>
          <w:sz w:val="20"/>
          <w:szCs w:val="20"/>
        </w:rPr>
        <w:t>կարգով</w:t>
      </w:r>
      <w:proofErr w:type="spellEnd"/>
      <w:r w:rsidRPr="00E95602">
        <w:rPr>
          <w:rFonts w:ascii="GHEA Grapalat" w:hAnsi="GHEA Grapalat"/>
          <w:b/>
          <w:sz w:val="20"/>
          <w:szCs w:val="20"/>
          <w:lang w:val="hy-AM"/>
        </w:rPr>
        <w:t xml:space="preserve"> ներկայացնում է հայտ:</w:t>
      </w:r>
      <w:r w:rsidRPr="00064ADD">
        <w:rPr>
          <w:rFonts w:ascii="GHEA Grapalat" w:hAnsi="GHEA Grapalat"/>
          <w:sz w:val="20"/>
          <w:szCs w:val="20"/>
          <w:lang w:val="hy-AM"/>
        </w:rPr>
        <w:t xml:space="preserve">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E95602" w:rsidRDefault="0078387F" w:rsidP="00E95602">
      <w:pPr>
        <w:pStyle w:val="Heading2"/>
        <w:ind w:firstLine="540"/>
        <w:rPr>
          <w:rFonts w:ascii="GHEA Grapalat" w:hAnsi="GHEA Grapalat"/>
          <w:lang w:val="es-ES"/>
        </w:rPr>
      </w:pPr>
      <w:proofErr w:type="spellStart"/>
      <w:r w:rsidRPr="00E95602">
        <w:rPr>
          <w:rFonts w:ascii="GHEA Grapalat" w:hAnsi="GHEA Grapalat" w:cs="Sylfaen"/>
        </w:rPr>
        <w:t>Մասնակիցը</w:t>
      </w:r>
      <w:proofErr w:type="spellEnd"/>
      <w:r w:rsidRPr="00E95602">
        <w:rPr>
          <w:rFonts w:ascii="GHEA Grapalat" w:hAnsi="GHEA Grapalat"/>
          <w:lang w:val="es-ES"/>
        </w:rPr>
        <w:t xml:space="preserve"> </w:t>
      </w:r>
      <w:proofErr w:type="spellStart"/>
      <w:r w:rsidR="002240AB" w:rsidRPr="00E95602">
        <w:rPr>
          <w:rFonts w:ascii="GHEA Grapalat" w:hAnsi="GHEA Grapalat" w:cs="Sylfaen"/>
        </w:rPr>
        <w:t>հայտով</w:t>
      </w:r>
      <w:proofErr w:type="spellEnd"/>
      <w:r w:rsidR="002240AB" w:rsidRPr="00E95602">
        <w:rPr>
          <w:rFonts w:ascii="GHEA Grapalat" w:hAnsi="GHEA Grapalat"/>
          <w:lang w:val="es-ES"/>
        </w:rPr>
        <w:t xml:space="preserve"> </w:t>
      </w:r>
      <w:proofErr w:type="spellStart"/>
      <w:r w:rsidRPr="00E95602">
        <w:rPr>
          <w:rFonts w:ascii="GHEA Grapalat" w:hAnsi="GHEA Grapalat" w:cs="Sylfaen"/>
        </w:rPr>
        <w:t>ներկայացնում</w:t>
      </w:r>
      <w:proofErr w:type="spellEnd"/>
      <w:r w:rsidRPr="00E95602">
        <w:rPr>
          <w:rFonts w:ascii="GHEA Grapalat" w:hAnsi="GHEA Grapalat"/>
          <w:lang w:val="es-ES"/>
        </w:rPr>
        <w:t xml:space="preserve"> </w:t>
      </w:r>
      <w:r w:rsidRPr="00E95602">
        <w:rPr>
          <w:rFonts w:ascii="GHEA Grapalat" w:hAnsi="GHEA Grapalat" w:cs="Sylfaen"/>
        </w:rPr>
        <w:t>է</w:t>
      </w:r>
      <w:r w:rsidRPr="00E95602">
        <w:rPr>
          <w:rFonts w:ascii="GHEA Grapalat" w:hAnsi="GHEA Grapalat"/>
          <w:lang w:val="es-ES"/>
        </w:rPr>
        <w:t xml:space="preserve"> </w:t>
      </w:r>
      <w:proofErr w:type="spellStart"/>
      <w:r w:rsidRPr="00E95602">
        <w:rPr>
          <w:rFonts w:ascii="GHEA Grapalat" w:hAnsi="GHEA Grapalat" w:cs="Sylfaen"/>
        </w:rPr>
        <w:t>իր</w:t>
      </w:r>
      <w:proofErr w:type="spellEnd"/>
      <w:r w:rsidRPr="00E95602">
        <w:rPr>
          <w:rFonts w:ascii="GHEA Grapalat" w:hAnsi="GHEA Grapalat"/>
          <w:lang w:val="es-ES"/>
        </w:rPr>
        <w:t xml:space="preserve"> </w:t>
      </w:r>
      <w:proofErr w:type="spellStart"/>
      <w:r w:rsidRPr="00E95602">
        <w:rPr>
          <w:rFonts w:ascii="GHEA Grapalat" w:hAnsi="GHEA Grapalat" w:cs="Sylfaen"/>
        </w:rPr>
        <w:t>կողմից</w:t>
      </w:r>
      <w:proofErr w:type="spellEnd"/>
      <w:r w:rsidRPr="00E95602">
        <w:rPr>
          <w:rFonts w:ascii="GHEA Grapalat" w:hAnsi="GHEA Grapalat"/>
          <w:lang w:val="es-ES"/>
        </w:rPr>
        <w:t xml:space="preserve"> </w:t>
      </w:r>
      <w:proofErr w:type="spellStart"/>
      <w:r w:rsidRPr="00E95602">
        <w:rPr>
          <w:rFonts w:ascii="GHEA Grapalat" w:hAnsi="GHEA Grapalat" w:cs="Sylfaen"/>
        </w:rPr>
        <w:t>հաստատված</w:t>
      </w:r>
      <w:proofErr w:type="spellEnd"/>
      <w:r w:rsidRPr="00E95602">
        <w:rPr>
          <w:rFonts w:ascii="GHEA Grapalat" w:hAnsi="GHEA Grapalat"/>
          <w:lang w:val="es-ES"/>
        </w:rPr>
        <w:t>`</w:t>
      </w:r>
    </w:p>
    <w:p w14:paraId="3440269B" w14:textId="77777777" w:rsidR="00096865" w:rsidRPr="00E95602" w:rsidRDefault="002D5CF0" w:rsidP="00E95602">
      <w:pPr>
        <w:pStyle w:val="Heading2"/>
        <w:ind w:firstLine="540"/>
        <w:rPr>
          <w:rFonts w:ascii="GHEA Grapalat" w:hAnsi="GHEA Grapalat"/>
          <w:lang w:val="es-ES"/>
        </w:rPr>
      </w:pPr>
      <w:r w:rsidRPr="00E95602">
        <w:rPr>
          <w:rFonts w:ascii="GHEA Grapalat" w:hAnsi="GHEA Grapalat"/>
          <w:lang w:val="es-ES"/>
        </w:rPr>
        <w:t>2.</w:t>
      </w:r>
      <w:r w:rsidR="00D76BBA" w:rsidRPr="00E95602">
        <w:rPr>
          <w:rFonts w:ascii="GHEA Grapalat" w:hAnsi="GHEA Grapalat"/>
          <w:lang w:val="es-ES"/>
        </w:rPr>
        <w:t>1</w:t>
      </w:r>
      <w:r w:rsidRPr="00E95602">
        <w:rPr>
          <w:rFonts w:ascii="GHEA Grapalat" w:hAnsi="GHEA Grapalat"/>
          <w:lang w:val="es-ES"/>
        </w:rPr>
        <w:t xml:space="preserve"> </w:t>
      </w:r>
      <w:proofErr w:type="spellStart"/>
      <w:r w:rsidR="00096865" w:rsidRPr="00E95602">
        <w:rPr>
          <w:rFonts w:ascii="GHEA Grapalat" w:hAnsi="GHEA Grapalat" w:cs="Sylfaen"/>
          <w:lang w:val="ru-RU"/>
        </w:rPr>
        <w:t>ընթացակարգին</w:t>
      </w:r>
      <w:proofErr w:type="spellEnd"/>
      <w:r w:rsidR="00096865" w:rsidRPr="00E95602">
        <w:rPr>
          <w:rFonts w:ascii="GHEA Grapalat" w:hAnsi="GHEA Grapalat"/>
          <w:lang w:val="af-ZA"/>
        </w:rPr>
        <w:t xml:space="preserve"> </w:t>
      </w:r>
      <w:proofErr w:type="spellStart"/>
      <w:r w:rsidR="00096865" w:rsidRPr="00E95602">
        <w:rPr>
          <w:rFonts w:ascii="GHEA Grapalat" w:hAnsi="GHEA Grapalat" w:cs="Sylfaen"/>
          <w:lang w:val="ru-RU"/>
        </w:rPr>
        <w:t>մասնակցելու</w:t>
      </w:r>
      <w:proofErr w:type="spellEnd"/>
      <w:r w:rsidR="00096865" w:rsidRPr="00E95602">
        <w:rPr>
          <w:rFonts w:ascii="GHEA Grapalat" w:hAnsi="GHEA Grapalat"/>
          <w:lang w:val="af-ZA"/>
        </w:rPr>
        <w:t xml:space="preserve"> </w:t>
      </w:r>
      <w:proofErr w:type="spellStart"/>
      <w:r w:rsidR="00096865" w:rsidRPr="00E95602">
        <w:rPr>
          <w:rFonts w:ascii="GHEA Grapalat" w:hAnsi="GHEA Grapalat" w:cs="Sylfaen"/>
          <w:lang w:val="ru-RU"/>
        </w:rPr>
        <w:t>դիմում</w:t>
      </w:r>
      <w:proofErr w:type="spellEnd"/>
      <w:r w:rsidR="00EF4630" w:rsidRPr="00E95602">
        <w:rPr>
          <w:rFonts w:ascii="GHEA Grapalat" w:hAnsi="GHEA Grapalat"/>
          <w:lang w:val="es-ES"/>
        </w:rPr>
        <w:t>-</w:t>
      </w:r>
      <w:proofErr w:type="spellStart"/>
      <w:r w:rsidR="00EF4630" w:rsidRPr="00E95602">
        <w:rPr>
          <w:rFonts w:ascii="GHEA Grapalat" w:hAnsi="GHEA Grapalat" w:cs="Sylfaen"/>
        </w:rPr>
        <w:t>հայտարարություն</w:t>
      </w:r>
      <w:proofErr w:type="spellEnd"/>
      <w:r w:rsidR="00096865" w:rsidRPr="00E95602">
        <w:rPr>
          <w:rFonts w:ascii="GHEA Grapalat" w:hAnsi="GHEA Grapalat"/>
          <w:lang w:val="af-ZA"/>
        </w:rPr>
        <w:t xml:space="preserve">` </w:t>
      </w:r>
      <w:r w:rsidR="006F49AA" w:rsidRPr="00E95602">
        <w:rPr>
          <w:rFonts w:ascii="GHEA Grapalat" w:hAnsi="GHEA Grapalat" w:cs="Sylfaen"/>
          <w:lang w:val="af-ZA"/>
        </w:rPr>
        <w:t>համաձայն</w:t>
      </w:r>
      <w:r w:rsidR="006F49AA" w:rsidRPr="00E95602">
        <w:rPr>
          <w:rFonts w:ascii="GHEA Grapalat" w:hAnsi="GHEA Grapalat"/>
          <w:lang w:val="af-ZA"/>
        </w:rPr>
        <w:t xml:space="preserve"> </w:t>
      </w:r>
      <w:r w:rsidR="006F49AA" w:rsidRPr="00E95602">
        <w:rPr>
          <w:rFonts w:ascii="GHEA Grapalat" w:hAnsi="GHEA Grapalat" w:cs="Sylfaen"/>
          <w:lang w:val="af-ZA"/>
        </w:rPr>
        <w:t>հ</w:t>
      </w:r>
      <w:proofErr w:type="spellStart"/>
      <w:r w:rsidR="00096865" w:rsidRPr="00E95602">
        <w:rPr>
          <w:rFonts w:ascii="GHEA Grapalat" w:hAnsi="GHEA Grapalat" w:cs="Sylfaen"/>
          <w:lang w:val="ru-RU"/>
        </w:rPr>
        <w:t>ավելված</w:t>
      </w:r>
      <w:proofErr w:type="spellEnd"/>
      <w:r w:rsidR="00096865" w:rsidRPr="00E95602">
        <w:rPr>
          <w:rFonts w:ascii="GHEA Grapalat" w:hAnsi="GHEA Grapalat"/>
          <w:lang w:val="af-ZA"/>
        </w:rPr>
        <w:t xml:space="preserve"> N 1</w:t>
      </w:r>
      <w:r w:rsidR="006F49AA" w:rsidRPr="00E95602">
        <w:rPr>
          <w:rFonts w:ascii="GHEA Grapalat" w:hAnsi="GHEA Grapalat"/>
          <w:lang w:val="af-ZA"/>
        </w:rPr>
        <w:t>-</w:t>
      </w:r>
      <w:r w:rsidR="006F49AA" w:rsidRPr="00E95602">
        <w:rPr>
          <w:rFonts w:ascii="GHEA Grapalat" w:hAnsi="GHEA Grapalat" w:cs="Sylfaen"/>
          <w:lang w:val="af-ZA"/>
        </w:rPr>
        <w:t>ի</w:t>
      </w:r>
      <w:r w:rsidR="00BC6807" w:rsidRPr="00E95602">
        <w:rPr>
          <w:rFonts w:ascii="GHEA Grapalat" w:hAnsi="GHEA Grapalat"/>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FootnoteReference"/>
          <w:rFonts w:ascii="GHEA Grapalat" w:hAnsi="GHEA Grapalat" w:cs="Sylfaen"/>
          <w:color w:val="FFFFFF"/>
          <w:sz w:val="20"/>
          <w:szCs w:val="24"/>
          <w:lang w:val="af-ZA" w:eastAsia="en-US"/>
        </w:rPr>
        <w:footnoteReference w:id="2"/>
      </w:r>
    </w:p>
    <w:p w14:paraId="2EBDF781" w14:textId="242A0004" w:rsidR="002E11D1" w:rsidRPr="00064ADD" w:rsidRDefault="00096865" w:rsidP="00EF3662">
      <w:pPr>
        <w:ind w:firstLine="567"/>
        <w:jc w:val="both"/>
        <w:rPr>
          <w:rFonts w:ascii="GHEA Grapalat" w:hAnsi="GHEA Grapalat" w:cs="Sylfaen"/>
          <w:sz w:val="20"/>
          <w:lang w:val="af-ZA"/>
        </w:rPr>
      </w:pPr>
      <w:r w:rsidRPr="00E95602">
        <w:rPr>
          <w:rStyle w:val="Heading2Char"/>
          <w:rFonts w:ascii="GHEA Grapalat" w:hAnsi="GHEA Grapalat"/>
          <w:sz w:val="20"/>
          <w:szCs w:val="20"/>
          <w:lang w:val="es-ES"/>
        </w:rPr>
        <w:t>2.</w:t>
      </w:r>
      <w:r w:rsidR="00E95602" w:rsidRPr="00E95602">
        <w:rPr>
          <w:rStyle w:val="Heading2Char"/>
          <w:rFonts w:ascii="GHEA Grapalat" w:hAnsi="GHEA Grapalat"/>
          <w:sz w:val="20"/>
          <w:szCs w:val="20"/>
          <w:lang w:val="es-ES"/>
        </w:rPr>
        <w:t>4</w:t>
      </w:r>
      <w:r w:rsidR="00E02338" w:rsidRPr="00E95602">
        <w:rPr>
          <w:rStyle w:val="Heading2Char"/>
          <w:rFonts w:ascii="GHEA Grapalat" w:hAnsi="GHEA Grapalat"/>
          <w:sz w:val="20"/>
          <w:szCs w:val="20"/>
          <w:lang w:val="es-ES"/>
        </w:rPr>
        <w:t xml:space="preserve"> </w:t>
      </w:r>
      <w:proofErr w:type="spellStart"/>
      <w:r w:rsidR="00E67BA7" w:rsidRPr="00E95602">
        <w:rPr>
          <w:rStyle w:val="Heading2Char"/>
          <w:rFonts w:ascii="GHEA Grapalat" w:hAnsi="GHEA Grapalat" w:cs="Sylfaen"/>
          <w:sz w:val="20"/>
          <w:szCs w:val="20"/>
          <w:lang w:val="es-ES"/>
        </w:rPr>
        <w:t>գնային</w:t>
      </w:r>
      <w:proofErr w:type="spellEnd"/>
      <w:r w:rsidR="00E67BA7" w:rsidRPr="00E95602">
        <w:rPr>
          <w:rStyle w:val="Heading2Char"/>
          <w:rFonts w:ascii="GHEA Grapalat" w:hAnsi="GHEA Grapalat"/>
          <w:sz w:val="20"/>
          <w:szCs w:val="20"/>
          <w:lang w:val="es-ES"/>
        </w:rPr>
        <w:t xml:space="preserve"> </w:t>
      </w:r>
      <w:proofErr w:type="spellStart"/>
      <w:r w:rsidR="00E67BA7" w:rsidRPr="00E95602">
        <w:rPr>
          <w:rStyle w:val="Heading2Char"/>
          <w:rFonts w:ascii="GHEA Grapalat" w:hAnsi="GHEA Grapalat" w:cs="Sylfaen"/>
          <w:sz w:val="20"/>
          <w:szCs w:val="20"/>
          <w:lang w:val="es-ES"/>
        </w:rPr>
        <w:t>առաջարկ</w:t>
      </w:r>
      <w:proofErr w:type="spellEnd"/>
      <w:r w:rsidR="00294FFF" w:rsidRPr="00E95602">
        <w:rPr>
          <w:rStyle w:val="Heading2Char"/>
          <w:rFonts w:ascii="GHEA Grapalat" w:hAnsi="GHEA Grapalat"/>
          <w:sz w:val="20"/>
          <w:szCs w:val="20"/>
          <w:lang w:val="es-ES"/>
        </w:rPr>
        <w:t xml:space="preserve">` </w:t>
      </w:r>
      <w:proofErr w:type="spellStart"/>
      <w:r w:rsidR="00294FFF" w:rsidRPr="00E95602">
        <w:rPr>
          <w:rStyle w:val="Heading2Char"/>
          <w:rFonts w:ascii="GHEA Grapalat" w:hAnsi="GHEA Grapalat" w:cs="Sylfaen"/>
          <w:sz w:val="20"/>
          <w:szCs w:val="20"/>
          <w:lang w:val="es-ES"/>
        </w:rPr>
        <w:t>համաձայն</w:t>
      </w:r>
      <w:proofErr w:type="spellEnd"/>
      <w:r w:rsidR="00294FFF" w:rsidRPr="00E95602">
        <w:rPr>
          <w:rStyle w:val="Heading2Char"/>
          <w:rFonts w:ascii="GHEA Grapalat" w:hAnsi="GHEA Grapalat"/>
          <w:sz w:val="20"/>
          <w:szCs w:val="20"/>
          <w:lang w:val="es-ES"/>
        </w:rPr>
        <w:t xml:space="preserve"> </w:t>
      </w:r>
      <w:proofErr w:type="spellStart"/>
      <w:r w:rsidR="00294FFF" w:rsidRPr="00E95602">
        <w:rPr>
          <w:rStyle w:val="Heading2Char"/>
          <w:rFonts w:ascii="GHEA Grapalat" w:hAnsi="GHEA Grapalat" w:cs="Sylfaen"/>
          <w:sz w:val="20"/>
          <w:szCs w:val="20"/>
          <w:lang w:val="es-ES"/>
        </w:rPr>
        <w:t>հավելված</w:t>
      </w:r>
      <w:proofErr w:type="spellEnd"/>
      <w:r w:rsidR="00294FFF" w:rsidRPr="00E95602">
        <w:rPr>
          <w:rStyle w:val="Heading2Char"/>
          <w:rFonts w:ascii="GHEA Grapalat" w:hAnsi="GHEA Grapalat"/>
          <w:sz w:val="20"/>
          <w:szCs w:val="20"/>
          <w:lang w:val="es-ES"/>
        </w:rPr>
        <w:t xml:space="preserve"> N </w:t>
      </w:r>
      <w:r w:rsidR="004D557A" w:rsidRPr="00E95602">
        <w:rPr>
          <w:rStyle w:val="Heading2Char"/>
          <w:rFonts w:ascii="GHEA Grapalat" w:hAnsi="GHEA Grapalat"/>
          <w:sz w:val="20"/>
          <w:szCs w:val="20"/>
          <w:lang w:val="es-ES"/>
        </w:rPr>
        <w:t>2</w:t>
      </w:r>
      <w:r w:rsidR="00294FFF" w:rsidRPr="00E95602">
        <w:rPr>
          <w:rStyle w:val="Heading2Char"/>
          <w:rFonts w:ascii="GHEA Grapalat" w:hAnsi="GHEA Grapalat"/>
          <w:sz w:val="20"/>
          <w:szCs w:val="20"/>
          <w:lang w:val="es-ES"/>
        </w:rPr>
        <w:t>-</w:t>
      </w:r>
      <w:r w:rsidR="00294FFF" w:rsidRPr="00E95602">
        <w:rPr>
          <w:rStyle w:val="Heading2Char"/>
          <w:rFonts w:ascii="GHEA Grapalat" w:hAnsi="GHEA Grapalat" w:cs="Sylfaen"/>
          <w:sz w:val="20"/>
          <w:szCs w:val="20"/>
          <w:lang w:val="es-ES"/>
        </w:rPr>
        <w:t>ի</w:t>
      </w:r>
      <w:r w:rsidR="00294FFF" w:rsidRPr="00E95602">
        <w:rPr>
          <w:rStyle w:val="Heading2Char"/>
          <w:rFonts w:ascii="GHEA Grapalat" w:hAnsi="GHEA Grapalat"/>
          <w:sz w:val="20"/>
          <w:szCs w:val="20"/>
          <w:lang w:val="es-ES"/>
        </w:rPr>
        <w:t>:</w:t>
      </w:r>
      <w:r w:rsidR="00294FFF" w:rsidRPr="00064ADD">
        <w:rPr>
          <w:rFonts w:ascii="GHEA Grapalat" w:hAnsi="GHEA Grapalat" w:cs="Sylfaen"/>
          <w:sz w:val="20"/>
          <w:lang w:val="af-ZA"/>
        </w:rPr>
        <w:t xml:space="preserve">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489AC149"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E95602">
        <w:rPr>
          <w:rFonts w:ascii="GHEA Grapalat" w:hAnsi="GHEA Grapalat"/>
          <w:sz w:val="20"/>
          <w:szCs w:val="20"/>
          <w:lang w:val="es-ES"/>
        </w:rPr>
        <w:t xml:space="preserve">1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E95602" w:rsidRDefault="00960BE9" w:rsidP="00960BE9">
      <w:pPr>
        <w:ind w:firstLine="720"/>
        <w:rPr>
          <w:rFonts w:ascii="GHEA Grapalat" w:hAnsi="GHEA Grapalat"/>
          <w:b/>
          <w:sz w:val="20"/>
          <w:szCs w:val="20"/>
          <w:lang w:val="af-ZA"/>
        </w:rPr>
      </w:pPr>
      <w:r w:rsidRPr="00E95602">
        <w:rPr>
          <w:rFonts w:ascii="GHEA Grapalat" w:hAnsi="GHEA Grapalat"/>
          <w:b/>
          <w:sz w:val="20"/>
          <w:szCs w:val="20"/>
          <w:lang w:val="af-ZA"/>
        </w:rPr>
        <w:t xml:space="preserve">1) </w:t>
      </w:r>
      <w:proofErr w:type="spellStart"/>
      <w:r w:rsidRPr="00E95602">
        <w:rPr>
          <w:rFonts w:ascii="GHEA Grapalat" w:hAnsi="GHEA Grapalat"/>
          <w:b/>
          <w:sz w:val="20"/>
          <w:szCs w:val="20"/>
        </w:rPr>
        <w:t>պ</w:t>
      </w:r>
      <w:r w:rsidRPr="00E95602">
        <w:rPr>
          <w:rFonts w:ascii="GHEA Grapalat" w:hAnsi="GHEA Grapalat" w:cs="Sylfaen"/>
          <w:b/>
          <w:sz w:val="20"/>
          <w:szCs w:val="20"/>
        </w:rPr>
        <w:t>ատվիրատուի</w:t>
      </w:r>
      <w:proofErr w:type="spellEnd"/>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անվանումը</w:t>
      </w:r>
      <w:proofErr w:type="spellEnd"/>
      <w:r w:rsidRPr="00E95602">
        <w:rPr>
          <w:rFonts w:ascii="GHEA Grapalat" w:hAnsi="GHEA Grapalat"/>
          <w:b/>
          <w:sz w:val="20"/>
          <w:szCs w:val="20"/>
          <w:lang w:val="af-ZA"/>
        </w:rPr>
        <w:t xml:space="preserve"> </w:t>
      </w:r>
      <w:r w:rsidRPr="00E95602">
        <w:rPr>
          <w:rFonts w:ascii="GHEA Grapalat" w:hAnsi="GHEA Grapalat" w:cs="Sylfaen"/>
          <w:b/>
          <w:sz w:val="20"/>
          <w:szCs w:val="20"/>
        </w:rPr>
        <w:t>և</w:t>
      </w:r>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հայտի</w:t>
      </w:r>
      <w:proofErr w:type="spellEnd"/>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ներկայացման</w:t>
      </w:r>
      <w:proofErr w:type="spellEnd"/>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վայրը</w:t>
      </w:r>
      <w:proofErr w:type="spellEnd"/>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հասցեն</w:t>
      </w:r>
      <w:proofErr w:type="spellEnd"/>
      <w:r w:rsidRPr="00E95602">
        <w:rPr>
          <w:rFonts w:ascii="GHEA Grapalat" w:hAnsi="GHEA Grapalat"/>
          <w:b/>
          <w:sz w:val="20"/>
          <w:szCs w:val="20"/>
          <w:lang w:val="af-ZA"/>
        </w:rPr>
        <w:t>).</w:t>
      </w:r>
    </w:p>
    <w:p w14:paraId="1462973B" w14:textId="77777777" w:rsidR="00960BE9" w:rsidRPr="00E95602" w:rsidRDefault="00960BE9" w:rsidP="00960BE9">
      <w:pPr>
        <w:ind w:firstLine="720"/>
        <w:rPr>
          <w:rFonts w:ascii="GHEA Grapalat" w:hAnsi="GHEA Grapalat"/>
          <w:b/>
          <w:sz w:val="20"/>
          <w:szCs w:val="20"/>
          <w:lang w:val="af-ZA"/>
        </w:rPr>
      </w:pPr>
      <w:r w:rsidRPr="00E95602">
        <w:rPr>
          <w:rFonts w:ascii="GHEA Grapalat" w:hAnsi="GHEA Grapalat"/>
          <w:b/>
          <w:sz w:val="20"/>
          <w:szCs w:val="20"/>
          <w:lang w:val="af-ZA"/>
        </w:rPr>
        <w:t xml:space="preserve">2) </w:t>
      </w:r>
      <w:proofErr w:type="spellStart"/>
      <w:r w:rsidR="00D26727" w:rsidRPr="00E95602">
        <w:rPr>
          <w:rFonts w:ascii="GHEA Grapalat" w:hAnsi="GHEA Grapalat"/>
          <w:b/>
          <w:sz w:val="20"/>
          <w:szCs w:val="20"/>
        </w:rPr>
        <w:t>ընթացակարգի</w:t>
      </w:r>
      <w:proofErr w:type="spellEnd"/>
      <w:r w:rsidRPr="00E95602">
        <w:rPr>
          <w:rFonts w:ascii="GHEA Grapalat" w:hAnsi="GHEA Grapalat" w:cs="Sylfaen"/>
          <w:b/>
          <w:sz w:val="20"/>
          <w:szCs w:val="20"/>
          <w:lang w:val="af-ZA"/>
        </w:rPr>
        <w:t xml:space="preserve"> </w:t>
      </w:r>
      <w:proofErr w:type="spellStart"/>
      <w:r w:rsidRPr="00E95602">
        <w:rPr>
          <w:rFonts w:ascii="GHEA Grapalat" w:hAnsi="GHEA Grapalat" w:cs="Sylfaen"/>
          <w:b/>
          <w:sz w:val="20"/>
          <w:szCs w:val="20"/>
        </w:rPr>
        <w:t>ծածկագիրը</w:t>
      </w:r>
      <w:proofErr w:type="spellEnd"/>
      <w:r w:rsidRPr="00E95602">
        <w:rPr>
          <w:rFonts w:ascii="GHEA Grapalat" w:hAnsi="GHEA Grapalat"/>
          <w:b/>
          <w:sz w:val="20"/>
          <w:szCs w:val="20"/>
          <w:lang w:val="af-ZA"/>
        </w:rPr>
        <w:t>.</w:t>
      </w:r>
    </w:p>
    <w:p w14:paraId="25505CD8" w14:textId="77777777" w:rsidR="00960BE9" w:rsidRPr="00E95602" w:rsidRDefault="00960BE9" w:rsidP="00960BE9">
      <w:pPr>
        <w:ind w:firstLine="720"/>
        <w:rPr>
          <w:rFonts w:ascii="GHEA Grapalat" w:hAnsi="GHEA Grapalat"/>
          <w:b/>
          <w:sz w:val="20"/>
          <w:szCs w:val="20"/>
          <w:lang w:val="af-ZA"/>
        </w:rPr>
      </w:pPr>
      <w:r w:rsidRPr="00E95602">
        <w:rPr>
          <w:rFonts w:ascii="GHEA Grapalat" w:hAnsi="GHEA Grapalat"/>
          <w:b/>
          <w:sz w:val="20"/>
          <w:szCs w:val="20"/>
          <w:lang w:val="af-ZA"/>
        </w:rPr>
        <w:t>3) «</w:t>
      </w:r>
      <w:proofErr w:type="spellStart"/>
      <w:r w:rsidRPr="00E95602">
        <w:rPr>
          <w:rFonts w:ascii="GHEA Grapalat" w:hAnsi="GHEA Grapalat" w:cs="Sylfaen"/>
          <w:b/>
          <w:sz w:val="20"/>
          <w:szCs w:val="20"/>
        </w:rPr>
        <w:t>չբացել</w:t>
      </w:r>
      <w:proofErr w:type="spellEnd"/>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մինչև</w:t>
      </w:r>
      <w:proofErr w:type="spellEnd"/>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հայտերի</w:t>
      </w:r>
      <w:proofErr w:type="spellEnd"/>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բացման</w:t>
      </w:r>
      <w:proofErr w:type="spellEnd"/>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նիստը</w:t>
      </w:r>
      <w:proofErr w:type="spellEnd"/>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բառերը</w:t>
      </w:r>
      <w:proofErr w:type="spellEnd"/>
      <w:r w:rsidRPr="00E95602">
        <w:rPr>
          <w:rFonts w:ascii="GHEA Grapalat" w:hAnsi="GHEA Grapalat"/>
          <w:b/>
          <w:sz w:val="20"/>
          <w:szCs w:val="20"/>
          <w:lang w:val="af-ZA"/>
        </w:rPr>
        <w:t>.</w:t>
      </w:r>
    </w:p>
    <w:p w14:paraId="17069CF8" w14:textId="77777777" w:rsidR="00960BE9" w:rsidRPr="00E95602" w:rsidRDefault="00960BE9" w:rsidP="00960BE9">
      <w:pPr>
        <w:ind w:firstLine="720"/>
        <w:rPr>
          <w:rFonts w:ascii="GHEA Grapalat" w:hAnsi="GHEA Grapalat"/>
          <w:b/>
          <w:sz w:val="20"/>
          <w:szCs w:val="20"/>
          <w:lang w:val="af-ZA"/>
        </w:rPr>
      </w:pPr>
      <w:r w:rsidRPr="00E95602">
        <w:rPr>
          <w:rFonts w:ascii="GHEA Grapalat" w:hAnsi="GHEA Grapalat"/>
          <w:b/>
          <w:sz w:val="20"/>
          <w:szCs w:val="20"/>
          <w:lang w:val="af-ZA"/>
        </w:rPr>
        <w:t xml:space="preserve">4) </w:t>
      </w:r>
      <w:proofErr w:type="spellStart"/>
      <w:r w:rsidRPr="00E95602">
        <w:rPr>
          <w:rFonts w:ascii="GHEA Grapalat" w:hAnsi="GHEA Grapalat"/>
          <w:b/>
          <w:sz w:val="20"/>
          <w:szCs w:val="20"/>
        </w:rPr>
        <w:t>մ</w:t>
      </w:r>
      <w:r w:rsidRPr="00E95602">
        <w:rPr>
          <w:rFonts w:ascii="GHEA Grapalat" w:hAnsi="GHEA Grapalat" w:cs="Sylfaen"/>
          <w:b/>
          <w:sz w:val="20"/>
          <w:szCs w:val="20"/>
        </w:rPr>
        <w:t>ասնակցի</w:t>
      </w:r>
      <w:proofErr w:type="spellEnd"/>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անվանումը</w:t>
      </w:r>
      <w:proofErr w:type="spellEnd"/>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անունը</w:t>
      </w:r>
      <w:proofErr w:type="spellEnd"/>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գտնվելու</w:t>
      </w:r>
      <w:proofErr w:type="spellEnd"/>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վայրը</w:t>
      </w:r>
      <w:proofErr w:type="spellEnd"/>
      <w:r w:rsidRPr="00E95602">
        <w:rPr>
          <w:rFonts w:ascii="GHEA Grapalat" w:hAnsi="GHEA Grapalat"/>
          <w:b/>
          <w:sz w:val="20"/>
          <w:szCs w:val="20"/>
          <w:lang w:val="af-ZA"/>
        </w:rPr>
        <w:t xml:space="preserve"> </w:t>
      </w:r>
      <w:r w:rsidRPr="00E95602">
        <w:rPr>
          <w:rFonts w:ascii="GHEA Grapalat" w:hAnsi="GHEA Grapalat" w:cs="Sylfaen"/>
          <w:b/>
          <w:sz w:val="20"/>
          <w:szCs w:val="20"/>
        </w:rPr>
        <w:t>և</w:t>
      </w:r>
      <w:r w:rsidRPr="00E95602">
        <w:rPr>
          <w:rFonts w:ascii="GHEA Grapalat" w:hAnsi="GHEA Grapalat"/>
          <w:b/>
          <w:sz w:val="20"/>
          <w:szCs w:val="20"/>
          <w:lang w:val="af-ZA"/>
        </w:rPr>
        <w:t xml:space="preserve"> </w:t>
      </w:r>
      <w:proofErr w:type="spellStart"/>
      <w:r w:rsidRPr="00E95602">
        <w:rPr>
          <w:rFonts w:ascii="GHEA Grapalat" w:hAnsi="GHEA Grapalat" w:cs="Sylfaen"/>
          <w:b/>
          <w:sz w:val="20"/>
          <w:szCs w:val="20"/>
        </w:rPr>
        <w:t>հեռախոսահամարը</w:t>
      </w:r>
      <w:proofErr w:type="spellEnd"/>
      <w:r w:rsidRPr="00E95602">
        <w:rPr>
          <w:rFonts w:ascii="GHEA Grapalat" w:hAnsi="GHEA Grapalat"/>
          <w:b/>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FFCCD9F" w14:textId="77777777" w:rsidR="00A02810" w:rsidRDefault="00A02810" w:rsidP="00EF3662">
      <w:pPr>
        <w:pStyle w:val="norm"/>
        <w:spacing w:line="240" w:lineRule="auto"/>
        <w:ind w:firstLine="284"/>
        <w:jc w:val="right"/>
        <w:rPr>
          <w:rFonts w:ascii="GHEA Grapalat" w:hAnsi="GHEA Grapalat" w:cs="Sylfaen"/>
          <w:b/>
          <w:sz w:val="20"/>
          <w:lang w:val="es-ES"/>
        </w:rPr>
      </w:pPr>
    </w:p>
    <w:p w14:paraId="39E3CF47" w14:textId="77777777" w:rsidR="009B7461" w:rsidRDefault="009B7461" w:rsidP="00EF3662">
      <w:pPr>
        <w:pStyle w:val="norm"/>
        <w:spacing w:line="240" w:lineRule="auto"/>
        <w:ind w:firstLine="284"/>
        <w:jc w:val="right"/>
        <w:rPr>
          <w:rFonts w:ascii="GHEA Grapalat" w:hAnsi="GHEA Grapalat" w:cs="Sylfaen"/>
          <w:b/>
          <w:sz w:val="20"/>
          <w:lang w:val="es-ES"/>
        </w:rPr>
      </w:pPr>
    </w:p>
    <w:p w14:paraId="00ED4705" w14:textId="77777777" w:rsidR="00DB2E5A" w:rsidRDefault="00DB2E5A" w:rsidP="00E641EF">
      <w:pPr>
        <w:pStyle w:val="norm"/>
        <w:spacing w:line="240" w:lineRule="auto"/>
        <w:ind w:firstLine="284"/>
        <w:jc w:val="right"/>
        <w:rPr>
          <w:rFonts w:ascii="GHEA Grapalat" w:hAnsi="GHEA Grapalat" w:cs="Sylfaen"/>
          <w:b/>
          <w:sz w:val="20"/>
          <w:lang w:val="es-ES"/>
        </w:rPr>
      </w:pPr>
    </w:p>
    <w:p w14:paraId="4E2F1BA5" w14:textId="42443027" w:rsidR="00DB2E5A" w:rsidRDefault="00DB2E5A" w:rsidP="00E641EF">
      <w:pPr>
        <w:pStyle w:val="norm"/>
        <w:spacing w:line="240" w:lineRule="auto"/>
        <w:ind w:firstLine="284"/>
        <w:jc w:val="right"/>
        <w:rPr>
          <w:rFonts w:ascii="GHEA Grapalat" w:hAnsi="GHEA Grapalat" w:cs="Sylfaen"/>
          <w:b/>
          <w:sz w:val="20"/>
          <w:lang w:val="es-ES"/>
        </w:rPr>
      </w:pPr>
    </w:p>
    <w:p w14:paraId="4CF82A2C" w14:textId="6776CA4D" w:rsidR="00FF69A8" w:rsidRDefault="00FF69A8" w:rsidP="00E641EF">
      <w:pPr>
        <w:pStyle w:val="norm"/>
        <w:spacing w:line="240" w:lineRule="auto"/>
        <w:ind w:firstLine="284"/>
        <w:jc w:val="right"/>
        <w:rPr>
          <w:rFonts w:ascii="GHEA Grapalat" w:hAnsi="GHEA Grapalat" w:cs="Sylfaen"/>
          <w:b/>
          <w:sz w:val="20"/>
          <w:lang w:val="es-ES"/>
        </w:rPr>
      </w:pPr>
    </w:p>
    <w:p w14:paraId="533BD087" w14:textId="38BB9BBE" w:rsidR="00FF69A8" w:rsidRDefault="00FF69A8" w:rsidP="00E641EF">
      <w:pPr>
        <w:pStyle w:val="norm"/>
        <w:spacing w:line="240" w:lineRule="auto"/>
        <w:ind w:firstLine="284"/>
        <w:jc w:val="right"/>
        <w:rPr>
          <w:rFonts w:ascii="GHEA Grapalat" w:hAnsi="GHEA Grapalat" w:cs="Sylfaen"/>
          <w:b/>
          <w:sz w:val="20"/>
          <w:lang w:val="es-ES"/>
        </w:rPr>
      </w:pPr>
    </w:p>
    <w:p w14:paraId="6343E4A0" w14:textId="3EA6B91F" w:rsidR="00FF69A8" w:rsidRDefault="00FF69A8" w:rsidP="00E641EF">
      <w:pPr>
        <w:pStyle w:val="norm"/>
        <w:spacing w:line="240" w:lineRule="auto"/>
        <w:ind w:firstLine="284"/>
        <w:jc w:val="right"/>
        <w:rPr>
          <w:rFonts w:ascii="GHEA Grapalat" w:hAnsi="GHEA Grapalat" w:cs="Sylfaen"/>
          <w:b/>
          <w:sz w:val="20"/>
          <w:lang w:val="es-ES"/>
        </w:rPr>
      </w:pPr>
    </w:p>
    <w:p w14:paraId="1D18C2CA" w14:textId="59F581C5" w:rsidR="00FF69A8" w:rsidRDefault="00FF69A8" w:rsidP="00E641EF">
      <w:pPr>
        <w:pStyle w:val="norm"/>
        <w:spacing w:line="240" w:lineRule="auto"/>
        <w:ind w:firstLine="284"/>
        <w:jc w:val="right"/>
        <w:rPr>
          <w:rFonts w:ascii="GHEA Grapalat" w:hAnsi="GHEA Grapalat" w:cs="Sylfaen"/>
          <w:b/>
          <w:sz w:val="20"/>
          <w:lang w:val="es-ES"/>
        </w:rPr>
      </w:pPr>
    </w:p>
    <w:p w14:paraId="3A8039DC" w14:textId="77777777" w:rsidR="00FF69A8" w:rsidRDefault="00FF69A8" w:rsidP="00E641EF">
      <w:pPr>
        <w:pStyle w:val="norm"/>
        <w:spacing w:line="240" w:lineRule="auto"/>
        <w:ind w:firstLine="284"/>
        <w:jc w:val="right"/>
        <w:rPr>
          <w:rFonts w:ascii="GHEA Grapalat" w:hAnsi="GHEA Grapalat" w:cs="Sylfaen"/>
          <w:b/>
          <w:sz w:val="20"/>
          <w:lang w:val="es-ES"/>
        </w:rPr>
      </w:pPr>
    </w:p>
    <w:p w14:paraId="6D2E285B" w14:textId="29CA3A66" w:rsidR="00E641EF" w:rsidRPr="00064ADD" w:rsidRDefault="00E641EF" w:rsidP="00E641EF">
      <w:pPr>
        <w:pStyle w:val="norm"/>
        <w:spacing w:line="240" w:lineRule="auto"/>
        <w:ind w:firstLine="284"/>
        <w:jc w:val="right"/>
        <w:rPr>
          <w:rFonts w:ascii="GHEA Grapalat" w:hAnsi="GHEA Grapalat" w:cs="Arial"/>
          <w:b/>
          <w:sz w:val="20"/>
          <w:lang w:val="es-ES"/>
        </w:rPr>
      </w:pPr>
      <w:proofErr w:type="spellStart"/>
      <w:proofErr w:type="gram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1ECF1B87" w14:textId="2D5000AE" w:rsidR="00E641EF" w:rsidRPr="00064ADD" w:rsidRDefault="00E641EF" w:rsidP="00E641EF">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Pr="00E641EF">
        <w:rPr>
          <w:rFonts w:ascii="GHEA Grapalat" w:hAnsi="GHEA Grapalat"/>
          <w:b/>
          <w:lang w:val="af-ZA"/>
        </w:rPr>
        <w:t xml:space="preserve"> </w:t>
      </w:r>
      <w:r w:rsidR="00FC4098">
        <w:rPr>
          <w:rFonts w:ascii="GHEA Grapalat" w:hAnsi="GHEA Grapalat"/>
          <w:b/>
          <w:lang w:val="af-ZA"/>
        </w:rPr>
        <w:t>ԳԳԱԿ-ԳՀԾՁԲ-23/9/Պ</w:t>
      </w:r>
      <w:r w:rsidRPr="00064ADD">
        <w:rPr>
          <w:rFonts w:ascii="GHEA Grapalat" w:hAnsi="GHEA Grapalat"/>
          <w:sz w:val="24"/>
          <w:szCs w:val="24"/>
          <w:lang w:val="af-ZA"/>
        </w:rPr>
        <w:t xml:space="preserve"> »</w:t>
      </w:r>
      <w:r w:rsidRPr="00064ADD">
        <w:rPr>
          <w:rFonts w:ascii="GHEA Grapalat" w:hAnsi="GHEA Grapalat" w:cs="Sylfaen"/>
          <w:b/>
          <w:lang w:val="es-ES"/>
        </w:rPr>
        <w:t>*</w:t>
      </w:r>
      <w:r w:rsidRPr="00064ADD">
        <w:rPr>
          <w:rFonts w:ascii="GHEA Grapalat" w:hAnsi="GHEA Grapalat"/>
          <w:b/>
          <w:lang w:val="es-ES"/>
        </w:rPr>
        <w:t xml:space="preserve">  </w:t>
      </w:r>
      <w:proofErr w:type="spellStart"/>
      <w:r w:rsidRPr="00064ADD">
        <w:rPr>
          <w:rFonts w:ascii="GHEA Grapalat" w:hAnsi="GHEA Grapalat" w:cs="Sylfaen"/>
          <w:b/>
          <w:lang w:val="es-ES"/>
        </w:rPr>
        <w:t>ծածկագրով</w:t>
      </w:r>
      <w:proofErr w:type="spellEnd"/>
    </w:p>
    <w:p w14:paraId="0A5FD640" w14:textId="10BD1FBC" w:rsidR="00E641EF" w:rsidRPr="00064ADD" w:rsidRDefault="00EF68E2" w:rsidP="00E641EF">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E641EF" w:rsidRPr="00064ADD">
        <w:rPr>
          <w:rFonts w:ascii="GHEA Grapalat" w:hAnsi="GHEA Grapalat" w:cs="Arial"/>
          <w:b/>
          <w:lang w:val="es-ES"/>
        </w:rPr>
        <w:t xml:space="preserve"> </w:t>
      </w:r>
      <w:proofErr w:type="spellStart"/>
      <w:r w:rsidR="00E641EF" w:rsidRPr="00064ADD">
        <w:rPr>
          <w:rFonts w:ascii="GHEA Grapalat" w:hAnsi="GHEA Grapalat" w:cs="Sylfaen"/>
          <w:b/>
          <w:lang w:val="es-ES"/>
        </w:rPr>
        <w:t>հրավերի</w:t>
      </w:r>
      <w:proofErr w:type="spellEnd"/>
    </w:p>
    <w:p w14:paraId="19AAFE50" w14:textId="77777777" w:rsidR="00E641EF" w:rsidRPr="00064ADD" w:rsidRDefault="00E641EF" w:rsidP="00E641EF">
      <w:pPr>
        <w:jc w:val="center"/>
        <w:rPr>
          <w:rFonts w:ascii="GHEA Grapalat" w:hAnsi="GHEA Grapalat" w:cs="Sylfaen"/>
          <w:b/>
          <w:lang w:val="es-ES"/>
        </w:rPr>
      </w:pPr>
    </w:p>
    <w:p w14:paraId="4FEB0B38" w14:textId="77777777" w:rsidR="00E641EF" w:rsidRPr="00064ADD" w:rsidRDefault="00E641EF" w:rsidP="00E641EF">
      <w:pPr>
        <w:jc w:val="center"/>
        <w:rPr>
          <w:rFonts w:ascii="GHEA Grapalat" w:hAnsi="GHEA Grapalat" w:cs="Arial"/>
          <w:b/>
          <w:lang w:val="es-ES"/>
        </w:rPr>
      </w:pPr>
      <w:r w:rsidRPr="00064ADD">
        <w:rPr>
          <w:rFonts w:ascii="GHEA Grapalat" w:hAnsi="GHEA Grapalat" w:cs="Sylfaen"/>
          <w:b/>
          <w:lang w:val="es-ES"/>
        </w:rPr>
        <w:t>ԴԻՄՈՒՄՀԱՅՏԱՐԱՐՈՒԹՅՈՒՆ*</w:t>
      </w:r>
    </w:p>
    <w:p w14:paraId="071A3A1D" w14:textId="3F990919" w:rsidR="00E641EF" w:rsidRPr="00064ADD" w:rsidRDefault="00E641EF" w:rsidP="00E641EF">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proofErr w:type="spellEnd"/>
      <w:r w:rsidRPr="00064ADD">
        <w:rPr>
          <w:rFonts w:ascii="GHEA Grapalat" w:hAnsi="GHEA Grapalat" w:cs="Sylfaen"/>
          <w:color w:val="auto"/>
          <w:sz w:val="24"/>
          <w:szCs w:val="24"/>
          <w:lang w:val="es-ES"/>
        </w:rPr>
        <w:t xml:space="preserve"> </w:t>
      </w:r>
      <w:proofErr w:type="spellStart"/>
      <w:r w:rsidRPr="00064ADD">
        <w:rPr>
          <w:rFonts w:ascii="GHEA Grapalat" w:hAnsi="GHEA Grapalat" w:cs="Sylfaen"/>
          <w:color w:val="auto"/>
          <w:sz w:val="24"/>
          <w:szCs w:val="24"/>
          <w:lang w:val="es-ES"/>
        </w:rPr>
        <w:t>մասնակցելու</w:t>
      </w:r>
      <w:proofErr w:type="spellEnd"/>
      <w:r w:rsidRPr="00064ADD">
        <w:rPr>
          <w:rFonts w:ascii="GHEA Grapalat" w:hAnsi="GHEA Grapalat" w:cs="Arial"/>
          <w:color w:val="auto"/>
          <w:sz w:val="24"/>
          <w:szCs w:val="24"/>
          <w:lang w:val="es-ES"/>
        </w:rPr>
        <w:t xml:space="preserve">  </w:t>
      </w:r>
    </w:p>
    <w:p w14:paraId="14342B0D" w14:textId="77777777" w:rsidR="00E641EF" w:rsidRPr="00064ADD" w:rsidRDefault="00E641EF" w:rsidP="00E641EF">
      <w:pPr>
        <w:rPr>
          <w:lang w:val="es-ES" w:eastAsia="ru-RU"/>
        </w:rPr>
      </w:pPr>
    </w:p>
    <w:p w14:paraId="30645443" w14:textId="77777777" w:rsidR="00E641EF" w:rsidRPr="00064ADD" w:rsidRDefault="00E641EF" w:rsidP="00E641EF">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14014D35" w14:textId="77777777" w:rsidR="00E641EF" w:rsidRPr="00064ADD" w:rsidRDefault="00E641EF" w:rsidP="00E641EF">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10FBACF1" w14:textId="697E1543" w:rsidR="00E641EF" w:rsidRPr="00064ADD" w:rsidRDefault="00E641EF" w:rsidP="00E641EF">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Pr="00064ADD">
        <w:rPr>
          <w:rFonts w:ascii="GHEA Grapalat" w:hAnsi="GHEA Grapalat"/>
          <w:sz w:val="22"/>
          <w:szCs w:val="22"/>
          <w:u w:val="single"/>
          <w:lang w:val="es-ES"/>
        </w:rPr>
        <w:t xml:space="preserve"> </w:t>
      </w:r>
      <w:r w:rsidRPr="00064ADD">
        <w:rPr>
          <w:rFonts w:ascii="GHEA Grapalat" w:hAnsi="GHEA Grapalat"/>
          <w:lang w:val="es-ES"/>
        </w:rPr>
        <w:t>«</w:t>
      </w:r>
      <w:r w:rsidRPr="00064ADD">
        <w:rPr>
          <w:rFonts w:ascii="GHEA Grapalat" w:hAnsi="GHEA Grapalat"/>
          <w:sz w:val="20"/>
          <w:szCs w:val="20"/>
          <w:lang w:val="es-ES"/>
        </w:rPr>
        <w:t>---</w:t>
      </w:r>
      <w:r w:rsidRPr="00064ADD">
        <w:rPr>
          <w:rFonts w:ascii="GHEA Grapalat" w:hAnsi="GHEA Grapalat" w:cs="Arial"/>
          <w:sz w:val="20"/>
          <w:szCs w:val="20"/>
          <w:lang w:val="es-ES"/>
        </w:rPr>
        <w:t xml:space="preserve"> </w:t>
      </w:r>
      <w:r>
        <w:rPr>
          <w:rFonts w:ascii="GHEA Grapalat" w:hAnsi="GHEA Grapalat" w:cs="Arial"/>
          <w:sz w:val="20"/>
          <w:szCs w:val="20"/>
          <w:lang w:val="es-ES"/>
        </w:rPr>
        <w:t>ԳՀ</w:t>
      </w:r>
      <w:r w:rsidRPr="00064ADD">
        <w:rPr>
          <w:rFonts w:ascii="GHEA Grapalat" w:hAnsi="GHEA Grapalat" w:cs="Arial"/>
          <w:sz w:val="20"/>
          <w:szCs w:val="20"/>
          <w:lang w:val="es-ES"/>
        </w:rPr>
        <w:t>ԾՁԲ ---/---</w:t>
      </w:r>
      <w:r w:rsidRPr="00064ADD">
        <w:rPr>
          <w:rFonts w:ascii="GHEA Grapalat" w:hAnsi="GHEA Grapalat"/>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2226665B" w14:textId="77777777" w:rsidR="00E641EF" w:rsidRPr="00064ADD" w:rsidRDefault="00E641EF" w:rsidP="00E641EF">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պատվիրատուի</w:t>
      </w:r>
      <w:proofErr w:type="spellEnd"/>
      <w:r w:rsidRPr="00064ADD">
        <w:rPr>
          <w:rFonts w:ascii="GHEA Grapalat" w:hAnsi="GHEA Grapalat" w:cs="Sylfaen"/>
          <w:vertAlign w:val="superscript"/>
          <w:lang w:val="es-ES"/>
        </w:rPr>
        <w:t xml:space="preserve"> անվանումը</w:t>
      </w:r>
    </w:p>
    <w:p w14:paraId="36316B81" w14:textId="78FED8EB" w:rsidR="00E641EF" w:rsidRPr="00064ADD" w:rsidRDefault="00E641EF" w:rsidP="00E641EF">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Pr="00064ADD">
        <w:rPr>
          <w:rFonts w:ascii="GHEA Grapalat" w:hAnsi="GHEA Grapalat" w:cs="Arial"/>
          <w:sz w:val="16"/>
          <w:szCs w:val="16"/>
          <w:lang w:val="es-ES"/>
        </w:rPr>
        <w:t xml:space="preserve"> </w:t>
      </w:r>
      <w:r w:rsidRPr="00064ADD">
        <w:rPr>
          <w:rFonts w:ascii="GHEA Grapalat" w:hAnsi="GHEA Grapalat"/>
          <w:u w:val="single"/>
          <w:lang w:val="es-ES"/>
        </w:rPr>
        <w:tab/>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t xml:space="preserve">     </w:t>
      </w:r>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չափաբաժնին</w:t>
      </w:r>
      <w:proofErr w:type="spellEnd"/>
      <w:r w:rsidRPr="00064ADD">
        <w:rPr>
          <w:rFonts w:ascii="GHEA Grapalat" w:hAnsi="GHEA Grapalat" w:cs="Arial"/>
          <w:sz w:val="20"/>
          <w:szCs w:val="20"/>
          <w:lang w:val="es-ES"/>
        </w:rPr>
        <w:t xml:space="preserve">  (</w:t>
      </w:r>
      <w:proofErr w:type="spellStart"/>
      <w:proofErr w:type="gramEnd"/>
      <w:r w:rsidRPr="00064ADD">
        <w:rPr>
          <w:rFonts w:ascii="GHEA Grapalat" w:hAnsi="GHEA Grapalat" w:cs="Sylfaen"/>
          <w:sz w:val="20"/>
          <w:szCs w:val="20"/>
          <w:lang w:val="es-ES"/>
        </w:rPr>
        <w:t>չափաբաժիններին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հրավերի</w:t>
      </w:r>
      <w:proofErr w:type="spellEnd"/>
      <w:r w:rsidRPr="00064ADD">
        <w:rPr>
          <w:rFonts w:ascii="GHEA Grapalat" w:hAnsi="GHEA Grapalat" w:cs="Sylfaen"/>
          <w:sz w:val="20"/>
          <w:szCs w:val="20"/>
          <w:lang w:val="es-ES"/>
        </w:rPr>
        <w:t xml:space="preserve"> </w:t>
      </w:r>
    </w:p>
    <w:p w14:paraId="20F6016B" w14:textId="4D8B373E" w:rsidR="00E641EF" w:rsidRPr="00064ADD" w:rsidRDefault="00E641EF" w:rsidP="00E641EF">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18A11946" w14:textId="77777777" w:rsidR="00E641EF" w:rsidRPr="00064ADD" w:rsidRDefault="00E641EF" w:rsidP="00E641EF">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77535D21" w14:textId="77777777" w:rsidR="00E641EF" w:rsidRPr="00064ADD" w:rsidRDefault="00E641EF" w:rsidP="00E641EF">
      <w:pPr>
        <w:jc w:val="both"/>
        <w:rPr>
          <w:rFonts w:ascii="GHEA Grapalat" w:hAnsi="GHEA Grapalat"/>
          <w:sz w:val="12"/>
          <w:szCs w:val="12"/>
          <w:u w:val="single"/>
          <w:lang w:val="es-ES"/>
        </w:rPr>
      </w:pPr>
    </w:p>
    <w:p w14:paraId="5428BEDC" w14:textId="77777777" w:rsidR="00E641EF" w:rsidRPr="00064ADD" w:rsidRDefault="00E641EF" w:rsidP="00E641EF">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հանդիսանում</w:t>
      </w:r>
      <w:proofErr w:type="spellEnd"/>
      <w:r w:rsidRPr="00064ADD">
        <w:rPr>
          <w:rFonts w:ascii="GHEA Grapalat" w:hAnsi="GHEA Grapalat" w:cs="Sylfaen"/>
          <w:sz w:val="20"/>
          <w:szCs w:val="20"/>
          <w:lang w:val="es-ES"/>
        </w:rPr>
        <w:t xml:space="preserve"> է </w:t>
      </w:r>
    </w:p>
    <w:p w14:paraId="3A2EF223" w14:textId="77777777" w:rsidR="00E641EF" w:rsidRPr="00064ADD" w:rsidRDefault="00E641EF" w:rsidP="00E641EF">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360BF7FD" w14:textId="77777777" w:rsidR="00E641EF" w:rsidRPr="00064ADD" w:rsidRDefault="00E641EF" w:rsidP="00E641EF">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0435857F" w14:textId="77777777" w:rsidR="00E641EF" w:rsidRPr="00064ADD" w:rsidRDefault="00E641EF" w:rsidP="00E641EF">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144F11C9" w14:textId="77777777" w:rsidR="00E641EF" w:rsidRPr="00064ADD" w:rsidDel="00437CDB" w:rsidRDefault="00E641EF" w:rsidP="00E641EF">
      <w:pPr>
        <w:jc w:val="both"/>
        <w:rPr>
          <w:rFonts w:ascii="GHEA Grapalat" w:hAnsi="GHEA Grapalat" w:cs="Sylfaen"/>
          <w:sz w:val="20"/>
          <w:szCs w:val="20"/>
          <w:lang w:val="es-ES"/>
        </w:rPr>
      </w:pPr>
    </w:p>
    <w:p w14:paraId="386A0BC9" w14:textId="77777777" w:rsidR="00E641EF" w:rsidRPr="00064ADD" w:rsidRDefault="00E641EF" w:rsidP="00E641EF">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5752E799" w14:textId="77777777" w:rsidR="00E641EF" w:rsidRPr="00064ADD" w:rsidRDefault="00E641EF" w:rsidP="00E641EF">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p>
    <w:p w14:paraId="228BC0A9" w14:textId="77777777" w:rsidR="00E641EF" w:rsidRPr="00064ADD" w:rsidRDefault="00E641EF" w:rsidP="00E641EF">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666AD255" w14:textId="77777777" w:rsidR="00E641EF" w:rsidRPr="00064ADD" w:rsidRDefault="00E641EF" w:rsidP="00E641EF">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t>.</w:t>
      </w:r>
    </w:p>
    <w:p w14:paraId="2B13F6E6" w14:textId="77777777" w:rsidR="00E641EF" w:rsidRPr="00064ADD" w:rsidRDefault="00E641EF" w:rsidP="00E641EF">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37F39E3C" w14:textId="77777777" w:rsidR="00E641EF" w:rsidRPr="00064ADD" w:rsidRDefault="00E641EF" w:rsidP="00E641EF">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t>.</w:t>
      </w:r>
    </w:p>
    <w:p w14:paraId="180A44FB" w14:textId="77777777" w:rsidR="00E641EF" w:rsidRPr="00064ADD" w:rsidRDefault="00E641EF" w:rsidP="00E641EF">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փոստի հասցեն</w:t>
      </w:r>
    </w:p>
    <w:p w14:paraId="5D051B36" w14:textId="77777777" w:rsidR="00E641EF" w:rsidRPr="00064ADD" w:rsidRDefault="00E641EF" w:rsidP="00E641EF">
      <w:pPr>
        <w:jc w:val="right"/>
        <w:rPr>
          <w:rFonts w:ascii="GHEA Grapalat" w:hAnsi="GHEA Grapalat"/>
          <w:sz w:val="10"/>
          <w:szCs w:val="10"/>
          <w:lang w:val="es-ES"/>
        </w:rPr>
      </w:pPr>
    </w:p>
    <w:p w14:paraId="27F1D224" w14:textId="77777777" w:rsidR="00E641EF" w:rsidRPr="00064ADD" w:rsidRDefault="00E641EF" w:rsidP="00E641EF">
      <w:pPr>
        <w:jc w:val="right"/>
        <w:rPr>
          <w:rFonts w:ascii="GHEA Grapalat" w:hAnsi="GHEA Grapalat"/>
          <w:sz w:val="10"/>
          <w:szCs w:val="10"/>
          <w:lang w:val="es-ES"/>
        </w:rPr>
      </w:pPr>
    </w:p>
    <w:p w14:paraId="03177BA9" w14:textId="77777777" w:rsidR="00E641EF" w:rsidRPr="00064ADD" w:rsidRDefault="00E641EF" w:rsidP="00E641EF">
      <w:pPr>
        <w:jc w:val="right"/>
        <w:rPr>
          <w:rFonts w:ascii="GHEA Grapalat" w:hAnsi="GHEA Grapalat"/>
          <w:sz w:val="10"/>
          <w:szCs w:val="10"/>
          <w:lang w:val="es-ES"/>
        </w:rPr>
      </w:pPr>
    </w:p>
    <w:p w14:paraId="36EFA7EF" w14:textId="77777777" w:rsidR="00E641EF" w:rsidRPr="00064ADD" w:rsidRDefault="00E641EF" w:rsidP="00E641EF">
      <w:pPr>
        <w:jc w:val="right"/>
        <w:rPr>
          <w:rFonts w:ascii="GHEA Grapalat" w:hAnsi="GHEA Grapalat"/>
          <w:sz w:val="10"/>
          <w:szCs w:val="10"/>
          <w:lang w:val="hy-AM"/>
        </w:rPr>
      </w:pPr>
    </w:p>
    <w:p w14:paraId="230A55BE" w14:textId="77777777" w:rsidR="00E641EF" w:rsidRPr="00064ADD" w:rsidRDefault="00E641EF" w:rsidP="00E641EF">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Pr="00064ADD">
        <w:rPr>
          <w:rFonts w:ascii="GHEA Grapalat" w:hAnsi="GHEA Grapalat"/>
          <w:sz w:val="20"/>
          <w:szCs w:val="20"/>
        </w:rPr>
        <w:t>.</w:t>
      </w:r>
      <w:r w:rsidRPr="00064ADD">
        <w:rPr>
          <w:rFonts w:ascii="GHEA Grapalat" w:hAnsi="GHEA Grapalat"/>
          <w:sz w:val="20"/>
          <w:szCs w:val="20"/>
          <w:lang w:val="es-ES"/>
        </w:rPr>
        <w:t xml:space="preserve">                                     </w:t>
      </w:r>
    </w:p>
    <w:p w14:paraId="5E88234D" w14:textId="77777777" w:rsidR="00E641EF" w:rsidRPr="00064ADD" w:rsidRDefault="00E641EF" w:rsidP="00E641EF">
      <w:pPr>
        <w:jc w:val="both"/>
        <w:rPr>
          <w:rFonts w:ascii="GHEA Grapalat" w:hAnsi="GHEA Grapalat"/>
          <w:sz w:val="16"/>
          <w:szCs w:val="16"/>
          <w:lang w:val="hy-AM"/>
        </w:rPr>
      </w:pPr>
      <w:r w:rsidRPr="00064ADD">
        <w:rPr>
          <w:rFonts w:ascii="GHEA Grapalat" w:hAnsi="GHEA Grapalat"/>
          <w:sz w:val="16"/>
          <w:szCs w:val="16"/>
        </w:rPr>
        <w:t xml:space="preserve">                                      </w:t>
      </w:r>
      <w:r w:rsidRPr="00064ADD">
        <w:rPr>
          <w:rFonts w:ascii="GHEA Grapalat" w:hAnsi="GHEA Grapalat"/>
          <w:sz w:val="16"/>
          <w:szCs w:val="16"/>
          <w:lang w:val="hy-AM"/>
        </w:rPr>
        <w:t xml:space="preserve">                                               գործունեության հասցեն</w:t>
      </w:r>
    </w:p>
    <w:p w14:paraId="27BF338A" w14:textId="77777777" w:rsidR="00E641EF" w:rsidRPr="00064ADD" w:rsidRDefault="00E641EF" w:rsidP="00E641EF">
      <w:pPr>
        <w:ind w:firstLine="708"/>
        <w:jc w:val="both"/>
        <w:rPr>
          <w:rFonts w:ascii="GHEA Grapalat" w:hAnsi="GHEA Grapalat" w:cs="Arial"/>
          <w:sz w:val="20"/>
          <w:szCs w:val="20"/>
          <w:lang w:val="hy-AM"/>
        </w:rPr>
      </w:pPr>
    </w:p>
    <w:p w14:paraId="6D29048E" w14:textId="77777777" w:rsidR="00E641EF" w:rsidRPr="00064ADD" w:rsidRDefault="00E641EF" w:rsidP="00E641EF">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Pr="00064ADD">
        <w:rPr>
          <w:rFonts w:ascii="GHEA Grapalat" w:hAnsi="GHEA Grapalat"/>
          <w:sz w:val="20"/>
          <w:szCs w:val="20"/>
        </w:rPr>
        <w:t>.</w:t>
      </w:r>
      <w:r w:rsidRPr="00064ADD">
        <w:rPr>
          <w:rFonts w:ascii="GHEA Grapalat" w:hAnsi="GHEA Grapalat"/>
          <w:sz w:val="20"/>
          <w:szCs w:val="20"/>
          <w:lang w:val="es-ES"/>
        </w:rPr>
        <w:t xml:space="preserve">                                     </w:t>
      </w:r>
    </w:p>
    <w:p w14:paraId="59A0AA1B" w14:textId="77777777" w:rsidR="00E641EF" w:rsidRPr="00B864E3" w:rsidRDefault="00E641EF" w:rsidP="00E641EF">
      <w:pPr>
        <w:jc w:val="both"/>
        <w:rPr>
          <w:rFonts w:ascii="GHEA Grapalat" w:hAnsi="GHEA Grapalat"/>
          <w:sz w:val="16"/>
          <w:szCs w:val="16"/>
          <w:lang w:val="hy-AM"/>
        </w:rPr>
      </w:pPr>
      <w:r w:rsidRPr="00064ADD">
        <w:rPr>
          <w:rFonts w:ascii="GHEA Grapalat" w:hAnsi="GHEA Grapalat"/>
          <w:sz w:val="16"/>
          <w:szCs w:val="16"/>
        </w:rPr>
        <w:t xml:space="preserve">                                    </w:t>
      </w:r>
      <w:r w:rsidRPr="00064ADD">
        <w:rPr>
          <w:rFonts w:ascii="GHEA Grapalat" w:hAnsi="GHEA Grapalat"/>
          <w:sz w:val="16"/>
          <w:szCs w:val="16"/>
          <w:lang w:val="hy-AM"/>
        </w:rPr>
        <w:t xml:space="preserve">                                       </w:t>
      </w:r>
      <w:r w:rsidRPr="00B864E3">
        <w:rPr>
          <w:rFonts w:ascii="GHEA Grapalat" w:hAnsi="GHEA Grapalat"/>
          <w:sz w:val="16"/>
          <w:szCs w:val="16"/>
          <w:lang w:val="hy-AM"/>
        </w:rPr>
        <w:t>հեռախոսի համարը</w:t>
      </w:r>
    </w:p>
    <w:p w14:paraId="03AAA4A8" w14:textId="77777777" w:rsidR="00E641EF" w:rsidRPr="00B864E3" w:rsidRDefault="00E641EF" w:rsidP="00E641EF">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447B6226" w14:textId="77777777" w:rsidR="00E641EF" w:rsidRPr="00B864E3" w:rsidRDefault="00E641EF" w:rsidP="00E641E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4C713095" w14:textId="77777777" w:rsidR="00E641EF" w:rsidRPr="00B864E3" w:rsidRDefault="00E641EF" w:rsidP="00E641E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2D61A9BC" w14:textId="77777777" w:rsidR="00E641EF" w:rsidRPr="00B864E3" w:rsidRDefault="00E641EF" w:rsidP="00E641E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6B95077" w14:textId="5E99324A" w:rsidR="00E641EF" w:rsidRPr="00B864E3" w:rsidRDefault="00E641EF" w:rsidP="00E641E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FC4098">
        <w:rPr>
          <w:rFonts w:ascii="GHEA Grapalat" w:hAnsi="GHEA Grapalat" w:cs="Arial"/>
          <w:sz w:val="20"/>
          <w:szCs w:val="20"/>
          <w:lang w:val="es-ES"/>
        </w:rPr>
        <w:t>ԳԳԱԿ-ԳՀԾՁԲ-23/9/</w:t>
      </w:r>
      <w:proofErr w:type="gramStart"/>
      <w:r w:rsidR="00FC4098">
        <w:rPr>
          <w:rFonts w:ascii="GHEA Grapalat" w:hAnsi="GHEA Grapalat" w:cs="Arial"/>
          <w:sz w:val="20"/>
          <w:szCs w:val="20"/>
          <w:lang w:val="es-ES"/>
        </w:rPr>
        <w:t>Պ</w:t>
      </w:r>
      <w:r w:rsidRPr="00B864E3">
        <w:rPr>
          <w:rFonts w:ascii="GHEA Grapalat" w:hAnsi="GHEA Grapalat" w:cs="Arial"/>
          <w:sz w:val="20"/>
          <w:szCs w:val="20"/>
          <w:lang w:val="es-ES"/>
        </w:rPr>
        <w:t>»*</w:t>
      </w:r>
      <w:proofErr w:type="gram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հարցման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5E509D6D" w14:textId="6BA2E692" w:rsidR="00E641EF" w:rsidRPr="00B864E3" w:rsidRDefault="00E641EF" w:rsidP="00E641E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55B44147" w14:textId="77777777" w:rsidR="00E641EF" w:rsidRDefault="00E641EF" w:rsidP="00E641EF">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92318" w14:textId="2E3FC1CB" w:rsidR="00E641EF" w:rsidRPr="00064ADD" w:rsidRDefault="00E641EF" w:rsidP="00E641EF">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Pr="00B864E3">
        <w:rPr>
          <w:rFonts w:ascii="GHEA Grapalat" w:hAnsi="GHEA Grapalat" w:cs="Arial"/>
          <w:sz w:val="20"/>
          <w:szCs w:val="20"/>
          <w:lang w:val="es-ES"/>
        </w:rPr>
        <w:t>) «</w:t>
      </w:r>
      <w:r w:rsidR="00FC4098">
        <w:rPr>
          <w:rFonts w:ascii="GHEA Grapalat" w:hAnsi="GHEA Grapalat" w:cs="Arial"/>
          <w:sz w:val="20"/>
          <w:szCs w:val="20"/>
          <w:lang w:val="es-ES"/>
        </w:rPr>
        <w:t>ԳԳԱԿ-ԳՀԾՁԲ-23/9/Պ</w:t>
      </w:r>
      <w:r w:rsidRPr="00B864E3">
        <w:rPr>
          <w:rFonts w:ascii="GHEA Grapalat" w:hAnsi="GHEA Grapalat" w:cs="Arial"/>
          <w:sz w:val="20"/>
          <w:szCs w:val="20"/>
          <w:lang w:val="es-ES"/>
        </w:rPr>
        <w:t>»</w:t>
      </w:r>
      <w:r w:rsidRPr="00B864E3">
        <w:rPr>
          <w:rFonts w:ascii="GHEA Grapalat" w:hAnsi="GHEA Grapalat" w:cs="Sylfaen"/>
          <w:sz w:val="22"/>
          <w:szCs w:val="22"/>
          <w:lang w:val="hy-AM"/>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հարցմանը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մասնակցելու</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շրջանակում</w:t>
      </w:r>
      <w:proofErr w:type="spellEnd"/>
      <w:r w:rsidRPr="00064ADD">
        <w:rPr>
          <w:rFonts w:ascii="GHEA Grapalat" w:hAnsi="GHEA Grapalat" w:cs="Arial"/>
          <w:sz w:val="20"/>
          <w:szCs w:val="20"/>
          <w:lang w:val="es-ES"/>
        </w:rPr>
        <w:t>`</w:t>
      </w:r>
      <w:r w:rsidRPr="00064ADD">
        <w:rPr>
          <w:rFonts w:ascii="GHEA Grapalat" w:hAnsi="GHEA Grapalat" w:cs="Sylfaen"/>
          <w:sz w:val="22"/>
          <w:szCs w:val="22"/>
          <w:lang w:val="es-ES"/>
        </w:rPr>
        <w:t xml:space="preserve">  </w:t>
      </w:r>
    </w:p>
    <w:p w14:paraId="4E045BE9" w14:textId="77777777" w:rsidR="00E641EF" w:rsidRPr="00064ADD" w:rsidRDefault="00E641EF" w:rsidP="00E641EF">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անբարեխիղճ </w:t>
      </w:r>
      <w:proofErr w:type="gramStart"/>
      <w:r w:rsidRPr="00064ADD">
        <w:rPr>
          <w:rFonts w:ascii="GHEA Grapalat" w:hAnsi="GHEA Grapalat" w:cs="Arial"/>
          <w:sz w:val="20"/>
          <w:szCs w:val="20"/>
          <w:lang w:val="hy-AM"/>
        </w:rPr>
        <w:t>մրցակցություն</w:t>
      </w:r>
      <w:r w:rsidRPr="00064ADD">
        <w:rPr>
          <w:rFonts w:ascii="GHEA Grapalat" w:hAnsi="GHEA Grapalat" w:cs="Arial"/>
          <w:sz w:val="20"/>
          <w:szCs w:val="20"/>
          <w:lang w:val="es-ES"/>
        </w:rPr>
        <w:t xml:space="preserve"> </w:t>
      </w:r>
      <w:r w:rsidRPr="00064ADD">
        <w:rPr>
          <w:rFonts w:ascii="GHEA Grapalat" w:hAnsi="GHEA Grapalat" w:cs="Arial"/>
          <w:sz w:val="20"/>
          <w:szCs w:val="20"/>
          <w:lang w:val="hy-AM"/>
        </w:rPr>
        <w:t>,</w:t>
      </w:r>
      <w:proofErr w:type="gramEnd"/>
      <w:r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1846CDCB" w14:textId="77777777" w:rsidR="00E641EF" w:rsidRPr="00064ADD" w:rsidRDefault="00E641EF" w:rsidP="00E641EF">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6F51978B" w14:textId="77777777" w:rsidR="00E641EF" w:rsidRPr="00064ADD" w:rsidRDefault="00E641EF" w:rsidP="00E641EF">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82FB58B" w14:textId="77777777" w:rsidR="00E641EF" w:rsidRPr="00064ADD" w:rsidRDefault="00E641EF" w:rsidP="00E641EF">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lastRenderedPageBreak/>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49546DB0" w14:textId="77777777" w:rsidR="00E641EF" w:rsidRPr="00064ADD" w:rsidRDefault="00E641EF" w:rsidP="00E641EF">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4700CAC2" w14:textId="77777777" w:rsidR="00E641EF" w:rsidRPr="00064ADD" w:rsidRDefault="00E641EF" w:rsidP="00E641EF">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հիսուն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տոկոս</w:t>
      </w:r>
      <w:proofErr w:type="spellEnd"/>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046F5BCE" w14:textId="77777777" w:rsidR="00E641EF" w:rsidRPr="00064ADD" w:rsidRDefault="00E641EF" w:rsidP="00E641EF">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F21B3D2" w14:textId="77777777" w:rsidR="00E641EF" w:rsidRPr="00064ADD" w:rsidRDefault="00E641EF" w:rsidP="00E641EF">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0AFC4BCB" w14:textId="77777777" w:rsidR="00E641EF" w:rsidRPr="00064ADD" w:rsidRDefault="00E641EF" w:rsidP="00E641EF">
      <w:pPr>
        <w:jc w:val="both"/>
        <w:rPr>
          <w:rFonts w:ascii="GHEA Grapalat" w:hAnsi="GHEA Grapalat" w:cs="Arial"/>
          <w:sz w:val="20"/>
          <w:szCs w:val="20"/>
          <w:lang w:val="es-ES"/>
        </w:rPr>
      </w:pPr>
    </w:p>
    <w:p w14:paraId="0BF46FAF" w14:textId="77777777" w:rsidR="00E641EF" w:rsidRPr="00064ADD" w:rsidRDefault="00E641EF" w:rsidP="00E641EF">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Pr="00064ADD">
        <w:rPr>
          <w:rFonts w:ascii="GHEA Grapalat" w:hAnsi="GHEA Grapalat" w:cs="Arial"/>
          <w:sz w:val="20"/>
          <w:szCs w:val="20"/>
          <w:lang w:val="es-ES"/>
        </w:rPr>
        <w:t>տորև</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3B6D443F" w14:textId="77777777" w:rsidR="00E641EF" w:rsidRPr="00064ADD" w:rsidRDefault="00E641EF" w:rsidP="00E641EF">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69DFFD26" w14:textId="77777777" w:rsidR="00E641EF" w:rsidRPr="00064ADD" w:rsidRDefault="00E641EF" w:rsidP="00E641EF">
      <w:pPr>
        <w:jc w:val="both"/>
        <w:rPr>
          <w:rFonts w:ascii="GHEA Grapalat" w:hAnsi="GHEA Grapalat"/>
          <w:sz w:val="22"/>
          <w:szCs w:val="22"/>
          <w:lang w:val="hy-AM"/>
        </w:rPr>
      </w:pPr>
    </w:p>
    <w:p w14:paraId="50FF99F5" w14:textId="77777777" w:rsidR="00E641EF" w:rsidRPr="00064ADD" w:rsidRDefault="00E641EF" w:rsidP="00E641EF">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78C22F35" w14:textId="77777777" w:rsidR="00E641EF" w:rsidRPr="00064ADD" w:rsidRDefault="00E641EF" w:rsidP="00E641EF">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4C99F0F9" w14:textId="77777777" w:rsidR="00E641EF" w:rsidRPr="00064ADD" w:rsidRDefault="00E641EF" w:rsidP="00E641EF">
      <w:pPr>
        <w:ind w:firstLine="708"/>
        <w:jc w:val="both"/>
        <w:rPr>
          <w:rFonts w:ascii="GHEA Grapalat" w:hAnsi="GHEA Grapalat"/>
          <w:sz w:val="20"/>
          <w:lang w:val="es-ES"/>
        </w:rPr>
      </w:pPr>
    </w:p>
    <w:p w14:paraId="48BE6FE0" w14:textId="77777777" w:rsidR="00E641EF" w:rsidRPr="00064ADD" w:rsidRDefault="00E641EF" w:rsidP="00E641EF">
      <w:pPr>
        <w:ind w:firstLine="708"/>
        <w:jc w:val="both"/>
        <w:rPr>
          <w:rFonts w:ascii="GHEA Grapalat" w:hAnsi="GHEA Grapalat"/>
          <w:sz w:val="20"/>
          <w:lang w:val="es-ES"/>
        </w:rPr>
      </w:pPr>
    </w:p>
    <w:p w14:paraId="4CD6C209" w14:textId="77777777" w:rsidR="00E641EF" w:rsidRPr="00064ADD" w:rsidRDefault="00E641EF" w:rsidP="00E641EF">
      <w:pPr>
        <w:jc w:val="both"/>
        <w:rPr>
          <w:rFonts w:ascii="GHEA Grapalat" w:hAnsi="GHEA Grapalat"/>
          <w:sz w:val="20"/>
          <w:lang w:val="es-ES"/>
        </w:rPr>
      </w:pPr>
    </w:p>
    <w:p w14:paraId="65DEAF0E" w14:textId="77777777" w:rsidR="00E641EF" w:rsidRPr="00064ADD" w:rsidRDefault="00E641EF" w:rsidP="00E641EF">
      <w:pPr>
        <w:jc w:val="both"/>
        <w:rPr>
          <w:rFonts w:ascii="GHEA Grapalat" w:hAnsi="GHEA Grapalat"/>
          <w:sz w:val="20"/>
          <w:lang w:val="es-ES"/>
        </w:rPr>
      </w:pPr>
    </w:p>
    <w:p w14:paraId="2AEE997C" w14:textId="77777777" w:rsidR="00E641EF" w:rsidRPr="00064ADD" w:rsidRDefault="00E641EF" w:rsidP="00E641EF">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8F00E0">
        <w:rPr>
          <w:rFonts w:ascii="GHEA Grapalat" w:hAnsi="GHEA Grapalat" w:cs="Arial"/>
          <w:sz w:val="20"/>
          <w:vertAlign w:val="superscript"/>
          <w:lang w:val="hy-AM"/>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8F00E0">
        <w:rPr>
          <w:rFonts w:ascii="GHEA Grapalat" w:hAnsi="GHEA Grapalat" w:cs="Sylfaen"/>
          <w:sz w:val="20"/>
          <w:vertAlign w:val="superscript"/>
          <w:lang w:val="hy-AM"/>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1E82E505" w14:textId="77777777" w:rsidR="00E641EF" w:rsidRPr="00064ADD" w:rsidRDefault="00E641EF" w:rsidP="00E641EF">
      <w:pPr>
        <w:jc w:val="both"/>
        <w:rPr>
          <w:rFonts w:ascii="GHEA Grapalat" w:hAnsi="GHEA Grapalat" w:cs="Arial"/>
          <w:sz w:val="20"/>
          <w:vertAlign w:val="superscript"/>
          <w:lang w:val="es-ES"/>
        </w:rPr>
      </w:pPr>
    </w:p>
    <w:p w14:paraId="1E98A26C" w14:textId="77777777" w:rsidR="00E641EF" w:rsidRPr="00064ADD" w:rsidRDefault="00E641EF" w:rsidP="00E641EF">
      <w:pPr>
        <w:jc w:val="both"/>
        <w:rPr>
          <w:rFonts w:ascii="GHEA Grapalat" w:hAnsi="GHEA Grapalat"/>
          <w:sz w:val="20"/>
          <w:lang w:val="hy-AM"/>
        </w:rPr>
      </w:pPr>
      <w:r w:rsidRPr="00064ADD">
        <w:rPr>
          <w:rFonts w:ascii="GHEA Grapalat" w:hAnsi="GHEA Grapalat"/>
          <w:sz w:val="20"/>
          <w:lang w:val="hy-AM"/>
        </w:rPr>
        <w:t xml:space="preserve">    </w:t>
      </w:r>
    </w:p>
    <w:p w14:paraId="609BC626" w14:textId="77777777" w:rsidR="00E641EF" w:rsidRPr="00960D70" w:rsidRDefault="00E641EF" w:rsidP="00E641EF">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530D937E" w14:textId="1C848A12" w:rsidR="00E641EF" w:rsidRDefault="00E641EF" w:rsidP="00E641EF">
      <w:pPr>
        <w:pStyle w:val="BodyTextIndent3"/>
        <w:spacing w:line="240" w:lineRule="auto"/>
        <w:jc w:val="right"/>
        <w:rPr>
          <w:rFonts w:ascii="GHEA Grapalat" w:hAnsi="GHEA Grapalat"/>
          <w:b/>
          <w:lang w:val="hy-AM"/>
        </w:rPr>
      </w:pPr>
    </w:p>
    <w:p w14:paraId="23B19C79" w14:textId="6FCC8FD1" w:rsidR="00E641EF" w:rsidRDefault="00E641EF" w:rsidP="00E641EF">
      <w:pPr>
        <w:pStyle w:val="BodyTextIndent3"/>
        <w:spacing w:line="240" w:lineRule="auto"/>
        <w:jc w:val="right"/>
        <w:rPr>
          <w:rFonts w:ascii="GHEA Grapalat" w:hAnsi="GHEA Grapalat"/>
          <w:b/>
          <w:lang w:val="hy-AM"/>
        </w:rPr>
      </w:pPr>
    </w:p>
    <w:p w14:paraId="75A1FCB5" w14:textId="626890D5" w:rsidR="00E641EF" w:rsidRDefault="00E641EF" w:rsidP="00E641EF">
      <w:pPr>
        <w:pStyle w:val="BodyTextIndent3"/>
        <w:spacing w:line="240" w:lineRule="auto"/>
        <w:jc w:val="right"/>
        <w:rPr>
          <w:rFonts w:ascii="GHEA Grapalat" w:hAnsi="GHEA Grapalat"/>
          <w:b/>
          <w:lang w:val="hy-AM"/>
        </w:rPr>
      </w:pPr>
    </w:p>
    <w:p w14:paraId="60891691" w14:textId="063394B1" w:rsidR="00E641EF" w:rsidRDefault="00E641EF" w:rsidP="00E641EF">
      <w:pPr>
        <w:pStyle w:val="BodyTextIndent3"/>
        <w:spacing w:line="240" w:lineRule="auto"/>
        <w:jc w:val="right"/>
        <w:rPr>
          <w:rFonts w:ascii="GHEA Grapalat" w:hAnsi="GHEA Grapalat"/>
          <w:b/>
          <w:lang w:val="hy-AM"/>
        </w:rPr>
      </w:pPr>
    </w:p>
    <w:p w14:paraId="03DBFFE1" w14:textId="29F40958" w:rsidR="00E641EF" w:rsidRDefault="00E641EF" w:rsidP="00E641EF">
      <w:pPr>
        <w:pStyle w:val="BodyTextIndent3"/>
        <w:spacing w:line="240" w:lineRule="auto"/>
        <w:jc w:val="right"/>
        <w:rPr>
          <w:rFonts w:ascii="GHEA Grapalat" w:hAnsi="GHEA Grapalat"/>
          <w:b/>
          <w:lang w:val="hy-AM"/>
        </w:rPr>
      </w:pPr>
    </w:p>
    <w:p w14:paraId="12174E10" w14:textId="231A6E2B" w:rsidR="00E641EF" w:rsidRDefault="00E641EF" w:rsidP="00E641EF">
      <w:pPr>
        <w:pStyle w:val="BodyTextIndent3"/>
        <w:spacing w:line="240" w:lineRule="auto"/>
        <w:jc w:val="right"/>
        <w:rPr>
          <w:rFonts w:ascii="GHEA Grapalat" w:hAnsi="GHEA Grapalat"/>
          <w:b/>
          <w:lang w:val="hy-AM"/>
        </w:rPr>
      </w:pPr>
    </w:p>
    <w:p w14:paraId="48011D7F" w14:textId="6DD55B9D" w:rsidR="00E641EF" w:rsidRDefault="00E641EF" w:rsidP="00E641EF">
      <w:pPr>
        <w:pStyle w:val="BodyTextIndent3"/>
        <w:spacing w:line="240" w:lineRule="auto"/>
        <w:jc w:val="right"/>
        <w:rPr>
          <w:rFonts w:ascii="GHEA Grapalat" w:hAnsi="GHEA Grapalat"/>
          <w:b/>
          <w:lang w:val="hy-AM"/>
        </w:rPr>
      </w:pPr>
    </w:p>
    <w:p w14:paraId="2D288501" w14:textId="068351A8" w:rsidR="00E641EF" w:rsidRDefault="00E641EF" w:rsidP="00E641EF">
      <w:pPr>
        <w:pStyle w:val="BodyTextIndent3"/>
        <w:spacing w:line="240" w:lineRule="auto"/>
        <w:jc w:val="right"/>
        <w:rPr>
          <w:rFonts w:ascii="GHEA Grapalat" w:hAnsi="GHEA Grapalat"/>
          <w:b/>
          <w:lang w:val="hy-AM"/>
        </w:rPr>
      </w:pPr>
    </w:p>
    <w:p w14:paraId="76E048C9" w14:textId="15552E0D" w:rsidR="00E641EF" w:rsidRDefault="00E641EF" w:rsidP="00E641EF">
      <w:pPr>
        <w:pStyle w:val="BodyTextIndent3"/>
        <w:spacing w:line="240" w:lineRule="auto"/>
        <w:jc w:val="right"/>
        <w:rPr>
          <w:rFonts w:ascii="GHEA Grapalat" w:hAnsi="GHEA Grapalat"/>
          <w:b/>
          <w:lang w:val="hy-AM"/>
        </w:rPr>
      </w:pPr>
    </w:p>
    <w:p w14:paraId="7FD452E7" w14:textId="77777777" w:rsidR="00E641EF" w:rsidRPr="00064ADD" w:rsidRDefault="00E641EF" w:rsidP="00E641EF">
      <w:pPr>
        <w:pStyle w:val="BodyTextIndent3"/>
        <w:spacing w:line="240" w:lineRule="auto"/>
        <w:jc w:val="right"/>
        <w:rPr>
          <w:rFonts w:ascii="GHEA Grapalat" w:hAnsi="GHEA Grapalat"/>
          <w:b/>
          <w:lang w:val="hy-AM"/>
        </w:rPr>
      </w:pPr>
    </w:p>
    <w:p w14:paraId="4AE033FF" w14:textId="77777777" w:rsidR="00E641EF" w:rsidRPr="00064ADD" w:rsidRDefault="00E641EF" w:rsidP="00E641EF">
      <w:pPr>
        <w:pStyle w:val="BodyTextIndent3"/>
        <w:spacing w:line="240" w:lineRule="auto"/>
        <w:jc w:val="right"/>
        <w:rPr>
          <w:rFonts w:ascii="GHEA Grapalat" w:hAnsi="GHEA Grapalat"/>
          <w:b/>
          <w:lang w:val="hy-AM"/>
        </w:rPr>
      </w:pPr>
    </w:p>
    <w:p w14:paraId="163794B5" w14:textId="77777777" w:rsidR="00E641EF" w:rsidRDefault="00E641EF" w:rsidP="00E641EF">
      <w:pPr>
        <w:pStyle w:val="FootnoteText"/>
        <w:rPr>
          <w:rFonts w:ascii="GHEA Grapalat" w:hAnsi="GHEA Grapalat"/>
          <w:i/>
          <w:sz w:val="18"/>
          <w:szCs w:val="18"/>
          <w:lang w:val="hy-AM"/>
        </w:rPr>
      </w:pPr>
    </w:p>
    <w:p w14:paraId="6D5099C6" w14:textId="77777777" w:rsidR="00E641EF" w:rsidRPr="00960D70" w:rsidRDefault="00E641EF" w:rsidP="00E641EF">
      <w:pPr>
        <w:pStyle w:val="FootnoteText"/>
        <w:jc w:val="both"/>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48283FB5" w14:textId="77777777" w:rsidR="00E641EF" w:rsidRPr="00960D70" w:rsidRDefault="00E641EF" w:rsidP="00E641EF">
      <w:pPr>
        <w:pStyle w:val="FootnoteText"/>
        <w:jc w:val="both"/>
        <w:rPr>
          <w:rFonts w:ascii="GHEA Grapalat" w:hAnsi="GHEA Grapalat"/>
          <w:i/>
          <w:sz w:val="18"/>
          <w:szCs w:val="18"/>
          <w:lang w:val="hy-AM"/>
        </w:rPr>
      </w:pPr>
    </w:p>
    <w:p w14:paraId="4B20E97B" w14:textId="77777777" w:rsidR="00E641EF" w:rsidRPr="00987432" w:rsidRDefault="00E641EF" w:rsidP="00E641EF">
      <w:pPr>
        <w:pStyle w:val="FootnoteText"/>
        <w:jc w:val="both"/>
        <w:rPr>
          <w:rFonts w:ascii="GHEA Grapalat" w:hAnsi="GHEA Grapalat"/>
          <w:b/>
          <w:i/>
          <w:sz w:val="18"/>
          <w:szCs w:val="18"/>
          <w:lang w:val="hy-AM"/>
        </w:rPr>
      </w:pPr>
      <w:r w:rsidRPr="00987432">
        <w:rPr>
          <w:rFonts w:ascii="GHEA Grapalat" w:hAnsi="GHEA Grapalat"/>
          <w:b/>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87432">
        <w:rPr>
          <w:rFonts w:ascii="Calibri" w:hAnsi="Calibri" w:cs="Calibri"/>
          <w:b/>
          <w:i/>
          <w:sz w:val="18"/>
          <w:szCs w:val="18"/>
          <w:lang w:val="hy-AM"/>
        </w:rPr>
        <w:t> </w:t>
      </w:r>
      <w:r w:rsidRPr="00987432">
        <w:rPr>
          <w:rFonts w:ascii="GHEA Grapalat" w:hAnsi="GHEA Grapalat" w:cs="GHEA Grapalat"/>
          <w:b/>
          <w:i/>
          <w:sz w:val="18"/>
          <w:szCs w:val="18"/>
          <w:lang w:val="hy-AM"/>
        </w:rPr>
        <w:t>մասին»</w:t>
      </w:r>
      <w:r w:rsidRPr="00987432">
        <w:rPr>
          <w:rFonts w:ascii="GHEA Grapalat" w:hAnsi="GHEA Grapalat"/>
          <w:b/>
          <w:i/>
          <w:sz w:val="18"/>
          <w:szCs w:val="18"/>
          <w:lang w:val="hy-AM"/>
        </w:rPr>
        <w:t xml:space="preserve"> </w:t>
      </w:r>
      <w:r w:rsidRPr="00987432">
        <w:rPr>
          <w:rFonts w:ascii="GHEA Grapalat" w:hAnsi="GHEA Grapalat" w:cs="GHEA Grapalat"/>
          <w:b/>
          <w:i/>
          <w:sz w:val="18"/>
          <w:szCs w:val="18"/>
          <w:lang w:val="hy-AM"/>
        </w:rPr>
        <w:t>օրենքի</w:t>
      </w:r>
      <w:r w:rsidRPr="00987432">
        <w:rPr>
          <w:rFonts w:ascii="GHEA Grapalat" w:hAnsi="GHEA Grapalat"/>
          <w:b/>
          <w:i/>
          <w:sz w:val="18"/>
          <w:szCs w:val="18"/>
          <w:lang w:val="hy-AM"/>
        </w:rPr>
        <w:t xml:space="preserve"> </w:t>
      </w:r>
      <w:r w:rsidRPr="00987432">
        <w:rPr>
          <w:rFonts w:ascii="GHEA Grapalat" w:hAnsi="GHEA Grapalat" w:cs="GHEA Grapalat"/>
          <w:b/>
          <w:i/>
          <w:sz w:val="18"/>
          <w:szCs w:val="18"/>
          <w:lang w:val="hy-AM"/>
        </w:rPr>
        <w:t>համաձայն՝</w:t>
      </w:r>
      <w:r w:rsidRPr="00987432">
        <w:rPr>
          <w:rFonts w:ascii="GHEA Grapalat" w:hAnsi="GHEA Grapalat"/>
          <w:b/>
          <w:i/>
          <w:sz w:val="18"/>
          <w:szCs w:val="18"/>
          <w:lang w:val="hy-AM"/>
        </w:rPr>
        <w:t xml:space="preserve"> </w:t>
      </w:r>
      <w:r w:rsidRPr="00987432">
        <w:rPr>
          <w:rFonts w:ascii="GHEA Grapalat" w:hAnsi="GHEA Grapalat" w:cs="GHEA Grapalat"/>
          <w:b/>
          <w:i/>
          <w:sz w:val="18"/>
          <w:szCs w:val="18"/>
          <w:lang w:val="hy-AM"/>
        </w:rPr>
        <w:t>իրավաբանական</w:t>
      </w:r>
      <w:r w:rsidRPr="00987432">
        <w:rPr>
          <w:rFonts w:ascii="GHEA Grapalat" w:hAnsi="GHEA Grapalat"/>
          <w:b/>
          <w:i/>
          <w:sz w:val="18"/>
          <w:szCs w:val="18"/>
          <w:lang w:val="hy-AM"/>
        </w:rPr>
        <w:t xml:space="preserve"> </w:t>
      </w:r>
      <w:r w:rsidRPr="00987432">
        <w:rPr>
          <w:rFonts w:ascii="GHEA Grapalat" w:hAnsi="GHEA Grapalat" w:cs="GHEA Grapalat"/>
          <w:b/>
          <w:i/>
          <w:sz w:val="18"/>
          <w:szCs w:val="18"/>
          <w:lang w:val="hy-AM"/>
        </w:rPr>
        <w:t>անձանց</w:t>
      </w:r>
      <w:r w:rsidRPr="00987432">
        <w:rPr>
          <w:rFonts w:ascii="GHEA Grapalat" w:hAnsi="GHEA Grapalat"/>
          <w:b/>
          <w:i/>
          <w:sz w:val="18"/>
          <w:szCs w:val="18"/>
          <w:lang w:val="hy-AM"/>
        </w:rPr>
        <w:t xml:space="preserve"> </w:t>
      </w:r>
      <w:r w:rsidRPr="00987432">
        <w:rPr>
          <w:rFonts w:ascii="GHEA Grapalat" w:hAnsi="GHEA Grapalat" w:cs="GHEA Grapalat"/>
          <w:b/>
          <w:i/>
          <w:sz w:val="18"/>
          <w:szCs w:val="18"/>
          <w:lang w:val="hy-AM"/>
        </w:rPr>
        <w:t>պետական</w:t>
      </w:r>
      <w:r w:rsidRPr="00987432">
        <w:rPr>
          <w:rFonts w:ascii="GHEA Grapalat" w:hAnsi="GHEA Grapalat"/>
          <w:b/>
          <w:i/>
          <w:sz w:val="18"/>
          <w:szCs w:val="18"/>
          <w:lang w:val="hy-AM"/>
        </w:rPr>
        <w:t xml:space="preserve"> </w:t>
      </w:r>
      <w:r w:rsidRPr="00987432">
        <w:rPr>
          <w:rFonts w:ascii="GHEA Grapalat" w:hAnsi="GHEA Grapalat" w:cs="GHEA Grapalat"/>
          <w:b/>
          <w:i/>
          <w:sz w:val="18"/>
          <w:szCs w:val="18"/>
          <w:lang w:val="hy-AM"/>
        </w:rPr>
        <w:t>ռեգիստրի</w:t>
      </w:r>
      <w:r w:rsidRPr="00987432">
        <w:rPr>
          <w:rFonts w:ascii="GHEA Grapalat" w:hAnsi="GHEA Grapalat"/>
          <w:b/>
          <w:i/>
          <w:sz w:val="18"/>
          <w:szCs w:val="18"/>
          <w:lang w:val="hy-AM"/>
        </w:rPr>
        <w:t xml:space="preserve"> </w:t>
      </w:r>
      <w:r w:rsidRPr="00987432">
        <w:rPr>
          <w:rFonts w:ascii="GHEA Grapalat" w:hAnsi="GHEA Grapalat" w:cs="GHEA Grapalat"/>
          <w:b/>
          <w:i/>
          <w:sz w:val="18"/>
          <w:szCs w:val="18"/>
          <w:lang w:val="hy-AM"/>
        </w:rPr>
        <w:t>գործակալությունում</w:t>
      </w:r>
      <w:r w:rsidRPr="00987432">
        <w:rPr>
          <w:rFonts w:ascii="GHEA Grapalat" w:hAnsi="GHEA Grapalat"/>
          <w:b/>
          <w:i/>
          <w:sz w:val="18"/>
          <w:szCs w:val="18"/>
          <w:lang w:val="hy-AM"/>
        </w:rPr>
        <w:t xml:space="preserve"> </w:t>
      </w:r>
      <w:r w:rsidRPr="00987432">
        <w:rPr>
          <w:rFonts w:ascii="GHEA Grapalat" w:hAnsi="GHEA Grapalat" w:cs="GHEA Grapalat"/>
          <w:b/>
          <w:i/>
          <w:sz w:val="18"/>
          <w:szCs w:val="18"/>
          <w:lang w:val="hy-AM"/>
        </w:rPr>
        <w:t>գրա</w:t>
      </w:r>
      <w:r w:rsidRPr="00987432">
        <w:rPr>
          <w:rFonts w:ascii="GHEA Grapalat" w:hAnsi="GHEA Grapalat"/>
          <w:b/>
          <w:i/>
          <w:sz w:val="18"/>
          <w:szCs w:val="18"/>
          <w:lang w:val="hy-AM"/>
        </w:rPr>
        <w:t xml:space="preserve">նցած՝ իր իրական շահառուների վերաբերյալ տեղեկություններ պարունակող կայքէջի հղումը՝ </w:t>
      </w:r>
    </w:p>
    <w:p w14:paraId="48A9EEA5" w14:textId="77777777" w:rsidR="00E641EF" w:rsidRPr="00987432" w:rsidRDefault="00E641EF" w:rsidP="00E641EF">
      <w:pPr>
        <w:pStyle w:val="FootnoteText"/>
        <w:jc w:val="both"/>
        <w:rPr>
          <w:rFonts w:ascii="GHEA Grapalat" w:hAnsi="GHEA Grapalat"/>
          <w:b/>
          <w:i/>
          <w:sz w:val="18"/>
          <w:szCs w:val="18"/>
          <w:lang w:val="hy-AM"/>
        </w:rPr>
      </w:pPr>
      <w:r w:rsidRPr="00987432">
        <w:rPr>
          <w:rFonts w:ascii="GHEA Grapalat" w:hAnsi="GHEA Grapalat"/>
          <w:b/>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1D01E801" w14:textId="3A351D6A" w:rsidR="00E641EF" w:rsidRPr="00987432" w:rsidRDefault="00E641EF" w:rsidP="00E641EF">
      <w:pPr>
        <w:pStyle w:val="BodyTextIndent3"/>
        <w:spacing w:line="240" w:lineRule="auto"/>
        <w:rPr>
          <w:rFonts w:ascii="GHEA Grapalat" w:hAnsi="GHEA Grapalat" w:cs="Sylfaen"/>
          <w:b/>
          <w:lang w:val="es-ES"/>
        </w:rPr>
      </w:pPr>
      <w:r w:rsidRPr="00987432">
        <w:rPr>
          <w:rFonts w:ascii="GHEA Grapalat" w:hAnsi="GHEA Grapalat"/>
          <w:b/>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39FD9E82" w14:textId="51B6A782" w:rsidR="00E641EF" w:rsidRDefault="00E641EF" w:rsidP="00EF3662">
      <w:pPr>
        <w:pStyle w:val="BodyTextIndent3"/>
        <w:spacing w:line="240" w:lineRule="auto"/>
        <w:jc w:val="right"/>
        <w:rPr>
          <w:rFonts w:ascii="GHEA Grapalat" w:hAnsi="GHEA Grapalat" w:cs="Sylfaen"/>
          <w:b/>
          <w:lang w:val="es-ES"/>
        </w:rPr>
      </w:pPr>
    </w:p>
    <w:p w14:paraId="2C2C77DF" w14:textId="77777777" w:rsidR="00E641EF" w:rsidRPr="00064ADD" w:rsidRDefault="00E641EF" w:rsidP="00EF3662">
      <w:pPr>
        <w:pStyle w:val="BodyTextIndent3"/>
        <w:spacing w:line="240" w:lineRule="auto"/>
        <w:jc w:val="right"/>
        <w:rPr>
          <w:rFonts w:ascii="GHEA Grapalat" w:hAnsi="GHEA Grapalat" w:cs="Arial"/>
          <w:b/>
          <w:lang w:val="es-ES"/>
        </w:rPr>
      </w:pPr>
    </w:p>
    <w:p w14:paraId="6350ADCB" w14:textId="7BD4C06A" w:rsidR="00B2572B" w:rsidRDefault="00B2572B" w:rsidP="00EF3662">
      <w:pPr>
        <w:jc w:val="center"/>
        <w:rPr>
          <w:rFonts w:ascii="GHEA Grapalat" w:hAnsi="GHEA Grapalat" w:cs="Sylfaen"/>
          <w:b/>
          <w:lang w:val="es-ES"/>
        </w:rPr>
      </w:pPr>
    </w:p>
    <w:p w14:paraId="2B6C27E9" w14:textId="05F22394" w:rsidR="00E641EF" w:rsidRDefault="00E641EF" w:rsidP="00E641EF">
      <w:pPr>
        <w:pStyle w:val="norm"/>
        <w:spacing w:line="240" w:lineRule="auto"/>
        <w:ind w:firstLine="284"/>
        <w:jc w:val="right"/>
        <w:rPr>
          <w:rFonts w:ascii="GHEA Grapalat" w:hAnsi="GHEA Grapalat" w:cs="Sylfaen"/>
          <w:b/>
          <w:sz w:val="20"/>
          <w:lang w:val="es-ES"/>
        </w:rPr>
      </w:pPr>
    </w:p>
    <w:p w14:paraId="354B86A2" w14:textId="2D78D297" w:rsidR="00987432" w:rsidRDefault="00987432" w:rsidP="00E641EF">
      <w:pPr>
        <w:pStyle w:val="norm"/>
        <w:spacing w:line="240" w:lineRule="auto"/>
        <w:ind w:firstLine="284"/>
        <w:jc w:val="right"/>
        <w:rPr>
          <w:rFonts w:ascii="GHEA Grapalat" w:hAnsi="GHEA Grapalat" w:cs="Sylfaen"/>
          <w:b/>
          <w:sz w:val="20"/>
          <w:lang w:val="es-ES"/>
        </w:rPr>
      </w:pPr>
    </w:p>
    <w:p w14:paraId="0F33A740" w14:textId="4BA40529" w:rsidR="00987432" w:rsidRDefault="00987432" w:rsidP="00E641EF">
      <w:pPr>
        <w:pStyle w:val="norm"/>
        <w:spacing w:line="240" w:lineRule="auto"/>
        <w:ind w:firstLine="284"/>
        <w:jc w:val="right"/>
        <w:rPr>
          <w:rFonts w:ascii="GHEA Grapalat" w:hAnsi="GHEA Grapalat" w:cs="Sylfaen"/>
          <w:b/>
          <w:sz w:val="20"/>
          <w:lang w:val="es-ES"/>
        </w:rPr>
      </w:pPr>
    </w:p>
    <w:p w14:paraId="6E66D799" w14:textId="7A6A0363" w:rsidR="00987432" w:rsidRDefault="00987432" w:rsidP="00E641EF">
      <w:pPr>
        <w:pStyle w:val="norm"/>
        <w:spacing w:line="240" w:lineRule="auto"/>
        <w:ind w:firstLine="284"/>
        <w:jc w:val="right"/>
        <w:rPr>
          <w:rFonts w:ascii="GHEA Grapalat" w:hAnsi="GHEA Grapalat" w:cs="Sylfaen"/>
          <w:b/>
          <w:sz w:val="20"/>
          <w:lang w:val="es-ES"/>
        </w:rPr>
      </w:pPr>
    </w:p>
    <w:p w14:paraId="5010E214" w14:textId="32BDEF82" w:rsidR="00987432" w:rsidRDefault="00987432" w:rsidP="00E641EF">
      <w:pPr>
        <w:pStyle w:val="norm"/>
        <w:spacing w:line="240" w:lineRule="auto"/>
        <w:ind w:firstLine="284"/>
        <w:jc w:val="right"/>
        <w:rPr>
          <w:rFonts w:ascii="GHEA Grapalat" w:hAnsi="GHEA Grapalat" w:cs="Sylfaen"/>
          <w:b/>
          <w:sz w:val="20"/>
          <w:lang w:val="es-ES"/>
        </w:rPr>
      </w:pPr>
    </w:p>
    <w:p w14:paraId="3B9A2AB0" w14:textId="24648153" w:rsidR="00987432" w:rsidRDefault="00987432" w:rsidP="00E641EF">
      <w:pPr>
        <w:pStyle w:val="norm"/>
        <w:spacing w:line="240" w:lineRule="auto"/>
        <w:ind w:firstLine="284"/>
        <w:jc w:val="right"/>
        <w:rPr>
          <w:rFonts w:ascii="GHEA Grapalat" w:hAnsi="GHEA Grapalat" w:cs="Sylfaen"/>
          <w:b/>
          <w:sz w:val="20"/>
          <w:lang w:val="es-ES"/>
        </w:rPr>
      </w:pPr>
    </w:p>
    <w:p w14:paraId="3EC20965" w14:textId="34EF4308" w:rsidR="00987432" w:rsidRDefault="00987432" w:rsidP="00E641EF">
      <w:pPr>
        <w:pStyle w:val="norm"/>
        <w:spacing w:line="240" w:lineRule="auto"/>
        <w:ind w:firstLine="284"/>
        <w:jc w:val="right"/>
        <w:rPr>
          <w:rFonts w:ascii="GHEA Grapalat" w:hAnsi="GHEA Grapalat" w:cs="Sylfaen"/>
          <w:b/>
          <w:sz w:val="20"/>
          <w:lang w:val="es-ES"/>
        </w:rPr>
      </w:pPr>
    </w:p>
    <w:p w14:paraId="59EB4D7E" w14:textId="3308AE78" w:rsidR="00987432" w:rsidRDefault="00987432" w:rsidP="00E641EF">
      <w:pPr>
        <w:pStyle w:val="norm"/>
        <w:spacing w:line="240" w:lineRule="auto"/>
        <w:ind w:firstLine="284"/>
        <w:jc w:val="right"/>
        <w:rPr>
          <w:rFonts w:ascii="GHEA Grapalat" w:hAnsi="GHEA Grapalat" w:cs="Sylfaen"/>
          <w:b/>
          <w:sz w:val="20"/>
          <w:lang w:val="es-ES"/>
        </w:rPr>
      </w:pPr>
    </w:p>
    <w:p w14:paraId="6F1A074F" w14:textId="54975A1C" w:rsidR="00987432" w:rsidRDefault="00987432" w:rsidP="00E641EF">
      <w:pPr>
        <w:pStyle w:val="norm"/>
        <w:spacing w:line="240" w:lineRule="auto"/>
        <w:ind w:firstLine="284"/>
        <w:jc w:val="right"/>
        <w:rPr>
          <w:rFonts w:ascii="GHEA Grapalat" w:hAnsi="GHEA Grapalat" w:cs="Sylfaen"/>
          <w:b/>
          <w:sz w:val="20"/>
          <w:lang w:val="es-ES"/>
        </w:rPr>
      </w:pPr>
    </w:p>
    <w:p w14:paraId="4D68BA1D" w14:textId="45B8D17D" w:rsidR="00987432" w:rsidRDefault="00987432" w:rsidP="00E641EF">
      <w:pPr>
        <w:pStyle w:val="norm"/>
        <w:spacing w:line="240" w:lineRule="auto"/>
        <w:ind w:firstLine="284"/>
        <w:jc w:val="right"/>
        <w:rPr>
          <w:rFonts w:ascii="GHEA Grapalat" w:hAnsi="GHEA Grapalat" w:cs="Sylfaen"/>
          <w:b/>
          <w:sz w:val="20"/>
          <w:lang w:val="es-ES"/>
        </w:rPr>
      </w:pPr>
    </w:p>
    <w:p w14:paraId="5E4971EA" w14:textId="42A3FF1D" w:rsidR="00987432" w:rsidRDefault="00987432" w:rsidP="00E641EF">
      <w:pPr>
        <w:pStyle w:val="norm"/>
        <w:spacing w:line="240" w:lineRule="auto"/>
        <w:ind w:firstLine="284"/>
        <w:jc w:val="right"/>
        <w:rPr>
          <w:rFonts w:ascii="GHEA Grapalat" w:hAnsi="GHEA Grapalat" w:cs="Sylfaen"/>
          <w:b/>
          <w:sz w:val="20"/>
          <w:lang w:val="es-ES"/>
        </w:rPr>
      </w:pPr>
    </w:p>
    <w:p w14:paraId="287EE4F6" w14:textId="27227AA6" w:rsidR="00987432" w:rsidRDefault="00987432" w:rsidP="00E641EF">
      <w:pPr>
        <w:pStyle w:val="norm"/>
        <w:spacing w:line="240" w:lineRule="auto"/>
        <w:ind w:firstLine="284"/>
        <w:jc w:val="right"/>
        <w:rPr>
          <w:rFonts w:ascii="GHEA Grapalat" w:hAnsi="GHEA Grapalat" w:cs="Sylfaen"/>
          <w:b/>
          <w:sz w:val="20"/>
          <w:lang w:val="es-ES"/>
        </w:rPr>
      </w:pPr>
    </w:p>
    <w:p w14:paraId="70C7FE81" w14:textId="437B90A7" w:rsidR="00987432" w:rsidRDefault="00987432" w:rsidP="00E641EF">
      <w:pPr>
        <w:pStyle w:val="norm"/>
        <w:spacing w:line="240" w:lineRule="auto"/>
        <w:ind w:firstLine="284"/>
        <w:jc w:val="right"/>
        <w:rPr>
          <w:rFonts w:ascii="GHEA Grapalat" w:hAnsi="GHEA Grapalat" w:cs="Sylfaen"/>
          <w:b/>
          <w:sz w:val="20"/>
          <w:lang w:val="es-ES"/>
        </w:rPr>
      </w:pPr>
    </w:p>
    <w:p w14:paraId="76691ED2" w14:textId="39D05B6C" w:rsidR="00987432" w:rsidRDefault="00987432" w:rsidP="00E641EF">
      <w:pPr>
        <w:pStyle w:val="norm"/>
        <w:spacing w:line="240" w:lineRule="auto"/>
        <w:ind w:firstLine="284"/>
        <w:jc w:val="right"/>
        <w:rPr>
          <w:rFonts w:ascii="GHEA Grapalat" w:hAnsi="GHEA Grapalat" w:cs="Sylfaen"/>
          <w:b/>
          <w:sz w:val="20"/>
          <w:lang w:val="es-ES"/>
        </w:rPr>
      </w:pPr>
    </w:p>
    <w:p w14:paraId="094FFEE7" w14:textId="5CF28E07" w:rsidR="00987432" w:rsidRDefault="00987432" w:rsidP="00E641EF">
      <w:pPr>
        <w:pStyle w:val="norm"/>
        <w:spacing w:line="240" w:lineRule="auto"/>
        <w:ind w:firstLine="284"/>
        <w:jc w:val="right"/>
        <w:rPr>
          <w:rFonts w:ascii="GHEA Grapalat" w:hAnsi="GHEA Grapalat" w:cs="Sylfaen"/>
          <w:b/>
          <w:sz w:val="20"/>
          <w:lang w:val="es-ES"/>
        </w:rPr>
      </w:pPr>
    </w:p>
    <w:p w14:paraId="603F7F87" w14:textId="7F0C47D7" w:rsidR="00987432" w:rsidRDefault="00987432" w:rsidP="00E641EF">
      <w:pPr>
        <w:pStyle w:val="norm"/>
        <w:spacing w:line="240" w:lineRule="auto"/>
        <w:ind w:firstLine="284"/>
        <w:jc w:val="right"/>
        <w:rPr>
          <w:rFonts w:ascii="GHEA Grapalat" w:hAnsi="GHEA Grapalat" w:cs="Sylfaen"/>
          <w:b/>
          <w:sz w:val="20"/>
          <w:lang w:val="es-ES"/>
        </w:rPr>
      </w:pPr>
    </w:p>
    <w:p w14:paraId="152CEF3B" w14:textId="77777777" w:rsidR="00987432" w:rsidRDefault="00987432" w:rsidP="00E641EF">
      <w:pPr>
        <w:pStyle w:val="norm"/>
        <w:spacing w:line="240" w:lineRule="auto"/>
        <w:ind w:firstLine="284"/>
        <w:jc w:val="right"/>
        <w:rPr>
          <w:rFonts w:ascii="GHEA Grapalat" w:hAnsi="GHEA Grapalat" w:cs="Sylfaen"/>
          <w:b/>
          <w:sz w:val="20"/>
          <w:lang w:val="es-ES"/>
        </w:rPr>
      </w:pPr>
    </w:p>
    <w:p w14:paraId="05816A59" w14:textId="2798C938" w:rsidR="00E641EF" w:rsidRPr="00712340" w:rsidRDefault="00E641EF" w:rsidP="00E641EF">
      <w:pPr>
        <w:pStyle w:val="norm"/>
        <w:spacing w:line="240" w:lineRule="auto"/>
        <w:ind w:firstLine="284"/>
        <w:jc w:val="right"/>
        <w:rPr>
          <w:rFonts w:ascii="GHEA Grapalat" w:hAnsi="GHEA Grapalat" w:cs="Arial"/>
          <w:b/>
          <w:sz w:val="20"/>
          <w:lang w:val="es-ES"/>
        </w:rPr>
      </w:pPr>
      <w:proofErr w:type="spellStart"/>
      <w:proofErr w:type="gram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.1*</w:t>
      </w:r>
    </w:p>
    <w:p w14:paraId="50D99C4B" w14:textId="470C6182" w:rsidR="00E641EF" w:rsidRPr="00712340" w:rsidRDefault="00E641EF" w:rsidP="00E641EF">
      <w:pPr>
        <w:pStyle w:val="BodyTextIndent3"/>
        <w:spacing w:line="240" w:lineRule="auto"/>
        <w:jc w:val="right"/>
        <w:rPr>
          <w:rFonts w:ascii="GHEA Grapalat" w:hAnsi="GHEA Grapalat" w:cs="Arial"/>
          <w:b/>
          <w:lang w:val="es-ES"/>
        </w:rPr>
      </w:pPr>
      <w:r w:rsidRPr="00B864E3">
        <w:rPr>
          <w:rFonts w:ascii="GHEA Grapalat" w:hAnsi="GHEA Grapalat" w:cs="Arial"/>
          <w:lang w:val="es-ES"/>
        </w:rPr>
        <w:t>«</w:t>
      </w:r>
      <w:r w:rsidR="00FC4098">
        <w:rPr>
          <w:rFonts w:ascii="GHEA Grapalat" w:hAnsi="GHEA Grapalat" w:cs="Arial"/>
          <w:lang w:val="es-ES"/>
        </w:rPr>
        <w:t>ԳԳԱԿ-ԳՀԾՁԲ-23/9/</w:t>
      </w:r>
      <w:proofErr w:type="gramStart"/>
      <w:r w:rsidR="00FC4098">
        <w:rPr>
          <w:rFonts w:ascii="GHEA Grapalat" w:hAnsi="GHEA Grapalat" w:cs="Arial"/>
          <w:lang w:val="es-ES"/>
        </w:rPr>
        <w:t>Պ</w:t>
      </w:r>
      <w:r w:rsidRPr="00B864E3">
        <w:rPr>
          <w:rFonts w:ascii="GHEA Grapalat" w:hAnsi="GHEA Grapalat" w:cs="Arial"/>
          <w:lang w:val="es-ES"/>
        </w:rPr>
        <w:t>»</w:t>
      </w:r>
      <w:r w:rsidRPr="00712340">
        <w:rPr>
          <w:rFonts w:ascii="GHEA Grapalat" w:hAnsi="GHEA Grapalat" w:cs="Sylfaen"/>
          <w:b/>
          <w:lang w:val="es-ES"/>
        </w:rPr>
        <w:t>*</w:t>
      </w:r>
      <w:proofErr w:type="gramEnd"/>
      <w:r w:rsidRPr="00712340">
        <w:rPr>
          <w:rFonts w:ascii="GHEA Grapalat" w:hAnsi="GHEA Grapalat"/>
          <w:b/>
          <w:lang w:val="es-ES"/>
        </w:rPr>
        <w:t xml:space="preserve">  </w:t>
      </w:r>
      <w:proofErr w:type="spellStart"/>
      <w:r w:rsidRPr="00712340">
        <w:rPr>
          <w:rFonts w:ascii="GHEA Grapalat" w:hAnsi="GHEA Grapalat" w:cs="Sylfaen"/>
          <w:b/>
          <w:lang w:val="es-ES"/>
        </w:rPr>
        <w:t>ծածկագրով</w:t>
      </w:r>
      <w:proofErr w:type="spellEnd"/>
    </w:p>
    <w:p w14:paraId="474DB96B" w14:textId="7FFD1BEC" w:rsidR="00E641EF" w:rsidRDefault="00E641EF" w:rsidP="00E641EF">
      <w:pPr>
        <w:pStyle w:val="BodyTextIndent3"/>
        <w:spacing w:line="240" w:lineRule="auto"/>
        <w:jc w:val="right"/>
        <w:rPr>
          <w:rFonts w:ascii="GHEA Grapalat" w:hAnsi="GHEA Grapalat" w:cs="Sylfaen"/>
          <w:b/>
          <w:lang w:val="es-ES"/>
        </w:rPr>
      </w:pPr>
      <w:proofErr w:type="spellStart"/>
      <w:r>
        <w:rPr>
          <w:rFonts w:ascii="GHEA Grapalat" w:hAnsi="GHEA Grapalat" w:cs="Arial"/>
          <w:b/>
          <w:lang w:val="es-ES"/>
        </w:rPr>
        <w:t>Գնանշման</w:t>
      </w:r>
      <w:proofErr w:type="spellEnd"/>
      <w:r>
        <w:rPr>
          <w:rFonts w:ascii="GHEA Grapalat" w:hAnsi="GHEA Grapalat" w:cs="Arial"/>
          <w:b/>
          <w:lang w:val="es-ES"/>
        </w:rPr>
        <w:t xml:space="preserve"> </w:t>
      </w:r>
      <w:proofErr w:type="spellStart"/>
      <w:r>
        <w:rPr>
          <w:rFonts w:ascii="GHEA Grapalat" w:hAnsi="GHEA Grapalat" w:cs="Arial"/>
          <w:b/>
          <w:lang w:val="es-ES"/>
        </w:rPr>
        <w:t>հարցման</w:t>
      </w:r>
      <w:proofErr w:type="spellEnd"/>
      <w:r w:rsidRPr="00712340">
        <w:rPr>
          <w:rFonts w:ascii="GHEA Grapalat" w:hAnsi="GHEA Grapalat" w:cs="Arial"/>
          <w:b/>
          <w:lang w:val="es-ES"/>
        </w:rPr>
        <w:t xml:space="preserve"> </w:t>
      </w:r>
      <w:proofErr w:type="spellStart"/>
      <w:r w:rsidRPr="00712340">
        <w:rPr>
          <w:rFonts w:ascii="GHEA Grapalat" w:hAnsi="GHEA Grapalat" w:cs="Sylfaen"/>
          <w:b/>
          <w:lang w:val="es-ES"/>
        </w:rPr>
        <w:t>հրավերի</w:t>
      </w:r>
      <w:proofErr w:type="spellEnd"/>
    </w:p>
    <w:p w14:paraId="0BCF255A" w14:textId="77777777" w:rsidR="00E641EF" w:rsidRDefault="00E641EF" w:rsidP="00E641EF">
      <w:pPr>
        <w:pStyle w:val="BodyTextIndent3"/>
        <w:spacing w:line="240" w:lineRule="auto"/>
        <w:jc w:val="right"/>
        <w:rPr>
          <w:rFonts w:ascii="GHEA Grapalat" w:hAnsi="GHEA Grapalat" w:cs="Sylfaen"/>
          <w:b/>
          <w:lang w:val="es-ES"/>
        </w:rPr>
      </w:pPr>
    </w:p>
    <w:p w14:paraId="24D89B41" w14:textId="77777777" w:rsidR="00E641EF" w:rsidRPr="00FA6936" w:rsidRDefault="00E641EF" w:rsidP="00E641EF">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24C8D0E0" w14:textId="77777777" w:rsidR="00E641EF" w:rsidRPr="00A66FC2" w:rsidRDefault="00E641EF" w:rsidP="00E641EF">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701E70F" w14:textId="77777777" w:rsidR="00E641EF" w:rsidRPr="00FD1EE4" w:rsidRDefault="00E641EF" w:rsidP="00E641EF">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F0A0171"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6044"/>
      </w:tblGrid>
      <w:tr w:rsidR="00E641EF" w:rsidRPr="00FD1EE4" w14:paraId="18633958" w14:textId="77777777" w:rsidTr="00EF68E2">
        <w:trPr>
          <w:trHeight w:val="527"/>
        </w:trPr>
        <w:tc>
          <w:tcPr>
            <w:tcW w:w="2972" w:type="dxa"/>
            <w:shd w:val="clear" w:color="auto" w:fill="D9E2F3"/>
            <w:vAlign w:val="center"/>
          </w:tcPr>
          <w:p w14:paraId="2DE62178"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044" w:type="dxa"/>
            <w:vAlign w:val="center"/>
          </w:tcPr>
          <w:p w14:paraId="709ED521"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3133E163" w14:textId="77777777" w:rsidTr="00EF68E2">
        <w:tc>
          <w:tcPr>
            <w:tcW w:w="2972" w:type="dxa"/>
            <w:shd w:val="clear" w:color="auto" w:fill="D9E2F3"/>
            <w:vAlign w:val="center"/>
          </w:tcPr>
          <w:p w14:paraId="319B9D3E"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044" w:type="dxa"/>
            <w:vAlign w:val="center"/>
          </w:tcPr>
          <w:p w14:paraId="39EC16CF"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3768888F" w14:textId="77777777" w:rsidTr="00EF68E2">
        <w:tc>
          <w:tcPr>
            <w:tcW w:w="2972" w:type="dxa"/>
            <w:shd w:val="clear" w:color="auto" w:fill="D9E2F3"/>
            <w:vAlign w:val="center"/>
          </w:tcPr>
          <w:p w14:paraId="2E5A52CE"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044" w:type="dxa"/>
            <w:vAlign w:val="center"/>
          </w:tcPr>
          <w:p w14:paraId="5A277962"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4E61472E" w14:textId="77777777" w:rsidTr="00EF68E2">
        <w:tc>
          <w:tcPr>
            <w:tcW w:w="2972" w:type="dxa"/>
            <w:shd w:val="clear" w:color="auto" w:fill="D9E2F3"/>
            <w:vAlign w:val="center"/>
          </w:tcPr>
          <w:p w14:paraId="404B9544"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044" w:type="dxa"/>
            <w:vAlign w:val="center"/>
          </w:tcPr>
          <w:p w14:paraId="2EAA17D6"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20698622" w14:textId="77777777" w:rsidTr="00EF68E2">
        <w:tc>
          <w:tcPr>
            <w:tcW w:w="2972" w:type="dxa"/>
            <w:shd w:val="clear" w:color="auto" w:fill="D9E2F3"/>
            <w:vAlign w:val="center"/>
          </w:tcPr>
          <w:p w14:paraId="04F492C5" w14:textId="77777777" w:rsidR="00E641EF" w:rsidRPr="00FD1EE4" w:rsidRDefault="00E641EF" w:rsidP="008F00E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044" w:type="dxa"/>
            <w:vAlign w:val="center"/>
          </w:tcPr>
          <w:p w14:paraId="35AF47FD"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1CBAFE09" w14:textId="77777777" w:rsidTr="00EF68E2">
        <w:tc>
          <w:tcPr>
            <w:tcW w:w="2972" w:type="dxa"/>
            <w:shd w:val="clear" w:color="auto" w:fill="D9E2F3"/>
            <w:vAlign w:val="center"/>
          </w:tcPr>
          <w:p w14:paraId="0B4B9C4C" w14:textId="77777777" w:rsidR="00E641EF" w:rsidRPr="00FD1EE4" w:rsidRDefault="00E641EF" w:rsidP="008F00E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044" w:type="dxa"/>
            <w:vAlign w:val="center"/>
          </w:tcPr>
          <w:p w14:paraId="6EB7D032"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67D2111F" w14:textId="77777777" w:rsidTr="00EF68E2">
        <w:tc>
          <w:tcPr>
            <w:tcW w:w="2972" w:type="dxa"/>
            <w:shd w:val="clear" w:color="auto" w:fill="D9E2F3"/>
            <w:vAlign w:val="center"/>
          </w:tcPr>
          <w:p w14:paraId="4CB05A16" w14:textId="77777777" w:rsidR="00E641EF" w:rsidRPr="00FD1EE4" w:rsidRDefault="00E641EF" w:rsidP="008F00E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044" w:type="dxa"/>
            <w:vAlign w:val="center"/>
          </w:tcPr>
          <w:p w14:paraId="247CEE63" w14:textId="77777777" w:rsidR="00E641EF" w:rsidRPr="00FD1EE4" w:rsidRDefault="00E641EF" w:rsidP="008F00E0">
            <w:pPr>
              <w:spacing w:before="240" w:after="240"/>
              <w:rPr>
                <w:rFonts w:ascii="GHEA Grapalat" w:eastAsia="GHEA Grapalat" w:hAnsi="GHEA Grapalat" w:cs="GHEA Grapalat"/>
              </w:rPr>
            </w:pPr>
          </w:p>
        </w:tc>
      </w:tr>
    </w:tbl>
    <w:p w14:paraId="00E7C535"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6043"/>
      </w:tblGrid>
      <w:tr w:rsidR="00E641EF" w:rsidRPr="00FD1EE4" w14:paraId="3B72E780" w14:textId="77777777" w:rsidTr="00EF68E2">
        <w:tc>
          <w:tcPr>
            <w:tcW w:w="2972" w:type="dxa"/>
            <w:shd w:val="clear" w:color="auto" w:fill="D9E2F3"/>
            <w:vAlign w:val="center"/>
          </w:tcPr>
          <w:p w14:paraId="568527CB"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043" w:type="dxa"/>
            <w:vAlign w:val="center"/>
          </w:tcPr>
          <w:p w14:paraId="4D5470A9"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288D598E" w14:textId="77777777" w:rsidTr="00EF68E2">
        <w:tc>
          <w:tcPr>
            <w:tcW w:w="2972" w:type="dxa"/>
            <w:shd w:val="clear" w:color="auto" w:fill="D9E2F3"/>
            <w:vAlign w:val="center"/>
          </w:tcPr>
          <w:p w14:paraId="4227E6C0"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043" w:type="dxa"/>
            <w:vAlign w:val="center"/>
          </w:tcPr>
          <w:p w14:paraId="0FCC3802" w14:textId="77777777" w:rsidR="00E641EF" w:rsidRPr="00FD1EE4" w:rsidRDefault="00E641EF" w:rsidP="008F00E0">
            <w:pPr>
              <w:spacing w:before="240" w:after="240"/>
              <w:rPr>
                <w:rFonts w:ascii="GHEA Grapalat" w:eastAsia="GHEA Grapalat" w:hAnsi="GHEA Grapalat" w:cs="GHEA Grapalat"/>
              </w:rPr>
            </w:pPr>
          </w:p>
        </w:tc>
      </w:tr>
    </w:tbl>
    <w:p w14:paraId="51B1523C"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6043"/>
      </w:tblGrid>
      <w:tr w:rsidR="00E641EF" w:rsidRPr="00FD1EE4" w14:paraId="120561CC" w14:textId="77777777" w:rsidTr="00EF68E2">
        <w:tc>
          <w:tcPr>
            <w:tcW w:w="2972" w:type="dxa"/>
            <w:shd w:val="clear" w:color="auto" w:fill="D9E2F3"/>
            <w:vAlign w:val="center"/>
          </w:tcPr>
          <w:p w14:paraId="1AACA3BD"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043" w:type="dxa"/>
            <w:vAlign w:val="center"/>
          </w:tcPr>
          <w:p w14:paraId="6C123843"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6F21082D" w14:textId="77777777" w:rsidTr="00EF68E2">
        <w:tc>
          <w:tcPr>
            <w:tcW w:w="2972" w:type="dxa"/>
            <w:shd w:val="clear" w:color="auto" w:fill="D9E2F3"/>
            <w:vAlign w:val="center"/>
          </w:tcPr>
          <w:p w14:paraId="73858189"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043" w:type="dxa"/>
            <w:vAlign w:val="center"/>
          </w:tcPr>
          <w:p w14:paraId="63C747F9"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3E3E18EC" w14:textId="77777777" w:rsidTr="00EF68E2">
        <w:tc>
          <w:tcPr>
            <w:tcW w:w="2972" w:type="dxa"/>
            <w:shd w:val="clear" w:color="auto" w:fill="D9E2F3"/>
            <w:vAlign w:val="center"/>
          </w:tcPr>
          <w:p w14:paraId="614395B0"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043" w:type="dxa"/>
            <w:vAlign w:val="center"/>
          </w:tcPr>
          <w:p w14:paraId="78D27E24" w14:textId="77777777" w:rsidR="00E641EF" w:rsidRPr="00FD1EE4" w:rsidRDefault="00E641EF" w:rsidP="008F00E0">
            <w:pPr>
              <w:spacing w:before="240" w:after="240"/>
              <w:rPr>
                <w:rFonts w:ascii="GHEA Grapalat" w:eastAsia="GHEA Grapalat" w:hAnsi="GHEA Grapalat" w:cs="GHEA Grapalat"/>
              </w:rPr>
            </w:pPr>
          </w:p>
        </w:tc>
      </w:tr>
    </w:tbl>
    <w:p w14:paraId="6F4EFAA9" w14:textId="77777777" w:rsidR="00E641EF" w:rsidRPr="00FD1EE4" w:rsidRDefault="00E641EF" w:rsidP="00E641EF">
      <w:pPr>
        <w:rPr>
          <w:rFonts w:ascii="GHEA Grapalat" w:eastAsia="GHEA Grapalat" w:hAnsi="GHEA Grapalat" w:cs="GHEA Grapalat"/>
        </w:rPr>
      </w:pPr>
    </w:p>
    <w:p w14:paraId="43F318EF" w14:textId="77777777" w:rsidR="00E641EF" w:rsidRPr="00FD1EE4" w:rsidRDefault="00E641EF" w:rsidP="00E641EF">
      <w:pPr>
        <w:rPr>
          <w:rFonts w:ascii="GHEA Grapalat" w:eastAsia="GHEA Grapalat" w:hAnsi="GHEA Grapalat" w:cs="GHEA Grapalat"/>
        </w:rPr>
      </w:pPr>
      <w:r w:rsidRPr="00FD1EE4">
        <w:rPr>
          <w:rFonts w:ascii="GHEA Grapalat" w:hAnsi="GHEA Grapalat"/>
        </w:rPr>
        <w:br w:type="page"/>
      </w:r>
    </w:p>
    <w:p w14:paraId="60106642" w14:textId="77777777" w:rsidR="00E641EF" w:rsidRPr="00FD1EE4" w:rsidRDefault="00E641EF" w:rsidP="00E641EF">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02FDF38"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641EF" w:rsidRPr="00FD1EE4" w14:paraId="7DD28324" w14:textId="77777777" w:rsidTr="008F00E0">
        <w:tc>
          <w:tcPr>
            <w:tcW w:w="2835" w:type="dxa"/>
            <w:shd w:val="clear" w:color="auto" w:fill="D9E2F3"/>
            <w:vAlign w:val="center"/>
          </w:tcPr>
          <w:p w14:paraId="77936119"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C0102BA"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63E198FE" w14:textId="77777777" w:rsidTr="008F00E0">
        <w:tc>
          <w:tcPr>
            <w:tcW w:w="2835" w:type="dxa"/>
            <w:shd w:val="clear" w:color="auto" w:fill="D9E2F3"/>
            <w:vAlign w:val="center"/>
          </w:tcPr>
          <w:p w14:paraId="0FFDF9BC"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1D626C4D" w14:textId="77777777" w:rsidR="00E641EF" w:rsidRPr="00FD1EE4" w:rsidRDefault="00E641EF" w:rsidP="008F00E0">
            <w:pPr>
              <w:spacing w:before="240" w:after="240"/>
              <w:rPr>
                <w:rFonts w:ascii="GHEA Grapalat" w:eastAsia="GHEA Grapalat" w:hAnsi="GHEA Grapalat" w:cs="GHEA Grapalat"/>
              </w:rPr>
            </w:pPr>
          </w:p>
        </w:tc>
      </w:tr>
    </w:tbl>
    <w:p w14:paraId="60B72C00"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641EF" w:rsidRPr="00FD1EE4" w14:paraId="79A7E901" w14:textId="77777777" w:rsidTr="008F00E0">
        <w:tc>
          <w:tcPr>
            <w:tcW w:w="2835" w:type="dxa"/>
            <w:shd w:val="clear" w:color="auto" w:fill="D9E2F3"/>
            <w:vAlign w:val="center"/>
          </w:tcPr>
          <w:p w14:paraId="6E1FF322"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ABF5836"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387D51AB" w14:textId="77777777" w:rsidTr="008F00E0">
        <w:tc>
          <w:tcPr>
            <w:tcW w:w="2835" w:type="dxa"/>
            <w:shd w:val="clear" w:color="auto" w:fill="D9E2F3"/>
            <w:vAlign w:val="center"/>
          </w:tcPr>
          <w:p w14:paraId="39A2BFF4"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AABF65"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1E3463BF" w14:textId="77777777" w:rsidTr="008F00E0">
        <w:tc>
          <w:tcPr>
            <w:tcW w:w="2835" w:type="dxa"/>
            <w:shd w:val="clear" w:color="auto" w:fill="D9E2F3"/>
            <w:vAlign w:val="center"/>
          </w:tcPr>
          <w:p w14:paraId="3AB2EE01"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7D6170E1"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0B9F69D9" w14:textId="77777777" w:rsidTr="008F00E0">
        <w:tc>
          <w:tcPr>
            <w:tcW w:w="2835" w:type="dxa"/>
            <w:shd w:val="clear" w:color="auto" w:fill="D9E2F3"/>
            <w:vAlign w:val="center"/>
          </w:tcPr>
          <w:p w14:paraId="5AE3618A"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021CC17"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1B76391D" w14:textId="77777777" w:rsidTr="008F00E0">
        <w:tc>
          <w:tcPr>
            <w:tcW w:w="2835" w:type="dxa"/>
            <w:shd w:val="clear" w:color="auto" w:fill="D9E2F3"/>
            <w:vAlign w:val="center"/>
          </w:tcPr>
          <w:p w14:paraId="7DAC54FD"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7455FBA"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641BA8BA" w14:textId="77777777" w:rsidTr="008F00E0">
        <w:tc>
          <w:tcPr>
            <w:tcW w:w="2835" w:type="dxa"/>
            <w:shd w:val="clear" w:color="auto" w:fill="D9E2F3"/>
            <w:vAlign w:val="center"/>
          </w:tcPr>
          <w:p w14:paraId="2179DF82"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B804D20"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527037B4" w14:textId="77777777" w:rsidTr="008F00E0">
        <w:tc>
          <w:tcPr>
            <w:tcW w:w="2835" w:type="dxa"/>
            <w:shd w:val="clear" w:color="auto" w:fill="D9E2F3"/>
            <w:vAlign w:val="center"/>
          </w:tcPr>
          <w:p w14:paraId="1424DB30"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4F97E54" w14:textId="77777777" w:rsidR="00E641EF" w:rsidRPr="00FD1EE4" w:rsidRDefault="00E641EF" w:rsidP="008F00E0">
            <w:pPr>
              <w:spacing w:before="240" w:after="240"/>
              <w:rPr>
                <w:rFonts w:ascii="GHEA Grapalat" w:eastAsia="GHEA Grapalat" w:hAnsi="GHEA Grapalat" w:cs="GHEA Grapalat"/>
              </w:rPr>
            </w:pPr>
          </w:p>
        </w:tc>
      </w:tr>
    </w:tbl>
    <w:p w14:paraId="3615D067" w14:textId="77777777" w:rsidR="00E641EF" w:rsidRPr="00574FF7"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641EF" w:rsidRPr="00FD1EE4" w14:paraId="0BFE70C9" w14:textId="77777777" w:rsidTr="008F00E0">
        <w:tc>
          <w:tcPr>
            <w:tcW w:w="2836" w:type="dxa"/>
            <w:shd w:val="clear" w:color="auto" w:fill="D9E2F3"/>
            <w:vAlign w:val="center"/>
          </w:tcPr>
          <w:p w14:paraId="7DE8DB5A"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69340706"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22E692C1" w14:textId="77777777" w:rsidTr="008F00E0">
        <w:tc>
          <w:tcPr>
            <w:tcW w:w="2836" w:type="dxa"/>
            <w:shd w:val="clear" w:color="auto" w:fill="D9E2F3"/>
            <w:vAlign w:val="center"/>
          </w:tcPr>
          <w:p w14:paraId="3B398F4F" w14:textId="77777777" w:rsidR="00E641EF" w:rsidRPr="00FD1EE4" w:rsidRDefault="00E641EF" w:rsidP="008F00E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A3B9DB2" w14:textId="77777777" w:rsidR="00E641EF" w:rsidRPr="00FD1EE4" w:rsidRDefault="00E641EF" w:rsidP="008F00E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4C1D80E4" w14:textId="77777777" w:rsidR="00E641EF" w:rsidRPr="00FD1EE4" w:rsidRDefault="00E641EF" w:rsidP="008F00E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298CD7C" w14:textId="77777777" w:rsidR="00E641EF" w:rsidRPr="00FD1EE4" w:rsidRDefault="00E641EF" w:rsidP="00E641EF">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B0FB995" w14:textId="77777777" w:rsidR="00E641EF" w:rsidRPr="00FD1EE4" w:rsidRDefault="00E641EF" w:rsidP="00E641EF">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654F510F"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641EF" w:rsidRPr="00FD1EE4" w14:paraId="32A6066B" w14:textId="77777777" w:rsidTr="008F00E0">
        <w:tc>
          <w:tcPr>
            <w:tcW w:w="2837" w:type="dxa"/>
            <w:shd w:val="clear" w:color="auto" w:fill="D9E2F3"/>
            <w:vAlign w:val="center"/>
          </w:tcPr>
          <w:p w14:paraId="2EE5ABAE"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BF7F606"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061809D5" w14:textId="77777777" w:rsidTr="008F00E0">
        <w:tc>
          <w:tcPr>
            <w:tcW w:w="2837" w:type="dxa"/>
            <w:shd w:val="clear" w:color="auto" w:fill="D9E2F3"/>
            <w:vAlign w:val="center"/>
          </w:tcPr>
          <w:p w14:paraId="2651003A"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C82843F"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38809615" w14:textId="77777777" w:rsidTr="008F00E0">
        <w:tc>
          <w:tcPr>
            <w:tcW w:w="2837" w:type="dxa"/>
            <w:shd w:val="clear" w:color="auto" w:fill="D9E2F3"/>
            <w:vAlign w:val="center"/>
          </w:tcPr>
          <w:p w14:paraId="633DD28B"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55C3181B"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7B0DD4F4" w14:textId="77777777" w:rsidTr="008F00E0">
        <w:tc>
          <w:tcPr>
            <w:tcW w:w="2837" w:type="dxa"/>
            <w:shd w:val="clear" w:color="auto" w:fill="D9E2F3"/>
            <w:vAlign w:val="center"/>
          </w:tcPr>
          <w:p w14:paraId="380A680A" w14:textId="77777777" w:rsidR="00E641EF" w:rsidRPr="00FD1EE4" w:rsidRDefault="00E641EF" w:rsidP="008F00E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02461B42"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6905B5D"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5CAF8123"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641EF" w:rsidRPr="00FD1EE4" w14:paraId="3C857E7E" w14:textId="77777777" w:rsidTr="008F00E0">
        <w:tc>
          <w:tcPr>
            <w:tcW w:w="2837" w:type="dxa"/>
            <w:shd w:val="clear" w:color="auto" w:fill="D9E2F3"/>
            <w:vAlign w:val="center"/>
          </w:tcPr>
          <w:p w14:paraId="53F9F627"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7651939"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63CEA8B7" w14:textId="77777777" w:rsidTr="008F00E0">
        <w:tc>
          <w:tcPr>
            <w:tcW w:w="2837" w:type="dxa"/>
            <w:shd w:val="clear" w:color="auto" w:fill="D9E2F3"/>
            <w:vAlign w:val="center"/>
          </w:tcPr>
          <w:p w14:paraId="685278FE" w14:textId="77777777" w:rsidR="00E641EF" w:rsidRPr="00FD1EE4" w:rsidRDefault="00E641EF" w:rsidP="008F00E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EF8A494"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78B3311C" w14:textId="77777777" w:rsidTr="008F00E0">
        <w:tc>
          <w:tcPr>
            <w:tcW w:w="2837" w:type="dxa"/>
            <w:shd w:val="clear" w:color="auto" w:fill="D9E2F3"/>
            <w:vAlign w:val="center"/>
          </w:tcPr>
          <w:p w14:paraId="0A2B645A"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3DB58B71"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18ABCF73" w14:textId="77777777" w:rsidTr="008F00E0">
        <w:tc>
          <w:tcPr>
            <w:tcW w:w="2837" w:type="dxa"/>
            <w:shd w:val="clear" w:color="auto" w:fill="D9E2F3"/>
            <w:vAlign w:val="center"/>
          </w:tcPr>
          <w:p w14:paraId="0D6FEED2" w14:textId="77777777" w:rsidR="00E641EF" w:rsidRPr="00FD1EE4" w:rsidRDefault="00E641EF" w:rsidP="008F00E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1A299448"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482A4527"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12421FEF" w14:textId="77777777" w:rsidR="00E641EF" w:rsidRPr="00FD1EE4" w:rsidRDefault="00E641EF" w:rsidP="00E641EF">
      <w:pPr>
        <w:rPr>
          <w:rFonts w:ascii="GHEA Grapalat" w:eastAsia="GHEA Grapalat" w:hAnsi="GHEA Grapalat" w:cs="GHEA Grapalat"/>
          <w:b/>
        </w:rPr>
      </w:pPr>
      <w:r w:rsidRPr="00FD1EE4">
        <w:rPr>
          <w:rFonts w:ascii="GHEA Grapalat" w:hAnsi="GHEA Grapalat"/>
        </w:rPr>
        <w:br w:type="page"/>
      </w:r>
    </w:p>
    <w:p w14:paraId="0DCFCD4C" w14:textId="77777777" w:rsidR="00E641EF" w:rsidRPr="00FD1EE4" w:rsidRDefault="00E641EF" w:rsidP="00E641EF">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8039C4C"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641EF" w:rsidRPr="00FD1EE4" w14:paraId="5A8C2CF3" w14:textId="77777777" w:rsidTr="008F00E0">
        <w:tc>
          <w:tcPr>
            <w:tcW w:w="2836" w:type="dxa"/>
            <w:shd w:val="clear" w:color="auto" w:fill="D9E2F3"/>
            <w:vAlign w:val="center"/>
          </w:tcPr>
          <w:p w14:paraId="3D8FF896"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57405866"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11832AF1" w14:textId="77777777" w:rsidTr="008F00E0">
        <w:tc>
          <w:tcPr>
            <w:tcW w:w="2836" w:type="dxa"/>
            <w:shd w:val="clear" w:color="auto" w:fill="D9E2F3"/>
            <w:vAlign w:val="center"/>
          </w:tcPr>
          <w:p w14:paraId="4EA555B2"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7D56B53"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2CDD9DE9" w14:textId="77777777" w:rsidTr="008F00E0">
        <w:tc>
          <w:tcPr>
            <w:tcW w:w="2836" w:type="dxa"/>
            <w:shd w:val="clear" w:color="auto" w:fill="D9E2F3"/>
            <w:vAlign w:val="center"/>
          </w:tcPr>
          <w:p w14:paraId="70132695"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9BC0376"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2A4E3D45" w14:textId="77777777" w:rsidTr="008F00E0">
        <w:tc>
          <w:tcPr>
            <w:tcW w:w="2836" w:type="dxa"/>
            <w:shd w:val="clear" w:color="auto" w:fill="D9E2F3"/>
            <w:vAlign w:val="center"/>
          </w:tcPr>
          <w:p w14:paraId="4CFFB787"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930A59D"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4A51AD37" w14:textId="77777777" w:rsidTr="008F00E0">
        <w:tc>
          <w:tcPr>
            <w:tcW w:w="2836" w:type="dxa"/>
            <w:shd w:val="clear" w:color="auto" w:fill="D9E2F3"/>
            <w:vAlign w:val="center"/>
          </w:tcPr>
          <w:p w14:paraId="1691539D"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604175D1"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42149CA5" w14:textId="77777777" w:rsidTr="008F00E0">
        <w:tc>
          <w:tcPr>
            <w:tcW w:w="2836" w:type="dxa"/>
            <w:shd w:val="clear" w:color="auto" w:fill="D9E2F3"/>
            <w:vAlign w:val="center"/>
          </w:tcPr>
          <w:p w14:paraId="3A6EEC1A"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4C64621C" w14:textId="77777777" w:rsidR="00E641EF" w:rsidRPr="00FD1EE4" w:rsidRDefault="00E641EF" w:rsidP="008F00E0">
            <w:pPr>
              <w:spacing w:before="240" w:after="240"/>
              <w:rPr>
                <w:rFonts w:ascii="GHEA Grapalat" w:eastAsia="GHEA Grapalat" w:hAnsi="GHEA Grapalat" w:cs="GHEA Grapalat"/>
              </w:rPr>
            </w:pPr>
          </w:p>
        </w:tc>
      </w:tr>
    </w:tbl>
    <w:p w14:paraId="2BCA42EE"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641EF" w:rsidRPr="00FD1EE4" w14:paraId="2F51E306" w14:textId="77777777" w:rsidTr="008F00E0">
        <w:tc>
          <w:tcPr>
            <w:tcW w:w="2837" w:type="dxa"/>
            <w:shd w:val="clear" w:color="auto" w:fill="D9E2F3"/>
            <w:vAlign w:val="center"/>
          </w:tcPr>
          <w:p w14:paraId="097667E6"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1E7CA851"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7AB54943" w14:textId="77777777" w:rsidTr="008F00E0">
        <w:tc>
          <w:tcPr>
            <w:tcW w:w="2837" w:type="dxa"/>
            <w:shd w:val="clear" w:color="auto" w:fill="D9E2F3"/>
            <w:vAlign w:val="center"/>
          </w:tcPr>
          <w:p w14:paraId="737F2E79"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126DB3B"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11AF0F10" w14:textId="77777777" w:rsidTr="008F00E0">
        <w:tc>
          <w:tcPr>
            <w:tcW w:w="2837" w:type="dxa"/>
            <w:shd w:val="clear" w:color="auto" w:fill="D9E2F3"/>
            <w:vAlign w:val="center"/>
          </w:tcPr>
          <w:p w14:paraId="17C87FA9"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1D634AA"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1C50D431" w14:textId="77777777" w:rsidTr="008F00E0">
        <w:tc>
          <w:tcPr>
            <w:tcW w:w="2837" w:type="dxa"/>
            <w:shd w:val="clear" w:color="auto" w:fill="D9E2F3"/>
            <w:vAlign w:val="center"/>
          </w:tcPr>
          <w:p w14:paraId="03E1A03A"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01CC7929"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6D137134" w14:textId="77777777" w:rsidTr="008F00E0">
        <w:tc>
          <w:tcPr>
            <w:tcW w:w="2837" w:type="dxa"/>
            <w:shd w:val="clear" w:color="auto" w:fill="D9E2F3"/>
            <w:vAlign w:val="center"/>
          </w:tcPr>
          <w:p w14:paraId="63E91B6A"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0CDAA85" w14:textId="77777777" w:rsidR="00E641EF" w:rsidRPr="00FD1EE4" w:rsidRDefault="00E641EF" w:rsidP="008F00E0">
            <w:pPr>
              <w:spacing w:before="240" w:after="240"/>
              <w:rPr>
                <w:rFonts w:ascii="GHEA Grapalat" w:eastAsia="GHEA Grapalat" w:hAnsi="GHEA Grapalat" w:cs="GHEA Grapalat"/>
              </w:rPr>
            </w:pPr>
          </w:p>
        </w:tc>
      </w:tr>
    </w:tbl>
    <w:p w14:paraId="1DEABD46"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641EF" w:rsidRPr="00FD1EE4" w14:paraId="48482888" w14:textId="77777777" w:rsidTr="008F00E0">
        <w:tc>
          <w:tcPr>
            <w:tcW w:w="2837" w:type="dxa"/>
            <w:shd w:val="clear" w:color="auto" w:fill="D9E2F3"/>
            <w:vAlign w:val="center"/>
          </w:tcPr>
          <w:p w14:paraId="516BDC4D"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1EF66D1"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02B36DCC" w14:textId="77777777" w:rsidTr="008F00E0">
        <w:tc>
          <w:tcPr>
            <w:tcW w:w="2837" w:type="dxa"/>
            <w:shd w:val="clear" w:color="auto" w:fill="D9E2F3"/>
            <w:vAlign w:val="center"/>
          </w:tcPr>
          <w:p w14:paraId="1347C39F"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432878E9"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07FF5FDE" w14:textId="77777777" w:rsidTr="008F00E0">
        <w:tc>
          <w:tcPr>
            <w:tcW w:w="2837" w:type="dxa"/>
            <w:shd w:val="clear" w:color="auto" w:fill="D9E2F3"/>
            <w:vAlign w:val="center"/>
          </w:tcPr>
          <w:p w14:paraId="3887D4D8"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4DFD42FA"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0B25624A" w14:textId="77777777" w:rsidTr="008F00E0">
        <w:tc>
          <w:tcPr>
            <w:tcW w:w="2837" w:type="dxa"/>
            <w:shd w:val="clear" w:color="auto" w:fill="D9E2F3"/>
            <w:vAlign w:val="center"/>
          </w:tcPr>
          <w:p w14:paraId="6B0D8277"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052FFA1" w14:textId="77777777" w:rsidR="00E641EF" w:rsidRPr="00FD1EE4" w:rsidRDefault="00E641EF" w:rsidP="008F00E0">
            <w:pPr>
              <w:spacing w:before="240" w:after="240"/>
              <w:rPr>
                <w:rFonts w:ascii="GHEA Grapalat" w:eastAsia="GHEA Grapalat" w:hAnsi="GHEA Grapalat" w:cs="GHEA Grapalat"/>
              </w:rPr>
            </w:pPr>
          </w:p>
        </w:tc>
      </w:tr>
    </w:tbl>
    <w:p w14:paraId="34385719"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641EF" w:rsidRPr="00FD1EE4" w14:paraId="50C69760" w14:textId="77777777" w:rsidTr="008F00E0">
        <w:tc>
          <w:tcPr>
            <w:tcW w:w="2837" w:type="dxa"/>
            <w:shd w:val="clear" w:color="auto" w:fill="D9E2F3"/>
            <w:vAlign w:val="center"/>
          </w:tcPr>
          <w:p w14:paraId="7072345C"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684F99A7"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3ABEB2DD" w14:textId="77777777" w:rsidTr="008F00E0">
        <w:tc>
          <w:tcPr>
            <w:tcW w:w="2837" w:type="dxa"/>
            <w:shd w:val="clear" w:color="auto" w:fill="D9E2F3"/>
            <w:vAlign w:val="center"/>
          </w:tcPr>
          <w:p w14:paraId="6DAA1371"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0B8C086"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4727B7F5" w14:textId="77777777" w:rsidTr="008F00E0">
        <w:tc>
          <w:tcPr>
            <w:tcW w:w="2837" w:type="dxa"/>
            <w:shd w:val="clear" w:color="auto" w:fill="D9E2F3"/>
            <w:vAlign w:val="center"/>
          </w:tcPr>
          <w:p w14:paraId="40E0AE7D"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692C1F6"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600AAC31" w14:textId="77777777" w:rsidTr="008F00E0">
        <w:tc>
          <w:tcPr>
            <w:tcW w:w="2837" w:type="dxa"/>
            <w:shd w:val="clear" w:color="auto" w:fill="D9E2F3"/>
            <w:vAlign w:val="center"/>
          </w:tcPr>
          <w:p w14:paraId="59C917AE"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29E5AB6" w14:textId="77777777" w:rsidR="00E641EF" w:rsidRPr="00FD1EE4" w:rsidRDefault="00E641EF" w:rsidP="008F00E0">
            <w:pPr>
              <w:spacing w:before="240" w:after="240"/>
              <w:rPr>
                <w:rFonts w:ascii="GHEA Grapalat" w:eastAsia="GHEA Grapalat" w:hAnsi="GHEA Grapalat" w:cs="GHEA Grapalat"/>
              </w:rPr>
            </w:pPr>
          </w:p>
        </w:tc>
      </w:tr>
    </w:tbl>
    <w:p w14:paraId="147CB6DC" w14:textId="77777777" w:rsidR="00E641EF" w:rsidRPr="00FD1EE4" w:rsidRDefault="00E641EF" w:rsidP="00E641EF">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641EF" w:rsidRPr="00FD1EE4" w14:paraId="351BD731" w14:textId="77777777" w:rsidTr="008F00E0">
        <w:trPr>
          <w:trHeight w:val="924"/>
        </w:trPr>
        <w:tc>
          <w:tcPr>
            <w:tcW w:w="9016" w:type="dxa"/>
            <w:gridSpan w:val="2"/>
            <w:vAlign w:val="center"/>
          </w:tcPr>
          <w:p w14:paraId="0F7FCE59"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E641EF" w:rsidRPr="00FD1EE4" w14:paraId="56E74B53" w14:textId="77777777" w:rsidTr="008F00E0">
        <w:trPr>
          <w:trHeight w:val="684"/>
        </w:trPr>
        <w:tc>
          <w:tcPr>
            <w:tcW w:w="4508" w:type="dxa"/>
            <w:shd w:val="clear" w:color="auto" w:fill="D9E2F3"/>
            <w:vAlign w:val="center"/>
          </w:tcPr>
          <w:p w14:paraId="081B48BF"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19C287FA"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25BFD33C" w14:textId="77777777" w:rsidTr="008F00E0">
        <w:trPr>
          <w:trHeight w:val="1282"/>
        </w:trPr>
        <w:tc>
          <w:tcPr>
            <w:tcW w:w="4508" w:type="dxa"/>
            <w:shd w:val="clear" w:color="auto" w:fill="D9E2F3"/>
            <w:vAlign w:val="center"/>
          </w:tcPr>
          <w:p w14:paraId="02419043"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28481D67"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719CC1B3"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E641EF" w:rsidRPr="00FD1EE4" w14:paraId="5C76A683" w14:textId="77777777" w:rsidTr="008F00E0">
        <w:tc>
          <w:tcPr>
            <w:tcW w:w="9016" w:type="dxa"/>
            <w:gridSpan w:val="2"/>
            <w:vAlign w:val="center"/>
          </w:tcPr>
          <w:p w14:paraId="4B176B27"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E641EF" w:rsidRPr="00FD1EE4" w14:paraId="53699810" w14:textId="77777777" w:rsidTr="008F00E0">
        <w:tc>
          <w:tcPr>
            <w:tcW w:w="9016" w:type="dxa"/>
            <w:gridSpan w:val="2"/>
            <w:vAlign w:val="center"/>
          </w:tcPr>
          <w:p w14:paraId="4EDEC648"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14FB8AD6"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641EF" w:rsidRPr="00FD1EE4" w14:paraId="459EAE01" w14:textId="77777777" w:rsidTr="008F00E0">
        <w:trPr>
          <w:trHeight w:val="924"/>
        </w:trPr>
        <w:tc>
          <w:tcPr>
            <w:tcW w:w="9016" w:type="dxa"/>
            <w:gridSpan w:val="2"/>
            <w:vAlign w:val="center"/>
          </w:tcPr>
          <w:p w14:paraId="1109F23C"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E641EF" w:rsidRPr="00FD1EE4" w14:paraId="16CD46BD" w14:textId="77777777" w:rsidTr="008F00E0">
        <w:trPr>
          <w:trHeight w:val="684"/>
        </w:trPr>
        <w:tc>
          <w:tcPr>
            <w:tcW w:w="4508" w:type="dxa"/>
            <w:shd w:val="clear" w:color="auto" w:fill="D9E2F3"/>
            <w:vAlign w:val="center"/>
          </w:tcPr>
          <w:p w14:paraId="73863DC4"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7FFC8D7F"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32198A7F" w14:textId="77777777" w:rsidTr="008F00E0">
        <w:trPr>
          <w:trHeight w:val="1282"/>
        </w:trPr>
        <w:tc>
          <w:tcPr>
            <w:tcW w:w="4508" w:type="dxa"/>
            <w:shd w:val="clear" w:color="auto" w:fill="D9E2F3"/>
            <w:vAlign w:val="center"/>
          </w:tcPr>
          <w:p w14:paraId="5C1F6F0A"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CF3BD2E"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6DAD72C9"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E641EF" w:rsidRPr="00FD1EE4" w14:paraId="576467C5" w14:textId="77777777" w:rsidTr="008F00E0">
        <w:tc>
          <w:tcPr>
            <w:tcW w:w="9016" w:type="dxa"/>
            <w:gridSpan w:val="2"/>
            <w:vAlign w:val="center"/>
          </w:tcPr>
          <w:p w14:paraId="18E2FF2F"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E641EF" w:rsidRPr="00FD1EE4" w14:paraId="59B19281" w14:textId="77777777" w:rsidTr="008F00E0">
        <w:tc>
          <w:tcPr>
            <w:tcW w:w="9016" w:type="dxa"/>
            <w:gridSpan w:val="2"/>
            <w:vAlign w:val="center"/>
          </w:tcPr>
          <w:p w14:paraId="41EDC529"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E641EF" w:rsidRPr="00FD1EE4" w14:paraId="32CD8170" w14:textId="77777777" w:rsidTr="008F00E0">
        <w:tc>
          <w:tcPr>
            <w:tcW w:w="9016" w:type="dxa"/>
            <w:gridSpan w:val="2"/>
            <w:vAlign w:val="center"/>
          </w:tcPr>
          <w:p w14:paraId="0C4E4C30"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E641EF" w:rsidRPr="00FD1EE4" w14:paraId="35DE6BD6" w14:textId="77777777" w:rsidTr="008F00E0">
        <w:tc>
          <w:tcPr>
            <w:tcW w:w="9016" w:type="dxa"/>
            <w:gridSpan w:val="2"/>
            <w:vAlign w:val="center"/>
          </w:tcPr>
          <w:p w14:paraId="10EB81C7"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30DBC197"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641EF" w:rsidRPr="00FD1EE4" w14:paraId="69C60040" w14:textId="77777777" w:rsidTr="008F00E0">
        <w:tc>
          <w:tcPr>
            <w:tcW w:w="2837" w:type="dxa"/>
            <w:shd w:val="clear" w:color="auto" w:fill="D9E2F3"/>
            <w:vAlign w:val="center"/>
          </w:tcPr>
          <w:p w14:paraId="799E9751"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41FF9FB"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2E466F19" w14:textId="77777777" w:rsidTr="008F00E0">
        <w:tc>
          <w:tcPr>
            <w:tcW w:w="2837" w:type="dxa"/>
            <w:shd w:val="clear" w:color="auto" w:fill="D9E2F3"/>
            <w:vAlign w:val="center"/>
          </w:tcPr>
          <w:p w14:paraId="6C0490EE"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638FA11"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52DE1E8A" w14:textId="77777777" w:rsidR="00E641EF" w:rsidRPr="00FD1EE4" w:rsidRDefault="00E641EF" w:rsidP="008F00E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E641EF" w:rsidRPr="00FD1EE4" w14:paraId="351FE485" w14:textId="77777777" w:rsidTr="008F00E0">
        <w:tc>
          <w:tcPr>
            <w:tcW w:w="2837" w:type="dxa"/>
            <w:shd w:val="clear" w:color="auto" w:fill="D9E2F3"/>
            <w:vAlign w:val="center"/>
          </w:tcPr>
          <w:p w14:paraId="5F20D930"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A38EEBE"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452B9C81" w14:textId="77777777" w:rsidR="00E641EF" w:rsidRPr="00FD1EE4" w:rsidRDefault="00E641EF" w:rsidP="008F00E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238E8C1F"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641EF" w:rsidRPr="00FD1EE4" w14:paraId="45227CFD" w14:textId="77777777" w:rsidTr="008F00E0">
        <w:tc>
          <w:tcPr>
            <w:tcW w:w="2837" w:type="dxa"/>
            <w:shd w:val="clear" w:color="auto" w:fill="D9E2F3"/>
            <w:vAlign w:val="center"/>
          </w:tcPr>
          <w:p w14:paraId="2EA257E1"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5122BAE"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2110271A" w14:textId="77777777" w:rsidTr="008F00E0">
        <w:tc>
          <w:tcPr>
            <w:tcW w:w="2837" w:type="dxa"/>
            <w:shd w:val="clear" w:color="auto" w:fill="D9E2F3"/>
            <w:vAlign w:val="center"/>
          </w:tcPr>
          <w:p w14:paraId="5721DA63"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8C3F80F" w14:textId="77777777" w:rsidR="00E641EF" w:rsidRPr="00FD1EE4" w:rsidRDefault="00E641EF" w:rsidP="008F00E0">
            <w:pPr>
              <w:spacing w:before="240" w:after="240"/>
              <w:rPr>
                <w:rFonts w:ascii="GHEA Grapalat" w:eastAsia="GHEA Grapalat" w:hAnsi="GHEA Grapalat" w:cs="GHEA Grapalat"/>
              </w:rPr>
            </w:pPr>
          </w:p>
        </w:tc>
      </w:tr>
    </w:tbl>
    <w:p w14:paraId="03B8C726" w14:textId="77777777" w:rsidR="00E641EF" w:rsidRPr="00FD1EE4" w:rsidRDefault="00E641EF" w:rsidP="00E641EF">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2BCA0D8" w14:textId="77777777" w:rsidR="00E641EF" w:rsidRPr="00FD1EE4" w:rsidRDefault="00E641EF" w:rsidP="00E641EF">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9736677"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641EF" w:rsidRPr="00FD1EE4" w14:paraId="3EE2C356" w14:textId="77777777" w:rsidTr="008F00E0">
        <w:tc>
          <w:tcPr>
            <w:tcW w:w="2835" w:type="dxa"/>
            <w:shd w:val="clear" w:color="auto" w:fill="D9E2F3"/>
            <w:vAlign w:val="center"/>
          </w:tcPr>
          <w:p w14:paraId="5B2EE7ED"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1846350"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79D48C85" w14:textId="77777777" w:rsidTr="008F00E0">
        <w:tc>
          <w:tcPr>
            <w:tcW w:w="2835" w:type="dxa"/>
            <w:shd w:val="clear" w:color="auto" w:fill="D9E2F3"/>
            <w:vAlign w:val="center"/>
          </w:tcPr>
          <w:p w14:paraId="1C6C9AD4"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D7C6FAA"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59DFBDC4" w14:textId="77777777" w:rsidTr="008F00E0">
        <w:tc>
          <w:tcPr>
            <w:tcW w:w="2835" w:type="dxa"/>
            <w:shd w:val="clear" w:color="auto" w:fill="D9E2F3"/>
            <w:vAlign w:val="center"/>
          </w:tcPr>
          <w:p w14:paraId="6A1FBA42"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E395E33"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0F7D162D" w14:textId="77777777" w:rsidTr="008F00E0">
        <w:tc>
          <w:tcPr>
            <w:tcW w:w="2835" w:type="dxa"/>
            <w:shd w:val="clear" w:color="auto" w:fill="D9E2F3"/>
            <w:vAlign w:val="center"/>
          </w:tcPr>
          <w:p w14:paraId="777FEFFA"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226399E"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74F96215" w14:textId="77777777" w:rsidTr="008F00E0">
        <w:tc>
          <w:tcPr>
            <w:tcW w:w="2835" w:type="dxa"/>
            <w:shd w:val="clear" w:color="auto" w:fill="D9E2F3"/>
            <w:vAlign w:val="center"/>
          </w:tcPr>
          <w:p w14:paraId="4CC88388"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36AD851"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0D6B31C4" w14:textId="77777777" w:rsidTr="008F00E0">
        <w:tc>
          <w:tcPr>
            <w:tcW w:w="2835" w:type="dxa"/>
            <w:shd w:val="clear" w:color="auto" w:fill="D9E2F3"/>
            <w:vAlign w:val="center"/>
          </w:tcPr>
          <w:p w14:paraId="1E34A47C"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496EF67"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5C4C4315" w14:textId="77777777" w:rsidTr="008F00E0">
        <w:tc>
          <w:tcPr>
            <w:tcW w:w="2835" w:type="dxa"/>
            <w:shd w:val="clear" w:color="auto" w:fill="D9E2F3"/>
            <w:vAlign w:val="center"/>
          </w:tcPr>
          <w:p w14:paraId="6460DC88"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2F92D50" w14:textId="77777777" w:rsidR="00E641EF" w:rsidRPr="00FD1EE4" w:rsidRDefault="00E641EF" w:rsidP="008F00E0">
            <w:pPr>
              <w:spacing w:before="240" w:after="240"/>
              <w:rPr>
                <w:rFonts w:ascii="GHEA Grapalat" w:eastAsia="GHEA Grapalat" w:hAnsi="GHEA Grapalat" w:cs="GHEA Grapalat"/>
              </w:rPr>
            </w:pPr>
          </w:p>
        </w:tc>
      </w:tr>
    </w:tbl>
    <w:p w14:paraId="74B6618E" w14:textId="77777777" w:rsidR="00E641EF" w:rsidRPr="00FD1EE4"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641EF" w:rsidRPr="00FD1EE4" w14:paraId="5E56C9B1" w14:textId="77777777" w:rsidTr="008F00E0">
        <w:trPr>
          <w:trHeight w:val="853"/>
        </w:trPr>
        <w:tc>
          <w:tcPr>
            <w:tcW w:w="2835" w:type="dxa"/>
            <w:vMerge w:val="restart"/>
            <w:shd w:val="clear" w:color="auto" w:fill="D9E2F3"/>
            <w:vAlign w:val="center"/>
          </w:tcPr>
          <w:p w14:paraId="13C97821"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33124110"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797BBF8F" w14:textId="77777777" w:rsidTr="008F00E0">
        <w:trPr>
          <w:trHeight w:val="850"/>
        </w:trPr>
        <w:tc>
          <w:tcPr>
            <w:tcW w:w="2835" w:type="dxa"/>
            <w:vMerge/>
            <w:shd w:val="clear" w:color="auto" w:fill="D9E2F3"/>
            <w:vAlign w:val="center"/>
          </w:tcPr>
          <w:p w14:paraId="4284850F" w14:textId="77777777" w:rsidR="00E641EF" w:rsidRPr="00FD1EE4" w:rsidRDefault="00E641EF" w:rsidP="008F00E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F170A8"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7720A73C" w14:textId="77777777" w:rsidTr="008F00E0">
        <w:trPr>
          <w:trHeight w:val="850"/>
        </w:trPr>
        <w:tc>
          <w:tcPr>
            <w:tcW w:w="2835" w:type="dxa"/>
            <w:vMerge/>
            <w:shd w:val="clear" w:color="auto" w:fill="D9E2F3"/>
            <w:vAlign w:val="center"/>
          </w:tcPr>
          <w:p w14:paraId="1B70CBC2" w14:textId="77777777" w:rsidR="00E641EF" w:rsidRPr="00FD1EE4" w:rsidRDefault="00E641EF" w:rsidP="008F00E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145A03A"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57C92016" w14:textId="77777777" w:rsidTr="008F00E0">
        <w:trPr>
          <w:trHeight w:val="850"/>
        </w:trPr>
        <w:tc>
          <w:tcPr>
            <w:tcW w:w="2835" w:type="dxa"/>
            <w:vMerge/>
            <w:shd w:val="clear" w:color="auto" w:fill="D9E2F3"/>
            <w:vAlign w:val="center"/>
          </w:tcPr>
          <w:p w14:paraId="3ABCA4A7" w14:textId="77777777" w:rsidR="00E641EF" w:rsidRPr="00FD1EE4" w:rsidRDefault="00E641EF" w:rsidP="008F00E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2057E3F"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479618CD" w14:textId="77777777" w:rsidTr="008F00E0">
        <w:trPr>
          <w:trHeight w:val="850"/>
        </w:trPr>
        <w:tc>
          <w:tcPr>
            <w:tcW w:w="2835" w:type="dxa"/>
            <w:vMerge/>
            <w:shd w:val="clear" w:color="auto" w:fill="D9E2F3"/>
            <w:vAlign w:val="center"/>
          </w:tcPr>
          <w:p w14:paraId="59E0C6BB" w14:textId="77777777" w:rsidR="00E641EF" w:rsidRPr="00FD1EE4" w:rsidRDefault="00E641EF" w:rsidP="008F00E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F34CC80" w14:textId="77777777" w:rsidR="00E641EF" w:rsidRPr="00FD1EE4" w:rsidRDefault="00E641EF" w:rsidP="008F00E0">
            <w:pPr>
              <w:spacing w:before="240" w:after="240"/>
              <w:rPr>
                <w:rFonts w:ascii="GHEA Grapalat" w:eastAsia="GHEA Grapalat" w:hAnsi="GHEA Grapalat" w:cs="GHEA Grapalat"/>
              </w:rPr>
            </w:pPr>
          </w:p>
        </w:tc>
      </w:tr>
    </w:tbl>
    <w:p w14:paraId="64424331" w14:textId="77777777" w:rsidR="00E641EF" w:rsidRDefault="00E641EF" w:rsidP="00E641E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641EF" w:rsidRPr="00FD1EE4" w14:paraId="5C256BE6" w14:textId="77777777" w:rsidTr="008F00E0">
        <w:tc>
          <w:tcPr>
            <w:tcW w:w="2835" w:type="dxa"/>
            <w:shd w:val="clear" w:color="auto" w:fill="D9E2F3"/>
            <w:vAlign w:val="center"/>
          </w:tcPr>
          <w:p w14:paraId="5D189D05"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44CAA14" w14:textId="77777777" w:rsidR="00E641EF" w:rsidRPr="00FD1EE4" w:rsidRDefault="00E641EF" w:rsidP="008F00E0">
            <w:pPr>
              <w:spacing w:before="240" w:after="240"/>
              <w:rPr>
                <w:rFonts w:ascii="GHEA Grapalat" w:eastAsia="GHEA Grapalat" w:hAnsi="GHEA Grapalat" w:cs="GHEA Grapalat"/>
              </w:rPr>
            </w:pPr>
          </w:p>
        </w:tc>
      </w:tr>
      <w:tr w:rsidR="00E641EF" w:rsidRPr="00FD1EE4" w14:paraId="0189FB64" w14:textId="77777777" w:rsidTr="008F00E0">
        <w:tc>
          <w:tcPr>
            <w:tcW w:w="2835" w:type="dxa"/>
            <w:shd w:val="clear" w:color="auto" w:fill="D9E2F3"/>
            <w:vAlign w:val="center"/>
          </w:tcPr>
          <w:p w14:paraId="22A93DF5" w14:textId="77777777" w:rsidR="00E641EF" w:rsidRPr="00FD1EE4" w:rsidRDefault="00E641EF" w:rsidP="008F00E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1BAACF4" w14:textId="77777777" w:rsidR="00E641EF" w:rsidRPr="00FD1EE4" w:rsidRDefault="00E641EF" w:rsidP="008F00E0">
            <w:pPr>
              <w:spacing w:before="240" w:after="240"/>
              <w:rPr>
                <w:rFonts w:ascii="GHEA Grapalat" w:eastAsia="GHEA Grapalat" w:hAnsi="GHEA Grapalat" w:cs="GHEA Grapalat"/>
              </w:rPr>
            </w:pPr>
          </w:p>
        </w:tc>
      </w:tr>
    </w:tbl>
    <w:p w14:paraId="257DCA47" w14:textId="77777777" w:rsidR="00E641EF" w:rsidRPr="00FD1EE4" w:rsidRDefault="00E641EF" w:rsidP="00E641EF">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65C5B9F1" w14:textId="77777777" w:rsidR="00E641EF" w:rsidRPr="00FD1EE4" w:rsidRDefault="00E641EF" w:rsidP="00E641EF">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6D7B4813" w14:textId="77777777" w:rsidR="00E641EF" w:rsidRPr="00FD1EE4" w:rsidRDefault="00E641EF" w:rsidP="00E641EF">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E641EF" w:rsidRPr="00FD1EE4" w14:paraId="788F8212" w14:textId="77777777" w:rsidTr="008F00E0">
        <w:tc>
          <w:tcPr>
            <w:tcW w:w="9016" w:type="dxa"/>
            <w:shd w:val="clear" w:color="auto" w:fill="DEEAF6"/>
          </w:tcPr>
          <w:p w14:paraId="2D88EA41" w14:textId="77777777" w:rsidR="00E641EF" w:rsidRPr="00DD4B8A" w:rsidRDefault="00E641EF" w:rsidP="008F00E0">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E641EF" w:rsidRPr="00FD1EE4" w14:paraId="5E999F37" w14:textId="77777777" w:rsidTr="008F00E0">
        <w:trPr>
          <w:trHeight w:val="10187"/>
        </w:trPr>
        <w:tc>
          <w:tcPr>
            <w:tcW w:w="9016" w:type="dxa"/>
            <w:shd w:val="clear" w:color="auto" w:fill="auto"/>
          </w:tcPr>
          <w:p w14:paraId="347DF12A" w14:textId="77777777" w:rsidR="00E641EF" w:rsidRPr="00DD4B8A" w:rsidRDefault="00E641EF" w:rsidP="008F00E0">
            <w:pPr>
              <w:rPr>
                <w:rFonts w:ascii="GHEA Grapalat" w:eastAsia="GHEA Grapalat" w:hAnsi="GHEA Grapalat" w:cs="GHEA Grapalat"/>
                <w:b/>
                <w:color w:val="000000"/>
              </w:rPr>
            </w:pPr>
          </w:p>
        </w:tc>
      </w:tr>
    </w:tbl>
    <w:p w14:paraId="467DDB58" w14:textId="77777777" w:rsidR="00E641EF" w:rsidRPr="00FD1EE4" w:rsidRDefault="00E641EF" w:rsidP="00E641EF">
      <w:pPr>
        <w:pBdr>
          <w:top w:val="nil"/>
          <w:left w:val="nil"/>
          <w:bottom w:val="nil"/>
          <w:right w:val="nil"/>
          <w:between w:val="nil"/>
        </w:pBdr>
        <w:rPr>
          <w:rFonts w:ascii="GHEA Grapalat" w:eastAsia="GHEA Grapalat" w:hAnsi="GHEA Grapalat" w:cs="GHEA Grapalat"/>
          <w:b/>
          <w:color w:val="000000"/>
        </w:rPr>
      </w:pPr>
    </w:p>
    <w:p w14:paraId="65549B0E" w14:textId="77777777" w:rsidR="00E641EF" w:rsidRPr="00A66FC2" w:rsidRDefault="00E641EF" w:rsidP="00E641EF">
      <w:pPr>
        <w:pStyle w:val="BodyTextIndent3"/>
        <w:spacing w:line="240" w:lineRule="auto"/>
        <w:jc w:val="right"/>
        <w:rPr>
          <w:rFonts w:ascii="GHEA Grapalat" w:hAnsi="GHEA Grapalat" w:cs="Arial"/>
          <w:b/>
        </w:rPr>
      </w:pPr>
    </w:p>
    <w:p w14:paraId="79CD4AFD" w14:textId="77777777" w:rsidR="00E641EF" w:rsidRDefault="00E641EF" w:rsidP="00E641EF">
      <w:pPr>
        <w:pStyle w:val="BodyTextIndent3"/>
        <w:spacing w:line="240" w:lineRule="auto"/>
        <w:ind w:firstLine="0"/>
        <w:jc w:val="left"/>
        <w:rPr>
          <w:rFonts w:ascii="GHEA Grapalat" w:hAnsi="GHEA Grapalat"/>
          <w:i/>
          <w:sz w:val="16"/>
          <w:szCs w:val="16"/>
          <w:lang w:val="hy-AM"/>
        </w:rPr>
      </w:pPr>
    </w:p>
    <w:p w14:paraId="53C2C31F" w14:textId="77777777" w:rsidR="00E641EF" w:rsidRDefault="00E641EF" w:rsidP="00E641EF">
      <w:pPr>
        <w:pStyle w:val="BodyTextIndent3"/>
        <w:spacing w:line="240" w:lineRule="auto"/>
        <w:ind w:firstLine="0"/>
        <w:jc w:val="left"/>
        <w:rPr>
          <w:rFonts w:ascii="GHEA Grapalat" w:hAnsi="GHEA Grapalat"/>
          <w:i/>
          <w:sz w:val="16"/>
          <w:szCs w:val="16"/>
          <w:lang w:val="hy-AM"/>
        </w:rPr>
      </w:pPr>
    </w:p>
    <w:p w14:paraId="71C455CC" w14:textId="77777777" w:rsidR="00E641EF" w:rsidRDefault="00E641EF" w:rsidP="00E641EF">
      <w:pPr>
        <w:pStyle w:val="BodyTextIndent3"/>
        <w:spacing w:line="240" w:lineRule="auto"/>
        <w:ind w:firstLine="0"/>
        <w:jc w:val="left"/>
        <w:rPr>
          <w:rFonts w:ascii="GHEA Grapalat" w:hAnsi="GHEA Grapalat"/>
          <w:i/>
          <w:sz w:val="16"/>
          <w:szCs w:val="16"/>
          <w:lang w:val="hy-AM"/>
        </w:rPr>
      </w:pPr>
    </w:p>
    <w:p w14:paraId="141C75A3" w14:textId="77777777" w:rsidR="00E641EF" w:rsidRDefault="00E641EF" w:rsidP="00E641EF">
      <w:pPr>
        <w:pStyle w:val="BodyTextIndent3"/>
        <w:spacing w:line="240" w:lineRule="auto"/>
        <w:ind w:firstLine="0"/>
        <w:jc w:val="left"/>
        <w:rPr>
          <w:rFonts w:ascii="GHEA Grapalat" w:hAnsi="GHEA Grapalat"/>
          <w:i/>
          <w:sz w:val="16"/>
          <w:szCs w:val="16"/>
          <w:lang w:val="hy-AM"/>
        </w:rPr>
      </w:pPr>
    </w:p>
    <w:p w14:paraId="22D9B1E1" w14:textId="77777777" w:rsidR="00E641EF" w:rsidRDefault="00E641EF" w:rsidP="00E641EF">
      <w:pPr>
        <w:pStyle w:val="BodyTextIndent3"/>
        <w:spacing w:line="240" w:lineRule="auto"/>
        <w:ind w:firstLine="0"/>
        <w:jc w:val="left"/>
        <w:rPr>
          <w:rFonts w:ascii="GHEA Grapalat" w:hAnsi="GHEA Grapalat"/>
          <w:b/>
          <w:lang w:val="hy-AM"/>
        </w:rPr>
      </w:pPr>
    </w:p>
    <w:p w14:paraId="1489B90B" w14:textId="77777777" w:rsidR="00E641EF" w:rsidRDefault="00E641EF" w:rsidP="00E641EF">
      <w:pPr>
        <w:pStyle w:val="BodyTextIndent3"/>
        <w:spacing w:line="240" w:lineRule="auto"/>
        <w:ind w:firstLine="0"/>
        <w:jc w:val="left"/>
        <w:rPr>
          <w:rFonts w:ascii="GHEA Grapalat" w:hAnsi="GHEA Grapalat"/>
          <w:b/>
          <w:lang w:val="hy-AM"/>
        </w:rPr>
      </w:pPr>
    </w:p>
    <w:p w14:paraId="028C863C" w14:textId="77777777" w:rsidR="00E641EF" w:rsidRDefault="00E641EF" w:rsidP="00E641EF">
      <w:pPr>
        <w:pStyle w:val="BodyTextIndent3"/>
        <w:spacing w:line="240" w:lineRule="auto"/>
        <w:ind w:firstLine="0"/>
        <w:jc w:val="left"/>
        <w:rPr>
          <w:rFonts w:ascii="GHEA Grapalat" w:hAnsi="GHEA Grapalat"/>
          <w:b/>
          <w:lang w:val="hy-AM"/>
        </w:rPr>
      </w:pPr>
    </w:p>
    <w:p w14:paraId="640657DA" w14:textId="77777777" w:rsidR="00E641EF" w:rsidRDefault="00E641EF" w:rsidP="00E641EF">
      <w:pPr>
        <w:pStyle w:val="BodyTextIndent3"/>
        <w:spacing w:line="240" w:lineRule="auto"/>
        <w:ind w:firstLine="0"/>
        <w:jc w:val="left"/>
        <w:rPr>
          <w:rFonts w:ascii="GHEA Grapalat" w:hAnsi="GHEA Grapalat"/>
          <w:b/>
          <w:lang w:val="hy-AM"/>
        </w:rPr>
      </w:pPr>
    </w:p>
    <w:p w14:paraId="62653EE8" w14:textId="77777777" w:rsidR="00E641EF" w:rsidRDefault="00E641EF" w:rsidP="00E641EF">
      <w:pPr>
        <w:spacing w:line="360" w:lineRule="auto"/>
        <w:jc w:val="center"/>
        <w:rPr>
          <w:rFonts w:ascii="GHEA Grapalat" w:eastAsia="GHEA Grapalat" w:hAnsi="GHEA Grapalat" w:cs="GHEA Grapalat"/>
          <w:b/>
        </w:rPr>
      </w:pPr>
    </w:p>
    <w:p w14:paraId="612B2CA9" w14:textId="235F9827" w:rsidR="00E641EF" w:rsidRDefault="00E641EF" w:rsidP="00E641EF">
      <w:pPr>
        <w:spacing w:line="360" w:lineRule="auto"/>
        <w:jc w:val="center"/>
        <w:rPr>
          <w:rFonts w:ascii="GHEA Grapalat" w:eastAsia="GHEA Grapalat" w:hAnsi="GHEA Grapalat" w:cs="GHEA Grapalat"/>
          <w:b/>
        </w:rPr>
      </w:pPr>
    </w:p>
    <w:p w14:paraId="255CC6B8" w14:textId="73403D4F" w:rsidR="00E641EF" w:rsidRDefault="00E641EF" w:rsidP="00E641EF">
      <w:pPr>
        <w:spacing w:line="360" w:lineRule="auto"/>
        <w:jc w:val="center"/>
        <w:rPr>
          <w:rFonts w:ascii="GHEA Grapalat" w:eastAsia="GHEA Grapalat" w:hAnsi="GHEA Grapalat" w:cs="GHEA Grapalat"/>
          <w:b/>
        </w:rPr>
      </w:pPr>
    </w:p>
    <w:p w14:paraId="027CEFF2" w14:textId="0E0DCE4A" w:rsidR="00E641EF" w:rsidRDefault="00E641EF" w:rsidP="00E641EF">
      <w:pPr>
        <w:spacing w:line="360" w:lineRule="auto"/>
        <w:jc w:val="center"/>
        <w:rPr>
          <w:rFonts w:ascii="GHEA Grapalat" w:eastAsia="GHEA Grapalat" w:hAnsi="GHEA Grapalat" w:cs="GHEA Grapalat"/>
          <w:b/>
        </w:rPr>
      </w:pPr>
    </w:p>
    <w:p w14:paraId="42AFA947" w14:textId="77777777" w:rsidR="00E641EF" w:rsidRDefault="00E641EF" w:rsidP="00E641EF">
      <w:pPr>
        <w:spacing w:line="360" w:lineRule="auto"/>
        <w:jc w:val="center"/>
        <w:rPr>
          <w:rFonts w:ascii="GHEA Grapalat" w:eastAsia="GHEA Grapalat" w:hAnsi="GHEA Grapalat" w:cs="GHEA Grapalat"/>
          <w:b/>
        </w:rPr>
      </w:pPr>
    </w:p>
    <w:p w14:paraId="505D3C31" w14:textId="77777777" w:rsidR="00E641EF" w:rsidRDefault="00E641EF" w:rsidP="00E641EF">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23DAF3C0" w14:textId="77777777" w:rsidR="00E641EF" w:rsidRDefault="00E641EF" w:rsidP="00E641EF">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1C5DF53" w14:textId="77777777" w:rsidR="00E641EF" w:rsidRDefault="00E641EF" w:rsidP="00E641EF">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F152D13" w14:textId="77777777" w:rsidR="00E641EF" w:rsidRPr="00FA6936"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2A6EF50A" w14:textId="77777777" w:rsidR="00E641EF" w:rsidRPr="00FA6936" w:rsidRDefault="00E641EF" w:rsidP="00E641EF">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7DBB50E1" w14:textId="77777777" w:rsidR="00E641EF" w:rsidRDefault="00E641EF" w:rsidP="00E641EF">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161AB62F" w14:textId="77777777" w:rsidR="00E641EF" w:rsidRDefault="00E641EF" w:rsidP="00E641EF">
      <w:pPr>
        <w:spacing w:line="276" w:lineRule="auto"/>
        <w:ind w:firstLine="567"/>
        <w:jc w:val="both"/>
        <w:rPr>
          <w:rFonts w:ascii="GHEA Grapalat" w:eastAsia="GHEA Grapalat" w:hAnsi="GHEA Grapalat" w:cs="GHEA Grapalat"/>
        </w:rPr>
      </w:pPr>
    </w:p>
    <w:p w14:paraId="19CBF906" w14:textId="77777777" w:rsidR="00E641EF" w:rsidRDefault="00E641EF" w:rsidP="00E641EF">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11D2DC0"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770FF09"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64F4BF67"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C5FC908" w14:textId="77777777" w:rsidR="00E641EF" w:rsidRDefault="00E641EF" w:rsidP="00E641EF">
      <w:pPr>
        <w:pBdr>
          <w:top w:val="nil"/>
          <w:left w:val="nil"/>
          <w:bottom w:val="nil"/>
          <w:right w:val="nil"/>
          <w:between w:val="nil"/>
        </w:pBdr>
        <w:spacing w:line="360" w:lineRule="auto"/>
        <w:ind w:firstLine="567"/>
        <w:jc w:val="both"/>
        <w:rPr>
          <w:rFonts w:ascii="GHEA Grapalat" w:eastAsia="GHEA Grapalat" w:hAnsi="GHEA Grapalat" w:cs="GHEA Grapalat"/>
        </w:rPr>
      </w:pPr>
    </w:p>
    <w:p w14:paraId="21AFFFFD" w14:textId="77777777" w:rsidR="00E641EF" w:rsidRDefault="00E641EF" w:rsidP="00E641EF">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7FC5CB5"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277D76C1"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3418C47" w14:textId="77777777" w:rsidR="00E641EF" w:rsidRDefault="00E641EF" w:rsidP="00E641EF">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4AF422E" w14:textId="77777777" w:rsidR="00E641EF" w:rsidRDefault="00E641EF" w:rsidP="00E641EF">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28AB600"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E750F4A"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BD87C4C"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B255788"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29BFA37"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04DAC290" w14:textId="77777777" w:rsidR="00E641EF" w:rsidRPr="008C104F" w:rsidRDefault="00E641EF" w:rsidP="00E641E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766B2BA" w14:textId="77777777" w:rsidR="00E641EF" w:rsidRPr="008C104F" w:rsidRDefault="00E641EF" w:rsidP="00E641E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9E36E0D" w14:textId="77777777" w:rsidR="00E641EF" w:rsidRPr="008C104F" w:rsidRDefault="00E641EF" w:rsidP="00E641E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501B274" w14:textId="77777777" w:rsidR="00E641EF" w:rsidRPr="008C104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6D27DBC9" w14:textId="77777777" w:rsidR="00E641EF" w:rsidRPr="008C104F" w:rsidRDefault="00E641EF" w:rsidP="00E641E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2D27B172" w14:textId="77777777" w:rsidR="00E641EF" w:rsidRPr="008C104F" w:rsidRDefault="00E641EF" w:rsidP="00E641E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66CF2CF7" w14:textId="77777777" w:rsidR="00E641EF" w:rsidRPr="008C104F" w:rsidRDefault="00E641EF" w:rsidP="00E641E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34FCF5AB" w14:textId="77777777" w:rsidR="00E641EF" w:rsidRPr="008C104F" w:rsidRDefault="00E641EF" w:rsidP="00E641E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67697736" w14:textId="77777777" w:rsidR="00E641EF" w:rsidRPr="008C104F" w:rsidRDefault="00E641EF" w:rsidP="00E641E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540F4781"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37077D"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7F272843" w14:textId="77777777" w:rsidR="00E641EF" w:rsidRDefault="00E641EF" w:rsidP="00E641EF">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C409B16" w14:textId="77777777" w:rsidR="00E641EF" w:rsidRDefault="00E641EF" w:rsidP="00E641EF">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58A617F"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8CB426A" w14:textId="77777777" w:rsidR="00E641EF"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08BFD153" w14:textId="77777777" w:rsidR="00E641EF" w:rsidRPr="005B15D8" w:rsidRDefault="00E641EF" w:rsidP="00E641E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1CE1772" w14:textId="77777777" w:rsidR="00E641EF" w:rsidRDefault="00E641EF" w:rsidP="00E641EF">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A665665" w14:textId="77777777" w:rsidR="00E641EF" w:rsidRPr="00FA6936" w:rsidRDefault="00E641EF" w:rsidP="00E641EF">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630D1C55" w14:textId="77777777" w:rsidR="00E641EF" w:rsidRPr="00FA6936" w:rsidRDefault="00E641EF" w:rsidP="00E641EF">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0904D933" w14:textId="77777777" w:rsidR="00E641EF" w:rsidRPr="00FA6936" w:rsidRDefault="00E641EF" w:rsidP="00E641EF">
      <w:pPr>
        <w:pStyle w:val="BodyTextIndent3"/>
        <w:spacing w:line="240" w:lineRule="auto"/>
        <w:ind w:left="360" w:firstLine="0"/>
        <w:rPr>
          <w:rFonts w:ascii="GHEA Grapalat" w:hAnsi="GHEA Grapalat" w:cs="Sylfaen"/>
          <w:i/>
          <w:sz w:val="16"/>
          <w:szCs w:val="16"/>
          <w:lang w:val="hy-AM" w:eastAsia="ru-RU"/>
        </w:rPr>
      </w:pPr>
    </w:p>
    <w:p w14:paraId="1A0D37B8" w14:textId="77777777" w:rsidR="00E641EF" w:rsidRPr="00FA6936" w:rsidRDefault="00E641EF" w:rsidP="00E641EF">
      <w:pPr>
        <w:pStyle w:val="BodyTextIndent3"/>
        <w:spacing w:line="240" w:lineRule="auto"/>
        <w:ind w:left="360" w:firstLine="0"/>
        <w:rPr>
          <w:rFonts w:ascii="GHEA Grapalat" w:hAnsi="GHEA Grapalat" w:cs="Sylfaen"/>
          <w:i/>
          <w:sz w:val="16"/>
          <w:szCs w:val="16"/>
          <w:lang w:val="hy-AM" w:eastAsia="ru-RU"/>
        </w:rPr>
      </w:pPr>
    </w:p>
    <w:p w14:paraId="081F5E8C" w14:textId="77777777" w:rsidR="00E641EF" w:rsidRPr="00FA6936" w:rsidRDefault="00E641EF" w:rsidP="00E641EF">
      <w:pPr>
        <w:pStyle w:val="BodyTextIndent3"/>
        <w:spacing w:line="240" w:lineRule="auto"/>
        <w:ind w:left="360" w:firstLine="0"/>
        <w:rPr>
          <w:rFonts w:ascii="GHEA Grapalat" w:hAnsi="GHEA Grapalat" w:cs="Sylfaen"/>
          <w:i/>
          <w:sz w:val="16"/>
          <w:szCs w:val="16"/>
          <w:lang w:val="hy-AM" w:eastAsia="ru-RU"/>
        </w:rPr>
      </w:pPr>
    </w:p>
    <w:p w14:paraId="367AC606" w14:textId="77777777" w:rsidR="00E641EF" w:rsidRPr="00FA6936" w:rsidRDefault="00E641EF" w:rsidP="00E641EF">
      <w:pPr>
        <w:pStyle w:val="BodyTextIndent3"/>
        <w:spacing w:line="240" w:lineRule="auto"/>
        <w:ind w:left="360" w:firstLine="0"/>
        <w:rPr>
          <w:rFonts w:ascii="GHEA Grapalat" w:hAnsi="GHEA Grapalat" w:cs="Sylfaen"/>
          <w:i/>
          <w:sz w:val="16"/>
          <w:szCs w:val="16"/>
          <w:lang w:val="hy-AM" w:eastAsia="ru-RU"/>
        </w:rPr>
      </w:pPr>
    </w:p>
    <w:p w14:paraId="53A597C6" w14:textId="4C161CE1" w:rsidR="00B2572B" w:rsidRPr="00064ADD" w:rsidRDefault="00B2572B" w:rsidP="00EF3662">
      <w:pPr>
        <w:jc w:val="right"/>
        <w:rPr>
          <w:rFonts w:ascii="GHEA Grapalat" w:hAnsi="GHEA Grapalat" w:cs="Arial"/>
          <w:sz w:val="20"/>
          <w:lang w:val="hy-AM"/>
        </w:rPr>
      </w:pPr>
      <w:r w:rsidRPr="00064ADD">
        <w:rPr>
          <w:rFonts w:ascii="GHEA Grapalat" w:hAnsi="GHEA Grapalat" w:cs="Arial"/>
          <w:sz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3C81B3CA" w14:textId="3A2E690D" w:rsidR="009B7461" w:rsidRDefault="00CE3A99" w:rsidP="00CB200D">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2D1786C2" w14:textId="77777777" w:rsidR="009B7461" w:rsidRDefault="009B7461" w:rsidP="000B1088">
      <w:pPr>
        <w:pStyle w:val="BodyTextIndent3"/>
        <w:spacing w:line="240" w:lineRule="auto"/>
        <w:ind w:firstLine="0"/>
        <w:jc w:val="right"/>
        <w:rPr>
          <w:rFonts w:ascii="GHEA Grapalat" w:hAnsi="GHEA Grapalat" w:cs="Sylfaen"/>
          <w:b/>
          <w:lang w:val="hy-AM"/>
        </w:rPr>
      </w:pPr>
    </w:p>
    <w:p w14:paraId="68D46919" w14:textId="77777777" w:rsidR="00CB200D" w:rsidRDefault="00CB200D" w:rsidP="000B1088">
      <w:pPr>
        <w:pStyle w:val="BodyTextIndent3"/>
        <w:spacing w:line="240" w:lineRule="auto"/>
        <w:ind w:firstLine="0"/>
        <w:jc w:val="right"/>
        <w:rPr>
          <w:rFonts w:ascii="GHEA Grapalat" w:hAnsi="GHEA Grapalat" w:cs="Sylfaen"/>
          <w:b/>
          <w:lang w:val="hy-AM"/>
        </w:rPr>
      </w:pPr>
    </w:p>
    <w:p w14:paraId="6020E0BD" w14:textId="77777777" w:rsidR="00CB200D" w:rsidRDefault="00CB200D" w:rsidP="000B1088">
      <w:pPr>
        <w:pStyle w:val="BodyTextIndent3"/>
        <w:spacing w:line="240" w:lineRule="auto"/>
        <w:ind w:firstLine="0"/>
        <w:jc w:val="right"/>
        <w:rPr>
          <w:rFonts w:ascii="GHEA Grapalat" w:hAnsi="GHEA Grapalat" w:cs="Sylfaen"/>
          <w:b/>
          <w:lang w:val="hy-AM"/>
        </w:rPr>
      </w:pPr>
    </w:p>
    <w:p w14:paraId="0813E22E" w14:textId="37D0CBA2"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E739FD5" w:rsidR="00B2572B" w:rsidRPr="00064ADD" w:rsidRDefault="00A02810" w:rsidP="00EF3662">
      <w:pPr>
        <w:pStyle w:val="BodyTextIndent3"/>
        <w:spacing w:line="240" w:lineRule="auto"/>
        <w:jc w:val="right"/>
        <w:rPr>
          <w:rFonts w:ascii="GHEA Grapalat" w:hAnsi="GHEA Grapalat" w:cs="Arial"/>
          <w:b/>
          <w:lang w:val="hy-AM"/>
        </w:rPr>
      </w:pPr>
      <w:r w:rsidRPr="00A02810">
        <w:rPr>
          <w:rFonts w:ascii="GHEA Grapalat" w:hAnsi="GHEA Grapalat"/>
          <w:sz w:val="24"/>
          <w:szCs w:val="24"/>
          <w:lang w:val="es-ES"/>
        </w:rPr>
        <w:t>«</w:t>
      </w:r>
      <w:r w:rsidR="00FC4098">
        <w:rPr>
          <w:rFonts w:ascii="GHEA Grapalat" w:hAnsi="GHEA Grapalat"/>
          <w:b/>
          <w:sz w:val="24"/>
          <w:szCs w:val="24"/>
          <w:lang w:val="af-ZA"/>
        </w:rPr>
        <w:t>ԳԳԱԿ-ԳՀԾՁԲ-23/9/</w:t>
      </w:r>
      <w:proofErr w:type="gramStart"/>
      <w:r w:rsidR="00FC4098">
        <w:rPr>
          <w:rFonts w:ascii="GHEA Grapalat" w:hAnsi="GHEA Grapalat"/>
          <w:b/>
          <w:sz w:val="24"/>
          <w:szCs w:val="24"/>
          <w:lang w:val="af-ZA"/>
        </w:rPr>
        <w:t>Պ</w:t>
      </w:r>
      <w:r w:rsidRPr="00A02810">
        <w:rPr>
          <w:rFonts w:ascii="GHEA Grapalat" w:hAnsi="GHEA Grapalat"/>
          <w:b/>
          <w:sz w:val="24"/>
          <w:szCs w:val="24"/>
          <w:lang w:val="af-ZA"/>
        </w:rPr>
        <w:t>»</w:t>
      </w:r>
      <w:r w:rsidR="00B2572B" w:rsidRPr="00064ADD">
        <w:rPr>
          <w:rFonts w:ascii="GHEA Grapalat" w:hAnsi="GHEA Grapalat" w:cs="Sylfaen"/>
          <w:b/>
          <w:lang w:val="hy-AM"/>
        </w:rPr>
        <w:t>*</w:t>
      </w:r>
      <w:proofErr w:type="gramEnd"/>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70664443" w:rsidR="00B2572B" w:rsidRPr="00064ADD" w:rsidRDefault="00534CDF"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71E4CA80"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A02810" w:rsidRPr="00A02810">
        <w:rPr>
          <w:rFonts w:ascii="GHEA Grapalat" w:hAnsi="GHEA Grapalat" w:cs="Arial"/>
          <w:sz w:val="20"/>
          <w:szCs w:val="20"/>
          <w:lang w:val="es-ES"/>
        </w:rPr>
        <w:t>«</w:t>
      </w:r>
      <w:r w:rsidR="00FC4098">
        <w:rPr>
          <w:rFonts w:ascii="GHEA Grapalat" w:hAnsi="GHEA Grapalat" w:cs="Arial"/>
          <w:b/>
          <w:sz w:val="20"/>
          <w:szCs w:val="20"/>
          <w:lang w:val="af-ZA"/>
        </w:rPr>
        <w:t>ԳԳԱԿ-ԳՀԾՁԲ-23/9/</w:t>
      </w:r>
      <w:proofErr w:type="gramStart"/>
      <w:r w:rsidR="00FC4098">
        <w:rPr>
          <w:rFonts w:ascii="GHEA Grapalat" w:hAnsi="GHEA Grapalat" w:cs="Arial"/>
          <w:b/>
          <w:sz w:val="20"/>
          <w:szCs w:val="20"/>
          <w:lang w:val="af-ZA"/>
        </w:rPr>
        <w:t>Պ</w:t>
      </w:r>
      <w:r w:rsidR="00A02810" w:rsidRPr="00A02810">
        <w:rPr>
          <w:rFonts w:ascii="GHEA Grapalat" w:hAnsi="GHEA Grapalat" w:cs="Arial"/>
          <w:b/>
          <w:sz w:val="20"/>
          <w:szCs w:val="20"/>
          <w:lang w:val="af-ZA"/>
        </w:rPr>
        <w:t>»</w:t>
      </w:r>
      <w:r w:rsidRPr="00064ADD">
        <w:rPr>
          <w:rFonts w:ascii="GHEA Grapalat" w:hAnsi="GHEA Grapalat" w:cs="Arial"/>
          <w:sz w:val="20"/>
          <w:szCs w:val="20"/>
          <w:lang w:val="es-ES"/>
        </w:rPr>
        <w:t>*</w:t>
      </w:r>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534CDF">
        <w:rPr>
          <w:rFonts w:ascii="GHEA Grapalat" w:hAnsi="GHEA Grapalat" w:cs="Arial"/>
          <w:sz w:val="20"/>
          <w:szCs w:val="20"/>
          <w:lang w:val="es-ES"/>
        </w:rPr>
        <w:t>գնանշման</w:t>
      </w:r>
      <w:proofErr w:type="spellEnd"/>
      <w:r w:rsidR="00534CDF">
        <w:rPr>
          <w:rFonts w:ascii="GHEA Grapalat" w:hAnsi="GHEA Grapalat" w:cs="Arial"/>
          <w:sz w:val="20"/>
          <w:szCs w:val="20"/>
          <w:lang w:val="es-ES"/>
        </w:rPr>
        <w:t xml:space="preserve"> </w:t>
      </w:r>
      <w:proofErr w:type="spellStart"/>
      <w:r w:rsidR="00534CDF">
        <w:rPr>
          <w:rFonts w:ascii="GHEA Grapalat" w:hAnsi="GHEA Grapalat" w:cs="Arial"/>
          <w:sz w:val="20"/>
          <w:szCs w:val="20"/>
          <w:lang w:val="es-ES"/>
        </w:rPr>
        <w:t>հարցման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6" w:name="_Hlk23147299"/>
      <w:r w:rsidRPr="00064ADD">
        <w:rPr>
          <w:rFonts w:ascii="GHEA Grapalat" w:hAnsi="GHEA Grapalat" w:cs="Sylfaen"/>
          <w:vertAlign w:val="superscript"/>
          <w:lang w:val="hy-AM"/>
        </w:rPr>
        <w:t xml:space="preserve">                                                                                     մասնակցի անվանումը</w:t>
      </w:r>
    </w:p>
    <w:bookmarkEnd w:id="6"/>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406D08"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406D08"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382BEAD6" w:rsidR="00B2572B" w:rsidRDefault="00B2572B" w:rsidP="00EF3662">
      <w:pPr>
        <w:rPr>
          <w:rFonts w:ascii="GHEA Grapalat" w:hAnsi="GHEA Grapalat"/>
          <w:sz w:val="18"/>
          <w:szCs w:val="18"/>
          <w:lang w:val="es-ES"/>
        </w:rPr>
      </w:pPr>
    </w:p>
    <w:p w14:paraId="07DCF454" w14:textId="4295F329" w:rsidR="00A02810" w:rsidRDefault="00A02810" w:rsidP="00EF3662">
      <w:pPr>
        <w:rPr>
          <w:rFonts w:ascii="GHEA Grapalat" w:hAnsi="GHEA Grapalat"/>
          <w:sz w:val="18"/>
          <w:szCs w:val="18"/>
          <w:lang w:val="es-ES"/>
        </w:rPr>
      </w:pPr>
    </w:p>
    <w:p w14:paraId="0D9E5206" w14:textId="77777777" w:rsidR="00A02810" w:rsidRPr="00064ADD" w:rsidRDefault="00A02810"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1C6B1D8F"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FootnoteReference"/>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14:paraId="5459ABD9" w14:textId="77777777" w:rsidR="00B2572B" w:rsidRPr="00064ADD" w:rsidRDefault="00B2572B" w:rsidP="00EF3662">
      <w:pPr>
        <w:jc w:val="right"/>
        <w:rPr>
          <w:rFonts w:ascii="GHEA Grapalat" w:hAnsi="GHEA Grapalat"/>
          <w:sz w:val="20"/>
          <w:lang w:val="hy-AM"/>
        </w:rPr>
      </w:pPr>
    </w:p>
    <w:p w14:paraId="0F2286D1" w14:textId="77777777" w:rsidR="00B2572B" w:rsidRPr="00064ADD" w:rsidRDefault="00B2572B" w:rsidP="00EF3662">
      <w:pPr>
        <w:rPr>
          <w:rFonts w:ascii="GHEA Grapalat" w:hAnsi="GHEA Grapalat" w:cs="Sylfaen"/>
          <w:i/>
          <w:sz w:val="16"/>
          <w:szCs w:val="16"/>
          <w:lang w:val="hy-AM" w:eastAsia="ru-RU"/>
        </w:rPr>
      </w:pPr>
    </w:p>
    <w:p w14:paraId="3A9AB161" w14:textId="77777777" w:rsidR="00B2572B" w:rsidRPr="00064ADD" w:rsidRDefault="00B2572B" w:rsidP="00EF3662">
      <w:pPr>
        <w:rPr>
          <w:rFonts w:ascii="GHEA Grapalat" w:hAnsi="GHEA Grapalat" w:cs="Sylfaen"/>
          <w:i/>
          <w:sz w:val="16"/>
          <w:szCs w:val="16"/>
          <w:lang w:val="hy-AM" w:eastAsia="ru-RU"/>
        </w:rPr>
      </w:pPr>
    </w:p>
    <w:p w14:paraId="5B93AB95" w14:textId="77777777" w:rsidR="00B2572B" w:rsidRPr="00064ADD"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18DD7335" w14:textId="77777777" w:rsidR="00B2572B" w:rsidRPr="00064ADD" w:rsidRDefault="00B2572B" w:rsidP="00EF3662">
      <w:pPr>
        <w:pStyle w:val="BodyTextIndent3"/>
        <w:spacing w:line="240" w:lineRule="auto"/>
        <w:jc w:val="right"/>
        <w:rPr>
          <w:rFonts w:ascii="GHEA Grapalat" w:hAnsi="GHEA Grapalat"/>
          <w:i/>
          <w:lang w:val="hy-AM"/>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2A452A05" w14:textId="55AD4273" w:rsidR="009B7461" w:rsidRDefault="009B7461" w:rsidP="00764040">
      <w:pPr>
        <w:pStyle w:val="BodyTextIndent3"/>
        <w:spacing w:line="240" w:lineRule="auto"/>
        <w:jc w:val="right"/>
        <w:rPr>
          <w:rFonts w:ascii="GHEA Grapalat" w:hAnsi="GHEA Grapalat"/>
          <w:b/>
          <w:lang w:val="hy-AM"/>
        </w:rPr>
      </w:pPr>
    </w:p>
    <w:p w14:paraId="09B7F23C" w14:textId="77777777" w:rsidR="009B7461" w:rsidRDefault="009B7461" w:rsidP="00764040">
      <w:pPr>
        <w:pStyle w:val="BodyTextIndent3"/>
        <w:spacing w:line="240" w:lineRule="auto"/>
        <w:jc w:val="right"/>
        <w:rPr>
          <w:rFonts w:ascii="GHEA Grapalat" w:hAnsi="GHEA Grapalat"/>
          <w:b/>
          <w:lang w:val="hy-AM"/>
        </w:rPr>
      </w:pPr>
    </w:p>
    <w:p w14:paraId="5DDE2CD1" w14:textId="3A69D909"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450D92CB" w:rsidR="007862B1" w:rsidRPr="00064ADD" w:rsidRDefault="00F1695F" w:rsidP="007862B1">
      <w:pPr>
        <w:pStyle w:val="BodyTextIndent3"/>
        <w:spacing w:line="240" w:lineRule="auto"/>
        <w:jc w:val="right"/>
        <w:rPr>
          <w:rFonts w:ascii="GHEA Grapalat" w:hAnsi="GHEA Grapalat" w:cs="Arial"/>
          <w:b/>
          <w:lang w:val="hy-AM"/>
        </w:rPr>
      </w:pPr>
      <w:r w:rsidRPr="00F1695F">
        <w:rPr>
          <w:rFonts w:ascii="GHEA Grapalat" w:hAnsi="GHEA Grapalat"/>
          <w:lang w:val="es-ES"/>
        </w:rPr>
        <w:t>«</w:t>
      </w:r>
      <w:r w:rsidR="00FC4098">
        <w:rPr>
          <w:rFonts w:ascii="GHEA Grapalat" w:hAnsi="GHEA Grapalat"/>
          <w:b/>
          <w:lang w:val="af-ZA"/>
        </w:rPr>
        <w:t>ԳԳԱԿ-ԳՀԾՁԲ-23/9/</w:t>
      </w:r>
      <w:proofErr w:type="gramStart"/>
      <w:r w:rsidR="00FC4098">
        <w:rPr>
          <w:rFonts w:ascii="GHEA Grapalat" w:hAnsi="GHEA Grapalat"/>
          <w:b/>
          <w:lang w:val="af-ZA"/>
        </w:rPr>
        <w:t>Պ</w:t>
      </w:r>
      <w:r w:rsidRPr="00F1695F">
        <w:rPr>
          <w:rFonts w:ascii="GHEA Grapalat" w:hAnsi="GHEA Grapalat"/>
          <w:b/>
          <w:lang w:val="af-ZA"/>
        </w:rPr>
        <w:t>»</w:t>
      </w:r>
      <w:r w:rsidR="007862B1" w:rsidRPr="00064ADD">
        <w:rPr>
          <w:rFonts w:ascii="GHEA Grapalat" w:hAnsi="GHEA Grapalat" w:cs="Sylfaen"/>
          <w:b/>
          <w:lang w:val="es-ES"/>
        </w:rPr>
        <w:t>*</w:t>
      </w:r>
      <w:proofErr w:type="gramEnd"/>
      <w:r w:rsidR="007862B1" w:rsidRPr="00064ADD">
        <w:rPr>
          <w:rFonts w:ascii="GHEA Grapalat" w:hAnsi="GHEA Grapalat"/>
          <w:b/>
          <w:lang w:val="hy-AM"/>
        </w:rPr>
        <w:t xml:space="preserve">  </w:t>
      </w:r>
      <w:r w:rsidR="007862B1" w:rsidRPr="00064ADD">
        <w:rPr>
          <w:rFonts w:ascii="GHEA Grapalat" w:hAnsi="GHEA Grapalat" w:cs="Sylfaen"/>
          <w:b/>
          <w:lang w:val="hy-AM"/>
        </w:rPr>
        <w:t>ծածկագրով</w:t>
      </w:r>
    </w:p>
    <w:p w14:paraId="16DA97FF" w14:textId="27212B0C" w:rsidR="007862B1" w:rsidRPr="00064ADD" w:rsidRDefault="00534CD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12346C07" w:rsidR="007862B1" w:rsidRPr="00064ADD" w:rsidRDefault="007862B1" w:rsidP="00A02810">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Ընկերությունը մասնակցում է</w:t>
      </w:r>
      <w:r w:rsidR="00A02810">
        <w:rPr>
          <w:rFonts w:ascii="GHEA Grapalat" w:hAnsi="GHEA Grapalat" w:cs="GHEA Grapalat"/>
          <w:sz w:val="20"/>
          <w:szCs w:val="20"/>
          <w:lang w:val="pt-BR"/>
        </w:rPr>
        <w:t xml:space="preserve"> </w:t>
      </w:r>
      <w:r w:rsidR="00A02810">
        <w:rPr>
          <w:rFonts w:ascii="GHEA Grapalat" w:hAnsi="GHEA Grapalat" w:cs="GHEA Grapalat"/>
          <w:sz w:val="20"/>
          <w:szCs w:val="20"/>
          <w:u w:val="single"/>
          <w:lang w:val="pt-BR"/>
        </w:rPr>
        <w:t>«Գույքի գնահատման և աճուրդի կենտրոն»ՊՈԱԿ</w:t>
      </w:r>
      <w:r w:rsidRPr="00064ADD">
        <w:rPr>
          <w:rFonts w:ascii="GHEA Grapalat" w:hAnsi="GHEA Grapalat" w:cs="GHEA Grapalat"/>
          <w:sz w:val="20"/>
          <w:szCs w:val="20"/>
          <w:lang w:val="pt-BR"/>
        </w:rPr>
        <w:t xml:space="preserve">*(այսուհետ` Պատվիրատու) կողմից կազմակերպված` </w:t>
      </w:r>
      <w:r w:rsidRPr="00064ADD">
        <w:rPr>
          <w:rFonts w:ascii="GHEA Grapalat" w:hAnsi="GHEA Grapalat" w:cs="GHEA Grapalat"/>
          <w:sz w:val="20"/>
          <w:szCs w:val="20"/>
          <w:u w:val="single"/>
          <w:lang w:val="pt-BR"/>
        </w:rPr>
        <w:t xml:space="preserve"> </w:t>
      </w:r>
      <w:r w:rsidR="00A02810" w:rsidRPr="00A02810">
        <w:rPr>
          <w:rFonts w:ascii="GHEA Grapalat" w:hAnsi="GHEA Grapalat" w:cs="GHEA Grapalat"/>
          <w:sz w:val="20"/>
          <w:szCs w:val="20"/>
          <w:u w:val="single"/>
          <w:lang w:val="es-ES"/>
        </w:rPr>
        <w:t>«</w:t>
      </w:r>
      <w:r w:rsidR="00FC4098">
        <w:rPr>
          <w:rFonts w:ascii="GHEA Grapalat" w:hAnsi="GHEA Grapalat" w:cs="GHEA Grapalat"/>
          <w:b/>
          <w:sz w:val="20"/>
          <w:szCs w:val="20"/>
          <w:u w:val="single"/>
          <w:lang w:val="af-ZA"/>
        </w:rPr>
        <w:t>ԳԳԱԿ-ԳՀԾՁԲ-23/9/Պ</w:t>
      </w:r>
      <w:r w:rsidR="00A02810" w:rsidRPr="00A02810">
        <w:rPr>
          <w:rFonts w:ascii="GHEA Grapalat" w:hAnsi="GHEA Grapalat" w:cs="GHEA Grapalat"/>
          <w:b/>
          <w:sz w:val="20"/>
          <w:szCs w:val="20"/>
          <w:u w:val="single"/>
          <w:lang w:val="af-ZA"/>
        </w:rPr>
        <w:t>»</w:t>
      </w:r>
      <w:r w:rsidRPr="00064ADD">
        <w:rPr>
          <w:rFonts w:ascii="GHEA Grapalat" w:hAnsi="GHEA Grapalat" w:cs="GHEA Grapalat"/>
          <w:sz w:val="20"/>
          <w:szCs w:val="20"/>
          <w:lang w:val="pt-BR"/>
        </w:rPr>
        <w:t>* 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lastRenderedPageBreak/>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24EE25BA" w14:textId="77777777" w:rsidR="00A02810" w:rsidRPr="00064ADD" w:rsidRDefault="00A02810" w:rsidP="00A02810">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F2A210B" w14:textId="77777777" w:rsidR="00A02810" w:rsidRPr="00A91182" w:rsidRDefault="00A02810" w:rsidP="00A02810">
      <w:pPr>
        <w:jc w:val="both"/>
        <w:rPr>
          <w:rFonts w:ascii="GHEA Grapalat" w:hAnsi="GHEA Grapalat"/>
          <w:sz w:val="18"/>
          <w:szCs w:val="18"/>
          <w:u w:val="single"/>
          <w:vertAlign w:val="superscript"/>
          <w:lang w:val="hy-AM"/>
        </w:rPr>
      </w:pP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p>
    <w:p w14:paraId="6E427FFB" w14:textId="77777777" w:rsidR="00A02810" w:rsidRPr="00A91182" w:rsidRDefault="00A02810" w:rsidP="00A02810">
      <w:pPr>
        <w:jc w:val="both"/>
        <w:rPr>
          <w:rFonts w:ascii="GHEA Grapalat" w:hAnsi="GHEA Grapalat"/>
          <w:sz w:val="18"/>
          <w:szCs w:val="18"/>
          <w:vertAlign w:val="superscript"/>
          <w:lang w:val="hy-AM"/>
        </w:rPr>
      </w:pPr>
      <w:r w:rsidRPr="00A91182">
        <w:rPr>
          <w:rFonts w:ascii="GHEA Grapalat" w:hAnsi="GHEA Grapalat"/>
          <w:sz w:val="18"/>
          <w:szCs w:val="18"/>
          <w:vertAlign w:val="superscript"/>
          <w:lang w:val="hy-AM"/>
        </w:rPr>
        <w:t xml:space="preserve">                               ընկերության անվանումը</w:t>
      </w:r>
    </w:p>
    <w:p w14:paraId="0834A9FC" w14:textId="77777777" w:rsidR="00A02810" w:rsidRPr="00A91182" w:rsidRDefault="00A02810" w:rsidP="00A02810">
      <w:pPr>
        <w:jc w:val="both"/>
        <w:rPr>
          <w:rFonts w:ascii="GHEA Grapalat" w:hAnsi="GHEA Grapalat"/>
          <w:sz w:val="18"/>
          <w:szCs w:val="18"/>
          <w:u w:val="single"/>
          <w:vertAlign w:val="superscript"/>
          <w:lang w:val="hy-AM"/>
        </w:rPr>
      </w:pPr>
      <w:r w:rsidRPr="00A91182">
        <w:rPr>
          <w:rFonts w:ascii="GHEA Grapalat" w:hAnsi="GHEA Grapalat"/>
          <w:sz w:val="18"/>
          <w:szCs w:val="18"/>
          <w:vertAlign w:val="superscript"/>
          <w:lang w:val="hy-AM"/>
        </w:rPr>
        <w:t xml:space="preserve"> </w:t>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p>
    <w:p w14:paraId="6769EE4E" w14:textId="77777777" w:rsidR="00A02810" w:rsidRPr="00A91182" w:rsidRDefault="00A02810" w:rsidP="00A02810">
      <w:pPr>
        <w:jc w:val="both"/>
        <w:rPr>
          <w:rFonts w:ascii="GHEA Grapalat" w:hAnsi="GHEA Grapalat"/>
          <w:sz w:val="18"/>
          <w:szCs w:val="18"/>
          <w:vertAlign w:val="superscript"/>
          <w:lang w:val="hy-AM"/>
        </w:rPr>
      </w:pPr>
      <w:r w:rsidRPr="00A91182">
        <w:rPr>
          <w:rFonts w:ascii="GHEA Grapalat" w:hAnsi="GHEA Grapalat"/>
          <w:sz w:val="18"/>
          <w:szCs w:val="18"/>
          <w:vertAlign w:val="superscript"/>
          <w:lang w:val="hy-AM"/>
        </w:rPr>
        <w:t xml:space="preserve">                              ընկերության հասցեն</w:t>
      </w:r>
    </w:p>
    <w:p w14:paraId="65E8044B" w14:textId="77777777" w:rsidR="00A02810" w:rsidRPr="00A91182" w:rsidRDefault="00A02810" w:rsidP="00A02810">
      <w:pPr>
        <w:jc w:val="both"/>
        <w:rPr>
          <w:rFonts w:ascii="GHEA Grapalat" w:hAnsi="GHEA Grapalat"/>
          <w:sz w:val="18"/>
          <w:szCs w:val="18"/>
          <w:u w:val="single"/>
          <w:vertAlign w:val="superscript"/>
          <w:lang w:val="hy-AM"/>
        </w:rPr>
      </w:pP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p>
    <w:p w14:paraId="10F9A8E9" w14:textId="77777777" w:rsidR="00A02810" w:rsidRPr="00A91182" w:rsidRDefault="00A02810" w:rsidP="00A02810">
      <w:pPr>
        <w:jc w:val="both"/>
        <w:rPr>
          <w:rFonts w:ascii="GHEA Grapalat" w:hAnsi="GHEA Grapalat"/>
          <w:sz w:val="18"/>
          <w:szCs w:val="18"/>
          <w:vertAlign w:val="superscript"/>
          <w:lang w:val="hy-AM"/>
        </w:rPr>
      </w:pPr>
      <w:r w:rsidRPr="00A91182">
        <w:rPr>
          <w:rFonts w:ascii="GHEA Grapalat" w:hAnsi="GHEA Grapalat"/>
          <w:sz w:val="18"/>
          <w:szCs w:val="18"/>
          <w:vertAlign w:val="superscript"/>
          <w:lang w:val="hy-AM"/>
        </w:rPr>
        <w:t xml:space="preserve">              ընկերությանը սպասարկող բանկի անվանումը</w:t>
      </w:r>
    </w:p>
    <w:p w14:paraId="54D1A931" w14:textId="77777777" w:rsidR="00A02810" w:rsidRPr="00A91182" w:rsidRDefault="00A02810" w:rsidP="00A02810">
      <w:pPr>
        <w:jc w:val="both"/>
        <w:rPr>
          <w:rFonts w:ascii="GHEA Grapalat" w:hAnsi="GHEA Grapalat"/>
          <w:sz w:val="18"/>
          <w:szCs w:val="18"/>
          <w:vertAlign w:val="superscript"/>
          <w:lang w:val="hy-AM"/>
        </w:rPr>
      </w:pP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p>
    <w:p w14:paraId="0A549FA3" w14:textId="77777777" w:rsidR="00A02810" w:rsidRPr="00A91182" w:rsidRDefault="00A02810" w:rsidP="00A02810">
      <w:pPr>
        <w:jc w:val="both"/>
        <w:rPr>
          <w:rFonts w:ascii="GHEA Grapalat" w:hAnsi="GHEA Grapalat"/>
          <w:sz w:val="18"/>
          <w:szCs w:val="18"/>
          <w:vertAlign w:val="superscript"/>
          <w:lang w:val="hy-AM"/>
        </w:rPr>
      </w:pPr>
      <w:r w:rsidRPr="00A91182">
        <w:rPr>
          <w:rFonts w:ascii="GHEA Grapalat" w:hAnsi="GHEA Grapalat"/>
          <w:sz w:val="18"/>
          <w:szCs w:val="18"/>
          <w:vertAlign w:val="superscript"/>
          <w:lang w:val="hy-AM"/>
        </w:rPr>
        <w:t xml:space="preserve">                   ընկերության բանկային հաշվեհամարը</w:t>
      </w:r>
    </w:p>
    <w:p w14:paraId="6B7CD3BB" w14:textId="77777777" w:rsidR="00A02810" w:rsidRPr="00A91182" w:rsidRDefault="00A02810" w:rsidP="00A02810">
      <w:pPr>
        <w:jc w:val="both"/>
        <w:rPr>
          <w:rFonts w:ascii="GHEA Grapalat" w:hAnsi="GHEA Grapalat"/>
          <w:sz w:val="18"/>
          <w:szCs w:val="18"/>
          <w:vertAlign w:val="superscript"/>
          <w:lang w:val="hy-AM"/>
        </w:rPr>
      </w:pP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p>
    <w:p w14:paraId="2ED38A85" w14:textId="77777777" w:rsidR="00A02810" w:rsidRPr="00A91182" w:rsidRDefault="00A02810" w:rsidP="00A02810">
      <w:pPr>
        <w:jc w:val="both"/>
        <w:rPr>
          <w:rFonts w:ascii="GHEA Grapalat" w:hAnsi="GHEA Grapalat"/>
          <w:sz w:val="18"/>
          <w:szCs w:val="18"/>
          <w:vertAlign w:val="superscript"/>
          <w:lang w:val="hy-AM"/>
        </w:rPr>
      </w:pPr>
      <w:r w:rsidRPr="00A91182">
        <w:rPr>
          <w:rFonts w:ascii="GHEA Grapalat" w:hAnsi="GHEA Grapalat"/>
          <w:sz w:val="18"/>
          <w:szCs w:val="18"/>
          <w:vertAlign w:val="superscript"/>
          <w:lang w:val="hy-AM"/>
        </w:rPr>
        <w:t xml:space="preserve">            ընկերության հարկ վճարողի հաշվառման համարը</w:t>
      </w:r>
    </w:p>
    <w:p w14:paraId="0475E537" w14:textId="77777777" w:rsidR="00A02810" w:rsidRPr="00A91182" w:rsidRDefault="00A02810" w:rsidP="00A02810">
      <w:pPr>
        <w:jc w:val="both"/>
        <w:rPr>
          <w:rFonts w:ascii="GHEA Grapalat" w:hAnsi="GHEA Grapalat"/>
          <w:sz w:val="18"/>
          <w:szCs w:val="18"/>
          <w:u w:val="single"/>
          <w:vertAlign w:val="superscript"/>
          <w:lang w:val="hy-AM"/>
        </w:rPr>
      </w:pP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r w:rsidRPr="00A91182">
        <w:rPr>
          <w:rFonts w:ascii="GHEA Grapalat" w:hAnsi="GHEA Grapalat"/>
          <w:sz w:val="18"/>
          <w:szCs w:val="18"/>
          <w:u w:val="single"/>
          <w:vertAlign w:val="superscript"/>
          <w:lang w:val="hy-AM"/>
        </w:rPr>
        <w:tab/>
      </w:r>
    </w:p>
    <w:p w14:paraId="39E71ABD" w14:textId="77777777" w:rsidR="00A02810" w:rsidRPr="00A91182" w:rsidRDefault="00A02810" w:rsidP="00A02810">
      <w:pPr>
        <w:jc w:val="both"/>
        <w:rPr>
          <w:rFonts w:ascii="GHEA Grapalat" w:hAnsi="GHEA Grapalat"/>
          <w:sz w:val="18"/>
          <w:szCs w:val="18"/>
          <w:vertAlign w:val="superscript"/>
          <w:lang w:val="hy-AM"/>
        </w:rPr>
      </w:pPr>
      <w:r w:rsidRPr="00A91182">
        <w:rPr>
          <w:rFonts w:ascii="GHEA Grapalat" w:hAnsi="GHEA Grapalat"/>
          <w:sz w:val="18"/>
          <w:szCs w:val="18"/>
          <w:vertAlign w:val="superscript"/>
          <w:lang w:val="hy-AM"/>
        </w:rPr>
        <w:t xml:space="preserve">       ընկերության տնօրենի անունը, ազգանունը և ստորագրությունը</w:t>
      </w:r>
    </w:p>
    <w:p w14:paraId="71F9A17E" w14:textId="77777777" w:rsidR="00A02810" w:rsidRPr="00A91182" w:rsidRDefault="00A02810" w:rsidP="00A02810">
      <w:pPr>
        <w:jc w:val="both"/>
        <w:rPr>
          <w:rFonts w:ascii="GHEA Grapalat" w:hAnsi="GHEA Grapalat"/>
          <w:sz w:val="18"/>
          <w:szCs w:val="18"/>
          <w:vertAlign w:val="superscript"/>
          <w:lang w:val="hy-AM"/>
        </w:rPr>
      </w:pPr>
      <w:r w:rsidRPr="00A91182">
        <w:rPr>
          <w:rFonts w:ascii="GHEA Grapalat" w:hAnsi="GHEA Grapalat"/>
          <w:sz w:val="18"/>
          <w:szCs w:val="18"/>
          <w:vertAlign w:val="superscript"/>
          <w:lang w:val="hy-AM"/>
        </w:rPr>
        <w:t>Կ.Տ</w:t>
      </w:r>
    </w:p>
    <w:p w14:paraId="10B56101" w14:textId="77777777" w:rsidR="00A02810" w:rsidRPr="00064ADD" w:rsidRDefault="00A02810" w:rsidP="00A02810">
      <w:pPr>
        <w:jc w:val="both"/>
        <w:rPr>
          <w:rFonts w:ascii="GHEA Grapalat" w:hAnsi="GHEA Grapalat"/>
          <w:sz w:val="20"/>
          <w:szCs w:val="20"/>
          <w:lang w:val="hy-AM"/>
        </w:rPr>
      </w:pPr>
    </w:p>
    <w:p w14:paraId="19570B27" w14:textId="77777777" w:rsidR="00A02810" w:rsidRPr="00064ADD" w:rsidRDefault="00A02810" w:rsidP="00A02810">
      <w:pPr>
        <w:jc w:val="both"/>
        <w:rPr>
          <w:rFonts w:ascii="GHEA Grapalat" w:hAnsi="GHEA Grapalat"/>
          <w:sz w:val="20"/>
          <w:szCs w:val="20"/>
          <w:lang w:val="hy-AM"/>
        </w:rPr>
      </w:pPr>
    </w:p>
    <w:p w14:paraId="3B539BF4" w14:textId="77777777" w:rsidR="00A02810" w:rsidRPr="00064ADD" w:rsidRDefault="00A02810" w:rsidP="00A02810">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1192AFBE" w14:textId="77777777" w:rsidR="00A02810" w:rsidRPr="00064ADD" w:rsidRDefault="00A02810" w:rsidP="00A02810">
      <w:pPr>
        <w:jc w:val="both"/>
        <w:rPr>
          <w:rFonts w:ascii="GHEA Grapalat" w:hAnsi="GHEA Grapalat"/>
          <w:sz w:val="18"/>
          <w:szCs w:val="18"/>
          <w:vertAlign w:val="superscript"/>
          <w:lang w:val="hy-AM"/>
        </w:rPr>
      </w:pPr>
    </w:p>
    <w:p w14:paraId="436CC62B" w14:textId="77777777" w:rsidR="00A02810" w:rsidRPr="00064ADD" w:rsidRDefault="00A02810" w:rsidP="00A02810">
      <w:pPr>
        <w:jc w:val="both"/>
        <w:rPr>
          <w:rFonts w:ascii="GHEA Grapalat" w:hAnsi="GHEA Grapalat" w:cs="GHEA Grapalat"/>
          <w:i/>
          <w:sz w:val="18"/>
          <w:szCs w:val="18"/>
          <w:lang w:val="hy-AM"/>
        </w:rPr>
      </w:pPr>
    </w:p>
    <w:p w14:paraId="3EFB37AA" w14:textId="77777777" w:rsidR="00A02810" w:rsidRPr="00064ADD" w:rsidRDefault="00A02810" w:rsidP="00A02810">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469338A5" w14:textId="77777777" w:rsidR="00A02810" w:rsidRPr="00064ADD" w:rsidRDefault="00A02810" w:rsidP="00A02810">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02810" w:rsidRPr="00064ADD" w14:paraId="6B140609" w14:textId="77777777" w:rsidTr="008F00E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F0DB26" w14:textId="77777777" w:rsidR="00A02810" w:rsidRPr="00064ADD" w:rsidRDefault="00A02810" w:rsidP="008F00E0">
            <w:pPr>
              <w:rPr>
                <w:rFonts w:ascii="GHEA Grapalat" w:hAnsi="GHEA Grapalat" w:cs="Arial"/>
                <w:bCs/>
                <w:i/>
                <w:sz w:val="20"/>
                <w:szCs w:val="20"/>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tc>
      </w:tr>
      <w:tr w:rsidR="00A02810" w:rsidRPr="00064ADD" w14:paraId="64C08991" w14:textId="77777777" w:rsidTr="008F00E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38812D" w14:textId="77777777" w:rsidR="00A02810" w:rsidRPr="00064ADD" w:rsidRDefault="00A02810" w:rsidP="008F00E0">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A02810" w:rsidRPr="00064ADD" w14:paraId="111861B2" w14:textId="77777777" w:rsidTr="008F00E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A6102" w14:textId="77777777" w:rsidR="00A02810" w:rsidRPr="00064ADD" w:rsidRDefault="00A02810" w:rsidP="008F00E0">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A02810" w:rsidRPr="00064ADD" w14:paraId="1CCB6F75" w14:textId="77777777" w:rsidTr="008F00E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8A694" w14:textId="77777777" w:rsidR="00A02810" w:rsidRPr="00064ADD" w:rsidRDefault="00A02810" w:rsidP="008F00E0">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A02810" w:rsidRPr="00064ADD" w14:paraId="1237E6DB" w14:textId="77777777" w:rsidTr="008F00E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7FA05D" w14:textId="77777777" w:rsidR="00A02810" w:rsidRPr="00064ADD" w:rsidRDefault="00A02810" w:rsidP="008F00E0">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A02810" w:rsidRPr="00064ADD" w14:paraId="6968CD8B" w14:textId="77777777" w:rsidTr="008F00E0">
        <w:trPr>
          <w:trHeight w:val="3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01596" w14:textId="77777777" w:rsidR="00A02810" w:rsidRPr="00064ADD" w:rsidRDefault="00A02810" w:rsidP="008F00E0">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A02810" w:rsidRPr="00064ADD" w14:paraId="0DBA49AC" w14:textId="77777777" w:rsidTr="008F00E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A23438" w14:textId="77777777" w:rsidR="00A02810" w:rsidRPr="00064ADD" w:rsidRDefault="00A02810" w:rsidP="008F00E0">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A02810" w:rsidRPr="00064ADD" w14:paraId="7740D2E5" w14:textId="77777777" w:rsidTr="008F00E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A912BE" w14:textId="77777777" w:rsidR="00A02810" w:rsidRPr="00064ADD" w:rsidRDefault="00A02810" w:rsidP="008F00E0">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A02810" w:rsidRPr="00064ADD" w14:paraId="2A1F1C03" w14:textId="77777777" w:rsidTr="008F00E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78D29" w14:textId="77777777" w:rsidR="00A02810" w:rsidRPr="00064ADD" w:rsidRDefault="00A02810" w:rsidP="008F00E0">
            <w:pPr>
              <w:rPr>
                <w:rFonts w:ascii="GHEA Grapalat" w:hAnsi="GHEA Grapalat" w:cs="Arial"/>
                <w:sz w:val="20"/>
                <w:szCs w:val="20"/>
              </w:rPr>
            </w:pPr>
            <w:r w:rsidRPr="00712340">
              <w:rPr>
                <w:rFonts w:ascii="GHEA Grapalat" w:hAnsi="GHEA Grapalat" w:cs="Sylfaen"/>
                <w:sz w:val="20"/>
                <w:szCs w:val="20"/>
                <w:lang w:val="hy-AM"/>
              </w:rPr>
              <w:t>9</w:t>
            </w:r>
            <w:r w:rsidRPr="00712340">
              <w:rPr>
                <w:rFonts w:ascii="GHEA Grapalat" w:hAnsi="GHEA Grapalat" w:cs="Sylfaen"/>
                <w:sz w:val="20"/>
                <w:szCs w:val="20"/>
              </w:rPr>
              <w:t xml:space="preserve">. </w:t>
            </w:r>
            <w:proofErr w:type="spellStart"/>
            <w:proofErr w:type="gramStart"/>
            <w:r w:rsidRPr="00712340">
              <w:rPr>
                <w:rFonts w:ascii="GHEA Grapalat" w:hAnsi="GHEA Grapalat" w:cs="Sylfaen"/>
                <w:sz w:val="20"/>
                <w:szCs w:val="20"/>
              </w:rPr>
              <w:t>Շահառու</w:t>
            </w:r>
            <w:proofErr w:type="spellEnd"/>
            <w:r w:rsidRPr="00712340">
              <w:rPr>
                <w:rFonts w:ascii="GHEA Grapalat" w:hAnsi="GHEA Grapalat" w:cs="Sylfaen"/>
                <w:sz w:val="20"/>
                <w:szCs w:val="20"/>
                <w:lang w:val="hy-AM"/>
              </w:rPr>
              <w:t>ի  անվանումը</w:t>
            </w:r>
            <w:proofErr w:type="gramEnd"/>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 </w:t>
            </w:r>
            <w:r w:rsidRPr="00712340">
              <w:rPr>
                <w:rFonts w:ascii="GHEA Grapalat" w:hAnsi="GHEA Grapalat" w:cs="Arial"/>
                <w:sz w:val="20"/>
                <w:szCs w:val="20"/>
              </w:rPr>
              <w:t>`</w:t>
            </w:r>
            <w:r>
              <w:rPr>
                <w:rFonts w:ascii="GHEA Grapalat" w:hAnsi="GHEA Grapalat" w:cs="Arial"/>
                <w:sz w:val="20"/>
                <w:szCs w:val="20"/>
                <w:lang w:val="hy-AM"/>
              </w:rPr>
              <w:t xml:space="preserve"> «Գույքի գնահատման և աճուրդի կենտրոն» ՊՈԱԿ</w:t>
            </w:r>
          </w:p>
        </w:tc>
      </w:tr>
      <w:tr w:rsidR="00A02810" w:rsidRPr="00064ADD" w14:paraId="53FC0FF0" w14:textId="77777777" w:rsidTr="008F00E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8268D3" w14:textId="77777777" w:rsidR="00A02810" w:rsidRPr="00064ADD" w:rsidRDefault="00A02810" w:rsidP="008F00E0">
            <w:pPr>
              <w:rPr>
                <w:rFonts w:ascii="GHEA Grapalat" w:hAnsi="GHEA Grapalat" w:cs="Sylfaen"/>
                <w:sz w:val="20"/>
                <w:szCs w:val="20"/>
                <w:lang w:val="ru-RU"/>
              </w:rPr>
            </w:pPr>
            <w:r w:rsidRPr="00712340">
              <w:rPr>
                <w:rFonts w:ascii="GHEA Grapalat" w:hAnsi="GHEA Grapalat" w:cs="Sylfaen"/>
                <w:sz w:val="20"/>
                <w:szCs w:val="20"/>
                <w:lang w:val="ru-RU"/>
              </w:rPr>
              <w:t xml:space="preserve">10. </w:t>
            </w:r>
            <w:r w:rsidRPr="00712340">
              <w:rPr>
                <w:rFonts w:ascii="GHEA Grapalat" w:hAnsi="GHEA Grapalat" w:cs="Sylfaen"/>
                <w:sz w:val="20"/>
                <w:szCs w:val="20"/>
              </w:rPr>
              <w:t xml:space="preserve"> </w:t>
            </w:r>
            <w:proofErr w:type="spellStart"/>
            <w:proofErr w:type="gramStart"/>
            <w:r w:rsidRPr="00712340">
              <w:rPr>
                <w:rFonts w:ascii="GHEA Grapalat" w:hAnsi="GHEA Grapalat" w:cs="Sylfaen"/>
                <w:sz w:val="20"/>
                <w:szCs w:val="20"/>
              </w:rPr>
              <w:t>Շահառուի</w:t>
            </w:r>
            <w:proofErr w:type="spellEnd"/>
            <w:r w:rsidRPr="00712340">
              <w:rPr>
                <w:rFonts w:ascii="GHEA Grapalat" w:hAnsi="GHEA Grapalat" w:cs="Arial"/>
                <w:sz w:val="20"/>
                <w:szCs w:val="20"/>
              </w:rPr>
              <w:t xml:space="preserve"> </w:t>
            </w:r>
            <w:r w:rsidRPr="00712340">
              <w:rPr>
                <w:rFonts w:ascii="GHEA Grapalat" w:hAnsi="GHEA Grapalat" w:cs="Sylfaen"/>
                <w:sz w:val="20"/>
                <w:szCs w:val="20"/>
              </w:rPr>
              <w:t xml:space="preserve"> ՀԾՀ</w:t>
            </w:r>
            <w:proofErr w:type="gramEnd"/>
            <w:r w:rsidRPr="00712340">
              <w:rPr>
                <w:rFonts w:ascii="GHEA Grapalat" w:hAnsi="GHEA Grapalat" w:cs="Sylfaen"/>
                <w:sz w:val="20"/>
                <w:szCs w:val="20"/>
                <w:lang w:val="ru-RU"/>
              </w:rPr>
              <w:t xml:space="preserve"> (</w:t>
            </w:r>
            <w:r w:rsidRPr="00712340">
              <w:rPr>
                <w:rFonts w:ascii="GHEA Grapalat" w:hAnsi="GHEA Grapalat" w:cs="Sylfaen"/>
                <w:sz w:val="20"/>
                <w:szCs w:val="20"/>
                <w:lang w:val="hy-AM"/>
              </w:rPr>
              <w:t>չի լրացվում</w:t>
            </w:r>
            <w:r w:rsidRPr="00712340">
              <w:rPr>
                <w:rFonts w:ascii="GHEA Grapalat" w:hAnsi="GHEA Grapalat" w:cs="Sylfaen"/>
                <w:sz w:val="20"/>
                <w:szCs w:val="20"/>
                <w:lang w:val="ru-RU"/>
              </w:rPr>
              <w:t>)</w:t>
            </w:r>
          </w:p>
        </w:tc>
      </w:tr>
      <w:tr w:rsidR="00A02810" w:rsidRPr="00064ADD" w14:paraId="74462CA7" w14:textId="77777777" w:rsidTr="008F00E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FC4741" w14:textId="77777777" w:rsidR="00A02810" w:rsidRPr="00064ADD" w:rsidRDefault="00A02810" w:rsidP="008F00E0">
            <w:pPr>
              <w:rPr>
                <w:rFonts w:ascii="GHEA Grapalat" w:hAnsi="GHEA Grapalat" w:cs="Arial"/>
                <w:sz w:val="20"/>
                <w:szCs w:val="20"/>
              </w:rPr>
            </w:pPr>
            <w:r w:rsidRPr="00712340">
              <w:rPr>
                <w:rFonts w:ascii="GHEA Grapalat" w:hAnsi="GHEA Grapalat" w:cs="Sylfaen"/>
                <w:sz w:val="20"/>
                <w:szCs w:val="20"/>
                <w:lang w:val="hy-AM"/>
              </w:rPr>
              <w:t>11</w:t>
            </w:r>
            <w:r w:rsidRPr="00712340">
              <w:rPr>
                <w:rFonts w:ascii="GHEA Grapalat" w:hAnsi="GHEA Grapalat" w:cs="Sylfaen"/>
                <w:sz w:val="20"/>
                <w:szCs w:val="20"/>
              </w:rPr>
              <w:t xml:space="preserve">. </w:t>
            </w:r>
            <w:proofErr w:type="spellStart"/>
            <w:r w:rsidRPr="00712340">
              <w:rPr>
                <w:rFonts w:ascii="GHEA Grapalat" w:hAnsi="GHEA Grapalat" w:cs="Sylfaen"/>
                <w:sz w:val="20"/>
                <w:szCs w:val="20"/>
              </w:rPr>
              <w:t>Շահառուի</w:t>
            </w:r>
            <w:proofErr w:type="spellEnd"/>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r>
              <w:rPr>
                <w:rFonts w:ascii="GHEA Grapalat" w:hAnsi="GHEA Grapalat" w:cs="Arial"/>
                <w:sz w:val="20"/>
                <w:szCs w:val="20"/>
                <w:lang w:val="hy-AM"/>
              </w:rPr>
              <w:t xml:space="preserve"> 02562123</w:t>
            </w:r>
          </w:p>
        </w:tc>
      </w:tr>
      <w:tr w:rsidR="00A02810" w:rsidRPr="00064ADD" w14:paraId="06D68076" w14:textId="77777777" w:rsidTr="008F00E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2BEAAB" w14:textId="77777777" w:rsidR="00A02810" w:rsidRPr="00064ADD" w:rsidRDefault="00A02810" w:rsidP="008F00E0">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2</w:t>
            </w:r>
            <w:r w:rsidRPr="00712340">
              <w:rPr>
                <w:rFonts w:ascii="GHEA Grapalat" w:hAnsi="GHEA Grapalat" w:cs="Sylfaen"/>
                <w:sz w:val="20"/>
                <w:szCs w:val="20"/>
              </w:rPr>
              <w:t>.</w:t>
            </w:r>
            <w:proofErr w:type="spellStart"/>
            <w:proofErr w:type="gramStart"/>
            <w:r w:rsidRPr="00712340">
              <w:rPr>
                <w:rFonts w:ascii="GHEA Grapalat" w:hAnsi="GHEA Grapalat" w:cs="Sylfaen"/>
                <w:sz w:val="20"/>
                <w:szCs w:val="20"/>
              </w:rPr>
              <w:t>Շահառուի</w:t>
            </w:r>
            <w:proofErr w:type="spellEnd"/>
            <w:r w:rsidRPr="00712340">
              <w:rPr>
                <w:rFonts w:ascii="GHEA Grapalat" w:hAnsi="GHEA Grapalat" w:cs="Sylfaen"/>
                <w:sz w:val="20"/>
                <w:szCs w:val="20"/>
                <w:lang w:val="hy-AM"/>
              </w:rPr>
              <w:t>ն</w:t>
            </w:r>
            <w:r w:rsidRPr="00712340">
              <w:rPr>
                <w:rFonts w:ascii="GHEA Grapalat" w:hAnsi="GHEA Grapalat" w:cs="Arial"/>
                <w:sz w:val="20"/>
                <w:szCs w:val="20"/>
              </w:rPr>
              <w:t xml:space="preserve"> </w:t>
            </w:r>
            <w:r w:rsidRPr="00712340">
              <w:rPr>
                <w:rFonts w:ascii="GHEA Grapalat" w:hAnsi="GHEA Grapalat" w:cs="Sylfaen"/>
                <w:sz w:val="20"/>
                <w:szCs w:val="20"/>
                <w:lang w:val="hy-AM"/>
              </w:rPr>
              <w:t xml:space="preserve"> սպասարկող</w:t>
            </w:r>
            <w:proofErr w:type="gramEnd"/>
            <w:r w:rsidRPr="00712340">
              <w:rPr>
                <w:rFonts w:ascii="GHEA Grapalat" w:hAnsi="GHEA Grapalat" w:cs="Sylfaen"/>
                <w:sz w:val="20"/>
                <w:szCs w:val="20"/>
                <w:lang w:val="hy-AM"/>
              </w:rPr>
              <w:t xml:space="preserve"> Ֆինանսական կազմակերպություն</w:t>
            </w:r>
            <w:r w:rsidRPr="00E1101E">
              <w:rPr>
                <w:rFonts w:ascii="GHEA Grapalat" w:hAnsi="GHEA Grapalat" w:cs="Sylfaen"/>
                <w:sz w:val="20"/>
                <w:szCs w:val="20"/>
                <w:lang w:val="hy-AM"/>
              </w:rPr>
              <w:t xml:space="preserve"> (բանկ)`  ՀՀ ֆինանս</w:t>
            </w:r>
            <w:r w:rsidRPr="00E1101E">
              <w:rPr>
                <w:rFonts w:ascii="GHEA Grapalat" w:hAnsi="GHEA Grapalat" w:cs="Sylfaen"/>
                <w:sz w:val="20"/>
                <w:szCs w:val="20"/>
                <w:lang w:val="hy-AM"/>
              </w:rPr>
              <w:softHyphen/>
              <w:t>ների նախա</w:t>
            </w:r>
            <w:r w:rsidRPr="00E1101E">
              <w:rPr>
                <w:rFonts w:ascii="GHEA Grapalat" w:hAnsi="GHEA Grapalat" w:cs="Sylfaen"/>
                <w:sz w:val="20"/>
                <w:szCs w:val="20"/>
                <w:lang w:val="hy-AM"/>
              </w:rPr>
              <w:softHyphen/>
              <w:t>րարու</w:t>
            </w:r>
            <w:r w:rsidRPr="00E1101E">
              <w:rPr>
                <w:rFonts w:ascii="GHEA Grapalat" w:hAnsi="GHEA Grapalat" w:cs="Sylfaen"/>
                <w:sz w:val="20"/>
                <w:szCs w:val="20"/>
                <w:lang w:val="hy-AM"/>
              </w:rPr>
              <w:softHyphen/>
              <w:t>թյան գործառնական վարչություն</w:t>
            </w:r>
          </w:p>
        </w:tc>
      </w:tr>
      <w:tr w:rsidR="00A02810" w:rsidRPr="00064ADD" w14:paraId="30CB5077" w14:textId="77777777" w:rsidTr="008F00E0">
        <w:trPr>
          <w:trHeight w:val="3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AD647" w14:textId="77777777" w:rsidR="00A02810" w:rsidRPr="00064ADD" w:rsidRDefault="00A02810" w:rsidP="008F00E0">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3</w:t>
            </w:r>
            <w:r w:rsidRPr="00712340">
              <w:rPr>
                <w:rFonts w:ascii="GHEA Grapalat" w:hAnsi="GHEA Grapalat" w:cs="Sylfaen"/>
                <w:sz w:val="20"/>
                <w:szCs w:val="20"/>
              </w:rPr>
              <w:t>.</w:t>
            </w:r>
            <w:proofErr w:type="spellStart"/>
            <w:r w:rsidRPr="00712340">
              <w:rPr>
                <w:rFonts w:ascii="GHEA Grapalat" w:hAnsi="GHEA Grapalat" w:cs="Sylfaen"/>
                <w:sz w:val="20"/>
                <w:szCs w:val="20"/>
              </w:rPr>
              <w:t>Շահառուի</w:t>
            </w:r>
            <w:proofErr w:type="spellEnd"/>
            <w:r w:rsidRPr="00712340">
              <w:rPr>
                <w:rFonts w:ascii="GHEA Grapalat" w:hAnsi="GHEA Grapalat" w:cs="Arial"/>
                <w:sz w:val="20"/>
                <w:szCs w:val="20"/>
              </w:rPr>
              <w:t xml:space="preserve"> </w:t>
            </w:r>
            <w:proofErr w:type="spellStart"/>
            <w:r w:rsidRPr="00712340">
              <w:rPr>
                <w:rFonts w:ascii="GHEA Grapalat" w:hAnsi="GHEA Grapalat" w:cs="Sylfaen"/>
                <w:sz w:val="20"/>
                <w:szCs w:val="20"/>
              </w:rPr>
              <w:t>հաշվի</w:t>
            </w:r>
            <w:proofErr w:type="spellEnd"/>
            <w:r w:rsidRPr="00712340">
              <w:rPr>
                <w:rFonts w:ascii="GHEA Grapalat" w:hAnsi="GHEA Grapalat" w:cs="Arial"/>
                <w:sz w:val="20"/>
                <w:szCs w:val="20"/>
              </w:rPr>
              <w:t xml:space="preserve"> </w:t>
            </w:r>
            <w:proofErr w:type="spellStart"/>
            <w:r w:rsidRPr="00712340">
              <w:rPr>
                <w:rFonts w:ascii="GHEA Grapalat" w:hAnsi="GHEA Grapalat" w:cs="Sylfaen"/>
                <w:sz w:val="20"/>
                <w:szCs w:val="20"/>
              </w:rPr>
              <w:t>համարը</w:t>
            </w:r>
            <w:proofErr w:type="spellEnd"/>
            <w:r w:rsidRPr="00712340">
              <w:rPr>
                <w:rFonts w:ascii="GHEA Grapalat" w:hAnsi="GHEA Grapalat" w:cs="Arial"/>
                <w:sz w:val="20"/>
                <w:szCs w:val="20"/>
              </w:rPr>
              <w:t xml:space="preserve"> (</w:t>
            </w:r>
            <w:proofErr w:type="spellStart"/>
            <w:proofErr w:type="gramStart"/>
            <w:r w:rsidRPr="00712340">
              <w:rPr>
                <w:rFonts w:ascii="GHEA Grapalat" w:hAnsi="GHEA Grapalat" w:cs="Sylfaen"/>
                <w:sz w:val="20"/>
                <w:szCs w:val="20"/>
              </w:rPr>
              <w:t>հշ</w:t>
            </w:r>
            <w:r w:rsidRPr="00712340">
              <w:rPr>
                <w:rFonts w:ascii="GHEA Grapalat" w:hAnsi="GHEA Grapalat" w:cs="Arial"/>
                <w:sz w:val="20"/>
                <w:szCs w:val="20"/>
              </w:rPr>
              <w:t>.N</w:t>
            </w:r>
            <w:proofErr w:type="spellEnd"/>
            <w:proofErr w:type="gramEnd"/>
            <w:r w:rsidRPr="00712340">
              <w:rPr>
                <w:rFonts w:ascii="GHEA Grapalat" w:hAnsi="GHEA Grapalat" w:cs="Arial"/>
                <w:sz w:val="20"/>
                <w:szCs w:val="20"/>
              </w:rPr>
              <w:t>)</w:t>
            </w:r>
            <w:r>
              <w:rPr>
                <w:rFonts w:ascii="GHEA Grapalat" w:hAnsi="GHEA Grapalat" w:cs="Arial"/>
                <w:sz w:val="20"/>
                <w:szCs w:val="20"/>
                <w:lang w:val="hy-AM"/>
              </w:rPr>
              <w:t xml:space="preserve"> 900018002981</w:t>
            </w:r>
          </w:p>
        </w:tc>
      </w:tr>
      <w:tr w:rsidR="00A02810" w:rsidRPr="00064ADD" w14:paraId="18C4D68C" w14:textId="77777777" w:rsidTr="008F00E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DAA3A6" w14:textId="77777777" w:rsidR="00A02810" w:rsidRPr="00064ADD" w:rsidRDefault="00A02810" w:rsidP="008F00E0">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A02810" w:rsidRPr="00064ADD" w14:paraId="667473BD" w14:textId="77777777" w:rsidTr="008F00E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677807" w14:textId="77777777" w:rsidR="00A02810" w:rsidRPr="00064ADD" w:rsidRDefault="00A02810" w:rsidP="008F00E0">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A02810" w:rsidRPr="00064ADD" w14:paraId="52A96558" w14:textId="77777777" w:rsidTr="008F00E0">
        <w:trPr>
          <w:trHeight w:val="3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8919A4" w14:textId="77777777" w:rsidR="00A02810" w:rsidRPr="00064ADD" w:rsidRDefault="00A02810" w:rsidP="008F00E0">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A02810" w:rsidRPr="00064ADD" w14:paraId="2451744F" w14:textId="77777777" w:rsidTr="008F00E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1C6B9" w14:textId="77777777" w:rsidR="00A02810" w:rsidRPr="00064ADD" w:rsidRDefault="00A02810" w:rsidP="008F00E0">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proofErr w:type="gramEnd"/>
            <w:r w:rsidRPr="00064ADD">
              <w:rPr>
                <w:rFonts w:ascii="GHEA Grapalat" w:hAnsi="GHEA Grapalat" w:cs="Sylfaen"/>
                <w:bCs/>
                <w:i/>
                <w:sz w:val="20"/>
                <w:szCs w:val="20"/>
              </w:rPr>
              <w:t>որակավորման</w:t>
            </w:r>
            <w:proofErr w:type="spellEnd"/>
            <w:r w:rsidRPr="00064ADD">
              <w:rPr>
                <w:rFonts w:ascii="GHEA Grapalat" w:hAnsi="GHEA Grapalat" w:cs="Sylfaen"/>
                <w:bCs/>
                <w:i/>
                <w:sz w:val="20"/>
                <w:szCs w:val="20"/>
              </w:rPr>
              <w:t xml:space="preserve">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A02810" w:rsidRPr="00064ADD" w14:paraId="4F4A69E2" w14:textId="77777777" w:rsidTr="008F00E0">
        <w:trPr>
          <w:trHeight w:val="424"/>
        </w:trPr>
        <w:tc>
          <w:tcPr>
            <w:tcW w:w="10980" w:type="dxa"/>
            <w:gridSpan w:val="2"/>
            <w:tcBorders>
              <w:top w:val="single" w:sz="4" w:space="0" w:color="auto"/>
              <w:left w:val="single" w:sz="4" w:space="0" w:color="auto"/>
              <w:right w:val="single" w:sz="4" w:space="0" w:color="000000"/>
            </w:tcBorders>
            <w:noWrap/>
            <w:vAlign w:val="bottom"/>
          </w:tcPr>
          <w:p w14:paraId="63E7D104" w14:textId="0CF5578B" w:rsidR="00A02810" w:rsidRPr="00064ADD" w:rsidRDefault="00A02810" w:rsidP="008F00E0">
            <w:pPr>
              <w:rPr>
                <w:rFonts w:ascii="GHEA Grapalat" w:hAnsi="GHEA Grapalat" w:cs="Arial"/>
                <w:sz w:val="20"/>
                <w:szCs w:val="20"/>
              </w:rPr>
            </w:pPr>
            <w:r w:rsidRPr="007D55A0">
              <w:rPr>
                <w:rFonts w:ascii="GHEA Grapalat" w:hAnsi="GHEA Grapalat" w:cs="Arial"/>
                <w:sz w:val="20"/>
                <w:szCs w:val="20"/>
                <w:lang w:val="hy-AM"/>
              </w:rPr>
              <w:t>18. Վճարման կատարման հիմքերը՝ (Փաստաթղթերի</w:t>
            </w:r>
            <w:r w:rsidRPr="00064ADD">
              <w:rPr>
                <w:rFonts w:ascii="GHEA Grapalat" w:hAnsi="GHEA Grapalat" w:cs="Arial"/>
                <w:sz w:val="20"/>
                <w:szCs w:val="20"/>
                <w:lang w:val="hy-AM"/>
              </w:rPr>
              <w:t xml:space="preserve"> անվանումը</w:t>
            </w:r>
            <w:r w:rsidRPr="007D55A0">
              <w:rPr>
                <w:rFonts w:ascii="GHEA Grapalat" w:hAnsi="GHEA Grapalat" w:cs="Arial"/>
                <w:sz w:val="20"/>
                <w:szCs w:val="20"/>
                <w:lang w:val="hy-AM"/>
              </w:rPr>
              <w:t>,</w:t>
            </w:r>
            <w:r w:rsidRPr="00064ADD">
              <w:rPr>
                <w:rFonts w:ascii="GHEA Grapalat" w:hAnsi="GHEA Grapalat" w:cs="Arial"/>
                <w:sz w:val="20"/>
                <w:szCs w:val="20"/>
                <w:lang w:val="hy-AM"/>
              </w:rPr>
              <w:t xml:space="preserve"> այդ թվում՝ տուժանքի մասին համաձայնագիրը, </w:t>
            </w:r>
            <w:r w:rsidRPr="007D55A0">
              <w:rPr>
                <w:rFonts w:ascii="GHEA Grapalat" w:hAnsi="GHEA Grapalat" w:cs="Arial"/>
                <w:sz w:val="20"/>
                <w:szCs w:val="20"/>
                <w:lang w:val="hy-AM"/>
              </w:rPr>
              <w:t>դրանց</w:t>
            </w:r>
            <w:r w:rsidRPr="00064ADD">
              <w:rPr>
                <w:rFonts w:ascii="GHEA Grapalat" w:hAnsi="GHEA Grapalat" w:cs="Arial"/>
                <w:sz w:val="20"/>
                <w:szCs w:val="20"/>
                <w:lang w:val="hy-AM"/>
              </w:rPr>
              <w:t xml:space="preserve"> </w:t>
            </w:r>
            <w:r w:rsidRPr="007D55A0">
              <w:rPr>
                <w:rFonts w:ascii="GHEA Grapalat" w:hAnsi="GHEA Grapalat" w:cs="Arial"/>
                <w:sz w:val="20"/>
                <w:szCs w:val="20"/>
                <w:lang w:val="hy-AM"/>
              </w:rPr>
              <w:t>համարները</w:t>
            </w:r>
            <w:r w:rsidRPr="00064ADD">
              <w:rPr>
                <w:rFonts w:ascii="GHEA Grapalat" w:hAnsi="GHEA Grapalat" w:cs="Arial"/>
                <w:sz w:val="20"/>
                <w:szCs w:val="20"/>
                <w:lang w:val="hy-AM"/>
              </w:rPr>
              <w:t>,</w:t>
            </w:r>
            <w:r w:rsidRPr="007D55A0">
              <w:rPr>
                <w:rFonts w:ascii="GHEA Grapalat" w:hAnsi="GHEA Grapalat" w:cs="Arial"/>
                <w:sz w:val="20"/>
                <w:szCs w:val="20"/>
                <w:lang w:val="hy-AM"/>
              </w:rPr>
              <w:t xml:space="preserve"> պայմանագրի  ծածկագիրը</w:t>
            </w:r>
            <w:r w:rsidRPr="00064ADD">
              <w:rPr>
                <w:rFonts w:ascii="GHEA Grapalat" w:hAnsi="GHEA Grapalat" w:cs="Arial"/>
                <w:sz w:val="20"/>
                <w:szCs w:val="20"/>
                <w:lang w:val="hy-AM"/>
              </w:rPr>
              <w:t xml:space="preserve"> որի հիման վրա կատարվում է  գանձումը</w:t>
            </w:r>
            <w:r w:rsidRPr="007D55A0">
              <w:rPr>
                <w:rFonts w:ascii="GHEA Grapalat" w:hAnsi="GHEA Grapalat" w:cs="Arial"/>
                <w:sz w:val="20"/>
                <w:szCs w:val="20"/>
                <w:lang w:val="hy-AM"/>
              </w:rPr>
              <w:t>)`«</w:t>
            </w:r>
            <w:r w:rsidR="00FC4098">
              <w:rPr>
                <w:rFonts w:ascii="GHEA Grapalat" w:hAnsi="GHEA Grapalat" w:cs="Arial"/>
                <w:sz w:val="20"/>
                <w:szCs w:val="20"/>
                <w:lang w:val="hy-AM"/>
              </w:rPr>
              <w:t>ԳԳԱԿ-ԳՀԾՁԲ-23/9/Պ</w:t>
            </w:r>
            <w:r w:rsidRPr="007D55A0">
              <w:rPr>
                <w:rFonts w:ascii="GHEA Grapalat" w:hAnsi="GHEA Grapalat" w:cs="Arial"/>
                <w:sz w:val="20"/>
                <w:szCs w:val="20"/>
                <w:lang w:val="hy-AM"/>
              </w:rPr>
              <w:t>»</w:t>
            </w:r>
          </w:p>
        </w:tc>
      </w:tr>
      <w:tr w:rsidR="00A02810" w:rsidRPr="00064ADD" w14:paraId="727B78C3" w14:textId="77777777" w:rsidTr="008F00E0">
        <w:trPr>
          <w:trHeight w:val="80"/>
        </w:trPr>
        <w:tc>
          <w:tcPr>
            <w:tcW w:w="10980" w:type="dxa"/>
            <w:gridSpan w:val="2"/>
            <w:tcBorders>
              <w:left w:val="single" w:sz="4" w:space="0" w:color="auto"/>
              <w:bottom w:val="single" w:sz="4" w:space="0" w:color="auto"/>
              <w:right w:val="single" w:sz="4" w:space="0" w:color="000000"/>
            </w:tcBorders>
            <w:noWrap/>
            <w:vAlign w:val="bottom"/>
          </w:tcPr>
          <w:p w14:paraId="74CCDE5C" w14:textId="77777777" w:rsidR="00A02810" w:rsidRPr="00064ADD" w:rsidRDefault="00A02810" w:rsidP="008F00E0">
            <w:pPr>
              <w:rPr>
                <w:rFonts w:ascii="GHEA Grapalat" w:hAnsi="GHEA Grapalat" w:cs="Arial"/>
                <w:sz w:val="20"/>
                <w:szCs w:val="20"/>
                <w:lang w:val="hy-AM"/>
              </w:rPr>
            </w:pPr>
          </w:p>
        </w:tc>
      </w:tr>
      <w:tr w:rsidR="00A02810" w:rsidRPr="00064ADD" w14:paraId="5019A81B" w14:textId="77777777" w:rsidTr="008F00E0">
        <w:trPr>
          <w:trHeight w:val="29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4CF19" w14:textId="77777777" w:rsidR="00A02810" w:rsidRPr="00064ADD" w:rsidRDefault="00A02810" w:rsidP="008F00E0">
            <w:pPr>
              <w:rPr>
                <w:rFonts w:ascii="GHEA Grapalat" w:hAnsi="GHEA Grapalat" w:cs="Sylfaen"/>
                <w:sz w:val="20"/>
                <w:szCs w:val="20"/>
                <w:lang w:val="ru-RU"/>
              </w:rPr>
            </w:pPr>
            <w:r w:rsidRPr="00064ADD">
              <w:rPr>
                <w:rFonts w:ascii="GHEA Grapalat" w:hAnsi="GHEA Grapalat" w:cs="Sylfaen"/>
                <w:sz w:val="20"/>
                <w:szCs w:val="20"/>
                <w:lang w:val="hy-AM"/>
              </w:rPr>
              <w:t>19. Վճարման պայմանները՝                                &lt;ակցեպտավորված վճարում&gt;</w:t>
            </w:r>
          </w:p>
        </w:tc>
      </w:tr>
      <w:tr w:rsidR="00A02810" w:rsidRPr="00064ADD" w14:paraId="1F3D2D70" w14:textId="77777777" w:rsidTr="008F00E0">
        <w:trPr>
          <w:trHeight w:val="20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52EC3A" w14:textId="77777777" w:rsidR="00A02810" w:rsidRPr="00064ADD" w:rsidRDefault="00A02810" w:rsidP="008F00E0">
            <w:pPr>
              <w:rPr>
                <w:rFonts w:ascii="GHEA Grapalat" w:hAnsi="GHEA Grapalat" w:cs="Sylfaen"/>
                <w:sz w:val="20"/>
                <w:szCs w:val="20"/>
                <w:lang w:val="hy-AM"/>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tc>
      </w:tr>
      <w:tr w:rsidR="00A02810" w:rsidRPr="00064ADD" w14:paraId="051671A5" w14:textId="77777777" w:rsidTr="008F00E0">
        <w:trPr>
          <w:trHeight w:val="2194"/>
        </w:trPr>
        <w:tc>
          <w:tcPr>
            <w:tcW w:w="5616" w:type="dxa"/>
            <w:tcBorders>
              <w:top w:val="nil"/>
              <w:left w:val="single" w:sz="4" w:space="0" w:color="auto"/>
              <w:bottom w:val="single" w:sz="4" w:space="0" w:color="auto"/>
              <w:right w:val="single" w:sz="4" w:space="0" w:color="auto"/>
            </w:tcBorders>
            <w:noWrap/>
            <w:vAlign w:val="bottom"/>
          </w:tcPr>
          <w:p w14:paraId="0904D64B" w14:textId="77777777" w:rsidR="00A02810" w:rsidRPr="00064ADD" w:rsidRDefault="00A02810" w:rsidP="008F00E0">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199DB2FF" w14:textId="77777777" w:rsidR="00A02810" w:rsidRPr="00064ADD" w:rsidRDefault="00A02810" w:rsidP="008F00E0">
            <w:pPr>
              <w:rPr>
                <w:rFonts w:ascii="GHEA Grapalat" w:hAnsi="GHEA Grapalat" w:cs="Sylfaen"/>
                <w:sz w:val="20"/>
                <w:szCs w:val="20"/>
              </w:rPr>
            </w:pPr>
          </w:p>
          <w:p w14:paraId="51E89982" w14:textId="77777777" w:rsidR="00A02810" w:rsidRPr="00064ADD" w:rsidRDefault="00A02810" w:rsidP="008F00E0">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355E4E5" w14:textId="77777777" w:rsidR="00A02810" w:rsidRPr="00064ADD" w:rsidRDefault="00A02810" w:rsidP="008F00E0">
            <w:pPr>
              <w:rPr>
                <w:rFonts w:ascii="GHEA Grapalat" w:hAnsi="GHEA Grapalat" w:cs="Tahoma"/>
                <w:color w:val="000000"/>
                <w:sz w:val="20"/>
                <w:szCs w:val="20"/>
              </w:rPr>
            </w:pPr>
          </w:p>
          <w:p w14:paraId="713B08C5" w14:textId="77777777" w:rsidR="00A02810" w:rsidRPr="00064ADD" w:rsidRDefault="00A02810" w:rsidP="008F00E0">
            <w:pPr>
              <w:rPr>
                <w:rFonts w:ascii="GHEA Grapalat" w:hAnsi="GHEA Grapalat" w:cs="Sylfaen"/>
                <w:sz w:val="20"/>
                <w:szCs w:val="20"/>
              </w:rPr>
            </w:pPr>
          </w:p>
          <w:p w14:paraId="00CC56C5" w14:textId="77777777" w:rsidR="00A02810" w:rsidRPr="00064ADD" w:rsidRDefault="00A02810" w:rsidP="008F00E0">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A2977F1" w14:textId="77777777" w:rsidR="00A02810" w:rsidRPr="00064ADD" w:rsidRDefault="00A02810" w:rsidP="008F00E0">
            <w:pPr>
              <w:rPr>
                <w:rFonts w:ascii="GHEA Grapalat" w:hAnsi="GHEA Grapalat" w:cs="Sylfaen"/>
                <w:sz w:val="20"/>
                <w:szCs w:val="20"/>
              </w:rPr>
            </w:pPr>
          </w:p>
          <w:p w14:paraId="63EB311E" w14:textId="77777777" w:rsidR="00A02810" w:rsidRPr="00064ADD" w:rsidRDefault="00A02810" w:rsidP="008F00E0">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50C825A9" w14:textId="77777777" w:rsidR="00A02810" w:rsidRPr="00064ADD" w:rsidRDefault="00A02810" w:rsidP="008F00E0">
            <w:pPr>
              <w:rPr>
                <w:rFonts w:ascii="GHEA Grapalat" w:hAnsi="GHEA Grapalat" w:cs="Sylfaen"/>
                <w:sz w:val="20"/>
                <w:szCs w:val="20"/>
              </w:rPr>
            </w:pPr>
            <w:r w:rsidRPr="00064ADD">
              <w:rPr>
                <w:rFonts w:ascii="GHEA Grapalat" w:hAnsi="GHEA Grapalat" w:cs="Sylfaen"/>
                <w:sz w:val="20"/>
                <w:szCs w:val="20"/>
              </w:rPr>
              <w:t xml:space="preserve">                                                                             Կ.Տ.</w:t>
            </w:r>
          </w:p>
          <w:p w14:paraId="2959B577" w14:textId="77777777" w:rsidR="00A02810" w:rsidRPr="00064ADD" w:rsidRDefault="00A02810" w:rsidP="008F00E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1934D60" w14:textId="77777777" w:rsidR="00A02810" w:rsidRPr="00064ADD" w:rsidRDefault="00A02810" w:rsidP="008F00E0">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3B0C5017" w14:textId="77777777" w:rsidR="00A02810" w:rsidRPr="00064ADD" w:rsidRDefault="00A02810" w:rsidP="008F00E0">
            <w:pPr>
              <w:jc w:val="right"/>
              <w:rPr>
                <w:rFonts w:ascii="GHEA Grapalat" w:hAnsi="GHEA Grapalat" w:cs="Sylfaen"/>
                <w:sz w:val="20"/>
                <w:szCs w:val="20"/>
              </w:rPr>
            </w:pPr>
          </w:p>
          <w:p w14:paraId="626951B4" w14:textId="77777777" w:rsidR="00A02810" w:rsidRPr="00064ADD" w:rsidRDefault="00A02810" w:rsidP="008F00E0">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D704DF0" w14:textId="77777777" w:rsidR="00A02810" w:rsidRPr="00064ADD" w:rsidRDefault="00A02810" w:rsidP="008F00E0">
            <w:pPr>
              <w:jc w:val="right"/>
              <w:rPr>
                <w:rFonts w:ascii="GHEA Grapalat" w:hAnsi="GHEA Grapalat" w:cs="Tahoma"/>
                <w:color w:val="000000"/>
                <w:sz w:val="20"/>
                <w:szCs w:val="20"/>
              </w:rPr>
            </w:pPr>
          </w:p>
          <w:p w14:paraId="586AF170" w14:textId="77777777" w:rsidR="00A02810" w:rsidRPr="00064ADD" w:rsidRDefault="00A02810" w:rsidP="008F00E0">
            <w:pPr>
              <w:jc w:val="right"/>
              <w:rPr>
                <w:rFonts w:ascii="GHEA Grapalat" w:hAnsi="GHEA Grapalat" w:cs="Tahoma"/>
                <w:color w:val="000000"/>
                <w:sz w:val="20"/>
                <w:szCs w:val="20"/>
              </w:rPr>
            </w:pPr>
          </w:p>
          <w:p w14:paraId="19BD3C44" w14:textId="77777777" w:rsidR="00A02810" w:rsidRPr="00064ADD" w:rsidRDefault="00A02810" w:rsidP="008F00E0">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0BBDC9BC" w14:textId="77777777" w:rsidR="00A02810" w:rsidRPr="00064ADD" w:rsidRDefault="00A02810" w:rsidP="008F00E0">
            <w:pPr>
              <w:jc w:val="right"/>
              <w:rPr>
                <w:rFonts w:ascii="GHEA Grapalat" w:hAnsi="GHEA Grapalat" w:cs="Sylfaen"/>
                <w:sz w:val="20"/>
                <w:szCs w:val="20"/>
              </w:rPr>
            </w:pPr>
          </w:p>
          <w:p w14:paraId="0AF0DA49" w14:textId="77777777" w:rsidR="00A02810" w:rsidRPr="00064ADD" w:rsidRDefault="00A02810" w:rsidP="008F00E0">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F2E3B5" w14:textId="77777777" w:rsidR="00A02810" w:rsidRPr="00064ADD" w:rsidRDefault="00A02810" w:rsidP="008F00E0">
            <w:pPr>
              <w:jc w:val="right"/>
              <w:rPr>
                <w:rFonts w:ascii="GHEA Grapalat" w:hAnsi="GHEA Grapalat" w:cs="Sylfaen"/>
                <w:sz w:val="20"/>
                <w:szCs w:val="20"/>
              </w:rPr>
            </w:pPr>
          </w:p>
        </w:tc>
      </w:tr>
      <w:tr w:rsidR="00A02810" w:rsidRPr="00064ADD" w14:paraId="2553F26C" w14:textId="77777777" w:rsidTr="008F00E0">
        <w:trPr>
          <w:trHeight w:val="2058"/>
        </w:trPr>
        <w:tc>
          <w:tcPr>
            <w:tcW w:w="5616" w:type="dxa"/>
            <w:tcBorders>
              <w:top w:val="single" w:sz="4" w:space="0" w:color="auto"/>
              <w:left w:val="single" w:sz="4" w:space="0" w:color="auto"/>
              <w:right w:val="single" w:sz="4" w:space="0" w:color="auto"/>
            </w:tcBorders>
            <w:noWrap/>
            <w:vAlign w:val="bottom"/>
          </w:tcPr>
          <w:p w14:paraId="49128714" w14:textId="77777777" w:rsidR="00A02810" w:rsidRPr="00064ADD" w:rsidRDefault="00A02810" w:rsidP="008F00E0">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66D4F6AF" w14:textId="77777777" w:rsidR="00A02810" w:rsidRPr="00064ADD" w:rsidRDefault="00A02810" w:rsidP="008F00E0">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13089169" w14:textId="77777777" w:rsidR="00A02810" w:rsidRPr="00064ADD" w:rsidRDefault="00A02810" w:rsidP="008F00E0">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4ABF29F5" w14:textId="77777777" w:rsidR="00A02810" w:rsidRPr="00064ADD" w:rsidRDefault="00A02810" w:rsidP="008F00E0">
            <w:pPr>
              <w:rPr>
                <w:rFonts w:ascii="GHEA Grapalat" w:hAnsi="GHEA Grapalat" w:cs="Sylfaen"/>
                <w:sz w:val="20"/>
                <w:szCs w:val="20"/>
              </w:rPr>
            </w:pPr>
            <w:r w:rsidRPr="00064ADD">
              <w:rPr>
                <w:rFonts w:ascii="GHEA Grapalat" w:hAnsi="GHEA Grapalat" w:cs="Sylfaen"/>
                <w:sz w:val="20"/>
                <w:szCs w:val="20"/>
              </w:rPr>
              <w:t xml:space="preserve">  </w:t>
            </w:r>
          </w:p>
          <w:p w14:paraId="22B97A6A" w14:textId="77777777" w:rsidR="00A02810" w:rsidRPr="00064ADD" w:rsidRDefault="00A02810" w:rsidP="008F00E0">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09A0941" w14:textId="77777777" w:rsidR="00A02810" w:rsidRPr="00064ADD" w:rsidRDefault="00A02810" w:rsidP="008F00E0">
            <w:pPr>
              <w:rPr>
                <w:rFonts w:ascii="GHEA Grapalat" w:hAnsi="GHEA Grapalat" w:cs="Tahoma"/>
                <w:color w:val="000000"/>
                <w:sz w:val="20"/>
                <w:szCs w:val="20"/>
              </w:rPr>
            </w:pPr>
          </w:p>
          <w:p w14:paraId="7061C6CC" w14:textId="77777777" w:rsidR="00A02810" w:rsidRPr="00064ADD" w:rsidRDefault="00A02810" w:rsidP="008F00E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214652F" w14:textId="77777777" w:rsidR="00A02810" w:rsidRPr="00064ADD" w:rsidRDefault="00A02810" w:rsidP="008F00E0">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137ABDA1" w14:textId="77777777" w:rsidR="00A02810" w:rsidRPr="00064ADD" w:rsidRDefault="00A02810" w:rsidP="008F00E0">
            <w:pPr>
              <w:jc w:val="right"/>
              <w:rPr>
                <w:rFonts w:ascii="GHEA Grapalat" w:hAnsi="GHEA Grapalat" w:cs="Tahoma"/>
                <w:color w:val="000000"/>
                <w:sz w:val="20"/>
                <w:szCs w:val="20"/>
              </w:rPr>
            </w:pPr>
          </w:p>
          <w:p w14:paraId="66C97F36" w14:textId="77777777" w:rsidR="00A02810" w:rsidRPr="00064ADD" w:rsidRDefault="00A02810" w:rsidP="008F00E0">
            <w:pPr>
              <w:jc w:val="right"/>
              <w:rPr>
                <w:rFonts w:ascii="GHEA Grapalat" w:hAnsi="GHEA Grapalat" w:cs="Tahoma"/>
                <w:color w:val="000000"/>
                <w:sz w:val="20"/>
                <w:szCs w:val="20"/>
              </w:rPr>
            </w:pPr>
          </w:p>
          <w:p w14:paraId="5B221D85" w14:textId="77777777" w:rsidR="00A02810" w:rsidRPr="00064ADD" w:rsidRDefault="00A02810" w:rsidP="008F00E0">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46D36E87" w14:textId="77777777" w:rsidR="00A02810" w:rsidRPr="00064ADD" w:rsidRDefault="00A02810" w:rsidP="008F00E0">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38440A82" w14:textId="77777777" w:rsidR="00A02810" w:rsidRPr="00064ADD" w:rsidRDefault="00A02810" w:rsidP="008F00E0">
            <w:pPr>
              <w:jc w:val="right"/>
              <w:rPr>
                <w:rFonts w:ascii="GHEA Grapalat" w:hAnsi="GHEA Grapalat" w:cs="Arial"/>
                <w:sz w:val="20"/>
                <w:szCs w:val="20"/>
                <w:lang w:val="hy-AM"/>
              </w:rPr>
            </w:pPr>
          </w:p>
        </w:tc>
      </w:tr>
      <w:tr w:rsidR="00A02810" w:rsidRPr="00064ADD" w14:paraId="4E4F2397" w14:textId="77777777" w:rsidTr="008F00E0">
        <w:trPr>
          <w:trHeight w:val="1362"/>
        </w:trPr>
        <w:tc>
          <w:tcPr>
            <w:tcW w:w="5616" w:type="dxa"/>
            <w:tcBorders>
              <w:top w:val="nil"/>
              <w:left w:val="single" w:sz="4" w:space="0" w:color="auto"/>
              <w:bottom w:val="single" w:sz="4" w:space="0" w:color="auto"/>
              <w:right w:val="single" w:sz="4" w:space="0" w:color="auto"/>
            </w:tcBorders>
            <w:noWrap/>
            <w:vAlign w:val="bottom"/>
          </w:tcPr>
          <w:p w14:paraId="2087E0DE" w14:textId="77777777" w:rsidR="00A02810" w:rsidRPr="00064ADD" w:rsidRDefault="00A02810" w:rsidP="008F00E0">
            <w:pPr>
              <w:rPr>
                <w:rFonts w:ascii="GHEA Grapalat" w:hAnsi="GHEA Grapalat" w:cs="Sylfaen"/>
                <w:sz w:val="20"/>
                <w:szCs w:val="20"/>
              </w:rPr>
            </w:pPr>
            <w:r w:rsidRPr="00064ADD">
              <w:rPr>
                <w:rFonts w:ascii="GHEA Grapalat" w:hAnsi="GHEA Grapalat" w:cs="Sylfaen"/>
                <w:sz w:val="20"/>
                <w:szCs w:val="20"/>
              </w:rPr>
              <w:t>24.բ.                                                       Կ.Տ.</w:t>
            </w:r>
          </w:p>
          <w:p w14:paraId="17CA7101" w14:textId="77777777" w:rsidR="00A02810" w:rsidRPr="00064ADD" w:rsidRDefault="00A02810" w:rsidP="008F00E0">
            <w:pPr>
              <w:rPr>
                <w:rFonts w:ascii="GHEA Grapalat" w:hAnsi="GHEA Grapalat" w:cs="Sylfaen"/>
                <w:sz w:val="20"/>
                <w:szCs w:val="20"/>
              </w:rPr>
            </w:pPr>
          </w:p>
          <w:p w14:paraId="4C5DEA5C" w14:textId="77777777" w:rsidR="00A02810" w:rsidRPr="00064ADD" w:rsidRDefault="00A02810" w:rsidP="008F00E0">
            <w:pPr>
              <w:rPr>
                <w:rFonts w:ascii="GHEA Grapalat" w:hAnsi="GHEA Grapalat" w:cs="Sylfaen"/>
                <w:sz w:val="20"/>
                <w:szCs w:val="20"/>
              </w:rPr>
            </w:pPr>
          </w:p>
          <w:p w14:paraId="49F4B1B3" w14:textId="77777777" w:rsidR="00A02810" w:rsidRPr="00064ADD" w:rsidRDefault="00A02810" w:rsidP="008F00E0">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4B51F78B" w14:textId="77777777" w:rsidR="00A02810" w:rsidRPr="00064ADD" w:rsidRDefault="00A02810" w:rsidP="008F00E0">
            <w:pPr>
              <w:rPr>
                <w:rFonts w:ascii="GHEA Grapalat" w:hAnsi="GHEA Grapalat" w:cs="Sylfaen"/>
                <w:sz w:val="20"/>
                <w:szCs w:val="20"/>
              </w:rPr>
            </w:pPr>
          </w:p>
          <w:p w14:paraId="22926F55" w14:textId="77777777" w:rsidR="00A02810" w:rsidRPr="00064ADD" w:rsidRDefault="00A02810" w:rsidP="008F00E0">
            <w:pPr>
              <w:rPr>
                <w:rFonts w:ascii="GHEA Grapalat" w:hAnsi="GHEA Grapalat" w:cs="Sylfaen"/>
                <w:sz w:val="20"/>
                <w:szCs w:val="20"/>
              </w:rPr>
            </w:pPr>
            <w:r w:rsidRPr="00064ADD">
              <w:rPr>
                <w:rFonts w:ascii="GHEA Grapalat" w:hAnsi="GHEA Grapalat" w:cs="Sylfaen"/>
                <w:sz w:val="20"/>
                <w:szCs w:val="20"/>
              </w:rPr>
              <w:t xml:space="preserve">  </w:t>
            </w:r>
          </w:p>
          <w:p w14:paraId="66C5CF91" w14:textId="77777777" w:rsidR="00A02810" w:rsidRPr="00064ADD" w:rsidRDefault="00A02810" w:rsidP="008F00E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DB8D6A6" w14:textId="77777777" w:rsidR="00A02810" w:rsidRPr="00064ADD" w:rsidRDefault="00A02810" w:rsidP="008F00E0">
            <w:pPr>
              <w:rPr>
                <w:rFonts w:ascii="GHEA Grapalat" w:hAnsi="GHEA Grapalat" w:cs="Sylfaen"/>
                <w:sz w:val="20"/>
                <w:szCs w:val="20"/>
              </w:rPr>
            </w:pPr>
            <w:r w:rsidRPr="00064ADD">
              <w:rPr>
                <w:rFonts w:ascii="GHEA Grapalat" w:hAnsi="GHEA Grapalat" w:cs="Sylfaen"/>
                <w:sz w:val="20"/>
                <w:szCs w:val="20"/>
              </w:rPr>
              <w:t xml:space="preserve">23.բ.                                                                 Կ.Տ.    </w:t>
            </w:r>
          </w:p>
          <w:p w14:paraId="470F8A80" w14:textId="77777777" w:rsidR="00A02810" w:rsidRPr="00064ADD" w:rsidRDefault="00A02810" w:rsidP="008F00E0">
            <w:pPr>
              <w:rPr>
                <w:rFonts w:ascii="GHEA Grapalat" w:hAnsi="GHEA Grapalat" w:cs="Sylfaen"/>
                <w:sz w:val="20"/>
                <w:szCs w:val="20"/>
              </w:rPr>
            </w:pPr>
          </w:p>
          <w:p w14:paraId="3A41356E" w14:textId="77777777" w:rsidR="00A02810" w:rsidRPr="00064ADD" w:rsidRDefault="00A02810" w:rsidP="008F00E0">
            <w:pPr>
              <w:rPr>
                <w:rFonts w:ascii="GHEA Grapalat" w:hAnsi="GHEA Grapalat" w:cs="Sylfaen"/>
                <w:sz w:val="20"/>
                <w:szCs w:val="20"/>
              </w:rPr>
            </w:pPr>
            <w:r w:rsidRPr="00064ADD">
              <w:rPr>
                <w:rFonts w:ascii="GHEA Grapalat" w:hAnsi="GHEA Grapalat" w:cs="Sylfaen"/>
                <w:sz w:val="20"/>
                <w:szCs w:val="20"/>
              </w:rPr>
              <w:t xml:space="preserve">                     </w:t>
            </w:r>
          </w:p>
          <w:p w14:paraId="72AB8A22" w14:textId="77777777" w:rsidR="00A02810" w:rsidRPr="00064ADD" w:rsidRDefault="00A02810" w:rsidP="008F00E0">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39DF3E00" w14:textId="77777777" w:rsidR="00A02810" w:rsidRPr="00064ADD" w:rsidRDefault="00A02810" w:rsidP="008F00E0">
            <w:pPr>
              <w:rPr>
                <w:rFonts w:ascii="GHEA Grapalat" w:hAnsi="GHEA Grapalat" w:cs="Sylfaen"/>
                <w:color w:val="000000"/>
                <w:sz w:val="20"/>
                <w:szCs w:val="20"/>
              </w:rPr>
            </w:pPr>
          </w:p>
          <w:p w14:paraId="445A6562" w14:textId="77777777" w:rsidR="00A02810" w:rsidRPr="00064ADD" w:rsidRDefault="00A02810" w:rsidP="008F00E0">
            <w:pPr>
              <w:rPr>
                <w:rFonts w:ascii="GHEA Grapalat" w:hAnsi="GHEA Grapalat" w:cs="Sylfaen"/>
                <w:sz w:val="20"/>
                <w:szCs w:val="20"/>
              </w:rPr>
            </w:pPr>
          </w:p>
          <w:p w14:paraId="5AF04335" w14:textId="77777777" w:rsidR="00A02810" w:rsidRPr="00064ADD" w:rsidRDefault="00A02810" w:rsidP="008F00E0">
            <w:pPr>
              <w:jc w:val="right"/>
              <w:rPr>
                <w:rFonts w:ascii="GHEA Grapalat" w:hAnsi="GHEA Grapalat" w:cs="Arial"/>
                <w:sz w:val="20"/>
                <w:szCs w:val="20"/>
              </w:rPr>
            </w:pPr>
          </w:p>
        </w:tc>
      </w:tr>
    </w:tbl>
    <w:p w14:paraId="4D1541CE" w14:textId="77777777" w:rsidR="00A02810" w:rsidRPr="00064ADD" w:rsidRDefault="00A02810" w:rsidP="00A0281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38A4F88" w14:textId="77777777" w:rsidR="00A02810" w:rsidRPr="00064ADD" w:rsidRDefault="00A02810" w:rsidP="00A0281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C19EA20" w14:textId="77777777" w:rsidR="00A02810" w:rsidRPr="00064ADD" w:rsidRDefault="00A02810" w:rsidP="00A0281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1157DFD5" w:rsidR="00631658" w:rsidRPr="00064ADD" w:rsidRDefault="00631658" w:rsidP="00631658">
      <w:pPr>
        <w:jc w:val="center"/>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406D08"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406D08"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406D08"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406D08"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406D08"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25E2CEC9" w14:textId="77777777" w:rsidR="009B7461" w:rsidRDefault="00631658"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p w14:paraId="22DE0C0B" w14:textId="77777777" w:rsidR="00091EBC" w:rsidRPr="00064ADD" w:rsidRDefault="00091EBC"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5565419E" w14:textId="77777777"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6EC48126" w:rsidR="00631658" w:rsidRPr="00064ADD" w:rsidRDefault="00F1695F" w:rsidP="00631658">
      <w:pPr>
        <w:pStyle w:val="BodyTextIndent3"/>
        <w:spacing w:line="240" w:lineRule="auto"/>
        <w:jc w:val="right"/>
        <w:rPr>
          <w:rFonts w:ascii="GHEA Grapalat" w:hAnsi="GHEA Grapalat" w:cs="Sylfaen"/>
          <w:b/>
          <w:lang w:val="hy-AM"/>
        </w:rPr>
      </w:pPr>
      <w:r w:rsidRPr="00F1695F">
        <w:rPr>
          <w:rFonts w:ascii="GHEA Grapalat" w:hAnsi="GHEA Grapalat" w:cs="Sylfaen"/>
          <w:b/>
          <w:lang w:val="es-ES"/>
        </w:rPr>
        <w:t>«</w:t>
      </w:r>
      <w:r w:rsidR="00FC4098">
        <w:rPr>
          <w:rFonts w:ascii="GHEA Grapalat" w:hAnsi="GHEA Grapalat" w:cs="Sylfaen"/>
          <w:b/>
          <w:lang w:val="af-ZA"/>
        </w:rPr>
        <w:t>ԳԳԱԿ-ԳՀԾՁԲ-23/9/</w:t>
      </w:r>
      <w:proofErr w:type="gramStart"/>
      <w:r w:rsidR="00FC4098">
        <w:rPr>
          <w:rFonts w:ascii="GHEA Grapalat" w:hAnsi="GHEA Grapalat" w:cs="Sylfaen"/>
          <w:b/>
          <w:lang w:val="af-ZA"/>
        </w:rPr>
        <w:t>Պ</w:t>
      </w:r>
      <w:r w:rsidRPr="00F1695F">
        <w:rPr>
          <w:rFonts w:ascii="GHEA Grapalat" w:hAnsi="GHEA Grapalat" w:cs="Sylfaen"/>
          <w:b/>
          <w:lang w:val="af-ZA"/>
        </w:rPr>
        <w:t>»</w:t>
      </w:r>
      <w:r w:rsidR="00631658" w:rsidRPr="00064ADD">
        <w:rPr>
          <w:rFonts w:ascii="GHEA Grapalat" w:hAnsi="GHEA Grapalat" w:cs="Sylfaen"/>
          <w:b/>
          <w:lang w:val="hy-AM"/>
        </w:rPr>
        <w:t>*</w:t>
      </w:r>
      <w:proofErr w:type="gramEnd"/>
      <w:r w:rsidR="00631658" w:rsidRPr="00064ADD">
        <w:rPr>
          <w:rFonts w:ascii="GHEA Grapalat" w:hAnsi="GHEA Grapalat" w:cs="Sylfaen"/>
          <w:b/>
          <w:lang w:val="hy-AM"/>
        </w:rPr>
        <w:t xml:space="preserve">  ծածկագրով</w:t>
      </w:r>
    </w:p>
    <w:p w14:paraId="31045CC5" w14:textId="404C9535" w:rsidR="00631658" w:rsidRPr="00064ADD" w:rsidRDefault="00534CDF"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77777777"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2C75E4E9" w:rsidR="00631658" w:rsidRPr="00064ADD" w:rsidRDefault="00631658" w:rsidP="00F1695F">
      <w:pPr>
        <w:ind w:left="426" w:right="-46" w:hanging="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F1695F">
        <w:rPr>
          <w:rFonts w:ascii="GHEA Grapalat" w:hAnsi="GHEA Grapalat" w:cs="GHEA Grapalat"/>
          <w:sz w:val="20"/>
          <w:szCs w:val="20"/>
          <w:u w:val="single"/>
          <w:lang w:val="pt-BR"/>
        </w:rPr>
        <w:t>«Գույքի գնահատման և աճուրդի կենտրոն» ՊՈԱԿ</w:t>
      </w:r>
      <w:r w:rsidRPr="00064ADD">
        <w:rPr>
          <w:rFonts w:ascii="GHEA Grapalat" w:hAnsi="GHEA Grapalat" w:cs="GHEA Grapalat"/>
          <w:sz w:val="20"/>
          <w:szCs w:val="20"/>
          <w:lang w:val="pt-BR"/>
        </w:rPr>
        <w:t xml:space="preserve">* </w:t>
      </w:r>
      <w:r w:rsidRPr="00F1695F">
        <w:rPr>
          <w:rFonts w:ascii="GHEA Grapalat" w:hAnsi="GHEA Grapalat" w:cs="GHEA Grapalat"/>
          <w:sz w:val="16"/>
          <w:szCs w:val="16"/>
          <w:lang w:val="pt-BR"/>
        </w:rPr>
        <w:t xml:space="preserve">(այսուհետ` Պատվիրատու) </w:t>
      </w:r>
      <w:r w:rsidRPr="00064ADD">
        <w:rPr>
          <w:rFonts w:ascii="GHEA Grapalat" w:hAnsi="GHEA Grapalat" w:cs="GHEA Grapalat"/>
          <w:sz w:val="20"/>
          <w:szCs w:val="20"/>
          <w:lang w:val="pt-BR"/>
        </w:rPr>
        <w:t xml:space="preserve">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D4C4533"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կազմակերպված</w:t>
      </w:r>
      <w:r w:rsidR="00F1695F">
        <w:rPr>
          <w:rFonts w:ascii="GHEA Grapalat" w:hAnsi="GHEA Grapalat" w:cs="GHEA Grapalat"/>
          <w:sz w:val="20"/>
          <w:szCs w:val="20"/>
          <w:lang w:val="pt-BR"/>
        </w:rPr>
        <w:t xml:space="preserve">   </w:t>
      </w:r>
      <w:r w:rsidR="00F1695F" w:rsidRPr="00F1695F">
        <w:rPr>
          <w:rFonts w:ascii="GHEA Grapalat" w:hAnsi="GHEA Grapalat" w:cs="GHEA Grapalat"/>
          <w:sz w:val="20"/>
          <w:szCs w:val="20"/>
          <w:u w:val="single"/>
          <w:lang w:val="es-ES"/>
        </w:rPr>
        <w:t>«</w:t>
      </w:r>
      <w:r w:rsidR="00FC4098">
        <w:rPr>
          <w:rFonts w:ascii="GHEA Grapalat" w:hAnsi="GHEA Grapalat" w:cs="GHEA Grapalat"/>
          <w:b/>
          <w:sz w:val="20"/>
          <w:szCs w:val="20"/>
          <w:u w:val="single"/>
          <w:lang w:val="af-ZA"/>
        </w:rPr>
        <w:t>ԳԳԱԿ-ԳՀԾՁԲ-23/9/Պ</w:t>
      </w:r>
      <w:r w:rsidR="00F1695F" w:rsidRPr="00F1695F">
        <w:rPr>
          <w:rFonts w:ascii="GHEA Grapalat" w:hAnsi="GHEA Grapalat" w:cs="GHEA Grapalat"/>
          <w:b/>
          <w:sz w:val="20"/>
          <w:szCs w:val="20"/>
          <w:u w:val="single"/>
          <w:lang w:val="af-ZA"/>
        </w:rPr>
        <w:t>»</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lastRenderedPageBreak/>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95EF65" w14:textId="3F3A30E5" w:rsidR="00334B2F" w:rsidRPr="00064ADD" w:rsidRDefault="00334B2F" w:rsidP="00F1695F">
            <w:pPr>
              <w:rPr>
                <w:rFonts w:ascii="GHEA Grapalat" w:hAnsi="GHEA Grapalat" w:cs="Arial"/>
                <w:bCs/>
                <w:i/>
                <w:sz w:val="20"/>
                <w:szCs w:val="20"/>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F1695F">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F1695F">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16470338"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F1695F">
              <w:rPr>
                <w:rFonts w:ascii="GHEA Grapalat" w:hAnsi="GHEA Grapalat" w:cs="Arial"/>
                <w:sz w:val="20"/>
                <w:szCs w:val="20"/>
              </w:rPr>
              <w:t xml:space="preserve"> «</w:t>
            </w:r>
            <w:proofErr w:type="spellStart"/>
            <w:r w:rsidR="00F1695F">
              <w:rPr>
                <w:rFonts w:ascii="GHEA Grapalat" w:hAnsi="GHEA Grapalat" w:cs="Arial"/>
                <w:sz w:val="20"/>
                <w:szCs w:val="20"/>
              </w:rPr>
              <w:t>Գույքի</w:t>
            </w:r>
            <w:proofErr w:type="spellEnd"/>
            <w:r w:rsidR="00F1695F">
              <w:rPr>
                <w:rFonts w:ascii="GHEA Grapalat" w:hAnsi="GHEA Grapalat" w:cs="Arial"/>
                <w:sz w:val="20"/>
                <w:szCs w:val="20"/>
              </w:rPr>
              <w:t xml:space="preserve"> </w:t>
            </w:r>
            <w:proofErr w:type="spellStart"/>
            <w:r w:rsidR="00F1695F">
              <w:rPr>
                <w:rFonts w:ascii="GHEA Grapalat" w:hAnsi="GHEA Grapalat" w:cs="Arial"/>
                <w:sz w:val="20"/>
                <w:szCs w:val="20"/>
              </w:rPr>
              <w:t>գնահատման</w:t>
            </w:r>
            <w:proofErr w:type="spellEnd"/>
            <w:r w:rsidR="00F1695F">
              <w:rPr>
                <w:rFonts w:ascii="GHEA Grapalat" w:hAnsi="GHEA Grapalat" w:cs="Arial"/>
                <w:sz w:val="20"/>
                <w:szCs w:val="20"/>
              </w:rPr>
              <w:t xml:space="preserve"> և </w:t>
            </w:r>
            <w:proofErr w:type="spellStart"/>
            <w:r w:rsidR="00F1695F">
              <w:rPr>
                <w:rFonts w:ascii="GHEA Grapalat" w:hAnsi="GHEA Grapalat" w:cs="Arial"/>
                <w:sz w:val="20"/>
                <w:szCs w:val="20"/>
              </w:rPr>
              <w:t>աճուրդի</w:t>
            </w:r>
            <w:proofErr w:type="spellEnd"/>
            <w:r w:rsidR="00F1695F">
              <w:rPr>
                <w:rFonts w:ascii="GHEA Grapalat" w:hAnsi="GHEA Grapalat" w:cs="Arial"/>
                <w:sz w:val="20"/>
                <w:szCs w:val="20"/>
              </w:rPr>
              <w:t xml:space="preserve"> </w:t>
            </w:r>
            <w:proofErr w:type="spellStart"/>
            <w:r w:rsidR="00F1695F">
              <w:rPr>
                <w:rFonts w:ascii="GHEA Grapalat" w:hAnsi="GHEA Grapalat" w:cs="Arial"/>
                <w:sz w:val="20"/>
                <w:szCs w:val="20"/>
              </w:rPr>
              <w:t>կենտրոն»ՊՈԱԿ</w:t>
            </w:r>
            <w:proofErr w:type="spellEnd"/>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F1695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19B3968" w:rsidR="00F1695F" w:rsidRPr="00064ADD" w:rsidRDefault="00F1695F" w:rsidP="00F1695F">
            <w:pPr>
              <w:rPr>
                <w:rFonts w:ascii="GHEA Grapalat" w:hAnsi="GHEA Grapalat" w:cs="Arial"/>
                <w:sz w:val="20"/>
                <w:szCs w:val="20"/>
              </w:rPr>
            </w:pPr>
            <w:r w:rsidRPr="00712340">
              <w:rPr>
                <w:rFonts w:ascii="GHEA Grapalat" w:hAnsi="GHEA Grapalat" w:cs="Sylfaen"/>
                <w:sz w:val="20"/>
                <w:szCs w:val="20"/>
                <w:lang w:val="hy-AM"/>
              </w:rPr>
              <w:t>11</w:t>
            </w:r>
            <w:r w:rsidRPr="00712340">
              <w:rPr>
                <w:rFonts w:ascii="GHEA Grapalat" w:hAnsi="GHEA Grapalat" w:cs="Sylfaen"/>
                <w:sz w:val="20"/>
                <w:szCs w:val="20"/>
              </w:rPr>
              <w:t xml:space="preserve">. </w:t>
            </w:r>
            <w:proofErr w:type="spellStart"/>
            <w:r w:rsidRPr="00712340">
              <w:rPr>
                <w:rFonts w:ascii="GHEA Grapalat" w:hAnsi="GHEA Grapalat" w:cs="Sylfaen"/>
                <w:sz w:val="20"/>
                <w:szCs w:val="20"/>
              </w:rPr>
              <w:t>Շահառուի</w:t>
            </w:r>
            <w:proofErr w:type="spellEnd"/>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r>
              <w:rPr>
                <w:rFonts w:ascii="GHEA Grapalat" w:hAnsi="GHEA Grapalat" w:cs="Arial"/>
                <w:sz w:val="20"/>
                <w:szCs w:val="20"/>
                <w:lang w:val="hy-AM"/>
              </w:rPr>
              <w:t xml:space="preserve"> 02562123</w:t>
            </w:r>
          </w:p>
        </w:tc>
      </w:tr>
      <w:tr w:rsidR="00F1695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027CDBC5" w:rsidR="00F1695F" w:rsidRPr="00064ADD" w:rsidRDefault="00F1695F" w:rsidP="00F1695F">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2</w:t>
            </w:r>
            <w:r w:rsidRPr="00712340">
              <w:rPr>
                <w:rFonts w:ascii="GHEA Grapalat" w:hAnsi="GHEA Grapalat" w:cs="Sylfaen"/>
                <w:sz w:val="20"/>
                <w:szCs w:val="20"/>
              </w:rPr>
              <w:t>.</w:t>
            </w:r>
            <w:proofErr w:type="spellStart"/>
            <w:proofErr w:type="gramStart"/>
            <w:r w:rsidRPr="00712340">
              <w:rPr>
                <w:rFonts w:ascii="GHEA Grapalat" w:hAnsi="GHEA Grapalat" w:cs="Sylfaen"/>
                <w:sz w:val="20"/>
                <w:szCs w:val="20"/>
              </w:rPr>
              <w:t>Շահառուի</w:t>
            </w:r>
            <w:proofErr w:type="spellEnd"/>
            <w:r w:rsidRPr="00712340">
              <w:rPr>
                <w:rFonts w:ascii="GHEA Grapalat" w:hAnsi="GHEA Grapalat" w:cs="Sylfaen"/>
                <w:sz w:val="20"/>
                <w:szCs w:val="20"/>
                <w:lang w:val="hy-AM"/>
              </w:rPr>
              <w:t>ն</w:t>
            </w:r>
            <w:r w:rsidRPr="00712340">
              <w:rPr>
                <w:rFonts w:ascii="GHEA Grapalat" w:hAnsi="GHEA Grapalat" w:cs="Arial"/>
                <w:sz w:val="20"/>
                <w:szCs w:val="20"/>
              </w:rPr>
              <w:t xml:space="preserve"> </w:t>
            </w:r>
            <w:r w:rsidRPr="00712340">
              <w:rPr>
                <w:rFonts w:ascii="GHEA Grapalat" w:hAnsi="GHEA Grapalat" w:cs="Sylfaen"/>
                <w:sz w:val="20"/>
                <w:szCs w:val="20"/>
                <w:lang w:val="hy-AM"/>
              </w:rPr>
              <w:t xml:space="preserve"> սպասարկող</w:t>
            </w:r>
            <w:proofErr w:type="gramEnd"/>
            <w:r w:rsidRPr="00712340">
              <w:rPr>
                <w:rFonts w:ascii="GHEA Grapalat" w:hAnsi="GHEA Grapalat" w:cs="Sylfaen"/>
                <w:sz w:val="20"/>
                <w:szCs w:val="20"/>
                <w:lang w:val="hy-AM"/>
              </w:rPr>
              <w:t xml:space="preserve"> Ֆինանսական կազմակերպություն</w:t>
            </w:r>
            <w:r w:rsidRPr="00E1101E">
              <w:rPr>
                <w:rFonts w:ascii="GHEA Grapalat" w:hAnsi="GHEA Grapalat" w:cs="Sylfaen"/>
                <w:sz w:val="20"/>
                <w:szCs w:val="20"/>
                <w:lang w:val="hy-AM"/>
              </w:rPr>
              <w:t xml:space="preserve"> (բանկ)`  ՀՀ ֆինանս</w:t>
            </w:r>
            <w:r w:rsidRPr="00E1101E">
              <w:rPr>
                <w:rFonts w:ascii="GHEA Grapalat" w:hAnsi="GHEA Grapalat" w:cs="Sylfaen"/>
                <w:sz w:val="20"/>
                <w:szCs w:val="20"/>
                <w:lang w:val="hy-AM"/>
              </w:rPr>
              <w:softHyphen/>
              <w:t>ների նախա</w:t>
            </w:r>
            <w:r w:rsidRPr="00E1101E">
              <w:rPr>
                <w:rFonts w:ascii="GHEA Grapalat" w:hAnsi="GHEA Grapalat" w:cs="Sylfaen"/>
                <w:sz w:val="20"/>
                <w:szCs w:val="20"/>
                <w:lang w:val="hy-AM"/>
              </w:rPr>
              <w:softHyphen/>
              <w:t>րարու</w:t>
            </w:r>
            <w:r w:rsidRPr="00E1101E">
              <w:rPr>
                <w:rFonts w:ascii="GHEA Grapalat" w:hAnsi="GHEA Grapalat" w:cs="Sylfaen"/>
                <w:sz w:val="20"/>
                <w:szCs w:val="20"/>
                <w:lang w:val="hy-AM"/>
              </w:rPr>
              <w:softHyphen/>
              <w:t>թյան գործառնական վարչություն</w:t>
            </w:r>
          </w:p>
        </w:tc>
      </w:tr>
      <w:tr w:rsidR="00F1695F" w:rsidRPr="00064ADD" w14:paraId="1AEDA23B" w14:textId="77777777" w:rsidTr="008F0CF7">
        <w:trPr>
          <w:trHeight w:val="29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417E831B" w:rsidR="00F1695F" w:rsidRPr="00064ADD" w:rsidRDefault="00F1695F" w:rsidP="00F1695F">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3</w:t>
            </w:r>
            <w:r w:rsidRPr="00712340">
              <w:rPr>
                <w:rFonts w:ascii="GHEA Grapalat" w:hAnsi="GHEA Grapalat" w:cs="Sylfaen"/>
                <w:sz w:val="20"/>
                <w:szCs w:val="20"/>
              </w:rPr>
              <w:t>.</w:t>
            </w:r>
            <w:proofErr w:type="spellStart"/>
            <w:r w:rsidRPr="00712340">
              <w:rPr>
                <w:rFonts w:ascii="GHEA Grapalat" w:hAnsi="GHEA Grapalat" w:cs="Sylfaen"/>
                <w:sz w:val="20"/>
                <w:szCs w:val="20"/>
              </w:rPr>
              <w:t>Շահառուի</w:t>
            </w:r>
            <w:proofErr w:type="spellEnd"/>
            <w:r w:rsidRPr="00712340">
              <w:rPr>
                <w:rFonts w:ascii="GHEA Grapalat" w:hAnsi="GHEA Grapalat" w:cs="Arial"/>
                <w:sz w:val="20"/>
                <w:szCs w:val="20"/>
              </w:rPr>
              <w:t xml:space="preserve"> </w:t>
            </w:r>
            <w:proofErr w:type="spellStart"/>
            <w:r w:rsidRPr="00712340">
              <w:rPr>
                <w:rFonts w:ascii="GHEA Grapalat" w:hAnsi="GHEA Grapalat" w:cs="Sylfaen"/>
                <w:sz w:val="20"/>
                <w:szCs w:val="20"/>
              </w:rPr>
              <w:t>հաշվի</w:t>
            </w:r>
            <w:proofErr w:type="spellEnd"/>
            <w:r w:rsidRPr="00712340">
              <w:rPr>
                <w:rFonts w:ascii="GHEA Grapalat" w:hAnsi="GHEA Grapalat" w:cs="Arial"/>
                <w:sz w:val="20"/>
                <w:szCs w:val="20"/>
              </w:rPr>
              <w:t xml:space="preserve"> </w:t>
            </w:r>
            <w:proofErr w:type="spellStart"/>
            <w:r w:rsidRPr="00712340">
              <w:rPr>
                <w:rFonts w:ascii="GHEA Grapalat" w:hAnsi="GHEA Grapalat" w:cs="Sylfaen"/>
                <w:sz w:val="20"/>
                <w:szCs w:val="20"/>
              </w:rPr>
              <w:t>համարը</w:t>
            </w:r>
            <w:proofErr w:type="spellEnd"/>
            <w:r w:rsidRPr="00712340">
              <w:rPr>
                <w:rFonts w:ascii="GHEA Grapalat" w:hAnsi="GHEA Grapalat" w:cs="Arial"/>
                <w:sz w:val="20"/>
                <w:szCs w:val="20"/>
              </w:rPr>
              <w:t xml:space="preserve"> (</w:t>
            </w:r>
            <w:proofErr w:type="spellStart"/>
            <w:proofErr w:type="gramStart"/>
            <w:r w:rsidRPr="00712340">
              <w:rPr>
                <w:rFonts w:ascii="GHEA Grapalat" w:hAnsi="GHEA Grapalat" w:cs="Sylfaen"/>
                <w:sz w:val="20"/>
                <w:szCs w:val="20"/>
              </w:rPr>
              <w:t>հշ</w:t>
            </w:r>
            <w:r w:rsidRPr="00712340">
              <w:rPr>
                <w:rFonts w:ascii="GHEA Grapalat" w:hAnsi="GHEA Grapalat" w:cs="Arial"/>
                <w:sz w:val="20"/>
                <w:szCs w:val="20"/>
              </w:rPr>
              <w:t>.N</w:t>
            </w:r>
            <w:proofErr w:type="spellEnd"/>
            <w:proofErr w:type="gramEnd"/>
            <w:r w:rsidRPr="00712340">
              <w:rPr>
                <w:rFonts w:ascii="GHEA Grapalat" w:hAnsi="GHEA Grapalat" w:cs="Arial"/>
                <w:sz w:val="20"/>
                <w:szCs w:val="20"/>
              </w:rPr>
              <w:t>)</w:t>
            </w:r>
            <w:r>
              <w:rPr>
                <w:rFonts w:ascii="GHEA Grapalat" w:hAnsi="GHEA Grapalat" w:cs="Arial"/>
                <w:sz w:val="20"/>
                <w:szCs w:val="20"/>
                <w:lang w:val="hy-AM"/>
              </w:rPr>
              <w:t xml:space="preserve"> 900018002981</w:t>
            </w:r>
          </w:p>
        </w:tc>
      </w:tr>
      <w:tr w:rsidR="00F1695F" w:rsidRPr="00064ADD" w14:paraId="1A47F251" w14:textId="77777777" w:rsidTr="008F0CF7">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0272008C" w:rsidR="00F1695F" w:rsidRPr="00064ADD" w:rsidRDefault="00F1695F" w:rsidP="00F1695F">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F1695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0A3EDB58" w:rsidR="00F1695F" w:rsidRPr="00064ADD" w:rsidRDefault="00F1695F" w:rsidP="00F1695F">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F1695F" w:rsidRPr="00064ADD" w14:paraId="51301F15" w14:textId="77777777" w:rsidTr="008F0CF7">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249381D4" w:rsidR="00F1695F" w:rsidRPr="00064ADD" w:rsidRDefault="00F1695F" w:rsidP="00F1695F">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F1695F" w:rsidRPr="00064ADD" w14:paraId="34B07B92" w14:textId="77777777" w:rsidTr="008F0CF7">
        <w:trPr>
          <w:trHeight w:val="2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2F07FC0" w:rsidR="00F1695F" w:rsidRPr="00064ADD" w:rsidRDefault="00F1695F" w:rsidP="00F1695F">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F1695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BF0181D" w14:textId="2D9FAF93" w:rsidR="00F1695F" w:rsidRPr="00064ADD" w:rsidRDefault="00F1695F" w:rsidP="00F1695F">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7D55A0">
              <w:rPr>
                <w:rFonts w:ascii="GHEA Grapalat" w:hAnsi="GHEA Grapalat" w:cs="Sylfaen"/>
                <w:sz w:val="20"/>
                <w:szCs w:val="20"/>
                <w:lang w:val="hy-AM"/>
              </w:rPr>
              <w:t>)`«</w:t>
            </w:r>
            <w:r w:rsidR="00FC4098">
              <w:rPr>
                <w:rFonts w:ascii="GHEA Grapalat" w:hAnsi="GHEA Grapalat" w:cs="Sylfaen"/>
                <w:sz w:val="20"/>
                <w:szCs w:val="20"/>
                <w:lang w:val="hy-AM"/>
              </w:rPr>
              <w:t>ԳԳԱԿ-ԳՀԾՁԲ-23/9/Պ</w:t>
            </w:r>
            <w:r>
              <w:rPr>
                <w:rFonts w:ascii="GHEA Grapalat" w:hAnsi="GHEA Grapalat" w:cs="Sylfaen"/>
                <w:sz w:val="20"/>
                <w:szCs w:val="20"/>
              </w:rPr>
              <w:t xml:space="preserve"> </w:t>
            </w:r>
            <w:r w:rsidRPr="007D55A0">
              <w:rPr>
                <w:rFonts w:ascii="GHEA Grapalat" w:hAnsi="GHEA Grapalat" w:cs="Sylfaen"/>
                <w:sz w:val="20"/>
                <w:szCs w:val="20"/>
                <w:lang w:val="hy-AM"/>
              </w:rPr>
              <w:t>»</w:t>
            </w:r>
          </w:p>
        </w:tc>
      </w:tr>
      <w:tr w:rsidR="00334B2F" w:rsidRPr="00064ADD" w14:paraId="1E5C979C" w14:textId="77777777" w:rsidTr="00F1695F">
        <w:trPr>
          <w:trHeight w:val="102"/>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F1695F">
        <w:trPr>
          <w:trHeight w:val="18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EC682" w14:textId="3615CEE5" w:rsidR="00334B2F" w:rsidRPr="00064ADD" w:rsidRDefault="00334B2F" w:rsidP="00F1695F">
            <w:pPr>
              <w:rPr>
                <w:rFonts w:ascii="GHEA Grapalat" w:hAnsi="GHEA Grapalat" w:cs="Sylfaen"/>
                <w:sz w:val="20"/>
                <w:szCs w:val="20"/>
                <w:lang w:val="ru-RU"/>
              </w:rPr>
            </w:pPr>
            <w:r w:rsidRPr="00064ADD">
              <w:rPr>
                <w:rFonts w:ascii="GHEA Grapalat" w:hAnsi="GHEA Grapalat" w:cs="Sylfaen"/>
                <w:sz w:val="20"/>
                <w:szCs w:val="20"/>
                <w:lang w:val="hy-AM"/>
              </w:rPr>
              <w:t>19. Վճարման պայմանները՝                                &lt;ակցեպտավորված վճարում&gt;</w:t>
            </w:r>
          </w:p>
        </w:tc>
      </w:tr>
      <w:tr w:rsidR="00334B2F" w:rsidRPr="00064ADD" w14:paraId="4E3968B3" w14:textId="77777777" w:rsidTr="00F1695F">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7B0E1" w14:textId="7DAF0AB1" w:rsidR="00334B2F" w:rsidRPr="00064ADD" w:rsidRDefault="00334B2F" w:rsidP="00F1695F">
            <w:pPr>
              <w:rPr>
                <w:rFonts w:ascii="GHEA Grapalat" w:hAnsi="GHEA Grapalat" w:cs="Sylfaen"/>
                <w:sz w:val="20"/>
                <w:szCs w:val="20"/>
                <w:lang w:val="hy-AM"/>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8F0CF7">
        <w:trPr>
          <w:trHeight w:val="1587"/>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7A2F6F00" w14:textId="347E9509"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58BC695E" w14:textId="40C4F3F0" w:rsidR="00334B2F" w:rsidRPr="00064ADD" w:rsidRDefault="00334B2F" w:rsidP="008F0CF7">
            <w:pPr>
              <w:rPr>
                <w:rFonts w:ascii="GHEA Grapalat" w:hAnsi="GHEA Grapalat" w:cs="Arial"/>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8E54135" w14:textId="77777777" w:rsidR="008F0CF7" w:rsidRDefault="00334B2F" w:rsidP="00334B2F">
      <w:pPr>
        <w:jc w:val="center"/>
        <w:rPr>
          <w:rFonts w:ascii="GHEA Grapalat" w:hAnsi="GHEA Grapalat"/>
          <w:b/>
          <w:lang w:val="hy-AM"/>
        </w:rPr>
      </w:pPr>
      <w:r w:rsidRPr="00064ADD">
        <w:rPr>
          <w:rFonts w:ascii="GHEA Grapalat" w:hAnsi="GHEA Grapalat"/>
          <w:b/>
          <w:lang w:val="hy-AM"/>
        </w:rPr>
        <w:br w:type="page"/>
      </w:r>
    </w:p>
    <w:p w14:paraId="046C8A81" w14:textId="77777777" w:rsidR="008F0CF7" w:rsidRDefault="008F0CF7" w:rsidP="00334B2F">
      <w:pPr>
        <w:jc w:val="center"/>
        <w:rPr>
          <w:rFonts w:ascii="GHEA Grapalat" w:hAnsi="GHEA Grapalat"/>
          <w:b/>
          <w:lang w:val="hy-AM"/>
        </w:rPr>
      </w:pPr>
    </w:p>
    <w:p w14:paraId="38F533A1" w14:textId="1E036CAA" w:rsidR="00334B2F" w:rsidRPr="00064ADD" w:rsidRDefault="00334B2F" w:rsidP="00334B2F">
      <w:pPr>
        <w:jc w:val="center"/>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406D08"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406D08"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406D08"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406D08"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406D08"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635143CC"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6A28D24C" w:rsidR="00071D1C" w:rsidRPr="00064ADD" w:rsidRDefault="008F0CF7" w:rsidP="00EF3662">
      <w:pPr>
        <w:pStyle w:val="BodyTextIndent3"/>
        <w:spacing w:line="240" w:lineRule="auto"/>
        <w:jc w:val="right"/>
        <w:rPr>
          <w:rFonts w:ascii="GHEA Grapalat" w:hAnsi="GHEA Grapalat" w:cs="Sylfaen"/>
          <w:b/>
          <w:lang w:val="hy-AM"/>
        </w:rPr>
      </w:pPr>
      <w:r w:rsidRPr="008F0CF7">
        <w:rPr>
          <w:rFonts w:ascii="GHEA Grapalat" w:hAnsi="GHEA Grapalat" w:cs="Sylfaen"/>
          <w:b/>
          <w:lang w:val="hy-AM"/>
        </w:rPr>
        <w:t>«</w:t>
      </w:r>
      <w:r w:rsidR="00FC4098">
        <w:rPr>
          <w:rFonts w:ascii="GHEA Grapalat" w:hAnsi="GHEA Grapalat" w:cs="Sylfaen"/>
          <w:b/>
          <w:lang w:val="hy-AM"/>
        </w:rPr>
        <w:t>ԳԳԱԿ-ԳՀԾՁԲ-23/9/Պ</w:t>
      </w:r>
      <w:r w:rsidRPr="008F0CF7">
        <w:rPr>
          <w:rFonts w:ascii="GHEA Grapalat" w:hAnsi="GHEA Grapalat" w:cs="Sylfaen"/>
          <w:b/>
          <w:lang w:val="hy-AM"/>
        </w:rPr>
        <w:t>»</w:t>
      </w:r>
      <w:r w:rsidR="00130202" w:rsidRPr="00064ADD">
        <w:rPr>
          <w:rFonts w:ascii="GHEA Grapalat" w:hAnsi="GHEA Grapalat" w:cs="Sylfaen"/>
          <w:b/>
          <w:lang w:val="hy-AM"/>
        </w:rPr>
        <w:t>*</w:t>
      </w:r>
      <w:r w:rsidR="00071D1C" w:rsidRPr="00064ADD">
        <w:rPr>
          <w:rFonts w:ascii="GHEA Grapalat" w:hAnsi="GHEA Grapalat" w:cs="Sylfaen"/>
          <w:b/>
          <w:lang w:val="hy-AM"/>
        </w:rPr>
        <w:t xml:space="preserve">  ծածկագրով</w:t>
      </w:r>
    </w:p>
    <w:p w14:paraId="38B53B29" w14:textId="3B352B9F" w:rsidR="00071D1C" w:rsidRPr="00064ADD" w:rsidRDefault="00534CD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6D58FD3B" w14:textId="5A2ECDAE" w:rsidR="008F0CF7" w:rsidRPr="00FC4098" w:rsidRDefault="00CB200D" w:rsidP="00CB200D">
      <w:pPr>
        <w:pStyle w:val="BodyText"/>
        <w:jc w:val="center"/>
        <w:rPr>
          <w:rFonts w:ascii="GHEA Grapalat" w:hAnsi="GHEA Grapalat" w:cs="Times Armenian"/>
          <w:b/>
          <w:lang w:val="hy-AM"/>
        </w:rPr>
      </w:pPr>
      <w:r w:rsidRPr="00FC4098">
        <w:rPr>
          <w:rFonts w:ascii="GHEA Grapalat" w:hAnsi="GHEA Grapalat" w:cs="Sylfaen"/>
          <w:b/>
          <w:lang w:val="af-ZA"/>
        </w:rPr>
        <w:t>«</w:t>
      </w:r>
      <w:r w:rsidRPr="00FC4098">
        <w:rPr>
          <w:rFonts w:ascii="GHEA Grapalat" w:hAnsi="GHEA Grapalat" w:cs="Sylfaen"/>
          <w:b/>
          <w:lang w:val="hy-AM"/>
        </w:rPr>
        <w:t>Գույքի</w:t>
      </w:r>
      <w:r w:rsidRPr="00FC4098">
        <w:rPr>
          <w:rFonts w:ascii="GHEA Grapalat" w:hAnsi="GHEA Grapalat" w:cs="Sylfaen"/>
          <w:b/>
          <w:lang w:val="af-ZA"/>
        </w:rPr>
        <w:t xml:space="preserve"> </w:t>
      </w:r>
      <w:r w:rsidRPr="00FC4098">
        <w:rPr>
          <w:rFonts w:ascii="GHEA Grapalat" w:hAnsi="GHEA Grapalat" w:cs="Sylfaen"/>
          <w:b/>
          <w:lang w:val="hy-AM"/>
        </w:rPr>
        <w:t>գնահատման</w:t>
      </w:r>
      <w:r w:rsidRPr="00FC4098">
        <w:rPr>
          <w:rFonts w:ascii="GHEA Grapalat" w:hAnsi="GHEA Grapalat" w:cs="Sylfaen"/>
          <w:b/>
          <w:lang w:val="af-ZA"/>
        </w:rPr>
        <w:t xml:space="preserve"> </w:t>
      </w:r>
      <w:r w:rsidRPr="00FC4098">
        <w:rPr>
          <w:rFonts w:ascii="GHEA Grapalat" w:hAnsi="GHEA Grapalat" w:cs="Sylfaen"/>
          <w:b/>
          <w:lang w:val="hy-AM"/>
        </w:rPr>
        <w:t>և աճուրդի</w:t>
      </w:r>
      <w:r w:rsidRPr="00FC4098">
        <w:rPr>
          <w:rFonts w:ascii="GHEA Grapalat" w:hAnsi="GHEA Grapalat" w:cs="Sylfaen"/>
          <w:b/>
          <w:lang w:val="af-ZA"/>
        </w:rPr>
        <w:t xml:space="preserve"> </w:t>
      </w:r>
      <w:r w:rsidRPr="00FC4098">
        <w:rPr>
          <w:rFonts w:ascii="GHEA Grapalat" w:hAnsi="GHEA Grapalat" w:cs="Sylfaen"/>
          <w:b/>
          <w:lang w:val="hy-AM"/>
        </w:rPr>
        <w:t>կենտրոն</w:t>
      </w:r>
      <w:r w:rsidRPr="00FC4098">
        <w:rPr>
          <w:rFonts w:ascii="GHEA Grapalat" w:hAnsi="GHEA Grapalat" w:cs="Sylfaen"/>
          <w:b/>
          <w:lang w:val="af-ZA"/>
        </w:rPr>
        <w:t xml:space="preserve">»  </w:t>
      </w:r>
      <w:r w:rsidRPr="00FC4098">
        <w:rPr>
          <w:rFonts w:ascii="GHEA Grapalat" w:hAnsi="GHEA Grapalat" w:cs="Sylfaen"/>
          <w:b/>
          <w:lang w:val="hy-AM"/>
        </w:rPr>
        <w:t>ՊՈԱԿ</w:t>
      </w:r>
      <w:r w:rsidRPr="00FC4098">
        <w:rPr>
          <w:rFonts w:ascii="GHEA Grapalat" w:hAnsi="GHEA Grapalat" w:cs="Sylfaen"/>
          <w:b/>
          <w:lang w:val="af-ZA"/>
        </w:rPr>
        <w:t>-</w:t>
      </w:r>
      <w:r w:rsidRPr="00FC4098">
        <w:rPr>
          <w:rFonts w:ascii="GHEA Grapalat" w:hAnsi="GHEA Grapalat" w:cs="Sylfaen"/>
          <w:b/>
          <w:lang w:val="hy-AM"/>
        </w:rPr>
        <w:t>ի</w:t>
      </w:r>
      <w:r w:rsidRPr="00FC4098">
        <w:rPr>
          <w:rFonts w:ascii="GHEA Grapalat" w:hAnsi="GHEA Grapalat" w:cs="Sylfaen"/>
          <w:b/>
          <w:lang w:val="af-ZA"/>
        </w:rPr>
        <w:t xml:space="preserve"> </w:t>
      </w:r>
      <w:r w:rsidRPr="00FC4098">
        <w:rPr>
          <w:rFonts w:ascii="GHEA Grapalat" w:hAnsi="GHEA Grapalat" w:cs="Sylfaen"/>
          <w:b/>
          <w:lang w:val="hy-AM"/>
        </w:rPr>
        <w:t>կարիքների</w:t>
      </w:r>
      <w:r w:rsidRPr="00FC4098">
        <w:rPr>
          <w:rFonts w:ascii="GHEA Grapalat" w:hAnsi="GHEA Grapalat" w:cs="Times Armenian"/>
          <w:b/>
          <w:lang w:val="af-ZA"/>
        </w:rPr>
        <w:t xml:space="preserve"> </w:t>
      </w:r>
      <w:r w:rsidRPr="00FC4098">
        <w:rPr>
          <w:rFonts w:ascii="GHEA Grapalat" w:hAnsi="GHEA Grapalat" w:cs="Sylfaen"/>
          <w:b/>
          <w:lang w:val="hy-AM"/>
        </w:rPr>
        <w:t>համար</w:t>
      </w:r>
      <w:r w:rsidRPr="00FC4098">
        <w:rPr>
          <w:rFonts w:ascii="GHEA Grapalat" w:hAnsi="GHEA Grapalat" w:cs="Times Armenian"/>
          <w:b/>
          <w:lang w:val="af-ZA"/>
        </w:rPr>
        <w:t xml:space="preserve">`          </w:t>
      </w:r>
      <w:r w:rsidR="00C05681" w:rsidRPr="00FC4098">
        <w:rPr>
          <w:rFonts w:ascii="GHEA Grapalat" w:hAnsi="GHEA Grapalat" w:cs="Sylfaen"/>
          <w:b/>
          <w:lang w:val="af-ZA"/>
        </w:rPr>
        <w:t>«</w:t>
      </w:r>
      <w:r w:rsidR="00FC4098" w:rsidRPr="00FC4098">
        <w:rPr>
          <w:rFonts w:ascii="GHEA Grapalat" w:hAnsi="GHEA Grapalat"/>
          <w:b/>
          <w:lang w:val="af-ZA"/>
        </w:rPr>
        <w:t>Պատուհանների մաքրման ծառայությունների</w:t>
      </w:r>
      <w:r w:rsidR="00C05681" w:rsidRPr="00FC4098">
        <w:rPr>
          <w:rFonts w:ascii="GHEA Grapalat" w:hAnsi="GHEA Grapalat" w:cs="Sylfaen"/>
          <w:b/>
          <w:lang w:val="af-ZA"/>
        </w:rPr>
        <w:t xml:space="preserve"> » </w:t>
      </w:r>
      <w:r w:rsidRPr="00FC4098">
        <w:rPr>
          <w:rFonts w:ascii="GHEA Grapalat" w:hAnsi="GHEA Grapalat" w:cs="Sylfaen"/>
          <w:b/>
          <w:lang w:val="hy-AM"/>
        </w:rPr>
        <w:t>մատուցման պետական</w:t>
      </w:r>
      <w:r w:rsidRPr="00FC4098">
        <w:rPr>
          <w:rFonts w:ascii="GHEA Grapalat" w:hAnsi="GHEA Grapalat" w:cs="Times Armenian"/>
          <w:b/>
          <w:lang w:val="hy-AM"/>
        </w:rPr>
        <w:t xml:space="preserve">  </w:t>
      </w:r>
      <w:r w:rsidRPr="00FC4098">
        <w:rPr>
          <w:rFonts w:ascii="GHEA Grapalat" w:hAnsi="GHEA Grapalat" w:cs="Sylfaen"/>
          <w:b/>
          <w:lang w:val="hy-AM"/>
        </w:rPr>
        <w:t>գնման</w:t>
      </w:r>
      <w:r w:rsidRPr="00FC4098">
        <w:rPr>
          <w:rFonts w:ascii="GHEA Grapalat" w:hAnsi="GHEA Grapalat" w:cs="Times Armenian"/>
          <w:b/>
          <w:lang w:val="hy-AM"/>
        </w:rPr>
        <w:t xml:space="preserve">  </w:t>
      </w:r>
      <w:r w:rsidRPr="00FC4098">
        <w:rPr>
          <w:rFonts w:ascii="GHEA Grapalat" w:hAnsi="GHEA Grapalat" w:cs="Sylfaen"/>
          <w:b/>
          <w:lang w:val="hy-AM"/>
        </w:rPr>
        <w:t>պայմանագիր</w:t>
      </w:r>
      <w:r w:rsidRPr="00FC4098">
        <w:rPr>
          <w:rFonts w:ascii="GHEA Grapalat" w:hAnsi="GHEA Grapalat" w:cs="Times Armenian"/>
          <w:b/>
          <w:lang w:val="hy-AM"/>
        </w:rPr>
        <w:t xml:space="preserve">   </w:t>
      </w:r>
    </w:p>
    <w:p w14:paraId="09F7B780" w14:textId="3CF9146D" w:rsidR="008F0CF7" w:rsidRPr="007B5BCD" w:rsidRDefault="008F0CF7" w:rsidP="008F0CF7">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A91182">
        <w:rPr>
          <w:rFonts w:ascii="GHEA Grapalat" w:hAnsi="GHEA Grapalat"/>
          <w:b/>
          <w:u w:val="single"/>
          <w:lang w:val="hy-AM"/>
        </w:rPr>
        <w:t>«</w:t>
      </w:r>
      <w:r w:rsidR="00FC4098">
        <w:rPr>
          <w:rFonts w:ascii="GHEA Grapalat" w:hAnsi="GHEA Grapalat"/>
          <w:b/>
          <w:u w:val="single"/>
          <w:lang w:val="hy-AM"/>
        </w:rPr>
        <w:t>ԳԳԱԿ-ԳՀԾՁԲ-23/9/Պ</w:t>
      </w:r>
      <w:r w:rsidRPr="00A91182">
        <w:rPr>
          <w:rFonts w:ascii="GHEA Grapalat" w:hAnsi="GHEA Grapalat"/>
          <w:b/>
          <w:u w:val="single"/>
          <w:lang w:val="hy-AM"/>
        </w:rPr>
        <w:t>»</w:t>
      </w:r>
    </w:p>
    <w:p w14:paraId="7F474EBC" w14:textId="77777777" w:rsidR="008F0CF7" w:rsidRPr="00064ADD" w:rsidRDefault="008F0CF7" w:rsidP="008F0CF7">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7B5BCD">
        <w:rPr>
          <w:rFonts w:ascii="GHEA Grapalat" w:hAnsi="GHEA Grapalat" w:cs="Sylfaen"/>
          <w:sz w:val="20"/>
          <w:lang w:val="hy-AM"/>
        </w:rPr>
        <w:t xml:space="preserve"> </w:t>
      </w:r>
      <w:r w:rsidRPr="00302AFD">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DA48D10" w14:textId="77777777" w:rsidR="008F0CF7" w:rsidRPr="00064ADD" w:rsidRDefault="008F0CF7" w:rsidP="008F0CF7">
      <w:pPr>
        <w:tabs>
          <w:tab w:val="left" w:pos="720"/>
          <w:tab w:val="left" w:pos="1440"/>
          <w:tab w:val="left" w:pos="8865"/>
        </w:tabs>
        <w:jc w:val="both"/>
        <w:rPr>
          <w:rFonts w:ascii="GHEA Grapalat" w:hAnsi="GHEA Grapalat" w:cs="Sylfaen"/>
          <w:sz w:val="20"/>
          <w:lang w:val="hy-AM"/>
        </w:rPr>
      </w:pPr>
    </w:p>
    <w:p w14:paraId="5CC487EF" w14:textId="64C409E4" w:rsidR="008F0CF7" w:rsidRPr="00712340" w:rsidRDefault="008F0CF7" w:rsidP="008F0CF7">
      <w:pPr>
        <w:ind w:firstLine="720"/>
        <w:jc w:val="both"/>
        <w:rPr>
          <w:rFonts w:ascii="GHEA Grapalat" w:hAnsi="GHEA Grapalat"/>
          <w:sz w:val="20"/>
          <w:lang w:val="hy-AM"/>
        </w:rPr>
      </w:pPr>
      <w:r w:rsidRPr="00712340">
        <w:rPr>
          <w:rFonts w:ascii="GHEA Grapalat" w:hAnsi="GHEA Grapalat"/>
          <w:lang w:val="hy-AM"/>
        </w:rPr>
        <w:t>«</w:t>
      </w:r>
      <w:r>
        <w:rPr>
          <w:rFonts w:ascii="GHEA Grapalat" w:hAnsi="GHEA Grapalat" w:cs="Sylfaen"/>
          <w:sz w:val="20"/>
          <w:lang w:val="hy-AM"/>
        </w:rPr>
        <w:t>Գույքի գնահատման և աճուրդի կենտրոն</w:t>
      </w:r>
      <w:r w:rsidRPr="00A91182">
        <w:rPr>
          <w:rFonts w:ascii="GHEA Grapalat" w:hAnsi="GHEA Grapalat" w:cs="Sylfaen"/>
          <w:sz w:val="20"/>
          <w:lang w:val="hy-AM"/>
        </w:rPr>
        <w:t xml:space="preserve">» ՊՈԱԿ-ն, </w:t>
      </w:r>
      <w:r w:rsidRPr="00712340">
        <w:rPr>
          <w:rFonts w:ascii="GHEA Grapalat" w:hAnsi="GHEA Grapalat" w:cs="Sylfaen"/>
          <w:sz w:val="20"/>
          <w:lang w:val="hy-AM"/>
        </w:rPr>
        <w:t>ի</w:t>
      </w:r>
      <w:r w:rsidRPr="00A91182">
        <w:rPr>
          <w:rFonts w:ascii="GHEA Grapalat" w:hAnsi="GHEA Grapalat" w:cs="Sylfaen"/>
          <w:sz w:val="20"/>
          <w:lang w:val="hy-AM"/>
        </w:rPr>
        <w:t xml:space="preserve"> </w:t>
      </w:r>
      <w:r w:rsidRPr="00712340">
        <w:rPr>
          <w:rFonts w:ascii="GHEA Grapalat" w:hAnsi="GHEA Grapalat" w:cs="Sylfaen"/>
          <w:sz w:val="20"/>
          <w:lang w:val="hy-AM"/>
        </w:rPr>
        <w:t>դեմս</w:t>
      </w:r>
      <w:r w:rsidRPr="00A91182">
        <w:rPr>
          <w:rFonts w:ascii="GHEA Grapalat" w:hAnsi="GHEA Grapalat" w:cs="Sylfaen"/>
          <w:sz w:val="20"/>
          <w:lang w:val="hy-AM"/>
        </w:rPr>
        <w:t xml:space="preserve"> Գլխավոր տնօրեն</w:t>
      </w:r>
      <w:r w:rsidRPr="008F0CF7">
        <w:rPr>
          <w:rFonts w:ascii="GHEA Grapalat" w:hAnsi="GHEA Grapalat" w:cs="Sylfaen"/>
          <w:sz w:val="20"/>
          <w:lang w:val="hy-AM"/>
        </w:rPr>
        <w:t xml:space="preserve"> </w:t>
      </w:r>
      <w:r w:rsidRPr="00A91182">
        <w:rPr>
          <w:rFonts w:ascii="GHEA Grapalat" w:hAnsi="GHEA Grapalat" w:cs="Sylfaen"/>
          <w:sz w:val="20"/>
          <w:lang w:val="hy-AM"/>
        </w:rPr>
        <w:t xml:space="preserve">Ա.Խլոյանի, </w:t>
      </w:r>
      <w:r w:rsidRPr="00712340">
        <w:rPr>
          <w:rFonts w:ascii="GHEA Grapalat" w:hAnsi="GHEA Grapalat" w:cs="Sylfaen"/>
          <w:sz w:val="20"/>
          <w:lang w:val="hy-AM"/>
        </w:rPr>
        <w:t>որը</w:t>
      </w:r>
      <w:r w:rsidRPr="00A91182">
        <w:rPr>
          <w:rFonts w:ascii="GHEA Grapalat" w:hAnsi="GHEA Grapalat" w:cs="Sylfaen"/>
          <w:sz w:val="20"/>
          <w:lang w:val="hy-AM"/>
        </w:rPr>
        <w:t xml:space="preserve"> </w:t>
      </w:r>
      <w:r w:rsidRPr="00712340">
        <w:rPr>
          <w:rFonts w:ascii="GHEA Grapalat" w:hAnsi="GHEA Grapalat" w:cs="Sylfaen"/>
          <w:sz w:val="20"/>
          <w:lang w:val="hy-AM"/>
        </w:rPr>
        <w:t>գործում</w:t>
      </w:r>
      <w:r w:rsidRPr="00A91182">
        <w:rPr>
          <w:rFonts w:ascii="GHEA Grapalat" w:hAnsi="GHEA Grapalat" w:cs="Sylfaen"/>
          <w:sz w:val="20"/>
          <w:lang w:val="hy-AM"/>
        </w:rPr>
        <w:t xml:space="preserve"> </w:t>
      </w:r>
      <w:r w:rsidRPr="00712340">
        <w:rPr>
          <w:rFonts w:ascii="GHEA Grapalat" w:hAnsi="GHEA Grapalat" w:cs="Sylfaen"/>
          <w:sz w:val="20"/>
          <w:lang w:val="hy-AM"/>
        </w:rPr>
        <w:t>է</w:t>
      </w:r>
      <w:r w:rsidRPr="00A91182">
        <w:rPr>
          <w:rFonts w:ascii="GHEA Grapalat" w:hAnsi="GHEA Grapalat" w:cs="Sylfaen"/>
          <w:sz w:val="20"/>
          <w:lang w:val="hy-AM"/>
        </w:rPr>
        <w:t xml:space="preserve"> կազմակերպության  </w:t>
      </w:r>
      <w:r w:rsidRPr="00712340">
        <w:rPr>
          <w:rFonts w:ascii="GHEA Grapalat" w:hAnsi="GHEA Grapalat" w:cs="Sylfaen"/>
          <w:sz w:val="20"/>
          <w:lang w:val="hy-AM"/>
        </w:rPr>
        <w:t>կանոնադրության</w:t>
      </w:r>
      <w:r w:rsidRPr="00A91182">
        <w:rPr>
          <w:rFonts w:ascii="GHEA Grapalat" w:hAnsi="GHEA Grapalat" w:cs="Sylfaen"/>
          <w:sz w:val="20"/>
          <w:lang w:val="hy-AM"/>
        </w:rPr>
        <w:t xml:space="preserve"> </w:t>
      </w:r>
      <w:r w:rsidRPr="00712340">
        <w:rPr>
          <w:rFonts w:ascii="GHEA Grapalat" w:hAnsi="GHEA Grapalat" w:cs="Sylfaen"/>
          <w:sz w:val="20"/>
          <w:lang w:val="hy-AM"/>
        </w:rPr>
        <w:t>հիման</w:t>
      </w:r>
      <w:r w:rsidRPr="00A91182">
        <w:rPr>
          <w:rFonts w:ascii="GHEA Grapalat" w:hAnsi="GHEA Grapalat" w:cs="Sylfaen"/>
          <w:sz w:val="20"/>
          <w:lang w:val="hy-AM"/>
        </w:rPr>
        <w:t xml:space="preserve"> </w:t>
      </w:r>
      <w:r w:rsidRPr="00712340">
        <w:rPr>
          <w:rFonts w:ascii="GHEA Grapalat" w:hAnsi="GHEA Grapalat" w:cs="Sylfaen"/>
          <w:sz w:val="20"/>
          <w:lang w:val="hy-AM"/>
        </w:rPr>
        <w:t>վրա</w:t>
      </w:r>
      <w:r w:rsidRPr="00A91182">
        <w:rPr>
          <w:rFonts w:ascii="GHEA Grapalat" w:hAnsi="GHEA Grapalat" w:cs="Sylfaen"/>
          <w:sz w:val="20"/>
          <w:lang w:val="hy-AM"/>
        </w:rPr>
        <w:t xml:space="preserve"> (</w:t>
      </w:r>
      <w:r w:rsidRPr="00712340">
        <w:rPr>
          <w:rFonts w:ascii="GHEA Grapalat" w:hAnsi="GHEA Grapalat" w:cs="Sylfaen"/>
          <w:sz w:val="20"/>
          <w:lang w:val="hy-AM"/>
        </w:rPr>
        <w:t>այսուհետ՝</w:t>
      </w:r>
      <w:r w:rsidRPr="00A91182">
        <w:rPr>
          <w:rFonts w:ascii="GHEA Grapalat" w:hAnsi="GHEA Grapalat" w:cs="Sylfaen"/>
          <w:sz w:val="20"/>
          <w:lang w:val="hy-AM"/>
        </w:rPr>
        <w:t xml:space="preserve"> </w:t>
      </w:r>
      <w:r w:rsidRPr="00712340">
        <w:rPr>
          <w:rFonts w:ascii="GHEA Grapalat" w:hAnsi="GHEA Grapalat" w:cs="Sylfaen"/>
          <w:sz w:val="20"/>
          <w:lang w:val="hy-AM"/>
        </w:rPr>
        <w:t>Պատվիրատու</w:t>
      </w:r>
      <w:r w:rsidRPr="00A91182">
        <w:rPr>
          <w:rFonts w:ascii="GHEA Grapalat" w:hAnsi="GHEA Grapalat" w:cs="Sylfaen"/>
          <w:sz w:val="20"/>
          <w:lang w:val="hy-AM"/>
        </w:rPr>
        <w:t xml:space="preserve">), </w:t>
      </w:r>
      <w:r w:rsidRPr="00712340">
        <w:rPr>
          <w:rFonts w:ascii="GHEA Grapalat" w:hAnsi="GHEA Grapalat" w:cs="Sylfaen"/>
          <w:sz w:val="20"/>
          <w:lang w:val="hy-AM"/>
        </w:rPr>
        <w:t>մի</w:t>
      </w:r>
      <w:r w:rsidRPr="00A91182">
        <w:rPr>
          <w:rFonts w:ascii="GHEA Grapalat" w:hAnsi="GHEA Grapalat" w:cs="Sylfaen"/>
          <w:sz w:val="20"/>
          <w:lang w:val="hy-AM"/>
        </w:rPr>
        <w:t xml:space="preserve"> </w:t>
      </w:r>
      <w:r w:rsidRPr="00712340">
        <w:rPr>
          <w:rFonts w:ascii="GHEA Grapalat" w:hAnsi="GHEA Grapalat" w:cs="Sylfaen"/>
          <w:sz w:val="20"/>
          <w:lang w:val="hy-AM"/>
        </w:rPr>
        <w:t>կողմից</w:t>
      </w:r>
      <w:r w:rsidRPr="00A91182">
        <w:rPr>
          <w:rFonts w:ascii="GHEA Grapalat" w:hAnsi="GHEA Grapalat" w:cs="Sylfaen"/>
          <w:sz w:val="20"/>
          <w:lang w:val="hy-AM"/>
        </w:rPr>
        <w:t xml:space="preserve">, </w:t>
      </w:r>
      <w:r w:rsidRPr="00712340">
        <w:rPr>
          <w:rFonts w:ascii="GHEA Grapalat" w:hAnsi="GHEA Grapalat" w:cs="Sylfaen"/>
          <w:sz w:val="20"/>
          <w:lang w:val="hy-AM"/>
        </w:rPr>
        <w:t>և</w:t>
      </w:r>
      <w:r w:rsidRPr="00A91182">
        <w:rPr>
          <w:rFonts w:ascii="GHEA Grapalat" w:hAnsi="GHEA Grapalat" w:cs="Sylfaen"/>
          <w:sz w:val="20"/>
          <w:lang w:val="hy-AM"/>
        </w:rPr>
        <w:t xml:space="preserve"> ------------------</w:t>
      </w:r>
      <w:r w:rsidRPr="00712340">
        <w:rPr>
          <w:rFonts w:ascii="GHEA Grapalat" w:hAnsi="GHEA Grapalat" w:cs="Sylfaen"/>
          <w:sz w:val="20"/>
          <w:lang w:val="hy-AM"/>
        </w:rPr>
        <w:t>ն</w:t>
      </w:r>
      <w:r w:rsidRPr="00A91182">
        <w:rPr>
          <w:rFonts w:ascii="GHEA Grapalat" w:hAnsi="GHEA Grapalat" w:cs="Sylfaen"/>
          <w:sz w:val="20"/>
          <w:lang w:val="hy-AM"/>
        </w:rPr>
        <w:t xml:space="preserve">, </w:t>
      </w:r>
      <w:r w:rsidRPr="00712340">
        <w:rPr>
          <w:rFonts w:ascii="GHEA Grapalat" w:hAnsi="GHEA Grapalat" w:cs="Sylfaen"/>
          <w:sz w:val="20"/>
          <w:lang w:val="hy-AM"/>
        </w:rPr>
        <w:t>ի</w:t>
      </w:r>
      <w:r w:rsidRPr="00A91182">
        <w:rPr>
          <w:rFonts w:ascii="GHEA Grapalat" w:hAnsi="GHEA Grapalat" w:cs="Sylfaen"/>
          <w:sz w:val="20"/>
          <w:lang w:val="hy-AM"/>
        </w:rPr>
        <w:t xml:space="preserve"> </w:t>
      </w:r>
      <w:r w:rsidRPr="00712340">
        <w:rPr>
          <w:rFonts w:ascii="GHEA Grapalat" w:hAnsi="GHEA Grapalat" w:cs="Sylfaen"/>
          <w:sz w:val="20"/>
          <w:lang w:val="hy-AM"/>
        </w:rPr>
        <w:t>դեմս</w:t>
      </w:r>
      <w:r w:rsidRPr="00A91182">
        <w:rPr>
          <w:rFonts w:ascii="GHEA Grapalat" w:hAnsi="GHEA Grapalat" w:cs="Sylfaen"/>
          <w:sz w:val="20"/>
          <w:lang w:val="hy-AM"/>
        </w:rPr>
        <w:t xml:space="preserve"> </w:t>
      </w:r>
      <w:r w:rsidRPr="00712340">
        <w:rPr>
          <w:rFonts w:ascii="GHEA Grapalat" w:hAnsi="GHEA Grapalat" w:cs="Sylfaen"/>
          <w:sz w:val="20"/>
          <w:lang w:val="hy-AM"/>
        </w:rPr>
        <w:t>տնօրեն</w:t>
      </w:r>
      <w:r w:rsidRPr="00A91182">
        <w:rPr>
          <w:rFonts w:ascii="GHEA Grapalat" w:hAnsi="GHEA Grapalat" w:cs="Sylfaen"/>
          <w:sz w:val="20"/>
          <w:lang w:val="hy-AM"/>
        </w:rPr>
        <w:t xml:space="preserve"> ------------------------</w:t>
      </w:r>
      <w:r w:rsidRPr="00712340">
        <w:rPr>
          <w:rFonts w:ascii="GHEA Grapalat" w:hAnsi="GHEA Grapalat" w:cs="Sylfaen"/>
          <w:sz w:val="20"/>
          <w:lang w:val="hy-AM"/>
        </w:rPr>
        <w:t>ի, որը</w:t>
      </w:r>
      <w:r w:rsidRPr="00A91182">
        <w:rPr>
          <w:rFonts w:ascii="GHEA Grapalat" w:hAnsi="GHEA Grapalat" w:cs="Sylfaen"/>
          <w:sz w:val="20"/>
          <w:lang w:val="hy-AM"/>
        </w:rPr>
        <w:t xml:space="preserve"> </w:t>
      </w:r>
      <w:r w:rsidRPr="00712340">
        <w:rPr>
          <w:rFonts w:ascii="GHEA Grapalat" w:hAnsi="GHEA Grapalat" w:cs="Sylfaen"/>
          <w:sz w:val="20"/>
          <w:lang w:val="hy-AM"/>
        </w:rPr>
        <w:t>գործում</w:t>
      </w:r>
      <w:r w:rsidRPr="00A91182">
        <w:rPr>
          <w:rFonts w:ascii="GHEA Grapalat" w:hAnsi="GHEA Grapalat" w:cs="Sylfaen"/>
          <w:sz w:val="20"/>
          <w:lang w:val="hy-AM"/>
        </w:rPr>
        <w:t xml:space="preserve"> </w:t>
      </w:r>
      <w:r w:rsidRPr="00712340">
        <w:rPr>
          <w:rFonts w:ascii="GHEA Grapalat" w:hAnsi="GHEA Grapalat" w:cs="Sylfaen"/>
          <w:sz w:val="20"/>
          <w:lang w:val="hy-AM"/>
        </w:rPr>
        <w:t>է</w:t>
      </w:r>
      <w:r w:rsidRPr="00A91182">
        <w:rPr>
          <w:rFonts w:ascii="GHEA Grapalat" w:hAnsi="GHEA Grapalat" w:cs="Sylfaen"/>
          <w:sz w:val="20"/>
          <w:lang w:val="hy-AM"/>
        </w:rPr>
        <w:t xml:space="preserve"> ------------------- </w:t>
      </w:r>
      <w:r w:rsidRPr="00712340">
        <w:rPr>
          <w:rFonts w:ascii="GHEA Grapalat" w:hAnsi="GHEA Grapalat" w:cs="Sylfaen"/>
          <w:sz w:val="20"/>
          <w:lang w:val="hy-AM"/>
        </w:rPr>
        <w:t>կանոնադրության</w:t>
      </w:r>
      <w:r w:rsidRPr="00A91182">
        <w:rPr>
          <w:rFonts w:ascii="GHEA Grapalat" w:hAnsi="GHEA Grapalat" w:cs="Sylfaen"/>
          <w:sz w:val="20"/>
          <w:lang w:val="hy-AM"/>
        </w:rPr>
        <w:t xml:space="preserve"> </w:t>
      </w:r>
      <w:r w:rsidRPr="00712340">
        <w:rPr>
          <w:rFonts w:ascii="GHEA Grapalat" w:hAnsi="GHEA Grapalat" w:cs="Sylfaen"/>
          <w:sz w:val="20"/>
          <w:lang w:val="hy-AM"/>
        </w:rPr>
        <w:t>հիման</w:t>
      </w:r>
      <w:r w:rsidRPr="00A91182">
        <w:rPr>
          <w:rFonts w:ascii="GHEA Grapalat" w:hAnsi="GHEA Grapalat" w:cs="Sylfaen"/>
          <w:sz w:val="20"/>
          <w:lang w:val="hy-AM"/>
        </w:rPr>
        <w:t xml:space="preserve"> </w:t>
      </w:r>
      <w:r w:rsidRPr="00712340">
        <w:rPr>
          <w:rFonts w:ascii="GHEA Grapalat" w:hAnsi="GHEA Grapalat" w:cs="Sylfaen"/>
          <w:sz w:val="20"/>
          <w:lang w:val="hy-AM"/>
        </w:rPr>
        <w:t>վրա</w:t>
      </w:r>
      <w:r w:rsidRPr="00A91182">
        <w:rPr>
          <w:rFonts w:ascii="GHEA Grapalat" w:hAnsi="GHEA Grapalat" w:cs="Sylfaen"/>
          <w:sz w:val="20"/>
          <w:lang w:val="hy-AM"/>
        </w:rPr>
        <w:t xml:space="preserve"> (</w:t>
      </w:r>
      <w:r w:rsidRPr="00712340">
        <w:rPr>
          <w:rFonts w:ascii="GHEA Grapalat" w:hAnsi="GHEA Grapalat" w:cs="Sylfaen"/>
          <w:sz w:val="20"/>
          <w:lang w:val="hy-AM"/>
        </w:rPr>
        <w:t>այսուհետ՝</w:t>
      </w:r>
      <w:r w:rsidRPr="00A91182">
        <w:rPr>
          <w:rFonts w:ascii="GHEA Grapalat" w:hAnsi="GHEA Grapalat" w:cs="Sylfaen"/>
          <w:sz w:val="20"/>
          <w:lang w:val="hy-AM"/>
        </w:rPr>
        <w:t xml:space="preserve"> </w:t>
      </w:r>
      <w:r w:rsidRPr="00712340">
        <w:rPr>
          <w:rFonts w:ascii="GHEA Grapalat" w:hAnsi="GHEA Grapalat" w:cs="Sylfaen"/>
          <w:sz w:val="20"/>
          <w:lang w:val="hy-AM"/>
        </w:rPr>
        <w:t>Կատարող</w:t>
      </w:r>
      <w:r w:rsidRPr="00A91182">
        <w:rPr>
          <w:rFonts w:ascii="GHEA Grapalat" w:hAnsi="GHEA Grapalat" w:cs="Sylfaen"/>
          <w:sz w:val="20"/>
          <w:lang w:val="hy-AM"/>
        </w:rPr>
        <w:t xml:space="preserve">), </w:t>
      </w:r>
      <w:r w:rsidRPr="00712340">
        <w:rPr>
          <w:rFonts w:ascii="GHEA Grapalat" w:hAnsi="GHEA Grapalat" w:cs="Sylfaen"/>
          <w:sz w:val="20"/>
          <w:lang w:val="hy-AM"/>
        </w:rPr>
        <w:t>մյուս</w:t>
      </w:r>
      <w:r w:rsidRPr="00A91182">
        <w:rPr>
          <w:rFonts w:ascii="GHEA Grapalat" w:hAnsi="GHEA Grapalat" w:cs="Sylfaen"/>
          <w:sz w:val="20"/>
          <w:lang w:val="hy-AM"/>
        </w:rPr>
        <w:t xml:space="preserve"> </w:t>
      </w:r>
      <w:r w:rsidRPr="00712340">
        <w:rPr>
          <w:rFonts w:ascii="GHEA Grapalat" w:hAnsi="GHEA Grapalat" w:cs="Sylfaen"/>
          <w:sz w:val="20"/>
          <w:lang w:val="hy-AM"/>
        </w:rPr>
        <w:t>կողմից</w:t>
      </w:r>
      <w:r w:rsidRPr="00A91182">
        <w:rPr>
          <w:rFonts w:ascii="GHEA Grapalat" w:hAnsi="GHEA Grapalat" w:cs="Sylfaen"/>
          <w:sz w:val="20"/>
          <w:lang w:val="hy-AM"/>
        </w:rPr>
        <w:t xml:space="preserve">, </w:t>
      </w:r>
      <w:r w:rsidRPr="00712340">
        <w:rPr>
          <w:rFonts w:ascii="GHEA Grapalat" w:hAnsi="GHEA Grapalat" w:cs="Sylfaen"/>
          <w:sz w:val="20"/>
          <w:lang w:val="hy-AM"/>
        </w:rPr>
        <w:t>կնքեցին</w:t>
      </w:r>
      <w:r w:rsidRPr="00A91182">
        <w:rPr>
          <w:rFonts w:ascii="GHEA Grapalat" w:hAnsi="GHEA Grapalat" w:cs="Sylfaen"/>
          <w:sz w:val="20"/>
          <w:lang w:val="hy-AM"/>
        </w:rPr>
        <w:t xml:space="preserve"> </w:t>
      </w:r>
      <w:r w:rsidRPr="00712340">
        <w:rPr>
          <w:rFonts w:ascii="GHEA Grapalat" w:hAnsi="GHEA Grapalat" w:cs="Sylfaen"/>
          <w:sz w:val="20"/>
          <w:lang w:val="hy-AM"/>
        </w:rPr>
        <w:t>սույն</w:t>
      </w:r>
      <w:r w:rsidRPr="00A91182">
        <w:rPr>
          <w:rFonts w:ascii="GHEA Grapalat" w:hAnsi="GHEA Grapalat" w:cs="Sylfaen"/>
          <w:sz w:val="20"/>
          <w:lang w:val="hy-AM"/>
        </w:rPr>
        <w:t xml:space="preserve"> </w:t>
      </w:r>
      <w:r w:rsidRPr="00712340">
        <w:rPr>
          <w:rFonts w:ascii="GHEA Grapalat" w:hAnsi="GHEA Grapalat" w:cs="Sylfaen"/>
          <w:sz w:val="20"/>
          <w:lang w:val="hy-AM"/>
        </w:rPr>
        <w:t>պայմանագիրը</w:t>
      </w:r>
      <w:r w:rsidRPr="00A91182">
        <w:rPr>
          <w:rFonts w:ascii="GHEA Grapalat" w:hAnsi="GHEA Grapalat" w:cs="Sylfaen"/>
          <w:sz w:val="20"/>
          <w:lang w:val="hy-AM"/>
        </w:rPr>
        <w:t xml:space="preserve"> </w:t>
      </w:r>
      <w:r w:rsidRPr="00712340">
        <w:rPr>
          <w:rFonts w:ascii="GHEA Grapalat" w:hAnsi="GHEA Grapalat" w:cs="Sylfaen"/>
          <w:sz w:val="20"/>
          <w:lang w:val="hy-AM"/>
        </w:rPr>
        <w:t>հետևյալի</w:t>
      </w:r>
      <w:r w:rsidRPr="00A91182">
        <w:rPr>
          <w:rFonts w:ascii="GHEA Grapalat" w:hAnsi="GHEA Grapalat" w:cs="Sylfaen"/>
          <w:sz w:val="20"/>
          <w:lang w:val="hy-AM"/>
        </w:rPr>
        <w:t xml:space="preserve"> </w:t>
      </w:r>
      <w:r w:rsidRPr="00712340">
        <w:rPr>
          <w:rFonts w:ascii="GHEA Grapalat" w:hAnsi="GHEA Grapalat" w:cs="Sylfaen"/>
          <w:sz w:val="20"/>
          <w:lang w:val="hy-AM"/>
        </w:rPr>
        <w:t>մասին</w:t>
      </w:r>
      <w:r w:rsidRPr="00A91182">
        <w:rPr>
          <w:rFonts w:ascii="GHEA Grapalat" w:hAnsi="GHEA Grapalat" w:cs="Sylfaen"/>
          <w:sz w:val="20"/>
          <w:lang w:val="hy-AM"/>
        </w:rPr>
        <w:t>։</w:t>
      </w:r>
    </w:p>
    <w:p w14:paraId="7A9FD607" w14:textId="77777777" w:rsidR="008F0CF7" w:rsidRPr="00064ADD" w:rsidRDefault="008F0CF7" w:rsidP="008F0CF7">
      <w:pPr>
        <w:jc w:val="both"/>
        <w:rPr>
          <w:rFonts w:ascii="GHEA Grapalat" w:hAnsi="GHEA Grapalat"/>
          <w:i/>
          <w:sz w:val="20"/>
          <w:lang w:val="hy-AM" w:eastAsia="zh-CN"/>
        </w:rPr>
      </w:pPr>
    </w:p>
    <w:p w14:paraId="60E2D48F" w14:textId="77777777" w:rsidR="008F0CF7" w:rsidRPr="00064ADD" w:rsidRDefault="008F0CF7" w:rsidP="008F0CF7">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79016243" w14:textId="10FCB56E"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w:t>
      </w:r>
      <w:r w:rsidRPr="00373050">
        <w:rPr>
          <w:rFonts w:ascii="GHEA Grapalat" w:hAnsi="GHEA Grapalat" w:cs="Sylfaen"/>
          <w:sz w:val="20"/>
          <w:lang w:val="hy-AM"/>
        </w:rPr>
        <w:t xml:space="preserve"> </w:t>
      </w:r>
      <w:r w:rsidRPr="00064ADD">
        <w:rPr>
          <w:rFonts w:ascii="GHEA Grapalat" w:hAnsi="GHEA Grapalat" w:cs="Sylfaen"/>
          <w:sz w:val="20"/>
          <w:lang w:val="hy-AM"/>
        </w:rPr>
        <w:t xml:space="preserve"> </w:t>
      </w:r>
      <w:r w:rsidRPr="008F0CF7">
        <w:rPr>
          <w:rFonts w:ascii="GHEA Grapalat" w:hAnsi="GHEA Grapalat" w:cs="Sylfaen"/>
          <w:b/>
          <w:sz w:val="20"/>
          <w:lang w:val="hy-AM"/>
        </w:rPr>
        <w:t>«</w:t>
      </w:r>
      <w:r w:rsidR="00FC4098">
        <w:rPr>
          <w:rFonts w:ascii="GHEA Grapalat" w:hAnsi="GHEA Grapalat" w:cs="Sylfaen"/>
          <w:b/>
          <w:sz w:val="20"/>
          <w:lang w:val="hy-AM"/>
        </w:rPr>
        <w:t>Պատուհանների մաքրման ծառայությունների</w:t>
      </w:r>
      <w:r w:rsidRPr="008F0CF7">
        <w:rPr>
          <w:rFonts w:ascii="GHEA Grapalat" w:hAnsi="GHEA Grapalat" w:cs="Sylfaen"/>
          <w:b/>
          <w:sz w:val="20"/>
          <w:lang w:val="hy-AM"/>
        </w:rPr>
        <w:t>»</w:t>
      </w:r>
      <w:r w:rsidRPr="00A91182">
        <w:rPr>
          <w:rFonts w:ascii="GHEA Grapalat" w:hAnsi="GHEA Grapalat" w:cs="Sylfaen"/>
          <w:sz w:val="20"/>
          <w:lang w:val="hy-AM"/>
        </w:rPr>
        <w:t xml:space="preserve"> </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A91182">
        <w:rPr>
          <w:rFonts w:ascii="GHEA Grapalat" w:hAnsi="GHEA Grapalat" w:cs="Sylfaen"/>
          <w:sz w:val="20"/>
          <w:lang w:val="hy-AM"/>
        </w:rPr>
        <w:t>գնման ժամանակացույցի</w:t>
      </w:r>
      <w:r w:rsidRPr="00064ADD">
        <w:rPr>
          <w:rFonts w:ascii="GHEA Grapalat" w:hAnsi="GHEA Grapalat" w:cs="Sylfaen"/>
          <w:sz w:val="20"/>
          <w:lang w:val="hy-AM"/>
        </w:rPr>
        <w:t xml:space="preserve"> պահանջների։</w:t>
      </w:r>
    </w:p>
    <w:p w14:paraId="4523AF42" w14:textId="77777777" w:rsidR="008F0CF7" w:rsidRPr="00064ADD" w:rsidRDefault="008F0CF7" w:rsidP="008F0CF7">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14:paraId="050747D4" w14:textId="77777777" w:rsidR="008F0CF7" w:rsidRPr="00064ADD" w:rsidRDefault="008F0CF7" w:rsidP="008F0CF7">
      <w:pPr>
        <w:ind w:firstLine="720"/>
        <w:jc w:val="both"/>
        <w:rPr>
          <w:rFonts w:ascii="GHEA Grapalat" w:hAnsi="GHEA Grapalat" w:cs="Sylfaen"/>
          <w:sz w:val="20"/>
          <w:lang w:val="hy-AM"/>
        </w:rPr>
      </w:pPr>
    </w:p>
    <w:p w14:paraId="035B431F" w14:textId="77777777" w:rsidR="008F0CF7" w:rsidRPr="00064ADD" w:rsidRDefault="008F0CF7" w:rsidP="008F0CF7">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5F2AAB17"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02F27F5B"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C0C6C0C" w14:textId="77777777" w:rsidR="008F0CF7" w:rsidRPr="00064ADD" w:rsidRDefault="008F0CF7" w:rsidP="008F0CF7">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7399E5B8" w14:textId="77777777" w:rsidR="008F0CF7" w:rsidRPr="00064ADD" w:rsidRDefault="008F0CF7" w:rsidP="008F0CF7">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20EC11F" w14:textId="77777777" w:rsidR="008F0CF7" w:rsidRPr="00064ADD" w:rsidRDefault="008F0CF7" w:rsidP="008F0CF7">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B13B713" w14:textId="77777777" w:rsidR="008F0CF7" w:rsidRPr="00064ADD" w:rsidRDefault="008F0CF7" w:rsidP="008F0CF7">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E6334A2" w14:textId="77777777" w:rsidR="008F0CF7" w:rsidRPr="00064ADD" w:rsidRDefault="008F0CF7" w:rsidP="008F0CF7">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3EE717CC" w14:textId="77777777" w:rsidR="008F0CF7" w:rsidRPr="00064ADD" w:rsidRDefault="008F0CF7" w:rsidP="008F0CF7">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4288CB25" w14:textId="77777777" w:rsidR="008F0CF7" w:rsidRPr="00064ADD" w:rsidRDefault="008F0CF7" w:rsidP="008F0CF7">
      <w:pPr>
        <w:ind w:firstLine="720"/>
        <w:jc w:val="both"/>
        <w:rPr>
          <w:rFonts w:ascii="GHEA Grapalat" w:hAnsi="GHEA Grapalat" w:cs="Sylfaen"/>
          <w:sz w:val="20"/>
          <w:lang w:val="hy-AM"/>
        </w:rPr>
      </w:pPr>
    </w:p>
    <w:p w14:paraId="14E622B6" w14:textId="77777777" w:rsidR="008F0CF7" w:rsidRPr="00064ADD" w:rsidRDefault="008F0CF7" w:rsidP="008F0CF7">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5BCE528B"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154181B4"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D199CC0" w14:textId="77777777" w:rsidR="008F0CF7" w:rsidRPr="00064ADD" w:rsidRDefault="008F0CF7" w:rsidP="008F0CF7">
      <w:pPr>
        <w:ind w:firstLine="720"/>
        <w:jc w:val="both"/>
        <w:rPr>
          <w:rFonts w:ascii="GHEA Grapalat" w:hAnsi="GHEA Grapalat" w:cs="Sylfaen"/>
          <w:sz w:val="20"/>
          <w:lang w:val="hy-AM"/>
        </w:rPr>
      </w:pPr>
    </w:p>
    <w:p w14:paraId="2A9F3ABB" w14:textId="77777777" w:rsidR="008F0CF7" w:rsidRPr="00064ADD" w:rsidRDefault="008F0CF7" w:rsidP="008F0CF7">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399CEEA0"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547B5008" w14:textId="77777777" w:rsidR="008F0CF7" w:rsidRPr="00064ADD" w:rsidRDefault="008F0CF7" w:rsidP="008F0CF7">
      <w:pPr>
        <w:ind w:firstLine="720"/>
        <w:jc w:val="both"/>
        <w:rPr>
          <w:rFonts w:ascii="GHEA Grapalat" w:hAnsi="GHEA Grapalat"/>
          <w:sz w:val="20"/>
          <w:lang w:val="hy-AM"/>
        </w:rPr>
      </w:pPr>
    </w:p>
    <w:p w14:paraId="19BA2FEE" w14:textId="77777777" w:rsidR="008F0CF7" w:rsidRPr="00064ADD" w:rsidRDefault="008F0CF7" w:rsidP="008F0CF7">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6CD7BF4"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641905D9"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2F02373D" w14:textId="77777777" w:rsidR="008F0CF7" w:rsidRPr="00064ADD" w:rsidRDefault="008F0CF7" w:rsidP="008F0CF7">
      <w:pPr>
        <w:ind w:firstLine="720"/>
        <w:jc w:val="both"/>
        <w:rPr>
          <w:rFonts w:ascii="GHEA Grapalat" w:hAnsi="GHEA Grapalat"/>
          <w:sz w:val="20"/>
          <w:lang w:val="hy-AM"/>
        </w:rPr>
      </w:pPr>
      <w:r w:rsidRPr="00064ADD">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30DFE19" w14:textId="77777777" w:rsidR="008F0CF7" w:rsidRDefault="008F0CF7" w:rsidP="008F0CF7">
      <w:pPr>
        <w:ind w:firstLine="720"/>
        <w:jc w:val="both"/>
        <w:rPr>
          <w:rFonts w:ascii="GHEA Grapalat" w:hAnsi="GHEA Grapalat" w:cs="Sylfaen"/>
          <w:b/>
          <w:sz w:val="20"/>
          <w:lang w:val="hy-AM"/>
        </w:rPr>
      </w:pPr>
    </w:p>
    <w:p w14:paraId="4AD9BDE1" w14:textId="77777777" w:rsidR="008F0CF7" w:rsidRPr="00064ADD" w:rsidRDefault="008F0CF7" w:rsidP="008F0CF7">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1E562E72"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6B407D64" w14:textId="77777777" w:rsidR="008F0CF7" w:rsidRPr="00064ADD" w:rsidRDefault="008F0CF7" w:rsidP="008F0CF7">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7B5BCD">
        <w:rPr>
          <w:rFonts w:ascii="GHEA Grapalat" w:hAnsi="GHEA Grapalat" w:cs="Sylfaen"/>
          <w:sz w:val="20"/>
          <w:lang w:val="hy-AM"/>
        </w:rPr>
        <w:t xml:space="preserve">2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24174517"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2BC23C3A"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58D51BD"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2985A33E"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7B5BCD">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06D4445D"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184F582A" w14:textId="77777777" w:rsidR="008F0CF7" w:rsidRPr="00064ADD" w:rsidRDefault="008F0CF7" w:rsidP="008F0CF7">
      <w:pPr>
        <w:ind w:firstLine="720"/>
        <w:jc w:val="both"/>
        <w:rPr>
          <w:rFonts w:ascii="GHEA Grapalat" w:hAnsi="GHEA Grapalat" w:cs="Sylfaen"/>
          <w:b/>
          <w:sz w:val="20"/>
          <w:lang w:val="hy-AM"/>
        </w:rPr>
      </w:pPr>
    </w:p>
    <w:p w14:paraId="36F5F576" w14:textId="77777777" w:rsidR="008F0CF7" w:rsidRPr="00064ADD" w:rsidRDefault="008F0CF7" w:rsidP="008F0CF7">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14D67E2C"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w:t>
      </w:r>
      <w:r w:rsidRPr="008F08FA">
        <w:rPr>
          <w:rFonts w:ascii="GHEA Grapalat" w:hAnsi="GHEA Grapalat" w:cs="Sylfaen"/>
          <w:sz w:val="20"/>
          <w:lang w:val="hy-AM"/>
        </w:rPr>
        <w:t xml:space="preserve"> </w:t>
      </w:r>
      <w:r>
        <w:rPr>
          <w:rFonts w:ascii="GHEA Grapalat" w:hAnsi="GHEA Grapalat" w:cs="Sylfaen"/>
          <w:sz w:val="20"/>
          <w:lang w:val="hy-AM"/>
        </w:rPr>
        <w:t>առավելագույն</w:t>
      </w:r>
      <w:r w:rsidRPr="00064ADD">
        <w:rPr>
          <w:rFonts w:ascii="GHEA Grapalat" w:hAnsi="GHEA Grapalat" w:cs="Sylfaen"/>
          <w:sz w:val="20"/>
          <w:lang w:val="hy-AM"/>
        </w:rPr>
        <w:t xml:space="preserve">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FootnoteReference"/>
          <w:rFonts w:ascii="GHEA Grapalat" w:hAnsi="GHEA Grapalat" w:cs="Sylfaen"/>
          <w:color w:val="FFFFFF"/>
          <w:sz w:val="20"/>
          <w:lang w:val="hy-AM"/>
        </w:rPr>
        <w:footnoteReference w:id="4"/>
      </w:r>
    </w:p>
    <w:p w14:paraId="03B30A59"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6A099D4"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5A3A14E8" w14:textId="77777777" w:rsidR="008F0CF7" w:rsidRPr="00064ADD" w:rsidRDefault="008F0CF7" w:rsidP="008F0CF7">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Pr="007B5BCD">
        <w:rPr>
          <w:rFonts w:ascii="GHEA Grapalat" w:hAnsi="GHEA Grapalat"/>
          <w:sz w:val="20"/>
          <w:lang w:val="hy-AM"/>
        </w:rPr>
        <w:t>25-</w:t>
      </w:r>
      <w:r w:rsidRPr="00064ADD">
        <w:rPr>
          <w:rFonts w:ascii="GHEA Grapalat" w:hAnsi="GHEA Grapalat"/>
          <w:sz w:val="20"/>
          <w:lang w:val="hy-AM"/>
        </w:rPr>
        <w:t xml:space="preserve">ը: </w:t>
      </w:r>
    </w:p>
    <w:p w14:paraId="0140FFA5" w14:textId="77777777" w:rsidR="008F0CF7" w:rsidRPr="00064ADD" w:rsidRDefault="008F0CF7" w:rsidP="008F0CF7">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64ADD">
        <w:rPr>
          <w:rFonts w:ascii="GHEA Grapalat" w:hAnsi="GHEA Grapalat"/>
          <w:sz w:val="20"/>
          <w:vertAlign w:val="superscript"/>
          <w:lang w:val="hy-AM"/>
        </w:rPr>
        <w:t>18.1</w:t>
      </w:r>
      <w:r w:rsidRPr="00064ADD">
        <w:rPr>
          <w:rFonts w:ascii="GHEA Grapalat" w:hAnsi="GHEA Grapalat"/>
          <w:sz w:val="20"/>
          <w:lang w:val="hy-AM"/>
        </w:rPr>
        <w:t>:</w:t>
      </w:r>
    </w:p>
    <w:p w14:paraId="359C1DFB" w14:textId="77777777" w:rsidR="008F0CF7" w:rsidRDefault="008F0CF7" w:rsidP="008F0CF7">
      <w:pPr>
        <w:ind w:firstLine="720"/>
        <w:jc w:val="both"/>
        <w:rPr>
          <w:rFonts w:ascii="GHEA Grapalat" w:hAnsi="GHEA Grapalat" w:cs="Sylfaen"/>
          <w:b/>
          <w:sz w:val="20"/>
          <w:lang w:val="hy-AM"/>
        </w:rPr>
      </w:pPr>
    </w:p>
    <w:p w14:paraId="4136F323" w14:textId="77777777" w:rsidR="008F0CF7" w:rsidRPr="00064ADD" w:rsidRDefault="008F0CF7" w:rsidP="008F0CF7">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741A598F"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31EAA69B" w14:textId="0934B8EB" w:rsidR="008F0CF7" w:rsidRPr="00064ADD" w:rsidRDefault="008F0CF7" w:rsidP="008F0CF7">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C4098" w:rsidRPr="00FC4098">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2065244"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lastRenderedPageBreak/>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178EB8E5"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957F9E3"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1F1A6B5C"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53955F7E"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247D5205" w14:textId="77777777" w:rsidR="008F0CF7" w:rsidRPr="00064ADD" w:rsidRDefault="008F0CF7" w:rsidP="008F0CF7">
      <w:pPr>
        <w:ind w:firstLine="720"/>
        <w:jc w:val="both"/>
        <w:rPr>
          <w:rFonts w:ascii="GHEA Grapalat" w:hAnsi="GHEA Grapalat" w:cs="Sylfaen"/>
          <w:sz w:val="20"/>
          <w:lang w:val="hy-AM"/>
        </w:rPr>
      </w:pPr>
    </w:p>
    <w:p w14:paraId="76C05D35" w14:textId="77777777" w:rsidR="008F0CF7" w:rsidRPr="00064ADD" w:rsidRDefault="008F0CF7" w:rsidP="008F0CF7">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4CC4C0D3" w14:textId="77777777" w:rsidR="008F0CF7" w:rsidRPr="00064ADD" w:rsidRDefault="008F0CF7" w:rsidP="008F0CF7">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3326412F" w14:textId="77777777" w:rsidR="008F0CF7" w:rsidRPr="00064ADD" w:rsidRDefault="008F0CF7" w:rsidP="008F0CF7">
      <w:pPr>
        <w:ind w:firstLine="720"/>
        <w:jc w:val="both"/>
        <w:rPr>
          <w:rFonts w:ascii="GHEA Grapalat" w:hAnsi="GHEA Grapalat" w:cs="Sylfaen"/>
          <w:sz w:val="20"/>
          <w:lang w:val="hy-AM"/>
        </w:rPr>
      </w:pPr>
    </w:p>
    <w:p w14:paraId="5D9F7C71" w14:textId="77777777" w:rsidR="008F0CF7" w:rsidRPr="00064ADD" w:rsidRDefault="008F0CF7" w:rsidP="008F0CF7">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A75E91F" w14:textId="77777777" w:rsidR="008F0CF7" w:rsidRPr="00064ADD" w:rsidRDefault="008F0CF7" w:rsidP="008F0CF7">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87D1D95" w14:textId="77777777" w:rsidR="008F0CF7" w:rsidRPr="00064ADD" w:rsidRDefault="008F0CF7" w:rsidP="008F0CF7">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62E4B65E" w14:textId="77777777" w:rsidR="008F0CF7" w:rsidRPr="00064ADD" w:rsidRDefault="008F0CF7" w:rsidP="008F0CF7">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7B351ACC" w14:textId="77777777" w:rsidR="008F0CF7" w:rsidRPr="00064ADD" w:rsidRDefault="008F0CF7" w:rsidP="008F0CF7">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3F51FE78" w14:textId="77777777" w:rsidR="008F0CF7" w:rsidRPr="00064ADD" w:rsidRDefault="008F0CF7" w:rsidP="008F0CF7">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479C0CE6" w14:textId="77777777" w:rsidR="008F0CF7" w:rsidRPr="00064ADD" w:rsidRDefault="008F0CF7" w:rsidP="008F0CF7">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8A79C16" w14:textId="77777777" w:rsidR="008F0CF7" w:rsidRPr="00064ADD" w:rsidRDefault="008F0CF7" w:rsidP="008F0CF7">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11BCB3C" w14:textId="77777777" w:rsidR="008F0CF7" w:rsidRPr="00064ADD" w:rsidRDefault="008F0CF7" w:rsidP="008F0CF7">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0250B56F" w14:textId="77777777" w:rsidR="008F0CF7" w:rsidRPr="00064ADD" w:rsidRDefault="008F0CF7" w:rsidP="008F0CF7">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D4D27BB" w14:textId="77777777" w:rsidR="008F0CF7" w:rsidRPr="00064ADD" w:rsidRDefault="008F0CF7" w:rsidP="008F0CF7">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064ADD">
        <w:rPr>
          <w:rFonts w:ascii="GHEA Grapalat" w:hAnsi="GHEA Grapalat"/>
          <w:sz w:val="20"/>
          <w:vertAlign w:val="superscript"/>
          <w:lang w:val="pt-BR"/>
        </w:rPr>
        <w:t>22</w:t>
      </w:r>
    </w:p>
    <w:p w14:paraId="43FA2AEB" w14:textId="77777777" w:rsidR="008F0CF7" w:rsidRPr="00064ADD" w:rsidRDefault="008F0CF7" w:rsidP="008F0CF7">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064ADD">
        <w:rPr>
          <w:rFonts w:ascii="GHEA Grapalat" w:hAnsi="GHEA Grapalat"/>
          <w:sz w:val="20"/>
          <w:vertAlign w:val="superscript"/>
          <w:lang w:val="pt-BR"/>
        </w:rPr>
        <w:t>23</w:t>
      </w:r>
      <w:r w:rsidRPr="00064ADD">
        <w:rPr>
          <w:rStyle w:val="FootnoteReference"/>
          <w:rFonts w:ascii="GHEA Grapalat" w:hAnsi="GHEA Grapalat"/>
          <w:color w:val="FFFFFF"/>
          <w:sz w:val="20"/>
          <w:lang w:val="pt-BR"/>
        </w:rPr>
        <w:footnoteReference w:id="5"/>
      </w:r>
    </w:p>
    <w:p w14:paraId="6F4D5F32" w14:textId="77777777" w:rsidR="008F0CF7" w:rsidRPr="00064ADD" w:rsidRDefault="008F0CF7" w:rsidP="008F0CF7">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մատուց</w:t>
      </w:r>
      <w:proofErr w:type="spellEnd"/>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Կատարող</w:t>
      </w:r>
      <w:r w:rsidRPr="00064ADD">
        <w:rPr>
          <w:rFonts w:ascii="GHEA Grapalat" w:hAnsi="GHEA Grapalat" w:cs="Sylfaen"/>
          <w:sz w:val="20"/>
        </w:rPr>
        <w:t>ի</w:t>
      </w:r>
      <w:proofErr w:type="spellEnd"/>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ծառայության</w:t>
      </w:r>
      <w:proofErr w:type="spellEnd"/>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Կատարողի</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առաջարկությունը</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ներկայացվել</w:t>
      </w:r>
      <w:proofErr w:type="spellEnd"/>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proofErr w:type="spellStart"/>
      <w:r w:rsidRPr="00064ADD">
        <w:rPr>
          <w:rFonts w:ascii="GHEA Grapalat" w:hAnsi="GHEA Grapalat" w:cs="Sylfaen"/>
          <w:sz w:val="20"/>
        </w:rPr>
        <w:t>ոչ</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ուշ</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քան</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պայմանագրով</w:t>
      </w:r>
      <w:proofErr w:type="spellEnd"/>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proofErr w:type="spellStart"/>
      <w:r w:rsidRPr="00064ADD">
        <w:rPr>
          <w:rFonts w:ascii="GHEA Grapalat" w:hAnsi="GHEA Grapalat" w:cs="Sylfaen"/>
          <w:sz w:val="20"/>
        </w:rPr>
        <w:t>սկզբանե</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ծառայությունների</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մատուցման</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համար</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սահմանված</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ժամկետը</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Sylfaen"/>
          <w:sz w:val="20"/>
          <w:lang w:val="pt-BR"/>
        </w:rPr>
        <w:t xml:space="preserve"> 5 </w:t>
      </w:r>
      <w:proofErr w:type="spellStart"/>
      <w:r w:rsidRPr="00064ADD">
        <w:rPr>
          <w:rFonts w:ascii="GHEA Grapalat" w:hAnsi="GHEA Grapalat" w:cs="Sylfaen"/>
          <w:sz w:val="20"/>
        </w:rPr>
        <w:t>օրացուցային</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օր</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առաջ</w:t>
      </w:r>
      <w:proofErr w:type="spellEnd"/>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մատուց</w:t>
      </w:r>
      <w:proofErr w:type="spellEnd"/>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մեկ</w:t>
      </w:r>
      <w:proofErr w:type="spellEnd"/>
      <w:r w:rsidRPr="00064ADD">
        <w:rPr>
          <w:rFonts w:ascii="GHEA Grapalat" w:hAnsi="GHEA Grapalat" w:cs="Times Armenian"/>
          <w:sz w:val="20"/>
          <w:lang w:val="pt-BR"/>
        </w:rPr>
        <w:t xml:space="preserve"> </w:t>
      </w:r>
      <w:proofErr w:type="spellStart"/>
      <w:r w:rsidRPr="00064ADD">
        <w:rPr>
          <w:rFonts w:ascii="GHEA Grapalat" w:hAnsi="GHEA Grapalat" w:cs="Times Armenian"/>
          <w:sz w:val="20"/>
        </w:rPr>
        <w:t>անգամ</w:t>
      </w:r>
      <w:proofErr w:type="spellEnd"/>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proofErr w:type="spellStart"/>
      <w:r w:rsidRPr="00064ADD">
        <w:rPr>
          <w:rFonts w:ascii="GHEA Grapalat" w:hAnsi="GHEA Grapalat" w:cs="Sylfaen"/>
          <w:sz w:val="20"/>
        </w:rPr>
        <w:t>օրացուցային</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օրով</w:t>
      </w:r>
      <w:proofErr w:type="spellEnd"/>
      <w:r w:rsidRPr="00064ADD">
        <w:rPr>
          <w:rFonts w:ascii="GHEA Grapalat" w:hAnsi="GHEA Grapalat" w:cs="Sylfaen"/>
          <w:sz w:val="20"/>
          <w:lang w:val="pt-BR"/>
        </w:rPr>
        <w:t>, բայց ոչ ավել քան  պայմանագրով սահմանված ժամկետն է:</w:t>
      </w:r>
    </w:p>
    <w:p w14:paraId="0649FB9A" w14:textId="77777777" w:rsidR="008F0CF7" w:rsidRPr="00064ADD" w:rsidRDefault="008F0CF7" w:rsidP="008F0CF7">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5F45EEED" w14:textId="77777777" w:rsidR="008F0CF7" w:rsidRPr="00064ADD" w:rsidRDefault="008F0CF7" w:rsidP="008F0CF7">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18EBEBD7" w14:textId="77777777" w:rsidR="008F0CF7" w:rsidRPr="00064ADD" w:rsidRDefault="008F0CF7" w:rsidP="008F0CF7">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2DC3669B" w14:textId="77777777" w:rsidR="008F0CF7" w:rsidRPr="00064ADD" w:rsidRDefault="008F0CF7" w:rsidP="008F0CF7">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0" w:name="_Hlk23253914"/>
      <w:r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0"/>
    </w:p>
    <w:p w14:paraId="3C44176F" w14:textId="77777777" w:rsidR="008F0CF7" w:rsidRPr="00064ADD" w:rsidRDefault="008F0CF7" w:rsidP="008F0CF7">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14:paraId="1B43CFF9" w14:textId="77777777" w:rsidR="008F0CF7" w:rsidRPr="00064ADD" w:rsidRDefault="008F0CF7" w:rsidP="008F0CF7">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138E4459" w14:textId="77777777" w:rsidR="008F0CF7" w:rsidRPr="00064ADD" w:rsidRDefault="008F0CF7" w:rsidP="008F0CF7">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675EE8B0" w14:textId="77777777" w:rsidR="007678FA" w:rsidRPr="00064ADD" w:rsidRDefault="007678FA" w:rsidP="007678FA">
      <w:pPr>
        <w:rPr>
          <w:rFonts w:ascii="GHEA Grapalat" w:hAnsi="GHEA Grapalat"/>
          <w:sz w:val="20"/>
          <w:lang w:val="hy-AM"/>
        </w:rPr>
      </w:pPr>
    </w:p>
    <w:p w14:paraId="3F118633" w14:textId="081E58B6" w:rsidR="007678FA" w:rsidRDefault="007678FA" w:rsidP="00CB200D">
      <w:pPr>
        <w:pStyle w:val="ListParagraph"/>
        <w:numPr>
          <w:ilvl w:val="0"/>
          <w:numId w:val="30"/>
        </w:numPr>
        <w:jc w:val="both"/>
        <w:rPr>
          <w:rFonts w:ascii="GHEA Grapalat" w:hAnsi="GHEA Grapalat" w:cs="Sylfaen"/>
          <w:b/>
          <w:sz w:val="20"/>
          <w:lang w:val="nb-NO"/>
        </w:rPr>
      </w:pPr>
      <w:r w:rsidRPr="00CB200D">
        <w:rPr>
          <w:rFonts w:ascii="GHEA Grapalat" w:hAnsi="GHEA Grapalat" w:cs="Sylfaen"/>
          <w:b/>
          <w:sz w:val="20"/>
          <w:lang w:val="nb-NO"/>
        </w:rPr>
        <w:t>ԿՈՂՄԵՐԻ</w:t>
      </w:r>
      <w:r w:rsidRPr="00CB200D">
        <w:rPr>
          <w:rFonts w:ascii="GHEA Grapalat" w:hAnsi="GHEA Grapalat" w:cs="Times Armenian"/>
          <w:b/>
          <w:sz w:val="20"/>
          <w:lang w:val="nb-NO"/>
        </w:rPr>
        <w:t xml:space="preserve"> </w:t>
      </w:r>
      <w:r w:rsidRPr="00CB200D">
        <w:rPr>
          <w:rFonts w:ascii="GHEA Grapalat" w:hAnsi="GHEA Grapalat" w:cs="Sylfaen"/>
          <w:b/>
          <w:sz w:val="20"/>
          <w:lang w:val="nb-NO"/>
        </w:rPr>
        <w:t>ՀԱՍՑԵՆԵՐԸ</w:t>
      </w:r>
      <w:r w:rsidRPr="00CB200D">
        <w:rPr>
          <w:rFonts w:ascii="GHEA Grapalat" w:hAnsi="GHEA Grapalat" w:cs="Times Armenian"/>
          <w:b/>
          <w:sz w:val="20"/>
          <w:lang w:val="nb-NO"/>
        </w:rPr>
        <w:t xml:space="preserve">, </w:t>
      </w:r>
      <w:r w:rsidRPr="00CB200D">
        <w:rPr>
          <w:rFonts w:ascii="GHEA Grapalat" w:hAnsi="GHEA Grapalat" w:cs="Sylfaen"/>
          <w:b/>
          <w:sz w:val="20"/>
          <w:lang w:val="nb-NO"/>
        </w:rPr>
        <w:t>ԲԱՆԿԱՅԻՆ</w:t>
      </w:r>
      <w:r w:rsidRPr="00CB200D">
        <w:rPr>
          <w:rFonts w:ascii="GHEA Grapalat" w:hAnsi="GHEA Grapalat" w:cs="Times Armenian"/>
          <w:b/>
          <w:sz w:val="20"/>
          <w:lang w:val="nb-NO"/>
        </w:rPr>
        <w:t xml:space="preserve"> </w:t>
      </w:r>
      <w:r w:rsidRPr="00CB200D">
        <w:rPr>
          <w:rFonts w:ascii="GHEA Grapalat" w:hAnsi="GHEA Grapalat" w:cs="Sylfaen"/>
          <w:b/>
          <w:sz w:val="20"/>
          <w:lang w:val="nb-NO"/>
        </w:rPr>
        <w:t>ՎԱՎԵՐԱՊԱՅՄԱՆՆԵՐԸ</w:t>
      </w:r>
      <w:r w:rsidRPr="00CB200D">
        <w:rPr>
          <w:rFonts w:ascii="GHEA Grapalat" w:hAnsi="GHEA Grapalat" w:cs="Times Armenian"/>
          <w:b/>
          <w:sz w:val="20"/>
          <w:lang w:val="nb-NO"/>
        </w:rPr>
        <w:t xml:space="preserve"> </w:t>
      </w:r>
      <w:r w:rsidRPr="00CB200D">
        <w:rPr>
          <w:rFonts w:ascii="GHEA Grapalat" w:hAnsi="GHEA Grapalat" w:cs="Sylfaen"/>
          <w:b/>
          <w:sz w:val="20"/>
          <w:lang w:val="nb-NO"/>
        </w:rPr>
        <w:t>ԵՎ</w:t>
      </w:r>
      <w:r w:rsidRPr="00CB200D">
        <w:rPr>
          <w:rFonts w:ascii="GHEA Grapalat" w:hAnsi="GHEA Grapalat" w:cs="Times Armenian"/>
          <w:b/>
          <w:sz w:val="20"/>
          <w:lang w:val="nb-NO"/>
        </w:rPr>
        <w:t xml:space="preserve"> </w:t>
      </w:r>
      <w:r w:rsidRPr="00CB200D">
        <w:rPr>
          <w:rFonts w:ascii="GHEA Grapalat" w:hAnsi="GHEA Grapalat" w:cs="Sylfaen"/>
          <w:b/>
          <w:sz w:val="20"/>
          <w:lang w:val="nb-NO"/>
        </w:rPr>
        <w:t>ՍՏՈՐԱԳՐՈՒԹՅՈՒՆՆԵՐԸ</w:t>
      </w:r>
    </w:p>
    <w:p w14:paraId="0F3E0215" w14:textId="2C4A7736" w:rsidR="005A6AB5" w:rsidRDefault="005A6AB5" w:rsidP="005A6AB5">
      <w:pPr>
        <w:jc w:val="both"/>
        <w:rPr>
          <w:rFonts w:ascii="GHEA Grapalat" w:hAnsi="GHEA Grapalat" w:cs="Sylfaen"/>
          <w:b/>
          <w:sz w:val="20"/>
          <w:lang w:val="nb-NO"/>
        </w:rPr>
      </w:pPr>
    </w:p>
    <w:p w14:paraId="3FCC1049" w14:textId="129986CE" w:rsidR="005A6AB5" w:rsidRDefault="005A6AB5" w:rsidP="005A6AB5">
      <w:pPr>
        <w:jc w:val="both"/>
        <w:rPr>
          <w:rFonts w:ascii="GHEA Grapalat" w:hAnsi="GHEA Grapalat" w:cs="Sylfaen"/>
          <w:b/>
          <w:sz w:val="20"/>
          <w:lang w:val="nb-NO"/>
        </w:rPr>
      </w:pPr>
    </w:p>
    <w:p w14:paraId="26D54EDA" w14:textId="603EB5A5" w:rsidR="005A6AB5" w:rsidRDefault="005A6AB5" w:rsidP="005A6AB5">
      <w:pPr>
        <w:jc w:val="both"/>
        <w:rPr>
          <w:rFonts w:ascii="GHEA Grapalat" w:hAnsi="GHEA Grapalat" w:cs="Sylfaen"/>
          <w:b/>
          <w:sz w:val="20"/>
          <w:lang w:val="nb-NO"/>
        </w:rPr>
      </w:pPr>
    </w:p>
    <w:p w14:paraId="60CB5A79" w14:textId="745AC47F" w:rsidR="005A6AB5" w:rsidRDefault="005A6AB5" w:rsidP="005A6AB5">
      <w:pPr>
        <w:jc w:val="both"/>
        <w:rPr>
          <w:rFonts w:ascii="GHEA Grapalat" w:hAnsi="GHEA Grapalat" w:cs="Sylfaen"/>
          <w:b/>
          <w:sz w:val="20"/>
          <w:lang w:val="nb-NO"/>
        </w:rPr>
      </w:pPr>
    </w:p>
    <w:p w14:paraId="59313598" w14:textId="4FE1F2FE" w:rsidR="005A6AB5" w:rsidRDefault="005A6AB5" w:rsidP="005A6AB5">
      <w:pPr>
        <w:jc w:val="both"/>
        <w:rPr>
          <w:rFonts w:ascii="GHEA Grapalat" w:hAnsi="GHEA Grapalat" w:cs="Sylfaen"/>
          <w:b/>
          <w:sz w:val="20"/>
          <w:lang w:val="nb-NO"/>
        </w:rPr>
      </w:pPr>
    </w:p>
    <w:p w14:paraId="2A33CDE5" w14:textId="206E98F1" w:rsidR="005A6AB5" w:rsidRDefault="005A6AB5" w:rsidP="005A6AB5">
      <w:pPr>
        <w:jc w:val="both"/>
        <w:rPr>
          <w:rFonts w:ascii="GHEA Grapalat" w:hAnsi="GHEA Grapalat" w:cs="Sylfaen"/>
          <w:b/>
          <w:sz w:val="20"/>
          <w:lang w:val="nb-NO"/>
        </w:rPr>
      </w:pPr>
    </w:p>
    <w:p w14:paraId="4DEE2BB8" w14:textId="45100756" w:rsidR="005A6AB5" w:rsidRDefault="005A6AB5" w:rsidP="005A6AB5">
      <w:pPr>
        <w:jc w:val="both"/>
        <w:rPr>
          <w:rFonts w:ascii="GHEA Grapalat" w:hAnsi="GHEA Grapalat" w:cs="Sylfaen"/>
          <w:b/>
          <w:sz w:val="20"/>
          <w:lang w:val="nb-NO"/>
        </w:rPr>
      </w:pPr>
    </w:p>
    <w:p w14:paraId="12F651C0" w14:textId="0EAAEE9F" w:rsidR="005A6AB5" w:rsidRDefault="005A6AB5" w:rsidP="005A6AB5">
      <w:pPr>
        <w:jc w:val="both"/>
        <w:rPr>
          <w:rFonts w:ascii="GHEA Grapalat" w:hAnsi="GHEA Grapalat" w:cs="Sylfaen"/>
          <w:b/>
          <w:sz w:val="20"/>
          <w:lang w:val="nb-NO"/>
        </w:rPr>
      </w:pPr>
    </w:p>
    <w:p w14:paraId="4E910242" w14:textId="2C10762B" w:rsidR="005A6AB5" w:rsidRDefault="005A6AB5" w:rsidP="005A6AB5">
      <w:pPr>
        <w:jc w:val="both"/>
        <w:rPr>
          <w:rFonts w:ascii="GHEA Grapalat" w:hAnsi="GHEA Grapalat" w:cs="Sylfaen"/>
          <w:b/>
          <w:sz w:val="20"/>
          <w:lang w:val="nb-NO"/>
        </w:rPr>
      </w:pPr>
    </w:p>
    <w:p w14:paraId="0E922172" w14:textId="77777777" w:rsidR="005A6AB5" w:rsidRPr="005A6AB5" w:rsidRDefault="005A6AB5" w:rsidP="005A6AB5">
      <w:pPr>
        <w:jc w:val="both"/>
        <w:rPr>
          <w:rFonts w:ascii="GHEA Grapalat" w:hAnsi="GHEA Grapalat" w:cs="Sylfaen"/>
          <w:b/>
          <w:sz w:val="20"/>
          <w:lang w:val="nb-NO"/>
        </w:rPr>
      </w:pPr>
    </w:p>
    <w:p w14:paraId="1F3C210E" w14:textId="51C44B58" w:rsidR="00CB200D" w:rsidRDefault="00CB200D" w:rsidP="00CB200D">
      <w:pPr>
        <w:jc w:val="both"/>
        <w:rPr>
          <w:rFonts w:ascii="GHEA Grapalat" w:hAnsi="GHEA Grapalat" w:cs="Sylfaen"/>
          <w:sz w:val="20"/>
          <w:lang w:val="hy-AM"/>
        </w:rPr>
      </w:pPr>
    </w:p>
    <w:tbl>
      <w:tblPr>
        <w:tblpPr w:leftFromText="180" w:rightFromText="180" w:vertAnchor="text" w:horzAnchor="margin" w:tblpY="175"/>
        <w:tblW w:w="10490" w:type="dxa"/>
        <w:tblLayout w:type="fixed"/>
        <w:tblLook w:val="04A0" w:firstRow="1" w:lastRow="0" w:firstColumn="1" w:lastColumn="0" w:noHBand="0" w:noVBand="1"/>
      </w:tblPr>
      <w:tblGrid>
        <w:gridCol w:w="5812"/>
        <w:gridCol w:w="4678"/>
      </w:tblGrid>
      <w:tr w:rsidR="00CB200D" w:rsidRPr="00406D08" w14:paraId="1AACFD91" w14:textId="77777777" w:rsidTr="00806472">
        <w:trPr>
          <w:trHeight w:val="3589"/>
        </w:trPr>
        <w:tc>
          <w:tcPr>
            <w:tcW w:w="5812" w:type="dxa"/>
          </w:tcPr>
          <w:p w14:paraId="75119494" w14:textId="77777777" w:rsidR="00CB200D" w:rsidRPr="00BA0360" w:rsidRDefault="00CB200D" w:rsidP="00806472">
            <w:pPr>
              <w:ind w:firstLine="720"/>
              <w:jc w:val="center"/>
              <w:rPr>
                <w:rFonts w:ascii="GHEA Grapalat" w:hAnsi="GHEA Grapalat" w:cs="Sylfaen"/>
                <w:b/>
                <w:sz w:val="20"/>
                <w:szCs w:val="20"/>
                <w:lang w:val="hy-AM"/>
              </w:rPr>
            </w:pPr>
            <w:r w:rsidRPr="00BA0360">
              <w:rPr>
                <w:rFonts w:ascii="GHEA Grapalat" w:hAnsi="GHEA Grapalat" w:cs="Sylfaen"/>
                <w:b/>
                <w:sz w:val="20"/>
                <w:szCs w:val="20"/>
                <w:lang w:val="hy-AM"/>
              </w:rPr>
              <w:lastRenderedPageBreak/>
              <w:t>Պ Ա Տ Վ Ի Ր Ա Տ ՈՒ</w:t>
            </w:r>
          </w:p>
          <w:p w14:paraId="3E7DDCD7" w14:textId="77777777" w:rsidR="00CB200D" w:rsidRPr="00BA0360" w:rsidRDefault="00CB200D" w:rsidP="00806472">
            <w:pPr>
              <w:jc w:val="center"/>
              <w:rPr>
                <w:rFonts w:ascii="GHEA Grapalat" w:hAnsi="GHEA Grapalat" w:cs="Sylfaen"/>
                <w:b/>
                <w:sz w:val="20"/>
                <w:szCs w:val="20"/>
                <w:lang w:val="hy-AM"/>
              </w:rPr>
            </w:pPr>
            <w:r w:rsidRPr="00BA0360">
              <w:rPr>
                <w:rFonts w:ascii="GHEA Grapalat" w:hAnsi="GHEA Grapalat" w:cs="Sylfaen"/>
                <w:b/>
                <w:bCs/>
                <w:sz w:val="20"/>
                <w:szCs w:val="20"/>
                <w:lang w:val="hy-AM"/>
              </w:rPr>
              <w:t>«Գույքի գնահատման  և աճուրդի կենտրոն» ՊՈԱԿ</w:t>
            </w:r>
          </w:p>
          <w:p w14:paraId="7D8DED4F" w14:textId="77777777" w:rsidR="00CB200D" w:rsidRPr="00BA0360" w:rsidRDefault="00CB200D" w:rsidP="00806472">
            <w:pPr>
              <w:ind w:firstLine="720"/>
              <w:jc w:val="center"/>
              <w:rPr>
                <w:rFonts w:ascii="GHEA Grapalat" w:hAnsi="GHEA Grapalat" w:cs="Sylfaen"/>
                <w:b/>
                <w:bCs/>
                <w:sz w:val="20"/>
                <w:szCs w:val="20"/>
                <w:lang w:val="hy-AM"/>
              </w:rPr>
            </w:pPr>
            <w:r w:rsidRPr="00BA0360">
              <w:rPr>
                <w:rFonts w:ascii="GHEA Grapalat" w:hAnsi="GHEA Grapalat" w:cs="Sylfaen"/>
                <w:b/>
                <w:bCs/>
                <w:sz w:val="20"/>
                <w:szCs w:val="20"/>
                <w:lang w:val="hy-AM"/>
              </w:rPr>
              <w:t>ք.Երևան Զաքիյան 10</w:t>
            </w:r>
          </w:p>
          <w:p w14:paraId="48D5DB4C" w14:textId="77777777" w:rsidR="00CB200D" w:rsidRPr="00BA0360" w:rsidRDefault="00CB200D" w:rsidP="00806472">
            <w:pPr>
              <w:ind w:firstLine="720"/>
              <w:jc w:val="center"/>
              <w:rPr>
                <w:rFonts w:ascii="GHEA Grapalat" w:hAnsi="GHEA Grapalat" w:cs="Sylfaen"/>
                <w:b/>
                <w:bCs/>
                <w:sz w:val="20"/>
                <w:szCs w:val="20"/>
                <w:lang w:val="hy-AM"/>
              </w:rPr>
            </w:pPr>
            <w:r w:rsidRPr="00BA0360">
              <w:rPr>
                <w:rFonts w:ascii="GHEA Grapalat" w:hAnsi="GHEA Grapalat" w:cs="Sylfaen"/>
                <w:b/>
                <w:bCs/>
                <w:sz w:val="20"/>
                <w:szCs w:val="20"/>
                <w:lang w:val="hy-AM"/>
              </w:rPr>
              <w:t>ՀՀ ՖՆ գանձապետ.վարչ.</w:t>
            </w:r>
          </w:p>
          <w:p w14:paraId="4F4AC627" w14:textId="77777777" w:rsidR="00CB200D" w:rsidRPr="00BA0360" w:rsidRDefault="00CB200D" w:rsidP="00806472">
            <w:pPr>
              <w:ind w:firstLine="720"/>
              <w:jc w:val="center"/>
              <w:rPr>
                <w:rFonts w:ascii="GHEA Grapalat" w:hAnsi="GHEA Grapalat" w:cs="Sylfaen"/>
                <w:b/>
                <w:bCs/>
                <w:sz w:val="20"/>
                <w:szCs w:val="20"/>
                <w:lang w:val="hy-AM"/>
              </w:rPr>
            </w:pPr>
            <w:r w:rsidRPr="00BA0360">
              <w:rPr>
                <w:rFonts w:ascii="GHEA Grapalat" w:hAnsi="GHEA Grapalat" w:cs="Sylfaen"/>
                <w:b/>
                <w:bCs/>
                <w:sz w:val="20"/>
                <w:szCs w:val="20"/>
                <w:lang w:val="hy-AM"/>
              </w:rPr>
              <w:t>Հ/Հ   900018002981</w:t>
            </w:r>
          </w:p>
          <w:p w14:paraId="02A0B451" w14:textId="77777777" w:rsidR="00CB200D" w:rsidRPr="00BA0360" w:rsidRDefault="00CB200D" w:rsidP="00806472">
            <w:pPr>
              <w:ind w:firstLine="720"/>
              <w:jc w:val="center"/>
              <w:rPr>
                <w:rFonts w:ascii="GHEA Grapalat" w:hAnsi="GHEA Grapalat" w:cs="Sylfaen"/>
                <w:b/>
                <w:bCs/>
                <w:sz w:val="20"/>
                <w:szCs w:val="20"/>
                <w:lang w:val="hy-AM"/>
              </w:rPr>
            </w:pPr>
            <w:r w:rsidRPr="00BA0360">
              <w:rPr>
                <w:rFonts w:ascii="GHEA Grapalat" w:hAnsi="GHEA Grapalat" w:cs="Sylfaen"/>
                <w:b/>
                <w:bCs/>
                <w:sz w:val="20"/>
                <w:szCs w:val="20"/>
                <w:lang w:val="hy-AM"/>
              </w:rPr>
              <w:t>ՀՎՀՀ  02562123</w:t>
            </w:r>
          </w:p>
          <w:p w14:paraId="6A323B59" w14:textId="77777777" w:rsidR="00CB200D" w:rsidRPr="00BA0360" w:rsidRDefault="00CB200D" w:rsidP="00806472">
            <w:pPr>
              <w:ind w:firstLine="720"/>
              <w:jc w:val="center"/>
              <w:rPr>
                <w:rFonts w:ascii="GHEA Grapalat" w:hAnsi="GHEA Grapalat" w:cs="Sylfaen"/>
                <w:b/>
                <w:sz w:val="20"/>
                <w:szCs w:val="20"/>
                <w:u w:val="single"/>
                <w:lang w:val="hy-AM"/>
              </w:rPr>
            </w:pPr>
            <w:r w:rsidRPr="00BA0360">
              <w:rPr>
                <w:rFonts w:ascii="GHEA Grapalat" w:hAnsi="GHEA Grapalat" w:cs="Sylfaen"/>
                <w:b/>
                <w:bCs/>
                <w:sz w:val="20"/>
                <w:szCs w:val="20"/>
                <w:lang w:val="hy-AM"/>
              </w:rPr>
              <w:t xml:space="preserve">Էլ.փոստ  </w:t>
            </w:r>
            <w:r w:rsidR="00947A69">
              <w:fldChar w:fldCharType="begin"/>
            </w:r>
            <w:r w:rsidR="00947A69" w:rsidRPr="00FC4098">
              <w:rPr>
                <w:lang w:val="hy-AM"/>
              </w:rPr>
              <w:instrText xml:space="preserve"> HYPERLINK "mailto:petguyq.poak@mail.ru" </w:instrText>
            </w:r>
            <w:r w:rsidR="00947A69">
              <w:fldChar w:fldCharType="separate"/>
            </w:r>
            <w:r w:rsidRPr="00BA0360">
              <w:rPr>
                <w:rStyle w:val="Hyperlink"/>
                <w:rFonts w:ascii="GHEA Grapalat" w:hAnsi="GHEA Grapalat" w:cs="Sylfaen"/>
                <w:b/>
                <w:bCs/>
                <w:sz w:val="20"/>
                <w:szCs w:val="20"/>
                <w:lang w:val="hy-AM"/>
              </w:rPr>
              <w:t>petguyq.poak@mail.ru</w:t>
            </w:r>
            <w:r w:rsidR="00947A69">
              <w:rPr>
                <w:rStyle w:val="Hyperlink"/>
                <w:rFonts w:ascii="GHEA Grapalat" w:hAnsi="GHEA Grapalat" w:cs="Sylfaen"/>
                <w:b/>
                <w:bCs/>
                <w:sz w:val="20"/>
                <w:szCs w:val="20"/>
                <w:lang w:val="hy-AM"/>
              </w:rPr>
              <w:fldChar w:fldCharType="end"/>
            </w:r>
          </w:p>
          <w:p w14:paraId="241BC0D1" w14:textId="77777777" w:rsidR="00CB200D" w:rsidRPr="00BA0360" w:rsidRDefault="00CB200D" w:rsidP="00806472">
            <w:pPr>
              <w:ind w:firstLine="720"/>
              <w:jc w:val="center"/>
              <w:rPr>
                <w:rFonts w:ascii="GHEA Grapalat" w:hAnsi="GHEA Grapalat" w:cs="Sylfaen"/>
                <w:b/>
                <w:sz w:val="20"/>
                <w:szCs w:val="20"/>
                <w:lang w:val="hy-AM"/>
              </w:rPr>
            </w:pPr>
            <w:r w:rsidRPr="00BA0360">
              <w:rPr>
                <w:rFonts w:ascii="GHEA Grapalat" w:hAnsi="GHEA Grapalat" w:cs="Sylfaen"/>
                <w:b/>
                <w:sz w:val="20"/>
                <w:szCs w:val="20"/>
                <w:lang w:val="hy-AM"/>
              </w:rPr>
              <w:t>Հեռ (+374 10) 56-14-21</w:t>
            </w:r>
          </w:p>
          <w:p w14:paraId="57C0E997" w14:textId="77777777" w:rsidR="00CB200D" w:rsidRPr="00BA0360" w:rsidRDefault="00CB200D" w:rsidP="00806472">
            <w:pPr>
              <w:ind w:firstLine="720"/>
              <w:jc w:val="center"/>
              <w:rPr>
                <w:rFonts w:ascii="GHEA Grapalat" w:hAnsi="GHEA Grapalat" w:cs="Sylfaen"/>
                <w:b/>
                <w:bCs/>
                <w:sz w:val="20"/>
                <w:szCs w:val="20"/>
                <w:lang w:val="hy-AM"/>
              </w:rPr>
            </w:pPr>
          </w:p>
          <w:p w14:paraId="1ECE33A1" w14:textId="77777777" w:rsidR="00CB200D" w:rsidRPr="00BA0360" w:rsidRDefault="00CB200D" w:rsidP="00806472">
            <w:pPr>
              <w:jc w:val="center"/>
              <w:rPr>
                <w:rFonts w:ascii="GHEA Grapalat" w:hAnsi="GHEA Grapalat" w:cs="Sylfaen"/>
                <w:b/>
                <w:bCs/>
                <w:sz w:val="20"/>
                <w:szCs w:val="20"/>
                <w:lang w:val="hy-AM"/>
              </w:rPr>
            </w:pPr>
            <w:r w:rsidRPr="00BA0360">
              <w:rPr>
                <w:rFonts w:ascii="GHEA Grapalat" w:hAnsi="GHEA Grapalat" w:cs="Sylfaen"/>
                <w:b/>
                <w:bCs/>
                <w:sz w:val="20"/>
                <w:szCs w:val="20"/>
                <w:lang w:val="hy-AM"/>
              </w:rPr>
              <w:t>Գլխավոր տնօրեն-----------------------Ա.Խլոյան</w:t>
            </w:r>
          </w:p>
          <w:p w14:paraId="679F5EEF" w14:textId="77777777" w:rsidR="00CB200D" w:rsidRPr="00BA0360" w:rsidRDefault="00CB200D" w:rsidP="00806472">
            <w:pPr>
              <w:ind w:firstLine="720"/>
              <w:jc w:val="center"/>
              <w:rPr>
                <w:rFonts w:ascii="GHEA Grapalat" w:hAnsi="GHEA Grapalat" w:cs="Sylfaen"/>
                <w:b/>
                <w:bCs/>
                <w:sz w:val="20"/>
                <w:szCs w:val="20"/>
                <w:lang w:val="hy-AM"/>
              </w:rPr>
            </w:pPr>
            <w:r w:rsidRPr="00BA0360">
              <w:rPr>
                <w:rFonts w:ascii="GHEA Grapalat" w:hAnsi="GHEA Grapalat" w:cs="Sylfaen"/>
                <w:b/>
                <w:bCs/>
                <w:sz w:val="20"/>
                <w:szCs w:val="20"/>
                <w:lang w:val="hy-AM"/>
              </w:rPr>
              <w:t>(ստորագրություն)</w:t>
            </w:r>
          </w:p>
          <w:p w14:paraId="6809E08C" w14:textId="77777777" w:rsidR="00CB200D" w:rsidRPr="00BA0360" w:rsidRDefault="00CB200D" w:rsidP="00806472">
            <w:pPr>
              <w:ind w:firstLine="720"/>
              <w:jc w:val="center"/>
              <w:rPr>
                <w:rFonts w:ascii="GHEA Grapalat" w:hAnsi="GHEA Grapalat" w:cs="Sylfaen"/>
                <w:b/>
                <w:sz w:val="20"/>
                <w:szCs w:val="20"/>
                <w:lang w:val="hy-AM"/>
              </w:rPr>
            </w:pPr>
          </w:p>
          <w:p w14:paraId="5DF84003" w14:textId="77777777" w:rsidR="00CB200D" w:rsidRPr="00BA0360" w:rsidRDefault="00CB200D" w:rsidP="00806472">
            <w:pPr>
              <w:ind w:firstLine="720"/>
              <w:jc w:val="center"/>
              <w:rPr>
                <w:rFonts w:ascii="GHEA Grapalat" w:hAnsi="GHEA Grapalat" w:cs="Sylfaen"/>
                <w:b/>
                <w:sz w:val="20"/>
                <w:szCs w:val="20"/>
                <w:lang w:val="pt-BR"/>
              </w:rPr>
            </w:pPr>
            <w:r w:rsidRPr="00BA0360">
              <w:rPr>
                <w:rFonts w:ascii="GHEA Grapalat" w:hAnsi="GHEA Grapalat" w:cs="Sylfaen"/>
                <w:b/>
                <w:sz w:val="20"/>
                <w:szCs w:val="20"/>
                <w:lang w:val="hy-AM"/>
              </w:rPr>
              <w:t>Կ.Տ</w:t>
            </w:r>
          </w:p>
        </w:tc>
        <w:tc>
          <w:tcPr>
            <w:tcW w:w="4678" w:type="dxa"/>
          </w:tcPr>
          <w:p w14:paraId="17BC952C" w14:textId="77777777" w:rsidR="00CB200D" w:rsidRPr="00BA0360" w:rsidRDefault="00CB200D" w:rsidP="00806472">
            <w:pPr>
              <w:ind w:firstLine="720"/>
              <w:jc w:val="center"/>
              <w:rPr>
                <w:rFonts w:ascii="GHEA Grapalat" w:hAnsi="GHEA Grapalat" w:cs="Sylfaen"/>
                <w:b/>
                <w:sz w:val="20"/>
                <w:szCs w:val="20"/>
                <w:lang w:val="hy-AM"/>
              </w:rPr>
            </w:pPr>
            <w:r w:rsidRPr="00BA0360">
              <w:rPr>
                <w:rFonts w:ascii="GHEA Grapalat" w:hAnsi="GHEA Grapalat" w:cs="Sylfaen"/>
                <w:b/>
                <w:sz w:val="20"/>
                <w:szCs w:val="20"/>
                <w:lang w:val="hy-AM"/>
              </w:rPr>
              <w:t>Կ Ա Տ Ա Ր Ո Ղ</w:t>
            </w:r>
          </w:p>
          <w:p w14:paraId="38B389E8" w14:textId="77777777" w:rsidR="00CB200D" w:rsidRPr="00BA0360" w:rsidRDefault="00CB200D" w:rsidP="00806472">
            <w:pPr>
              <w:ind w:firstLine="75"/>
              <w:jc w:val="center"/>
              <w:rPr>
                <w:rFonts w:ascii="GHEA Grapalat" w:hAnsi="GHEA Grapalat" w:cs="Sylfaen"/>
                <w:b/>
                <w:sz w:val="20"/>
                <w:szCs w:val="20"/>
                <w:lang w:val="hy-AM"/>
              </w:rPr>
            </w:pPr>
            <w:r w:rsidRPr="00BA0360">
              <w:rPr>
                <w:rFonts w:ascii="GHEA Grapalat" w:hAnsi="GHEA Grapalat" w:cs="Sylfaen"/>
                <w:b/>
                <w:sz w:val="20"/>
                <w:szCs w:val="20"/>
                <w:lang w:val="hy-AM"/>
              </w:rPr>
              <w:t>«</w:t>
            </w:r>
            <w:r>
              <w:rPr>
                <w:rFonts w:ascii="GHEA Grapalat" w:hAnsi="GHEA Grapalat" w:cs="Sylfaen"/>
                <w:b/>
                <w:sz w:val="20"/>
                <w:szCs w:val="20"/>
                <w:lang w:val="hy-AM"/>
              </w:rPr>
              <w:t xml:space="preserve">                   </w:t>
            </w:r>
            <w:r w:rsidRPr="00BA0360">
              <w:rPr>
                <w:rFonts w:ascii="GHEA Grapalat" w:hAnsi="GHEA Grapalat" w:cs="Sylfaen"/>
                <w:b/>
                <w:sz w:val="20"/>
                <w:szCs w:val="20"/>
                <w:lang w:val="hy-AM"/>
              </w:rPr>
              <w:t xml:space="preserve">» </w:t>
            </w:r>
            <w:r>
              <w:rPr>
                <w:rFonts w:ascii="GHEA Grapalat" w:hAnsi="GHEA Grapalat" w:cs="Sylfaen"/>
                <w:b/>
                <w:sz w:val="20"/>
                <w:szCs w:val="20"/>
                <w:lang w:val="hy-AM"/>
              </w:rPr>
              <w:t xml:space="preserve"> </w:t>
            </w:r>
          </w:p>
          <w:p w14:paraId="5ABE69B6" w14:textId="77777777" w:rsidR="00CB200D" w:rsidRPr="00BA0360" w:rsidRDefault="00CB200D" w:rsidP="00806472">
            <w:pPr>
              <w:jc w:val="center"/>
              <w:rPr>
                <w:rFonts w:ascii="GHEA Grapalat" w:hAnsi="GHEA Grapalat" w:cs="Sylfaen"/>
                <w:b/>
                <w:sz w:val="20"/>
                <w:szCs w:val="20"/>
                <w:lang w:val="hy-AM"/>
              </w:rPr>
            </w:pPr>
            <w:r>
              <w:rPr>
                <w:rFonts w:ascii="GHEA Grapalat" w:hAnsi="GHEA Grapalat" w:cs="Sylfaen"/>
                <w:b/>
                <w:sz w:val="20"/>
                <w:szCs w:val="20"/>
                <w:lang w:val="hy-AM"/>
              </w:rPr>
              <w:t xml:space="preserve">        Հասցե</w:t>
            </w:r>
          </w:p>
          <w:p w14:paraId="55EA628D" w14:textId="77777777" w:rsidR="00CB200D" w:rsidRPr="00BA0360" w:rsidRDefault="00CB200D" w:rsidP="00806472">
            <w:pPr>
              <w:rPr>
                <w:rFonts w:ascii="GHEA Grapalat" w:hAnsi="GHEA Grapalat" w:cs="Sylfaen"/>
                <w:b/>
                <w:sz w:val="20"/>
                <w:szCs w:val="20"/>
                <w:lang w:val="hy-AM"/>
              </w:rPr>
            </w:pPr>
            <w:r>
              <w:rPr>
                <w:rFonts w:ascii="GHEA Grapalat" w:hAnsi="GHEA Grapalat" w:cs="Sylfaen"/>
                <w:b/>
                <w:sz w:val="20"/>
                <w:szCs w:val="20"/>
                <w:lang w:val="hy-AM"/>
              </w:rPr>
              <w:t xml:space="preserve">                                    </w:t>
            </w:r>
            <w:r w:rsidRPr="00BA0360">
              <w:rPr>
                <w:rFonts w:ascii="GHEA Grapalat" w:hAnsi="GHEA Grapalat" w:cs="Sylfaen"/>
                <w:b/>
                <w:sz w:val="20"/>
                <w:szCs w:val="20"/>
                <w:lang w:val="hy-AM"/>
              </w:rPr>
              <w:t xml:space="preserve">Բանկ՝ </w:t>
            </w:r>
          </w:p>
          <w:p w14:paraId="1BD3A998" w14:textId="77777777" w:rsidR="00CB200D" w:rsidRPr="00BA0360" w:rsidRDefault="00CB200D" w:rsidP="00806472">
            <w:pPr>
              <w:ind w:firstLine="720"/>
              <w:rPr>
                <w:rFonts w:ascii="GHEA Grapalat" w:hAnsi="GHEA Grapalat" w:cs="Sylfaen"/>
                <w:b/>
                <w:sz w:val="20"/>
                <w:szCs w:val="20"/>
                <w:lang w:val="hy-AM"/>
              </w:rPr>
            </w:pPr>
            <w:r>
              <w:rPr>
                <w:rFonts w:ascii="GHEA Grapalat" w:hAnsi="GHEA Grapalat" w:cs="Sylfaen"/>
                <w:b/>
                <w:sz w:val="20"/>
                <w:szCs w:val="20"/>
                <w:lang w:val="hy-AM"/>
              </w:rPr>
              <w:t xml:space="preserve">                        </w:t>
            </w:r>
            <w:r w:rsidRPr="00BA0360">
              <w:rPr>
                <w:rFonts w:ascii="GHEA Grapalat" w:hAnsi="GHEA Grapalat" w:cs="Sylfaen"/>
                <w:b/>
                <w:sz w:val="20"/>
                <w:szCs w:val="20"/>
                <w:lang w:val="hy-AM"/>
              </w:rPr>
              <w:t xml:space="preserve">Հ/Հ </w:t>
            </w:r>
          </w:p>
          <w:p w14:paraId="221DF50D" w14:textId="77777777" w:rsidR="00CB200D" w:rsidRPr="00BA0360" w:rsidRDefault="00CB200D" w:rsidP="00806472">
            <w:pPr>
              <w:ind w:firstLine="720"/>
              <w:rPr>
                <w:rFonts w:ascii="GHEA Grapalat" w:hAnsi="GHEA Grapalat" w:cs="Sylfaen"/>
                <w:b/>
                <w:sz w:val="20"/>
                <w:szCs w:val="20"/>
                <w:lang w:val="hy-AM"/>
              </w:rPr>
            </w:pPr>
            <w:r>
              <w:rPr>
                <w:rFonts w:ascii="GHEA Grapalat" w:hAnsi="GHEA Grapalat" w:cs="Sylfaen"/>
                <w:b/>
                <w:sz w:val="20"/>
                <w:szCs w:val="20"/>
                <w:lang w:val="hy-AM"/>
              </w:rPr>
              <w:t xml:space="preserve">                        </w:t>
            </w:r>
            <w:r w:rsidRPr="00BA0360">
              <w:rPr>
                <w:rFonts w:ascii="GHEA Grapalat" w:hAnsi="GHEA Grapalat" w:cs="Sylfaen"/>
                <w:b/>
                <w:sz w:val="20"/>
                <w:szCs w:val="20"/>
                <w:lang w:val="hy-AM"/>
              </w:rPr>
              <w:t xml:space="preserve">ՀՎՀՀ </w:t>
            </w:r>
          </w:p>
          <w:p w14:paraId="724EBC7A" w14:textId="77777777" w:rsidR="00CB200D" w:rsidRPr="00BA0360" w:rsidRDefault="00CB200D" w:rsidP="00806472">
            <w:pPr>
              <w:ind w:firstLine="720"/>
              <w:jc w:val="center"/>
              <w:rPr>
                <w:rFonts w:ascii="GHEA Grapalat" w:hAnsi="GHEA Grapalat" w:cs="Sylfaen"/>
                <w:b/>
                <w:sz w:val="20"/>
                <w:szCs w:val="20"/>
                <w:lang w:val="hy-AM"/>
              </w:rPr>
            </w:pPr>
            <w:r w:rsidRPr="00BA0360">
              <w:rPr>
                <w:rFonts w:ascii="GHEA Grapalat" w:hAnsi="GHEA Grapalat" w:cs="Sylfaen"/>
                <w:b/>
                <w:sz w:val="20"/>
                <w:szCs w:val="20"/>
                <w:lang w:val="hy-AM"/>
              </w:rPr>
              <w:t xml:space="preserve">Էլ.փոստ </w:t>
            </w:r>
          </w:p>
          <w:p w14:paraId="51A17C78" w14:textId="77777777" w:rsidR="00CB200D" w:rsidRPr="00BA0360" w:rsidRDefault="00CB200D" w:rsidP="00806472">
            <w:pPr>
              <w:ind w:firstLine="720"/>
              <w:rPr>
                <w:rFonts w:ascii="GHEA Grapalat" w:hAnsi="GHEA Grapalat" w:cs="Sylfaen"/>
                <w:b/>
                <w:sz w:val="20"/>
                <w:szCs w:val="20"/>
                <w:lang w:val="hy-AM"/>
              </w:rPr>
            </w:pPr>
            <w:r>
              <w:rPr>
                <w:rFonts w:ascii="GHEA Grapalat" w:hAnsi="GHEA Grapalat" w:cs="Sylfaen"/>
                <w:b/>
                <w:sz w:val="20"/>
                <w:szCs w:val="20"/>
                <w:lang w:val="hy-AM"/>
              </w:rPr>
              <w:t xml:space="preserve">                         </w:t>
            </w:r>
            <w:r w:rsidRPr="00BA0360">
              <w:rPr>
                <w:rFonts w:ascii="GHEA Grapalat" w:hAnsi="GHEA Grapalat" w:cs="Sylfaen"/>
                <w:b/>
                <w:sz w:val="20"/>
                <w:szCs w:val="20"/>
                <w:lang w:val="hy-AM"/>
              </w:rPr>
              <w:t xml:space="preserve">Հեռ. </w:t>
            </w:r>
          </w:p>
          <w:p w14:paraId="3B30F404" w14:textId="77777777" w:rsidR="00CB200D" w:rsidRPr="00BA0360" w:rsidRDefault="00CB200D" w:rsidP="00806472">
            <w:pPr>
              <w:jc w:val="center"/>
              <w:rPr>
                <w:rFonts w:ascii="GHEA Grapalat" w:hAnsi="GHEA Grapalat" w:cs="Sylfaen"/>
                <w:b/>
                <w:sz w:val="20"/>
                <w:szCs w:val="20"/>
                <w:lang w:val="hy-AM"/>
              </w:rPr>
            </w:pPr>
          </w:p>
          <w:p w14:paraId="600E10EC" w14:textId="77777777" w:rsidR="00CB200D" w:rsidRPr="00BA0360" w:rsidRDefault="00CB200D" w:rsidP="00806472">
            <w:pPr>
              <w:jc w:val="center"/>
              <w:rPr>
                <w:rFonts w:ascii="GHEA Grapalat" w:hAnsi="GHEA Grapalat" w:cs="Sylfaen"/>
                <w:b/>
                <w:sz w:val="20"/>
                <w:szCs w:val="20"/>
                <w:lang w:val="hy-AM"/>
              </w:rPr>
            </w:pPr>
            <w:r w:rsidRPr="00BA0360">
              <w:rPr>
                <w:rFonts w:ascii="GHEA Grapalat" w:hAnsi="GHEA Grapalat" w:cs="Sylfaen"/>
                <w:b/>
                <w:sz w:val="20"/>
                <w:szCs w:val="20"/>
                <w:lang w:val="hy-AM"/>
              </w:rPr>
              <w:t xml:space="preserve">Տնօրեն ---------------------- </w:t>
            </w:r>
          </w:p>
          <w:p w14:paraId="16AC14EA" w14:textId="77777777" w:rsidR="00CB200D" w:rsidRPr="00BA0360" w:rsidRDefault="00CB200D" w:rsidP="00806472">
            <w:pPr>
              <w:ind w:firstLine="720"/>
              <w:jc w:val="center"/>
              <w:rPr>
                <w:rFonts w:ascii="GHEA Grapalat" w:hAnsi="GHEA Grapalat" w:cs="Sylfaen"/>
                <w:b/>
                <w:sz w:val="20"/>
                <w:szCs w:val="20"/>
                <w:lang w:val="hy-AM"/>
              </w:rPr>
            </w:pPr>
            <w:r w:rsidRPr="00BA0360">
              <w:rPr>
                <w:rFonts w:ascii="GHEA Grapalat" w:hAnsi="GHEA Grapalat" w:cs="Sylfaen"/>
                <w:b/>
                <w:sz w:val="20"/>
                <w:szCs w:val="20"/>
                <w:lang w:val="hy-AM"/>
              </w:rPr>
              <w:t>(ստորագրություն)</w:t>
            </w:r>
          </w:p>
          <w:p w14:paraId="62AB0D0D" w14:textId="77777777" w:rsidR="00CB200D" w:rsidRPr="00BA0360" w:rsidRDefault="00CB200D" w:rsidP="00806472">
            <w:pPr>
              <w:ind w:firstLine="720"/>
              <w:jc w:val="center"/>
              <w:rPr>
                <w:rFonts w:ascii="GHEA Grapalat" w:hAnsi="GHEA Grapalat" w:cs="Sylfaen"/>
                <w:b/>
                <w:sz w:val="20"/>
                <w:szCs w:val="20"/>
                <w:lang w:val="hy-AM"/>
              </w:rPr>
            </w:pPr>
            <w:r w:rsidRPr="00CB200D">
              <w:rPr>
                <w:rFonts w:ascii="GHEA Grapalat" w:hAnsi="GHEA Grapalat" w:cs="Sylfaen"/>
                <w:b/>
                <w:sz w:val="20"/>
                <w:szCs w:val="20"/>
                <w:lang w:val="hy-AM"/>
              </w:rPr>
              <w:t>Կ</w:t>
            </w:r>
            <w:r w:rsidRPr="00BA0360">
              <w:rPr>
                <w:rFonts w:ascii="GHEA Grapalat" w:hAnsi="GHEA Grapalat" w:cs="Sylfaen"/>
                <w:b/>
                <w:sz w:val="20"/>
                <w:szCs w:val="20"/>
                <w:lang w:val="hy-AM"/>
              </w:rPr>
              <w:t>.Տ.</w:t>
            </w:r>
          </w:p>
          <w:p w14:paraId="5720A6D4" w14:textId="77777777" w:rsidR="00CB200D" w:rsidRPr="00BA0360" w:rsidRDefault="00CB200D" w:rsidP="00806472">
            <w:pPr>
              <w:ind w:firstLine="720"/>
              <w:rPr>
                <w:rFonts w:ascii="GHEA Grapalat" w:hAnsi="GHEA Grapalat" w:cs="Sylfaen"/>
                <w:b/>
                <w:sz w:val="20"/>
                <w:szCs w:val="20"/>
                <w:lang w:val="nb-NO"/>
              </w:rPr>
            </w:pPr>
          </w:p>
        </w:tc>
      </w:tr>
    </w:tbl>
    <w:p w14:paraId="728B3DB7" w14:textId="62CB9202" w:rsidR="00CB200D" w:rsidRDefault="00CB200D" w:rsidP="00CB200D">
      <w:pPr>
        <w:jc w:val="both"/>
        <w:rPr>
          <w:rFonts w:ascii="GHEA Grapalat" w:hAnsi="GHEA Grapalat" w:cs="Sylfaen"/>
          <w:sz w:val="20"/>
          <w:lang w:val="hy-AM"/>
        </w:rPr>
      </w:pPr>
    </w:p>
    <w:p w14:paraId="36AD52BC" w14:textId="324BC160" w:rsidR="00CB200D" w:rsidRDefault="00CB200D" w:rsidP="00CB200D">
      <w:pPr>
        <w:jc w:val="both"/>
        <w:rPr>
          <w:rFonts w:ascii="GHEA Grapalat" w:hAnsi="GHEA Grapalat" w:cs="Sylfaen"/>
          <w:sz w:val="20"/>
          <w:lang w:val="hy-AM"/>
        </w:rPr>
      </w:pPr>
    </w:p>
    <w:p w14:paraId="1F4659DE" w14:textId="68F252E4" w:rsidR="00CB200D" w:rsidRDefault="00CB200D" w:rsidP="00CB200D">
      <w:pPr>
        <w:jc w:val="both"/>
        <w:rPr>
          <w:rFonts w:ascii="GHEA Grapalat" w:hAnsi="GHEA Grapalat" w:cs="Sylfaen"/>
          <w:sz w:val="20"/>
          <w:lang w:val="hy-AM"/>
        </w:rPr>
      </w:pPr>
    </w:p>
    <w:p w14:paraId="3362EC57" w14:textId="77777777" w:rsidR="00CB200D" w:rsidRPr="00CB200D" w:rsidRDefault="00CB200D" w:rsidP="00CB200D">
      <w:pPr>
        <w:jc w:val="both"/>
        <w:rPr>
          <w:rFonts w:ascii="GHEA Grapalat" w:hAnsi="GHEA Grapalat" w:cs="Sylfaen"/>
          <w:sz w:val="20"/>
          <w:lang w:val="hy-AM"/>
        </w:rPr>
      </w:pP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7F72DD7F" w14:textId="77777777" w:rsidR="00B94740" w:rsidRDefault="007678FA" w:rsidP="007678FA">
      <w:pPr>
        <w:jc w:val="right"/>
        <w:rPr>
          <w:rFonts w:ascii="GHEA Grapalat" w:hAnsi="GHEA Grapalat"/>
          <w:i/>
          <w:sz w:val="18"/>
          <w:lang w:val="hy-AM"/>
        </w:rPr>
      </w:pPr>
      <w:r w:rsidRPr="00064ADD">
        <w:rPr>
          <w:rFonts w:ascii="GHEA Grapalat" w:hAnsi="GHEA Grapalat"/>
          <w:i/>
          <w:sz w:val="18"/>
          <w:lang w:val="hy-AM"/>
        </w:rPr>
        <w:br w:type="page"/>
      </w:r>
    </w:p>
    <w:p w14:paraId="1302CD5D" w14:textId="77777777" w:rsidR="00C05681" w:rsidRDefault="00C05681" w:rsidP="007678FA">
      <w:pPr>
        <w:jc w:val="right"/>
        <w:rPr>
          <w:rFonts w:ascii="GHEA Grapalat" w:hAnsi="GHEA Grapalat"/>
          <w:i/>
          <w:sz w:val="18"/>
          <w:lang w:val="hy-AM"/>
        </w:rPr>
      </w:pPr>
      <w:bookmarkStart w:id="11" w:name="_Hlk130893865"/>
    </w:p>
    <w:p w14:paraId="4A56E8B0" w14:textId="77777777" w:rsidR="00C05681" w:rsidRDefault="00C05681" w:rsidP="007678FA">
      <w:pPr>
        <w:jc w:val="right"/>
        <w:rPr>
          <w:rFonts w:ascii="GHEA Grapalat" w:hAnsi="GHEA Grapalat"/>
          <w:i/>
          <w:sz w:val="18"/>
          <w:lang w:val="hy-AM"/>
        </w:rPr>
      </w:pPr>
    </w:p>
    <w:p w14:paraId="69A3E9A1" w14:textId="77777777" w:rsidR="00C05681" w:rsidRDefault="00C05681" w:rsidP="007678FA">
      <w:pPr>
        <w:jc w:val="right"/>
        <w:rPr>
          <w:rFonts w:ascii="GHEA Grapalat" w:hAnsi="GHEA Grapalat"/>
          <w:i/>
          <w:sz w:val="18"/>
          <w:lang w:val="hy-AM"/>
        </w:rPr>
      </w:pPr>
    </w:p>
    <w:p w14:paraId="416C55E8" w14:textId="77777777" w:rsidR="00C05681" w:rsidRDefault="00C05681" w:rsidP="007678FA">
      <w:pPr>
        <w:jc w:val="right"/>
        <w:rPr>
          <w:rFonts w:ascii="GHEA Grapalat" w:hAnsi="GHEA Grapalat"/>
          <w:i/>
          <w:sz w:val="18"/>
          <w:lang w:val="hy-AM"/>
        </w:rPr>
      </w:pPr>
    </w:p>
    <w:p w14:paraId="311D412C" w14:textId="5046A672" w:rsidR="007678FA" w:rsidRPr="00064ADD" w:rsidRDefault="007678FA" w:rsidP="007678FA">
      <w:pPr>
        <w:jc w:val="right"/>
        <w:rPr>
          <w:rFonts w:ascii="GHEA Grapalat" w:hAnsi="GHEA Grapalat"/>
          <w:i/>
          <w:sz w:val="18"/>
          <w:lang w:val="hy-AM"/>
        </w:rPr>
      </w:pPr>
      <w:bookmarkStart w:id="12" w:name="_Hlk130979158"/>
      <w:r w:rsidRPr="00064ADD">
        <w:rPr>
          <w:rFonts w:ascii="GHEA Grapalat" w:hAnsi="GHEA Grapalat"/>
          <w:i/>
          <w:sz w:val="18"/>
          <w:lang w:val="hy-AM"/>
        </w:rPr>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60F8380"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8F0CF7" w:rsidRPr="008F0CF7">
        <w:rPr>
          <w:rFonts w:ascii="GHEA Grapalat" w:hAnsi="GHEA Grapalat"/>
          <w:b/>
          <w:i/>
          <w:sz w:val="18"/>
          <w:lang w:val="hy-AM"/>
        </w:rPr>
        <w:t>«</w:t>
      </w:r>
      <w:r w:rsidR="00FC4098">
        <w:rPr>
          <w:rFonts w:ascii="GHEA Grapalat" w:hAnsi="GHEA Grapalat"/>
          <w:b/>
          <w:i/>
          <w:sz w:val="18"/>
          <w:lang w:val="hy-AM"/>
        </w:rPr>
        <w:t>ԳԳԱԿ-ԳՀԾՁԲ-23/9/Պ</w:t>
      </w:r>
      <w:r w:rsidR="008F0CF7" w:rsidRPr="008F0CF7">
        <w:rPr>
          <w:rFonts w:ascii="GHEA Grapalat" w:hAnsi="GHEA Grapalat"/>
          <w:b/>
          <w:i/>
          <w:sz w:val="18"/>
          <w:lang w:val="hy-AM"/>
        </w:rPr>
        <w:t>»</w:t>
      </w:r>
      <w:r w:rsidR="008F0CF7" w:rsidRPr="009B7461">
        <w:rPr>
          <w:rFonts w:ascii="GHEA Grapalat" w:hAnsi="GHEA Grapalat"/>
          <w:b/>
          <w:i/>
          <w:sz w:val="18"/>
          <w:lang w:val="hy-AM"/>
        </w:rPr>
        <w:t xml:space="preserve">  </w:t>
      </w:r>
      <w:r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5C5076BF" w14:textId="77777777" w:rsidR="00CB200D" w:rsidRPr="00064ADD" w:rsidRDefault="00CB200D" w:rsidP="00CB200D">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5E87460" w14:textId="77777777" w:rsidR="00CB200D" w:rsidRDefault="00CB200D" w:rsidP="00CB200D">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14:paraId="11C54B70" w14:textId="77777777" w:rsidR="00CB200D" w:rsidRDefault="00CB200D" w:rsidP="00CB200D">
      <w:pPr>
        <w:jc w:val="right"/>
        <w:rPr>
          <w:rFonts w:ascii="GHEA Grapalat" w:hAnsi="GHEA Grapalat"/>
          <w:sz w:val="20"/>
          <w:lang w:val="hy-AM"/>
        </w:rPr>
      </w:pPr>
    </w:p>
    <w:tbl>
      <w:tblPr>
        <w:tblW w:w="1072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1650"/>
        <w:gridCol w:w="2428"/>
        <w:gridCol w:w="990"/>
        <w:gridCol w:w="1170"/>
        <w:gridCol w:w="1170"/>
        <w:gridCol w:w="1170"/>
        <w:gridCol w:w="1225"/>
      </w:tblGrid>
      <w:tr w:rsidR="00CB200D" w14:paraId="67A01E9B" w14:textId="77777777" w:rsidTr="00806472">
        <w:trPr>
          <w:trHeight w:val="237"/>
        </w:trPr>
        <w:tc>
          <w:tcPr>
            <w:tcW w:w="10727" w:type="dxa"/>
            <w:gridSpan w:val="8"/>
            <w:tcBorders>
              <w:top w:val="single" w:sz="4" w:space="0" w:color="auto"/>
              <w:left w:val="single" w:sz="4" w:space="0" w:color="auto"/>
              <w:bottom w:val="single" w:sz="4" w:space="0" w:color="auto"/>
              <w:right w:val="single" w:sz="4" w:space="0" w:color="auto"/>
            </w:tcBorders>
            <w:hideMark/>
          </w:tcPr>
          <w:p w14:paraId="58EBC2E1" w14:textId="77777777" w:rsidR="00CB200D" w:rsidRDefault="00CB200D" w:rsidP="00806472">
            <w:pPr>
              <w:jc w:val="center"/>
              <w:rPr>
                <w:rFonts w:ascii="GHEA Grapalat" w:hAnsi="GHEA Grapalat"/>
                <w:sz w:val="18"/>
              </w:rPr>
            </w:pPr>
            <w:proofErr w:type="spellStart"/>
            <w:r>
              <w:rPr>
                <w:rFonts w:ascii="GHEA Grapalat" w:hAnsi="GHEA Grapalat"/>
                <w:sz w:val="18"/>
              </w:rPr>
              <w:t>Ծառայության</w:t>
            </w:r>
            <w:proofErr w:type="spellEnd"/>
          </w:p>
        </w:tc>
      </w:tr>
      <w:tr w:rsidR="00CB200D" w14:paraId="4216ED27" w14:textId="77777777" w:rsidTr="005A6AB5">
        <w:trPr>
          <w:trHeight w:val="216"/>
        </w:trPr>
        <w:tc>
          <w:tcPr>
            <w:tcW w:w="924" w:type="dxa"/>
            <w:vMerge w:val="restart"/>
            <w:tcBorders>
              <w:top w:val="single" w:sz="4" w:space="0" w:color="auto"/>
              <w:left w:val="single" w:sz="4" w:space="0" w:color="auto"/>
              <w:bottom w:val="single" w:sz="4" w:space="0" w:color="auto"/>
              <w:right w:val="single" w:sz="4" w:space="0" w:color="auto"/>
            </w:tcBorders>
            <w:vAlign w:val="center"/>
            <w:hideMark/>
          </w:tcPr>
          <w:p w14:paraId="04C31D98" w14:textId="77777777" w:rsidR="00CB200D" w:rsidRDefault="00CB200D" w:rsidP="00806472">
            <w:pPr>
              <w:jc w:val="center"/>
              <w:rPr>
                <w:rFonts w:ascii="GHEA Grapalat" w:hAnsi="GHEA Grapalat"/>
                <w:sz w:val="18"/>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1650" w:type="dxa"/>
            <w:vMerge w:val="restart"/>
            <w:tcBorders>
              <w:top w:val="single" w:sz="4" w:space="0" w:color="auto"/>
              <w:left w:val="single" w:sz="4" w:space="0" w:color="auto"/>
              <w:bottom w:val="single" w:sz="4" w:space="0" w:color="auto"/>
              <w:right w:val="single" w:sz="4" w:space="0" w:color="auto"/>
            </w:tcBorders>
            <w:vAlign w:val="center"/>
            <w:hideMark/>
          </w:tcPr>
          <w:p w14:paraId="4C52F84E" w14:textId="77777777" w:rsidR="00CB200D" w:rsidRDefault="00CB200D" w:rsidP="00806472">
            <w:pPr>
              <w:jc w:val="center"/>
              <w:rPr>
                <w:rFonts w:ascii="GHEA Grapalat" w:hAnsi="GHEA Grapalat"/>
                <w:sz w:val="18"/>
              </w:rPr>
            </w:pPr>
            <w:proofErr w:type="spellStart"/>
            <w:r>
              <w:rPr>
                <w:rFonts w:ascii="GHEA Grapalat" w:hAnsi="GHEA Grapalat"/>
                <w:sz w:val="18"/>
              </w:rPr>
              <w:t>գնումների</w:t>
            </w:r>
            <w:proofErr w:type="spellEnd"/>
            <w:r>
              <w:rPr>
                <w:rFonts w:ascii="GHEA Grapalat" w:hAnsi="GHEA Grapalat"/>
                <w:sz w:val="18"/>
              </w:rPr>
              <w:t xml:space="preserve"> </w:t>
            </w:r>
            <w:proofErr w:type="spellStart"/>
            <w:r>
              <w:rPr>
                <w:rFonts w:ascii="GHEA Grapalat" w:hAnsi="GHEA Grapalat"/>
                <w:sz w:val="18"/>
              </w:rPr>
              <w:t>պլանով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միջանցիկ</w:t>
            </w:r>
            <w:proofErr w:type="spellEnd"/>
            <w:r>
              <w:rPr>
                <w:rFonts w:ascii="GHEA Grapalat" w:hAnsi="GHEA Grapalat"/>
                <w:sz w:val="18"/>
              </w:rPr>
              <w:t xml:space="preserve"> </w:t>
            </w:r>
            <w:proofErr w:type="spellStart"/>
            <w:r>
              <w:rPr>
                <w:rFonts w:ascii="GHEA Grapalat" w:hAnsi="GHEA Grapalat"/>
                <w:sz w:val="18"/>
              </w:rPr>
              <w:t>ծածկագիրը</w:t>
            </w:r>
            <w:proofErr w:type="spellEnd"/>
            <w:r>
              <w:rPr>
                <w:rFonts w:ascii="GHEA Grapalat" w:hAnsi="GHEA Grapalat"/>
                <w:sz w:val="18"/>
              </w:rPr>
              <w:t xml:space="preserve">` </w:t>
            </w:r>
            <w:proofErr w:type="spellStart"/>
            <w:r>
              <w:rPr>
                <w:rFonts w:ascii="GHEA Grapalat" w:hAnsi="GHEA Grapalat"/>
                <w:sz w:val="18"/>
              </w:rPr>
              <w:t>ըստ</w:t>
            </w:r>
            <w:proofErr w:type="spellEnd"/>
            <w:r>
              <w:rPr>
                <w:rFonts w:ascii="GHEA Grapalat" w:hAnsi="GHEA Grapalat"/>
                <w:sz w:val="18"/>
              </w:rPr>
              <w:t xml:space="preserve"> ԳՄԱ </w:t>
            </w:r>
            <w:proofErr w:type="spellStart"/>
            <w:r>
              <w:rPr>
                <w:rFonts w:ascii="GHEA Grapalat" w:hAnsi="GHEA Grapalat"/>
                <w:sz w:val="18"/>
              </w:rPr>
              <w:t>դասակարգման</w:t>
            </w:r>
            <w:proofErr w:type="spellEnd"/>
            <w:r>
              <w:rPr>
                <w:rFonts w:ascii="GHEA Grapalat" w:hAnsi="GHEA Grapalat"/>
                <w:sz w:val="18"/>
              </w:rPr>
              <w:t xml:space="preserve"> (CPV)</w:t>
            </w:r>
          </w:p>
        </w:tc>
        <w:tc>
          <w:tcPr>
            <w:tcW w:w="2428" w:type="dxa"/>
            <w:vMerge w:val="restart"/>
            <w:tcBorders>
              <w:top w:val="single" w:sz="4" w:space="0" w:color="auto"/>
              <w:left w:val="single" w:sz="4" w:space="0" w:color="auto"/>
              <w:bottom w:val="single" w:sz="4" w:space="0" w:color="auto"/>
              <w:right w:val="single" w:sz="4" w:space="0" w:color="auto"/>
            </w:tcBorders>
            <w:vAlign w:val="center"/>
            <w:hideMark/>
          </w:tcPr>
          <w:p w14:paraId="260CA8FF" w14:textId="77777777" w:rsidR="00CB200D" w:rsidRDefault="00CB200D" w:rsidP="00806472">
            <w:pPr>
              <w:jc w:val="center"/>
              <w:rPr>
                <w:rFonts w:ascii="GHEA Grapalat" w:hAnsi="GHEA Grapalat"/>
                <w:sz w:val="18"/>
              </w:rPr>
            </w:pPr>
            <w:proofErr w:type="spellStart"/>
            <w:r>
              <w:rPr>
                <w:rFonts w:ascii="GHEA Grapalat" w:hAnsi="GHEA Grapalat"/>
                <w:sz w:val="18"/>
              </w:rPr>
              <w:t>տեխնիկական</w:t>
            </w:r>
            <w:proofErr w:type="spellEnd"/>
            <w:r>
              <w:rPr>
                <w:rFonts w:ascii="GHEA Grapalat" w:hAnsi="GHEA Grapalat"/>
                <w:sz w:val="18"/>
              </w:rPr>
              <w:t xml:space="preserve"> </w:t>
            </w:r>
            <w:proofErr w:type="spellStart"/>
            <w:r>
              <w:rPr>
                <w:rFonts w:ascii="GHEA Grapalat" w:hAnsi="GHEA Grapalat"/>
                <w:sz w:val="18"/>
              </w:rPr>
              <w:t>բնութագիրը</w:t>
            </w:r>
            <w:proofErr w:type="spellEnd"/>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4EBBFE40" w14:textId="77777777" w:rsidR="00CB200D" w:rsidRDefault="00CB200D" w:rsidP="00806472">
            <w:pPr>
              <w:jc w:val="center"/>
              <w:rPr>
                <w:rFonts w:ascii="GHEA Grapalat" w:hAnsi="GHEA Grapalat"/>
                <w:sz w:val="18"/>
              </w:rPr>
            </w:pPr>
            <w:proofErr w:type="spellStart"/>
            <w:r>
              <w:rPr>
                <w:rFonts w:ascii="GHEA Grapalat" w:hAnsi="GHEA Grapalat"/>
                <w:sz w:val="18"/>
              </w:rPr>
              <w:t>չափման</w:t>
            </w:r>
            <w:proofErr w:type="spellEnd"/>
            <w:r>
              <w:rPr>
                <w:rFonts w:ascii="GHEA Grapalat" w:hAnsi="GHEA Grapalat"/>
                <w:sz w:val="18"/>
              </w:rPr>
              <w:t xml:space="preserve"> </w:t>
            </w:r>
            <w:proofErr w:type="spellStart"/>
            <w:r>
              <w:rPr>
                <w:rFonts w:ascii="GHEA Grapalat" w:hAnsi="GHEA Grapalat"/>
                <w:sz w:val="18"/>
              </w:rPr>
              <w:t>միավորը</w:t>
            </w:r>
            <w:proofErr w:type="spellEnd"/>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1D15BF42" w14:textId="77777777" w:rsidR="00CB200D" w:rsidRDefault="00CB200D" w:rsidP="00806472">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 </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665710EE" w14:textId="77777777" w:rsidR="00CB200D" w:rsidRDefault="00CB200D" w:rsidP="00806472">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2395" w:type="dxa"/>
            <w:gridSpan w:val="2"/>
            <w:tcBorders>
              <w:top w:val="single" w:sz="4" w:space="0" w:color="auto"/>
              <w:left w:val="single" w:sz="4" w:space="0" w:color="auto"/>
              <w:bottom w:val="single" w:sz="4" w:space="0" w:color="auto"/>
              <w:right w:val="single" w:sz="4" w:space="0" w:color="auto"/>
            </w:tcBorders>
            <w:vAlign w:val="center"/>
            <w:hideMark/>
          </w:tcPr>
          <w:p w14:paraId="35315F04" w14:textId="77777777" w:rsidR="00CB200D" w:rsidRDefault="00CB200D" w:rsidP="00806472">
            <w:pPr>
              <w:jc w:val="center"/>
              <w:rPr>
                <w:rFonts w:ascii="GHEA Grapalat" w:hAnsi="GHEA Grapalat"/>
                <w:sz w:val="18"/>
              </w:rPr>
            </w:pPr>
            <w:proofErr w:type="spellStart"/>
            <w:r>
              <w:rPr>
                <w:rFonts w:ascii="GHEA Grapalat" w:hAnsi="GHEA Grapalat"/>
                <w:sz w:val="18"/>
              </w:rPr>
              <w:t>մատուցման</w:t>
            </w:r>
            <w:proofErr w:type="spellEnd"/>
            <w:r>
              <w:rPr>
                <w:rFonts w:ascii="GHEA Grapalat" w:hAnsi="GHEA Grapalat"/>
                <w:sz w:val="18"/>
              </w:rPr>
              <w:t>*</w:t>
            </w:r>
          </w:p>
        </w:tc>
      </w:tr>
      <w:tr w:rsidR="00CB200D" w14:paraId="73CEDB8B" w14:textId="77777777" w:rsidTr="005A6AB5">
        <w:trPr>
          <w:trHeight w:val="439"/>
        </w:trPr>
        <w:tc>
          <w:tcPr>
            <w:tcW w:w="924" w:type="dxa"/>
            <w:vMerge/>
            <w:tcBorders>
              <w:top w:val="single" w:sz="4" w:space="0" w:color="auto"/>
              <w:left w:val="single" w:sz="4" w:space="0" w:color="auto"/>
              <w:bottom w:val="single" w:sz="4" w:space="0" w:color="auto"/>
              <w:right w:val="single" w:sz="4" w:space="0" w:color="auto"/>
            </w:tcBorders>
            <w:vAlign w:val="center"/>
            <w:hideMark/>
          </w:tcPr>
          <w:p w14:paraId="0494BCB3" w14:textId="77777777" w:rsidR="00CB200D" w:rsidRDefault="00CB200D" w:rsidP="00806472">
            <w:pPr>
              <w:rPr>
                <w:rFonts w:ascii="GHEA Grapalat" w:hAnsi="GHEA Grapalat"/>
                <w:sz w:val="18"/>
              </w:rPr>
            </w:pPr>
          </w:p>
        </w:tc>
        <w:tc>
          <w:tcPr>
            <w:tcW w:w="1650" w:type="dxa"/>
            <w:vMerge/>
            <w:tcBorders>
              <w:top w:val="single" w:sz="4" w:space="0" w:color="auto"/>
              <w:left w:val="single" w:sz="4" w:space="0" w:color="auto"/>
              <w:bottom w:val="single" w:sz="4" w:space="0" w:color="auto"/>
              <w:right w:val="single" w:sz="4" w:space="0" w:color="auto"/>
            </w:tcBorders>
            <w:vAlign w:val="center"/>
            <w:hideMark/>
          </w:tcPr>
          <w:p w14:paraId="5917D619" w14:textId="77777777" w:rsidR="00CB200D" w:rsidRDefault="00CB200D" w:rsidP="00806472">
            <w:pPr>
              <w:rPr>
                <w:rFonts w:ascii="GHEA Grapalat" w:hAnsi="GHEA Grapalat"/>
                <w:sz w:val="18"/>
              </w:rPr>
            </w:pPr>
          </w:p>
        </w:tc>
        <w:tc>
          <w:tcPr>
            <w:tcW w:w="2428" w:type="dxa"/>
            <w:vMerge/>
            <w:tcBorders>
              <w:top w:val="single" w:sz="4" w:space="0" w:color="auto"/>
              <w:left w:val="single" w:sz="4" w:space="0" w:color="auto"/>
              <w:bottom w:val="single" w:sz="4" w:space="0" w:color="auto"/>
              <w:right w:val="single" w:sz="4" w:space="0" w:color="auto"/>
            </w:tcBorders>
            <w:vAlign w:val="center"/>
            <w:hideMark/>
          </w:tcPr>
          <w:p w14:paraId="027D6A55" w14:textId="77777777" w:rsidR="00CB200D" w:rsidRDefault="00CB200D" w:rsidP="00806472">
            <w:pPr>
              <w:rPr>
                <w:rFonts w:ascii="GHEA Grapalat" w:hAnsi="GHEA Grapalat"/>
                <w:sz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2064EBEA" w14:textId="77777777" w:rsidR="00CB200D" w:rsidRDefault="00CB200D" w:rsidP="00806472">
            <w:pPr>
              <w:rPr>
                <w:rFonts w:ascii="GHEA Grapalat" w:hAnsi="GHEA Grapalat"/>
                <w:sz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5ABB29DA" w14:textId="77777777" w:rsidR="00CB200D" w:rsidRDefault="00CB200D" w:rsidP="00806472">
            <w:pPr>
              <w:rPr>
                <w:rFonts w:ascii="GHEA Grapalat" w:hAnsi="GHEA Grapalat"/>
                <w:sz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594189BA" w14:textId="77777777" w:rsidR="00CB200D" w:rsidRDefault="00CB200D" w:rsidP="00806472">
            <w:pPr>
              <w:rPr>
                <w:rFonts w:ascii="GHEA Grapalat" w:hAnsi="GHEA Grapalat"/>
                <w:sz w:val="18"/>
              </w:rPr>
            </w:pPr>
          </w:p>
        </w:tc>
        <w:tc>
          <w:tcPr>
            <w:tcW w:w="1170" w:type="dxa"/>
            <w:tcBorders>
              <w:top w:val="single" w:sz="4" w:space="0" w:color="auto"/>
              <w:left w:val="single" w:sz="4" w:space="0" w:color="auto"/>
              <w:bottom w:val="single" w:sz="4" w:space="0" w:color="auto"/>
              <w:right w:val="single" w:sz="4" w:space="0" w:color="auto"/>
            </w:tcBorders>
            <w:vAlign w:val="center"/>
            <w:hideMark/>
          </w:tcPr>
          <w:p w14:paraId="424D963D" w14:textId="77777777" w:rsidR="00CB200D" w:rsidRDefault="00CB200D" w:rsidP="00806472">
            <w:pPr>
              <w:jc w:val="center"/>
              <w:rPr>
                <w:rFonts w:ascii="GHEA Grapalat" w:hAnsi="GHEA Grapalat"/>
                <w:sz w:val="18"/>
              </w:rPr>
            </w:pPr>
            <w:proofErr w:type="spellStart"/>
            <w:r>
              <w:rPr>
                <w:rFonts w:ascii="GHEA Grapalat" w:hAnsi="GHEA Grapalat"/>
                <w:sz w:val="18"/>
              </w:rPr>
              <w:t>հասցեն</w:t>
            </w:r>
            <w:proofErr w:type="spellEnd"/>
          </w:p>
        </w:tc>
        <w:tc>
          <w:tcPr>
            <w:tcW w:w="1225" w:type="dxa"/>
            <w:tcBorders>
              <w:top w:val="single" w:sz="4" w:space="0" w:color="auto"/>
              <w:left w:val="single" w:sz="4" w:space="0" w:color="auto"/>
              <w:bottom w:val="single" w:sz="4" w:space="0" w:color="auto"/>
              <w:right w:val="single" w:sz="4" w:space="0" w:color="auto"/>
            </w:tcBorders>
            <w:vAlign w:val="center"/>
            <w:hideMark/>
          </w:tcPr>
          <w:p w14:paraId="35896AB1" w14:textId="77777777" w:rsidR="00CB200D" w:rsidRDefault="00CB200D" w:rsidP="00806472">
            <w:pPr>
              <w:jc w:val="center"/>
              <w:rPr>
                <w:rFonts w:ascii="GHEA Grapalat" w:hAnsi="GHEA Grapalat"/>
                <w:sz w:val="18"/>
              </w:rPr>
            </w:pPr>
            <w:proofErr w:type="spellStart"/>
            <w:r>
              <w:rPr>
                <w:rFonts w:ascii="GHEA Grapalat" w:hAnsi="GHEA Grapalat"/>
                <w:sz w:val="18"/>
              </w:rPr>
              <w:t>Ժամկետը</w:t>
            </w:r>
            <w:proofErr w:type="spellEnd"/>
            <w:r>
              <w:rPr>
                <w:rFonts w:ascii="GHEA Grapalat" w:hAnsi="GHEA Grapalat"/>
                <w:sz w:val="18"/>
              </w:rPr>
              <w:t>**</w:t>
            </w:r>
          </w:p>
        </w:tc>
      </w:tr>
      <w:tr w:rsidR="005A6AB5" w:rsidRPr="002F32DC" w14:paraId="17CE7A07" w14:textId="77777777" w:rsidTr="005A6AB5">
        <w:trPr>
          <w:trHeight w:val="243"/>
        </w:trPr>
        <w:tc>
          <w:tcPr>
            <w:tcW w:w="924" w:type="dxa"/>
            <w:tcBorders>
              <w:top w:val="single" w:sz="4" w:space="0" w:color="auto"/>
              <w:left w:val="single" w:sz="4" w:space="0" w:color="auto"/>
              <w:bottom w:val="single" w:sz="4" w:space="0" w:color="auto"/>
              <w:right w:val="single" w:sz="4" w:space="0" w:color="auto"/>
            </w:tcBorders>
            <w:vAlign w:val="center"/>
            <w:hideMark/>
          </w:tcPr>
          <w:p w14:paraId="61C95C21" w14:textId="77777777" w:rsidR="005A6AB5" w:rsidRDefault="005A6AB5" w:rsidP="005A6AB5">
            <w:pPr>
              <w:jc w:val="center"/>
              <w:rPr>
                <w:rFonts w:ascii="GHEA Grapalat" w:hAnsi="GHEA Grapalat"/>
                <w:sz w:val="20"/>
              </w:rPr>
            </w:pPr>
            <w:r>
              <w:rPr>
                <w:rFonts w:ascii="GHEA Grapalat" w:hAnsi="GHEA Grapalat"/>
                <w:sz w:val="20"/>
                <w:szCs w:val="20"/>
                <w:lang w:val="es-ES"/>
              </w:rPr>
              <w:t>1</w:t>
            </w:r>
          </w:p>
        </w:tc>
        <w:tc>
          <w:tcPr>
            <w:tcW w:w="1650" w:type="dxa"/>
            <w:tcBorders>
              <w:top w:val="single" w:sz="4" w:space="0" w:color="auto"/>
              <w:left w:val="single" w:sz="4" w:space="0" w:color="auto"/>
              <w:bottom w:val="single" w:sz="4" w:space="0" w:color="auto"/>
              <w:right w:val="single" w:sz="4" w:space="0" w:color="auto"/>
            </w:tcBorders>
            <w:vAlign w:val="center"/>
            <w:hideMark/>
          </w:tcPr>
          <w:p w14:paraId="04E048EA" w14:textId="728C140F" w:rsidR="005A6AB5" w:rsidRPr="00FC4098" w:rsidRDefault="005A6AB5" w:rsidP="005A6AB5">
            <w:pPr>
              <w:jc w:val="center"/>
              <w:rPr>
                <w:rFonts w:ascii="GHEA Grapalat" w:hAnsi="GHEA Grapalat"/>
                <w:sz w:val="20"/>
              </w:rPr>
            </w:pPr>
            <w:r>
              <w:rPr>
                <w:rFonts w:ascii="GHEA Grapalat" w:hAnsi="GHEA Grapalat"/>
                <w:sz w:val="20"/>
                <w:szCs w:val="20"/>
              </w:rPr>
              <w:t>90911120</w:t>
            </w:r>
          </w:p>
        </w:tc>
        <w:tc>
          <w:tcPr>
            <w:tcW w:w="2428" w:type="dxa"/>
            <w:tcBorders>
              <w:top w:val="single" w:sz="4" w:space="0" w:color="auto"/>
              <w:left w:val="single" w:sz="4" w:space="0" w:color="auto"/>
              <w:bottom w:val="single" w:sz="4" w:space="0" w:color="auto"/>
              <w:right w:val="single" w:sz="4" w:space="0" w:color="auto"/>
            </w:tcBorders>
            <w:vAlign w:val="center"/>
            <w:hideMark/>
          </w:tcPr>
          <w:p w14:paraId="4476B1E6" w14:textId="77777777" w:rsidR="005A6AB5" w:rsidRPr="00AD76D4" w:rsidRDefault="005A6AB5" w:rsidP="005A6AB5">
            <w:pPr>
              <w:jc w:val="center"/>
              <w:rPr>
                <w:rFonts w:ascii="GHEA Grapalat" w:hAnsi="GHEA Grapalat" w:cs="Sylfaen"/>
                <w:sz w:val="16"/>
                <w:szCs w:val="16"/>
                <w:lang w:val="hy-AM"/>
              </w:rPr>
            </w:pPr>
            <w:r w:rsidRPr="00CE07A3">
              <w:rPr>
                <w:rFonts w:ascii="GHEA Grapalat" w:hAnsi="GHEA Grapalat"/>
                <w:color w:val="000000"/>
                <w:sz w:val="16"/>
                <w:szCs w:val="16"/>
                <w:lang w:val="hy-AM"/>
              </w:rPr>
              <w:t>Կառավարական</w:t>
            </w:r>
            <w:r>
              <w:rPr>
                <w:rFonts w:ascii="GHEA Grapalat" w:hAnsi="GHEA Grapalat"/>
                <w:color w:val="000000"/>
                <w:sz w:val="16"/>
                <w:szCs w:val="16"/>
                <w:lang w:val="hy-AM"/>
              </w:rPr>
              <w:t xml:space="preserve"> </w:t>
            </w:r>
            <w:r w:rsidRPr="00CE07A3">
              <w:rPr>
                <w:rFonts w:ascii="GHEA Grapalat" w:hAnsi="GHEA Grapalat"/>
                <w:color w:val="000000"/>
                <w:sz w:val="16"/>
                <w:szCs w:val="16"/>
                <w:lang w:val="hy-AM"/>
              </w:rPr>
              <w:t xml:space="preserve"> </w:t>
            </w:r>
            <w:r w:rsidRPr="00170A16">
              <w:rPr>
                <w:rFonts w:ascii="GHEA Grapalat" w:hAnsi="GHEA Grapalat"/>
                <w:color w:val="000000"/>
                <w:sz w:val="16"/>
                <w:szCs w:val="16"/>
                <w:lang w:val="hy-AM"/>
              </w:rPr>
              <w:t>N</w:t>
            </w:r>
            <w:r w:rsidRPr="00CE07A3">
              <w:rPr>
                <w:rFonts w:ascii="GHEA Grapalat" w:hAnsi="GHEA Grapalat"/>
                <w:color w:val="000000"/>
                <w:sz w:val="16"/>
                <w:szCs w:val="16"/>
                <w:lang w:val="hy-AM"/>
              </w:rPr>
              <w:t xml:space="preserve"> 2</w:t>
            </w:r>
            <w:r w:rsidRPr="00170A16">
              <w:rPr>
                <w:rFonts w:ascii="GHEA Grapalat" w:hAnsi="GHEA Grapalat"/>
                <w:color w:val="000000"/>
                <w:sz w:val="16"/>
                <w:szCs w:val="16"/>
                <w:lang w:val="hy-AM"/>
              </w:rPr>
              <w:t xml:space="preserve"> </w:t>
            </w:r>
            <w:r>
              <w:rPr>
                <w:rFonts w:ascii="GHEA Grapalat" w:hAnsi="GHEA Grapalat"/>
                <w:color w:val="000000"/>
                <w:sz w:val="16"/>
                <w:szCs w:val="16"/>
                <w:lang w:val="hy-AM"/>
              </w:rPr>
              <w:t xml:space="preserve">, </w:t>
            </w:r>
            <w:r w:rsidRPr="00CE07A3">
              <w:rPr>
                <w:rFonts w:ascii="GHEA Grapalat" w:hAnsi="GHEA Grapalat"/>
                <w:color w:val="000000"/>
                <w:sz w:val="16"/>
                <w:szCs w:val="16"/>
                <w:lang w:val="hy-AM"/>
              </w:rPr>
              <w:t>Վազգեն Սարգսյան 3</w:t>
            </w:r>
            <w:r>
              <w:rPr>
                <w:rFonts w:ascii="GHEA Grapalat" w:hAnsi="GHEA Grapalat"/>
                <w:color w:val="000000"/>
                <w:sz w:val="16"/>
                <w:szCs w:val="16"/>
                <w:lang w:val="hy-AM"/>
              </w:rPr>
              <w:t>/3</w:t>
            </w:r>
            <w:r w:rsidRPr="00170A16">
              <w:rPr>
                <w:rFonts w:ascii="GHEA Grapalat" w:hAnsi="GHEA Grapalat"/>
                <w:color w:val="000000"/>
                <w:sz w:val="16"/>
                <w:szCs w:val="16"/>
                <w:lang w:val="hy-AM"/>
              </w:rPr>
              <w:t xml:space="preserve"> </w:t>
            </w:r>
            <w:r>
              <w:rPr>
                <w:rFonts w:ascii="GHEA Grapalat" w:hAnsi="GHEA Grapalat"/>
                <w:color w:val="000000"/>
                <w:sz w:val="16"/>
                <w:szCs w:val="16"/>
                <w:lang w:val="hy-AM"/>
              </w:rPr>
              <w:t xml:space="preserve">շենքերի </w:t>
            </w:r>
            <w:r w:rsidRPr="00AD76D4">
              <w:rPr>
                <w:rFonts w:ascii="GHEA Grapalat" w:hAnsi="GHEA Grapalat" w:cs="Sylfaen"/>
                <w:sz w:val="16"/>
                <w:szCs w:val="16"/>
                <w:lang w:val="hy-AM"/>
              </w:rPr>
              <w:t xml:space="preserve"> 1-9 հարկերի ֆասադային չբացվող </w:t>
            </w:r>
            <w:r>
              <w:rPr>
                <w:rFonts w:ascii="GHEA Grapalat" w:hAnsi="GHEA Grapalat" w:cs="Sylfaen"/>
                <w:sz w:val="16"/>
                <w:szCs w:val="16"/>
                <w:lang w:val="hy-AM"/>
              </w:rPr>
              <w:t xml:space="preserve"> ընդհանուր </w:t>
            </w:r>
            <w:r w:rsidRPr="00AD76D4">
              <w:rPr>
                <w:rFonts w:ascii="GHEA Grapalat" w:hAnsi="GHEA Grapalat" w:cs="Sylfaen"/>
                <w:sz w:val="16"/>
                <w:szCs w:val="16"/>
                <w:lang w:val="hy-AM"/>
              </w:rPr>
              <w:t xml:space="preserve">մոտ 1600 քառ.մ </w:t>
            </w:r>
            <w:r w:rsidRPr="00D34880">
              <w:rPr>
                <w:rFonts w:ascii="GHEA Grapalat" w:hAnsi="GHEA Grapalat" w:cs="Sylfaen"/>
                <w:sz w:val="16"/>
                <w:szCs w:val="16"/>
                <w:lang w:val="hy-AM"/>
              </w:rPr>
              <w:t xml:space="preserve">մակերեսով </w:t>
            </w:r>
            <w:r w:rsidRPr="00AD76D4">
              <w:rPr>
                <w:rFonts w:ascii="GHEA Grapalat" w:hAnsi="GHEA Grapalat" w:cs="Sylfaen"/>
                <w:sz w:val="16"/>
                <w:szCs w:val="16"/>
                <w:lang w:val="hy-AM"/>
              </w:rPr>
              <w:t>պատուհանների արտաքին մասերի ապակիների մաքրման աշխատանքներ՝ կիրառելով ժամանակակից տեխնոլոգիաներ և բարձրորակ  չգունաթափող լվացող միջոցներ:</w:t>
            </w:r>
          </w:p>
          <w:p w14:paraId="2B59F434" w14:textId="1893AF1B" w:rsidR="005A6AB5" w:rsidRPr="005A6AB5" w:rsidRDefault="005A6AB5" w:rsidP="005A6AB5">
            <w:pPr>
              <w:jc w:val="center"/>
              <w:rPr>
                <w:rFonts w:ascii="GHEA Grapalat" w:hAnsi="GHEA Grapalat"/>
                <w:sz w:val="20"/>
                <w:lang w:val="hy-AM"/>
              </w:rPr>
            </w:pPr>
            <w:r w:rsidRPr="00AD76D4">
              <w:rPr>
                <w:rFonts w:ascii="GHEA Grapalat" w:hAnsi="GHEA Grapalat" w:cs="Sylfaen"/>
                <w:sz w:val="16"/>
                <w:szCs w:val="16"/>
                <w:lang w:val="hy-AM"/>
              </w:rPr>
              <w:t>Կատարողը մաքրման ժամանակ ըստ անհրաժեշտության  իր միջոցների հաշվին ապահովում է ավտոաշտարակ և երաշխավորում է  ապակիների չվնասումը:</w:t>
            </w:r>
          </w:p>
        </w:tc>
        <w:tc>
          <w:tcPr>
            <w:tcW w:w="990" w:type="dxa"/>
            <w:tcBorders>
              <w:top w:val="single" w:sz="4" w:space="0" w:color="auto"/>
              <w:left w:val="single" w:sz="4" w:space="0" w:color="auto"/>
              <w:bottom w:val="single" w:sz="4" w:space="0" w:color="auto"/>
              <w:right w:val="single" w:sz="4" w:space="0" w:color="auto"/>
            </w:tcBorders>
            <w:vAlign w:val="center"/>
            <w:hideMark/>
          </w:tcPr>
          <w:p w14:paraId="34FA3566" w14:textId="77777777" w:rsidR="005A6AB5" w:rsidRDefault="005A6AB5" w:rsidP="005A6AB5">
            <w:pPr>
              <w:jc w:val="center"/>
              <w:rPr>
                <w:rFonts w:ascii="GHEA Grapalat" w:hAnsi="GHEA Grapalat"/>
                <w:sz w:val="20"/>
              </w:rPr>
            </w:pPr>
            <w:proofErr w:type="spellStart"/>
            <w:r>
              <w:rPr>
                <w:rFonts w:ascii="GHEA Grapalat" w:hAnsi="GHEA Grapalat"/>
                <w:sz w:val="20"/>
              </w:rPr>
              <w:t>դրամ</w:t>
            </w:r>
            <w:proofErr w:type="spellEnd"/>
          </w:p>
        </w:tc>
        <w:tc>
          <w:tcPr>
            <w:tcW w:w="1170" w:type="dxa"/>
            <w:tcBorders>
              <w:top w:val="single" w:sz="4" w:space="0" w:color="auto"/>
              <w:left w:val="single" w:sz="4" w:space="0" w:color="auto"/>
              <w:bottom w:val="single" w:sz="4" w:space="0" w:color="auto"/>
              <w:right w:val="single" w:sz="4" w:space="0" w:color="auto"/>
            </w:tcBorders>
            <w:vAlign w:val="center"/>
          </w:tcPr>
          <w:p w14:paraId="7DDF60F8" w14:textId="77777777" w:rsidR="005A6AB5" w:rsidRDefault="005A6AB5" w:rsidP="005A6AB5">
            <w:pPr>
              <w:jc w:val="center"/>
              <w:rPr>
                <w:rFonts w:ascii="GHEA Grapalat" w:hAnsi="GHEA Grapalat"/>
                <w:sz w:val="20"/>
              </w:rPr>
            </w:pPr>
          </w:p>
        </w:tc>
        <w:tc>
          <w:tcPr>
            <w:tcW w:w="1170" w:type="dxa"/>
            <w:tcBorders>
              <w:top w:val="single" w:sz="4" w:space="0" w:color="auto"/>
              <w:left w:val="single" w:sz="4" w:space="0" w:color="auto"/>
              <w:bottom w:val="single" w:sz="4" w:space="0" w:color="auto"/>
              <w:right w:val="single" w:sz="4" w:space="0" w:color="auto"/>
            </w:tcBorders>
            <w:vAlign w:val="center"/>
            <w:hideMark/>
          </w:tcPr>
          <w:p w14:paraId="7D97FEE7" w14:textId="77777777" w:rsidR="005A6AB5" w:rsidRDefault="005A6AB5" w:rsidP="005A6AB5">
            <w:pPr>
              <w:jc w:val="center"/>
              <w:rPr>
                <w:rFonts w:ascii="GHEA Grapalat" w:hAnsi="GHEA Grapalat"/>
                <w:sz w:val="20"/>
              </w:rPr>
            </w:pPr>
            <w:r>
              <w:rPr>
                <w:rFonts w:ascii="GHEA Grapalat" w:hAnsi="GHEA Grapalat"/>
                <w:sz w:val="20"/>
              </w:rPr>
              <w:t>1</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B1AEB03" w14:textId="7BAC849B" w:rsidR="005A6AB5" w:rsidRDefault="005A6AB5" w:rsidP="005A6AB5">
            <w:pPr>
              <w:jc w:val="center"/>
              <w:rPr>
                <w:rFonts w:ascii="GHEA Grapalat" w:hAnsi="GHEA Grapalat"/>
                <w:sz w:val="16"/>
                <w:szCs w:val="16"/>
              </w:rPr>
            </w:pPr>
            <w:r w:rsidRPr="006C094E">
              <w:rPr>
                <w:rFonts w:ascii="GHEA Grapalat" w:hAnsi="GHEA Grapalat"/>
                <w:b/>
                <w:sz w:val="12"/>
                <w:szCs w:val="12"/>
                <w:lang w:val="hy-AM"/>
              </w:rPr>
              <w:t>Կառավարական 2շ և Վ.Սարգսյան 3/3</w:t>
            </w:r>
            <w:r w:rsidRPr="005A6AB5">
              <w:rPr>
                <w:rFonts w:ascii="GHEA Grapalat" w:hAnsi="GHEA Grapalat"/>
                <w:b/>
                <w:sz w:val="12"/>
                <w:szCs w:val="12"/>
              </w:rPr>
              <w:t xml:space="preserve"> </w:t>
            </w:r>
            <w:r>
              <w:rPr>
                <w:rFonts w:ascii="GHEA Grapalat" w:hAnsi="GHEA Grapalat"/>
                <w:b/>
                <w:sz w:val="12"/>
                <w:szCs w:val="12"/>
              </w:rPr>
              <w:t>շ</w:t>
            </w:r>
          </w:p>
        </w:tc>
        <w:tc>
          <w:tcPr>
            <w:tcW w:w="1225" w:type="dxa"/>
            <w:tcBorders>
              <w:top w:val="single" w:sz="4" w:space="0" w:color="auto"/>
              <w:left w:val="single" w:sz="4" w:space="0" w:color="auto"/>
              <w:bottom w:val="single" w:sz="4" w:space="0" w:color="auto"/>
              <w:right w:val="single" w:sz="4" w:space="0" w:color="auto"/>
            </w:tcBorders>
            <w:vAlign w:val="center"/>
            <w:hideMark/>
          </w:tcPr>
          <w:p w14:paraId="62B6BF1C" w14:textId="493AE707" w:rsidR="005A6AB5" w:rsidRDefault="005A6AB5" w:rsidP="005A6AB5">
            <w:pPr>
              <w:jc w:val="center"/>
              <w:rPr>
                <w:rFonts w:ascii="GHEA Grapalat" w:hAnsi="GHEA Grapalat"/>
                <w:sz w:val="16"/>
                <w:szCs w:val="16"/>
              </w:rPr>
            </w:pPr>
            <w:r w:rsidRPr="00ED75C2">
              <w:rPr>
                <w:rFonts w:ascii="GHEA Grapalat" w:hAnsi="GHEA Grapalat" w:cs="Sylfaen"/>
                <w:i/>
                <w:color w:val="000000"/>
                <w:sz w:val="16"/>
                <w:szCs w:val="16"/>
                <w:lang w:val="pt-BR"/>
              </w:rPr>
              <w:t>Պայմանագիրը  ուժի մեջ մտնելու օրվանից-</w:t>
            </w:r>
            <w:r w:rsidRPr="005A6AB5">
              <w:rPr>
                <w:rFonts w:ascii="GHEA Grapalat" w:hAnsi="GHEA Grapalat" w:cs="Sylfaen"/>
                <w:i/>
                <w:color w:val="000000"/>
                <w:sz w:val="16"/>
                <w:szCs w:val="16"/>
              </w:rPr>
              <w:t xml:space="preserve">21 </w:t>
            </w:r>
            <w:proofErr w:type="spellStart"/>
            <w:r w:rsidRPr="00ED75C2">
              <w:rPr>
                <w:rFonts w:ascii="GHEA Grapalat" w:hAnsi="GHEA Grapalat" w:cs="Sylfaen"/>
                <w:i/>
                <w:color w:val="000000"/>
                <w:sz w:val="16"/>
                <w:szCs w:val="16"/>
                <w:lang w:val="ru-RU"/>
              </w:rPr>
              <w:t>օրացույցային</w:t>
            </w:r>
            <w:proofErr w:type="spellEnd"/>
            <w:r w:rsidRPr="005A6AB5">
              <w:rPr>
                <w:rFonts w:ascii="GHEA Grapalat" w:hAnsi="GHEA Grapalat" w:cs="Sylfaen"/>
                <w:i/>
                <w:color w:val="000000"/>
                <w:sz w:val="16"/>
                <w:szCs w:val="16"/>
              </w:rPr>
              <w:t xml:space="preserve"> </w:t>
            </w:r>
            <w:proofErr w:type="spellStart"/>
            <w:r w:rsidRPr="00ED75C2">
              <w:rPr>
                <w:rFonts w:ascii="GHEA Grapalat" w:hAnsi="GHEA Grapalat" w:cs="Sylfaen"/>
                <w:i/>
                <w:color w:val="000000"/>
                <w:sz w:val="16"/>
                <w:szCs w:val="16"/>
                <w:lang w:val="ru-RU"/>
              </w:rPr>
              <w:t>օրվա</w:t>
            </w:r>
            <w:proofErr w:type="spellEnd"/>
            <w:r w:rsidRPr="005A6AB5">
              <w:rPr>
                <w:rFonts w:ascii="GHEA Grapalat" w:hAnsi="GHEA Grapalat" w:cs="Sylfaen"/>
                <w:i/>
                <w:color w:val="000000"/>
                <w:sz w:val="16"/>
                <w:szCs w:val="16"/>
              </w:rPr>
              <w:t xml:space="preserve"> </w:t>
            </w:r>
            <w:proofErr w:type="spellStart"/>
            <w:r w:rsidRPr="00ED75C2">
              <w:rPr>
                <w:rFonts w:ascii="GHEA Grapalat" w:hAnsi="GHEA Grapalat" w:cs="Sylfaen"/>
                <w:i/>
                <w:color w:val="000000"/>
                <w:sz w:val="16"/>
                <w:szCs w:val="16"/>
                <w:lang w:val="ru-RU"/>
              </w:rPr>
              <w:t>ընթացքում</w:t>
            </w:r>
            <w:proofErr w:type="spellEnd"/>
            <w:r w:rsidRPr="005A6AB5">
              <w:rPr>
                <w:rFonts w:ascii="GHEA Grapalat" w:hAnsi="GHEA Grapalat" w:cs="Sylfaen"/>
                <w:i/>
                <w:color w:val="000000"/>
                <w:sz w:val="16"/>
                <w:szCs w:val="16"/>
              </w:rPr>
              <w:t xml:space="preserve"> </w:t>
            </w:r>
          </w:p>
        </w:tc>
      </w:tr>
    </w:tbl>
    <w:p w14:paraId="4AC15A07" w14:textId="77777777" w:rsidR="00CB200D" w:rsidRPr="008F6C7C" w:rsidRDefault="00CB200D" w:rsidP="00CB200D">
      <w:pPr>
        <w:jc w:val="both"/>
        <w:rPr>
          <w:rFonts w:ascii="GHEA Grapalat" w:hAnsi="GHEA Grapalat"/>
          <w:sz w:val="20"/>
          <w:lang w:val="hy-AM"/>
        </w:rPr>
      </w:pPr>
      <w:r w:rsidRPr="008F0CF7">
        <w:rPr>
          <w:rFonts w:ascii="GHEA Grapalat" w:hAnsi="GHEA Grapalat"/>
          <w:sz w:val="20"/>
          <w:lang w:val="hy-AM"/>
        </w:rPr>
        <w:t xml:space="preserve"> </w:t>
      </w:r>
      <w:r w:rsidRPr="00064ADD">
        <w:rPr>
          <w:rFonts w:ascii="GHEA Grapalat" w:hAnsi="GHEA Grapalat" w:cs="Sylfaen"/>
          <w:i/>
          <w:sz w:val="18"/>
          <w:szCs w:val="18"/>
          <w:lang w:val="pt-BR"/>
        </w:rPr>
        <w:t xml:space="preserve">* ծառայության մատուցման վերջնաժամկետը չի կարող ավել լինել, քան տվյալ տարվա </w:t>
      </w:r>
      <w:r>
        <w:rPr>
          <w:rFonts w:ascii="GHEA Grapalat" w:hAnsi="GHEA Grapalat" w:cs="Sylfaen"/>
          <w:i/>
          <w:sz w:val="18"/>
          <w:szCs w:val="18"/>
          <w:lang w:val="pt-BR"/>
        </w:rPr>
        <w:t>դեկտեմբերի 22</w:t>
      </w:r>
      <w:r w:rsidRPr="00064ADD">
        <w:rPr>
          <w:rFonts w:ascii="GHEA Grapalat" w:hAnsi="GHEA Grapalat" w:cs="Sylfaen"/>
          <w:i/>
          <w:sz w:val="18"/>
          <w:szCs w:val="18"/>
          <w:lang w:val="pt-BR"/>
        </w:rPr>
        <w:t>-ը:</w:t>
      </w:r>
    </w:p>
    <w:p w14:paraId="3A1009B7" w14:textId="77777777" w:rsidR="00CB200D" w:rsidRDefault="00CB200D" w:rsidP="00CB200D">
      <w:pPr>
        <w:spacing w:line="288" w:lineRule="auto"/>
        <w:jc w:val="both"/>
        <w:rPr>
          <w:rFonts w:ascii="GHEA Grapalat" w:hAnsi="GHEA Grapalat" w:cs="Arial"/>
          <w:color w:val="000000"/>
          <w:sz w:val="20"/>
          <w:szCs w:val="20"/>
          <w:lang w:val="hy-AM"/>
        </w:rPr>
      </w:pPr>
    </w:p>
    <w:tbl>
      <w:tblPr>
        <w:tblpPr w:leftFromText="180" w:rightFromText="180" w:vertAnchor="text" w:horzAnchor="margin" w:tblpY="175"/>
        <w:tblW w:w="10490" w:type="dxa"/>
        <w:tblLayout w:type="fixed"/>
        <w:tblLook w:val="04A0" w:firstRow="1" w:lastRow="0" w:firstColumn="1" w:lastColumn="0" w:noHBand="0" w:noVBand="1"/>
      </w:tblPr>
      <w:tblGrid>
        <w:gridCol w:w="5812"/>
        <w:gridCol w:w="4678"/>
      </w:tblGrid>
      <w:tr w:rsidR="00CB200D" w:rsidRPr="00406D08" w14:paraId="131A0418" w14:textId="77777777" w:rsidTr="00806472">
        <w:trPr>
          <w:trHeight w:val="3589"/>
        </w:trPr>
        <w:tc>
          <w:tcPr>
            <w:tcW w:w="5812" w:type="dxa"/>
          </w:tcPr>
          <w:p w14:paraId="145178BE" w14:textId="77777777" w:rsidR="00CB200D" w:rsidRPr="00BA0360" w:rsidRDefault="00CB200D" w:rsidP="00806472">
            <w:pPr>
              <w:ind w:firstLine="720"/>
              <w:jc w:val="center"/>
              <w:rPr>
                <w:rFonts w:ascii="GHEA Grapalat" w:hAnsi="GHEA Grapalat" w:cs="Sylfaen"/>
                <w:b/>
                <w:sz w:val="20"/>
                <w:szCs w:val="20"/>
                <w:lang w:val="hy-AM"/>
              </w:rPr>
            </w:pPr>
            <w:r w:rsidRPr="00BA0360">
              <w:rPr>
                <w:rFonts w:ascii="GHEA Grapalat" w:hAnsi="GHEA Grapalat" w:cs="Sylfaen"/>
                <w:b/>
                <w:sz w:val="20"/>
                <w:szCs w:val="20"/>
                <w:lang w:val="hy-AM"/>
              </w:rPr>
              <w:t>Պ Ա Տ Վ Ի Ր Ա Տ ՈՒ</w:t>
            </w:r>
          </w:p>
          <w:p w14:paraId="1491BA89" w14:textId="77777777" w:rsidR="00CB200D" w:rsidRPr="00BA0360" w:rsidRDefault="00CB200D" w:rsidP="00806472">
            <w:pPr>
              <w:jc w:val="center"/>
              <w:rPr>
                <w:rFonts w:ascii="GHEA Grapalat" w:hAnsi="GHEA Grapalat" w:cs="Sylfaen"/>
                <w:b/>
                <w:sz w:val="20"/>
                <w:szCs w:val="20"/>
                <w:lang w:val="hy-AM"/>
              </w:rPr>
            </w:pPr>
            <w:r w:rsidRPr="00BA0360">
              <w:rPr>
                <w:rFonts w:ascii="GHEA Grapalat" w:hAnsi="GHEA Grapalat" w:cs="Sylfaen"/>
                <w:b/>
                <w:bCs/>
                <w:sz w:val="20"/>
                <w:szCs w:val="20"/>
                <w:lang w:val="hy-AM"/>
              </w:rPr>
              <w:t>«Գույքի գնահատման  և աճուրդի կենտրոն» ՊՈԱԿ</w:t>
            </w:r>
          </w:p>
          <w:p w14:paraId="35ADE560" w14:textId="77777777" w:rsidR="00CB200D" w:rsidRPr="00BA0360" w:rsidRDefault="00CB200D" w:rsidP="00806472">
            <w:pPr>
              <w:ind w:firstLine="720"/>
              <w:jc w:val="center"/>
              <w:rPr>
                <w:rFonts w:ascii="GHEA Grapalat" w:hAnsi="GHEA Grapalat" w:cs="Sylfaen"/>
                <w:b/>
                <w:bCs/>
                <w:sz w:val="20"/>
                <w:szCs w:val="20"/>
                <w:lang w:val="hy-AM"/>
              </w:rPr>
            </w:pPr>
            <w:r w:rsidRPr="00BA0360">
              <w:rPr>
                <w:rFonts w:ascii="GHEA Grapalat" w:hAnsi="GHEA Grapalat" w:cs="Sylfaen"/>
                <w:b/>
                <w:bCs/>
                <w:sz w:val="20"/>
                <w:szCs w:val="20"/>
                <w:lang w:val="hy-AM"/>
              </w:rPr>
              <w:t>ք.Երևան Զաքիյան 10</w:t>
            </w:r>
          </w:p>
          <w:p w14:paraId="6B4551EA" w14:textId="77777777" w:rsidR="00CB200D" w:rsidRPr="00BA0360" w:rsidRDefault="00CB200D" w:rsidP="00806472">
            <w:pPr>
              <w:ind w:firstLine="720"/>
              <w:jc w:val="center"/>
              <w:rPr>
                <w:rFonts w:ascii="GHEA Grapalat" w:hAnsi="GHEA Grapalat" w:cs="Sylfaen"/>
                <w:b/>
                <w:bCs/>
                <w:sz w:val="20"/>
                <w:szCs w:val="20"/>
                <w:lang w:val="hy-AM"/>
              </w:rPr>
            </w:pPr>
            <w:r w:rsidRPr="00BA0360">
              <w:rPr>
                <w:rFonts w:ascii="GHEA Grapalat" w:hAnsi="GHEA Grapalat" w:cs="Sylfaen"/>
                <w:b/>
                <w:bCs/>
                <w:sz w:val="20"/>
                <w:szCs w:val="20"/>
                <w:lang w:val="hy-AM"/>
              </w:rPr>
              <w:t>ՀՀ ՖՆ գանձապետ.վարչ.</w:t>
            </w:r>
          </w:p>
          <w:p w14:paraId="5D646721" w14:textId="77777777" w:rsidR="00CB200D" w:rsidRPr="00BA0360" w:rsidRDefault="00CB200D" w:rsidP="00806472">
            <w:pPr>
              <w:ind w:firstLine="720"/>
              <w:jc w:val="center"/>
              <w:rPr>
                <w:rFonts w:ascii="GHEA Grapalat" w:hAnsi="GHEA Grapalat" w:cs="Sylfaen"/>
                <w:b/>
                <w:bCs/>
                <w:sz w:val="20"/>
                <w:szCs w:val="20"/>
                <w:lang w:val="hy-AM"/>
              </w:rPr>
            </w:pPr>
            <w:r w:rsidRPr="00BA0360">
              <w:rPr>
                <w:rFonts w:ascii="GHEA Grapalat" w:hAnsi="GHEA Grapalat" w:cs="Sylfaen"/>
                <w:b/>
                <w:bCs/>
                <w:sz w:val="20"/>
                <w:szCs w:val="20"/>
                <w:lang w:val="hy-AM"/>
              </w:rPr>
              <w:t>Հ/Հ   900018002981</w:t>
            </w:r>
          </w:p>
          <w:p w14:paraId="6FD55732" w14:textId="77777777" w:rsidR="00CB200D" w:rsidRPr="00BA0360" w:rsidRDefault="00CB200D" w:rsidP="00806472">
            <w:pPr>
              <w:ind w:firstLine="720"/>
              <w:jc w:val="center"/>
              <w:rPr>
                <w:rFonts w:ascii="GHEA Grapalat" w:hAnsi="GHEA Grapalat" w:cs="Sylfaen"/>
                <w:b/>
                <w:bCs/>
                <w:sz w:val="20"/>
                <w:szCs w:val="20"/>
                <w:lang w:val="hy-AM"/>
              </w:rPr>
            </w:pPr>
            <w:r w:rsidRPr="00BA0360">
              <w:rPr>
                <w:rFonts w:ascii="GHEA Grapalat" w:hAnsi="GHEA Grapalat" w:cs="Sylfaen"/>
                <w:b/>
                <w:bCs/>
                <w:sz w:val="20"/>
                <w:szCs w:val="20"/>
                <w:lang w:val="hy-AM"/>
              </w:rPr>
              <w:t>ՀՎՀՀ  02562123</w:t>
            </w:r>
          </w:p>
          <w:p w14:paraId="667EFCD1" w14:textId="77777777" w:rsidR="00CB200D" w:rsidRPr="00BA0360" w:rsidRDefault="00CB200D" w:rsidP="00806472">
            <w:pPr>
              <w:ind w:firstLine="720"/>
              <w:jc w:val="center"/>
              <w:rPr>
                <w:rFonts w:ascii="GHEA Grapalat" w:hAnsi="GHEA Grapalat" w:cs="Sylfaen"/>
                <w:b/>
                <w:sz w:val="20"/>
                <w:szCs w:val="20"/>
                <w:u w:val="single"/>
                <w:lang w:val="hy-AM"/>
              </w:rPr>
            </w:pPr>
            <w:r w:rsidRPr="00BA0360">
              <w:rPr>
                <w:rFonts w:ascii="GHEA Grapalat" w:hAnsi="GHEA Grapalat" w:cs="Sylfaen"/>
                <w:b/>
                <w:bCs/>
                <w:sz w:val="20"/>
                <w:szCs w:val="20"/>
                <w:lang w:val="hy-AM"/>
              </w:rPr>
              <w:t xml:space="preserve">Էլ.փոստ  </w:t>
            </w:r>
            <w:r w:rsidR="00947A69">
              <w:fldChar w:fldCharType="begin"/>
            </w:r>
            <w:r w:rsidR="00947A69" w:rsidRPr="00FC4098">
              <w:rPr>
                <w:lang w:val="hy-AM"/>
              </w:rPr>
              <w:instrText xml:space="preserve"> HYPERLINK "mailto:petguyq.poak@mail.ru" </w:instrText>
            </w:r>
            <w:r w:rsidR="00947A69">
              <w:fldChar w:fldCharType="separate"/>
            </w:r>
            <w:r w:rsidRPr="00BA0360">
              <w:rPr>
                <w:rStyle w:val="Hyperlink"/>
                <w:rFonts w:ascii="GHEA Grapalat" w:hAnsi="GHEA Grapalat" w:cs="Sylfaen"/>
                <w:b/>
                <w:bCs/>
                <w:sz w:val="20"/>
                <w:szCs w:val="20"/>
                <w:lang w:val="hy-AM"/>
              </w:rPr>
              <w:t>petguyq.poak@mail.ru</w:t>
            </w:r>
            <w:r w:rsidR="00947A69">
              <w:rPr>
                <w:rStyle w:val="Hyperlink"/>
                <w:rFonts w:ascii="GHEA Grapalat" w:hAnsi="GHEA Grapalat" w:cs="Sylfaen"/>
                <w:b/>
                <w:bCs/>
                <w:sz w:val="20"/>
                <w:szCs w:val="20"/>
                <w:lang w:val="hy-AM"/>
              </w:rPr>
              <w:fldChar w:fldCharType="end"/>
            </w:r>
          </w:p>
          <w:p w14:paraId="30B5CE3F" w14:textId="77777777" w:rsidR="00CB200D" w:rsidRPr="00BA0360" w:rsidRDefault="00CB200D" w:rsidP="00806472">
            <w:pPr>
              <w:ind w:firstLine="720"/>
              <w:jc w:val="center"/>
              <w:rPr>
                <w:rFonts w:ascii="GHEA Grapalat" w:hAnsi="GHEA Grapalat" w:cs="Sylfaen"/>
                <w:b/>
                <w:sz w:val="20"/>
                <w:szCs w:val="20"/>
                <w:lang w:val="hy-AM"/>
              </w:rPr>
            </w:pPr>
            <w:r w:rsidRPr="00BA0360">
              <w:rPr>
                <w:rFonts w:ascii="GHEA Grapalat" w:hAnsi="GHEA Grapalat" w:cs="Sylfaen"/>
                <w:b/>
                <w:sz w:val="20"/>
                <w:szCs w:val="20"/>
                <w:lang w:val="hy-AM"/>
              </w:rPr>
              <w:t>Հեռ (+374 10) 56-14-21</w:t>
            </w:r>
          </w:p>
          <w:p w14:paraId="49B60514" w14:textId="77777777" w:rsidR="00CB200D" w:rsidRPr="00BA0360" w:rsidRDefault="00CB200D" w:rsidP="00806472">
            <w:pPr>
              <w:ind w:firstLine="720"/>
              <w:jc w:val="center"/>
              <w:rPr>
                <w:rFonts w:ascii="GHEA Grapalat" w:hAnsi="GHEA Grapalat" w:cs="Sylfaen"/>
                <w:b/>
                <w:bCs/>
                <w:sz w:val="20"/>
                <w:szCs w:val="20"/>
                <w:lang w:val="hy-AM"/>
              </w:rPr>
            </w:pPr>
          </w:p>
          <w:p w14:paraId="66EDA0F6" w14:textId="77777777" w:rsidR="00CB200D" w:rsidRPr="00BA0360" w:rsidRDefault="00CB200D" w:rsidP="00806472">
            <w:pPr>
              <w:jc w:val="center"/>
              <w:rPr>
                <w:rFonts w:ascii="GHEA Grapalat" w:hAnsi="GHEA Grapalat" w:cs="Sylfaen"/>
                <w:b/>
                <w:bCs/>
                <w:sz w:val="20"/>
                <w:szCs w:val="20"/>
                <w:lang w:val="hy-AM"/>
              </w:rPr>
            </w:pPr>
            <w:r w:rsidRPr="00BA0360">
              <w:rPr>
                <w:rFonts w:ascii="GHEA Grapalat" w:hAnsi="GHEA Grapalat" w:cs="Sylfaen"/>
                <w:b/>
                <w:bCs/>
                <w:sz w:val="20"/>
                <w:szCs w:val="20"/>
                <w:lang w:val="hy-AM"/>
              </w:rPr>
              <w:t>Գլխավոր տնօրեն-----------------------Ա.Խլոյան</w:t>
            </w:r>
          </w:p>
          <w:p w14:paraId="4544EF42" w14:textId="77777777" w:rsidR="00CB200D" w:rsidRPr="00BA0360" w:rsidRDefault="00CB200D" w:rsidP="00806472">
            <w:pPr>
              <w:ind w:firstLine="720"/>
              <w:jc w:val="center"/>
              <w:rPr>
                <w:rFonts w:ascii="GHEA Grapalat" w:hAnsi="GHEA Grapalat" w:cs="Sylfaen"/>
                <w:b/>
                <w:bCs/>
                <w:sz w:val="20"/>
                <w:szCs w:val="20"/>
                <w:lang w:val="hy-AM"/>
              </w:rPr>
            </w:pPr>
            <w:r w:rsidRPr="00BA0360">
              <w:rPr>
                <w:rFonts w:ascii="GHEA Grapalat" w:hAnsi="GHEA Grapalat" w:cs="Sylfaen"/>
                <w:b/>
                <w:bCs/>
                <w:sz w:val="20"/>
                <w:szCs w:val="20"/>
                <w:lang w:val="hy-AM"/>
              </w:rPr>
              <w:t>(ստորագրություն)</w:t>
            </w:r>
          </w:p>
          <w:p w14:paraId="009B946B" w14:textId="77777777" w:rsidR="00CB200D" w:rsidRPr="00BA0360" w:rsidRDefault="00CB200D" w:rsidP="00806472">
            <w:pPr>
              <w:ind w:firstLine="720"/>
              <w:jc w:val="center"/>
              <w:rPr>
                <w:rFonts w:ascii="GHEA Grapalat" w:hAnsi="GHEA Grapalat" w:cs="Sylfaen"/>
                <w:b/>
                <w:sz w:val="20"/>
                <w:szCs w:val="20"/>
                <w:lang w:val="hy-AM"/>
              </w:rPr>
            </w:pPr>
          </w:p>
          <w:p w14:paraId="6B996D63" w14:textId="77777777" w:rsidR="00CB200D" w:rsidRPr="00BA0360" w:rsidRDefault="00CB200D" w:rsidP="00806472">
            <w:pPr>
              <w:ind w:firstLine="720"/>
              <w:jc w:val="center"/>
              <w:rPr>
                <w:rFonts w:ascii="GHEA Grapalat" w:hAnsi="GHEA Grapalat" w:cs="Sylfaen"/>
                <w:b/>
                <w:sz w:val="20"/>
                <w:szCs w:val="20"/>
                <w:lang w:val="pt-BR"/>
              </w:rPr>
            </w:pPr>
            <w:r w:rsidRPr="00BA0360">
              <w:rPr>
                <w:rFonts w:ascii="GHEA Grapalat" w:hAnsi="GHEA Grapalat" w:cs="Sylfaen"/>
                <w:b/>
                <w:sz w:val="20"/>
                <w:szCs w:val="20"/>
                <w:lang w:val="hy-AM"/>
              </w:rPr>
              <w:t>Կ.Տ</w:t>
            </w:r>
          </w:p>
        </w:tc>
        <w:tc>
          <w:tcPr>
            <w:tcW w:w="4678" w:type="dxa"/>
          </w:tcPr>
          <w:p w14:paraId="780668B9" w14:textId="77777777" w:rsidR="00CB200D" w:rsidRPr="00BA0360" w:rsidRDefault="00CB200D" w:rsidP="00806472">
            <w:pPr>
              <w:ind w:firstLine="720"/>
              <w:jc w:val="center"/>
              <w:rPr>
                <w:rFonts w:ascii="GHEA Grapalat" w:hAnsi="GHEA Grapalat" w:cs="Sylfaen"/>
                <w:b/>
                <w:sz w:val="20"/>
                <w:szCs w:val="20"/>
                <w:lang w:val="hy-AM"/>
              </w:rPr>
            </w:pPr>
            <w:r w:rsidRPr="00BA0360">
              <w:rPr>
                <w:rFonts w:ascii="GHEA Grapalat" w:hAnsi="GHEA Grapalat" w:cs="Sylfaen"/>
                <w:b/>
                <w:sz w:val="20"/>
                <w:szCs w:val="20"/>
                <w:lang w:val="hy-AM"/>
              </w:rPr>
              <w:t>Կ Ա Տ Ա Ր Ո Ղ</w:t>
            </w:r>
          </w:p>
          <w:p w14:paraId="28EC6D08" w14:textId="208A42C8" w:rsidR="00CB200D" w:rsidRPr="00BA0360" w:rsidRDefault="00CB200D" w:rsidP="00806472">
            <w:pPr>
              <w:ind w:firstLine="75"/>
              <w:jc w:val="center"/>
              <w:rPr>
                <w:rFonts w:ascii="GHEA Grapalat" w:hAnsi="GHEA Grapalat" w:cs="Sylfaen"/>
                <w:b/>
                <w:sz w:val="20"/>
                <w:szCs w:val="20"/>
                <w:lang w:val="hy-AM"/>
              </w:rPr>
            </w:pPr>
            <w:r w:rsidRPr="00BA0360">
              <w:rPr>
                <w:rFonts w:ascii="GHEA Grapalat" w:hAnsi="GHEA Grapalat" w:cs="Sylfaen"/>
                <w:b/>
                <w:sz w:val="20"/>
                <w:szCs w:val="20"/>
                <w:lang w:val="hy-AM"/>
              </w:rPr>
              <w:t>«</w:t>
            </w:r>
            <w:r>
              <w:rPr>
                <w:rFonts w:ascii="GHEA Grapalat" w:hAnsi="GHEA Grapalat" w:cs="Sylfaen"/>
                <w:b/>
                <w:sz w:val="20"/>
                <w:szCs w:val="20"/>
                <w:lang w:val="hy-AM"/>
              </w:rPr>
              <w:t xml:space="preserve">                   </w:t>
            </w:r>
            <w:r w:rsidRPr="00BA0360">
              <w:rPr>
                <w:rFonts w:ascii="GHEA Grapalat" w:hAnsi="GHEA Grapalat" w:cs="Sylfaen"/>
                <w:b/>
                <w:sz w:val="20"/>
                <w:szCs w:val="20"/>
                <w:lang w:val="hy-AM"/>
              </w:rPr>
              <w:t xml:space="preserve">» </w:t>
            </w:r>
            <w:r>
              <w:rPr>
                <w:rFonts w:ascii="GHEA Grapalat" w:hAnsi="GHEA Grapalat" w:cs="Sylfaen"/>
                <w:b/>
                <w:sz w:val="20"/>
                <w:szCs w:val="20"/>
                <w:lang w:val="hy-AM"/>
              </w:rPr>
              <w:t xml:space="preserve"> </w:t>
            </w:r>
          </w:p>
          <w:p w14:paraId="111F8E12" w14:textId="04709D8C" w:rsidR="00CB200D" w:rsidRPr="00BA0360" w:rsidRDefault="00CB200D" w:rsidP="00806472">
            <w:pPr>
              <w:jc w:val="center"/>
              <w:rPr>
                <w:rFonts w:ascii="GHEA Grapalat" w:hAnsi="GHEA Grapalat" w:cs="Sylfaen"/>
                <w:b/>
                <w:sz w:val="20"/>
                <w:szCs w:val="20"/>
                <w:lang w:val="hy-AM"/>
              </w:rPr>
            </w:pPr>
            <w:r>
              <w:rPr>
                <w:rFonts w:ascii="GHEA Grapalat" w:hAnsi="GHEA Grapalat" w:cs="Sylfaen"/>
                <w:b/>
                <w:sz w:val="20"/>
                <w:szCs w:val="20"/>
                <w:lang w:val="hy-AM"/>
              </w:rPr>
              <w:t xml:space="preserve">        Հասցե</w:t>
            </w:r>
          </w:p>
          <w:p w14:paraId="029A0AEE" w14:textId="6459F6AA" w:rsidR="00CB200D" w:rsidRPr="00BA0360" w:rsidRDefault="00CB200D" w:rsidP="00CB200D">
            <w:pPr>
              <w:rPr>
                <w:rFonts w:ascii="GHEA Grapalat" w:hAnsi="GHEA Grapalat" w:cs="Sylfaen"/>
                <w:b/>
                <w:sz w:val="20"/>
                <w:szCs w:val="20"/>
                <w:lang w:val="hy-AM"/>
              </w:rPr>
            </w:pPr>
            <w:r>
              <w:rPr>
                <w:rFonts w:ascii="GHEA Grapalat" w:hAnsi="GHEA Grapalat" w:cs="Sylfaen"/>
                <w:b/>
                <w:sz w:val="20"/>
                <w:szCs w:val="20"/>
                <w:lang w:val="hy-AM"/>
              </w:rPr>
              <w:t xml:space="preserve">                                    </w:t>
            </w:r>
            <w:r w:rsidRPr="00BA0360">
              <w:rPr>
                <w:rFonts w:ascii="GHEA Grapalat" w:hAnsi="GHEA Grapalat" w:cs="Sylfaen"/>
                <w:b/>
                <w:sz w:val="20"/>
                <w:szCs w:val="20"/>
                <w:lang w:val="hy-AM"/>
              </w:rPr>
              <w:t xml:space="preserve">Բանկ՝ </w:t>
            </w:r>
          </w:p>
          <w:p w14:paraId="6AA1FD63" w14:textId="508AD0D3" w:rsidR="00CB200D" w:rsidRPr="00BA0360" w:rsidRDefault="00CB200D" w:rsidP="00CB200D">
            <w:pPr>
              <w:ind w:firstLine="720"/>
              <w:rPr>
                <w:rFonts w:ascii="GHEA Grapalat" w:hAnsi="GHEA Grapalat" w:cs="Sylfaen"/>
                <w:b/>
                <w:sz w:val="20"/>
                <w:szCs w:val="20"/>
                <w:lang w:val="hy-AM"/>
              </w:rPr>
            </w:pPr>
            <w:r>
              <w:rPr>
                <w:rFonts w:ascii="GHEA Grapalat" w:hAnsi="GHEA Grapalat" w:cs="Sylfaen"/>
                <w:b/>
                <w:sz w:val="20"/>
                <w:szCs w:val="20"/>
                <w:lang w:val="hy-AM"/>
              </w:rPr>
              <w:t xml:space="preserve">                        </w:t>
            </w:r>
            <w:r w:rsidRPr="00BA0360">
              <w:rPr>
                <w:rFonts w:ascii="GHEA Grapalat" w:hAnsi="GHEA Grapalat" w:cs="Sylfaen"/>
                <w:b/>
                <w:sz w:val="20"/>
                <w:szCs w:val="20"/>
                <w:lang w:val="hy-AM"/>
              </w:rPr>
              <w:t xml:space="preserve">Հ/Հ </w:t>
            </w:r>
          </w:p>
          <w:p w14:paraId="6382B042" w14:textId="33A02AB3" w:rsidR="00CB200D" w:rsidRPr="00BA0360" w:rsidRDefault="00CB200D" w:rsidP="00CB200D">
            <w:pPr>
              <w:ind w:firstLine="720"/>
              <w:rPr>
                <w:rFonts w:ascii="GHEA Grapalat" w:hAnsi="GHEA Grapalat" w:cs="Sylfaen"/>
                <w:b/>
                <w:sz w:val="20"/>
                <w:szCs w:val="20"/>
                <w:lang w:val="hy-AM"/>
              </w:rPr>
            </w:pPr>
            <w:r>
              <w:rPr>
                <w:rFonts w:ascii="GHEA Grapalat" w:hAnsi="GHEA Grapalat" w:cs="Sylfaen"/>
                <w:b/>
                <w:sz w:val="20"/>
                <w:szCs w:val="20"/>
                <w:lang w:val="hy-AM"/>
              </w:rPr>
              <w:t xml:space="preserve">                        </w:t>
            </w:r>
            <w:r w:rsidRPr="00BA0360">
              <w:rPr>
                <w:rFonts w:ascii="GHEA Grapalat" w:hAnsi="GHEA Grapalat" w:cs="Sylfaen"/>
                <w:b/>
                <w:sz w:val="20"/>
                <w:szCs w:val="20"/>
                <w:lang w:val="hy-AM"/>
              </w:rPr>
              <w:t xml:space="preserve">ՀՎՀՀ </w:t>
            </w:r>
          </w:p>
          <w:p w14:paraId="27B0B709" w14:textId="79582D35" w:rsidR="00CB200D" w:rsidRPr="00BA0360" w:rsidRDefault="00CB200D" w:rsidP="00806472">
            <w:pPr>
              <w:ind w:firstLine="720"/>
              <w:jc w:val="center"/>
              <w:rPr>
                <w:rFonts w:ascii="GHEA Grapalat" w:hAnsi="GHEA Grapalat" w:cs="Sylfaen"/>
                <w:b/>
                <w:sz w:val="20"/>
                <w:szCs w:val="20"/>
                <w:lang w:val="hy-AM"/>
              </w:rPr>
            </w:pPr>
            <w:r w:rsidRPr="00BA0360">
              <w:rPr>
                <w:rFonts w:ascii="GHEA Grapalat" w:hAnsi="GHEA Grapalat" w:cs="Sylfaen"/>
                <w:b/>
                <w:sz w:val="20"/>
                <w:szCs w:val="20"/>
                <w:lang w:val="hy-AM"/>
              </w:rPr>
              <w:t xml:space="preserve">Էլ.փոստ </w:t>
            </w:r>
          </w:p>
          <w:p w14:paraId="416A8CB1" w14:textId="55B2C4A0" w:rsidR="00CB200D" w:rsidRPr="00BA0360" w:rsidRDefault="00CB200D" w:rsidP="00CB200D">
            <w:pPr>
              <w:ind w:firstLine="720"/>
              <w:rPr>
                <w:rFonts w:ascii="GHEA Grapalat" w:hAnsi="GHEA Grapalat" w:cs="Sylfaen"/>
                <w:b/>
                <w:sz w:val="20"/>
                <w:szCs w:val="20"/>
                <w:lang w:val="hy-AM"/>
              </w:rPr>
            </w:pPr>
            <w:r>
              <w:rPr>
                <w:rFonts w:ascii="GHEA Grapalat" w:hAnsi="GHEA Grapalat" w:cs="Sylfaen"/>
                <w:b/>
                <w:sz w:val="20"/>
                <w:szCs w:val="20"/>
                <w:lang w:val="hy-AM"/>
              </w:rPr>
              <w:t xml:space="preserve">                         </w:t>
            </w:r>
            <w:r w:rsidRPr="00BA0360">
              <w:rPr>
                <w:rFonts w:ascii="GHEA Grapalat" w:hAnsi="GHEA Grapalat" w:cs="Sylfaen"/>
                <w:b/>
                <w:sz w:val="20"/>
                <w:szCs w:val="20"/>
                <w:lang w:val="hy-AM"/>
              </w:rPr>
              <w:t xml:space="preserve">Հեռ. </w:t>
            </w:r>
          </w:p>
          <w:p w14:paraId="2FA43386" w14:textId="77777777" w:rsidR="00CB200D" w:rsidRPr="00BA0360" w:rsidRDefault="00CB200D" w:rsidP="00806472">
            <w:pPr>
              <w:jc w:val="center"/>
              <w:rPr>
                <w:rFonts w:ascii="GHEA Grapalat" w:hAnsi="GHEA Grapalat" w:cs="Sylfaen"/>
                <w:b/>
                <w:sz w:val="20"/>
                <w:szCs w:val="20"/>
                <w:lang w:val="hy-AM"/>
              </w:rPr>
            </w:pPr>
          </w:p>
          <w:p w14:paraId="4959719F" w14:textId="462E0E55" w:rsidR="00CB200D" w:rsidRPr="00BA0360" w:rsidRDefault="00CB200D" w:rsidP="00806472">
            <w:pPr>
              <w:jc w:val="center"/>
              <w:rPr>
                <w:rFonts w:ascii="GHEA Grapalat" w:hAnsi="GHEA Grapalat" w:cs="Sylfaen"/>
                <w:b/>
                <w:sz w:val="20"/>
                <w:szCs w:val="20"/>
                <w:lang w:val="hy-AM"/>
              </w:rPr>
            </w:pPr>
            <w:r w:rsidRPr="00BA0360">
              <w:rPr>
                <w:rFonts w:ascii="GHEA Grapalat" w:hAnsi="GHEA Grapalat" w:cs="Sylfaen"/>
                <w:b/>
                <w:sz w:val="20"/>
                <w:szCs w:val="20"/>
                <w:lang w:val="hy-AM"/>
              </w:rPr>
              <w:t xml:space="preserve">Տնօրեն ---------------------- </w:t>
            </w:r>
          </w:p>
          <w:p w14:paraId="0768C7B8" w14:textId="77777777" w:rsidR="00CB200D" w:rsidRPr="00BA0360" w:rsidRDefault="00CB200D" w:rsidP="00806472">
            <w:pPr>
              <w:ind w:firstLine="720"/>
              <w:jc w:val="center"/>
              <w:rPr>
                <w:rFonts w:ascii="GHEA Grapalat" w:hAnsi="GHEA Grapalat" w:cs="Sylfaen"/>
                <w:b/>
                <w:sz w:val="20"/>
                <w:szCs w:val="20"/>
                <w:lang w:val="hy-AM"/>
              </w:rPr>
            </w:pPr>
            <w:r w:rsidRPr="00BA0360">
              <w:rPr>
                <w:rFonts w:ascii="GHEA Grapalat" w:hAnsi="GHEA Grapalat" w:cs="Sylfaen"/>
                <w:b/>
                <w:sz w:val="20"/>
                <w:szCs w:val="20"/>
                <w:lang w:val="hy-AM"/>
              </w:rPr>
              <w:t>(ստորագրություն)</w:t>
            </w:r>
          </w:p>
          <w:p w14:paraId="59C280FC" w14:textId="77777777" w:rsidR="00CB200D" w:rsidRPr="00BA0360" w:rsidRDefault="00CB200D" w:rsidP="00806472">
            <w:pPr>
              <w:ind w:firstLine="720"/>
              <w:jc w:val="center"/>
              <w:rPr>
                <w:rFonts w:ascii="GHEA Grapalat" w:hAnsi="GHEA Grapalat" w:cs="Sylfaen"/>
                <w:b/>
                <w:sz w:val="20"/>
                <w:szCs w:val="20"/>
                <w:lang w:val="hy-AM"/>
              </w:rPr>
            </w:pPr>
            <w:r w:rsidRPr="00FF69A8">
              <w:rPr>
                <w:rFonts w:ascii="GHEA Grapalat" w:hAnsi="GHEA Grapalat" w:cs="Sylfaen"/>
                <w:b/>
                <w:sz w:val="20"/>
                <w:szCs w:val="20"/>
                <w:lang w:val="hy-AM"/>
              </w:rPr>
              <w:t>Կ</w:t>
            </w:r>
            <w:r w:rsidRPr="00BA0360">
              <w:rPr>
                <w:rFonts w:ascii="GHEA Grapalat" w:hAnsi="GHEA Grapalat" w:cs="Sylfaen"/>
                <w:b/>
                <w:sz w:val="20"/>
                <w:szCs w:val="20"/>
                <w:lang w:val="hy-AM"/>
              </w:rPr>
              <w:t>.Տ.</w:t>
            </w:r>
          </w:p>
          <w:p w14:paraId="15DB24A8" w14:textId="77777777" w:rsidR="00CB200D" w:rsidRPr="00BA0360" w:rsidRDefault="00CB200D" w:rsidP="00806472">
            <w:pPr>
              <w:ind w:firstLine="720"/>
              <w:rPr>
                <w:rFonts w:ascii="GHEA Grapalat" w:hAnsi="GHEA Grapalat" w:cs="Sylfaen"/>
                <w:b/>
                <w:sz w:val="20"/>
                <w:szCs w:val="20"/>
                <w:lang w:val="nb-NO"/>
              </w:rPr>
            </w:pPr>
          </w:p>
        </w:tc>
      </w:tr>
    </w:tbl>
    <w:p w14:paraId="681BD5FF" w14:textId="77777777" w:rsidR="00CB200D" w:rsidRDefault="00CB200D" w:rsidP="00CB200D">
      <w:pPr>
        <w:jc w:val="right"/>
        <w:rPr>
          <w:rFonts w:ascii="GHEA Grapalat" w:hAnsi="GHEA Grapalat"/>
          <w:i/>
          <w:sz w:val="18"/>
          <w:lang w:val="hy-AM"/>
        </w:rPr>
      </w:pPr>
    </w:p>
    <w:p w14:paraId="0EED8A35" w14:textId="77777777" w:rsidR="00CB200D" w:rsidRDefault="00CB200D" w:rsidP="00CB200D">
      <w:pPr>
        <w:jc w:val="right"/>
        <w:rPr>
          <w:rFonts w:ascii="GHEA Grapalat" w:hAnsi="GHEA Grapalat"/>
          <w:i/>
          <w:sz w:val="18"/>
          <w:lang w:val="hy-AM"/>
        </w:rPr>
      </w:pPr>
    </w:p>
    <w:p w14:paraId="49DBBC50" w14:textId="77777777" w:rsidR="00CB200D" w:rsidRDefault="00CB200D" w:rsidP="00CB200D">
      <w:pPr>
        <w:jc w:val="right"/>
        <w:rPr>
          <w:rFonts w:ascii="GHEA Grapalat" w:hAnsi="GHEA Grapalat"/>
          <w:i/>
          <w:sz w:val="18"/>
          <w:lang w:val="hy-AM"/>
        </w:rPr>
      </w:pPr>
    </w:p>
    <w:p w14:paraId="0DD43796" w14:textId="77777777" w:rsidR="00CB200D" w:rsidRDefault="00CB200D" w:rsidP="00CB200D">
      <w:pPr>
        <w:jc w:val="right"/>
        <w:rPr>
          <w:rFonts w:ascii="GHEA Grapalat" w:hAnsi="GHEA Grapalat"/>
          <w:i/>
          <w:sz w:val="18"/>
          <w:lang w:val="hy-AM"/>
        </w:rPr>
      </w:pPr>
    </w:p>
    <w:p w14:paraId="216525E6" w14:textId="77777777" w:rsidR="00CB200D" w:rsidRDefault="00CB200D" w:rsidP="00CB200D">
      <w:pPr>
        <w:jc w:val="right"/>
        <w:rPr>
          <w:rFonts w:ascii="GHEA Grapalat" w:hAnsi="GHEA Grapalat"/>
          <w:i/>
          <w:sz w:val="18"/>
          <w:lang w:val="hy-AM"/>
        </w:rPr>
      </w:pPr>
    </w:p>
    <w:p w14:paraId="406BA911" w14:textId="77777777" w:rsidR="00CB200D" w:rsidRDefault="00CB200D" w:rsidP="00CB200D">
      <w:pPr>
        <w:jc w:val="right"/>
        <w:rPr>
          <w:rFonts w:ascii="GHEA Grapalat" w:hAnsi="GHEA Grapalat"/>
          <w:i/>
          <w:sz w:val="18"/>
          <w:lang w:val="hy-AM"/>
        </w:rPr>
      </w:pPr>
    </w:p>
    <w:p w14:paraId="3402F858" w14:textId="7C6D4071" w:rsidR="00C05681" w:rsidRDefault="00C05681" w:rsidP="007678FA">
      <w:pPr>
        <w:jc w:val="right"/>
        <w:rPr>
          <w:rFonts w:ascii="GHEA Grapalat" w:hAnsi="GHEA Grapalat"/>
          <w:sz w:val="20"/>
          <w:lang w:val="hy-AM"/>
        </w:rPr>
      </w:pPr>
    </w:p>
    <w:p w14:paraId="064E1EC6" w14:textId="77777777" w:rsidR="005A6AB5" w:rsidRDefault="005A6AB5" w:rsidP="007678FA">
      <w:pPr>
        <w:jc w:val="right"/>
        <w:rPr>
          <w:rFonts w:ascii="GHEA Grapalat" w:hAnsi="GHEA Grapalat"/>
          <w:sz w:val="20"/>
          <w:lang w:val="hy-AM"/>
        </w:rPr>
      </w:pPr>
    </w:p>
    <w:bookmarkEnd w:id="11"/>
    <w:bookmarkEnd w:id="12"/>
    <w:p w14:paraId="24E313F2" w14:textId="77777777" w:rsidR="00C05681" w:rsidRDefault="00C05681" w:rsidP="007678FA">
      <w:pPr>
        <w:jc w:val="right"/>
        <w:rPr>
          <w:rFonts w:ascii="GHEA Grapalat" w:hAnsi="GHEA Grapalat"/>
          <w:i/>
          <w:sz w:val="18"/>
          <w:lang w:val="hy-AM"/>
        </w:rPr>
      </w:pPr>
    </w:p>
    <w:p w14:paraId="09730D68" w14:textId="77777777" w:rsidR="00C05681" w:rsidRDefault="00C05681" w:rsidP="007678FA">
      <w:pPr>
        <w:jc w:val="right"/>
        <w:rPr>
          <w:rFonts w:ascii="GHEA Grapalat" w:hAnsi="GHEA Grapalat"/>
          <w:i/>
          <w:sz w:val="18"/>
          <w:lang w:val="hy-AM"/>
        </w:rPr>
      </w:pPr>
    </w:p>
    <w:p w14:paraId="26801303" w14:textId="3680E236"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620A479D"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8F6C7C" w:rsidRPr="00064ADD">
        <w:rPr>
          <w:rFonts w:ascii="GHEA Grapalat" w:hAnsi="GHEA Grapalat"/>
          <w:i/>
          <w:sz w:val="18"/>
          <w:lang w:val="hy-AM"/>
        </w:rPr>
        <w:t xml:space="preserve">                      </w:t>
      </w:r>
      <w:r w:rsidR="008F6C7C" w:rsidRPr="008F0CF7">
        <w:rPr>
          <w:rFonts w:ascii="GHEA Grapalat" w:hAnsi="GHEA Grapalat"/>
          <w:b/>
          <w:i/>
          <w:sz w:val="18"/>
          <w:lang w:val="hy-AM"/>
        </w:rPr>
        <w:t>«</w:t>
      </w:r>
      <w:r w:rsidR="00FC4098">
        <w:rPr>
          <w:rFonts w:ascii="GHEA Grapalat" w:hAnsi="GHEA Grapalat"/>
          <w:b/>
          <w:i/>
          <w:sz w:val="18"/>
          <w:lang w:val="hy-AM"/>
        </w:rPr>
        <w:t>ԳԳԱԿ-ԳՀԾՁԲ-23/9/Պ</w:t>
      </w:r>
      <w:r w:rsidR="008F6C7C" w:rsidRPr="008F0CF7">
        <w:rPr>
          <w:rFonts w:ascii="GHEA Grapalat" w:hAnsi="GHEA Grapalat"/>
          <w:b/>
          <w:i/>
          <w:sz w:val="18"/>
          <w:lang w:val="hy-AM"/>
        </w:rPr>
        <w:t>»</w:t>
      </w:r>
      <w:r w:rsidRPr="00064ADD">
        <w:rPr>
          <w:rFonts w:ascii="GHEA Grapalat" w:hAnsi="GHEA Grapalat"/>
          <w:i/>
          <w:sz w:val="18"/>
          <w:lang w:val="hy-AM"/>
        </w:rPr>
        <w:t xml:space="preserve">   ծածկագրով պայմանագրի</w:t>
      </w:r>
    </w:p>
    <w:p w14:paraId="594873CD" w14:textId="77777777" w:rsidR="007678FA" w:rsidRPr="008F6C7C" w:rsidRDefault="007678FA" w:rsidP="007678FA">
      <w:pPr>
        <w:tabs>
          <w:tab w:val="left" w:pos="9540"/>
        </w:tabs>
        <w:rPr>
          <w:rFonts w:ascii="GHEA Grapalat" w:hAnsi="GHEA Grapalat"/>
          <w:sz w:val="20"/>
          <w:lang w:val="hy-AM"/>
        </w:rPr>
      </w:pPr>
    </w:p>
    <w:p w14:paraId="4B8F6992" w14:textId="77777777" w:rsidR="007678FA" w:rsidRPr="008F6C7C" w:rsidRDefault="007678FA" w:rsidP="007678FA">
      <w:pPr>
        <w:tabs>
          <w:tab w:val="left" w:pos="9540"/>
        </w:tabs>
        <w:rPr>
          <w:rFonts w:ascii="GHEA Grapalat" w:hAnsi="GHEA Grapalat"/>
          <w:sz w:val="20"/>
          <w:lang w:val="hy-AM"/>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05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
        <w:gridCol w:w="1300"/>
        <w:gridCol w:w="1720"/>
        <w:gridCol w:w="517"/>
        <w:gridCol w:w="517"/>
        <w:gridCol w:w="431"/>
        <w:gridCol w:w="517"/>
        <w:gridCol w:w="517"/>
        <w:gridCol w:w="517"/>
        <w:gridCol w:w="431"/>
        <w:gridCol w:w="517"/>
        <w:gridCol w:w="517"/>
        <w:gridCol w:w="431"/>
        <w:gridCol w:w="517"/>
        <w:gridCol w:w="517"/>
        <w:gridCol w:w="604"/>
        <w:gridCol w:w="9"/>
      </w:tblGrid>
      <w:tr w:rsidR="007678FA" w:rsidRPr="00064ADD" w14:paraId="6DA1F814" w14:textId="77777777" w:rsidTr="00B25437">
        <w:trPr>
          <w:trHeight w:val="237"/>
        </w:trPr>
        <w:tc>
          <w:tcPr>
            <w:tcW w:w="10506" w:type="dxa"/>
            <w:gridSpan w:val="17"/>
          </w:tcPr>
          <w:p w14:paraId="76607629"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8F6C7C" w:rsidRPr="00406D08" w14:paraId="29778976" w14:textId="77777777" w:rsidTr="00CB200D">
        <w:trPr>
          <w:trHeight w:val="1969"/>
        </w:trPr>
        <w:tc>
          <w:tcPr>
            <w:tcW w:w="927" w:type="dxa"/>
            <w:vAlign w:val="center"/>
          </w:tcPr>
          <w:p w14:paraId="79B71AC3"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300" w:type="dxa"/>
            <w:vAlign w:val="center"/>
          </w:tcPr>
          <w:p w14:paraId="008AA2A8"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1720" w:type="dxa"/>
            <w:vAlign w:val="center"/>
          </w:tcPr>
          <w:p w14:paraId="618EA53A"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6559" w:type="dxa"/>
            <w:gridSpan w:val="14"/>
            <w:vAlign w:val="center"/>
          </w:tcPr>
          <w:p w14:paraId="386583A1" w14:textId="50D30ACE" w:rsidR="007678FA" w:rsidRPr="00064ADD" w:rsidRDefault="007678FA" w:rsidP="008F6C7C">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20</w:t>
            </w:r>
            <w:r w:rsidR="008F6C7C">
              <w:rPr>
                <w:rFonts w:ascii="GHEA Grapalat" w:hAnsi="GHEA Grapalat"/>
                <w:sz w:val="18"/>
                <w:lang w:val="es-ES"/>
              </w:rPr>
              <w:t>23</w:t>
            </w:r>
            <w:r w:rsidRPr="00064ADD">
              <w:rPr>
                <w:rFonts w:ascii="GHEA Grapalat" w:hAnsi="GHEA Grapalat"/>
                <w:sz w:val="18"/>
                <w:lang w:val="es-ES"/>
              </w:rPr>
              <w:t xml:space="preserve">թ-ին`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8F6C7C" w:rsidRPr="00064ADD" w14:paraId="4B96A09D" w14:textId="77777777" w:rsidTr="00CB200D">
        <w:trPr>
          <w:gridAfter w:val="1"/>
          <w:wAfter w:w="9" w:type="dxa"/>
          <w:trHeight w:val="1529"/>
        </w:trPr>
        <w:tc>
          <w:tcPr>
            <w:tcW w:w="927" w:type="dxa"/>
          </w:tcPr>
          <w:p w14:paraId="69E142C4" w14:textId="77777777" w:rsidR="007678FA" w:rsidRPr="00064ADD" w:rsidRDefault="007678FA" w:rsidP="00E53C12">
            <w:pPr>
              <w:jc w:val="center"/>
              <w:rPr>
                <w:rFonts w:ascii="GHEA Grapalat" w:hAnsi="GHEA Grapalat"/>
                <w:sz w:val="20"/>
                <w:lang w:val="es-ES"/>
              </w:rPr>
            </w:pPr>
          </w:p>
        </w:tc>
        <w:tc>
          <w:tcPr>
            <w:tcW w:w="1300" w:type="dxa"/>
          </w:tcPr>
          <w:p w14:paraId="01CB3D50" w14:textId="77777777" w:rsidR="007678FA" w:rsidRPr="00064ADD" w:rsidRDefault="007678FA" w:rsidP="00E53C12">
            <w:pPr>
              <w:jc w:val="center"/>
              <w:rPr>
                <w:rFonts w:ascii="GHEA Grapalat" w:hAnsi="GHEA Grapalat"/>
                <w:sz w:val="20"/>
                <w:lang w:val="es-ES"/>
              </w:rPr>
            </w:pPr>
          </w:p>
        </w:tc>
        <w:tc>
          <w:tcPr>
            <w:tcW w:w="1720" w:type="dxa"/>
          </w:tcPr>
          <w:p w14:paraId="6CFBCCF3" w14:textId="77777777" w:rsidR="007678FA" w:rsidRPr="00064ADD" w:rsidRDefault="007678FA" w:rsidP="00E53C12">
            <w:pPr>
              <w:jc w:val="center"/>
              <w:rPr>
                <w:rFonts w:ascii="GHEA Grapalat" w:hAnsi="GHEA Grapalat"/>
                <w:sz w:val="20"/>
                <w:lang w:val="es-ES"/>
              </w:rPr>
            </w:pPr>
          </w:p>
        </w:tc>
        <w:tc>
          <w:tcPr>
            <w:tcW w:w="517"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517"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31"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517"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517"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517"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31"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17"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17"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31"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517"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17"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604"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5A6AB5" w:rsidRPr="00064ADD" w14:paraId="44883A54" w14:textId="77777777" w:rsidTr="005A6AB5">
        <w:trPr>
          <w:gridAfter w:val="1"/>
          <w:wAfter w:w="9" w:type="dxa"/>
          <w:cantSplit/>
          <w:trHeight w:val="1950"/>
        </w:trPr>
        <w:tc>
          <w:tcPr>
            <w:tcW w:w="927" w:type="dxa"/>
          </w:tcPr>
          <w:p w14:paraId="40B973E1" w14:textId="77777777" w:rsidR="005A6AB5" w:rsidRDefault="005A6AB5" w:rsidP="005A6AB5">
            <w:pPr>
              <w:jc w:val="center"/>
              <w:rPr>
                <w:rFonts w:ascii="GHEA Grapalat" w:hAnsi="GHEA Grapalat"/>
                <w:sz w:val="20"/>
                <w:lang w:val="es-ES"/>
              </w:rPr>
            </w:pPr>
          </w:p>
          <w:p w14:paraId="6CF0991E" w14:textId="77777777" w:rsidR="005A6AB5" w:rsidRDefault="005A6AB5" w:rsidP="005A6AB5">
            <w:pPr>
              <w:jc w:val="center"/>
              <w:rPr>
                <w:rFonts w:ascii="GHEA Grapalat" w:hAnsi="GHEA Grapalat"/>
                <w:sz w:val="20"/>
                <w:lang w:val="es-ES"/>
              </w:rPr>
            </w:pPr>
          </w:p>
          <w:p w14:paraId="6C9C7196" w14:textId="259F579B" w:rsidR="005A6AB5" w:rsidRPr="00064ADD" w:rsidRDefault="005A6AB5" w:rsidP="005A6AB5">
            <w:pPr>
              <w:jc w:val="center"/>
              <w:rPr>
                <w:rFonts w:ascii="GHEA Grapalat" w:hAnsi="GHEA Grapalat"/>
                <w:sz w:val="20"/>
                <w:lang w:val="es-ES"/>
              </w:rPr>
            </w:pPr>
            <w:r>
              <w:rPr>
                <w:rFonts w:ascii="GHEA Grapalat" w:hAnsi="GHEA Grapalat"/>
                <w:sz w:val="20"/>
                <w:lang w:val="es-ES"/>
              </w:rPr>
              <w:t>1</w:t>
            </w:r>
          </w:p>
        </w:tc>
        <w:tc>
          <w:tcPr>
            <w:tcW w:w="1300" w:type="dxa"/>
            <w:vAlign w:val="center"/>
          </w:tcPr>
          <w:p w14:paraId="4F78930E" w14:textId="1E0BAD8D" w:rsidR="005A6AB5" w:rsidRPr="005A6AB5" w:rsidRDefault="005A6AB5" w:rsidP="005A6AB5">
            <w:pPr>
              <w:rPr>
                <w:rFonts w:ascii="GHEA Grapalat" w:hAnsi="GHEA Grapalat"/>
                <w:sz w:val="20"/>
              </w:rPr>
            </w:pPr>
            <w:r>
              <w:rPr>
                <w:rFonts w:ascii="GHEA Grapalat" w:hAnsi="GHEA Grapalat"/>
                <w:sz w:val="20"/>
                <w:lang w:val="ru-RU"/>
              </w:rPr>
              <w:t xml:space="preserve"> </w:t>
            </w:r>
            <w:r>
              <w:rPr>
                <w:rFonts w:ascii="GHEA Grapalat" w:hAnsi="GHEA Grapalat"/>
                <w:sz w:val="20"/>
              </w:rPr>
              <w:t>90911120</w:t>
            </w:r>
          </w:p>
          <w:p w14:paraId="48BE7D6E" w14:textId="0CB37704" w:rsidR="005A6AB5" w:rsidRPr="00064ADD" w:rsidRDefault="005A6AB5" w:rsidP="005A6AB5">
            <w:pPr>
              <w:jc w:val="center"/>
              <w:rPr>
                <w:rFonts w:ascii="GHEA Grapalat" w:hAnsi="GHEA Grapalat"/>
                <w:sz w:val="20"/>
                <w:lang w:val="es-ES"/>
              </w:rPr>
            </w:pPr>
          </w:p>
        </w:tc>
        <w:tc>
          <w:tcPr>
            <w:tcW w:w="1720" w:type="dxa"/>
          </w:tcPr>
          <w:p w14:paraId="46688B35" w14:textId="77777777" w:rsidR="005A6AB5" w:rsidRDefault="005A6AB5" w:rsidP="005A6AB5">
            <w:pPr>
              <w:jc w:val="center"/>
              <w:rPr>
                <w:rFonts w:ascii="GHEA Grapalat" w:hAnsi="GHEA Grapalat"/>
                <w:sz w:val="16"/>
                <w:szCs w:val="16"/>
                <w:lang w:val="es-ES"/>
              </w:rPr>
            </w:pPr>
          </w:p>
          <w:p w14:paraId="4EDEBB34" w14:textId="410DB86A" w:rsidR="005A6AB5" w:rsidRPr="008F6C7C" w:rsidRDefault="005A6AB5" w:rsidP="005A6AB5">
            <w:pPr>
              <w:jc w:val="center"/>
              <w:rPr>
                <w:rFonts w:ascii="GHEA Grapalat" w:hAnsi="GHEA Grapalat"/>
                <w:sz w:val="16"/>
                <w:szCs w:val="16"/>
                <w:lang w:val="es-ES"/>
              </w:rPr>
            </w:pPr>
            <w:r w:rsidRPr="008F6C7C">
              <w:rPr>
                <w:rFonts w:ascii="GHEA Grapalat" w:hAnsi="GHEA Grapalat"/>
                <w:sz w:val="16"/>
                <w:szCs w:val="16"/>
                <w:lang w:val="es-ES"/>
              </w:rPr>
              <w:t>«</w:t>
            </w:r>
            <w:proofErr w:type="spellStart"/>
            <w:r>
              <w:rPr>
                <w:rFonts w:ascii="GHEA Grapalat" w:hAnsi="GHEA Grapalat"/>
                <w:sz w:val="16"/>
                <w:szCs w:val="16"/>
                <w:lang w:val="en-AU"/>
              </w:rPr>
              <w:t>Պատուհանների</w:t>
            </w:r>
            <w:proofErr w:type="spellEnd"/>
            <w:r>
              <w:rPr>
                <w:rFonts w:ascii="GHEA Grapalat" w:hAnsi="GHEA Grapalat"/>
                <w:sz w:val="16"/>
                <w:szCs w:val="16"/>
                <w:lang w:val="en-AU"/>
              </w:rPr>
              <w:t xml:space="preserve"> </w:t>
            </w:r>
            <w:proofErr w:type="spellStart"/>
            <w:r>
              <w:rPr>
                <w:rFonts w:ascii="GHEA Grapalat" w:hAnsi="GHEA Grapalat"/>
                <w:sz w:val="16"/>
                <w:szCs w:val="16"/>
                <w:lang w:val="en-AU"/>
              </w:rPr>
              <w:t>մաքրման</w:t>
            </w:r>
            <w:proofErr w:type="spellEnd"/>
            <w:r>
              <w:rPr>
                <w:rFonts w:ascii="GHEA Grapalat" w:hAnsi="GHEA Grapalat"/>
                <w:sz w:val="16"/>
                <w:szCs w:val="16"/>
                <w:lang w:val="en-AU"/>
              </w:rPr>
              <w:t xml:space="preserve"> </w:t>
            </w:r>
            <w:proofErr w:type="spellStart"/>
            <w:r>
              <w:rPr>
                <w:rFonts w:ascii="GHEA Grapalat" w:hAnsi="GHEA Grapalat"/>
                <w:sz w:val="16"/>
                <w:szCs w:val="16"/>
                <w:lang w:val="en-AU"/>
              </w:rPr>
              <w:t>ծառայություններ</w:t>
            </w:r>
            <w:proofErr w:type="spellEnd"/>
            <w:r w:rsidRPr="008F6C7C">
              <w:rPr>
                <w:rFonts w:ascii="GHEA Grapalat" w:hAnsi="GHEA Grapalat"/>
                <w:sz w:val="16"/>
                <w:szCs w:val="16"/>
                <w:lang w:val="es-ES"/>
              </w:rPr>
              <w:t>»</w:t>
            </w:r>
          </w:p>
        </w:tc>
        <w:tc>
          <w:tcPr>
            <w:tcW w:w="517" w:type="dxa"/>
            <w:textDirection w:val="btLr"/>
            <w:vAlign w:val="center"/>
          </w:tcPr>
          <w:p w14:paraId="263F13E0" w14:textId="6B179F54" w:rsidR="005A6AB5" w:rsidRPr="00064ADD" w:rsidRDefault="005A6AB5" w:rsidP="005A6AB5">
            <w:pPr>
              <w:ind w:left="113" w:right="113"/>
              <w:jc w:val="center"/>
              <w:rPr>
                <w:rFonts w:ascii="GHEA Grapalat" w:hAnsi="GHEA Grapalat"/>
                <w:lang w:val="pt-BR"/>
              </w:rPr>
            </w:pPr>
            <w:r>
              <w:rPr>
                <w:rFonts w:ascii="GHEA Grapalat" w:hAnsi="GHEA Grapalat"/>
                <w:lang w:val="pt-BR"/>
              </w:rPr>
              <w:t>-</w:t>
            </w:r>
          </w:p>
        </w:tc>
        <w:tc>
          <w:tcPr>
            <w:tcW w:w="517" w:type="dxa"/>
            <w:textDirection w:val="btLr"/>
            <w:vAlign w:val="center"/>
          </w:tcPr>
          <w:p w14:paraId="433732DA" w14:textId="0448468A" w:rsidR="005A6AB5" w:rsidRPr="00064ADD" w:rsidRDefault="005A6AB5" w:rsidP="005A6AB5">
            <w:pPr>
              <w:ind w:left="113" w:right="113"/>
              <w:jc w:val="center"/>
              <w:rPr>
                <w:rFonts w:ascii="GHEA Grapalat" w:hAnsi="GHEA Grapalat"/>
                <w:lang w:val="pt-BR"/>
              </w:rPr>
            </w:pPr>
            <w:r>
              <w:rPr>
                <w:rFonts w:ascii="GHEA Grapalat" w:hAnsi="GHEA Grapalat"/>
                <w:lang w:val="pt-BR"/>
              </w:rPr>
              <w:t>-</w:t>
            </w:r>
          </w:p>
        </w:tc>
        <w:tc>
          <w:tcPr>
            <w:tcW w:w="431" w:type="dxa"/>
            <w:textDirection w:val="btLr"/>
            <w:vAlign w:val="center"/>
          </w:tcPr>
          <w:p w14:paraId="2A83DFF5" w14:textId="63C6DAB2" w:rsidR="005A6AB5" w:rsidRPr="00064ADD" w:rsidRDefault="005A6AB5" w:rsidP="005A6AB5">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517" w:type="dxa"/>
            <w:textDirection w:val="btLr"/>
            <w:vAlign w:val="center"/>
          </w:tcPr>
          <w:p w14:paraId="7E5C3C7B" w14:textId="5EC0D234" w:rsidR="005A6AB5" w:rsidRPr="00064ADD" w:rsidRDefault="005A6AB5" w:rsidP="005A6AB5">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517" w:type="dxa"/>
            <w:textDirection w:val="btLr"/>
            <w:vAlign w:val="center"/>
          </w:tcPr>
          <w:p w14:paraId="35035BF7" w14:textId="264CF22E" w:rsidR="005A6AB5" w:rsidRPr="00064ADD" w:rsidRDefault="005A6AB5" w:rsidP="005A6AB5">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517" w:type="dxa"/>
            <w:textDirection w:val="btLr"/>
            <w:vAlign w:val="center"/>
          </w:tcPr>
          <w:p w14:paraId="244E1C7B" w14:textId="70F387A7" w:rsidR="005A6AB5" w:rsidRPr="00064ADD" w:rsidRDefault="005A6AB5" w:rsidP="005A6AB5">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31" w:type="dxa"/>
            <w:textDirection w:val="btLr"/>
            <w:vAlign w:val="center"/>
          </w:tcPr>
          <w:p w14:paraId="051D35DE" w14:textId="49A813AB" w:rsidR="005A6AB5" w:rsidRPr="00064ADD" w:rsidRDefault="005A6AB5" w:rsidP="005A6AB5">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517" w:type="dxa"/>
            <w:textDirection w:val="btLr"/>
            <w:vAlign w:val="center"/>
          </w:tcPr>
          <w:p w14:paraId="3B7906F2" w14:textId="177C1FD1" w:rsidR="005A6AB5" w:rsidRPr="00064ADD" w:rsidRDefault="005A6AB5" w:rsidP="005A6AB5">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517" w:type="dxa"/>
            <w:textDirection w:val="btLr"/>
          </w:tcPr>
          <w:p w14:paraId="78F440EF" w14:textId="5EE11CA2" w:rsidR="005A6AB5" w:rsidRPr="00064ADD" w:rsidRDefault="005A6AB5" w:rsidP="005A6AB5">
            <w:pPr>
              <w:ind w:left="113" w:right="113"/>
              <w:jc w:val="center"/>
              <w:rPr>
                <w:rFonts w:ascii="GHEA Grapalat" w:hAnsi="GHEA Grapalat" w:cs="Arial"/>
                <w:sz w:val="18"/>
                <w:szCs w:val="18"/>
                <w:lang w:val="pt-BR"/>
              </w:rPr>
            </w:pPr>
            <w:r w:rsidRPr="005571DB">
              <w:rPr>
                <w:rFonts w:ascii="GHEA Grapalat" w:hAnsi="GHEA Grapalat" w:cs="Arial"/>
                <w:sz w:val="18"/>
                <w:szCs w:val="18"/>
                <w:lang w:val="pt-BR"/>
              </w:rPr>
              <w:t>100%</w:t>
            </w:r>
          </w:p>
        </w:tc>
        <w:tc>
          <w:tcPr>
            <w:tcW w:w="431" w:type="dxa"/>
            <w:textDirection w:val="btLr"/>
          </w:tcPr>
          <w:p w14:paraId="086B2FB9" w14:textId="7D145FA5" w:rsidR="005A6AB5" w:rsidRPr="00064ADD" w:rsidRDefault="005A6AB5" w:rsidP="005A6AB5">
            <w:pPr>
              <w:ind w:left="113" w:right="113"/>
              <w:jc w:val="center"/>
              <w:rPr>
                <w:rFonts w:ascii="GHEA Grapalat" w:hAnsi="GHEA Grapalat" w:cs="Arial"/>
                <w:sz w:val="18"/>
                <w:szCs w:val="18"/>
                <w:lang w:val="pt-BR"/>
              </w:rPr>
            </w:pPr>
            <w:r w:rsidRPr="005571DB">
              <w:rPr>
                <w:rFonts w:ascii="GHEA Grapalat" w:hAnsi="GHEA Grapalat" w:cs="Arial"/>
                <w:sz w:val="18"/>
                <w:szCs w:val="18"/>
                <w:lang w:val="pt-BR"/>
              </w:rPr>
              <w:t>100%</w:t>
            </w:r>
          </w:p>
        </w:tc>
        <w:tc>
          <w:tcPr>
            <w:tcW w:w="517" w:type="dxa"/>
            <w:textDirection w:val="btLr"/>
          </w:tcPr>
          <w:p w14:paraId="78BDEB4F" w14:textId="11A63342" w:rsidR="005A6AB5" w:rsidRPr="00064ADD" w:rsidRDefault="005A6AB5" w:rsidP="005A6AB5">
            <w:pPr>
              <w:ind w:left="113" w:right="113"/>
              <w:jc w:val="center"/>
              <w:rPr>
                <w:rFonts w:ascii="GHEA Grapalat" w:hAnsi="GHEA Grapalat" w:cs="Arial"/>
                <w:sz w:val="18"/>
                <w:szCs w:val="18"/>
                <w:lang w:val="pt-BR"/>
              </w:rPr>
            </w:pPr>
            <w:r w:rsidRPr="005571DB">
              <w:rPr>
                <w:rFonts w:ascii="GHEA Grapalat" w:hAnsi="GHEA Grapalat" w:cs="Arial"/>
                <w:sz w:val="18"/>
                <w:szCs w:val="18"/>
                <w:lang w:val="pt-BR"/>
              </w:rPr>
              <w:t>100%</w:t>
            </w:r>
          </w:p>
        </w:tc>
        <w:tc>
          <w:tcPr>
            <w:tcW w:w="517" w:type="dxa"/>
            <w:textDirection w:val="btLr"/>
          </w:tcPr>
          <w:p w14:paraId="03F9DC17" w14:textId="30091743" w:rsidR="005A6AB5" w:rsidRPr="00064ADD" w:rsidRDefault="005A6AB5" w:rsidP="005A6AB5">
            <w:pPr>
              <w:ind w:left="113" w:right="113"/>
              <w:jc w:val="center"/>
              <w:rPr>
                <w:rFonts w:ascii="GHEA Grapalat" w:hAnsi="GHEA Grapalat" w:cs="Arial"/>
                <w:sz w:val="18"/>
                <w:szCs w:val="18"/>
                <w:lang w:val="pt-BR"/>
              </w:rPr>
            </w:pPr>
            <w:r w:rsidRPr="005571DB">
              <w:rPr>
                <w:rFonts w:ascii="GHEA Grapalat" w:hAnsi="GHEA Grapalat" w:cs="Arial"/>
                <w:sz w:val="18"/>
                <w:szCs w:val="18"/>
                <w:lang w:val="pt-BR"/>
              </w:rPr>
              <w:t>100%</w:t>
            </w:r>
          </w:p>
        </w:tc>
        <w:tc>
          <w:tcPr>
            <w:tcW w:w="604" w:type="dxa"/>
            <w:textDirection w:val="btLr"/>
          </w:tcPr>
          <w:p w14:paraId="54CFD76C" w14:textId="67CE263A" w:rsidR="005A6AB5" w:rsidRPr="00064ADD" w:rsidRDefault="005A6AB5" w:rsidP="005A6AB5">
            <w:pPr>
              <w:ind w:left="113" w:right="113"/>
              <w:jc w:val="center"/>
              <w:rPr>
                <w:rFonts w:ascii="GHEA Grapalat" w:hAnsi="GHEA Grapalat"/>
                <w:b/>
                <w:lang w:val="pt-BR"/>
              </w:rPr>
            </w:pPr>
            <w:r w:rsidRPr="005571DB">
              <w:rPr>
                <w:rFonts w:ascii="GHEA Grapalat" w:hAnsi="GHEA Grapalat" w:cs="Arial"/>
                <w:sz w:val="18"/>
                <w:szCs w:val="18"/>
                <w:lang w:val="pt-BR"/>
              </w:rPr>
              <w:t>100%</w:t>
            </w:r>
          </w:p>
        </w:tc>
      </w:tr>
    </w:tbl>
    <w:p w14:paraId="6038C051" w14:textId="2848B396"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 xml:space="preserve">կարգով: </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987432">
          <w:footnotePr>
            <w:pos w:val="beneathText"/>
          </w:footnotePr>
          <w:pgSz w:w="11906" w:h="16838" w:code="9"/>
          <w:pgMar w:top="533" w:right="656" w:bottom="426" w:left="663" w:header="561" w:footer="561" w:gutter="0"/>
          <w:cols w:space="720"/>
        </w:sectPr>
      </w:pPr>
    </w:p>
    <w:p w14:paraId="62F2E4DB" w14:textId="77777777" w:rsidR="00FF69A8" w:rsidRDefault="00FF69A8" w:rsidP="007678FA">
      <w:pPr>
        <w:autoSpaceDE w:val="0"/>
        <w:autoSpaceDN w:val="0"/>
        <w:adjustRightInd w:val="0"/>
        <w:jc w:val="right"/>
        <w:rPr>
          <w:rFonts w:ascii="GHEA Grapalat" w:hAnsi="GHEA Grapalat" w:cs="TimesArmenianPSMT"/>
          <w:i/>
          <w:sz w:val="20"/>
          <w:lang w:val="ru-RU"/>
        </w:rPr>
      </w:pPr>
    </w:p>
    <w:p w14:paraId="664B621B" w14:textId="77777777" w:rsidR="00FF69A8" w:rsidRDefault="00FF69A8" w:rsidP="007678FA">
      <w:pPr>
        <w:autoSpaceDE w:val="0"/>
        <w:autoSpaceDN w:val="0"/>
        <w:adjustRightInd w:val="0"/>
        <w:jc w:val="right"/>
        <w:rPr>
          <w:rFonts w:ascii="GHEA Grapalat" w:hAnsi="GHEA Grapalat" w:cs="TimesArmenianPSMT"/>
          <w:i/>
          <w:sz w:val="20"/>
          <w:lang w:val="ru-RU"/>
        </w:rPr>
      </w:pPr>
    </w:p>
    <w:p w14:paraId="0B7FD612" w14:textId="77777777" w:rsidR="00FF69A8" w:rsidRDefault="00FF69A8" w:rsidP="007678FA">
      <w:pPr>
        <w:autoSpaceDE w:val="0"/>
        <w:autoSpaceDN w:val="0"/>
        <w:adjustRightInd w:val="0"/>
        <w:jc w:val="right"/>
        <w:rPr>
          <w:rFonts w:ascii="GHEA Grapalat" w:hAnsi="GHEA Grapalat" w:cs="TimesArmenianPSMT"/>
          <w:i/>
          <w:sz w:val="20"/>
          <w:lang w:val="ru-RU"/>
        </w:rPr>
      </w:pPr>
    </w:p>
    <w:p w14:paraId="67E815F8" w14:textId="74FF918D"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68CB6EE8"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r w:rsidR="008F6C7C" w:rsidRPr="00064ADD">
        <w:rPr>
          <w:rFonts w:ascii="GHEA Grapalat" w:hAnsi="GHEA Grapalat"/>
          <w:i/>
          <w:sz w:val="18"/>
          <w:lang w:val="hy-AM"/>
        </w:rPr>
        <w:t xml:space="preserve">                      </w:t>
      </w:r>
      <w:r w:rsidR="008F6C7C" w:rsidRPr="008F0CF7">
        <w:rPr>
          <w:rFonts w:ascii="GHEA Grapalat" w:hAnsi="GHEA Grapalat"/>
          <w:b/>
          <w:i/>
          <w:sz w:val="18"/>
          <w:lang w:val="hy-AM"/>
        </w:rPr>
        <w:t>«</w:t>
      </w:r>
      <w:r w:rsidR="00FC4098">
        <w:rPr>
          <w:rFonts w:ascii="GHEA Grapalat" w:hAnsi="GHEA Grapalat"/>
          <w:b/>
          <w:i/>
          <w:sz w:val="18"/>
          <w:lang w:val="hy-AM"/>
        </w:rPr>
        <w:t>ԳԳԱԿ-ԳՀԾՁԲ-23/9/Պ</w:t>
      </w:r>
      <w:r w:rsidR="008F6C7C" w:rsidRPr="008F0CF7">
        <w:rPr>
          <w:rFonts w:ascii="GHEA Grapalat" w:hAnsi="GHEA Grapalat"/>
          <w:b/>
          <w:i/>
          <w:sz w:val="18"/>
          <w:lang w:val="hy-AM"/>
        </w:rPr>
        <w:t>»</w:t>
      </w: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8F6C7C" w:rsidRDefault="007678FA" w:rsidP="007678FA">
      <w:pPr>
        <w:autoSpaceDE w:val="0"/>
        <w:autoSpaceDN w:val="0"/>
        <w:adjustRightInd w:val="0"/>
        <w:jc w:val="right"/>
        <w:rPr>
          <w:rFonts w:ascii="GHEA Grapalat" w:hAnsi="GHEA Grapalat" w:cs="TimesArmenianPSMT"/>
          <w:i/>
          <w:sz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C4098" w:rsidDel="004B29A5" w14:paraId="4278B1C3" w14:textId="77777777" w:rsidTr="00E53C12">
        <w:trPr>
          <w:tblCellSpacing w:w="7" w:type="dxa"/>
          <w:jc w:val="center"/>
        </w:trPr>
        <w:tc>
          <w:tcPr>
            <w:tcW w:w="0" w:type="auto"/>
            <w:gridSpan w:val="2"/>
            <w:vAlign w:val="center"/>
          </w:tcPr>
          <w:p w14:paraId="35C0DA8E" w14:textId="77777777" w:rsidR="007678FA" w:rsidRPr="008F6C7C" w:rsidDel="004B29A5" w:rsidRDefault="007678FA" w:rsidP="00E53C12">
            <w:pPr>
              <w:rPr>
                <w:rFonts w:ascii="GHEA Grapalat" w:hAnsi="GHEA Grapalat"/>
                <w:iCs/>
                <w:color w:val="000000"/>
                <w:sz w:val="21"/>
                <w:szCs w:val="21"/>
                <w:lang w:val="ru-RU"/>
              </w:rPr>
            </w:pPr>
          </w:p>
        </w:tc>
        <w:tc>
          <w:tcPr>
            <w:tcW w:w="0" w:type="auto"/>
            <w:vAlign w:val="center"/>
          </w:tcPr>
          <w:p w14:paraId="428D5167" w14:textId="77777777" w:rsidR="007678FA" w:rsidRPr="008F6C7C" w:rsidDel="004B29A5" w:rsidRDefault="007678FA" w:rsidP="00E53C12">
            <w:pPr>
              <w:rPr>
                <w:rFonts w:ascii="Arial" w:hAnsi="Arial" w:cs="Arial"/>
                <w:iCs/>
                <w:color w:val="000000"/>
                <w:sz w:val="21"/>
                <w:szCs w:val="21"/>
                <w:lang w:val="ru-RU"/>
              </w:rPr>
            </w:pPr>
          </w:p>
        </w:tc>
      </w:tr>
      <w:tr w:rsidR="007678FA" w:rsidRPr="00406D08"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174574FD"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r w:rsidR="008F6C7C" w:rsidRPr="00064ADD">
        <w:rPr>
          <w:rFonts w:ascii="GHEA Grapalat" w:hAnsi="GHEA Grapalat"/>
          <w:i/>
          <w:sz w:val="18"/>
          <w:lang w:val="hy-AM"/>
        </w:rPr>
        <w:t xml:space="preserve">                      </w:t>
      </w:r>
      <w:r w:rsidR="008F6C7C" w:rsidRPr="008F0CF7">
        <w:rPr>
          <w:rFonts w:ascii="GHEA Grapalat" w:hAnsi="GHEA Grapalat"/>
          <w:b/>
          <w:i/>
          <w:sz w:val="18"/>
          <w:lang w:val="hy-AM"/>
        </w:rPr>
        <w:t>«</w:t>
      </w:r>
      <w:r w:rsidR="00FC4098">
        <w:rPr>
          <w:rFonts w:ascii="GHEA Grapalat" w:hAnsi="GHEA Grapalat"/>
          <w:b/>
          <w:i/>
          <w:sz w:val="18"/>
          <w:lang w:val="hy-AM"/>
        </w:rPr>
        <w:t>ԳԳԱԿ-ԳՀԾՁԲ-23/9/Պ</w:t>
      </w:r>
      <w:r w:rsidR="008F6C7C" w:rsidRPr="008F0CF7">
        <w:rPr>
          <w:rFonts w:ascii="GHEA Grapalat" w:hAnsi="GHEA Grapalat"/>
          <w:b/>
          <w:i/>
          <w:sz w:val="18"/>
          <w:lang w:val="hy-AM"/>
        </w:rPr>
        <w:t>»</w:t>
      </w: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8F6C7C" w:rsidRDefault="007678FA" w:rsidP="007678FA">
      <w:pPr>
        <w:autoSpaceDE w:val="0"/>
        <w:autoSpaceDN w:val="0"/>
        <w:adjustRightInd w:val="0"/>
        <w:jc w:val="right"/>
        <w:rPr>
          <w:rFonts w:ascii="GHEA Grapalat" w:hAnsi="GHEA Grapalat" w:cs="TimesArmenianPSMT"/>
          <w:i/>
          <w:sz w:val="20"/>
          <w:lang w:val="ru-RU"/>
        </w:rPr>
      </w:pPr>
    </w:p>
    <w:p w14:paraId="13E25385" w14:textId="77777777" w:rsidR="007678FA" w:rsidRPr="008F6C7C" w:rsidRDefault="007678FA" w:rsidP="007678FA">
      <w:pPr>
        <w:rPr>
          <w:rFonts w:ascii="GHEA Grapalat" w:hAnsi="GHEA Grapalat"/>
          <w:lang w:val="ru-RU"/>
        </w:rPr>
      </w:pPr>
    </w:p>
    <w:p w14:paraId="6CAAC98A" w14:textId="77777777" w:rsidR="007678FA" w:rsidRPr="008F6C7C" w:rsidRDefault="007678FA" w:rsidP="007678FA">
      <w:pPr>
        <w:rPr>
          <w:rFonts w:ascii="GHEA Grapalat" w:hAnsi="GHEA Grapalat"/>
          <w:lang w:val="ru-RU"/>
        </w:rPr>
      </w:pPr>
    </w:p>
    <w:p w14:paraId="6F02A41F" w14:textId="77777777" w:rsidR="007678FA" w:rsidRPr="008F6C7C" w:rsidRDefault="007678FA" w:rsidP="007678FA">
      <w:pPr>
        <w:rPr>
          <w:rFonts w:ascii="GHEA Grapalat" w:hAnsi="GHEA Grapalat"/>
          <w:lang w:val="ru-RU"/>
        </w:rPr>
      </w:pPr>
    </w:p>
    <w:p w14:paraId="535F362B" w14:textId="77777777" w:rsidR="007678FA" w:rsidRPr="009B7461"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064ADD">
        <w:rPr>
          <w:rFonts w:ascii="GHEA Grapalat" w:hAnsi="GHEA Grapalat" w:cs="Sylfaen"/>
          <w:bCs/>
          <w:sz w:val="18"/>
          <w:szCs w:val="18"/>
        </w:rPr>
        <w:t>ԱԿՏ</w:t>
      </w:r>
      <w:r w:rsidRPr="009B7461">
        <w:rPr>
          <w:rFonts w:ascii="GHEA Grapalat" w:hAnsi="GHEA Grapalat" w:cs="Sylfaen"/>
          <w:bCs/>
          <w:sz w:val="18"/>
          <w:szCs w:val="18"/>
          <w:lang w:val="ru-RU"/>
        </w:rPr>
        <w:t xml:space="preserve">  </w:t>
      </w:r>
      <w:r w:rsidRPr="00064ADD">
        <w:rPr>
          <w:rFonts w:ascii="GHEA Grapalat" w:hAnsi="GHEA Grapalat" w:cs="Sylfaen"/>
          <w:bCs/>
          <w:sz w:val="18"/>
          <w:szCs w:val="18"/>
        </w:rPr>
        <w:t>N</w:t>
      </w:r>
      <w:proofErr w:type="gramEnd"/>
      <w:r w:rsidRPr="009B7461">
        <w:rPr>
          <w:rFonts w:ascii="GHEA Grapalat" w:hAnsi="GHEA Grapalat" w:cs="Sylfaen"/>
          <w:bCs/>
          <w:sz w:val="18"/>
          <w:szCs w:val="18"/>
          <w:lang w:val="ru-RU"/>
        </w:rPr>
        <w:t xml:space="preserve">    </w:t>
      </w:r>
    </w:p>
    <w:p w14:paraId="06ADE1AC" w14:textId="77777777" w:rsidR="007678FA" w:rsidRPr="009B7461"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064ADD">
        <w:rPr>
          <w:rFonts w:ascii="GHEA Grapalat" w:hAnsi="GHEA Grapalat" w:cs="Sylfaen"/>
          <w:bCs/>
          <w:sz w:val="18"/>
          <w:szCs w:val="18"/>
        </w:rPr>
        <w:t>պայմանագրի</w:t>
      </w:r>
      <w:proofErr w:type="spellEnd"/>
      <w:r w:rsidRPr="009B7461">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արդյունքը</w:t>
      </w:r>
      <w:proofErr w:type="spellEnd"/>
      <w:r w:rsidRPr="009B7461">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Պատվիրատուին</w:t>
      </w:r>
      <w:proofErr w:type="spellEnd"/>
      <w:r w:rsidRPr="009B7461">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հանձնելու</w:t>
      </w:r>
      <w:proofErr w:type="spellEnd"/>
      <w:r w:rsidRPr="009B7461">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փաստը</w:t>
      </w:r>
      <w:proofErr w:type="spellEnd"/>
      <w:r w:rsidRPr="009B7461">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ֆիքսելու</w:t>
      </w:r>
      <w:proofErr w:type="spellEnd"/>
      <w:r w:rsidRPr="009B7461">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վերաբերյալ</w:t>
      </w:r>
      <w:proofErr w:type="spellEnd"/>
      <w:r w:rsidRPr="009B7461">
        <w:rPr>
          <w:rFonts w:ascii="GHEA Grapalat" w:hAnsi="GHEA Grapalat" w:cs="Sylfaen"/>
          <w:bCs/>
          <w:sz w:val="18"/>
          <w:szCs w:val="18"/>
          <w:lang w:val="ru-RU"/>
        </w:rPr>
        <w:t xml:space="preserve">                                                                                                                               </w:t>
      </w:r>
    </w:p>
    <w:p w14:paraId="57B732FD" w14:textId="77777777" w:rsidR="007678FA" w:rsidRPr="009B7461" w:rsidRDefault="007678FA" w:rsidP="007678FA">
      <w:pPr>
        <w:tabs>
          <w:tab w:val="left" w:pos="360"/>
          <w:tab w:val="left" w:pos="540"/>
        </w:tabs>
        <w:rPr>
          <w:rFonts w:ascii="GHEA Grapalat" w:hAnsi="GHEA Grapalat" w:cs="Sylfaen"/>
          <w:sz w:val="22"/>
          <w:szCs w:val="22"/>
          <w:lang w:val="ru-RU"/>
        </w:rPr>
      </w:pPr>
    </w:p>
    <w:p w14:paraId="2A2BF3E5" w14:textId="77777777" w:rsidR="007678FA" w:rsidRPr="009B7461" w:rsidRDefault="007678FA" w:rsidP="007678FA">
      <w:pPr>
        <w:tabs>
          <w:tab w:val="left" w:pos="360"/>
          <w:tab w:val="left" w:pos="540"/>
        </w:tabs>
        <w:rPr>
          <w:rFonts w:ascii="GHEA Grapalat" w:hAnsi="GHEA Grapalat" w:cs="Sylfaen"/>
          <w:sz w:val="22"/>
          <w:szCs w:val="22"/>
          <w:lang w:val="ru-RU"/>
        </w:rPr>
      </w:pPr>
    </w:p>
    <w:p w14:paraId="733865D0" w14:textId="77777777" w:rsidR="007678FA" w:rsidRPr="009B7461" w:rsidRDefault="007678FA" w:rsidP="007678FA">
      <w:pPr>
        <w:tabs>
          <w:tab w:val="left" w:pos="360"/>
          <w:tab w:val="left" w:pos="540"/>
        </w:tabs>
        <w:ind w:left="-540" w:firstLine="180"/>
        <w:jc w:val="both"/>
        <w:rPr>
          <w:rFonts w:ascii="GHEA Grapalat" w:hAnsi="GHEA Grapalat" w:cs="Sylfaen"/>
          <w:sz w:val="20"/>
          <w:szCs w:val="20"/>
          <w:lang w:val="ru-RU"/>
        </w:rPr>
      </w:pPr>
      <w:r w:rsidRPr="009B7461">
        <w:rPr>
          <w:rFonts w:ascii="GHEA Grapalat" w:hAnsi="GHEA Grapalat" w:cs="Sylfaen"/>
          <w:lang w:val="ru-RU"/>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9B7461">
        <w:rPr>
          <w:rFonts w:ascii="GHEA Grapalat" w:hAnsi="GHEA Grapalat" w:cs="Sylfaen"/>
          <w:sz w:val="20"/>
          <w:szCs w:val="20"/>
          <w:lang w:val="ru-RU"/>
        </w:rPr>
        <w:t xml:space="preserve"> </w:t>
      </w:r>
      <w:r w:rsidRPr="00064ADD">
        <w:rPr>
          <w:rFonts w:ascii="GHEA Grapalat" w:hAnsi="GHEA Grapalat" w:cs="Sylfaen"/>
          <w:sz w:val="20"/>
          <w:szCs w:val="20"/>
        </w:rPr>
        <w:t>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9B7461">
        <w:rPr>
          <w:rFonts w:ascii="GHEA Grapalat" w:hAnsi="GHEA Grapalat" w:cs="Sylfaen"/>
          <w:sz w:val="20"/>
          <w:u w:val="single"/>
          <w:lang w:val="ru-RU"/>
        </w:rPr>
        <w:tab/>
      </w:r>
      <w:r w:rsidRPr="009B7461">
        <w:rPr>
          <w:rFonts w:ascii="GHEA Grapalat" w:hAnsi="GHEA Grapalat" w:cs="Sylfaen"/>
          <w:sz w:val="20"/>
          <w:u w:val="single"/>
          <w:lang w:val="ru-RU"/>
        </w:rPr>
        <w:tab/>
        <w:t xml:space="preserve">        </w:t>
      </w:r>
      <w:r w:rsidRPr="009B7461">
        <w:rPr>
          <w:rFonts w:ascii="GHEA Grapalat" w:hAnsi="GHEA Grapalat" w:cs="Sylfaen"/>
          <w:sz w:val="20"/>
          <w:lang w:val="ru-RU"/>
        </w:rPr>
        <w:t>-</w:t>
      </w:r>
      <w:r w:rsidRPr="00064ADD">
        <w:rPr>
          <w:rFonts w:ascii="GHEA Grapalat" w:hAnsi="GHEA Grapalat" w:cs="Sylfaen"/>
          <w:sz w:val="20"/>
        </w:rPr>
        <w:t>ի</w:t>
      </w:r>
      <w:r w:rsidRPr="009B7461">
        <w:rPr>
          <w:rFonts w:ascii="GHEA Grapalat" w:hAnsi="GHEA Grapalat" w:cs="Sylfaen"/>
          <w:lang w:val="ru-RU"/>
        </w:rPr>
        <w:t xml:space="preserve"> </w:t>
      </w:r>
      <w:r w:rsidRPr="009B7461">
        <w:rPr>
          <w:rFonts w:ascii="GHEA Grapalat" w:hAnsi="GHEA Grapalat" w:cs="Sylfaen"/>
          <w:sz w:val="20"/>
          <w:szCs w:val="20"/>
          <w:lang w:val="ru-RU"/>
        </w:rPr>
        <w:t>(</w:t>
      </w:r>
      <w:proofErr w:type="spellStart"/>
      <w:r w:rsidRPr="00064ADD">
        <w:rPr>
          <w:rFonts w:ascii="GHEA Grapalat" w:hAnsi="GHEA Grapalat" w:cs="Sylfaen"/>
          <w:sz w:val="20"/>
          <w:szCs w:val="20"/>
        </w:rPr>
        <w:t>այսուհետ</w:t>
      </w:r>
      <w:proofErr w:type="spellEnd"/>
      <w:r w:rsidRPr="009B7461">
        <w:rPr>
          <w:rFonts w:ascii="GHEA Grapalat" w:hAnsi="GHEA Grapalat" w:cs="Sylfaen"/>
          <w:sz w:val="20"/>
          <w:szCs w:val="20"/>
          <w:lang w:val="ru-RU"/>
        </w:rPr>
        <w:t xml:space="preserve">` </w:t>
      </w:r>
      <w:proofErr w:type="spellStart"/>
      <w:r w:rsidRPr="00064ADD">
        <w:rPr>
          <w:rFonts w:ascii="GHEA Grapalat" w:hAnsi="GHEA Grapalat" w:cs="Sylfaen"/>
          <w:sz w:val="20"/>
          <w:szCs w:val="20"/>
        </w:rPr>
        <w:t>Պատվիրատու</w:t>
      </w:r>
      <w:proofErr w:type="spellEnd"/>
      <w:r w:rsidRPr="009B7461">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և </w:t>
      </w:r>
      <w:r w:rsidRPr="009B7461">
        <w:rPr>
          <w:rFonts w:ascii="GHEA Grapalat" w:hAnsi="GHEA Grapalat" w:cs="Sylfaen"/>
          <w:sz w:val="20"/>
          <w:u w:val="single"/>
          <w:lang w:val="ru-RU"/>
        </w:rPr>
        <w:tab/>
      </w:r>
      <w:r w:rsidRPr="009B7461">
        <w:rPr>
          <w:rFonts w:ascii="GHEA Grapalat" w:hAnsi="GHEA Grapalat" w:cs="Sylfaen"/>
          <w:sz w:val="20"/>
          <w:u w:val="single"/>
          <w:lang w:val="ru-RU"/>
        </w:rPr>
        <w:tab/>
        <w:t xml:space="preserve">        </w:t>
      </w:r>
      <w:r w:rsidRPr="009B7461">
        <w:rPr>
          <w:rFonts w:ascii="GHEA Grapalat" w:hAnsi="GHEA Grapalat" w:cs="Sylfaen"/>
          <w:sz w:val="20"/>
          <w:lang w:val="ru-RU"/>
        </w:rPr>
        <w:t>-</w:t>
      </w:r>
      <w:r w:rsidRPr="00064ADD">
        <w:rPr>
          <w:rFonts w:ascii="GHEA Grapalat" w:hAnsi="GHEA Grapalat" w:cs="Sylfaen"/>
          <w:sz w:val="20"/>
        </w:rPr>
        <w:t>ի</w:t>
      </w:r>
    </w:p>
    <w:p w14:paraId="55A6E3A8" w14:textId="77777777" w:rsidR="007678FA" w:rsidRPr="009B7461" w:rsidRDefault="007678FA" w:rsidP="007678FA">
      <w:pPr>
        <w:tabs>
          <w:tab w:val="left" w:pos="360"/>
          <w:tab w:val="left" w:pos="540"/>
        </w:tabs>
        <w:jc w:val="both"/>
        <w:rPr>
          <w:rFonts w:ascii="GHEA Grapalat" w:hAnsi="GHEA Grapalat" w:cs="Sylfaen"/>
          <w:lang w:val="ru-RU"/>
        </w:rPr>
      </w:pPr>
      <w:r w:rsidRPr="009B7461">
        <w:rPr>
          <w:rFonts w:ascii="GHEA Grapalat" w:hAnsi="GHEA Grapalat" w:cs="Sylfaen"/>
          <w:lang w:val="ru-RU"/>
        </w:rPr>
        <w:t xml:space="preserve">                                            </w:t>
      </w:r>
      <w:proofErr w:type="spellStart"/>
      <w:r w:rsidRPr="00064ADD">
        <w:rPr>
          <w:rFonts w:ascii="GHEA Grapalat" w:hAnsi="GHEA Grapalat" w:cs="Sylfaen"/>
          <w:sz w:val="12"/>
          <w:szCs w:val="12"/>
        </w:rPr>
        <w:t>Պատվիրատուի</w:t>
      </w:r>
      <w:proofErr w:type="spellEnd"/>
      <w:r w:rsidRPr="009B7461">
        <w:rPr>
          <w:rFonts w:ascii="GHEA Grapalat" w:hAnsi="GHEA Grapalat" w:cs="Sylfaen"/>
          <w:sz w:val="12"/>
          <w:szCs w:val="12"/>
          <w:lang w:val="ru-RU"/>
        </w:rPr>
        <w:t xml:space="preserve"> </w:t>
      </w:r>
      <w:proofErr w:type="spellStart"/>
      <w:r w:rsidRPr="00064ADD">
        <w:rPr>
          <w:rFonts w:ascii="GHEA Grapalat" w:hAnsi="GHEA Grapalat" w:cs="Sylfaen"/>
          <w:sz w:val="12"/>
          <w:szCs w:val="12"/>
        </w:rPr>
        <w:t>անունը</w:t>
      </w:r>
      <w:proofErr w:type="spellEnd"/>
      <w:r w:rsidRPr="009B7461">
        <w:rPr>
          <w:rFonts w:ascii="GHEA Grapalat" w:hAnsi="GHEA Grapalat" w:cs="Sylfaen"/>
          <w:sz w:val="12"/>
          <w:szCs w:val="12"/>
          <w:lang w:val="ru-RU"/>
        </w:rPr>
        <w:t xml:space="preserve">     </w:t>
      </w:r>
      <w:r w:rsidRPr="009B7461">
        <w:rPr>
          <w:rFonts w:ascii="GHEA Grapalat" w:hAnsi="GHEA Grapalat" w:cs="Sylfaen"/>
          <w:sz w:val="16"/>
          <w:szCs w:val="16"/>
          <w:lang w:val="ru-RU"/>
        </w:rPr>
        <w:t xml:space="preserve">                                                           </w:t>
      </w:r>
      <w:proofErr w:type="spellStart"/>
      <w:r w:rsidRPr="00064ADD">
        <w:rPr>
          <w:rFonts w:ascii="GHEA Grapalat" w:hAnsi="GHEA Grapalat" w:cs="Sylfaen"/>
          <w:sz w:val="12"/>
          <w:szCs w:val="12"/>
        </w:rPr>
        <w:t>Կատարողի</w:t>
      </w:r>
      <w:proofErr w:type="spellEnd"/>
      <w:r w:rsidRPr="009B7461">
        <w:rPr>
          <w:rFonts w:ascii="GHEA Grapalat" w:hAnsi="GHEA Grapalat" w:cs="Sylfaen"/>
          <w:sz w:val="12"/>
          <w:szCs w:val="12"/>
          <w:lang w:val="ru-RU"/>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9B7461" w:rsidRDefault="007678FA" w:rsidP="007678FA">
      <w:pPr>
        <w:tabs>
          <w:tab w:val="left" w:pos="360"/>
          <w:tab w:val="left" w:pos="540"/>
        </w:tabs>
        <w:ind w:right="-360"/>
        <w:jc w:val="both"/>
        <w:rPr>
          <w:rFonts w:ascii="GHEA Grapalat" w:hAnsi="GHEA Grapalat" w:cs="Sylfaen"/>
          <w:sz w:val="12"/>
          <w:szCs w:val="12"/>
          <w:lang w:val="ru-RU"/>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9B7461">
        <w:rPr>
          <w:rFonts w:ascii="GHEA Grapalat" w:hAnsi="GHEA Grapalat" w:cs="Sylfaen"/>
          <w:sz w:val="20"/>
          <w:szCs w:val="20"/>
          <w:lang w:val="ru-RU"/>
        </w:rPr>
        <w:t xml:space="preserve"> </w:t>
      </w:r>
      <w:proofErr w:type="spellStart"/>
      <w:r w:rsidRPr="00064ADD">
        <w:rPr>
          <w:rFonts w:ascii="GHEA Grapalat" w:hAnsi="GHEA Grapalat" w:cs="Sylfaen"/>
          <w:sz w:val="20"/>
        </w:rPr>
        <w:t>միջև</w:t>
      </w:r>
      <w:proofErr w:type="spellEnd"/>
      <w:r w:rsidRPr="009B7461">
        <w:rPr>
          <w:rFonts w:ascii="GHEA Grapalat" w:hAnsi="GHEA Grapalat" w:cs="Sylfaen"/>
          <w:sz w:val="20"/>
          <w:lang w:val="ru-RU"/>
        </w:rPr>
        <w:t xml:space="preserve"> 20     </w:t>
      </w:r>
      <w:r w:rsidRPr="00064ADD">
        <w:rPr>
          <w:rFonts w:ascii="GHEA Grapalat" w:hAnsi="GHEA Grapalat" w:cs="Sylfaen"/>
          <w:sz w:val="20"/>
        </w:rPr>
        <w:t>թ</w:t>
      </w:r>
      <w:r w:rsidRPr="009B7461">
        <w:rPr>
          <w:rFonts w:ascii="GHEA Grapalat" w:hAnsi="GHEA Grapalat" w:cs="Sylfaen"/>
          <w:sz w:val="20"/>
          <w:lang w:val="ru-RU"/>
        </w:rPr>
        <w:t xml:space="preserve">. </w:t>
      </w:r>
      <w:r w:rsidRPr="009B7461">
        <w:rPr>
          <w:rFonts w:ascii="GHEA Grapalat" w:hAnsi="GHEA Grapalat" w:cs="Sylfaen"/>
          <w:sz w:val="20"/>
          <w:u w:val="single"/>
          <w:lang w:val="ru-RU"/>
        </w:rPr>
        <w:tab/>
      </w:r>
      <w:r w:rsidRPr="009B7461">
        <w:rPr>
          <w:rFonts w:ascii="GHEA Grapalat" w:hAnsi="GHEA Grapalat" w:cs="Sylfaen"/>
          <w:sz w:val="20"/>
          <w:u w:val="single"/>
          <w:lang w:val="ru-RU"/>
        </w:rPr>
        <w:tab/>
      </w:r>
      <w:r w:rsidRPr="009B7461">
        <w:rPr>
          <w:rFonts w:ascii="GHEA Grapalat" w:hAnsi="GHEA Grapalat" w:cs="Sylfaen"/>
          <w:sz w:val="20"/>
          <w:u w:val="single"/>
          <w:lang w:val="ru-RU"/>
        </w:rPr>
        <w:tab/>
      </w:r>
      <w:r w:rsidRPr="009B7461">
        <w:rPr>
          <w:rFonts w:ascii="GHEA Grapalat" w:hAnsi="GHEA Grapalat" w:cs="Sylfaen"/>
          <w:sz w:val="20"/>
          <w:u w:val="single"/>
          <w:lang w:val="ru-RU"/>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A91FA" w14:textId="77777777" w:rsidR="00084FE1" w:rsidRDefault="00084FE1">
      <w:r>
        <w:separator/>
      </w:r>
    </w:p>
  </w:endnote>
  <w:endnote w:type="continuationSeparator" w:id="0">
    <w:p w14:paraId="72EAE9DA" w14:textId="77777777" w:rsidR="00084FE1" w:rsidRDefault="00084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1000000000000000000"/>
    <w:charset w:val="CC"/>
    <w:family w:val="auto"/>
    <w:pitch w:val="variable"/>
    <w:sig w:usb0="A1002E8F" w:usb1="10000008" w:usb2="00000000" w:usb3="00000000" w:csb0="000101FF"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CDAD4" w14:textId="77777777" w:rsidR="00084FE1" w:rsidRDefault="00084FE1">
      <w:r>
        <w:separator/>
      </w:r>
    </w:p>
  </w:footnote>
  <w:footnote w:type="continuationSeparator" w:id="0">
    <w:p w14:paraId="5929C132" w14:textId="77777777" w:rsidR="00084FE1" w:rsidRDefault="00084FE1">
      <w:r>
        <w:continuationSeparator/>
      </w:r>
    </w:p>
  </w:footnote>
  <w:footnote w:id="1">
    <w:p w14:paraId="4067F168" w14:textId="77777777" w:rsidR="008F00E0" w:rsidRPr="00EA25A4" w:rsidRDefault="008F00E0" w:rsidP="00E641EF">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4FC4BA" w14:textId="77777777" w:rsidR="008F00E0" w:rsidRPr="00EC2CDE" w:rsidRDefault="008F00E0"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14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3">
    <w:p w14:paraId="3B828F51" w14:textId="77777777" w:rsidR="008F00E0" w:rsidRPr="001E7733" w:rsidRDefault="008F00E0"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1AC0E088" w14:textId="77777777" w:rsidR="008F00E0" w:rsidRPr="0015088E" w:rsidRDefault="008F00E0"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4728D88" w14:textId="77777777" w:rsidR="008F00E0" w:rsidRPr="001E7733" w:rsidDel="00856FDE" w:rsidRDefault="008F00E0" w:rsidP="00B2572B">
      <w:pPr>
        <w:pStyle w:val="FootnoteText"/>
        <w:rPr>
          <w:del w:id="7" w:author="User" w:date="2019-05-26T09:57:00Z"/>
          <w:i/>
          <w:lang w:val="af-ZA"/>
        </w:rPr>
      </w:pPr>
    </w:p>
  </w:footnote>
  <w:footnote w:id="4">
    <w:p w14:paraId="53E0C959" w14:textId="77777777" w:rsidR="008F00E0" w:rsidRPr="00F50E0A" w:rsidDel="001B2C6E" w:rsidRDefault="008F00E0" w:rsidP="008F0CF7">
      <w:pPr>
        <w:pStyle w:val="FootnoteText"/>
        <w:rPr>
          <w:del w:id="8"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proofErr w:type="spellStart"/>
      <w:r>
        <w:rPr>
          <w:rFonts w:ascii="GHEA Grapalat" w:hAnsi="GHEA Grapalat"/>
          <w:i/>
          <w:sz w:val="16"/>
          <w:szCs w:val="24"/>
          <w:lang w:val="en-US" w:eastAsia="en-US"/>
        </w:rPr>
        <w:t>Կատար</w:t>
      </w:r>
      <w:proofErr w:type="spellEnd"/>
      <w:r w:rsidRPr="009B3CA3">
        <w:rPr>
          <w:rFonts w:ascii="GHEA Grapalat" w:hAnsi="GHEA Grapalat"/>
          <w:i/>
          <w:sz w:val="16"/>
          <w:szCs w:val="24"/>
          <w:lang w:val="hy-AM" w:eastAsia="en-US"/>
        </w:rPr>
        <w:t>ողի կողմից գնային ա</w:t>
      </w:r>
      <w:proofErr w:type="spellStart"/>
      <w:r>
        <w:rPr>
          <w:rFonts w:ascii="GHEA Grapalat" w:hAnsi="GHEA Grapalat"/>
          <w:i/>
          <w:sz w:val="16"/>
          <w:szCs w:val="24"/>
          <w:lang w:val="en-US" w:eastAsia="en-US"/>
        </w:rPr>
        <w:t>ռաջարկը</w:t>
      </w:r>
      <w:proofErr w:type="spellEnd"/>
      <w:r w:rsidRPr="00F50E0A">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ներկայացվել</w:t>
      </w:r>
      <w:proofErr w:type="spellEnd"/>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առանց</w:t>
      </w:r>
      <w:proofErr w:type="spellEnd"/>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ապա</w:t>
      </w:r>
      <w:proofErr w:type="spellEnd"/>
      <w:r w:rsidRPr="00F50E0A">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պայմանագիրը</w:t>
      </w:r>
      <w:proofErr w:type="spellEnd"/>
      <w:r w:rsidRPr="00F50E0A">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կնքելիս</w:t>
      </w:r>
      <w:proofErr w:type="spellEnd"/>
      <w:r w:rsidRPr="00F50E0A">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ներառյալ</w:t>
      </w:r>
      <w:proofErr w:type="spellEnd"/>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բառերը</w:t>
      </w:r>
      <w:proofErr w:type="spellEnd"/>
      <w:r w:rsidRPr="00F50E0A">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հանվում</w:t>
      </w:r>
      <w:proofErr w:type="spellEnd"/>
      <w:r w:rsidRPr="00F50E0A">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են</w:t>
      </w:r>
      <w:proofErr w:type="spellEnd"/>
      <w:r w:rsidRPr="00F50E0A">
        <w:rPr>
          <w:rFonts w:ascii="GHEA Grapalat" w:hAnsi="GHEA Grapalat"/>
          <w:i/>
          <w:sz w:val="16"/>
          <w:szCs w:val="24"/>
          <w:lang w:val="af-ZA" w:eastAsia="en-US"/>
        </w:rPr>
        <w:t>:</w:t>
      </w:r>
    </w:p>
  </w:footnote>
  <w:footnote w:id="5">
    <w:p w14:paraId="0D51FC65" w14:textId="77777777" w:rsidR="008F00E0" w:rsidRPr="00FC4098" w:rsidRDefault="008F00E0" w:rsidP="008F0CF7">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FC4098">
        <w:rPr>
          <w:vertAlign w:val="superscript"/>
          <w:lang w:val="af-ZA"/>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1D4C5B20" w14:textId="77777777" w:rsidR="008F00E0" w:rsidRPr="00406D08" w:rsidDel="00D90DD6" w:rsidRDefault="008F00E0" w:rsidP="008F0CF7">
      <w:pPr>
        <w:pStyle w:val="FootnoteText"/>
        <w:jc w:val="both"/>
        <w:rPr>
          <w:del w:id="9" w:author="User" w:date="2019-05-26T11:28:00Z"/>
          <w:lang w:val="af-ZA"/>
        </w:rPr>
      </w:pPr>
      <w:r w:rsidRPr="00FC4098">
        <w:rPr>
          <w:rFonts w:ascii="GHEA Grapalat" w:hAnsi="GHEA Grapalat"/>
          <w:i/>
          <w:sz w:val="16"/>
          <w:szCs w:val="24"/>
          <w:lang w:val="af-ZA" w:eastAsia="en-US"/>
        </w:rPr>
        <w:t xml:space="preserve"> </w:t>
      </w:r>
      <w:r w:rsidRPr="00FC4098">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406D08">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337C"/>
    <w:multiLevelType w:val="hybridMultilevel"/>
    <w:tmpl w:val="ADB0E2B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45884"/>
    <w:multiLevelType w:val="hybridMultilevel"/>
    <w:tmpl w:val="F536CE84"/>
    <w:lvl w:ilvl="0" w:tplc="5EA8CF3C">
      <w:start w:val="1"/>
      <w:numFmt w:val="bullet"/>
      <w:lvlText w:val=""/>
      <w:lvlJc w:val="left"/>
      <w:pPr>
        <w:ind w:left="1428" w:hanging="360"/>
      </w:pPr>
      <w:rPr>
        <w:rFonts w:ascii="Wingdings" w:hAnsi="Wingdings"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DEB2667"/>
    <w:multiLevelType w:val="hybridMultilevel"/>
    <w:tmpl w:val="EAA4439A"/>
    <w:lvl w:ilvl="0" w:tplc="0409000B">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1"/>
  </w:num>
  <w:num w:numId="25">
    <w:abstractNumId w:val="14"/>
  </w:num>
  <w:num w:numId="26">
    <w:abstractNumId w:val="18"/>
  </w:num>
  <w:num w:numId="27">
    <w:abstractNumId w:val="22"/>
  </w:num>
  <w:num w:numId="28">
    <w:abstractNumId w:val="11"/>
  </w:num>
  <w:num w:numId="29">
    <w:abstractNumId w:val="10"/>
  </w:num>
  <w:num w:numId="30">
    <w:abstractNumId w:val="13"/>
  </w:num>
  <w:num w:numId="31">
    <w:abstractNumId w:val="21"/>
  </w:num>
  <w:num w:numId="32">
    <w:abstractNumId w:val="17"/>
  </w:num>
  <w:num w:numId="33">
    <w:abstractNumId w:val="3"/>
  </w:num>
  <w:num w:numId="34">
    <w:abstractNumId w:val="0"/>
  </w:num>
  <w:num w:numId="35">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4FDD"/>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6C9"/>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4FE1"/>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0C4C"/>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044E"/>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F84"/>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1D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1FAB"/>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5AA"/>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0C30"/>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A11"/>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6E1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6D08"/>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4CDF"/>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00C"/>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02FA"/>
    <w:rsid w:val="005918A4"/>
    <w:rsid w:val="00592A50"/>
    <w:rsid w:val="00592D99"/>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6AB5"/>
    <w:rsid w:val="005A7FD2"/>
    <w:rsid w:val="005B1797"/>
    <w:rsid w:val="005B18D8"/>
    <w:rsid w:val="005B1CFC"/>
    <w:rsid w:val="005B1DD6"/>
    <w:rsid w:val="005B1E95"/>
    <w:rsid w:val="005B20E7"/>
    <w:rsid w:val="005B5702"/>
    <w:rsid w:val="005B598A"/>
    <w:rsid w:val="005B6B3E"/>
    <w:rsid w:val="005B7350"/>
    <w:rsid w:val="005B7764"/>
    <w:rsid w:val="005C1993"/>
    <w:rsid w:val="005C1C00"/>
    <w:rsid w:val="005C4C12"/>
    <w:rsid w:val="005C542B"/>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45ED"/>
    <w:rsid w:val="005F53F2"/>
    <w:rsid w:val="005F6B8D"/>
    <w:rsid w:val="005F7BD1"/>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9AA"/>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55"/>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0F3E"/>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23B9"/>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4DC"/>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5FE6"/>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00E0"/>
    <w:rsid w:val="008F0CF7"/>
    <w:rsid w:val="008F13BF"/>
    <w:rsid w:val="008F2365"/>
    <w:rsid w:val="008F2B76"/>
    <w:rsid w:val="008F527F"/>
    <w:rsid w:val="008F6325"/>
    <w:rsid w:val="008F6B74"/>
    <w:rsid w:val="008F6C7C"/>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409B"/>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A69"/>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DF3"/>
    <w:rsid w:val="00984F53"/>
    <w:rsid w:val="00985291"/>
    <w:rsid w:val="009855E6"/>
    <w:rsid w:val="00987432"/>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B7461"/>
    <w:rsid w:val="009C1A9B"/>
    <w:rsid w:val="009C1D0F"/>
    <w:rsid w:val="009C370D"/>
    <w:rsid w:val="009C3A21"/>
    <w:rsid w:val="009C3B73"/>
    <w:rsid w:val="009C3EC5"/>
    <w:rsid w:val="009C49F0"/>
    <w:rsid w:val="009C6103"/>
    <w:rsid w:val="009C7DD3"/>
    <w:rsid w:val="009D03A4"/>
    <w:rsid w:val="009D158E"/>
    <w:rsid w:val="009D204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0F0"/>
    <w:rsid w:val="009F4638"/>
    <w:rsid w:val="009F5D9B"/>
    <w:rsid w:val="009F64A7"/>
    <w:rsid w:val="009F7683"/>
    <w:rsid w:val="009F7C54"/>
    <w:rsid w:val="009F7D78"/>
    <w:rsid w:val="00A00BCA"/>
    <w:rsid w:val="00A00E74"/>
    <w:rsid w:val="00A02810"/>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1AB"/>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AA1"/>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489A"/>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26D"/>
    <w:rsid w:val="00B176AF"/>
    <w:rsid w:val="00B2066D"/>
    <w:rsid w:val="00B21689"/>
    <w:rsid w:val="00B217A5"/>
    <w:rsid w:val="00B21CCB"/>
    <w:rsid w:val="00B2283B"/>
    <w:rsid w:val="00B2394E"/>
    <w:rsid w:val="00B25437"/>
    <w:rsid w:val="00B25447"/>
    <w:rsid w:val="00B2561E"/>
    <w:rsid w:val="00B2572B"/>
    <w:rsid w:val="00B25FC4"/>
    <w:rsid w:val="00B26428"/>
    <w:rsid w:val="00B2681D"/>
    <w:rsid w:val="00B2752E"/>
    <w:rsid w:val="00B30994"/>
    <w:rsid w:val="00B32124"/>
    <w:rsid w:val="00B3238E"/>
    <w:rsid w:val="00B323FD"/>
    <w:rsid w:val="00B32C46"/>
    <w:rsid w:val="00B333DF"/>
    <w:rsid w:val="00B344E1"/>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B6E"/>
    <w:rsid w:val="00B71D73"/>
    <w:rsid w:val="00B73AB8"/>
    <w:rsid w:val="00B73DE0"/>
    <w:rsid w:val="00B744F6"/>
    <w:rsid w:val="00B75158"/>
    <w:rsid w:val="00B7535E"/>
    <w:rsid w:val="00B75687"/>
    <w:rsid w:val="00B7595E"/>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4740"/>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5681"/>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0C1"/>
    <w:rsid w:val="00C6329E"/>
    <w:rsid w:val="00C63E1C"/>
    <w:rsid w:val="00C6467B"/>
    <w:rsid w:val="00C647D8"/>
    <w:rsid w:val="00C648B6"/>
    <w:rsid w:val="00C64BF0"/>
    <w:rsid w:val="00C657C8"/>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200D"/>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B4D"/>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CAA"/>
    <w:rsid w:val="00D9650F"/>
    <w:rsid w:val="00D970D2"/>
    <w:rsid w:val="00D976EB"/>
    <w:rsid w:val="00DA03E4"/>
    <w:rsid w:val="00DA0948"/>
    <w:rsid w:val="00DA0A4E"/>
    <w:rsid w:val="00DA0F94"/>
    <w:rsid w:val="00DA0FDD"/>
    <w:rsid w:val="00DA10C9"/>
    <w:rsid w:val="00DA1AF1"/>
    <w:rsid w:val="00DA2289"/>
    <w:rsid w:val="00DA3F93"/>
    <w:rsid w:val="00DA41B1"/>
    <w:rsid w:val="00DA5B31"/>
    <w:rsid w:val="00DA687B"/>
    <w:rsid w:val="00DA6C97"/>
    <w:rsid w:val="00DB01A7"/>
    <w:rsid w:val="00DB0602"/>
    <w:rsid w:val="00DB10F0"/>
    <w:rsid w:val="00DB26AF"/>
    <w:rsid w:val="00DB2BCC"/>
    <w:rsid w:val="00DB2E5A"/>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0140"/>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1EF"/>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602"/>
    <w:rsid w:val="00E95E47"/>
    <w:rsid w:val="00E962FA"/>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024"/>
    <w:rsid w:val="00EF2159"/>
    <w:rsid w:val="00EF24C7"/>
    <w:rsid w:val="00EF273B"/>
    <w:rsid w:val="00EF2954"/>
    <w:rsid w:val="00EF2B43"/>
    <w:rsid w:val="00EF352E"/>
    <w:rsid w:val="00EF3662"/>
    <w:rsid w:val="00EF4630"/>
    <w:rsid w:val="00EF4BBA"/>
    <w:rsid w:val="00EF6526"/>
    <w:rsid w:val="00EF68E2"/>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95F"/>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09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A8"/>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200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2">
    <w:name w:val="Unresolved Mention2"/>
    <w:basedOn w:val="DefaultParagraphFont"/>
    <w:uiPriority w:val="99"/>
    <w:semiHidden/>
    <w:unhideWhenUsed/>
    <w:rsid w:val="00B7595E"/>
    <w:rPr>
      <w:color w:val="605E5C"/>
      <w:shd w:val="clear" w:color="auto" w:fill="E1DFDD"/>
    </w:rPr>
  </w:style>
  <w:style w:type="paragraph" w:customStyle="1" w:styleId="msonormalmrcssattr">
    <w:name w:val="msonormal_mr_css_attr"/>
    <w:basedOn w:val="Normal"/>
    <w:rsid w:val="00CB200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634514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7464893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253291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4B5FA-507B-4BE3-BC33-3CB9EFED9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59</Pages>
  <Words>18913</Words>
  <Characters>107807</Characters>
  <Application>Microsoft Office Word</Application>
  <DocSecurity>0</DocSecurity>
  <Lines>898</Lines>
  <Paragraphs>252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126468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ARMINE</cp:lastModifiedBy>
  <cp:revision>7</cp:revision>
  <cp:lastPrinted>2022-12-07T12:16:00Z</cp:lastPrinted>
  <dcterms:created xsi:type="dcterms:W3CDTF">2023-06-09T17:16:00Z</dcterms:created>
  <dcterms:modified xsi:type="dcterms:W3CDTF">2023-07-12T12:00:00Z</dcterms:modified>
</cp:coreProperties>
</file>