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8A02F9" w:rsidRDefault="008A02F9"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8A02F9">
        <w:rPr>
          <w:rFonts w:ascii="GHEA Grapalat" w:hAnsi="GHEA Grapalat"/>
          <w:i w:val="0"/>
          <w:lang w:val="hy-AM"/>
        </w:rPr>
        <w:t>22</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C12550">
        <w:rPr>
          <w:rFonts w:ascii="GHEA Grapalat" w:hAnsi="GHEA Grapalat"/>
          <w:i w:val="0"/>
          <w:lang w:val="hy-AM"/>
        </w:rPr>
        <w:t>դեկտեմբերի 1</w:t>
      </w:r>
      <w:r w:rsidR="00E3151D" w:rsidRPr="00E3151D">
        <w:rPr>
          <w:rFonts w:ascii="GHEA Grapalat" w:hAnsi="GHEA Grapalat"/>
          <w:i w:val="0"/>
          <w:lang w:val="af-ZA"/>
        </w:rPr>
        <w:t>6</w:t>
      </w:r>
      <w:r w:rsidR="00B45DE1">
        <w:rPr>
          <w:rFonts w:ascii="GHEA Grapalat" w:hAnsi="GHEA Grapalat"/>
          <w:i w:val="0"/>
          <w:lang w:val="hy-AM"/>
        </w:rPr>
        <w:t>-ի</w:t>
      </w:r>
      <w:r w:rsidRPr="00064ADD">
        <w:rPr>
          <w:rFonts w:ascii="GHEA Grapalat" w:hAnsi="GHEA Grapalat"/>
          <w:i w:val="0"/>
          <w:lang w:val="af-ZA"/>
        </w:rPr>
        <w:t xml:space="preserve"> </w:t>
      </w:r>
      <w:r w:rsidR="00B45DE1">
        <w:rPr>
          <w:rFonts w:ascii="GHEA Grapalat" w:hAnsi="GHEA Grapalat"/>
          <w:i w:val="0"/>
          <w:lang w:val="hy-AM"/>
        </w:rPr>
        <w:t>թիվ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B45DE1" w:rsidRPr="00B45DE1">
        <w:rPr>
          <w:rFonts w:ascii="GHEA Grapalat" w:hAnsi="GHEA Grapalat"/>
          <w:b/>
          <w:i w:val="0"/>
          <w:lang w:val="hy-AM"/>
        </w:rPr>
        <w:t>«</w:t>
      </w:r>
      <w:r w:rsidR="00E3151D">
        <w:rPr>
          <w:rFonts w:ascii="GHEA Grapalat" w:hAnsi="GHEA Grapalat"/>
          <w:b/>
          <w:i w:val="0"/>
          <w:lang w:val="hy-AM"/>
        </w:rPr>
        <w:t>ԳՀԾՁԲ-ՀՎԿԱԿ-2022-107</w:t>
      </w:r>
      <w:r w:rsidR="00B45DE1" w:rsidRPr="00B45DE1">
        <w:rPr>
          <w:rFonts w:ascii="GHEA Grapalat" w:hAnsi="GHEA Grapalat"/>
          <w:b/>
          <w:i w:val="0"/>
          <w:lang w:val="hy-AM"/>
        </w:rPr>
        <w:t>»</w:t>
      </w:r>
      <w:r w:rsidR="009F18D0" w:rsidRPr="00064ADD">
        <w:rPr>
          <w:rFonts w:ascii="GHEA Grapalat" w:hAnsi="GHEA Grapalat"/>
          <w:i w:val="0"/>
          <w:u w:val="single"/>
          <w:lang w:val="af-ZA"/>
        </w:rPr>
        <w:t xml:space="preserve"> </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B45DE1">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B45DE1"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B45DE1" w:rsidRPr="00B45DE1">
        <w:rPr>
          <w:rFonts w:ascii="GHEA Grapalat" w:hAnsi="GHEA Grapalat"/>
          <w:i w:val="0"/>
          <w:lang w:val="af-ZA"/>
        </w:rPr>
        <w:t xml:space="preserve"> </w:t>
      </w:r>
      <w:r w:rsidR="00B45DE1">
        <w:rPr>
          <w:rFonts w:ascii="GHEA Grapalat" w:hAnsi="GHEA Grapalat"/>
          <w:i w:val="0"/>
          <w:lang w:val="hy-AM"/>
        </w:rPr>
        <w:t xml:space="preserve">ք. Երևան, </w:t>
      </w:r>
      <w:r w:rsidR="00B45DE1" w:rsidRPr="001B2B4C">
        <w:rPr>
          <w:rFonts w:ascii="GHEA Grapalat" w:hAnsi="GHEA Grapalat"/>
          <w:i w:val="0"/>
          <w:lang w:val="af-ZA"/>
        </w:rPr>
        <w:t>Մ.</w:t>
      </w:r>
      <w:r w:rsidR="00B45DE1">
        <w:rPr>
          <w:rFonts w:ascii="GHEA Grapalat" w:hAnsi="GHEA Grapalat"/>
          <w:i w:val="0"/>
          <w:lang w:val="hy-AM"/>
        </w:rPr>
        <w:t xml:space="preserve"> </w:t>
      </w:r>
      <w:r w:rsidR="00B45DE1" w:rsidRPr="001B2B4C">
        <w:rPr>
          <w:rFonts w:ascii="GHEA Grapalat" w:hAnsi="GHEA Grapalat"/>
          <w:i w:val="0"/>
          <w:lang w:val="af-ZA"/>
        </w:rPr>
        <w:t>Հերացի</w:t>
      </w:r>
      <w:r w:rsidR="00B45DE1">
        <w:rPr>
          <w:rFonts w:ascii="GHEA Grapalat" w:hAnsi="GHEA Grapalat"/>
          <w:i w:val="0"/>
          <w:lang w:val="hy-AM"/>
        </w:rPr>
        <w:t xml:space="preserve">, </w:t>
      </w:r>
      <w:r w:rsidR="00B45DE1" w:rsidRPr="001B2B4C">
        <w:rPr>
          <w:rFonts w:ascii="GHEA Grapalat" w:hAnsi="GHEA Grapalat"/>
          <w:i w:val="0"/>
          <w:lang w:val="af-ZA"/>
        </w:rPr>
        <w:t xml:space="preserve">12 </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B45DE1">
        <w:rPr>
          <w:rFonts w:ascii="GHEA Grapalat" w:hAnsi="GHEA Grapalat"/>
          <w:i w:val="0"/>
          <w:lang w:val="hy-AM"/>
        </w:rPr>
        <w:t xml:space="preserve"> </w:t>
      </w:r>
      <w:r w:rsidRPr="00064ADD">
        <w:rPr>
          <w:rFonts w:ascii="GHEA Grapalat" w:hAnsi="GHEA Grapalat"/>
          <w:i w:val="0"/>
          <w:lang w:val="af-ZA"/>
        </w:rPr>
        <w:t xml:space="preserve">հայտարարում է բաց </w:t>
      </w:r>
      <w:r w:rsidR="00955E87" w:rsidRPr="00064ADD">
        <w:rPr>
          <w:rFonts w:ascii="GHEA Grapalat" w:hAnsi="GHEA Grapalat"/>
          <w:i w:val="0"/>
          <w:lang w:val="af-ZA"/>
        </w:rPr>
        <w:t>մրցույթ</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735BD6" w:rsidRPr="00735BD6">
        <w:rPr>
          <w:rFonts w:ascii="GHEA Grapalat" w:hAnsi="GHEA Grapalat" w:cs="Sylfaen"/>
          <w:b/>
          <w:i w:val="0"/>
          <w:lang w:val="en-US"/>
        </w:rPr>
        <w:t>առաքվող</w:t>
      </w:r>
      <w:r w:rsidR="00735BD6" w:rsidRPr="00735BD6">
        <w:rPr>
          <w:rFonts w:ascii="GHEA Grapalat" w:hAnsi="GHEA Grapalat" w:cs="Sylfaen"/>
          <w:b/>
          <w:i w:val="0"/>
          <w:lang w:val="af-ZA"/>
        </w:rPr>
        <w:t xml:space="preserve"> </w:t>
      </w:r>
      <w:r w:rsidR="00735BD6" w:rsidRPr="00735BD6">
        <w:rPr>
          <w:rFonts w:ascii="GHEA Grapalat" w:hAnsi="GHEA Grapalat" w:cs="Sylfaen"/>
          <w:b/>
          <w:i w:val="0"/>
          <w:lang w:val="en-US"/>
        </w:rPr>
        <w:t>միջազգային</w:t>
      </w:r>
      <w:r w:rsidR="00735BD6" w:rsidRPr="00735BD6">
        <w:rPr>
          <w:rFonts w:ascii="GHEA Grapalat" w:hAnsi="GHEA Grapalat" w:cs="Sylfaen"/>
          <w:b/>
          <w:i w:val="0"/>
          <w:lang w:val="af-ZA"/>
        </w:rPr>
        <w:t xml:space="preserve"> </w:t>
      </w:r>
      <w:r w:rsidR="00735BD6" w:rsidRPr="00735BD6">
        <w:rPr>
          <w:rFonts w:ascii="GHEA Grapalat" w:hAnsi="GHEA Grapalat" w:cs="Sylfaen"/>
          <w:b/>
          <w:i w:val="0"/>
          <w:lang w:val="en-US"/>
        </w:rPr>
        <w:t>բեռների</w:t>
      </w:r>
      <w:r w:rsidR="00735BD6" w:rsidRPr="00735BD6">
        <w:rPr>
          <w:rFonts w:ascii="GHEA Grapalat" w:hAnsi="GHEA Grapalat" w:cs="Sylfaen"/>
          <w:b/>
          <w:i w:val="0"/>
          <w:lang w:val="af-ZA"/>
        </w:rPr>
        <w:t xml:space="preserve"> </w:t>
      </w:r>
      <w:r w:rsidR="00735BD6" w:rsidRPr="00735BD6">
        <w:rPr>
          <w:rFonts w:ascii="GHEA Grapalat" w:hAnsi="GHEA Grapalat" w:cs="Sylfaen"/>
          <w:b/>
          <w:i w:val="0"/>
          <w:lang w:val="en-US"/>
        </w:rPr>
        <w:t>մաքսային</w:t>
      </w:r>
      <w:r w:rsidR="00735BD6" w:rsidRPr="00735BD6">
        <w:rPr>
          <w:rFonts w:ascii="GHEA Grapalat" w:hAnsi="GHEA Grapalat" w:cs="Sylfaen"/>
          <w:b/>
          <w:i w:val="0"/>
          <w:lang w:val="af-ZA"/>
        </w:rPr>
        <w:t xml:space="preserve"> </w:t>
      </w:r>
      <w:r w:rsidR="00735BD6" w:rsidRPr="00735BD6">
        <w:rPr>
          <w:rFonts w:ascii="GHEA Grapalat" w:hAnsi="GHEA Grapalat" w:cs="Sylfaen"/>
          <w:b/>
          <w:i w:val="0"/>
          <w:lang w:val="en-US"/>
        </w:rPr>
        <w:t>ձևակերպման</w:t>
      </w:r>
      <w:r w:rsidR="00735BD6" w:rsidRPr="00735BD6">
        <w:rPr>
          <w:rFonts w:ascii="GHEA Grapalat" w:hAnsi="GHEA Grapalat" w:cs="Sylfaen"/>
          <w:b/>
          <w:i w:val="0"/>
          <w:lang w:val="af-ZA"/>
        </w:rPr>
        <w:t xml:space="preserve"> </w:t>
      </w:r>
      <w:r w:rsidR="00735BD6" w:rsidRPr="00735BD6">
        <w:rPr>
          <w:rFonts w:ascii="GHEA Grapalat" w:hAnsi="GHEA Grapalat" w:cs="Sylfaen"/>
          <w:b/>
          <w:i w:val="0"/>
          <w:lang w:val="en-US"/>
        </w:rPr>
        <w:t>միջնորդային</w:t>
      </w:r>
      <w:r w:rsidR="00735BD6" w:rsidRPr="00735BD6">
        <w:rPr>
          <w:rFonts w:ascii="GHEA Grapalat" w:hAnsi="GHEA Grapalat" w:cs="Sylfaen"/>
          <w:b/>
          <w:i w:val="0"/>
          <w:lang w:val="af-ZA"/>
        </w:rPr>
        <w:t xml:space="preserve"> </w:t>
      </w:r>
      <w:r w:rsidR="00735BD6" w:rsidRPr="00735BD6">
        <w:rPr>
          <w:rFonts w:ascii="GHEA Grapalat" w:hAnsi="GHEA Grapalat" w:cs="Sylfaen"/>
          <w:b/>
          <w:i w:val="0"/>
          <w:lang w:val="en-US"/>
        </w:rPr>
        <w:t>ծառայությունների</w:t>
      </w:r>
      <w:r w:rsidR="00735BD6" w:rsidRPr="00735BD6">
        <w:rPr>
          <w:rFonts w:ascii="GHEA Grapalat" w:hAnsi="GHEA Grapalat" w:cs="Sylfaen"/>
          <w:b/>
          <w:i w:val="0"/>
          <w:lang w:val="af-ZA"/>
        </w:rPr>
        <w:t xml:space="preserve"> </w:t>
      </w:r>
      <w:r w:rsidR="00735BD6" w:rsidRPr="00735BD6">
        <w:rPr>
          <w:rFonts w:ascii="GHEA Grapalat" w:hAnsi="GHEA Grapalat" w:cs="Sylfaen"/>
          <w:b/>
          <w:i w:val="0"/>
          <w:lang w:val="en-US"/>
        </w:rPr>
        <w:t>և</w:t>
      </w:r>
      <w:r w:rsidR="00735BD6" w:rsidRPr="00735BD6">
        <w:rPr>
          <w:rFonts w:ascii="GHEA Grapalat" w:hAnsi="GHEA Grapalat" w:cs="Sylfaen"/>
          <w:b/>
          <w:i w:val="0"/>
          <w:lang w:val="af-ZA"/>
        </w:rPr>
        <w:t xml:space="preserve"> </w:t>
      </w:r>
      <w:r w:rsidR="00735BD6" w:rsidRPr="00735BD6">
        <w:rPr>
          <w:rFonts w:ascii="GHEA Grapalat" w:hAnsi="GHEA Grapalat" w:cs="Sylfaen"/>
          <w:b/>
          <w:i w:val="0"/>
          <w:lang w:val="en-US"/>
        </w:rPr>
        <w:t>մաքսային</w:t>
      </w:r>
      <w:r w:rsidR="00735BD6" w:rsidRPr="00735BD6">
        <w:rPr>
          <w:rFonts w:ascii="GHEA Grapalat" w:hAnsi="GHEA Grapalat" w:cs="Sylfaen"/>
          <w:b/>
          <w:i w:val="0"/>
          <w:lang w:val="af-ZA"/>
        </w:rPr>
        <w:t xml:space="preserve">  </w:t>
      </w:r>
      <w:r w:rsidR="00735BD6" w:rsidRPr="00735BD6">
        <w:rPr>
          <w:rFonts w:ascii="GHEA Grapalat" w:hAnsi="GHEA Grapalat" w:cs="Sylfaen"/>
          <w:b/>
          <w:i w:val="0"/>
          <w:lang w:val="en-US"/>
        </w:rPr>
        <w:t>պահեստից</w:t>
      </w:r>
      <w:r w:rsidR="00735BD6" w:rsidRPr="00735BD6">
        <w:rPr>
          <w:rFonts w:ascii="GHEA Grapalat" w:hAnsi="GHEA Grapalat" w:cs="Sylfaen"/>
          <w:b/>
          <w:i w:val="0"/>
          <w:lang w:val="af-ZA"/>
        </w:rPr>
        <w:t xml:space="preserve"> </w:t>
      </w:r>
      <w:r w:rsidR="00735BD6" w:rsidRPr="00735BD6">
        <w:rPr>
          <w:rFonts w:ascii="GHEA Grapalat" w:hAnsi="GHEA Grapalat" w:cs="Sylfaen"/>
          <w:b/>
          <w:i w:val="0"/>
          <w:lang w:val="en-US"/>
        </w:rPr>
        <w:t>ազգային</w:t>
      </w:r>
      <w:r w:rsidR="00735BD6" w:rsidRPr="00735BD6">
        <w:rPr>
          <w:rFonts w:ascii="GHEA Grapalat" w:hAnsi="GHEA Grapalat" w:cs="Sylfaen"/>
          <w:b/>
          <w:i w:val="0"/>
          <w:lang w:val="af-ZA"/>
        </w:rPr>
        <w:t xml:space="preserve"> </w:t>
      </w:r>
      <w:r w:rsidR="00735BD6" w:rsidRPr="00735BD6">
        <w:rPr>
          <w:rFonts w:ascii="GHEA Grapalat" w:hAnsi="GHEA Grapalat" w:cs="Sylfaen"/>
          <w:b/>
          <w:i w:val="0"/>
          <w:lang w:val="en-US"/>
        </w:rPr>
        <w:t>պահեստ</w:t>
      </w:r>
      <w:r w:rsidR="00735BD6" w:rsidRPr="00735BD6">
        <w:rPr>
          <w:rFonts w:ascii="GHEA Grapalat" w:hAnsi="GHEA Grapalat" w:cs="Sylfaen"/>
          <w:b/>
          <w:i w:val="0"/>
          <w:lang w:val="af-ZA"/>
        </w:rPr>
        <w:t xml:space="preserve"> </w:t>
      </w:r>
      <w:r w:rsidR="00735BD6" w:rsidRPr="00735BD6">
        <w:rPr>
          <w:rFonts w:ascii="GHEA Grapalat" w:hAnsi="GHEA Grapalat" w:cs="Sylfaen"/>
          <w:b/>
          <w:i w:val="0"/>
          <w:lang w:val="en-US"/>
        </w:rPr>
        <w:t>բեռների</w:t>
      </w:r>
      <w:r w:rsidR="00735BD6" w:rsidRPr="00735BD6">
        <w:rPr>
          <w:rFonts w:ascii="GHEA Grapalat" w:hAnsi="GHEA Grapalat" w:cs="Sylfaen"/>
          <w:b/>
          <w:i w:val="0"/>
          <w:lang w:val="af-ZA"/>
        </w:rPr>
        <w:t xml:space="preserve"> </w:t>
      </w:r>
      <w:r w:rsidR="00735BD6" w:rsidRPr="00735BD6">
        <w:rPr>
          <w:rFonts w:ascii="GHEA Grapalat" w:hAnsi="GHEA Grapalat" w:cs="Sylfaen"/>
          <w:b/>
          <w:i w:val="0"/>
          <w:lang w:val="en-US"/>
        </w:rPr>
        <w:t>առաքման</w:t>
      </w:r>
      <w:r w:rsidR="00735BD6" w:rsidRPr="00735BD6">
        <w:rPr>
          <w:rFonts w:ascii="GHEA Grapalat" w:hAnsi="GHEA Grapalat" w:cs="Sylfaen"/>
          <w:b/>
          <w:i w:val="0"/>
          <w:lang w:val="af-ZA"/>
        </w:rPr>
        <w:t xml:space="preserve"> </w:t>
      </w:r>
      <w:r w:rsidR="00B45DE1" w:rsidRPr="00E33814">
        <w:rPr>
          <w:rFonts w:ascii="GHEA Grapalat" w:hAnsi="GHEA Grapalat"/>
          <w:b/>
          <w:i w:val="0"/>
          <w:lang w:val="af-ZA"/>
        </w:rPr>
        <w:t>ծառայության</w:t>
      </w:r>
      <w:r w:rsidR="00B45DE1">
        <w:rPr>
          <w:rFonts w:ascii="GHEA Grapalat" w:hAnsi="GHEA Grapalat"/>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AD6657">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AD6657" w:rsidRPr="00AD6657">
        <w:rPr>
          <w:rFonts w:ascii="GHEA Grapalat" w:hAnsi="GHEA Grapalat"/>
          <w:b/>
          <w:i w:val="0"/>
          <w:lang w:val="hy-AM"/>
        </w:rPr>
        <w:t>07</w:t>
      </w:r>
      <w:r w:rsidRPr="00AD6657">
        <w:rPr>
          <w:rFonts w:ascii="GHEA Grapalat" w:hAnsi="GHEA Grapalat"/>
          <w:b/>
          <w:i w:val="0"/>
          <w:lang w:val="af-ZA"/>
        </w:rPr>
        <w:t xml:space="preserve">-րդ օրվա ժամը </w:t>
      </w:r>
      <w:r w:rsidR="00AD6657" w:rsidRPr="00AD6657">
        <w:rPr>
          <w:rFonts w:ascii="GHEA Grapalat" w:hAnsi="GHEA Grapalat"/>
          <w:b/>
          <w:i w:val="0"/>
          <w:lang w:val="hy-AM"/>
        </w:rPr>
        <w:t>1</w:t>
      </w:r>
      <w:r w:rsidR="003E1624">
        <w:rPr>
          <w:rFonts w:ascii="GHEA Grapalat" w:hAnsi="GHEA Grapalat"/>
          <w:b/>
          <w:i w:val="0"/>
          <w:lang w:val="hy-AM"/>
        </w:rPr>
        <w:t>1</w:t>
      </w:r>
      <w:r w:rsidR="00AD6657" w:rsidRPr="00AD6657">
        <w:rPr>
          <w:rFonts w:ascii="GHEA Grapalat" w:hAnsi="GHEA Grapalat"/>
          <w:b/>
          <w:i w:val="0"/>
          <w:lang w:val="hy-AM"/>
        </w:rPr>
        <w:t>:</w:t>
      </w:r>
      <w:r w:rsidR="003E1624">
        <w:rPr>
          <w:rFonts w:ascii="GHEA Grapalat" w:hAnsi="GHEA Grapalat"/>
          <w:b/>
          <w:i w:val="0"/>
          <w:lang w:val="hy-AM"/>
        </w:rPr>
        <w:t>0</w:t>
      </w:r>
      <w:r w:rsidR="00AD6657" w:rsidRPr="00AD6657">
        <w:rPr>
          <w:rFonts w:ascii="GHEA Grapalat" w:hAnsi="GHEA Grapalat"/>
          <w:b/>
          <w:i w:val="0"/>
          <w:lang w:val="hy-AM"/>
        </w:rPr>
        <w:t>0</w:t>
      </w:r>
      <w:r w:rsidRPr="00AD6657">
        <w:rPr>
          <w:rFonts w:ascii="GHEA Grapalat" w:hAnsi="GHEA Grapalat"/>
          <w:b/>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00AD6657">
        <w:rPr>
          <w:rFonts w:ascii="GHEA Grapalat" w:hAnsi="GHEA Grapalat"/>
          <w:i w:val="0"/>
          <w:lang w:val="hy-AM"/>
        </w:rPr>
        <w:t xml:space="preserve"> </w:t>
      </w:r>
      <w:r w:rsidR="00735BD6">
        <w:rPr>
          <w:rFonts w:ascii="GHEA Grapalat" w:hAnsi="GHEA Grapalat"/>
          <w:i w:val="0"/>
          <w:lang w:val="af-ZA"/>
        </w:rPr>
        <w:t>հասցեում,</w:t>
      </w:r>
      <w:r w:rsidRPr="00064ADD">
        <w:rPr>
          <w:rFonts w:ascii="GHEA Grapalat" w:hAnsi="GHEA Grapalat"/>
          <w:i w:val="0"/>
          <w:lang w:val="af-ZA"/>
        </w:rPr>
        <w:t xml:space="preserve"> </w:t>
      </w:r>
      <w:r w:rsidR="003E1624" w:rsidRPr="003E1624">
        <w:rPr>
          <w:rFonts w:ascii="GHEA Grapalat" w:hAnsi="GHEA Grapalat"/>
          <w:b/>
          <w:i w:val="0"/>
          <w:lang w:val="hy-AM"/>
        </w:rPr>
        <w:t xml:space="preserve">2022 թ. դեկտեմբերի </w:t>
      </w:r>
      <w:r w:rsidR="00C12550">
        <w:rPr>
          <w:rFonts w:ascii="GHEA Grapalat" w:hAnsi="GHEA Grapalat"/>
          <w:b/>
          <w:i w:val="0"/>
          <w:lang w:val="hy-AM"/>
        </w:rPr>
        <w:t>2</w:t>
      </w:r>
      <w:r w:rsidR="00735BD6" w:rsidRPr="00463A7F">
        <w:rPr>
          <w:rFonts w:ascii="GHEA Grapalat" w:hAnsi="GHEA Grapalat"/>
          <w:b/>
          <w:i w:val="0"/>
          <w:lang w:val="af-ZA"/>
        </w:rPr>
        <w:t>3</w:t>
      </w:r>
      <w:r w:rsidRPr="003E1624">
        <w:rPr>
          <w:rFonts w:ascii="GHEA Grapalat" w:hAnsi="GHEA Grapalat"/>
          <w:b/>
          <w:i w:val="0"/>
          <w:lang w:val="af-ZA"/>
        </w:rPr>
        <w:t xml:space="preserve">-ին ժամը  </w:t>
      </w:r>
      <w:r w:rsidR="003E1624" w:rsidRPr="003E1624">
        <w:rPr>
          <w:rFonts w:ascii="GHEA Grapalat" w:hAnsi="GHEA Grapalat"/>
          <w:b/>
          <w:i w:val="0"/>
          <w:lang w:val="hy-AM"/>
        </w:rPr>
        <w:t>11:00</w:t>
      </w:r>
      <w:r w:rsidRPr="003E1624">
        <w:rPr>
          <w:rFonts w:ascii="GHEA Grapalat" w:hAnsi="GHEA Grapalat"/>
          <w:b/>
          <w:i w:val="0"/>
          <w:lang w:val="af-ZA"/>
        </w:rPr>
        <w:t>-ին</w:t>
      </w:r>
      <w:r w:rsidRPr="003E1624">
        <w:rPr>
          <w:rFonts w:ascii="GHEA Grapalat" w:hAnsi="GHEA Grapalat"/>
          <w:i w:val="0"/>
          <w:lang w:val="af-ZA"/>
        </w:rPr>
        <w:t>։</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9F18D0" w:rsidRPr="00064ADD" w:rsidRDefault="00754697" w:rsidP="003E1624">
      <w:pPr>
        <w:pStyle w:val="a3"/>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3E1624" w:rsidRPr="003E1624">
        <w:rPr>
          <w:rFonts w:ascii="GHEA Grapalat" w:hAnsi="GHEA Grapalat"/>
          <w:i w:val="0"/>
          <w:lang w:val="hy-AM"/>
        </w:rPr>
        <w:t xml:space="preserve"> </w:t>
      </w:r>
      <w:r w:rsidR="003E1624">
        <w:rPr>
          <w:rFonts w:ascii="GHEA Grapalat" w:hAnsi="GHEA Grapalat"/>
          <w:i w:val="0"/>
          <w:lang w:val="hy-AM"/>
        </w:rPr>
        <w:t>Աստղիկ Վիրաբյան</w:t>
      </w:r>
      <w:r w:rsidR="003E1624" w:rsidRPr="00064ADD">
        <w:rPr>
          <w:rFonts w:ascii="GHEA Grapalat" w:hAnsi="GHEA Grapalat"/>
          <w:i w:val="0"/>
          <w:lang w:val="af-ZA"/>
        </w:rPr>
        <w:t>ին</w:t>
      </w:r>
      <w:r w:rsidR="003E1624">
        <w:rPr>
          <w:rFonts w:ascii="GHEA Grapalat" w:hAnsi="GHEA Grapalat"/>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3E1624" w:rsidRDefault="003E1624" w:rsidP="003E1624">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012-80-80-83 (6014), 091-22-26-25</w:t>
      </w:r>
      <w:r w:rsidRPr="00FC698B">
        <w:rPr>
          <w:rFonts w:ascii="GHEA Grapalat" w:hAnsi="GHEA Grapalat"/>
          <w:b/>
          <w:i w:val="0"/>
          <w:lang w:val="af-ZA"/>
        </w:rPr>
        <w:tab/>
      </w:r>
      <w:r w:rsidRPr="00F2736C">
        <w:rPr>
          <w:rFonts w:ascii="GHEA Grapalat" w:hAnsi="GHEA Grapalat"/>
          <w:i w:val="0"/>
          <w:lang w:val="af-ZA"/>
        </w:rPr>
        <w:tab/>
      </w:r>
    </w:p>
    <w:p w:rsidR="003E1624" w:rsidRPr="00FC698B" w:rsidRDefault="003E1624" w:rsidP="003E1624">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3E1624" w:rsidRPr="00E5082A" w:rsidRDefault="003E1624" w:rsidP="003E1624">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3E1624" w:rsidRDefault="00754697" w:rsidP="00EF3662">
      <w:pPr>
        <w:pStyle w:val="31"/>
        <w:spacing w:after="240" w:line="240" w:lineRule="auto"/>
        <w:ind w:firstLine="709"/>
        <w:rPr>
          <w:rFonts w:ascii="GHEA Grapalat" w:hAnsi="GHEA Grapalat" w:cs="Sylfaen"/>
          <w:b/>
          <w:lang w:val="af-ZA"/>
        </w:rPr>
      </w:pP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rsidR="000F7D92" w:rsidRPr="00845959" w:rsidRDefault="000F7D92" w:rsidP="000F7D92">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sidR="00E3151D">
        <w:rPr>
          <w:rFonts w:ascii="GHEA Grapalat" w:hAnsi="GHEA Grapalat"/>
          <w:b/>
          <w:sz w:val="20"/>
          <w:szCs w:val="20"/>
          <w:lang w:val="af-ZA"/>
        </w:rPr>
        <w:t>ԳՀԾՁԲ-ՀՎԿԱԿ-2022-107</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0F7D92" w:rsidRPr="00FE21F9" w:rsidRDefault="000F7D92" w:rsidP="000F7D92">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0F7D92" w:rsidRPr="00845959" w:rsidRDefault="000F7D92" w:rsidP="000F7D92">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C12550">
        <w:rPr>
          <w:rFonts w:ascii="GHEA Grapalat" w:hAnsi="GHEA Grapalat" w:cs="Times Armenian"/>
          <w:sz w:val="20"/>
          <w:szCs w:val="20"/>
          <w:lang w:val="hy-AM"/>
        </w:rPr>
        <w:t>դեկտեմբերի 1</w:t>
      </w:r>
      <w:r w:rsidR="00463A7F">
        <w:rPr>
          <w:rFonts w:ascii="GHEA Grapalat" w:hAnsi="GHEA Grapalat" w:cs="Times Armenian"/>
          <w:sz w:val="20"/>
          <w:szCs w:val="20"/>
          <w:lang w:val="en-GB"/>
        </w:rPr>
        <w:t>6</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F7D92" w:rsidRPr="002C2BE0" w:rsidRDefault="000F7D92" w:rsidP="000F7D92">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F7D92" w:rsidRPr="001031FD" w:rsidRDefault="000F7D92" w:rsidP="000F7D92">
      <w:pPr>
        <w:pStyle w:val="aa"/>
        <w:tabs>
          <w:tab w:val="left" w:pos="5968"/>
        </w:tabs>
        <w:ind w:right="-7" w:firstLine="567"/>
        <w:rPr>
          <w:rFonts w:ascii="GHEA Grapalat" w:hAnsi="GHEA Grapalat"/>
          <w:lang w:val="af-ZA"/>
        </w:rPr>
      </w:pPr>
      <w:r w:rsidRPr="001031FD">
        <w:rPr>
          <w:rFonts w:ascii="GHEA Grapalat" w:hAnsi="GHEA Grapalat"/>
          <w:lang w:val="af-ZA"/>
        </w:rPr>
        <w:tab/>
      </w:r>
    </w:p>
    <w:p w:rsidR="000F7D92" w:rsidRPr="001031FD" w:rsidRDefault="000F7D92" w:rsidP="000F7D92">
      <w:pPr>
        <w:pStyle w:val="aa"/>
        <w:ind w:right="-7" w:firstLine="567"/>
        <w:jc w:val="center"/>
        <w:rPr>
          <w:rFonts w:ascii="GHEA Grapalat" w:hAnsi="GHEA Grapalat"/>
          <w:lang w:val="af-ZA"/>
        </w:rPr>
      </w:pPr>
    </w:p>
    <w:p w:rsidR="000F7D92" w:rsidRPr="001031FD" w:rsidRDefault="000F7D92" w:rsidP="000F7D92">
      <w:pPr>
        <w:pStyle w:val="aa"/>
        <w:ind w:right="-7" w:firstLine="567"/>
        <w:jc w:val="center"/>
        <w:rPr>
          <w:rFonts w:ascii="GHEA Grapalat" w:hAnsi="GHEA Grapalat"/>
          <w:lang w:val="af-ZA"/>
        </w:rPr>
      </w:pPr>
    </w:p>
    <w:p w:rsidR="000F7D92" w:rsidRPr="001031FD" w:rsidRDefault="000F7D92" w:rsidP="000F7D92">
      <w:pPr>
        <w:pStyle w:val="aa"/>
        <w:ind w:right="-7" w:firstLine="567"/>
        <w:jc w:val="center"/>
        <w:rPr>
          <w:rFonts w:ascii="GHEA Grapalat" w:hAnsi="GHEA Grapalat"/>
          <w:lang w:val="af-ZA"/>
        </w:rPr>
      </w:pPr>
    </w:p>
    <w:p w:rsidR="000F7D92" w:rsidRPr="00660EF1" w:rsidRDefault="000F7D92" w:rsidP="000F7D92">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0F7D92" w:rsidRPr="001031FD" w:rsidRDefault="000F7D92" w:rsidP="000F7D92">
      <w:pPr>
        <w:pStyle w:val="aa"/>
        <w:ind w:right="-7" w:firstLine="567"/>
        <w:jc w:val="center"/>
        <w:rPr>
          <w:rFonts w:ascii="GHEA Grapalat" w:hAnsi="GHEA Grapalat" w:cs="Sylfaen"/>
          <w:lang w:val="af-ZA"/>
        </w:rPr>
      </w:pPr>
    </w:p>
    <w:p w:rsidR="000F7D92" w:rsidRPr="001031FD" w:rsidRDefault="000F7D92" w:rsidP="000F7D92">
      <w:pPr>
        <w:pStyle w:val="aa"/>
        <w:ind w:right="-7" w:firstLine="567"/>
        <w:jc w:val="center"/>
        <w:rPr>
          <w:rFonts w:ascii="GHEA Grapalat" w:hAnsi="GHEA Grapalat" w:cs="Sylfaen"/>
          <w:lang w:val="af-ZA"/>
        </w:rPr>
      </w:pPr>
    </w:p>
    <w:p w:rsidR="000F7D92" w:rsidRPr="00916E26" w:rsidRDefault="000F7D92" w:rsidP="000F7D92">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w:t>
      </w:r>
      <w:r w:rsidR="001F54F8" w:rsidRPr="001F54F8">
        <w:rPr>
          <w:rFonts w:ascii="GHEA Grapalat" w:hAnsi="GHEA Grapalat" w:cs="Times Armenian"/>
          <w:b/>
          <w:lang w:val="af-ZA"/>
        </w:rPr>
        <w:t xml:space="preserve"> </w:t>
      </w:r>
      <w:r w:rsidR="001F54F8" w:rsidRPr="001F54F8">
        <w:rPr>
          <w:rFonts w:ascii="GHEA Grapalat" w:hAnsi="GHEA Grapalat" w:cs="Sylfaen"/>
          <w:b/>
        </w:rPr>
        <w:t>ԱՌԱՔՎՈՂ</w:t>
      </w:r>
      <w:r w:rsidR="001F54F8" w:rsidRPr="001F54F8">
        <w:rPr>
          <w:rFonts w:ascii="GHEA Grapalat" w:hAnsi="GHEA Grapalat" w:cs="Sylfaen"/>
          <w:b/>
          <w:lang w:val="af-ZA"/>
        </w:rPr>
        <w:t xml:space="preserve"> </w:t>
      </w:r>
      <w:r w:rsidR="001F54F8" w:rsidRPr="001F54F8">
        <w:rPr>
          <w:rFonts w:ascii="GHEA Grapalat" w:hAnsi="GHEA Grapalat" w:cs="Sylfaen"/>
          <w:b/>
        </w:rPr>
        <w:t>ՄԻՋԱԶԳԱՅԻՆ</w:t>
      </w:r>
      <w:r w:rsidR="001F54F8" w:rsidRPr="001F54F8">
        <w:rPr>
          <w:rFonts w:ascii="GHEA Grapalat" w:hAnsi="GHEA Grapalat" w:cs="Sylfaen"/>
          <w:b/>
          <w:lang w:val="af-ZA"/>
        </w:rPr>
        <w:t xml:space="preserve"> </w:t>
      </w:r>
      <w:r w:rsidR="001F54F8" w:rsidRPr="001F54F8">
        <w:rPr>
          <w:rFonts w:ascii="GHEA Grapalat" w:hAnsi="GHEA Grapalat" w:cs="Sylfaen"/>
          <w:b/>
        </w:rPr>
        <w:t>ԲԵՌՆԵՐԻ</w:t>
      </w:r>
      <w:r w:rsidR="001F54F8" w:rsidRPr="001F54F8">
        <w:rPr>
          <w:rFonts w:ascii="GHEA Grapalat" w:hAnsi="GHEA Grapalat" w:cs="Sylfaen"/>
          <w:b/>
          <w:lang w:val="af-ZA"/>
        </w:rPr>
        <w:t xml:space="preserve"> </w:t>
      </w:r>
      <w:r w:rsidR="001F54F8" w:rsidRPr="001F54F8">
        <w:rPr>
          <w:rFonts w:ascii="GHEA Grapalat" w:hAnsi="GHEA Grapalat" w:cs="Sylfaen"/>
          <w:b/>
        </w:rPr>
        <w:t>ՄԱՔՍԱՅԻՆ</w:t>
      </w:r>
      <w:r w:rsidR="001F54F8" w:rsidRPr="001F54F8">
        <w:rPr>
          <w:rFonts w:ascii="GHEA Grapalat" w:hAnsi="GHEA Grapalat" w:cs="Sylfaen"/>
          <w:b/>
          <w:lang w:val="af-ZA"/>
        </w:rPr>
        <w:t xml:space="preserve"> </w:t>
      </w:r>
      <w:r w:rsidR="001F54F8" w:rsidRPr="001F54F8">
        <w:rPr>
          <w:rFonts w:ascii="GHEA Grapalat" w:hAnsi="GHEA Grapalat" w:cs="Sylfaen"/>
          <w:b/>
        </w:rPr>
        <w:t>ՁևԱԿԵՐՊՄԱՆ</w:t>
      </w:r>
      <w:r w:rsidR="001F54F8" w:rsidRPr="001F54F8">
        <w:rPr>
          <w:rFonts w:ascii="GHEA Grapalat" w:hAnsi="GHEA Grapalat" w:cs="Sylfaen"/>
          <w:b/>
          <w:lang w:val="af-ZA"/>
        </w:rPr>
        <w:t xml:space="preserve"> </w:t>
      </w:r>
      <w:r w:rsidR="001F54F8" w:rsidRPr="001F54F8">
        <w:rPr>
          <w:rFonts w:ascii="GHEA Grapalat" w:hAnsi="GHEA Grapalat" w:cs="Sylfaen"/>
          <w:b/>
        </w:rPr>
        <w:t>ՄԻՋՆՈՐԴԱՅԻՆ</w:t>
      </w:r>
      <w:r w:rsidR="001F54F8" w:rsidRPr="001F54F8">
        <w:rPr>
          <w:rFonts w:ascii="GHEA Grapalat" w:hAnsi="GHEA Grapalat" w:cs="Sylfaen"/>
          <w:b/>
          <w:lang w:val="af-ZA"/>
        </w:rPr>
        <w:t xml:space="preserve"> </w:t>
      </w:r>
      <w:r w:rsidR="001F54F8" w:rsidRPr="001F54F8">
        <w:rPr>
          <w:rFonts w:ascii="GHEA Grapalat" w:hAnsi="GHEA Grapalat" w:cs="Sylfaen"/>
          <w:b/>
        </w:rPr>
        <w:t>ԾԱՌԱՅՈՒԹՅՈՒՆՆԵՐԻ</w:t>
      </w:r>
      <w:r w:rsidR="001F54F8" w:rsidRPr="001F54F8">
        <w:rPr>
          <w:rFonts w:ascii="GHEA Grapalat" w:hAnsi="GHEA Grapalat" w:cs="Sylfaen"/>
          <w:b/>
          <w:lang w:val="af-ZA"/>
        </w:rPr>
        <w:t xml:space="preserve"> </w:t>
      </w:r>
      <w:r w:rsidR="001F54F8">
        <w:rPr>
          <w:rFonts w:ascii="GHEA Grapalat" w:hAnsi="GHEA Grapalat" w:cs="Sylfaen"/>
          <w:b/>
          <w:lang w:val="hy-AM"/>
        </w:rPr>
        <w:t>ԵՎ</w:t>
      </w:r>
      <w:r w:rsidR="001F54F8" w:rsidRPr="001F54F8">
        <w:rPr>
          <w:rFonts w:ascii="GHEA Grapalat" w:hAnsi="GHEA Grapalat" w:cs="Sylfaen"/>
          <w:b/>
          <w:lang w:val="af-ZA"/>
        </w:rPr>
        <w:t xml:space="preserve"> </w:t>
      </w:r>
      <w:r w:rsidR="001F54F8" w:rsidRPr="001F54F8">
        <w:rPr>
          <w:rFonts w:ascii="GHEA Grapalat" w:hAnsi="GHEA Grapalat" w:cs="Sylfaen"/>
          <w:b/>
        </w:rPr>
        <w:t>ՄԱՔՍԱՅԻՆ</w:t>
      </w:r>
      <w:r w:rsidR="001F54F8" w:rsidRPr="001F54F8">
        <w:rPr>
          <w:rFonts w:ascii="GHEA Grapalat" w:hAnsi="GHEA Grapalat" w:cs="Sylfaen"/>
          <w:b/>
          <w:lang w:val="af-ZA"/>
        </w:rPr>
        <w:t xml:space="preserve">  </w:t>
      </w:r>
      <w:r w:rsidR="001F54F8" w:rsidRPr="001F54F8">
        <w:rPr>
          <w:rFonts w:ascii="GHEA Grapalat" w:hAnsi="GHEA Grapalat" w:cs="Sylfaen"/>
          <w:b/>
        </w:rPr>
        <w:t>ՊԱՀԵՍՏԻՑ</w:t>
      </w:r>
      <w:r w:rsidR="001F54F8" w:rsidRPr="001F54F8">
        <w:rPr>
          <w:rFonts w:ascii="GHEA Grapalat" w:hAnsi="GHEA Grapalat" w:cs="Sylfaen"/>
          <w:b/>
          <w:lang w:val="af-ZA"/>
        </w:rPr>
        <w:t xml:space="preserve"> </w:t>
      </w:r>
      <w:r w:rsidR="001F54F8" w:rsidRPr="001F54F8">
        <w:rPr>
          <w:rFonts w:ascii="GHEA Grapalat" w:hAnsi="GHEA Grapalat" w:cs="Sylfaen"/>
          <w:b/>
        </w:rPr>
        <w:t>ԱԶԳԱՅԻՆ</w:t>
      </w:r>
      <w:r w:rsidR="001F54F8" w:rsidRPr="001F54F8">
        <w:rPr>
          <w:rFonts w:ascii="GHEA Grapalat" w:hAnsi="GHEA Grapalat" w:cs="Sylfaen"/>
          <w:b/>
          <w:lang w:val="af-ZA"/>
        </w:rPr>
        <w:t xml:space="preserve"> </w:t>
      </w:r>
      <w:r w:rsidR="001F54F8" w:rsidRPr="001F54F8">
        <w:rPr>
          <w:rFonts w:ascii="GHEA Grapalat" w:hAnsi="GHEA Grapalat" w:cs="Sylfaen"/>
          <w:b/>
        </w:rPr>
        <w:t>ՊԱՀԵՍՏ</w:t>
      </w:r>
      <w:r w:rsidR="001F54F8" w:rsidRPr="001F54F8">
        <w:rPr>
          <w:rFonts w:ascii="GHEA Grapalat" w:hAnsi="GHEA Grapalat" w:cs="Sylfaen"/>
          <w:b/>
          <w:lang w:val="af-ZA"/>
        </w:rPr>
        <w:t xml:space="preserve"> </w:t>
      </w:r>
      <w:r w:rsidR="001F54F8" w:rsidRPr="001F54F8">
        <w:rPr>
          <w:rFonts w:ascii="GHEA Grapalat" w:hAnsi="GHEA Grapalat" w:cs="Sylfaen"/>
          <w:b/>
        </w:rPr>
        <w:t>ԲԵՌՆԵՐԻ</w:t>
      </w:r>
      <w:r w:rsidR="001F54F8" w:rsidRPr="001F54F8">
        <w:rPr>
          <w:rFonts w:ascii="GHEA Grapalat" w:hAnsi="GHEA Grapalat" w:cs="Sylfaen"/>
          <w:b/>
          <w:lang w:val="af-ZA"/>
        </w:rPr>
        <w:t xml:space="preserve"> </w:t>
      </w:r>
      <w:r w:rsidR="001F54F8" w:rsidRPr="001F54F8">
        <w:rPr>
          <w:rFonts w:ascii="GHEA Grapalat" w:hAnsi="GHEA Grapalat" w:cs="Sylfaen"/>
          <w:b/>
        </w:rPr>
        <w:t>ԱՌԱՔՄԱՆ</w:t>
      </w:r>
      <w:r w:rsidR="001F54F8" w:rsidRPr="001F54F8">
        <w:rPr>
          <w:rFonts w:ascii="GHEA Grapalat" w:hAnsi="GHEA Grapalat" w:cs="Sylfaen"/>
          <w:b/>
          <w:lang w:val="af-ZA"/>
        </w:rPr>
        <w:t xml:space="preserve"> </w:t>
      </w:r>
      <w:r w:rsidR="001F54F8" w:rsidRPr="001F54F8">
        <w:rPr>
          <w:rFonts w:ascii="GHEA Grapalat" w:hAnsi="GHEA Grapalat"/>
          <w:b/>
          <w:lang w:val="af-ZA"/>
        </w:rPr>
        <w:t>ԾԱՌԱՅՈՒԹՅԱՆ</w:t>
      </w:r>
      <w:r w:rsidR="001F54F8"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1A43A4" w:rsidRPr="00064ADD" w:rsidRDefault="00096865" w:rsidP="00422440">
      <w:pPr>
        <w:jc w:val="both"/>
        <w:rPr>
          <w:rFonts w:ascii="GHEA Grapalat" w:hAnsi="GHEA Grapalat" w:cs="Sylfaen"/>
          <w:i/>
          <w:sz w:val="22"/>
          <w:szCs w:val="22"/>
          <w:lang w:val="af-ZA"/>
        </w:rPr>
      </w:pPr>
      <w:r w:rsidRPr="00064ADD">
        <w:rPr>
          <w:rFonts w:ascii="GHEA Grapalat" w:hAnsi="GHEA Grapalat" w:cs="Sylfaen"/>
          <w:i/>
          <w:sz w:val="22"/>
          <w:szCs w:val="22"/>
        </w:rPr>
        <w:lastRenderedPageBreak/>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B33761" w:rsidRDefault="00160AE4" w:rsidP="00B33761">
      <w:pPr>
        <w:contextualSpacing/>
        <w:jc w:val="center"/>
        <w:rPr>
          <w:rFonts w:ascii="GHEA Grapalat" w:hAnsi="GHEA Grapalat"/>
          <w:b/>
          <w:sz w:val="20"/>
          <w:szCs w:val="20"/>
          <w:lang w:val="hy-AM"/>
        </w:rPr>
      </w:pPr>
      <w:r w:rsidRPr="00B33761">
        <w:rPr>
          <w:rFonts w:ascii="GHEA Grapalat" w:hAnsi="GHEA Grapalat" w:cs="Sylfaen"/>
          <w:b/>
          <w:sz w:val="20"/>
          <w:szCs w:val="20"/>
        </w:rPr>
        <w:t>ԲՈՎԱՆԴԱԿՈւԹՅՈւՆ</w:t>
      </w:r>
    </w:p>
    <w:p w:rsidR="00096865" w:rsidRPr="00B33761" w:rsidRDefault="00B33761" w:rsidP="00B33761">
      <w:pPr>
        <w:pStyle w:val="aa"/>
        <w:spacing w:after="0"/>
        <w:ind w:right="-7"/>
        <w:contextualSpacing/>
        <w:jc w:val="center"/>
        <w:rPr>
          <w:rFonts w:ascii="GHEA Grapalat" w:hAnsi="GHEA Grapalat"/>
          <w:b/>
          <w:sz w:val="20"/>
          <w:szCs w:val="20"/>
          <w:lang w:val="af-ZA"/>
        </w:rPr>
      </w:pPr>
      <w:r w:rsidRPr="00B33761">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B33761">
        <w:rPr>
          <w:rFonts w:ascii="GHEA Grapalat" w:hAnsi="GHEA Grapalat" w:cs="Sylfaen"/>
          <w:b/>
          <w:sz w:val="20"/>
          <w:szCs w:val="20"/>
          <w:lang w:val="hy-AM"/>
        </w:rPr>
        <w:t>ԿԱՐԻՔՆԵՐԻ</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ՀԱՄԱՐ</w:t>
      </w:r>
      <w:r w:rsidRPr="00B33761">
        <w:rPr>
          <w:rFonts w:ascii="GHEA Grapalat" w:hAnsi="GHEA Grapalat" w:cs="Times Armenian"/>
          <w:b/>
          <w:sz w:val="20"/>
          <w:szCs w:val="20"/>
          <w:lang w:val="af-ZA"/>
        </w:rPr>
        <w:t xml:space="preserve">` </w:t>
      </w:r>
      <w:r w:rsidR="00273D2E" w:rsidRPr="00273D2E">
        <w:rPr>
          <w:rFonts w:ascii="GHEA Grapalat" w:hAnsi="GHEA Grapalat" w:cs="Sylfaen"/>
          <w:b/>
          <w:sz w:val="20"/>
          <w:szCs w:val="20"/>
          <w:lang w:val="hy-AM"/>
        </w:rPr>
        <w:t>ԱՌԱՔՎՈՂ</w:t>
      </w:r>
      <w:r w:rsidR="00273D2E" w:rsidRPr="00273D2E">
        <w:rPr>
          <w:rFonts w:ascii="GHEA Grapalat" w:hAnsi="GHEA Grapalat" w:cs="Sylfaen"/>
          <w:b/>
          <w:sz w:val="20"/>
          <w:szCs w:val="20"/>
          <w:lang w:val="af-ZA"/>
        </w:rPr>
        <w:t xml:space="preserve"> </w:t>
      </w:r>
      <w:r w:rsidR="00273D2E" w:rsidRPr="00273D2E">
        <w:rPr>
          <w:rFonts w:ascii="GHEA Grapalat" w:hAnsi="GHEA Grapalat" w:cs="Sylfaen"/>
          <w:b/>
          <w:sz w:val="20"/>
          <w:szCs w:val="20"/>
          <w:lang w:val="hy-AM"/>
        </w:rPr>
        <w:t>ՄԻՋԱԶԳԱՅԻՆ</w:t>
      </w:r>
      <w:r w:rsidR="00273D2E" w:rsidRPr="00273D2E">
        <w:rPr>
          <w:rFonts w:ascii="GHEA Grapalat" w:hAnsi="GHEA Grapalat" w:cs="Sylfaen"/>
          <w:b/>
          <w:sz w:val="20"/>
          <w:szCs w:val="20"/>
          <w:lang w:val="af-ZA"/>
        </w:rPr>
        <w:t xml:space="preserve"> </w:t>
      </w:r>
      <w:r w:rsidR="00273D2E" w:rsidRPr="00273D2E">
        <w:rPr>
          <w:rFonts w:ascii="GHEA Grapalat" w:hAnsi="GHEA Grapalat" w:cs="Sylfaen"/>
          <w:b/>
          <w:sz w:val="20"/>
          <w:szCs w:val="20"/>
          <w:lang w:val="hy-AM"/>
        </w:rPr>
        <w:t>ԲԵՌՆԵՐԻ</w:t>
      </w:r>
      <w:r w:rsidR="00273D2E" w:rsidRPr="00273D2E">
        <w:rPr>
          <w:rFonts w:ascii="GHEA Grapalat" w:hAnsi="GHEA Grapalat" w:cs="Sylfaen"/>
          <w:b/>
          <w:sz w:val="20"/>
          <w:szCs w:val="20"/>
          <w:lang w:val="af-ZA"/>
        </w:rPr>
        <w:t xml:space="preserve"> </w:t>
      </w:r>
      <w:r w:rsidR="00273D2E" w:rsidRPr="00273D2E">
        <w:rPr>
          <w:rFonts w:ascii="GHEA Grapalat" w:hAnsi="GHEA Grapalat" w:cs="Sylfaen"/>
          <w:b/>
          <w:sz w:val="20"/>
          <w:szCs w:val="20"/>
          <w:lang w:val="hy-AM"/>
        </w:rPr>
        <w:t>ՄԱՔՍԱՅԻՆ</w:t>
      </w:r>
      <w:r w:rsidR="00273D2E" w:rsidRPr="00273D2E">
        <w:rPr>
          <w:rFonts w:ascii="GHEA Grapalat" w:hAnsi="GHEA Grapalat" w:cs="Sylfaen"/>
          <w:b/>
          <w:sz w:val="20"/>
          <w:szCs w:val="20"/>
          <w:lang w:val="af-ZA"/>
        </w:rPr>
        <w:t xml:space="preserve"> </w:t>
      </w:r>
      <w:r w:rsidR="00273D2E" w:rsidRPr="00273D2E">
        <w:rPr>
          <w:rFonts w:ascii="GHEA Grapalat" w:hAnsi="GHEA Grapalat" w:cs="Sylfaen"/>
          <w:b/>
          <w:sz w:val="20"/>
          <w:szCs w:val="20"/>
          <w:lang w:val="hy-AM"/>
        </w:rPr>
        <w:t>ՁևԱԿԵՐՊՄԱՆ</w:t>
      </w:r>
      <w:r w:rsidR="00273D2E" w:rsidRPr="00273D2E">
        <w:rPr>
          <w:rFonts w:ascii="GHEA Grapalat" w:hAnsi="GHEA Grapalat" w:cs="Sylfaen"/>
          <w:b/>
          <w:sz w:val="20"/>
          <w:szCs w:val="20"/>
          <w:lang w:val="af-ZA"/>
        </w:rPr>
        <w:t xml:space="preserve"> </w:t>
      </w:r>
      <w:r w:rsidR="00273D2E" w:rsidRPr="00273D2E">
        <w:rPr>
          <w:rFonts w:ascii="GHEA Grapalat" w:hAnsi="GHEA Grapalat" w:cs="Sylfaen"/>
          <w:b/>
          <w:sz w:val="20"/>
          <w:szCs w:val="20"/>
          <w:lang w:val="hy-AM"/>
        </w:rPr>
        <w:t>ՄԻՋՆՈՐԴԱՅԻՆ</w:t>
      </w:r>
      <w:r w:rsidR="00273D2E" w:rsidRPr="00273D2E">
        <w:rPr>
          <w:rFonts w:ascii="GHEA Grapalat" w:hAnsi="GHEA Grapalat" w:cs="Sylfaen"/>
          <w:b/>
          <w:sz w:val="20"/>
          <w:szCs w:val="20"/>
          <w:lang w:val="af-ZA"/>
        </w:rPr>
        <w:t xml:space="preserve"> </w:t>
      </w:r>
      <w:r w:rsidR="00273D2E" w:rsidRPr="00273D2E">
        <w:rPr>
          <w:rFonts w:ascii="GHEA Grapalat" w:hAnsi="GHEA Grapalat" w:cs="Sylfaen"/>
          <w:b/>
          <w:sz w:val="20"/>
          <w:szCs w:val="20"/>
          <w:lang w:val="hy-AM"/>
        </w:rPr>
        <w:t>ԾԱՌԱՅՈՒԹՅՈՒՆՆԵՐԻ</w:t>
      </w:r>
      <w:r w:rsidR="00273D2E" w:rsidRPr="00273D2E">
        <w:rPr>
          <w:rFonts w:ascii="GHEA Grapalat" w:hAnsi="GHEA Grapalat" w:cs="Sylfaen"/>
          <w:b/>
          <w:sz w:val="20"/>
          <w:szCs w:val="20"/>
          <w:lang w:val="af-ZA"/>
        </w:rPr>
        <w:t xml:space="preserve"> </w:t>
      </w:r>
      <w:r w:rsidR="00273D2E">
        <w:rPr>
          <w:rFonts w:ascii="GHEA Grapalat" w:hAnsi="GHEA Grapalat" w:cs="Sylfaen"/>
          <w:b/>
          <w:sz w:val="20"/>
          <w:szCs w:val="20"/>
          <w:lang w:val="hy-AM"/>
        </w:rPr>
        <w:t>ԵՎ</w:t>
      </w:r>
      <w:r w:rsidR="00273D2E" w:rsidRPr="00273D2E">
        <w:rPr>
          <w:rFonts w:ascii="GHEA Grapalat" w:hAnsi="GHEA Grapalat" w:cs="Sylfaen"/>
          <w:b/>
          <w:sz w:val="20"/>
          <w:szCs w:val="20"/>
          <w:lang w:val="af-ZA"/>
        </w:rPr>
        <w:t xml:space="preserve"> </w:t>
      </w:r>
      <w:r w:rsidR="00273D2E" w:rsidRPr="00273D2E">
        <w:rPr>
          <w:rFonts w:ascii="GHEA Grapalat" w:hAnsi="GHEA Grapalat" w:cs="Sylfaen"/>
          <w:b/>
          <w:sz w:val="20"/>
          <w:szCs w:val="20"/>
          <w:lang w:val="hy-AM"/>
        </w:rPr>
        <w:t>ՄԱՔՍԱՅԻՆ</w:t>
      </w:r>
      <w:r w:rsidR="00273D2E" w:rsidRPr="00273D2E">
        <w:rPr>
          <w:rFonts w:ascii="GHEA Grapalat" w:hAnsi="GHEA Grapalat" w:cs="Sylfaen"/>
          <w:b/>
          <w:sz w:val="20"/>
          <w:szCs w:val="20"/>
          <w:lang w:val="af-ZA"/>
        </w:rPr>
        <w:t xml:space="preserve">  </w:t>
      </w:r>
      <w:r w:rsidR="00273D2E" w:rsidRPr="00273D2E">
        <w:rPr>
          <w:rFonts w:ascii="GHEA Grapalat" w:hAnsi="GHEA Grapalat" w:cs="Sylfaen"/>
          <w:b/>
          <w:sz w:val="20"/>
          <w:szCs w:val="20"/>
          <w:lang w:val="hy-AM"/>
        </w:rPr>
        <w:t>ՊԱՀԵՍՏԻՑ</w:t>
      </w:r>
      <w:r w:rsidR="00273D2E" w:rsidRPr="00273D2E">
        <w:rPr>
          <w:rFonts w:ascii="GHEA Grapalat" w:hAnsi="GHEA Grapalat" w:cs="Sylfaen"/>
          <w:b/>
          <w:sz w:val="20"/>
          <w:szCs w:val="20"/>
          <w:lang w:val="af-ZA"/>
        </w:rPr>
        <w:t xml:space="preserve"> </w:t>
      </w:r>
      <w:r w:rsidR="00273D2E" w:rsidRPr="00273D2E">
        <w:rPr>
          <w:rFonts w:ascii="GHEA Grapalat" w:hAnsi="GHEA Grapalat" w:cs="Sylfaen"/>
          <w:b/>
          <w:sz w:val="20"/>
          <w:szCs w:val="20"/>
          <w:lang w:val="hy-AM"/>
        </w:rPr>
        <w:t>ԱԶԳԱՅԻՆ</w:t>
      </w:r>
      <w:r w:rsidR="00273D2E" w:rsidRPr="00273D2E">
        <w:rPr>
          <w:rFonts w:ascii="GHEA Grapalat" w:hAnsi="GHEA Grapalat" w:cs="Sylfaen"/>
          <w:b/>
          <w:sz w:val="20"/>
          <w:szCs w:val="20"/>
          <w:lang w:val="af-ZA"/>
        </w:rPr>
        <w:t xml:space="preserve"> </w:t>
      </w:r>
      <w:r w:rsidR="00273D2E" w:rsidRPr="00273D2E">
        <w:rPr>
          <w:rFonts w:ascii="GHEA Grapalat" w:hAnsi="GHEA Grapalat" w:cs="Sylfaen"/>
          <w:b/>
          <w:sz w:val="20"/>
          <w:szCs w:val="20"/>
          <w:lang w:val="hy-AM"/>
        </w:rPr>
        <w:t>ՊԱՀԵՍՏ</w:t>
      </w:r>
      <w:r w:rsidR="00273D2E" w:rsidRPr="00273D2E">
        <w:rPr>
          <w:rFonts w:ascii="GHEA Grapalat" w:hAnsi="GHEA Grapalat" w:cs="Sylfaen"/>
          <w:b/>
          <w:sz w:val="20"/>
          <w:szCs w:val="20"/>
          <w:lang w:val="af-ZA"/>
        </w:rPr>
        <w:t xml:space="preserve"> </w:t>
      </w:r>
      <w:r w:rsidR="00273D2E" w:rsidRPr="00273D2E">
        <w:rPr>
          <w:rFonts w:ascii="GHEA Grapalat" w:hAnsi="GHEA Grapalat" w:cs="Sylfaen"/>
          <w:b/>
          <w:sz w:val="20"/>
          <w:szCs w:val="20"/>
          <w:lang w:val="hy-AM"/>
        </w:rPr>
        <w:t>ԲԵՌՆԵՐԻ</w:t>
      </w:r>
      <w:r w:rsidR="00273D2E" w:rsidRPr="00273D2E">
        <w:rPr>
          <w:rFonts w:ascii="GHEA Grapalat" w:hAnsi="GHEA Grapalat" w:cs="Sylfaen"/>
          <w:b/>
          <w:sz w:val="20"/>
          <w:szCs w:val="20"/>
          <w:lang w:val="af-ZA"/>
        </w:rPr>
        <w:t xml:space="preserve"> </w:t>
      </w:r>
      <w:r w:rsidR="00273D2E" w:rsidRPr="00273D2E">
        <w:rPr>
          <w:rFonts w:ascii="GHEA Grapalat" w:hAnsi="GHEA Grapalat" w:cs="Sylfaen"/>
          <w:b/>
          <w:sz w:val="20"/>
          <w:szCs w:val="20"/>
          <w:lang w:val="hy-AM"/>
        </w:rPr>
        <w:t>ԱՌԱՔՄԱՆ</w:t>
      </w:r>
      <w:r w:rsidR="00273D2E" w:rsidRPr="00273D2E">
        <w:rPr>
          <w:rFonts w:ascii="GHEA Grapalat" w:hAnsi="GHEA Grapalat" w:cs="Sylfaen"/>
          <w:b/>
          <w:sz w:val="20"/>
          <w:szCs w:val="20"/>
          <w:lang w:val="af-ZA"/>
        </w:rPr>
        <w:t xml:space="preserve"> </w:t>
      </w:r>
      <w:r w:rsidR="00273D2E" w:rsidRPr="00273D2E">
        <w:rPr>
          <w:rFonts w:ascii="GHEA Grapalat" w:hAnsi="GHEA Grapalat"/>
          <w:b/>
          <w:sz w:val="20"/>
          <w:szCs w:val="20"/>
          <w:lang w:val="af-ZA"/>
        </w:rPr>
        <w:t>ԾԱՌԱՅՈՒԹՅԱՆ</w:t>
      </w:r>
      <w:r w:rsidR="00273D2E">
        <w:rPr>
          <w:rFonts w:ascii="GHEA Grapalat" w:hAnsi="GHEA Grapalat"/>
          <w:i/>
          <w:lang w:val="hy-AM"/>
        </w:rPr>
        <w:t xml:space="preserve"> </w:t>
      </w:r>
      <w:r w:rsidR="00273D2E" w:rsidRPr="00B33761">
        <w:rPr>
          <w:rFonts w:ascii="GHEA Grapalat" w:hAnsi="GHEA Grapalat"/>
          <w:sz w:val="20"/>
          <w:szCs w:val="20"/>
          <w:lang w:val="hy-AM"/>
        </w:rPr>
        <w:t xml:space="preserve"> </w:t>
      </w:r>
      <w:r w:rsidRPr="00B33761">
        <w:rPr>
          <w:rFonts w:ascii="GHEA Grapalat" w:hAnsi="GHEA Grapalat" w:cs="Sylfaen"/>
          <w:b/>
          <w:sz w:val="20"/>
          <w:szCs w:val="20"/>
          <w:lang w:val="hy-AM"/>
        </w:rPr>
        <w:t>ՁԵՌՔԲԵՐՄԱՆ</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ՆՊԱՏԱԿՈՎ</w:t>
      </w:r>
      <w:r w:rsidRPr="00B33761">
        <w:rPr>
          <w:rFonts w:ascii="GHEA Grapalat" w:hAnsi="GHEA Grapalat" w:cs="Sylfaen"/>
          <w:b/>
          <w:sz w:val="20"/>
          <w:szCs w:val="20"/>
          <w:lang w:val="af-ZA"/>
        </w:rPr>
        <w:t xml:space="preserve"> </w:t>
      </w:r>
      <w:r w:rsidRPr="00B33761">
        <w:rPr>
          <w:rFonts w:ascii="GHEA Grapalat" w:hAnsi="GHEA Grapalat" w:cs="Sylfaen"/>
          <w:b/>
          <w:sz w:val="20"/>
          <w:szCs w:val="20"/>
          <w:lang w:val="hy-AM"/>
        </w:rPr>
        <w:t>ՀԱՅՏԱՐԱՐՎԱԾ</w:t>
      </w:r>
      <w:r w:rsidRPr="00B33761">
        <w:rPr>
          <w:rFonts w:ascii="GHEA Grapalat" w:hAnsi="GHEA Grapalat" w:cs="Times Armenian"/>
          <w:b/>
          <w:sz w:val="20"/>
          <w:szCs w:val="20"/>
          <w:lang w:val="af-ZA"/>
        </w:rPr>
        <w:t xml:space="preserve"> </w:t>
      </w:r>
      <w:r w:rsidRPr="00B33761">
        <w:rPr>
          <w:rFonts w:ascii="GHEA Grapalat" w:hAnsi="GHEA Grapalat" w:cs="Sylfaen"/>
          <w:b/>
          <w:sz w:val="20"/>
          <w:szCs w:val="20"/>
          <w:lang w:val="hy-AM"/>
        </w:rPr>
        <w:t>ԳՆԱՆՇՄԱՆ</w:t>
      </w:r>
      <w:r w:rsidRPr="00B33761">
        <w:rPr>
          <w:rFonts w:ascii="GHEA Grapalat" w:hAnsi="GHEA Grapalat" w:cs="Sylfaen"/>
          <w:b/>
          <w:sz w:val="20"/>
          <w:szCs w:val="20"/>
          <w:lang w:val="af-ZA"/>
        </w:rPr>
        <w:t xml:space="preserve"> </w:t>
      </w:r>
      <w:r w:rsidRPr="00B33761">
        <w:rPr>
          <w:rFonts w:ascii="GHEA Grapalat" w:hAnsi="GHEA Grapalat" w:cs="Sylfaen"/>
          <w:b/>
          <w:sz w:val="20"/>
          <w:szCs w:val="20"/>
          <w:lang w:val="hy-AM"/>
        </w:rPr>
        <w:t xml:space="preserve">ՀԱՐՑՄԱՆ </w:t>
      </w:r>
      <w:r w:rsidR="00160AE4" w:rsidRPr="00B33761">
        <w:rPr>
          <w:rFonts w:ascii="GHEA Grapalat" w:hAnsi="GHEA Grapalat"/>
          <w:b/>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5F2F13">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5F2F13">
        <w:rPr>
          <w:rFonts w:ascii="GHEA Grapalat" w:hAnsi="GHEA Grapalat"/>
          <w:b/>
          <w:sz w:val="20"/>
          <w:szCs w:val="20"/>
          <w:lang w:val="hy-AM"/>
        </w:rPr>
        <w:t>«</w:t>
      </w:r>
      <w:r w:rsidR="00E3151D">
        <w:rPr>
          <w:rFonts w:ascii="GHEA Grapalat" w:hAnsi="GHEA Grapalat"/>
          <w:b/>
          <w:sz w:val="20"/>
          <w:szCs w:val="20"/>
          <w:lang w:val="af-ZA"/>
        </w:rPr>
        <w:t>ԳՀԾՁԲ-ՀՎԿԱԿ-2022-107</w:t>
      </w:r>
      <w:r w:rsidR="005F2F13">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proofErr w:type="gramEnd"/>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5F2F13" w:rsidRPr="00D86B1F">
        <w:rPr>
          <w:rFonts w:ascii="GHEA Grapalat" w:hAnsi="GHEA Grapalat"/>
          <w:b/>
          <w:sz w:val="20"/>
          <w:szCs w:val="20"/>
          <w:lang w:val="af-ZA"/>
        </w:rPr>
        <w:t>«Հիվանդությունների վերահսկման և կանխարգելման ազգային կենտրոն» ՊՈԱԿ</w:t>
      </w:r>
      <w:r w:rsidR="005F2F13">
        <w:rPr>
          <w:rFonts w:ascii="GHEA Grapalat" w:hAnsi="GHEA Grapalat"/>
          <w:sz w:val="20"/>
          <w:lang w:val="hy-AM"/>
        </w:rPr>
        <w:t>-</w:t>
      </w:r>
      <w:r w:rsidR="005F2F13" w:rsidRPr="00712340">
        <w:rPr>
          <w:rFonts w:ascii="GHEA Grapalat" w:hAnsi="GHEA Grapalat"/>
          <w:sz w:val="20"/>
        </w:rPr>
        <w:t>ի</w:t>
      </w:r>
      <w:r w:rsidR="005F2F13">
        <w:rPr>
          <w:rFonts w:ascii="GHEA Grapalat" w:hAnsi="GHEA Grapalat"/>
          <w:sz w:val="20"/>
          <w:lang w:val="hy-AM"/>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5F2F13"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D73FB" w:rsidRPr="00B74D58">
        <w:rPr>
          <w:rFonts w:ascii="GHEA Grapalat" w:hAnsi="GHEA Grapalat"/>
          <w:b/>
          <w:i w:val="0"/>
          <w:lang w:val="af-ZA"/>
        </w:rPr>
        <w:t>«Հիվանդությունների վերահսկման և կանխարգելման ազգային կենտրոն» ՊՈԱԿ</w:t>
      </w:r>
      <w:r w:rsidR="005D73FB" w:rsidRPr="00961B4B">
        <w:rPr>
          <w:rFonts w:ascii="GHEA Grapalat" w:hAnsi="GHEA Grapalat"/>
          <w:i w:val="0"/>
          <w:lang w:val="hy-AM"/>
        </w:rPr>
        <w:t>-</w:t>
      </w:r>
      <w:r w:rsidR="005D73FB" w:rsidRPr="00961B4B">
        <w:rPr>
          <w:rFonts w:ascii="GHEA Grapalat" w:hAnsi="GHEA Grapalat"/>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273D2E" w:rsidRPr="00735BD6">
        <w:rPr>
          <w:rFonts w:ascii="GHEA Grapalat" w:hAnsi="GHEA Grapalat" w:cs="Sylfaen"/>
          <w:b/>
          <w:i w:val="0"/>
          <w:lang w:val="en-US"/>
        </w:rPr>
        <w:t>առաքվող</w:t>
      </w:r>
      <w:r w:rsidR="00273D2E" w:rsidRPr="00735BD6">
        <w:rPr>
          <w:rFonts w:ascii="GHEA Grapalat" w:hAnsi="GHEA Grapalat" w:cs="Sylfaen"/>
          <w:b/>
          <w:i w:val="0"/>
          <w:lang w:val="af-ZA"/>
        </w:rPr>
        <w:t xml:space="preserve"> </w:t>
      </w:r>
      <w:r w:rsidR="00273D2E" w:rsidRPr="00735BD6">
        <w:rPr>
          <w:rFonts w:ascii="GHEA Grapalat" w:hAnsi="GHEA Grapalat" w:cs="Sylfaen"/>
          <w:b/>
          <w:i w:val="0"/>
          <w:lang w:val="en-US"/>
        </w:rPr>
        <w:t>միջազգային</w:t>
      </w:r>
      <w:r w:rsidR="00273D2E" w:rsidRPr="00735BD6">
        <w:rPr>
          <w:rFonts w:ascii="GHEA Grapalat" w:hAnsi="GHEA Grapalat" w:cs="Sylfaen"/>
          <w:b/>
          <w:i w:val="0"/>
          <w:lang w:val="af-ZA"/>
        </w:rPr>
        <w:t xml:space="preserve"> </w:t>
      </w:r>
      <w:r w:rsidR="00273D2E" w:rsidRPr="00735BD6">
        <w:rPr>
          <w:rFonts w:ascii="GHEA Grapalat" w:hAnsi="GHEA Grapalat" w:cs="Sylfaen"/>
          <w:b/>
          <w:i w:val="0"/>
          <w:lang w:val="en-US"/>
        </w:rPr>
        <w:t>բեռների</w:t>
      </w:r>
      <w:r w:rsidR="00273D2E" w:rsidRPr="00735BD6">
        <w:rPr>
          <w:rFonts w:ascii="GHEA Grapalat" w:hAnsi="GHEA Grapalat" w:cs="Sylfaen"/>
          <w:b/>
          <w:i w:val="0"/>
          <w:lang w:val="af-ZA"/>
        </w:rPr>
        <w:t xml:space="preserve"> </w:t>
      </w:r>
      <w:r w:rsidR="00273D2E" w:rsidRPr="00735BD6">
        <w:rPr>
          <w:rFonts w:ascii="GHEA Grapalat" w:hAnsi="GHEA Grapalat" w:cs="Sylfaen"/>
          <w:b/>
          <w:i w:val="0"/>
          <w:lang w:val="en-US"/>
        </w:rPr>
        <w:t>մաքսային</w:t>
      </w:r>
      <w:r w:rsidR="00273D2E" w:rsidRPr="00735BD6">
        <w:rPr>
          <w:rFonts w:ascii="GHEA Grapalat" w:hAnsi="GHEA Grapalat" w:cs="Sylfaen"/>
          <w:b/>
          <w:i w:val="0"/>
          <w:lang w:val="af-ZA"/>
        </w:rPr>
        <w:t xml:space="preserve"> </w:t>
      </w:r>
      <w:r w:rsidR="00273D2E" w:rsidRPr="00735BD6">
        <w:rPr>
          <w:rFonts w:ascii="GHEA Grapalat" w:hAnsi="GHEA Grapalat" w:cs="Sylfaen"/>
          <w:b/>
          <w:i w:val="0"/>
          <w:lang w:val="en-US"/>
        </w:rPr>
        <w:t>ձևակերպման</w:t>
      </w:r>
      <w:r w:rsidR="00273D2E" w:rsidRPr="00735BD6">
        <w:rPr>
          <w:rFonts w:ascii="GHEA Grapalat" w:hAnsi="GHEA Grapalat" w:cs="Sylfaen"/>
          <w:b/>
          <w:i w:val="0"/>
          <w:lang w:val="af-ZA"/>
        </w:rPr>
        <w:t xml:space="preserve"> </w:t>
      </w:r>
      <w:r w:rsidR="00273D2E" w:rsidRPr="00735BD6">
        <w:rPr>
          <w:rFonts w:ascii="GHEA Grapalat" w:hAnsi="GHEA Grapalat" w:cs="Sylfaen"/>
          <w:b/>
          <w:i w:val="0"/>
          <w:lang w:val="en-US"/>
        </w:rPr>
        <w:t>միջնորդային</w:t>
      </w:r>
      <w:r w:rsidR="00273D2E" w:rsidRPr="00735BD6">
        <w:rPr>
          <w:rFonts w:ascii="GHEA Grapalat" w:hAnsi="GHEA Grapalat" w:cs="Sylfaen"/>
          <w:b/>
          <w:i w:val="0"/>
          <w:lang w:val="af-ZA"/>
        </w:rPr>
        <w:t xml:space="preserve"> </w:t>
      </w:r>
      <w:r w:rsidR="00273D2E" w:rsidRPr="00735BD6">
        <w:rPr>
          <w:rFonts w:ascii="GHEA Grapalat" w:hAnsi="GHEA Grapalat" w:cs="Sylfaen"/>
          <w:b/>
          <w:i w:val="0"/>
          <w:lang w:val="en-US"/>
        </w:rPr>
        <w:t>ծառայությունների</w:t>
      </w:r>
      <w:r w:rsidR="00273D2E" w:rsidRPr="00735BD6">
        <w:rPr>
          <w:rFonts w:ascii="GHEA Grapalat" w:hAnsi="GHEA Grapalat" w:cs="Sylfaen"/>
          <w:b/>
          <w:i w:val="0"/>
          <w:lang w:val="af-ZA"/>
        </w:rPr>
        <w:t xml:space="preserve"> </w:t>
      </w:r>
      <w:r w:rsidR="00273D2E" w:rsidRPr="00735BD6">
        <w:rPr>
          <w:rFonts w:ascii="GHEA Grapalat" w:hAnsi="GHEA Grapalat" w:cs="Sylfaen"/>
          <w:b/>
          <w:i w:val="0"/>
          <w:lang w:val="en-US"/>
        </w:rPr>
        <w:t>և</w:t>
      </w:r>
      <w:r w:rsidR="00273D2E" w:rsidRPr="00735BD6">
        <w:rPr>
          <w:rFonts w:ascii="GHEA Grapalat" w:hAnsi="GHEA Grapalat" w:cs="Sylfaen"/>
          <w:b/>
          <w:i w:val="0"/>
          <w:lang w:val="af-ZA"/>
        </w:rPr>
        <w:t xml:space="preserve"> </w:t>
      </w:r>
      <w:proofErr w:type="gramStart"/>
      <w:r w:rsidR="00273D2E" w:rsidRPr="00735BD6">
        <w:rPr>
          <w:rFonts w:ascii="GHEA Grapalat" w:hAnsi="GHEA Grapalat" w:cs="Sylfaen"/>
          <w:b/>
          <w:i w:val="0"/>
          <w:lang w:val="en-US"/>
        </w:rPr>
        <w:t>մաքսային</w:t>
      </w:r>
      <w:r w:rsidR="00273D2E" w:rsidRPr="00735BD6">
        <w:rPr>
          <w:rFonts w:ascii="GHEA Grapalat" w:hAnsi="GHEA Grapalat" w:cs="Sylfaen"/>
          <w:b/>
          <w:i w:val="0"/>
          <w:lang w:val="af-ZA"/>
        </w:rPr>
        <w:t xml:space="preserve">  </w:t>
      </w:r>
      <w:r w:rsidR="00273D2E" w:rsidRPr="00735BD6">
        <w:rPr>
          <w:rFonts w:ascii="GHEA Grapalat" w:hAnsi="GHEA Grapalat" w:cs="Sylfaen"/>
          <w:b/>
          <w:i w:val="0"/>
          <w:lang w:val="en-US"/>
        </w:rPr>
        <w:t>պահեստից</w:t>
      </w:r>
      <w:proofErr w:type="gramEnd"/>
      <w:r w:rsidR="00273D2E" w:rsidRPr="00735BD6">
        <w:rPr>
          <w:rFonts w:ascii="GHEA Grapalat" w:hAnsi="GHEA Grapalat" w:cs="Sylfaen"/>
          <w:b/>
          <w:i w:val="0"/>
          <w:lang w:val="af-ZA"/>
        </w:rPr>
        <w:t xml:space="preserve"> </w:t>
      </w:r>
      <w:r w:rsidR="00273D2E" w:rsidRPr="00735BD6">
        <w:rPr>
          <w:rFonts w:ascii="GHEA Grapalat" w:hAnsi="GHEA Grapalat" w:cs="Sylfaen"/>
          <w:b/>
          <w:i w:val="0"/>
          <w:lang w:val="en-US"/>
        </w:rPr>
        <w:t>ազգային</w:t>
      </w:r>
      <w:r w:rsidR="00273D2E" w:rsidRPr="00735BD6">
        <w:rPr>
          <w:rFonts w:ascii="GHEA Grapalat" w:hAnsi="GHEA Grapalat" w:cs="Sylfaen"/>
          <w:b/>
          <w:i w:val="0"/>
          <w:lang w:val="af-ZA"/>
        </w:rPr>
        <w:t xml:space="preserve"> </w:t>
      </w:r>
      <w:r w:rsidR="00273D2E" w:rsidRPr="00735BD6">
        <w:rPr>
          <w:rFonts w:ascii="GHEA Grapalat" w:hAnsi="GHEA Grapalat" w:cs="Sylfaen"/>
          <w:b/>
          <w:i w:val="0"/>
          <w:lang w:val="en-US"/>
        </w:rPr>
        <w:t>պահեստ</w:t>
      </w:r>
      <w:r w:rsidR="00273D2E" w:rsidRPr="00735BD6">
        <w:rPr>
          <w:rFonts w:ascii="GHEA Grapalat" w:hAnsi="GHEA Grapalat" w:cs="Sylfaen"/>
          <w:b/>
          <w:i w:val="0"/>
          <w:lang w:val="af-ZA"/>
        </w:rPr>
        <w:t xml:space="preserve"> </w:t>
      </w:r>
      <w:r w:rsidR="00273D2E" w:rsidRPr="00735BD6">
        <w:rPr>
          <w:rFonts w:ascii="GHEA Grapalat" w:hAnsi="GHEA Grapalat" w:cs="Sylfaen"/>
          <w:b/>
          <w:i w:val="0"/>
          <w:lang w:val="en-US"/>
        </w:rPr>
        <w:t>բեռների</w:t>
      </w:r>
      <w:r w:rsidR="00273D2E" w:rsidRPr="00735BD6">
        <w:rPr>
          <w:rFonts w:ascii="GHEA Grapalat" w:hAnsi="GHEA Grapalat" w:cs="Sylfaen"/>
          <w:b/>
          <w:i w:val="0"/>
          <w:lang w:val="af-ZA"/>
        </w:rPr>
        <w:t xml:space="preserve"> </w:t>
      </w:r>
      <w:r w:rsidR="00273D2E" w:rsidRPr="00735BD6">
        <w:rPr>
          <w:rFonts w:ascii="GHEA Grapalat" w:hAnsi="GHEA Grapalat" w:cs="Sylfaen"/>
          <w:b/>
          <w:i w:val="0"/>
          <w:lang w:val="en-US"/>
        </w:rPr>
        <w:t>առաքման</w:t>
      </w:r>
      <w:r w:rsidR="00273D2E" w:rsidRPr="00735BD6">
        <w:rPr>
          <w:rFonts w:ascii="GHEA Grapalat" w:hAnsi="GHEA Grapalat" w:cs="Sylfaen"/>
          <w:b/>
          <w:i w:val="0"/>
          <w:lang w:val="af-ZA"/>
        </w:rPr>
        <w:t xml:space="preserve"> </w:t>
      </w:r>
      <w:r w:rsidR="00273D2E" w:rsidRPr="00E33814">
        <w:rPr>
          <w:rFonts w:ascii="GHEA Grapalat" w:hAnsi="GHEA Grapalat"/>
          <w:b/>
          <w:i w:val="0"/>
          <w:lang w:val="af-ZA"/>
        </w:rPr>
        <w:t>ծառայության</w:t>
      </w:r>
      <w:r w:rsidR="005D73FB">
        <w:rPr>
          <w:rFonts w:ascii="GHEA Grapalat" w:hAnsi="GHEA Grapalat"/>
          <w:i w:val="0"/>
          <w:lang w:val="hy-AM"/>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r w:rsidR="00096865" w:rsidRPr="00064ADD">
        <w:rPr>
          <w:rFonts w:ascii="GHEA Grapalat" w:hAnsi="GHEA Grapalat"/>
          <w:i w:val="0"/>
          <w:lang w:val="af-ZA"/>
        </w:rPr>
        <w:t xml:space="preserve"> </w:t>
      </w:r>
      <w:r w:rsidR="005D73FB">
        <w:rPr>
          <w:rFonts w:ascii="GHEA Grapalat" w:hAnsi="GHEA Grapalat"/>
          <w:i w:val="0"/>
          <w:lang w:val="hy-AM"/>
        </w:rPr>
        <w:t>1</w:t>
      </w:r>
      <w:r w:rsidR="00096865" w:rsidRPr="00064ADD">
        <w:rPr>
          <w:rFonts w:ascii="GHEA Grapalat" w:hAnsi="GHEA Grapalat"/>
          <w:i w:val="0"/>
          <w:lang w:val="af-ZA"/>
        </w:rPr>
        <w:t xml:space="preserve"> </w:t>
      </w:r>
      <w:r w:rsidR="005D73FB">
        <w:rPr>
          <w:rFonts w:ascii="GHEA Grapalat" w:hAnsi="GHEA Grapalat" w:cs="Sylfaen"/>
          <w:i w:val="0"/>
        </w:rPr>
        <w:t>չափաբաժ</w:t>
      </w:r>
      <w:r w:rsidR="005D73FB">
        <w:rPr>
          <w:rFonts w:ascii="GHEA Grapalat" w:hAnsi="GHEA Grapalat" w:cs="Sylfaen"/>
          <w:i w:val="0"/>
          <w:lang w:val="hy-AM"/>
        </w:rPr>
        <w:t>ն</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5D26B6" w:rsidRPr="00E3151D" w:rsidTr="00993392">
        <w:tc>
          <w:tcPr>
            <w:tcW w:w="1701" w:type="dxa"/>
            <w:vAlign w:val="center"/>
          </w:tcPr>
          <w:p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5D26B6" w:rsidRPr="00064ADD" w:rsidRDefault="00FC778B" w:rsidP="005D26B6">
            <w:pPr>
              <w:pStyle w:val="23"/>
              <w:spacing w:line="240" w:lineRule="auto"/>
              <w:ind w:firstLine="0"/>
              <w:jc w:val="center"/>
              <w:rPr>
                <w:rFonts w:ascii="GHEA Grapalat" w:hAnsi="GHEA Grapalat"/>
                <w:sz w:val="16"/>
              </w:rPr>
            </w:pPr>
            <w:r>
              <w:rPr>
                <w:rFonts w:ascii="GHEA Grapalat" w:hAnsi="GHEA Grapalat"/>
                <w:sz w:val="16"/>
                <w:lang w:val="hy-AM"/>
              </w:rPr>
              <w:t>890</w:t>
            </w:r>
            <w:r w:rsidR="00E02ADD">
              <w:rPr>
                <w:rFonts w:ascii="GHEA Grapalat" w:hAnsi="GHEA Grapalat"/>
                <w:sz w:val="16"/>
              </w:rPr>
              <w:t>,000</w:t>
            </w:r>
          </w:p>
        </w:tc>
        <w:tc>
          <w:tcPr>
            <w:tcW w:w="7231" w:type="dxa"/>
            <w:vAlign w:val="center"/>
          </w:tcPr>
          <w:p w:rsidR="005D26B6" w:rsidRPr="00FC778B" w:rsidRDefault="00FC778B" w:rsidP="00EF3662">
            <w:pPr>
              <w:pStyle w:val="23"/>
              <w:spacing w:line="240" w:lineRule="auto"/>
              <w:ind w:firstLine="0"/>
              <w:rPr>
                <w:rFonts w:ascii="GHEA Grapalat" w:hAnsi="GHEA Grapalat"/>
                <w:u w:val="single"/>
                <w:vertAlign w:val="subscript"/>
              </w:rPr>
            </w:pPr>
            <w:r w:rsidRPr="00FC778B">
              <w:rPr>
                <w:rFonts w:ascii="GHEA Grapalat" w:hAnsi="GHEA Grapalat" w:cs="Sylfaen"/>
              </w:rPr>
              <w:t xml:space="preserve">2023 </w:t>
            </w:r>
            <w:r w:rsidRPr="00FC778B">
              <w:rPr>
                <w:rFonts w:ascii="GHEA Grapalat" w:hAnsi="GHEA Grapalat" w:cs="Sylfaen"/>
                <w:lang w:val="en-US"/>
              </w:rPr>
              <w:t>թվականի</w:t>
            </w:r>
            <w:r w:rsidRPr="00FC778B">
              <w:rPr>
                <w:rFonts w:ascii="GHEA Grapalat" w:hAnsi="GHEA Grapalat" w:cs="Sylfaen"/>
              </w:rPr>
              <w:t xml:space="preserve"> </w:t>
            </w:r>
            <w:r w:rsidRPr="00FC778B">
              <w:rPr>
                <w:rFonts w:ascii="GHEA Grapalat" w:hAnsi="GHEA Grapalat" w:cs="Sylfaen"/>
                <w:lang w:val="en-US"/>
              </w:rPr>
              <w:t>ընթացքում</w:t>
            </w:r>
            <w:r w:rsidRPr="00FC778B">
              <w:rPr>
                <w:rFonts w:ascii="GHEA Grapalat" w:hAnsi="GHEA Grapalat" w:cs="Sylfaen"/>
              </w:rPr>
              <w:t xml:space="preserve"> </w:t>
            </w:r>
            <w:r w:rsidRPr="00FC778B">
              <w:rPr>
                <w:rFonts w:ascii="GHEA Grapalat" w:hAnsi="GHEA Grapalat" w:cs="Sylfaen"/>
                <w:lang w:val="en-US"/>
              </w:rPr>
              <w:t>առաքվող</w:t>
            </w:r>
            <w:r w:rsidRPr="00FC778B">
              <w:rPr>
                <w:rFonts w:ascii="GHEA Grapalat" w:hAnsi="GHEA Grapalat" w:cs="Sylfaen"/>
              </w:rPr>
              <w:t xml:space="preserve"> </w:t>
            </w:r>
            <w:r w:rsidRPr="00FC778B">
              <w:rPr>
                <w:rFonts w:ascii="GHEA Grapalat" w:hAnsi="GHEA Grapalat" w:cs="Sylfaen"/>
                <w:lang w:val="en-US"/>
              </w:rPr>
              <w:t>միջազգային</w:t>
            </w:r>
            <w:r w:rsidRPr="00FC778B">
              <w:rPr>
                <w:rFonts w:ascii="GHEA Grapalat" w:hAnsi="GHEA Grapalat" w:cs="Sylfaen"/>
              </w:rPr>
              <w:t xml:space="preserve"> </w:t>
            </w:r>
            <w:r w:rsidRPr="00FC778B">
              <w:rPr>
                <w:rFonts w:ascii="GHEA Grapalat" w:hAnsi="GHEA Grapalat" w:cs="Sylfaen"/>
                <w:lang w:val="en-US"/>
              </w:rPr>
              <w:t>բեռների</w:t>
            </w:r>
            <w:r w:rsidRPr="00FC778B">
              <w:rPr>
                <w:rFonts w:ascii="GHEA Grapalat" w:hAnsi="GHEA Grapalat" w:cs="Sylfaen"/>
              </w:rPr>
              <w:t xml:space="preserve"> </w:t>
            </w:r>
            <w:r w:rsidRPr="00FC778B">
              <w:rPr>
                <w:rFonts w:ascii="GHEA Grapalat" w:hAnsi="GHEA Grapalat" w:cs="Sylfaen"/>
                <w:lang w:val="en-US"/>
              </w:rPr>
              <w:t>մաքսային</w:t>
            </w:r>
            <w:r w:rsidRPr="00FC778B">
              <w:rPr>
                <w:rFonts w:ascii="GHEA Grapalat" w:hAnsi="GHEA Grapalat" w:cs="Sylfaen"/>
              </w:rPr>
              <w:t xml:space="preserve"> </w:t>
            </w:r>
            <w:r w:rsidRPr="00FC778B">
              <w:rPr>
                <w:rFonts w:ascii="GHEA Grapalat" w:hAnsi="GHEA Grapalat" w:cs="Sylfaen"/>
                <w:lang w:val="en-US"/>
              </w:rPr>
              <w:t>ձևակերպման</w:t>
            </w:r>
            <w:r w:rsidRPr="00FC778B">
              <w:rPr>
                <w:rFonts w:ascii="GHEA Grapalat" w:hAnsi="GHEA Grapalat" w:cs="Sylfaen"/>
              </w:rPr>
              <w:t xml:space="preserve"> </w:t>
            </w:r>
            <w:r w:rsidRPr="00FC778B">
              <w:rPr>
                <w:rFonts w:ascii="GHEA Grapalat" w:hAnsi="GHEA Grapalat" w:cs="Sylfaen"/>
                <w:lang w:val="en-US"/>
              </w:rPr>
              <w:t>միջնորդային</w:t>
            </w:r>
            <w:r w:rsidRPr="00FC778B">
              <w:rPr>
                <w:rFonts w:ascii="GHEA Grapalat" w:hAnsi="GHEA Grapalat" w:cs="Sylfaen"/>
              </w:rPr>
              <w:t xml:space="preserve"> </w:t>
            </w:r>
            <w:r w:rsidRPr="00FC778B">
              <w:rPr>
                <w:rFonts w:ascii="GHEA Grapalat" w:hAnsi="GHEA Grapalat" w:cs="Sylfaen"/>
                <w:lang w:val="en-US"/>
              </w:rPr>
              <w:t>ծառայությունների</w:t>
            </w:r>
            <w:r w:rsidRPr="00FC778B">
              <w:rPr>
                <w:rFonts w:ascii="GHEA Grapalat" w:hAnsi="GHEA Grapalat" w:cs="Sylfaen"/>
              </w:rPr>
              <w:t xml:space="preserve"> </w:t>
            </w:r>
            <w:r w:rsidRPr="00FC778B">
              <w:rPr>
                <w:rFonts w:ascii="GHEA Grapalat" w:hAnsi="GHEA Grapalat" w:cs="Sylfaen"/>
                <w:lang w:val="en-US"/>
              </w:rPr>
              <w:t>և</w:t>
            </w:r>
            <w:r w:rsidRPr="00FC778B">
              <w:rPr>
                <w:rFonts w:ascii="GHEA Grapalat" w:hAnsi="GHEA Grapalat" w:cs="Sylfaen"/>
              </w:rPr>
              <w:t xml:space="preserve"> </w:t>
            </w:r>
            <w:r w:rsidRPr="00FC778B">
              <w:rPr>
                <w:rFonts w:ascii="GHEA Grapalat" w:hAnsi="GHEA Grapalat" w:cs="Sylfaen"/>
                <w:lang w:val="en-US"/>
              </w:rPr>
              <w:t>մաքսային</w:t>
            </w:r>
            <w:r w:rsidRPr="00FC778B">
              <w:rPr>
                <w:rFonts w:ascii="GHEA Grapalat" w:hAnsi="GHEA Grapalat" w:cs="Sylfaen"/>
              </w:rPr>
              <w:t xml:space="preserve">  </w:t>
            </w:r>
            <w:r w:rsidRPr="00FC778B">
              <w:rPr>
                <w:rFonts w:ascii="GHEA Grapalat" w:hAnsi="GHEA Grapalat" w:cs="Sylfaen"/>
                <w:lang w:val="en-US"/>
              </w:rPr>
              <w:t>պահեստից</w:t>
            </w:r>
            <w:r w:rsidRPr="00FC778B">
              <w:rPr>
                <w:rFonts w:ascii="GHEA Grapalat" w:hAnsi="GHEA Grapalat" w:cs="Sylfaen"/>
              </w:rPr>
              <w:t xml:space="preserve"> </w:t>
            </w:r>
            <w:r w:rsidRPr="00FC778B">
              <w:rPr>
                <w:rFonts w:ascii="GHEA Grapalat" w:hAnsi="GHEA Grapalat" w:cs="Sylfaen"/>
                <w:lang w:val="en-US"/>
              </w:rPr>
              <w:t>ազգային</w:t>
            </w:r>
            <w:r w:rsidRPr="00FC778B">
              <w:rPr>
                <w:rFonts w:ascii="GHEA Grapalat" w:hAnsi="GHEA Grapalat" w:cs="Sylfaen"/>
              </w:rPr>
              <w:t xml:space="preserve"> </w:t>
            </w:r>
            <w:r w:rsidRPr="00FC778B">
              <w:rPr>
                <w:rFonts w:ascii="GHEA Grapalat" w:hAnsi="GHEA Grapalat" w:cs="Sylfaen"/>
                <w:lang w:val="en-US"/>
              </w:rPr>
              <w:t>պահեստ</w:t>
            </w:r>
            <w:r w:rsidRPr="00FC778B">
              <w:rPr>
                <w:rFonts w:ascii="GHEA Grapalat" w:hAnsi="GHEA Grapalat" w:cs="Sylfaen"/>
              </w:rPr>
              <w:t xml:space="preserve"> </w:t>
            </w:r>
            <w:r w:rsidRPr="00FC778B">
              <w:rPr>
                <w:rFonts w:ascii="GHEA Grapalat" w:hAnsi="GHEA Grapalat" w:cs="Sylfaen"/>
                <w:lang w:val="en-US"/>
              </w:rPr>
              <w:t>բեռների</w:t>
            </w:r>
            <w:r w:rsidRPr="00FC778B">
              <w:rPr>
                <w:rFonts w:ascii="GHEA Grapalat" w:hAnsi="GHEA Grapalat" w:cs="Sylfaen"/>
              </w:rPr>
              <w:t xml:space="preserve"> </w:t>
            </w:r>
            <w:r w:rsidRPr="00FC778B">
              <w:rPr>
                <w:rFonts w:ascii="GHEA Grapalat" w:hAnsi="GHEA Grapalat" w:cs="Sylfaen"/>
                <w:lang w:val="en-US"/>
              </w:rPr>
              <w:t>առաքման</w:t>
            </w:r>
            <w:r w:rsidRPr="00FC778B">
              <w:rPr>
                <w:rFonts w:ascii="GHEA Grapalat" w:hAnsi="GHEA Grapalat" w:cs="Sylfaen"/>
              </w:rPr>
              <w:t xml:space="preserve"> </w:t>
            </w:r>
            <w:r w:rsidRPr="00FC778B">
              <w:rPr>
                <w:rFonts w:ascii="GHEA Grapalat" w:hAnsi="GHEA Grapalat"/>
              </w:rPr>
              <w:t>ծառայության</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E1CDD">
        <w:rPr>
          <w:rFonts w:ascii="GHEA Grapalat" w:hAnsi="GHEA Grapalat" w:cs="Sylfaen"/>
          <w:szCs w:val="24"/>
          <w:lang w:val="hy-AM"/>
        </w:rPr>
        <w:t>07-</w:t>
      </w:r>
      <w:r w:rsidR="00A3468D" w:rsidRPr="00064ADD">
        <w:rPr>
          <w:rFonts w:ascii="GHEA Grapalat" w:hAnsi="GHEA Grapalat" w:cs="Sylfaen"/>
          <w:szCs w:val="24"/>
          <w:lang w:val="hy-AM"/>
        </w:rPr>
        <w:t xml:space="preserve">րդ օրվա ժամը </w:t>
      </w:r>
      <w:r w:rsidR="00CE1CDD">
        <w:rPr>
          <w:rFonts w:ascii="GHEA Grapalat" w:hAnsi="GHEA Grapalat" w:cs="Sylfaen"/>
          <w:szCs w:val="24"/>
          <w:lang w:val="hy-AM"/>
        </w:rPr>
        <w:t>11:00</w:t>
      </w:r>
      <w:r w:rsidR="00A3468D" w:rsidRPr="00064ADD">
        <w:rPr>
          <w:rFonts w:ascii="GHEA Grapalat" w:hAnsi="GHEA Grapalat" w:cs="Sylfaen"/>
          <w:szCs w:val="24"/>
          <w:lang w:val="hy-AM"/>
        </w:rPr>
        <w:t xml:space="preserve">-ն, </w:t>
      </w:r>
      <w:r w:rsidR="00CE1CDD" w:rsidRPr="0082148C">
        <w:rPr>
          <w:rFonts w:ascii="GHEA Grapalat" w:hAnsi="GHEA Grapalat" w:cs="Sylfaen"/>
          <w:b/>
          <w:szCs w:val="24"/>
          <w:lang w:val="hy-AM"/>
        </w:rPr>
        <w:t>ք.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CE1CDD" w:rsidRPr="005E7EF0">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AF3CCA" w:rsidRPr="00064ADD" w:rsidRDefault="00AF3CCA" w:rsidP="00EF3662">
      <w:pPr>
        <w:ind w:firstLine="567"/>
        <w:jc w:val="both"/>
        <w:rPr>
          <w:rFonts w:ascii="GHEA Grapalat" w:hAnsi="GHEA Grapalat" w:cs="Sylfaen"/>
          <w:sz w:val="20"/>
          <w:szCs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40151B" w:rsidRPr="0040151B">
        <w:rPr>
          <w:rFonts w:ascii="GHEA Grapalat" w:hAnsi="GHEA Grapalat" w:cs="Sylfaen"/>
          <w:b/>
          <w:szCs w:val="24"/>
          <w:lang w:val="hy-AM"/>
        </w:rPr>
        <w:t>07-</w:t>
      </w:r>
      <w:r w:rsidR="00A3468D" w:rsidRPr="0040151B">
        <w:rPr>
          <w:rFonts w:ascii="GHEA Grapalat" w:hAnsi="GHEA Grapalat" w:cs="Sylfaen"/>
          <w:b/>
          <w:szCs w:val="24"/>
          <w:lang w:val="ru-RU"/>
        </w:rPr>
        <w:t>րդ</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օրվա</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ժամը</w:t>
      </w:r>
      <w:r w:rsidR="00A3468D" w:rsidRPr="0040151B">
        <w:rPr>
          <w:rFonts w:ascii="GHEA Grapalat" w:hAnsi="GHEA Grapalat" w:cs="Sylfaen"/>
          <w:b/>
          <w:szCs w:val="24"/>
        </w:rPr>
        <w:t xml:space="preserve"> </w:t>
      </w:r>
      <w:r w:rsidR="0040151B" w:rsidRPr="0040151B">
        <w:rPr>
          <w:rFonts w:ascii="GHEA Grapalat" w:hAnsi="GHEA Grapalat" w:cs="Sylfaen"/>
          <w:b/>
          <w:szCs w:val="24"/>
          <w:lang w:val="hy-AM"/>
        </w:rPr>
        <w:t>11:00-</w:t>
      </w:r>
      <w:r w:rsidR="00A3468D" w:rsidRPr="0040151B">
        <w:rPr>
          <w:rFonts w:ascii="GHEA Grapalat" w:hAnsi="GHEA Grapalat" w:cs="Sylfaen"/>
          <w:b/>
          <w:szCs w:val="24"/>
          <w:lang w:val="en-US"/>
        </w:rPr>
        <w:t>ի</w:t>
      </w:r>
      <w:r w:rsidR="00A3468D" w:rsidRPr="0040151B">
        <w:rPr>
          <w:rFonts w:ascii="GHEA Grapalat" w:hAnsi="GHEA Grapalat" w:cs="Sylfaen"/>
          <w:b/>
          <w:szCs w:val="24"/>
          <w:lang w:val="ru-RU"/>
        </w:rPr>
        <w:t>ն։</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40151B" w:rsidRPr="00DE5ED9">
        <w:rPr>
          <w:rFonts w:ascii="GHEA Grapalat" w:hAnsi="GHEA Grapalat" w:cs="Sylfaen"/>
          <w:b/>
          <w:i w:val="0"/>
          <w:szCs w:val="24"/>
          <w:lang w:val="ru-RU"/>
        </w:rPr>
        <w:t>Հանրապետության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դրամով</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բացման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նիստի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օրվա</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դրությամբ</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ՀՀ</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կենտրոնական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բանկի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կողմից</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սահմանված</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փոխարժեքով</w:t>
      </w:r>
      <w:r w:rsidR="0040151B" w:rsidRPr="00712340">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w:t>
      </w:r>
      <w:r w:rsidRPr="00932FDF">
        <w:rPr>
          <w:rFonts w:ascii="GHEA Grapalat" w:hAnsi="GHEA Grapalat" w:cs="Sylfaen"/>
          <w:sz w:val="20"/>
          <w:lang w:val="af-ZA"/>
        </w:rPr>
        <w:t xml:space="preserve"> </w:t>
      </w:r>
      <w:r w:rsidRPr="00993392">
        <w:rPr>
          <w:rFonts w:ascii="GHEA Grapalat" w:hAnsi="GHEA Grapalat" w:cs="Sylfaen"/>
          <w:sz w:val="20"/>
        </w:rPr>
        <w:t>օրվա</w:t>
      </w:r>
      <w:r w:rsidRPr="00932FDF">
        <w:rPr>
          <w:rFonts w:ascii="GHEA Grapalat" w:hAnsi="GHEA Grapalat" w:cs="Sylfaen"/>
          <w:sz w:val="20"/>
          <w:lang w:val="af-ZA"/>
        </w:rPr>
        <w:t xml:space="preserve"> </w:t>
      </w:r>
      <w:r w:rsidRPr="00993392">
        <w:rPr>
          <w:rFonts w:ascii="GHEA Grapalat" w:hAnsi="GHEA Grapalat" w:cs="Sylfaen"/>
          <w:sz w:val="20"/>
        </w:rPr>
        <w:t>դրությամբ</w:t>
      </w:r>
      <w:r w:rsidRPr="00932FDF">
        <w:rPr>
          <w:rFonts w:ascii="GHEA Grapalat" w:hAnsi="GHEA Grapalat" w:cs="Sylfaen"/>
          <w:sz w:val="20"/>
          <w:lang w:val="af-ZA"/>
        </w:rPr>
        <w:t xml:space="preserve"> </w:t>
      </w:r>
      <w:r w:rsidRPr="00993392">
        <w:rPr>
          <w:rFonts w:ascii="GHEA Grapalat" w:hAnsi="GHEA Grapalat" w:cs="Sylfaen"/>
          <w:sz w:val="20"/>
        </w:rPr>
        <w:t>մասնակիցը</w:t>
      </w:r>
      <w:r w:rsidRPr="00932FDF">
        <w:rPr>
          <w:rFonts w:ascii="GHEA Grapalat" w:hAnsi="GHEA Grapalat" w:cs="Sylfaen"/>
          <w:sz w:val="20"/>
          <w:lang w:val="af-ZA"/>
        </w:rPr>
        <w:t xml:space="preserve"> </w:t>
      </w:r>
      <w:r w:rsidRPr="00993392">
        <w:rPr>
          <w:rFonts w:ascii="GHEA Grapalat" w:hAnsi="GHEA Grapalat" w:cs="Sylfaen"/>
          <w:sz w:val="20"/>
        </w:rPr>
        <w:t>կամ</w:t>
      </w:r>
      <w:r w:rsidRPr="00932FDF">
        <w:rPr>
          <w:rFonts w:ascii="GHEA Grapalat" w:hAnsi="GHEA Grapalat" w:cs="Sylfaen"/>
          <w:sz w:val="20"/>
          <w:lang w:val="af-ZA"/>
        </w:rPr>
        <w:t xml:space="preserve"> </w:t>
      </w:r>
      <w:r w:rsidRPr="00993392">
        <w:rPr>
          <w:rFonts w:ascii="GHEA Grapalat" w:hAnsi="GHEA Grapalat" w:cs="Sylfaen"/>
          <w:sz w:val="20"/>
        </w:rPr>
        <w:t>պայմանագիրը</w:t>
      </w:r>
      <w:r w:rsidRPr="00932FDF">
        <w:rPr>
          <w:rFonts w:ascii="GHEA Grapalat" w:hAnsi="GHEA Grapalat" w:cs="Sylfaen"/>
          <w:sz w:val="20"/>
          <w:lang w:val="af-ZA"/>
        </w:rPr>
        <w:t xml:space="preserve"> </w:t>
      </w:r>
      <w:r w:rsidRPr="00993392">
        <w:rPr>
          <w:rFonts w:ascii="GHEA Grapalat" w:hAnsi="GHEA Grapalat" w:cs="Sylfaen"/>
          <w:sz w:val="20"/>
        </w:rPr>
        <w:t>կնքած</w:t>
      </w:r>
      <w:r w:rsidRPr="00932FDF">
        <w:rPr>
          <w:rFonts w:ascii="GHEA Grapalat" w:hAnsi="GHEA Grapalat" w:cs="Sylfaen"/>
          <w:sz w:val="20"/>
          <w:lang w:val="af-ZA"/>
        </w:rPr>
        <w:t xml:space="preserve"> </w:t>
      </w:r>
      <w:r w:rsidRPr="00993392">
        <w:rPr>
          <w:rFonts w:ascii="GHEA Grapalat" w:hAnsi="GHEA Grapalat" w:cs="Sylfaen"/>
          <w:sz w:val="20"/>
        </w:rPr>
        <w:t>անձը</w:t>
      </w:r>
      <w:r w:rsidRPr="00932FDF">
        <w:rPr>
          <w:rFonts w:ascii="GHEA Grapalat" w:hAnsi="GHEA Grapalat" w:cs="Sylfaen"/>
          <w:sz w:val="20"/>
          <w:lang w:val="af-ZA"/>
        </w:rPr>
        <w:t xml:space="preserve"> </w:t>
      </w:r>
      <w:r w:rsidRPr="00993392">
        <w:rPr>
          <w:rFonts w:ascii="GHEA Grapalat" w:hAnsi="GHEA Grapalat" w:cs="Sylfaen"/>
          <w:sz w:val="20"/>
        </w:rPr>
        <w:t>վճարել</w:t>
      </w:r>
      <w:r w:rsidRPr="00932FDF">
        <w:rPr>
          <w:rFonts w:ascii="GHEA Grapalat" w:hAnsi="GHEA Grapalat" w:cs="Sylfaen"/>
          <w:sz w:val="20"/>
          <w:lang w:val="af-ZA"/>
        </w:rPr>
        <w:t xml:space="preserve"> </w:t>
      </w:r>
      <w:r w:rsidRPr="00993392">
        <w:rPr>
          <w:rFonts w:ascii="GHEA Grapalat" w:hAnsi="GHEA Grapalat" w:cs="Sylfaen"/>
          <w:sz w:val="20"/>
        </w:rPr>
        <w:t>է</w:t>
      </w:r>
      <w:r w:rsidRPr="00932FDF">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6A6E8E" w:rsidRPr="006A6E8E">
        <w:rPr>
          <w:rFonts w:ascii="GHEA Grapalat" w:hAnsi="GHEA Grapalat" w:cs="Sylfaen"/>
          <w:b/>
          <w:lang w:val="hy-AM"/>
        </w:rPr>
        <w:t>10</w:t>
      </w:r>
      <w:r w:rsidRPr="006A6E8E">
        <w:rPr>
          <w:rFonts w:ascii="GHEA Grapalat" w:hAnsi="GHEA Grapalat" w:cs="Sylfaen"/>
          <w:b/>
          <w:lang w:val="es-ES"/>
        </w:rPr>
        <w:t xml:space="preserve"> օրացուցային</w:t>
      </w:r>
      <w:r w:rsidRPr="006A6E8E">
        <w:rPr>
          <w:rFonts w:ascii="GHEA Grapalat" w:hAnsi="GHEA Grapalat" w:cs="Arial"/>
          <w:b/>
          <w:lang w:val="es-ES"/>
        </w:rPr>
        <w:t xml:space="preserve"> </w:t>
      </w:r>
      <w:r w:rsidRPr="006A6E8E">
        <w:rPr>
          <w:rFonts w:ascii="GHEA Grapalat" w:hAnsi="GHEA Grapalat" w:cs="Sylfaen"/>
          <w:b/>
          <w:lang w:val="es-ES"/>
        </w:rPr>
        <w:t>օր</w:t>
      </w:r>
      <w:r w:rsidRPr="006A6E8E">
        <w:rPr>
          <w:rFonts w:ascii="GHEA Grapalat" w:hAnsi="GHEA Grapalat" w:cs="Arial"/>
          <w:b/>
          <w:lang w:val="es-ES"/>
        </w:rPr>
        <w:t xml:space="preserve"> </w:t>
      </w:r>
      <w:r w:rsidRPr="006A6E8E">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E86842">
        <w:rPr>
          <w:rFonts w:ascii="GHEA Grapalat" w:hAnsi="GHEA Grapalat" w:cs="Sylfaen"/>
          <w:b/>
          <w:sz w:val="20"/>
          <w:lang w:val="hy-AM"/>
        </w:rPr>
        <w:t xml:space="preserve">5 </w:t>
      </w:r>
      <w:r w:rsidR="00BE198C" w:rsidRPr="00E86842">
        <w:rPr>
          <w:rFonts w:ascii="GHEA Grapalat" w:hAnsi="GHEA Grapalat" w:cs="Sylfaen"/>
          <w:b/>
          <w:sz w:val="20"/>
          <w:lang w:val="af-ZA"/>
        </w:rPr>
        <w:t xml:space="preserve">աշխատանքային </w:t>
      </w:r>
      <w:r w:rsidR="00BE198C" w:rsidRPr="00E86842">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E86842">
        <w:rPr>
          <w:rFonts w:ascii="GHEA Grapalat" w:hAnsi="GHEA Grapalat" w:cs="Sylfaen"/>
          <w:sz w:val="20"/>
          <w:lang w:val="hy-AM"/>
        </w:rPr>
        <w:t>:</w:t>
      </w:r>
    </w:p>
    <w:p w:rsidR="00781235" w:rsidRPr="00045477"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E86842">
        <w:rPr>
          <w:rFonts w:ascii="GHEA Grapalat" w:hAnsi="GHEA Grapalat" w:cs="Sylfaen"/>
          <w:b/>
          <w:sz w:val="20"/>
          <w:lang w:val="hy-AM"/>
        </w:rPr>
        <w:t>Որակավորման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ապահովման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E86842">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E86842">
        <w:rPr>
          <w:rFonts w:ascii="GHEA Grapalat" w:hAnsi="GHEA Grapalat" w:cs="Sylfaen"/>
          <w:sz w:val="20"/>
          <w:lang w:val="hy-AM"/>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AC1C50">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3721A3">
        <w:rPr>
          <w:rFonts w:ascii="GHEA Grapalat" w:hAnsi="GHEA Grapalat" w:cs="Sylfaen"/>
          <w:b/>
          <w:sz w:val="20"/>
          <w:lang w:val="af-ZA"/>
        </w:rPr>
        <w:t xml:space="preserve">հաջորդող </w:t>
      </w:r>
      <w:r w:rsidR="00FC415D" w:rsidRPr="003721A3">
        <w:rPr>
          <w:rFonts w:ascii="GHEA Grapalat" w:hAnsi="GHEA Grapalat" w:cs="Sylfaen"/>
          <w:b/>
          <w:sz w:val="20"/>
          <w:lang w:val="hy-AM"/>
        </w:rPr>
        <w:t>20</w:t>
      </w:r>
      <w:r w:rsidR="00781235" w:rsidRPr="003721A3">
        <w:rPr>
          <w:rFonts w:ascii="GHEA Grapalat" w:hAnsi="GHEA Grapalat" w:cs="Sylfaen"/>
          <w:b/>
          <w:sz w:val="20"/>
          <w:lang w:val="af-ZA"/>
        </w:rPr>
        <w:t>-րդ աշխատանքային օրը ներառյա</w:t>
      </w:r>
      <w:r w:rsidR="00045477" w:rsidRPr="003721A3">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ED2C9A" w:rsidRDefault="00281740" w:rsidP="00ED2C9A">
      <w:pPr>
        <w:ind w:firstLine="567"/>
        <w:jc w:val="both"/>
        <w:rPr>
          <w:rFonts w:ascii="GHEA Grapalat" w:hAnsi="GHEA Grapalat" w:cs="Sylfaen"/>
          <w:sz w:val="20"/>
          <w:lang w:val="hy-AM"/>
        </w:rPr>
      </w:pPr>
      <w:r w:rsidRPr="00064ADD">
        <w:rPr>
          <w:rFonts w:ascii="GHEA Grapalat" w:hAnsi="GHEA Grapalat" w:cs="Sylfaen"/>
          <w:sz w:val="20"/>
          <w:lang w:val="hy-AM"/>
        </w:rPr>
        <w:t xml:space="preserve">10.3. </w:t>
      </w:r>
      <w:r w:rsidRPr="003721A3">
        <w:rPr>
          <w:rFonts w:ascii="GHEA Grapalat" w:hAnsi="GHEA Grapalat" w:cs="Sylfaen"/>
          <w:b/>
          <w:sz w:val="20"/>
          <w:lang w:val="hy-AM"/>
        </w:rPr>
        <w:t>Պայմանագրի</w:t>
      </w:r>
      <w:r w:rsidRPr="003721A3">
        <w:rPr>
          <w:rFonts w:ascii="GHEA Grapalat" w:hAnsi="GHEA Grapalat" w:cs="Sylfaen"/>
          <w:b/>
          <w:sz w:val="20"/>
          <w:lang w:val="af-ZA"/>
        </w:rPr>
        <w:t xml:space="preserve"> </w:t>
      </w:r>
      <w:r w:rsidRPr="003721A3">
        <w:rPr>
          <w:rFonts w:ascii="GHEA Grapalat" w:hAnsi="GHEA Grapalat" w:cs="Sylfaen"/>
          <w:b/>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3721A3">
        <w:rPr>
          <w:rFonts w:ascii="GHEA Grapalat" w:hAnsi="GHEA Grapalat" w:cs="Sylfaen"/>
          <w:b/>
          <w:sz w:val="20"/>
          <w:lang w:val="hy-AM"/>
        </w:rPr>
        <w:t>գնման</w:t>
      </w:r>
      <w:r w:rsidRPr="003721A3">
        <w:rPr>
          <w:rFonts w:ascii="GHEA Grapalat" w:hAnsi="GHEA Grapalat" w:cs="Sylfaen"/>
          <w:b/>
          <w:sz w:val="20"/>
          <w:lang w:val="af-ZA"/>
        </w:rPr>
        <w:t xml:space="preserve"> </w:t>
      </w:r>
      <w:r w:rsidRPr="003721A3">
        <w:rPr>
          <w:rFonts w:ascii="GHEA Grapalat" w:hAnsi="GHEA Grapalat" w:cs="Sylfaen"/>
          <w:b/>
          <w:sz w:val="20"/>
          <w:lang w:val="hy-AM"/>
        </w:rPr>
        <w:t>գնի</w:t>
      </w:r>
      <w:r w:rsidRPr="003721A3">
        <w:rPr>
          <w:rFonts w:ascii="GHEA Grapalat" w:hAnsi="GHEA Grapalat" w:cs="Sylfaen"/>
          <w:b/>
          <w:sz w:val="20"/>
          <w:lang w:val="af-ZA"/>
        </w:rPr>
        <w:t xml:space="preserve"> 10  </w:t>
      </w:r>
      <w:r w:rsidRPr="003721A3">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ED2C9A" w:rsidRPr="00064ADD">
        <w:rPr>
          <w:rFonts w:ascii="GHEA Grapalat" w:hAnsi="GHEA Grapalat" w:cs="Sylfaen"/>
          <w:sz w:val="20"/>
          <w:lang w:val="hy-AM"/>
        </w:rPr>
        <w:t>տուժանքի (հավելված 5</w:t>
      </w:r>
      <w:r w:rsidR="00ED2C9A">
        <w:rPr>
          <w:rFonts w:ascii="GHEA Grapalat" w:hAnsi="GHEA Grapalat" w:cs="Sylfaen"/>
          <w:sz w:val="20"/>
          <w:lang w:val="hy-AM"/>
        </w:rPr>
        <w:t>.1</w:t>
      </w:r>
      <w:r w:rsidR="00ED2C9A" w:rsidRPr="00064ADD">
        <w:rPr>
          <w:rFonts w:ascii="GHEA Grapalat" w:hAnsi="GHEA Grapalat" w:cs="Sylfaen"/>
          <w:sz w:val="20"/>
          <w:lang w:val="hy-AM"/>
        </w:rPr>
        <w:t>) կամ կանխիկ փողի ձևով:</w:t>
      </w:r>
    </w:p>
    <w:p w:rsidR="00BE198C" w:rsidRPr="00064ADD" w:rsidRDefault="00F562EA" w:rsidP="00ED2C9A">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ED2C9A" w:rsidRPr="00ED2C9A">
        <w:rPr>
          <w:rFonts w:ascii="GHEA Grapalat" w:hAnsi="GHEA Grapalat" w:cs="Sylfaen"/>
          <w:b/>
          <w:sz w:val="20"/>
          <w:lang w:val="hy-AM"/>
        </w:rPr>
        <w:t>2</w:t>
      </w:r>
      <w:r w:rsidRPr="00ED2C9A">
        <w:rPr>
          <w:rFonts w:ascii="GHEA Grapalat" w:hAnsi="GHEA Grapalat" w:cs="Sylfaen"/>
          <w:b/>
          <w:sz w:val="20"/>
          <w:lang w:val="hy-AM"/>
        </w:rPr>
        <w:t xml:space="preserve">0-րդ </w:t>
      </w:r>
      <w:r w:rsidR="00A558B9" w:rsidRPr="00ED2C9A">
        <w:rPr>
          <w:rFonts w:ascii="GHEA Grapalat" w:hAnsi="GHEA Grapalat" w:cs="Sylfaen"/>
          <w:b/>
          <w:sz w:val="20"/>
          <w:lang w:val="hy-AM"/>
        </w:rPr>
        <w:t>աշխատանքային</w:t>
      </w:r>
      <w:r w:rsidRPr="00ED2C9A">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502D37">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502D37" w:rsidRPr="00064ADD" w:rsidRDefault="00502D37" w:rsidP="00502D37">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502D37"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51035" w:rsidRDefault="0078387F" w:rsidP="00EF3662">
      <w:pPr>
        <w:ind w:firstLine="567"/>
        <w:jc w:val="both"/>
        <w:rPr>
          <w:rFonts w:ascii="GHEA Grapalat" w:hAnsi="GHEA Grapalat" w:cs="Sylfaen"/>
          <w:sz w:val="20"/>
          <w:highlight w:val="yellow"/>
          <w:lang w:val="es-ES"/>
        </w:rPr>
      </w:pPr>
      <w:r w:rsidRPr="00051035">
        <w:rPr>
          <w:rFonts w:ascii="GHEA Grapalat" w:hAnsi="GHEA Grapalat" w:cs="Sylfaen"/>
          <w:sz w:val="20"/>
          <w:highlight w:val="yellow"/>
        </w:rPr>
        <w:t>Մասնակիցը</w:t>
      </w:r>
      <w:r w:rsidRPr="00051035">
        <w:rPr>
          <w:rFonts w:ascii="GHEA Grapalat" w:hAnsi="GHEA Grapalat" w:cs="Sylfaen"/>
          <w:sz w:val="20"/>
          <w:highlight w:val="yellow"/>
          <w:lang w:val="es-ES"/>
        </w:rPr>
        <w:t xml:space="preserve"> </w:t>
      </w:r>
      <w:r w:rsidR="002240AB" w:rsidRPr="00051035">
        <w:rPr>
          <w:rFonts w:ascii="GHEA Grapalat" w:hAnsi="GHEA Grapalat" w:cs="Sylfaen"/>
          <w:sz w:val="20"/>
          <w:highlight w:val="yellow"/>
        </w:rPr>
        <w:t>հայտով</w:t>
      </w:r>
      <w:r w:rsidR="002240AB"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ներկայացնում</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է</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իր</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կողմից</w:t>
      </w:r>
      <w:r w:rsidRPr="00051035">
        <w:rPr>
          <w:rFonts w:ascii="GHEA Grapalat" w:hAnsi="GHEA Grapalat" w:cs="Sylfaen"/>
          <w:sz w:val="20"/>
          <w:highlight w:val="yellow"/>
          <w:lang w:val="es-ES"/>
        </w:rPr>
        <w:t xml:space="preserve"> </w:t>
      </w:r>
      <w:r w:rsidRPr="00051035">
        <w:rPr>
          <w:rFonts w:ascii="GHEA Grapalat" w:hAnsi="GHEA Grapalat" w:cs="Sylfaen"/>
          <w:sz w:val="20"/>
          <w:highlight w:val="yellow"/>
        </w:rPr>
        <w:t>հաստատված</w:t>
      </w:r>
      <w:r w:rsidRPr="00051035">
        <w:rPr>
          <w:rFonts w:ascii="GHEA Grapalat" w:hAnsi="GHEA Grapalat" w:cs="Sylfaen"/>
          <w:sz w:val="20"/>
          <w:highlight w:val="yellow"/>
          <w:lang w:val="es-ES"/>
        </w:rPr>
        <w:t>`</w:t>
      </w:r>
    </w:p>
    <w:p w:rsidR="00096865" w:rsidRPr="00051035" w:rsidRDefault="002D5CF0" w:rsidP="00EF3662">
      <w:pPr>
        <w:ind w:firstLine="567"/>
        <w:jc w:val="both"/>
        <w:rPr>
          <w:rFonts w:ascii="GHEA Grapalat" w:hAnsi="GHEA Grapalat" w:cs="Sylfaen"/>
          <w:sz w:val="20"/>
          <w:highlight w:val="yellow"/>
          <w:lang w:val="es-ES"/>
        </w:rPr>
      </w:pPr>
      <w:r w:rsidRPr="00051035">
        <w:rPr>
          <w:rFonts w:ascii="GHEA Grapalat" w:hAnsi="GHEA Grapalat" w:cs="Sylfaen"/>
          <w:sz w:val="20"/>
          <w:highlight w:val="yellow"/>
          <w:lang w:val="es-ES"/>
        </w:rPr>
        <w:t>2.</w:t>
      </w:r>
      <w:r w:rsidR="00D76BBA" w:rsidRPr="00051035">
        <w:rPr>
          <w:rFonts w:ascii="GHEA Grapalat" w:hAnsi="GHEA Grapalat" w:cs="Sylfaen"/>
          <w:sz w:val="20"/>
          <w:highlight w:val="yellow"/>
          <w:lang w:val="es-ES"/>
        </w:rPr>
        <w:t>1</w:t>
      </w:r>
      <w:r w:rsidRPr="00051035">
        <w:rPr>
          <w:rFonts w:ascii="GHEA Grapalat" w:hAnsi="GHEA Grapalat" w:cs="Sylfaen"/>
          <w:sz w:val="20"/>
          <w:highlight w:val="yellow"/>
          <w:lang w:val="es-ES"/>
        </w:rPr>
        <w:t xml:space="preserve"> </w:t>
      </w:r>
      <w:r w:rsidR="00096865" w:rsidRPr="00051035">
        <w:rPr>
          <w:rFonts w:ascii="GHEA Grapalat" w:hAnsi="GHEA Grapalat" w:cs="Sylfaen"/>
          <w:sz w:val="20"/>
          <w:highlight w:val="yellow"/>
          <w:lang w:val="ru-RU"/>
        </w:rPr>
        <w:t>ընթացակարգին</w:t>
      </w:r>
      <w:r w:rsidR="00096865" w:rsidRPr="00051035">
        <w:rPr>
          <w:rFonts w:ascii="GHEA Grapalat" w:hAnsi="GHEA Grapalat" w:cs="Sylfaen"/>
          <w:sz w:val="20"/>
          <w:highlight w:val="yellow"/>
          <w:lang w:val="af-ZA"/>
        </w:rPr>
        <w:t xml:space="preserve"> </w:t>
      </w:r>
      <w:r w:rsidR="00096865" w:rsidRPr="00051035">
        <w:rPr>
          <w:rFonts w:ascii="GHEA Grapalat" w:hAnsi="GHEA Grapalat" w:cs="Sylfaen"/>
          <w:sz w:val="20"/>
          <w:highlight w:val="yellow"/>
          <w:lang w:val="ru-RU"/>
        </w:rPr>
        <w:t>մասնակցելու</w:t>
      </w:r>
      <w:r w:rsidR="00096865" w:rsidRPr="00051035">
        <w:rPr>
          <w:rFonts w:ascii="GHEA Grapalat" w:hAnsi="GHEA Grapalat" w:cs="Sylfaen"/>
          <w:sz w:val="20"/>
          <w:highlight w:val="yellow"/>
          <w:lang w:val="af-ZA"/>
        </w:rPr>
        <w:t xml:space="preserve"> </w:t>
      </w:r>
      <w:r w:rsidR="00096865" w:rsidRPr="00051035">
        <w:rPr>
          <w:rFonts w:ascii="GHEA Grapalat" w:hAnsi="GHEA Grapalat" w:cs="Sylfaen"/>
          <w:sz w:val="20"/>
          <w:highlight w:val="yellow"/>
          <w:lang w:val="ru-RU"/>
        </w:rPr>
        <w:t>դիմում</w:t>
      </w:r>
      <w:r w:rsidR="00EF4630" w:rsidRPr="00051035">
        <w:rPr>
          <w:rFonts w:ascii="GHEA Grapalat" w:hAnsi="GHEA Grapalat" w:cs="Sylfaen"/>
          <w:sz w:val="20"/>
          <w:highlight w:val="yellow"/>
          <w:lang w:val="es-ES"/>
        </w:rPr>
        <w:t>-</w:t>
      </w:r>
      <w:r w:rsidR="00EF4630" w:rsidRPr="00051035">
        <w:rPr>
          <w:rFonts w:ascii="GHEA Grapalat" w:hAnsi="GHEA Grapalat" w:cs="Sylfaen"/>
          <w:sz w:val="20"/>
          <w:highlight w:val="yellow"/>
        </w:rPr>
        <w:t>հայտարարություն</w:t>
      </w:r>
      <w:r w:rsidR="00096865" w:rsidRPr="00051035">
        <w:rPr>
          <w:rFonts w:ascii="GHEA Grapalat" w:hAnsi="GHEA Grapalat" w:cs="Sylfaen"/>
          <w:sz w:val="20"/>
          <w:highlight w:val="yellow"/>
          <w:lang w:val="af-ZA"/>
        </w:rPr>
        <w:t xml:space="preserve">` </w:t>
      </w:r>
      <w:r w:rsidR="006F49AA" w:rsidRPr="00051035">
        <w:rPr>
          <w:rFonts w:ascii="GHEA Grapalat" w:hAnsi="GHEA Grapalat" w:cs="Sylfaen"/>
          <w:sz w:val="20"/>
          <w:highlight w:val="yellow"/>
          <w:lang w:val="af-ZA"/>
        </w:rPr>
        <w:t>համաձայն հ</w:t>
      </w:r>
      <w:r w:rsidR="00096865" w:rsidRPr="00051035">
        <w:rPr>
          <w:rFonts w:ascii="GHEA Grapalat" w:hAnsi="GHEA Grapalat" w:cs="Sylfaen"/>
          <w:sz w:val="20"/>
          <w:highlight w:val="yellow"/>
          <w:lang w:val="ru-RU"/>
        </w:rPr>
        <w:t>ավելված</w:t>
      </w:r>
      <w:r w:rsidR="00096865" w:rsidRPr="00051035">
        <w:rPr>
          <w:rFonts w:ascii="GHEA Grapalat" w:hAnsi="GHEA Grapalat" w:cs="Sylfaen"/>
          <w:sz w:val="20"/>
          <w:highlight w:val="yellow"/>
          <w:lang w:val="af-ZA"/>
        </w:rPr>
        <w:t xml:space="preserve"> N 1</w:t>
      </w:r>
      <w:r w:rsidR="006F49AA" w:rsidRPr="00051035">
        <w:rPr>
          <w:rFonts w:ascii="GHEA Grapalat" w:hAnsi="GHEA Grapalat" w:cs="Sylfaen"/>
          <w:sz w:val="20"/>
          <w:highlight w:val="yellow"/>
          <w:lang w:val="af-ZA"/>
        </w:rPr>
        <w:t>-ի</w:t>
      </w:r>
      <w:r w:rsidR="00BC6807" w:rsidRPr="00051035">
        <w:rPr>
          <w:rFonts w:ascii="GHEA Grapalat" w:hAnsi="GHEA Grapalat" w:cs="Sylfaen"/>
          <w:sz w:val="20"/>
          <w:highlight w:val="yellow"/>
          <w:lang w:val="es-ES"/>
        </w:rPr>
        <w:t>.</w:t>
      </w:r>
    </w:p>
    <w:p w:rsidR="00EF4630" w:rsidRPr="00051035" w:rsidRDefault="00096865" w:rsidP="00EF4630">
      <w:pPr>
        <w:pStyle w:val="norm"/>
        <w:spacing w:line="276" w:lineRule="auto"/>
        <w:ind w:firstLine="567"/>
        <w:rPr>
          <w:rFonts w:ascii="GHEA Grapalat" w:hAnsi="GHEA Grapalat" w:cs="Sylfaen"/>
          <w:sz w:val="20"/>
          <w:szCs w:val="24"/>
          <w:highlight w:val="yellow"/>
          <w:lang w:val="af-ZA" w:eastAsia="en-US"/>
        </w:rPr>
      </w:pPr>
      <w:r w:rsidRPr="00051035">
        <w:rPr>
          <w:rFonts w:ascii="GHEA Grapalat" w:hAnsi="GHEA Grapalat" w:cs="Sylfaen"/>
          <w:sz w:val="20"/>
          <w:highlight w:val="yellow"/>
          <w:lang w:val="af-ZA"/>
        </w:rPr>
        <w:t>2.</w:t>
      </w:r>
      <w:r w:rsidR="00180EE9" w:rsidRPr="00051035">
        <w:rPr>
          <w:rFonts w:ascii="GHEA Grapalat" w:hAnsi="GHEA Grapalat" w:cs="Sylfaen"/>
          <w:sz w:val="20"/>
          <w:highlight w:val="yellow"/>
          <w:lang w:val="af-ZA"/>
        </w:rPr>
        <w:t>2</w:t>
      </w:r>
      <w:r w:rsidRPr="00051035">
        <w:rPr>
          <w:rFonts w:ascii="GHEA Grapalat" w:hAnsi="GHEA Grapalat" w:cs="Sylfaen"/>
          <w:sz w:val="20"/>
          <w:highlight w:val="yellow"/>
          <w:lang w:val="af-ZA"/>
        </w:rPr>
        <w:t xml:space="preserve"> </w:t>
      </w:r>
      <w:r w:rsidR="00EF4630" w:rsidRPr="00051035">
        <w:rPr>
          <w:rFonts w:ascii="GHEA Grapalat" w:hAnsi="GHEA Grapalat" w:cs="Sylfaen"/>
          <w:sz w:val="20"/>
          <w:szCs w:val="24"/>
          <w:highlight w:val="yellow"/>
          <w:lang w:eastAsia="en-US"/>
        </w:rPr>
        <w:t>գործակալության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պայմանագրի</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պատճենը</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և</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դրա</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կողմ</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հանդիսացող</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անձի</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տվյալները</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եթե</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պայմանագիրն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իրականացվելու</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է</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գործակալության</w:t>
      </w:r>
      <w:r w:rsidR="00EF4630" w:rsidRPr="00051035">
        <w:rPr>
          <w:rFonts w:ascii="GHEA Grapalat" w:hAnsi="GHEA Grapalat" w:cs="Sylfaen"/>
          <w:sz w:val="20"/>
          <w:szCs w:val="24"/>
          <w:highlight w:val="yellow"/>
          <w:lang w:val="af-ZA" w:eastAsia="en-US"/>
        </w:rPr>
        <w:t xml:space="preserve"> </w:t>
      </w:r>
      <w:r w:rsidR="00EF4630" w:rsidRPr="00051035">
        <w:rPr>
          <w:rFonts w:ascii="GHEA Grapalat" w:hAnsi="GHEA Grapalat" w:cs="Sylfaen"/>
          <w:sz w:val="20"/>
          <w:szCs w:val="24"/>
          <w:highlight w:val="yellow"/>
          <w:lang w:eastAsia="en-US"/>
        </w:rPr>
        <w:t>միջոցով</w:t>
      </w:r>
      <w:r w:rsidR="00EF4630" w:rsidRPr="00051035">
        <w:rPr>
          <w:rFonts w:ascii="GHEA Grapalat" w:hAnsi="GHEA Grapalat" w:cs="Sylfaen"/>
          <w:sz w:val="20"/>
          <w:szCs w:val="24"/>
          <w:highlight w:val="yellow"/>
          <w:lang w:val="af-ZA" w:eastAsia="en-US"/>
        </w:rPr>
        <w:t>.</w:t>
      </w:r>
    </w:p>
    <w:p w:rsidR="00EF4630" w:rsidRPr="00051035" w:rsidRDefault="00EF4630" w:rsidP="00505AD4">
      <w:pPr>
        <w:pStyle w:val="norm"/>
        <w:spacing w:line="240" w:lineRule="auto"/>
        <w:ind w:firstLine="567"/>
        <w:rPr>
          <w:rFonts w:ascii="GHEA Grapalat" w:hAnsi="GHEA Grapalat" w:cs="Sylfaen"/>
          <w:color w:val="FFFFFF"/>
          <w:sz w:val="20"/>
          <w:szCs w:val="24"/>
          <w:highlight w:val="yellow"/>
          <w:lang w:val="af-ZA" w:eastAsia="en-US"/>
        </w:rPr>
      </w:pPr>
      <w:r w:rsidRPr="00051035">
        <w:rPr>
          <w:rFonts w:ascii="GHEA Grapalat" w:hAnsi="GHEA Grapalat" w:cs="Sylfaen"/>
          <w:sz w:val="20"/>
          <w:szCs w:val="24"/>
          <w:highlight w:val="yellow"/>
          <w:lang w:val="af-ZA" w:eastAsia="en-US"/>
        </w:rPr>
        <w:t xml:space="preserve">2.3 </w:t>
      </w:r>
      <w:r w:rsidRPr="00051035">
        <w:rPr>
          <w:rFonts w:ascii="GHEA Grapalat" w:hAnsi="GHEA Grapalat" w:cs="Sylfaen"/>
          <w:sz w:val="20"/>
          <w:szCs w:val="24"/>
          <w:highlight w:val="yellow"/>
          <w:lang w:eastAsia="en-US"/>
        </w:rPr>
        <w:t>համատեղ</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գործունեության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պայմանագիրը</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եթե</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մասնակիցները</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գնման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ընթացակարգին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մասնակցում</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են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համատեղ</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գործունեության</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կարգով</w:t>
      </w:r>
      <w:r w:rsidRPr="00051035">
        <w:rPr>
          <w:rFonts w:ascii="GHEA Grapalat" w:hAnsi="GHEA Grapalat" w:cs="Sylfaen"/>
          <w:sz w:val="20"/>
          <w:szCs w:val="24"/>
          <w:highlight w:val="yellow"/>
          <w:lang w:val="af-ZA" w:eastAsia="en-US"/>
        </w:rPr>
        <w:t xml:space="preserve"> (</w:t>
      </w:r>
      <w:r w:rsidRPr="00051035">
        <w:rPr>
          <w:rFonts w:ascii="GHEA Grapalat" w:hAnsi="GHEA Grapalat" w:cs="Sylfaen"/>
          <w:sz w:val="20"/>
          <w:szCs w:val="24"/>
          <w:highlight w:val="yellow"/>
          <w:lang w:eastAsia="en-US"/>
        </w:rPr>
        <w:t>կոնսորցիումով</w:t>
      </w:r>
      <w:r w:rsidRPr="00051035">
        <w:rPr>
          <w:rFonts w:ascii="GHEA Grapalat" w:hAnsi="GHEA Grapalat" w:cs="Sylfaen"/>
          <w:sz w:val="20"/>
          <w:szCs w:val="24"/>
          <w:highlight w:val="yellow"/>
          <w:lang w:val="af-ZA" w:eastAsia="en-US"/>
        </w:rPr>
        <w:t>).</w:t>
      </w:r>
      <w:r w:rsidR="0094544B" w:rsidRPr="00051035">
        <w:rPr>
          <w:rFonts w:ascii="GHEA Grapalat" w:hAnsi="GHEA Grapalat" w:cs="Sylfaen"/>
          <w:sz w:val="20"/>
          <w:szCs w:val="24"/>
          <w:highlight w:val="yellow"/>
          <w:vertAlign w:val="superscript"/>
          <w:lang w:val="af-ZA" w:eastAsia="en-US"/>
        </w:rPr>
        <w:t>14</w:t>
      </w:r>
      <w:r w:rsidR="00E02338" w:rsidRPr="00051035">
        <w:rPr>
          <w:rFonts w:ascii="GHEA Grapalat" w:hAnsi="GHEA Grapalat" w:cs="Sylfaen"/>
          <w:sz w:val="20"/>
          <w:szCs w:val="24"/>
          <w:highlight w:val="yellow"/>
          <w:lang w:val="af-ZA" w:eastAsia="en-US"/>
        </w:rPr>
        <w:t xml:space="preserve"> </w:t>
      </w:r>
      <w:r w:rsidR="00E02338" w:rsidRPr="00051035">
        <w:rPr>
          <w:rFonts w:ascii="GHEA Grapalat" w:hAnsi="GHEA Grapalat" w:cs="Sylfaen"/>
          <w:color w:val="FFFFFF"/>
          <w:sz w:val="20"/>
          <w:szCs w:val="24"/>
          <w:highlight w:val="yellow"/>
          <w:lang w:val="af-ZA" w:eastAsia="en-US"/>
        </w:rPr>
        <w:t xml:space="preserve">  </w:t>
      </w:r>
      <w:r w:rsidRPr="00051035">
        <w:rPr>
          <w:rStyle w:val="af6"/>
          <w:rFonts w:ascii="GHEA Grapalat" w:hAnsi="GHEA Grapalat" w:cs="Sylfaen"/>
          <w:color w:val="FFFFFF"/>
          <w:sz w:val="20"/>
          <w:szCs w:val="24"/>
          <w:highlight w:val="yellow"/>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51035">
        <w:rPr>
          <w:rFonts w:ascii="GHEA Grapalat" w:hAnsi="GHEA Grapalat" w:cs="Sylfaen"/>
          <w:sz w:val="20"/>
          <w:highlight w:val="yellow"/>
          <w:lang w:val="af-ZA"/>
        </w:rPr>
        <w:t>2.</w:t>
      </w:r>
      <w:r w:rsidR="00051035" w:rsidRPr="00051035">
        <w:rPr>
          <w:rFonts w:ascii="GHEA Grapalat" w:hAnsi="GHEA Grapalat" w:cs="Sylfaen"/>
          <w:sz w:val="20"/>
          <w:highlight w:val="yellow"/>
          <w:lang w:val="hy-AM"/>
        </w:rPr>
        <w:t>4</w:t>
      </w:r>
      <w:r w:rsidR="00E02338"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գնային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առաջարկ</w:t>
      </w:r>
      <w:r w:rsidR="00294FFF" w:rsidRPr="00051035">
        <w:rPr>
          <w:rFonts w:ascii="GHEA Grapalat" w:hAnsi="GHEA Grapalat" w:cs="Sylfaen"/>
          <w:sz w:val="20"/>
          <w:highlight w:val="yellow"/>
          <w:lang w:val="af-ZA"/>
        </w:rPr>
        <w:t xml:space="preserve">` </w:t>
      </w:r>
      <w:r w:rsidR="00294FFF" w:rsidRPr="00051035">
        <w:rPr>
          <w:rFonts w:ascii="GHEA Grapalat" w:hAnsi="GHEA Grapalat" w:cs="Sylfaen"/>
          <w:sz w:val="20"/>
          <w:highlight w:val="yellow"/>
          <w:lang w:val="hy-AM"/>
        </w:rPr>
        <w:t>համաձայն</w:t>
      </w:r>
      <w:r w:rsidR="00294FFF" w:rsidRPr="00051035">
        <w:rPr>
          <w:rFonts w:ascii="GHEA Grapalat" w:hAnsi="GHEA Grapalat" w:cs="Sylfaen"/>
          <w:sz w:val="20"/>
          <w:highlight w:val="yellow"/>
          <w:lang w:val="af-ZA"/>
        </w:rPr>
        <w:t xml:space="preserve"> </w:t>
      </w:r>
      <w:r w:rsidR="00294FFF" w:rsidRPr="00051035">
        <w:rPr>
          <w:rFonts w:ascii="GHEA Grapalat" w:hAnsi="GHEA Grapalat" w:cs="Sylfaen"/>
          <w:sz w:val="20"/>
          <w:highlight w:val="yellow"/>
          <w:lang w:val="hy-AM"/>
        </w:rPr>
        <w:t>հավելված</w:t>
      </w:r>
      <w:r w:rsidR="00294FFF" w:rsidRPr="00051035">
        <w:rPr>
          <w:rFonts w:ascii="GHEA Grapalat" w:hAnsi="GHEA Grapalat" w:cs="Sylfaen"/>
          <w:sz w:val="20"/>
          <w:highlight w:val="yellow"/>
          <w:lang w:val="af-ZA"/>
        </w:rPr>
        <w:t xml:space="preserve"> N </w:t>
      </w:r>
      <w:r w:rsidR="004D557A" w:rsidRPr="00051035">
        <w:rPr>
          <w:rFonts w:ascii="GHEA Grapalat" w:hAnsi="GHEA Grapalat" w:cs="Sylfaen"/>
          <w:sz w:val="20"/>
          <w:highlight w:val="yellow"/>
          <w:lang w:val="af-ZA"/>
        </w:rPr>
        <w:t>2</w:t>
      </w:r>
      <w:r w:rsidR="00294FFF" w:rsidRPr="00051035">
        <w:rPr>
          <w:rFonts w:ascii="GHEA Grapalat" w:hAnsi="GHEA Grapalat" w:cs="Sylfaen"/>
          <w:sz w:val="20"/>
          <w:highlight w:val="yellow"/>
          <w:lang w:val="af-ZA"/>
        </w:rPr>
        <w:t>-</w:t>
      </w:r>
      <w:r w:rsidR="00294FFF" w:rsidRPr="00051035">
        <w:rPr>
          <w:rFonts w:ascii="GHEA Grapalat" w:hAnsi="GHEA Grapalat" w:cs="Sylfaen"/>
          <w:sz w:val="20"/>
          <w:highlight w:val="yellow"/>
          <w:lang w:val="hy-AM"/>
        </w:rPr>
        <w:t>ի</w:t>
      </w:r>
      <w:r w:rsidR="00294FFF" w:rsidRPr="00051035">
        <w:rPr>
          <w:rFonts w:ascii="GHEA Grapalat" w:hAnsi="GHEA Grapalat" w:cs="Sylfaen"/>
          <w:sz w:val="20"/>
          <w:highlight w:val="yellow"/>
          <w:lang w:val="af-ZA"/>
        </w:rPr>
        <w:t>: Գնային առաջարկը</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ներկայացվում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է</w:t>
      </w:r>
      <w:r w:rsidR="00E67BA7" w:rsidRPr="00051035">
        <w:rPr>
          <w:rFonts w:ascii="GHEA Grapalat" w:hAnsi="GHEA Grapalat" w:cs="Sylfaen"/>
          <w:sz w:val="20"/>
          <w:highlight w:val="yellow"/>
          <w:lang w:val="af-ZA"/>
        </w:rPr>
        <w:t xml:space="preserve"> </w:t>
      </w:r>
      <w:r w:rsidR="005A1D54" w:rsidRPr="00051035">
        <w:rPr>
          <w:rFonts w:ascii="GHEA Grapalat" w:hAnsi="GHEA Grapalat" w:cs="Sylfaen"/>
          <w:sz w:val="20"/>
          <w:szCs w:val="20"/>
          <w:highlight w:val="yellow"/>
          <w:lang w:val="hy-AM"/>
        </w:rPr>
        <w:t xml:space="preserve">արժեք, </w:t>
      </w:r>
      <w:r w:rsidR="00842BB1" w:rsidRPr="00051035">
        <w:rPr>
          <w:rFonts w:ascii="GHEA Grapalat" w:hAnsi="GHEA Grapalat" w:cs="Sylfaen"/>
          <w:sz w:val="20"/>
          <w:highlight w:val="yellow"/>
          <w:lang w:val="af-ZA"/>
        </w:rPr>
        <w:t xml:space="preserve">(ինքնարժեքի և կանխատեսվող շահույթի հանրագումարը) </w:t>
      </w:r>
      <w:r w:rsidR="00E67BA7" w:rsidRPr="00051035">
        <w:rPr>
          <w:rFonts w:ascii="GHEA Grapalat" w:hAnsi="GHEA Grapalat" w:cs="Sylfaen"/>
          <w:sz w:val="20"/>
          <w:highlight w:val="yellow"/>
          <w:lang w:val="hy-AM"/>
        </w:rPr>
        <w:t>և</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ավելացված</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արժեքի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հարկ</w:t>
      </w:r>
      <w:r w:rsidR="00E67BA7" w:rsidRPr="00051035" w:rsidDel="001A1F5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ընդհանրական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բաղադրիչներից</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բաղկացած</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հաշվարկի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hy-AM"/>
        </w:rPr>
        <w:t>ձևով։</w:t>
      </w:r>
      <w:r w:rsidR="00E67BA7" w:rsidRPr="00051035">
        <w:rPr>
          <w:rFonts w:ascii="GHEA Grapalat" w:hAnsi="GHEA Grapalat" w:cs="Sylfaen"/>
          <w:sz w:val="20"/>
          <w:highlight w:val="yellow"/>
          <w:lang w:val="af-ZA"/>
        </w:rPr>
        <w:t xml:space="preserve"> </w:t>
      </w:r>
      <w:r w:rsidR="00B02990" w:rsidRPr="00051035">
        <w:rPr>
          <w:rFonts w:ascii="GHEA Grapalat" w:hAnsi="GHEA Grapalat" w:cs="Sylfaen"/>
          <w:sz w:val="20"/>
          <w:highlight w:val="yellow"/>
        </w:rPr>
        <w:t>Ա</w:t>
      </w:r>
      <w:r w:rsidR="005A1D54" w:rsidRPr="00051035">
        <w:rPr>
          <w:rFonts w:ascii="GHEA Grapalat" w:hAnsi="GHEA Grapalat" w:cs="Sylfaen"/>
          <w:sz w:val="20"/>
          <w:highlight w:val="yellow"/>
          <w:lang w:val="hy-AM"/>
        </w:rPr>
        <w:t>րժեքի</w:t>
      </w:r>
      <w:r w:rsidR="005A1D54"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բաղադրիչների</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հաշվարկ</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բացվածք</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կամ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այլ</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մանրամասներ</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չեն</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պահանջվում</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և</w:t>
      </w:r>
      <w:r w:rsidR="00E67BA7" w:rsidRPr="00051035">
        <w:rPr>
          <w:rFonts w:ascii="GHEA Grapalat" w:hAnsi="GHEA Grapalat" w:cs="Sylfaen"/>
          <w:sz w:val="20"/>
          <w:highlight w:val="yellow"/>
          <w:lang w:val="af-ZA"/>
        </w:rPr>
        <w:t xml:space="preserve"> </w:t>
      </w:r>
      <w:r w:rsidR="00E67BA7" w:rsidRPr="00051035">
        <w:rPr>
          <w:rFonts w:ascii="GHEA Grapalat" w:hAnsi="GHEA Grapalat" w:cs="Sylfaen"/>
          <w:sz w:val="20"/>
          <w:highlight w:val="yellow"/>
          <w:lang w:val="ru-RU"/>
        </w:rPr>
        <w:t>ներկայացվում</w:t>
      </w:r>
      <w:r w:rsidR="00AD2FAF" w:rsidRPr="00051035">
        <w:rPr>
          <w:rFonts w:ascii="GHEA Grapalat" w:hAnsi="GHEA Grapalat" w:cs="Sylfaen"/>
          <w:sz w:val="20"/>
          <w:highlight w:val="yellow"/>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51035" w:rsidRPr="00051035">
        <w:rPr>
          <w:rFonts w:ascii="GHEA Grapalat" w:hAnsi="GHEA Grapalat"/>
          <w:b/>
          <w:sz w:val="20"/>
          <w:szCs w:val="20"/>
          <w:lang w:val="hy-AM"/>
        </w:rPr>
        <w:t xml:space="preserve">1 </w:t>
      </w:r>
      <w:r w:rsidRPr="00051035">
        <w:rPr>
          <w:rFonts w:ascii="GHEA Grapalat" w:hAnsi="GHEA Grapalat"/>
          <w:b/>
          <w:sz w:val="20"/>
          <w:szCs w:val="20"/>
        </w:rPr>
        <w:t>օրինակ</w:t>
      </w:r>
      <w:r w:rsidRPr="00051035">
        <w:rPr>
          <w:rFonts w:ascii="GHEA Grapalat" w:hAnsi="GHEA Grapalat"/>
          <w:b/>
          <w:sz w:val="20"/>
          <w:szCs w:val="20"/>
          <w:lang w:val="es-ES"/>
        </w:rPr>
        <w:t xml:space="preserve"> </w:t>
      </w:r>
      <w:r w:rsidRPr="00051035">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 xml:space="preserve">1) </w:t>
      </w:r>
      <w:r w:rsidRPr="00051035">
        <w:rPr>
          <w:rFonts w:ascii="GHEA Grapalat" w:hAnsi="GHEA Grapalat"/>
          <w:sz w:val="20"/>
          <w:szCs w:val="20"/>
          <w:highlight w:val="yellow"/>
        </w:rPr>
        <w:t>պ</w:t>
      </w:r>
      <w:r w:rsidRPr="00051035">
        <w:rPr>
          <w:rFonts w:ascii="GHEA Grapalat" w:hAnsi="GHEA Grapalat" w:cs="Sylfaen"/>
          <w:sz w:val="20"/>
          <w:szCs w:val="20"/>
          <w:highlight w:val="yellow"/>
        </w:rPr>
        <w:t>ատվիրատուի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անվանումը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հայտի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ներկայացման</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վայրը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հասցեն</w:t>
      </w:r>
      <w:r w:rsidRPr="00051035">
        <w:rPr>
          <w:rFonts w:ascii="GHEA Grapalat" w:hAnsi="GHEA Grapalat"/>
          <w:sz w:val="20"/>
          <w:szCs w:val="20"/>
          <w:highlight w:val="yellow"/>
          <w:lang w:val="af-ZA"/>
        </w:rPr>
        <w:t>).</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 xml:space="preserve">2) </w:t>
      </w:r>
      <w:r w:rsidR="00D26727" w:rsidRPr="00051035">
        <w:rPr>
          <w:rFonts w:ascii="GHEA Grapalat" w:hAnsi="GHEA Grapalat"/>
          <w:sz w:val="20"/>
          <w:szCs w:val="20"/>
          <w:highlight w:val="yellow"/>
        </w:rPr>
        <w:t>ընթացակարգի</w:t>
      </w:r>
      <w:r w:rsidRPr="00051035">
        <w:rPr>
          <w:rFonts w:ascii="GHEA Grapalat" w:hAnsi="GHEA Grapalat" w:cs="Sylfaen"/>
          <w:sz w:val="20"/>
          <w:szCs w:val="20"/>
          <w:highlight w:val="yellow"/>
          <w:lang w:val="af-ZA"/>
        </w:rPr>
        <w:t xml:space="preserve"> </w:t>
      </w:r>
      <w:r w:rsidRPr="00051035">
        <w:rPr>
          <w:rFonts w:ascii="GHEA Grapalat" w:hAnsi="GHEA Grapalat" w:cs="Sylfaen"/>
          <w:sz w:val="20"/>
          <w:szCs w:val="20"/>
          <w:highlight w:val="yellow"/>
        </w:rPr>
        <w:t>ծածկագիրը</w:t>
      </w:r>
      <w:r w:rsidRPr="00051035">
        <w:rPr>
          <w:rFonts w:ascii="GHEA Grapalat" w:hAnsi="GHEA Grapalat"/>
          <w:sz w:val="20"/>
          <w:szCs w:val="20"/>
          <w:highlight w:val="yellow"/>
          <w:lang w:val="af-ZA"/>
        </w:rPr>
        <w:t>.</w:t>
      </w:r>
    </w:p>
    <w:p w:rsidR="00960BE9" w:rsidRPr="00051035" w:rsidRDefault="00960BE9" w:rsidP="00960BE9">
      <w:pPr>
        <w:ind w:firstLine="720"/>
        <w:rPr>
          <w:rFonts w:ascii="GHEA Grapalat" w:hAnsi="GHEA Grapalat"/>
          <w:sz w:val="20"/>
          <w:szCs w:val="20"/>
          <w:highlight w:val="yellow"/>
          <w:lang w:val="af-ZA"/>
        </w:rPr>
      </w:pPr>
      <w:r w:rsidRPr="00051035">
        <w:rPr>
          <w:rFonts w:ascii="GHEA Grapalat" w:hAnsi="GHEA Grapalat"/>
          <w:sz w:val="20"/>
          <w:szCs w:val="20"/>
          <w:highlight w:val="yellow"/>
          <w:lang w:val="af-ZA"/>
        </w:rPr>
        <w:t>3) «</w:t>
      </w:r>
      <w:r w:rsidRPr="00051035">
        <w:rPr>
          <w:rFonts w:ascii="GHEA Grapalat" w:hAnsi="GHEA Grapalat" w:cs="Sylfaen"/>
          <w:sz w:val="20"/>
          <w:szCs w:val="20"/>
          <w:highlight w:val="yellow"/>
        </w:rPr>
        <w:t>չբացել</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մինչև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հայտերի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բացման</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նիստը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բառերը</w:t>
      </w:r>
      <w:r w:rsidRPr="00051035">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051035">
        <w:rPr>
          <w:rFonts w:ascii="GHEA Grapalat" w:hAnsi="GHEA Grapalat"/>
          <w:sz w:val="20"/>
          <w:szCs w:val="20"/>
          <w:highlight w:val="yellow"/>
          <w:lang w:val="af-ZA"/>
        </w:rPr>
        <w:t xml:space="preserve">4) </w:t>
      </w:r>
      <w:r w:rsidRPr="00051035">
        <w:rPr>
          <w:rFonts w:ascii="GHEA Grapalat" w:hAnsi="GHEA Grapalat"/>
          <w:sz w:val="20"/>
          <w:szCs w:val="20"/>
          <w:highlight w:val="yellow"/>
        </w:rPr>
        <w:t>մ</w:t>
      </w:r>
      <w:r w:rsidRPr="00051035">
        <w:rPr>
          <w:rFonts w:ascii="GHEA Grapalat" w:hAnsi="GHEA Grapalat" w:cs="Sylfaen"/>
          <w:sz w:val="20"/>
          <w:szCs w:val="20"/>
          <w:highlight w:val="yellow"/>
        </w:rPr>
        <w:t>ասնակցի</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անվանումը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անունը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գտնվելու</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վայրը</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և</w:t>
      </w:r>
      <w:r w:rsidRPr="00051035">
        <w:rPr>
          <w:rFonts w:ascii="GHEA Grapalat" w:hAnsi="GHEA Grapalat"/>
          <w:sz w:val="20"/>
          <w:szCs w:val="20"/>
          <w:highlight w:val="yellow"/>
          <w:lang w:val="af-ZA"/>
        </w:rPr>
        <w:t xml:space="preserve"> </w:t>
      </w:r>
      <w:r w:rsidRPr="00051035">
        <w:rPr>
          <w:rFonts w:ascii="GHEA Grapalat" w:hAnsi="GHEA Grapalat" w:cs="Sylfaen"/>
          <w:sz w:val="20"/>
          <w:szCs w:val="20"/>
          <w:highlight w:val="yellow"/>
        </w:rPr>
        <w:t>հեռախոսահամարը</w:t>
      </w:r>
      <w:r w:rsidRPr="00051035">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051035" w:rsidRDefault="00051035">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647F1E" w:rsidRPr="00712340" w:rsidRDefault="00647F1E" w:rsidP="00647F1E">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E3151D">
        <w:rPr>
          <w:rFonts w:ascii="GHEA Grapalat" w:hAnsi="GHEA Grapalat"/>
          <w:b/>
          <w:color w:val="000000"/>
          <w:lang w:val="hy-AM"/>
        </w:rPr>
        <w:t>ԳՀԾՁԲ-ՀՎԿԱԿ-2022-107</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647F1E" w:rsidRPr="00712340" w:rsidRDefault="00647F1E" w:rsidP="00647F1E">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pStyle w:val="31"/>
        <w:spacing w:line="240" w:lineRule="auto"/>
        <w:jc w:val="right"/>
        <w:rPr>
          <w:rFonts w:ascii="GHEA Grapalat" w:hAnsi="GHEA Grapalat" w:cs="Arial"/>
          <w:b/>
          <w:lang w:val="es-ES"/>
        </w:rPr>
      </w:pPr>
    </w:p>
    <w:p w:rsidR="00B2572B" w:rsidRPr="00064ADD" w:rsidRDefault="00B2572B" w:rsidP="00EF3662">
      <w:pPr>
        <w:jc w:val="center"/>
        <w:rPr>
          <w:rFonts w:ascii="GHEA Grapalat" w:hAnsi="GHEA Grapalat" w:cs="Sylfaen"/>
          <w:b/>
          <w:lang w:val="es-ES"/>
        </w:rPr>
      </w:pPr>
    </w:p>
    <w:p w:rsidR="00B2572B" w:rsidRPr="003B6898"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B689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Pr="00064AD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3B6898"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00B2572B" w:rsidRPr="00064ADD">
        <w:rPr>
          <w:rFonts w:ascii="GHEA Grapalat" w:hAnsi="GHEA Grapalat" w:cs="Sylfaen"/>
          <w:sz w:val="20"/>
          <w:szCs w:val="20"/>
          <w:lang w:val="es-ES"/>
        </w:rPr>
        <w:t>ի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E3151D">
        <w:rPr>
          <w:rFonts w:ascii="GHEA Grapalat" w:hAnsi="GHEA Grapalat"/>
          <w:b/>
          <w:color w:val="000000"/>
          <w:sz w:val="20"/>
          <w:szCs w:val="20"/>
          <w:lang w:val="hy-AM"/>
        </w:rPr>
        <w:t>ԳՀԾՁԲ-ՀՎԿԱԿ-2022-107</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p>
    <w:p w:rsidR="00B2572B" w:rsidRPr="00064ADD" w:rsidRDefault="003B6898"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E3151D">
        <w:rPr>
          <w:rFonts w:ascii="GHEA Grapalat" w:hAnsi="GHEA Grapalat"/>
          <w:b/>
          <w:color w:val="000000"/>
          <w:sz w:val="20"/>
          <w:szCs w:val="20"/>
          <w:lang w:val="hy-AM"/>
        </w:rPr>
        <w:t>ԳՀԾՁԲ-ՀՎԿԱԿ-2022-107</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3B6898">
        <w:rPr>
          <w:rFonts w:ascii="GHEA Grapalat" w:hAnsi="GHEA Grapalat" w:cs="Arial"/>
          <w:sz w:val="20"/>
          <w:szCs w:val="20"/>
          <w:lang w:val="es-ES"/>
        </w:rPr>
        <w:t xml:space="preserve">ծածկագրով </w:t>
      </w:r>
      <w:r w:rsidR="003B6898">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E3151D">
        <w:rPr>
          <w:rFonts w:ascii="GHEA Grapalat" w:hAnsi="GHEA Grapalat"/>
          <w:b/>
          <w:color w:val="000000"/>
          <w:sz w:val="20"/>
          <w:szCs w:val="20"/>
          <w:lang w:val="hy-AM"/>
        </w:rPr>
        <w:t>ԳՀԾՁԲ-ՀՎԿԱԿ-2022-107</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6C3873" w:rsidRPr="00B864E3">
        <w:rPr>
          <w:rFonts w:ascii="GHEA Grapalat" w:hAnsi="GHEA Grapalat" w:cs="Arial"/>
          <w:sz w:val="20"/>
          <w:szCs w:val="20"/>
          <w:lang w:val="es-ES"/>
        </w:rPr>
        <w:t xml:space="preserve">ծածկագրով </w:t>
      </w:r>
      <w:r w:rsidR="003B6898">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A024C1" w:rsidRPr="00712340" w:rsidRDefault="00A024C1" w:rsidP="00A024C1">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E3151D">
        <w:rPr>
          <w:rFonts w:ascii="GHEA Grapalat" w:hAnsi="GHEA Grapalat"/>
          <w:b/>
          <w:color w:val="000000"/>
          <w:lang w:val="hy-AM"/>
        </w:rPr>
        <w:t>ԳՀԾՁԲ-ՀՎԿԱԿ-2022-107</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A024C1" w:rsidRPr="00712340" w:rsidRDefault="00A024C1" w:rsidP="00A024C1">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A024C1"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A024C1">
        <w:rPr>
          <w:rFonts w:ascii="GHEA Grapalat" w:hAnsi="GHEA Grapalat" w:cs="Arial"/>
          <w:sz w:val="20"/>
          <w:szCs w:val="20"/>
          <w:lang w:val="es-ES"/>
        </w:rPr>
        <w:t xml:space="preserve">Ուսումնասիրելով </w:t>
      </w:r>
      <w:r w:rsidR="00A024C1" w:rsidRPr="00A024C1">
        <w:rPr>
          <w:rFonts w:ascii="GHEA Grapalat" w:hAnsi="GHEA Grapalat"/>
          <w:b/>
          <w:color w:val="000000"/>
          <w:sz w:val="20"/>
          <w:szCs w:val="20"/>
          <w:lang w:val="hy-AM"/>
        </w:rPr>
        <w:t>«</w:t>
      </w:r>
      <w:r w:rsidR="00E3151D">
        <w:rPr>
          <w:rFonts w:ascii="GHEA Grapalat" w:hAnsi="GHEA Grapalat"/>
          <w:b/>
          <w:color w:val="000000"/>
          <w:sz w:val="20"/>
          <w:szCs w:val="20"/>
          <w:lang w:val="hy-AM"/>
        </w:rPr>
        <w:t>ԳՀԾՁԲ-ՀՎԿԱԿ-2022-107</w:t>
      </w:r>
      <w:r w:rsidR="00A024C1" w:rsidRPr="00A024C1">
        <w:rPr>
          <w:rFonts w:ascii="GHEA Grapalat" w:hAnsi="GHEA Grapalat"/>
          <w:b/>
          <w:color w:val="000000"/>
          <w:sz w:val="20"/>
          <w:szCs w:val="20"/>
          <w:lang w:val="hy-AM"/>
        </w:rPr>
        <w:t>»</w:t>
      </w:r>
      <w:r w:rsidR="00A024C1">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A024C1">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E3151D"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3151D"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E3151D"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E3151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14A6A" w:rsidRPr="00712340" w:rsidRDefault="00C14A6A" w:rsidP="00C14A6A">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E3151D">
        <w:rPr>
          <w:rFonts w:ascii="GHEA Grapalat" w:hAnsi="GHEA Grapalat"/>
          <w:b/>
          <w:color w:val="000000"/>
          <w:lang w:val="hy-AM"/>
        </w:rPr>
        <w:t>ԳՀԾՁԲ-ՀՎԿԱԿ-2022-107</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C14A6A" w:rsidRPr="00712340" w:rsidRDefault="00C14A6A" w:rsidP="00C14A6A">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C14A6A"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3F524E"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3F524E" w:rsidRPr="00110BBE">
        <w:rPr>
          <w:rFonts w:ascii="GHEA Grapalat" w:hAnsi="GHEA Grapalat" w:cs="GHEA Grapalat"/>
          <w:b/>
          <w:sz w:val="20"/>
          <w:szCs w:val="20"/>
          <w:lang w:val="hy-AM"/>
        </w:rPr>
        <w:t>ԱՆ «ՀՎԿ ԱԶԳԱՅԻՆ ԿԵՆՏՐՈՆ» ՊՈԱԿ-ի</w:t>
      </w:r>
      <w:r w:rsidR="003F524E"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00FE6FCE" w:rsidRPr="006F611F">
        <w:rPr>
          <w:rFonts w:ascii="GHEA Grapalat" w:hAnsi="GHEA Grapalat"/>
          <w:b/>
          <w:color w:val="000000"/>
          <w:sz w:val="20"/>
          <w:szCs w:val="20"/>
          <w:lang w:val="hy-AM"/>
        </w:rPr>
        <w:t>«</w:t>
      </w:r>
      <w:r w:rsidR="00E3151D">
        <w:rPr>
          <w:rFonts w:ascii="GHEA Grapalat" w:hAnsi="GHEA Grapalat"/>
          <w:b/>
          <w:color w:val="000000"/>
          <w:sz w:val="20"/>
          <w:szCs w:val="20"/>
          <w:lang w:val="hy-AM"/>
        </w:rPr>
        <w:t>ԳՀԾՁԲ-ՀՎԿԱԿ-2022-107</w:t>
      </w:r>
      <w:r w:rsidR="00FE6FCE">
        <w:rPr>
          <w:rFonts w:ascii="GHEA Grapalat" w:hAnsi="GHEA Grapalat"/>
          <w:b/>
          <w:color w:val="000000"/>
          <w:sz w:val="20"/>
          <w:szCs w:val="20"/>
          <w:lang w:val="hy-AM"/>
        </w:rPr>
        <w:t>»</w:t>
      </w:r>
      <w:r w:rsidRPr="003F524E">
        <w:rPr>
          <w:rFonts w:ascii="GHEA Grapalat" w:hAnsi="GHEA Grapalat" w:cs="GHEA Grapalat"/>
          <w:sz w:val="20"/>
          <w:szCs w:val="20"/>
          <w:lang w:val="pt-BR"/>
        </w:rPr>
        <w:t xml:space="preserve"> 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B6D3B"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B6D3B"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B6D3B"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E3151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E3151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E3151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E3151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E3151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FB6D3B">
      <w:pPr>
        <w:pStyle w:val="31"/>
        <w:spacing w:line="240" w:lineRule="auto"/>
        <w:jc w:val="right"/>
        <w:rPr>
          <w:rFonts w:ascii="GHEA Grapalat" w:hAnsi="GHEA Grapalat" w:cs="Sylfaen"/>
          <w:vertAlign w:val="superscript"/>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FB6D3B" w:rsidRPr="00A71D81" w:rsidRDefault="00FB6D3B" w:rsidP="00FB6D3B">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E3151D">
        <w:rPr>
          <w:rFonts w:ascii="GHEA Grapalat" w:hAnsi="GHEA Grapalat"/>
          <w:b/>
          <w:color w:val="000000"/>
          <w:lang w:val="hy-AM"/>
        </w:rPr>
        <w:t>ԳՀԾՁԲ-ՀՎԿԱԿ-2022-107</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FB6D3B" w:rsidRPr="00A71D81" w:rsidRDefault="00FB6D3B" w:rsidP="00FB6D3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FB6D3B" w:rsidRDefault="00FB6D3B" w:rsidP="00631658">
      <w:pPr>
        <w:jc w:val="center"/>
        <w:rPr>
          <w:rFonts w:ascii="GHEA Grapalat" w:hAnsi="GHEA Grapalat" w:cs="GHEA Grapalat"/>
          <w:b/>
          <w:sz w:val="18"/>
          <w:szCs w:val="18"/>
          <w:lang w:val="hy-AM"/>
        </w:rPr>
      </w:pP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42471C">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42471C" w:rsidRPr="00110BBE">
        <w:rPr>
          <w:rFonts w:ascii="GHEA Grapalat" w:hAnsi="GHEA Grapalat" w:cs="GHEA Grapalat"/>
          <w:b/>
          <w:sz w:val="20"/>
          <w:szCs w:val="20"/>
          <w:lang w:val="hy-AM"/>
        </w:rPr>
        <w:t>ԱՆ «ՀՎԿ ԱԶԳԱՅԻՆ ԿԵՆՏՐՈՆ» ՊՈԱԿ-ի</w:t>
      </w:r>
      <w:r w:rsidR="0042471C"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42471C" w:rsidRPr="006F611F">
        <w:rPr>
          <w:rFonts w:ascii="GHEA Grapalat" w:hAnsi="GHEA Grapalat"/>
          <w:b/>
          <w:color w:val="000000"/>
          <w:sz w:val="20"/>
          <w:szCs w:val="20"/>
          <w:lang w:val="hy-AM"/>
        </w:rPr>
        <w:t>«</w:t>
      </w:r>
      <w:r w:rsidR="00E3151D">
        <w:rPr>
          <w:rFonts w:ascii="GHEA Grapalat" w:hAnsi="GHEA Grapalat"/>
          <w:b/>
          <w:color w:val="000000"/>
          <w:sz w:val="20"/>
          <w:szCs w:val="20"/>
          <w:lang w:val="hy-AM"/>
        </w:rPr>
        <w:t>ԳՀԾՁԲ-ՀՎԿԱԿ-2022-107</w:t>
      </w:r>
      <w:r w:rsidR="0042471C" w:rsidRPr="006F611F">
        <w:rPr>
          <w:rFonts w:ascii="GHEA Grapalat" w:hAnsi="GHEA Grapalat"/>
          <w:b/>
          <w:color w:val="000000"/>
          <w:sz w:val="20"/>
          <w:szCs w:val="20"/>
          <w:lang w:val="hy-AM"/>
        </w:rPr>
        <w:t xml:space="preserve">» </w:t>
      </w:r>
      <w:r w:rsidRPr="00064ADD">
        <w:rPr>
          <w:rFonts w:ascii="GHEA Grapalat" w:hAnsi="GHEA Grapalat" w:cs="GHEA Grapalat"/>
          <w:sz w:val="20"/>
          <w:szCs w:val="20"/>
          <w:lang w:val="pt-BR"/>
        </w:rPr>
        <w:t xml:space="preserve"> 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42471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42471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42471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E3151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E3151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E3151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E3151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E3151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6201C0" w:rsidRPr="00A71D81" w:rsidRDefault="006201C0" w:rsidP="006201C0">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E3151D">
        <w:rPr>
          <w:rFonts w:ascii="GHEA Grapalat" w:hAnsi="GHEA Grapalat"/>
          <w:b/>
          <w:color w:val="000000"/>
          <w:lang w:val="hy-AM"/>
        </w:rPr>
        <w:t>ԳՀԾՁԲ-ՀՎԿԱԿ-2022-107</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6201C0" w:rsidRDefault="006201C0" w:rsidP="006201C0">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6201C0">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875235"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942740" w:rsidRPr="00942740">
        <w:rPr>
          <w:rFonts w:ascii="GHEA Grapalat" w:hAnsi="GHEA Grapalat" w:cs="Sylfaen"/>
          <w:b/>
          <w:sz w:val="20"/>
          <w:szCs w:val="20"/>
          <w:lang w:val="hy-AM"/>
        </w:rPr>
        <w:t>2023 թվականի ընթացքում</w:t>
      </w:r>
      <w:r w:rsidRPr="00064ADD">
        <w:rPr>
          <w:rFonts w:ascii="GHEA Grapalat" w:hAnsi="GHEA Grapalat" w:cs="Sylfaen"/>
          <w:sz w:val="20"/>
          <w:lang w:val="hy-AM"/>
        </w:rPr>
        <w:t xml:space="preserve"> </w:t>
      </w:r>
      <w:r w:rsidR="00942740" w:rsidRPr="00942740">
        <w:rPr>
          <w:rFonts w:ascii="GHEA Grapalat" w:hAnsi="GHEA Grapalat" w:cs="Sylfaen"/>
          <w:b/>
          <w:sz w:val="20"/>
          <w:lang w:val="hy-AM"/>
        </w:rPr>
        <w:t>առաքվող միջազգային բեռների մաքսային ձևակերպման միջնորդային ծառայությունների և մաքսային  պահեստից ազգային պահեստ բեռների առաքման ծառայությ</w:t>
      </w:r>
      <w:r w:rsidR="00053006">
        <w:rPr>
          <w:rFonts w:ascii="GHEA Grapalat" w:hAnsi="GHEA Grapalat" w:cs="Sylfaen"/>
          <w:b/>
          <w:sz w:val="20"/>
          <w:lang w:val="hy-AM"/>
        </w:rPr>
        <w:t>ա</w:t>
      </w:r>
      <w:r w:rsidR="00942740" w:rsidRPr="00942740">
        <w:rPr>
          <w:rFonts w:ascii="GHEA Grapalat" w:hAnsi="GHEA Grapalat" w:cs="Sylfaen"/>
          <w:b/>
          <w:sz w:val="20"/>
          <w:lang w:val="hy-AM"/>
        </w:rPr>
        <w:t>ն</w:t>
      </w:r>
      <w:r w:rsidR="00942740" w:rsidRPr="00942740">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932FDF" w:rsidRPr="00064ADD" w:rsidRDefault="00932FDF"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46E1D" w:rsidRPr="00846E1D">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32FDF">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4"/>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32FDF">
        <w:rPr>
          <w:rFonts w:ascii="GHEA Grapalat" w:hAnsi="GHEA Grapalat"/>
          <w:sz w:val="20"/>
          <w:lang w:val="hy-AM"/>
        </w:rPr>
        <w:t>30</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450EC">
        <w:rPr>
          <w:rFonts w:ascii="GHEA Grapalat" w:hAnsi="GHEA Grapalat"/>
          <w:sz w:val="20"/>
          <w:lang w:val="hy-AM"/>
        </w:rPr>
        <w:t>մ:</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450EC">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5"/>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1"/>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AF2696" w:rsidRPr="00064ADD">
        <w:rPr>
          <w:rFonts w:ascii="GHEA Grapalat" w:hAnsi="GHEA Grapalat" w:cs="Times Armenian"/>
          <w:sz w:val="20"/>
          <w:lang w:val="hy-AM"/>
        </w:rPr>
        <w:t>N 1</w:t>
      </w:r>
      <w:r w:rsidR="00AF2696">
        <w:rPr>
          <w:rFonts w:ascii="GHEA Grapalat" w:hAnsi="GHEA Grapalat" w:cs="Times Armenian"/>
          <w:sz w:val="20"/>
          <w:lang w:val="hy-AM"/>
        </w:rPr>
        <w:t>.1</w:t>
      </w:r>
      <w:r w:rsidR="00AF2696"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8450EC" w:rsidRDefault="007678FA" w:rsidP="007678FA">
      <w:pPr>
        <w:ind w:firstLine="567"/>
        <w:jc w:val="both"/>
        <w:rPr>
          <w:rFonts w:ascii="GHEA Grapalat" w:hAnsi="GHEA Grapalat"/>
          <w:b/>
          <w:color w:val="FFFFFF"/>
          <w:sz w:val="20"/>
          <w:szCs w:val="20"/>
          <w:vertAlign w:val="superscript"/>
          <w:lang w:val="hy-AM" w:eastAsia="ru-RU"/>
        </w:rPr>
      </w:pPr>
      <w:r w:rsidRPr="008450EC">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8450EC">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8450EC">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8450EC">
        <w:rPr>
          <w:rFonts w:ascii="GHEA Grapalat" w:hAnsi="GHEA Grapalat"/>
          <w:b/>
          <w:sz w:val="20"/>
          <w:szCs w:val="20"/>
          <w:lang w:val="hy-AM" w:eastAsia="ru-RU"/>
        </w:rPr>
        <w:t>քսանհինգա</w:t>
      </w:r>
      <w:r w:rsidR="00CD31D5" w:rsidRPr="008450EC">
        <w:rPr>
          <w:rFonts w:ascii="GHEA Grapalat" w:hAnsi="GHEA Grapalat"/>
          <w:b/>
          <w:sz w:val="20"/>
          <w:szCs w:val="20"/>
          <w:lang w:val="hy-AM" w:eastAsia="ru-RU"/>
        </w:rPr>
        <w:t>պատիկը</w:t>
      </w:r>
      <w:r w:rsidRPr="008450EC">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w:t>
      </w:r>
      <w:r w:rsidR="00B864E3" w:rsidRPr="008450EC">
        <w:rPr>
          <w:rFonts w:ascii="GHEA Grapalat" w:hAnsi="GHEA Grapalat"/>
          <w:b/>
          <w:sz w:val="20"/>
          <w:szCs w:val="20"/>
          <w:lang w:val="hy-AM" w:eastAsia="ru-RU"/>
        </w:rPr>
        <w:t xml:space="preserve"> </w:t>
      </w:r>
      <w:r w:rsidRPr="008450EC">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8450EC">
        <w:rPr>
          <w:rFonts w:ascii="GHEA Grapalat" w:hAnsi="GHEA Grapalat"/>
          <w:b/>
          <w:sz w:val="20"/>
          <w:szCs w:val="20"/>
          <w:lang w:val="hy-AM" w:eastAsia="ru-RU"/>
        </w:rPr>
        <w:t xml:space="preserve"> 1-ին ենթակետի «գ» և</w:t>
      </w:r>
      <w:r w:rsidRPr="008450EC">
        <w:rPr>
          <w:rFonts w:ascii="GHEA Grapalat" w:hAnsi="GHEA Grapalat"/>
          <w:b/>
          <w:sz w:val="20"/>
          <w:szCs w:val="20"/>
          <w:lang w:val="hy-AM" w:eastAsia="ru-RU"/>
        </w:rPr>
        <w:t xml:space="preserve"> 1</w:t>
      </w:r>
      <w:r w:rsidR="00CD31D5" w:rsidRPr="008450EC">
        <w:rPr>
          <w:rFonts w:ascii="GHEA Grapalat" w:hAnsi="GHEA Grapalat"/>
          <w:b/>
          <w:sz w:val="20"/>
          <w:szCs w:val="20"/>
          <w:lang w:val="hy-AM" w:eastAsia="ru-RU"/>
        </w:rPr>
        <w:t>7</w:t>
      </w:r>
      <w:r w:rsidRPr="008450EC">
        <w:rPr>
          <w:rFonts w:ascii="GHEA Grapalat" w:hAnsi="GHEA Grapalat"/>
          <w:b/>
          <w:sz w:val="20"/>
          <w:szCs w:val="20"/>
          <w:lang w:val="hy-AM" w:eastAsia="ru-RU"/>
        </w:rPr>
        <w:t>-րդ ենթակետի «բ» պարբերութ</w:t>
      </w:r>
      <w:r w:rsidR="005F6B8D" w:rsidRPr="008450EC">
        <w:rPr>
          <w:rFonts w:ascii="GHEA Grapalat" w:hAnsi="GHEA Grapalat"/>
          <w:b/>
          <w:sz w:val="20"/>
          <w:szCs w:val="20"/>
          <w:lang w:val="hy-AM" w:eastAsia="ru-RU"/>
        </w:rPr>
        <w:t>յունների</w:t>
      </w:r>
      <w:r w:rsidRPr="008450EC">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w:t>
      </w:r>
      <w:r w:rsidR="00CD31D5" w:rsidRPr="008450EC">
        <w:rPr>
          <w:rFonts w:ascii="GHEA Grapalat" w:hAnsi="GHEA Grapalat"/>
          <w:b/>
          <w:sz w:val="20"/>
          <w:szCs w:val="20"/>
          <w:lang w:val="hy-AM" w:eastAsia="ru-RU"/>
        </w:rPr>
        <w:t>ումների</w:t>
      </w:r>
      <w:r w:rsidRPr="008450EC">
        <w:rPr>
          <w:rFonts w:ascii="GHEA Grapalat" w:hAnsi="GHEA Grapalat"/>
          <w:b/>
          <w:sz w:val="20"/>
          <w:szCs w:val="20"/>
          <w:lang w:val="hy-AM" w:eastAsia="ru-RU"/>
        </w:rPr>
        <w:t xml:space="preserve"> փոխարինման դեպքում նաև նոր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8450EC">
        <w:rPr>
          <w:rFonts w:ascii="GHEA Grapalat" w:hAnsi="GHEA Grapalat"/>
          <w:b/>
          <w:sz w:val="20"/>
          <w:szCs w:val="20"/>
          <w:vertAlign w:val="superscript"/>
          <w:lang w:val="hy-AM" w:eastAsia="ru-RU"/>
        </w:rPr>
        <w:t>24</w:t>
      </w:r>
      <w:r w:rsidR="008D0F13" w:rsidRPr="008450EC">
        <w:rPr>
          <w:rStyle w:val="af6"/>
          <w:rFonts w:ascii="GHEA Grapalat" w:hAnsi="GHEA Grapalat"/>
          <w:b/>
          <w:color w:val="FFFFFF"/>
          <w:sz w:val="20"/>
          <w:szCs w:val="20"/>
          <w:lang w:val="hy-AM" w:eastAsia="ru-RU"/>
        </w:rPr>
        <w:footnoteReference w:customMarkFollows="1" w:id="6"/>
        <w:t>24</w:t>
      </w:r>
      <w:r w:rsidRPr="008450EC">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7"/>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b/>
          <w:color w:val="FF0000"/>
          <w:sz w:val="36"/>
          <w:szCs w:val="36"/>
          <w:lang w:val="hy-AM"/>
        </w:rPr>
      </w:pPr>
      <w:r w:rsidRPr="008450EC">
        <w:rPr>
          <w:rFonts w:ascii="GHEA Grapalat" w:hAnsi="GHEA Grapalat"/>
          <w:b/>
          <w:color w:val="FF0000"/>
          <w:sz w:val="36"/>
          <w:szCs w:val="36"/>
          <w:lang w:val="hy-AM"/>
        </w:rPr>
        <w:t>ԿՑՎՈՒՄ Է</w:t>
      </w: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sz w:val="20"/>
          <w:lang w:val="hy-AM"/>
        </w:rPr>
      </w:pPr>
    </w:p>
    <w:p w:rsidR="007678FA" w:rsidRPr="008450EC" w:rsidRDefault="007678FA" w:rsidP="007678FA">
      <w:pPr>
        <w:jc w:val="both"/>
        <w:rPr>
          <w:rFonts w:ascii="GHEA Grapalat" w:hAnsi="GHEA Grapalat"/>
          <w:sz w:val="20"/>
          <w:lang w:val="hy-AM"/>
        </w:rPr>
      </w:pPr>
      <w:r w:rsidRPr="008450EC">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875235" w:rsidRDefault="007678FA" w:rsidP="007678FA">
      <w:pPr>
        <w:jc w:val="both"/>
        <w:rPr>
          <w:rFonts w:ascii="GHEA Grapalat" w:hAnsi="GHEA Grapalat"/>
          <w:i/>
          <w:sz w:val="20"/>
          <w:lang w:val="hy-AM"/>
        </w:rPr>
      </w:pPr>
      <w:r w:rsidRPr="00875235">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875235" w:rsidRDefault="007678FA" w:rsidP="007678FA">
      <w:pPr>
        <w:jc w:val="both"/>
        <w:rPr>
          <w:rFonts w:ascii="GHEA Grapalat" w:hAnsi="GHEA Grapalat"/>
          <w:sz w:val="20"/>
          <w:lang w:val="hy-AM"/>
        </w:rPr>
      </w:pPr>
    </w:p>
    <w:p w:rsidR="007678FA" w:rsidRPr="00875235" w:rsidRDefault="007678FA" w:rsidP="007678FA">
      <w:pPr>
        <w:jc w:val="both"/>
        <w:rPr>
          <w:rFonts w:ascii="GHEA Grapalat" w:hAnsi="GHEA Grapalat"/>
          <w:sz w:val="20"/>
          <w:lang w:val="hy-AM"/>
        </w:rPr>
      </w:pPr>
    </w:p>
    <w:p w:rsidR="007678FA" w:rsidRPr="00875235"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E3151D" w:rsidTr="00E53C12">
        <w:trPr>
          <w:tblCellSpacing w:w="7" w:type="dxa"/>
          <w:jc w:val="center"/>
        </w:trPr>
        <w:tc>
          <w:tcPr>
            <w:tcW w:w="0" w:type="auto"/>
            <w:vAlign w:val="center"/>
          </w:tcPr>
          <w:p w:rsidR="007678FA" w:rsidRPr="00064ADD" w:rsidRDefault="00470D7F" w:rsidP="00E53C12">
            <w:pPr>
              <w:jc w:val="center"/>
              <w:rPr>
                <w:rFonts w:ascii="GHEA Grapalat" w:hAnsi="GHEA Grapalat"/>
                <w:iCs/>
                <w:color w:val="000000"/>
                <w:sz w:val="21"/>
                <w:szCs w:val="21"/>
                <w:lang w:val="pt-BR"/>
              </w:rPr>
            </w:pPr>
            <w:r w:rsidRPr="00470D7F">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006" w:rsidRDefault="00053006">
      <w:r>
        <w:separator/>
      </w:r>
    </w:p>
  </w:endnote>
  <w:endnote w:type="continuationSeparator" w:id="0">
    <w:p w:rsidR="00053006" w:rsidRDefault="000530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006" w:rsidRDefault="00053006">
      <w:r>
        <w:separator/>
      </w:r>
    </w:p>
  </w:footnote>
  <w:footnote w:type="continuationSeparator" w:id="0">
    <w:p w:rsidR="00053006" w:rsidRDefault="00053006">
      <w:r>
        <w:continuationSeparator/>
      </w:r>
    </w:p>
  </w:footnote>
  <w:footnote w:id="1">
    <w:p w:rsidR="00053006" w:rsidRPr="00EC2CDE" w:rsidRDefault="00053006"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053006" w:rsidRPr="0039302D" w:rsidRDefault="00053006" w:rsidP="0039302D">
      <w:pPr>
        <w:pStyle w:val="af2"/>
        <w:rPr>
          <w:rFonts w:ascii="GHEA Grapalat" w:hAnsi="GHEA Grapalat"/>
          <w:i/>
          <w:lang w:val="hy-AM"/>
        </w:rPr>
      </w:pPr>
    </w:p>
    <w:p w:rsidR="00053006" w:rsidRPr="0039302D" w:rsidRDefault="00053006"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053006" w:rsidRPr="0039302D" w:rsidRDefault="00053006" w:rsidP="0039302D">
      <w:pPr>
        <w:pStyle w:val="31"/>
        <w:spacing w:line="240" w:lineRule="auto"/>
        <w:ind w:left="142" w:firstLine="0"/>
        <w:rPr>
          <w:rFonts w:ascii="GHEA Grapalat" w:hAnsi="GHEA Grapalat"/>
          <w:i/>
          <w:lang w:val="hy-AM" w:eastAsia="ru-RU"/>
        </w:rPr>
      </w:pPr>
    </w:p>
    <w:p w:rsidR="00053006" w:rsidRPr="0039302D" w:rsidRDefault="00053006"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053006" w:rsidRPr="0039302D" w:rsidRDefault="00053006" w:rsidP="0039302D">
      <w:pPr>
        <w:pStyle w:val="af2"/>
        <w:rPr>
          <w:rFonts w:ascii="GHEA Grapalat" w:hAnsi="GHEA Grapalat"/>
          <w:i/>
          <w:lang w:val="hy-AM"/>
        </w:rPr>
      </w:pPr>
    </w:p>
    <w:p w:rsidR="00053006" w:rsidRPr="0039302D" w:rsidRDefault="00053006"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053006" w:rsidRPr="0039302D" w:rsidRDefault="00053006" w:rsidP="0039302D">
      <w:pPr>
        <w:pStyle w:val="af2"/>
        <w:rPr>
          <w:rFonts w:ascii="GHEA Grapalat" w:hAnsi="GHEA Grapalat"/>
          <w:i/>
          <w:lang w:val="hy-AM"/>
        </w:rPr>
      </w:pPr>
    </w:p>
    <w:p w:rsidR="00053006" w:rsidRPr="0039302D" w:rsidRDefault="00053006" w:rsidP="0039302D">
      <w:pPr>
        <w:pStyle w:val="af2"/>
        <w:rPr>
          <w:rFonts w:ascii="GHEA Grapalat" w:hAnsi="GHEA Grapalat"/>
          <w:i/>
          <w:lang w:val="af-ZA"/>
        </w:rPr>
      </w:pPr>
      <w:r w:rsidRPr="0039302D">
        <w:rPr>
          <w:rFonts w:ascii="GHEA Grapalat" w:hAnsi="GHEA Grapalat"/>
          <w:i/>
          <w:lang w:val="hy-AM"/>
        </w:rPr>
        <w:t xml:space="preserve"> </w:t>
      </w: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Default="00053006" w:rsidP="00CE3A99">
      <w:pPr>
        <w:jc w:val="both"/>
        <w:rPr>
          <w:rFonts w:ascii="GHEA Grapalat" w:hAnsi="GHEA Grapalat"/>
          <w:i/>
          <w:sz w:val="16"/>
          <w:szCs w:val="16"/>
          <w:lang w:val="hy-AM" w:eastAsia="ru-RU"/>
        </w:rPr>
      </w:pPr>
    </w:p>
    <w:p w:rsidR="00053006" w:rsidRPr="00712340" w:rsidRDefault="00053006"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053006" w:rsidRPr="00712340" w:rsidRDefault="00053006" w:rsidP="008F6325">
      <w:pPr>
        <w:pStyle w:val="31"/>
        <w:spacing w:line="240" w:lineRule="auto"/>
        <w:jc w:val="right"/>
        <w:rPr>
          <w:rFonts w:ascii="GHEA Grapalat" w:hAnsi="GHEA Grapalat" w:cs="Arial"/>
          <w:b/>
          <w:lang w:val="es-ES"/>
        </w:rPr>
      </w:pPr>
      <w:r w:rsidRPr="00E33152">
        <w:rPr>
          <w:rFonts w:ascii="GHEA Grapalat" w:hAnsi="GHEA Grapalat"/>
          <w:b/>
          <w:color w:val="000000"/>
          <w:lang w:val="hy-AM"/>
        </w:rPr>
        <w:t>«</w:t>
      </w:r>
      <w:r>
        <w:rPr>
          <w:rFonts w:ascii="GHEA Grapalat" w:hAnsi="GHEA Grapalat"/>
          <w:b/>
          <w:color w:val="000000"/>
          <w:lang w:val="hy-AM"/>
        </w:rPr>
        <w:t>ԳՀԾՁԲ-ՀՎԿԱԿ-2022-106</w:t>
      </w:r>
      <w:r w:rsidRPr="00E33152">
        <w:rPr>
          <w:rFonts w:ascii="GHEA Grapalat" w:hAnsi="GHEA Grapalat"/>
          <w:b/>
          <w:color w:val="000000"/>
          <w:lang w:val="hy-AM"/>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053006" w:rsidRDefault="00053006" w:rsidP="008F6325">
      <w:pPr>
        <w:pStyle w:val="31"/>
        <w:spacing w:line="240" w:lineRule="auto"/>
        <w:jc w:val="right"/>
        <w:rPr>
          <w:rFonts w:ascii="GHEA Grapalat" w:hAnsi="GHEA Grapalat" w:cs="Sylfaen"/>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053006" w:rsidRDefault="00053006" w:rsidP="008F6325">
      <w:pPr>
        <w:pStyle w:val="31"/>
        <w:spacing w:line="240" w:lineRule="auto"/>
        <w:jc w:val="right"/>
        <w:rPr>
          <w:rFonts w:ascii="GHEA Grapalat" w:hAnsi="GHEA Grapalat" w:cs="Sylfaen"/>
          <w:b/>
          <w:lang w:val="es-ES"/>
        </w:rPr>
      </w:pPr>
    </w:p>
    <w:p w:rsidR="00053006" w:rsidRPr="00FA6936" w:rsidRDefault="00053006"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053006" w:rsidRPr="00A66FC2" w:rsidRDefault="00053006"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053006" w:rsidRPr="00FD1EE4" w:rsidRDefault="00053006"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bl>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bl>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bl>
    <w:p w:rsidR="00053006" w:rsidRPr="00FD1EE4" w:rsidRDefault="00053006" w:rsidP="008F6325">
      <w:pPr>
        <w:rPr>
          <w:rFonts w:ascii="GHEA Grapalat" w:eastAsia="GHEA Grapalat" w:hAnsi="GHEA Grapalat" w:cs="GHEA Grapalat"/>
        </w:rPr>
      </w:pPr>
    </w:p>
    <w:p w:rsidR="00053006" w:rsidRPr="00FD1EE4" w:rsidRDefault="00053006" w:rsidP="00A024C1">
      <w:pPr>
        <w:rPr>
          <w:rFonts w:ascii="GHEA Grapalat" w:eastAsia="GHEA Grapalat" w:hAnsi="GHEA Grapalat" w:cs="GHEA Grapalat"/>
          <w:color w:val="000000"/>
        </w:rPr>
      </w:pPr>
      <w:r w:rsidRPr="00FD1EE4">
        <w:rPr>
          <w:rFonts w:ascii="GHEA Grapalat" w:hAnsi="GHEA Grapalat"/>
        </w:rPr>
        <w:br w:type="page"/>
      </w: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bl>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bl>
    <w:p w:rsidR="00053006" w:rsidRPr="00574FF7"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053006" w:rsidRPr="00FD1EE4" w:rsidRDefault="00053006"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053006" w:rsidRPr="00FD1EE4" w:rsidRDefault="00053006"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53006" w:rsidRPr="00FD1EE4" w:rsidRDefault="00053006"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053006" w:rsidRPr="00FD1EE4" w:rsidRDefault="00053006" w:rsidP="008F6325">
      <w:pPr>
        <w:rPr>
          <w:rFonts w:ascii="GHEA Grapalat" w:eastAsia="GHEA Grapalat" w:hAnsi="GHEA Grapalat" w:cs="GHEA Grapalat"/>
          <w:b/>
        </w:rPr>
      </w:pPr>
      <w:r w:rsidRPr="00FD1EE4">
        <w:rPr>
          <w:rFonts w:ascii="GHEA Grapalat" w:hAnsi="GHEA Grapalat"/>
        </w:rPr>
        <w:br w:type="page"/>
      </w:r>
    </w:p>
    <w:p w:rsidR="00053006" w:rsidRPr="00FD1EE4" w:rsidRDefault="00053006"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6"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bl>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bl>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bl>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053006" w:rsidRPr="00FD1EE4" w:rsidRDefault="00053006" w:rsidP="008F6325">
            <w:pPr>
              <w:spacing w:before="240" w:after="240"/>
              <w:rPr>
                <w:rFonts w:ascii="GHEA Grapalat" w:eastAsia="GHEA Grapalat" w:hAnsi="GHEA Grapalat" w:cs="GHEA Grapalat"/>
              </w:rPr>
            </w:pPr>
          </w:p>
        </w:tc>
      </w:tr>
    </w:tbl>
    <w:p w:rsidR="00053006" w:rsidRPr="00FD1EE4" w:rsidRDefault="00053006"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53006" w:rsidRPr="00FD1EE4" w:rsidTr="00DD4B8A">
        <w:trPr>
          <w:trHeight w:val="924"/>
        </w:trPr>
        <w:tc>
          <w:tcPr>
            <w:tcW w:w="9016" w:type="dxa"/>
            <w:gridSpan w:val="2"/>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53006" w:rsidRPr="00FD1EE4" w:rsidTr="00DD4B8A">
        <w:trPr>
          <w:trHeight w:val="684"/>
        </w:trPr>
        <w:tc>
          <w:tcPr>
            <w:tcW w:w="4508"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rPr>
          <w:trHeight w:val="1282"/>
        </w:trPr>
        <w:tc>
          <w:tcPr>
            <w:tcW w:w="4508"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053006" w:rsidRPr="00FD1EE4" w:rsidTr="00DD4B8A">
        <w:tc>
          <w:tcPr>
            <w:tcW w:w="9016" w:type="dxa"/>
            <w:gridSpan w:val="2"/>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53006" w:rsidRPr="00FD1EE4" w:rsidTr="00DD4B8A">
        <w:tc>
          <w:tcPr>
            <w:tcW w:w="9016" w:type="dxa"/>
            <w:gridSpan w:val="2"/>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53006" w:rsidRPr="00FD1EE4" w:rsidTr="00DD4B8A">
        <w:trPr>
          <w:trHeight w:val="924"/>
        </w:trPr>
        <w:tc>
          <w:tcPr>
            <w:tcW w:w="9016" w:type="dxa"/>
            <w:gridSpan w:val="2"/>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53006" w:rsidRPr="00FD1EE4" w:rsidTr="00DD4B8A">
        <w:trPr>
          <w:trHeight w:val="684"/>
        </w:trPr>
        <w:tc>
          <w:tcPr>
            <w:tcW w:w="4508"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rPr>
          <w:trHeight w:val="1282"/>
        </w:trPr>
        <w:tc>
          <w:tcPr>
            <w:tcW w:w="4508"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053006" w:rsidRPr="00FD1EE4" w:rsidTr="00DD4B8A">
        <w:tc>
          <w:tcPr>
            <w:tcW w:w="9016" w:type="dxa"/>
            <w:gridSpan w:val="2"/>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53006" w:rsidRPr="00FD1EE4" w:rsidTr="00DD4B8A">
        <w:tc>
          <w:tcPr>
            <w:tcW w:w="9016" w:type="dxa"/>
            <w:gridSpan w:val="2"/>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53006" w:rsidRPr="00FD1EE4" w:rsidTr="00DD4B8A">
        <w:tc>
          <w:tcPr>
            <w:tcW w:w="9016" w:type="dxa"/>
            <w:gridSpan w:val="2"/>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53006" w:rsidRPr="00FD1EE4" w:rsidTr="00DD4B8A">
        <w:tc>
          <w:tcPr>
            <w:tcW w:w="9016" w:type="dxa"/>
            <w:gridSpan w:val="2"/>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053006" w:rsidRPr="00FD1EE4" w:rsidRDefault="00053006"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053006" w:rsidRPr="00FD1EE4" w:rsidRDefault="00053006"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7"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bl>
    <w:p w:rsidR="00053006" w:rsidRPr="00FD1EE4" w:rsidRDefault="00053006"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53006" w:rsidRPr="00FD1EE4" w:rsidRDefault="00053006"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bl>
    <w:p w:rsidR="00053006" w:rsidRPr="00FD1EE4"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3006" w:rsidRPr="00FD1EE4" w:rsidTr="00DD4B8A">
        <w:trPr>
          <w:trHeight w:val="853"/>
        </w:trPr>
        <w:tc>
          <w:tcPr>
            <w:tcW w:w="2835" w:type="dxa"/>
            <w:vMerge w:val="restart"/>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rPr>
          <w:trHeight w:val="850"/>
        </w:trPr>
        <w:tc>
          <w:tcPr>
            <w:tcW w:w="2835" w:type="dxa"/>
            <w:vMerge/>
            <w:shd w:val="clear" w:color="auto" w:fill="D9E2F3"/>
            <w:vAlign w:val="center"/>
          </w:tcPr>
          <w:p w:rsidR="00053006" w:rsidRPr="00FD1EE4" w:rsidRDefault="0005300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rPr>
          <w:trHeight w:val="850"/>
        </w:trPr>
        <w:tc>
          <w:tcPr>
            <w:tcW w:w="2835" w:type="dxa"/>
            <w:vMerge/>
            <w:shd w:val="clear" w:color="auto" w:fill="D9E2F3"/>
            <w:vAlign w:val="center"/>
          </w:tcPr>
          <w:p w:rsidR="00053006" w:rsidRPr="00FD1EE4" w:rsidRDefault="0005300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rPr>
          <w:trHeight w:val="850"/>
        </w:trPr>
        <w:tc>
          <w:tcPr>
            <w:tcW w:w="2835" w:type="dxa"/>
            <w:vMerge/>
            <w:shd w:val="clear" w:color="auto" w:fill="D9E2F3"/>
            <w:vAlign w:val="center"/>
          </w:tcPr>
          <w:p w:rsidR="00053006" w:rsidRPr="00FD1EE4" w:rsidRDefault="0005300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rPr>
          <w:trHeight w:val="850"/>
        </w:trPr>
        <w:tc>
          <w:tcPr>
            <w:tcW w:w="2835" w:type="dxa"/>
            <w:vMerge/>
            <w:shd w:val="clear" w:color="auto" w:fill="D9E2F3"/>
            <w:vAlign w:val="center"/>
          </w:tcPr>
          <w:p w:rsidR="00053006" w:rsidRPr="00FD1EE4" w:rsidRDefault="00053006"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53006" w:rsidRPr="00FD1EE4" w:rsidRDefault="00053006" w:rsidP="008F6325">
            <w:pPr>
              <w:spacing w:before="240" w:after="240"/>
              <w:rPr>
                <w:rFonts w:ascii="GHEA Grapalat" w:eastAsia="GHEA Grapalat" w:hAnsi="GHEA Grapalat" w:cs="GHEA Grapalat"/>
              </w:rPr>
            </w:pPr>
          </w:p>
        </w:tc>
      </w:tr>
    </w:tbl>
    <w:p w:rsidR="00053006" w:rsidRDefault="00053006"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r w:rsidR="00053006" w:rsidRPr="00FD1EE4" w:rsidTr="00DD4B8A">
        <w:tc>
          <w:tcPr>
            <w:tcW w:w="2835" w:type="dxa"/>
            <w:shd w:val="clear" w:color="auto" w:fill="D9E2F3"/>
            <w:vAlign w:val="center"/>
          </w:tcPr>
          <w:p w:rsidR="00053006" w:rsidRPr="00FD1EE4" w:rsidRDefault="00053006"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053006" w:rsidRPr="00FD1EE4" w:rsidRDefault="00053006" w:rsidP="008F6325">
            <w:pPr>
              <w:spacing w:before="240" w:after="240"/>
              <w:rPr>
                <w:rFonts w:ascii="GHEA Grapalat" w:eastAsia="GHEA Grapalat" w:hAnsi="GHEA Grapalat" w:cs="GHEA Grapalat"/>
              </w:rPr>
            </w:pPr>
          </w:p>
        </w:tc>
      </w:tr>
    </w:tbl>
    <w:p w:rsidR="00053006" w:rsidRPr="00FD1EE4" w:rsidRDefault="00053006" w:rsidP="008F6325">
      <w:pPr>
        <w:pBdr>
          <w:top w:val="nil"/>
          <w:left w:val="nil"/>
          <w:bottom w:val="nil"/>
          <w:right w:val="nil"/>
          <w:between w:val="nil"/>
        </w:pBdr>
        <w:spacing w:before="240"/>
        <w:rPr>
          <w:rFonts w:ascii="GHEA Grapalat" w:eastAsia="GHEA Grapalat" w:hAnsi="GHEA Grapalat" w:cs="GHEA Grapalat"/>
          <w:i/>
        </w:rPr>
      </w:pPr>
    </w:p>
    <w:p w:rsidR="00053006" w:rsidRPr="00FD1EE4" w:rsidRDefault="00053006"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053006" w:rsidRPr="00FD1EE4" w:rsidRDefault="00053006"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93"/>
      </w:tblGrid>
      <w:tr w:rsidR="00053006" w:rsidRPr="00FD1EE4" w:rsidTr="009A3E79">
        <w:trPr>
          <w:trHeight w:val="117"/>
        </w:trPr>
        <w:tc>
          <w:tcPr>
            <w:tcW w:w="7393" w:type="dxa"/>
            <w:shd w:val="clear" w:color="auto" w:fill="DEEAF6"/>
          </w:tcPr>
          <w:p w:rsidR="00053006" w:rsidRPr="00DD4B8A" w:rsidRDefault="00053006"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053006" w:rsidRPr="00FD1EE4" w:rsidTr="009A3E79">
        <w:trPr>
          <w:trHeight w:val="8297"/>
        </w:trPr>
        <w:tc>
          <w:tcPr>
            <w:tcW w:w="7393" w:type="dxa"/>
            <w:shd w:val="clear" w:color="auto" w:fill="auto"/>
          </w:tcPr>
          <w:p w:rsidR="00053006" w:rsidRPr="00DD4B8A" w:rsidRDefault="00053006" w:rsidP="008F6325">
            <w:pPr>
              <w:rPr>
                <w:rFonts w:ascii="GHEA Grapalat" w:eastAsia="GHEA Grapalat" w:hAnsi="GHEA Grapalat" w:cs="GHEA Grapalat"/>
                <w:b/>
                <w:color w:val="000000"/>
              </w:rPr>
            </w:pPr>
          </w:p>
        </w:tc>
      </w:tr>
    </w:tbl>
    <w:p w:rsidR="00053006" w:rsidRPr="00FD1EE4" w:rsidRDefault="00053006" w:rsidP="008F6325">
      <w:pPr>
        <w:pBdr>
          <w:top w:val="nil"/>
          <w:left w:val="nil"/>
          <w:bottom w:val="nil"/>
          <w:right w:val="nil"/>
          <w:between w:val="nil"/>
        </w:pBdr>
        <w:rPr>
          <w:rFonts w:ascii="GHEA Grapalat" w:eastAsia="GHEA Grapalat" w:hAnsi="GHEA Grapalat" w:cs="GHEA Grapalat"/>
          <w:b/>
          <w:color w:val="000000"/>
        </w:rPr>
      </w:pPr>
    </w:p>
    <w:p w:rsidR="00053006" w:rsidRPr="00A66FC2" w:rsidRDefault="00053006" w:rsidP="008F6325">
      <w:pPr>
        <w:pStyle w:val="31"/>
        <w:spacing w:line="240" w:lineRule="auto"/>
        <w:jc w:val="right"/>
        <w:rPr>
          <w:rFonts w:ascii="GHEA Grapalat" w:hAnsi="GHEA Grapalat" w:cs="Arial"/>
          <w:b/>
        </w:rPr>
      </w:pPr>
    </w:p>
    <w:p w:rsidR="00053006" w:rsidRDefault="00053006" w:rsidP="008F6325">
      <w:pPr>
        <w:pStyle w:val="31"/>
        <w:spacing w:line="240" w:lineRule="auto"/>
        <w:ind w:firstLine="0"/>
        <w:jc w:val="left"/>
        <w:rPr>
          <w:rFonts w:ascii="GHEA Grapalat" w:hAnsi="GHEA Grapalat"/>
          <w:i/>
          <w:sz w:val="16"/>
          <w:szCs w:val="16"/>
          <w:lang w:val="hy-AM"/>
        </w:rPr>
      </w:pPr>
    </w:p>
    <w:p w:rsidR="00053006" w:rsidRDefault="00053006" w:rsidP="008F6325">
      <w:pPr>
        <w:pStyle w:val="31"/>
        <w:spacing w:line="240" w:lineRule="auto"/>
        <w:ind w:firstLine="0"/>
        <w:jc w:val="left"/>
        <w:rPr>
          <w:rFonts w:ascii="GHEA Grapalat" w:hAnsi="GHEA Grapalat"/>
          <w:i/>
          <w:sz w:val="16"/>
          <w:szCs w:val="16"/>
          <w:lang w:val="hy-AM"/>
        </w:rPr>
      </w:pPr>
    </w:p>
    <w:p w:rsidR="00053006" w:rsidRDefault="00053006" w:rsidP="008F6325">
      <w:pPr>
        <w:pStyle w:val="31"/>
        <w:spacing w:line="240" w:lineRule="auto"/>
        <w:ind w:firstLine="0"/>
        <w:jc w:val="left"/>
        <w:rPr>
          <w:rFonts w:ascii="GHEA Grapalat" w:hAnsi="GHEA Grapalat"/>
          <w:i/>
          <w:sz w:val="16"/>
          <w:szCs w:val="16"/>
          <w:lang w:val="hy-AM"/>
        </w:rPr>
      </w:pPr>
    </w:p>
    <w:p w:rsidR="00053006" w:rsidRDefault="00053006" w:rsidP="008F6325">
      <w:pPr>
        <w:pStyle w:val="31"/>
        <w:spacing w:line="240" w:lineRule="auto"/>
        <w:ind w:firstLine="0"/>
        <w:jc w:val="left"/>
        <w:rPr>
          <w:rFonts w:ascii="GHEA Grapalat" w:hAnsi="GHEA Grapalat"/>
          <w:i/>
          <w:sz w:val="16"/>
          <w:szCs w:val="16"/>
          <w:lang w:val="hy-AM"/>
        </w:rPr>
      </w:pPr>
    </w:p>
    <w:p w:rsidR="00053006" w:rsidRDefault="00053006" w:rsidP="008F6325">
      <w:pPr>
        <w:pStyle w:val="31"/>
        <w:spacing w:line="240" w:lineRule="auto"/>
        <w:ind w:firstLine="0"/>
        <w:jc w:val="left"/>
        <w:rPr>
          <w:rFonts w:ascii="GHEA Grapalat" w:hAnsi="GHEA Grapalat"/>
          <w:b/>
          <w:lang w:val="hy-AM"/>
        </w:rPr>
      </w:pPr>
    </w:p>
    <w:p w:rsidR="00053006" w:rsidRDefault="00053006" w:rsidP="008F6325">
      <w:pPr>
        <w:pStyle w:val="31"/>
        <w:spacing w:line="240" w:lineRule="auto"/>
        <w:ind w:firstLine="0"/>
        <w:jc w:val="left"/>
        <w:rPr>
          <w:rFonts w:ascii="GHEA Grapalat" w:hAnsi="GHEA Grapalat"/>
          <w:b/>
          <w:lang w:val="hy-AM"/>
        </w:rPr>
      </w:pPr>
    </w:p>
    <w:p w:rsidR="00053006" w:rsidRDefault="00053006" w:rsidP="008F6325">
      <w:pPr>
        <w:pStyle w:val="31"/>
        <w:spacing w:line="240" w:lineRule="auto"/>
        <w:ind w:firstLine="0"/>
        <w:jc w:val="left"/>
        <w:rPr>
          <w:rFonts w:ascii="GHEA Grapalat" w:hAnsi="GHEA Grapalat"/>
          <w:b/>
          <w:lang w:val="hy-AM"/>
        </w:rPr>
      </w:pPr>
    </w:p>
    <w:p w:rsidR="00053006" w:rsidRDefault="00053006"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053006" w:rsidRDefault="00053006"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053006" w:rsidRDefault="0005300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053006" w:rsidRPr="00FA693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053006" w:rsidRPr="00FA6936" w:rsidRDefault="00053006"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053006" w:rsidRDefault="00053006"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053006" w:rsidRDefault="00053006" w:rsidP="008F6325">
      <w:pPr>
        <w:spacing w:line="276" w:lineRule="auto"/>
        <w:ind w:firstLine="567"/>
        <w:jc w:val="both"/>
        <w:rPr>
          <w:rFonts w:ascii="GHEA Grapalat" w:eastAsia="GHEA Grapalat" w:hAnsi="GHEA Grapalat" w:cs="GHEA Grapalat"/>
        </w:rPr>
      </w:pPr>
    </w:p>
    <w:p w:rsidR="00053006" w:rsidRDefault="0005300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053006" w:rsidRDefault="00053006"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053006" w:rsidRDefault="0005300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053006" w:rsidRDefault="00053006"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053006" w:rsidRDefault="0005300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053006" w:rsidRPr="008C104F" w:rsidRDefault="0005300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053006" w:rsidRPr="008C104F" w:rsidRDefault="0005300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053006" w:rsidRPr="008C104F" w:rsidRDefault="0005300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053006" w:rsidRPr="008C104F"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053006" w:rsidRPr="008C104F" w:rsidRDefault="0005300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053006" w:rsidRPr="008C104F" w:rsidRDefault="00053006"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053006" w:rsidRPr="008C104F" w:rsidRDefault="00053006"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053006" w:rsidRPr="008C104F" w:rsidRDefault="0005300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053006" w:rsidRPr="008C104F" w:rsidRDefault="00053006"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053006" w:rsidRDefault="00053006"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053006" w:rsidRDefault="0005300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053006"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053006" w:rsidRPr="005B15D8" w:rsidRDefault="00053006"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053006" w:rsidRDefault="00053006"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053006" w:rsidRPr="00FA6936" w:rsidRDefault="0005300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053006" w:rsidRPr="00FA6936" w:rsidRDefault="00053006"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053006" w:rsidRPr="00FA6936" w:rsidRDefault="00053006" w:rsidP="008F6325">
      <w:pPr>
        <w:pStyle w:val="31"/>
        <w:spacing w:line="240" w:lineRule="auto"/>
        <w:ind w:left="360" w:firstLine="0"/>
        <w:rPr>
          <w:rFonts w:ascii="GHEA Grapalat" w:hAnsi="GHEA Grapalat" w:cs="Sylfaen"/>
          <w:i/>
          <w:sz w:val="16"/>
          <w:szCs w:val="16"/>
          <w:lang w:val="hy-AM" w:eastAsia="ru-RU"/>
        </w:rPr>
      </w:pPr>
    </w:p>
    <w:p w:rsidR="00053006" w:rsidRPr="00FA6936" w:rsidRDefault="00053006" w:rsidP="008F6325">
      <w:pPr>
        <w:pStyle w:val="31"/>
        <w:spacing w:line="240" w:lineRule="auto"/>
        <w:ind w:left="360" w:firstLine="0"/>
        <w:rPr>
          <w:rFonts w:ascii="GHEA Grapalat" w:hAnsi="GHEA Grapalat" w:cs="Sylfaen"/>
          <w:i/>
          <w:sz w:val="16"/>
          <w:szCs w:val="16"/>
          <w:lang w:val="hy-AM" w:eastAsia="ru-RU"/>
        </w:rPr>
      </w:pPr>
    </w:p>
    <w:p w:rsidR="00053006" w:rsidRPr="00FA6936" w:rsidRDefault="00053006" w:rsidP="008F6325">
      <w:pPr>
        <w:pStyle w:val="31"/>
        <w:spacing w:line="240" w:lineRule="auto"/>
        <w:ind w:left="360" w:firstLine="0"/>
        <w:rPr>
          <w:rFonts w:ascii="GHEA Grapalat" w:hAnsi="GHEA Grapalat" w:cs="Sylfaen"/>
          <w:i/>
          <w:sz w:val="16"/>
          <w:szCs w:val="16"/>
          <w:lang w:val="hy-AM" w:eastAsia="ru-RU"/>
        </w:rPr>
      </w:pPr>
    </w:p>
    <w:p w:rsidR="00053006" w:rsidRPr="00FA6936" w:rsidRDefault="00053006" w:rsidP="008F6325">
      <w:pPr>
        <w:pStyle w:val="31"/>
        <w:spacing w:line="240" w:lineRule="auto"/>
        <w:ind w:left="360" w:firstLine="0"/>
        <w:rPr>
          <w:rFonts w:ascii="GHEA Grapalat" w:hAnsi="GHEA Grapalat" w:cs="Sylfaen"/>
          <w:i/>
          <w:sz w:val="16"/>
          <w:szCs w:val="16"/>
          <w:lang w:val="hy-AM" w:eastAsia="ru-RU"/>
        </w:rPr>
      </w:pPr>
    </w:p>
    <w:p w:rsidR="00053006" w:rsidRPr="00FA6936" w:rsidRDefault="00053006" w:rsidP="008F6325">
      <w:pPr>
        <w:pStyle w:val="31"/>
        <w:spacing w:line="240" w:lineRule="auto"/>
        <w:ind w:left="360" w:firstLine="0"/>
        <w:rPr>
          <w:rFonts w:ascii="GHEA Grapalat" w:hAnsi="GHEA Grapalat" w:cs="Sylfaen"/>
          <w:i/>
          <w:sz w:val="16"/>
          <w:szCs w:val="16"/>
          <w:lang w:val="hy-AM" w:eastAsia="ru-RU"/>
        </w:rPr>
      </w:pPr>
    </w:p>
    <w:p w:rsidR="00053006" w:rsidRPr="00FA6936" w:rsidRDefault="00053006" w:rsidP="008F6325">
      <w:pPr>
        <w:pStyle w:val="31"/>
        <w:spacing w:line="240" w:lineRule="auto"/>
        <w:ind w:left="360" w:firstLine="0"/>
        <w:rPr>
          <w:rFonts w:ascii="GHEA Grapalat" w:hAnsi="GHEA Grapalat" w:cs="Sylfaen"/>
          <w:i/>
          <w:sz w:val="16"/>
          <w:szCs w:val="16"/>
          <w:lang w:val="hy-AM" w:eastAsia="ru-RU"/>
        </w:rPr>
      </w:pPr>
    </w:p>
    <w:p w:rsidR="00053006" w:rsidRPr="00FA6936" w:rsidRDefault="00053006" w:rsidP="008F6325">
      <w:pPr>
        <w:pStyle w:val="31"/>
        <w:spacing w:line="240" w:lineRule="auto"/>
        <w:ind w:left="360" w:firstLine="0"/>
        <w:rPr>
          <w:rFonts w:ascii="GHEA Grapalat" w:hAnsi="GHEA Grapalat" w:cs="Sylfaen"/>
          <w:i/>
          <w:sz w:val="16"/>
          <w:szCs w:val="16"/>
          <w:lang w:val="hy-AM" w:eastAsia="ru-RU"/>
        </w:rPr>
      </w:pPr>
    </w:p>
    <w:p w:rsidR="00053006" w:rsidRPr="00FA6936" w:rsidRDefault="00053006"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053006" w:rsidRPr="00A66FC2" w:rsidRDefault="00053006"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053006" w:rsidRPr="0039302D" w:rsidRDefault="00053006" w:rsidP="00CE3A99">
      <w:pPr>
        <w:jc w:val="both"/>
        <w:rPr>
          <w:rFonts w:ascii="GHEA Grapalat" w:hAnsi="GHEA Grapalat" w:cs="Sylfaen"/>
          <w:sz w:val="20"/>
          <w:lang w:val="hy-AM"/>
        </w:rPr>
      </w:pPr>
    </w:p>
  </w:footnote>
  <w:footnote w:id="3">
    <w:p w:rsidR="00053006" w:rsidRPr="00BB543A" w:rsidRDefault="00053006" w:rsidP="001C4322">
      <w:pPr>
        <w:ind w:right="309"/>
        <w:jc w:val="both"/>
        <w:rPr>
          <w:rFonts w:ascii="GHEA Grapalat" w:hAnsi="GHEA Grapalat"/>
          <w:bCs/>
          <w:i/>
          <w:color w:val="FF0000"/>
          <w:sz w:val="28"/>
          <w:szCs w:val="28"/>
          <w:lang w:val="hy-AM"/>
        </w:rPr>
      </w:pPr>
      <w:r w:rsidRPr="00BB543A">
        <w:rPr>
          <w:rFonts w:ascii="GHEA Grapalat" w:hAnsi="GHEA Grapalat"/>
          <w:bCs/>
          <w:i/>
          <w:color w:val="FF0000"/>
          <w:sz w:val="28"/>
          <w:szCs w:val="28"/>
          <w:lang w:val="hy-AM"/>
        </w:rPr>
        <w:t>* Հավելված  թիվ 1.1-ը  համարվում է գնային առաջարկի անբաժանելի մաս:</w:t>
      </w:r>
    </w:p>
    <w:p w:rsidR="00053006" w:rsidRPr="0015088E" w:rsidRDefault="00053006"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14A6A">
        <w:rPr>
          <w:rFonts w:ascii="GHEA Grapalat" w:hAnsi="GHEA Grapalat"/>
          <w:i/>
          <w:sz w:val="16"/>
          <w:szCs w:val="16"/>
          <w:lang w:val="hy-AM"/>
        </w:rPr>
        <w:t>եթե</w:t>
      </w:r>
      <w:r w:rsidRPr="001E7733">
        <w:rPr>
          <w:rFonts w:ascii="GHEA Grapalat" w:hAnsi="GHEA Grapalat"/>
          <w:i/>
          <w:sz w:val="16"/>
          <w:szCs w:val="16"/>
          <w:lang w:val="af-ZA"/>
        </w:rPr>
        <w:t xml:space="preserve"> </w:t>
      </w:r>
      <w:r w:rsidRPr="00C14A6A">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sidRPr="00C14A6A">
        <w:rPr>
          <w:rFonts w:ascii="GHEA Grapalat" w:hAnsi="GHEA Grapalat"/>
          <w:i/>
          <w:sz w:val="16"/>
          <w:szCs w:val="16"/>
          <w:lang w:val="hy-AM"/>
        </w:rPr>
        <w:t>ապա</w:t>
      </w:r>
      <w:r w:rsidRPr="001E7733">
        <w:rPr>
          <w:rFonts w:ascii="GHEA Grapalat" w:hAnsi="GHEA Grapalat"/>
          <w:i/>
          <w:sz w:val="16"/>
          <w:szCs w:val="16"/>
          <w:lang w:val="af-ZA"/>
        </w:rPr>
        <w:t xml:space="preserve"> </w:t>
      </w:r>
      <w:r w:rsidRPr="00C14A6A">
        <w:rPr>
          <w:rFonts w:ascii="GHEA Grapalat" w:hAnsi="GHEA Grapalat"/>
          <w:i/>
          <w:sz w:val="16"/>
          <w:szCs w:val="16"/>
          <w:lang w:val="hy-AM"/>
        </w:rPr>
        <w:t>տվյալ</w:t>
      </w:r>
      <w:r w:rsidRPr="001E7733">
        <w:rPr>
          <w:rFonts w:ascii="GHEA Grapalat" w:hAnsi="GHEA Grapalat"/>
          <w:i/>
          <w:sz w:val="16"/>
          <w:szCs w:val="16"/>
          <w:lang w:val="af-ZA"/>
        </w:rPr>
        <w:t xml:space="preserve"> </w:t>
      </w:r>
      <w:r w:rsidRPr="00C14A6A">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C14A6A">
        <w:rPr>
          <w:rFonts w:ascii="GHEA Grapalat" w:hAnsi="GHEA Grapalat"/>
          <w:i/>
          <w:sz w:val="16"/>
          <w:szCs w:val="16"/>
          <w:lang w:val="hy-AM"/>
        </w:rPr>
        <w:t>գծով</w:t>
      </w:r>
      <w:r w:rsidRPr="001E7733">
        <w:rPr>
          <w:rFonts w:ascii="GHEA Grapalat" w:hAnsi="GHEA Grapalat"/>
          <w:i/>
          <w:sz w:val="16"/>
          <w:szCs w:val="16"/>
          <w:lang w:val="af-ZA"/>
        </w:rPr>
        <w:t xml:space="preserve"> </w:t>
      </w:r>
      <w:r w:rsidRPr="00C14A6A">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C14A6A">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C14A6A">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հարկի</w:t>
      </w:r>
      <w:r w:rsidRPr="001E7733">
        <w:rPr>
          <w:rFonts w:ascii="GHEA Grapalat" w:hAnsi="GHEA Grapalat"/>
          <w:i/>
          <w:sz w:val="16"/>
          <w:szCs w:val="16"/>
          <w:lang w:val="af-ZA"/>
        </w:rPr>
        <w:t xml:space="preserve"> </w:t>
      </w:r>
      <w:r w:rsidRPr="00C14A6A">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C14A6A">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C14A6A">
        <w:rPr>
          <w:rFonts w:ascii="GHEA Grapalat" w:hAnsi="GHEA Grapalat"/>
          <w:i/>
          <w:sz w:val="16"/>
          <w:szCs w:val="16"/>
          <w:lang w:val="hy-AM"/>
        </w:rPr>
        <w:t>րդ</w:t>
      </w:r>
      <w:r w:rsidRPr="001E7733">
        <w:rPr>
          <w:rFonts w:ascii="GHEA Grapalat" w:hAnsi="GHEA Grapalat"/>
          <w:i/>
          <w:sz w:val="16"/>
          <w:szCs w:val="16"/>
          <w:lang w:val="af-ZA"/>
        </w:rPr>
        <w:t xml:space="preserve"> </w:t>
      </w:r>
      <w:r w:rsidRPr="00C14A6A">
        <w:rPr>
          <w:rFonts w:ascii="GHEA Grapalat" w:hAnsi="GHEA Grapalat"/>
          <w:i/>
          <w:sz w:val="16"/>
          <w:szCs w:val="16"/>
          <w:lang w:val="hy-AM"/>
        </w:rPr>
        <w:t>սյունակում։</w:t>
      </w:r>
    </w:p>
    <w:p w:rsidR="00053006" w:rsidRPr="001E7733" w:rsidDel="00856FDE" w:rsidRDefault="00053006" w:rsidP="00B2572B">
      <w:pPr>
        <w:pStyle w:val="af2"/>
        <w:rPr>
          <w:del w:id="8" w:author="User" w:date="2019-05-26T09:57:00Z"/>
          <w:i/>
          <w:lang w:val="af-ZA"/>
        </w:rPr>
      </w:pPr>
    </w:p>
  </w:footnote>
  <w:footnote w:id="4">
    <w:p w:rsidR="00053006" w:rsidRPr="00DF6AA5" w:rsidRDefault="00053006"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B67724">
        <w:rPr>
          <w:rFonts w:ascii="GHEA Grapalat" w:hAnsi="GHEA Grapalat"/>
          <w:i/>
          <w:sz w:val="16"/>
          <w:szCs w:val="24"/>
          <w:lang w:eastAsia="en-US"/>
        </w:rPr>
        <w:t>Հանվում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է</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պայմանագրից</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եթե</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մատուցվելիք</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ծառայությունը</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չի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վերաբերում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շինարարական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ծրագրերի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կատարման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համար</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անհրաժեշտ</w:t>
      </w:r>
      <w:r w:rsidRPr="00DF6AA5">
        <w:rPr>
          <w:rFonts w:ascii="GHEA Grapalat" w:hAnsi="GHEA Grapalat"/>
          <w:i/>
          <w:sz w:val="16"/>
          <w:szCs w:val="24"/>
          <w:lang w:val="af-ZA" w:eastAsia="en-US"/>
        </w:rPr>
        <w:t xml:space="preserve"> </w:t>
      </w:r>
      <w:r>
        <w:rPr>
          <w:rFonts w:ascii="GHEA Grapalat" w:hAnsi="GHEA Grapalat"/>
          <w:i/>
          <w:sz w:val="16"/>
          <w:szCs w:val="24"/>
          <w:lang w:eastAsia="en-US"/>
        </w:rPr>
        <w:t>նախագծային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փաստաթղթերի</w:t>
      </w:r>
      <w:r w:rsidRPr="00DF6AA5">
        <w:rPr>
          <w:rFonts w:ascii="GHEA Grapalat" w:hAnsi="GHEA Grapalat"/>
          <w:i/>
          <w:sz w:val="16"/>
          <w:szCs w:val="24"/>
          <w:lang w:val="af-ZA" w:eastAsia="en-US"/>
        </w:rPr>
        <w:t xml:space="preserve"> </w:t>
      </w:r>
      <w:r>
        <w:rPr>
          <w:rFonts w:ascii="GHEA Grapalat" w:hAnsi="GHEA Grapalat"/>
          <w:i/>
          <w:sz w:val="16"/>
          <w:szCs w:val="24"/>
          <w:lang w:eastAsia="en-US"/>
        </w:rPr>
        <w:t>քաղաքաշինական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փորձաքննության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053006" w:rsidRPr="00F50E0A" w:rsidDel="001B2C6E" w:rsidRDefault="00053006" w:rsidP="007678FA">
      <w:pPr>
        <w:pStyle w:val="af2"/>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5">
    <w:p w:rsidR="00053006" w:rsidRPr="008450EC" w:rsidRDefault="00053006"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450EC">
        <w:rPr>
          <w:vertAlign w:val="superscript"/>
          <w:lang w:val="af-ZA"/>
        </w:rPr>
        <w:t xml:space="preserve">2 </w:t>
      </w:r>
      <w:r w:rsidRPr="002B5F7E">
        <w:rPr>
          <w:rFonts w:ascii="GHEA Grapalat" w:hAnsi="GHEA Grapalat"/>
          <w:i/>
          <w:sz w:val="16"/>
          <w:szCs w:val="24"/>
          <w:lang w:val="hy-AM" w:eastAsia="en-US"/>
        </w:rPr>
        <w:t>Սույն</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053006" w:rsidRPr="00875235" w:rsidDel="00D90DD6" w:rsidRDefault="00053006" w:rsidP="007678FA">
      <w:pPr>
        <w:pStyle w:val="af2"/>
        <w:jc w:val="both"/>
        <w:rPr>
          <w:del w:id="10" w:author="User" w:date="2019-05-26T11:28:00Z"/>
          <w:lang w:val="af-ZA"/>
        </w:rPr>
      </w:pPr>
      <w:r w:rsidRPr="008450EC">
        <w:rPr>
          <w:rFonts w:ascii="GHEA Grapalat" w:hAnsi="GHEA Grapalat"/>
          <w:i/>
          <w:sz w:val="16"/>
          <w:szCs w:val="24"/>
          <w:lang w:val="af-ZA" w:eastAsia="en-US"/>
        </w:rPr>
        <w:t xml:space="preserve"> </w:t>
      </w:r>
      <w:r w:rsidRPr="008450EC">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875235">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875235">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053006" w:rsidRPr="00875235" w:rsidRDefault="00053006" w:rsidP="00BF38AB">
      <w:pPr>
        <w:pStyle w:val="af2"/>
        <w:jc w:val="both"/>
        <w:rPr>
          <w:lang w:val="af-ZA"/>
        </w:rPr>
      </w:pPr>
      <w:r w:rsidRPr="00875235">
        <w:rPr>
          <w:rStyle w:val="af6"/>
          <w:lang w:val="af-ZA"/>
        </w:rPr>
        <w:t>24</w:t>
      </w:r>
      <w:r w:rsidRPr="00875235">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053006" w:rsidRPr="00560A40" w:rsidRDefault="00053006"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053006" w:rsidRPr="00560A40" w:rsidRDefault="00053006"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2C130C0D"/>
    <w:multiLevelType w:val="hybridMultilevel"/>
    <w:tmpl w:val="F6AE00F2"/>
    <w:lvl w:ilvl="0" w:tplc="04090001">
      <w:start w:val="202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9"/>
  </w:num>
  <w:num w:numId="29">
    <w:abstractNumId w:val="8"/>
  </w:num>
  <w:num w:numId="30">
    <w:abstractNumId w:val="12"/>
  </w:num>
  <w:num w:numId="31">
    <w:abstractNumId w:val="19"/>
  </w:num>
  <w:num w:numId="32">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5477"/>
    <w:rsid w:val="00046BAC"/>
    <w:rsid w:val="00047327"/>
    <w:rsid w:val="0005035B"/>
    <w:rsid w:val="00051035"/>
    <w:rsid w:val="00051490"/>
    <w:rsid w:val="00051B7F"/>
    <w:rsid w:val="00052AF7"/>
    <w:rsid w:val="00052F61"/>
    <w:rsid w:val="00053006"/>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B3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68"/>
    <w:rsid w:val="000F6E48"/>
    <w:rsid w:val="000F7026"/>
    <w:rsid w:val="000F74C4"/>
    <w:rsid w:val="000F7AE0"/>
    <w:rsid w:val="000F7D92"/>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C58"/>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4322"/>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4F8"/>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3D2E"/>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1A3"/>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6898"/>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476E"/>
    <w:rsid w:val="003D56A5"/>
    <w:rsid w:val="003D7720"/>
    <w:rsid w:val="003D7F8E"/>
    <w:rsid w:val="003E01D5"/>
    <w:rsid w:val="003E029A"/>
    <w:rsid w:val="003E093F"/>
    <w:rsid w:val="003E1421"/>
    <w:rsid w:val="003E1624"/>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24E"/>
    <w:rsid w:val="003F6CF8"/>
    <w:rsid w:val="003F7B41"/>
    <w:rsid w:val="0040112D"/>
    <w:rsid w:val="0040151B"/>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2440"/>
    <w:rsid w:val="0042471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A7F"/>
    <w:rsid w:val="00463B0B"/>
    <w:rsid w:val="0046481A"/>
    <w:rsid w:val="004648BD"/>
    <w:rsid w:val="00464BB8"/>
    <w:rsid w:val="00464D3A"/>
    <w:rsid w:val="00464DA7"/>
    <w:rsid w:val="0046522E"/>
    <w:rsid w:val="0046586E"/>
    <w:rsid w:val="00466714"/>
    <w:rsid w:val="00466BE6"/>
    <w:rsid w:val="004672FC"/>
    <w:rsid w:val="00467B47"/>
    <w:rsid w:val="00470D7F"/>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967"/>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2D3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3FB"/>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2F13"/>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1C0"/>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499"/>
    <w:rsid w:val="00644CE2"/>
    <w:rsid w:val="00647B5C"/>
    <w:rsid w:val="00647F1E"/>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3800"/>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A6E8E"/>
    <w:rsid w:val="006B0116"/>
    <w:rsid w:val="006B0566"/>
    <w:rsid w:val="006B138E"/>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4DBF"/>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5BD6"/>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0EC"/>
    <w:rsid w:val="00845AA5"/>
    <w:rsid w:val="00846017"/>
    <w:rsid w:val="00846E1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235"/>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2F9"/>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2FD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740"/>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3E79"/>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4C1"/>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1FDD"/>
    <w:rsid w:val="00A52061"/>
    <w:rsid w:val="00A524AC"/>
    <w:rsid w:val="00A530B3"/>
    <w:rsid w:val="00A5393A"/>
    <w:rsid w:val="00A5473D"/>
    <w:rsid w:val="00A5498F"/>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7E2"/>
    <w:rsid w:val="00AB7D2E"/>
    <w:rsid w:val="00AC082E"/>
    <w:rsid w:val="00AC16CF"/>
    <w:rsid w:val="00AC1C50"/>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657"/>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696"/>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3761"/>
    <w:rsid w:val="00B36E56"/>
    <w:rsid w:val="00B37250"/>
    <w:rsid w:val="00B40121"/>
    <w:rsid w:val="00B40233"/>
    <w:rsid w:val="00B413A8"/>
    <w:rsid w:val="00B425F0"/>
    <w:rsid w:val="00B4364F"/>
    <w:rsid w:val="00B44A67"/>
    <w:rsid w:val="00B44DC4"/>
    <w:rsid w:val="00B45DE1"/>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0F43"/>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43A"/>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2550"/>
    <w:rsid w:val="00C132F1"/>
    <w:rsid w:val="00C14561"/>
    <w:rsid w:val="00C14A6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CDD"/>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3"/>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ADD"/>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51D"/>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842"/>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2C9A"/>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0C2A"/>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04D"/>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09C"/>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D3B"/>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C778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6FCE"/>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AAD4E-222D-45C8-A8B8-4858F8085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58</Pages>
  <Words>12274</Words>
  <Characters>96152</Characters>
  <Application>Microsoft Office Word</Application>
  <DocSecurity>0</DocSecurity>
  <Lines>801</Lines>
  <Paragraphs>216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108210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Astghik.Virabyan</cp:lastModifiedBy>
  <cp:revision>30</cp:revision>
  <cp:lastPrinted>2018-02-16T07:12:00Z</cp:lastPrinted>
  <dcterms:created xsi:type="dcterms:W3CDTF">2022-10-31T10:38:00Z</dcterms:created>
  <dcterms:modified xsi:type="dcterms:W3CDTF">2022-12-16T10:09:00Z</dcterms:modified>
</cp:coreProperties>
</file>