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093BC8">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ОБЪЯВЛЕНИЕ</w:t>
      </w:r>
    </w:p>
    <w:p w:rsidR="00093BC8" w:rsidRPr="00093BC8" w:rsidRDefault="00093BC8" w:rsidP="00093BC8">
      <w:pPr>
        <w:pStyle w:val="a3"/>
        <w:widowControl w:val="0"/>
        <w:spacing w:line="240" w:lineRule="auto"/>
        <w:ind w:firstLine="0"/>
        <w:contextualSpacing/>
        <w:jc w:val="center"/>
        <w:rPr>
          <w:rFonts w:ascii="GHEA Grapalat" w:hAnsi="GHEA Grapalat"/>
          <w:i w:val="0"/>
          <w:sz w:val="24"/>
          <w:szCs w:val="24"/>
        </w:rPr>
      </w:pPr>
      <w:r w:rsidRPr="00093BC8">
        <w:rPr>
          <w:rFonts w:ascii="GHEA Grapalat" w:hAnsi="GHEA Grapalat"/>
          <w:i w:val="0"/>
          <w:sz w:val="24"/>
          <w:szCs w:val="24"/>
        </w:rPr>
        <w:t>О ЗАПРОСЕ КОТИРОВОК</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CE5B8A">
        <w:rPr>
          <w:rFonts w:ascii="GHEA Grapalat" w:hAnsi="GHEA Grapalat"/>
          <w:i w:val="0"/>
          <w:sz w:val="24"/>
          <w:szCs w:val="24"/>
        </w:rPr>
        <w:t>1</w:t>
      </w:r>
      <w:r w:rsidR="00965C35" w:rsidRPr="00965C35">
        <w:rPr>
          <w:rFonts w:ascii="GHEA Grapalat" w:hAnsi="GHEA Grapalat"/>
          <w:i w:val="0"/>
          <w:sz w:val="24"/>
          <w:szCs w:val="24"/>
        </w:rPr>
        <w:t>6</w:t>
      </w:r>
      <w:r w:rsidR="00093602">
        <w:rPr>
          <w:rFonts w:ascii="GHEA Grapalat" w:hAnsi="GHEA Grapalat"/>
          <w:i w:val="0"/>
          <w:sz w:val="24"/>
          <w:szCs w:val="24"/>
        </w:rPr>
        <w:t xml:space="preserve">-го </w:t>
      </w:r>
      <w:r w:rsidR="00CE5B8A">
        <w:rPr>
          <w:rFonts w:ascii="GHEA Grapalat" w:hAnsi="GHEA Grapalat"/>
          <w:i w:val="0"/>
          <w:sz w:val="24"/>
          <w:szCs w:val="24"/>
        </w:rPr>
        <w:t>декабря</w:t>
      </w:r>
      <w:r w:rsidRPr="009044F1">
        <w:rPr>
          <w:rFonts w:ascii="GHEA Grapalat" w:hAnsi="GHEA Grapalat"/>
          <w:i w:val="0"/>
          <w:sz w:val="24"/>
          <w:szCs w:val="24"/>
        </w:rPr>
        <w:t xml:space="preserve"> 20</w:t>
      </w:r>
      <w:r w:rsidR="00093602">
        <w:rPr>
          <w:rFonts w:ascii="GHEA Grapalat" w:hAnsi="GHEA Grapalat"/>
          <w:i w:val="0"/>
          <w:sz w:val="24"/>
          <w:szCs w:val="24"/>
        </w:rPr>
        <w:t>22</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w:t>
      </w:r>
      <w:r w:rsidR="00093602">
        <w:rPr>
          <w:rFonts w:ascii="GHEA Grapalat" w:hAnsi="GHEA Grapalat"/>
          <w:i w:val="0"/>
          <w:sz w:val="24"/>
          <w:szCs w:val="24"/>
        </w:rPr>
        <w:t>№ 1</w:t>
      </w:r>
      <w:r w:rsidRPr="009044F1">
        <w:rPr>
          <w:rFonts w:ascii="GHEA Grapalat" w:hAnsi="GHEA Grapalat"/>
          <w:i w:val="0"/>
          <w:sz w:val="24"/>
          <w:szCs w:val="24"/>
        </w:rPr>
        <w:t xml:space="preserve"> </w:t>
      </w:r>
    </w:p>
    <w:p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093602">
        <w:rPr>
          <w:rFonts w:ascii="GHEA Grapalat" w:hAnsi="GHEA Grapalat"/>
          <w:b/>
          <w:i w:val="0"/>
          <w:sz w:val="24"/>
          <w:szCs w:val="24"/>
        </w:rPr>
        <w:t>«</w:t>
      </w:r>
      <w:r w:rsidR="00965C35">
        <w:rPr>
          <w:rFonts w:ascii="GHEA Grapalat" w:hAnsi="GHEA Grapalat"/>
          <w:b/>
          <w:i w:val="0"/>
          <w:sz w:val="24"/>
          <w:szCs w:val="24"/>
        </w:rPr>
        <w:t>GHTsDzB-HVKAK-2022-107</w:t>
      </w:r>
      <w:r w:rsidR="00093602">
        <w:rPr>
          <w:rFonts w:ascii="GHEA Grapalat" w:hAnsi="GHEA Grapalat"/>
          <w:b/>
          <w:i w:val="0"/>
          <w:sz w:val="24"/>
          <w:szCs w:val="24"/>
        </w:rPr>
        <w:t>»</w:t>
      </w:r>
    </w:p>
    <w:p w:rsidR="00642EFE" w:rsidRPr="009044F1" w:rsidRDefault="00642EFE" w:rsidP="00093602">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 xml:space="preserve">Заказчик </w:t>
      </w:r>
      <w:r w:rsidR="00093602">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w:t>
      </w:r>
      <w:r w:rsidR="00A2539C">
        <w:rPr>
          <w:rFonts w:ascii="GHEA Grapalat" w:hAnsi="GHEA Grapalat"/>
          <w:i w:val="0"/>
          <w:sz w:val="24"/>
          <w:szCs w:val="24"/>
        </w:rPr>
        <w:t>я по адресу</w:t>
      </w:r>
      <w:r w:rsidR="00A2539C" w:rsidRPr="00A2539C">
        <w:rPr>
          <w:rFonts w:ascii="GHEA Grapalat" w:hAnsi="GHEA Grapalat"/>
          <w:i w:val="0"/>
          <w:sz w:val="24"/>
          <w:szCs w:val="24"/>
        </w:rPr>
        <w:t xml:space="preserve"> </w:t>
      </w:r>
      <w:r w:rsidR="00A2539C">
        <w:rPr>
          <w:rFonts w:ascii="GHEA Grapalat" w:hAnsi="GHEA Grapalat"/>
          <w:i w:val="0"/>
          <w:sz w:val="24"/>
          <w:szCs w:val="24"/>
        </w:rPr>
        <w:t>г.</w:t>
      </w:r>
      <w:r w:rsidR="00A2539C">
        <w:rPr>
          <w:rFonts w:ascii="GHEA Grapalat" w:hAnsi="GHEA Grapalat"/>
          <w:i w:val="0"/>
          <w:sz w:val="24"/>
          <w:szCs w:val="24"/>
          <w:lang w:val="hy-AM"/>
        </w:rPr>
        <w:t xml:space="preserve"> </w:t>
      </w:r>
      <w:r w:rsidR="00A2539C">
        <w:rPr>
          <w:rFonts w:ascii="GHEA Grapalat" w:hAnsi="GHEA Grapalat"/>
          <w:i w:val="0"/>
          <w:sz w:val="24"/>
          <w:szCs w:val="24"/>
        </w:rPr>
        <w:t>Ереван, ул. М.</w:t>
      </w:r>
      <w:r w:rsidR="00A2539C">
        <w:rPr>
          <w:rFonts w:ascii="GHEA Grapalat" w:hAnsi="GHEA Grapalat"/>
          <w:i w:val="0"/>
          <w:sz w:val="24"/>
          <w:szCs w:val="24"/>
          <w:lang w:val="hy-AM"/>
        </w:rPr>
        <w:t xml:space="preserve"> </w:t>
      </w:r>
      <w:proofErr w:type="spellStart"/>
      <w:r w:rsidR="00A2539C">
        <w:rPr>
          <w:rFonts w:ascii="GHEA Grapalat" w:hAnsi="GHEA Grapalat"/>
          <w:i w:val="0"/>
          <w:sz w:val="24"/>
          <w:szCs w:val="24"/>
        </w:rPr>
        <w:t>Гераци</w:t>
      </w:r>
      <w:proofErr w:type="spellEnd"/>
      <w:r w:rsidR="00A2539C">
        <w:rPr>
          <w:rFonts w:ascii="GHEA Grapalat" w:hAnsi="GHEA Grapalat"/>
          <w:i w:val="0"/>
          <w:sz w:val="24"/>
          <w:szCs w:val="24"/>
        </w:rPr>
        <w:t xml:space="preserve">, д. 12, </w:t>
      </w:r>
      <w:r w:rsidRPr="007B0562">
        <w:rPr>
          <w:rFonts w:ascii="GHEA Grapalat" w:hAnsi="GHEA Grapalat"/>
          <w:i w:val="0"/>
          <w:sz w:val="24"/>
          <w:szCs w:val="24"/>
        </w:rPr>
        <w:t xml:space="preserve">объявляет </w:t>
      </w:r>
      <w:r w:rsidRPr="008030B6">
        <w:rPr>
          <w:rFonts w:ascii="GHEA Grapalat" w:hAnsi="GHEA Grapalat"/>
          <w:i w:val="0"/>
          <w:sz w:val="24"/>
          <w:szCs w:val="24"/>
        </w:rPr>
        <w:t xml:space="preserve">открытый </w:t>
      </w:r>
      <w:r w:rsidR="00A2539C">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E62BC0">
        <w:rPr>
          <w:rFonts w:ascii="GHEA Grapalat" w:hAnsi="GHEA Grapalat"/>
          <w:i w:val="0"/>
          <w:sz w:val="24"/>
          <w:szCs w:val="24"/>
        </w:rPr>
        <w:t>.</w:t>
      </w:r>
    </w:p>
    <w:p w:rsidR="00341A74" w:rsidRPr="00093602" w:rsidRDefault="00A20B69" w:rsidP="00093602">
      <w:pPr>
        <w:pStyle w:val="a3"/>
        <w:widowControl w:val="0"/>
        <w:spacing w:line="240" w:lineRule="auto"/>
        <w:ind w:firstLine="567"/>
        <w:contextualSpacing/>
        <w:rPr>
          <w:rFonts w:ascii="GHEA Grapalat" w:hAnsi="GHEA Grapalat"/>
          <w:i w:val="0"/>
          <w:spacing w:val="6"/>
          <w:sz w:val="24"/>
          <w:szCs w:val="24"/>
        </w:rPr>
      </w:pPr>
      <w:proofErr w:type="gramStart"/>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w:t>
      </w:r>
      <w:r w:rsidRPr="00A2539C">
        <w:rPr>
          <w:rFonts w:ascii="GHEA Grapalat" w:hAnsi="GHEA Grapalat"/>
          <w:i w:val="0"/>
          <w:spacing w:val="6"/>
          <w:sz w:val="24"/>
          <w:szCs w:val="24"/>
        </w:rPr>
        <w:t xml:space="preserve">договор </w:t>
      </w:r>
      <w:r w:rsidR="00093602" w:rsidRPr="00A2539C">
        <w:rPr>
          <w:rFonts w:ascii="GHEA Grapalat" w:hAnsi="GHEA Grapalat"/>
          <w:b/>
          <w:i w:val="0"/>
          <w:sz w:val="24"/>
          <w:szCs w:val="24"/>
        </w:rPr>
        <w:t>на предоставление</w:t>
      </w:r>
      <w:r w:rsidR="00093602" w:rsidRPr="00A2539C">
        <w:rPr>
          <w:rFonts w:ascii="GHEA Grapalat" w:hAnsi="GHEA Grapalat"/>
          <w:i w:val="0"/>
          <w:sz w:val="24"/>
          <w:szCs w:val="24"/>
        </w:rPr>
        <w:t xml:space="preserve"> </w:t>
      </w:r>
      <w:r w:rsidR="00965C35">
        <w:rPr>
          <w:rFonts w:ascii="GHEA Grapalat" w:hAnsi="GHEA Grapalat"/>
          <w:b/>
          <w:i w:val="0"/>
          <w:sz w:val="24"/>
          <w:szCs w:val="24"/>
        </w:rPr>
        <w:t>п</w:t>
      </w:r>
      <w:r w:rsidR="00965C35" w:rsidRPr="00965C35">
        <w:rPr>
          <w:rFonts w:ascii="GHEA Grapalat" w:hAnsi="GHEA Grapalat"/>
          <w:b/>
          <w:i w:val="0"/>
          <w:sz w:val="24"/>
          <w:szCs w:val="24"/>
        </w:rPr>
        <w:t>осреднически</w:t>
      </w:r>
      <w:r w:rsidR="00965C35">
        <w:rPr>
          <w:rFonts w:ascii="GHEA Grapalat" w:hAnsi="GHEA Grapalat"/>
          <w:b/>
          <w:i w:val="0"/>
          <w:sz w:val="24"/>
          <w:szCs w:val="24"/>
        </w:rPr>
        <w:t>х</w:t>
      </w:r>
      <w:r w:rsidR="00965C35" w:rsidRPr="00965C35">
        <w:rPr>
          <w:rFonts w:ascii="GHEA Grapalat" w:hAnsi="GHEA Grapalat"/>
          <w:b/>
          <w:i w:val="0"/>
          <w:sz w:val="24"/>
          <w:szCs w:val="24"/>
        </w:rPr>
        <w:t xml:space="preserve"> услуг по международному таможенному оформлению грузов, отправляемых в течение 2023  г., по службе доставки грузов с таможенного на национальный склад </w:t>
      </w:r>
      <w:r w:rsidR="00782D60">
        <w:rPr>
          <w:rFonts w:ascii="GHEA Grapalat" w:hAnsi="GHEA Grapalat"/>
          <w:i w:val="0"/>
          <w:sz w:val="24"/>
          <w:szCs w:val="24"/>
        </w:rPr>
        <w:t>(далее — договор).</w:t>
      </w:r>
      <w:proofErr w:type="gramEnd"/>
    </w:p>
    <w:p w:rsidR="00357D48" w:rsidRPr="009044F1" w:rsidRDefault="00A20B69" w:rsidP="00093602">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093602">
      <w:pPr>
        <w:pStyle w:val="a3"/>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093602">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093602">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013D88" w:rsidRDefault="009216D6" w:rsidP="00013D88">
      <w:pPr>
        <w:pStyle w:val="a3"/>
        <w:widowControl w:val="0"/>
        <w:spacing w:line="240" w:lineRule="auto"/>
        <w:ind w:firstLine="567"/>
        <w:contextualSpacing/>
        <w:rPr>
          <w:rFonts w:ascii="GHEA Grapalat" w:hAnsi="GHEA Grapalat"/>
          <w:i w:val="0"/>
          <w:spacing w:val="6"/>
          <w:sz w:val="24"/>
          <w:szCs w:val="24"/>
        </w:rPr>
      </w:pPr>
      <w:r w:rsidRPr="00D85563">
        <w:rPr>
          <w:rFonts w:ascii="GHEA Grapalat" w:hAnsi="GHEA Grapalat"/>
          <w:i w:val="0"/>
          <w:sz w:val="24"/>
          <w:szCs w:val="24"/>
        </w:rPr>
        <w:t xml:space="preserve">Заявки на </w:t>
      </w:r>
      <w:r w:rsidR="00013D88">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адресу</w:t>
      </w:r>
      <w:r w:rsidR="00013D88">
        <w:rPr>
          <w:rFonts w:ascii="GHEA Grapalat" w:hAnsi="GHEA Grapalat"/>
          <w:i w:val="0"/>
          <w:spacing w:val="6"/>
          <w:sz w:val="24"/>
          <w:szCs w:val="24"/>
        </w:rPr>
        <w:t xml:space="preserve"> </w:t>
      </w:r>
      <w:proofErr w:type="gramStart"/>
      <w:r w:rsidR="00013D88" w:rsidRPr="00013D88">
        <w:rPr>
          <w:rFonts w:ascii="GHEA Grapalat" w:hAnsi="GHEA Grapalat"/>
          <w:b/>
          <w:i w:val="0"/>
          <w:sz w:val="24"/>
          <w:szCs w:val="24"/>
        </w:rPr>
        <w:t>г</w:t>
      </w:r>
      <w:proofErr w:type="gramEnd"/>
      <w:r w:rsidR="00013D88" w:rsidRPr="00013D88">
        <w:rPr>
          <w:rFonts w:ascii="GHEA Grapalat" w:hAnsi="GHEA Grapalat"/>
          <w:b/>
          <w:i w:val="0"/>
          <w:sz w:val="24"/>
          <w:szCs w:val="24"/>
        </w:rPr>
        <w:t>.</w:t>
      </w:r>
      <w:r w:rsidR="00013D88" w:rsidRPr="00013D88">
        <w:rPr>
          <w:rFonts w:ascii="GHEA Grapalat" w:hAnsi="GHEA Grapalat"/>
          <w:b/>
          <w:i w:val="0"/>
          <w:sz w:val="24"/>
          <w:szCs w:val="24"/>
          <w:lang w:val="hy-AM"/>
        </w:rPr>
        <w:t xml:space="preserve"> </w:t>
      </w:r>
      <w:r w:rsidR="00013D88" w:rsidRPr="00013D88">
        <w:rPr>
          <w:rFonts w:ascii="GHEA Grapalat" w:hAnsi="GHEA Grapalat"/>
          <w:b/>
          <w:i w:val="0"/>
          <w:sz w:val="24"/>
          <w:szCs w:val="24"/>
        </w:rPr>
        <w:t>Ереван, ул. М.</w:t>
      </w:r>
      <w:r w:rsidR="00013D88" w:rsidRPr="00013D88">
        <w:rPr>
          <w:rFonts w:ascii="GHEA Grapalat" w:hAnsi="GHEA Grapalat"/>
          <w:b/>
          <w:i w:val="0"/>
          <w:sz w:val="24"/>
          <w:szCs w:val="24"/>
          <w:lang w:val="hy-AM"/>
        </w:rPr>
        <w:t xml:space="preserve"> </w:t>
      </w:r>
      <w:proofErr w:type="spellStart"/>
      <w:r w:rsidR="00013D88" w:rsidRPr="00013D88">
        <w:rPr>
          <w:rFonts w:ascii="GHEA Grapalat" w:hAnsi="GHEA Grapalat"/>
          <w:b/>
          <w:i w:val="0"/>
          <w:sz w:val="24"/>
          <w:szCs w:val="24"/>
        </w:rPr>
        <w:t>Гераци</w:t>
      </w:r>
      <w:proofErr w:type="spellEnd"/>
      <w:r w:rsidR="00013D88" w:rsidRPr="00013D88">
        <w:rPr>
          <w:rFonts w:ascii="GHEA Grapalat" w:hAnsi="GHEA Grapalat"/>
          <w:b/>
          <w:i w:val="0"/>
          <w:sz w:val="24"/>
          <w:szCs w:val="24"/>
        </w:rPr>
        <w:t>, д. 12</w:t>
      </w:r>
      <w:r w:rsidR="00013D88">
        <w:rPr>
          <w:rFonts w:ascii="GHEA Grapalat" w:hAnsi="GHEA Grapalat"/>
          <w:i w:val="0"/>
          <w:sz w:val="24"/>
          <w:szCs w:val="24"/>
        </w:rPr>
        <w:t xml:space="preserve"> </w:t>
      </w:r>
      <w:r w:rsidRPr="00D85563">
        <w:rPr>
          <w:rFonts w:ascii="GHEA Grapalat" w:hAnsi="GHEA Grapalat"/>
          <w:i w:val="0"/>
          <w:sz w:val="24"/>
          <w:szCs w:val="24"/>
        </w:rPr>
        <w:t xml:space="preserve">в документарной форме, до </w:t>
      </w:r>
      <w:r w:rsidR="00013D88" w:rsidRPr="00013D88">
        <w:rPr>
          <w:rFonts w:ascii="GHEA Grapalat" w:hAnsi="GHEA Grapalat"/>
          <w:b/>
          <w:i w:val="0"/>
          <w:sz w:val="24"/>
          <w:szCs w:val="24"/>
        </w:rPr>
        <w:t xml:space="preserve">11:00 </w:t>
      </w:r>
      <w:r w:rsidRPr="00013D88">
        <w:rPr>
          <w:rFonts w:ascii="GHEA Grapalat" w:hAnsi="GHEA Grapalat"/>
          <w:b/>
          <w:i w:val="0"/>
          <w:sz w:val="24"/>
          <w:szCs w:val="24"/>
        </w:rPr>
        <w:t xml:space="preserve">часов </w:t>
      </w:r>
      <w:r w:rsidR="00013D88" w:rsidRPr="00013D88">
        <w:rPr>
          <w:rFonts w:ascii="GHEA Grapalat" w:hAnsi="GHEA Grapalat"/>
          <w:b/>
          <w:i w:val="0"/>
          <w:sz w:val="24"/>
          <w:szCs w:val="24"/>
        </w:rPr>
        <w:t>07</w:t>
      </w:r>
      <w:r w:rsidRPr="00013D88">
        <w:rPr>
          <w:rFonts w:ascii="GHEA Grapalat" w:hAnsi="GHEA Grapalat"/>
          <w:b/>
          <w:i w:val="0"/>
          <w:sz w:val="24"/>
          <w:szCs w:val="24"/>
        </w:rPr>
        <w:t>-го дня</w:t>
      </w:r>
      <w:r w:rsidRPr="00D85563">
        <w:rPr>
          <w:rFonts w:ascii="GHEA Grapalat" w:hAnsi="GHEA Grapalat"/>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русском языке.</w:t>
      </w:r>
    </w:p>
    <w:p w:rsidR="009216D6" w:rsidRDefault="009216D6" w:rsidP="00093602">
      <w:pPr>
        <w:pStyle w:val="a3"/>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proofErr w:type="gramStart"/>
      <w:r w:rsidR="00742359">
        <w:rPr>
          <w:rFonts w:ascii="GHEA Grapalat" w:hAnsi="GHEA Grapalat"/>
          <w:i w:val="0"/>
          <w:sz w:val="24"/>
          <w:szCs w:val="24"/>
        </w:rPr>
        <w:t>г</w:t>
      </w:r>
      <w:proofErr w:type="gramEnd"/>
      <w:r w:rsidR="00742359">
        <w:rPr>
          <w:rFonts w:ascii="GHEA Grapalat" w:hAnsi="GHEA Grapalat"/>
          <w:i w:val="0"/>
          <w:sz w:val="24"/>
          <w:szCs w:val="24"/>
        </w:rPr>
        <w:t>.</w:t>
      </w:r>
      <w:r w:rsidR="00742359">
        <w:rPr>
          <w:rFonts w:ascii="GHEA Grapalat" w:hAnsi="GHEA Grapalat"/>
          <w:i w:val="0"/>
          <w:sz w:val="24"/>
          <w:szCs w:val="24"/>
          <w:lang w:val="hy-AM"/>
        </w:rPr>
        <w:t xml:space="preserve"> </w:t>
      </w:r>
      <w:r w:rsidR="00742359">
        <w:rPr>
          <w:rFonts w:ascii="GHEA Grapalat" w:hAnsi="GHEA Grapalat"/>
          <w:i w:val="0"/>
          <w:sz w:val="24"/>
          <w:szCs w:val="24"/>
        </w:rPr>
        <w:t>Ереван, ул. М.</w:t>
      </w:r>
      <w:r w:rsidR="00742359">
        <w:rPr>
          <w:rFonts w:ascii="GHEA Grapalat" w:hAnsi="GHEA Grapalat"/>
          <w:i w:val="0"/>
          <w:sz w:val="24"/>
          <w:szCs w:val="24"/>
          <w:lang w:val="hy-AM"/>
        </w:rPr>
        <w:t xml:space="preserve"> </w:t>
      </w:r>
      <w:proofErr w:type="spellStart"/>
      <w:r w:rsidR="00742359">
        <w:rPr>
          <w:rFonts w:ascii="GHEA Grapalat" w:hAnsi="GHEA Grapalat"/>
          <w:i w:val="0"/>
          <w:sz w:val="24"/>
          <w:szCs w:val="24"/>
        </w:rPr>
        <w:t>Гераци</w:t>
      </w:r>
      <w:proofErr w:type="spellEnd"/>
      <w:r w:rsidR="00742359">
        <w:rPr>
          <w:rFonts w:ascii="GHEA Grapalat" w:hAnsi="GHEA Grapalat"/>
          <w:i w:val="0"/>
          <w:sz w:val="24"/>
          <w:szCs w:val="24"/>
        </w:rPr>
        <w:t xml:space="preserve">, д. 12, </w:t>
      </w:r>
      <w:r w:rsidR="00742359" w:rsidRPr="00742359">
        <w:rPr>
          <w:rFonts w:ascii="GHEA Grapalat" w:hAnsi="GHEA Grapalat"/>
          <w:b/>
          <w:i w:val="0"/>
          <w:sz w:val="24"/>
          <w:szCs w:val="24"/>
        </w:rPr>
        <w:t xml:space="preserve">в 11:00 </w:t>
      </w:r>
      <w:r w:rsidRPr="00742359">
        <w:rPr>
          <w:rFonts w:ascii="GHEA Grapalat" w:hAnsi="GHEA Grapalat"/>
          <w:b/>
          <w:i w:val="0"/>
          <w:sz w:val="24"/>
          <w:szCs w:val="24"/>
        </w:rPr>
        <w:t xml:space="preserve">часов </w:t>
      </w:r>
      <w:r w:rsidR="00CE5B8A">
        <w:rPr>
          <w:rFonts w:ascii="GHEA Grapalat" w:hAnsi="GHEA Grapalat"/>
          <w:b/>
          <w:i w:val="0"/>
          <w:sz w:val="24"/>
          <w:szCs w:val="24"/>
        </w:rPr>
        <w:t>2</w:t>
      </w:r>
      <w:r w:rsidR="007227D2">
        <w:rPr>
          <w:rFonts w:ascii="GHEA Grapalat" w:hAnsi="GHEA Grapalat"/>
          <w:b/>
          <w:i w:val="0"/>
          <w:sz w:val="24"/>
          <w:szCs w:val="24"/>
        </w:rPr>
        <w:t>3</w:t>
      </w:r>
      <w:r w:rsidR="00742359" w:rsidRPr="00742359">
        <w:rPr>
          <w:rFonts w:ascii="GHEA Grapalat" w:hAnsi="GHEA Grapalat"/>
          <w:b/>
          <w:i w:val="0"/>
          <w:sz w:val="24"/>
          <w:szCs w:val="24"/>
        </w:rPr>
        <w:t xml:space="preserve"> декабря 2022 года.</w:t>
      </w:r>
    </w:p>
    <w:p w:rsidR="00F95DBF" w:rsidRPr="001B32D9" w:rsidRDefault="00F95DBF" w:rsidP="00093602">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093602">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331078">
        <w:rPr>
          <w:rFonts w:ascii="GHEA Grapalat" w:hAnsi="GHEA Grapalat"/>
          <w:i w:val="0"/>
          <w:sz w:val="24"/>
          <w:szCs w:val="24"/>
        </w:rPr>
        <w:t>Вирабян</w:t>
      </w:r>
      <w:proofErr w:type="spellEnd"/>
      <w:r w:rsidR="00331078">
        <w:rPr>
          <w:rFonts w:ascii="GHEA Grapalat" w:hAnsi="GHEA Grapalat"/>
          <w:i w:val="0"/>
          <w:sz w:val="24"/>
          <w:szCs w:val="24"/>
        </w:rPr>
        <w:t xml:space="preserve"> </w:t>
      </w:r>
      <w:proofErr w:type="spellStart"/>
      <w:r w:rsidR="00331078">
        <w:rPr>
          <w:rFonts w:ascii="GHEA Grapalat" w:hAnsi="GHEA Grapalat"/>
          <w:i w:val="0"/>
          <w:sz w:val="24"/>
          <w:szCs w:val="24"/>
        </w:rPr>
        <w:t>Астгик</w:t>
      </w:r>
      <w:proofErr w:type="spellEnd"/>
      <w:r w:rsidR="00331078">
        <w:rPr>
          <w:rFonts w:ascii="GHEA Grapalat" w:hAnsi="GHEA Grapalat"/>
          <w:i w:val="0"/>
          <w:sz w:val="24"/>
          <w:szCs w:val="24"/>
        </w:rPr>
        <w:t>.</w:t>
      </w:r>
    </w:p>
    <w:p w:rsidR="009F18D0" w:rsidRPr="003A1EBB" w:rsidRDefault="009F18D0" w:rsidP="00331078">
      <w:pPr>
        <w:pStyle w:val="a3"/>
        <w:widowControl w:val="0"/>
        <w:spacing w:line="240" w:lineRule="auto"/>
        <w:contextualSpacing/>
        <w:rPr>
          <w:rFonts w:ascii="GHEA Grapalat" w:hAnsi="GHEA Grapalat"/>
          <w:i w:val="0"/>
          <w:sz w:val="16"/>
          <w:szCs w:val="16"/>
        </w:rPr>
      </w:pPr>
    </w:p>
    <w:p w:rsidR="00742359" w:rsidRDefault="00742359" w:rsidP="00742359">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742359" w:rsidRDefault="00742359" w:rsidP="00742359">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915A97" w:rsidRPr="00D5443D" w:rsidRDefault="00742359" w:rsidP="00742359">
      <w:pPr>
        <w:pStyle w:val="a3"/>
        <w:widowControl w:val="0"/>
        <w:spacing w:line="240" w:lineRule="auto"/>
        <w:ind w:firstLine="0"/>
        <w:contextualSpacing/>
        <w:jc w:val="left"/>
        <w:rPr>
          <w:rFonts w:ascii="GHEA Grapalat" w:hAnsi="GHEA Grapalat"/>
          <w:i w:val="0"/>
          <w:sz w:val="16"/>
          <w:szCs w:val="16"/>
        </w:rPr>
      </w:pPr>
      <w:r>
        <w:rPr>
          <w:rFonts w:ascii="GHEA Grapalat" w:hAnsi="GHEA Grapalat"/>
          <w:b/>
          <w:i w:val="0"/>
          <w:sz w:val="24"/>
          <w:szCs w:val="24"/>
        </w:rPr>
        <w:t>ГНО «Национальный центр по контролю и профилактике заболеваний» МЗ РА</w:t>
      </w:r>
      <w:r>
        <w:rPr>
          <w:rFonts w:ascii="GHEA Grapalat" w:hAnsi="GHEA Grapalat" w:cs="Sylfaen"/>
          <w:b/>
        </w:rPr>
        <w:t xml:space="preserve"> </w:t>
      </w:r>
      <w:r w:rsidR="00915A97">
        <w:rPr>
          <w:rFonts w:ascii="GHEA Grapalat" w:hAnsi="GHEA Grapalat" w:cs="Sylfaen"/>
          <w:b/>
        </w:rPr>
        <w:br w:type="page"/>
      </w:r>
    </w:p>
    <w:p w:rsidR="00D12E3B" w:rsidRPr="005B26C2" w:rsidRDefault="00D12E3B" w:rsidP="005B26C2">
      <w:pPr>
        <w:pStyle w:val="aa"/>
        <w:widowControl w:val="0"/>
        <w:spacing w:after="0"/>
        <w:ind w:firstLine="567"/>
        <w:contextualSpacing/>
        <w:jc w:val="right"/>
        <w:rPr>
          <w:rFonts w:ascii="GHEA Grapalat" w:hAnsi="GHEA Grapalat" w:cs="Sylfaen"/>
        </w:rPr>
      </w:pPr>
      <w:r w:rsidRPr="005B26C2">
        <w:rPr>
          <w:rFonts w:ascii="GHEA Grapalat" w:hAnsi="GHEA Grapalat"/>
        </w:rPr>
        <w:lastRenderedPageBreak/>
        <w:t>Утверждено</w:t>
      </w:r>
    </w:p>
    <w:p w:rsidR="005B26C2" w:rsidRPr="00BB6E4B" w:rsidRDefault="005B26C2" w:rsidP="005B26C2">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Решением Оценочной комиссии запроса котировок</w:t>
      </w:r>
      <w:r w:rsidRPr="005B26C2">
        <w:rPr>
          <w:rFonts w:ascii="GHEA Grapalat" w:hAnsi="GHEA Grapalat" w:cs="Sylfaen"/>
          <w:sz w:val="22"/>
          <w:szCs w:val="22"/>
        </w:rPr>
        <w:br/>
      </w:r>
      <w:r w:rsidRPr="00BB6E4B">
        <w:rPr>
          <w:rFonts w:ascii="GHEA Grapalat" w:hAnsi="GHEA Grapalat"/>
          <w:sz w:val="22"/>
          <w:szCs w:val="22"/>
        </w:rPr>
        <w:t>под кодом «</w:t>
      </w:r>
      <w:r w:rsidR="00965C35">
        <w:rPr>
          <w:rFonts w:ascii="GHEA Grapalat" w:hAnsi="GHEA Grapalat"/>
          <w:sz w:val="22"/>
          <w:szCs w:val="22"/>
        </w:rPr>
        <w:t>GHTsDzB-HVKAK-2022-107</w:t>
      </w:r>
      <w:r w:rsidRPr="00BB6E4B">
        <w:rPr>
          <w:rFonts w:ascii="GHEA Grapalat" w:hAnsi="GHEA Grapalat"/>
          <w:sz w:val="22"/>
          <w:szCs w:val="22"/>
        </w:rPr>
        <w:t>»</w:t>
      </w:r>
      <w:r w:rsidRPr="00BB6E4B">
        <w:rPr>
          <w:rFonts w:ascii="GHEA Grapalat" w:hAnsi="GHEA Grapalat"/>
          <w:sz w:val="22"/>
          <w:szCs w:val="22"/>
        </w:rPr>
        <w:br/>
        <w:t xml:space="preserve">  № </w:t>
      </w:r>
      <w:r>
        <w:rPr>
          <w:rFonts w:ascii="GHEA Grapalat" w:hAnsi="GHEA Grapalat"/>
          <w:sz w:val="22"/>
          <w:szCs w:val="22"/>
          <w:lang w:val="hy-AM"/>
        </w:rPr>
        <w:t>1</w:t>
      </w:r>
      <w:r w:rsidRPr="00BB6E4B">
        <w:rPr>
          <w:rFonts w:ascii="GHEA Grapalat" w:hAnsi="GHEA Grapalat"/>
          <w:sz w:val="22"/>
          <w:szCs w:val="22"/>
        </w:rPr>
        <w:t xml:space="preserve"> от </w:t>
      </w:r>
      <w:r w:rsidR="00CE5B8A">
        <w:rPr>
          <w:rFonts w:ascii="GHEA Grapalat" w:hAnsi="GHEA Grapalat"/>
          <w:sz w:val="22"/>
          <w:szCs w:val="22"/>
        </w:rPr>
        <w:t>1</w:t>
      </w:r>
      <w:r w:rsidR="007227D2">
        <w:rPr>
          <w:rFonts w:ascii="GHEA Grapalat" w:hAnsi="GHEA Grapalat"/>
          <w:sz w:val="22"/>
          <w:szCs w:val="22"/>
        </w:rPr>
        <w:t>6</w:t>
      </w:r>
      <w:r w:rsidR="00CE5B8A">
        <w:rPr>
          <w:rFonts w:ascii="GHEA Grapalat" w:hAnsi="GHEA Grapalat"/>
          <w:sz w:val="22"/>
          <w:szCs w:val="22"/>
        </w:rPr>
        <w:t xml:space="preserve"> декабря</w:t>
      </w:r>
      <w:r>
        <w:rPr>
          <w:rFonts w:ascii="GHEA Grapalat" w:hAnsi="GHEA Grapalat"/>
          <w:sz w:val="22"/>
          <w:szCs w:val="22"/>
        </w:rPr>
        <w:t xml:space="preserve"> 2022</w:t>
      </w:r>
      <w:r w:rsidRPr="00BB6E4B">
        <w:rPr>
          <w:rFonts w:ascii="GHEA Grapalat" w:hAnsi="GHEA Grapalat"/>
          <w:sz w:val="22"/>
          <w:szCs w:val="22"/>
        </w:rPr>
        <w:t xml:space="preserve"> г</w:t>
      </w:r>
      <w:r w:rsidRPr="00BB6E4B">
        <w:rPr>
          <w:rFonts w:ascii="GHEA Grapalat" w:hAnsi="GHEA Grapalat"/>
          <w:sz w:val="22"/>
          <w:szCs w:val="22"/>
          <w:lang w:val="hy-AM"/>
        </w:rPr>
        <w:t>.</w:t>
      </w:r>
    </w:p>
    <w:p w:rsidR="00096865" w:rsidRPr="005B26C2" w:rsidRDefault="00096865" w:rsidP="00B46D58">
      <w:pPr>
        <w:pStyle w:val="aa"/>
        <w:widowControl w:val="0"/>
        <w:spacing w:after="160"/>
        <w:ind w:right="-7" w:firstLine="567"/>
        <w:jc w:val="center"/>
        <w:rPr>
          <w:rFonts w:ascii="GHEA Grapalat" w:hAnsi="GHEA Grapalat"/>
          <w:lang w:val="hy-AM"/>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5B26C2" w:rsidRPr="00E063D7" w:rsidRDefault="005B26C2" w:rsidP="005B26C2">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5B26C2" w:rsidRPr="00E063D7" w:rsidRDefault="005B26C2" w:rsidP="005B26C2">
      <w:pPr>
        <w:pStyle w:val="aa"/>
        <w:widowControl w:val="0"/>
        <w:spacing w:after="160"/>
        <w:ind w:right="-7" w:firstLine="567"/>
        <w:jc w:val="center"/>
        <w:rPr>
          <w:rFonts w:ascii="GHEA Grapalat" w:hAnsi="GHEA Grapalat"/>
          <w:sz w:val="22"/>
          <w:szCs w:val="22"/>
        </w:rPr>
      </w:pPr>
    </w:p>
    <w:p w:rsidR="005B26C2" w:rsidRPr="00E063D7" w:rsidRDefault="005B26C2" w:rsidP="005B26C2">
      <w:pPr>
        <w:pStyle w:val="aa"/>
        <w:widowControl w:val="0"/>
        <w:spacing w:after="160"/>
        <w:ind w:right="-7" w:firstLine="567"/>
        <w:jc w:val="center"/>
        <w:rPr>
          <w:rFonts w:ascii="GHEA Grapalat" w:hAnsi="GHEA Grapalat"/>
          <w:sz w:val="22"/>
          <w:szCs w:val="22"/>
        </w:rPr>
      </w:pPr>
    </w:p>
    <w:p w:rsidR="005B26C2" w:rsidRPr="00E063D7" w:rsidRDefault="005B26C2" w:rsidP="005B26C2">
      <w:pPr>
        <w:pStyle w:val="aa"/>
        <w:widowControl w:val="0"/>
        <w:spacing w:after="160"/>
        <w:ind w:right="-7" w:firstLine="567"/>
        <w:jc w:val="center"/>
        <w:rPr>
          <w:rFonts w:ascii="GHEA Grapalat" w:hAnsi="GHEA Grapalat"/>
          <w:sz w:val="22"/>
          <w:szCs w:val="22"/>
        </w:rPr>
      </w:pPr>
    </w:p>
    <w:p w:rsidR="005B26C2" w:rsidRPr="00E063D7" w:rsidRDefault="005B26C2" w:rsidP="005B26C2">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5B26C2" w:rsidRPr="00E063D7" w:rsidRDefault="005B26C2" w:rsidP="005B26C2">
      <w:pPr>
        <w:pStyle w:val="aa"/>
        <w:widowControl w:val="0"/>
        <w:spacing w:after="160"/>
        <w:ind w:right="-7" w:firstLine="567"/>
        <w:jc w:val="center"/>
        <w:rPr>
          <w:rFonts w:ascii="GHEA Grapalat" w:hAnsi="GHEA Grapalat" w:cs="Sylfaen"/>
          <w:sz w:val="22"/>
          <w:szCs w:val="22"/>
        </w:rPr>
      </w:pPr>
    </w:p>
    <w:p w:rsidR="005B26C2" w:rsidRPr="00E063D7" w:rsidRDefault="005B26C2" w:rsidP="005B26C2">
      <w:pPr>
        <w:pStyle w:val="aa"/>
        <w:widowControl w:val="0"/>
        <w:spacing w:after="160"/>
        <w:ind w:right="-7" w:firstLine="567"/>
        <w:jc w:val="center"/>
        <w:rPr>
          <w:rFonts w:ascii="GHEA Grapalat" w:hAnsi="GHEA Grapalat" w:cs="Sylfaen"/>
          <w:sz w:val="22"/>
          <w:szCs w:val="22"/>
        </w:rPr>
      </w:pPr>
    </w:p>
    <w:p w:rsidR="005B26C2" w:rsidRPr="001A6617" w:rsidRDefault="005B26C2" w:rsidP="005B26C2">
      <w:pPr>
        <w:pStyle w:val="aa"/>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 xml:space="preserve">НА ЗАПРОС КОТИРОВОК, ОБЪЯВЛЕННЫЙ С ЦЕЛЬЮ ПРИОБРЕТЕНИЯ </w:t>
      </w:r>
      <w:r w:rsidR="007227D2" w:rsidRPr="007227D2">
        <w:rPr>
          <w:rFonts w:ascii="GHEA Grapalat" w:hAnsi="GHEA Grapalat"/>
          <w:b/>
        </w:rPr>
        <w:t>ПОСРЕДНИЧЕСКИ</w:t>
      </w:r>
      <w:r w:rsidR="007227D2">
        <w:rPr>
          <w:rFonts w:ascii="GHEA Grapalat" w:hAnsi="GHEA Grapalat"/>
          <w:b/>
        </w:rPr>
        <w:t>Х</w:t>
      </w:r>
      <w:r w:rsidR="007227D2" w:rsidRPr="007227D2">
        <w:rPr>
          <w:rFonts w:ascii="GHEA Grapalat" w:hAnsi="GHEA Grapalat"/>
          <w:b/>
        </w:rPr>
        <w:t xml:space="preserve"> УСЛУГ</w:t>
      </w:r>
      <w:r w:rsidR="007227D2">
        <w:rPr>
          <w:rFonts w:ascii="GHEA Grapalat" w:hAnsi="GHEA Grapalat"/>
          <w:b/>
        </w:rPr>
        <w:t xml:space="preserve"> </w:t>
      </w:r>
      <w:r w:rsidR="007227D2" w:rsidRPr="007227D2">
        <w:rPr>
          <w:rFonts w:ascii="GHEA Grapalat" w:hAnsi="GHEA Grapalat"/>
          <w:b/>
        </w:rPr>
        <w:t xml:space="preserve">ПО МЕЖДУНАРОДНОМУ ТАМОЖЕННОМУ ОФОРМЛЕНИЮ ГРУЗОВ, ОТПРАВЛЯЕМЫХ В ТЕЧЕНИЕ 2023  Г., ПО СЛУЖБЕ ДОСТАВКИ ГРУЗОВ </w:t>
      </w:r>
      <w:proofErr w:type="gramStart"/>
      <w:r w:rsidR="007227D2" w:rsidRPr="007227D2">
        <w:rPr>
          <w:rFonts w:ascii="GHEA Grapalat" w:hAnsi="GHEA Grapalat"/>
          <w:b/>
        </w:rPr>
        <w:t>С</w:t>
      </w:r>
      <w:proofErr w:type="gramEnd"/>
      <w:r w:rsidR="007227D2" w:rsidRPr="007227D2">
        <w:rPr>
          <w:rFonts w:ascii="GHEA Grapalat" w:hAnsi="GHEA Grapalat"/>
          <w:b/>
        </w:rPr>
        <w:t xml:space="preserve"> ТА</w:t>
      </w:r>
      <w:r w:rsidR="007227D2">
        <w:rPr>
          <w:rFonts w:ascii="GHEA Grapalat" w:hAnsi="GHEA Grapalat"/>
          <w:b/>
        </w:rPr>
        <w:t xml:space="preserve">МОЖЕННОГО НА НАЦИОНАЛЬНЫЙ СКЛАД </w:t>
      </w:r>
      <w:r w:rsidR="00A37E73" w:rsidRPr="00A37E73">
        <w:rPr>
          <w:rFonts w:ascii="GHEA Grapalat" w:hAnsi="GHEA Grapalat"/>
          <w:b/>
        </w:rPr>
        <w:t>ДЛЯ СВОИХ НУЖД</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FA3137" w:rsidRDefault="00FA3137" w:rsidP="000870FB">
      <w:pPr>
        <w:rPr>
          <w:rFonts w:ascii="GHEA Grapalat" w:hAnsi="GHEA Grapalat"/>
        </w:rPr>
      </w:pPr>
    </w:p>
    <w:p w:rsidR="00FA3137" w:rsidRDefault="00FA3137" w:rsidP="000870FB">
      <w:pPr>
        <w:rPr>
          <w:rFonts w:ascii="GHEA Grapalat" w:hAnsi="GHEA Grapalat"/>
        </w:rPr>
      </w:pPr>
    </w:p>
    <w:p w:rsidR="00FA3137" w:rsidRDefault="00FA3137" w:rsidP="000870FB">
      <w:pPr>
        <w:rPr>
          <w:rFonts w:ascii="GHEA Grapalat" w:hAnsi="GHEA Grapalat"/>
        </w:rPr>
      </w:pPr>
    </w:p>
    <w:p w:rsidR="00FA3137" w:rsidRDefault="00FA3137" w:rsidP="000870FB">
      <w:pPr>
        <w:rPr>
          <w:rFonts w:ascii="GHEA Grapalat" w:hAnsi="GHEA Grapalat"/>
        </w:rPr>
      </w:pPr>
    </w:p>
    <w:p w:rsidR="00FA3137" w:rsidRDefault="00FA3137" w:rsidP="000870FB">
      <w:pPr>
        <w:rPr>
          <w:rFonts w:ascii="GHEA Grapalat" w:hAnsi="GHEA Grapalat"/>
        </w:rPr>
      </w:pPr>
    </w:p>
    <w:p w:rsidR="00FA3137" w:rsidRDefault="00FA3137" w:rsidP="000870FB">
      <w:pPr>
        <w:rPr>
          <w:rFonts w:ascii="GHEA Grapalat" w:hAnsi="GHEA Grapalat"/>
        </w:rPr>
      </w:pPr>
    </w:p>
    <w:p w:rsidR="00FA3137" w:rsidRDefault="00FA3137" w:rsidP="000870FB">
      <w:pPr>
        <w:rPr>
          <w:rFonts w:ascii="GHEA Grapalat" w:hAnsi="GHEA Grapalat"/>
        </w:rPr>
      </w:pPr>
    </w:p>
    <w:p w:rsidR="00FA3137" w:rsidRDefault="00FA3137" w:rsidP="000870FB">
      <w:pPr>
        <w:rPr>
          <w:rFonts w:ascii="GHEA Grapalat" w:hAnsi="GHEA Grapalat"/>
        </w:rPr>
      </w:pPr>
    </w:p>
    <w:p w:rsidR="00FA3137" w:rsidRDefault="00FA3137" w:rsidP="000870FB">
      <w:pPr>
        <w:rPr>
          <w:rFonts w:ascii="GHEA Grapalat" w:hAnsi="GHEA Grapalat"/>
        </w:rPr>
      </w:pPr>
    </w:p>
    <w:p w:rsidR="00FA3137" w:rsidRDefault="00FA3137" w:rsidP="000870FB">
      <w:pPr>
        <w:rPr>
          <w:rFonts w:ascii="GHEA Grapalat" w:hAnsi="GHEA Grapalat"/>
        </w:rPr>
      </w:pPr>
    </w:p>
    <w:p w:rsidR="001A43A4" w:rsidRPr="009044F1" w:rsidRDefault="00096865" w:rsidP="000870FB">
      <w:pPr>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160AE4" w:rsidP="00FA3137">
      <w:pPr>
        <w:widowControl w:val="0"/>
        <w:contextualSpacing/>
        <w:jc w:val="center"/>
        <w:rPr>
          <w:rFonts w:ascii="GHEA Grapalat" w:hAnsi="GHEA Grapalat"/>
          <w:b/>
        </w:rPr>
      </w:pPr>
      <w:r w:rsidRPr="009044F1">
        <w:rPr>
          <w:rFonts w:ascii="GHEA Grapalat" w:hAnsi="GHEA Grapalat"/>
          <w:b/>
        </w:rPr>
        <w:lastRenderedPageBreak/>
        <w:t>СОДЕРЖАНИЕ</w:t>
      </w:r>
    </w:p>
    <w:p w:rsidR="00FA3137" w:rsidRPr="001A6617" w:rsidRDefault="009C0366" w:rsidP="00FA3137">
      <w:pPr>
        <w:pStyle w:val="aa"/>
        <w:widowControl w:val="0"/>
        <w:spacing w:after="0"/>
        <w:ind w:right="-7"/>
        <w:contextualSpacing/>
        <w:jc w:val="center"/>
        <w:rPr>
          <w:rFonts w:ascii="GHEA Grapalat" w:hAnsi="GHEA Grapalat"/>
          <w:b/>
          <w:i/>
          <w:color w:val="0D0D0D" w:themeColor="text1" w:themeTint="F2"/>
        </w:rPr>
      </w:pPr>
      <w:r w:rsidRPr="009C0366">
        <w:rPr>
          <w:rFonts w:ascii="GHEA Grapalat" w:hAnsi="GHEA Grapalat"/>
          <w:b/>
        </w:rPr>
        <w:t xml:space="preserve">ПРИГЛАШЕНИЯ НА ЗАПРОС КОТИРОВОК, ОБЪЯВЛЕННЫЙ С ЦЕЛЬЮ ПРИОБРЕТЕНИЯ ПОСРЕДНИЧЕСКИХ УСЛУГ ПО МЕЖДУНАРОДНОМУ ТАМОЖЕННОМУ ОФОРМЛЕНИЮ ГРУЗОВ, ОТПРАВЛЯЕМЫХ В ТЕЧЕНИЕ 2023  Г., ПО СЛУЖБЕ ДОСТАВКИ ГРУЗОВ </w:t>
      </w:r>
      <w:proofErr w:type="gramStart"/>
      <w:r w:rsidRPr="009C0366">
        <w:rPr>
          <w:rFonts w:ascii="GHEA Grapalat" w:hAnsi="GHEA Grapalat"/>
          <w:b/>
        </w:rPr>
        <w:t>С</w:t>
      </w:r>
      <w:proofErr w:type="gramEnd"/>
      <w:r w:rsidRPr="009C0366">
        <w:rPr>
          <w:rFonts w:ascii="GHEA Grapalat" w:hAnsi="GHEA Grapalat"/>
          <w:b/>
        </w:rPr>
        <w:t xml:space="preserve"> ТАМОЖЕННОГО НА НАЦИОНАЛЬНЫЙ СКЛАД ДЛЯ</w:t>
      </w:r>
      <w:r w:rsidRPr="00A37E73">
        <w:rPr>
          <w:rFonts w:ascii="GHEA Grapalat" w:hAnsi="GHEA Grapalat"/>
          <w:b/>
        </w:rPr>
        <w:t xml:space="preserve"> </w:t>
      </w:r>
      <w:r w:rsidR="00FA3137" w:rsidRPr="00A37E73">
        <w:rPr>
          <w:rFonts w:ascii="GHEA Grapalat" w:hAnsi="GHEA Grapalat"/>
          <w:b/>
        </w:rPr>
        <w:t>СВОИХ НУЖД</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FA3137">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FA3137">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FA3137">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FA3137">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FA3137">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FA3137">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FA3137">
      <w:pPr>
        <w:widowControl w:val="0"/>
        <w:tabs>
          <w:tab w:val="left" w:pos="1134"/>
        </w:tabs>
        <w:ind w:left="1134" w:hanging="567"/>
        <w:contextualSpacing/>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FA3137">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FA3137">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FA3137">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FA3137">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FA3137">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096865" w:rsidRPr="003A1EBB" w:rsidRDefault="00096865" w:rsidP="00FA3137">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FA3137">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FA3137">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p>
    <w:p w:rsidR="00096865" w:rsidRPr="006D2DF7" w:rsidRDefault="00E17B7F" w:rsidP="00FA3137">
      <w:pPr>
        <w:widowControl w:val="0"/>
        <w:ind w:hanging="567"/>
        <w:contextualSpacing/>
        <w:jc w:val="both"/>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FA3137" w:rsidRPr="00FA3137">
        <w:rPr>
          <w:rFonts w:ascii="GHEA Grapalat" w:hAnsi="GHEA Grapalat"/>
          <w:b/>
          <w:sz w:val="22"/>
          <w:szCs w:val="22"/>
        </w:rPr>
        <w:t>«</w:t>
      </w:r>
      <w:r w:rsidR="00965C35">
        <w:rPr>
          <w:rFonts w:ascii="GHEA Grapalat" w:hAnsi="GHEA Grapalat"/>
          <w:b/>
          <w:sz w:val="22"/>
          <w:szCs w:val="22"/>
        </w:rPr>
        <w:t>GHTsDzB-HVKAK-2022-107</w:t>
      </w:r>
      <w:r w:rsidR="00FA3137" w:rsidRPr="00FA3137">
        <w:rPr>
          <w:rFonts w:ascii="GHEA Grapalat" w:hAnsi="GHEA Grapalat"/>
          <w:b/>
          <w:sz w:val="22"/>
          <w:szCs w:val="22"/>
        </w:rPr>
        <w:t>»</w:t>
      </w:r>
      <w:r w:rsidR="00FA3137"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FA3137">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536AA">
        <w:rPr>
          <w:rFonts w:ascii="GHEA Grapalat" w:hAnsi="GHEA Grapalat"/>
          <w:b/>
        </w:rPr>
        <w:t>ГНО «Национальным центром по контролю и</w:t>
      </w:r>
      <w:proofErr w:type="gramEnd"/>
      <w:r w:rsidR="00A536AA">
        <w:rPr>
          <w:rFonts w:ascii="GHEA Grapalat" w:hAnsi="GHEA Grapalat"/>
          <w:b/>
        </w:rPr>
        <w:t xml:space="preserve"> профилактике заболеваний» МЗ РА</w:t>
      </w:r>
      <w:r w:rsidR="00A536AA"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FA3137">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FA3137">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FA3137">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A536AA">
        <w:rPr>
          <w:rFonts w:ascii="GHEA Grapalat" w:hAnsi="GHEA Grapalat"/>
          <w:b/>
          <w:sz w:val="24"/>
          <w:szCs w:val="24"/>
        </w:rPr>
        <w:t>procurement@ncdc.am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FF031A">
        <w:rPr>
          <w:rFonts w:ascii="GHEA Grapalat" w:hAnsi="GHEA Grapalat"/>
          <w:b/>
          <w:i w:val="0"/>
          <w:sz w:val="24"/>
          <w:szCs w:val="24"/>
        </w:rPr>
        <w:t>п</w:t>
      </w:r>
      <w:r w:rsidR="00FF031A" w:rsidRPr="00965C35">
        <w:rPr>
          <w:rFonts w:ascii="GHEA Grapalat" w:hAnsi="GHEA Grapalat"/>
          <w:b/>
          <w:i w:val="0"/>
          <w:sz w:val="24"/>
          <w:szCs w:val="24"/>
        </w:rPr>
        <w:t>осреднически</w:t>
      </w:r>
      <w:r w:rsidR="00FF031A">
        <w:rPr>
          <w:rFonts w:ascii="GHEA Grapalat" w:hAnsi="GHEA Grapalat"/>
          <w:b/>
          <w:i w:val="0"/>
          <w:sz w:val="24"/>
          <w:szCs w:val="24"/>
        </w:rPr>
        <w:t>х</w:t>
      </w:r>
      <w:r w:rsidR="00FF031A" w:rsidRPr="00965C35">
        <w:rPr>
          <w:rFonts w:ascii="GHEA Grapalat" w:hAnsi="GHEA Grapalat"/>
          <w:b/>
          <w:i w:val="0"/>
          <w:sz w:val="24"/>
          <w:szCs w:val="24"/>
        </w:rPr>
        <w:t xml:space="preserve"> услуг по международному таможенному оформлению грузов, отправляемых в течение 2023  г., по службе доставки грузов с таможенного на национальный склад</w:t>
      </w:r>
      <w:r w:rsidRPr="009044F1">
        <w:rPr>
          <w:rFonts w:ascii="GHEA Grapalat" w:hAnsi="GHEA Grapalat"/>
          <w:i w:val="0"/>
          <w:sz w:val="24"/>
          <w:szCs w:val="24"/>
        </w:rPr>
        <w:t xml:space="preserve"> (далее — также </w:t>
      </w:r>
      <w:r w:rsidR="00E968BE">
        <w:rPr>
          <w:rFonts w:ascii="GHEA Grapalat" w:hAnsi="GHEA Grapalat"/>
          <w:i w:val="0"/>
          <w:sz w:val="24"/>
          <w:szCs w:val="24"/>
        </w:rPr>
        <w:t>услуга</w:t>
      </w:r>
      <w:r w:rsidRPr="009044F1">
        <w:rPr>
          <w:rFonts w:ascii="GHEA Grapalat" w:hAnsi="GHEA Grapalat"/>
          <w:i w:val="0"/>
          <w:sz w:val="24"/>
          <w:szCs w:val="24"/>
        </w:rPr>
        <w:t xml:space="preserve">) для нужд </w:t>
      </w:r>
      <w:r w:rsidR="00786DD8" w:rsidRPr="00786DD8">
        <w:rPr>
          <w:rFonts w:ascii="GHEA Grapalat" w:hAnsi="GHEA Grapalat"/>
          <w:b/>
          <w:i w:val="0"/>
          <w:sz w:val="24"/>
          <w:szCs w:val="24"/>
        </w:rPr>
        <w:t>ГНО «Национальн</w:t>
      </w:r>
      <w:r w:rsidR="00786DD8">
        <w:rPr>
          <w:rFonts w:ascii="GHEA Grapalat" w:hAnsi="GHEA Grapalat"/>
          <w:b/>
          <w:i w:val="0"/>
          <w:sz w:val="24"/>
          <w:szCs w:val="24"/>
        </w:rPr>
        <w:t>ого</w:t>
      </w:r>
      <w:r w:rsidR="00786DD8" w:rsidRPr="00786DD8">
        <w:rPr>
          <w:rFonts w:ascii="GHEA Grapalat" w:hAnsi="GHEA Grapalat"/>
          <w:b/>
          <w:i w:val="0"/>
          <w:sz w:val="24"/>
          <w:szCs w:val="24"/>
        </w:rPr>
        <w:t xml:space="preserve"> </w:t>
      </w:r>
      <w:proofErr w:type="spellStart"/>
      <w:r w:rsidR="00786DD8" w:rsidRPr="00786DD8">
        <w:rPr>
          <w:rFonts w:ascii="GHEA Grapalat" w:hAnsi="GHEA Grapalat"/>
          <w:b/>
          <w:i w:val="0"/>
          <w:sz w:val="24"/>
          <w:szCs w:val="24"/>
        </w:rPr>
        <w:t>центр</w:t>
      </w:r>
      <w:r w:rsidR="00786DD8">
        <w:rPr>
          <w:rFonts w:ascii="GHEA Grapalat" w:hAnsi="GHEA Grapalat"/>
          <w:b/>
          <w:i w:val="0"/>
          <w:sz w:val="24"/>
          <w:szCs w:val="24"/>
        </w:rPr>
        <w:t>ого</w:t>
      </w:r>
      <w:proofErr w:type="spellEnd"/>
      <w:r w:rsidR="00786DD8" w:rsidRPr="00786DD8">
        <w:rPr>
          <w:rFonts w:ascii="GHEA Grapalat" w:hAnsi="GHEA Grapalat"/>
          <w:b/>
          <w:i w:val="0"/>
          <w:sz w:val="24"/>
          <w:szCs w:val="24"/>
        </w:rPr>
        <w:t xml:space="preserve"> по контролю и профилактике заболеваний» МЗ РА</w:t>
      </w:r>
      <w:r w:rsidR="00786DD8">
        <w:rPr>
          <w:rFonts w:ascii="GHEA Grapalat" w:hAnsi="GHEA Grapalat"/>
          <w:i w:val="0"/>
          <w:sz w:val="24"/>
          <w:szCs w:val="24"/>
        </w:rPr>
        <w:t>, которые сгруппированы в 1 лот</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970424" w:rsidRPr="009044F1" w:rsidTr="00970424">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418" w:type="dxa"/>
            <w:vAlign w:val="center"/>
          </w:tcPr>
          <w:p w:rsidR="00970424" w:rsidRPr="000B62AD" w:rsidRDefault="00FF031A" w:rsidP="00970424">
            <w:pPr>
              <w:pStyle w:val="23"/>
              <w:widowControl w:val="0"/>
              <w:spacing w:after="120" w:line="240" w:lineRule="auto"/>
              <w:ind w:firstLine="0"/>
              <w:jc w:val="center"/>
              <w:rPr>
                <w:rFonts w:ascii="GHEA Grapalat" w:hAnsi="GHEA Grapalat"/>
                <w:sz w:val="24"/>
                <w:szCs w:val="24"/>
                <w:lang w:val="en-GB"/>
              </w:rPr>
            </w:pPr>
            <w:r>
              <w:rPr>
                <w:rFonts w:ascii="GHEA Grapalat" w:hAnsi="GHEA Grapalat"/>
                <w:sz w:val="24"/>
                <w:szCs w:val="24"/>
              </w:rPr>
              <w:t>890</w:t>
            </w:r>
            <w:r w:rsidR="000B62AD">
              <w:rPr>
                <w:rFonts w:ascii="GHEA Grapalat" w:hAnsi="GHEA Grapalat"/>
                <w:sz w:val="24"/>
                <w:szCs w:val="24"/>
                <w:lang w:val="en-GB"/>
              </w:rPr>
              <w:t>,000</w:t>
            </w:r>
          </w:p>
        </w:tc>
        <w:tc>
          <w:tcPr>
            <w:tcW w:w="6600" w:type="dxa"/>
            <w:vAlign w:val="center"/>
          </w:tcPr>
          <w:p w:rsidR="00970424" w:rsidRPr="00A536AA" w:rsidRDefault="00FF031A" w:rsidP="00B46D58">
            <w:pPr>
              <w:pStyle w:val="23"/>
              <w:widowControl w:val="0"/>
              <w:spacing w:after="120" w:line="240" w:lineRule="auto"/>
              <w:ind w:firstLine="0"/>
              <w:rPr>
                <w:rFonts w:ascii="GHEA Grapalat" w:hAnsi="GHEA Grapalat"/>
                <w:sz w:val="24"/>
                <w:szCs w:val="24"/>
                <w:u w:val="single"/>
                <w:vertAlign w:val="subscript"/>
              </w:rPr>
            </w:pPr>
            <w:r w:rsidRPr="00FF031A">
              <w:rPr>
                <w:rFonts w:ascii="GHEA Grapalat" w:hAnsi="GHEA Grapalat"/>
                <w:b/>
                <w:sz w:val="24"/>
                <w:szCs w:val="24"/>
              </w:rPr>
              <w:t xml:space="preserve">Посреднические услуги по международному таможенному оформлению грузов, отправляемых в течение 2023  г., по службе доставки грузов </w:t>
            </w:r>
            <w:proofErr w:type="gramStart"/>
            <w:r w:rsidRPr="00FF031A">
              <w:rPr>
                <w:rFonts w:ascii="GHEA Grapalat" w:hAnsi="GHEA Grapalat"/>
                <w:b/>
                <w:sz w:val="24"/>
                <w:szCs w:val="24"/>
              </w:rPr>
              <w:t>с</w:t>
            </w:r>
            <w:proofErr w:type="gramEnd"/>
            <w:r w:rsidRPr="00FF031A">
              <w:rPr>
                <w:rFonts w:ascii="GHEA Grapalat" w:hAnsi="GHEA Grapalat"/>
                <w:b/>
                <w:sz w:val="24"/>
                <w:szCs w:val="24"/>
              </w:rPr>
              <w:t xml:space="preserve"> таможенного на национальный склад.</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786DD8">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786DD8">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786DD8">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786DD8">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786DD8">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786DD8">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786DD8">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786DD8">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786DD8">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786DD8">
      <w:pPr>
        <w:widowControl w:val="0"/>
        <w:tabs>
          <w:tab w:val="left" w:pos="1134"/>
        </w:tabs>
        <w:ind w:left="66"/>
        <w:contextualSpacing/>
        <w:jc w:val="both"/>
        <w:rPr>
          <w:rFonts w:ascii="GHEA Grapalat" w:hAnsi="GHEA Grapalat" w:cs="Sylfaen"/>
        </w:rPr>
      </w:pPr>
    </w:p>
    <w:p w:rsidR="004004A3" w:rsidRPr="004004A3" w:rsidRDefault="004004A3" w:rsidP="00786DD8">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786DD8">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786DD8">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106256" w:rsidRPr="000B29DC">
        <w:rPr>
          <w:rFonts w:ascii="GHEA Grapalat" w:hAnsi="GHEA Grapalat"/>
        </w:rPr>
        <w:t>аффилированных</w:t>
      </w:r>
      <w:proofErr w:type="spellEnd"/>
      <w:r w:rsidR="00106256" w:rsidRPr="000B29DC">
        <w:rPr>
          <w:rFonts w:ascii="GHEA Grapalat" w:hAnsi="GHEA Grapalat"/>
        </w:rPr>
        <w:t xml:space="preserve"> с ним лиц на участие в процессе закупок</w:t>
      </w:r>
      <w:r w:rsidR="00106256">
        <w:rPr>
          <w:rFonts w:ascii="GHEA Grapalat" w:hAnsi="GHEA Grapalat"/>
        </w:rPr>
        <w:t>.</w:t>
      </w:r>
    </w:p>
    <w:p w:rsidR="00BA3554" w:rsidRPr="009044F1" w:rsidRDefault="00BA3554" w:rsidP="00786DD8">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786DD8">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786DD8">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786DD8">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786DD8">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786DD8">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786DD8">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786DD8">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786DD8">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786DD8">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786DD8">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786DD8">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786DD8">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786DD8">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roofErr w:type="gramEnd"/>
    </w:p>
    <w:p w:rsidR="00E67CC4" w:rsidRPr="009044F1" w:rsidRDefault="00096865" w:rsidP="00786DD8">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786DD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786DD8">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786DD8">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786DD8">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786DD8">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F50D30">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F50D30">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F50D30">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F50D30">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F50D30">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F50D30">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F50D30">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F50D30">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F50D30">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F50D30">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0371A2" w:rsidRDefault="000371A2" w:rsidP="00F50D30">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w:t>
      </w:r>
      <w:proofErr w:type="gramStart"/>
      <w:r>
        <w:rPr>
          <w:rFonts w:ascii="GHEA Grapalat" w:hAnsi="GHEA Grapalat"/>
          <w:sz w:val="24"/>
          <w:szCs w:val="24"/>
        </w:rPr>
        <w:t xml:space="preserve"> </w:t>
      </w:r>
      <w:r w:rsidR="00675789" w:rsidRPr="00EA739A">
        <w:rPr>
          <w:rFonts w:ascii="GHEA Grapalat" w:hAnsi="GHEA Grapalat"/>
          <w:b/>
          <w:sz w:val="24"/>
          <w:szCs w:val="24"/>
        </w:rPr>
        <w:t>.</w:t>
      </w:r>
      <w:proofErr w:type="gramEnd"/>
      <w:r w:rsidR="00675789" w:rsidRPr="00EA739A">
        <w:rPr>
          <w:rFonts w:ascii="GHEA Grapalat" w:hAnsi="GHEA Grapalat"/>
          <w:b/>
          <w:sz w:val="24"/>
          <w:szCs w:val="24"/>
        </w:rPr>
        <w:t xml:space="preserve"> Ереван. ул. М. </w:t>
      </w:r>
      <w:proofErr w:type="spellStart"/>
      <w:r w:rsidR="00675789" w:rsidRPr="00EA739A">
        <w:rPr>
          <w:rFonts w:ascii="GHEA Grapalat" w:hAnsi="GHEA Grapalat"/>
          <w:b/>
          <w:sz w:val="24"/>
          <w:szCs w:val="24"/>
        </w:rPr>
        <w:t>Гераци</w:t>
      </w:r>
      <w:proofErr w:type="spellEnd"/>
      <w:r w:rsidR="00675789" w:rsidRPr="00EA739A">
        <w:rPr>
          <w:rFonts w:ascii="GHEA Grapalat" w:hAnsi="GHEA Grapalat"/>
          <w:b/>
          <w:sz w:val="24"/>
          <w:szCs w:val="24"/>
        </w:rPr>
        <w:t>, 12 не позднее, чем 1</w:t>
      </w:r>
      <w:r w:rsidR="00675789">
        <w:rPr>
          <w:rFonts w:ascii="GHEA Grapalat" w:hAnsi="GHEA Grapalat"/>
          <w:b/>
          <w:sz w:val="24"/>
          <w:szCs w:val="24"/>
        </w:rPr>
        <w:t>1:0</w:t>
      </w:r>
      <w:r w:rsidR="00675789" w:rsidRPr="00EA739A">
        <w:rPr>
          <w:rFonts w:ascii="GHEA Grapalat" w:hAnsi="GHEA Grapalat"/>
          <w:b/>
          <w:sz w:val="24"/>
          <w:szCs w:val="24"/>
        </w:rPr>
        <w:t>0 часов 07-го</w:t>
      </w:r>
      <w:r w:rsidR="00675789">
        <w:rPr>
          <w:rFonts w:ascii="GHEA Grapalat" w:hAnsi="GHEA Grapalat"/>
          <w:sz w:val="24"/>
          <w:szCs w:val="24"/>
        </w:rPr>
        <w:t xml:space="preserve"> </w:t>
      </w:r>
      <w:r>
        <w:rPr>
          <w:rFonts w:ascii="GHEA Grapalat" w:hAnsi="GHEA Grapalat"/>
          <w:sz w:val="24"/>
          <w:szCs w:val="24"/>
        </w:rPr>
        <w:t xml:space="preserve">дня с даты опубликования в бюллетене объявления и приглашения на настоящую процедуру. </w:t>
      </w:r>
    </w:p>
    <w:p w:rsidR="000371A2" w:rsidRDefault="000371A2" w:rsidP="00F50D30">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proofErr w:type="spellStart"/>
      <w:r w:rsidR="00675789" w:rsidRPr="00EA739A">
        <w:rPr>
          <w:rFonts w:ascii="GHEA Grapalat" w:hAnsi="GHEA Grapalat"/>
          <w:b/>
          <w:sz w:val="24"/>
          <w:szCs w:val="24"/>
        </w:rPr>
        <w:t>Астгик</w:t>
      </w:r>
      <w:proofErr w:type="spellEnd"/>
      <w:r w:rsidR="00675789" w:rsidRPr="00EA739A">
        <w:rPr>
          <w:rFonts w:ascii="GHEA Grapalat" w:hAnsi="GHEA Grapalat"/>
          <w:b/>
          <w:sz w:val="24"/>
          <w:szCs w:val="24"/>
        </w:rPr>
        <w:t xml:space="preserve"> </w:t>
      </w:r>
      <w:proofErr w:type="spellStart"/>
      <w:r w:rsidR="00675789" w:rsidRPr="00EA739A">
        <w:rPr>
          <w:rFonts w:ascii="GHEA Grapalat" w:hAnsi="GHEA Grapalat"/>
          <w:b/>
          <w:sz w:val="24"/>
          <w:szCs w:val="24"/>
        </w:rPr>
        <w:t>Вирабян</w:t>
      </w:r>
      <w:proofErr w:type="spellEnd"/>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675789">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675789">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w:t>
      </w:r>
      <w:r w:rsidR="00D35D01">
        <w:rPr>
          <w:rFonts w:ascii="GHEA Grapalat" w:hAnsi="GHEA Grapalat"/>
        </w:rPr>
        <w:t>с деятельности и номер телефона</w:t>
      </w:r>
      <w:r>
        <w:rPr>
          <w:rFonts w:ascii="GHEA Grapalat" w:hAnsi="GHEA Grapalat"/>
        </w:rPr>
        <w:t>, которое включает:</w:t>
      </w:r>
    </w:p>
    <w:p w:rsidR="005F25EF" w:rsidRDefault="005F25EF" w:rsidP="00675789">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w:t>
      </w:r>
      <w:proofErr w:type="spellStart"/>
      <w:r w:rsidR="00F827F5">
        <w:rPr>
          <w:rFonts w:ascii="GHEA Grapalat" w:hAnsi="GHEA Grapalat"/>
        </w:rPr>
        <w:t>аффилированных</w:t>
      </w:r>
      <w:proofErr w:type="spellEnd"/>
      <w:r w:rsidR="00F827F5">
        <w:rPr>
          <w:rFonts w:ascii="GHEA Grapalat" w:hAnsi="GHEA Grapalat"/>
        </w:rPr>
        <w:t xml:space="preserve"> с ним лиц </w:t>
      </w:r>
      <w:r>
        <w:rPr>
          <w:rFonts w:ascii="GHEA Grapalat" w:hAnsi="GHEA Grapalat"/>
        </w:rPr>
        <w:t>требованиям права на участие, установленным настоящим приглашением;</w:t>
      </w:r>
    </w:p>
    <w:p w:rsidR="00C648DF" w:rsidRDefault="005F25EF" w:rsidP="00675789">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675789">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675789">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675789">
      <w:pPr>
        <w:pStyle w:val="norm"/>
        <w:widowControl w:val="0"/>
        <w:tabs>
          <w:tab w:val="left" w:pos="1134"/>
        </w:tabs>
        <w:spacing w:line="240" w:lineRule="auto"/>
        <w:ind w:firstLine="284"/>
        <w:contextualSpacing/>
        <w:rPr>
          <w:rFonts w:ascii="GHEA Grapalat" w:hAnsi="GHEA Grapalat"/>
        </w:rPr>
      </w:pPr>
      <w:proofErr w:type="spellStart"/>
      <w:r w:rsidRPr="00985FFB">
        <w:rPr>
          <w:rFonts w:ascii="GHEA Grapalat" w:hAnsi="GHEA Grapalat"/>
          <w:sz w:val="24"/>
          <w:szCs w:val="24"/>
        </w:rPr>
        <w:t>д</w:t>
      </w:r>
      <w:proofErr w:type="spellEnd"/>
      <w:r w:rsidRPr="00985FFB">
        <w:rPr>
          <w:rFonts w:ascii="GHEA Grapalat" w:hAnsi="GHEA Grapalat"/>
          <w:sz w:val="24"/>
          <w:szCs w:val="24"/>
        </w:rPr>
        <w:t xml:space="preserve">)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w:t>
      </w:r>
      <w:proofErr w:type="gramStart"/>
      <w:r w:rsidRPr="00985FFB">
        <w:rPr>
          <w:rFonts w:ascii="GHEA Grapalat" w:hAnsi="GHEA Grapalat"/>
          <w:sz w:val="24"/>
          <w:szCs w:val="24"/>
        </w:rPr>
        <w:t>,</w:t>
      </w:r>
      <w:proofErr w:type="gramEnd"/>
      <w:r w:rsidRPr="00985FFB">
        <w:rPr>
          <w:rFonts w:ascii="GHEA Grapalat" w:hAnsi="GHEA Grapalat"/>
          <w:sz w:val="24"/>
          <w:szCs w:val="24"/>
        </w:rPr>
        <w:t xml:space="preserve">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675789">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D35D01" w:rsidP="00675789">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D35D01" w:rsidP="0067578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675789">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675789">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675789">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D35D01">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D35D01">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D35D01">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Default="00BC1D1C" w:rsidP="00D35D01">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Pr>
          <w:rFonts w:ascii="GHEA Grapalat" w:hAnsi="GHEA Grapalat"/>
          <w:sz w:val="24"/>
          <w:szCs w:val="24"/>
        </w:rPr>
        <w:t>ВС</w:t>
      </w:r>
      <w:proofErr w:type="gramEnd"/>
      <w:r>
        <w:rPr>
          <w:rFonts w:ascii="GHEA Grapalat" w:hAnsi="GHEA Grapalat"/>
          <w:sz w:val="24"/>
          <w:szCs w:val="24"/>
        </w:rPr>
        <w:t>= ЦУ/</w:t>
      </w:r>
      <w:proofErr w:type="spellStart"/>
      <w:r>
        <w:rPr>
          <w:rFonts w:ascii="GHEA Grapalat" w:hAnsi="GHEA Grapalat"/>
          <w:sz w:val="24"/>
          <w:szCs w:val="24"/>
        </w:rPr>
        <w:t>С</w:t>
      </w:r>
      <w:r w:rsidR="007861DD">
        <w:rPr>
          <w:rFonts w:ascii="GHEA Grapalat" w:hAnsi="GHEA Grapalat"/>
          <w:sz w:val="24"/>
          <w:szCs w:val="24"/>
        </w:rPr>
        <w:t>ц</w:t>
      </w:r>
      <w:r>
        <w:rPr>
          <w:rFonts w:ascii="GHEA Grapalat" w:hAnsi="GHEA Grapalat"/>
          <w:sz w:val="24"/>
          <w:szCs w:val="24"/>
        </w:rPr>
        <w:t>xУxК</w:t>
      </w:r>
      <w:proofErr w:type="spellEnd"/>
      <w:r w:rsidR="007861DD">
        <w:rPr>
          <w:rFonts w:ascii="GHEA Grapalat" w:hAnsi="GHEA Grapalat"/>
          <w:sz w:val="24"/>
          <w:szCs w:val="24"/>
        </w:rPr>
        <w:t>, где:</w:t>
      </w:r>
    </w:p>
    <w:p w:rsidR="00BC1D1C" w:rsidRDefault="00BC1D1C" w:rsidP="00D35D01">
      <w:pPr>
        <w:pStyle w:val="norm"/>
        <w:widowControl w:val="0"/>
        <w:spacing w:line="240" w:lineRule="auto"/>
        <w:ind w:firstLine="567"/>
        <w:contextualSpacing/>
        <w:rPr>
          <w:rFonts w:ascii="GHEA Grapalat" w:hAnsi="GHEA Grapalat"/>
          <w:sz w:val="24"/>
          <w:szCs w:val="24"/>
        </w:rPr>
      </w:pPr>
      <w:proofErr w:type="spellStart"/>
      <w:r>
        <w:rPr>
          <w:rFonts w:ascii="GHEA Grapalat" w:hAnsi="GHEA Grapalat"/>
          <w:sz w:val="24"/>
          <w:szCs w:val="24"/>
        </w:rPr>
        <w:t>ВС-сумма</w:t>
      </w:r>
      <w:proofErr w:type="spellEnd"/>
      <w:r>
        <w:rPr>
          <w:rFonts w:ascii="GHEA Grapalat" w:hAnsi="GHEA Grapalat"/>
          <w:sz w:val="24"/>
          <w:szCs w:val="24"/>
        </w:rPr>
        <w:t xml:space="preserve">, </w:t>
      </w:r>
      <w:proofErr w:type="gramStart"/>
      <w:r>
        <w:rPr>
          <w:rFonts w:ascii="GHEA Grapalat" w:hAnsi="GHEA Grapalat"/>
          <w:sz w:val="24"/>
          <w:szCs w:val="24"/>
        </w:rPr>
        <w:t>выплачиваемая</w:t>
      </w:r>
      <w:proofErr w:type="gramEnd"/>
      <w:r>
        <w:rPr>
          <w:rFonts w:ascii="GHEA Grapalat" w:hAnsi="GHEA Grapalat"/>
          <w:sz w:val="24"/>
          <w:szCs w:val="24"/>
        </w:rPr>
        <w:t xml:space="preserve"> за оказание отдельных видов услуг, установленных договором</w:t>
      </w:r>
      <w:r w:rsidR="00F00004">
        <w:rPr>
          <w:rFonts w:ascii="GHEA Grapalat" w:hAnsi="GHEA Grapalat"/>
          <w:sz w:val="24"/>
          <w:szCs w:val="24"/>
        </w:rPr>
        <w:t>,</w:t>
      </w:r>
    </w:p>
    <w:p w:rsidR="00BC1D1C" w:rsidRDefault="00BC1D1C" w:rsidP="00D35D01">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 xml:space="preserve">ЦУ </w:t>
      </w:r>
      <w:proofErr w:type="gramStart"/>
      <w:r>
        <w:rPr>
          <w:rFonts w:ascii="GHEA Grapalat" w:hAnsi="GHEA Grapalat"/>
          <w:sz w:val="24"/>
          <w:szCs w:val="24"/>
        </w:rPr>
        <w:t>-и</w:t>
      </w:r>
      <w:proofErr w:type="gramEnd"/>
      <w:r>
        <w:rPr>
          <w:rFonts w:ascii="GHEA Grapalat" w:hAnsi="GHEA Grapalat"/>
          <w:sz w:val="24"/>
          <w:szCs w:val="24"/>
        </w:rPr>
        <w:t xml:space="preserve">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D35D01">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С</w:t>
      </w:r>
      <w:proofErr w:type="gramStart"/>
      <w:r>
        <w:rPr>
          <w:rFonts w:ascii="GHEA Grapalat" w:hAnsi="GHEA Grapalat"/>
          <w:sz w:val="24"/>
          <w:szCs w:val="24"/>
        </w:rPr>
        <w:t>Ц-</w:t>
      </w:r>
      <w:proofErr w:type="gramEnd"/>
      <w:r>
        <w:rPr>
          <w:rFonts w:ascii="GHEA Grapalat" w:hAnsi="GHEA Grapalat"/>
          <w:sz w:val="24"/>
          <w:szCs w:val="24"/>
        </w:rPr>
        <w:t xml:space="preserve">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D35D01">
      <w:pPr>
        <w:pStyle w:val="norm"/>
        <w:widowControl w:val="0"/>
        <w:spacing w:line="240" w:lineRule="auto"/>
        <w:ind w:firstLine="567"/>
        <w:contextualSpacing/>
        <w:rPr>
          <w:rFonts w:ascii="GHEA Grapalat" w:hAnsi="GHEA Grapalat"/>
          <w:sz w:val="24"/>
          <w:szCs w:val="24"/>
        </w:rPr>
      </w:pPr>
      <w:proofErr w:type="spellStart"/>
      <w:proofErr w:type="gramStart"/>
      <w:r>
        <w:rPr>
          <w:rFonts w:ascii="GHEA Grapalat" w:hAnsi="GHEA Grapalat"/>
          <w:sz w:val="24"/>
          <w:szCs w:val="24"/>
        </w:rPr>
        <w:t>У-цена</w:t>
      </w:r>
      <w:proofErr w:type="spellEnd"/>
      <w:proofErr w:type="gramEnd"/>
      <w:r>
        <w:rPr>
          <w:rFonts w:ascii="GHEA Grapalat" w:hAnsi="GHEA Grapalat"/>
          <w:sz w:val="24"/>
          <w:szCs w:val="24"/>
        </w:rPr>
        <w:t xml:space="preserve"> на максимальную единицу предоставленной услуги</w:t>
      </w:r>
      <w:r w:rsidR="00F00004">
        <w:rPr>
          <w:rFonts w:ascii="GHEA Grapalat" w:hAnsi="GHEA Grapalat"/>
          <w:sz w:val="24"/>
          <w:szCs w:val="24"/>
        </w:rPr>
        <w:t>,</w:t>
      </w:r>
    </w:p>
    <w:p w:rsidR="00BC1D1C" w:rsidRDefault="00BC1D1C" w:rsidP="00D35D01">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D35D01">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D35D01">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D35D01">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D35D01">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D35D01">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D35D01">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D35D01">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D35D01">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D35D01">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D35D01">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416546" w:rsidRDefault="00416546" w:rsidP="00B46D58">
      <w:pPr>
        <w:widowControl w:val="0"/>
        <w:spacing w:after="160"/>
        <w:ind w:left="567" w:right="565"/>
        <w:jc w:val="center"/>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D35D01">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D35D01">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D35D01">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5D5420" w:rsidRPr="005D5420">
        <w:rPr>
          <w:rFonts w:ascii="GHEA Grapalat" w:hAnsi="GHEA Grapalat"/>
          <w:b/>
          <w:sz w:val="24"/>
          <w:szCs w:val="24"/>
        </w:rPr>
        <w:t>07</w:t>
      </w:r>
      <w:r w:rsidR="00A9098A" w:rsidRPr="005D5420">
        <w:rPr>
          <w:rFonts w:ascii="GHEA Grapalat" w:hAnsi="GHEA Grapalat"/>
          <w:b/>
          <w:sz w:val="24"/>
          <w:szCs w:val="24"/>
        </w:rPr>
        <w:t xml:space="preserve">-ый день в </w:t>
      </w:r>
      <w:r w:rsidR="005D5420" w:rsidRPr="005D5420">
        <w:rPr>
          <w:rFonts w:ascii="GHEA Grapalat" w:hAnsi="GHEA Grapalat"/>
          <w:b/>
          <w:sz w:val="24"/>
          <w:szCs w:val="24"/>
        </w:rPr>
        <w:t>11:00</w:t>
      </w:r>
      <w:r w:rsidR="00A9098A" w:rsidRPr="005D5420">
        <w:rPr>
          <w:rFonts w:ascii="GHEA Grapalat" w:hAnsi="GHEA Grapalat"/>
          <w:b/>
          <w:sz w:val="24"/>
          <w:szCs w:val="24"/>
        </w:rPr>
        <w:t xml:space="preserve">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D35D01">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D35D01">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D35D01">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D35D01">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D35D01">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D35D01">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D35D01">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D35D01">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D35D01">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D35D01">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D35D01">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5D5420">
        <w:rPr>
          <w:rFonts w:ascii="GHEA Grapalat" w:hAnsi="GHEA Grapalat"/>
          <w:i w:val="0"/>
          <w:sz w:val="24"/>
          <w:szCs w:val="24"/>
        </w:rPr>
        <w:t>,</w:t>
      </w:r>
      <w:r w:rsidRPr="009044F1">
        <w:rPr>
          <w:rFonts w:ascii="GHEA Grapalat" w:hAnsi="GHEA Grapalat"/>
          <w:i w:val="0"/>
          <w:sz w:val="24"/>
          <w:szCs w:val="24"/>
        </w:rPr>
        <w:t xml:space="preserve"> </w:t>
      </w:r>
      <w:r w:rsidR="005D5420" w:rsidRPr="00E063D7">
        <w:rPr>
          <w:rFonts w:ascii="GHEA Grapalat" w:hAnsi="GHEA Grapalat"/>
          <w:b/>
          <w:i w:val="0"/>
          <w:sz w:val="22"/>
          <w:szCs w:val="22"/>
        </w:rPr>
        <w:t>установленному Центральным банком Армении на момент вскрытия заявок</w:t>
      </w:r>
      <w:r w:rsidR="005D5420">
        <w:rPr>
          <w:rFonts w:ascii="GHEA Grapalat" w:hAnsi="GHEA Grapalat"/>
          <w:b/>
          <w:i w:val="0"/>
          <w:sz w:val="22"/>
          <w:szCs w:val="22"/>
        </w:rPr>
        <w:t>.</w:t>
      </w:r>
    </w:p>
    <w:p w:rsidR="009B6D58" w:rsidRPr="00186559" w:rsidRDefault="00FD2748" w:rsidP="00D35D01">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D35D01">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proofErr w:type="gramStart"/>
      <w:r w:rsidR="00EE36CC" w:rsidRPr="009044F1">
        <w:rPr>
          <w:rFonts w:ascii="GHEA Grapalat" w:hAnsi="GHEA Grapalat"/>
          <w:sz w:val="24"/>
          <w:szCs w:val="24"/>
        </w:rPr>
        <w:t>)п</w:t>
      </w:r>
      <w:proofErr w:type="gramEnd"/>
      <w:r w:rsidR="00EE36CC" w:rsidRPr="009044F1">
        <w:rPr>
          <w:rFonts w:ascii="GHEA Grapalat" w:hAnsi="GHEA Grapalat"/>
          <w:sz w:val="24"/>
          <w:szCs w:val="24"/>
        </w:rPr>
        <w:t>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D35D01">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D35D01">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D35D01">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xml:space="preserve">,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D35D01">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D35D01">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proofErr w:type="gramStart"/>
      <w:r>
        <w:rPr>
          <w:rFonts w:ascii="GHEA Grapalat" w:hAnsi="GHEA Grapalat"/>
          <w:sz w:val="24"/>
          <w:szCs w:val="24"/>
        </w:rPr>
        <w:t xml:space="preserve"> </w:t>
      </w:r>
      <w:r w:rsidRPr="009775E8">
        <w:rPr>
          <w:rFonts w:ascii="GHEA Grapalat" w:hAnsi="GHEA Grapalat"/>
          <w:sz w:val="24"/>
          <w:szCs w:val="24"/>
        </w:rPr>
        <w:t>Е</w:t>
      </w:r>
      <w:proofErr w:type="gramEnd"/>
      <w:r w:rsidRPr="009775E8">
        <w:rPr>
          <w:rFonts w:ascii="GHEA Grapalat" w:hAnsi="GHEA Grapalat"/>
          <w:sz w:val="24"/>
          <w:szCs w:val="24"/>
        </w:rPr>
        <w:t xml:space="preserve">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D35D01">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D35D01">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D35D01">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D35D01">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D35D01">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E46770" w:rsidRPr="00B6749E">
        <w:rPr>
          <w:rFonts w:ascii="GHEA Grapalat" w:hAnsi="GHEA Grapalat"/>
          <w:sz w:val="24"/>
          <w:szCs w:val="24"/>
        </w:rPr>
        <w:t>ю(</w:t>
      </w:r>
      <w:proofErr w:type="gramEnd"/>
      <w:r w:rsidR="00E46770" w:rsidRPr="00B6749E">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D35D01">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D35D01">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D35D01">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D35D01">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D35D01">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 xml:space="preserve">на десятый </w:t>
      </w:r>
      <w:proofErr w:type="gramStart"/>
      <w:r w:rsidR="00BD06DB">
        <w:rPr>
          <w:rFonts w:ascii="GHEA Grapalat" w:hAnsi="GHEA Grapalat"/>
        </w:rPr>
        <w:t>день</w:t>
      </w:r>
      <w:proofErr w:type="gramEnd"/>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proofErr w:type="gramStart"/>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w:t>
      </w:r>
      <w:proofErr w:type="gramEnd"/>
      <w:r w:rsidR="00BD06DB">
        <w:rPr>
          <w:rFonts w:ascii="GHEA Grapalat" w:hAnsi="GHEA Grapalat"/>
        </w:rPr>
        <w:t xml:space="preserve">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D35D01">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D35D01">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D35D01">
      <w:pPr>
        <w:pStyle w:val="aff"/>
        <w:widowControl w:val="0"/>
        <w:numPr>
          <w:ilvl w:val="0"/>
          <w:numId w:val="31"/>
        </w:numPr>
        <w:ind w:left="0" w:firstLine="284"/>
        <w:contextualSpacing/>
        <w:jc w:val="both"/>
        <w:rPr>
          <w:rFonts w:ascii="GHEA Grapalat" w:hAnsi="GHEA Grapalat"/>
        </w:rPr>
      </w:pPr>
      <w:proofErr w:type="gramStart"/>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6D55DC" w:rsidRPr="0087724F" w:rsidRDefault="00C61E94" w:rsidP="00D35D01">
      <w:pPr>
        <w:widowControl w:val="0"/>
        <w:tabs>
          <w:tab w:val="left" w:pos="1276"/>
        </w:tabs>
        <w:ind w:firstLine="567"/>
        <w:contextualSpacing/>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proofErr w:type="gramStart"/>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w:t>
      </w:r>
      <w:proofErr w:type="gramStart"/>
      <w:r w:rsidRPr="0087724F">
        <w:rPr>
          <w:rFonts w:ascii="GHEA Grapalat" w:hAnsi="GHEA Grapalat" w:cs="Sylfaen" w:hint="eastAsia"/>
        </w:rPr>
        <w:t>я</w:t>
      </w:r>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D35D01">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D35D01">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D35D01">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D35D01">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D35D01">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D35D01">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 </w:t>
      </w:r>
    </w:p>
    <w:p w:rsidR="00583092" w:rsidRPr="009044F1" w:rsidRDefault="00A150A9" w:rsidP="00D35D01">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D35D01">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D35D01">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D35D01">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D35D01">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D35D01">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D35D01">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EE5A30" w:rsidRPr="00B6749E" w:rsidRDefault="00EE5A30" w:rsidP="00D35D01">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D35D01">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 xml:space="preserve">применим также в том случае, когда заявку подал только один </w:t>
      </w:r>
      <w:proofErr w:type="gramStart"/>
      <w:r w:rsidRPr="00747338">
        <w:rPr>
          <w:rFonts w:ascii="GHEA Grapalat" w:hAnsi="GHEA Grapalat"/>
          <w:sz w:val="24"/>
          <w:szCs w:val="24"/>
        </w:rPr>
        <w:t>участник</w:t>
      </w:r>
      <w:proofErr w:type="gramEnd"/>
      <w:r w:rsidRPr="00747338">
        <w:rPr>
          <w:rFonts w:ascii="GHEA Grapalat" w:hAnsi="GHEA Grapalat"/>
          <w:sz w:val="24"/>
          <w:szCs w:val="24"/>
        </w:rPr>
        <w:t xml:space="preserve">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D35D01">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5D5420">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5D5420">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5D5420">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5D5420">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proofErr w:type="gramStart"/>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proofErr w:type="gramEnd"/>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5D5420">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w:t>
      </w:r>
      <w:proofErr w:type="gramStart"/>
      <w:r w:rsidR="000313A6" w:rsidRPr="009044F1">
        <w:rPr>
          <w:rFonts w:ascii="GHEA Grapalat" w:hAnsi="GHEA Grapalat"/>
        </w:rPr>
        <w:t>,</w:t>
      </w:r>
      <w:proofErr w:type="gramEnd"/>
      <w:r w:rsidR="000313A6"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5D542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2D58A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2D58A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2D58A8">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sidRPr="002D58A8">
        <w:rPr>
          <w:rFonts w:ascii="GHEA Grapalat" w:hAnsi="GHEA Grapalat"/>
          <w:b/>
          <w:color w:val="000000" w:themeColor="text1"/>
        </w:rPr>
        <w:t>5-и рабочих дней</w:t>
      </w:r>
      <w:r w:rsidR="007C56B2" w:rsidRPr="00681C1F">
        <w:rPr>
          <w:rFonts w:ascii="GHEA Grapalat" w:hAnsi="GHEA Grapalat"/>
          <w:color w:val="000000" w:themeColor="text1"/>
        </w:rPr>
        <w:t xml:space="preserve">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D00EF4">
        <w:rPr>
          <w:rFonts w:ascii="GHEA Grapalat" w:hAnsi="GHEA Grapalat"/>
        </w:rPr>
        <w:t>.</w:t>
      </w:r>
      <w:r w:rsidR="00D00EF4">
        <w:rPr>
          <w:rFonts w:ascii="GHEA Grapalat" w:hAnsi="GHEA Grapalat"/>
          <w:color w:val="000000" w:themeColor="text1"/>
        </w:rPr>
        <w:t xml:space="preserve"> </w:t>
      </w:r>
      <w:r w:rsidR="007C56B2"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EC1E2D">
        <w:rPr>
          <w:rFonts w:ascii="GHEA Grapalat" w:hAnsi="GHEA Grapalat"/>
          <w:color w:val="000000" w:themeColor="text1"/>
        </w:rPr>
        <w:t>.</w:t>
      </w:r>
    </w:p>
    <w:p w:rsidR="00384973" w:rsidRPr="00665D27" w:rsidRDefault="00A6609C" w:rsidP="00665D27">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EC1E2D">
        <w:rPr>
          <w:rFonts w:ascii="GHEA Grapalat" w:hAnsi="GHEA Grapalat"/>
          <w:b/>
        </w:rPr>
        <w:t xml:space="preserve">Размер обеспечения квалификации равен </w:t>
      </w:r>
      <w:r w:rsidR="00427585" w:rsidRPr="00EC1E2D">
        <w:rPr>
          <w:rFonts w:ascii="GHEA Grapalat" w:hAnsi="GHEA Grapalat"/>
          <w:b/>
        </w:rPr>
        <w:t>п</w:t>
      </w:r>
      <w:r w:rsidR="003F591C" w:rsidRPr="00EC1E2D">
        <w:rPr>
          <w:rFonts w:ascii="GHEA Grapalat" w:hAnsi="GHEA Grapalat"/>
          <w:b/>
        </w:rPr>
        <w:t>я</w:t>
      </w:r>
      <w:r w:rsidR="00427585" w:rsidRPr="00EC1E2D">
        <w:rPr>
          <w:rFonts w:ascii="GHEA Grapalat" w:hAnsi="GHEA Grapalat"/>
          <w:b/>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w:t>
      </w:r>
      <w:r w:rsidR="00EC1E2D">
        <w:rPr>
          <w:rFonts w:ascii="GHEA Grapalat" w:hAnsi="GHEA Grapalat"/>
        </w:rPr>
        <w:t>ожение 4. 2) или наличных денег</w:t>
      </w:r>
      <w:r w:rsidR="00EE02C2">
        <w:rPr>
          <w:rFonts w:ascii="GHEA Grapalat" w:hAnsi="GHEA Grapalat"/>
        </w:rPr>
        <w:t>.</w:t>
      </w:r>
      <w:r w:rsidR="00665D27">
        <w:rPr>
          <w:rFonts w:ascii="GHEA Grapalat" w:hAnsi="GHEA Grapalat"/>
        </w:rPr>
        <w:t xml:space="preserve"> </w:t>
      </w:r>
      <w:r w:rsidR="0085658A" w:rsidRPr="008D2394">
        <w:rPr>
          <w:rFonts w:ascii="GHEA Grapalat" w:hAnsi="GHEA Grapalat"/>
        </w:rPr>
        <w:t xml:space="preserve">Причем  обеспечение должно быть действительным как минимум  включительно </w:t>
      </w:r>
      <w:r w:rsidR="0085658A" w:rsidRPr="00665D27">
        <w:rPr>
          <w:rFonts w:ascii="GHEA Grapalat" w:hAnsi="GHEA Grapalat"/>
          <w:b/>
        </w:rPr>
        <w:t xml:space="preserve">до 20-го </w:t>
      </w:r>
      <w:r w:rsidR="005A180A" w:rsidRPr="00665D27">
        <w:rPr>
          <w:rFonts w:ascii="GHEA Grapalat" w:hAnsi="GHEA Grapalat"/>
          <w:b/>
        </w:rPr>
        <w:t>рабочего дня</w:t>
      </w:r>
      <w:r w:rsidR="005A180A" w:rsidRPr="008D2394">
        <w:rPr>
          <w:rFonts w:ascii="GHEA Grapalat" w:hAnsi="GHEA Grapalat"/>
        </w:rPr>
        <w:t>, следующего за днем полного принятия заказчиком результата выполнения договора</w:t>
      </w:r>
      <w:r w:rsidR="00665D27">
        <w:rPr>
          <w:rFonts w:ascii="GHEA Grapalat" w:hAnsi="GHEA Grapalat"/>
        </w:rPr>
        <w:t>.</w:t>
      </w:r>
    </w:p>
    <w:p w:rsidR="00CD2651" w:rsidRPr="002E6E0C" w:rsidRDefault="00CD2651" w:rsidP="002D58A8">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2D58A8">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2D58A8">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707948" w:rsidRDefault="00786738" w:rsidP="002D58A8">
      <w:pPr>
        <w:widowControl w:val="0"/>
        <w:tabs>
          <w:tab w:val="left" w:pos="1276"/>
        </w:tabs>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2D58A8">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rsidR="00440A2C" w:rsidRPr="00853D2D" w:rsidRDefault="00030D40" w:rsidP="00440A2C">
      <w:pPr>
        <w:widowControl w:val="0"/>
        <w:tabs>
          <w:tab w:val="left" w:pos="1276"/>
        </w:tabs>
        <w:ind w:firstLine="709"/>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440A2C">
        <w:rPr>
          <w:rFonts w:ascii="GHEA Grapalat" w:hAnsi="GHEA Grapalat"/>
          <w:b/>
        </w:rPr>
        <w:t xml:space="preserve">Размер обеспечения договора составляет 10 процентов </w:t>
      </w:r>
      <w:r w:rsidRPr="00853D2D">
        <w:rPr>
          <w:rFonts w:ascii="GHEA Grapalat" w:hAnsi="GHEA Grapalat"/>
        </w:rPr>
        <w:t xml:space="preserve">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w:t>
      </w:r>
      <w:r w:rsidR="00440A2C" w:rsidRPr="008F7AA4">
        <w:rPr>
          <w:rFonts w:ascii="GHEA Grapalat" w:hAnsi="GHEA Grapalat"/>
          <w:b/>
        </w:rPr>
        <w:t xml:space="preserve">в виде соглашения о неустойке (приложение </w:t>
      </w:r>
      <w:r w:rsidR="00440A2C">
        <w:rPr>
          <w:rFonts w:ascii="GHEA Grapalat" w:hAnsi="GHEA Grapalat"/>
          <w:b/>
        </w:rPr>
        <w:t>5.1</w:t>
      </w:r>
      <w:r w:rsidR="00440A2C" w:rsidRPr="008F7AA4">
        <w:rPr>
          <w:rFonts w:ascii="GHEA Grapalat" w:hAnsi="GHEA Grapalat"/>
          <w:b/>
        </w:rPr>
        <w:t>) или наличных денег</w:t>
      </w:r>
      <w:r w:rsidR="00440A2C">
        <w:rPr>
          <w:rFonts w:ascii="GHEA Grapalat" w:hAnsi="GHEA Grapalat"/>
          <w:b/>
        </w:rPr>
        <w:t>.</w:t>
      </w:r>
    </w:p>
    <w:p w:rsidR="0011249D" w:rsidRDefault="0058395E" w:rsidP="002D58A8">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w:t>
      </w:r>
      <w:proofErr w:type="gramStart"/>
      <w:r w:rsidR="0011249D" w:rsidRPr="00AA515D">
        <w:rPr>
          <w:rFonts w:ascii="GHEA Grapalat" w:hAnsi="GHEA Grapalat"/>
        </w:rPr>
        <w:t>по</w:t>
      </w:r>
      <w:proofErr w:type="gramEnd"/>
      <w:r w:rsidR="0011249D" w:rsidRPr="00AA515D">
        <w:rPr>
          <w:rFonts w:ascii="GHEA Grapalat" w:hAnsi="GHEA Grapalat"/>
        </w:rPr>
        <w:t xml:space="preserve"> более </w:t>
      </w:r>
      <w:proofErr w:type="gramStart"/>
      <w:r w:rsidR="0011249D" w:rsidRPr="00AA515D">
        <w:rPr>
          <w:rFonts w:ascii="GHEA Grapalat" w:hAnsi="GHEA Grapalat"/>
        </w:rPr>
        <w:t>чем</w:t>
      </w:r>
      <w:proofErr w:type="gramEnd"/>
      <w:r w:rsidR="0011249D" w:rsidRPr="00AA515D">
        <w:rPr>
          <w:rFonts w:ascii="GHEA Grapalat" w:hAnsi="GHEA Grapalat"/>
        </w:rPr>
        <w:t xml:space="preserve">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2D58A8">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40A2C" w:rsidRPr="00440A2C">
        <w:rPr>
          <w:rFonts w:ascii="GHEA Grapalat" w:hAnsi="GHEA Grapalat"/>
          <w:b/>
        </w:rPr>
        <w:t>2</w:t>
      </w:r>
      <w:r w:rsidR="00963991" w:rsidRPr="00440A2C">
        <w:rPr>
          <w:rFonts w:ascii="GHEA Grapalat" w:hAnsi="GHEA Grapalat"/>
          <w:b/>
        </w:rPr>
        <w:t>0</w:t>
      </w:r>
      <w:r w:rsidR="00030D40" w:rsidRPr="00440A2C">
        <w:rPr>
          <w:rFonts w:ascii="GHEA Grapalat" w:hAnsi="GHEA Grapalat"/>
          <w:b/>
        </w:rPr>
        <w:t>-го рабочего дня</w:t>
      </w:r>
      <w:r w:rsidR="00030D40" w:rsidRPr="009044F1">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2D58A8">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2D58A8">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 xml:space="preserve">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2D58A8">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2D58A8" w:rsidRDefault="00030D40" w:rsidP="002D58A8">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r w:rsidR="002807DD">
        <w:rPr>
          <w:rFonts w:ascii="GHEA Grapalat" w:hAnsi="GHEA Grapalat"/>
          <w:b/>
        </w:rPr>
        <w:t xml:space="preserve">   </w:t>
      </w:r>
    </w:p>
    <w:p w:rsidR="0074650E" w:rsidRDefault="0074650E" w:rsidP="002D58A8">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574AD5">
      <w:pPr>
        <w:contextualSpacing/>
        <w:rPr>
          <w:rFonts w:ascii="GHEA Grapalat" w:hAnsi="GHEA Grapalat" w:cs="Arial"/>
          <w:b/>
        </w:rPr>
      </w:pPr>
    </w:p>
    <w:p w:rsidR="00096865" w:rsidRPr="009044F1" w:rsidRDefault="00096865" w:rsidP="00574AD5">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574AD5">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574AD5" w:rsidRPr="009044F1" w:rsidRDefault="00574AD5" w:rsidP="00574AD5">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096865" w:rsidRPr="009044F1" w:rsidRDefault="00096865" w:rsidP="00574AD5">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574AD5">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574AD5">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4AD5" w:rsidRDefault="00574AD5"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12.1</w:t>
      </w:r>
      <w:proofErr w:type="gramStart"/>
      <w:r w:rsidRPr="00216702">
        <w:rPr>
          <w:rFonts w:ascii="GHEA Grapalat" w:hAnsi="GHEA Grapalat"/>
        </w:rPr>
        <w:t xml:space="preserve"> </w:t>
      </w:r>
      <w:r>
        <w:rPr>
          <w:rFonts w:ascii="GHEA Grapalat" w:hAnsi="GHEA Grapalat"/>
        </w:rPr>
        <w:t>К</w:t>
      </w:r>
      <w:proofErr w:type="gramEnd"/>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216702">
        <w:rPr>
          <w:rFonts w:ascii="GHEA Grapalat" w:hAnsi="GHEA Grapalat"/>
        </w:rPr>
        <w:t>далее-</w:t>
      </w:r>
      <w:r>
        <w:rPr>
          <w:rFonts w:ascii="GHEA Grapalat" w:hAnsi="GHEA Grapalat"/>
        </w:rPr>
        <w:t>К</w:t>
      </w:r>
      <w:r w:rsidR="00A11BA5">
        <w:rPr>
          <w:rFonts w:ascii="GHEA Grapalat" w:hAnsi="GHEA Grapalat"/>
        </w:rPr>
        <w:t>одекс</w:t>
      </w:r>
      <w:proofErr w:type="spellEnd"/>
      <w:r w:rsidR="00A11BA5">
        <w:rPr>
          <w:rFonts w:ascii="GHEA Grapalat" w:hAnsi="GHEA Grapalat"/>
        </w:rPr>
        <w:t>)</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В случае неисполнения ответчиком требований решения о требовании доказатель</w:t>
      </w:r>
      <w:proofErr w:type="gramStart"/>
      <w:r w:rsidRPr="00570BBD">
        <w:rPr>
          <w:rFonts w:ascii="GHEA Grapalat" w:hAnsi="GHEA Grapalat"/>
        </w:rPr>
        <w:t>ств в ср</w:t>
      </w:r>
      <w:proofErr w:type="gramEnd"/>
      <w:r w:rsidRPr="00570BBD">
        <w:rPr>
          <w:rFonts w:ascii="GHEA Grapalat" w:hAnsi="GHEA Grapalat"/>
        </w:rPr>
        <w:t xml:space="preserve">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70BBD">
        <w:rPr>
          <w:rFonts w:ascii="GHEA Grapalat" w:hAnsi="GHEA Grapalat"/>
        </w:rPr>
        <w:t>лиц-руководителя</w:t>
      </w:r>
      <w:proofErr w:type="spellEnd"/>
      <w:proofErr w:type="gramEnd"/>
      <w:r w:rsidRPr="00570BBD">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w:t>
      </w:r>
      <w:proofErr w:type="gramStart"/>
      <w:r w:rsidRPr="00570BBD">
        <w:rPr>
          <w:rFonts w:ascii="GHEA Grapalat" w:hAnsi="GHEA Grapalat"/>
        </w:rPr>
        <w:t>.У</w:t>
      </w:r>
      <w:proofErr w:type="gramEnd"/>
      <w:r w:rsidRPr="00570BBD">
        <w:rPr>
          <w:rFonts w:ascii="GHEA Grapalat" w:hAnsi="GHEA Grapalat"/>
        </w:rPr>
        <w:t>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850B48">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850B48">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850B48">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850B48">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850B48">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850B48">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7432E3" w:rsidRDefault="002D5CF0" w:rsidP="00850B48">
      <w:pPr>
        <w:widowControl w:val="0"/>
        <w:tabs>
          <w:tab w:val="left" w:pos="1134"/>
        </w:tabs>
        <w:ind w:firstLine="567"/>
        <w:contextualSpacing/>
        <w:jc w:val="both"/>
        <w:rPr>
          <w:rFonts w:ascii="GHEA Grapalat" w:hAnsi="GHEA Grapalat"/>
          <w:highlight w:val="yellow"/>
        </w:rPr>
      </w:pPr>
      <w:r w:rsidRPr="007432E3">
        <w:rPr>
          <w:rFonts w:ascii="GHEA Grapalat" w:hAnsi="GHEA Grapalat"/>
          <w:highlight w:val="yellow"/>
        </w:rPr>
        <w:t>2.1</w:t>
      </w:r>
      <w:r w:rsidR="005114D0" w:rsidRPr="007432E3">
        <w:rPr>
          <w:rFonts w:ascii="GHEA Grapalat" w:hAnsi="GHEA Grapalat"/>
          <w:highlight w:val="yellow"/>
        </w:rPr>
        <w:t>.</w:t>
      </w:r>
      <w:r w:rsidR="009873F3" w:rsidRPr="007432E3">
        <w:rPr>
          <w:rFonts w:ascii="GHEA Grapalat" w:hAnsi="GHEA Grapalat"/>
          <w:highlight w:val="yellow"/>
        </w:rPr>
        <w:tab/>
      </w:r>
      <w:proofErr w:type="spellStart"/>
      <w:r w:rsidRPr="007432E3">
        <w:rPr>
          <w:rFonts w:ascii="GHEA Grapalat" w:hAnsi="GHEA Grapalat"/>
          <w:highlight w:val="yellow"/>
        </w:rPr>
        <w:t>заявление</w:t>
      </w:r>
      <w:r w:rsidR="00EB3C28" w:rsidRPr="007432E3">
        <w:rPr>
          <w:rFonts w:ascii="GHEA Grapalat" w:hAnsi="GHEA Grapalat"/>
          <w:highlight w:val="yellow"/>
        </w:rPr>
        <w:t>-объявлени</w:t>
      </w:r>
      <w:proofErr w:type="spellEnd"/>
      <w:proofErr w:type="gramStart"/>
      <w:r w:rsidR="00EB3C28" w:rsidRPr="007432E3">
        <w:rPr>
          <w:rFonts w:ascii="GHEA Grapalat" w:hAnsi="GHEA Grapalat"/>
          <w:highlight w:val="yellow"/>
          <w:lang w:val="en-US"/>
        </w:rPr>
        <w:t>e</w:t>
      </w:r>
      <w:proofErr w:type="gramEnd"/>
      <w:r w:rsidR="00EB3C28" w:rsidRPr="007432E3">
        <w:rPr>
          <w:rFonts w:ascii="GHEA Grapalat" w:hAnsi="GHEA Grapalat"/>
          <w:highlight w:val="yellow"/>
        </w:rPr>
        <w:t xml:space="preserve"> </w:t>
      </w:r>
      <w:r w:rsidRPr="007432E3">
        <w:rPr>
          <w:rFonts w:ascii="GHEA Grapalat" w:hAnsi="GHEA Grapalat"/>
          <w:highlight w:val="yellow"/>
        </w:rPr>
        <w:t xml:space="preserve"> на участие в процедуре согласно Приложению №1;</w:t>
      </w:r>
    </w:p>
    <w:p w:rsidR="009D7EFF" w:rsidRPr="007432E3" w:rsidRDefault="009D7EFF" w:rsidP="00850B48">
      <w:pPr>
        <w:widowControl w:val="0"/>
        <w:tabs>
          <w:tab w:val="left" w:pos="1134"/>
        </w:tabs>
        <w:ind w:firstLine="567"/>
        <w:contextualSpacing/>
        <w:jc w:val="both"/>
        <w:rPr>
          <w:rFonts w:ascii="GHEA Grapalat" w:hAnsi="GHEA Grapalat"/>
          <w:highlight w:val="yellow"/>
        </w:rPr>
      </w:pPr>
      <w:r w:rsidRPr="007432E3">
        <w:rPr>
          <w:rFonts w:ascii="GHEA Grapalat" w:hAnsi="GHEA Grapalat"/>
          <w:highlight w:val="yellow"/>
        </w:rPr>
        <w:t>2.</w:t>
      </w:r>
      <w:r w:rsidR="000027E1" w:rsidRPr="007432E3">
        <w:rPr>
          <w:rFonts w:ascii="GHEA Grapalat" w:hAnsi="GHEA Grapalat"/>
          <w:highlight w:val="yellow"/>
        </w:rPr>
        <w:t>2</w:t>
      </w:r>
      <w:r w:rsidR="00F429C4" w:rsidRPr="007432E3">
        <w:rPr>
          <w:rFonts w:ascii="GHEA Grapalat" w:hAnsi="GHEA Grapalat"/>
          <w:highlight w:val="yellow"/>
        </w:rPr>
        <w:t>.</w:t>
      </w:r>
      <w:r w:rsidR="00EA7CA6" w:rsidRPr="007432E3">
        <w:rPr>
          <w:rFonts w:ascii="GHEA Grapalat" w:hAnsi="GHEA Grapalat"/>
          <w:highlight w:val="yellow"/>
        </w:rPr>
        <w:t xml:space="preserve"> </w:t>
      </w:r>
      <w:r w:rsidR="00524D3D" w:rsidRPr="007432E3">
        <w:rPr>
          <w:rFonts w:ascii="GHEA Grapalat" w:hAnsi="GHEA Grapalat"/>
          <w:highlight w:val="yellow"/>
        </w:rPr>
        <w:t xml:space="preserve"> </w:t>
      </w:r>
      <w:r w:rsidRPr="007432E3">
        <w:rPr>
          <w:rFonts w:ascii="GHEA Grapalat" w:hAnsi="GHEA Grapalat"/>
          <w:highlight w:val="yellow"/>
        </w:rPr>
        <w:t>копию агентского договора и данные лица, являющегося стороной этого договора, если Договор будет выполняться через агентство;</w:t>
      </w:r>
    </w:p>
    <w:p w:rsidR="008D4137" w:rsidRPr="007432E3" w:rsidRDefault="008D4137" w:rsidP="00850B48">
      <w:pPr>
        <w:widowControl w:val="0"/>
        <w:tabs>
          <w:tab w:val="left" w:pos="1134"/>
        </w:tabs>
        <w:ind w:firstLine="567"/>
        <w:contextualSpacing/>
        <w:jc w:val="both"/>
        <w:rPr>
          <w:rFonts w:ascii="GHEA Grapalat" w:hAnsi="GHEA Grapalat"/>
          <w:highlight w:val="yellow"/>
        </w:rPr>
      </w:pPr>
      <w:r w:rsidRPr="007432E3">
        <w:rPr>
          <w:rFonts w:ascii="GHEA Grapalat" w:hAnsi="GHEA Grapalat"/>
          <w:highlight w:val="yellow"/>
        </w:rPr>
        <w:t>2.</w:t>
      </w:r>
      <w:r w:rsidR="000027E1" w:rsidRPr="007432E3">
        <w:rPr>
          <w:rFonts w:ascii="GHEA Grapalat" w:hAnsi="GHEA Grapalat"/>
          <w:highlight w:val="yellow"/>
        </w:rPr>
        <w:t>3</w:t>
      </w:r>
      <w:r w:rsidR="00F429C4" w:rsidRPr="007432E3">
        <w:rPr>
          <w:rFonts w:ascii="GHEA Grapalat" w:hAnsi="GHEA Grapalat"/>
          <w:highlight w:val="yellow"/>
        </w:rPr>
        <w:t>.</w:t>
      </w:r>
      <w:r w:rsidR="00EA7CA6" w:rsidRPr="007432E3">
        <w:rPr>
          <w:rFonts w:ascii="GHEA Grapalat" w:hAnsi="GHEA Grapalat"/>
          <w:highlight w:val="yellow"/>
        </w:rPr>
        <w:t xml:space="preserve"> </w:t>
      </w:r>
      <w:r w:rsidRPr="007432E3">
        <w:rPr>
          <w:rFonts w:ascii="GHEA Grapalat" w:hAnsi="GHEA Grapalat"/>
          <w:highlight w:val="yellow"/>
        </w:rPr>
        <w:t>договор о совместной деятельности, если участники участвуют в процедуре закупки в порядке совместной деятельности (консорциумом)</w:t>
      </w:r>
      <w:r w:rsidR="0054780B" w:rsidRPr="007432E3">
        <w:rPr>
          <w:rStyle w:val="af6"/>
          <w:rFonts w:ascii="GHEA Grapalat" w:hAnsi="GHEA Grapalat"/>
          <w:highlight w:val="yellow"/>
        </w:rPr>
        <w:footnoteReference w:customMarkFollows="1" w:id="1"/>
        <w:t>14</w:t>
      </w:r>
    </w:p>
    <w:p w:rsidR="00E67BA7" w:rsidRPr="00E267E5" w:rsidRDefault="00096865" w:rsidP="00850B48">
      <w:pPr>
        <w:widowControl w:val="0"/>
        <w:tabs>
          <w:tab w:val="left" w:pos="1134"/>
        </w:tabs>
        <w:ind w:firstLine="567"/>
        <w:contextualSpacing/>
        <w:jc w:val="both"/>
        <w:rPr>
          <w:rFonts w:ascii="GHEA Grapalat" w:hAnsi="GHEA Grapalat"/>
        </w:rPr>
      </w:pPr>
      <w:r w:rsidRPr="007432E3">
        <w:rPr>
          <w:rFonts w:ascii="GHEA Grapalat" w:hAnsi="GHEA Grapalat"/>
          <w:highlight w:val="yellow"/>
        </w:rPr>
        <w:t>2.</w:t>
      </w:r>
      <w:r w:rsidR="00850B48" w:rsidRPr="007432E3">
        <w:rPr>
          <w:rFonts w:ascii="GHEA Grapalat" w:hAnsi="GHEA Grapalat"/>
          <w:highlight w:val="yellow"/>
        </w:rPr>
        <w:t>4</w:t>
      </w:r>
      <w:r w:rsidR="004413A5" w:rsidRPr="007432E3">
        <w:rPr>
          <w:rFonts w:ascii="GHEA Grapalat" w:hAnsi="GHEA Grapalat"/>
          <w:highlight w:val="yellow"/>
        </w:rPr>
        <w:t>.</w:t>
      </w:r>
      <w:r w:rsidR="00367A9A" w:rsidRPr="007432E3">
        <w:rPr>
          <w:rFonts w:ascii="GHEA Grapalat" w:hAnsi="GHEA Grapalat"/>
          <w:highlight w:val="yellow"/>
        </w:rPr>
        <w:tab/>
      </w:r>
      <w:r w:rsidRPr="007432E3">
        <w:rPr>
          <w:rFonts w:ascii="GHEA Grapalat" w:hAnsi="GHEA Grapalat"/>
          <w:highlight w:val="yellow"/>
        </w:rPr>
        <w:t>ценовое предложение согласно Приложению №</w:t>
      </w:r>
      <w:r w:rsidR="00385C27" w:rsidRPr="007432E3">
        <w:rPr>
          <w:rFonts w:ascii="GHEA Grapalat" w:hAnsi="GHEA Grapalat"/>
          <w:highlight w:val="yellow"/>
        </w:rPr>
        <w:t>2</w:t>
      </w:r>
      <w:r w:rsidR="00BC7BF7" w:rsidRPr="007432E3">
        <w:rPr>
          <w:rFonts w:ascii="GHEA Grapalat" w:hAnsi="GHEA Grapalat"/>
          <w:highlight w:val="yellow"/>
        </w:rPr>
        <w:t>.</w:t>
      </w:r>
      <w:r w:rsidRPr="007432E3">
        <w:rPr>
          <w:rFonts w:ascii="GHEA Grapalat" w:hAnsi="GHEA Grapalat"/>
          <w:highlight w:val="yellow"/>
        </w:rPr>
        <w:t xml:space="preserve"> Ценовое предложение представляется в форме расчета, состоящего из обобщенных компонентов стоимости</w:t>
      </w:r>
      <w:r w:rsidR="008F7138" w:rsidRPr="007432E3">
        <w:rPr>
          <w:rFonts w:ascii="GHEA Grapalat" w:hAnsi="GHEA Grapalat"/>
          <w:highlight w:val="yellow"/>
        </w:rPr>
        <w:t xml:space="preserve"> (совокупность себестоимости и прогнозируемой прибыли) </w:t>
      </w:r>
      <w:r w:rsidR="006B2A75" w:rsidRPr="007432E3">
        <w:rPr>
          <w:rFonts w:ascii="GHEA Grapalat" w:hAnsi="GHEA Grapalat"/>
          <w:highlight w:val="yellow"/>
        </w:rPr>
        <w:t xml:space="preserve"> </w:t>
      </w:r>
      <w:r w:rsidRPr="007432E3">
        <w:rPr>
          <w:rFonts w:ascii="GHEA Grapalat" w:hAnsi="GHEA Grapalat"/>
          <w:highlight w:val="yellow"/>
        </w:rPr>
        <w:t>и налога на добавленную стоимость. Расчет компонентов стоимости — разбивка или другие детали — не</w:t>
      </w:r>
      <w:r w:rsidR="00E267E5" w:rsidRPr="007432E3">
        <w:rPr>
          <w:rFonts w:ascii="GHEA Grapalat" w:hAnsi="GHEA Grapalat"/>
          <w:highlight w:val="yellow"/>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7432E3">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7432E3">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w:t>
      </w:r>
      <w:r w:rsidRPr="007432E3">
        <w:rPr>
          <w:rFonts w:ascii="GHEA Grapalat" w:hAnsi="GHEA Grapalat"/>
          <w:b/>
        </w:rPr>
        <w:t xml:space="preserve">в </w:t>
      </w:r>
      <w:r w:rsidR="007432E3" w:rsidRPr="007432E3">
        <w:rPr>
          <w:rFonts w:ascii="GHEA Grapalat" w:hAnsi="GHEA Grapalat"/>
          <w:b/>
        </w:rPr>
        <w:t>1</w:t>
      </w:r>
      <w:r w:rsidRPr="007432E3">
        <w:rPr>
          <w:rFonts w:ascii="GHEA Grapalat" w:hAnsi="GHEA Grapalat"/>
          <w:b/>
        </w:rPr>
        <w:t xml:space="preserve"> экземпляр</w:t>
      </w:r>
      <w:r w:rsidR="007432E3" w:rsidRPr="007432E3">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7432E3">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7432E3">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7432E3" w:rsidRDefault="00E24455" w:rsidP="007432E3">
      <w:pPr>
        <w:widowControl w:val="0"/>
        <w:tabs>
          <w:tab w:val="left" w:pos="1134"/>
        </w:tabs>
        <w:ind w:firstLine="567"/>
        <w:contextualSpacing/>
        <w:rPr>
          <w:rFonts w:ascii="GHEA Grapalat" w:hAnsi="GHEA Grapalat"/>
          <w:highlight w:val="yellow"/>
        </w:rPr>
      </w:pPr>
      <w:r w:rsidRPr="007432E3">
        <w:rPr>
          <w:rFonts w:ascii="GHEA Grapalat" w:hAnsi="GHEA Grapalat"/>
          <w:highlight w:val="yellow"/>
        </w:rPr>
        <w:t>1)</w:t>
      </w:r>
      <w:r w:rsidRPr="007432E3">
        <w:rPr>
          <w:rFonts w:ascii="GHEA Grapalat" w:hAnsi="GHEA Grapalat"/>
          <w:highlight w:val="yellow"/>
        </w:rPr>
        <w:tab/>
        <w:t>наименование заказчика и место (адрес) подачи заявки;</w:t>
      </w:r>
    </w:p>
    <w:p w:rsidR="00E24455" w:rsidRPr="007432E3" w:rsidRDefault="00E24455" w:rsidP="007432E3">
      <w:pPr>
        <w:widowControl w:val="0"/>
        <w:tabs>
          <w:tab w:val="left" w:pos="1134"/>
          <w:tab w:val="left" w:pos="6284"/>
        </w:tabs>
        <w:ind w:firstLine="567"/>
        <w:contextualSpacing/>
        <w:jc w:val="both"/>
        <w:rPr>
          <w:rFonts w:ascii="GHEA Grapalat" w:hAnsi="GHEA Grapalat"/>
          <w:highlight w:val="yellow"/>
        </w:rPr>
      </w:pPr>
      <w:r w:rsidRPr="007432E3">
        <w:rPr>
          <w:rFonts w:ascii="GHEA Grapalat" w:hAnsi="GHEA Grapalat"/>
          <w:highlight w:val="yellow"/>
        </w:rPr>
        <w:t>2)</w:t>
      </w:r>
      <w:r w:rsidRPr="007432E3">
        <w:rPr>
          <w:rFonts w:ascii="GHEA Grapalat" w:hAnsi="GHEA Grapalat"/>
          <w:highlight w:val="yellow"/>
        </w:rPr>
        <w:tab/>
        <w:t xml:space="preserve">код </w:t>
      </w:r>
      <w:r w:rsidR="00107A05" w:rsidRPr="007432E3">
        <w:rPr>
          <w:rFonts w:ascii="GHEA Grapalat" w:hAnsi="GHEA Grapalat"/>
          <w:highlight w:val="yellow"/>
        </w:rPr>
        <w:t>процедуры</w:t>
      </w:r>
      <w:r w:rsidRPr="007432E3">
        <w:rPr>
          <w:rFonts w:ascii="GHEA Grapalat" w:hAnsi="GHEA Grapalat"/>
          <w:highlight w:val="yellow"/>
        </w:rPr>
        <w:t>;</w:t>
      </w:r>
      <w:r w:rsidRPr="007432E3">
        <w:rPr>
          <w:rFonts w:ascii="GHEA Grapalat" w:hAnsi="GHEA Grapalat"/>
          <w:highlight w:val="yellow"/>
        </w:rPr>
        <w:tab/>
      </w:r>
    </w:p>
    <w:p w:rsidR="00E24455" w:rsidRPr="007432E3" w:rsidRDefault="00E24455" w:rsidP="007432E3">
      <w:pPr>
        <w:widowControl w:val="0"/>
        <w:tabs>
          <w:tab w:val="left" w:pos="1134"/>
        </w:tabs>
        <w:ind w:firstLine="567"/>
        <w:contextualSpacing/>
        <w:jc w:val="both"/>
        <w:rPr>
          <w:rFonts w:ascii="GHEA Grapalat" w:hAnsi="GHEA Grapalat"/>
          <w:highlight w:val="yellow"/>
        </w:rPr>
      </w:pPr>
      <w:r w:rsidRPr="007432E3">
        <w:rPr>
          <w:rFonts w:ascii="GHEA Grapalat" w:hAnsi="GHEA Grapalat"/>
          <w:highlight w:val="yellow"/>
        </w:rPr>
        <w:t>3)</w:t>
      </w:r>
      <w:r w:rsidRPr="007432E3">
        <w:rPr>
          <w:rFonts w:ascii="GHEA Grapalat" w:hAnsi="GHEA Grapalat"/>
          <w:highlight w:val="yellow"/>
        </w:rPr>
        <w:tab/>
        <w:t>слова “не вскрывать до заседания по вскрытию заявок”;</w:t>
      </w:r>
    </w:p>
    <w:p w:rsidR="00E24455" w:rsidRPr="002658C9" w:rsidRDefault="00E24455" w:rsidP="007432E3">
      <w:pPr>
        <w:widowControl w:val="0"/>
        <w:tabs>
          <w:tab w:val="left" w:pos="1134"/>
        </w:tabs>
        <w:ind w:firstLine="567"/>
        <w:contextualSpacing/>
        <w:jc w:val="both"/>
        <w:rPr>
          <w:rFonts w:ascii="GHEA Grapalat" w:hAnsi="GHEA Grapalat"/>
        </w:rPr>
      </w:pPr>
      <w:r w:rsidRPr="007432E3">
        <w:rPr>
          <w:rFonts w:ascii="GHEA Grapalat" w:hAnsi="GHEA Grapalat"/>
          <w:highlight w:val="yellow"/>
        </w:rPr>
        <w:t>4)</w:t>
      </w:r>
      <w:r w:rsidRPr="007432E3">
        <w:rPr>
          <w:rFonts w:ascii="GHEA Grapalat" w:hAnsi="GHEA Grapalat"/>
          <w:highlight w:val="yellow"/>
        </w:rPr>
        <w:tab/>
        <w:t>наименование (имя), место нахождения и номер телефона участника.</w:t>
      </w:r>
    </w:p>
    <w:p w:rsidR="00E24455" w:rsidRDefault="00107A05" w:rsidP="007432E3">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7432E3" w:rsidRPr="00374F4A" w:rsidRDefault="007432E3" w:rsidP="007432E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965C35">
        <w:rPr>
          <w:rFonts w:ascii="GHEA Grapalat" w:hAnsi="GHEA Grapalat"/>
          <w:b/>
          <w:sz w:val="22"/>
          <w:szCs w:val="22"/>
        </w:rPr>
        <w:t>GHTsDzB-HVKAK-2022-107</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7432E3" w:rsidRPr="00374F4A" w:rsidRDefault="007432E3" w:rsidP="007432E3">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Pr>
          <w:rFonts w:ascii="GHEA Grapalat" w:hAnsi="GHEA Grapalat"/>
          <w:color w:val="auto"/>
          <w:sz w:val="24"/>
          <w:szCs w:val="24"/>
        </w:rPr>
        <w:t>запросе котировок</w:t>
      </w:r>
      <w:r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4D612A" w:rsidRDefault="004D612A" w:rsidP="004D612A">
      <w:pPr>
        <w:jc w:val="both"/>
        <w:rPr>
          <w:rFonts w:ascii="GHEA Grapalat" w:hAnsi="GHEA Grapalat"/>
          <w:sz w:val="20"/>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7432E3" w:rsidRPr="00E063D7">
        <w:rPr>
          <w:rFonts w:ascii="GHEA Grapalat" w:hAnsi="GHEA Grapalat"/>
          <w:sz w:val="22"/>
          <w:szCs w:val="22"/>
        </w:rPr>
        <w:t>«</w:t>
      </w:r>
      <w:r w:rsidR="00965C35">
        <w:rPr>
          <w:rFonts w:ascii="GHEA Grapalat" w:hAnsi="GHEA Grapalat"/>
          <w:b/>
          <w:sz w:val="22"/>
          <w:szCs w:val="22"/>
        </w:rPr>
        <w:t>GHTsDzB-HVKAK-2022-107</w:t>
      </w:r>
      <w:r w:rsidR="007432E3" w:rsidRPr="00E063D7">
        <w:rPr>
          <w:rFonts w:ascii="GHEA Grapalat" w:hAnsi="GHEA Grapalat"/>
          <w:b/>
          <w:sz w:val="22"/>
          <w:szCs w:val="22"/>
        </w:rPr>
        <w:t>»</w:t>
      </w:r>
      <w:r w:rsidR="007432E3">
        <w:rPr>
          <w:rFonts w:ascii="GHEA Grapalat" w:hAnsi="GHEA Grapalat"/>
          <w:b/>
          <w:sz w:val="22"/>
          <w:szCs w:val="22"/>
        </w:rPr>
        <w:t xml:space="preserve"> </w:t>
      </w:r>
      <w:r w:rsidR="008314CA" w:rsidRPr="008314CA">
        <w:rPr>
          <w:rFonts w:ascii="GHEA Grapalat" w:hAnsi="GHEA Grapalat"/>
        </w:rPr>
        <w:t xml:space="preserve">запроса котировок </w:t>
      </w:r>
      <w:r w:rsidR="00374F4A" w:rsidRPr="008314CA">
        <w:rPr>
          <w:rFonts w:ascii="GHEA Grapalat" w:hAnsi="GHEA Grapalat"/>
        </w:rPr>
        <w:t>и</w:t>
      </w:r>
      <w:r w:rsidR="00374F4A" w:rsidRPr="00DA5EA0">
        <w:rPr>
          <w:rFonts w:ascii="GHEA Grapalat" w:hAnsi="GHEA Grapalat"/>
        </w:rPr>
        <w:t xml:space="preserve">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proofErr w:type="spellStart"/>
      <w:r w:rsidRPr="001E7AA5">
        <w:rPr>
          <w:rFonts w:ascii="GHEA Grapalat" w:hAnsi="GHEA Grapalat"/>
          <w:spacing w:val="-4"/>
        </w:rPr>
        <w:t>на</w:t>
      </w:r>
      <w:proofErr w:type="spellEnd"/>
      <w:r w:rsidRPr="001E7AA5">
        <w:rPr>
          <w:rFonts w:ascii="GHEA Grapalat" w:hAnsi="GHEA Grapalat"/>
          <w:spacing w:val="-4"/>
        </w:rPr>
        <w:t xml:space="preserve"> </w:t>
      </w:r>
      <w:r w:rsidR="008314CA">
        <w:rPr>
          <w:rFonts w:ascii="GHEA Grapalat" w:hAnsi="GHEA Grapalat"/>
        </w:rPr>
        <w:t>запрос котировок</w:t>
      </w:r>
      <w:r w:rsidRPr="001E7AA5">
        <w:rPr>
          <w:rFonts w:ascii="GHEA Grapalat" w:hAnsi="GHEA Grapalat"/>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7432E3" w:rsidRPr="00E063D7">
        <w:rPr>
          <w:rFonts w:ascii="GHEA Grapalat" w:hAnsi="GHEA Grapalat"/>
          <w:sz w:val="22"/>
          <w:szCs w:val="22"/>
        </w:rPr>
        <w:t>«</w:t>
      </w:r>
      <w:r w:rsidR="00965C35">
        <w:rPr>
          <w:rFonts w:ascii="GHEA Grapalat" w:hAnsi="GHEA Grapalat"/>
          <w:b/>
          <w:sz w:val="22"/>
          <w:szCs w:val="22"/>
        </w:rPr>
        <w:t>GHTsDzB-HVKAK-2022-107</w:t>
      </w:r>
      <w:r w:rsidR="007432E3"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proofErr w:type="gramStart"/>
      <w:r w:rsidRPr="006F3CBD">
        <w:rPr>
          <w:rFonts w:ascii="GHEA Grapalat" w:hAnsi="GHEA Grapalat"/>
          <w:color w:val="000000" w:themeColor="text1"/>
        </w:rPr>
        <w:t xml:space="preserve"> </w:t>
      </w:r>
      <w:r w:rsidR="00EF3DB6">
        <w:rPr>
          <w:rFonts w:ascii="GHEA Grapalat" w:hAnsi="GHEA Grapalat"/>
          <w:color w:val="000000" w:themeColor="text1"/>
        </w:rPr>
        <w:t>,</w:t>
      </w:r>
      <w:proofErr w:type="gramEnd"/>
    </w:p>
    <w:p w:rsidR="006B3E56" w:rsidRPr="007432E3" w:rsidRDefault="006F3CBD" w:rsidP="00B46D58">
      <w:pPr>
        <w:pStyle w:val="aff"/>
        <w:widowControl w:val="0"/>
        <w:numPr>
          <w:ilvl w:val="0"/>
          <w:numId w:val="22"/>
        </w:numPr>
        <w:tabs>
          <w:tab w:val="left" w:pos="567"/>
        </w:tabs>
        <w:spacing w:after="160"/>
        <w:jc w:val="both"/>
        <w:rPr>
          <w:rFonts w:ascii="GHEA Grapalat" w:hAnsi="GHEA Grapalat"/>
        </w:rPr>
      </w:pPr>
      <w:r w:rsidRPr="007432E3">
        <w:rPr>
          <w:rFonts w:ascii="GHEA Grapalat" w:hAnsi="GHEA Grapalat"/>
        </w:rPr>
        <w:t xml:space="preserve"> </w:t>
      </w:r>
      <w:r w:rsidR="006B3E56" w:rsidRPr="007432E3">
        <w:rPr>
          <w:rFonts w:ascii="GHEA Grapalat" w:hAnsi="GHEA Grapalat"/>
        </w:rPr>
        <w:t xml:space="preserve">в рамках участия в </w:t>
      </w:r>
      <w:r w:rsidR="003D290C">
        <w:rPr>
          <w:rFonts w:ascii="GHEA Grapalat" w:hAnsi="GHEA Grapalat"/>
        </w:rPr>
        <w:t>запросе котировок</w:t>
      </w:r>
      <w:r w:rsidR="00305944" w:rsidRPr="007432E3">
        <w:rPr>
          <w:rFonts w:ascii="GHEA Grapalat" w:hAnsi="GHEA Grapalat"/>
        </w:rPr>
        <w:t xml:space="preserve"> </w:t>
      </w:r>
      <w:r w:rsidR="006B3E56" w:rsidRPr="007432E3">
        <w:rPr>
          <w:rFonts w:ascii="GHEA Grapalat" w:hAnsi="GHEA Grapalat"/>
        </w:rPr>
        <w:t xml:space="preserve">под кодом </w:t>
      </w:r>
      <w:r w:rsidR="007432E3" w:rsidRPr="00E063D7">
        <w:rPr>
          <w:rFonts w:ascii="GHEA Grapalat" w:hAnsi="GHEA Grapalat"/>
          <w:sz w:val="22"/>
          <w:szCs w:val="22"/>
        </w:rPr>
        <w:t>«</w:t>
      </w:r>
      <w:r w:rsidR="00965C35">
        <w:rPr>
          <w:rFonts w:ascii="GHEA Grapalat" w:hAnsi="GHEA Grapalat"/>
          <w:b/>
          <w:sz w:val="22"/>
          <w:szCs w:val="22"/>
        </w:rPr>
        <w:t>GHTsDzB-HVKAK-2022-107</w:t>
      </w:r>
      <w:r w:rsidR="007432E3" w:rsidRPr="00E063D7">
        <w:rPr>
          <w:rFonts w:ascii="GHEA Grapalat" w:hAnsi="GHEA Grapalat"/>
          <w:b/>
          <w:sz w:val="22"/>
          <w:szCs w:val="22"/>
        </w:rPr>
        <w:t>»</w:t>
      </w:r>
      <w:r w:rsidR="007432E3">
        <w:rPr>
          <w:rFonts w:ascii="GHEA Grapalat" w:hAnsi="GHEA Grapalat"/>
          <w:b/>
          <w:sz w:val="22"/>
          <w:szCs w:val="22"/>
        </w:rPr>
        <w:t xml:space="preserve"> </w:t>
      </w:r>
      <w:r w:rsidR="006B3E56" w:rsidRPr="007432E3">
        <w:rPr>
          <w:rFonts w:ascii="GHEA Grapalat" w:hAnsi="GHEA Grapalat"/>
        </w:rPr>
        <w:t xml:space="preserve">не допускал и (или) не допустит </w:t>
      </w:r>
      <w:r w:rsidR="00C026EF" w:rsidRPr="007432E3">
        <w:rPr>
          <w:rFonts w:ascii="GHEA Grapalat" w:hAnsi="GHEA Grapalat"/>
          <w:lang w:val="hy-AM"/>
        </w:rPr>
        <w:t>недобросовестн</w:t>
      </w:r>
      <w:r w:rsidR="00C026EF" w:rsidRPr="007432E3">
        <w:rPr>
          <w:rFonts w:ascii="GHEA Grapalat" w:hAnsi="GHEA Grapalat"/>
        </w:rPr>
        <w:t>ой</w:t>
      </w:r>
      <w:r w:rsidR="00C026EF" w:rsidRPr="007432E3">
        <w:rPr>
          <w:rFonts w:ascii="GHEA Grapalat" w:hAnsi="GHEA Grapalat"/>
          <w:lang w:val="hy-AM"/>
        </w:rPr>
        <w:t xml:space="preserve"> конкуренци</w:t>
      </w:r>
      <w:r w:rsidR="00C026EF" w:rsidRPr="007432E3">
        <w:rPr>
          <w:rFonts w:ascii="GHEA Grapalat" w:hAnsi="GHEA Grapalat"/>
        </w:rPr>
        <w:t xml:space="preserve">и, </w:t>
      </w:r>
      <w:r w:rsidR="006B3E56" w:rsidRPr="007432E3">
        <w:rPr>
          <w:rFonts w:ascii="GHEA Grapalat" w:hAnsi="GHEA Grapalat"/>
        </w:rPr>
        <w:t xml:space="preserve">злоупотребления доминирующим положением и </w:t>
      </w:r>
      <w:proofErr w:type="spellStart"/>
      <w:r w:rsidR="006B3E56" w:rsidRPr="007432E3">
        <w:rPr>
          <w:rFonts w:ascii="GHEA Grapalat" w:hAnsi="GHEA Grapalat"/>
        </w:rPr>
        <w:t>антиконкурентного</w:t>
      </w:r>
      <w:proofErr w:type="spellEnd"/>
      <w:r w:rsidR="006B3E56" w:rsidRPr="007432E3">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2"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t>Приложение 1.</w:t>
      </w:r>
      <w:r w:rsidR="00BD3FDD">
        <w:rPr>
          <w:rFonts w:ascii="GHEA Grapalat" w:hAnsi="GHEA Grapalat"/>
          <w:b/>
        </w:rPr>
        <w:t>1</w:t>
      </w:r>
      <w:r>
        <w:rPr>
          <w:rFonts w:ascii="GHEA Grapalat" w:hAnsi="GHEA Grapalat"/>
          <w:b/>
        </w:rPr>
        <w:t xml:space="preserve">** </w:t>
      </w:r>
    </w:p>
    <w:p w:rsidR="004D612A" w:rsidRPr="00374F4A" w:rsidRDefault="004D612A" w:rsidP="004D612A">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965C35">
        <w:rPr>
          <w:rFonts w:ascii="GHEA Grapalat" w:hAnsi="GHEA Grapalat"/>
          <w:b/>
          <w:sz w:val="22"/>
          <w:szCs w:val="22"/>
        </w:rPr>
        <w:t>GHTsDzB-HVKAK-2022-107</w:t>
      </w:r>
      <w:r w:rsidRPr="00E063D7">
        <w:rPr>
          <w:rFonts w:ascii="GHEA Grapalat" w:hAnsi="GHEA Grapalat"/>
          <w:b/>
          <w:sz w:val="22"/>
          <w:szCs w:val="22"/>
        </w:rPr>
        <w:t>»</w:t>
      </w: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FA6E49"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FA6E49"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FA6E49"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FA6E49"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FA6E49"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FA6E49"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FA6E49"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FA6E4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FA6E4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FA6E49"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6F16E4">
              <w:rPr>
                <w:rFonts w:ascii="GHEA Grapalat" w:eastAsia="GHEA Grapalat" w:hAnsi="GHEA Grapalat" w:cs="GHEA Grapalat"/>
                <w:lang w:val="hy-AM"/>
              </w:rPr>
              <w:t>б</w:t>
            </w:r>
            <w:proofErr w:type="gramEnd"/>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FA6E49"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801B2D">
              <w:rPr>
                <w:rFonts w:ascii="GHEA Grapalat" w:eastAsia="GHEA Grapalat" w:hAnsi="GHEA Grapalat" w:cs="GHEA Grapalat"/>
                <w:lang w:val="hy-AM"/>
              </w:rPr>
              <w:t>в</w:t>
            </w:r>
            <w:proofErr w:type="gramEnd"/>
            <w:r w:rsidR="00A9306E">
              <w:rPr>
                <w:rFonts w:ascii="GHEA Grapalat" w:eastAsia="GHEA Grapalat" w:hAnsi="GHEA Grapalat" w:cs="GHEA Grapalat"/>
              </w:rPr>
              <w:t>.</w:t>
            </w:r>
            <w:r w:rsidR="00A9306E" w:rsidRPr="00BA30D4">
              <w:rPr>
                <w:rFonts w:ascii="GHEA Grapalat" w:eastAsia="GHEA Grapalat" w:hAnsi="GHEA Grapalat" w:cs="GHEA Grapalat"/>
              </w:rPr>
              <w:t xml:space="preserve"> </w:t>
            </w:r>
            <w:proofErr w:type="gramStart"/>
            <w:r w:rsidR="00A9306E" w:rsidRPr="00BA30D4">
              <w:rPr>
                <w:rFonts w:ascii="GHEA Grapalat" w:eastAsia="GHEA Grapalat" w:hAnsi="GHEA Grapalat" w:cs="GHEA Grapalat"/>
              </w:rPr>
              <w:t>является</w:t>
            </w:r>
            <w:proofErr w:type="gramEnd"/>
            <w:r w:rsidR="00A9306E"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FA6E49"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FA6E4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FA6E4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FA6E49"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D654B4">
              <w:rPr>
                <w:rFonts w:ascii="GHEA Grapalat" w:eastAsia="GHEA Grapalat" w:hAnsi="GHEA Grapalat" w:cs="GHEA Grapalat"/>
                <w:lang w:val="hy-AM"/>
              </w:rPr>
              <w:t>б</w:t>
            </w:r>
            <w:proofErr w:type="gramEnd"/>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FA6E49"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1104ED">
              <w:rPr>
                <w:rFonts w:ascii="GHEA Grapalat" w:eastAsia="GHEA Grapalat" w:hAnsi="GHEA Grapalat" w:cs="GHEA Grapalat"/>
                <w:lang w:val="hy-AM"/>
              </w:rPr>
              <w:t>в</w:t>
            </w:r>
            <w:proofErr w:type="gramEnd"/>
            <w:r w:rsidR="00A9306E" w:rsidRPr="00FD1EE4">
              <w:rPr>
                <w:rFonts w:eastAsia="Cambria Math"/>
              </w:rPr>
              <w:t>․</w:t>
            </w:r>
            <w:r w:rsidR="00A9306E" w:rsidRPr="00FD1EE4">
              <w:rPr>
                <w:rFonts w:ascii="GHEA Grapalat" w:eastAsia="Cambria Math" w:hAnsi="GHEA Grapalat" w:cs="Cambria Math"/>
              </w:rPr>
              <w:t xml:space="preserve"> </w:t>
            </w:r>
            <w:proofErr w:type="gramStart"/>
            <w:r w:rsidR="00A9306E" w:rsidRPr="001104ED">
              <w:rPr>
                <w:rFonts w:ascii="GHEA Grapalat" w:eastAsia="GHEA Grapalat" w:hAnsi="GHEA Grapalat" w:cs="GHEA Grapalat"/>
              </w:rPr>
              <w:t>от</w:t>
            </w:r>
            <w:proofErr w:type="gramEnd"/>
            <w:r w:rsidR="00A9306E"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FA6E49"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9839CB">
              <w:rPr>
                <w:rFonts w:ascii="GHEA Grapalat" w:eastAsia="GHEA Grapalat" w:hAnsi="GHEA Grapalat" w:cs="GHEA Grapalat"/>
                <w:lang w:val="hy-AM"/>
              </w:rPr>
              <w:t>г</w:t>
            </w:r>
            <w:proofErr w:type="gramEnd"/>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FA6E49"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A9306E" w:rsidRPr="00B23852" w:rsidRDefault="00FA6E4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FA6E49"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 xml:space="preserve">Совместно с </w:t>
            </w:r>
            <w:proofErr w:type="spellStart"/>
            <w:r w:rsidR="00A9306E" w:rsidRPr="005558FC">
              <w:rPr>
                <w:rFonts w:ascii="GHEA Grapalat" w:eastAsia="GHEA Grapalat" w:hAnsi="GHEA Grapalat" w:cs="GHEA Grapalat"/>
              </w:rPr>
              <w:t>аффилированными</w:t>
            </w:r>
            <w:proofErr w:type="spellEnd"/>
            <w:r w:rsidR="00A9306E" w:rsidRPr="005558FC">
              <w:rPr>
                <w:rFonts w:ascii="GHEA Grapalat" w:eastAsia="GHEA Grapalat" w:hAnsi="GHEA Grapalat" w:cs="GHEA Grapalat"/>
              </w:rPr>
              <w:t xml:space="preserve">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FA6E4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FA6E4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AE55B6" w:rsidRDefault="00A9306E" w:rsidP="003D290C">
      <w:pPr>
        <w:pBdr>
          <w:top w:val="nil"/>
          <w:left w:val="nil"/>
          <w:bottom w:val="nil"/>
          <w:right w:val="nil"/>
          <w:between w:val="nil"/>
        </w:pBdr>
        <w:spacing w:before="240"/>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8069"/>
      </w:tblGrid>
      <w:tr w:rsidR="00A9306E" w:rsidRPr="00FD1EE4" w:rsidTr="003D290C">
        <w:trPr>
          <w:trHeight w:val="86"/>
        </w:trPr>
        <w:tc>
          <w:tcPr>
            <w:tcW w:w="8069"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3D290C">
        <w:trPr>
          <w:trHeight w:val="6092"/>
        </w:trPr>
        <w:tc>
          <w:tcPr>
            <w:tcW w:w="8069"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ins w:id="4" w:author="Inesa Kocharyan" w:date="2021-09-01T11:45:00Z"/>
          <w:rFonts w:ascii="GHEA Grapalat" w:hAnsi="GHEA Grapalat"/>
          <w:b/>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3D290C" w:rsidRPr="00374F4A" w:rsidRDefault="003D290C" w:rsidP="003D290C">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965C35">
        <w:rPr>
          <w:rFonts w:ascii="GHEA Grapalat" w:hAnsi="GHEA Grapalat"/>
          <w:b/>
          <w:sz w:val="22"/>
          <w:szCs w:val="22"/>
        </w:rPr>
        <w:t>GHTsDzB-HVKAK-2022-107</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560B26">
        <w:rPr>
          <w:rFonts w:ascii="GHEA Grapalat" w:hAnsi="GHEA Grapalat"/>
          <w:spacing w:val="-6"/>
        </w:rPr>
        <w:t>запрос котировок</w:t>
      </w:r>
      <w:r w:rsidRPr="005744FC">
        <w:rPr>
          <w:rFonts w:ascii="GHEA Grapalat" w:hAnsi="GHEA Grapalat"/>
          <w:spacing w:val="-6"/>
        </w:rPr>
        <w:t xml:space="preserve"> под кодом </w:t>
      </w:r>
      <w:r w:rsidR="00560B26" w:rsidRPr="00E063D7">
        <w:rPr>
          <w:rFonts w:ascii="GHEA Grapalat" w:hAnsi="GHEA Grapalat"/>
          <w:sz w:val="22"/>
          <w:szCs w:val="22"/>
        </w:rPr>
        <w:t>«</w:t>
      </w:r>
      <w:r w:rsidR="00965C35">
        <w:rPr>
          <w:rFonts w:ascii="GHEA Grapalat" w:hAnsi="GHEA Grapalat"/>
          <w:b/>
          <w:sz w:val="22"/>
          <w:szCs w:val="22"/>
        </w:rPr>
        <w:t>GHTsDzB-HVKAK-2022-107</w:t>
      </w:r>
      <w:r w:rsidR="00560B26" w:rsidRPr="00E063D7">
        <w:rPr>
          <w:rFonts w:ascii="GHEA Grapalat" w:hAnsi="GHEA Grapalat"/>
          <w:b/>
          <w:sz w:val="22"/>
          <w:szCs w:val="22"/>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t>Приложение № 4.2</w:t>
      </w:r>
    </w:p>
    <w:p w:rsidR="00560B26" w:rsidRPr="00374F4A" w:rsidRDefault="00560B26" w:rsidP="00560B26">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965C35">
        <w:rPr>
          <w:rFonts w:ascii="GHEA Grapalat" w:hAnsi="GHEA Grapalat"/>
          <w:b/>
          <w:sz w:val="22"/>
          <w:szCs w:val="22"/>
        </w:rPr>
        <w:t>GHTsDzB-HVKAK-2022-107</w:t>
      </w:r>
      <w:r w:rsidRPr="00E063D7">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6C4636" w:rsidRDefault="003D2FE2" w:rsidP="00560B26">
      <w:pPr>
        <w:widowControl w:val="0"/>
        <w:tabs>
          <w:tab w:val="left" w:pos="567"/>
        </w:tabs>
        <w:jc w:val="both"/>
        <w:rPr>
          <w:rFonts w:ascii="GHEA Grapalat" w:hAnsi="GHEA Grapalat"/>
          <w:b/>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560B26" w:rsidRPr="00025337">
        <w:rPr>
          <w:rFonts w:ascii="GHEA Grapalat" w:hAnsi="GHEA Grapalat"/>
          <w:b/>
          <w:sz w:val="22"/>
          <w:szCs w:val="22"/>
        </w:rPr>
        <w:t>ГНО «Национальным центром по контролю и профилактике заболеваний»</w:t>
      </w:r>
      <w:r w:rsidR="00560B26" w:rsidRPr="00025337">
        <w:rPr>
          <w:rFonts w:ascii="GHEA Grapalat" w:hAnsi="GHEA Grapalat"/>
          <w:b/>
          <w:i/>
          <w:sz w:val="22"/>
          <w:szCs w:val="22"/>
        </w:rPr>
        <w:t xml:space="preserve"> </w:t>
      </w:r>
      <w:r w:rsidR="00560B26" w:rsidRPr="00025337">
        <w:rPr>
          <w:rFonts w:ascii="GHEA Grapalat" w:hAnsi="GHEA Grapalat"/>
          <w:b/>
          <w:sz w:val="22"/>
          <w:szCs w:val="22"/>
        </w:rPr>
        <w:t>МЗ РА</w:t>
      </w:r>
      <w:r w:rsidR="00560B26"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560B26" w:rsidRPr="00E063D7">
        <w:rPr>
          <w:rFonts w:ascii="GHEA Grapalat" w:hAnsi="GHEA Grapalat"/>
          <w:sz w:val="22"/>
          <w:szCs w:val="22"/>
        </w:rPr>
        <w:t>«</w:t>
      </w:r>
      <w:r w:rsidR="00965C35">
        <w:rPr>
          <w:rFonts w:ascii="GHEA Grapalat" w:hAnsi="GHEA Grapalat"/>
          <w:b/>
          <w:sz w:val="22"/>
          <w:szCs w:val="22"/>
        </w:rPr>
        <w:t>GHTsDzB-HVKAK-2022-107</w:t>
      </w:r>
      <w:r w:rsidR="00560B26" w:rsidRPr="00E063D7">
        <w:rPr>
          <w:rFonts w:ascii="GHEA Grapalat" w:hAnsi="GHEA Grapalat"/>
          <w:b/>
          <w:sz w:val="22"/>
          <w:szCs w:val="22"/>
        </w:rPr>
        <w:t>»</w:t>
      </w:r>
      <w:r w:rsidR="006C4636">
        <w:rPr>
          <w:rFonts w:ascii="GHEA Grapalat" w:hAnsi="GHEA Grapalat"/>
          <w:b/>
          <w:sz w:val="22"/>
          <w:szCs w:val="22"/>
        </w:rPr>
        <w:t>.</w:t>
      </w:r>
    </w:p>
    <w:p w:rsidR="003D2FE2" w:rsidRPr="00B138F3" w:rsidRDefault="003D2FE2" w:rsidP="00560B26">
      <w:pPr>
        <w:widowControl w:val="0"/>
        <w:tabs>
          <w:tab w:val="left" w:pos="567"/>
        </w:tabs>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C463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C4636" w:rsidRPr="00E063D7" w:rsidRDefault="006C4636" w:rsidP="006C463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6C463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C4636" w:rsidRPr="00E063D7" w:rsidRDefault="006C4636" w:rsidP="006C463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6C463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C4636" w:rsidRPr="00E063D7" w:rsidRDefault="006C4636" w:rsidP="006C463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6C463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C4636" w:rsidRPr="00E063D7" w:rsidRDefault="006C4636" w:rsidP="006C463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6C463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C4636" w:rsidRPr="00E063D7" w:rsidRDefault="006C4636" w:rsidP="006C463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347C9" w:rsidRDefault="001347C9">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6C4636" w:rsidRPr="00374F4A" w:rsidRDefault="006C4636" w:rsidP="006C4636">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965C35">
        <w:rPr>
          <w:rFonts w:ascii="GHEA Grapalat" w:hAnsi="GHEA Grapalat"/>
          <w:b/>
          <w:sz w:val="22"/>
          <w:szCs w:val="22"/>
        </w:rPr>
        <w:t>GHTsDzB-HVKAK-2022-107</w:t>
      </w:r>
      <w:r w:rsidRPr="00E063D7">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C76BC6" w:rsidRDefault="000A214C" w:rsidP="00C76BC6">
      <w:pPr>
        <w:widowControl w:val="0"/>
        <w:tabs>
          <w:tab w:val="left" w:pos="567"/>
        </w:tabs>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C76BC6" w:rsidRPr="006328D1">
        <w:rPr>
          <w:rFonts w:ascii="GHEA Grapalat" w:hAnsi="GHEA Grapalat"/>
          <w:b/>
          <w:sz w:val="22"/>
          <w:szCs w:val="22"/>
        </w:rPr>
        <w:t>ГНО «Национальным центром по контролю и профилактике заболеваний»</w:t>
      </w:r>
      <w:r w:rsidR="00C76BC6" w:rsidRPr="006328D1">
        <w:rPr>
          <w:rFonts w:ascii="GHEA Grapalat" w:hAnsi="GHEA Grapalat"/>
          <w:b/>
          <w:i/>
          <w:sz w:val="22"/>
          <w:szCs w:val="22"/>
        </w:rPr>
        <w:t xml:space="preserve"> </w:t>
      </w:r>
      <w:r w:rsidR="00C76BC6" w:rsidRPr="006328D1">
        <w:rPr>
          <w:rFonts w:ascii="GHEA Grapalat" w:hAnsi="GHEA Grapalat"/>
          <w:b/>
          <w:sz w:val="22"/>
          <w:szCs w:val="22"/>
        </w:rPr>
        <w:t>МЗ РА</w:t>
      </w:r>
      <w:r w:rsidR="00C76BC6"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C76BC6" w:rsidRPr="00E063D7">
        <w:rPr>
          <w:rFonts w:ascii="GHEA Grapalat" w:hAnsi="GHEA Grapalat"/>
          <w:sz w:val="22"/>
          <w:szCs w:val="22"/>
        </w:rPr>
        <w:t>«</w:t>
      </w:r>
      <w:r w:rsidR="00965C35">
        <w:rPr>
          <w:rFonts w:ascii="GHEA Grapalat" w:hAnsi="GHEA Grapalat"/>
          <w:b/>
          <w:sz w:val="22"/>
          <w:szCs w:val="22"/>
        </w:rPr>
        <w:t>GHTsDzB-HVKAK-2022-107</w:t>
      </w:r>
      <w:r w:rsidR="00C76BC6" w:rsidRPr="00E063D7">
        <w:rPr>
          <w:rFonts w:ascii="GHEA Grapalat" w:hAnsi="GHEA Grapalat"/>
          <w:b/>
          <w:sz w:val="22"/>
          <w:szCs w:val="22"/>
        </w:rPr>
        <w:t>»</w:t>
      </w:r>
      <w:r w:rsidR="00C76BC6">
        <w:rPr>
          <w:rFonts w:ascii="GHEA Grapalat" w:hAnsi="GHEA Grapalat"/>
          <w:b/>
          <w:sz w:val="22"/>
          <w:szCs w:val="22"/>
        </w:rPr>
        <w:t>.</w:t>
      </w:r>
    </w:p>
    <w:p w:rsidR="000A214C" w:rsidRPr="00B138F3" w:rsidRDefault="000A214C" w:rsidP="00C76BC6">
      <w:pPr>
        <w:widowControl w:val="0"/>
        <w:tabs>
          <w:tab w:val="left" w:pos="567"/>
        </w:tabs>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C76BC6">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C76BC6">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C76BC6">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C76BC6">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C76BC6">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C76BC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76BC6" w:rsidRPr="00E063D7" w:rsidRDefault="00C76BC6" w:rsidP="00C76BC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C76BC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76BC6" w:rsidRPr="00E063D7" w:rsidRDefault="00C76BC6" w:rsidP="00C76BC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C76BC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76BC6" w:rsidRPr="00E063D7" w:rsidRDefault="00C76BC6" w:rsidP="00C76BC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C76BC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76BC6" w:rsidRPr="00E063D7" w:rsidRDefault="00C76BC6" w:rsidP="00C76BC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C76BC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76BC6" w:rsidRPr="00E063D7" w:rsidRDefault="00C76BC6" w:rsidP="00C76BC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3B2F27" w:rsidRPr="006F1605" w:rsidRDefault="00131F0B" w:rsidP="00C76BC6">
      <w:pPr>
        <w:widowControl w:val="0"/>
        <w:spacing w:after="160"/>
        <w:ind w:firstLine="567"/>
        <w:jc w:val="right"/>
        <w:rPr>
          <w:rFonts w:ascii="GHEA Grapalat" w:hAnsi="GHEA Grapalat" w:cs="Sylfaen"/>
          <w:b/>
        </w:rPr>
      </w:pPr>
      <w:r>
        <w:rPr>
          <w:rFonts w:ascii="GHEA Grapalat" w:hAnsi="GHEA Grapalat"/>
          <w:b/>
        </w:rPr>
        <w:br w:type="page"/>
      </w:r>
      <w:r w:rsidR="003B2F27" w:rsidRPr="00AD29CE">
        <w:rPr>
          <w:rFonts w:ascii="GHEA Grapalat" w:hAnsi="GHEA Grapalat"/>
          <w:b/>
        </w:rPr>
        <w:t xml:space="preserve">Приложение № </w:t>
      </w:r>
      <w:r w:rsidR="00B337B0" w:rsidRPr="006F1605">
        <w:rPr>
          <w:rFonts w:ascii="GHEA Grapalat" w:hAnsi="GHEA Grapalat"/>
          <w:b/>
        </w:rPr>
        <w:t>6</w:t>
      </w:r>
    </w:p>
    <w:p w:rsidR="00682CE1" w:rsidRPr="00AD29CE" w:rsidRDefault="00682CE1" w:rsidP="00682CE1">
      <w:pPr>
        <w:widowControl w:val="0"/>
        <w:contextualSpacing/>
        <w:jc w:val="right"/>
        <w:rPr>
          <w:rFonts w:ascii="GHEA Grapalat" w:hAnsi="GHEA Grapalat"/>
          <w:i/>
        </w:rPr>
      </w:pPr>
      <w:r w:rsidRPr="00BF4E90">
        <w:rPr>
          <w:rFonts w:ascii="GHEA Grapalat" w:hAnsi="GHEA Grapalat"/>
          <w:b/>
        </w:rPr>
        <w:t xml:space="preserve">к Приглашению на </w:t>
      </w:r>
      <w:r>
        <w:rPr>
          <w:rFonts w:ascii="GHEA Grapalat" w:hAnsi="GHEA Grapalat"/>
          <w:b/>
        </w:rPr>
        <w:t>запрос котировок</w:t>
      </w:r>
      <w:r w:rsidRPr="00BF4E90">
        <w:rPr>
          <w:rFonts w:ascii="GHEA Grapalat" w:hAnsi="GHEA Grapalat" w:cs="Arial"/>
          <w:b/>
        </w:rPr>
        <w:br/>
      </w:r>
      <w:r w:rsidRPr="00374F4A">
        <w:rPr>
          <w:rFonts w:ascii="GHEA Grapalat" w:hAnsi="GHEA Grapalat"/>
          <w:b/>
        </w:rPr>
        <w:t xml:space="preserve">под кодом </w:t>
      </w:r>
      <w:r w:rsidRPr="00E063D7">
        <w:rPr>
          <w:rFonts w:ascii="GHEA Grapalat" w:hAnsi="GHEA Grapalat"/>
          <w:sz w:val="22"/>
          <w:szCs w:val="22"/>
        </w:rPr>
        <w:t>«</w:t>
      </w:r>
      <w:r w:rsidR="00965C35">
        <w:rPr>
          <w:rFonts w:ascii="GHEA Grapalat" w:hAnsi="GHEA Grapalat"/>
          <w:b/>
          <w:sz w:val="22"/>
          <w:szCs w:val="22"/>
        </w:rPr>
        <w:t>GHTsDzB-HVKAK-2022-107</w:t>
      </w:r>
      <w:r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w:t>
      </w:r>
      <w:r w:rsidR="00830772">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3B2F27">
      <w:pPr>
        <w:widowControl w:val="0"/>
        <w:spacing w:after="160" w:line="360" w:lineRule="auto"/>
        <w:jc w:val="center"/>
        <w:rPr>
          <w:rFonts w:ascii="GHEA Grapalat" w:hAnsi="GHEA Grapalat"/>
          <w:b/>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682CE1" w:rsidP="003B2F27">
      <w:pPr>
        <w:widowControl w:val="0"/>
        <w:spacing w:after="160" w:line="336" w:lineRule="auto"/>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sidR="003B2F27" w:rsidRPr="00D04EA3">
        <w:rPr>
          <w:rFonts w:ascii="GHEA Grapalat" w:hAnsi="GHEA Grapalat"/>
        </w:rPr>
        <w:t xml:space="preserve">, в лице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003B2F27" w:rsidRPr="00D04EA3">
        <w:rPr>
          <w:rFonts w:ascii="GHEA Grapalat" w:hAnsi="GHEA Grapalat"/>
        </w:rPr>
        <w:t xml:space="preserve">, действующего на основании устава </w:t>
      </w:r>
      <w:r w:rsidR="00294FA7">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3B2F27">
      <w:pPr>
        <w:widowControl w:val="0"/>
        <w:spacing w:after="120"/>
        <w:jc w:val="both"/>
        <w:rPr>
          <w:rFonts w:ascii="GHEA Grapalat" w:hAnsi="GHEA Grapalat"/>
          <w:i/>
        </w:rPr>
      </w:pPr>
    </w:p>
    <w:p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445A85">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1347C9">
        <w:rPr>
          <w:rFonts w:ascii="GHEA Grapalat" w:hAnsi="GHEA Grapalat"/>
          <w:b/>
        </w:rPr>
        <w:t>п</w:t>
      </w:r>
      <w:r w:rsidR="001347C9" w:rsidRPr="001347C9">
        <w:rPr>
          <w:rFonts w:ascii="GHEA Grapalat" w:hAnsi="GHEA Grapalat"/>
          <w:b/>
        </w:rPr>
        <w:t>осреднически</w:t>
      </w:r>
      <w:r w:rsidR="001347C9">
        <w:rPr>
          <w:rFonts w:ascii="GHEA Grapalat" w:hAnsi="GHEA Grapalat"/>
          <w:b/>
        </w:rPr>
        <w:t>х</w:t>
      </w:r>
      <w:r w:rsidR="001347C9" w:rsidRPr="001347C9">
        <w:rPr>
          <w:rFonts w:ascii="GHEA Grapalat" w:hAnsi="GHEA Grapalat"/>
          <w:b/>
        </w:rPr>
        <w:t xml:space="preserve"> услуг по международному таможенному оформлению грузов, отправляемых в течение 2023  г., по службе доставки грузов с таможенного на национальный склад</w:t>
      </w:r>
      <w:proofErr w:type="gramStart"/>
      <w:r w:rsidR="001347C9" w:rsidRPr="001347C9">
        <w:rPr>
          <w:rFonts w:ascii="GHEA Grapalat" w:hAnsi="GHEA Grapalat"/>
          <w:b/>
        </w:rPr>
        <w:t>.</w:t>
      </w:r>
      <w:proofErr w:type="gramEnd"/>
      <w:r w:rsidR="001347C9" w:rsidRPr="001347C9">
        <w:rPr>
          <w:rFonts w:ascii="GHEA Grapalat" w:hAnsi="GHEA Grapalat"/>
          <w:b/>
        </w:rPr>
        <w:t xml:space="preserve"> </w:t>
      </w:r>
      <w:r w:rsidRPr="00AD29CE">
        <w:rPr>
          <w:rFonts w:ascii="GHEA Grapalat" w:hAnsi="GHEA Grapalat"/>
        </w:rPr>
        <w:t>(</w:t>
      </w:r>
      <w:proofErr w:type="gramStart"/>
      <w:r w:rsidRPr="00AD29CE">
        <w:rPr>
          <w:rFonts w:ascii="GHEA Grapalat" w:hAnsi="GHEA Grapalat"/>
        </w:rPr>
        <w:t>д</w:t>
      </w:r>
      <w:proofErr w:type="gramEnd"/>
      <w:r w:rsidRPr="00AD29CE">
        <w:rPr>
          <w:rFonts w:ascii="GHEA Grapalat" w:hAnsi="GHEA Grapalat"/>
        </w:rPr>
        <w:t>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445A85">
      <w:pPr>
        <w:contextualSpacing/>
        <w:rPr>
          <w:rFonts w:ascii="GHEA Grapalat" w:hAnsi="GHEA Grapalat" w:cs="Sylfaen"/>
        </w:rPr>
      </w:pPr>
    </w:p>
    <w:p w:rsidR="003B2F27" w:rsidRPr="00AD29CE" w:rsidRDefault="003B2F27" w:rsidP="00445A85">
      <w:pPr>
        <w:widowControl w:val="0"/>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445A85">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445A85">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445A85">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445A85">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445A85">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445A85">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445A85">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445A85">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445A85">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445A85">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445A85">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445A85">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445A85">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445A85">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C054A7" w:rsidRDefault="00BF30C1" w:rsidP="00445A85">
      <w:pPr>
        <w:widowControl w:val="0"/>
        <w:contextualSpacing/>
        <w:jc w:val="center"/>
        <w:rPr>
          <w:rFonts w:ascii="GHEA Grapalat" w:hAnsi="GHEA Grapalat"/>
          <w:b/>
        </w:rPr>
      </w:pPr>
    </w:p>
    <w:p w:rsidR="003B2F27" w:rsidRPr="00AD29CE" w:rsidRDefault="003B2F27" w:rsidP="00445A85">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445A85">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445A85">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445A85">
        <w:rPr>
          <w:rFonts w:ascii="GHEA Grapalat" w:hAnsi="GHEA Grapalat"/>
        </w:rPr>
        <w:t>2</w:t>
      </w:r>
      <w:r>
        <w:rPr>
          <w:rFonts w:ascii="GHEA Grapalat" w:hAnsi="GHEA Grapalat"/>
        </w:rPr>
        <w:t xml:space="preserve"> экземпляр акта сдачи-приемки (Приложение № 3). </w:t>
      </w:r>
    </w:p>
    <w:p w:rsidR="00184C37" w:rsidRDefault="00184C37" w:rsidP="00445A85">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445A85">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445A85">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445A85" w:rsidP="00445A85">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Заказчик в течение 10</w:t>
      </w:r>
      <w:r w:rsidR="00184C37">
        <w:rPr>
          <w:rFonts w:ascii="GHEA Grapalat" w:hAnsi="GHEA Grapalat"/>
        </w:rPr>
        <w:t xml:space="preserve"> рабочих дней с </w:t>
      </w:r>
      <w:proofErr w:type="gramStart"/>
      <w:r w:rsidR="00184C37">
        <w:rPr>
          <w:rFonts w:ascii="GHEA Grapalat" w:hAnsi="GHEA Grapalat"/>
        </w:rPr>
        <w:t>рабочего дня, следующего за днем получения акта сдачи-приемки представляет</w:t>
      </w:r>
      <w:proofErr w:type="gramEnd"/>
      <w:r w:rsidR="00184C37">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445A85">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445A85">
      <w:pPr>
        <w:widowControl w:val="0"/>
        <w:contextualSpacing/>
        <w:jc w:val="center"/>
        <w:rPr>
          <w:rFonts w:ascii="GHEA Grapalat" w:hAnsi="GHEA Grapalat"/>
          <w:b/>
        </w:rPr>
      </w:pPr>
    </w:p>
    <w:p w:rsidR="003B2F27" w:rsidRPr="00AD29CE" w:rsidRDefault="003B2F27" w:rsidP="00445A85">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Pr="00D04EA3" w:rsidRDefault="003B2F27" w:rsidP="00445A85">
      <w:pPr>
        <w:widowControl w:val="0"/>
        <w:tabs>
          <w:tab w:val="left" w:pos="1134"/>
        </w:tabs>
        <w:ind w:firstLine="567"/>
        <w:contextualSpacing/>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p w:rsidR="003B2F27" w:rsidRPr="00AD29CE" w:rsidRDefault="003B2F27" w:rsidP="00445A85">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445A85">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sidR="00C36039">
        <w:rPr>
          <w:rFonts w:ascii="GHEA Grapalat" w:hAnsi="GHEA Grapalat"/>
        </w:rPr>
        <w:t>30</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Pr="00C36039" w:rsidRDefault="009B7BE7" w:rsidP="00445A85">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proofErr w:type="spellStart"/>
      <w:r w:rsidR="00C36039">
        <w:rPr>
          <w:rFonts w:ascii="GHEA Grapalat" w:hAnsi="GHEA Grapalat"/>
        </w:rPr>
        <w:t>й</w:t>
      </w:r>
      <w:proofErr w:type="spellEnd"/>
      <w:r w:rsidR="00C36039">
        <w:rPr>
          <w:rFonts w:ascii="GHEA Grapalat" w:hAnsi="GHEA Grapalat"/>
        </w:rPr>
        <w:t>.</w:t>
      </w:r>
    </w:p>
    <w:p w:rsidR="00D932B2" w:rsidRDefault="00D932B2" w:rsidP="00445A85">
      <w:pPr>
        <w:contextualSpacing/>
        <w:rPr>
          <w:rFonts w:ascii="GHEA Grapalat" w:hAnsi="GHEA Grapalat"/>
          <w:b/>
        </w:rPr>
      </w:pPr>
    </w:p>
    <w:p w:rsidR="003B2F27" w:rsidRPr="00AD29CE" w:rsidRDefault="003B2F27" w:rsidP="00445A85">
      <w:pPr>
        <w:widowControl w:val="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445A85">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445A85">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445A85">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445A85">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445A85">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445A85">
      <w:pPr>
        <w:widowControl w:val="0"/>
        <w:ind w:firstLine="720"/>
        <w:contextualSpacing/>
        <w:jc w:val="center"/>
        <w:rPr>
          <w:rFonts w:ascii="GHEA Grapalat" w:hAnsi="GHEA Grapalat" w:cs="Sylfaen"/>
        </w:rPr>
      </w:pPr>
    </w:p>
    <w:p w:rsidR="003B2F27" w:rsidRPr="00AD29CE" w:rsidRDefault="003B2F27" w:rsidP="00445A85">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445A85">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445A85">
      <w:pPr>
        <w:contextualSpacing/>
        <w:jc w:val="center"/>
        <w:rPr>
          <w:rFonts w:ascii="GHEA Grapalat" w:hAnsi="GHEA Grapalat"/>
          <w:b/>
        </w:rPr>
      </w:pPr>
    </w:p>
    <w:p w:rsidR="003B2F27" w:rsidRPr="00E661BE" w:rsidRDefault="003B2F27" w:rsidP="00445A85">
      <w:pPr>
        <w:contextualSpacing/>
        <w:jc w:val="center"/>
        <w:rPr>
          <w:rFonts w:ascii="GHEA Grapalat" w:hAnsi="GHEA Grapalat"/>
          <w:b/>
        </w:rPr>
      </w:pPr>
      <w:r w:rsidRPr="00AD29CE">
        <w:rPr>
          <w:rFonts w:ascii="GHEA Grapalat" w:hAnsi="GHEA Grapalat"/>
          <w:b/>
        </w:rPr>
        <w:t>7. ИНЫЕ УСЛОВИЯ</w:t>
      </w:r>
    </w:p>
    <w:p w:rsidR="0043443E" w:rsidRPr="00E661BE" w:rsidRDefault="0043443E" w:rsidP="00445A85">
      <w:pPr>
        <w:contextualSpacing/>
        <w:jc w:val="center"/>
        <w:rPr>
          <w:rFonts w:ascii="GHEA Grapalat" w:hAnsi="GHEA Grapalat" w:cs="Sylfaen"/>
          <w:b/>
        </w:rPr>
      </w:pPr>
    </w:p>
    <w:p w:rsidR="003B2F27" w:rsidRPr="00AD29CE"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445A85">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445A85">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445A85">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445A85">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445A85">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7"/>
        <w:t>22</w:t>
      </w:r>
      <w:r w:rsidRPr="00AD29CE">
        <w:rPr>
          <w:rFonts w:ascii="GHEA Grapalat" w:hAnsi="GHEA Grapalat"/>
        </w:rPr>
        <w:t>.</w:t>
      </w:r>
    </w:p>
    <w:p w:rsidR="003B2F27" w:rsidRPr="00AD29CE"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445A85">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445A85">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445A85">
      <w:pPr>
        <w:widowControl w:val="0"/>
        <w:ind w:firstLine="567"/>
        <w:contextualSpacing/>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445A85">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445A85">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445A85">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судах Республики Армения.</w:t>
      </w:r>
    </w:p>
    <w:p w:rsidR="003B2F27" w:rsidRPr="00AD29CE" w:rsidRDefault="003B2F27" w:rsidP="00445A85">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001347C9" w:rsidRPr="00AD29CE">
        <w:rPr>
          <w:rFonts w:ascii="GHEA Grapalat" w:hAnsi="GHEA Grapalat"/>
        </w:rPr>
        <w:t>№ 1</w:t>
      </w:r>
      <w:r w:rsidR="001347C9">
        <w:rPr>
          <w:rFonts w:ascii="GHEA Grapalat" w:hAnsi="GHEA Grapalat"/>
        </w:rPr>
        <w:t>.1</w:t>
      </w:r>
      <w:r w:rsidR="001347C9" w:rsidRPr="00AD29CE">
        <w:rPr>
          <w:rFonts w:ascii="GHEA Grapalat" w:hAnsi="GHEA Grapalat"/>
        </w:rPr>
        <w:t xml:space="preserve">, </w:t>
      </w:r>
      <w:r w:rsidRPr="00AD29CE">
        <w:rPr>
          <w:rFonts w:ascii="GHEA Grapalat" w:hAnsi="GHEA Grapalat"/>
        </w:rPr>
        <w:t>№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445A85">
      <w:pPr>
        <w:widowControl w:val="0"/>
        <w:tabs>
          <w:tab w:val="left" w:pos="1276"/>
        </w:tabs>
        <w:ind w:firstLine="567"/>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C36039" w:rsidRDefault="003B2F27" w:rsidP="00445A85">
      <w:pPr>
        <w:widowControl w:val="0"/>
        <w:tabs>
          <w:tab w:val="left" w:pos="1276"/>
        </w:tabs>
        <w:ind w:firstLine="567"/>
        <w:contextualSpacing/>
        <w:jc w:val="both"/>
        <w:rPr>
          <w:rFonts w:ascii="GHEA Grapalat" w:hAnsi="GHEA Grapalat"/>
          <w:b/>
        </w:rPr>
      </w:pPr>
      <w:r w:rsidRPr="00C36039">
        <w:rPr>
          <w:rFonts w:ascii="GHEA Grapalat" w:hAnsi="GHEA Grapalat"/>
          <w:b/>
        </w:rPr>
        <w:t>7.15.</w:t>
      </w:r>
      <w:r w:rsidRPr="00C36039">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224C7B" w:rsidRPr="00C36039">
        <w:rPr>
          <w:rFonts w:ascii="GHEA Grapalat" w:hAnsi="GHEA Grapalat"/>
          <w:b/>
          <w:color w:val="000000" w:themeColor="text1"/>
        </w:rPr>
        <w:t xml:space="preserve">При этом расчет шестимесячного периода, данного настоящим пунктом для </w:t>
      </w:r>
      <w:proofErr w:type="spellStart"/>
      <w:r w:rsidR="00224C7B" w:rsidRPr="00C36039">
        <w:rPr>
          <w:rFonts w:ascii="GHEA Grapalat" w:hAnsi="GHEA Grapalat"/>
          <w:b/>
          <w:color w:val="000000" w:themeColor="text1"/>
        </w:rPr>
        <w:t>предусмотрения</w:t>
      </w:r>
      <w:proofErr w:type="spellEnd"/>
      <w:r w:rsidR="00224C7B" w:rsidRPr="00C36039">
        <w:rPr>
          <w:rFonts w:ascii="GHEA Grapalat" w:hAnsi="GHEA Grapalat"/>
          <w:b/>
          <w:color w:val="000000" w:themeColor="text1"/>
        </w:rPr>
        <w:t xml:space="preserve"> финансовых сре</w:t>
      </w:r>
      <w:proofErr w:type="gramStart"/>
      <w:r w:rsidR="00224C7B" w:rsidRPr="00C36039">
        <w:rPr>
          <w:rFonts w:ascii="GHEA Grapalat" w:hAnsi="GHEA Grapalat"/>
          <w:b/>
          <w:color w:val="000000" w:themeColor="text1"/>
        </w:rPr>
        <w:t>дств дл</w:t>
      </w:r>
      <w:proofErr w:type="gramEnd"/>
      <w:r w:rsidR="00224C7B" w:rsidRPr="00C36039">
        <w:rPr>
          <w:rFonts w:ascii="GHEA Grapalat" w:hAnsi="GHEA Grapalat"/>
          <w:b/>
          <w:color w:val="000000" w:themeColor="text1"/>
        </w:rPr>
        <w:t>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w:t>
      </w:r>
      <w:r w:rsidR="00224C7B" w:rsidRPr="00C36039">
        <w:rPr>
          <w:b/>
          <w:color w:val="000000" w:themeColor="text1"/>
        </w:rPr>
        <w:t xml:space="preserve"> </w:t>
      </w:r>
      <w:r w:rsidRPr="00C36039">
        <w:rPr>
          <w:rFonts w:ascii="GHEA Grapalat" w:hAnsi="GHEA Grapalat"/>
          <w:b/>
        </w:rPr>
        <w:t xml:space="preserve">Если размер выделенных для исполнения договора финансовых средств превышает </w:t>
      </w:r>
      <w:proofErr w:type="spellStart"/>
      <w:r w:rsidR="002B2DF0" w:rsidRPr="00C36039">
        <w:rPr>
          <w:rFonts w:ascii="GHEA Grapalat" w:hAnsi="GHEA Grapalat"/>
          <w:b/>
        </w:rPr>
        <w:t>двадцатипя</w:t>
      </w:r>
      <w:r w:rsidRPr="00C36039">
        <w:rPr>
          <w:rFonts w:ascii="GHEA Grapalat" w:hAnsi="GHEA Grapalat"/>
          <w:b/>
        </w:rPr>
        <w:t>тикратный</w:t>
      </w:r>
      <w:proofErr w:type="spellEnd"/>
      <w:r w:rsidRPr="00C36039">
        <w:rPr>
          <w:rFonts w:ascii="GHEA Grapalat" w:hAnsi="GHEA Grapalat"/>
          <w:b/>
        </w:rPr>
        <w:t xml:space="preserve"> размер базовой единицы закупок, то Заказчиком будет </w:t>
      </w:r>
      <w:proofErr w:type="spellStart"/>
      <w:r w:rsidRPr="00C36039">
        <w:rPr>
          <w:rFonts w:ascii="GHEA Grapalat" w:hAnsi="GHEA Grapalat"/>
          <w:b/>
        </w:rPr>
        <w:t>заключен</w:t>
      </w:r>
      <w:proofErr w:type="gramStart"/>
      <w:r w:rsidRPr="00C36039">
        <w:rPr>
          <w:rFonts w:ascii="GHEA Grapalat" w:hAnsi="GHEA Grapalat"/>
          <w:b/>
        </w:rPr>
        <w:t>o</w:t>
      </w:r>
      <w:proofErr w:type="spellEnd"/>
      <w:proofErr w:type="gramEnd"/>
      <w:r w:rsidRPr="00C36039">
        <w:rPr>
          <w:rFonts w:ascii="GHEA Grapalat" w:hAnsi="GHEA Grapalat"/>
          <w:b/>
        </w:rPr>
        <w:t xml:space="preserve"> соглашение в случае, если представленное Исполнителем в виде неустойки обеспечени</w:t>
      </w:r>
      <w:r w:rsidR="002C12AE" w:rsidRPr="00C36039">
        <w:rPr>
          <w:rFonts w:ascii="GHEA Grapalat" w:hAnsi="GHEA Grapalat"/>
          <w:b/>
        </w:rPr>
        <w:t>й квалификации и</w:t>
      </w:r>
      <w:r w:rsidRPr="00C36039">
        <w:rPr>
          <w:rFonts w:ascii="GHEA Grapalat" w:hAnsi="GHEA Grapalat"/>
          <w:b/>
        </w:rPr>
        <w:t xml:space="preserve"> договора заменяется гарантией или наличными деньгами, с учетом требований </w:t>
      </w:r>
      <w:r w:rsidR="00936F41" w:rsidRPr="00C36039">
        <w:rPr>
          <w:rFonts w:ascii="GHEA Grapalat" w:hAnsi="GHEA Grapalat"/>
          <w:b/>
        </w:rPr>
        <w:t xml:space="preserve">абзаца "в"  подпункта 1 и </w:t>
      </w:r>
      <w:r w:rsidRPr="00C36039">
        <w:rPr>
          <w:rFonts w:ascii="GHEA Grapalat" w:hAnsi="GHEA Grapalat"/>
          <w:b/>
        </w:rPr>
        <w:t>абзаца "б" подпункта 1</w:t>
      </w:r>
      <w:r w:rsidR="002C12AE" w:rsidRPr="00C36039">
        <w:rPr>
          <w:rFonts w:ascii="GHEA Grapalat" w:hAnsi="GHEA Grapalat"/>
          <w:b/>
        </w:rPr>
        <w:t>7</w:t>
      </w:r>
      <w:r w:rsidRPr="00C36039">
        <w:rPr>
          <w:rFonts w:ascii="GHEA Grapalat" w:hAnsi="GHEA Grapalat"/>
          <w:b/>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C36039">
        <w:rPr>
          <w:rFonts w:ascii="GHEA Grapalat" w:hAnsi="GHEA Grapalat"/>
          <w:b/>
        </w:rPr>
        <w:t>й</w:t>
      </w:r>
      <w:r w:rsidRPr="00C36039">
        <w:rPr>
          <w:rFonts w:ascii="GHEA Grapalat" w:hAnsi="GHEA Grapalat"/>
          <w:b/>
        </w:rPr>
        <w:t xml:space="preserve"> </w:t>
      </w:r>
      <w:r w:rsidR="00A15315" w:rsidRPr="00C36039">
        <w:rPr>
          <w:rFonts w:ascii="GHEA Grapalat" w:hAnsi="GHEA Grapalat"/>
          <w:b/>
        </w:rPr>
        <w:t xml:space="preserve">квалификации и </w:t>
      </w:r>
      <w:proofErr w:type="gramStart"/>
      <w:r w:rsidRPr="00C36039">
        <w:rPr>
          <w:rFonts w:ascii="GHEA Grapalat" w:hAnsi="GHEA Grapalat"/>
          <w:b/>
        </w:rPr>
        <w:t>договора</w:t>
      </w:r>
      <w:proofErr w:type="gramEnd"/>
      <w:r w:rsidRPr="00C36039">
        <w:rPr>
          <w:rFonts w:ascii="GHEA Grapalat" w:hAnsi="GHEA Grapalat"/>
          <w:b/>
        </w:rPr>
        <w:t xml:space="preserve"> представленн</w:t>
      </w:r>
      <w:r w:rsidR="00A27144" w:rsidRPr="00C36039">
        <w:rPr>
          <w:rFonts w:ascii="GHEA Grapalat" w:hAnsi="GHEA Grapalat"/>
          <w:b/>
        </w:rPr>
        <w:t>ых</w:t>
      </w:r>
      <w:r w:rsidRPr="00C36039">
        <w:rPr>
          <w:rFonts w:ascii="GHEA Grapalat" w:hAnsi="GHEA Grapalat"/>
          <w:b/>
        </w:rPr>
        <w:t xml:space="preserve"> в виде неустойки, также представляет Заказчику нов</w:t>
      </w:r>
      <w:r w:rsidR="00A15315" w:rsidRPr="00C36039">
        <w:rPr>
          <w:rFonts w:ascii="GHEA Grapalat" w:hAnsi="GHEA Grapalat"/>
          <w:b/>
        </w:rPr>
        <w:t>ые</w:t>
      </w:r>
      <w:r w:rsidRPr="00C36039">
        <w:rPr>
          <w:rFonts w:ascii="GHEA Grapalat" w:hAnsi="GHEA Grapalat"/>
          <w:b/>
        </w:rPr>
        <w:t xml:space="preserve"> обеспечени</w:t>
      </w:r>
      <w:r w:rsidR="00A15315" w:rsidRPr="00C36039">
        <w:rPr>
          <w:rFonts w:ascii="GHEA Grapalat" w:hAnsi="GHEA Grapalat"/>
          <w:b/>
        </w:rPr>
        <w:t>я</w:t>
      </w:r>
      <w:r w:rsidRPr="00C36039">
        <w:rPr>
          <w:rFonts w:ascii="GHEA Grapalat" w:hAnsi="GHEA Grapalat"/>
          <w:b/>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C36039">
        <w:rPr>
          <w:rStyle w:val="af6"/>
          <w:rFonts w:ascii="GHEA Grapalat" w:hAnsi="GHEA Grapalat"/>
          <w:b/>
        </w:rPr>
        <w:footnoteReference w:customMarkFollows="1" w:id="9"/>
        <w:t>24</w:t>
      </w:r>
    </w:p>
    <w:p w:rsidR="003B2F27" w:rsidRPr="00AD29CE" w:rsidRDefault="003B2F27" w:rsidP="00445A85">
      <w:pPr>
        <w:widowControl w:val="0"/>
        <w:contextualSpacing/>
        <w:rPr>
          <w:rFonts w:ascii="GHEA Grapalat" w:hAnsi="GHEA Grapalat"/>
        </w:rPr>
      </w:pPr>
    </w:p>
    <w:p w:rsidR="003B2F27" w:rsidRPr="00AD29CE" w:rsidRDefault="003B2F27" w:rsidP="00445A85">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445A85">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445A85">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445A85">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445A85">
            <w:pPr>
              <w:widowControl w:val="0"/>
              <w:contextualSpacing/>
              <w:jc w:val="center"/>
              <w:rPr>
                <w:rFonts w:ascii="GHEA Grapalat" w:hAnsi="GHEA Grapalat"/>
                <w:lang w:val="en-US"/>
              </w:rPr>
            </w:pPr>
          </w:p>
          <w:p w:rsidR="003B2F27" w:rsidRPr="00E40AC8" w:rsidRDefault="003B2F27" w:rsidP="00445A85">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445A85">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445A85">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445A85">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445A85">
            <w:pPr>
              <w:widowControl w:val="0"/>
              <w:contextualSpacing/>
              <w:jc w:val="center"/>
              <w:rPr>
                <w:rFonts w:ascii="GHEA Grapalat" w:hAnsi="GHEA Grapalat"/>
                <w:lang w:val="en-US"/>
              </w:rPr>
            </w:pPr>
          </w:p>
          <w:p w:rsidR="003B2F27" w:rsidRPr="00E40AC8" w:rsidRDefault="003B2F27" w:rsidP="00445A85">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445A85">
      <w:pPr>
        <w:widowControl w:val="0"/>
        <w:ind w:firstLine="709"/>
        <w:contextualSpacing/>
        <w:jc w:val="center"/>
        <w:rPr>
          <w:rFonts w:ascii="GHEA Grapalat" w:hAnsi="GHEA Grapalat"/>
          <w:b/>
        </w:rPr>
      </w:pPr>
    </w:p>
    <w:p w:rsidR="003B2F27" w:rsidRPr="00AD29CE" w:rsidRDefault="003B2F27" w:rsidP="00445A85">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0"/>
        <w:t>*</w:t>
      </w:r>
    </w:p>
    <w:p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p w:rsidR="003B2F27" w:rsidRPr="00C36039" w:rsidRDefault="00C36039" w:rsidP="003B2F27">
      <w:pPr>
        <w:widowControl w:val="0"/>
        <w:spacing w:after="160" w:line="360" w:lineRule="auto"/>
        <w:jc w:val="center"/>
        <w:rPr>
          <w:rFonts w:ascii="GHEA Grapalat" w:hAnsi="GHEA Grapalat"/>
          <w:b/>
        </w:rPr>
      </w:pPr>
      <w:r w:rsidRPr="00C36039">
        <w:rPr>
          <w:rFonts w:ascii="GHEA Grapalat" w:hAnsi="GHEA Grapalat"/>
          <w:b/>
        </w:rPr>
        <w:t>ПРИКРЕПЛЕНО ОТДЕЛЬНЫМ ФАЙЛОМ</w:t>
      </w:r>
    </w:p>
    <w:p w:rsidR="00C36039" w:rsidRPr="00AD29CE" w:rsidRDefault="00C36039"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a3"/>
        <w:widowControl w:val="0"/>
        <w:spacing w:after="160"/>
        <w:ind w:firstLine="0"/>
        <w:jc w:val="center"/>
        <w:rPr>
          <w:rFonts w:ascii="GHEA Grapalat" w:hAnsi="GHEA Grapalat"/>
          <w:b/>
          <w:bCs/>
          <w:iCs/>
          <w:sz w:val="24"/>
          <w:szCs w:val="24"/>
        </w:rPr>
      </w:pPr>
    </w:p>
    <w:p w:rsidR="003B2F27" w:rsidRPr="00AD29CE" w:rsidRDefault="003B2F27" w:rsidP="003B2F27">
      <w:pPr>
        <w:pStyle w:val="a3"/>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af4"/>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tblPr>
      <w:tblGrid>
        <w:gridCol w:w="4785"/>
        <w:gridCol w:w="5223"/>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F74267">
      <w:footerReference w:type="default" r:id="rId8"/>
      <w:footnotePr>
        <w:pos w:val="beneathText"/>
      </w:footnotePr>
      <w:pgSz w:w="11906" w:h="16838" w:code="9"/>
      <w:pgMar w:top="993" w:right="849" w:bottom="1418" w:left="993"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2A0C" w:rsidRDefault="00022A0C">
      <w:r>
        <w:separator/>
      </w:r>
    </w:p>
  </w:endnote>
  <w:endnote w:type="continuationSeparator" w:id="0">
    <w:p w:rsidR="00022A0C" w:rsidRDefault="00022A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CC"/>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1950196"/>
      <w:docPartObj>
        <w:docPartGallery w:val="Page Numbers (Bottom of Page)"/>
        <w:docPartUnique/>
      </w:docPartObj>
    </w:sdtPr>
    <w:sdtEndPr>
      <w:rPr>
        <w:rFonts w:ascii="GHEA Grapalat" w:hAnsi="GHEA Grapalat"/>
        <w:sz w:val="24"/>
        <w:szCs w:val="24"/>
      </w:rPr>
    </w:sdtEndPr>
    <w:sdtContent>
      <w:p w:rsidR="00022A0C" w:rsidRPr="00305BEC" w:rsidRDefault="00022A0C">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1347C9">
          <w:rPr>
            <w:rFonts w:ascii="GHEA Grapalat" w:hAnsi="GHEA Grapalat"/>
            <w:noProof/>
            <w:sz w:val="24"/>
            <w:szCs w:val="24"/>
          </w:rPr>
          <w:t>70</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2A0C" w:rsidRDefault="00022A0C">
      <w:r>
        <w:separator/>
      </w:r>
    </w:p>
  </w:footnote>
  <w:footnote w:type="continuationSeparator" w:id="0">
    <w:p w:rsidR="00022A0C" w:rsidRDefault="00022A0C">
      <w:r>
        <w:continuationSeparator/>
      </w:r>
    </w:p>
  </w:footnote>
  <w:footnote w:id="1">
    <w:p w:rsidR="00022A0C" w:rsidRPr="00A31673" w:rsidRDefault="00022A0C">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022A0C" w:rsidRDefault="00022A0C" w:rsidP="006B3E56">
      <w:pPr>
        <w:jc w:val="both"/>
      </w:pPr>
    </w:p>
    <w:p w:rsidR="00022A0C" w:rsidRPr="00503980" w:rsidRDefault="00022A0C"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503980">
        <w:rPr>
          <w:rFonts w:ascii="GHEA Grapalat" w:hAnsi="GHEA Grapalat"/>
          <w:i/>
          <w:sz w:val="20"/>
          <w:szCs w:val="20"/>
        </w:rPr>
        <w:t>"О</w:t>
      </w:r>
      <w:proofErr w:type="gramEnd"/>
      <w:r w:rsidRPr="00503980">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022A0C" w:rsidRPr="00503980" w:rsidRDefault="00022A0C" w:rsidP="007906A2">
      <w:pPr>
        <w:jc w:val="both"/>
        <w:rPr>
          <w:rFonts w:ascii="GHEA Grapalat" w:hAnsi="GHEA Grapalat"/>
          <w:i/>
          <w:sz w:val="20"/>
          <w:szCs w:val="20"/>
        </w:rPr>
      </w:pPr>
      <w:proofErr w:type="gramStart"/>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503980">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022A0C" w:rsidRPr="00503980" w:rsidRDefault="00022A0C"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p>
    <w:p w:rsidR="00022A0C" w:rsidRDefault="00022A0C" w:rsidP="006B3E56">
      <w:pPr>
        <w:pStyle w:val="af2"/>
        <w:rPr>
          <w:rFonts w:asciiTheme="minorHAnsi" w:hAnsiTheme="minorHAnsi"/>
          <w:lang w:val="af-ZA"/>
        </w:rPr>
      </w:pPr>
    </w:p>
  </w:footnote>
  <w:footnote w:id="3">
    <w:p w:rsidR="00022A0C" w:rsidRPr="00022A0C" w:rsidRDefault="00022A0C" w:rsidP="00FF031A">
      <w:pPr>
        <w:widowControl w:val="0"/>
        <w:ind w:right="309"/>
        <w:jc w:val="both"/>
        <w:rPr>
          <w:rFonts w:ascii="GHEA Grapalat" w:hAnsi="GHEA Grapalat"/>
          <w:b/>
          <w:color w:val="FF0000"/>
          <w:sz w:val="28"/>
          <w:szCs w:val="28"/>
        </w:rPr>
      </w:pPr>
      <w:r w:rsidRPr="00022A0C">
        <w:rPr>
          <w:rFonts w:ascii="GHEA Grapalat" w:hAnsi="GHEA Grapalat"/>
          <w:b/>
          <w:color w:val="FF0000"/>
          <w:sz w:val="28"/>
          <w:szCs w:val="28"/>
        </w:rPr>
        <w:t>* Приложение № 1.1 является неотъемлемой частью ценового предложения.</w:t>
      </w:r>
    </w:p>
    <w:p w:rsidR="00022A0C" w:rsidRPr="00D3436F" w:rsidRDefault="00022A0C"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022A0C" w:rsidRPr="00D3436F" w:rsidRDefault="00022A0C">
      <w:pPr>
        <w:pStyle w:val="af2"/>
        <w:rPr>
          <w:lang w:val="es-ES"/>
        </w:rPr>
      </w:pPr>
    </w:p>
  </w:footnote>
  <w:footnote w:id="4">
    <w:p w:rsidR="00022A0C" w:rsidRPr="008842CE" w:rsidRDefault="00022A0C" w:rsidP="003D2FE2">
      <w:pPr>
        <w:pStyle w:val="af2"/>
        <w:jc w:val="both"/>
      </w:pPr>
    </w:p>
  </w:footnote>
  <w:footnote w:id="5">
    <w:p w:rsidR="00022A0C" w:rsidRPr="008842CE" w:rsidRDefault="00022A0C" w:rsidP="000A214C">
      <w:pPr>
        <w:pStyle w:val="af2"/>
        <w:jc w:val="both"/>
      </w:pPr>
    </w:p>
  </w:footnote>
  <w:footnote w:id="6">
    <w:p w:rsidR="00022A0C" w:rsidRPr="006F5F33" w:rsidRDefault="00022A0C"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022A0C" w:rsidRPr="006F5F33" w:rsidRDefault="00022A0C"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022A0C" w:rsidRPr="006F5F33" w:rsidRDefault="00022A0C"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022A0C" w:rsidRPr="006F5F33" w:rsidRDefault="00022A0C" w:rsidP="003B2F27">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 xml:space="preserve">в виде неустойки, </w:t>
      </w:r>
      <w:proofErr w:type="gramStart"/>
      <w:r w:rsidRPr="006F5F33">
        <w:rPr>
          <w:rFonts w:ascii="GHEA Grapalat" w:hAnsi="GHEA Grapalat"/>
          <w:i/>
        </w:rPr>
        <w:t>—</w:t>
      </w:r>
      <w:r w:rsidRPr="008842CE">
        <w:rPr>
          <w:rFonts w:ascii="GHEA Grapalat" w:hAnsi="GHEA Grapalat"/>
          <w:i/>
        </w:rPr>
        <w:t>т</w:t>
      </w:r>
      <w:proofErr w:type="gramEnd"/>
      <w:r w:rsidRPr="008842CE">
        <w:rPr>
          <w:rFonts w:ascii="GHEA Grapalat" w:hAnsi="GHEA Grapalat"/>
          <w:i/>
        </w:rPr>
        <w:t>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022A0C" w:rsidRPr="009E00B3" w:rsidRDefault="00022A0C" w:rsidP="00310CF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022A0C" w:rsidRPr="00A47171" w:rsidRDefault="00022A0C" w:rsidP="007122CD">
      <w:pPr>
        <w:pStyle w:val="af2"/>
        <w:jc w:val="both"/>
        <w:rPr>
          <w:rFonts w:ascii="GHEA Grapalat" w:hAnsi="GHEA Grapalat"/>
          <w:i/>
          <w:lang w:eastAsia="en-US"/>
        </w:rPr>
      </w:pPr>
      <w:r w:rsidRPr="009E00B3">
        <w:rPr>
          <w:rFonts w:ascii="GHEA Grapalat" w:hAnsi="GHEA Grapalat"/>
          <w:i/>
          <w:lang w:eastAsia="en-US"/>
        </w:rPr>
        <w:tab/>
      </w:r>
    </w:p>
  </w:footnote>
  <w:footnote w:id="10">
    <w:p w:rsidR="00022A0C" w:rsidRPr="00E40AC8" w:rsidRDefault="00022A0C" w:rsidP="003B2F27">
      <w:pPr>
        <w:pStyle w:val="af2"/>
        <w:jc w:val="both"/>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0261FE"/>
    <w:multiLevelType w:val="hybridMultilevel"/>
    <w:tmpl w:val="19066750"/>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9"/>
  </w:num>
  <w:num w:numId="3">
    <w:abstractNumId w:val="19"/>
  </w:num>
  <w:num w:numId="4">
    <w:abstractNumId w:val="14"/>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8"/>
  </w:num>
  <w:num w:numId="13">
    <w:abstractNumId w:val="26"/>
  </w:num>
  <w:num w:numId="14">
    <w:abstractNumId w:val="11"/>
  </w:num>
  <w:num w:numId="15">
    <w:abstractNumId w:val="27"/>
  </w:num>
  <w:num w:numId="16">
    <w:abstractNumId w:val="13"/>
  </w:num>
  <w:num w:numId="17">
    <w:abstractNumId w:val="5"/>
  </w:num>
  <w:num w:numId="18">
    <w:abstractNumId w:val="1"/>
  </w:num>
  <w:num w:numId="19">
    <w:abstractNumId w:val="15"/>
  </w:num>
  <w:num w:numId="20">
    <w:abstractNumId w:val="15"/>
  </w:num>
  <w:num w:numId="21">
    <w:abstractNumId w:val="17"/>
  </w:num>
  <w:num w:numId="22">
    <w:abstractNumId w:val="21"/>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5"/>
  </w:num>
  <w:num w:numId="31">
    <w:abstractNumId w:val="22"/>
  </w:num>
  <w:num w:numId="32">
    <w:abstractNumId w:val="23"/>
  </w:num>
  <w:num w:numId="33">
    <w:abstractNumId w:val="18"/>
  </w:num>
  <w:num w:numId="34">
    <w:abstractNumId w:val="1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3D88"/>
    <w:rsid w:val="000146DC"/>
    <w:rsid w:val="00016653"/>
    <w:rsid w:val="00016DFB"/>
    <w:rsid w:val="00017484"/>
    <w:rsid w:val="000209D3"/>
    <w:rsid w:val="00020B2E"/>
    <w:rsid w:val="00020C83"/>
    <w:rsid w:val="00021B05"/>
    <w:rsid w:val="00021C2E"/>
    <w:rsid w:val="00022A0C"/>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DDE"/>
    <w:rsid w:val="00037E15"/>
    <w:rsid w:val="000408D8"/>
    <w:rsid w:val="000424BA"/>
    <w:rsid w:val="000428B6"/>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0FB"/>
    <w:rsid w:val="000878DB"/>
    <w:rsid w:val="00087A30"/>
    <w:rsid w:val="00090699"/>
    <w:rsid w:val="000911CA"/>
    <w:rsid w:val="00091FB0"/>
    <w:rsid w:val="0009215F"/>
    <w:rsid w:val="00092D0A"/>
    <w:rsid w:val="0009308C"/>
    <w:rsid w:val="00093602"/>
    <w:rsid w:val="0009380C"/>
    <w:rsid w:val="00093BC8"/>
    <w:rsid w:val="0009449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2AD"/>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1F0B"/>
    <w:rsid w:val="00132FA8"/>
    <w:rsid w:val="0013323F"/>
    <w:rsid w:val="00133A5A"/>
    <w:rsid w:val="00133CE4"/>
    <w:rsid w:val="001347C9"/>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32D9"/>
    <w:rsid w:val="001B37D2"/>
    <w:rsid w:val="001B3810"/>
    <w:rsid w:val="001B41EC"/>
    <w:rsid w:val="001B45A9"/>
    <w:rsid w:val="001B478E"/>
    <w:rsid w:val="001B6FCF"/>
    <w:rsid w:val="001C07C6"/>
    <w:rsid w:val="001C0849"/>
    <w:rsid w:val="001C0C2C"/>
    <w:rsid w:val="001C1570"/>
    <w:rsid w:val="001C3D83"/>
    <w:rsid w:val="001C3F6C"/>
    <w:rsid w:val="001C481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F81"/>
    <w:rsid w:val="001F1CCB"/>
    <w:rsid w:val="001F1DF0"/>
    <w:rsid w:val="001F1DF7"/>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6CDB"/>
    <w:rsid w:val="0028726A"/>
    <w:rsid w:val="0029154A"/>
    <w:rsid w:val="00291919"/>
    <w:rsid w:val="00291EFF"/>
    <w:rsid w:val="002926D4"/>
    <w:rsid w:val="00293527"/>
    <w:rsid w:val="00293897"/>
    <w:rsid w:val="00293A25"/>
    <w:rsid w:val="00293A76"/>
    <w:rsid w:val="002941F2"/>
    <w:rsid w:val="00294BD5"/>
    <w:rsid w:val="00294F67"/>
    <w:rsid w:val="00294FA7"/>
    <w:rsid w:val="00294FFF"/>
    <w:rsid w:val="0029515A"/>
    <w:rsid w:val="00295AEE"/>
    <w:rsid w:val="00295C31"/>
    <w:rsid w:val="00297E18"/>
    <w:rsid w:val="002A058F"/>
    <w:rsid w:val="002A0700"/>
    <w:rsid w:val="002A0C06"/>
    <w:rsid w:val="002A0F45"/>
    <w:rsid w:val="002A10B2"/>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8A8"/>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E97"/>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1078"/>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1276"/>
    <w:rsid w:val="0039134D"/>
    <w:rsid w:val="00391E56"/>
    <w:rsid w:val="00391F90"/>
    <w:rsid w:val="00392525"/>
    <w:rsid w:val="00392E38"/>
    <w:rsid w:val="0039338D"/>
    <w:rsid w:val="00393666"/>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C"/>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F2F"/>
    <w:rsid w:val="004004A3"/>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0A2C"/>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5A85"/>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12A"/>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E26"/>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0B26"/>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4AD5"/>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6C2"/>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42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5D27"/>
    <w:rsid w:val="0066621D"/>
    <w:rsid w:val="006672E6"/>
    <w:rsid w:val="00667A47"/>
    <w:rsid w:val="00667A56"/>
    <w:rsid w:val="00667C83"/>
    <w:rsid w:val="00670185"/>
    <w:rsid w:val="0067066B"/>
    <w:rsid w:val="0067102D"/>
    <w:rsid w:val="00671A82"/>
    <w:rsid w:val="00673870"/>
    <w:rsid w:val="0067389F"/>
    <w:rsid w:val="00673BD3"/>
    <w:rsid w:val="00673D0A"/>
    <w:rsid w:val="00674D34"/>
    <w:rsid w:val="00675740"/>
    <w:rsid w:val="00675789"/>
    <w:rsid w:val="0067579A"/>
    <w:rsid w:val="00675CA2"/>
    <w:rsid w:val="00676178"/>
    <w:rsid w:val="0067669A"/>
    <w:rsid w:val="00676A27"/>
    <w:rsid w:val="00677658"/>
    <w:rsid w:val="00677E00"/>
    <w:rsid w:val="00681F45"/>
    <w:rsid w:val="00682C6C"/>
    <w:rsid w:val="00682CE1"/>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636"/>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27D2"/>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359"/>
    <w:rsid w:val="00742F7B"/>
    <w:rsid w:val="007430FE"/>
    <w:rsid w:val="007432E3"/>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6DD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772"/>
    <w:rsid w:val="00830AD3"/>
    <w:rsid w:val="008314CA"/>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0B48"/>
    <w:rsid w:val="008510F1"/>
    <w:rsid w:val="0085236E"/>
    <w:rsid w:val="00852545"/>
    <w:rsid w:val="008534C7"/>
    <w:rsid w:val="00853563"/>
    <w:rsid w:val="00853CBA"/>
    <w:rsid w:val="00853D2D"/>
    <w:rsid w:val="008546A0"/>
    <w:rsid w:val="00855196"/>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C9E"/>
    <w:rsid w:val="00875F09"/>
    <w:rsid w:val="00876543"/>
    <w:rsid w:val="008769B4"/>
    <w:rsid w:val="00876D7D"/>
    <w:rsid w:val="0087724F"/>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C35"/>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366"/>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BA5"/>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39C"/>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37E73"/>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36AA"/>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19AC"/>
    <w:rsid w:val="00C324F0"/>
    <w:rsid w:val="00C33115"/>
    <w:rsid w:val="00C33B35"/>
    <w:rsid w:val="00C34012"/>
    <w:rsid w:val="00C3421C"/>
    <w:rsid w:val="00C34296"/>
    <w:rsid w:val="00C34414"/>
    <w:rsid w:val="00C3484C"/>
    <w:rsid w:val="00C34AFD"/>
    <w:rsid w:val="00C34E3B"/>
    <w:rsid w:val="00C35487"/>
    <w:rsid w:val="00C358EA"/>
    <w:rsid w:val="00C36039"/>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6BC6"/>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167"/>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5B8A"/>
    <w:rsid w:val="00CE7B83"/>
    <w:rsid w:val="00CE7BF1"/>
    <w:rsid w:val="00CF0D0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0EF4"/>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5D01"/>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29B5"/>
    <w:rsid w:val="00E131B0"/>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E2D"/>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0D30"/>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267"/>
    <w:rsid w:val="00F743B3"/>
    <w:rsid w:val="00F7451F"/>
    <w:rsid w:val="00F7467F"/>
    <w:rsid w:val="00F74984"/>
    <w:rsid w:val="00F7541A"/>
    <w:rsid w:val="00F7609B"/>
    <w:rsid w:val="00F763EC"/>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137"/>
    <w:rsid w:val="00FA37C3"/>
    <w:rsid w:val="00FA3A9E"/>
    <w:rsid w:val="00FA3D8E"/>
    <w:rsid w:val="00FA409E"/>
    <w:rsid w:val="00FA4725"/>
    <w:rsid w:val="00FA4F9D"/>
    <w:rsid w:val="00FA555F"/>
    <w:rsid w:val="00FA5CBD"/>
    <w:rsid w:val="00FA6B94"/>
    <w:rsid w:val="00FA6E49"/>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E0CB5"/>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31A"/>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5B26C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6BCDD-1745-4888-AB3F-682B0AE84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2271</TotalTime>
  <Pages>76</Pages>
  <Words>15144</Words>
  <Characters>110231</Characters>
  <Application>Microsoft Office Word</Application>
  <DocSecurity>0</DocSecurity>
  <Lines>918</Lines>
  <Paragraphs>250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125125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1541</cp:revision>
  <cp:lastPrinted>2018-02-16T07:12:00Z</cp:lastPrinted>
  <dcterms:created xsi:type="dcterms:W3CDTF">2019-10-28T07:04:00Z</dcterms:created>
  <dcterms:modified xsi:type="dcterms:W3CDTF">2022-12-16T10:24:00Z</dcterms:modified>
</cp:coreProperties>
</file>