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sidR="00572579" w:rsidRPr="00572579">
        <w:rPr>
          <w:rFonts w:ascii="GHEA Grapalat" w:hAnsi="GHEA Grapalat"/>
          <w:i w:val="0"/>
          <w:sz w:val="24"/>
          <w:szCs w:val="24"/>
        </w:rPr>
        <w:t>1</w:t>
      </w:r>
      <w:r w:rsidR="006924E6" w:rsidRPr="006924E6">
        <w:rPr>
          <w:rFonts w:ascii="GHEA Grapalat" w:hAnsi="GHEA Grapalat"/>
          <w:i w:val="0"/>
          <w:sz w:val="24"/>
          <w:szCs w:val="24"/>
        </w:rPr>
        <w:t>3</w:t>
      </w:r>
      <w:r>
        <w:rPr>
          <w:rFonts w:ascii="GHEA Grapalat" w:hAnsi="GHEA Grapalat"/>
          <w:i w:val="0"/>
          <w:sz w:val="24"/>
          <w:szCs w:val="24"/>
          <w:lang w:val="hy-AM"/>
        </w:rPr>
        <w:t>-</w:t>
      </w:r>
      <w:r>
        <w:rPr>
          <w:rFonts w:ascii="GHEA Grapalat" w:hAnsi="GHEA Grapalat"/>
          <w:i w:val="0"/>
          <w:sz w:val="24"/>
          <w:szCs w:val="24"/>
        </w:rPr>
        <w:t>го</w:t>
      </w:r>
      <w:r w:rsidRPr="00080C03">
        <w:rPr>
          <w:rFonts w:ascii="GHEA Grapalat" w:hAnsi="GHEA Grapalat"/>
          <w:i w:val="0"/>
          <w:sz w:val="24"/>
          <w:szCs w:val="24"/>
        </w:rPr>
        <w:t xml:space="preserve"> </w:t>
      </w:r>
      <w:r w:rsidR="00572579" w:rsidRPr="00572579">
        <w:rPr>
          <w:rFonts w:ascii="GHEA Grapalat" w:hAnsi="GHEA Grapalat"/>
          <w:i w:val="0"/>
          <w:sz w:val="24"/>
          <w:szCs w:val="24"/>
        </w:rPr>
        <w:t>сентября</w:t>
      </w:r>
      <w:r w:rsidRPr="00080C03">
        <w:rPr>
          <w:rFonts w:ascii="GHEA Grapalat" w:hAnsi="GHEA Grapalat"/>
          <w:i w:val="0"/>
          <w:sz w:val="24"/>
          <w:szCs w:val="24"/>
        </w:rPr>
        <w:t xml:space="preserve"> 20</w:t>
      </w:r>
      <w:r w:rsidRPr="00080C03">
        <w:rPr>
          <w:rFonts w:ascii="GHEA Grapalat" w:hAnsi="GHEA Grapalat"/>
          <w:i w:val="0"/>
          <w:sz w:val="24"/>
          <w:szCs w:val="24"/>
          <w:lang w:val="hy-AM"/>
        </w:rPr>
        <w:t>19</w:t>
      </w:r>
      <w:r w:rsidRPr="00080C03">
        <w:rPr>
          <w:rFonts w:ascii="GHEA Grapalat" w:hAnsi="GHEA Grapalat"/>
          <w:i w:val="0"/>
          <w:sz w:val="24"/>
          <w:szCs w:val="24"/>
        </w:rPr>
        <w:t xml:space="preserve"> года № 1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r w:rsidR="006924E6">
        <w:rPr>
          <w:rFonts w:ascii="GHEA Grapalat" w:hAnsi="GHEA Grapalat"/>
          <w:b/>
          <w:i w:val="0"/>
          <w:sz w:val="24"/>
          <w:szCs w:val="24"/>
        </w:rPr>
        <w:t>GHAPDzB-HVKAK-2019-</w:t>
      </w:r>
      <w:r w:rsidR="00572579" w:rsidRPr="00572579">
        <w:rPr>
          <w:rFonts w:ascii="GHEA Grapalat" w:hAnsi="GHEA Grapalat"/>
          <w:b/>
          <w:i w:val="0"/>
          <w:sz w:val="24"/>
          <w:szCs w:val="24"/>
        </w:rPr>
        <w:t>61</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572579" w:rsidRPr="00FB316B">
        <w:rPr>
          <w:rFonts w:ascii="GHEA Grapalat" w:hAnsi="GHEA Grapalat"/>
          <w:b/>
          <w:i w:val="0"/>
          <w:sz w:val="24"/>
          <w:szCs w:val="24"/>
        </w:rPr>
        <w:t>вакцин</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12441D">
        <w:rPr>
          <w:rFonts w:ascii="GHEA Grapalat" w:hAnsi="GHEA Grapalat"/>
          <w:b/>
          <w:i w:val="0"/>
          <w:sz w:val="24"/>
          <w:szCs w:val="24"/>
        </w:rPr>
        <w:t>1</w:t>
      </w:r>
      <w:r w:rsidR="00FB316B" w:rsidRPr="00FB316B">
        <w:rPr>
          <w:rFonts w:ascii="GHEA Grapalat" w:hAnsi="GHEA Grapalat"/>
          <w:b/>
          <w:i w:val="0"/>
          <w:sz w:val="24"/>
          <w:szCs w:val="24"/>
        </w:rPr>
        <w:t>2</w:t>
      </w:r>
      <w:r w:rsidRPr="0012441D">
        <w:rPr>
          <w:rFonts w:ascii="GHEA Grapalat" w:hAnsi="GHEA Grapalat"/>
          <w:b/>
          <w:i w:val="0"/>
          <w:sz w:val="24"/>
          <w:szCs w:val="24"/>
        </w:rPr>
        <w:t xml:space="preserve">:00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proofErr w:type="gramStart"/>
      <w:r w:rsidRPr="00445565">
        <w:rPr>
          <w:rFonts w:ascii="GHEA Grapalat" w:hAnsi="GHEA Grapalat"/>
          <w:b/>
          <w:i w:val="0"/>
          <w:sz w:val="24"/>
          <w:szCs w:val="24"/>
        </w:rPr>
        <w:t>.Е</w:t>
      </w:r>
      <w:proofErr w:type="gramEnd"/>
      <w:r w:rsidRPr="00445565">
        <w:rPr>
          <w:rFonts w:ascii="GHEA Grapalat" w:hAnsi="GHEA Grapalat"/>
          <w:b/>
          <w:i w:val="0"/>
          <w:sz w:val="24"/>
          <w:szCs w:val="24"/>
        </w:rPr>
        <w:t xml:space="preserve">реван, ул. </w:t>
      </w:r>
      <w:proofErr w:type="spellStart"/>
      <w:r w:rsidRPr="00445565">
        <w:rPr>
          <w:rFonts w:ascii="GHEA Grapalat" w:hAnsi="GHEA Grapalat"/>
          <w:b/>
          <w:i w:val="0"/>
          <w:sz w:val="24"/>
          <w:szCs w:val="24"/>
        </w:rPr>
        <w:t>М.Гераци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w:t>
      </w:r>
      <w:r w:rsidR="00FB316B" w:rsidRPr="00FB316B">
        <w:rPr>
          <w:rFonts w:ascii="GHEA Grapalat" w:hAnsi="GHEA Grapalat"/>
          <w:b/>
          <w:i w:val="0"/>
          <w:sz w:val="24"/>
          <w:szCs w:val="24"/>
        </w:rPr>
        <w:t>2</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proofErr w:type="spellStart"/>
      <w:r w:rsidRPr="00B02E29">
        <w:rPr>
          <w:rFonts w:ascii="GHEA Grapalat" w:hAnsi="GHEA Grapalat"/>
          <w:i w:val="0"/>
          <w:sz w:val="24"/>
          <w:szCs w:val="24"/>
        </w:rPr>
        <w:t>объявления.Кроме</w:t>
      </w:r>
      <w:proofErr w:type="spellEnd"/>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0C3B41"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proofErr w:type="gramStart"/>
      <w:r w:rsidRPr="00BC13C0">
        <w:rPr>
          <w:rFonts w:ascii="GHEA Grapalat" w:hAnsi="GHEA Grapalat"/>
          <w:b/>
          <w:i w:val="0"/>
          <w:sz w:val="24"/>
          <w:szCs w:val="24"/>
        </w:rPr>
        <w:t>.Е</w:t>
      </w:r>
      <w:proofErr w:type="gramEnd"/>
      <w:r w:rsidRPr="00BC13C0">
        <w:rPr>
          <w:rFonts w:ascii="GHEA Grapalat" w:hAnsi="GHEA Grapalat"/>
          <w:b/>
          <w:i w:val="0"/>
          <w:sz w:val="24"/>
          <w:szCs w:val="24"/>
        </w:rPr>
        <w:t xml:space="preserve">реван, ул. </w:t>
      </w:r>
      <w:proofErr w:type="spellStart"/>
      <w:r w:rsidRPr="00BC13C0">
        <w:rPr>
          <w:rFonts w:ascii="GHEA Grapalat" w:hAnsi="GHEA Grapalat"/>
          <w:b/>
          <w:i w:val="0"/>
          <w:sz w:val="24"/>
          <w:szCs w:val="24"/>
        </w:rPr>
        <w:t>М.Гераци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1</w:t>
      </w:r>
      <w:r w:rsidR="00FB316B" w:rsidRPr="008676EC">
        <w:rPr>
          <w:rFonts w:ascii="GHEA Grapalat" w:hAnsi="GHEA Grapalat"/>
          <w:b/>
          <w:i w:val="0"/>
          <w:sz w:val="24"/>
          <w:szCs w:val="24"/>
        </w:rPr>
        <w:t>2</w:t>
      </w:r>
      <w:r w:rsidRPr="00BC13C0">
        <w:rPr>
          <w:rFonts w:ascii="GHEA Grapalat" w:hAnsi="GHEA Grapalat"/>
          <w:b/>
          <w:i w:val="0"/>
          <w:sz w:val="24"/>
          <w:szCs w:val="24"/>
        </w:rPr>
        <w:t xml:space="preserve">:00 </w:t>
      </w:r>
      <w:r w:rsidRPr="00515705">
        <w:rPr>
          <w:rFonts w:ascii="GHEA Grapalat" w:hAnsi="GHEA Grapalat"/>
          <w:b/>
          <w:i w:val="0"/>
          <w:sz w:val="24"/>
          <w:szCs w:val="24"/>
        </w:rPr>
        <w:t xml:space="preserve">часов </w:t>
      </w:r>
      <w:r w:rsidR="00FB316B" w:rsidRPr="008676EC">
        <w:rPr>
          <w:rFonts w:ascii="GHEA Grapalat" w:hAnsi="GHEA Grapalat"/>
          <w:b/>
          <w:i w:val="0"/>
          <w:sz w:val="24"/>
          <w:szCs w:val="24"/>
        </w:rPr>
        <w:t>2</w:t>
      </w:r>
      <w:r w:rsidR="004D3480" w:rsidRPr="004D3480">
        <w:rPr>
          <w:rFonts w:ascii="GHEA Grapalat" w:hAnsi="GHEA Grapalat"/>
          <w:b/>
          <w:i w:val="0"/>
          <w:sz w:val="24"/>
          <w:szCs w:val="24"/>
        </w:rPr>
        <w:t>4</w:t>
      </w:r>
      <w:r w:rsidRPr="00515705">
        <w:rPr>
          <w:rFonts w:ascii="GHEA Grapalat" w:hAnsi="GHEA Grapalat"/>
          <w:b/>
          <w:i w:val="0"/>
          <w:sz w:val="24"/>
          <w:szCs w:val="24"/>
        </w:rPr>
        <w:t xml:space="preserve">-го </w:t>
      </w:r>
      <w:r w:rsidR="00F66E61" w:rsidRPr="00F66E61">
        <w:rPr>
          <w:rFonts w:ascii="GHEA Grapalat" w:hAnsi="GHEA Grapalat"/>
          <w:b/>
          <w:i w:val="0"/>
          <w:sz w:val="24"/>
          <w:szCs w:val="24"/>
        </w:rPr>
        <w:t>сентября</w:t>
      </w:r>
      <w:r w:rsidRPr="00515705">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относительно</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процедуры</w:t>
      </w:r>
      <w:r>
        <w:rPr>
          <w:rFonts w:ascii="GHEA Grapalat" w:hAnsi="GHEA Grapalat"/>
          <w:i w:val="0"/>
          <w:sz w:val="24"/>
          <w:szCs w:val="24"/>
        </w:rPr>
        <w:t xml:space="preserve"> </w:t>
      </w:r>
      <w:r w:rsidRPr="00B02E29">
        <w:rPr>
          <w:rFonts w:ascii="GHEA Grapalat" w:hAnsi="GHEA Grapalat"/>
          <w:i w:val="0"/>
          <w:sz w:val="24"/>
          <w:szCs w:val="24"/>
        </w:rPr>
        <w:t>должны</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лицу,</w:t>
      </w:r>
      <w:r>
        <w:rPr>
          <w:rFonts w:ascii="GHEA Grapalat" w:hAnsi="GHEA Grapalat"/>
          <w:i w:val="0"/>
          <w:sz w:val="24"/>
          <w:szCs w:val="24"/>
        </w:rPr>
        <w:t xml:space="preserve"> </w:t>
      </w:r>
      <w:r w:rsidRPr="00B02E29">
        <w:rPr>
          <w:rFonts w:ascii="GHEA Grapalat" w:hAnsi="GHEA Grapalat"/>
          <w:i w:val="0"/>
          <w:sz w:val="24"/>
          <w:szCs w:val="24"/>
        </w:rPr>
        <w:t>рассматривающему</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связи</w:t>
      </w:r>
      <w:r>
        <w:rPr>
          <w:rFonts w:ascii="GHEA Grapalat" w:hAnsi="GHEA Grapalat"/>
          <w:i w:val="0"/>
          <w:sz w:val="24"/>
          <w:szCs w:val="24"/>
        </w:rPr>
        <w:t xml:space="preserve"> </w:t>
      </w:r>
      <w:r w:rsidRPr="00B02E29">
        <w:rPr>
          <w:rFonts w:ascii="GHEA Grapalat" w:hAnsi="GHEA Grapalat"/>
          <w:i w:val="0"/>
          <w:sz w:val="24"/>
          <w:szCs w:val="24"/>
        </w:rPr>
        <w:t>с</w:t>
      </w:r>
      <w:r>
        <w:rPr>
          <w:rFonts w:ascii="GHEA Grapalat" w:hAnsi="GHEA Grapalat"/>
          <w:i w:val="0"/>
          <w:sz w:val="24"/>
          <w:szCs w:val="24"/>
        </w:rPr>
        <w:t xml:space="preserve"> </w:t>
      </w:r>
      <w:r w:rsidRPr="00B02E29">
        <w:rPr>
          <w:rFonts w:ascii="GHEA Grapalat" w:hAnsi="GHEA Grapalat"/>
          <w:i w:val="0"/>
          <w:sz w:val="24"/>
          <w:szCs w:val="24"/>
        </w:rPr>
        <w:t>закупками</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адресу:</w:t>
      </w:r>
      <w:r>
        <w:rPr>
          <w:rFonts w:ascii="GHEA Grapalat" w:hAnsi="GHEA Grapalat"/>
          <w:i w:val="0"/>
          <w:sz w:val="24"/>
          <w:szCs w:val="24"/>
        </w:rPr>
        <w:t xml:space="preserve"> </w:t>
      </w:r>
      <w:r w:rsidRPr="00B02E29">
        <w:rPr>
          <w:rFonts w:ascii="GHEA Grapalat" w:hAnsi="GHEA Grapalat"/>
          <w:i w:val="0"/>
          <w:sz w:val="24"/>
          <w:szCs w:val="24"/>
        </w:rPr>
        <w:t>ул.</w:t>
      </w:r>
      <w:r>
        <w:rPr>
          <w:rFonts w:ascii="GHEA Grapalat" w:hAnsi="GHEA Grapalat"/>
          <w:i w:val="0"/>
          <w:sz w:val="24"/>
          <w:szCs w:val="24"/>
        </w:rPr>
        <w:t xml:space="preserve"> </w:t>
      </w:r>
      <w:proofErr w:type="spellStart"/>
      <w:r w:rsidRPr="00B02E29">
        <w:rPr>
          <w:rFonts w:ascii="GHEA Grapalat" w:hAnsi="GHEA Grapalat"/>
          <w:i w:val="0"/>
          <w:sz w:val="24"/>
          <w:szCs w:val="24"/>
        </w:rPr>
        <w:t>Мелик</w:t>
      </w:r>
      <w:r>
        <w:rPr>
          <w:rFonts w:ascii="GHEA Grapalat" w:hAnsi="GHEA Grapalat"/>
          <w:i w:val="0"/>
          <w:sz w:val="24"/>
          <w:szCs w:val="24"/>
        </w:rPr>
        <w:t>-</w:t>
      </w:r>
      <w:r w:rsidRPr="00B02E29">
        <w:rPr>
          <w:rFonts w:ascii="GHEA Grapalat" w:hAnsi="GHEA Grapalat"/>
          <w:i w:val="0"/>
          <w:sz w:val="24"/>
          <w:szCs w:val="24"/>
        </w:rPr>
        <w:t>Адамяна</w:t>
      </w:r>
      <w:proofErr w:type="spellEnd"/>
      <w:r>
        <w:rPr>
          <w:rFonts w:ascii="GHEA Grapalat" w:hAnsi="GHEA Grapalat"/>
          <w:i w:val="0"/>
          <w:sz w:val="24"/>
          <w:szCs w:val="24"/>
        </w:rPr>
        <w:t xml:space="preserve"> </w:t>
      </w:r>
      <w:r w:rsidRPr="00B02E29">
        <w:rPr>
          <w:rFonts w:ascii="GHEA Grapalat" w:hAnsi="GHEA Grapalat"/>
          <w:i w:val="0"/>
          <w:sz w:val="24"/>
          <w:szCs w:val="24"/>
        </w:rPr>
        <w:t>1,</w:t>
      </w:r>
      <w:r>
        <w:rPr>
          <w:rFonts w:ascii="GHEA Grapalat" w:hAnsi="GHEA Grapalat"/>
          <w:i w:val="0"/>
          <w:sz w:val="24"/>
          <w:szCs w:val="24"/>
        </w:rPr>
        <w:t xml:space="preserve"> </w:t>
      </w:r>
      <w:r w:rsidRPr="00B02E29">
        <w:rPr>
          <w:rFonts w:ascii="GHEA Grapalat" w:hAnsi="GHEA Grapalat"/>
          <w:i w:val="0"/>
          <w:sz w:val="24"/>
          <w:szCs w:val="24"/>
        </w:rPr>
        <w:t>Ереван.</w:t>
      </w:r>
      <w:r>
        <w:rPr>
          <w:rFonts w:ascii="GHEA Grapalat" w:hAnsi="GHEA Grapalat"/>
          <w:i w:val="0"/>
          <w:sz w:val="24"/>
          <w:szCs w:val="24"/>
        </w:rPr>
        <w:t xml:space="preserve"> </w:t>
      </w:r>
      <w:r w:rsidRPr="00B02E29">
        <w:rPr>
          <w:rFonts w:ascii="GHEA Grapalat" w:hAnsi="GHEA Grapalat"/>
          <w:i w:val="0"/>
          <w:sz w:val="24"/>
          <w:szCs w:val="24"/>
        </w:rPr>
        <w:t>Обжалование</w:t>
      </w:r>
      <w:r>
        <w:rPr>
          <w:rFonts w:ascii="GHEA Grapalat" w:hAnsi="GHEA Grapalat"/>
          <w:i w:val="0"/>
          <w:sz w:val="24"/>
          <w:szCs w:val="24"/>
        </w:rPr>
        <w:t xml:space="preserve"> </w:t>
      </w:r>
      <w:r w:rsidRPr="00B02E29">
        <w:rPr>
          <w:rFonts w:ascii="GHEA Grapalat" w:hAnsi="GHEA Grapalat"/>
          <w:i w:val="0"/>
          <w:sz w:val="24"/>
          <w:szCs w:val="24"/>
        </w:rPr>
        <w:t>осуществляется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приглашением</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lastRenderedPageBreak/>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sidR="00471F86" w:rsidRPr="00572579">
        <w:rPr>
          <w:rFonts w:ascii="GHEA Grapalat" w:hAnsi="GHEA Grapalat"/>
          <w:i w:val="0"/>
          <w:sz w:val="24"/>
          <w:szCs w:val="24"/>
        </w:rPr>
        <w:t>Папикян</w:t>
      </w:r>
      <w:proofErr w:type="spellEnd"/>
      <w:r w:rsidR="00471F86" w:rsidRPr="00572579">
        <w:rPr>
          <w:rFonts w:ascii="GHEA Grapalat" w:hAnsi="GHEA Grapalat"/>
          <w:i w:val="0"/>
          <w:sz w:val="24"/>
          <w:szCs w:val="24"/>
        </w:rPr>
        <w:t xml:space="preserve"> </w:t>
      </w:r>
      <w:proofErr w:type="spellStart"/>
      <w:r w:rsidR="00471F86" w:rsidRPr="00572579">
        <w:rPr>
          <w:rFonts w:ascii="GHEA Grapalat" w:hAnsi="GHEA Grapalat"/>
          <w:i w:val="0"/>
          <w:sz w:val="24"/>
          <w:szCs w:val="24"/>
        </w:rPr>
        <w:t>Сирануш</w:t>
      </w:r>
      <w:proofErr w:type="spellEnd"/>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w:t>
      </w:r>
      <w:r w:rsidR="00207BBB" w:rsidRPr="00572579">
        <w:rPr>
          <w:rFonts w:ascii="GHEA Grapalat" w:hAnsi="GHEA Grapalat"/>
          <w:b/>
          <w:i w:val="0"/>
          <w:sz w:val="24"/>
          <w:szCs w:val="24"/>
        </w:rPr>
        <w:t>7</w:t>
      </w:r>
      <w:r w:rsidRPr="00DD6624">
        <w:rPr>
          <w:rFonts w:ascii="GHEA Grapalat" w:hAnsi="GHEA Grapalat"/>
          <w:b/>
          <w:i w:val="0"/>
          <w:sz w:val="24"/>
          <w:szCs w:val="24"/>
        </w:rPr>
        <w:t>-2</w:t>
      </w:r>
      <w:r w:rsidR="00207BBB" w:rsidRPr="00572579">
        <w:rPr>
          <w:rFonts w:ascii="GHEA Grapalat" w:hAnsi="GHEA Grapalat"/>
          <w:b/>
          <w:i w:val="0"/>
          <w:sz w:val="24"/>
          <w:szCs w:val="24"/>
        </w:rPr>
        <w:t>7</w:t>
      </w:r>
      <w:r w:rsidRPr="00DD6624">
        <w:rPr>
          <w:rFonts w:ascii="GHEA Grapalat" w:hAnsi="GHEA Grapalat"/>
          <w:b/>
          <w:i w:val="0"/>
          <w:sz w:val="24"/>
          <w:szCs w:val="24"/>
        </w:rPr>
        <w:t>-</w:t>
      </w:r>
      <w:r w:rsidR="00207BBB" w:rsidRPr="00572579">
        <w:rPr>
          <w:rFonts w:ascii="GHEA Grapalat" w:hAnsi="GHEA Grapalat"/>
          <w:b/>
          <w:i w:val="0"/>
          <w:sz w:val="24"/>
          <w:szCs w:val="24"/>
        </w:rPr>
        <w:t>17</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000C62F4">
        <w:rPr>
          <w:rFonts w:ascii="GHEA Grapalat" w:hAnsi="GHEA Grapalat"/>
          <w:i/>
        </w:rPr>
        <w:t xml:space="preserve">№ 1 от </w:t>
      </w:r>
      <w:r w:rsidR="008676EC" w:rsidRPr="008676EC">
        <w:rPr>
          <w:rFonts w:ascii="GHEA Grapalat" w:hAnsi="GHEA Grapalat"/>
          <w:i/>
        </w:rPr>
        <w:t>1</w:t>
      </w:r>
      <w:r w:rsidR="000C62F4" w:rsidRPr="000C62F4">
        <w:rPr>
          <w:rFonts w:ascii="GHEA Grapalat" w:hAnsi="GHEA Grapalat"/>
          <w:i/>
        </w:rPr>
        <w:t>3</w:t>
      </w:r>
      <w:r w:rsidRPr="00B62FCB">
        <w:rPr>
          <w:rFonts w:ascii="GHEA Grapalat" w:hAnsi="GHEA Grapalat"/>
          <w:i/>
        </w:rPr>
        <w:t xml:space="preserve">-го </w:t>
      </w:r>
      <w:r w:rsidR="008676EC" w:rsidRPr="008676EC">
        <w:rPr>
          <w:rFonts w:ascii="GHEA Grapalat" w:hAnsi="GHEA Grapalat"/>
          <w:i/>
        </w:rPr>
        <w:t>сентября</w:t>
      </w:r>
      <w:r>
        <w:rPr>
          <w:rFonts w:ascii="GHEA Grapalat" w:hAnsi="GHEA Grapalat"/>
          <w:i/>
        </w:rPr>
        <w:t xml:space="preserve">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r w:rsidR="008676EC">
        <w:rPr>
          <w:rFonts w:ascii="GHEA Grapalat" w:hAnsi="GHEA Grapalat"/>
          <w:i/>
        </w:rPr>
        <w:t>GHAPDzB-HVKAK-2019-</w:t>
      </w:r>
      <w:r w:rsidR="008676EC" w:rsidRPr="006D22D4">
        <w:rPr>
          <w:rFonts w:ascii="GHEA Grapalat" w:hAnsi="GHEA Grapalat"/>
          <w:i/>
        </w:rPr>
        <w:t>61</w:t>
      </w:r>
      <w:r>
        <w:rPr>
          <w:rFonts w:ascii="GHEA Grapalat" w:hAnsi="GHEA Grapalat"/>
          <w:i/>
        </w:rPr>
        <w:t>»</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6D22D4" w:rsidRPr="006D22D4">
        <w:rPr>
          <w:rFonts w:ascii="GHEA Grapalat" w:hAnsi="GHEA Grapalat"/>
          <w:b/>
        </w:rPr>
        <w:t>ВАКЦИН</w:t>
      </w:r>
      <w:r w:rsidR="00EF2341" w:rsidRPr="00EF2341">
        <w:rPr>
          <w:rFonts w:ascii="GHEA Grapalat" w:hAnsi="GHEA Grapalat"/>
          <w:b/>
        </w:rPr>
        <w:t xml:space="preserve"> </w:t>
      </w:r>
      <w:r w:rsidRPr="00B513E2">
        <w:rPr>
          <w:rFonts w:ascii="GHEA Grapalat" w:hAnsi="GHEA Grapalat"/>
          <w:b/>
        </w:rPr>
        <w:t xml:space="preserve">ДЛЯ НУЖД </w:t>
      </w:r>
      <w:r w:rsidRPr="00EF2341">
        <w:rPr>
          <w:rFonts w:ascii="GHEA Grapalat" w:hAnsi="GHEA Grapalat"/>
          <w:b/>
        </w:rPr>
        <w:t>ГНО «НАЦИОНАЛЬНОГО ЦЕНТРА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80C03" w:rsidRDefault="009749D5" w:rsidP="009749D5">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p>
    <w:p w:rsidR="009749D5" w:rsidRPr="00B513E2" w:rsidRDefault="00537DE0" w:rsidP="009749D5">
      <w:pPr>
        <w:pStyle w:val="BodyText"/>
        <w:widowControl w:val="0"/>
        <w:spacing w:after="0"/>
        <w:ind w:right="-7"/>
        <w:contextualSpacing/>
        <w:jc w:val="center"/>
        <w:rPr>
          <w:rFonts w:ascii="GHEA Grapalat" w:hAnsi="GHEA Grapalat"/>
          <w:b/>
          <w:color w:val="0D0D0D" w:themeColor="text1" w:themeTint="F2"/>
        </w:rPr>
      </w:pPr>
      <w:r w:rsidRPr="00537DE0">
        <w:rPr>
          <w:rFonts w:ascii="GHEA Grapalat" w:hAnsi="GHEA Grapalat"/>
          <w:b/>
        </w:rPr>
        <w:t>ВАКЦИН</w:t>
      </w:r>
      <w:r w:rsidR="002E700B" w:rsidRPr="00B513E2">
        <w:rPr>
          <w:rFonts w:ascii="GHEA Grapalat" w:hAnsi="GHEA Grapalat"/>
          <w:b/>
        </w:rPr>
        <w:t xml:space="preserve"> </w:t>
      </w:r>
      <w:r w:rsidR="009749D5" w:rsidRPr="00B513E2">
        <w:rPr>
          <w:rFonts w:ascii="GHEA Grapalat" w:hAnsi="GHEA Grapalat"/>
          <w:b/>
        </w:rPr>
        <w:t xml:space="preserve">ДЛЯ НУЖД </w:t>
      </w:r>
      <w:r w:rsidR="009749D5">
        <w:rPr>
          <w:rFonts w:ascii="GHEA Grapalat" w:hAnsi="GHEA Grapalat"/>
          <w:b/>
          <w:color w:val="0D0D0D" w:themeColor="text1" w:themeTint="F2"/>
        </w:rPr>
        <w:t>ГНО</w:t>
      </w:r>
      <w:r w:rsidR="009749D5" w:rsidRPr="00B513E2">
        <w:rPr>
          <w:rFonts w:ascii="GHEA Grapalat" w:hAnsi="GHEA Grapalat"/>
          <w:b/>
          <w:color w:val="0D0D0D" w:themeColor="text1" w:themeTint="F2"/>
        </w:rPr>
        <w:t xml:space="preserve"> </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НАЦИОНАЛЬН</w:t>
      </w:r>
      <w:r w:rsidR="009749D5">
        <w:rPr>
          <w:rFonts w:ascii="GHEA Grapalat" w:hAnsi="GHEA Grapalat"/>
          <w:b/>
          <w:color w:val="0D0D0D" w:themeColor="text1" w:themeTint="F2"/>
        </w:rPr>
        <w:t xml:space="preserve">ОГО </w:t>
      </w:r>
      <w:r w:rsidR="009749D5" w:rsidRPr="00B513E2">
        <w:rPr>
          <w:rFonts w:ascii="GHEA Grapalat" w:hAnsi="GHEA Grapalat"/>
          <w:b/>
          <w:color w:val="0D0D0D" w:themeColor="text1" w:themeTint="F2"/>
        </w:rPr>
        <w:t>ЦЕНТР</w:t>
      </w:r>
      <w:r w:rsidR="009749D5">
        <w:rPr>
          <w:rFonts w:ascii="GHEA Grapalat" w:hAnsi="GHEA Grapalat"/>
          <w:b/>
          <w:color w:val="0D0D0D" w:themeColor="text1" w:themeTint="F2"/>
        </w:rPr>
        <w:t>А</w:t>
      </w:r>
      <w:r w:rsidR="009749D5" w:rsidRPr="00B513E2">
        <w:rPr>
          <w:rFonts w:ascii="GHEA Grapalat" w:hAnsi="GHEA Grapalat"/>
          <w:b/>
          <w:color w:val="0D0D0D" w:themeColor="text1" w:themeTint="F2"/>
        </w:rPr>
        <w:t xml:space="preserve"> ПО КОНТРОЛЮ И ПРОФИЛАКТИКЕ ЗАБОЛЕВАНИЙ</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 xml:space="preserve"> </w:t>
      </w:r>
      <w:r w:rsidR="009749D5"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r w:rsidR="006924E6">
        <w:rPr>
          <w:rFonts w:ascii="GHEA Grapalat" w:hAnsi="GHEA Grapalat"/>
          <w:b/>
        </w:rPr>
        <w:t>GHAPDzB-HVKAK-2019-</w:t>
      </w:r>
      <w:r w:rsidR="000A4565" w:rsidRPr="000A4565">
        <w:rPr>
          <w:rFonts w:ascii="GHEA Grapalat" w:hAnsi="GHEA Grapalat"/>
          <w:b/>
        </w:rPr>
        <w:t>61</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proofErr w:type="gramStart"/>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w:t>
      </w:r>
      <w:proofErr w:type="gramEnd"/>
      <w:r w:rsidRPr="00DB60D1">
        <w:rPr>
          <w:rFonts w:ascii="GHEA Grapalat" w:hAnsi="GHEA Grapalat"/>
          <w:b/>
          <w:color w:val="0D0D0D" w:themeColor="text1" w:themeTint="F2"/>
        </w:rPr>
        <w:t xml:space="preserve"> профилактике </w:t>
      </w:r>
      <w:r w:rsidRPr="00DB60D1">
        <w:rPr>
          <w:rFonts w:ascii="GHEA Grapalat" w:hAnsi="GHEA Grapalat"/>
          <w:b/>
          <w:color w:val="0D0D0D" w:themeColor="text1" w:themeTint="F2"/>
        </w:rPr>
        <w:lastRenderedPageBreak/>
        <w:t>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предмете 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Предметом закупки является приобретение</w:t>
      </w:r>
      <w:r w:rsidR="006F681C" w:rsidRPr="006F681C">
        <w:rPr>
          <w:rFonts w:ascii="GHEA Grapalat" w:hAnsi="GHEA Grapalat"/>
          <w:i w:val="0"/>
          <w:sz w:val="24"/>
          <w:szCs w:val="24"/>
        </w:rPr>
        <w:t xml:space="preserve"> </w:t>
      </w:r>
      <w:r w:rsidR="000A4565" w:rsidRPr="000A4565">
        <w:rPr>
          <w:rFonts w:ascii="GHEA Grapalat" w:hAnsi="GHEA Grapalat"/>
          <w:b/>
          <w:i w:val="0"/>
          <w:sz w:val="24"/>
          <w:szCs w:val="24"/>
        </w:rPr>
        <w:t>вакцин</w:t>
      </w:r>
      <w:r w:rsidR="006F681C" w:rsidRPr="006F681C">
        <w:rPr>
          <w:rFonts w:ascii="GHEA Grapalat" w:hAnsi="GHEA Grapalat"/>
          <w:b/>
          <w:i w:val="0"/>
          <w:sz w:val="24"/>
          <w:szCs w:val="24"/>
        </w:rPr>
        <w:t xml:space="preserve"> </w:t>
      </w:r>
      <w:r w:rsidR="00B731AB" w:rsidRPr="00245197">
        <w:rPr>
          <w:rFonts w:ascii="GHEA Grapalat" w:hAnsi="GHEA Grapalat"/>
          <w:i w:val="0"/>
          <w:sz w:val="24"/>
          <w:szCs w:val="24"/>
        </w:rPr>
        <w:t xml:space="preserve">(далее — также товар) для нужд </w:t>
      </w:r>
      <w:r w:rsidR="00B731AB" w:rsidRPr="006F681C">
        <w:rPr>
          <w:rFonts w:ascii="GHEA Grapalat" w:hAnsi="GHEA Grapalat"/>
          <w:i w:val="0"/>
          <w:sz w:val="24"/>
          <w:szCs w:val="24"/>
        </w:rPr>
        <w:t>ГНО «Национального центра</w:t>
      </w:r>
      <w:r w:rsidR="00B731AB" w:rsidRPr="00245197">
        <w:rPr>
          <w:rFonts w:ascii="GHEA Grapalat" w:hAnsi="GHEA Grapalat"/>
          <w:i w:val="0"/>
          <w:color w:val="0D0D0D" w:themeColor="text1" w:themeTint="F2"/>
          <w:sz w:val="24"/>
          <w:szCs w:val="24"/>
        </w:rPr>
        <w:t xml:space="preserve">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B731AB">
        <w:rPr>
          <w:rFonts w:ascii="GHEA Grapalat" w:hAnsi="GHEA Grapalat"/>
          <w:b/>
          <w:i w:val="0"/>
          <w:sz w:val="24"/>
          <w:szCs w:val="24"/>
        </w:rPr>
        <w:t>1</w:t>
      </w:r>
      <w:r w:rsidR="006F681C" w:rsidRPr="006F681C">
        <w:rPr>
          <w:rFonts w:ascii="GHEA Grapalat" w:hAnsi="GHEA Grapalat"/>
          <w:b/>
          <w:i w:val="0"/>
          <w:sz w:val="24"/>
          <w:szCs w:val="24"/>
        </w:rPr>
        <w:t>0</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B731AB">
        <w:rPr>
          <w:rFonts w:ascii="GHEA Grapalat" w:hAnsi="GHEA Grapalat"/>
          <w:b/>
          <w:i w:val="0"/>
          <w:sz w:val="24"/>
          <w:szCs w:val="24"/>
        </w:rPr>
        <w:t>ов</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E30B7E" w:rsidTr="00BF09D6">
        <w:trPr>
          <w:jc w:val="center"/>
        </w:trPr>
        <w:tc>
          <w:tcPr>
            <w:tcW w:w="1530" w:type="dxa"/>
            <w:vAlign w:val="center"/>
          </w:tcPr>
          <w:p w:rsidR="00096865" w:rsidRPr="00E30B7E" w:rsidRDefault="00096865" w:rsidP="00E417DA">
            <w:pPr>
              <w:pStyle w:val="BodyTextIndent2"/>
              <w:widowControl w:val="0"/>
              <w:spacing w:line="240" w:lineRule="auto"/>
              <w:ind w:firstLine="0"/>
              <w:contextualSpacing/>
              <w:jc w:val="center"/>
              <w:rPr>
                <w:rFonts w:ascii="GHEA Grapalat" w:hAnsi="GHEA Grapalat"/>
                <w:b/>
                <w:bCs/>
                <w:i/>
                <w:iCs/>
                <w:sz w:val="22"/>
                <w:szCs w:val="22"/>
              </w:rPr>
            </w:pPr>
            <w:r w:rsidRPr="00E30B7E">
              <w:rPr>
                <w:rFonts w:ascii="GHEA Grapalat" w:hAnsi="GHEA Grapalat"/>
                <w:b/>
                <w:i/>
                <w:sz w:val="22"/>
                <w:szCs w:val="22"/>
              </w:rPr>
              <w:t>Номера лотов</w:t>
            </w:r>
          </w:p>
        </w:tc>
        <w:tc>
          <w:tcPr>
            <w:tcW w:w="8820" w:type="dxa"/>
            <w:vAlign w:val="center"/>
          </w:tcPr>
          <w:p w:rsidR="00096865" w:rsidRPr="00E30B7E" w:rsidRDefault="00096865" w:rsidP="00E417DA">
            <w:pPr>
              <w:pStyle w:val="BodyTextIndent2"/>
              <w:widowControl w:val="0"/>
              <w:spacing w:line="240" w:lineRule="auto"/>
              <w:ind w:firstLine="0"/>
              <w:contextualSpacing/>
              <w:jc w:val="center"/>
              <w:rPr>
                <w:rFonts w:ascii="GHEA Grapalat" w:hAnsi="GHEA Grapalat"/>
                <w:b/>
                <w:bCs/>
                <w:i/>
                <w:iCs/>
                <w:sz w:val="22"/>
                <w:szCs w:val="22"/>
              </w:rPr>
            </w:pPr>
            <w:r w:rsidRPr="00E30B7E">
              <w:rPr>
                <w:rFonts w:ascii="GHEA Grapalat" w:hAnsi="GHEA Grapalat"/>
                <w:b/>
                <w:i/>
                <w:sz w:val="22"/>
                <w:szCs w:val="22"/>
              </w:rPr>
              <w:t>Наименование лота</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1</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против гепатита</w:t>
            </w:r>
            <w:proofErr w:type="gramStart"/>
            <w:r w:rsidRPr="00E30B7E">
              <w:rPr>
                <w:rFonts w:ascii="GHEA Grapalat" w:hAnsi="GHEA Grapalat"/>
                <w:sz w:val="22"/>
                <w:szCs w:val="22"/>
              </w:rPr>
              <w:t xml:space="preserve"> А</w:t>
            </w:r>
            <w:proofErr w:type="gramEnd"/>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2</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антирабическая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3</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АДС-М</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4</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против гепатита</w:t>
            </w:r>
            <w:proofErr w:type="gramStart"/>
            <w:r w:rsidRPr="00E30B7E">
              <w:rPr>
                <w:rFonts w:ascii="GHEA Grapalat" w:hAnsi="GHEA Grapalat"/>
                <w:sz w:val="22"/>
                <w:szCs w:val="22"/>
              </w:rPr>
              <w:t xml:space="preserve"> Б</w:t>
            </w:r>
            <w:proofErr w:type="gramEnd"/>
            <w:r w:rsidRPr="00E30B7E">
              <w:rPr>
                <w:rFonts w:ascii="GHEA Grapalat" w:hAnsi="GHEA Grapalat"/>
                <w:sz w:val="22"/>
                <w:szCs w:val="22"/>
              </w:rPr>
              <w:t xml:space="preserve"> (непедиатрическая)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5</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ККП вакцина / корь краснуха паротит/</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6</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w:t>
            </w:r>
            <w:proofErr w:type="spellStart"/>
            <w:r w:rsidRPr="00E30B7E">
              <w:rPr>
                <w:rFonts w:ascii="GHEA Grapalat" w:hAnsi="GHEA Grapalat"/>
                <w:sz w:val="22"/>
                <w:szCs w:val="22"/>
              </w:rPr>
              <w:t>пневмококовая</w:t>
            </w:r>
            <w:proofErr w:type="spellEnd"/>
            <w:r w:rsidRPr="00E30B7E">
              <w:rPr>
                <w:rFonts w:ascii="GHEA Grapalat" w:hAnsi="GHEA Grapalat"/>
                <w:sz w:val="22"/>
                <w:szCs w:val="22"/>
              </w:rPr>
              <w:t xml:space="preserve"> конъюгированная поливалентная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7</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от сезонного гриппа</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8</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полиомиелитная </w:t>
            </w:r>
            <w:proofErr w:type="spellStart"/>
            <w:r w:rsidRPr="00E30B7E">
              <w:rPr>
                <w:rFonts w:ascii="GHEA Grapalat" w:hAnsi="GHEA Grapalat"/>
                <w:sz w:val="22"/>
                <w:szCs w:val="22"/>
              </w:rPr>
              <w:t>пероральная</w:t>
            </w:r>
            <w:proofErr w:type="spellEnd"/>
            <w:r w:rsidRPr="00E30B7E">
              <w:rPr>
                <w:rFonts w:ascii="GHEA Grapalat" w:hAnsi="GHEA Grapalat"/>
                <w:sz w:val="22"/>
                <w:szCs w:val="22"/>
              </w:rPr>
              <w:t xml:space="preserve"> двухвалентная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9</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 xml:space="preserve">Вакцина </w:t>
            </w:r>
            <w:proofErr w:type="spellStart"/>
            <w:r w:rsidRPr="00E30B7E">
              <w:rPr>
                <w:rFonts w:ascii="GHEA Grapalat" w:hAnsi="GHEA Grapalat"/>
                <w:sz w:val="22"/>
                <w:szCs w:val="22"/>
              </w:rPr>
              <w:t>менингококовая</w:t>
            </w:r>
            <w:proofErr w:type="spellEnd"/>
            <w:r w:rsidRPr="00E30B7E">
              <w:rPr>
                <w:rFonts w:ascii="GHEA Grapalat" w:hAnsi="GHEA Grapalat"/>
                <w:sz w:val="22"/>
                <w:szCs w:val="22"/>
              </w:rPr>
              <w:t xml:space="preserve"> конъюгированная поливалентная</w:t>
            </w:r>
          </w:p>
        </w:tc>
      </w:tr>
      <w:tr w:rsidR="000A4565" w:rsidRPr="00E30B7E" w:rsidTr="00BF09D6">
        <w:trPr>
          <w:jc w:val="center"/>
        </w:trPr>
        <w:tc>
          <w:tcPr>
            <w:tcW w:w="1530" w:type="dxa"/>
            <w:vAlign w:val="center"/>
          </w:tcPr>
          <w:p w:rsidR="000A4565" w:rsidRPr="00E30B7E" w:rsidRDefault="000A4565" w:rsidP="00E417DA">
            <w:pPr>
              <w:pStyle w:val="BodyTextIndent2"/>
              <w:widowControl w:val="0"/>
              <w:spacing w:line="240" w:lineRule="auto"/>
              <w:ind w:firstLine="0"/>
              <w:contextualSpacing/>
              <w:jc w:val="center"/>
              <w:rPr>
                <w:rFonts w:ascii="GHEA Grapalat" w:hAnsi="GHEA Grapalat"/>
                <w:sz w:val="22"/>
                <w:szCs w:val="22"/>
                <w:lang w:val="en-US"/>
              </w:rPr>
            </w:pPr>
            <w:r w:rsidRPr="00E30B7E">
              <w:rPr>
                <w:rFonts w:ascii="GHEA Grapalat" w:hAnsi="GHEA Grapalat"/>
                <w:sz w:val="22"/>
                <w:szCs w:val="22"/>
                <w:lang w:val="en-US"/>
              </w:rPr>
              <w:t>10</w:t>
            </w:r>
          </w:p>
        </w:tc>
        <w:tc>
          <w:tcPr>
            <w:tcW w:w="8820" w:type="dxa"/>
            <w:vAlign w:val="center"/>
          </w:tcPr>
          <w:p w:rsidR="000A4565" w:rsidRPr="00E30B7E" w:rsidRDefault="000A4565">
            <w:pPr>
              <w:rPr>
                <w:rFonts w:ascii="GHEA Grapalat" w:hAnsi="GHEA Grapalat"/>
                <w:sz w:val="22"/>
                <w:szCs w:val="22"/>
              </w:rPr>
            </w:pPr>
            <w:r w:rsidRPr="00E30B7E">
              <w:rPr>
                <w:rFonts w:ascii="GHEA Grapalat" w:hAnsi="GHEA Grapalat"/>
                <w:sz w:val="22"/>
                <w:szCs w:val="22"/>
              </w:rPr>
              <w:t>Вакцина шестивалентная</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AA5BD2">
        <w:rPr>
          <w:rFonts w:ascii="GHEA Grapalat" w:hAnsi="GHEA Grapalat"/>
          <w:color w:val="000000"/>
        </w:rPr>
        <w:lastRenderedPageBreak/>
        <w:t>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F83FDD" w:rsidRPr="00F83FDD">
        <w:rPr>
          <w:rFonts w:ascii="GHEA Grapalat" w:hAnsi="GHEA Grapalat"/>
          <w:b/>
        </w:rPr>
        <w:t>меди</w:t>
      </w:r>
      <w:r w:rsidR="00380157" w:rsidRPr="00380157">
        <w:rPr>
          <w:rFonts w:ascii="GHEA Grapalat" w:hAnsi="GHEA Grapalat"/>
          <w:b/>
        </w:rPr>
        <w:t>каментов и вакцин</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 xml:space="preserve">квалификация участника по части этого критерия оценивается удовлетворительно, </w:t>
      </w:r>
      <w:r w:rsidRPr="00AA5BD2">
        <w:rPr>
          <w:rFonts w:ascii="GHEA Grapalat" w:hAnsi="GHEA Grapalat"/>
          <w:sz w:val="24"/>
          <w:szCs w:val="24"/>
        </w:rPr>
        <w:lastRenderedPageBreak/>
        <w:t>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lastRenderedPageBreak/>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w:t>
      </w:r>
      <w:proofErr w:type="gramStart"/>
      <w:r w:rsidRPr="00080C03">
        <w:rPr>
          <w:rFonts w:ascii="GHEA Grapalat" w:hAnsi="GHEA Grapalat"/>
          <w:sz w:val="24"/>
          <w:szCs w:val="24"/>
        </w:rPr>
        <w:t>заявку</w:t>
      </w:r>
      <w:proofErr w:type="gramEnd"/>
      <w:r w:rsidRPr="00080C03">
        <w:rPr>
          <w:rFonts w:ascii="GHEA Grapalat" w:hAnsi="GHEA Grapalat"/>
          <w:sz w:val="24"/>
          <w:szCs w:val="24"/>
        </w:rPr>
        <w:t xml:space="preserve">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r w:rsidRPr="00522235">
        <w:rPr>
          <w:rFonts w:ascii="GHEA Grapalat" w:hAnsi="GHEA Grapalat"/>
          <w:b/>
          <w:sz w:val="24"/>
          <w:szCs w:val="24"/>
        </w:rPr>
        <w:t>г</w:t>
      </w:r>
      <w:proofErr w:type="gramStart"/>
      <w:r w:rsidRPr="00522235">
        <w:rPr>
          <w:rFonts w:ascii="GHEA Grapalat" w:hAnsi="GHEA Grapalat"/>
          <w:b/>
          <w:sz w:val="24"/>
          <w:szCs w:val="24"/>
        </w:rPr>
        <w:t>.Е</w:t>
      </w:r>
      <w:proofErr w:type="gramEnd"/>
      <w:r w:rsidRPr="00522235">
        <w:rPr>
          <w:rFonts w:ascii="GHEA Grapalat" w:hAnsi="GHEA Grapalat"/>
          <w:b/>
          <w:sz w:val="24"/>
          <w:szCs w:val="24"/>
        </w:rPr>
        <w:t xml:space="preserve">реван, ул. </w:t>
      </w:r>
      <w:proofErr w:type="spellStart"/>
      <w:r w:rsidRPr="00522235">
        <w:rPr>
          <w:rFonts w:ascii="GHEA Grapalat" w:hAnsi="GHEA Grapalat"/>
          <w:b/>
          <w:sz w:val="24"/>
          <w:szCs w:val="24"/>
        </w:rPr>
        <w:t>М.Гераци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Pr="001B7D08">
        <w:rPr>
          <w:rFonts w:ascii="GHEA Grapalat" w:hAnsi="GHEA Grapalat"/>
          <w:b/>
          <w:sz w:val="24"/>
          <w:szCs w:val="24"/>
          <w:lang w:val="hy-AM"/>
        </w:rPr>
        <w:t>1</w:t>
      </w:r>
      <w:r w:rsidR="000831D3" w:rsidRPr="000831D3">
        <w:rPr>
          <w:rFonts w:ascii="GHEA Grapalat" w:hAnsi="GHEA Grapalat"/>
          <w:b/>
          <w:sz w:val="24"/>
          <w:szCs w:val="24"/>
        </w:rPr>
        <w:t>2</w:t>
      </w:r>
      <w:r w:rsidRPr="001B7D08">
        <w:rPr>
          <w:rFonts w:ascii="GHEA Grapalat" w:hAnsi="GHEA Grapalat"/>
          <w:b/>
          <w:sz w:val="24"/>
          <w:szCs w:val="24"/>
          <w:lang w:val="hy-AM"/>
        </w:rPr>
        <w:t>:00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8E760A" w:rsidRPr="008E760A">
        <w:rPr>
          <w:rFonts w:ascii="GHEA Grapalat" w:hAnsi="GHEA Grapalat"/>
          <w:b/>
          <w:sz w:val="24"/>
          <w:szCs w:val="24"/>
        </w:rPr>
        <w:t>Папикян</w:t>
      </w:r>
      <w:proofErr w:type="spellEnd"/>
      <w:r w:rsidR="008E760A" w:rsidRPr="008E760A">
        <w:rPr>
          <w:rFonts w:ascii="GHEA Grapalat" w:hAnsi="GHEA Grapalat"/>
          <w:b/>
          <w:sz w:val="24"/>
          <w:szCs w:val="24"/>
        </w:rPr>
        <w:t xml:space="preserve"> </w:t>
      </w:r>
      <w:proofErr w:type="spellStart"/>
      <w:r w:rsidR="008E760A" w:rsidRPr="008E760A">
        <w:rPr>
          <w:rFonts w:ascii="GHEA Grapalat" w:hAnsi="GHEA Grapalat"/>
          <w:b/>
          <w:sz w:val="24"/>
          <w:szCs w:val="24"/>
        </w:rPr>
        <w:t>Сирану</w:t>
      </w:r>
      <w:r w:rsidR="008E760A" w:rsidRPr="00420C2C">
        <w:rPr>
          <w:rFonts w:ascii="GHEA Grapalat" w:hAnsi="GHEA Grapalat"/>
          <w:b/>
          <w:sz w:val="24"/>
          <w:szCs w:val="24"/>
        </w:rPr>
        <w:t>ш</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proofErr w:type="gramStart"/>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w:t>
      </w:r>
      <w:r w:rsidR="0040794F" w:rsidRPr="00AA5BD2">
        <w:rPr>
          <w:rFonts w:ascii="GHEA Grapalat" w:hAnsi="GHEA Grapalat"/>
          <w:sz w:val="24"/>
          <w:szCs w:val="24"/>
        </w:rPr>
        <w:lastRenderedPageBreak/>
        <w:t xml:space="preserve">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0794F" w:rsidRPr="00AA5BD2">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w:t>
      </w:r>
      <w:r w:rsidRPr="00AA5BD2">
        <w:rPr>
          <w:rFonts w:ascii="GHEA Grapalat" w:hAnsi="GHEA Grapalat"/>
          <w:sz w:val="24"/>
          <w:szCs w:val="24"/>
        </w:rPr>
        <w:lastRenderedPageBreak/>
        <w:t>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r w:rsidR="007A663E" w:rsidRPr="00420C2C">
        <w:rPr>
          <w:rFonts w:ascii="GHEA Grapalat" w:hAnsi="GHEA Grapalat"/>
          <w:b/>
          <w:sz w:val="24"/>
          <w:szCs w:val="24"/>
        </w:rPr>
        <w:t>г</w:t>
      </w:r>
      <w:proofErr w:type="gramStart"/>
      <w:r w:rsidR="007A663E" w:rsidRPr="00420C2C">
        <w:rPr>
          <w:rFonts w:ascii="GHEA Grapalat" w:hAnsi="GHEA Grapalat"/>
          <w:b/>
          <w:sz w:val="24"/>
          <w:szCs w:val="24"/>
        </w:rPr>
        <w:t>.</w:t>
      </w:r>
      <w:r w:rsidR="007A663E" w:rsidRPr="007A663E">
        <w:rPr>
          <w:rFonts w:ascii="GHEA Grapalat" w:hAnsi="GHEA Grapalat"/>
          <w:b/>
          <w:sz w:val="24"/>
          <w:szCs w:val="24"/>
        </w:rPr>
        <w:t>Е</w:t>
      </w:r>
      <w:proofErr w:type="gramEnd"/>
      <w:r w:rsidR="007A663E" w:rsidRPr="007A663E">
        <w:rPr>
          <w:rFonts w:ascii="GHEA Grapalat" w:hAnsi="GHEA Grapalat"/>
          <w:b/>
          <w:sz w:val="24"/>
          <w:szCs w:val="24"/>
        </w:rPr>
        <w:t xml:space="preserve">реван, ул. </w:t>
      </w:r>
      <w:proofErr w:type="spellStart"/>
      <w:r w:rsidR="007A663E" w:rsidRPr="007A663E">
        <w:rPr>
          <w:rFonts w:ascii="GHEA Grapalat" w:hAnsi="GHEA Grapalat"/>
          <w:b/>
          <w:sz w:val="24"/>
          <w:szCs w:val="24"/>
        </w:rPr>
        <w:t>М.Гераци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w:t>
      </w:r>
      <w:r w:rsidR="000831D3" w:rsidRPr="000831D3">
        <w:rPr>
          <w:rFonts w:ascii="GHEA Grapalat" w:hAnsi="GHEA Grapalat"/>
          <w:b/>
          <w:sz w:val="24"/>
          <w:szCs w:val="24"/>
        </w:rPr>
        <w:t>2</w:t>
      </w:r>
      <w:r w:rsidR="007A663E" w:rsidRPr="007A663E">
        <w:rPr>
          <w:rFonts w:ascii="GHEA Grapalat" w:hAnsi="GHEA Grapalat"/>
          <w:b/>
          <w:sz w:val="24"/>
          <w:szCs w:val="24"/>
        </w:rPr>
        <w:t>:00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roofErr w:type="gramEnd"/>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8B413B">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 xml:space="preserve">соответствие составления и </w:t>
      </w:r>
      <w:proofErr w:type="gramStart"/>
      <w:r w:rsidRPr="00080C03">
        <w:rPr>
          <w:rFonts w:ascii="GHEA Grapalat" w:hAnsi="GHEA Grapalat"/>
        </w:rPr>
        <w:t>подачи</w:t>
      </w:r>
      <w:proofErr w:type="gramEnd"/>
      <w:r w:rsidRPr="00080C03">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403AF8" w:rsidRPr="00080C03" w:rsidRDefault="00403AF8" w:rsidP="008B413B">
      <w:pPr>
        <w:widowControl w:val="0"/>
        <w:tabs>
          <w:tab w:val="left" w:pos="1134"/>
        </w:tabs>
        <w:ind w:firstLine="567"/>
        <w:contextualSpacing/>
        <w:jc w:val="both"/>
        <w:rPr>
          <w:rFonts w:ascii="GHEA Grapalat" w:hAnsi="GHEA Grapalat"/>
        </w:rPr>
      </w:pPr>
      <w:proofErr w:type="gramStart"/>
      <w:r w:rsidRPr="00080C03">
        <w:rPr>
          <w:rFonts w:ascii="GHEA Grapalat" w:hAnsi="GHEA Grapalat"/>
        </w:rPr>
        <w:lastRenderedPageBreak/>
        <w:t>б</w:t>
      </w:r>
      <w:proofErr w:type="gramEnd"/>
      <w:r w:rsidRPr="00080C03">
        <w:rPr>
          <w:rFonts w:ascii="GHEA Grapalat" w:hAnsi="GHEA Grapalat"/>
        </w:rPr>
        <w:t>.</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8B413B">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8B413B">
      <w:pPr>
        <w:widowControl w:val="0"/>
        <w:tabs>
          <w:tab w:val="left" w:pos="1134"/>
        </w:tabs>
        <w:ind w:firstLine="567"/>
        <w:contextualSpacing/>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5E214B" w:rsidRPr="00DB4E0F" w:rsidRDefault="005E214B" w:rsidP="008B413B">
      <w:pPr>
        <w:widowControl w:val="0"/>
        <w:ind w:firstLine="567"/>
        <w:jc w:val="both"/>
        <w:rPr>
          <w:rFonts w:ascii="GHEA Grapalat" w:hAnsi="GHEA Grapalat" w:cs="Sylfaen"/>
        </w:rPr>
      </w:pPr>
      <w:r w:rsidRPr="00C6146A">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AA5BD2">
        <w:rPr>
          <w:rStyle w:val="FootnoteReference"/>
          <w:rFonts w:ascii="GHEA Grapalat" w:hAnsi="GHEA Grapalat"/>
        </w:rPr>
        <w:footnoteReference w:customMarkFollows="1" w:id="1"/>
        <w:t>8</w:t>
      </w:r>
    </w:p>
    <w:p w:rsidR="00FF60C2" w:rsidRPr="00AA5BD2" w:rsidRDefault="00745561" w:rsidP="008B413B">
      <w:pPr>
        <w:widowControl w:val="0"/>
        <w:ind w:firstLine="567"/>
        <w:contextualSpacing/>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w:t>
      </w:r>
      <w:r w:rsidRPr="00AA5BD2">
        <w:rPr>
          <w:rFonts w:ascii="GHEA Grapalat" w:hAnsi="GHEA Grapalat"/>
          <w:sz w:val="24"/>
          <w:szCs w:val="24"/>
        </w:rPr>
        <w:lastRenderedPageBreak/>
        <w:t>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C6146A">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w:t>
      </w:r>
      <w:proofErr w:type="gramStart"/>
      <w:r w:rsidR="00C13F10" w:rsidRPr="00AA5BD2">
        <w:rPr>
          <w:rFonts w:ascii="GHEA Grapalat" w:hAnsi="GHEA Grapalat"/>
          <w:sz w:val="24"/>
          <w:szCs w:val="24"/>
        </w:rPr>
        <w:t>числе</w:t>
      </w:r>
      <w:proofErr w:type="gramEnd"/>
      <w:r w:rsidR="00C13F10" w:rsidRPr="00AA5BD2">
        <w:rPr>
          <w:rFonts w:ascii="GHEA Grapalat" w:hAnsi="GHEA Grapalat"/>
          <w:sz w:val="24"/>
          <w:szCs w:val="24"/>
        </w:rPr>
        <w:t xml:space="preserve">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w:t>
      </w:r>
      <w:proofErr w:type="gramStart"/>
      <w:r w:rsidRPr="00AA5BD2">
        <w:rPr>
          <w:rFonts w:ascii="GHEA Grapalat" w:hAnsi="GHEA Grapalat"/>
          <w:sz w:val="24"/>
          <w:szCs w:val="24"/>
        </w:rPr>
        <w:t>несоответствии</w:t>
      </w:r>
      <w:proofErr w:type="gramEnd"/>
      <w:r w:rsidRPr="00AA5BD2">
        <w:rPr>
          <w:rFonts w:ascii="GHEA Grapalat" w:hAnsi="GHEA Grapalat"/>
          <w:sz w:val="24"/>
          <w:szCs w:val="24"/>
        </w:rPr>
        <w:t xml:space="preserve">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Если участник исправляет зафиксированное несоответствие в срок, </w:t>
      </w:r>
      <w:r w:rsidRPr="00AA5BD2">
        <w:rPr>
          <w:rFonts w:ascii="GHEA Grapalat" w:hAnsi="GHEA Grapalat"/>
          <w:sz w:val="24"/>
          <w:szCs w:val="24"/>
        </w:rPr>
        <w:lastRenderedPageBreak/>
        <w:t>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lastRenderedPageBreak/>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инициирует процедуру включения данного участника в список участников, не имеющих права</w:t>
      </w:r>
      <w:r w:rsidR="00FE0057">
        <w:rPr>
          <w:rFonts w:ascii="GHEA Grapalat" w:hAnsi="GHEA Grapalat"/>
        </w:rPr>
        <w:t xml:space="preserve"> участвовать в процессе закупок</w:t>
      </w:r>
      <w:r w:rsidRPr="00C6146A">
        <w:rPr>
          <w:rFonts w:ascii="GHEA Grapalat" w:hAnsi="GHEA Grapalat"/>
        </w:rPr>
        <w:t>.</w:t>
      </w:r>
      <w:proofErr w:type="gramEnd"/>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w:t>
      </w:r>
      <w:proofErr w:type="gramStart"/>
      <w:r w:rsidRPr="00AA5BD2">
        <w:rPr>
          <w:rFonts w:ascii="GHEA Grapalat" w:hAnsi="GHEA Grapalat"/>
          <w:sz w:val="24"/>
          <w:szCs w:val="24"/>
        </w:rPr>
        <w:t>,</w:t>
      </w:r>
      <w:proofErr w:type="gramEnd"/>
      <w:r w:rsidRPr="00AA5BD2">
        <w:rPr>
          <w:rFonts w:ascii="GHEA Grapalat" w:hAnsi="GHEA Grapalat"/>
          <w:sz w:val="24"/>
          <w:szCs w:val="24"/>
        </w:rPr>
        <w:t xml:space="preserve">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proofErr w:type="gramStart"/>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proofErr w:type="gramEnd"/>
      <w:r w:rsidR="00B03AF5">
        <w:rPr>
          <w:rFonts w:ascii="GHEA Grapalat" w:hAnsi="GHEA Grapalat"/>
          <w:sz w:val="24"/>
          <w:szCs w:val="24"/>
        </w:rPr>
        <w:t xml:space="preserve"> </w:t>
      </w:r>
      <w:r w:rsidR="005F53AD" w:rsidRPr="00FA0EBF">
        <w:rPr>
          <w:rFonts w:ascii="GHEA Grapalat" w:hAnsi="GHEA Grapalat"/>
          <w:sz w:val="24"/>
          <w:szCs w:val="24"/>
        </w:rPr>
        <w:t>При этом</w:t>
      </w:r>
      <w:proofErr w:type="gramStart"/>
      <w:r w:rsidR="005F53AD" w:rsidRPr="00FA0EBF">
        <w:rPr>
          <w:rFonts w:ascii="GHEA Grapalat" w:hAnsi="GHEA Grapalat"/>
          <w:sz w:val="24"/>
          <w:szCs w:val="24"/>
        </w:rPr>
        <w:t>,</w:t>
      </w:r>
      <w:proofErr w:type="gramEnd"/>
      <w:r w:rsidR="005F53AD" w:rsidRPr="00FA0EBF">
        <w:rPr>
          <w:rFonts w:ascii="GHEA Grapalat" w:hAnsi="GHEA Grapalat"/>
          <w:sz w:val="24"/>
          <w:szCs w:val="24"/>
        </w:rPr>
        <w:t xml:space="preserve">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w:t>
      </w:r>
      <w:r w:rsidRPr="00FA0EBF">
        <w:rPr>
          <w:rFonts w:ascii="GHEA Grapalat" w:hAnsi="GHEA Grapalat"/>
        </w:rPr>
        <w:lastRenderedPageBreak/>
        <w:t>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xml:space="preserve">, </w:t>
      </w:r>
      <w:proofErr w:type="gramStart"/>
      <w:r w:rsidRPr="00C6146A">
        <w:rPr>
          <w:rFonts w:ascii="GHEA Grapalat" w:hAnsi="GHEA Grapalat"/>
        </w:rPr>
        <w:t>установленны</w:t>
      </w:r>
      <w:r w:rsidR="005B0547" w:rsidRPr="00C6146A">
        <w:rPr>
          <w:rFonts w:ascii="GHEA Grapalat" w:hAnsi="GHEA Grapalat"/>
        </w:rPr>
        <w:t>х</w:t>
      </w:r>
      <w:proofErr w:type="gramEnd"/>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 xml:space="preserve">Документы, предусмотренные подпунктом 1 настоящего пункта, представляются </w:t>
      </w:r>
      <w:proofErr w:type="gramStart"/>
      <w:r w:rsidRPr="00C6146A">
        <w:rPr>
          <w:rFonts w:ascii="GHEA Grapalat" w:hAnsi="GHEA Grapalat"/>
          <w:sz w:val="24"/>
          <w:szCs w:val="24"/>
        </w:rPr>
        <w:t>секретарю</w:t>
      </w:r>
      <w:proofErr w:type="gramEnd"/>
      <w:r w:rsidRPr="00C6146A">
        <w:rPr>
          <w:rFonts w:ascii="GHEA Grapalat" w:hAnsi="GHEA Grapalat"/>
          <w:sz w:val="24"/>
          <w:szCs w:val="24"/>
        </w:rPr>
        <w:t xml:space="preserve">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proofErr w:type="gramStart"/>
      <w:r w:rsidRPr="00C6146A">
        <w:rPr>
          <w:rFonts w:ascii="GHEA Grapalat" w:hAnsi="GHEA Grapalat"/>
          <w:sz w:val="24"/>
          <w:szCs w:val="24"/>
        </w:rPr>
        <w:t xml:space="preserve"> </w:t>
      </w:r>
      <w:r w:rsidR="005D3466" w:rsidRPr="00AA5BD2">
        <w:rPr>
          <w:rFonts w:ascii="GHEA Grapalat" w:hAnsi="GHEA Grapalat"/>
          <w:sz w:val="24"/>
          <w:szCs w:val="24"/>
        </w:rPr>
        <w:t>В</w:t>
      </w:r>
      <w:proofErr w:type="gramEnd"/>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proofErr w:type="gramStart"/>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roofErr w:type="gramEnd"/>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w:t>
      </w:r>
      <w:r w:rsidRPr="00AA5BD2">
        <w:rPr>
          <w:rFonts w:ascii="GHEA Grapalat" w:hAnsi="GHEA Grapalat"/>
          <w:sz w:val="24"/>
          <w:szCs w:val="24"/>
        </w:rPr>
        <w:lastRenderedPageBreak/>
        <w:t>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w:t>
      </w:r>
      <w:proofErr w:type="gramStart"/>
      <w:r w:rsidRPr="00080C03">
        <w:rPr>
          <w:rFonts w:ascii="GHEA Grapalat" w:hAnsi="GHEA Grapalat"/>
        </w:rPr>
        <w:t>,</w:t>
      </w:r>
      <w:proofErr w:type="gramEnd"/>
      <w:r w:rsidRPr="00080C03">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lastRenderedPageBreak/>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645F09" w:rsidRDefault="00645F09">
      <w:pPr>
        <w:rPr>
          <w:rFonts w:ascii="GHEA Grapalat" w:hAnsi="GHEA Grapalat"/>
          <w:b/>
          <w:iCs/>
        </w:rPr>
      </w:pPr>
      <w:r>
        <w:rPr>
          <w:rFonts w:ascii="GHEA Grapalat" w:hAnsi="GHEA Grapalat"/>
          <w:b/>
          <w:iCs/>
        </w:rPr>
        <w:br w:type="page"/>
      </w: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lastRenderedPageBreak/>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lastRenderedPageBreak/>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w:t>
      </w:r>
      <w:r w:rsidRPr="00AA5BD2">
        <w:rPr>
          <w:rFonts w:ascii="GHEA Grapalat" w:hAnsi="GHEA Grapalat"/>
        </w:rPr>
        <w:lastRenderedPageBreak/>
        <w:t>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w:t>
      </w:r>
      <w:r w:rsidR="00C27840" w:rsidRPr="00AA5BD2">
        <w:rPr>
          <w:rFonts w:ascii="GHEA Grapalat" w:hAnsi="GHEA Grapalat"/>
        </w:rPr>
        <w:lastRenderedPageBreak/>
        <w:t xml:space="preserve">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5B4F03" w:rsidRPr="005B4F03"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00C1489A" w:rsidRPr="00C1489A">
        <w:rPr>
          <w:rFonts w:ascii="GHEA Grapalat" w:hAnsi="GHEA Grapalat"/>
        </w:rPr>
        <w:t>.</w:t>
      </w:r>
      <w:r w:rsidR="005B4F03" w:rsidRPr="005B4F03">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w:t>
      </w:r>
      <w:r w:rsidRPr="00AA5BD2">
        <w:rPr>
          <w:rFonts w:ascii="GHEA Grapalat" w:hAnsi="GHEA Grapalat"/>
        </w:rPr>
        <w:lastRenderedPageBreak/>
        <w:t>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E417DA">
      <w:pPr>
        <w:widowControl w:val="0"/>
        <w:ind w:firstLine="567"/>
        <w:contextualSpacing/>
        <w:jc w:val="center"/>
        <w:rPr>
          <w:rFonts w:ascii="GHEA Grapalat" w:hAnsi="GHEA Grapalat" w:cs="Sylfaen"/>
          <w:b/>
        </w:rPr>
      </w:pP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 xml:space="preserve">Участник заявкой представляет </w:t>
      </w:r>
      <w:proofErr w:type="gramStart"/>
      <w:r w:rsidRPr="00AA5BD2">
        <w:rPr>
          <w:rFonts w:ascii="GHEA Grapalat" w:hAnsi="GHEA Grapalat"/>
        </w:rPr>
        <w:t>утвержденные</w:t>
      </w:r>
      <w:proofErr w:type="gramEnd"/>
      <w:r w:rsidRPr="00AA5BD2">
        <w:rPr>
          <w:rFonts w:ascii="GHEA Grapalat" w:hAnsi="GHEA Grapalat"/>
        </w:rPr>
        <w:t xml:space="preserve">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proofErr w:type="gramStart"/>
      <w:r w:rsidR="006147A3" w:rsidRPr="00DB4E0F">
        <w:rPr>
          <w:rFonts w:ascii="GHEA Grapalat" w:hAnsi="GHEA Grapalat"/>
          <w:lang w:val="en-US"/>
        </w:rPr>
        <w:t>e</w:t>
      </w:r>
      <w:proofErr w:type="gramEnd"/>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2"/>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lastRenderedPageBreak/>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proofErr w:type="gramStart"/>
      <w:r w:rsidRPr="00080C03">
        <w:rPr>
          <w:rFonts w:ascii="GHEA Grapalat" w:hAnsi="GHEA Grapalat"/>
        </w:rPr>
        <w:t>Предложения участника, относящиеся к ним документы вкладываются</w:t>
      </w:r>
      <w:proofErr w:type="gramEnd"/>
      <w:r w:rsidRPr="00080C03">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r w:rsidR="000831D3">
        <w:rPr>
          <w:rFonts w:ascii="GHEA Grapalat" w:hAnsi="GHEA Grapalat"/>
          <w:b/>
          <w:sz w:val="24"/>
          <w:szCs w:val="24"/>
        </w:rPr>
        <w:t>GHAPDzB-HVKAK-2019-</w:t>
      </w:r>
      <w:r w:rsidR="000831D3" w:rsidRPr="00917069">
        <w:rPr>
          <w:rFonts w:ascii="GHEA Grapalat" w:hAnsi="GHEA Grapalat"/>
          <w:b/>
          <w:sz w:val="24"/>
          <w:szCs w:val="24"/>
        </w:rPr>
        <w:t>61</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r w:rsidR="006924E6">
        <w:rPr>
          <w:rFonts w:ascii="GHEA Grapalat" w:hAnsi="GHEA Grapalat"/>
          <w:b/>
        </w:rPr>
        <w:t>GHAPDzB</w:t>
      </w:r>
      <w:r w:rsidR="00917069">
        <w:rPr>
          <w:rFonts w:ascii="GHEA Grapalat" w:hAnsi="GHEA Grapalat"/>
          <w:b/>
        </w:rPr>
        <w:t>-HVKAK-2019-</w:t>
      </w:r>
      <w:r w:rsidR="00917069" w:rsidRPr="00917069">
        <w:rPr>
          <w:rFonts w:ascii="GHEA Grapalat" w:hAnsi="GHEA Grapalat"/>
          <w:b/>
        </w:rPr>
        <w:t>61</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r w:rsidR="006924E6">
        <w:rPr>
          <w:rFonts w:ascii="GHEA Grapalat" w:hAnsi="GHEA Grapalat"/>
          <w:b/>
        </w:rPr>
        <w:t>GHAPDzB-HVKAK-2019-</w:t>
      </w:r>
      <w:r w:rsidR="00917069" w:rsidRPr="00917069">
        <w:rPr>
          <w:rFonts w:ascii="GHEA Grapalat" w:hAnsi="GHEA Grapalat"/>
          <w:b/>
        </w:rPr>
        <w:t>61</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proofErr w:type="gramStart"/>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r w:rsidR="006924E6">
        <w:rPr>
          <w:rFonts w:ascii="GHEA Grapalat" w:hAnsi="GHEA Grapalat"/>
          <w:b/>
        </w:rPr>
        <w:t>GHAPDzB-HVKAK-2019-</w:t>
      </w:r>
      <w:r w:rsidR="00917069" w:rsidRPr="00917069">
        <w:rPr>
          <w:rFonts w:ascii="GHEA Grapalat" w:hAnsi="GHEA Grapalat"/>
          <w:b/>
        </w:rPr>
        <w:t>61</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roofErr w:type="gramEnd"/>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r w:rsidR="006924E6">
        <w:rPr>
          <w:rFonts w:ascii="GHEA Grapalat" w:hAnsi="GHEA Grapalat"/>
          <w:b/>
        </w:rPr>
        <w:t>GHAPDzB-HVKAK-2019-</w:t>
      </w:r>
      <w:r w:rsidR="00917069" w:rsidRPr="00917069">
        <w:rPr>
          <w:rFonts w:ascii="GHEA Grapalat" w:hAnsi="GHEA Grapalat"/>
          <w:b/>
        </w:rPr>
        <w:t>61</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r w:rsidR="00917069">
        <w:rPr>
          <w:rFonts w:ascii="GHEA Grapalat" w:hAnsi="GHEA Grapalat"/>
          <w:b/>
        </w:rPr>
        <w:t>GHAPDzB-HVKAK-2019-</w:t>
      </w:r>
      <w:r w:rsidR="00917069" w:rsidRPr="00917069">
        <w:rPr>
          <w:rFonts w:ascii="GHEA Grapalat" w:hAnsi="GHEA Grapalat"/>
          <w:b/>
        </w:rPr>
        <w:t>61</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A91BD6" w:rsidRPr="00AA5BD2" w:rsidRDefault="00A91BD6" w:rsidP="00E417DA">
      <w:pPr>
        <w:widowControl w:val="0"/>
        <w:contextualSpacing/>
        <w:jc w:val="both"/>
        <w:rPr>
          <w:rFonts w:ascii="GHEA Grapalat" w:hAnsi="GHEA Grapalat"/>
          <w:u w:val="single"/>
        </w:rPr>
      </w:pPr>
    </w:p>
    <w:p w:rsidR="00B2572B" w:rsidRPr="00AA5BD2" w:rsidRDefault="00B2572B" w:rsidP="00E417DA">
      <w:pPr>
        <w:widowControl w:val="0"/>
        <w:ind w:left="720" w:firstLine="720"/>
        <w:contextualSpacing/>
        <w:jc w:val="both"/>
        <w:rPr>
          <w:rFonts w:ascii="GHEA Grapalat" w:hAnsi="GHEA Grapalat"/>
        </w:rPr>
      </w:pP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917069">
        <w:rPr>
          <w:rFonts w:ascii="GHEA Grapalat" w:hAnsi="GHEA Grapalat"/>
          <w:b/>
          <w:sz w:val="24"/>
          <w:szCs w:val="24"/>
        </w:rPr>
        <w:t>GHAPDzB-HVKAK-2019-</w:t>
      </w:r>
      <w:r w:rsidR="00917069" w:rsidRPr="00917069">
        <w:rPr>
          <w:rFonts w:ascii="GHEA Grapalat" w:hAnsi="GHEA Grapalat"/>
          <w:b/>
          <w:sz w:val="24"/>
          <w:szCs w:val="24"/>
        </w:rPr>
        <w:t>61</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r w:rsidR="00917069">
        <w:rPr>
          <w:rFonts w:ascii="GHEA Grapalat" w:hAnsi="GHEA Grapalat"/>
          <w:b/>
        </w:rPr>
        <w:t>GHAPDzB-HVKAK-2019-</w:t>
      </w:r>
      <w:r w:rsidR="00917069" w:rsidRPr="00917069">
        <w:rPr>
          <w:rFonts w:ascii="GHEA Grapalat" w:hAnsi="GHEA Grapalat"/>
          <w:b/>
        </w:rPr>
        <w:t>61</w:t>
      </w:r>
      <w:r w:rsidR="00044569" w:rsidRPr="00080C03">
        <w:rPr>
          <w:rFonts w:ascii="GHEA Grapalat" w:hAnsi="GHEA Grapalat"/>
          <w:b/>
          <w:lang w:val="hy-AM"/>
        </w:rPr>
        <w:t>»</w:t>
      </w:r>
      <w:r w:rsidR="00574405" w:rsidRPr="00AA5BD2">
        <w:rPr>
          <w:rFonts w:ascii="GHEA Grapalat" w:hAnsi="GHEA Grapalat"/>
        </w:rPr>
        <w:t xml:space="preserve">, </w:t>
      </w:r>
      <w:proofErr w:type="gramStart"/>
      <w:r w:rsidR="00574405" w:rsidRPr="00AA5BD2">
        <w:rPr>
          <w:rFonts w:ascii="GHEA Grapalat" w:hAnsi="GHEA Grapalat"/>
        </w:rPr>
        <w:t>в</w:t>
      </w:r>
      <w:proofErr w:type="gramEnd"/>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3"/>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917069">
        <w:rPr>
          <w:rFonts w:ascii="GHEA Grapalat" w:hAnsi="GHEA Grapalat"/>
          <w:b/>
          <w:sz w:val="24"/>
          <w:szCs w:val="24"/>
        </w:rPr>
        <w:t>GHAPDzB-HVKAK-2019-</w:t>
      </w:r>
      <w:r w:rsidR="00917069" w:rsidRPr="00917069">
        <w:rPr>
          <w:rFonts w:ascii="GHEA Grapalat" w:hAnsi="GHEA Grapalat"/>
          <w:b/>
          <w:sz w:val="24"/>
          <w:szCs w:val="24"/>
        </w:rPr>
        <w:t>61</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bookmarkStart w:id="2" w:name="_GoBack"/>
      <w:bookmarkEnd w:id="2"/>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6924E6">
        <w:rPr>
          <w:rFonts w:ascii="GHEA Grapalat" w:hAnsi="GHEA Grapalat"/>
          <w:b/>
        </w:rPr>
        <w:t>GHAPDzB-HVKAK-2019-</w:t>
      </w:r>
      <w:r w:rsidR="00917069" w:rsidRPr="00917069">
        <w:rPr>
          <w:rFonts w:ascii="GHEA Grapalat" w:hAnsi="GHEA Grapalat"/>
          <w:b/>
        </w:rPr>
        <w:t>61</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917069">
        <w:rPr>
          <w:rFonts w:ascii="GHEA Grapalat" w:hAnsi="GHEA Grapalat"/>
          <w:b/>
          <w:sz w:val="24"/>
          <w:szCs w:val="24"/>
        </w:rPr>
        <w:t>GHAPDzB-HVKAK-2019-</w:t>
      </w:r>
      <w:r w:rsidR="00917069" w:rsidRPr="00917069">
        <w:rPr>
          <w:rFonts w:ascii="GHEA Grapalat" w:hAnsi="GHEA Grapalat"/>
          <w:b/>
          <w:sz w:val="24"/>
          <w:szCs w:val="24"/>
        </w:rPr>
        <w:t>61</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C32CAE" w:rsidRPr="00080C03">
        <w:rPr>
          <w:rFonts w:ascii="GHEA Grapalat" w:hAnsi="GHEA Grapalat"/>
          <w:b/>
          <w:lang w:val="hy-AM"/>
        </w:rPr>
        <w:t>«</w:t>
      </w:r>
      <w:r w:rsidR="00917069">
        <w:rPr>
          <w:rFonts w:ascii="GHEA Grapalat" w:hAnsi="GHEA Grapalat"/>
          <w:b/>
        </w:rPr>
        <w:t>GHAPDzB-HVKAK-2019-</w:t>
      </w:r>
      <w:r w:rsidR="00917069" w:rsidRPr="00917069">
        <w:rPr>
          <w:rFonts w:ascii="GHEA Grapalat" w:hAnsi="GHEA Grapalat"/>
          <w:b/>
        </w:rPr>
        <w:t>61</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917069">
        <w:rPr>
          <w:rFonts w:ascii="GHEA Grapalat" w:hAnsi="GHEA Grapalat"/>
          <w:b/>
          <w:sz w:val="24"/>
          <w:szCs w:val="24"/>
        </w:rPr>
        <w:t>GHAPDzB-HVKAK-2019-</w:t>
      </w:r>
      <w:r w:rsidR="00917069" w:rsidRPr="007F5FE5">
        <w:rPr>
          <w:rFonts w:ascii="GHEA Grapalat" w:hAnsi="GHEA Grapalat"/>
          <w:b/>
          <w:sz w:val="24"/>
          <w:szCs w:val="24"/>
        </w:rPr>
        <w:t>61</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7F5FE5" w:rsidRPr="00EE7C37">
        <w:rPr>
          <w:rFonts w:ascii="GHEA Grapalat" w:hAnsi="GHEA Grapalat"/>
          <w:b/>
        </w:rPr>
        <w:t>ВАКЦИН</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w:t>
      </w:r>
      <w:proofErr w:type="spellStart"/>
      <w:r>
        <w:rPr>
          <w:rFonts w:ascii="GHEA Grapalat" w:hAnsi="GHEA Grapalat"/>
        </w:rPr>
        <w:t>А.Ваняна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Нарушение договора Покупателем считается существенным, если сроки оплаты </w:t>
      </w:r>
      <w:r w:rsidRPr="00AA5BD2">
        <w:rPr>
          <w:rFonts w:ascii="GHEA Grapalat" w:hAnsi="GHEA Grapalat"/>
        </w:rPr>
        <w:lastRenderedPageBreak/>
        <w:t>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8D4F49" w:rsidRPr="004D3480" w:rsidRDefault="008D4F49" w:rsidP="00E417DA">
      <w:pPr>
        <w:widowControl w:val="0"/>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4"/>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572579" w:rsidRDefault="00606A9F" w:rsidP="00E417DA">
      <w:pPr>
        <w:widowControl w:val="0"/>
        <w:tabs>
          <w:tab w:val="left" w:pos="1134"/>
        </w:tabs>
        <w:ind w:firstLine="567"/>
        <w:contextualSpacing/>
        <w:jc w:val="both"/>
        <w:rPr>
          <w:rFonts w:ascii="GHEA Grapalat" w:hAnsi="GHEA Grapalat" w:cs="Sylfaen"/>
          <w:b/>
        </w:rPr>
      </w:pP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w:t>
      </w:r>
      <w:proofErr w:type="gramStart"/>
      <w:r w:rsidRPr="00080C03">
        <w:rPr>
          <w:rFonts w:ascii="GHEA Grapalat" w:hAnsi="GHEA Grapalat"/>
        </w:rPr>
        <w:t>рабочего дня, следующего за днем получения акта приема-передачи представляет</w:t>
      </w:r>
      <w:proofErr w:type="gramEnd"/>
      <w:r w:rsidRPr="00080C03">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w:t>
      </w:r>
      <w:r w:rsidRPr="00AA5BD2">
        <w:rPr>
          <w:rFonts w:ascii="GHEA Grapalat" w:hAnsi="GHEA Grapalat"/>
        </w:rPr>
        <w:lastRenderedPageBreak/>
        <w:t>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AA5BD2">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5"/>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6"/>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w:t>
      </w:r>
      <w:r w:rsidRPr="00AA5BD2">
        <w:rPr>
          <w:rFonts w:ascii="GHEA Grapalat" w:hAnsi="GHEA Grapalat"/>
        </w:rPr>
        <w:lastRenderedPageBreak/>
        <w:t>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1513A7" w:rsidRDefault="00606A9F" w:rsidP="00E417DA">
      <w:pPr>
        <w:widowControl w:val="0"/>
        <w:tabs>
          <w:tab w:val="left" w:pos="1276"/>
        </w:tabs>
        <w:ind w:firstLine="567"/>
        <w:contextualSpacing/>
        <w:jc w:val="both"/>
        <w:rPr>
          <w:rFonts w:ascii="GHEA Grapalat" w:hAnsi="GHEA Grapalat"/>
          <w:b/>
        </w:rPr>
      </w:pPr>
      <w:r w:rsidRPr="001513A7">
        <w:rPr>
          <w:rFonts w:ascii="GHEA Grapalat" w:hAnsi="GHEA Grapalat"/>
          <w:b/>
        </w:rPr>
        <w:t>8.15</w:t>
      </w:r>
      <w:r w:rsidR="000D4651" w:rsidRPr="001513A7">
        <w:rPr>
          <w:rFonts w:ascii="GHEA Grapalat" w:hAnsi="GHEA Grapalat"/>
          <w:b/>
        </w:rPr>
        <w:t>.</w:t>
      </w:r>
      <w:r w:rsidR="000D4651" w:rsidRPr="001513A7">
        <w:rPr>
          <w:rFonts w:ascii="GHEA Grapalat" w:hAnsi="GHEA Grapalat"/>
          <w:b/>
        </w:rPr>
        <w:tab/>
      </w:r>
      <w:r w:rsidRPr="001513A7">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1513A7">
        <w:rPr>
          <w:rStyle w:val="FootnoteReference"/>
          <w:rFonts w:ascii="GHEA Grapalat" w:hAnsi="GHEA Grapalat"/>
          <w:b/>
        </w:rPr>
        <w:footnoteReference w:customMarkFollows="1" w:id="7"/>
        <w:t>24</w:t>
      </w:r>
    </w:p>
    <w:p w:rsidR="00606A9F" w:rsidRPr="00AA5BD2" w:rsidRDefault="00606A9F" w:rsidP="00E417DA">
      <w:pPr>
        <w:widowControl w:val="0"/>
        <w:ind w:firstLine="567"/>
        <w:contextualSpacing/>
        <w:jc w:val="both"/>
        <w:rPr>
          <w:rFonts w:ascii="GHEA Grapalat" w:hAnsi="GHEA Grapalat"/>
        </w:rPr>
      </w:pPr>
    </w:p>
    <w:p w:rsidR="00606A9F" w:rsidRPr="00AA5BD2" w:rsidRDefault="00667FD5" w:rsidP="00E417DA">
      <w:pPr>
        <w:widowControl w:val="0"/>
        <w:contextualSpacing/>
        <w:jc w:val="center"/>
        <w:rPr>
          <w:rFonts w:ascii="GHEA Grapalat" w:hAnsi="GHEA Grapalat"/>
          <w:b/>
        </w:rPr>
      </w:pPr>
      <w:r w:rsidRPr="005E214B">
        <w:rPr>
          <w:rFonts w:ascii="GHEA Grapalat" w:hAnsi="GHEA Grapalat"/>
          <w:b/>
        </w:rPr>
        <w:t>9</w:t>
      </w:r>
      <w:r w:rsidR="00606A9F" w:rsidRPr="00AA5BD2">
        <w:rPr>
          <w:rFonts w:ascii="GHEA Grapalat" w:hAnsi="GHEA Grapalat"/>
          <w:b/>
        </w:rPr>
        <w:t>.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8"/>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r w:rsidR="006924E6">
        <w:rPr>
          <w:rFonts w:ascii="GHEA Grapalat" w:hAnsi="GHEA Grapalat"/>
          <w:b/>
          <w:sz w:val="24"/>
          <w:szCs w:val="24"/>
        </w:rPr>
        <w:t>GHAPDzB-HVKAK-2019-</w:t>
      </w:r>
      <w:r w:rsidR="00815B0C" w:rsidRPr="00815B0C">
        <w:rPr>
          <w:rFonts w:ascii="GHEA Grapalat" w:hAnsi="GHEA Grapalat"/>
          <w:b/>
          <w:sz w:val="24"/>
          <w:szCs w:val="24"/>
        </w:rPr>
        <w:t>61</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r w:rsidR="00815B0C">
        <w:rPr>
          <w:rFonts w:ascii="GHEA Grapalat" w:hAnsi="GHEA Grapalat"/>
          <w:b/>
        </w:rPr>
        <w:t>GHAPDzB-HVKAK-2019-</w:t>
      </w:r>
      <w:r w:rsidR="00815B0C" w:rsidRPr="00815B0C">
        <w:rPr>
          <w:rFonts w:ascii="GHEA Grapalat" w:hAnsi="GHEA Grapalat"/>
          <w:b/>
        </w:rPr>
        <w:t>61</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r w:rsidR="00815B0C">
        <w:rPr>
          <w:rFonts w:ascii="GHEA Grapalat" w:hAnsi="GHEA Grapalat"/>
          <w:b/>
        </w:rPr>
        <w:t>GHAPDzB-HVKAK-2019-</w:t>
      </w:r>
      <w:r w:rsidR="00815B0C" w:rsidRPr="00815B0C">
        <w:rPr>
          <w:rFonts w:ascii="GHEA Grapalat" w:hAnsi="GHEA Grapalat"/>
          <w:b/>
        </w:rPr>
        <w:t>61</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r w:rsidR="006924E6">
        <w:rPr>
          <w:rFonts w:ascii="GHEA Grapalat" w:hAnsi="GHEA Grapalat"/>
          <w:b/>
          <w:sz w:val="24"/>
          <w:szCs w:val="24"/>
        </w:rPr>
        <w:t>GHAPDzB-HVKAK-2019-</w:t>
      </w:r>
      <w:r w:rsidR="00815B0C" w:rsidRPr="00815B0C">
        <w:rPr>
          <w:rFonts w:ascii="GHEA Grapalat" w:hAnsi="GHEA Grapalat"/>
          <w:b/>
          <w:sz w:val="24"/>
          <w:szCs w:val="24"/>
        </w:rPr>
        <w:t>61</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r w:rsidR="00815B0C">
        <w:rPr>
          <w:rFonts w:ascii="GHEA Grapalat" w:hAnsi="GHEA Grapalat"/>
          <w:b/>
        </w:rPr>
        <w:t>GHAPDzB-HVKAK-2019-</w:t>
      </w:r>
      <w:r w:rsidR="00815B0C" w:rsidRPr="00815B0C">
        <w:rPr>
          <w:rFonts w:ascii="GHEA Grapalat" w:hAnsi="GHEA Grapalat"/>
          <w:b/>
        </w:rPr>
        <w:t>61</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9"/>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r w:rsidR="00815B0C">
        <w:rPr>
          <w:rFonts w:ascii="GHEA Grapalat" w:hAnsi="GHEA Grapalat"/>
          <w:b/>
        </w:rPr>
        <w:t>GHAPDzB-HVKAK-2019-</w:t>
      </w:r>
      <w:r w:rsidR="00815B0C" w:rsidRPr="00815B0C">
        <w:rPr>
          <w:rFonts w:ascii="GHEA Grapalat" w:hAnsi="GHEA Grapalat"/>
          <w:b/>
        </w:rPr>
        <w:t>61</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10"/>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6924E6">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069" w:rsidRDefault="00917069">
      <w:r>
        <w:separator/>
      </w:r>
    </w:p>
  </w:endnote>
  <w:endnote w:type="continuationSeparator" w:id="0">
    <w:p w:rsidR="00917069" w:rsidRDefault="0091706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917069" w:rsidRPr="00FF02AE" w:rsidRDefault="00243165"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917069"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4D3480">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069" w:rsidRDefault="00917069">
      <w:r>
        <w:separator/>
      </w:r>
    </w:p>
  </w:footnote>
  <w:footnote w:type="continuationSeparator" w:id="0">
    <w:p w:rsidR="00917069" w:rsidRDefault="00917069">
      <w:r>
        <w:continuationSeparator/>
      </w:r>
    </w:p>
  </w:footnote>
  <w:footnote w:id="1">
    <w:p w:rsidR="00917069" w:rsidRPr="00C6146A" w:rsidRDefault="00917069" w:rsidP="005E214B">
      <w:pPr>
        <w:pStyle w:val="FootnoteText"/>
        <w:rPr>
          <w:rFonts w:asciiTheme="minorHAnsi" w:hAnsiTheme="minorHAnsi"/>
        </w:rPr>
      </w:pPr>
      <w:r>
        <w:rPr>
          <w:rStyle w:val="FootnoteReference"/>
        </w:rPr>
        <w:t>8</w:t>
      </w:r>
      <w:r>
        <w:t xml:space="preserve"> </w:t>
      </w:r>
      <w:r w:rsidRPr="00F653BC">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2">
    <w:p w:rsidR="00917069" w:rsidRPr="00C6146A" w:rsidRDefault="00917069">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3">
    <w:p w:rsidR="00917069" w:rsidRPr="00F653BC" w:rsidRDefault="00917069"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17069" w:rsidRPr="00C6146A" w:rsidRDefault="00917069">
      <w:pPr>
        <w:pStyle w:val="FootnoteText"/>
        <w:rPr>
          <w:rFonts w:asciiTheme="minorHAnsi" w:hAnsiTheme="minorHAnsi"/>
        </w:rPr>
      </w:pPr>
    </w:p>
  </w:footnote>
  <w:footnote w:id="4">
    <w:p w:rsidR="00917069" w:rsidRPr="00C6146A" w:rsidRDefault="00917069">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5">
    <w:p w:rsidR="00917069" w:rsidRPr="00C6146A" w:rsidRDefault="00917069">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6">
    <w:p w:rsidR="00917069" w:rsidRPr="00F653BC" w:rsidRDefault="00917069"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17069" w:rsidRPr="00C6146A" w:rsidRDefault="00917069">
      <w:pPr>
        <w:pStyle w:val="FootnoteText"/>
        <w:rPr>
          <w:rFonts w:asciiTheme="minorHAnsi" w:hAnsiTheme="minorHAnsi"/>
          <w:lang w:val="hy-AM"/>
        </w:rPr>
      </w:pPr>
    </w:p>
  </w:footnote>
  <w:footnote w:id="7">
    <w:p w:rsidR="00917069" w:rsidRPr="00C6146A" w:rsidRDefault="00917069"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8">
    <w:p w:rsidR="00917069" w:rsidRPr="00F653BC" w:rsidRDefault="00917069"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9">
    <w:p w:rsidR="00917069" w:rsidRPr="00F653BC" w:rsidRDefault="00917069" w:rsidP="00F653BC">
      <w:pPr>
        <w:pStyle w:val="FootnoteText"/>
        <w:jc w:val="both"/>
        <w:rPr>
          <w:rFonts w:ascii="GHEA Grapalat" w:hAnsi="GHEA Grapalat"/>
        </w:rPr>
      </w:pPr>
    </w:p>
  </w:footnote>
  <w:footnote w:id="10">
    <w:p w:rsidR="00917069" w:rsidRPr="00DA3A61" w:rsidRDefault="00917069"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17069" w:rsidRPr="00C6146A" w:rsidRDefault="00917069">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1D3"/>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865"/>
    <w:rsid w:val="00097DE8"/>
    <w:rsid w:val="000A37CE"/>
    <w:rsid w:val="000A4565"/>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62F4"/>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07BBB"/>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3165"/>
    <w:rsid w:val="00244868"/>
    <w:rsid w:val="00246019"/>
    <w:rsid w:val="002516AF"/>
    <w:rsid w:val="0025212E"/>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700B"/>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157"/>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4E5C"/>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C2C"/>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1F86"/>
    <w:rsid w:val="004722BC"/>
    <w:rsid w:val="00472E68"/>
    <w:rsid w:val="00473CF5"/>
    <w:rsid w:val="004749BD"/>
    <w:rsid w:val="00474E4C"/>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2C95"/>
    <w:rsid w:val="004C3803"/>
    <w:rsid w:val="004C48F6"/>
    <w:rsid w:val="004C5BC1"/>
    <w:rsid w:val="004C5CF3"/>
    <w:rsid w:val="004C79A5"/>
    <w:rsid w:val="004D0281"/>
    <w:rsid w:val="004D0AE2"/>
    <w:rsid w:val="004D1C32"/>
    <w:rsid w:val="004D1E87"/>
    <w:rsid w:val="004D2727"/>
    <w:rsid w:val="004D3480"/>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DE0"/>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257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D0"/>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225"/>
    <w:rsid w:val="005B2F9D"/>
    <w:rsid w:val="005B4D03"/>
    <w:rsid w:val="005B4F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14B"/>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5F09"/>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67FD5"/>
    <w:rsid w:val="0067102D"/>
    <w:rsid w:val="00671A82"/>
    <w:rsid w:val="00673D5C"/>
    <w:rsid w:val="006751F9"/>
    <w:rsid w:val="0067579A"/>
    <w:rsid w:val="00675DD3"/>
    <w:rsid w:val="00676178"/>
    <w:rsid w:val="00677658"/>
    <w:rsid w:val="006802E6"/>
    <w:rsid w:val="006842C3"/>
    <w:rsid w:val="0068506A"/>
    <w:rsid w:val="00685962"/>
    <w:rsid w:val="00685A30"/>
    <w:rsid w:val="00685C48"/>
    <w:rsid w:val="00687958"/>
    <w:rsid w:val="00690528"/>
    <w:rsid w:val="006912BB"/>
    <w:rsid w:val="006924E6"/>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22D4"/>
    <w:rsid w:val="006D4E1D"/>
    <w:rsid w:val="006D6150"/>
    <w:rsid w:val="006E060C"/>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681C"/>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5FE5"/>
    <w:rsid w:val="007F6722"/>
    <w:rsid w:val="008013DA"/>
    <w:rsid w:val="0080437A"/>
    <w:rsid w:val="00807178"/>
    <w:rsid w:val="00807F1E"/>
    <w:rsid w:val="00807F3B"/>
    <w:rsid w:val="008105B4"/>
    <w:rsid w:val="00811D16"/>
    <w:rsid w:val="00814DBD"/>
    <w:rsid w:val="00815B0C"/>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676EC"/>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13B"/>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4F49"/>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60A"/>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069"/>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67F6A"/>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89A"/>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75D"/>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0B7E"/>
    <w:rsid w:val="00E338C1"/>
    <w:rsid w:val="00E36717"/>
    <w:rsid w:val="00E36A86"/>
    <w:rsid w:val="00E41156"/>
    <w:rsid w:val="00E41620"/>
    <w:rsid w:val="00E417DA"/>
    <w:rsid w:val="00E4239E"/>
    <w:rsid w:val="00E42FEB"/>
    <w:rsid w:val="00E430BF"/>
    <w:rsid w:val="00E43C2F"/>
    <w:rsid w:val="00E43CEB"/>
    <w:rsid w:val="00E45007"/>
    <w:rsid w:val="00E45990"/>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B45"/>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E7C37"/>
    <w:rsid w:val="00EF2341"/>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6E61"/>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3FDD"/>
    <w:rsid w:val="00F8462A"/>
    <w:rsid w:val="00F84D52"/>
    <w:rsid w:val="00F85DFC"/>
    <w:rsid w:val="00F85F62"/>
    <w:rsid w:val="00F86162"/>
    <w:rsid w:val="00F86ED5"/>
    <w:rsid w:val="00F871C2"/>
    <w:rsid w:val="00F87295"/>
    <w:rsid w:val="00F914CF"/>
    <w:rsid w:val="00F9158E"/>
    <w:rsid w:val="00F930CD"/>
    <w:rsid w:val="00F932ED"/>
    <w:rsid w:val="00F93C32"/>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4CB"/>
    <w:rsid w:val="00FB1530"/>
    <w:rsid w:val="00FB316B"/>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9FDF6-AC38-4D87-8E19-A412A5B0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3333</TotalTime>
  <Pages>52</Pages>
  <Words>12674</Words>
  <Characters>91966</Characters>
  <Application>Microsoft Office Word</Application>
  <DocSecurity>0</DocSecurity>
  <Lines>766</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104432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451</cp:revision>
  <cp:lastPrinted>2017-05-25T08:10:00Z</cp:lastPrinted>
  <dcterms:created xsi:type="dcterms:W3CDTF">2018-09-19T06:54:00Z</dcterms:created>
  <dcterms:modified xsi:type="dcterms:W3CDTF">2019-09-16T14:02:00Z</dcterms:modified>
</cp:coreProperties>
</file>