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8F62CC" w:rsidP="001E66DB">
      <w:pPr>
        <w:pStyle w:val="BodyTextIndent"/>
        <w:tabs>
          <w:tab w:val="clear" w:pos="1134"/>
        </w:tabs>
        <w:spacing w:after="160" w:line="240" w:lineRule="auto"/>
        <w:ind w:firstLine="0"/>
        <w:jc w:val="center"/>
        <w:rPr>
          <w:rFonts w:ascii="GHEA Grapalat" w:hAnsi="GHEA Grapalat"/>
          <w:i w:val="0"/>
          <w:sz w:val="24"/>
          <w:szCs w:val="24"/>
        </w:rPr>
      </w:pPr>
      <w:r w:rsidRPr="00930389">
        <w:rPr>
          <w:rFonts w:ascii="GHEA Grapalat" w:hAnsi="GHEA Grapalat"/>
          <w:i w:val="0"/>
          <w:sz w:val="24"/>
          <w:szCs w:val="24"/>
        </w:rPr>
        <w:t>2</w:t>
      </w:r>
      <w:r w:rsidR="00993BED" w:rsidRPr="00993BED">
        <w:rPr>
          <w:rFonts w:ascii="GHEA Grapalat" w:hAnsi="GHEA Grapalat"/>
          <w:i w:val="0"/>
          <w:sz w:val="24"/>
          <w:szCs w:val="24"/>
        </w:rPr>
        <w:t>4</w:t>
      </w:r>
      <w:r w:rsidR="008516DE" w:rsidRPr="001E66DB">
        <w:rPr>
          <w:rFonts w:ascii="GHEA Grapalat" w:hAnsi="GHEA Grapalat"/>
          <w:i w:val="0"/>
          <w:sz w:val="24"/>
          <w:szCs w:val="24"/>
        </w:rPr>
        <w:t xml:space="preserve">-го </w:t>
      </w:r>
      <w:r w:rsidRPr="00930389">
        <w:rPr>
          <w:rFonts w:ascii="GHEA Grapalat" w:hAnsi="GHEA Grapalat"/>
          <w:i w:val="0"/>
          <w:sz w:val="24"/>
          <w:szCs w:val="24"/>
        </w:rPr>
        <w:t>января</w:t>
      </w:r>
      <w:r w:rsidR="008516DE" w:rsidRPr="001E66DB">
        <w:rPr>
          <w:rFonts w:ascii="GHEA Grapalat" w:hAnsi="GHEA Grapalat"/>
          <w:i w:val="0"/>
          <w:sz w:val="24"/>
          <w:szCs w:val="24"/>
        </w:rPr>
        <w:t xml:space="preserve"> 202</w:t>
      </w:r>
      <w:r w:rsidRPr="00930389">
        <w:rPr>
          <w:rFonts w:ascii="GHEA Grapalat" w:hAnsi="GHEA Grapalat"/>
          <w:i w:val="0"/>
          <w:sz w:val="24"/>
          <w:szCs w:val="24"/>
        </w:rPr>
        <w:t>2</w:t>
      </w:r>
      <w:r w:rsidR="008516DE" w:rsidRPr="001E66DB">
        <w:rPr>
          <w:rFonts w:ascii="GHEA Grapalat" w:hAnsi="GHEA Grapalat"/>
          <w:i w:val="0"/>
          <w:sz w:val="24"/>
          <w:szCs w:val="24"/>
        </w:rPr>
        <w:t xml:space="preserve">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993BED">
        <w:rPr>
          <w:rFonts w:ascii="GHEA Grapalat" w:hAnsi="GHEA Grapalat"/>
          <w:b/>
          <w:i w:val="0"/>
          <w:sz w:val="24"/>
          <w:szCs w:val="24"/>
        </w:rPr>
        <w:t>GHAPDzB-HVKAK-2022-16</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993BED" w:rsidRPr="00993BED">
        <w:rPr>
          <w:rFonts w:cs="Arial LatArm"/>
          <w:b/>
          <w:spacing w:val="6"/>
        </w:rPr>
        <w:t xml:space="preserve">канцелярских товаров и офисных принадлежностей </w:t>
      </w:r>
      <w:r>
        <w:t>(далее</w:t>
      </w:r>
      <w:r>
        <w:rPr>
          <w:rFonts w:cs="Arial LatArm"/>
        </w:rPr>
        <w:t xml:space="preserve"> </w:t>
      </w:r>
      <w:r w:rsidR="00F91972" w:rsidRPr="008F62CC">
        <w:rPr>
          <w:rFonts w:cs="Arial LatArm"/>
        </w:rPr>
        <w:t>-</w:t>
      </w:r>
      <w:r>
        <w:rPr>
          <w:rFonts w:cs="Arial LatArm"/>
        </w:rPr>
        <w:t xml:space="preserve">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D118CB" w:rsidRPr="00D118CB">
        <w:rPr>
          <w:rFonts w:cs="Arial LatArm"/>
          <w:b/>
        </w:rPr>
        <w:t>8</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D118CB" w:rsidRPr="00D118CB">
        <w:rPr>
          <w:rFonts w:cs="Arial LatArm"/>
          <w:b/>
        </w:rPr>
        <w:t>9</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363727" w:rsidRPr="00D118CB">
        <w:rPr>
          <w:rFonts w:cs="Arial LatArm"/>
          <w:b/>
        </w:rPr>
        <w:t>1</w:t>
      </w:r>
      <w:r w:rsidRPr="00EA2C86">
        <w:rPr>
          <w:b/>
        </w:rPr>
        <w:t>-го</w:t>
      </w:r>
      <w:r w:rsidRPr="00EA2C86">
        <w:rPr>
          <w:rFonts w:cs="Arial LatArm"/>
          <w:b/>
        </w:rPr>
        <w:t xml:space="preserve"> </w:t>
      </w:r>
      <w:r w:rsidR="00D118CB" w:rsidRPr="00E221DF">
        <w:rPr>
          <w:b/>
        </w:rPr>
        <w:t>февраля</w:t>
      </w:r>
      <w:r w:rsidRPr="00EA2C86">
        <w:rPr>
          <w:b/>
        </w:rPr>
        <w:t xml:space="preserve"> 202</w:t>
      </w:r>
      <w:r w:rsidR="009F1ED0" w:rsidRPr="004916D2">
        <w:rPr>
          <w:b/>
        </w:rPr>
        <w:t>2</w:t>
      </w:r>
      <w:r w:rsidRPr="00EA2C86">
        <w:rPr>
          <w:b/>
        </w:rPr>
        <w:t xml:space="preserve">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993BED" w:rsidRDefault="00485954" w:rsidP="00485954">
      <w:pPr>
        <w:rPr>
          <w:b/>
          <w:color w:val="FF0000"/>
        </w:rPr>
      </w:pPr>
    </w:p>
    <w:p w:rsidR="00485954" w:rsidRPr="00026252" w:rsidRDefault="00485954" w:rsidP="00485954">
      <w:r w:rsidRPr="00C642D0">
        <w:rPr>
          <w:b/>
          <w:color w:val="FF0000"/>
        </w:rPr>
        <w:t>Процедура осуществляется на основании части 6 статьи 15 закона Республики Армения "О</w:t>
      </w:r>
      <w:r w:rsidRPr="00C642D0">
        <w:rPr>
          <w:rFonts w:ascii="Courier New" w:hAnsi="Courier New" w:cs="Courier New"/>
          <w:b/>
          <w:color w:val="FF0000"/>
          <w:lang w:val="en-US"/>
        </w:rPr>
        <w:t> </w:t>
      </w:r>
      <w:r w:rsidRPr="00C642D0">
        <w:rPr>
          <w:b/>
          <w:color w:val="FF0000"/>
        </w:rPr>
        <w:t>закупках"</w:t>
      </w:r>
    </w:p>
    <w:p w:rsidR="00915A97" w:rsidRPr="00D5443D" w:rsidRDefault="00915A97" w:rsidP="00CD65C1">
      <w:pPr>
        <w:rPr>
          <w:sz w:val="16"/>
          <w:szCs w:val="16"/>
        </w:rPr>
      </w:pPr>
    </w:p>
    <w:p w:rsidR="00485954" w:rsidRDefault="00485954">
      <w:pPr>
        <w:widowControl/>
        <w:tabs>
          <w:tab w:val="clear" w:pos="1134"/>
        </w:tabs>
        <w:ind w:firstLine="0"/>
        <w:jc w:val="left"/>
        <w:rPr>
          <w:i/>
        </w:rPr>
      </w:pPr>
      <w:r>
        <w:rPr>
          <w:i/>
        </w:rP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993BED">
        <w:rPr>
          <w:i/>
        </w:rPr>
        <w:t>GHAPDzB-HVKAK-2022-16</w:t>
      </w:r>
      <w:r w:rsidRPr="00C756FC">
        <w:rPr>
          <w:i/>
        </w:rPr>
        <w:t>»</w:t>
      </w:r>
      <w:r w:rsidRPr="00C756FC">
        <w:rPr>
          <w:i/>
        </w:rPr>
        <w:br/>
        <w:t xml:space="preserve">  № 1 от </w:t>
      </w:r>
      <w:r w:rsidR="004916D2" w:rsidRPr="0095563D">
        <w:rPr>
          <w:i/>
        </w:rPr>
        <w:t>2</w:t>
      </w:r>
      <w:r w:rsidR="00E221DF" w:rsidRPr="009D1CB3">
        <w:rPr>
          <w:i/>
        </w:rPr>
        <w:t>4</w:t>
      </w:r>
      <w:r w:rsidR="008F4A83" w:rsidRPr="008F4A83">
        <w:rPr>
          <w:i/>
        </w:rPr>
        <w:t>-</w:t>
      </w:r>
      <w:r w:rsidRPr="00C756FC">
        <w:rPr>
          <w:i/>
        </w:rPr>
        <w:t xml:space="preserve">го </w:t>
      </w:r>
      <w:r w:rsidR="0095563D" w:rsidRPr="0095563D">
        <w:rPr>
          <w:i/>
        </w:rPr>
        <w:t xml:space="preserve">января  </w:t>
      </w:r>
      <w:r w:rsidRPr="00C756FC">
        <w:rPr>
          <w:i/>
        </w:rPr>
        <w:t>202</w:t>
      </w:r>
      <w:r w:rsidR="0095563D" w:rsidRPr="00491E4F">
        <w:rPr>
          <w:i/>
        </w:rPr>
        <w:t>2</w:t>
      </w:r>
      <w:r w:rsidRPr="00C756FC">
        <w:rPr>
          <w:i/>
        </w:rPr>
        <w:t>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9D1CB3" w:rsidRPr="009D1CB3">
        <w:rPr>
          <w:b/>
        </w:rPr>
        <w:t xml:space="preserve">КАНЦЕЛЯРСКИХ ТОВАРОВ И ОФИСНЫХ ПРИНАДЛЕЖНОСТЕЙ </w:t>
      </w:r>
      <w:r w:rsidR="009D1CB3" w:rsidRPr="00C756FC">
        <w:rPr>
          <w:b/>
        </w:rPr>
        <w:t xml:space="preserve">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231C33" w:rsidRPr="00993BED">
        <w:rPr>
          <w:rFonts w:cs="Arial LatArm"/>
          <w:b/>
          <w:spacing w:val="6"/>
        </w:rPr>
        <w:t xml:space="preserve">КАНЦЕЛЯРСКИХ ТОВАРОВ И ОФИСНЫХ ПРИНАДЛЕЖНОСТЕЙ </w:t>
      </w:r>
      <w:r w:rsidR="00231C33" w:rsidRPr="00274A77">
        <w:rPr>
          <w:b/>
        </w:rPr>
        <w:t xml:space="preserve">ДЛЯ НУЖД </w:t>
      </w:r>
      <w:r w:rsidR="007059A4" w:rsidRPr="00274A77">
        <w:rPr>
          <w:b/>
        </w:rPr>
        <w:t xml:space="preserve">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993BED">
        <w:rPr>
          <w:b/>
        </w:rPr>
        <w:t>GHAPDzB-HVKAK-2022-16</w:t>
      </w:r>
      <w:r w:rsidRPr="000D4B72">
        <w:rPr>
          <w:b/>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61480F" w:rsidRPr="00993BED">
        <w:rPr>
          <w:rFonts w:cs="Arial LatArm"/>
          <w:b/>
          <w:spacing w:val="6"/>
        </w:rPr>
        <w:t>канцелярских товаров и офисных принадлежностей</w:t>
      </w:r>
      <w:r w:rsidR="002F59E8">
        <w:rPr>
          <w:b/>
          <w:lang w:val="af-ZA"/>
        </w:rPr>
        <w:t xml:space="preserve"> </w:t>
      </w:r>
      <w:r w:rsidRPr="009044F1">
        <w:t>(далее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D5D17">
        <w:rPr>
          <w:rFonts w:cs="Arial LatArm"/>
          <w:b/>
          <w:i/>
          <w:color w:val="0D0D0D" w:themeColor="text1" w:themeTint="F2"/>
          <w:sz w:val="22"/>
          <w:szCs w:val="22"/>
        </w:rPr>
        <w:t xml:space="preserve">» </w:t>
      </w:r>
      <w:r w:rsidRPr="008D5D17">
        <w:rPr>
          <w:rStyle w:val="Emphasis"/>
          <w:rFonts w:cs="Arial"/>
          <w:b/>
          <w:bCs/>
          <w:i w:val="0"/>
          <w:color w:val="0D0D0D" w:themeColor="text1" w:themeTint="F2"/>
          <w:sz w:val="22"/>
          <w:szCs w:val="22"/>
          <w:shd w:val="clear" w:color="auto" w:fill="FFFFFF"/>
        </w:rPr>
        <w:t>МЗ РА</w:t>
      </w:r>
      <w:r w:rsidRPr="008D5D17">
        <w:rPr>
          <w:b/>
          <w:i/>
        </w:rPr>
        <w:t>,</w:t>
      </w:r>
      <w:r w:rsidRPr="009044F1">
        <w:t xml:space="preserve">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61480F" w:rsidRPr="0061480F">
        <w:rPr>
          <w:rFonts w:cs="Arial LatArm"/>
          <w:b/>
        </w:rPr>
        <w:t>7</w:t>
      </w:r>
      <w:r w:rsidRPr="008F26BA">
        <w:rPr>
          <w:b/>
        </w:rPr>
        <w:t xml:space="preserve"> </w:t>
      </w:r>
      <w:r w:rsidRPr="00B53C19">
        <w:rPr>
          <w:b/>
        </w:rPr>
        <w:t>лот</w:t>
      </w:r>
      <w:r w:rsidR="0061480F" w:rsidRPr="0061480F">
        <w:rPr>
          <w:b/>
        </w:rPr>
        <w:t>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B051B1">
            <w:pPr>
              <w:rPr>
                <w:lang w:val="en-US"/>
              </w:rPr>
            </w:pPr>
            <w:r w:rsidRPr="00E47DF9">
              <w:rPr>
                <w:lang w:val="en-US"/>
              </w:rPr>
              <w:t>1-</w:t>
            </w:r>
            <w:r w:rsidR="00B051B1">
              <w:rPr>
                <w:lang w:val="en-US"/>
              </w:rPr>
              <w:t>7</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w:t>
      </w:r>
      <w:r w:rsidRPr="009044F1">
        <w:lastRenderedPageBreak/>
        <w:t>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lastRenderedPageBreak/>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w:t>
      </w:r>
      <w:r w:rsidR="00A425E2" w:rsidRPr="00205170">
        <w:lastRenderedPageBreak/>
        <w:t xml:space="preserve">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lastRenderedPageBreak/>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457A9C" w:rsidRPr="00457A9C">
        <w:rPr>
          <w:b/>
          <w:sz w:val="22"/>
          <w:szCs w:val="22"/>
        </w:rPr>
        <w:t>9</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lastRenderedPageBreak/>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lastRenderedPageBreak/>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lastRenderedPageBreak/>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457A9C" w:rsidRPr="00457A9C">
        <w:rPr>
          <w:b/>
        </w:rPr>
        <w:t>9</w:t>
      </w:r>
      <w:r>
        <w:rPr>
          <w:b/>
        </w:rPr>
        <w:t>-</w:t>
      </w:r>
      <w:r w:rsidR="00457A9C" w:rsidRPr="00457A9C">
        <w:rPr>
          <w:b/>
        </w:rPr>
        <w:t>ы</w:t>
      </w:r>
      <w:proofErr w:type="spellStart"/>
      <w:r w:rsidRPr="006D693E">
        <w:rPr>
          <w:b/>
        </w:rPr>
        <w:t>й</w:t>
      </w:r>
      <w:proofErr w:type="spellEnd"/>
      <w:r w:rsidRPr="006D693E">
        <w:rPr>
          <w:b/>
        </w:rPr>
        <w:t xml:space="preserve">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 xml:space="preserve">"Удовлетворительно" оцениваются заявки, соответствующие </w:t>
      </w:r>
      <w:r w:rsidRPr="009044F1">
        <w:lastRenderedPageBreak/>
        <w:t>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lastRenderedPageBreak/>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w:t>
      </w:r>
      <w:r w:rsidRPr="009044F1">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w:t>
      </w:r>
      <w:r w:rsidRPr="009044F1">
        <w:lastRenderedPageBreak/>
        <w:t xml:space="preserve">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lastRenderedPageBreak/>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lastRenderedPageBreak/>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w:t>
      </w:r>
      <w:r w:rsidR="000E4039">
        <w:lastRenderedPageBreak/>
        <w:t xml:space="preserve">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lastRenderedPageBreak/>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 xml:space="preserve">связанные с закупками </w:t>
      </w:r>
      <w:r w:rsidR="008602B6" w:rsidRPr="00171313">
        <w:lastRenderedPageBreak/>
        <w:t>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 xml:space="preserve">обжалование, а также наименования и номера счета того банка, которому </w:t>
      </w:r>
      <w:r w:rsidRPr="00457CCA">
        <w:lastRenderedPageBreak/>
        <w:t>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w:t>
      </w:r>
      <w:r w:rsidR="002C605B">
        <w:lastRenderedPageBreak/>
        <w:t>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w:t>
      </w:r>
      <w:r w:rsidR="001A070B">
        <w:lastRenderedPageBreak/>
        <w:t>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93BED">
        <w:rPr>
          <w:rFonts w:ascii="GHEA Grapalat" w:hAnsi="GHEA Grapalat"/>
          <w:b/>
          <w:sz w:val="22"/>
          <w:szCs w:val="22"/>
        </w:rPr>
        <w:t>GHAPDzB-HVKAK-2022-16</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993BED">
        <w:rPr>
          <w:b/>
          <w:sz w:val="22"/>
          <w:szCs w:val="22"/>
        </w:rPr>
        <w:t>GHAPDzB-HVKAK-2022-16</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993BED">
        <w:rPr>
          <w:rFonts w:ascii="GHEA Grapalat" w:hAnsi="GHEA Grapalat"/>
          <w:b/>
          <w:sz w:val="22"/>
          <w:szCs w:val="22"/>
        </w:rPr>
        <w:t>GHAPDzB-HVKAK-2022-16</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lastRenderedPageBreak/>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993BED">
        <w:rPr>
          <w:rFonts w:ascii="GHEA Grapalat" w:hAnsi="GHEA Grapalat"/>
          <w:b/>
          <w:sz w:val="22"/>
          <w:szCs w:val="22"/>
        </w:rPr>
        <w:t>GHAPDzB-HVKAK-2022-16</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93BED">
        <w:rPr>
          <w:rFonts w:ascii="GHEA Grapalat" w:hAnsi="GHEA Grapalat"/>
          <w:b/>
          <w:sz w:val="22"/>
          <w:szCs w:val="22"/>
        </w:rPr>
        <w:t>GHAPDzB-HVKAK-2022-16</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993BED">
        <w:rPr>
          <w:b/>
          <w:sz w:val="22"/>
          <w:szCs w:val="22"/>
        </w:rPr>
        <w:t>GHAPDzB-HVKAK-2022-16</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A96BFB">
        <w:tc>
          <w:tcPr>
            <w:tcW w:w="1042" w:type="dxa"/>
            <w:vMerge w:val="restart"/>
            <w:vAlign w:val="center"/>
          </w:tcPr>
          <w:p w:rsidR="00F22E21" w:rsidRDefault="00F22E21" w:rsidP="00A96BFB">
            <w:pPr>
              <w:jc w:val="center"/>
              <w:rPr>
                <w:b/>
                <w:sz w:val="20"/>
                <w:szCs w:val="20"/>
              </w:rPr>
            </w:pPr>
          </w:p>
          <w:p w:rsidR="00F22E21" w:rsidRPr="00206AF8" w:rsidRDefault="00F22E21" w:rsidP="00A96BFB">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A96BFB">
            <w:pPr>
              <w:jc w:val="center"/>
              <w:rPr>
                <w:b/>
                <w:bCs/>
                <w:sz w:val="20"/>
                <w:szCs w:val="20"/>
              </w:rPr>
            </w:pPr>
            <w:r w:rsidRPr="00206AF8">
              <w:rPr>
                <w:b/>
                <w:sz w:val="20"/>
                <w:szCs w:val="20"/>
              </w:rPr>
              <w:t>Предлагаемый товар</w:t>
            </w:r>
          </w:p>
        </w:tc>
      </w:tr>
      <w:tr w:rsidR="00F22E21" w:rsidRPr="00206AF8" w:rsidTr="00A96BFB">
        <w:trPr>
          <w:trHeight w:val="696"/>
        </w:trPr>
        <w:tc>
          <w:tcPr>
            <w:tcW w:w="1042" w:type="dxa"/>
            <w:vMerge/>
            <w:vAlign w:val="center"/>
          </w:tcPr>
          <w:p w:rsidR="00F22E21" w:rsidRPr="00206AF8" w:rsidRDefault="00F22E21" w:rsidP="00A96BFB">
            <w:pPr>
              <w:jc w:val="center"/>
              <w:rPr>
                <w:b/>
                <w:bCs/>
                <w:sz w:val="20"/>
                <w:szCs w:val="20"/>
              </w:rPr>
            </w:pPr>
          </w:p>
        </w:tc>
        <w:tc>
          <w:tcPr>
            <w:tcW w:w="1605" w:type="dxa"/>
            <w:vAlign w:val="center"/>
          </w:tcPr>
          <w:p w:rsidR="00F22E21" w:rsidRDefault="00F22E21" w:rsidP="00A96BFB">
            <w:pPr>
              <w:jc w:val="center"/>
              <w:rPr>
                <w:b/>
                <w:sz w:val="20"/>
                <w:szCs w:val="20"/>
              </w:rPr>
            </w:pPr>
            <w:r>
              <w:rPr>
                <w:b/>
                <w:sz w:val="20"/>
                <w:szCs w:val="20"/>
              </w:rPr>
              <w:t>фирменное</w:t>
            </w:r>
          </w:p>
          <w:p w:rsidR="00F22E21" w:rsidRPr="00206AF8" w:rsidRDefault="00F22E21" w:rsidP="00A96BFB">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A96BFB">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A96BFB">
            <w:pPr>
              <w:jc w:val="center"/>
              <w:rPr>
                <w:b/>
                <w:bCs/>
                <w:sz w:val="20"/>
                <w:szCs w:val="20"/>
                <w:lang w:val="hy-AM"/>
              </w:rPr>
            </w:pPr>
            <w:r>
              <w:rPr>
                <w:b/>
                <w:bCs/>
                <w:sz w:val="20"/>
                <w:szCs w:val="20"/>
              </w:rPr>
              <w:t>марка</w:t>
            </w:r>
          </w:p>
        </w:tc>
        <w:tc>
          <w:tcPr>
            <w:tcW w:w="1727" w:type="dxa"/>
            <w:vAlign w:val="center"/>
          </w:tcPr>
          <w:p w:rsidR="00F22E21" w:rsidRPr="00206AF8" w:rsidRDefault="00F22E21" w:rsidP="00A96BFB">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A96BFB">
            <w:pPr>
              <w:jc w:val="center"/>
              <w:rPr>
                <w:b/>
                <w:bCs/>
                <w:sz w:val="20"/>
                <w:szCs w:val="20"/>
              </w:rPr>
            </w:pPr>
            <w:r w:rsidRPr="00206AF8">
              <w:rPr>
                <w:b/>
                <w:sz w:val="20"/>
                <w:szCs w:val="20"/>
              </w:rPr>
              <w:t>технические характеристики</w:t>
            </w: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93BED">
        <w:rPr>
          <w:rFonts w:ascii="GHEA Grapalat" w:hAnsi="GHEA Grapalat"/>
          <w:b/>
          <w:sz w:val="22"/>
          <w:szCs w:val="22"/>
        </w:rPr>
        <w:t>GHAPDzB-HVKAK-2022-16</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A96BFB">
            <w:pPr>
              <w:spacing w:before="240" w:after="240"/>
              <w:ind w:left="993" w:hanging="851"/>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487"/>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361"/>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117810" w:rsidP="00A96BFB">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117810" w:rsidP="00A96BFB">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117810" w:rsidP="00A96BFB">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117810" w:rsidP="00A96BFB">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B047A2"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117810" w:rsidP="00A96BFB">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117810" w:rsidP="00A96BFB">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117810" w:rsidP="00A96BFB">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117810" w:rsidP="00A96BFB">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A96BFB">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117810" w:rsidP="00A96BFB">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117810" w:rsidP="00A96BFB">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A96BFB">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A96BFB">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A96BFB">
        <w:tc>
          <w:tcPr>
            <w:tcW w:w="9016" w:type="dxa"/>
            <w:gridSpan w:val="2"/>
            <w:vAlign w:val="center"/>
          </w:tcPr>
          <w:p w:rsidR="00F22E21" w:rsidRPr="00FD1EE4" w:rsidRDefault="00117810" w:rsidP="00A96BFB">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117810" w:rsidP="00A96BFB">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117810" w:rsidP="00A96BFB">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117810" w:rsidP="00A96BFB">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117810" w:rsidP="00A96BFB">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rPr>
          <w:trHeight w:val="853"/>
        </w:trPr>
        <w:tc>
          <w:tcPr>
            <w:tcW w:w="2835" w:type="dxa"/>
            <w:vMerge w:val="restart"/>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A96BFB">
        <w:tc>
          <w:tcPr>
            <w:tcW w:w="9016" w:type="dxa"/>
            <w:shd w:val="clear" w:color="auto" w:fill="DBE5F1" w:themeFill="accent1" w:themeFillTint="33"/>
          </w:tcPr>
          <w:p w:rsidR="00F22E21" w:rsidRPr="00FD1EE4" w:rsidRDefault="00F22E21" w:rsidP="00A96BFB">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A96BFB">
        <w:trPr>
          <w:trHeight w:val="10187"/>
        </w:trPr>
        <w:tc>
          <w:tcPr>
            <w:tcW w:w="9016" w:type="dxa"/>
          </w:tcPr>
          <w:p w:rsidR="00F22E21" w:rsidRPr="00FD1EE4" w:rsidRDefault="00F22E21" w:rsidP="00A96BFB">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 xml:space="preserve">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w:t>
      </w:r>
      <w:r w:rsidRPr="000306ED">
        <w:lastRenderedPageBreak/>
        <w:t xml:space="preserve">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93BED">
        <w:rPr>
          <w:rFonts w:ascii="GHEA Grapalat" w:hAnsi="GHEA Grapalat"/>
          <w:b/>
          <w:sz w:val="22"/>
          <w:szCs w:val="22"/>
        </w:rPr>
        <w:t>GHAPDzB-HVKAK-2022-16</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993BED">
        <w:rPr>
          <w:b/>
          <w:sz w:val="22"/>
          <w:szCs w:val="22"/>
        </w:rPr>
        <w:t>GHAPDzB-HVKAK-2022-16</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A96BFB">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A96BFB">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A96BFB">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A96BFB">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A96BFB">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A96BFB">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Общая цена</w:t>
            </w:r>
          </w:p>
          <w:p w:rsidR="00F22E21" w:rsidRPr="005744FC" w:rsidRDefault="00F22E21" w:rsidP="00A96BFB">
            <w:pPr>
              <w:jc w:val="center"/>
              <w:rPr>
                <w:b/>
                <w:bCs/>
                <w:sz w:val="20"/>
                <w:szCs w:val="20"/>
              </w:rPr>
            </w:pPr>
            <w:r w:rsidRPr="005744FC">
              <w:rPr>
                <w:b/>
                <w:sz w:val="20"/>
                <w:szCs w:val="20"/>
              </w:rPr>
              <w:t>/прописью и цифрами/</w:t>
            </w:r>
          </w:p>
        </w:tc>
      </w:tr>
      <w:tr w:rsidR="00F22E21" w:rsidRPr="005744FC" w:rsidTr="00A96BF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A96BFB">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A96BFB">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Pr>
                <w:b/>
                <w:i/>
                <w:sz w:val="20"/>
                <w:szCs w:val="20"/>
                <w:lang w:val="en-US"/>
              </w:rPr>
              <w:t>5</w:t>
            </w:r>
            <w:r w:rsidRPr="005744FC">
              <w:rPr>
                <w:b/>
                <w:i/>
                <w:sz w:val="20"/>
                <w:szCs w:val="20"/>
              </w:rPr>
              <w:t>=3+4</w:t>
            </w: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993BED">
        <w:rPr>
          <w:b/>
          <w:sz w:val="22"/>
          <w:szCs w:val="22"/>
        </w:rPr>
        <w:t>GHAPDzB-HVKAK-2022-16</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993BED">
        <w:rPr>
          <w:b/>
          <w:sz w:val="22"/>
          <w:szCs w:val="22"/>
        </w:rPr>
        <w:t>GHAPDzB-HVKAK-2022-16</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993BED">
        <w:rPr>
          <w:b/>
          <w:sz w:val="22"/>
          <w:szCs w:val="22"/>
        </w:rPr>
        <w:t>GHAPDzB-HVKAK-2022-16</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993BED">
        <w:rPr>
          <w:b/>
          <w:sz w:val="22"/>
          <w:szCs w:val="22"/>
        </w:rPr>
        <w:t>GHAPDzB-HVKAK-2022-16</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993BED">
        <w:rPr>
          <w:rFonts w:ascii="GHEA Grapalat" w:hAnsi="GHEA Grapalat"/>
          <w:b/>
          <w:sz w:val="24"/>
          <w:szCs w:val="24"/>
        </w:rPr>
        <w:t>GHAPDzB-HVKAK-2022-16</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6D2" w:rsidRDefault="004916D2" w:rsidP="00B360E2">
      <w:r>
        <w:separator/>
      </w:r>
    </w:p>
  </w:endnote>
  <w:endnote w:type="continuationSeparator" w:id="0">
    <w:p w:rsidR="004916D2" w:rsidRDefault="004916D2"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4916D2" w:rsidRPr="00C861E9" w:rsidRDefault="00117810" w:rsidP="00B360E2">
        <w:pPr>
          <w:pStyle w:val="Footer"/>
        </w:pPr>
        <w:fldSimple w:instr=" PAGE   \* MERGEFORMAT ">
          <w:r w:rsidR="00457A9C">
            <w:rPr>
              <w:noProof/>
            </w:rPr>
            <w:t>12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4916D2" w:rsidRPr="00C861E9" w:rsidRDefault="00117810">
        <w:pPr>
          <w:pStyle w:val="Footer"/>
          <w:jc w:val="center"/>
          <w:rPr>
            <w:sz w:val="24"/>
            <w:szCs w:val="24"/>
          </w:rPr>
        </w:pPr>
        <w:r w:rsidRPr="00C861E9">
          <w:rPr>
            <w:sz w:val="24"/>
            <w:szCs w:val="24"/>
          </w:rPr>
          <w:fldChar w:fldCharType="begin"/>
        </w:r>
        <w:r w:rsidR="004916D2" w:rsidRPr="00C861E9">
          <w:rPr>
            <w:sz w:val="24"/>
            <w:szCs w:val="24"/>
          </w:rPr>
          <w:instrText xml:space="preserve"> PAGE   \* MERGEFORMAT </w:instrText>
        </w:r>
        <w:r w:rsidRPr="00C861E9">
          <w:rPr>
            <w:sz w:val="24"/>
            <w:szCs w:val="24"/>
          </w:rPr>
          <w:fldChar w:fldCharType="separate"/>
        </w:r>
        <w:r w:rsidR="009D1CB3">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6D2" w:rsidRDefault="004916D2" w:rsidP="00B360E2">
      <w:r>
        <w:separator/>
      </w:r>
    </w:p>
  </w:footnote>
  <w:footnote w:type="continuationSeparator" w:id="0">
    <w:p w:rsidR="004916D2" w:rsidRDefault="004916D2" w:rsidP="00B360E2">
      <w:r>
        <w:continuationSeparator/>
      </w:r>
    </w:p>
  </w:footnote>
  <w:footnote w:id="1">
    <w:p w:rsidR="004916D2" w:rsidRPr="00A31673" w:rsidRDefault="004916D2"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4916D2" w:rsidRPr="008416BA" w:rsidRDefault="004916D2" w:rsidP="00F22E21">
      <w:pPr>
        <w:pStyle w:val="FootnoteText"/>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916D2" w:rsidRDefault="004916D2" w:rsidP="00F22E21"/>
    <w:p w:rsidR="004916D2" w:rsidRPr="008B70EB" w:rsidRDefault="004916D2"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916D2" w:rsidRPr="008B70EB" w:rsidRDefault="004916D2"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4916D2" w:rsidRPr="008B70EB" w:rsidRDefault="004916D2"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4916D2" w:rsidRDefault="004916D2" w:rsidP="00F22E21">
      <w:pPr>
        <w:rPr>
          <w:rFonts w:asciiTheme="minorHAnsi" w:hAnsiTheme="minorHAnsi"/>
          <w:lang w:val="af-ZA"/>
        </w:rPr>
      </w:pPr>
    </w:p>
  </w:footnote>
  <w:footnote w:id="3">
    <w:p w:rsidR="004916D2" w:rsidRPr="00D3436F" w:rsidRDefault="004916D2"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4916D2" w:rsidRPr="00D3436F" w:rsidRDefault="004916D2" w:rsidP="00F22E21">
      <w:pPr>
        <w:pStyle w:val="FootnoteText"/>
        <w:rPr>
          <w:lang w:val="es-ES"/>
        </w:rPr>
      </w:pPr>
    </w:p>
  </w:footnote>
  <w:footnote w:id="4">
    <w:p w:rsidR="004916D2" w:rsidRPr="008842CE" w:rsidRDefault="004916D2" w:rsidP="00602C9A">
      <w:pPr>
        <w:pStyle w:val="FootnoteText"/>
      </w:pPr>
    </w:p>
  </w:footnote>
  <w:footnote w:id="5">
    <w:p w:rsidR="004916D2" w:rsidRPr="00343969" w:rsidRDefault="004916D2" w:rsidP="00602C9A">
      <w:pPr>
        <w:pStyle w:val="FootnoteText"/>
        <w:rPr>
          <w:rFonts w:asciiTheme="minorHAnsi" w:hAnsiTheme="minorHAnsi"/>
        </w:rPr>
      </w:pPr>
    </w:p>
  </w:footnote>
  <w:footnote w:id="6">
    <w:p w:rsidR="004916D2" w:rsidRPr="00D3436F" w:rsidRDefault="004916D2"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4916D2" w:rsidRPr="00402BC3" w:rsidRDefault="004916D2"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4916D2" w:rsidRPr="00552088" w:rsidRDefault="004916D2"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4916D2" w:rsidRPr="00D3436F" w:rsidRDefault="004916D2" w:rsidP="00B360E2">
      <w:pPr>
        <w:pStyle w:val="FootnoteText"/>
        <w:rPr>
          <w:lang w:val="hy-AM"/>
        </w:rPr>
      </w:pPr>
    </w:p>
  </w:footnote>
  <w:footnote w:id="8">
    <w:p w:rsidR="004916D2" w:rsidRPr="008842CE" w:rsidRDefault="004916D2"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4916D2" w:rsidRPr="00D3436F" w:rsidRDefault="004916D2" w:rsidP="00B360E2">
      <w:pPr>
        <w:pStyle w:val="FootnoteText"/>
        <w:rPr>
          <w:lang w:val="hy-AM"/>
        </w:rPr>
      </w:pPr>
    </w:p>
  </w:footnote>
  <w:footnote w:id="9">
    <w:p w:rsidR="004916D2" w:rsidRPr="00D3436F" w:rsidRDefault="004916D2"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4916D2" w:rsidRPr="008842CE" w:rsidRDefault="004916D2"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4916D2" w:rsidRPr="00D3436F" w:rsidRDefault="004916D2" w:rsidP="00B360E2">
      <w:pPr>
        <w:pStyle w:val="FootnoteText"/>
        <w:rPr>
          <w:lang w:val="hy-AM"/>
        </w:rPr>
      </w:pPr>
    </w:p>
  </w:footnote>
  <w:footnote w:id="11">
    <w:p w:rsidR="004916D2" w:rsidRPr="00E861BF" w:rsidRDefault="004916D2"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5C4E"/>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1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F8A"/>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1C33"/>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727"/>
    <w:rsid w:val="00363E98"/>
    <w:rsid w:val="00364E7A"/>
    <w:rsid w:val="003650C5"/>
    <w:rsid w:val="0036520F"/>
    <w:rsid w:val="0036524F"/>
    <w:rsid w:val="003653B7"/>
    <w:rsid w:val="00366C4E"/>
    <w:rsid w:val="00367A9A"/>
    <w:rsid w:val="00367F26"/>
    <w:rsid w:val="00370ECD"/>
    <w:rsid w:val="00371542"/>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A9C"/>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3FE"/>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54"/>
    <w:rsid w:val="004859E2"/>
    <w:rsid w:val="004862B6"/>
    <w:rsid w:val="00486B55"/>
    <w:rsid w:val="00487402"/>
    <w:rsid w:val="004874EC"/>
    <w:rsid w:val="00490743"/>
    <w:rsid w:val="004916D2"/>
    <w:rsid w:val="00491E4F"/>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80F"/>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955"/>
    <w:rsid w:val="008D5D17"/>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2CC"/>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0389"/>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63D"/>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3BED"/>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1CB3"/>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AF4"/>
    <w:rsid w:val="009F1E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96BFB"/>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2D94"/>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1"/>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FC2"/>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CB"/>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194"/>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1D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972"/>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45A5E-8B80-4B2E-AF7A-7A1140260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81</Pages>
  <Words>15873</Words>
  <Characters>115194</Characters>
  <Application>Microsoft Office Word</Application>
  <DocSecurity>0</DocSecurity>
  <Lines>959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130806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1115</cp:revision>
  <cp:lastPrinted>2018-02-16T07:12:00Z</cp:lastPrinted>
  <dcterms:created xsi:type="dcterms:W3CDTF">2019-10-28T07:04:00Z</dcterms:created>
  <dcterms:modified xsi:type="dcterms:W3CDTF">2022-01-24T09:50:00Z</dcterms:modified>
</cp:coreProperties>
</file>