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B21BA9" w:rsidRPr="00B21BA9" w:rsidRDefault="00B21BA9" w:rsidP="00B21BA9">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B21BA9" w:rsidRPr="006E3A5B" w:rsidRDefault="00B21BA9" w:rsidP="00B21BA9">
      <w:pPr>
        <w:pStyle w:val="BodyText"/>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E3A5B">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CB7115">
        <w:rPr>
          <w:rFonts w:ascii="GHEA Grapalat" w:hAnsi="GHEA Grapalat" w:cs="Sylfaen"/>
          <w:i/>
          <w:sz w:val="16"/>
        </w:rPr>
        <w:t>ՀՀ ֆինանսների նախարարի 20</w:t>
      </w:r>
      <w:r w:rsidRPr="00CB7115">
        <w:rPr>
          <w:rFonts w:ascii="GHEA Grapalat" w:hAnsi="GHEA Grapalat" w:cs="Sylfaen"/>
          <w:i/>
          <w:sz w:val="16"/>
          <w:lang w:val="hy-AM"/>
        </w:rPr>
        <w:t xml:space="preserve">22 </w:t>
      </w:r>
      <w:r w:rsidRPr="00CB7115">
        <w:rPr>
          <w:rFonts w:ascii="GHEA Grapalat" w:hAnsi="GHEA Grapalat" w:cs="Sylfaen"/>
          <w:i/>
          <w:sz w:val="16"/>
        </w:rPr>
        <w:t xml:space="preserve">թվականի </w:t>
      </w:r>
      <w:r w:rsidR="006E3A5B">
        <w:rPr>
          <w:rFonts w:ascii="GHEA Grapalat" w:hAnsi="GHEA Grapalat" w:cs="Sylfaen"/>
          <w:i/>
          <w:sz w:val="16"/>
          <w:lang w:val="hy-AM"/>
        </w:rPr>
        <w:t>մայիսի 31-ի</w:t>
      </w:r>
    </w:p>
    <w:p w:rsidR="00096865" w:rsidRPr="00A71D81" w:rsidRDefault="00B21BA9" w:rsidP="00EF3662">
      <w:pPr>
        <w:pStyle w:val="BodyText"/>
        <w:spacing w:after="0"/>
        <w:ind w:right="-7" w:firstLine="567"/>
        <w:jc w:val="right"/>
        <w:rPr>
          <w:rFonts w:ascii="GHEA Grapalat" w:hAnsi="GHEA Grapalat" w:cs="Sylfaen"/>
          <w:i/>
          <w:sz w:val="18"/>
          <w:szCs w:val="20"/>
          <w:lang w:val="af-ZA" w:eastAsia="ru-RU"/>
        </w:rPr>
      </w:pPr>
      <w:r w:rsidRPr="00FC035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0D7502">
        <w:rPr>
          <w:rFonts w:ascii="GHEA Grapalat" w:hAnsi="GHEA Grapalat" w:cs="Sylfaen"/>
          <w:i/>
          <w:sz w:val="16"/>
          <w:lang w:val="hy-AM"/>
        </w:rPr>
        <w:t>235</w:t>
      </w:r>
      <w:r w:rsidRPr="00CB7115">
        <w:rPr>
          <w:rFonts w:ascii="GHEA Grapalat" w:hAnsi="GHEA Grapalat" w:cs="Sylfaen"/>
          <w:i/>
          <w:sz w:val="16"/>
          <w:lang w:val="hy-AM"/>
        </w:rPr>
        <w:t xml:space="preserve"> -</w:t>
      </w:r>
      <w:r w:rsidRPr="00FC035C">
        <w:rPr>
          <w:rFonts w:ascii="GHEA Grapalat" w:hAnsi="GHEA Grapalat" w:cs="Sylfaen"/>
          <w:i/>
          <w:sz w:val="16"/>
          <w:lang w:val="hy-AM"/>
        </w:rPr>
        <w:t xml:space="preserve">Ա  հրամանի    </w:t>
      </w:r>
      <w:r w:rsidR="000E3900" w:rsidRPr="00FC035C">
        <w:rPr>
          <w:rFonts w:ascii="GHEA Grapalat" w:hAnsi="GHEA Grapalat" w:cs="Sylfaen"/>
          <w:i/>
          <w:sz w:val="16"/>
          <w:lang w:val="hy-AM"/>
        </w:rPr>
        <w:t xml:space="preserve">    </w:t>
      </w:r>
    </w:p>
    <w:p w:rsidR="00096865" w:rsidRPr="00A71D81" w:rsidRDefault="00096865" w:rsidP="00EF3662">
      <w:pPr>
        <w:pStyle w:val="BodyText"/>
        <w:spacing w:after="0"/>
        <w:ind w:right="-7" w:firstLine="567"/>
        <w:jc w:val="right"/>
        <w:rPr>
          <w:rFonts w:ascii="GHEA Grapalat" w:hAnsi="GHEA Grapalat" w:cs="Sylfaen"/>
          <w:i/>
          <w:sz w:val="18"/>
          <w:szCs w:val="20"/>
          <w:lang w:val="af-ZA" w:eastAsia="ru-RU"/>
        </w:rPr>
      </w:pPr>
      <w:r w:rsidRPr="00A71D81">
        <w:rPr>
          <w:rFonts w:ascii="GHEA Grapalat" w:hAnsi="GHEA Grapalat" w:cs="Sylfaen"/>
          <w:i/>
          <w:sz w:val="18"/>
          <w:szCs w:val="20"/>
          <w:lang w:val="af-ZA" w:eastAsia="ru-RU"/>
        </w:rPr>
        <w:tab/>
      </w:r>
    </w:p>
    <w:p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rsidR="00096865" w:rsidRPr="00A71D81" w:rsidRDefault="00096865" w:rsidP="00EF3662">
      <w:pPr>
        <w:pStyle w:val="BodyTextIndent"/>
        <w:spacing w:line="240" w:lineRule="auto"/>
        <w:jc w:val="center"/>
        <w:rPr>
          <w:rFonts w:ascii="GHEA Grapalat" w:hAnsi="GHEA Grapalat"/>
          <w:i w:val="0"/>
          <w:lang w:val="af-ZA"/>
        </w:rPr>
      </w:pPr>
    </w:p>
    <w:p w:rsidR="00642EFE" w:rsidRPr="008420BD" w:rsidRDefault="00642EFE" w:rsidP="00EF3662">
      <w:pPr>
        <w:pStyle w:val="BodyTextIndent"/>
        <w:spacing w:line="240" w:lineRule="auto"/>
        <w:jc w:val="center"/>
        <w:rPr>
          <w:rFonts w:ascii="GHEA Grapalat" w:hAnsi="GHEA Grapalat"/>
          <w:i w:val="0"/>
          <w:lang w:val="af-ZA"/>
        </w:rPr>
      </w:pPr>
      <w:r w:rsidRPr="008420BD">
        <w:rPr>
          <w:rFonts w:ascii="GHEA Grapalat" w:hAnsi="GHEA Grapalat"/>
          <w:i w:val="0"/>
          <w:lang w:val="af-ZA"/>
        </w:rPr>
        <w:t>ՀԱՅՏԱՐԱՐՈՒԹՅՈՒՆ</w:t>
      </w:r>
    </w:p>
    <w:p w:rsidR="00C0345B" w:rsidRPr="00344665" w:rsidRDefault="00C0345B" w:rsidP="00C0345B">
      <w:pPr>
        <w:pStyle w:val="BodyTextIndent"/>
        <w:spacing w:line="240" w:lineRule="auto"/>
        <w:jc w:val="center"/>
        <w:rPr>
          <w:rFonts w:ascii="GHEA Grapalat" w:hAnsi="GHEA Grapalat"/>
          <w:i w:val="0"/>
          <w:lang w:val="af-ZA"/>
        </w:rPr>
      </w:pPr>
      <w:r w:rsidRPr="008420BD">
        <w:rPr>
          <w:rFonts w:ascii="GHEA Grapalat" w:hAnsi="GHEA Grapalat"/>
          <w:i w:val="0"/>
          <w:lang w:val="hy-AM"/>
        </w:rPr>
        <w:t xml:space="preserve">ԳՆԱՆՇՄԱՆ </w:t>
      </w:r>
      <w:r w:rsidRPr="00344665">
        <w:rPr>
          <w:rFonts w:ascii="GHEA Grapalat" w:hAnsi="GHEA Grapalat"/>
          <w:i w:val="0"/>
          <w:lang w:val="hy-AM"/>
        </w:rPr>
        <w:t>ՀԱՐՑՄԱՆ</w:t>
      </w:r>
      <w:r w:rsidRPr="00344665">
        <w:rPr>
          <w:rFonts w:ascii="GHEA Grapalat" w:hAnsi="GHEA Grapalat"/>
          <w:i w:val="0"/>
          <w:lang w:val="af-ZA"/>
        </w:rPr>
        <w:t xml:space="preserve"> ՄԱՍԻՆ</w:t>
      </w:r>
    </w:p>
    <w:p w:rsidR="00642EFE" w:rsidRPr="00344665" w:rsidRDefault="00642EFE" w:rsidP="00EF3662">
      <w:pPr>
        <w:pStyle w:val="BodyTextIndent"/>
        <w:spacing w:line="240" w:lineRule="auto"/>
        <w:jc w:val="center"/>
        <w:rPr>
          <w:rFonts w:ascii="GHEA Grapalat" w:hAnsi="GHEA Grapalat"/>
          <w:i w:val="0"/>
          <w:lang w:val="af-ZA"/>
        </w:rPr>
      </w:pPr>
    </w:p>
    <w:p w:rsidR="00642EFE" w:rsidRPr="00344665" w:rsidRDefault="00642EFE" w:rsidP="00EF3662">
      <w:pPr>
        <w:pStyle w:val="BodyTextIndent"/>
        <w:spacing w:line="240" w:lineRule="auto"/>
        <w:jc w:val="center"/>
        <w:rPr>
          <w:rFonts w:ascii="GHEA Grapalat" w:hAnsi="GHEA Grapalat"/>
          <w:i w:val="0"/>
          <w:lang w:val="af-ZA"/>
        </w:rPr>
      </w:pPr>
      <w:r w:rsidRPr="00344665">
        <w:rPr>
          <w:rFonts w:ascii="GHEA Grapalat" w:hAnsi="GHEA Grapalat"/>
          <w:i w:val="0"/>
          <w:lang w:val="af-ZA"/>
        </w:rPr>
        <w:t xml:space="preserve">Հայտարարության սույն տեքստը հաստատված է </w:t>
      </w:r>
      <w:r w:rsidR="00C0193C" w:rsidRPr="00344665">
        <w:rPr>
          <w:rFonts w:ascii="GHEA Grapalat" w:hAnsi="GHEA Grapalat"/>
          <w:i w:val="0"/>
          <w:lang w:val="af-ZA"/>
        </w:rPr>
        <w:t xml:space="preserve">գնահատող </w:t>
      </w:r>
      <w:r w:rsidRPr="00344665">
        <w:rPr>
          <w:rFonts w:ascii="GHEA Grapalat" w:hAnsi="GHEA Grapalat"/>
          <w:i w:val="0"/>
          <w:lang w:val="af-ZA"/>
        </w:rPr>
        <w:t>հանձնաժողովի</w:t>
      </w:r>
    </w:p>
    <w:p w:rsidR="00C0345B" w:rsidRPr="00344665" w:rsidRDefault="00C0345B" w:rsidP="00C0345B">
      <w:pPr>
        <w:pStyle w:val="BodyTextIndent"/>
        <w:spacing w:line="240" w:lineRule="auto"/>
        <w:jc w:val="center"/>
        <w:rPr>
          <w:rFonts w:ascii="GHEA Grapalat" w:hAnsi="GHEA Grapalat"/>
          <w:i w:val="0"/>
          <w:color w:val="000000"/>
          <w:lang w:val="af-ZA"/>
        </w:rPr>
      </w:pPr>
      <w:r w:rsidRPr="00344665">
        <w:rPr>
          <w:rFonts w:ascii="GHEA Grapalat" w:hAnsi="GHEA Grapalat"/>
          <w:i w:val="0"/>
          <w:color w:val="000000"/>
          <w:lang w:val="af-ZA"/>
        </w:rPr>
        <w:t>2022 թվականի</w:t>
      </w:r>
      <w:r w:rsidRPr="00344665">
        <w:rPr>
          <w:rFonts w:ascii="GHEA Grapalat" w:hAnsi="GHEA Grapalat"/>
          <w:i w:val="0"/>
          <w:color w:val="000000"/>
          <w:lang w:val="hy-AM"/>
        </w:rPr>
        <w:t xml:space="preserve"> </w:t>
      </w:r>
      <w:r w:rsidRPr="00344665">
        <w:rPr>
          <w:rFonts w:ascii="GHEA Grapalat" w:hAnsi="GHEA Grapalat"/>
          <w:i w:val="0"/>
          <w:color w:val="000000"/>
          <w:lang w:val="en-US"/>
        </w:rPr>
        <w:t>հունիսի</w:t>
      </w:r>
      <w:r w:rsidRPr="00344665">
        <w:rPr>
          <w:rFonts w:ascii="GHEA Grapalat" w:hAnsi="GHEA Grapalat"/>
          <w:i w:val="0"/>
          <w:color w:val="000000"/>
          <w:lang w:val="hy-AM"/>
        </w:rPr>
        <w:t xml:space="preserve"> </w:t>
      </w:r>
      <w:r w:rsidR="008420BD" w:rsidRPr="00344665">
        <w:rPr>
          <w:rFonts w:ascii="GHEA Grapalat" w:hAnsi="GHEA Grapalat"/>
          <w:i w:val="0"/>
          <w:color w:val="000000"/>
          <w:lang w:val="af-ZA"/>
        </w:rPr>
        <w:t>23</w:t>
      </w:r>
      <w:r w:rsidRPr="00344665">
        <w:rPr>
          <w:rFonts w:ascii="GHEA Grapalat" w:hAnsi="GHEA Grapalat"/>
          <w:i w:val="0"/>
          <w:color w:val="000000"/>
          <w:lang w:val="hy-AM"/>
        </w:rPr>
        <w:t>-ի թիվ 1</w:t>
      </w:r>
      <w:r w:rsidRPr="00344665">
        <w:rPr>
          <w:rFonts w:ascii="GHEA Grapalat" w:hAnsi="GHEA Grapalat"/>
          <w:i w:val="0"/>
          <w:color w:val="000000"/>
          <w:lang w:val="af-ZA"/>
        </w:rPr>
        <w:t xml:space="preserve"> որոշմամբ </w:t>
      </w:r>
    </w:p>
    <w:p w:rsidR="0091042F" w:rsidRPr="00344665" w:rsidRDefault="0091042F" w:rsidP="00D21F8D">
      <w:pPr>
        <w:pStyle w:val="BodyTextIndent"/>
        <w:spacing w:line="240" w:lineRule="auto"/>
        <w:jc w:val="center"/>
        <w:rPr>
          <w:rFonts w:ascii="GHEA Grapalat" w:hAnsi="GHEA Grapalat"/>
          <w:i w:val="0"/>
          <w:lang w:val="af-ZA"/>
        </w:rPr>
      </w:pPr>
    </w:p>
    <w:p w:rsidR="0091042F" w:rsidRPr="00344665" w:rsidRDefault="0091042F" w:rsidP="00EF3662">
      <w:pPr>
        <w:pStyle w:val="BodyTextIndent"/>
        <w:spacing w:line="240" w:lineRule="auto"/>
        <w:jc w:val="center"/>
        <w:rPr>
          <w:rFonts w:ascii="GHEA Grapalat" w:hAnsi="GHEA Grapalat"/>
          <w:i w:val="0"/>
          <w:lang w:val="af-ZA"/>
        </w:rPr>
      </w:pPr>
    </w:p>
    <w:p w:rsidR="0091042F" w:rsidRPr="00344665" w:rsidRDefault="00496E18" w:rsidP="00434739">
      <w:pPr>
        <w:pStyle w:val="BodyTextIndent"/>
        <w:spacing w:line="240" w:lineRule="auto"/>
        <w:jc w:val="center"/>
        <w:rPr>
          <w:rFonts w:ascii="GHEA Grapalat" w:hAnsi="GHEA Grapalat"/>
          <w:b/>
          <w:i w:val="0"/>
          <w:lang w:val="af-ZA"/>
        </w:rPr>
      </w:pPr>
      <w:r w:rsidRPr="00344665">
        <w:rPr>
          <w:rFonts w:ascii="GHEA Grapalat" w:hAnsi="GHEA Grapalat"/>
          <w:i w:val="0"/>
          <w:lang w:val="af-ZA"/>
        </w:rPr>
        <w:t xml:space="preserve">Ընթացակարգի </w:t>
      </w:r>
      <w:r w:rsidR="00642EFE" w:rsidRPr="00344665">
        <w:rPr>
          <w:rFonts w:ascii="GHEA Grapalat" w:hAnsi="GHEA Grapalat"/>
          <w:i w:val="0"/>
          <w:lang w:val="af-ZA"/>
        </w:rPr>
        <w:t>ծածկագիրը`</w:t>
      </w:r>
      <w:r w:rsidR="0091042F" w:rsidRPr="00344665">
        <w:rPr>
          <w:rFonts w:ascii="GHEA Grapalat" w:hAnsi="GHEA Grapalat"/>
          <w:i w:val="0"/>
          <w:lang w:val="af-ZA"/>
        </w:rPr>
        <w:t xml:space="preserve"> </w:t>
      </w:r>
      <w:r w:rsidR="00434739" w:rsidRPr="00344665">
        <w:rPr>
          <w:rFonts w:ascii="GHEA Grapalat" w:hAnsi="GHEA Grapalat"/>
          <w:b/>
          <w:i w:val="0"/>
          <w:lang w:val="hy-AM"/>
        </w:rPr>
        <w:t>«</w:t>
      </w:r>
      <w:r w:rsidR="00344665" w:rsidRPr="00344665">
        <w:rPr>
          <w:rFonts w:ascii="GHEA Grapalat" w:hAnsi="GHEA Grapalat"/>
          <w:b/>
          <w:i w:val="0"/>
          <w:lang w:val="af-ZA"/>
        </w:rPr>
        <w:t>ԳՀԱՊՁԲ-ՀՎԿԱԿ-2022-04</w:t>
      </w:r>
      <w:r w:rsidR="00434739" w:rsidRPr="00344665">
        <w:rPr>
          <w:rFonts w:ascii="GHEA Grapalat" w:hAnsi="GHEA Grapalat"/>
          <w:b/>
          <w:i w:val="0"/>
          <w:lang w:val="hy-AM"/>
        </w:rPr>
        <w:t>»</w:t>
      </w:r>
    </w:p>
    <w:p w:rsidR="00434739" w:rsidRPr="00344665" w:rsidRDefault="00434739" w:rsidP="00434739">
      <w:pPr>
        <w:pStyle w:val="BodyTextIndent"/>
        <w:spacing w:line="240" w:lineRule="auto"/>
        <w:jc w:val="center"/>
        <w:rPr>
          <w:rFonts w:ascii="GHEA Grapalat" w:hAnsi="GHEA Grapalat"/>
          <w:i w:val="0"/>
          <w:lang w:val="af-ZA"/>
        </w:rPr>
      </w:pPr>
    </w:p>
    <w:p w:rsidR="00642EFE" w:rsidRPr="00A71D81" w:rsidRDefault="00642EFE" w:rsidP="00E5272A">
      <w:pPr>
        <w:pStyle w:val="BodyTextIndent"/>
        <w:spacing w:line="240" w:lineRule="auto"/>
        <w:ind w:firstLine="708"/>
        <w:jc w:val="left"/>
        <w:rPr>
          <w:rFonts w:ascii="GHEA Grapalat" w:hAnsi="GHEA Grapalat"/>
          <w:i w:val="0"/>
          <w:lang w:val="af-ZA"/>
        </w:rPr>
      </w:pPr>
      <w:r w:rsidRPr="00344665">
        <w:rPr>
          <w:rFonts w:ascii="GHEA Grapalat" w:hAnsi="GHEA Grapalat"/>
          <w:i w:val="0"/>
          <w:lang w:val="af-ZA"/>
        </w:rPr>
        <w:t>Պատվիրատուն`</w:t>
      </w:r>
      <w:r w:rsidR="0091042F" w:rsidRPr="00344665">
        <w:rPr>
          <w:rFonts w:ascii="GHEA Grapalat" w:hAnsi="GHEA Grapalat"/>
          <w:i w:val="0"/>
          <w:lang w:val="af-ZA"/>
        </w:rPr>
        <w:t xml:space="preserve"> </w:t>
      </w:r>
      <w:r w:rsidR="00E5272A" w:rsidRPr="00344665">
        <w:rPr>
          <w:rFonts w:ascii="GHEA Grapalat" w:hAnsi="GHEA Grapalat"/>
          <w:b/>
          <w:i w:val="0"/>
          <w:lang w:val="af-ZA"/>
        </w:rPr>
        <w:t xml:space="preserve">«Հիվանդությունների վերահսկման և կանխարգելման ազգային կենտրոն» ՊՈԱԿ-ը, </w:t>
      </w:r>
      <w:r w:rsidR="00E5272A" w:rsidRPr="00344665">
        <w:rPr>
          <w:rFonts w:ascii="GHEA Grapalat" w:hAnsi="GHEA Grapalat"/>
          <w:i w:val="0"/>
          <w:lang w:val="af-ZA"/>
        </w:rPr>
        <w:t>որը գտնվում է Մ.Հերացի 12 հասցեում հայտարարում է գնանշման հարցում</w:t>
      </w:r>
      <w:r w:rsidR="00A20B69" w:rsidRPr="00344665">
        <w:rPr>
          <w:rFonts w:ascii="GHEA Grapalat" w:hAnsi="GHEA Grapalat"/>
          <w:i w:val="0"/>
          <w:lang w:val="af-ZA"/>
        </w:rPr>
        <w:t>, որն</w:t>
      </w:r>
      <w:r w:rsidR="00A20B69" w:rsidRPr="00A71D81">
        <w:rPr>
          <w:rFonts w:ascii="GHEA Grapalat" w:hAnsi="GHEA Grapalat"/>
          <w:i w:val="0"/>
          <w:lang w:val="af-ZA"/>
        </w:rPr>
        <w:t xml:space="preserve"> իրականացվում է մեկ փուլով</w:t>
      </w:r>
      <w:r w:rsidR="00236B75" w:rsidRPr="00A71D81">
        <w:rPr>
          <w:rFonts w:ascii="GHEA Grapalat" w:hAnsi="GHEA Grapalat"/>
          <w:i w:val="0"/>
          <w:lang w:val="af-ZA"/>
        </w:rPr>
        <w:t>:</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A475AA">
        <w:rPr>
          <w:rFonts w:ascii="GHEA Grapalat" w:hAnsi="GHEA Grapalat"/>
          <w:b/>
          <w:i w:val="0"/>
          <w:lang w:val="af-ZA"/>
        </w:rPr>
        <w:t>լաբորատոր պարագաների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rsidR="00CE081E" w:rsidRPr="00A475AA" w:rsidRDefault="00332EE7" w:rsidP="00CE081E">
      <w:pPr>
        <w:pStyle w:val="BodyTextIndent"/>
        <w:spacing w:line="240" w:lineRule="auto"/>
        <w:rPr>
          <w:rFonts w:ascii="GHEA Grapalat" w:hAnsi="GHEA Grapalat"/>
          <w:i w:val="0"/>
          <w:lang w:val="af-ZA"/>
        </w:rPr>
      </w:pPr>
      <w:r w:rsidRPr="00A475AA">
        <w:rPr>
          <w:rFonts w:ascii="GHEA Grapalat" w:hAnsi="GHEA Grapalat"/>
          <w:i w:val="0"/>
          <w:lang w:val="af-ZA"/>
        </w:rPr>
        <w:t>Սույն ընթացակարգին մասնակցության հայտերն անհրաժեշտ է ներկայացնել</w:t>
      </w:r>
      <w:r w:rsidRPr="00A475AA">
        <w:rPr>
          <w:rFonts w:ascii="GHEA Grapalat" w:hAnsi="GHEA Grapalat"/>
          <w:i w:val="0"/>
          <w:lang w:val="af-ZA" w:eastAsia="ru-RU"/>
        </w:rPr>
        <w:t xml:space="preserve"> </w:t>
      </w:r>
      <w:r w:rsidR="00CE081E" w:rsidRPr="00A475AA">
        <w:rPr>
          <w:rFonts w:ascii="GHEA Grapalat" w:hAnsi="GHEA Grapalat"/>
          <w:b/>
          <w:i w:val="0"/>
          <w:lang w:val="af-ZA"/>
        </w:rPr>
        <w:t>ք.Երևան,</w:t>
      </w:r>
      <w:r w:rsidR="00CE081E" w:rsidRPr="00A475AA">
        <w:rPr>
          <w:rFonts w:ascii="GHEA Grapalat" w:hAnsi="GHEA Grapalat"/>
          <w:i w:val="0"/>
          <w:lang w:val="af-ZA"/>
        </w:rPr>
        <w:t xml:space="preserve"> </w:t>
      </w:r>
      <w:r w:rsidR="00CE081E" w:rsidRPr="00A475AA">
        <w:rPr>
          <w:rFonts w:ascii="GHEA Grapalat" w:hAnsi="GHEA Grapalat"/>
          <w:b/>
          <w:i w:val="0"/>
          <w:lang w:val="hy-AM"/>
        </w:rPr>
        <w:t xml:space="preserve">Մ.Հերացի 12 </w:t>
      </w:r>
      <w:r w:rsidR="00CE081E" w:rsidRPr="00A475AA">
        <w:rPr>
          <w:rFonts w:ascii="GHEA Grapalat" w:hAnsi="GHEA Grapalat"/>
          <w:i w:val="0"/>
          <w:lang w:val="af-ZA"/>
        </w:rPr>
        <w:t>հասցեով, փաստաթղթային ձևով</w:t>
      </w:r>
      <w:r w:rsidR="00CE081E" w:rsidRPr="00A475AA">
        <w:rPr>
          <w:rFonts w:ascii="GHEA Grapalat" w:hAnsi="GHEA Grapalat"/>
          <w:i w:val="0"/>
          <w:lang w:val="af-ZA" w:eastAsia="ru-RU"/>
        </w:rPr>
        <w:t xml:space="preserve"> </w:t>
      </w:r>
      <w:r w:rsidR="00CE081E" w:rsidRPr="00A475AA">
        <w:rPr>
          <w:rFonts w:ascii="GHEA Grapalat" w:hAnsi="GHEA Grapalat"/>
          <w:i w:val="0"/>
          <w:lang w:val="af-ZA"/>
        </w:rPr>
        <w:t>մինչև սույն հայտարարության հրապարակման օրվանից հաշված</w:t>
      </w:r>
      <w:r w:rsidR="00CE081E" w:rsidRPr="00A475AA">
        <w:rPr>
          <w:rFonts w:ascii="GHEA Grapalat" w:hAnsi="GHEA Grapalat"/>
          <w:b/>
          <w:i w:val="0"/>
          <w:lang w:val="af-ZA"/>
        </w:rPr>
        <w:t xml:space="preserve"> 8-րդ օրվա ժամը </w:t>
      </w:r>
      <w:r w:rsidR="00CE081E" w:rsidRPr="00A475AA">
        <w:rPr>
          <w:rFonts w:ascii="GHEA Grapalat" w:hAnsi="GHEA Grapalat"/>
          <w:b/>
          <w:i w:val="0"/>
          <w:lang w:val="hy-AM"/>
        </w:rPr>
        <w:t>11:30</w:t>
      </w:r>
      <w:r w:rsidR="00CE081E" w:rsidRPr="00A475AA">
        <w:rPr>
          <w:rFonts w:ascii="GHEA Grapalat" w:hAnsi="GHEA Grapalat"/>
          <w:b/>
          <w:i w:val="0"/>
          <w:lang w:val="af-ZA"/>
        </w:rPr>
        <w:t>-ը:</w:t>
      </w:r>
      <w:r w:rsidR="00CE081E" w:rsidRPr="00A475AA">
        <w:rPr>
          <w:rFonts w:ascii="GHEA Grapalat" w:hAnsi="GHEA Grapalat"/>
          <w:i w:val="0"/>
          <w:lang w:val="af-ZA"/>
        </w:rPr>
        <w:t xml:space="preserve"> </w:t>
      </w:r>
    </w:p>
    <w:p w:rsidR="00357D48" w:rsidRPr="00A475AA" w:rsidRDefault="000076A1" w:rsidP="00CE081E">
      <w:pPr>
        <w:pStyle w:val="BodyTextIndent"/>
        <w:spacing w:line="240" w:lineRule="auto"/>
        <w:rPr>
          <w:rFonts w:ascii="GHEA Grapalat" w:hAnsi="GHEA Grapalat"/>
          <w:i w:val="0"/>
          <w:lang w:val="af-ZA"/>
        </w:rPr>
      </w:pPr>
      <w:r w:rsidRPr="00A475AA">
        <w:rPr>
          <w:rFonts w:ascii="GHEA Grapalat" w:hAnsi="GHEA Grapalat"/>
          <w:i w:val="0"/>
          <w:lang w:val="af-ZA"/>
        </w:rPr>
        <w:t>Հայտերը, հայերենից բացի, կարող են ներկայացվել նաև անգլերեն կամ ռուսերեն:</w:t>
      </w:r>
      <w:r w:rsidR="00357D48" w:rsidRPr="00A475AA">
        <w:rPr>
          <w:rFonts w:ascii="GHEA Grapalat" w:hAnsi="GHEA Grapalat"/>
          <w:i w:val="0"/>
          <w:lang w:val="af-ZA"/>
        </w:rPr>
        <w:t xml:space="preserve"> </w:t>
      </w:r>
    </w:p>
    <w:p w:rsidR="001D3623" w:rsidRPr="00A475AA" w:rsidRDefault="001D3623" w:rsidP="001D3623">
      <w:pPr>
        <w:pStyle w:val="BodyTextIndent"/>
        <w:spacing w:line="240" w:lineRule="auto"/>
        <w:ind w:firstLine="708"/>
        <w:rPr>
          <w:rFonts w:ascii="GHEA Grapalat" w:hAnsi="GHEA Grapalat"/>
          <w:i w:val="0"/>
          <w:lang w:val="af-ZA"/>
        </w:rPr>
      </w:pPr>
      <w:r w:rsidRPr="00A475AA">
        <w:rPr>
          <w:rFonts w:ascii="GHEA Grapalat" w:hAnsi="GHEA Grapalat"/>
          <w:i w:val="0"/>
          <w:color w:val="000000"/>
          <w:lang w:val="af-ZA"/>
        </w:rPr>
        <w:t xml:space="preserve">Հայտերի բացումը տեղի կունենա </w:t>
      </w:r>
      <w:r w:rsidRPr="00A475AA">
        <w:rPr>
          <w:rFonts w:ascii="GHEA Grapalat" w:hAnsi="GHEA Grapalat"/>
          <w:b/>
          <w:i w:val="0"/>
          <w:color w:val="000000"/>
          <w:lang w:val="af-ZA"/>
        </w:rPr>
        <w:t>ք.Երևան,</w:t>
      </w:r>
      <w:r w:rsidRPr="00A475AA">
        <w:rPr>
          <w:rFonts w:ascii="GHEA Grapalat" w:hAnsi="GHEA Grapalat"/>
          <w:i w:val="0"/>
          <w:color w:val="000000"/>
          <w:lang w:val="af-ZA"/>
        </w:rPr>
        <w:t xml:space="preserve"> </w:t>
      </w:r>
      <w:r w:rsidRPr="00A475AA">
        <w:rPr>
          <w:rFonts w:ascii="GHEA Grapalat" w:hAnsi="GHEA Grapalat"/>
          <w:b/>
          <w:i w:val="0"/>
          <w:color w:val="000000"/>
          <w:lang w:val="hy-AM"/>
        </w:rPr>
        <w:t>Մ.Հերացի 12</w:t>
      </w:r>
      <w:r w:rsidRPr="00A475AA">
        <w:rPr>
          <w:rFonts w:ascii="GHEA Grapalat" w:hAnsi="GHEA Grapalat"/>
          <w:i w:val="0"/>
          <w:color w:val="000000"/>
          <w:lang w:val="af-ZA"/>
        </w:rPr>
        <w:t xml:space="preserve"> հասցեում,</w:t>
      </w:r>
      <w:r w:rsidRPr="00A475AA">
        <w:rPr>
          <w:rFonts w:ascii="GHEA Grapalat" w:hAnsi="GHEA Grapalat"/>
          <w:i w:val="0"/>
          <w:color w:val="000000"/>
          <w:lang w:val="hy-AM"/>
        </w:rPr>
        <w:t xml:space="preserve"> </w:t>
      </w:r>
      <w:r w:rsidRPr="00A475AA">
        <w:rPr>
          <w:rFonts w:ascii="GHEA Grapalat" w:hAnsi="GHEA Grapalat"/>
          <w:b/>
          <w:i w:val="0"/>
          <w:color w:val="000000"/>
          <w:lang w:val="hy-AM"/>
        </w:rPr>
        <w:t>202</w:t>
      </w:r>
      <w:r w:rsidRPr="00A475AA">
        <w:rPr>
          <w:rFonts w:ascii="GHEA Grapalat" w:hAnsi="GHEA Grapalat"/>
          <w:b/>
          <w:i w:val="0"/>
          <w:color w:val="000000"/>
          <w:lang w:val="af-ZA"/>
        </w:rPr>
        <w:t>2-</w:t>
      </w:r>
      <w:r w:rsidRPr="00A475AA">
        <w:rPr>
          <w:rFonts w:ascii="GHEA Grapalat" w:hAnsi="GHEA Grapalat"/>
          <w:b/>
          <w:i w:val="0"/>
          <w:color w:val="000000"/>
          <w:lang w:val="hy-AM"/>
        </w:rPr>
        <w:t xml:space="preserve">ի </w:t>
      </w:r>
      <w:r w:rsidR="00A475AA" w:rsidRPr="00A475AA">
        <w:rPr>
          <w:rFonts w:ascii="GHEA Grapalat" w:hAnsi="GHEA Grapalat"/>
          <w:b/>
          <w:i w:val="0"/>
          <w:color w:val="000000"/>
          <w:lang w:val="en-US"/>
        </w:rPr>
        <w:t>հուլ</w:t>
      </w:r>
      <w:r w:rsidRPr="00A475AA">
        <w:rPr>
          <w:rFonts w:ascii="GHEA Grapalat" w:hAnsi="GHEA Grapalat"/>
          <w:b/>
          <w:i w:val="0"/>
          <w:color w:val="000000"/>
          <w:lang w:val="en-US"/>
        </w:rPr>
        <w:t>իսի</w:t>
      </w:r>
      <w:r w:rsidRPr="00A475AA">
        <w:rPr>
          <w:rFonts w:ascii="GHEA Grapalat" w:hAnsi="GHEA Grapalat"/>
          <w:b/>
          <w:i w:val="0"/>
          <w:color w:val="000000"/>
          <w:lang w:val="af-ZA"/>
        </w:rPr>
        <w:t xml:space="preserve"> 1</w:t>
      </w:r>
      <w:r w:rsidRPr="00A475AA">
        <w:rPr>
          <w:rFonts w:ascii="GHEA Grapalat" w:hAnsi="GHEA Grapalat"/>
          <w:b/>
          <w:i w:val="0"/>
          <w:color w:val="000000"/>
          <w:lang w:val="hy-AM"/>
        </w:rPr>
        <w:t>-</w:t>
      </w:r>
      <w:r w:rsidRPr="00A475AA">
        <w:rPr>
          <w:rFonts w:ascii="GHEA Grapalat" w:hAnsi="GHEA Grapalat"/>
          <w:b/>
          <w:i w:val="0"/>
          <w:color w:val="000000"/>
          <w:lang w:val="af-ZA"/>
        </w:rPr>
        <w:t xml:space="preserve">ին ժամը </w:t>
      </w:r>
      <w:r w:rsidRPr="00A475AA">
        <w:rPr>
          <w:rFonts w:ascii="GHEA Grapalat" w:hAnsi="GHEA Grapalat"/>
          <w:b/>
          <w:i w:val="0"/>
          <w:color w:val="000000"/>
          <w:lang w:val="hy-AM"/>
        </w:rPr>
        <w:t>11:</w:t>
      </w:r>
      <w:r w:rsidRPr="00A475AA">
        <w:rPr>
          <w:rFonts w:ascii="GHEA Grapalat" w:hAnsi="GHEA Grapalat"/>
          <w:b/>
          <w:i w:val="0"/>
          <w:color w:val="000000"/>
          <w:lang w:val="af-ZA"/>
        </w:rPr>
        <w:t>3</w:t>
      </w:r>
      <w:r w:rsidRPr="00A475AA">
        <w:rPr>
          <w:rFonts w:ascii="GHEA Grapalat" w:hAnsi="GHEA Grapalat"/>
          <w:b/>
          <w:i w:val="0"/>
          <w:color w:val="000000"/>
          <w:lang w:val="hy-AM"/>
        </w:rPr>
        <w:t>0</w:t>
      </w:r>
      <w:r w:rsidRPr="00A475AA">
        <w:rPr>
          <w:rFonts w:ascii="GHEA Grapalat" w:hAnsi="GHEA Grapalat"/>
          <w:b/>
          <w:i w:val="0"/>
          <w:color w:val="000000"/>
          <w:lang w:val="af-ZA"/>
        </w:rPr>
        <w:t>-</w:t>
      </w:r>
      <w:r w:rsidRPr="00A475AA">
        <w:rPr>
          <w:rFonts w:ascii="GHEA Grapalat" w:hAnsi="GHEA Grapalat"/>
          <w:b/>
          <w:i w:val="0"/>
          <w:lang w:val="af-ZA"/>
        </w:rPr>
        <w:t>ին։</w:t>
      </w:r>
      <w:r w:rsidRPr="00A475AA">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A475AA">
        <w:rPr>
          <w:rFonts w:ascii="GHEA Grapalat" w:hAnsi="GHEA Grapalat"/>
          <w:sz w:val="20"/>
          <w:szCs w:val="20"/>
          <w:lang w:val="af-ZA"/>
        </w:rPr>
        <w:t>Սույն ընթացակարգի վերաբերյալ բողոք</w:t>
      </w:r>
      <w:r w:rsidRPr="00A475AA">
        <w:rPr>
          <w:rFonts w:ascii="GHEA Grapalat" w:hAnsi="GHEA Grapalat"/>
          <w:sz w:val="20"/>
          <w:szCs w:val="20"/>
          <w:lang w:val="hy-AM"/>
        </w:rPr>
        <w:t xml:space="preserve">արկումն իրականացվում է </w:t>
      </w:r>
      <w:r w:rsidRPr="00A475AA">
        <w:rPr>
          <w:rFonts w:ascii="GHEA Grapalat" w:hAnsi="GHEA Grapalat"/>
          <w:sz w:val="20"/>
          <w:szCs w:val="20"/>
          <w:lang w:val="af-ZA"/>
        </w:rPr>
        <w:t>«</w:t>
      </w:r>
      <w:r w:rsidRPr="00A475AA">
        <w:rPr>
          <w:rFonts w:ascii="GHEA Grapalat" w:hAnsi="GHEA Grapalat"/>
          <w:sz w:val="20"/>
          <w:szCs w:val="20"/>
          <w:lang w:val="hy-AM"/>
        </w:rPr>
        <w:t>Գնումների</w:t>
      </w:r>
      <w:r w:rsidRPr="00A475AA">
        <w:rPr>
          <w:rFonts w:ascii="GHEA Grapalat" w:hAnsi="GHEA Grapalat"/>
          <w:sz w:val="20"/>
          <w:szCs w:val="20"/>
          <w:lang w:val="af-ZA"/>
        </w:rPr>
        <w:t xml:space="preserve"> </w:t>
      </w:r>
      <w:r w:rsidRPr="00A475AA">
        <w:rPr>
          <w:rFonts w:ascii="GHEA Grapalat" w:hAnsi="GHEA Grapalat"/>
          <w:sz w:val="20"/>
          <w:szCs w:val="20"/>
          <w:lang w:val="hy-AM"/>
        </w:rPr>
        <w:t>մասին</w:t>
      </w:r>
      <w:r w:rsidRPr="00A475AA">
        <w:rPr>
          <w:rFonts w:ascii="GHEA Grapalat" w:hAnsi="GHEA Grapalat"/>
          <w:sz w:val="20"/>
          <w:szCs w:val="20"/>
          <w:lang w:val="af-ZA"/>
        </w:rPr>
        <w:t>»</w:t>
      </w:r>
      <w:r w:rsidRPr="00A475AA">
        <w:rPr>
          <w:rFonts w:ascii="GHEA Grapalat" w:hAnsi="GHEA Grapalat"/>
          <w:sz w:val="20"/>
          <w:szCs w:val="20"/>
          <w:lang w:val="hy-AM"/>
        </w:rPr>
        <w:t xml:space="preserve"> ՀՀ</w:t>
      </w:r>
      <w:r w:rsidRPr="00A475AA">
        <w:rPr>
          <w:rFonts w:ascii="GHEA Grapalat" w:hAnsi="GHEA Grapalat"/>
          <w:sz w:val="20"/>
          <w:szCs w:val="20"/>
          <w:lang w:val="af-ZA"/>
        </w:rPr>
        <w:t xml:space="preserve"> </w:t>
      </w:r>
      <w:r w:rsidRPr="00A475AA">
        <w:rPr>
          <w:rFonts w:ascii="GHEA Grapalat" w:hAnsi="GHEA Grapalat"/>
          <w:sz w:val="20"/>
          <w:szCs w:val="20"/>
          <w:lang w:val="hy-AM"/>
        </w:rPr>
        <w:t>օրենքով</w:t>
      </w:r>
      <w:r w:rsidRPr="00A475AA">
        <w:rPr>
          <w:rFonts w:ascii="GHEA Grapalat" w:hAnsi="GHEA Grapalat"/>
          <w:sz w:val="20"/>
          <w:szCs w:val="20"/>
          <w:lang w:val="af-ZA"/>
        </w:rPr>
        <w:t xml:space="preserve"> </w:t>
      </w:r>
      <w:r w:rsidRPr="00A475AA">
        <w:rPr>
          <w:rFonts w:ascii="GHEA Grapalat" w:hAnsi="GHEA Grapalat"/>
          <w:sz w:val="20"/>
          <w:szCs w:val="20"/>
          <w:lang w:val="hy-AM"/>
        </w:rPr>
        <w:t>և</w:t>
      </w:r>
      <w:r w:rsidRPr="00A475AA">
        <w:rPr>
          <w:rFonts w:ascii="GHEA Grapalat" w:hAnsi="GHEA Grapalat"/>
          <w:sz w:val="20"/>
          <w:szCs w:val="20"/>
          <w:lang w:val="af-ZA"/>
        </w:rPr>
        <w:t xml:space="preserve"> </w:t>
      </w:r>
      <w:r w:rsidRPr="00A475AA">
        <w:rPr>
          <w:rFonts w:ascii="GHEA Grapalat" w:hAnsi="GHEA Grapalat"/>
          <w:sz w:val="20"/>
          <w:szCs w:val="20"/>
          <w:lang w:val="hy-AM"/>
        </w:rPr>
        <w:t>ՀՀ քաղաքացիական դատավարության օրենսգրքով սահմանված կարգով։</w:t>
      </w:r>
    </w:p>
    <w:p w:rsidR="00334AC2" w:rsidRPr="00E5082A" w:rsidRDefault="00334AC2" w:rsidP="00334AC2">
      <w:pPr>
        <w:pStyle w:val="BodyTextIndent"/>
        <w:spacing w:line="240" w:lineRule="auto"/>
        <w:rPr>
          <w:rFonts w:ascii="GHEA Grapalat" w:hAnsi="GHEA Grapalat"/>
          <w:i w:val="0"/>
          <w:lang w:val="hy-AM"/>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607095">
        <w:rPr>
          <w:rFonts w:ascii="GHEA Grapalat" w:hAnsi="GHEA Grapalat"/>
          <w:b/>
          <w:i w:val="0"/>
          <w:lang w:val="hy-AM"/>
        </w:rPr>
        <w:t xml:space="preserve"> </w:t>
      </w:r>
      <w:r w:rsidRPr="00334AC2">
        <w:rPr>
          <w:rFonts w:ascii="GHEA Grapalat" w:hAnsi="GHEA Grapalat"/>
          <w:b/>
          <w:i w:val="0"/>
          <w:lang w:val="hy-AM"/>
        </w:rPr>
        <w:t>Սիրանուշ</w:t>
      </w:r>
      <w:r w:rsidRPr="00E12742">
        <w:rPr>
          <w:rFonts w:ascii="GHEA Grapalat" w:hAnsi="GHEA Grapalat"/>
          <w:b/>
          <w:i w:val="0"/>
          <w:lang w:val="af-ZA"/>
        </w:rPr>
        <w:t xml:space="preserve"> </w:t>
      </w:r>
      <w:r w:rsidRPr="00334AC2">
        <w:rPr>
          <w:rFonts w:ascii="GHEA Grapalat" w:hAnsi="GHEA Grapalat"/>
          <w:b/>
          <w:i w:val="0"/>
          <w:lang w:val="hy-AM"/>
        </w:rPr>
        <w:t>Պապիկյան</w:t>
      </w:r>
      <w:r>
        <w:rPr>
          <w:rFonts w:ascii="GHEA Grapalat" w:hAnsi="GHEA Grapalat"/>
          <w:b/>
          <w:i w:val="0"/>
          <w:lang w:val="hy-AM"/>
        </w:rPr>
        <w:t>ին</w:t>
      </w:r>
      <w:r w:rsidRPr="00E5082A">
        <w:rPr>
          <w:rFonts w:ascii="GHEA Grapalat" w:hAnsi="GHEA Grapalat"/>
          <w:b/>
          <w:i w:val="0"/>
          <w:lang w:val="hy-AM"/>
        </w:rPr>
        <w:t>:</w:t>
      </w:r>
    </w:p>
    <w:p w:rsidR="00334AC2" w:rsidRDefault="00334AC2" w:rsidP="00334AC2">
      <w:pPr>
        <w:pStyle w:val="BodyTextIndent"/>
        <w:spacing w:line="240" w:lineRule="auto"/>
        <w:ind w:left="709" w:firstLine="0"/>
        <w:contextualSpacing/>
        <w:jc w:val="left"/>
        <w:rPr>
          <w:rFonts w:ascii="GHEA Grapalat" w:hAnsi="GHEA Grapalat"/>
          <w:i w:val="0"/>
          <w:lang w:val="hy-AM"/>
        </w:rPr>
      </w:pPr>
    </w:p>
    <w:p w:rsidR="00334AC2" w:rsidRPr="00955658" w:rsidRDefault="00334AC2" w:rsidP="00334AC2">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sidRPr="00955658">
        <w:rPr>
          <w:rFonts w:ascii="GHEA Grapalat" w:hAnsi="GHEA Grapalat"/>
          <w:b/>
          <w:i w:val="0"/>
          <w:lang w:val="hy-AM"/>
        </w:rPr>
        <w:t>012 80 80 83 (6014), 091</w:t>
      </w:r>
      <w:r w:rsidRPr="00334AC2">
        <w:rPr>
          <w:rFonts w:ascii="GHEA Grapalat" w:hAnsi="GHEA Grapalat"/>
          <w:b/>
          <w:i w:val="0"/>
          <w:lang w:val="hy-AM"/>
        </w:rPr>
        <w:t xml:space="preserve"> </w:t>
      </w:r>
      <w:r w:rsidR="00657BEA" w:rsidRPr="00306EF3">
        <w:rPr>
          <w:rFonts w:ascii="GHEA Grapalat" w:hAnsi="GHEA Grapalat"/>
          <w:b/>
          <w:i w:val="0"/>
          <w:lang w:val="hy-AM"/>
        </w:rPr>
        <w:t>50 44 88</w:t>
      </w:r>
      <w:r w:rsidRPr="00955658">
        <w:rPr>
          <w:rFonts w:ascii="GHEA Grapalat" w:hAnsi="GHEA Grapalat"/>
          <w:i w:val="0"/>
          <w:lang w:val="af-ZA"/>
        </w:rPr>
        <w:tab/>
      </w:r>
    </w:p>
    <w:p w:rsidR="00334AC2" w:rsidRPr="00955658" w:rsidRDefault="00334AC2" w:rsidP="00334AC2">
      <w:pPr>
        <w:pStyle w:val="BodyTextIndent"/>
        <w:spacing w:line="240" w:lineRule="auto"/>
        <w:ind w:left="709" w:firstLine="0"/>
        <w:contextualSpacing/>
        <w:jc w:val="left"/>
        <w:rPr>
          <w:rFonts w:ascii="GHEA Grapalat" w:hAnsi="GHEA Grapalat"/>
          <w:b/>
          <w:i w:val="0"/>
          <w:lang w:val="af-ZA"/>
        </w:rPr>
      </w:pPr>
      <w:r w:rsidRPr="00955658">
        <w:rPr>
          <w:rFonts w:ascii="GHEA Grapalat" w:hAnsi="GHEA Grapalat"/>
          <w:i w:val="0"/>
          <w:lang w:val="af-ZA"/>
        </w:rPr>
        <w:t xml:space="preserve">Էլ. փոստ՝  </w:t>
      </w:r>
      <w:r w:rsidRPr="00955658">
        <w:rPr>
          <w:rFonts w:ascii="GHEA Grapalat" w:hAnsi="GHEA Grapalat"/>
          <w:b/>
          <w:i w:val="0"/>
          <w:color w:val="000000"/>
          <w:lang w:val="af-ZA"/>
        </w:rPr>
        <w:t>procurement@ncdc.am</w:t>
      </w:r>
    </w:p>
    <w:p w:rsidR="00334AC2" w:rsidRPr="00955658" w:rsidRDefault="00334AC2" w:rsidP="00334AC2">
      <w:pPr>
        <w:pStyle w:val="BodyText2"/>
        <w:spacing w:line="240" w:lineRule="auto"/>
        <w:ind w:left="709"/>
        <w:contextualSpacing/>
        <w:rPr>
          <w:rFonts w:ascii="GHEA Grapalat" w:hAnsi="GHEA Grapalat" w:cs="Sylfaen"/>
          <w:i/>
          <w:sz w:val="22"/>
          <w:lang w:val="af-ZA"/>
        </w:rPr>
      </w:pPr>
      <w:r w:rsidRPr="00955658">
        <w:rPr>
          <w:rFonts w:ascii="GHEA Grapalat" w:hAnsi="GHEA Grapalat"/>
          <w:lang w:val="af-ZA"/>
        </w:rPr>
        <w:t xml:space="preserve">Պատվիրատու՝ </w:t>
      </w:r>
      <w:r w:rsidRPr="00955658">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955658">
        <w:rPr>
          <w:rFonts w:ascii="GHEA Grapalat" w:hAnsi="GHEA Grapalat"/>
          <w:b/>
          <w:lang w:val="af-ZA"/>
        </w:rPr>
        <w:t>։</w:t>
      </w:r>
    </w:p>
    <w:p w:rsidR="00055CC2" w:rsidRPr="00A71D81" w:rsidRDefault="00055CC2" w:rsidP="00EF3662">
      <w:pPr>
        <w:pStyle w:val="BodyText"/>
        <w:ind w:right="-7" w:firstLine="567"/>
        <w:jc w:val="right"/>
        <w:rPr>
          <w:rFonts w:ascii="GHEA Grapalat" w:hAnsi="GHEA Grapalat" w:cs="Sylfaen"/>
          <w:i/>
          <w:sz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C21CD" w:rsidRPr="00861BC3" w:rsidRDefault="000C21CD" w:rsidP="000C21CD">
      <w:pPr>
        <w:ind w:firstLine="567"/>
        <w:jc w:val="both"/>
        <w:rPr>
          <w:rFonts w:ascii="GHEA Grapalat" w:hAnsi="GHEA Grapalat" w:cs="Sylfaen"/>
          <w:b/>
          <w:i/>
          <w:color w:val="FF0000"/>
          <w:sz w:val="22"/>
          <w:szCs w:val="22"/>
          <w:lang w:val="af-ZA"/>
        </w:rPr>
      </w:pPr>
    </w:p>
    <w:p w:rsidR="00037DDE" w:rsidRPr="00A71D81" w:rsidRDefault="000C21CD" w:rsidP="0044229E">
      <w:pPr>
        <w:ind w:firstLine="567"/>
        <w:jc w:val="both"/>
        <w:rPr>
          <w:rFonts w:ascii="GHEA Grapalat" w:hAnsi="GHEA Grapalat" w:cs="Sylfaen"/>
          <w:i/>
          <w:sz w:val="22"/>
          <w:lang w:val="af-ZA"/>
        </w:rPr>
      </w:pPr>
      <w:r>
        <w:rPr>
          <w:rFonts w:ascii="GHEA Grapalat" w:hAnsi="GHEA Grapalat" w:cs="Sylfaen"/>
          <w:b/>
          <w:i/>
          <w:color w:val="FF0000"/>
          <w:sz w:val="22"/>
          <w:szCs w:val="22"/>
        </w:rPr>
        <w:t>Ը</w:t>
      </w:r>
      <w:r w:rsidRPr="00B74812">
        <w:rPr>
          <w:rFonts w:ascii="GHEA Grapalat" w:hAnsi="GHEA Grapalat" w:cs="Sylfaen"/>
          <w:b/>
          <w:i/>
          <w:color w:val="FF0000"/>
          <w:sz w:val="22"/>
          <w:szCs w:val="22"/>
        </w:rPr>
        <w:t>նթացակարգը</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կազմակերպվում</w:t>
      </w:r>
      <w:r w:rsidRPr="00604B7B">
        <w:rPr>
          <w:rFonts w:ascii="GHEA Grapalat" w:hAnsi="GHEA Grapalat" w:cs="Sylfaen"/>
          <w:b/>
          <w:i/>
          <w:color w:val="FF0000"/>
          <w:sz w:val="22"/>
          <w:szCs w:val="22"/>
          <w:lang w:val="af-ZA"/>
        </w:rPr>
        <w:t xml:space="preserve"> </w:t>
      </w:r>
      <w:r w:rsidRPr="00B74812">
        <w:rPr>
          <w:rFonts w:ascii="GHEA Grapalat" w:hAnsi="GHEA Grapalat" w:cs="Sylfaen"/>
          <w:b/>
          <w:i/>
          <w:color w:val="FF0000"/>
          <w:sz w:val="22"/>
          <w:szCs w:val="22"/>
        </w:rPr>
        <w:t>է</w:t>
      </w:r>
      <w:r w:rsidRPr="00604B7B">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Գնումների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ՀՀ</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օրենքի</w:t>
      </w:r>
      <w:r w:rsidRPr="00C247E3">
        <w:rPr>
          <w:rFonts w:ascii="GHEA Grapalat" w:hAnsi="GHEA Grapalat" w:cs="Sylfaen"/>
          <w:b/>
          <w:i/>
          <w:color w:val="FF0000"/>
          <w:sz w:val="22"/>
          <w:szCs w:val="22"/>
          <w:lang w:val="af-ZA"/>
        </w:rPr>
        <w:t xml:space="preserve"> 15-</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հոդվածի</w:t>
      </w:r>
      <w:r w:rsidRPr="00C247E3">
        <w:rPr>
          <w:rFonts w:ascii="GHEA Grapalat" w:hAnsi="GHEA Grapalat" w:cs="Sylfaen"/>
          <w:b/>
          <w:i/>
          <w:color w:val="FF0000"/>
          <w:sz w:val="22"/>
          <w:szCs w:val="22"/>
          <w:lang w:val="af-ZA"/>
        </w:rPr>
        <w:t xml:space="preserve"> 6-</w:t>
      </w:r>
      <w:r w:rsidRPr="00C247E3">
        <w:rPr>
          <w:rFonts w:ascii="GHEA Grapalat" w:hAnsi="GHEA Grapalat" w:cs="Sylfaen"/>
          <w:b/>
          <w:i/>
          <w:color w:val="FF0000"/>
          <w:sz w:val="22"/>
          <w:szCs w:val="22"/>
        </w:rPr>
        <w:t>րդ</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մասի</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հիման</w:t>
      </w:r>
      <w:r w:rsidRPr="00C247E3">
        <w:rPr>
          <w:rFonts w:ascii="GHEA Grapalat" w:hAnsi="GHEA Grapalat" w:cs="Sylfaen"/>
          <w:b/>
          <w:i/>
          <w:color w:val="FF0000"/>
          <w:sz w:val="22"/>
          <w:szCs w:val="22"/>
          <w:lang w:val="af-ZA"/>
        </w:rPr>
        <w:t xml:space="preserve"> </w:t>
      </w:r>
      <w:r w:rsidRPr="00C247E3">
        <w:rPr>
          <w:rFonts w:ascii="GHEA Grapalat" w:hAnsi="GHEA Grapalat" w:cs="Sylfaen"/>
          <w:b/>
          <w:i/>
          <w:color w:val="FF0000"/>
          <w:sz w:val="22"/>
          <w:szCs w:val="22"/>
        </w:rPr>
        <w:t>վրա</w:t>
      </w:r>
      <w:r w:rsidRPr="00C247E3">
        <w:rPr>
          <w:rFonts w:ascii="GHEA Grapalat" w:hAnsi="GHEA Grapalat" w:cs="Sylfaen"/>
          <w:b/>
          <w:i/>
          <w:color w:val="FF0000"/>
          <w:sz w:val="22"/>
          <w:szCs w:val="22"/>
          <w:lang w:val="af-ZA"/>
        </w:rPr>
        <w:t>:</w:t>
      </w:r>
    </w:p>
    <w:p w:rsidR="0044229E" w:rsidRPr="00861BC3" w:rsidRDefault="0044229E">
      <w:pPr>
        <w:rPr>
          <w:rFonts w:ascii="GHEA Grapalat" w:hAnsi="GHEA Grapalat" w:cs="Sylfaen"/>
          <w:i/>
          <w:sz w:val="20"/>
          <w:szCs w:val="20"/>
          <w:lang w:val="af-ZA"/>
        </w:rPr>
      </w:pPr>
      <w:r w:rsidRPr="00861BC3">
        <w:rPr>
          <w:rFonts w:ascii="GHEA Grapalat" w:hAnsi="GHEA Grapalat" w:cs="Sylfaen"/>
          <w:i/>
          <w:sz w:val="20"/>
          <w:szCs w:val="20"/>
          <w:lang w:val="af-ZA"/>
        </w:rPr>
        <w:br w:type="page"/>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lastRenderedPageBreak/>
        <w:t>NOTICE</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ON PRICE QUOTATION</w:t>
      </w:r>
    </w:p>
    <w:p w:rsidR="00024A7D" w:rsidRPr="007D2576" w:rsidRDefault="00024A7D" w:rsidP="00024A7D">
      <w:pPr>
        <w:pStyle w:val="BodyTextIndent"/>
        <w:spacing w:after="160"/>
        <w:ind w:left="567" w:right="565" w:firstLine="0"/>
        <w:jc w:val="center"/>
        <w:rPr>
          <w:rFonts w:ascii="Times New Roman" w:hAnsi="Times New Roman"/>
          <w:i w:val="0"/>
          <w:sz w:val="24"/>
          <w:szCs w:val="24"/>
        </w:rPr>
      </w:pPr>
      <w:r w:rsidRPr="007D2576">
        <w:rPr>
          <w:rFonts w:ascii="Times New Roman" w:hAnsi="Times New Roman"/>
          <w:i w:val="0"/>
          <w:sz w:val="24"/>
          <w:szCs w:val="24"/>
        </w:rPr>
        <w:t xml:space="preserve">This text of the notice is approved by decision of the Price Quotation Commission number 1 of June </w:t>
      </w:r>
      <w:r w:rsidR="005B17D1">
        <w:rPr>
          <w:rFonts w:ascii="Times New Roman" w:hAnsi="Times New Roman"/>
          <w:i w:val="0"/>
          <w:sz w:val="24"/>
          <w:szCs w:val="24"/>
        </w:rPr>
        <w:t>23</w:t>
      </w:r>
      <w:r w:rsidR="005B17D1">
        <w:rPr>
          <w:rFonts w:ascii="Times New Roman" w:hAnsi="Times New Roman"/>
          <w:i w:val="0"/>
          <w:sz w:val="24"/>
          <w:szCs w:val="24"/>
          <w:vertAlign w:val="superscript"/>
        </w:rPr>
        <w:t>rd</w:t>
      </w:r>
      <w:r w:rsidRPr="007D2576">
        <w:rPr>
          <w:rFonts w:ascii="Times New Roman" w:hAnsi="Times New Roman"/>
          <w:i w:val="0"/>
          <w:sz w:val="24"/>
          <w:szCs w:val="24"/>
        </w:rPr>
        <w:t xml:space="preserve"> of 2022 and is</w:t>
      </w:r>
      <w:r w:rsidRPr="007D2576">
        <w:rPr>
          <w:rFonts w:ascii="Times New Roman" w:hAnsi="Times New Roman"/>
          <w:i w:val="0"/>
          <w:sz w:val="24"/>
          <w:szCs w:val="24"/>
          <w:lang w:val="en-US"/>
        </w:rPr>
        <w:t> </w:t>
      </w:r>
      <w:r w:rsidRPr="007D2576">
        <w:rPr>
          <w:rFonts w:ascii="Times New Roman" w:hAnsi="Times New Roman"/>
          <w:i w:val="0"/>
          <w:sz w:val="24"/>
          <w:szCs w:val="24"/>
        </w:rPr>
        <w:t>published pursuant to Article 27 of the Law of the Republic of Armenia "On procurement"</w:t>
      </w:r>
    </w:p>
    <w:p w:rsidR="00024A7D" w:rsidRPr="007D2576" w:rsidRDefault="00024A7D" w:rsidP="00024A7D">
      <w:pPr>
        <w:pStyle w:val="BodyTextIndent"/>
        <w:tabs>
          <w:tab w:val="left" w:pos="8505"/>
        </w:tabs>
        <w:spacing w:after="160"/>
        <w:ind w:left="567" w:right="565" w:firstLine="0"/>
        <w:jc w:val="center"/>
        <w:rPr>
          <w:rFonts w:ascii="Times New Roman" w:hAnsi="Times New Roman"/>
          <w:i w:val="0"/>
          <w:sz w:val="24"/>
          <w:szCs w:val="24"/>
          <w:lang w:val="en-US"/>
        </w:rPr>
      </w:pPr>
      <w:r w:rsidRPr="007D2576">
        <w:rPr>
          <w:rFonts w:ascii="Times New Roman" w:hAnsi="Times New Roman"/>
          <w:i w:val="0"/>
          <w:sz w:val="24"/>
          <w:szCs w:val="24"/>
        </w:rPr>
        <w:t xml:space="preserve">Code of the price quotation </w:t>
      </w:r>
      <w:r w:rsidRPr="007D2576">
        <w:rPr>
          <w:rFonts w:ascii="Times New Roman" w:hAnsi="Times New Roman"/>
          <w:b/>
          <w:i w:val="0"/>
          <w:sz w:val="24"/>
          <w:szCs w:val="24"/>
        </w:rPr>
        <w:t>GHAPDzB-</w:t>
      </w:r>
      <w:r w:rsidRPr="007D2576">
        <w:rPr>
          <w:rFonts w:ascii="Times New Roman" w:hAnsi="Times New Roman"/>
          <w:b/>
          <w:i w:val="0"/>
          <w:sz w:val="24"/>
          <w:szCs w:val="24"/>
          <w:lang w:val="en-US"/>
        </w:rPr>
        <w:t>HVKAK</w:t>
      </w:r>
      <w:r w:rsidR="005B17D1">
        <w:rPr>
          <w:rFonts w:ascii="Times New Roman" w:hAnsi="Times New Roman"/>
          <w:b/>
          <w:i w:val="0"/>
          <w:sz w:val="24"/>
          <w:szCs w:val="24"/>
        </w:rPr>
        <w:t>-2022-0</w:t>
      </w:r>
      <w:r w:rsidRPr="007D2576">
        <w:rPr>
          <w:rFonts w:ascii="Times New Roman" w:hAnsi="Times New Roman"/>
          <w:b/>
          <w:i w:val="0"/>
          <w:sz w:val="24"/>
          <w:szCs w:val="24"/>
        </w:rPr>
        <w:t>4</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bidder selected based on the results of the price quotation will be proposed, in a prescribed manner, to conclude a contract for supply of </w:t>
      </w:r>
      <w:r w:rsidRPr="007D2576">
        <w:rPr>
          <w:rFonts w:ascii="Times New Roman" w:hAnsi="Times New Roman"/>
          <w:b/>
          <w:i w:val="0"/>
          <w:sz w:val="24"/>
          <w:szCs w:val="24"/>
        </w:rPr>
        <w:t xml:space="preserve">laboratorial devices </w:t>
      </w:r>
      <w:r w:rsidRPr="007D2576">
        <w:rPr>
          <w:rFonts w:ascii="Times New Roman" w:hAnsi="Times New Roman"/>
          <w:i w:val="0"/>
          <w:sz w:val="24"/>
          <w:szCs w:val="24"/>
        </w:rPr>
        <w:t xml:space="preserve">(hereinafter referred to as "the contract").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024A7D" w:rsidRPr="007D2576" w:rsidRDefault="00024A7D" w:rsidP="00024A7D">
      <w:pPr>
        <w:spacing w:after="160" w:line="360" w:lineRule="auto"/>
        <w:jc w:val="both"/>
      </w:pPr>
      <w:r w:rsidRPr="007D2576">
        <w:t>The qualification criteria for the persons ineligible to participate in the price quotation, as well as for bidders, and the documents to be submitted for the evaluation of those criteria shall be established by the invitation for this procedure.</w:t>
      </w:r>
    </w:p>
    <w:p w:rsidR="00024A7D" w:rsidRPr="007D2576" w:rsidRDefault="00024A7D" w:rsidP="00024A7D">
      <w:pPr>
        <w:spacing w:after="160" w:line="360" w:lineRule="auto"/>
        <w:jc w:val="both"/>
        <w:rPr>
          <w:i/>
        </w:rPr>
      </w:pPr>
      <w:r w:rsidRPr="007D2576">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For receiving the hard copy of the invitation for the price quotation, it is necessary to apply to the contracting authority by </w:t>
      </w:r>
      <w:r w:rsidRPr="007D2576">
        <w:rPr>
          <w:rFonts w:ascii="Times New Roman" w:hAnsi="Times New Roman"/>
          <w:i w:val="0"/>
          <w:sz w:val="24"/>
          <w:szCs w:val="24"/>
          <w:lang w:val="en-US"/>
        </w:rPr>
        <w:t>16</w:t>
      </w:r>
      <w:r w:rsidRPr="007D2576">
        <w:rPr>
          <w:rFonts w:ascii="Times New Roman" w:hAnsi="Times New Roman"/>
          <w:i w:val="0"/>
          <w:sz w:val="24"/>
          <w:szCs w:val="24"/>
        </w:rPr>
        <w:t>:00 o'clock of the 7</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t xml:space="preserve">Failure to receive the invitation shall not limit the bidder's right to participate in this procedure. </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 xml:space="preserve">The bids for the price quotation must be submitted to the following address: 12 M.Heratsi str., Yerevan in hard copy, by </w:t>
      </w:r>
      <w:r w:rsidRPr="007D2576">
        <w:rPr>
          <w:rFonts w:ascii="Times New Roman" w:hAnsi="Times New Roman"/>
          <w:i w:val="0"/>
          <w:sz w:val="24"/>
          <w:szCs w:val="24"/>
          <w:lang w:val="en-US"/>
        </w:rPr>
        <w:t>11</w:t>
      </w:r>
      <w:r w:rsidRPr="007D2576">
        <w:rPr>
          <w:rFonts w:ascii="Times New Roman" w:hAnsi="Times New Roman"/>
          <w:i w:val="0"/>
          <w:sz w:val="24"/>
          <w:szCs w:val="24"/>
        </w:rPr>
        <w:t>:30 o'clock of the 8</w:t>
      </w:r>
      <w:r w:rsidRPr="007D2576">
        <w:rPr>
          <w:rFonts w:ascii="Times New Roman" w:hAnsi="Times New Roman"/>
          <w:i w:val="0"/>
          <w:sz w:val="24"/>
          <w:szCs w:val="24"/>
          <w:u w:val="single"/>
          <w:vertAlign w:val="superscript"/>
        </w:rPr>
        <w:t>th</w:t>
      </w:r>
      <w:r w:rsidRPr="007D2576">
        <w:rPr>
          <w:rFonts w:ascii="Times New Roman" w:hAnsi="Times New Roman"/>
          <w:i w:val="0"/>
          <w:sz w:val="24"/>
          <w:szCs w:val="24"/>
        </w:rPr>
        <w:t xml:space="preserve"> day from the date of publication of this notice. The bids may, in addition to Armenian, also be submitted in English or Russian. </w:t>
      </w:r>
    </w:p>
    <w:p w:rsidR="00024A7D" w:rsidRPr="007D2576" w:rsidRDefault="00024A7D" w:rsidP="00024A7D">
      <w:pPr>
        <w:pStyle w:val="BodyTextIndent"/>
        <w:spacing w:after="160"/>
        <w:ind w:firstLine="0"/>
        <w:rPr>
          <w:rFonts w:ascii="Times New Roman" w:hAnsi="Times New Roman"/>
          <w:i w:val="0"/>
          <w:sz w:val="24"/>
          <w:szCs w:val="24"/>
        </w:rPr>
      </w:pPr>
      <w:r w:rsidRPr="007D2576">
        <w:rPr>
          <w:rFonts w:ascii="Times New Roman" w:hAnsi="Times New Roman"/>
          <w:i w:val="0"/>
          <w:sz w:val="24"/>
          <w:szCs w:val="24"/>
        </w:rPr>
        <w:lastRenderedPageBreak/>
        <w:t xml:space="preserve">The bid opening will take place at the following address: 12 M.Heratsi str., on the </w:t>
      </w:r>
      <w:r w:rsidR="007D2576">
        <w:rPr>
          <w:rFonts w:ascii="Times New Roman" w:hAnsi="Times New Roman"/>
          <w:i w:val="0"/>
          <w:sz w:val="24"/>
          <w:szCs w:val="24"/>
        </w:rPr>
        <w:t>1</w:t>
      </w:r>
      <w:r w:rsidR="007D2576">
        <w:rPr>
          <w:rFonts w:ascii="Times New Roman" w:hAnsi="Times New Roman"/>
          <w:i w:val="0"/>
          <w:sz w:val="24"/>
          <w:szCs w:val="24"/>
          <w:vertAlign w:val="superscript"/>
        </w:rPr>
        <w:t>st</w:t>
      </w:r>
      <w:r w:rsidRPr="007D2576">
        <w:rPr>
          <w:rFonts w:ascii="Times New Roman" w:hAnsi="Times New Roman"/>
          <w:i w:val="0"/>
          <w:sz w:val="24"/>
          <w:szCs w:val="24"/>
        </w:rPr>
        <w:t xml:space="preserve"> of Ju</w:t>
      </w:r>
      <w:r w:rsidR="007D2576">
        <w:rPr>
          <w:rFonts w:ascii="Times New Roman" w:hAnsi="Times New Roman"/>
          <w:i w:val="0"/>
          <w:sz w:val="24"/>
          <w:szCs w:val="24"/>
        </w:rPr>
        <w:t>ly</w:t>
      </w:r>
      <w:r w:rsidRPr="007D2576">
        <w:rPr>
          <w:rFonts w:ascii="Times New Roman" w:hAnsi="Times New Roman"/>
          <w:i w:val="0"/>
          <w:sz w:val="24"/>
          <w:szCs w:val="24"/>
        </w:rPr>
        <w:t xml:space="preserve"> 2022, at </w:t>
      </w:r>
      <w:r w:rsidRPr="007D2576">
        <w:rPr>
          <w:rFonts w:ascii="Times New Roman" w:hAnsi="Times New Roman"/>
          <w:i w:val="0"/>
          <w:sz w:val="24"/>
          <w:szCs w:val="24"/>
          <w:lang w:val="en-US"/>
        </w:rPr>
        <w:t>11</w:t>
      </w:r>
      <w:r w:rsidRPr="007D2576">
        <w:rPr>
          <w:rFonts w:ascii="Times New Roman" w:hAnsi="Times New Roman"/>
          <w:i w:val="0"/>
          <w:sz w:val="24"/>
          <w:szCs w:val="24"/>
        </w:rPr>
        <w:t>:30 o'clock.</w:t>
      </w:r>
    </w:p>
    <w:p w:rsidR="00024A7D" w:rsidRPr="007D2576" w:rsidRDefault="00024A7D" w:rsidP="00024A7D">
      <w:pPr>
        <w:pStyle w:val="BodyTextIndent"/>
        <w:ind w:firstLine="0"/>
        <w:rPr>
          <w:rFonts w:ascii="Times New Roman" w:hAnsi="Times New Roman"/>
          <w:i w:val="0"/>
          <w:sz w:val="24"/>
          <w:szCs w:val="24"/>
        </w:rPr>
      </w:pPr>
      <w:r w:rsidRPr="007D2576">
        <w:rPr>
          <w:rFonts w:ascii="Times New Roman" w:hAnsi="Times New Roman"/>
          <w:i w:val="0"/>
          <w:sz w:val="24"/>
          <w:szCs w:val="24"/>
        </w:rPr>
        <w:t>For receiving additional information concerning this notice, you may apply to Siranoush Papikyan, Secretary of the Evaluation Commission.</w:t>
      </w:r>
    </w:p>
    <w:p w:rsidR="00024A7D" w:rsidRPr="007D2576" w:rsidRDefault="00024A7D" w:rsidP="00024A7D">
      <w:pPr>
        <w:pStyle w:val="BodyTextIndent"/>
        <w:spacing w:after="160"/>
        <w:ind w:firstLine="2694"/>
        <w:rPr>
          <w:rFonts w:ascii="Times New Roman" w:hAnsi="Times New Roman"/>
          <w:i w:val="0"/>
          <w:sz w:val="24"/>
          <w:szCs w:val="24"/>
        </w:rPr>
      </w:pPr>
    </w:p>
    <w:p w:rsidR="00024A7D" w:rsidRPr="007D2576" w:rsidRDefault="00024A7D" w:rsidP="00024A7D">
      <w:pPr>
        <w:pStyle w:val="BodyTextIndent"/>
        <w:spacing w:after="160"/>
        <w:ind w:firstLine="0"/>
        <w:rPr>
          <w:rFonts w:ascii="Times New Roman" w:hAnsi="Times New Roman"/>
          <w:i w:val="0"/>
          <w:sz w:val="24"/>
          <w:szCs w:val="24"/>
          <w:u w:val="single"/>
        </w:rPr>
      </w:pPr>
      <w:proofErr w:type="gramStart"/>
      <w:r w:rsidRPr="007D2576">
        <w:rPr>
          <w:rFonts w:ascii="Times New Roman" w:hAnsi="Times New Roman"/>
          <w:i w:val="0"/>
          <w:sz w:val="24"/>
          <w:szCs w:val="24"/>
        </w:rPr>
        <w:t xml:space="preserve">Telephone  </w:t>
      </w:r>
      <w:r w:rsidRPr="007D2576">
        <w:rPr>
          <w:rFonts w:ascii="Times New Roman" w:hAnsi="Times New Roman"/>
          <w:b/>
          <w:i w:val="0"/>
          <w:sz w:val="24"/>
          <w:szCs w:val="24"/>
          <w:u w:val="single"/>
          <w:lang w:val="hy-AM"/>
        </w:rPr>
        <w:t>012</w:t>
      </w:r>
      <w:proofErr w:type="gramEnd"/>
      <w:r w:rsidRPr="007D2576">
        <w:rPr>
          <w:rFonts w:ascii="Times New Roman" w:hAnsi="Times New Roman"/>
          <w:b/>
          <w:i w:val="0"/>
          <w:sz w:val="24"/>
          <w:szCs w:val="24"/>
          <w:u w:val="single"/>
          <w:lang w:val="hy-AM"/>
        </w:rPr>
        <w:t xml:space="preserve"> 80 80 83 (6014)</w:t>
      </w:r>
      <w:r w:rsidRPr="007D2576">
        <w:rPr>
          <w:b/>
        </w:rPr>
        <w:t xml:space="preserve"> </w:t>
      </w:r>
      <w:r w:rsidRPr="007D2576">
        <w:rPr>
          <w:rFonts w:ascii="Times New Roman" w:hAnsi="Times New Roman"/>
          <w:i w:val="0"/>
          <w:sz w:val="24"/>
          <w:szCs w:val="24"/>
        </w:rPr>
        <w:t xml:space="preserve">E-mail: </w:t>
      </w:r>
      <w:r w:rsidRPr="007D2576">
        <w:rPr>
          <w:rFonts w:ascii="Times New Roman" w:hAnsi="Times New Roman"/>
          <w:b/>
          <w:i w:val="0"/>
          <w:sz w:val="24"/>
          <w:szCs w:val="24"/>
          <w:u w:val="single"/>
          <w:lang w:val="hy-AM"/>
        </w:rPr>
        <w:t>procurement@ncdc.am</w:t>
      </w:r>
      <w:r w:rsidRPr="007D2576">
        <w:rPr>
          <w:rFonts w:ascii="Times New Roman" w:hAnsi="Times New Roman"/>
          <w:i w:val="0"/>
          <w:sz w:val="24"/>
          <w:szCs w:val="24"/>
          <w:u w:val="single"/>
        </w:rPr>
        <w:t xml:space="preserve"> </w:t>
      </w:r>
    </w:p>
    <w:p w:rsidR="00024A7D" w:rsidRPr="00820D9C" w:rsidRDefault="00024A7D" w:rsidP="00024A7D">
      <w:pPr>
        <w:pStyle w:val="BodyTextIndent"/>
        <w:spacing w:line="240" w:lineRule="auto"/>
        <w:ind w:firstLine="0"/>
        <w:rPr>
          <w:rFonts w:ascii="Times New Roman" w:hAnsi="Times New Roman"/>
          <w:i w:val="0"/>
          <w:sz w:val="24"/>
          <w:szCs w:val="24"/>
        </w:rPr>
      </w:pPr>
      <w:r w:rsidRPr="007D2576">
        <w:rPr>
          <w:rFonts w:ascii="Times New Roman" w:hAnsi="Times New Roman"/>
          <w:i w:val="0"/>
          <w:sz w:val="24"/>
          <w:szCs w:val="24"/>
        </w:rPr>
        <w:t>Contracting authority      “National center for desease control and prevention” SNCO MOH</w:t>
      </w:r>
    </w:p>
    <w:p w:rsidR="00024A7D" w:rsidRDefault="00024A7D">
      <w:pPr>
        <w:rPr>
          <w:rFonts w:ascii="GHEA Grapalat" w:hAnsi="GHEA Grapalat" w:cs="Sylfaen"/>
          <w:i/>
          <w:sz w:val="20"/>
          <w:szCs w:val="20"/>
        </w:rPr>
      </w:pPr>
      <w:r>
        <w:rPr>
          <w:rFonts w:ascii="GHEA Grapalat" w:hAnsi="GHEA Grapalat" w:cs="Sylfaen"/>
          <w:i/>
          <w:sz w:val="20"/>
          <w:szCs w:val="20"/>
        </w:rPr>
        <w:br w:type="page"/>
      </w:r>
    </w:p>
    <w:p w:rsidR="006A63BB" w:rsidRPr="00161670" w:rsidRDefault="006A63BB" w:rsidP="006A63BB">
      <w:pPr>
        <w:pStyle w:val="BodyText"/>
        <w:spacing w:after="0"/>
        <w:ind w:firstLine="567"/>
        <w:jc w:val="right"/>
        <w:rPr>
          <w:rFonts w:ascii="GHEA Grapalat" w:hAnsi="GHEA Grapalat" w:cs="Sylfaen"/>
          <w:i/>
          <w:sz w:val="20"/>
          <w:szCs w:val="20"/>
          <w:lang w:val="af-ZA"/>
        </w:rPr>
      </w:pPr>
      <w:r w:rsidRPr="00161670">
        <w:rPr>
          <w:rFonts w:ascii="GHEA Grapalat" w:hAnsi="GHEA Grapalat" w:cs="Sylfaen"/>
          <w:i/>
          <w:sz w:val="20"/>
          <w:szCs w:val="20"/>
          <w:lang w:val="hy-AM"/>
        </w:rPr>
        <w:lastRenderedPageBreak/>
        <w:t>Հաստատված</w:t>
      </w:r>
      <w:r w:rsidRPr="00161670">
        <w:rPr>
          <w:rFonts w:ascii="GHEA Grapalat" w:hAnsi="GHEA Grapalat" w:cs="Times Armenian"/>
          <w:i/>
          <w:sz w:val="20"/>
          <w:szCs w:val="20"/>
          <w:lang w:val="af-ZA"/>
        </w:rPr>
        <w:t xml:space="preserve"> </w:t>
      </w:r>
      <w:r w:rsidRPr="00161670">
        <w:rPr>
          <w:rFonts w:ascii="GHEA Grapalat" w:hAnsi="GHEA Grapalat" w:cs="Sylfaen"/>
          <w:i/>
          <w:sz w:val="20"/>
          <w:szCs w:val="20"/>
          <w:lang w:val="hy-AM"/>
        </w:rPr>
        <w:t>է</w:t>
      </w:r>
    </w:p>
    <w:p w:rsidR="006A63BB" w:rsidRPr="00161670" w:rsidRDefault="006A63BB" w:rsidP="006A63BB">
      <w:pPr>
        <w:pStyle w:val="BodyText"/>
        <w:spacing w:after="0"/>
        <w:ind w:right="-6" w:firstLine="567"/>
        <w:contextualSpacing/>
        <w:jc w:val="right"/>
        <w:rPr>
          <w:rFonts w:ascii="GHEA Grapalat" w:hAnsi="GHEA Grapalat" w:cs="Sylfaen"/>
          <w:sz w:val="20"/>
          <w:szCs w:val="20"/>
          <w:lang w:val="af-ZA"/>
        </w:rPr>
      </w:pPr>
      <w:r w:rsidRPr="00161670">
        <w:rPr>
          <w:rFonts w:ascii="GHEA Grapalat" w:hAnsi="GHEA Grapalat"/>
          <w:b/>
          <w:sz w:val="20"/>
          <w:szCs w:val="20"/>
          <w:lang w:val="hy-AM"/>
        </w:rPr>
        <w:t>«</w:t>
      </w:r>
      <w:r w:rsidR="00344665" w:rsidRPr="00161670">
        <w:rPr>
          <w:rFonts w:ascii="GHEA Grapalat" w:hAnsi="GHEA Grapalat"/>
          <w:b/>
          <w:sz w:val="20"/>
          <w:szCs w:val="20"/>
          <w:lang w:val="af-ZA"/>
        </w:rPr>
        <w:t>ԳՀԱՊՁԲ-ՀՎԿԱԿ-2022-04</w:t>
      </w:r>
      <w:r w:rsidRPr="00161670">
        <w:rPr>
          <w:rFonts w:ascii="GHEA Grapalat" w:hAnsi="GHEA Grapalat"/>
          <w:b/>
          <w:sz w:val="20"/>
          <w:szCs w:val="20"/>
          <w:lang w:val="hy-AM"/>
        </w:rPr>
        <w:t>»</w:t>
      </w:r>
      <w:r w:rsidRPr="00161670">
        <w:rPr>
          <w:rFonts w:ascii="GHEA Grapalat" w:hAnsi="GHEA Grapalat"/>
          <w:b/>
          <w:sz w:val="20"/>
          <w:szCs w:val="20"/>
          <w:lang w:val="af-ZA"/>
        </w:rPr>
        <w:t xml:space="preserve"> </w:t>
      </w:r>
      <w:r w:rsidRPr="00161670">
        <w:rPr>
          <w:rFonts w:ascii="GHEA Grapalat" w:hAnsi="GHEA Grapalat" w:cs="Sylfaen"/>
          <w:sz w:val="20"/>
          <w:szCs w:val="20"/>
          <w:lang w:val="hy-AM"/>
        </w:rPr>
        <w:t>ծածկագրով</w:t>
      </w:r>
      <w:r w:rsidRPr="00161670">
        <w:rPr>
          <w:rFonts w:ascii="GHEA Grapalat" w:hAnsi="GHEA Grapalat" w:cs="Sylfaen"/>
          <w:sz w:val="20"/>
          <w:szCs w:val="20"/>
          <w:lang w:val="af-ZA"/>
        </w:rPr>
        <w:t xml:space="preserve"> </w:t>
      </w:r>
    </w:p>
    <w:p w:rsidR="006A63BB" w:rsidRPr="00161670" w:rsidRDefault="006A63BB" w:rsidP="006A63BB">
      <w:pPr>
        <w:pStyle w:val="BodyText"/>
        <w:spacing w:after="0"/>
        <w:ind w:right="-6" w:firstLine="567"/>
        <w:contextualSpacing/>
        <w:jc w:val="right"/>
        <w:rPr>
          <w:rFonts w:ascii="GHEA Grapalat" w:hAnsi="GHEA Grapalat" w:cs="Sylfaen"/>
          <w:color w:val="000000"/>
          <w:sz w:val="20"/>
          <w:szCs w:val="20"/>
          <w:lang w:val="af-ZA"/>
        </w:rPr>
      </w:pPr>
      <w:r w:rsidRPr="00161670">
        <w:rPr>
          <w:rFonts w:ascii="GHEA Grapalat" w:hAnsi="GHEA Grapalat" w:cs="Sylfaen"/>
          <w:color w:val="000000"/>
          <w:sz w:val="20"/>
          <w:szCs w:val="20"/>
          <w:lang w:val="hy-AM"/>
        </w:rPr>
        <w:t>գնանշման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հարցման</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գնահատող</w:t>
      </w:r>
      <w:r w:rsidRPr="00161670">
        <w:rPr>
          <w:rFonts w:ascii="GHEA Grapalat" w:hAnsi="GHEA Grapalat" w:cs="Sylfaen"/>
          <w:color w:val="000000"/>
          <w:sz w:val="20"/>
          <w:szCs w:val="20"/>
          <w:lang w:val="af-ZA"/>
        </w:rPr>
        <w:t xml:space="preserve"> </w:t>
      </w:r>
      <w:r w:rsidRPr="00161670">
        <w:rPr>
          <w:rFonts w:ascii="GHEA Grapalat" w:hAnsi="GHEA Grapalat" w:cs="Sylfaen"/>
          <w:color w:val="000000"/>
          <w:sz w:val="20"/>
          <w:szCs w:val="20"/>
          <w:lang w:val="hy-AM"/>
        </w:rPr>
        <w:t>հանձնաժողովի</w:t>
      </w:r>
    </w:p>
    <w:p w:rsidR="006A63BB" w:rsidRPr="00907C59" w:rsidRDefault="006A63BB" w:rsidP="006A63BB">
      <w:pPr>
        <w:pStyle w:val="BodyText"/>
        <w:spacing w:after="0"/>
        <w:ind w:right="-6" w:firstLine="567"/>
        <w:contextualSpacing/>
        <w:jc w:val="right"/>
        <w:rPr>
          <w:rFonts w:ascii="GHEA Grapalat" w:hAnsi="GHEA Grapalat"/>
          <w:color w:val="000000"/>
          <w:sz w:val="22"/>
          <w:lang w:val="af-ZA"/>
        </w:rPr>
      </w:pPr>
      <w:r w:rsidRPr="00161670">
        <w:rPr>
          <w:rFonts w:ascii="GHEA Grapalat" w:hAnsi="GHEA Grapalat" w:cs="Sylfaen"/>
          <w:color w:val="000000"/>
          <w:sz w:val="22"/>
          <w:lang w:val="af-ZA"/>
        </w:rPr>
        <w:t xml:space="preserve"> </w:t>
      </w:r>
      <w:r w:rsidRPr="00161670">
        <w:rPr>
          <w:rFonts w:ascii="GHEA Grapalat" w:hAnsi="GHEA Grapalat" w:cs="Sylfaen"/>
          <w:color w:val="000000"/>
          <w:sz w:val="20"/>
          <w:szCs w:val="20"/>
          <w:lang w:val="af-ZA"/>
        </w:rPr>
        <w:t>202</w:t>
      </w:r>
      <w:r w:rsidRPr="00161670">
        <w:rPr>
          <w:rFonts w:ascii="GHEA Grapalat" w:hAnsi="GHEA Grapalat" w:cs="Sylfaen"/>
          <w:color w:val="000000"/>
          <w:sz w:val="20"/>
          <w:szCs w:val="20"/>
          <w:lang w:val="hy-AM"/>
        </w:rPr>
        <w:t>2</w:t>
      </w:r>
      <w:r w:rsidRPr="00161670">
        <w:rPr>
          <w:rFonts w:ascii="GHEA Grapalat" w:hAnsi="GHEA Grapalat" w:cs="Sylfaen"/>
          <w:color w:val="000000"/>
          <w:sz w:val="20"/>
          <w:szCs w:val="20"/>
        </w:rPr>
        <w:t>թ</w:t>
      </w:r>
      <w:r w:rsidRPr="00161670">
        <w:rPr>
          <w:rFonts w:ascii="GHEA Grapalat" w:hAnsi="GHEA Grapalat" w:cs="Times Armenian"/>
          <w:color w:val="000000"/>
          <w:sz w:val="20"/>
          <w:szCs w:val="20"/>
          <w:lang w:val="af-ZA"/>
        </w:rPr>
        <w:t>.</w:t>
      </w:r>
      <w:r w:rsidRPr="00161670">
        <w:rPr>
          <w:rFonts w:ascii="GHEA Grapalat" w:hAnsi="GHEA Grapalat" w:cs="Times Armenian"/>
          <w:color w:val="000000"/>
          <w:sz w:val="20"/>
          <w:szCs w:val="20"/>
          <w:lang w:val="hy-AM"/>
        </w:rPr>
        <w:t xml:space="preserve"> </w:t>
      </w:r>
      <w:proofErr w:type="gramStart"/>
      <w:r w:rsidRPr="00161670">
        <w:rPr>
          <w:rFonts w:ascii="GHEA Grapalat" w:hAnsi="GHEA Grapalat" w:cs="Times Armenian"/>
          <w:color w:val="000000"/>
          <w:sz w:val="20"/>
          <w:szCs w:val="20"/>
        </w:rPr>
        <w:t>հունիսի</w:t>
      </w:r>
      <w:proofErr w:type="gramEnd"/>
      <w:r w:rsidRPr="00161670">
        <w:rPr>
          <w:rFonts w:ascii="GHEA Grapalat" w:hAnsi="GHEA Grapalat" w:cs="Times Armenian"/>
          <w:color w:val="000000"/>
          <w:sz w:val="20"/>
          <w:szCs w:val="20"/>
          <w:lang w:val="hy-AM"/>
        </w:rPr>
        <w:t xml:space="preserve"> </w:t>
      </w:r>
      <w:r w:rsidR="00161670" w:rsidRPr="00161670">
        <w:rPr>
          <w:rFonts w:ascii="GHEA Grapalat" w:hAnsi="GHEA Grapalat" w:cs="Times Armenian"/>
          <w:color w:val="000000"/>
          <w:sz w:val="20"/>
          <w:szCs w:val="20"/>
          <w:lang w:val="af-ZA"/>
        </w:rPr>
        <w:t>23</w:t>
      </w:r>
      <w:r w:rsidRPr="00161670">
        <w:rPr>
          <w:rFonts w:ascii="GHEA Grapalat" w:hAnsi="GHEA Grapalat" w:cs="Times Armenian"/>
          <w:color w:val="000000"/>
          <w:sz w:val="20"/>
          <w:szCs w:val="20"/>
          <w:lang w:val="hy-AM"/>
        </w:rPr>
        <w:t>-ի</w:t>
      </w:r>
      <w:r w:rsidRPr="00161670">
        <w:rPr>
          <w:rFonts w:ascii="GHEA Grapalat" w:hAnsi="GHEA Grapalat" w:cs="Times Armenian"/>
          <w:color w:val="000000"/>
          <w:sz w:val="20"/>
          <w:szCs w:val="20"/>
          <w:vertAlign w:val="subscript"/>
          <w:lang w:val="af-ZA"/>
        </w:rPr>
        <w:t xml:space="preserve"> </w:t>
      </w:r>
      <w:r w:rsidRPr="00161670">
        <w:rPr>
          <w:rFonts w:ascii="GHEA Grapalat" w:hAnsi="GHEA Grapalat" w:cs="Times Armenian"/>
          <w:color w:val="000000"/>
          <w:sz w:val="20"/>
          <w:szCs w:val="20"/>
          <w:lang w:val="af-ZA"/>
        </w:rPr>
        <w:t xml:space="preserve">N 1 </w:t>
      </w:r>
      <w:r w:rsidRPr="00161670">
        <w:rPr>
          <w:rFonts w:ascii="GHEA Grapalat" w:hAnsi="GHEA Grapalat" w:cs="Sylfaen"/>
          <w:color w:val="000000"/>
          <w:sz w:val="20"/>
          <w:szCs w:val="20"/>
        </w:rPr>
        <w:t>որոշմամբ</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9B3841" w:rsidRPr="002C2BE0" w:rsidRDefault="009B3841" w:rsidP="009B3841">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1E097A" w:rsidRPr="00916E26" w:rsidRDefault="001E097A" w:rsidP="001E097A">
      <w:pPr>
        <w:pStyle w:val="BodyText"/>
        <w:ind w:right="-7"/>
        <w:jc w:val="center"/>
        <w:rPr>
          <w:rFonts w:ascii="GHEA Grapalat" w:hAnsi="GHEA Grapalat"/>
          <w:b/>
          <w:szCs w:val="22"/>
          <w:lang w:val="af-ZA"/>
        </w:rPr>
      </w:pPr>
      <w:r w:rsidRPr="00916E26">
        <w:rPr>
          <w:rFonts w:ascii="GHEA Grapalat" w:hAnsi="GHEA Grapalat" w:cs="Sylfaen"/>
          <w:b/>
          <w:lang w:val="af-ZA"/>
        </w:rPr>
        <w:t xml:space="preserve">ԱՆ «ՀԻՎԱՆԴՈՒԹՅՈՒՆՆԵՐԻ ՎԵՐԱՀՍԿՄԱՆ ԵՎ ԿԱՆԽԱՐԳԵԼՄԱՆ ԱԶԳԱՅԻՆ ԿԵՆՏՐՈՆ» ՊՈԱԿ-Ի </w:t>
      </w:r>
      <w:r w:rsidRPr="00916E26">
        <w:rPr>
          <w:rFonts w:ascii="GHEA Grapalat" w:hAnsi="GHEA Grapalat" w:cs="Sylfaen"/>
          <w:b/>
        </w:rPr>
        <w:t>ԿԱՐԻՔՆԵՐԻ</w:t>
      </w:r>
      <w:r w:rsidRPr="00916E26">
        <w:rPr>
          <w:rFonts w:ascii="GHEA Grapalat" w:hAnsi="GHEA Grapalat" w:cs="Times Armenian"/>
          <w:b/>
          <w:lang w:val="af-ZA"/>
        </w:rPr>
        <w:t xml:space="preserve"> </w:t>
      </w:r>
      <w:r w:rsidRPr="00916E26">
        <w:rPr>
          <w:rFonts w:ascii="GHEA Grapalat" w:hAnsi="GHEA Grapalat" w:cs="Sylfaen"/>
          <w:b/>
        </w:rPr>
        <w:t>ՀԱՄԱՐ</w:t>
      </w:r>
      <w:r w:rsidRPr="00916E26">
        <w:rPr>
          <w:rFonts w:ascii="GHEA Grapalat" w:hAnsi="GHEA Grapalat" w:cs="Times Armenian"/>
          <w:b/>
          <w:lang w:val="af-ZA"/>
        </w:rPr>
        <w:t xml:space="preserve">` </w:t>
      </w:r>
      <w:r w:rsidR="00D87A0C">
        <w:rPr>
          <w:rFonts w:ascii="GHEA Grapalat" w:hAnsi="GHEA Grapalat"/>
          <w:b/>
        </w:rPr>
        <w:t>ԼԱԲՈՐԱՏՈՐ</w:t>
      </w:r>
      <w:r w:rsidR="00D87A0C" w:rsidRPr="009541AC">
        <w:rPr>
          <w:rFonts w:ascii="GHEA Grapalat" w:hAnsi="GHEA Grapalat"/>
          <w:b/>
          <w:lang w:val="af-ZA"/>
        </w:rPr>
        <w:t xml:space="preserve"> </w:t>
      </w:r>
      <w:r w:rsidR="00D87A0C">
        <w:rPr>
          <w:rFonts w:ascii="GHEA Grapalat" w:hAnsi="GHEA Grapalat"/>
          <w:b/>
        </w:rPr>
        <w:t>ՊԱՐԱԳԱՆԵՐԻ</w:t>
      </w:r>
      <w:r w:rsidRPr="00EF067A">
        <w:rPr>
          <w:rFonts w:ascii="GHEA Grapalat" w:hAnsi="GHEA Grapalat"/>
          <w:b/>
          <w:lang w:val="af-ZA"/>
        </w:rPr>
        <w:t xml:space="preserve"> </w:t>
      </w:r>
      <w:r w:rsidRPr="00916E26">
        <w:rPr>
          <w:rFonts w:ascii="GHEA Grapalat" w:hAnsi="GHEA Grapalat" w:cs="Sylfaen"/>
          <w:b/>
        </w:rPr>
        <w:t>ՁԵՌՔԲԵՐՄԱՆ</w:t>
      </w:r>
      <w:r w:rsidRPr="00916E26">
        <w:rPr>
          <w:rFonts w:ascii="GHEA Grapalat" w:hAnsi="GHEA Grapalat" w:cs="Times Armenian"/>
          <w:b/>
          <w:lang w:val="af-ZA"/>
        </w:rPr>
        <w:t xml:space="preserve"> </w:t>
      </w:r>
      <w:r w:rsidRPr="00916E26">
        <w:rPr>
          <w:rFonts w:ascii="GHEA Grapalat" w:hAnsi="GHEA Grapalat" w:cs="Sylfaen"/>
          <w:b/>
        </w:rPr>
        <w:t>ՆՊԱՏԱԿՈՎ</w:t>
      </w:r>
      <w:r w:rsidRPr="00916E26">
        <w:rPr>
          <w:rFonts w:ascii="GHEA Grapalat" w:hAnsi="GHEA Grapalat" w:cs="Sylfaen"/>
          <w:b/>
          <w:lang w:val="af-ZA"/>
        </w:rPr>
        <w:t xml:space="preserve"> </w:t>
      </w:r>
      <w:r w:rsidRPr="00916E26">
        <w:rPr>
          <w:rFonts w:ascii="GHEA Grapalat" w:hAnsi="GHEA Grapalat" w:cs="Sylfaen"/>
          <w:b/>
        </w:rPr>
        <w:t>ՀԱՅՏԱՐԱՐՎԱԾ</w:t>
      </w:r>
      <w:r w:rsidRPr="00916E26">
        <w:rPr>
          <w:rFonts w:ascii="GHEA Grapalat" w:hAnsi="GHEA Grapalat" w:cs="Times Armenian"/>
          <w:b/>
          <w:lang w:val="af-ZA"/>
        </w:rPr>
        <w:t xml:space="preserve"> </w:t>
      </w:r>
      <w:r w:rsidRPr="00916E26">
        <w:rPr>
          <w:rFonts w:ascii="GHEA Grapalat" w:hAnsi="GHEA Grapalat" w:cs="Sylfaen"/>
          <w:b/>
        </w:rPr>
        <w:t>ԳՆԱՆՇՄԱՆ</w:t>
      </w:r>
      <w:r w:rsidRPr="00916E26">
        <w:rPr>
          <w:rFonts w:ascii="GHEA Grapalat" w:hAnsi="GHEA Grapalat" w:cs="Sylfaen"/>
          <w:b/>
          <w:lang w:val="af-ZA"/>
        </w:rPr>
        <w:t xml:space="preserve"> </w:t>
      </w:r>
      <w:r w:rsidRPr="00916E26">
        <w:rPr>
          <w:rFonts w:ascii="GHEA Grapalat" w:hAnsi="GHEA Grapalat" w:cs="Sylfaen"/>
          <w:b/>
        </w:rPr>
        <w:t>ՀԱՐՑՄԱՆ</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966582" w:rsidRPr="00734265" w:rsidRDefault="00966582" w:rsidP="00966582">
      <w:pPr>
        <w:pStyle w:val="BodyText"/>
        <w:ind w:right="-7" w:firstLine="567"/>
        <w:jc w:val="both"/>
        <w:rPr>
          <w:rFonts w:ascii="GHEA Grapalat" w:hAnsi="GHEA Grapalat"/>
          <w:b/>
          <w:color w:val="FF0000"/>
          <w:lang w:val="af-ZA"/>
        </w:rPr>
      </w:pPr>
      <w:r w:rsidRPr="00734265">
        <w:rPr>
          <w:rFonts w:ascii="GHEA Grapalat" w:hAnsi="GHEA Grapalat" w:cs="Sylfaen"/>
          <w:b/>
          <w:i/>
          <w:color w:val="FF0000"/>
          <w:sz w:val="22"/>
          <w:szCs w:val="22"/>
        </w:rPr>
        <w:t>Հարգելի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մասնակից</w:t>
      </w:r>
      <w:r w:rsidRPr="00734265">
        <w:rPr>
          <w:rFonts w:ascii="GHEA Grapalat" w:hAnsi="GHEA Grapalat" w:cs="Sylfaen"/>
          <w:b/>
          <w:i/>
          <w:color w:val="FF0000"/>
          <w:sz w:val="22"/>
          <w:szCs w:val="22"/>
          <w:lang w:val="af-ZA"/>
        </w:rPr>
        <w:t xml:space="preserve"> </w:t>
      </w:r>
      <w:r w:rsidRPr="00734265">
        <w:rPr>
          <w:rFonts w:ascii="GHEA Grapalat" w:hAnsi="GHEA Grapalat" w:cs="Sylfaen"/>
          <w:b/>
          <w:i/>
          <w:color w:val="FF0000"/>
          <w:sz w:val="22"/>
          <w:szCs w:val="22"/>
        </w:rPr>
        <w:t>նախքան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կազմելը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և</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ներկայացնելը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խնդրում</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ենք</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մանրամասնորեն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ուսումնասիրել</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սույն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քանի</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որ</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հրավերին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չհամապատասխանող</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հայտերը</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ենթակա</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են</w:t>
      </w:r>
      <w:r w:rsidRPr="00734265">
        <w:rPr>
          <w:rFonts w:ascii="GHEA Grapalat" w:hAnsi="GHEA Grapalat" w:cs="Times Armenian"/>
          <w:b/>
          <w:i/>
          <w:color w:val="FF0000"/>
          <w:sz w:val="22"/>
          <w:szCs w:val="22"/>
          <w:lang w:val="af-ZA"/>
        </w:rPr>
        <w:t xml:space="preserve"> </w:t>
      </w:r>
      <w:r w:rsidRPr="00734265">
        <w:rPr>
          <w:rFonts w:ascii="GHEA Grapalat" w:hAnsi="GHEA Grapalat" w:cs="Sylfaen"/>
          <w:b/>
          <w:i/>
          <w:color w:val="FF0000"/>
          <w:sz w:val="22"/>
          <w:szCs w:val="22"/>
        </w:rPr>
        <w:t>մերժման</w:t>
      </w:r>
      <w:r w:rsidRPr="00734265">
        <w:rPr>
          <w:rFonts w:ascii="GHEA Grapalat" w:hAnsi="GHEA Grapalat" w:cs="Sylfaen"/>
          <w:b/>
          <w:i/>
          <w:color w:val="FF0000"/>
          <w:sz w:val="22"/>
          <w:szCs w:val="22"/>
          <w:lang w:val="af-ZA"/>
        </w:rPr>
        <w:t>:</w:t>
      </w:r>
    </w:p>
    <w:p w:rsidR="00967498" w:rsidRPr="00861BC3" w:rsidRDefault="00967498">
      <w:pPr>
        <w:rPr>
          <w:rFonts w:ascii="GHEA Grapalat" w:hAnsi="GHEA Grapalat" w:cs="Sylfaen"/>
          <w:b/>
          <w:sz w:val="20"/>
          <w:szCs w:val="20"/>
          <w:lang w:val="af-ZA"/>
        </w:rPr>
      </w:pPr>
      <w:r w:rsidRPr="00861BC3">
        <w:rPr>
          <w:rFonts w:ascii="GHEA Grapalat" w:hAnsi="GHEA Grapalat" w:cs="Sylfaen"/>
          <w:b/>
          <w:sz w:val="20"/>
          <w:szCs w:val="20"/>
          <w:lang w:val="af-ZA"/>
        </w:rPr>
        <w:br w:type="page"/>
      </w: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lastRenderedPageBreak/>
        <w:t>ԲՈՎԱՆԴԱԿՈւԹՅՈւՆ</w:t>
      </w:r>
    </w:p>
    <w:p w:rsidR="00160AE4" w:rsidRPr="00A71D81" w:rsidRDefault="00160AE4" w:rsidP="00EF3662">
      <w:pPr>
        <w:ind w:firstLine="567"/>
        <w:jc w:val="center"/>
        <w:rPr>
          <w:rFonts w:ascii="GHEA Grapalat" w:hAnsi="GHEA Grapalat"/>
          <w:i/>
          <w:sz w:val="20"/>
          <w:lang w:val="af-ZA"/>
        </w:rPr>
      </w:pPr>
    </w:p>
    <w:p w:rsidR="00C902DC" w:rsidRPr="00692902" w:rsidRDefault="00C902DC" w:rsidP="00C902DC">
      <w:pPr>
        <w:pStyle w:val="BodyText"/>
        <w:ind w:right="-7"/>
        <w:jc w:val="center"/>
        <w:rPr>
          <w:rFonts w:ascii="GHEA Grapalat" w:hAnsi="GHEA Grapalat" w:cs="Sylfaen"/>
          <w:b/>
          <w:sz w:val="20"/>
          <w:szCs w:val="20"/>
          <w:lang w:val="af-ZA"/>
        </w:rPr>
      </w:pPr>
      <w:r w:rsidRPr="0016025A">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6025A">
        <w:rPr>
          <w:rFonts w:ascii="GHEA Grapalat" w:hAnsi="GHEA Grapalat" w:cs="Sylfaen"/>
          <w:b/>
          <w:sz w:val="20"/>
          <w:szCs w:val="20"/>
        </w:rPr>
        <w:t>ԿԱՐԻՔՆԵՐԻ</w:t>
      </w:r>
      <w:r w:rsidRPr="0016025A">
        <w:rPr>
          <w:rFonts w:ascii="GHEA Grapalat" w:hAnsi="GHEA Grapalat" w:cs="Times Armenian"/>
          <w:b/>
          <w:sz w:val="20"/>
          <w:szCs w:val="20"/>
          <w:lang w:val="af-ZA"/>
        </w:rPr>
        <w:t xml:space="preserve"> </w:t>
      </w:r>
      <w:r w:rsidRPr="00D84863">
        <w:rPr>
          <w:rFonts w:ascii="GHEA Grapalat" w:hAnsi="GHEA Grapalat" w:cs="Sylfaen"/>
          <w:b/>
          <w:sz w:val="20"/>
          <w:szCs w:val="20"/>
          <w:lang w:val="af-ZA"/>
        </w:rPr>
        <w:t xml:space="preserve">ՀԱՄԱՐ` </w:t>
      </w:r>
      <w:r w:rsidR="009541AC">
        <w:rPr>
          <w:rFonts w:ascii="GHEA Grapalat" w:hAnsi="GHEA Grapalat" w:cs="Sylfaen"/>
          <w:b/>
          <w:sz w:val="20"/>
          <w:szCs w:val="20"/>
          <w:lang w:val="af-ZA"/>
        </w:rPr>
        <w:t>ԼԱԲՈՐԱՏՈՐ ՊԱՐԱԳԱՆԵՐԻ</w:t>
      </w:r>
      <w:r w:rsidRPr="00692902">
        <w:rPr>
          <w:rFonts w:ascii="GHEA Grapalat" w:hAnsi="GHEA Grapalat" w:cs="Sylfaen"/>
          <w:b/>
          <w:sz w:val="20"/>
          <w:szCs w:val="20"/>
          <w:lang w:val="af-ZA"/>
        </w:rPr>
        <w:t xml:space="preserve"> </w:t>
      </w:r>
      <w:r w:rsidRPr="00D84863">
        <w:rPr>
          <w:rFonts w:ascii="GHEA Grapalat" w:hAnsi="GHEA Grapalat" w:cs="Sylfaen"/>
          <w:b/>
          <w:sz w:val="20"/>
          <w:szCs w:val="20"/>
          <w:lang w:val="af-ZA"/>
        </w:rPr>
        <w:t>ՁԵՌՔԲԵՐՄԱՆ ՆՊԱՏԱԿՈՎ</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ՀԱՅՏԱՐԱՐՎԱԾ ԳՆԱՆՇՄԱՆ</w:t>
      </w:r>
      <w:r w:rsidRPr="0016025A">
        <w:rPr>
          <w:rFonts w:ascii="GHEA Grapalat" w:hAnsi="GHEA Grapalat" w:cs="Sylfaen"/>
          <w:b/>
          <w:sz w:val="20"/>
          <w:szCs w:val="20"/>
          <w:lang w:val="af-ZA"/>
        </w:rPr>
        <w:t xml:space="preserve"> </w:t>
      </w:r>
      <w:r w:rsidRPr="00692902">
        <w:rPr>
          <w:rFonts w:ascii="GHEA Grapalat" w:hAnsi="GHEA Grapalat" w:cs="Sylfaen"/>
          <w:b/>
          <w:sz w:val="20"/>
          <w:szCs w:val="20"/>
          <w:lang w:val="af-ZA"/>
        </w:rPr>
        <w:t>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52E85">
        <w:rPr>
          <w:rFonts w:ascii="GHEA Grapalat" w:hAnsi="GHEA Grapalat" w:cs="Sylfaen"/>
          <w:b/>
          <w:sz w:val="20"/>
          <w:lang w:val="hy-AM"/>
        </w:rPr>
        <w:t>ԳՆԱՆՇՄԱՆ ՀԱՐՑՄԱՆ</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ՀԱՅՏԸ</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ՊԱՏՐԱՍՏԵԼՈՒ</w:t>
      </w:r>
      <w:r w:rsidR="00152E85" w:rsidRPr="00A71D81">
        <w:rPr>
          <w:rFonts w:ascii="GHEA Grapalat" w:hAnsi="GHEA Grapalat" w:cs="Times Armenian"/>
          <w:b/>
          <w:sz w:val="20"/>
          <w:lang w:val="af-ZA"/>
        </w:rPr>
        <w:t xml:space="preserve">  </w:t>
      </w:r>
      <w:r w:rsidR="00152E85"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p>
    <w:p w:rsidR="00263E0E" w:rsidRPr="00A71D81" w:rsidRDefault="00096865" w:rsidP="002F4423">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6E356D">
        <w:rPr>
          <w:rFonts w:ascii="GHEA Grapalat" w:hAnsi="GHEA Grapalat" w:cs="Sylfaen"/>
          <w:sz w:val="20"/>
        </w:rPr>
        <w:t>լրումն</w:t>
      </w:r>
      <w:r w:rsidRPr="006E356D">
        <w:rPr>
          <w:rFonts w:ascii="GHEA Grapalat" w:hAnsi="GHEA Grapalat"/>
          <w:sz w:val="20"/>
          <w:lang w:val="af-ZA"/>
        </w:rPr>
        <w:t xml:space="preserve"> </w:t>
      </w:r>
      <w:r w:rsidR="008A2291" w:rsidRPr="006E356D">
        <w:rPr>
          <w:rFonts w:ascii="GHEA Grapalat" w:hAnsi="GHEA Grapalat"/>
          <w:b/>
          <w:sz w:val="20"/>
          <w:szCs w:val="20"/>
          <w:lang w:val="hy-AM"/>
        </w:rPr>
        <w:t>«</w:t>
      </w:r>
      <w:r w:rsidR="00344665" w:rsidRPr="006E356D">
        <w:rPr>
          <w:rFonts w:ascii="GHEA Grapalat" w:hAnsi="GHEA Grapalat"/>
          <w:b/>
          <w:sz w:val="20"/>
          <w:szCs w:val="20"/>
          <w:lang w:val="af-ZA"/>
        </w:rPr>
        <w:t>ԳՀԱՊՁԲ-ՀՎԿԱԿ-2022-04</w:t>
      </w:r>
      <w:r w:rsidR="008A2291" w:rsidRPr="006E356D">
        <w:rPr>
          <w:rFonts w:ascii="GHEA Grapalat" w:hAnsi="GHEA Grapalat"/>
          <w:b/>
          <w:sz w:val="20"/>
          <w:szCs w:val="20"/>
          <w:lang w:val="hy-AM"/>
        </w:rPr>
        <w:t xml:space="preserve">» </w:t>
      </w:r>
      <w:r w:rsidRPr="006E356D">
        <w:rPr>
          <w:rFonts w:ascii="GHEA Grapalat" w:hAnsi="GHEA Grapalat" w:cs="Sylfaen"/>
          <w:sz w:val="20"/>
        </w:rPr>
        <w:t>ծածկա</w:t>
      </w:r>
      <w:r w:rsidRPr="006E356D">
        <w:rPr>
          <w:rFonts w:ascii="GHEA Grapalat" w:hAnsi="GHEA Grapalat" w:cs="Times Armenian"/>
          <w:sz w:val="20"/>
        </w:rPr>
        <w:t>գ</w:t>
      </w:r>
      <w:r w:rsidRPr="006E356D">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263E0E">
        <w:rPr>
          <w:rFonts w:ascii="GHEA Grapalat" w:hAnsi="GHEA Grapalat" w:cs="Sylfaen"/>
          <w:sz w:val="20"/>
          <w:lang w:val="hy-AM"/>
        </w:rPr>
        <w:t>գնանշման հարցման</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այսուհետև</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ընթացակար</w:t>
      </w:r>
      <w:r w:rsidR="00263E0E" w:rsidRPr="00A71D81">
        <w:rPr>
          <w:rFonts w:ascii="GHEA Grapalat" w:hAnsi="GHEA Grapalat" w:cs="Times Armenian"/>
          <w:sz w:val="20"/>
        </w:rPr>
        <w:t>գ</w:t>
      </w:r>
      <w:r w:rsidR="00263E0E" w:rsidRPr="00A71D81">
        <w:rPr>
          <w:rFonts w:ascii="GHEA Grapalat" w:hAnsi="GHEA Grapalat" w:cs="Times Armenian"/>
          <w:sz w:val="20"/>
          <w:lang w:val="af-ZA"/>
        </w:rPr>
        <w:t xml:space="preserve">) </w:t>
      </w:r>
      <w:r w:rsidR="00263E0E" w:rsidRPr="00A71D81">
        <w:rPr>
          <w:rFonts w:ascii="GHEA Grapalat" w:hAnsi="GHEA Grapalat" w:cs="Sylfaen"/>
          <w:sz w:val="20"/>
        </w:rPr>
        <w:t>հայտարարության</w:t>
      </w:r>
      <w:r w:rsidR="00263E0E"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8F7829" w:rsidRPr="00D86B1F">
        <w:rPr>
          <w:rFonts w:ascii="GHEA Grapalat" w:hAnsi="GHEA Grapalat"/>
          <w:b/>
          <w:sz w:val="20"/>
          <w:szCs w:val="20"/>
          <w:lang w:val="af-ZA"/>
        </w:rPr>
        <w:t>«Հիվանդությունների վերահսկման և կանխարգելման ազգային կենտրոն» ՊՈԱԿ</w:t>
      </w:r>
      <w:r w:rsidR="008F7829">
        <w:rPr>
          <w:rFonts w:ascii="GHEA Grapalat" w:hAnsi="GHEA Grapalat"/>
          <w:sz w:val="20"/>
          <w:lang w:val="hy-AM"/>
        </w:rPr>
        <w:t>-</w:t>
      </w:r>
      <w:r w:rsidR="008F7829" w:rsidRPr="00AE2768">
        <w:rPr>
          <w:rFonts w:ascii="GHEA Grapalat" w:hAnsi="GHEA Grapalat"/>
          <w:sz w:val="20"/>
        </w:rPr>
        <w:t>ի</w:t>
      </w:r>
      <w:r w:rsidR="008F782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2F4423">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B66377" w:rsidRPr="00AE2768" w:rsidRDefault="00B66377" w:rsidP="00B66377">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էլեկտրոնային փոստի հասցեն է` </w:t>
      </w:r>
      <w:r w:rsidRPr="00D86B1F">
        <w:rPr>
          <w:rFonts w:ascii="GHEA Grapalat" w:hAnsi="GHEA Grapalat"/>
          <w:b/>
          <w:color w:val="000000"/>
        </w:rPr>
        <w:t>procurement@ncdc.am</w:t>
      </w:r>
    </w:p>
    <w:p w:rsidR="00096865" w:rsidRPr="00A71D81" w:rsidRDefault="00F5653D" w:rsidP="002F4423">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A4DC8" w:rsidRPr="00DC4BEC" w:rsidRDefault="000A4DC8" w:rsidP="000A4DC8">
      <w:pPr>
        <w:pStyle w:val="Heading3"/>
        <w:spacing w:line="240" w:lineRule="auto"/>
        <w:ind w:firstLine="567"/>
        <w:jc w:val="both"/>
        <w:rPr>
          <w:rFonts w:ascii="GHEA Grapalat" w:hAnsi="GHEA Grapalat"/>
          <w:i w:val="0"/>
          <w:lang w:val="af-ZA"/>
        </w:rPr>
      </w:pPr>
      <w:r w:rsidRPr="00DC4BEC">
        <w:rPr>
          <w:rFonts w:ascii="GHEA Grapalat" w:hAnsi="GHEA Grapalat" w:cs="Sylfaen"/>
          <w:i w:val="0"/>
        </w:rPr>
        <w:t>1.1 Գնման</w:t>
      </w:r>
      <w:r w:rsidRPr="00DC4BEC">
        <w:rPr>
          <w:rFonts w:ascii="GHEA Grapalat" w:hAnsi="GHEA Grapalat" w:cs="Sylfaen"/>
          <w:i w:val="0"/>
          <w:lang w:val="af-ZA"/>
        </w:rPr>
        <w:t xml:space="preserve"> </w:t>
      </w:r>
      <w:r w:rsidRPr="00DC4BEC">
        <w:rPr>
          <w:rFonts w:ascii="GHEA Grapalat" w:hAnsi="GHEA Grapalat" w:cs="Sylfaen"/>
          <w:i w:val="0"/>
        </w:rPr>
        <w:t>առարկա</w:t>
      </w:r>
      <w:r w:rsidRPr="00DC4BEC">
        <w:rPr>
          <w:rFonts w:ascii="GHEA Grapalat" w:hAnsi="GHEA Grapalat" w:cs="Sylfaen"/>
          <w:i w:val="0"/>
          <w:lang w:val="af-ZA"/>
        </w:rPr>
        <w:t xml:space="preserve"> </w:t>
      </w:r>
      <w:r w:rsidRPr="00DC4BEC">
        <w:rPr>
          <w:rFonts w:ascii="GHEA Grapalat" w:hAnsi="GHEA Grapalat" w:cs="Sylfaen"/>
          <w:i w:val="0"/>
        </w:rPr>
        <w:t>է</w:t>
      </w:r>
      <w:r w:rsidRPr="00DC4BEC">
        <w:rPr>
          <w:rFonts w:ascii="GHEA Grapalat" w:hAnsi="GHEA Grapalat" w:cs="Sylfaen"/>
          <w:i w:val="0"/>
          <w:lang w:val="af-ZA"/>
        </w:rPr>
        <w:t xml:space="preserve"> </w:t>
      </w:r>
      <w:r w:rsidRPr="00DC4BEC">
        <w:rPr>
          <w:rFonts w:ascii="GHEA Grapalat" w:hAnsi="GHEA Grapalat" w:cs="Sylfaen"/>
          <w:i w:val="0"/>
        </w:rPr>
        <w:t>հանդիսանում</w:t>
      </w:r>
      <w:r w:rsidRPr="00DC4BEC">
        <w:rPr>
          <w:rFonts w:ascii="GHEA Grapalat" w:hAnsi="GHEA Grapalat" w:cs="Sylfaen"/>
          <w:i w:val="0"/>
          <w:lang w:val="af-ZA"/>
        </w:rPr>
        <w:t xml:space="preserve"> </w:t>
      </w:r>
      <w:r w:rsidRPr="00DC4BEC">
        <w:rPr>
          <w:rFonts w:ascii="GHEA Grapalat" w:hAnsi="GHEA Grapalat"/>
          <w:b/>
          <w:i w:val="0"/>
          <w:lang w:val="af-ZA"/>
        </w:rPr>
        <w:t>«Հիվանդությունների վերահսկման և կանխարգելման ազգային կենտրոն» ՊՈԱԿ</w:t>
      </w:r>
      <w:r w:rsidRPr="00DC4BEC">
        <w:rPr>
          <w:rFonts w:ascii="GHEA Grapalat" w:hAnsi="GHEA Grapalat"/>
          <w:i w:val="0"/>
          <w:lang w:val="hy-AM"/>
        </w:rPr>
        <w:t>-</w:t>
      </w:r>
      <w:r w:rsidRPr="00DC4BEC">
        <w:rPr>
          <w:rFonts w:ascii="GHEA Grapalat" w:hAnsi="GHEA Grapalat"/>
          <w:i w:val="0"/>
        </w:rPr>
        <w:t>ի</w:t>
      </w:r>
      <w:r w:rsidRPr="00DC4BEC">
        <w:rPr>
          <w:rFonts w:ascii="GHEA Grapalat" w:hAnsi="GHEA Grapalat" w:cs="Sylfaen"/>
          <w:i w:val="0"/>
        </w:rPr>
        <w:t xml:space="preserve"> կարիքների</w:t>
      </w:r>
      <w:r w:rsidRPr="00DC4BEC">
        <w:rPr>
          <w:rFonts w:ascii="GHEA Grapalat" w:hAnsi="GHEA Grapalat" w:cs="Times Armenian"/>
          <w:i w:val="0"/>
          <w:lang w:val="af-ZA"/>
        </w:rPr>
        <w:t xml:space="preserve"> </w:t>
      </w:r>
      <w:r w:rsidRPr="00DC4BEC">
        <w:rPr>
          <w:rFonts w:ascii="GHEA Grapalat" w:hAnsi="GHEA Grapalat" w:cs="Sylfaen"/>
          <w:i w:val="0"/>
        </w:rPr>
        <w:t>համար</w:t>
      </w:r>
      <w:r w:rsidRPr="00DC4BEC">
        <w:rPr>
          <w:rFonts w:ascii="GHEA Grapalat" w:hAnsi="GHEA Grapalat" w:cs="Times Armenian"/>
          <w:i w:val="0"/>
          <w:lang w:val="af-ZA"/>
        </w:rPr>
        <w:t xml:space="preserve">` </w:t>
      </w:r>
      <w:r w:rsidR="00DC4BEC" w:rsidRPr="00DC4BEC">
        <w:rPr>
          <w:rFonts w:ascii="GHEA Grapalat" w:hAnsi="GHEA Grapalat"/>
          <w:b/>
          <w:i w:val="0"/>
          <w:lang w:val="af-ZA"/>
        </w:rPr>
        <w:t>լաբորատոր պարագաների</w:t>
      </w:r>
      <w:r w:rsidRPr="00DC4BEC">
        <w:rPr>
          <w:rFonts w:ascii="GHEA Grapalat" w:hAnsi="GHEA Grapalat"/>
          <w:b/>
          <w:i w:val="0"/>
          <w:lang w:val="af-ZA"/>
        </w:rPr>
        <w:t xml:space="preserve"> </w:t>
      </w:r>
      <w:r w:rsidRPr="00DC4BEC">
        <w:rPr>
          <w:rFonts w:ascii="GHEA Grapalat" w:hAnsi="GHEA Grapalat"/>
          <w:i w:val="0"/>
        </w:rPr>
        <w:t>ձեռքբերումը</w:t>
      </w:r>
      <w:r w:rsidRPr="00DC4BEC">
        <w:rPr>
          <w:rFonts w:ascii="GHEA Grapalat" w:hAnsi="GHEA Grapalat"/>
          <w:i w:val="0"/>
          <w:lang w:val="af-ZA"/>
        </w:rPr>
        <w:t xml:space="preserve"> (</w:t>
      </w:r>
      <w:r w:rsidRPr="00DC4BEC">
        <w:rPr>
          <w:rFonts w:ascii="GHEA Grapalat" w:hAnsi="GHEA Grapalat"/>
          <w:i w:val="0"/>
        </w:rPr>
        <w:t>այսուհետ</w:t>
      </w:r>
      <w:r w:rsidRPr="00DC4BEC">
        <w:rPr>
          <w:rFonts w:ascii="GHEA Grapalat" w:hAnsi="GHEA Grapalat"/>
          <w:i w:val="0"/>
          <w:lang w:val="af-ZA"/>
        </w:rPr>
        <w:t xml:space="preserve">` </w:t>
      </w:r>
      <w:r w:rsidRPr="00DC4BEC">
        <w:rPr>
          <w:rFonts w:ascii="GHEA Grapalat" w:hAnsi="GHEA Grapalat"/>
          <w:i w:val="0"/>
        </w:rPr>
        <w:t>նաև</w:t>
      </w:r>
      <w:r w:rsidRPr="00DC4BEC">
        <w:rPr>
          <w:rFonts w:ascii="GHEA Grapalat" w:hAnsi="GHEA Grapalat"/>
          <w:i w:val="0"/>
          <w:lang w:val="af-ZA"/>
        </w:rPr>
        <w:t xml:space="preserve"> </w:t>
      </w:r>
      <w:r w:rsidRPr="00DC4BEC">
        <w:rPr>
          <w:rFonts w:ascii="GHEA Grapalat" w:hAnsi="GHEA Grapalat"/>
          <w:i w:val="0"/>
        </w:rPr>
        <w:t>ապրանք</w:t>
      </w:r>
      <w:r w:rsidRPr="00DC4BEC">
        <w:rPr>
          <w:rFonts w:ascii="GHEA Grapalat" w:hAnsi="GHEA Grapalat"/>
          <w:i w:val="0"/>
          <w:lang w:val="af-ZA"/>
        </w:rPr>
        <w:t xml:space="preserve">), </w:t>
      </w:r>
      <w:r w:rsidRPr="00DC4BEC">
        <w:rPr>
          <w:rFonts w:ascii="GHEA Grapalat" w:hAnsi="GHEA Grapalat"/>
          <w:i w:val="0"/>
        </w:rPr>
        <w:t>որոնք</w:t>
      </w:r>
      <w:r w:rsidRPr="00DC4BEC">
        <w:rPr>
          <w:rFonts w:ascii="GHEA Grapalat" w:hAnsi="GHEA Grapalat"/>
          <w:i w:val="0"/>
          <w:lang w:val="af-ZA"/>
        </w:rPr>
        <w:t xml:space="preserve"> </w:t>
      </w:r>
      <w:r w:rsidRPr="00DC4BEC">
        <w:rPr>
          <w:rFonts w:ascii="GHEA Grapalat" w:hAnsi="GHEA Grapalat"/>
          <w:i w:val="0"/>
        </w:rPr>
        <w:t>խմբավորված</w:t>
      </w:r>
      <w:r w:rsidRPr="00DC4BEC">
        <w:rPr>
          <w:rFonts w:ascii="GHEA Grapalat" w:hAnsi="GHEA Grapalat"/>
          <w:i w:val="0"/>
          <w:lang w:val="af-ZA"/>
        </w:rPr>
        <w:t xml:space="preserve"> </w:t>
      </w:r>
      <w:r w:rsidRPr="00DC4BEC">
        <w:rPr>
          <w:rFonts w:ascii="GHEA Grapalat" w:hAnsi="GHEA Grapalat"/>
          <w:b/>
          <w:i w:val="0"/>
        </w:rPr>
        <w:t>են</w:t>
      </w:r>
      <w:r w:rsidRPr="00DC4BEC">
        <w:rPr>
          <w:rFonts w:ascii="GHEA Grapalat" w:hAnsi="GHEA Grapalat"/>
          <w:b/>
          <w:i w:val="0"/>
          <w:lang w:val="af-ZA"/>
        </w:rPr>
        <w:t xml:space="preserve"> </w:t>
      </w:r>
      <w:r w:rsidRPr="00DC4BEC">
        <w:rPr>
          <w:rFonts w:ascii="GHEA Grapalat" w:hAnsi="GHEA Grapalat"/>
          <w:b/>
          <w:i w:val="0"/>
          <w:lang w:val="en-US"/>
        </w:rPr>
        <w:t>3</w:t>
      </w:r>
      <w:r w:rsidR="00DC4BEC" w:rsidRPr="00DC4BEC">
        <w:rPr>
          <w:rFonts w:ascii="GHEA Grapalat" w:hAnsi="GHEA Grapalat"/>
          <w:b/>
          <w:i w:val="0"/>
          <w:lang w:val="en-US"/>
        </w:rPr>
        <w:t>7</w:t>
      </w:r>
      <w:r w:rsidRPr="00DC4BEC">
        <w:rPr>
          <w:rFonts w:ascii="GHEA Grapalat" w:hAnsi="GHEA Grapalat"/>
          <w:b/>
          <w:i w:val="0"/>
          <w:lang w:val="hy-AM"/>
        </w:rPr>
        <w:t xml:space="preserve"> </w:t>
      </w:r>
      <w:r w:rsidRPr="00DC4BEC">
        <w:rPr>
          <w:rFonts w:ascii="GHEA Grapalat" w:hAnsi="GHEA Grapalat" w:cs="Sylfaen"/>
          <w:b/>
          <w:i w:val="0"/>
        </w:rPr>
        <w:t>չափաբաժին</w:t>
      </w:r>
      <w:r w:rsidRPr="00DC4BEC">
        <w:rPr>
          <w:rFonts w:ascii="GHEA Grapalat" w:hAnsi="GHEA Grapalat" w:cs="Sylfaen"/>
          <w:b/>
          <w:i w:val="0"/>
          <w:lang w:val="hy-AM"/>
        </w:rPr>
        <w:t>ն</w:t>
      </w:r>
      <w:r w:rsidRPr="00DC4BEC">
        <w:rPr>
          <w:rFonts w:ascii="GHEA Grapalat" w:hAnsi="GHEA Grapalat" w:cs="Sylfaen"/>
          <w:b/>
          <w:i w:val="0"/>
        </w:rPr>
        <w:t>երում</w:t>
      </w:r>
      <w:r w:rsidRPr="00DC4BEC">
        <w:rPr>
          <w:rFonts w:ascii="GHEA Grapalat" w:hAnsi="GHEA Grapalat" w:cs="Sylfaen"/>
          <w:b/>
          <w:i w:val="0"/>
          <w:lang w:val="hy-AM"/>
        </w:rPr>
        <w:t xml:space="preserve"> (կցվում է հավելված թիվ 1</w:t>
      </w:r>
      <w:proofErr w:type="gramStart"/>
      <w:r w:rsidRPr="00DC4BEC">
        <w:rPr>
          <w:rFonts w:ascii="GHEA Grapalat" w:hAnsi="GHEA Grapalat" w:cs="Sylfaen"/>
          <w:b/>
          <w:i w:val="0"/>
          <w:lang w:val="hy-AM"/>
        </w:rPr>
        <w:t>)</w:t>
      </w:r>
      <w:r w:rsidRPr="00DC4BEC">
        <w:rPr>
          <w:rFonts w:ascii="GHEA Grapalat" w:hAnsi="GHEA Grapalat" w:cs="Times Armenian"/>
          <w:b/>
          <w:i w:val="0"/>
          <w:lang w:val="af-ZA"/>
        </w:rPr>
        <w:t>`</w:t>
      </w:r>
      <w:proofErr w:type="gramEnd"/>
    </w:p>
    <w:p w:rsidR="000A4DC8" w:rsidRPr="00DC4BEC" w:rsidRDefault="000A4DC8" w:rsidP="00EF3662">
      <w:pPr>
        <w:pStyle w:val="Heading3"/>
        <w:spacing w:line="240" w:lineRule="auto"/>
        <w:ind w:firstLine="567"/>
        <w:jc w:val="both"/>
        <w:rPr>
          <w:rFonts w:ascii="GHEA Grapalat" w:hAnsi="GHEA Grapalat" w:cs="Sylfaen"/>
          <w:i w:val="0"/>
          <w:lang w:val="af-Z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6"/>
        <w:gridCol w:w="1559"/>
        <w:gridCol w:w="8221"/>
      </w:tblGrid>
      <w:tr w:rsidR="006675F2" w:rsidRPr="00DC4BEC" w:rsidTr="00A90422">
        <w:trPr>
          <w:trHeight w:val="480"/>
        </w:trPr>
        <w:tc>
          <w:tcPr>
            <w:tcW w:w="1985" w:type="dxa"/>
            <w:gridSpan w:val="2"/>
            <w:vAlign w:val="center"/>
          </w:tcPr>
          <w:p w:rsidR="006675F2" w:rsidRPr="00DC4BEC" w:rsidRDefault="006675F2" w:rsidP="00D30C7A">
            <w:pPr>
              <w:pStyle w:val="BodyTextIndent2"/>
              <w:spacing w:line="240" w:lineRule="auto"/>
              <w:ind w:firstLine="0"/>
              <w:jc w:val="center"/>
              <w:rPr>
                <w:rFonts w:ascii="GHEA Grapalat" w:hAnsi="GHEA Grapalat"/>
                <w:b/>
                <w:bCs/>
                <w:iCs/>
              </w:rPr>
            </w:pPr>
            <w:r w:rsidRPr="00DC4BEC">
              <w:rPr>
                <w:rFonts w:ascii="GHEA Grapalat" w:hAnsi="GHEA Grapalat"/>
                <w:b/>
                <w:bCs/>
                <w:iCs/>
              </w:rPr>
              <w:t xml:space="preserve">Չափաբաժինների </w:t>
            </w:r>
          </w:p>
        </w:tc>
        <w:tc>
          <w:tcPr>
            <w:tcW w:w="8221" w:type="dxa"/>
            <w:vMerge w:val="restart"/>
            <w:vAlign w:val="center"/>
          </w:tcPr>
          <w:p w:rsidR="006675F2" w:rsidRPr="00DC4BEC" w:rsidRDefault="006675F2" w:rsidP="00EF3662">
            <w:pPr>
              <w:pStyle w:val="BodyTextIndent2"/>
              <w:spacing w:line="240" w:lineRule="auto"/>
              <w:ind w:firstLine="0"/>
              <w:jc w:val="center"/>
              <w:rPr>
                <w:rFonts w:ascii="GHEA Grapalat" w:hAnsi="GHEA Grapalat"/>
                <w:b/>
                <w:bCs/>
                <w:iCs/>
              </w:rPr>
            </w:pPr>
            <w:r w:rsidRPr="00DC4BEC">
              <w:rPr>
                <w:rFonts w:ascii="GHEA Grapalat" w:hAnsi="GHEA Grapalat"/>
                <w:b/>
                <w:bCs/>
                <w:iCs/>
              </w:rPr>
              <w:t>Չափաբաժնի անվանումը</w:t>
            </w:r>
          </w:p>
        </w:tc>
      </w:tr>
      <w:tr w:rsidR="006675F2" w:rsidRPr="00DC4BEC" w:rsidTr="00A90422">
        <w:trPr>
          <w:trHeight w:val="292"/>
        </w:trPr>
        <w:tc>
          <w:tcPr>
            <w:tcW w:w="426" w:type="dxa"/>
            <w:vAlign w:val="center"/>
          </w:tcPr>
          <w:p w:rsidR="006675F2" w:rsidRPr="00DC4BEC" w:rsidRDefault="003E664D" w:rsidP="003E664D">
            <w:pPr>
              <w:pStyle w:val="BodyTextIndent2"/>
              <w:tabs>
                <w:tab w:val="left" w:pos="459"/>
              </w:tabs>
              <w:spacing w:line="240" w:lineRule="auto"/>
              <w:ind w:right="1452" w:firstLine="34"/>
              <w:jc w:val="center"/>
              <w:rPr>
                <w:rFonts w:ascii="GHEA Grapalat" w:hAnsi="GHEA Grapalat"/>
                <w:b/>
                <w:bCs/>
                <w:iCs/>
              </w:rPr>
            </w:pPr>
            <w:r w:rsidRPr="00DC4BEC">
              <w:rPr>
                <w:rFonts w:ascii="GHEA Grapalat" w:hAnsi="GHEA Grapalat"/>
                <w:b/>
                <w:bCs/>
                <w:iCs/>
              </w:rPr>
              <w:t>№</w:t>
            </w:r>
          </w:p>
        </w:tc>
        <w:tc>
          <w:tcPr>
            <w:tcW w:w="1559" w:type="dxa"/>
            <w:vAlign w:val="center"/>
          </w:tcPr>
          <w:p w:rsidR="006675F2" w:rsidRPr="00DC4BEC" w:rsidRDefault="00D30C7A" w:rsidP="008B20BD">
            <w:pPr>
              <w:pStyle w:val="BodyTextIndent2"/>
              <w:spacing w:line="240" w:lineRule="auto"/>
              <w:ind w:firstLine="0"/>
              <w:jc w:val="center"/>
              <w:rPr>
                <w:rFonts w:ascii="GHEA Grapalat" w:hAnsi="GHEA Grapalat"/>
                <w:b/>
                <w:bCs/>
                <w:iCs/>
              </w:rPr>
            </w:pPr>
            <w:r w:rsidRPr="00DC4BEC">
              <w:rPr>
                <w:rFonts w:ascii="GHEA Grapalat" w:hAnsi="GHEA Grapalat"/>
                <w:b/>
                <w:bCs/>
                <w:iCs/>
                <w:lang w:val="hy-AM"/>
              </w:rPr>
              <w:t>գնման</w:t>
            </w:r>
            <w:r w:rsidRPr="00DC4BEC">
              <w:rPr>
                <w:rFonts w:ascii="GHEA Grapalat" w:hAnsi="GHEA Grapalat"/>
                <w:b/>
                <w:bCs/>
                <w:iCs/>
                <w:lang w:val="en-US"/>
              </w:rPr>
              <w:t xml:space="preserve"> </w:t>
            </w:r>
            <w:r w:rsidRPr="00DC4BEC">
              <w:rPr>
                <w:rFonts w:ascii="GHEA Grapalat" w:hAnsi="GHEA Grapalat"/>
                <w:b/>
                <w:bCs/>
                <w:iCs/>
                <w:lang w:val="hy-AM"/>
              </w:rPr>
              <w:t xml:space="preserve"> գինը</w:t>
            </w:r>
          </w:p>
        </w:tc>
        <w:tc>
          <w:tcPr>
            <w:tcW w:w="8221" w:type="dxa"/>
            <w:vMerge/>
            <w:vAlign w:val="center"/>
          </w:tcPr>
          <w:p w:rsidR="006675F2" w:rsidRPr="00DC4BEC" w:rsidRDefault="006675F2" w:rsidP="00EF3662">
            <w:pPr>
              <w:pStyle w:val="BodyTextIndent2"/>
              <w:spacing w:line="240" w:lineRule="auto"/>
              <w:ind w:firstLine="0"/>
              <w:jc w:val="center"/>
              <w:rPr>
                <w:rFonts w:ascii="GHEA Grapalat" w:hAnsi="GHEA Grapalat"/>
                <w:b/>
                <w:bCs/>
                <w:iCs/>
              </w:rPr>
            </w:pPr>
          </w:p>
        </w:tc>
      </w:tr>
      <w:tr w:rsidR="00A90422" w:rsidRPr="00E71811" w:rsidTr="00A90422">
        <w:tc>
          <w:tcPr>
            <w:tcW w:w="426" w:type="dxa"/>
            <w:vAlign w:val="center"/>
          </w:tcPr>
          <w:p w:rsidR="00A90422" w:rsidRPr="00DC4BEC" w:rsidRDefault="00A90422" w:rsidP="008B20BD">
            <w:pPr>
              <w:pStyle w:val="BodyTextIndent2"/>
              <w:widowControl w:val="0"/>
              <w:numPr>
                <w:ilvl w:val="0"/>
                <w:numId w:val="31"/>
              </w:numPr>
              <w:spacing w:line="240" w:lineRule="auto"/>
              <w:ind w:left="0" w:right="113" w:firstLine="0"/>
              <w:jc w:val="center"/>
              <w:rPr>
                <w:rFonts w:ascii="GHEA Grapalat" w:hAnsi="GHEA Grapalat"/>
              </w:rPr>
            </w:pPr>
          </w:p>
        </w:tc>
        <w:tc>
          <w:tcPr>
            <w:tcW w:w="1559" w:type="dxa"/>
            <w:vAlign w:val="center"/>
          </w:tcPr>
          <w:p w:rsidR="00A90422" w:rsidRPr="00DC4BEC" w:rsidRDefault="00A90422" w:rsidP="00306EF3">
            <w:pPr>
              <w:jc w:val="center"/>
              <w:rPr>
                <w:rFonts w:ascii="GHEA Grapalat" w:hAnsi="GHEA Grapalat" w:cs="Calibri"/>
                <w:sz w:val="20"/>
                <w:szCs w:val="20"/>
              </w:rPr>
            </w:pPr>
            <w:r w:rsidRPr="00DC4BEC">
              <w:rPr>
                <w:rFonts w:ascii="GHEA Grapalat" w:hAnsi="GHEA Grapalat" w:cs="Calibri"/>
                <w:sz w:val="20"/>
                <w:szCs w:val="20"/>
              </w:rPr>
              <w:t>21 000</w:t>
            </w:r>
          </w:p>
        </w:tc>
        <w:tc>
          <w:tcPr>
            <w:tcW w:w="8221" w:type="dxa"/>
            <w:vAlign w:val="center"/>
          </w:tcPr>
          <w:p w:rsidR="00A90422" w:rsidRPr="00E71811" w:rsidRDefault="00A90422">
            <w:pPr>
              <w:rPr>
                <w:rFonts w:ascii="GHEA Grapalat" w:hAnsi="GHEA Grapalat" w:cs="Calibri"/>
                <w:sz w:val="20"/>
                <w:szCs w:val="20"/>
              </w:rPr>
            </w:pPr>
            <w:r w:rsidRPr="00DC4BEC">
              <w:rPr>
                <w:rFonts w:ascii="GHEA Grapalat" w:hAnsi="GHEA Grapalat" w:cs="Calibri"/>
                <w:sz w:val="20"/>
                <w:szCs w:val="20"/>
              </w:rPr>
              <w:t>Կենսաբանական ինդիկատոր «БиоТЕСТ-П2-ВИНАР» կամ համարժեք՝ շոգեգոլորշային մանրէազերծման ռեժիմի ստուգման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21 000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Կենսաբանական ինդիկատոր «БиоТЕСТ-В1-ВИНАР» կամ համարժեք՝չորացնող պահարանի աշխատանքային  ռեժիմի ստուգման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Ջերմաչափ Էլեկտրոնային՝ ջերմաստիճանի լարային սենսորով</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2 900 000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Պետրիի թաս` միանվագ օգտագործման 9 - 9,5 սմ</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17 400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Ֆիլտրի թուղթ` տրամագիծը 12,5 սմ</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Պոլիստիրենային մածկաթիակ՝ բկանցքի քսուկի նմուշառման համար՝ մանրէազերծ</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75 000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Միանվագ օգտագործման մանրէազերծ մածկաթիակ (շպատել) բկանցքի քսուկի նմուշառման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60 000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Մանրէազերծ միանվագ մանրէաբանական օղեր 1 մկլ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60 000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Մանրէազերծ միանվագ մանրէաբանական օղեր 10 մկլ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60 000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Պտուտակավոր կափարիչով պլաստիկե տարա 250-500 մլ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60 000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Պտուտակավոր կափարիչով պլաստիկե տարա՝ հեղուկ նմուշների համար 100-120 մլ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55 000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Նմուշառման մանրէազերծ տարաներ գդալիկով, անհատական փաթեթավորմամբ</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300 000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Կաթոցիկներ միանվագ օգտագործման, մանրէազերծ 1 մլ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90 000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Կպչուն պիտակ - ժապավեն</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1 750 000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Փաթեթավորման մագաղաթյա (կալկա) թուղթ կամ կրաֆտ թուղթ</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117 000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Թաղանթներ «Վլադիպոր» N 35 մմ տրամագծով</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160 000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Պետրիի թաս` միանվագ օգտագործման 14 - 15 սմ</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825 000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Պետրիի թաս` ապակյա, 9 - 9,5 սմ տրամագծով</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50 000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Ձեռնոց բժշկական մանրէազերծ</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Ջերմաչափ գերցածր ջերմաստիճան ապահովող սառցարաններում ջերմային ռեժիմի հսկողության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25 200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pH-ի որոշման ինդիկատորային թղթիկներ` ունիվերսալ</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1 740 000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Միանվագ օգտագործման ձողեր` վիրախծուծ, անհատական փաթեթավորմամբ_1</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250 000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Միանվագ օգտագործման ձողեր` վիրախծուծ, անհատական փաթեթավորմամբ_2</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1 000 050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Միանվագ օգտագործման մանրէազերծ փորձանոթներ՝ պոլիստիրոլային վիրախծուծով</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50 000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Ձեռքի չափաբաժանիչ (դոզատոր)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Մանրէազերծ պոլիէթիլենային տոպրակներ նմուշներ վերցնելու համար_1</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Մանրէազերծ պոլիէթիլենային տոպրակներ նմուշներ վերցնելու համար_2</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67 200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Տրանսպորտային միջավայր վերին շնչուղիներից նմուշառված քսուկների պահպանման ու տեղափոխման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142 500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Ինդիկատոր ավտոկլավների ռեժիմի կենսաբանական մեթոդով ստուգման համար՝ B. Stearothermophilus</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136 990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Ինդիկատորներ ավտոկլավների 120±1</w:t>
            </w:r>
            <w:r w:rsidRPr="00E71811">
              <w:rPr>
                <w:rFonts w:ascii="GHEA Grapalat" w:hAnsi="GHEA Grapalat" w:cs="Calibri"/>
                <w:sz w:val="20"/>
                <w:szCs w:val="20"/>
                <w:vertAlign w:val="superscript"/>
              </w:rPr>
              <w:t>օ</w:t>
            </w:r>
            <w:r w:rsidRPr="00E71811">
              <w:rPr>
                <w:rFonts w:ascii="GHEA Grapalat" w:hAnsi="GHEA Grapalat" w:cs="Calibri"/>
                <w:sz w:val="20"/>
                <w:szCs w:val="20"/>
              </w:rPr>
              <w:t>C 60 րոպե աշխատանքային ռեեժիմի ստուգման համար</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Արտակարգ իրավիճակներում թափված նյութի հավաքման հավաքածու</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240 000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Թանզիվ</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130 500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Բինտ</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1 250 000</w:t>
            </w:r>
          </w:p>
        </w:tc>
        <w:tc>
          <w:tcPr>
            <w:tcW w:w="8221" w:type="dxa"/>
            <w:vAlign w:val="center"/>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Պտտվող կափարիչներով լաբորատոր շշեր 1 լ-ոց</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Շտատիվ 1.5 - 2.0 մլ ծավալով միկրոփորձանոթների համար՝ 96 տեղ</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Շտատիվ 1.5 - 2.0 մլ ծավալով միկրոփորձանոթների համար ՝ 80 տեղ</w:t>
            </w:r>
          </w:p>
        </w:tc>
      </w:tr>
      <w:tr w:rsidR="00A90422" w:rsidRPr="00E71811" w:rsidTr="00A90422">
        <w:tc>
          <w:tcPr>
            <w:tcW w:w="426" w:type="dxa"/>
            <w:vAlign w:val="center"/>
          </w:tcPr>
          <w:p w:rsidR="00A90422" w:rsidRPr="00E71811" w:rsidRDefault="00A90422" w:rsidP="008B20BD">
            <w:pPr>
              <w:pStyle w:val="BodyTextIndent2"/>
              <w:widowControl w:val="0"/>
              <w:numPr>
                <w:ilvl w:val="0"/>
                <w:numId w:val="31"/>
              </w:numPr>
              <w:spacing w:line="240" w:lineRule="auto"/>
              <w:ind w:left="0" w:firstLine="0"/>
              <w:jc w:val="center"/>
              <w:rPr>
                <w:rFonts w:ascii="GHEA Grapalat" w:hAnsi="GHEA Grapalat"/>
              </w:rPr>
            </w:pPr>
          </w:p>
        </w:tc>
        <w:tc>
          <w:tcPr>
            <w:tcW w:w="1559" w:type="dxa"/>
            <w:vAlign w:val="center"/>
          </w:tcPr>
          <w:p w:rsidR="00A90422" w:rsidRPr="00E71811" w:rsidRDefault="00A90422" w:rsidP="00306EF3">
            <w:pPr>
              <w:jc w:val="center"/>
              <w:rPr>
                <w:rFonts w:ascii="GHEA Grapalat" w:hAnsi="GHEA Grapalat" w:cs="Calibri"/>
                <w:sz w:val="20"/>
                <w:szCs w:val="20"/>
              </w:rPr>
            </w:pPr>
            <w:r w:rsidRPr="00E71811">
              <w:rPr>
                <w:rFonts w:ascii="GHEA Grapalat" w:hAnsi="GHEA Grapalat" w:cs="Calibri"/>
                <w:sz w:val="20"/>
                <w:szCs w:val="20"/>
              </w:rPr>
              <w:t>0</w:t>
            </w:r>
          </w:p>
        </w:tc>
        <w:tc>
          <w:tcPr>
            <w:tcW w:w="8221" w:type="dxa"/>
          </w:tcPr>
          <w:p w:rsidR="00A90422" w:rsidRPr="00E71811" w:rsidRDefault="00A90422">
            <w:pPr>
              <w:rPr>
                <w:rFonts w:ascii="GHEA Grapalat" w:hAnsi="GHEA Grapalat" w:cs="Calibri"/>
                <w:sz w:val="20"/>
                <w:szCs w:val="20"/>
              </w:rPr>
            </w:pPr>
            <w:r w:rsidRPr="00E71811">
              <w:rPr>
                <w:rFonts w:ascii="GHEA Grapalat" w:hAnsi="GHEA Grapalat" w:cs="Calibri"/>
                <w:sz w:val="20"/>
                <w:szCs w:val="20"/>
              </w:rPr>
              <w:t>Շտատիվ 0.2 մլ ծավալով Էպպենդորֆ միկրոփորձանոթների համար՝ 50 տեղ</w:t>
            </w:r>
          </w:p>
        </w:tc>
      </w:tr>
    </w:tbl>
    <w:p w:rsidR="00096865" w:rsidRPr="00A71D81" w:rsidRDefault="00816505" w:rsidP="00EF3662">
      <w:pPr>
        <w:pStyle w:val="BodyTextIndent2"/>
        <w:spacing w:line="240" w:lineRule="auto"/>
        <w:ind w:firstLine="567"/>
        <w:rPr>
          <w:rFonts w:ascii="GHEA Grapalat" w:hAnsi="GHEA Grapalat"/>
        </w:rPr>
      </w:pPr>
      <w:r w:rsidRPr="00A71D81">
        <w:rPr>
          <w:rFonts w:ascii="GHEA Grapalat" w:hAnsi="GHEA Grapalat"/>
        </w:rPr>
        <w:lastRenderedPageBreak/>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1A15EA" w:rsidRDefault="001A15EA" w:rsidP="00EF3662">
      <w:pPr>
        <w:jc w:val="center"/>
        <w:rPr>
          <w:rFonts w:ascii="GHEA Grapalat" w:hAnsi="GHEA Grapalat"/>
          <w:b/>
          <w:sz w:val="20"/>
          <w:lang w:val="es-ES"/>
        </w:rPr>
      </w:pPr>
    </w:p>
    <w:p w:rsidR="001A15EA" w:rsidRDefault="001A15EA" w:rsidP="00EF3662">
      <w:pPr>
        <w:jc w:val="center"/>
        <w:rPr>
          <w:rFonts w:ascii="GHEA Grapalat" w:hAnsi="GHEA Grapalat"/>
          <w:b/>
          <w:sz w:val="20"/>
          <w:lang w:val="es-ES"/>
        </w:rPr>
      </w:pPr>
    </w:p>
    <w:p w:rsidR="00096865" w:rsidRPr="006D7580" w:rsidRDefault="002B32D6" w:rsidP="00EF3662">
      <w:pPr>
        <w:jc w:val="center"/>
        <w:rPr>
          <w:rFonts w:ascii="GHEA Grapalat" w:hAnsi="GHEA Grapalat"/>
          <w:b/>
          <w:sz w:val="20"/>
          <w:lang w:val="es-ES"/>
        </w:rPr>
      </w:pPr>
      <w:r w:rsidRPr="006D7580">
        <w:rPr>
          <w:rFonts w:ascii="GHEA Grapalat" w:hAnsi="GHEA Grapalat"/>
          <w:b/>
          <w:sz w:val="20"/>
          <w:lang w:val="es-ES"/>
        </w:rPr>
        <w:t xml:space="preserve">2.  </w:t>
      </w:r>
      <w:r w:rsidRPr="006D7580">
        <w:rPr>
          <w:rFonts w:ascii="GHEA Grapalat" w:hAnsi="GHEA Grapalat" w:cs="Sylfaen"/>
          <w:b/>
          <w:sz w:val="20"/>
        </w:rPr>
        <w:t>ՄԱՍՆԱԿՑԻ</w:t>
      </w:r>
      <w:r w:rsidRPr="006D7580">
        <w:rPr>
          <w:rFonts w:ascii="GHEA Grapalat" w:hAnsi="GHEA Grapalat"/>
          <w:b/>
          <w:sz w:val="20"/>
          <w:lang w:val="es-ES"/>
        </w:rPr>
        <w:t xml:space="preserve"> </w:t>
      </w:r>
      <w:r w:rsidRPr="006D7580">
        <w:rPr>
          <w:rFonts w:ascii="GHEA Grapalat" w:hAnsi="GHEA Grapalat" w:cs="Sylfaen"/>
          <w:b/>
          <w:sz w:val="20"/>
        </w:rPr>
        <w:t>ՄԱՍՆԱԿՑՈՒԹՅԱՆ</w:t>
      </w:r>
      <w:r w:rsidRPr="006D7580">
        <w:rPr>
          <w:rFonts w:ascii="GHEA Grapalat" w:hAnsi="GHEA Grapalat"/>
          <w:b/>
          <w:sz w:val="20"/>
          <w:lang w:val="es-ES"/>
        </w:rPr>
        <w:t xml:space="preserve"> </w:t>
      </w:r>
      <w:r w:rsidRPr="006D7580">
        <w:rPr>
          <w:rFonts w:ascii="GHEA Grapalat" w:hAnsi="GHEA Grapalat" w:cs="Sylfaen"/>
          <w:b/>
          <w:sz w:val="20"/>
        </w:rPr>
        <w:t>ԻՐԱՎՈՒՆՔԻ</w:t>
      </w:r>
      <w:r w:rsidRPr="006D7580">
        <w:rPr>
          <w:rFonts w:ascii="GHEA Grapalat" w:hAnsi="GHEA Grapalat"/>
          <w:b/>
          <w:sz w:val="20"/>
          <w:lang w:val="es-ES"/>
        </w:rPr>
        <w:t xml:space="preserve"> </w:t>
      </w:r>
      <w:r w:rsidRPr="006D7580">
        <w:rPr>
          <w:rFonts w:ascii="GHEA Grapalat" w:hAnsi="GHEA Grapalat" w:cs="Sylfaen"/>
          <w:b/>
          <w:sz w:val="20"/>
        </w:rPr>
        <w:t>ՊԱՀԱՆՋՆԵՐԸ</w:t>
      </w:r>
      <w:r w:rsidRPr="006D7580">
        <w:rPr>
          <w:rFonts w:ascii="GHEA Grapalat" w:hAnsi="GHEA Grapalat"/>
          <w:b/>
          <w:sz w:val="20"/>
          <w:lang w:val="es-ES"/>
        </w:rPr>
        <w:t xml:space="preserve">, </w:t>
      </w:r>
      <w:r w:rsidRPr="006D7580">
        <w:rPr>
          <w:rFonts w:ascii="GHEA Grapalat" w:hAnsi="GHEA Grapalat" w:cs="Sylfaen"/>
          <w:b/>
          <w:sz w:val="20"/>
        </w:rPr>
        <w:t>ՈՐԱԿԱՎՈՐՄԱՆ</w:t>
      </w:r>
      <w:r w:rsidRPr="006D7580">
        <w:rPr>
          <w:rFonts w:ascii="GHEA Grapalat" w:hAnsi="GHEA Grapalat"/>
          <w:b/>
          <w:sz w:val="20"/>
          <w:lang w:val="es-ES"/>
        </w:rPr>
        <w:t xml:space="preserve"> </w:t>
      </w:r>
      <w:r w:rsidRPr="006D7580">
        <w:rPr>
          <w:rFonts w:ascii="GHEA Grapalat" w:hAnsi="GHEA Grapalat" w:cs="Sylfaen"/>
          <w:b/>
          <w:sz w:val="20"/>
        </w:rPr>
        <w:t>ՉԱՓԱՆԻՇՆԵՐԸ</w:t>
      </w:r>
      <w:r w:rsidRPr="006D7580">
        <w:rPr>
          <w:rFonts w:ascii="GHEA Grapalat" w:hAnsi="GHEA Grapalat"/>
          <w:b/>
          <w:sz w:val="20"/>
          <w:lang w:val="es-ES"/>
        </w:rPr>
        <w:t xml:space="preserve">  ԵՎ </w:t>
      </w:r>
      <w:r w:rsidRPr="006D7580">
        <w:rPr>
          <w:rFonts w:ascii="GHEA Grapalat" w:hAnsi="GHEA Grapalat" w:cs="Sylfaen"/>
          <w:b/>
          <w:sz w:val="20"/>
        </w:rPr>
        <w:t>ԴՐԱՆՑ</w:t>
      </w:r>
      <w:r w:rsidRPr="006D7580">
        <w:rPr>
          <w:rFonts w:ascii="GHEA Grapalat" w:hAnsi="GHEA Grapalat"/>
          <w:b/>
          <w:sz w:val="20"/>
          <w:lang w:val="es-ES"/>
        </w:rPr>
        <w:t xml:space="preserve"> </w:t>
      </w:r>
      <w:r w:rsidRPr="006D7580">
        <w:rPr>
          <w:rFonts w:ascii="GHEA Grapalat" w:hAnsi="GHEA Grapalat" w:cs="Sylfaen"/>
          <w:b/>
          <w:sz w:val="20"/>
          <w:lang w:val="es-ES"/>
        </w:rPr>
        <w:t>Գ</w:t>
      </w:r>
      <w:r w:rsidRPr="006D7580">
        <w:rPr>
          <w:rFonts w:ascii="GHEA Grapalat" w:hAnsi="GHEA Grapalat" w:cs="Sylfaen"/>
          <w:b/>
          <w:sz w:val="20"/>
        </w:rPr>
        <w:t>ՆԱՀԱՏՄԱՆ</w:t>
      </w:r>
      <w:r w:rsidRPr="006D7580">
        <w:rPr>
          <w:rFonts w:ascii="GHEA Grapalat" w:hAnsi="GHEA Grapalat"/>
          <w:b/>
          <w:sz w:val="20"/>
          <w:lang w:val="es-ES"/>
        </w:rPr>
        <w:t xml:space="preserve"> </w:t>
      </w:r>
      <w:r w:rsidRPr="006D7580">
        <w:rPr>
          <w:rFonts w:ascii="GHEA Grapalat" w:hAnsi="GHEA Grapalat" w:cs="Sylfaen"/>
          <w:b/>
          <w:sz w:val="20"/>
        </w:rPr>
        <w:t>ԿԱՐ</w:t>
      </w:r>
      <w:r w:rsidRPr="006D7580">
        <w:rPr>
          <w:rFonts w:ascii="GHEA Grapalat" w:hAnsi="GHEA Grapalat" w:cs="Sylfaen"/>
          <w:b/>
          <w:sz w:val="20"/>
          <w:lang w:val="es-ES"/>
        </w:rPr>
        <w:t>Գ</w:t>
      </w:r>
      <w:r w:rsidRPr="006D7580">
        <w:rPr>
          <w:rFonts w:ascii="GHEA Grapalat" w:hAnsi="GHEA Grapalat" w:cs="Sylfaen"/>
          <w:b/>
          <w:sz w:val="20"/>
        </w:rPr>
        <w:t>Ը</w:t>
      </w:r>
      <w:r w:rsidRPr="006D7580">
        <w:rPr>
          <w:rFonts w:ascii="GHEA Grapalat" w:hAnsi="GHEA Grapalat"/>
          <w:b/>
          <w:sz w:val="20"/>
          <w:lang w:val="es-ES"/>
        </w:rPr>
        <w:t xml:space="preserve"> </w:t>
      </w:r>
    </w:p>
    <w:p w:rsidR="00096865" w:rsidRPr="006D7580" w:rsidRDefault="00096865" w:rsidP="00EF3662">
      <w:pPr>
        <w:ind w:firstLine="567"/>
        <w:jc w:val="both"/>
        <w:rPr>
          <w:rFonts w:ascii="GHEA Grapalat" w:hAnsi="GHEA Grapalat"/>
          <w:szCs w:val="22"/>
          <w:lang w:val="es-ES"/>
        </w:rPr>
      </w:pPr>
    </w:p>
    <w:p w:rsidR="00753E6E" w:rsidRPr="006D7580" w:rsidRDefault="00096865" w:rsidP="00EF3662">
      <w:pPr>
        <w:ind w:firstLine="567"/>
        <w:jc w:val="both"/>
        <w:rPr>
          <w:rFonts w:ascii="GHEA Grapalat" w:hAnsi="GHEA Grapalat" w:cs="Arial Armenian"/>
          <w:sz w:val="20"/>
          <w:lang w:val="es-ES"/>
        </w:rPr>
      </w:pPr>
      <w:r w:rsidRPr="006D7580">
        <w:rPr>
          <w:rFonts w:ascii="GHEA Grapalat" w:hAnsi="GHEA Grapalat" w:cs="Arial Armenian"/>
          <w:sz w:val="20"/>
          <w:lang w:val="es-ES"/>
        </w:rPr>
        <w:t xml:space="preserve">2.1 </w:t>
      </w:r>
      <w:r w:rsidR="00753E6E" w:rsidRPr="006D7580">
        <w:rPr>
          <w:rFonts w:ascii="GHEA Grapalat" w:hAnsi="GHEA Grapalat" w:cs="Sylfaen"/>
          <w:sz w:val="20"/>
          <w:lang w:val="ru-RU"/>
        </w:rPr>
        <w:t>Սույն</w:t>
      </w:r>
      <w:r w:rsidR="00753E6E" w:rsidRPr="006D7580">
        <w:rPr>
          <w:rFonts w:ascii="GHEA Grapalat" w:hAnsi="GHEA Grapalat" w:cs="Arial Armenian"/>
          <w:sz w:val="20"/>
          <w:lang w:val="es-ES"/>
        </w:rPr>
        <w:t xml:space="preserve"> </w:t>
      </w:r>
      <w:r w:rsidR="00EB487B" w:rsidRPr="006D7580">
        <w:rPr>
          <w:rFonts w:ascii="GHEA Grapalat" w:hAnsi="GHEA Grapalat" w:cs="Arial Armenian"/>
          <w:sz w:val="20"/>
          <w:lang w:val="es-ES"/>
        </w:rPr>
        <w:t xml:space="preserve"> </w:t>
      </w:r>
      <w:r w:rsidR="006F49AA" w:rsidRPr="006D7580">
        <w:rPr>
          <w:rFonts w:ascii="GHEA Grapalat" w:hAnsi="GHEA Grapalat" w:cs="Arial Armenian"/>
          <w:sz w:val="20"/>
          <w:lang w:val="es-ES"/>
        </w:rPr>
        <w:t xml:space="preserve">ընթացակարգին </w:t>
      </w:r>
      <w:r w:rsidR="00753E6E" w:rsidRPr="006D7580">
        <w:rPr>
          <w:rFonts w:ascii="GHEA Grapalat" w:hAnsi="GHEA Grapalat" w:cs="Sylfaen"/>
          <w:sz w:val="20"/>
          <w:lang w:val="ru-RU"/>
        </w:rPr>
        <w:t>մասնակցելու</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իրավունք</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չունեն</w:t>
      </w:r>
      <w:r w:rsidR="00753E6E" w:rsidRPr="006D7580">
        <w:rPr>
          <w:rFonts w:ascii="GHEA Grapalat" w:hAnsi="GHEA Grapalat" w:cs="Arial Armenian"/>
          <w:sz w:val="20"/>
          <w:lang w:val="es-ES"/>
        </w:rPr>
        <w:t xml:space="preserve"> </w:t>
      </w:r>
      <w:r w:rsidR="00753E6E" w:rsidRPr="006D7580">
        <w:rPr>
          <w:rFonts w:ascii="GHEA Grapalat" w:hAnsi="GHEA Grapalat" w:cs="Sylfaen"/>
          <w:sz w:val="20"/>
          <w:lang w:val="ru-RU"/>
        </w:rPr>
        <w:t>անձինք</w:t>
      </w:r>
      <w:r w:rsidR="00753E6E" w:rsidRPr="006D7580">
        <w:rPr>
          <w:rFonts w:ascii="GHEA Grapalat" w:hAnsi="GHEA Grapalat" w:cs="Sylfaen"/>
          <w:sz w:val="20"/>
          <w:lang w:val="es-ES"/>
        </w:rPr>
        <w:t>.</w:t>
      </w:r>
    </w:p>
    <w:p w:rsidR="00753E6E" w:rsidRPr="006D7580"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1) </w:t>
      </w:r>
      <w:r w:rsidRPr="006D7580">
        <w:rPr>
          <w:rFonts w:ascii="GHEA Grapalat" w:hAnsi="GHEA Grapalat" w:cs="Sylfaen"/>
          <w:sz w:val="20"/>
          <w:szCs w:val="20"/>
        </w:rPr>
        <w:t>որոնք</w:t>
      </w:r>
      <w:r w:rsidRPr="006D7580">
        <w:rPr>
          <w:rFonts w:ascii="GHEA Grapalat" w:hAnsi="GHEA Grapalat" w:cs="Sylfaen"/>
          <w:sz w:val="20"/>
          <w:szCs w:val="20"/>
          <w:lang w:val="es-ES"/>
        </w:rPr>
        <w:t xml:space="preserve"> </w:t>
      </w:r>
      <w:r w:rsidRPr="006D7580">
        <w:rPr>
          <w:rFonts w:ascii="GHEA Grapalat" w:hAnsi="GHEA Grapalat" w:cs="Sylfaen"/>
          <w:sz w:val="20"/>
          <w:szCs w:val="20"/>
        </w:rPr>
        <w:t>հայտը</w:t>
      </w:r>
      <w:r w:rsidRPr="006D7580">
        <w:rPr>
          <w:rFonts w:ascii="GHEA Grapalat" w:hAnsi="GHEA Grapalat" w:cs="Sylfaen"/>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cs="Sylfaen"/>
          <w:sz w:val="20"/>
          <w:szCs w:val="20"/>
          <w:lang w:val="es-ES"/>
        </w:rPr>
        <w:t xml:space="preserve"> </w:t>
      </w:r>
      <w:r w:rsidRPr="006D7580">
        <w:rPr>
          <w:rFonts w:ascii="GHEA Grapalat" w:hAnsi="GHEA Grapalat" w:cs="Sylfaen"/>
          <w:sz w:val="20"/>
          <w:szCs w:val="20"/>
        </w:rPr>
        <w:t>օրվա</w:t>
      </w:r>
      <w:r w:rsidRPr="006D7580">
        <w:rPr>
          <w:rFonts w:ascii="GHEA Grapalat" w:hAnsi="GHEA Grapalat" w:cs="Sylfaen"/>
          <w:sz w:val="20"/>
          <w:szCs w:val="20"/>
          <w:lang w:val="es-ES"/>
        </w:rPr>
        <w:t xml:space="preserve"> </w:t>
      </w:r>
      <w:r w:rsidRPr="006D7580">
        <w:rPr>
          <w:rFonts w:ascii="GHEA Grapalat" w:hAnsi="GHEA Grapalat" w:cs="Sylfaen"/>
          <w:sz w:val="20"/>
          <w:szCs w:val="20"/>
        </w:rPr>
        <w:t>դրությամբ</w:t>
      </w:r>
      <w:r w:rsidRPr="006D7580">
        <w:rPr>
          <w:rFonts w:ascii="GHEA Grapalat" w:hAnsi="GHEA Grapalat" w:cs="Sylfaen"/>
          <w:sz w:val="20"/>
          <w:szCs w:val="20"/>
          <w:lang w:val="es-ES"/>
        </w:rPr>
        <w:t xml:space="preserve"> </w:t>
      </w:r>
      <w:r w:rsidRPr="006D7580">
        <w:rPr>
          <w:rFonts w:ascii="GHEA Grapalat" w:hAnsi="GHEA Grapalat" w:cs="Sylfaen"/>
          <w:sz w:val="20"/>
          <w:szCs w:val="20"/>
        </w:rPr>
        <w:t>դատական</w:t>
      </w:r>
      <w:r w:rsidRPr="006D7580">
        <w:rPr>
          <w:rFonts w:ascii="GHEA Grapalat" w:hAnsi="GHEA Grapalat"/>
          <w:sz w:val="20"/>
          <w:szCs w:val="20"/>
          <w:lang w:val="es-ES"/>
        </w:rPr>
        <w:t xml:space="preserve"> </w:t>
      </w:r>
      <w:r w:rsidRPr="006D7580">
        <w:rPr>
          <w:rFonts w:ascii="GHEA Grapalat" w:hAnsi="GHEA Grapalat" w:cs="Sylfaen"/>
          <w:sz w:val="20"/>
          <w:szCs w:val="20"/>
        </w:rPr>
        <w:t>կարգով</w:t>
      </w:r>
      <w:r w:rsidRPr="006D7580">
        <w:rPr>
          <w:rFonts w:ascii="GHEA Grapalat" w:hAnsi="GHEA Grapalat"/>
          <w:sz w:val="20"/>
          <w:szCs w:val="20"/>
          <w:lang w:val="es-ES"/>
        </w:rPr>
        <w:t xml:space="preserve"> </w:t>
      </w:r>
      <w:r w:rsidRPr="006D7580">
        <w:rPr>
          <w:rFonts w:ascii="GHEA Grapalat" w:hAnsi="GHEA Grapalat" w:cs="Sylfaen"/>
          <w:sz w:val="20"/>
          <w:szCs w:val="20"/>
        </w:rPr>
        <w:t>ճանաչվել</w:t>
      </w:r>
      <w:r w:rsidRPr="006D7580">
        <w:rPr>
          <w:rFonts w:ascii="GHEA Grapalat" w:hAnsi="GHEA Grapalat"/>
          <w:sz w:val="20"/>
          <w:szCs w:val="20"/>
          <w:lang w:val="es-ES"/>
        </w:rPr>
        <w:t xml:space="preserve"> </w:t>
      </w:r>
      <w:r w:rsidRPr="006D7580">
        <w:rPr>
          <w:rFonts w:ascii="GHEA Grapalat" w:hAnsi="GHEA Grapalat" w:cs="Sylfaen"/>
          <w:sz w:val="20"/>
          <w:szCs w:val="20"/>
        </w:rPr>
        <w:t>են</w:t>
      </w:r>
      <w:r w:rsidRPr="006D7580">
        <w:rPr>
          <w:rFonts w:ascii="GHEA Grapalat" w:hAnsi="GHEA Grapalat"/>
          <w:sz w:val="20"/>
          <w:szCs w:val="20"/>
          <w:lang w:val="es-ES"/>
        </w:rPr>
        <w:t xml:space="preserve"> </w:t>
      </w:r>
      <w:r w:rsidRPr="006D7580">
        <w:rPr>
          <w:rFonts w:ascii="GHEA Grapalat" w:hAnsi="GHEA Grapalat" w:cs="Sylfaen"/>
          <w:sz w:val="20"/>
          <w:szCs w:val="20"/>
        </w:rPr>
        <w:t>սնանկ</w:t>
      </w:r>
      <w:r w:rsidRPr="006D7580">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7580">
        <w:rPr>
          <w:rFonts w:ascii="GHEA Grapalat" w:hAnsi="GHEA Grapalat"/>
          <w:sz w:val="20"/>
          <w:szCs w:val="20"/>
          <w:lang w:val="es-ES"/>
        </w:rPr>
        <w:t xml:space="preserve">3) </w:t>
      </w:r>
      <w:r w:rsidRPr="006D7580">
        <w:rPr>
          <w:rFonts w:ascii="GHEA Grapalat" w:hAnsi="GHEA Grapalat"/>
          <w:sz w:val="20"/>
          <w:szCs w:val="20"/>
        </w:rPr>
        <w:t>որոնք</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որոնց</w:t>
      </w:r>
      <w:r w:rsidRPr="006D7580">
        <w:rPr>
          <w:rFonts w:ascii="GHEA Grapalat" w:hAnsi="GHEA Grapalat"/>
          <w:sz w:val="20"/>
          <w:szCs w:val="20"/>
          <w:lang w:val="es-ES"/>
        </w:rPr>
        <w:t xml:space="preserve"> </w:t>
      </w:r>
      <w:r w:rsidRPr="006D7580">
        <w:rPr>
          <w:rFonts w:ascii="GHEA Grapalat" w:hAnsi="GHEA Grapalat" w:cs="Sylfaen"/>
          <w:sz w:val="20"/>
          <w:szCs w:val="20"/>
        </w:rPr>
        <w:t>գործադիր</w:t>
      </w:r>
      <w:r w:rsidRPr="006D7580">
        <w:rPr>
          <w:rFonts w:ascii="GHEA Grapalat" w:hAnsi="GHEA Grapalat"/>
          <w:sz w:val="20"/>
          <w:szCs w:val="20"/>
          <w:lang w:val="es-ES"/>
        </w:rPr>
        <w:t xml:space="preserve"> </w:t>
      </w:r>
      <w:r w:rsidRPr="006D7580">
        <w:rPr>
          <w:rFonts w:ascii="GHEA Grapalat" w:hAnsi="GHEA Grapalat" w:cs="Sylfaen"/>
          <w:sz w:val="20"/>
          <w:szCs w:val="20"/>
        </w:rPr>
        <w:t>մարմնի</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ներկայացուցիչը</w:t>
      </w:r>
      <w:r w:rsidRPr="006D7580">
        <w:rPr>
          <w:rFonts w:ascii="GHEA Grapalat" w:hAnsi="GHEA Grapalat"/>
          <w:sz w:val="20"/>
          <w:szCs w:val="20"/>
          <w:lang w:val="es-ES"/>
        </w:rPr>
        <w:t xml:space="preserve"> </w:t>
      </w:r>
      <w:r w:rsidRPr="006D7580">
        <w:rPr>
          <w:rFonts w:ascii="GHEA Grapalat" w:hAnsi="GHEA Grapalat" w:cs="Sylfaen"/>
          <w:sz w:val="20"/>
          <w:szCs w:val="20"/>
        </w:rPr>
        <w:t>հայտը</w:t>
      </w:r>
      <w:r w:rsidRPr="006D7580">
        <w:rPr>
          <w:rFonts w:ascii="GHEA Grapalat" w:hAnsi="GHEA Grapalat"/>
          <w:sz w:val="20"/>
          <w:szCs w:val="20"/>
          <w:lang w:val="es-ES"/>
        </w:rPr>
        <w:t xml:space="preserve"> </w:t>
      </w:r>
      <w:r w:rsidRPr="006D7580">
        <w:rPr>
          <w:rFonts w:ascii="GHEA Grapalat" w:hAnsi="GHEA Grapalat" w:cs="Sylfaen"/>
          <w:sz w:val="20"/>
          <w:szCs w:val="20"/>
        </w:rPr>
        <w:t>ներկայացնելու</w:t>
      </w:r>
      <w:r w:rsidRPr="006D7580">
        <w:rPr>
          <w:rFonts w:ascii="GHEA Grapalat" w:hAnsi="GHEA Grapalat"/>
          <w:sz w:val="20"/>
          <w:szCs w:val="20"/>
          <w:lang w:val="es-ES"/>
        </w:rPr>
        <w:t xml:space="preserve"> </w:t>
      </w:r>
      <w:r w:rsidRPr="006D7580">
        <w:rPr>
          <w:rFonts w:ascii="GHEA Grapalat" w:hAnsi="GHEA Grapalat" w:cs="Sylfaen"/>
          <w:sz w:val="20"/>
          <w:szCs w:val="20"/>
        </w:rPr>
        <w:t>օրվան</w:t>
      </w:r>
      <w:r w:rsidRPr="006D7580">
        <w:rPr>
          <w:rFonts w:ascii="GHEA Grapalat" w:hAnsi="GHEA Grapalat"/>
          <w:sz w:val="20"/>
          <w:szCs w:val="20"/>
          <w:lang w:val="es-ES"/>
        </w:rPr>
        <w:t xml:space="preserve"> </w:t>
      </w:r>
      <w:r w:rsidRPr="006D7580">
        <w:rPr>
          <w:rFonts w:ascii="GHEA Grapalat" w:hAnsi="GHEA Grapalat" w:cs="Sylfaen"/>
          <w:sz w:val="20"/>
          <w:szCs w:val="20"/>
        </w:rPr>
        <w:t>նախորդող</w:t>
      </w:r>
      <w:r w:rsidRPr="006D7580">
        <w:rPr>
          <w:rFonts w:ascii="GHEA Grapalat" w:hAnsi="GHEA Grapalat"/>
          <w:sz w:val="20"/>
          <w:szCs w:val="20"/>
          <w:lang w:val="es-ES"/>
        </w:rPr>
        <w:t xml:space="preserve"> </w:t>
      </w:r>
      <w:r w:rsidR="00D30C7A" w:rsidRPr="006D7580">
        <w:rPr>
          <w:rFonts w:ascii="GHEA Grapalat" w:hAnsi="GHEA Grapalat" w:cs="Sylfaen"/>
          <w:sz w:val="20"/>
          <w:szCs w:val="20"/>
          <w:lang w:val="hy-AM"/>
        </w:rPr>
        <w:t>հինգ</w:t>
      </w:r>
      <w:r w:rsidR="00D30C7A" w:rsidRPr="006D7580">
        <w:rPr>
          <w:rFonts w:ascii="GHEA Grapalat" w:hAnsi="GHEA Grapalat"/>
          <w:sz w:val="20"/>
          <w:szCs w:val="20"/>
          <w:lang w:val="es-ES"/>
        </w:rPr>
        <w:t xml:space="preserve"> </w:t>
      </w:r>
      <w:r w:rsidRPr="006D7580">
        <w:rPr>
          <w:rFonts w:ascii="GHEA Grapalat" w:hAnsi="GHEA Grapalat" w:cs="Sylfaen"/>
          <w:sz w:val="20"/>
          <w:szCs w:val="20"/>
        </w:rPr>
        <w:t>տարիների</w:t>
      </w:r>
      <w:r w:rsidRPr="006D7580">
        <w:rPr>
          <w:rFonts w:ascii="GHEA Grapalat" w:hAnsi="GHEA Grapalat"/>
          <w:sz w:val="20"/>
          <w:szCs w:val="20"/>
          <w:lang w:val="es-ES"/>
        </w:rPr>
        <w:t xml:space="preserve"> </w:t>
      </w:r>
      <w:r w:rsidRPr="006D7580">
        <w:rPr>
          <w:rFonts w:ascii="GHEA Grapalat" w:hAnsi="GHEA Grapalat" w:cs="Sylfaen"/>
          <w:sz w:val="20"/>
          <w:szCs w:val="20"/>
        </w:rPr>
        <w:t>ընթացքում</w:t>
      </w:r>
      <w:r w:rsidRPr="006D7580">
        <w:rPr>
          <w:rFonts w:ascii="GHEA Grapalat" w:hAnsi="GHEA Grapalat"/>
          <w:sz w:val="20"/>
          <w:szCs w:val="20"/>
          <w:lang w:val="es-ES"/>
        </w:rPr>
        <w:t xml:space="preserve"> </w:t>
      </w:r>
      <w:r w:rsidRPr="006D7580">
        <w:rPr>
          <w:rFonts w:ascii="GHEA Grapalat" w:hAnsi="GHEA Grapalat" w:cs="Sylfaen"/>
          <w:sz w:val="20"/>
          <w:szCs w:val="20"/>
        </w:rPr>
        <w:t>դատապարտված</w:t>
      </w:r>
      <w:r w:rsidRPr="006D7580">
        <w:rPr>
          <w:rFonts w:ascii="GHEA Grapalat" w:hAnsi="GHEA Grapalat"/>
          <w:sz w:val="20"/>
          <w:szCs w:val="20"/>
          <w:lang w:val="es-ES"/>
        </w:rPr>
        <w:t xml:space="preserve"> </w:t>
      </w:r>
      <w:r w:rsidRPr="006D7580">
        <w:rPr>
          <w:rFonts w:ascii="GHEA Grapalat" w:hAnsi="GHEA Grapalat" w:cs="Sylfaen"/>
          <w:sz w:val="20"/>
          <w:szCs w:val="20"/>
        </w:rPr>
        <w:t>է</w:t>
      </w:r>
      <w:r w:rsidRPr="006D7580">
        <w:rPr>
          <w:rFonts w:ascii="GHEA Grapalat" w:hAnsi="GHEA Grapalat"/>
          <w:sz w:val="20"/>
          <w:szCs w:val="20"/>
          <w:lang w:val="es-ES"/>
        </w:rPr>
        <w:t xml:space="preserve"> </w:t>
      </w:r>
      <w:r w:rsidRPr="006D7580">
        <w:rPr>
          <w:rFonts w:ascii="GHEA Grapalat" w:hAnsi="GHEA Grapalat" w:cs="Sylfaen"/>
          <w:sz w:val="20"/>
          <w:szCs w:val="20"/>
        </w:rPr>
        <w:t>եղել</w:t>
      </w:r>
      <w:r w:rsidRPr="006D7580">
        <w:rPr>
          <w:rFonts w:ascii="GHEA Grapalat" w:hAnsi="GHEA Grapalat"/>
          <w:sz w:val="20"/>
          <w:szCs w:val="20"/>
          <w:lang w:val="es-ES"/>
        </w:rPr>
        <w:t xml:space="preserve"> </w:t>
      </w:r>
      <w:r w:rsidRPr="006D7580">
        <w:rPr>
          <w:rFonts w:ascii="GHEA Grapalat" w:hAnsi="GHEA Grapalat"/>
          <w:sz w:val="20"/>
          <w:szCs w:val="20"/>
        </w:rPr>
        <w:t>ահաբեկչության</w:t>
      </w:r>
      <w:r w:rsidRPr="006D7580">
        <w:rPr>
          <w:rFonts w:ascii="GHEA Grapalat" w:hAnsi="GHEA Grapalat"/>
          <w:sz w:val="20"/>
          <w:szCs w:val="20"/>
          <w:lang w:val="es-ES"/>
        </w:rPr>
        <w:t xml:space="preserve"> </w:t>
      </w:r>
      <w:r w:rsidRPr="006D7580">
        <w:rPr>
          <w:rFonts w:ascii="GHEA Grapalat" w:hAnsi="GHEA Grapalat"/>
          <w:sz w:val="20"/>
          <w:szCs w:val="20"/>
        </w:rPr>
        <w:t>ֆինանսավորման</w:t>
      </w:r>
      <w:r w:rsidRPr="006D7580">
        <w:rPr>
          <w:rFonts w:ascii="GHEA Grapalat" w:hAnsi="GHEA Grapalat"/>
          <w:sz w:val="20"/>
          <w:szCs w:val="20"/>
          <w:lang w:val="es-ES"/>
        </w:rPr>
        <w:t xml:space="preserve">, </w:t>
      </w:r>
      <w:r w:rsidRPr="006D7580">
        <w:rPr>
          <w:rFonts w:ascii="GHEA Grapalat" w:hAnsi="GHEA Grapalat"/>
          <w:sz w:val="20"/>
          <w:szCs w:val="20"/>
        </w:rPr>
        <w:t>երեխայի</w:t>
      </w:r>
      <w:r w:rsidRPr="006D7580">
        <w:rPr>
          <w:rFonts w:ascii="GHEA Grapalat" w:hAnsi="GHEA Grapalat"/>
          <w:sz w:val="20"/>
          <w:szCs w:val="20"/>
          <w:lang w:val="es-ES"/>
        </w:rPr>
        <w:t xml:space="preserve"> </w:t>
      </w:r>
      <w:r w:rsidRPr="006D7580">
        <w:rPr>
          <w:rFonts w:ascii="GHEA Grapalat" w:hAnsi="GHEA Grapalat"/>
          <w:sz w:val="20"/>
          <w:szCs w:val="20"/>
        </w:rPr>
        <w:t>շահագործման</w:t>
      </w:r>
      <w:r w:rsidRPr="006D7580">
        <w:rPr>
          <w:rFonts w:ascii="GHEA Grapalat" w:hAnsi="GHEA Grapalat"/>
          <w:sz w:val="20"/>
          <w:szCs w:val="20"/>
          <w:lang w:val="es-ES"/>
        </w:rPr>
        <w:t xml:space="preserve"> </w:t>
      </w:r>
      <w:r w:rsidRPr="006D7580">
        <w:rPr>
          <w:rFonts w:ascii="GHEA Grapalat" w:hAnsi="GHEA Grapalat"/>
          <w:sz w:val="20"/>
          <w:szCs w:val="20"/>
        </w:rPr>
        <w:t>կամ</w:t>
      </w:r>
      <w:r w:rsidRPr="006D7580">
        <w:rPr>
          <w:rFonts w:ascii="GHEA Grapalat" w:hAnsi="GHEA Grapalat"/>
          <w:sz w:val="20"/>
          <w:szCs w:val="20"/>
          <w:lang w:val="es-ES"/>
        </w:rPr>
        <w:t xml:space="preserve"> </w:t>
      </w:r>
      <w:r w:rsidRPr="006D7580">
        <w:rPr>
          <w:rFonts w:ascii="GHEA Grapalat" w:hAnsi="GHEA Grapalat"/>
          <w:sz w:val="20"/>
          <w:szCs w:val="20"/>
        </w:rPr>
        <w:t>մարդկային</w:t>
      </w:r>
      <w:r w:rsidRPr="006D7580">
        <w:rPr>
          <w:rFonts w:ascii="GHEA Grapalat" w:hAnsi="GHEA Grapalat"/>
          <w:sz w:val="20"/>
          <w:szCs w:val="20"/>
          <w:lang w:val="es-ES"/>
        </w:rPr>
        <w:t xml:space="preserve"> </w:t>
      </w:r>
      <w:r w:rsidRPr="006D7580">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հանված</w:t>
      </w:r>
      <w:r w:rsidRPr="006D2E03">
        <w:rPr>
          <w:rFonts w:ascii="GHEA Grapalat" w:hAnsi="GHEA Grapalat"/>
          <w:sz w:val="20"/>
          <w:szCs w:val="20"/>
          <w:lang w:val="es-ES"/>
        </w:rPr>
        <w:t xml:space="preserve"> </w:t>
      </w:r>
      <w:r w:rsidRPr="006D2E03">
        <w:rPr>
          <w:rFonts w:ascii="GHEA Grapalat" w:hAnsi="GHEA Grapalat" w:cs="Sylfaen"/>
          <w:sz w:val="20"/>
          <w:szCs w:val="20"/>
        </w:rPr>
        <w:t>կամ</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
    <w:p w:rsidR="00861BC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EF3662">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71D81" w:rsidRDefault="00096865" w:rsidP="003E093F">
      <w:pPr>
        <w:ind w:firstLine="567"/>
        <w:jc w:val="both"/>
        <w:rPr>
          <w:rFonts w:ascii="GHEA Grapalat" w:hAnsi="GHEA Grapalat" w:cs="Arial"/>
          <w:sz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1C4DAB" w:rsidRPr="001C4DAB">
        <w:rPr>
          <w:rFonts w:ascii="GHEA Grapalat" w:hAnsi="GHEA Grapalat" w:cs="Arial"/>
          <w:sz w:val="20"/>
          <w:lang w:val="hy-AM"/>
        </w:rPr>
        <w:t xml:space="preserve"> </w:t>
      </w:r>
      <w:r w:rsidR="00EA4B24" w:rsidRPr="00A71D81">
        <w:rPr>
          <w:rFonts w:ascii="GHEA Grapalat" w:hAnsi="GHEA Grapalat"/>
          <w:color w:val="000000"/>
          <w:sz w:val="20"/>
          <w:szCs w:val="20"/>
          <w:lang w:val="hy-AM"/>
        </w:rPr>
        <w:t>15 տոկոսի</w:t>
      </w:r>
      <w:r w:rsidR="00EA4B24" w:rsidRPr="00A71D81">
        <w:rPr>
          <w:rStyle w:val="FootnoteReference"/>
          <w:rFonts w:ascii="GHEA Grapalat" w:hAnsi="GHEA Grapalat" w:cs="Arial"/>
          <w:sz w:val="20"/>
          <w:lang w:val="hy-AM"/>
        </w:rPr>
        <w:footnoteReference w:id="1"/>
      </w:r>
      <w:r w:rsidR="00EA4B24" w:rsidRPr="00A71D81">
        <w:rPr>
          <w:rFonts w:ascii="GHEA Grapalat" w:hAnsi="GHEA Grapalat"/>
          <w:color w:val="000000"/>
          <w:sz w:val="20"/>
          <w:szCs w:val="20"/>
          <w:vertAlign w:val="superscript"/>
          <w:lang w:val="hy-AM"/>
        </w:rPr>
        <w:t>.1</w:t>
      </w:r>
      <w:r w:rsidR="00EA4B24" w:rsidRPr="00A71D81">
        <w:rPr>
          <w:rFonts w:ascii="GHEA Grapalat" w:hAnsi="GHEA Grapalat"/>
          <w:color w:val="000000"/>
          <w:sz w:val="20"/>
          <w:szCs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00EA4B24" w:rsidRPr="00A71D81">
          <w:rPr>
            <w:rFonts w:ascii="GHEA Grapalat" w:hAnsi="GHEA Grapalat"/>
            <w:color w:val="000000"/>
            <w:sz w:val="20"/>
            <w:szCs w:val="20"/>
            <w:lang w:val="hy-AM"/>
          </w:rPr>
          <w:t>Standard &amp; Poor’s</w:t>
        </w:r>
      </w:hyperlink>
      <w:r w:rsidR="00EA4B24" w:rsidRPr="00A71D81">
        <w:rPr>
          <w:rFonts w:ascii="Calibri" w:hAnsi="Calibri" w:cs="Calibri"/>
          <w:color w:val="000000"/>
          <w:sz w:val="20"/>
          <w:szCs w:val="20"/>
          <w:lang w:val="hy-AM"/>
        </w:rPr>
        <w:t> </w:t>
      </w:r>
      <w:r w:rsidR="00EA4B24"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281CE4" w:rsidRPr="00281CE4" w:rsidRDefault="00096865" w:rsidP="00281CE4">
      <w:pPr>
        <w:autoSpaceDE w:val="0"/>
        <w:autoSpaceDN w:val="0"/>
        <w:adjustRightInd w:val="0"/>
        <w:ind w:firstLine="567"/>
        <w:jc w:val="both"/>
        <w:rPr>
          <w:rFonts w:ascii="GHEA Grapalat" w:hAnsi="GHEA Grapalat" w:cs="Tahoma"/>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lastRenderedPageBreak/>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rsidR="00096865" w:rsidRPr="00A71D81" w:rsidRDefault="00096865" w:rsidP="00281CE4">
      <w:pPr>
        <w:autoSpaceDE w:val="0"/>
        <w:autoSpaceDN w:val="0"/>
        <w:adjustRightInd w:val="0"/>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7F7DA7"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w:t>
      </w:r>
      <w:r w:rsidR="00096865" w:rsidRPr="006E356D">
        <w:rPr>
          <w:rFonts w:ascii="GHEA Grapalat" w:hAnsi="GHEA Grapalat" w:cs="Sylfaen"/>
          <w:szCs w:val="24"/>
          <w:lang w:val="hy-AM"/>
        </w:rPr>
        <w:t xml:space="preserve">ներկայացվում </w:t>
      </w:r>
      <w:r w:rsidRPr="006E356D">
        <w:rPr>
          <w:rFonts w:ascii="GHEA Grapalat" w:hAnsi="GHEA Grapalat" w:cs="Sylfaen"/>
          <w:szCs w:val="24"/>
          <w:lang w:val="hy-AM"/>
        </w:rPr>
        <w:t xml:space="preserve">է </w:t>
      </w:r>
      <w:r w:rsidR="00096865" w:rsidRPr="006E356D">
        <w:rPr>
          <w:rFonts w:ascii="GHEA Grapalat" w:hAnsi="GHEA Grapalat" w:cs="Sylfaen"/>
          <w:szCs w:val="24"/>
          <w:lang w:val="hy-AM"/>
        </w:rPr>
        <w:t>մինչև դրա համար սույն հրավերով սահմանված ժամկետի ավարտը</w:t>
      </w:r>
      <w:r w:rsidR="004D5671" w:rsidRPr="006E356D">
        <w:rPr>
          <w:rFonts w:ascii="GHEA Grapalat" w:hAnsi="GHEA Grapalat" w:cs="Sylfaen"/>
          <w:szCs w:val="24"/>
          <w:lang w:val="hy-AM"/>
        </w:rPr>
        <w:t>։</w:t>
      </w:r>
    </w:p>
    <w:p w:rsidR="00096865" w:rsidRPr="006E356D" w:rsidRDefault="000946A3" w:rsidP="00EF3662">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Հ</w:t>
      </w:r>
      <w:r w:rsidR="00096865" w:rsidRPr="006E356D">
        <w:rPr>
          <w:rFonts w:ascii="GHEA Grapalat" w:hAnsi="GHEA Grapalat" w:cs="Sylfaen"/>
          <w:szCs w:val="24"/>
          <w:lang w:val="hy-AM"/>
        </w:rPr>
        <w:t xml:space="preserve">այտի պատրաստման կարգը նկարագրված է սույն հրավերի </w:t>
      </w:r>
      <w:r w:rsidR="00DD4F48" w:rsidRPr="006E356D">
        <w:rPr>
          <w:rFonts w:ascii="GHEA Grapalat" w:hAnsi="GHEA Grapalat" w:cs="Sylfaen"/>
          <w:szCs w:val="24"/>
          <w:lang w:val="hy-AM"/>
        </w:rPr>
        <w:t>2-րդ</w:t>
      </w:r>
      <w:r w:rsidR="00096865" w:rsidRPr="006E356D">
        <w:rPr>
          <w:rFonts w:ascii="GHEA Grapalat" w:hAnsi="GHEA Grapalat" w:cs="Sylfaen"/>
          <w:szCs w:val="24"/>
          <w:lang w:val="hy-AM"/>
        </w:rPr>
        <w:t xml:space="preserve"> մասում` </w:t>
      </w:r>
      <w:r w:rsidR="00491ADE" w:rsidRPr="006E356D">
        <w:rPr>
          <w:rFonts w:ascii="GHEA Grapalat" w:hAnsi="GHEA Grapalat" w:cs="Sylfaen"/>
          <w:szCs w:val="24"/>
          <w:lang w:val="hy-AM"/>
        </w:rPr>
        <w:t>գնանշման հարցման</w:t>
      </w:r>
      <w:r w:rsidR="00AE26C8" w:rsidRPr="006E356D">
        <w:rPr>
          <w:rFonts w:ascii="GHEA Grapalat" w:hAnsi="GHEA Grapalat" w:cs="Sylfaen"/>
          <w:szCs w:val="24"/>
          <w:lang w:val="hy-AM"/>
        </w:rPr>
        <w:t xml:space="preserve"> </w:t>
      </w:r>
      <w:r w:rsidR="00096865" w:rsidRPr="006E356D">
        <w:rPr>
          <w:rFonts w:ascii="GHEA Grapalat" w:hAnsi="GHEA Grapalat" w:cs="Sylfaen"/>
          <w:szCs w:val="24"/>
          <w:lang w:val="hy-AM"/>
        </w:rPr>
        <w:t>հայտերը պատրաստելու հրահանգում</w:t>
      </w:r>
      <w:r w:rsidR="004D5671" w:rsidRPr="006E356D">
        <w:rPr>
          <w:rFonts w:ascii="GHEA Grapalat" w:hAnsi="GHEA Grapalat" w:cs="Sylfaen"/>
          <w:szCs w:val="24"/>
          <w:lang w:val="hy-AM"/>
        </w:rPr>
        <w:t>։</w:t>
      </w:r>
    </w:p>
    <w:p w:rsidR="007F7DA7" w:rsidRPr="006E356D" w:rsidRDefault="007F7DA7" w:rsidP="007F7DA7">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w:t>
      </w:r>
      <w:r w:rsidRPr="006E356D">
        <w:rPr>
          <w:rFonts w:ascii="GHEA Grapalat" w:hAnsi="GHEA Grapalat" w:cs="Sylfaen"/>
          <w:b/>
          <w:szCs w:val="24"/>
          <w:lang w:val="hy-AM"/>
        </w:rPr>
        <w:t xml:space="preserve">8-րդ օրվա </w:t>
      </w:r>
      <w:r w:rsidR="006E356D" w:rsidRPr="006E356D">
        <w:rPr>
          <w:rFonts w:ascii="GHEA Grapalat" w:hAnsi="GHEA Grapalat" w:cs="Sylfaen"/>
          <w:b/>
          <w:szCs w:val="24"/>
          <w:lang w:val="hy-AM"/>
        </w:rPr>
        <w:t>ժամը 11:30-ն, ք.Երեան, Մ.Հերացի</w:t>
      </w:r>
      <w:r w:rsidRPr="006E356D">
        <w:rPr>
          <w:rFonts w:ascii="GHEA Grapalat" w:hAnsi="GHEA Grapalat" w:cs="Sylfaen"/>
          <w:b/>
          <w:szCs w:val="24"/>
          <w:lang w:val="hy-AM"/>
        </w:rPr>
        <w:t xml:space="preserve"> 12 հասցեով</w:t>
      </w:r>
      <w:r w:rsidRPr="006E356D">
        <w:rPr>
          <w:rFonts w:ascii="GHEA Grapalat" w:hAnsi="GHEA Grapalat" w:cs="Sylfaen"/>
          <w:szCs w:val="24"/>
          <w:lang w:val="hy-AM"/>
        </w:rPr>
        <w:t xml:space="preserve">։  </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6E356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10669D" w:rsidRPr="006E356D">
        <w:rPr>
          <w:rFonts w:ascii="GHEA Grapalat" w:hAnsi="GHEA Grapalat" w:cs="Sylfaen"/>
          <w:szCs w:val="24"/>
          <w:lang w:val="hy-AM"/>
        </w:rPr>
        <w:t>`</w:t>
      </w:r>
      <w:r w:rsidRPr="006E356D">
        <w:rPr>
          <w:rFonts w:ascii="GHEA Grapalat" w:hAnsi="GHEA Grapalat" w:cs="Sylfaen"/>
          <w:szCs w:val="24"/>
          <w:lang w:val="hy-AM"/>
        </w:rPr>
        <w:t xml:space="preserve"> </w:t>
      </w:r>
      <w:r w:rsidR="0010669D" w:rsidRPr="006E356D">
        <w:rPr>
          <w:rFonts w:ascii="GHEA Grapalat" w:hAnsi="GHEA Grapalat"/>
          <w:b/>
          <w:lang w:val="hy-AM"/>
        </w:rPr>
        <w:t>Սիրանուշ Պապիկյանը</w:t>
      </w:r>
      <w:r w:rsidR="0010669D" w:rsidRPr="006E356D">
        <w:rPr>
          <w:rFonts w:ascii="GHEA Grapalat" w:hAnsi="GHEA Grapalat" w:cs="Sylfaen"/>
          <w:szCs w:val="24"/>
          <w:lang w:val="hy-AM"/>
        </w:rPr>
        <w:t xml:space="preserve">։ </w:t>
      </w:r>
      <w:r w:rsidRPr="006E356D">
        <w:rPr>
          <w:rFonts w:ascii="GHEA Grapalat" w:hAnsi="GHEA Grapalat" w:cs="Sylfaen"/>
          <w:szCs w:val="24"/>
          <w:lang w:val="hy-AM"/>
        </w:rPr>
        <w:t>Հայտերը քարտուղարի կողմից գրանցվում են գրանցամատյանում</w:t>
      </w:r>
      <w:r w:rsidRPr="00A71D81">
        <w:rPr>
          <w:rFonts w:ascii="GHEA Grapalat" w:hAnsi="GHEA Grapalat" w:cs="Sylfaen"/>
          <w:szCs w:val="24"/>
          <w:lang w:val="hy-AM"/>
        </w:rPr>
        <w:t>`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ցության իրավունքի պահանջներին իր 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հավաստում՝ ընտրված մասնակից ճանաչվելու դեպքում, սույն հրավեր</w:t>
      </w:r>
      <w:r w:rsidR="00EA68B2" w:rsidRPr="00A71D81">
        <w:rPr>
          <w:rFonts w:ascii="GHEA Grapalat" w:hAnsi="GHEA Grapalat" w:cs="Sylfaen"/>
          <w:sz w:val="20"/>
          <w:lang w:val="hy-AM"/>
        </w:rPr>
        <w:t xml:space="preserve">ի 1-ին մասի 2.4 կետով </w:t>
      </w:r>
      <w:r w:rsidR="00C63E1C" w:rsidRPr="00A71D81">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Ընդ որում մասնակիցը կարող է ներկայացնել մեկից ավելի արտադրողների կողմից արտադրված, ինչպես նաև տարբեր ապրանքային նշան, ֆիրմային անվանում և մակնիշ ունեցող ապրանքներ:</w:t>
      </w:r>
    </w:p>
    <w:bookmarkEnd w:id="3"/>
    <w:p w:rsidR="00B67CCD"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306EF3" w:rsidRPr="00306EF3">
        <w:rPr>
          <w:rFonts w:ascii="GHEA Grapalat" w:hAnsi="GHEA Grapalat" w:cs="Sylfaen"/>
          <w:sz w:val="20"/>
          <w:lang w:val="hy-AM"/>
        </w:rPr>
        <w:t>4</w:t>
      </w:r>
      <w:r w:rsidR="006265F4" w:rsidRPr="00A71D81">
        <w:rPr>
          <w:rFonts w:ascii="GHEA Grapalat" w:hAnsi="GHEA Grapalat" w:cs="Sylfaen"/>
          <w:sz w:val="20"/>
          <w:lang w:val="hy-AM"/>
        </w:rPr>
        <w:t>)</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306EF3" w:rsidP="00EF3662">
      <w:pPr>
        <w:pStyle w:val="norm"/>
        <w:spacing w:line="240" w:lineRule="auto"/>
        <w:rPr>
          <w:rFonts w:ascii="GHEA Grapalat" w:hAnsi="GHEA Grapalat" w:cs="Sylfaen"/>
          <w:sz w:val="20"/>
          <w:szCs w:val="24"/>
          <w:lang w:val="hy-AM" w:eastAsia="en-US"/>
        </w:rPr>
      </w:pPr>
      <w:r w:rsidRPr="00306EF3">
        <w:rPr>
          <w:rFonts w:ascii="GHEA Grapalat" w:hAnsi="GHEA Grapalat" w:cs="Sylfaen"/>
          <w:sz w:val="20"/>
          <w:szCs w:val="24"/>
          <w:lang w:val="hy-AM" w:eastAsia="en-US"/>
        </w:rPr>
        <w:t>6</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A71D81">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096865" w:rsidRPr="006D2E03" w:rsidRDefault="00096865" w:rsidP="00EF3662">
      <w:pPr>
        <w:ind w:firstLine="567"/>
        <w:jc w:val="both"/>
        <w:rPr>
          <w:rFonts w:ascii="GHEA Grapalat" w:hAnsi="GHEA Grapalat"/>
          <w:b/>
          <w:sz w:val="20"/>
          <w:lang w:val="af-ZA"/>
        </w:rPr>
      </w:pPr>
    </w:p>
    <w:p w:rsidR="008640DD" w:rsidRPr="00AE2768" w:rsidRDefault="008640DD" w:rsidP="008640DD">
      <w:pPr>
        <w:pStyle w:val="BodyTextIndent2"/>
        <w:spacing w:line="240" w:lineRule="auto"/>
        <w:ind w:firstLine="567"/>
        <w:rPr>
          <w:rFonts w:ascii="GHEA Grapalat" w:hAnsi="GHEA Grapalat" w:cs="Tahoma"/>
        </w:rPr>
      </w:pPr>
      <w:r w:rsidRPr="00A71D81">
        <w:rPr>
          <w:rFonts w:ascii="GHEA Grapalat" w:hAnsi="GHEA Grapalat"/>
        </w:rPr>
        <w:t xml:space="preserve">8.1 </w:t>
      </w:r>
      <w:r w:rsidRPr="00A71D81">
        <w:rPr>
          <w:rFonts w:ascii="GHEA Grapalat" w:hAnsi="GHEA Grapalat" w:cs="Sylfaen"/>
          <w:lang w:val="ru-RU"/>
        </w:rPr>
        <w:t>Հայտերի</w:t>
      </w:r>
      <w:r w:rsidRPr="00A71D81">
        <w:rPr>
          <w:rFonts w:ascii="GHEA Grapalat" w:hAnsi="GHEA Grapalat" w:cs="Sylfaen"/>
        </w:rPr>
        <w:t xml:space="preserve"> </w:t>
      </w:r>
      <w:r w:rsidRPr="00A71D81">
        <w:rPr>
          <w:rFonts w:ascii="GHEA Grapalat" w:hAnsi="GHEA Grapalat" w:cs="Sylfaen"/>
          <w:lang w:val="ru-RU"/>
        </w:rPr>
        <w:t>բացումը</w:t>
      </w:r>
      <w:r w:rsidRPr="00A71D81">
        <w:rPr>
          <w:rFonts w:ascii="GHEA Grapalat" w:hAnsi="GHEA Grapalat" w:cs="Sylfaen"/>
        </w:rPr>
        <w:t xml:space="preserve"> </w:t>
      </w:r>
      <w:r w:rsidRPr="00A71D81">
        <w:rPr>
          <w:rFonts w:ascii="GHEA Grapalat" w:hAnsi="GHEA Grapalat" w:cs="Sylfaen"/>
          <w:lang w:val="ru-RU"/>
        </w:rPr>
        <w:t>կկատարվի</w:t>
      </w:r>
      <w:r w:rsidRPr="00A71D81">
        <w:rPr>
          <w:rFonts w:ascii="GHEA Grapalat" w:hAnsi="GHEA Grapalat" w:cs="Sylfaen"/>
        </w:rPr>
        <w:t xml:space="preserve"> հանձնաժողովի՝ հայտերի բացման և գնահատման նիստում՝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w:t>
      </w:r>
      <w:r w:rsidRPr="00A71D81">
        <w:rPr>
          <w:rFonts w:ascii="GHEA Grapalat" w:hAnsi="GHEA Grapalat" w:cs="Sylfaen"/>
          <w:szCs w:val="24"/>
        </w:rPr>
        <w:t xml:space="preserve"> </w:t>
      </w:r>
      <w:r w:rsidRPr="00A71D81">
        <w:rPr>
          <w:rFonts w:ascii="GHEA Grapalat" w:hAnsi="GHEA Grapalat" w:cs="Sylfaen"/>
          <w:szCs w:val="24"/>
          <w:lang w:val="ru-RU"/>
        </w:rPr>
        <w:t>հայտարարությունը</w:t>
      </w:r>
      <w:r w:rsidRPr="00A71D81">
        <w:rPr>
          <w:rFonts w:ascii="GHEA Grapalat" w:hAnsi="GHEA Grapalat" w:cs="Sylfaen"/>
          <w:szCs w:val="24"/>
        </w:rPr>
        <w:t xml:space="preserve"> </w:t>
      </w:r>
      <w:r w:rsidRPr="00A71D81">
        <w:rPr>
          <w:rFonts w:ascii="GHEA Grapalat" w:hAnsi="GHEA Grapalat" w:cs="Sylfaen"/>
          <w:szCs w:val="24"/>
          <w:lang w:val="ru-RU"/>
        </w:rPr>
        <w:t>և</w:t>
      </w:r>
      <w:r w:rsidRPr="00A71D81">
        <w:rPr>
          <w:rFonts w:ascii="GHEA Grapalat" w:hAnsi="GHEA Grapalat" w:cs="Sylfaen"/>
          <w:szCs w:val="24"/>
        </w:rPr>
        <w:t xml:space="preserve"> </w:t>
      </w:r>
      <w:r w:rsidRPr="00A71D81">
        <w:rPr>
          <w:rFonts w:ascii="GHEA Grapalat" w:hAnsi="GHEA Grapalat" w:cs="Sylfaen"/>
          <w:szCs w:val="24"/>
          <w:lang w:val="ru-RU"/>
        </w:rPr>
        <w:t>հրավերը</w:t>
      </w:r>
      <w:r w:rsidRPr="00A71D81">
        <w:rPr>
          <w:rFonts w:ascii="GHEA Grapalat" w:hAnsi="GHEA Grapalat" w:cs="Sylfaen"/>
          <w:szCs w:val="24"/>
        </w:rPr>
        <w:t xml:space="preserve"> </w:t>
      </w:r>
      <w:r w:rsidRPr="00A71D81">
        <w:rPr>
          <w:rFonts w:ascii="GHEA Grapalat" w:hAnsi="GHEA Grapalat" w:cs="Sylfaen"/>
          <w:szCs w:val="24"/>
          <w:lang w:val="en-US"/>
        </w:rPr>
        <w:t>տեղեկագրում</w:t>
      </w:r>
      <w:r w:rsidRPr="00A71D81">
        <w:rPr>
          <w:rFonts w:ascii="GHEA Grapalat" w:hAnsi="GHEA Grapalat" w:cs="Sylfaen"/>
          <w:szCs w:val="24"/>
        </w:rPr>
        <w:t xml:space="preserve"> </w:t>
      </w:r>
      <w:r w:rsidRPr="00A71D81">
        <w:rPr>
          <w:rFonts w:ascii="GHEA Grapalat" w:hAnsi="GHEA Grapalat" w:cs="Sylfaen"/>
          <w:szCs w:val="24"/>
          <w:lang w:val="en-US"/>
        </w:rPr>
        <w:t>հ</w:t>
      </w:r>
      <w:r w:rsidRPr="00A71D81">
        <w:rPr>
          <w:rFonts w:ascii="GHEA Grapalat" w:hAnsi="GHEA Grapalat" w:cs="Sylfaen"/>
          <w:szCs w:val="24"/>
          <w:lang w:val="ru-RU"/>
        </w:rPr>
        <w:t>րապարակվելու</w:t>
      </w:r>
      <w:r w:rsidRPr="00A71D81">
        <w:rPr>
          <w:rFonts w:ascii="GHEA Grapalat" w:hAnsi="GHEA Grapalat" w:cs="Sylfaen"/>
          <w:szCs w:val="24"/>
        </w:rPr>
        <w:t xml:space="preserve"> </w:t>
      </w:r>
      <w:r w:rsidRPr="00A71D81">
        <w:rPr>
          <w:rFonts w:ascii="GHEA Grapalat" w:hAnsi="GHEA Grapalat" w:cs="Sylfaen"/>
          <w:szCs w:val="24"/>
          <w:lang w:val="en-US"/>
        </w:rPr>
        <w:t>օրվանից</w:t>
      </w:r>
      <w:r w:rsidRPr="00A71D81">
        <w:rPr>
          <w:rFonts w:ascii="GHEA Grapalat" w:hAnsi="GHEA Grapalat" w:cs="Sylfaen"/>
          <w:szCs w:val="24"/>
        </w:rPr>
        <w:t xml:space="preserve"> </w:t>
      </w:r>
      <w:r w:rsidRPr="00A71D81">
        <w:rPr>
          <w:rFonts w:ascii="GHEA Grapalat" w:hAnsi="GHEA Grapalat" w:cs="Sylfaen"/>
          <w:szCs w:val="24"/>
          <w:lang w:val="ru-RU"/>
        </w:rPr>
        <w:t>հաշված</w:t>
      </w:r>
      <w:r w:rsidRPr="00A71D81">
        <w:rPr>
          <w:rFonts w:ascii="GHEA Grapalat" w:hAnsi="GHEA Grapalat" w:cs="Sylfaen"/>
          <w:szCs w:val="24"/>
        </w:rPr>
        <w:t xml:space="preserve"> </w:t>
      </w:r>
      <w:r w:rsidRPr="00242A13">
        <w:rPr>
          <w:rFonts w:ascii="GHEA Grapalat" w:hAnsi="GHEA Grapalat" w:cs="Sylfaen"/>
          <w:b/>
          <w:szCs w:val="24"/>
        </w:rPr>
        <w:t>8</w:t>
      </w:r>
      <w:r w:rsidRPr="0047208F">
        <w:rPr>
          <w:rFonts w:ascii="GHEA Grapalat" w:hAnsi="GHEA Grapalat" w:cs="Sylfaen"/>
          <w:b/>
          <w:szCs w:val="24"/>
          <w:lang w:val="hy-AM"/>
        </w:rPr>
        <w:t>-</w:t>
      </w:r>
      <w:r w:rsidRPr="0047208F">
        <w:rPr>
          <w:rFonts w:ascii="GHEA Grapalat" w:hAnsi="GHEA Grapalat" w:cs="Sylfaen"/>
          <w:b/>
          <w:szCs w:val="24"/>
          <w:lang w:val="ru-RU"/>
        </w:rPr>
        <w:t>րդ</w:t>
      </w:r>
      <w:r w:rsidRPr="0047208F">
        <w:rPr>
          <w:rFonts w:ascii="GHEA Grapalat" w:hAnsi="GHEA Grapalat" w:cs="Sylfaen"/>
          <w:b/>
          <w:szCs w:val="24"/>
        </w:rPr>
        <w:t xml:space="preserve"> </w:t>
      </w:r>
      <w:r w:rsidRPr="0047208F">
        <w:rPr>
          <w:rFonts w:ascii="GHEA Grapalat" w:hAnsi="GHEA Grapalat" w:cs="Sylfaen"/>
          <w:b/>
          <w:szCs w:val="24"/>
          <w:lang w:val="ru-RU"/>
        </w:rPr>
        <w:t>օրվա</w:t>
      </w:r>
      <w:r w:rsidRPr="0047208F">
        <w:rPr>
          <w:rFonts w:ascii="GHEA Grapalat" w:hAnsi="GHEA Grapalat" w:cs="Sylfaen"/>
          <w:b/>
          <w:szCs w:val="24"/>
        </w:rPr>
        <w:t xml:space="preserve"> </w:t>
      </w:r>
      <w:r w:rsidRPr="0047208F">
        <w:rPr>
          <w:rFonts w:ascii="GHEA Grapalat" w:hAnsi="GHEA Grapalat" w:cs="Sylfaen"/>
          <w:b/>
          <w:szCs w:val="24"/>
          <w:lang w:val="ru-RU"/>
        </w:rPr>
        <w:t>ժամը</w:t>
      </w:r>
      <w:r w:rsidRPr="0047208F">
        <w:rPr>
          <w:rFonts w:ascii="GHEA Grapalat" w:hAnsi="GHEA Grapalat" w:cs="Sylfaen"/>
          <w:b/>
          <w:szCs w:val="24"/>
        </w:rPr>
        <w:t xml:space="preserve"> </w:t>
      </w:r>
      <w:r>
        <w:rPr>
          <w:rFonts w:ascii="GHEA Grapalat" w:hAnsi="GHEA Grapalat" w:cs="Sylfaen"/>
          <w:b/>
          <w:szCs w:val="24"/>
          <w:lang w:val="hy-AM"/>
        </w:rPr>
        <w:t>11:30</w:t>
      </w:r>
      <w:r w:rsidRPr="0047208F">
        <w:rPr>
          <w:rFonts w:ascii="GHEA Grapalat" w:hAnsi="GHEA Grapalat" w:cs="Sylfaen"/>
          <w:b/>
          <w:szCs w:val="24"/>
          <w:lang w:val="hy-AM"/>
        </w:rPr>
        <w:t>-</w:t>
      </w:r>
      <w:r w:rsidRPr="0047208F">
        <w:rPr>
          <w:rFonts w:ascii="GHEA Grapalat" w:hAnsi="GHEA Grapalat" w:cs="Sylfaen"/>
          <w:b/>
          <w:szCs w:val="24"/>
          <w:lang w:val="en-US"/>
        </w:rPr>
        <w:t>ի</w:t>
      </w:r>
      <w:r w:rsidRPr="0047208F">
        <w:rPr>
          <w:rFonts w:ascii="GHEA Grapalat" w:hAnsi="GHEA Grapalat" w:cs="Sylfaen"/>
          <w:b/>
          <w:szCs w:val="24"/>
          <w:lang w:val="ru-RU"/>
        </w:rPr>
        <w:t>ն։</w:t>
      </w:r>
      <w:r w:rsidRPr="0047208F">
        <w:rPr>
          <w:rFonts w:ascii="GHEA Grapalat" w:hAnsi="GHEA Grapalat" w:cs="Sylfaen"/>
          <w:b/>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6F5299" w:rsidRPr="00A71D81" w:rsidRDefault="00FD2748" w:rsidP="006F5299">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6F5299" w:rsidRPr="00DE5ED9">
        <w:rPr>
          <w:rFonts w:ascii="GHEA Grapalat" w:hAnsi="GHEA Grapalat" w:cs="Sylfaen"/>
          <w:b/>
          <w:i w:val="0"/>
          <w:szCs w:val="24"/>
          <w:lang w:val="ru-RU"/>
        </w:rPr>
        <w:t>Հայաստանի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Հանրապետության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դրամով</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բացման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նիստի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օրվա</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դրությամբ</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ՀՀ</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կենտրոնական</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բանկի</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կողմից</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սահմանված</w:t>
      </w:r>
      <w:r w:rsidR="006F5299" w:rsidRPr="00DE5ED9">
        <w:rPr>
          <w:rFonts w:ascii="GHEA Grapalat" w:hAnsi="GHEA Grapalat" w:cs="Sylfaen"/>
          <w:b/>
          <w:i w:val="0"/>
          <w:szCs w:val="24"/>
          <w:lang w:val="af-ZA"/>
        </w:rPr>
        <w:t xml:space="preserve"> </w:t>
      </w:r>
      <w:r w:rsidR="006F5299" w:rsidRPr="00DE5ED9">
        <w:rPr>
          <w:rFonts w:ascii="GHEA Grapalat" w:hAnsi="GHEA Grapalat" w:cs="Sylfaen"/>
          <w:b/>
          <w:i w:val="0"/>
          <w:szCs w:val="24"/>
          <w:lang w:val="ru-RU"/>
        </w:rPr>
        <w:t>փոխարժեքով</w:t>
      </w:r>
      <w:r w:rsidR="006F5299" w:rsidRPr="00712340">
        <w:rPr>
          <w:rFonts w:ascii="GHEA Grapalat" w:hAnsi="GHEA Grapalat" w:cs="Sylfaen"/>
          <w:i w:val="0"/>
          <w:szCs w:val="24"/>
          <w:lang w:val="ru-RU"/>
        </w:rPr>
        <w:t>։</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lastRenderedPageBreak/>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5</w:t>
      </w:r>
      <w:r w:rsidR="00D7435F"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Հ</w:t>
      </w:r>
      <w:r w:rsidR="00096865" w:rsidRPr="00A71D81">
        <w:rPr>
          <w:rFonts w:ascii="GHEA Grapalat" w:hAnsi="GHEA Grapalat" w:cs="Sylfaen"/>
          <w:i w:val="0"/>
          <w:szCs w:val="24"/>
          <w:lang w:val="ru-RU"/>
        </w:rPr>
        <w:t>անձնաժողովի</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w:t>
      </w:r>
      <w:r w:rsidR="00153C87" w:rsidRPr="00A71D81">
        <w:rPr>
          <w:rFonts w:ascii="GHEA Grapalat" w:hAnsi="GHEA Grapalat" w:cs="Sylfaen"/>
          <w:i w:val="0"/>
          <w:szCs w:val="24"/>
          <w:lang w:val="ru-RU"/>
        </w:rPr>
        <w:t>ատվիրատուի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և</w:t>
      </w:r>
      <w:r w:rsidR="00096865"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w:t>
      </w:r>
      <w:r w:rsidR="00153C87" w:rsidRPr="00A71D81">
        <w:rPr>
          <w:rFonts w:ascii="GHEA Grapalat" w:hAnsi="GHEA Grapalat" w:cs="Sylfaen"/>
          <w:i w:val="0"/>
          <w:szCs w:val="24"/>
          <w:lang w:val="ru-RU"/>
        </w:rPr>
        <w:t>ասնակիցների</w:t>
      </w:r>
      <w:r w:rsidR="00153C87"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բանակցություններն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արգելվում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բացառությամբ</w:t>
      </w:r>
      <w:r w:rsidR="00096865" w:rsidRPr="00A71D81">
        <w:rPr>
          <w:rFonts w:ascii="GHEA Grapalat" w:hAnsi="GHEA Grapalat" w:cs="Sylfaen"/>
          <w:i w:val="0"/>
          <w:szCs w:val="24"/>
          <w:lang w:val="af-ZA"/>
        </w:rPr>
        <w:t>`</w:t>
      </w:r>
    </w:p>
    <w:p w:rsidR="00096865" w:rsidRPr="00A71D81" w:rsidRDefault="00096865" w:rsidP="00EF3662">
      <w:pPr>
        <w:pStyle w:val="BodyTextIndent"/>
        <w:spacing w:line="240" w:lineRule="auto"/>
        <w:rPr>
          <w:rFonts w:ascii="GHEA Grapalat" w:hAnsi="GHEA Grapalat" w:cs="Sylfaen"/>
          <w:i w:val="0"/>
          <w:szCs w:val="24"/>
          <w:lang w:val="af-ZA"/>
        </w:rPr>
      </w:pPr>
      <w:r w:rsidRPr="00A71D81">
        <w:rPr>
          <w:rFonts w:ascii="GHEA Grapalat" w:hAnsi="GHEA Grapalat" w:cs="Sylfaen"/>
          <w:i w:val="0"/>
          <w:szCs w:val="24"/>
          <w:lang w:val="af-ZA"/>
        </w:rPr>
        <w:t xml:space="preserve">1) </w:t>
      </w:r>
      <w:r w:rsidRPr="00A71D81">
        <w:rPr>
          <w:rFonts w:ascii="GHEA Grapalat" w:hAnsi="GHEA Grapalat" w:cs="Sylfaen"/>
          <w:i w:val="0"/>
          <w:szCs w:val="24"/>
          <w:lang w:val="ru-RU"/>
        </w:rPr>
        <w:t>երբ</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ընթացակարգին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մասնակցել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ասնակից</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որի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ներկայացրած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արդյունքում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հրավերի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պահանջներին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համապատասխան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է</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գնահատվել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մեկ</w:t>
      </w:r>
      <w:r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af-ZA"/>
        </w:rPr>
        <w:t>մ</w:t>
      </w:r>
      <w:r w:rsidR="00153C87" w:rsidRPr="00A71D81">
        <w:rPr>
          <w:rFonts w:ascii="GHEA Grapalat" w:hAnsi="GHEA Grapalat" w:cs="Sylfaen"/>
          <w:i w:val="0"/>
          <w:szCs w:val="24"/>
          <w:lang w:val="ru-RU"/>
        </w:rPr>
        <w:t>ասնակցի</w:t>
      </w:r>
      <w:r w:rsidR="00153C87"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հայտ</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նվազագույն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հավասարության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դեպքում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եթե</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ոչ</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պայմանները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բավարարող</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գնահատված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հայտեր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ներկայացրած</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գնային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առաջարկները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գերազանցում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այդ</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գնումը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կատարելու</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համար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նախատեսված</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սույն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հրավերի</w:t>
      </w:r>
      <w:r w:rsidR="00153C87" w:rsidRPr="00A71D81">
        <w:rPr>
          <w:rFonts w:ascii="GHEA Grapalat" w:hAnsi="GHEA Grapalat" w:cs="Sylfaen"/>
          <w:i w:val="0"/>
          <w:szCs w:val="24"/>
          <w:lang w:val="af-ZA"/>
        </w:rPr>
        <w:t xml:space="preserve"> 1-</w:t>
      </w:r>
      <w:r w:rsidR="00153C87" w:rsidRPr="00A71D81">
        <w:rPr>
          <w:rFonts w:ascii="GHEA Grapalat" w:hAnsi="GHEA Grapalat" w:cs="Sylfaen"/>
          <w:i w:val="0"/>
          <w:szCs w:val="24"/>
          <w:lang w:val="en-US"/>
        </w:rPr>
        <w:t>ին</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մասի</w:t>
      </w:r>
      <w:r w:rsidR="00153C87" w:rsidRPr="00A71D81">
        <w:rPr>
          <w:rFonts w:ascii="GHEA Grapalat" w:hAnsi="GHEA Grapalat" w:cs="Sylfaen"/>
          <w:i w:val="0"/>
          <w:szCs w:val="24"/>
          <w:lang w:val="af-ZA"/>
        </w:rPr>
        <w:t xml:space="preserve"> </w:t>
      </w:r>
      <w:r w:rsidR="00A150A9" w:rsidRPr="00A71D81">
        <w:rPr>
          <w:rFonts w:ascii="GHEA Grapalat" w:hAnsi="GHEA Grapalat" w:cs="Sylfaen"/>
          <w:i w:val="0"/>
          <w:szCs w:val="24"/>
          <w:lang w:val="af-ZA"/>
        </w:rPr>
        <w:t>8</w:t>
      </w:r>
      <w:r w:rsidR="00153C87" w:rsidRPr="00A71D81">
        <w:rPr>
          <w:rFonts w:ascii="GHEA Grapalat" w:hAnsi="GHEA Grapalat" w:cs="Sylfaen"/>
          <w:i w:val="0"/>
          <w:szCs w:val="24"/>
          <w:lang w:val="af-ZA"/>
        </w:rPr>
        <w:t xml:space="preserve">.1 </w:t>
      </w:r>
      <w:r w:rsidR="00153C87" w:rsidRPr="00A71D81">
        <w:rPr>
          <w:rFonts w:ascii="GHEA Grapalat" w:hAnsi="GHEA Grapalat" w:cs="Sylfaen"/>
          <w:i w:val="0"/>
          <w:szCs w:val="24"/>
          <w:lang w:val="en-US"/>
        </w:rPr>
        <w:t>կետի</w:t>
      </w:r>
      <w:r w:rsidR="00153C87" w:rsidRPr="00A71D81">
        <w:rPr>
          <w:rFonts w:ascii="GHEA Grapalat" w:hAnsi="GHEA Grapalat" w:cs="Sylfaen"/>
          <w:i w:val="0"/>
          <w:szCs w:val="24"/>
          <w:lang w:val="af-ZA"/>
        </w:rPr>
        <w:t xml:space="preserve"> 2-</w:t>
      </w:r>
      <w:r w:rsidR="00153C87" w:rsidRPr="00A71D81">
        <w:rPr>
          <w:rFonts w:ascii="GHEA Grapalat" w:hAnsi="GHEA Grapalat" w:cs="Sylfaen"/>
          <w:i w:val="0"/>
          <w:szCs w:val="24"/>
          <w:lang w:val="en-US"/>
        </w:rPr>
        <w:t>րդ</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պարբերությամբ</w:t>
      </w:r>
      <w:r w:rsidR="00153C87" w:rsidRPr="00A71D81">
        <w:rPr>
          <w:rFonts w:ascii="GHEA Grapalat" w:hAnsi="GHEA Grapalat" w:cs="Sylfaen"/>
          <w:i w:val="0"/>
          <w:szCs w:val="24"/>
          <w:lang w:val="af-ZA"/>
        </w:rPr>
        <w:t xml:space="preserve"> </w:t>
      </w:r>
      <w:r w:rsidR="00153C87" w:rsidRPr="00A71D81">
        <w:rPr>
          <w:rFonts w:ascii="GHEA Grapalat" w:hAnsi="GHEA Grapalat" w:cs="Sylfaen"/>
          <w:i w:val="0"/>
          <w:szCs w:val="24"/>
          <w:lang w:val="en-US"/>
        </w:rPr>
        <w:t>նախատեսված</w:t>
      </w:r>
      <w:r w:rsidR="00153C87"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ֆինանսական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միջոցները</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կամ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գնումն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իրականացվում</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է</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Օրենքի</w:t>
      </w:r>
      <w:r w:rsidR="002D601F" w:rsidRPr="00A71D81">
        <w:rPr>
          <w:rFonts w:ascii="GHEA Grapalat" w:hAnsi="GHEA Grapalat" w:cs="Sylfaen"/>
          <w:i w:val="0"/>
          <w:szCs w:val="24"/>
          <w:lang w:val="af-ZA"/>
        </w:rPr>
        <w:t xml:space="preserve"> 15-</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հոդվածի</w:t>
      </w:r>
      <w:r w:rsidR="002D601F" w:rsidRPr="00A71D81">
        <w:rPr>
          <w:rFonts w:ascii="GHEA Grapalat" w:hAnsi="GHEA Grapalat" w:cs="Sylfaen"/>
          <w:i w:val="0"/>
          <w:szCs w:val="24"/>
          <w:lang w:val="af-ZA"/>
        </w:rPr>
        <w:t xml:space="preserve"> 6-</w:t>
      </w:r>
      <w:r w:rsidR="002D601F" w:rsidRPr="00A71D81">
        <w:rPr>
          <w:rFonts w:ascii="GHEA Grapalat" w:hAnsi="GHEA Grapalat" w:cs="Sylfaen"/>
          <w:i w:val="0"/>
          <w:szCs w:val="24"/>
          <w:lang w:val="ru-RU"/>
        </w:rPr>
        <w:t>րդ</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մասի</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հիման</w:t>
      </w:r>
      <w:r w:rsidR="002D601F" w:rsidRPr="00A71D81">
        <w:rPr>
          <w:rFonts w:ascii="GHEA Grapalat" w:hAnsi="GHEA Grapalat" w:cs="Sylfaen"/>
          <w:i w:val="0"/>
          <w:szCs w:val="24"/>
          <w:lang w:val="af-ZA"/>
        </w:rPr>
        <w:t xml:space="preserve"> </w:t>
      </w:r>
      <w:r w:rsidR="002D601F" w:rsidRPr="00A71D81">
        <w:rPr>
          <w:rFonts w:ascii="GHEA Grapalat" w:hAnsi="GHEA Grapalat" w:cs="Sylfaen"/>
          <w:i w:val="0"/>
          <w:szCs w:val="24"/>
          <w:lang w:val="ru-RU"/>
        </w:rPr>
        <w:t>վրա</w:t>
      </w:r>
      <w:r w:rsidR="004D5671" w:rsidRPr="00A71D81">
        <w:rPr>
          <w:rFonts w:ascii="GHEA Grapalat" w:hAnsi="GHEA Grapalat" w:cs="Sylfaen"/>
          <w:i w:val="0"/>
          <w:szCs w:val="24"/>
          <w:lang w:val="ru-RU"/>
        </w:rPr>
        <w:t>։</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Սույն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կետի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համաձայն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վարվող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բանակցությունները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կարող</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են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հանգեցնել</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միայն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առաջարկված</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գնի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նվազեցմանը</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կամ</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վճարման</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պայմանների</w:t>
      </w:r>
      <w:r w:rsidRPr="00A71D81">
        <w:rPr>
          <w:rFonts w:ascii="GHEA Grapalat" w:hAnsi="GHEA Grapalat" w:cs="Sylfaen"/>
          <w:i w:val="0"/>
          <w:szCs w:val="24"/>
          <w:lang w:val="af-ZA"/>
        </w:rPr>
        <w:t xml:space="preserve"> </w:t>
      </w:r>
      <w:r w:rsidRPr="00A71D81">
        <w:rPr>
          <w:rFonts w:ascii="GHEA Grapalat" w:hAnsi="GHEA Grapalat" w:cs="Sylfaen"/>
          <w:i w:val="0"/>
          <w:szCs w:val="24"/>
          <w:lang w:val="ru-RU"/>
        </w:rPr>
        <w:t>փոփոխությանը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իսկ</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բանակցությունները</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վարվում</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են</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միաժամանակյա</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բոլոր</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մասնակիցների</w:t>
      </w:r>
      <w:r w:rsidR="00940C2A" w:rsidRPr="00A71D81">
        <w:rPr>
          <w:rFonts w:ascii="GHEA Grapalat" w:hAnsi="GHEA Grapalat" w:cs="Sylfaen"/>
          <w:i w:val="0"/>
          <w:szCs w:val="24"/>
          <w:lang w:val="af-ZA"/>
        </w:rPr>
        <w:t xml:space="preserve"> </w:t>
      </w:r>
      <w:r w:rsidR="00940C2A" w:rsidRPr="00A71D81">
        <w:rPr>
          <w:rFonts w:ascii="GHEA Grapalat" w:hAnsi="GHEA Grapalat" w:cs="Sylfaen"/>
          <w:i w:val="0"/>
          <w:szCs w:val="24"/>
          <w:lang w:val="ru-RU"/>
        </w:rPr>
        <w:t>հետ</w:t>
      </w:r>
      <w:r w:rsidRPr="00A71D81">
        <w:rPr>
          <w:rFonts w:ascii="GHEA Grapalat" w:hAnsi="GHEA Grapalat" w:cs="Sylfaen"/>
          <w:i w:val="0"/>
          <w:szCs w:val="24"/>
          <w:lang w:val="af-ZA"/>
        </w:rPr>
        <w:t>.</w:t>
      </w:r>
    </w:p>
    <w:p w:rsidR="00096865" w:rsidRPr="00A71D81" w:rsidDel="00992C40" w:rsidRDefault="000968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w:t>
      </w:r>
      <w:r w:rsidRPr="00A71D81">
        <w:rPr>
          <w:rFonts w:ascii="GHEA Grapalat" w:hAnsi="GHEA Grapalat" w:cs="Sylfaen"/>
          <w:szCs w:val="24"/>
          <w:lang w:val="ru-RU"/>
        </w:rPr>
        <w:t>Օրենքով</w:t>
      </w:r>
      <w:r w:rsidRPr="00A71D81">
        <w:rPr>
          <w:rFonts w:ascii="GHEA Grapalat" w:hAnsi="GHEA Grapalat" w:cs="Sylfaen"/>
          <w:szCs w:val="24"/>
        </w:rPr>
        <w:t xml:space="preserve"> </w:t>
      </w:r>
      <w:r w:rsidRPr="00A71D81">
        <w:rPr>
          <w:rFonts w:ascii="GHEA Grapalat" w:hAnsi="GHEA Grapalat" w:cs="Sylfaen"/>
          <w:szCs w:val="24"/>
          <w:lang w:val="ru-RU"/>
        </w:rPr>
        <w:t>նախատեսված</w:t>
      </w:r>
      <w:r w:rsidRPr="00A71D81">
        <w:rPr>
          <w:rFonts w:ascii="GHEA Grapalat" w:hAnsi="GHEA Grapalat" w:cs="Sylfaen"/>
          <w:szCs w:val="24"/>
        </w:rPr>
        <w:t xml:space="preserve"> </w:t>
      </w:r>
      <w:r w:rsidRPr="00A71D81">
        <w:rPr>
          <w:rFonts w:ascii="GHEA Grapalat" w:hAnsi="GHEA Grapalat" w:cs="Sylfaen"/>
          <w:szCs w:val="24"/>
          <w:lang w:val="ru-RU"/>
        </w:rPr>
        <w:t>այլ</w:t>
      </w:r>
      <w:r w:rsidRPr="00A71D81">
        <w:rPr>
          <w:rFonts w:ascii="GHEA Grapalat" w:hAnsi="GHEA Grapalat" w:cs="Sylfaen"/>
          <w:szCs w:val="24"/>
        </w:rPr>
        <w:t xml:space="preserve"> </w:t>
      </w:r>
      <w:r w:rsidRPr="00A71D81">
        <w:rPr>
          <w:rFonts w:ascii="GHEA Grapalat" w:hAnsi="GHEA Grapalat" w:cs="Sylfaen"/>
          <w:szCs w:val="24"/>
          <w:lang w:val="ru-RU"/>
        </w:rPr>
        <w:t>դեպքերի</w:t>
      </w:r>
      <w:r w:rsidR="004D5671" w:rsidRPr="00A71D81">
        <w:rPr>
          <w:rFonts w:ascii="GHEA Grapalat" w:hAnsi="GHEA Grapalat" w:cs="Sylfaen"/>
          <w:szCs w:val="24"/>
          <w:lang w:val="ru-RU"/>
        </w:rPr>
        <w:t>։</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4348F9" w:rsidRPr="00A71D81">
        <w:rPr>
          <w:rFonts w:ascii="GHEA Grapalat" w:hAnsi="GHEA Grapalat"/>
          <w:sz w:val="20"/>
          <w:lang w:val="af-ZA"/>
        </w:rPr>
        <w:t>6</w:t>
      </w:r>
      <w:r w:rsidR="00D7435F"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կամ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եթե</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ոչ</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պայմաններին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բավարարող</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գնահատված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հայտեր</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բոլոր</w:t>
      </w:r>
      <w:r w:rsidR="009B6D58"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af-ZA" w:eastAsia="en-US"/>
        </w:rPr>
        <w:t>մ</w:t>
      </w:r>
      <w:r w:rsidR="009B6D58" w:rsidRPr="00A71D81">
        <w:rPr>
          <w:rFonts w:ascii="GHEA Grapalat" w:hAnsi="GHEA Grapalat" w:cs="Sylfaen"/>
          <w:sz w:val="20"/>
          <w:szCs w:val="24"/>
          <w:lang w:val="ru-RU" w:eastAsia="en-US"/>
        </w:rPr>
        <w:t>ասնակիցների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ներկայացրած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գնային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առաջարկները</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գերազանցում</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են</w:t>
      </w:r>
      <w:r w:rsidR="009B6D58"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սույն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ընթացակարգի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շրջանակում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գնվելիք</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ապրանքների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գնման</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գինը</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կամ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գնումն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իրականացվում</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է</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Օրենքի</w:t>
      </w:r>
      <w:r w:rsidR="00FF3E3D" w:rsidRPr="00A71D81">
        <w:rPr>
          <w:rFonts w:ascii="GHEA Grapalat" w:hAnsi="GHEA Grapalat" w:cs="Sylfaen"/>
          <w:sz w:val="20"/>
          <w:szCs w:val="24"/>
          <w:lang w:val="af-ZA" w:eastAsia="en-US"/>
        </w:rPr>
        <w:t xml:space="preserve"> 15-</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հոդվածի</w:t>
      </w:r>
      <w:r w:rsidR="00FF3E3D" w:rsidRPr="00A71D81">
        <w:rPr>
          <w:rFonts w:ascii="GHEA Grapalat" w:hAnsi="GHEA Grapalat" w:cs="Sylfaen"/>
          <w:sz w:val="20"/>
          <w:szCs w:val="24"/>
          <w:lang w:val="af-ZA" w:eastAsia="en-US"/>
        </w:rPr>
        <w:t xml:space="preserve"> 6-</w:t>
      </w:r>
      <w:r w:rsidR="00FF3E3D" w:rsidRPr="00A71D81">
        <w:rPr>
          <w:rFonts w:ascii="GHEA Grapalat" w:hAnsi="GHEA Grapalat" w:cs="Sylfaen"/>
          <w:sz w:val="20"/>
          <w:szCs w:val="24"/>
          <w:lang w:val="ru-RU" w:eastAsia="en-US"/>
        </w:rPr>
        <w:t>րդ</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մասի</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հիման</w:t>
      </w:r>
      <w:r w:rsidR="00FF3E3D" w:rsidRPr="00A71D81">
        <w:rPr>
          <w:rFonts w:ascii="GHEA Grapalat" w:hAnsi="GHEA Grapalat" w:cs="Sylfaen"/>
          <w:sz w:val="20"/>
          <w:szCs w:val="24"/>
          <w:lang w:val="af-ZA" w:eastAsia="en-US"/>
        </w:rPr>
        <w:t xml:space="preserve"> </w:t>
      </w:r>
      <w:r w:rsidR="00FF3E3D" w:rsidRPr="00A71D81">
        <w:rPr>
          <w:rFonts w:ascii="GHEA Grapalat" w:hAnsi="GHEA Grapalat" w:cs="Sylfaen"/>
          <w:sz w:val="20"/>
          <w:szCs w:val="24"/>
          <w:lang w:val="ru-RU" w:eastAsia="en-US"/>
        </w:rPr>
        <w:t>վրա</w:t>
      </w:r>
      <w:r w:rsidR="009B6D58" w:rsidRPr="00A71D81">
        <w:rPr>
          <w:rFonts w:ascii="GHEA Grapalat" w:hAnsi="GHEA Grapalat" w:cs="Sylfaen"/>
          <w:sz w:val="20"/>
          <w:szCs w:val="24"/>
          <w:lang w:val="ru-RU"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պայման</w:t>
      </w:r>
      <w:r w:rsidRPr="00A71D81">
        <w:rPr>
          <w:rFonts w:ascii="GHEA Grapalat" w:hAnsi="GHEA Grapalat" w:cs="Sylfaen"/>
          <w:sz w:val="20"/>
          <w:szCs w:val="24"/>
          <w:lang w:val="af-ZA" w:eastAsia="en-US"/>
        </w:rPr>
        <w:softHyphen/>
      </w:r>
      <w:r w:rsidRPr="00A71D81">
        <w:rPr>
          <w:rFonts w:ascii="GHEA Grapalat" w:hAnsi="GHEA Grapalat" w:cs="Sylfaen"/>
          <w:sz w:val="20"/>
          <w:szCs w:val="24"/>
          <w:lang w:val="ru-RU" w:eastAsia="en-US"/>
        </w:rPr>
        <w:t>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բավարար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գնահատված</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հայտեր</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բոլոր</w:t>
      </w:r>
      <w:r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սահմանված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լրանալու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ըստ</w:t>
      </w:r>
      <w:r w:rsidR="00F4506C" w:rsidRPr="00A71D81">
        <w:rPr>
          <w:rFonts w:ascii="GHEA Grapalat" w:hAnsi="GHEA Grapalat" w:cs="Sylfaen"/>
          <w:sz w:val="20"/>
          <w:szCs w:val="24"/>
          <w:lang w:val="hy-AM" w:eastAsia="en-US"/>
        </w:rPr>
        <w:t xml:space="preserve"> դրան ներկա</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00A11BD0" w:rsidRPr="00A71D81">
        <w:rPr>
          <w:rFonts w:ascii="GHEA Grapalat" w:hAnsi="GHEA Grapalat" w:cs="Sylfaen"/>
          <w:sz w:val="20"/>
          <w:szCs w:val="24"/>
          <w:lang w:val="hy-AM" w:eastAsia="en-US"/>
        </w:rPr>
        <w:t>որոնք չեն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գերազանցում</w:t>
      </w:r>
      <w:r w:rsidR="00AB1DD6" w:rsidRPr="00A71D81">
        <w:rPr>
          <w:rFonts w:ascii="GHEA Grapalat" w:hAnsi="GHEA Grapalat" w:cs="Sylfaen"/>
          <w:sz w:val="20"/>
          <w:szCs w:val="24"/>
          <w:lang w:val="hy-AM" w:eastAsia="en-US"/>
        </w:rPr>
        <w:t xml:space="preserve"> գնման գինը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հայտարարվում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00AB1DD6" w:rsidRPr="00A71D81">
        <w:rPr>
          <w:rFonts w:ascii="GHEA Grapalat" w:hAnsi="GHEA Grapalat" w:cs="Sylfaen"/>
          <w:sz w:val="20"/>
          <w:szCs w:val="24"/>
          <w:lang w:val="hy-AM" w:eastAsia="en-US"/>
        </w:rPr>
        <w:t>ընտրված</w:t>
      </w:r>
      <w:r w:rsidR="00AB1DD6"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w:t>
      </w:r>
    </w:p>
    <w:p w:rsidR="00880C5E" w:rsidRDefault="009B6D58" w:rsidP="00880C5E">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ru-RU"/>
        </w:rPr>
        <w:t>զ</w:t>
      </w:r>
      <w:r w:rsidRPr="00A71D81">
        <w:rPr>
          <w:rFonts w:ascii="GHEA Grapalat" w:hAnsi="GHEA Grapalat" w:cs="Sylfaen"/>
          <w:sz w:val="20"/>
          <w:lang w:val="af-ZA"/>
        </w:rPr>
        <w:t>.</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սահմանված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վերջնաժամկետը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լրանալու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պահին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գնահատող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հանձնաժողովը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կարող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բանակցությունների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արդյունքում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ցածր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առաջարկ</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ներկայացրած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մասնակցին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հայտարարել</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ընտրված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մասնակից՝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վերջինիս</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հետ</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իրավունքներն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պարտականություններն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ուժի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մեջ</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մտնում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գնման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գինը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գերազանցող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չափով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հիման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վրա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կողմերի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դեպքում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Ընդ</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որում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տասնհինգ</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աշխատանքային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ապրանքի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մատակարարման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ժամկետները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երկարաձգելով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օրվանից</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մինչև</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համաձայնագրի</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կնքման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ընկած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ժամանակահատվածով</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Սույն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պարբերության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համաձայն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կնքված</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պայմանագիրը</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լուծվում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է</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եթե</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կնքելուն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հաջորդող</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վաթսուն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օրացուցային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օրվա</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ընթացքում</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լրացուցիչ</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ֆինանսական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միջոցներ</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չեն</w:t>
      </w:r>
      <w:r w:rsidR="00E83BAF" w:rsidRPr="00A71D81">
        <w:rPr>
          <w:rFonts w:ascii="GHEA Grapalat" w:hAnsi="GHEA Grapalat" w:cs="Sylfaen"/>
          <w:sz w:val="20"/>
          <w:lang w:val="af-ZA"/>
        </w:rPr>
        <w:t xml:space="preserve"> </w:t>
      </w:r>
      <w:r w:rsidR="00E83BAF" w:rsidRPr="00A71D81">
        <w:rPr>
          <w:rFonts w:ascii="GHEA Grapalat" w:hAnsi="GHEA Grapalat" w:cs="Sylfaen"/>
          <w:sz w:val="20"/>
          <w:lang w:val="ru-RU"/>
        </w:rPr>
        <w:t>նախատեսվում</w:t>
      </w:r>
      <w:r w:rsidR="00880C5E">
        <w:rPr>
          <w:rFonts w:ascii="Cambria Math" w:hAnsi="Cambria Math" w:cs="Sylfaen"/>
          <w:sz w:val="20"/>
          <w:lang w:val="hy-AM"/>
        </w:rPr>
        <w:t>:</w:t>
      </w:r>
      <w:r w:rsidR="00880C5E" w:rsidRPr="006D2E03">
        <w:rPr>
          <w:rFonts w:ascii="GHEA Grapalat" w:hAnsi="GHEA Grapalat" w:cs="Sylfaen"/>
          <w:sz w:val="20"/>
          <w:lang w:val="af-ZA"/>
        </w:rPr>
        <w:t xml:space="preserve"> </w:t>
      </w:r>
    </w:p>
    <w:p w:rsidR="00880C5E" w:rsidRPr="004C6D52" w:rsidRDefault="00880C5E" w:rsidP="00880C5E">
      <w:pPr>
        <w:shd w:val="clear" w:color="auto" w:fill="FFFFFF"/>
        <w:ind w:firstLine="375"/>
        <w:jc w:val="both"/>
        <w:rPr>
          <w:rFonts w:ascii="GHEA Grapalat" w:hAnsi="GHEA Grapalat" w:cs="Sylfaen"/>
          <w:sz w:val="20"/>
          <w:lang w:val="hy-AM"/>
        </w:rPr>
      </w:pPr>
      <w:r w:rsidRPr="006D2E03">
        <w:rPr>
          <w:rFonts w:ascii="GHEA Grapalat" w:hAnsi="GHEA Grapalat" w:cs="Sylfaen"/>
          <w:sz w:val="20"/>
          <w:lang w:val="hy-AM"/>
        </w:rPr>
        <w:t>Սույն</w:t>
      </w:r>
      <w:r w:rsidRPr="004B72E3">
        <w:rPr>
          <w:rFonts w:ascii="GHEA Grapalat" w:hAnsi="GHEA Grapalat" w:cs="Sylfaen"/>
          <w:sz w:val="20"/>
          <w:lang w:val="af-ZA"/>
        </w:rPr>
        <w:t xml:space="preserve"> </w:t>
      </w:r>
      <w:r w:rsidRPr="006D2E0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պահանջները</w:t>
      </w:r>
      <w:r w:rsidRPr="004B72E3">
        <w:rPr>
          <w:rFonts w:ascii="GHEA Grapalat" w:hAnsi="GHEA Grapalat" w:cs="Sylfaen"/>
          <w:sz w:val="20"/>
          <w:lang w:val="af-ZA"/>
        </w:rPr>
        <w:t xml:space="preserve"> </w:t>
      </w:r>
      <w:r w:rsidRPr="006D2E03">
        <w:rPr>
          <w:rFonts w:ascii="GHEA Grapalat" w:hAnsi="GHEA Grapalat" w:cs="Sylfaen"/>
          <w:sz w:val="20"/>
          <w:lang w:val="hy-AM"/>
        </w:rPr>
        <w:t>չեն</w:t>
      </w:r>
      <w:r w:rsidRPr="004B72E3">
        <w:rPr>
          <w:rFonts w:ascii="GHEA Grapalat" w:hAnsi="GHEA Grapalat" w:cs="Sylfaen"/>
          <w:sz w:val="20"/>
          <w:lang w:val="af-ZA"/>
        </w:rPr>
        <w:t xml:space="preserve"> </w:t>
      </w:r>
      <w:r w:rsidRPr="006D2E03">
        <w:rPr>
          <w:rFonts w:ascii="GHEA Grapalat" w:hAnsi="GHEA Grapalat" w:cs="Sylfaen"/>
          <w:sz w:val="20"/>
          <w:lang w:val="hy-AM"/>
        </w:rPr>
        <w:t>կիրառվում</w:t>
      </w:r>
      <w:r w:rsidRPr="004B72E3">
        <w:rPr>
          <w:rFonts w:ascii="GHEA Grapalat" w:hAnsi="GHEA Grapalat" w:cs="Sylfaen"/>
          <w:sz w:val="20"/>
          <w:lang w:val="af-ZA"/>
        </w:rPr>
        <w:t xml:space="preserve"> </w:t>
      </w:r>
      <w:r w:rsidRPr="006D2E03">
        <w:rPr>
          <w:rFonts w:ascii="GHEA Grapalat" w:hAnsi="GHEA Grapalat" w:cs="Sylfaen"/>
          <w:sz w:val="20"/>
          <w:lang w:val="hy-AM"/>
        </w:rPr>
        <w:t>այն</w:t>
      </w:r>
      <w:r w:rsidRPr="004B72E3">
        <w:rPr>
          <w:rFonts w:ascii="GHEA Grapalat" w:hAnsi="GHEA Grapalat" w:cs="Sylfaen"/>
          <w:sz w:val="20"/>
          <w:lang w:val="af-ZA"/>
        </w:rPr>
        <w:t xml:space="preserve"> </w:t>
      </w:r>
      <w:r w:rsidRPr="006D2E03">
        <w:rPr>
          <w:rFonts w:ascii="GHEA Grapalat" w:hAnsi="GHEA Grapalat" w:cs="Sylfaen"/>
          <w:sz w:val="20"/>
          <w:lang w:val="hy-AM"/>
        </w:rPr>
        <w:t>դեպքում</w:t>
      </w:r>
      <w:r w:rsidRPr="004B72E3">
        <w:rPr>
          <w:rFonts w:ascii="GHEA Grapalat" w:hAnsi="GHEA Grapalat" w:cs="Sylfaen"/>
          <w:sz w:val="20"/>
          <w:lang w:val="af-ZA"/>
        </w:rPr>
        <w:t xml:space="preserve">, </w:t>
      </w:r>
      <w:r w:rsidRPr="006D2E03">
        <w:rPr>
          <w:rFonts w:ascii="GHEA Grapalat" w:hAnsi="GHEA Grapalat" w:cs="Sylfaen"/>
          <w:sz w:val="20"/>
          <w:lang w:val="hy-AM"/>
        </w:rPr>
        <w:t>երբ</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ներկայացել</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մասնակից</w:t>
      </w:r>
      <w:r w:rsidRPr="004B72E3">
        <w:rPr>
          <w:rFonts w:ascii="GHEA Grapalat" w:hAnsi="GHEA Grapalat" w:cs="Sylfaen"/>
          <w:sz w:val="20"/>
          <w:lang w:val="af-ZA"/>
        </w:rPr>
        <w:t xml:space="preserve"> </w:t>
      </w:r>
      <w:r w:rsidRPr="006D2E03">
        <w:rPr>
          <w:rFonts w:ascii="GHEA Grapalat" w:hAnsi="GHEA Grapalat" w:cs="Sylfaen"/>
          <w:sz w:val="20"/>
          <w:lang w:val="hy-AM"/>
        </w:rPr>
        <w:t>կամ</w:t>
      </w:r>
      <w:r w:rsidRPr="004B72E3">
        <w:rPr>
          <w:rFonts w:ascii="GHEA Grapalat" w:hAnsi="GHEA Grapalat" w:cs="Sylfaen"/>
          <w:sz w:val="20"/>
          <w:lang w:val="af-ZA"/>
        </w:rPr>
        <w:t xml:space="preserve"> </w:t>
      </w:r>
      <w:r w:rsidRPr="006D2E03">
        <w:rPr>
          <w:rFonts w:ascii="GHEA Grapalat" w:hAnsi="GHEA Grapalat" w:cs="Sylfaen"/>
          <w:sz w:val="20"/>
          <w:lang w:val="hy-AM"/>
        </w:rPr>
        <w:t>հրավերի</w:t>
      </w:r>
      <w:r w:rsidRPr="004B72E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6D2E03">
        <w:rPr>
          <w:rFonts w:ascii="GHEA Grapalat" w:hAnsi="GHEA Grapalat" w:cs="Sylfaen"/>
          <w:sz w:val="20"/>
          <w:lang w:val="hy-AM"/>
        </w:rPr>
        <w:t>բավարար</w:t>
      </w:r>
      <w:r w:rsidRPr="004B72E3">
        <w:rPr>
          <w:rFonts w:ascii="GHEA Grapalat" w:hAnsi="GHEA Grapalat" w:cs="Sylfaen"/>
          <w:sz w:val="20"/>
          <w:lang w:val="af-ZA"/>
        </w:rPr>
        <w:t xml:space="preserve"> </w:t>
      </w:r>
      <w:r w:rsidRPr="006D2E03">
        <w:rPr>
          <w:rFonts w:ascii="GHEA Grapalat" w:hAnsi="GHEA Grapalat" w:cs="Sylfaen"/>
          <w:sz w:val="20"/>
          <w:lang w:val="hy-AM"/>
        </w:rPr>
        <w:t>է</w:t>
      </w:r>
      <w:r w:rsidRPr="004B72E3">
        <w:rPr>
          <w:rFonts w:ascii="GHEA Grapalat" w:hAnsi="GHEA Grapalat" w:cs="Sylfaen"/>
          <w:sz w:val="20"/>
          <w:lang w:val="af-ZA"/>
        </w:rPr>
        <w:t xml:space="preserve"> </w:t>
      </w:r>
      <w:r w:rsidRPr="006D2E03">
        <w:rPr>
          <w:rFonts w:ascii="GHEA Grapalat" w:hAnsi="GHEA Grapalat" w:cs="Sylfaen"/>
          <w:sz w:val="20"/>
          <w:lang w:val="hy-AM"/>
        </w:rPr>
        <w:t>գնահատվել</w:t>
      </w:r>
      <w:r w:rsidRPr="004B72E3">
        <w:rPr>
          <w:rFonts w:ascii="GHEA Grapalat" w:hAnsi="GHEA Grapalat" w:cs="Sylfaen"/>
          <w:sz w:val="20"/>
          <w:lang w:val="af-ZA"/>
        </w:rPr>
        <w:t xml:space="preserve"> </w:t>
      </w:r>
      <w:r w:rsidRPr="006D2E03">
        <w:rPr>
          <w:rFonts w:ascii="GHEA Grapalat" w:hAnsi="GHEA Grapalat" w:cs="Sylfaen"/>
          <w:sz w:val="20"/>
          <w:lang w:val="hy-AM"/>
        </w:rPr>
        <w:t>միայն</w:t>
      </w:r>
      <w:r w:rsidRPr="004B72E3">
        <w:rPr>
          <w:rFonts w:ascii="GHEA Grapalat" w:hAnsi="GHEA Grapalat" w:cs="Sylfaen"/>
          <w:sz w:val="20"/>
          <w:lang w:val="af-ZA"/>
        </w:rPr>
        <w:t xml:space="preserve"> </w:t>
      </w:r>
      <w:r w:rsidRPr="006D2E03">
        <w:rPr>
          <w:rFonts w:ascii="GHEA Grapalat" w:hAnsi="GHEA Grapalat" w:cs="Sylfaen"/>
          <w:sz w:val="20"/>
          <w:lang w:val="hy-AM"/>
        </w:rPr>
        <w:t>մեկ</w:t>
      </w:r>
      <w:r w:rsidRPr="004B72E3">
        <w:rPr>
          <w:rFonts w:ascii="GHEA Grapalat" w:hAnsi="GHEA Grapalat" w:cs="Sylfaen"/>
          <w:sz w:val="20"/>
          <w:lang w:val="af-ZA"/>
        </w:rPr>
        <w:t xml:space="preserve"> </w:t>
      </w:r>
      <w:r w:rsidRPr="006D2E03">
        <w:rPr>
          <w:rFonts w:ascii="GHEA Grapalat" w:hAnsi="GHEA Grapalat" w:cs="Sylfaen"/>
          <w:sz w:val="20"/>
          <w:lang w:val="hy-AM"/>
        </w:rPr>
        <w:t>մասնակցի</w:t>
      </w:r>
      <w:r w:rsidRPr="004B72E3">
        <w:rPr>
          <w:rFonts w:ascii="GHEA Grapalat" w:hAnsi="GHEA Grapalat" w:cs="Sylfaen"/>
          <w:sz w:val="20"/>
          <w:lang w:val="af-ZA"/>
        </w:rPr>
        <w:t xml:space="preserve"> </w:t>
      </w:r>
      <w:r w:rsidRPr="006D2E03">
        <w:rPr>
          <w:rFonts w:ascii="GHEA Grapalat" w:hAnsi="GHEA Grapalat" w:cs="Sylfaen"/>
          <w:sz w:val="20"/>
          <w:lang w:val="hy-AM"/>
        </w:rPr>
        <w:t>հայտ</w:t>
      </w:r>
      <w:r w:rsidR="004C6D52">
        <w:rPr>
          <w:rFonts w:ascii="GHEA Grapalat" w:hAnsi="GHEA Grapalat" w:cs="Sylfaen"/>
          <w:sz w:val="20"/>
          <w:lang w:val="hy-AM"/>
        </w:rPr>
        <w:t>,</w:t>
      </w:r>
    </w:p>
    <w:p w:rsidR="00436F47" w:rsidRPr="00A71D81" w:rsidRDefault="00704862" w:rsidP="00EF3662">
      <w:pPr>
        <w:ind w:firstLine="708"/>
        <w:jc w:val="both"/>
        <w:rPr>
          <w:rFonts w:ascii="GHEA Grapalat" w:hAnsi="GHEA Grapalat" w:cs="Sylfaen"/>
          <w:sz w:val="20"/>
          <w:lang w:val="hy-AM"/>
        </w:rPr>
      </w:pPr>
      <w:r w:rsidRPr="00A71D81">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A71D81">
        <w:rPr>
          <w:rFonts w:ascii="GHEA Grapalat" w:hAnsi="GHEA Grapalat" w:cs="Sylfaen"/>
          <w:sz w:val="20"/>
          <w:lang w:val="hy-AM"/>
        </w:rPr>
        <w:t>կամ</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նվազագույն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գները</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հավասար</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են</w:t>
      </w:r>
      <w:r w:rsidR="00973FB1" w:rsidRPr="00A71D81">
        <w:rPr>
          <w:rFonts w:ascii="GHEA Grapalat" w:hAnsi="GHEA Grapalat" w:cs="Sylfaen"/>
          <w:sz w:val="20"/>
          <w:lang w:val="af-ZA"/>
        </w:rPr>
        <w:t>,</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գնման</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ընթացակարգը</w:t>
      </w:r>
      <w:r w:rsidR="009B6D58" w:rsidRPr="00A71D81">
        <w:rPr>
          <w:rFonts w:ascii="GHEA Grapalat" w:hAnsi="GHEA Grapalat" w:cs="Sylfaen"/>
          <w:sz w:val="20"/>
          <w:lang w:val="af-ZA"/>
        </w:rPr>
        <w:t xml:space="preserve"> </w:t>
      </w:r>
      <w:r w:rsidR="005A3DC6" w:rsidRPr="00A71D81">
        <w:rPr>
          <w:rFonts w:ascii="GHEA Grapalat" w:hAnsi="GHEA Grapalat" w:cs="Sylfaen"/>
          <w:sz w:val="20"/>
          <w:lang w:val="hy-AM"/>
        </w:rPr>
        <w:t>Օ</w:t>
      </w:r>
      <w:r w:rsidR="00973FB1" w:rsidRPr="00A71D81">
        <w:rPr>
          <w:rFonts w:ascii="GHEA Grapalat" w:hAnsi="GHEA Grapalat" w:cs="Sylfaen"/>
          <w:sz w:val="20"/>
          <w:lang w:val="hy-AM"/>
        </w:rPr>
        <w:t>րենքի</w:t>
      </w:r>
      <w:r w:rsidR="00973FB1" w:rsidRPr="00A71D81">
        <w:rPr>
          <w:rFonts w:ascii="GHEA Grapalat" w:hAnsi="GHEA Grapalat" w:cs="Sylfaen"/>
          <w:sz w:val="20"/>
          <w:lang w:val="af-ZA"/>
        </w:rPr>
        <w:t xml:space="preserve"> 37-</w:t>
      </w:r>
      <w:r w:rsidR="00973FB1" w:rsidRPr="00A71D81">
        <w:rPr>
          <w:rFonts w:ascii="GHEA Grapalat" w:hAnsi="GHEA Grapalat" w:cs="Sylfaen"/>
          <w:sz w:val="20"/>
          <w:lang w:val="hy-AM"/>
        </w:rPr>
        <w:t>րդ</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հոդվածի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մասի</w:t>
      </w:r>
      <w:r w:rsidR="00973FB1" w:rsidRPr="00A71D81">
        <w:rPr>
          <w:rFonts w:ascii="GHEA Grapalat" w:hAnsi="GHEA Grapalat" w:cs="Sylfaen"/>
          <w:sz w:val="20"/>
          <w:lang w:val="af-ZA"/>
        </w:rPr>
        <w:t xml:space="preserve"> 1-</w:t>
      </w:r>
      <w:r w:rsidR="00973FB1" w:rsidRPr="00A71D81">
        <w:rPr>
          <w:rFonts w:ascii="GHEA Grapalat" w:hAnsi="GHEA Grapalat" w:cs="Sylfaen"/>
          <w:sz w:val="20"/>
          <w:lang w:val="hy-AM"/>
        </w:rPr>
        <w:t>ին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կետի</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հիման</w:t>
      </w:r>
      <w:r w:rsidR="00973FB1" w:rsidRPr="00A71D81">
        <w:rPr>
          <w:rFonts w:ascii="GHEA Grapalat" w:hAnsi="GHEA Grapalat" w:cs="Sylfaen"/>
          <w:sz w:val="20"/>
          <w:lang w:val="af-ZA"/>
        </w:rPr>
        <w:t xml:space="preserve"> </w:t>
      </w:r>
      <w:r w:rsidR="00973FB1" w:rsidRPr="00A71D81">
        <w:rPr>
          <w:rFonts w:ascii="GHEA Grapalat" w:hAnsi="GHEA Grapalat" w:cs="Sylfaen"/>
          <w:sz w:val="20"/>
          <w:lang w:val="hy-AM"/>
        </w:rPr>
        <w:t>վրա</w:t>
      </w:r>
      <w:r w:rsidR="00973FB1" w:rsidRPr="00A71D81">
        <w:rPr>
          <w:rFonts w:ascii="GHEA Grapalat" w:hAnsi="GHEA Grapalat" w:cs="Sylfaen"/>
          <w:sz w:val="20"/>
          <w:lang w:val="af-ZA"/>
        </w:rPr>
        <w:t xml:space="preserve"> </w:t>
      </w:r>
      <w:r w:rsidR="009B6D58" w:rsidRPr="00A71D81">
        <w:rPr>
          <w:rFonts w:ascii="GHEA Grapalat" w:hAnsi="GHEA Grapalat" w:cs="Sylfaen"/>
          <w:sz w:val="20"/>
          <w:lang w:val="hy-AM"/>
        </w:rPr>
        <w:t>հայտարարվում</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է</w:t>
      </w:r>
      <w:r w:rsidR="009B6D58" w:rsidRPr="00A71D81">
        <w:rPr>
          <w:rFonts w:ascii="GHEA Grapalat" w:hAnsi="GHEA Grapalat" w:cs="Sylfaen"/>
          <w:sz w:val="20"/>
          <w:lang w:val="af-ZA"/>
        </w:rPr>
        <w:t xml:space="preserve"> </w:t>
      </w:r>
      <w:r w:rsidR="009B6D58" w:rsidRPr="00A71D81">
        <w:rPr>
          <w:rFonts w:ascii="GHEA Grapalat" w:hAnsi="GHEA Grapalat" w:cs="Sylfaen"/>
          <w:sz w:val="20"/>
          <w:lang w:val="hy-AM"/>
        </w:rPr>
        <w:t>չկայացած</w:t>
      </w:r>
      <w:r w:rsidR="003D1FE3" w:rsidRPr="00A71D81">
        <w:rPr>
          <w:rFonts w:ascii="GHEA Grapalat" w:hAnsi="GHEA Grapalat" w:cs="Sylfaen"/>
          <w:sz w:val="20"/>
          <w:lang w:val="hy-AM"/>
        </w:rPr>
        <w:t>, բացառությամբ սույն ենթակետի «զ» պարբերությամբ նախատեսված դեպքի:</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w:t>
      </w:r>
      <w:r w:rsidR="007B6811" w:rsidRPr="00A71D81">
        <w:rPr>
          <w:rFonts w:ascii="GHEA Grapalat" w:hAnsi="GHEA Grapalat"/>
          <w:sz w:val="20"/>
          <w:szCs w:val="20"/>
          <w:lang w:val="af-ZA"/>
        </w:rPr>
        <w:lastRenderedPageBreak/>
        <w:t xml:space="preserve">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2B121D" w:rsidRPr="00A71D81">
        <w:rPr>
          <w:rFonts w:ascii="GHEA Grapalat" w:hAnsi="GHEA Grapalat"/>
          <w:sz w:val="20"/>
          <w:lang w:val="af-ZA"/>
        </w:rPr>
        <w:t>.</w:t>
      </w:r>
      <w:r w:rsidR="004348F9" w:rsidRPr="00A71D81">
        <w:rPr>
          <w:rFonts w:ascii="GHEA Grapalat" w:hAnsi="GHEA Grapalat"/>
          <w:sz w:val="20"/>
          <w:lang w:val="af-ZA"/>
        </w:rPr>
        <w:t>8</w:t>
      </w:r>
      <w:r w:rsidR="002B121D" w:rsidRPr="00A71D81">
        <w:rPr>
          <w:rFonts w:ascii="GHEA Grapalat" w:hAnsi="GHEA Grapalat"/>
          <w:sz w:val="20"/>
          <w:lang w:val="af-ZA"/>
        </w:rPr>
        <w:t xml:space="preserve"> Եթե հայտերի բացման</w:t>
      </w:r>
      <w:r w:rsidR="00DE1C00" w:rsidRPr="00A71D81">
        <w:rPr>
          <w:rFonts w:ascii="GHEA Grapalat" w:hAnsi="GHEA Grapalat"/>
          <w:sz w:val="20"/>
          <w:lang w:val="hy-AM"/>
        </w:rPr>
        <w:t xml:space="preserve"> և գնահատման</w:t>
      </w:r>
      <w:r w:rsidR="002B121D" w:rsidRPr="00A71D81">
        <w:rPr>
          <w:rFonts w:ascii="GHEA Grapalat" w:hAnsi="GHEA Grapalat"/>
          <w:sz w:val="20"/>
          <w:lang w:val="af-ZA"/>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r w:rsidR="0036230B" w:rsidRPr="006D2E03">
        <w:rPr>
          <w:rFonts w:ascii="GHEA Grapalat" w:hAnsi="GHEA Grapalat" w:cs="Sylfaen"/>
          <w:sz w:val="20"/>
        </w:rPr>
        <w:t>Օրենքի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հոդվածի</w:t>
      </w:r>
      <w:r w:rsidR="0036230B" w:rsidRPr="006D2E03">
        <w:rPr>
          <w:rFonts w:ascii="GHEA Grapalat" w:hAnsi="GHEA Grapalat" w:cs="Sylfaen"/>
          <w:sz w:val="20"/>
          <w:lang w:val="af-ZA"/>
        </w:rPr>
        <w:t xml:space="preserve"> 1-</w:t>
      </w:r>
      <w:r w:rsidR="0036230B" w:rsidRPr="006D2E03">
        <w:rPr>
          <w:rFonts w:ascii="GHEA Grapalat" w:hAnsi="GHEA Grapalat" w:cs="Sylfaen"/>
          <w:sz w:val="20"/>
        </w:rPr>
        <w:t>ին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մասի</w:t>
      </w:r>
      <w:r w:rsidR="0036230B" w:rsidRPr="006D2E03">
        <w:rPr>
          <w:rFonts w:ascii="GHEA Grapalat" w:hAnsi="GHEA Grapalat" w:cs="Sylfaen"/>
          <w:sz w:val="20"/>
          <w:lang w:val="af-ZA"/>
        </w:rPr>
        <w:t xml:space="preserve"> 6-</w:t>
      </w:r>
      <w:r w:rsidR="0036230B" w:rsidRPr="006D2E03">
        <w:rPr>
          <w:rFonts w:ascii="GHEA Grapalat" w:hAnsi="GHEA Grapalat" w:cs="Sylfaen"/>
          <w:sz w:val="20"/>
        </w:rPr>
        <w:t>րդ</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կետով</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նախատեսված</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հիմքերն</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հայտ</w:t>
      </w:r>
      <w:r w:rsidR="0036230B" w:rsidRPr="006D2E03">
        <w:rPr>
          <w:rFonts w:ascii="GHEA Grapalat" w:hAnsi="GHEA Grapalat" w:cs="Sylfaen"/>
          <w:sz w:val="20"/>
          <w:lang w:val="af-ZA"/>
        </w:rPr>
        <w:t xml:space="preserve"> </w:t>
      </w:r>
      <w:r w:rsidR="0036230B" w:rsidRPr="006D2E03">
        <w:rPr>
          <w:rFonts w:ascii="GHEA Grapalat" w:hAnsi="GHEA Grapalat" w:cs="Sylfaen"/>
          <w:sz w:val="20"/>
        </w:rPr>
        <w:t>գալու</w:t>
      </w:r>
      <w:r w:rsidR="0036230B"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պատճառաբանված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վրա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որում</w:t>
      </w:r>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r w:rsidR="00F40755" w:rsidRPr="006D2E03">
        <w:rPr>
          <w:rFonts w:ascii="GHEA Grapalat" w:hAnsi="GHEA Grapalat" w:cs="Sylfaen"/>
          <w:sz w:val="20"/>
          <w:lang w:val="ru-RU"/>
        </w:rPr>
        <w:t>սույն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կետում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նշված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պատվիրատուի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ղեկավարը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կայացնում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ընթացակարգը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չկայացած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հայտարարվելու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կնքված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պայմանագիրը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միակողմանի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լուծելու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հրապարակելու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կայացվելուն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այն</w:t>
      </w:r>
      <w:r w:rsidR="00F40755" w:rsidRPr="006D2E03">
        <w:rPr>
          <w:rFonts w:ascii="GHEA Grapalat" w:hAnsi="GHEA Grapalat" w:cs="Sylfaen"/>
          <w:sz w:val="20"/>
          <w:lang w:val="af-ZA"/>
        </w:rPr>
        <w:t xml:space="preserve"> գրավոր </w:t>
      </w:r>
      <w:r w:rsidR="00F40755" w:rsidRPr="006D2E03">
        <w:rPr>
          <w:rFonts w:ascii="GHEA Grapalat" w:hAnsi="GHEA Grapalat" w:cs="Sylfaen"/>
          <w:sz w:val="20"/>
          <w:lang w:val="ru-RU"/>
        </w:rPr>
        <w:t>տրամադրվում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մարմնին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Լիազորված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մարմինը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ներառում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գնումների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գործընթացին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իրավունք</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չունեցող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մասնակիցների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ցուցակում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իսկ</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որոշումն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ստանալուն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քառասուներորդ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դրությամբ</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մասնակցի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կողմից</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բողոքարկման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վերաբերյալ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հարուցված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չավարտված</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առկայության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դեպքում</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տվյալ</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գործով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եզրափակիչ</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ակտն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ուժի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մեջ</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մտնելու</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օրվան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հաջորդող</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օր</w:t>
      </w:r>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եթե</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դատական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քննության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արդյունքով</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որոշման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կատարման</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հնարավորությունը</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չի</w:t>
      </w:r>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rsidR="00DB4EFF" w:rsidRPr="006D2E03" w:rsidRDefault="00DB4EFF" w:rsidP="00DB4EFF">
      <w:pPr>
        <w:shd w:val="clear" w:color="auto" w:fill="FFFFFF"/>
        <w:ind w:firstLine="375"/>
        <w:jc w:val="both"/>
        <w:rPr>
          <w:rFonts w:ascii="GHEA Grapalat" w:hAnsi="GHEA Grapalat" w:cs="Sylfaen"/>
          <w:sz w:val="20"/>
          <w:lang w:val="af-ZA"/>
        </w:rPr>
      </w:pPr>
      <w:r w:rsidRPr="006D2E03">
        <w:rPr>
          <w:rFonts w:ascii="GHEA Grapalat" w:hAnsi="GHEA Grapalat" w:cs="Sylfaen"/>
          <w:sz w:val="20"/>
          <w:lang w:val="af-ZA"/>
        </w:rPr>
        <w:t>Ընդ որում, եթե՝</w:t>
      </w:r>
    </w:p>
    <w:p w:rsidR="00DB4EFF" w:rsidRPr="006D2E03" w:rsidRDefault="00DB4EFF" w:rsidP="00DB4EFF">
      <w:pPr>
        <w:pStyle w:val="ListParagraph"/>
        <w:numPr>
          <w:ilvl w:val="0"/>
          <w:numId w:val="18"/>
        </w:numPr>
        <w:shd w:val="clear" w:color="auto" w:fill="FFFFFF"/>
        <w:ind w:left="0" w:firstLine="630"/>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w:t>
      </w:r>
      <w:r w:rsidRPr="006D7580">
        <w:rPr>
          <w:rFonts w:ascii="GHEA Grapalat" w:hAnsi="GHEA Grapalat" w:cs="Sylfaen"/>
          <w:sz w:val="20"/>
          <w:lang w:val="af-ZA"/>
        </w:rPr>
        <w:t xml:space="preserve"> </w:t>
      </w:r>
      <w:r w:rsidRPr="006D2E03">
        <w:rPr>
          <w:rFonts w:ascii="GHEA Grapalat" w:hAnsi="GHEA Grapalat" w:cs="Sylfaen"/>
          <w:sz w:val="20"/>
        </w:rPr>
        <w:t>օրվա</w:t>
      </w:r>
      <w:r w:rsidRPr="006D7580">
        <w:rPr>
          <w:rFonts w:ascii="GHEA Grapalat" w:hAnsi="GHEA Grapalat" w:cs="Sylfaen"/>
          <w:sz w:val="20"/>
          <w:lang w:val="af-ZA"/>
        </w:rPr>
        <w:t xml:space="preserve"> </w:t>
      </w:r>
      <w:r w:rsidRPr="006D2E03">
        <w:rPr>
          <w:rFonts w:ascii="GHEA Grapalat" w:hAnsi="GHEA Grapalat" w:cs="Sylfaen"/>
          <w:sz w:val="20"/>
        </w:rPr>
        <w:t>դրությամբ</w:t>
      </w:r>
      <w:r w:rsidRPr="006D7580">
        <w:rPr>
          <w:rFonts w:ascii="GHEA Grapalat" w:hAnsi="GHEA Grapalat" w:cs="Sylfaen"/>
          <w:sz w:val="20"/>
          <w:lang w:val="af-ZA"/>
        </w:rPr>
        <w:t xml:space="preserve"> </w:t>
      </w:r>
      <w:r w:rsidRPr="006D2E03">
        <w:rPr>
          <w:rFonts w:ascii="GHEA Grapalat" w:hAnsi="GHEA Grapalat" w:cs="Sylfaen"/>
          <w:sz w:val="20"/>
        </w:rPr>
        <w:t>մասնակիցը</w:t>
      </w:r>
      <w:r w:rsidRPr="006D7580">
        <w:rPr>
          <w:rFonts w:ascii="GHEA Grapalat" w:hAnsi="GHEA Grapalat" w:cs="Sylfaen"/>
          <w:sz w:val="20"/>
          <w:lang w:val="af-ZA"/>
        </w:rPr>
        <w:t xml:space="preserve"> </w:t>
      </w:r>
      <w:r w:rsidRPr="006D2E03">
        <w:rPr>
          <w:rFonts w:ascii="GHEA Grapalat" w:hAnsi="GHEA Grapalat" w:cs="Sylfaen"/>
          <w:sz w:val="20"/>
        </w:rPr>
        <w:t>կամ</w:t>
      </w:r>
      <w:r w:rsidRPr="006D7580">
        <w:rPr>
          <w:rFonts w:ascii="GHEA Grapalat" w:hAnsi="GHEA Grapalat" w:cs="Sylfaen"/>
          <w:sz w:val="20"/>
          <w:lang w:val="af-ZA"/>
        </w:rPr>
        <w:t xml:space="preserve"> </w:t>
      </w:r>
      <w:r w:rsidRPr="006D2E03">
        <w:rPr>
          <w:rFonts w:ascii="GHEA Grapalat" w:hAnsi="GHEA Grapalat" w:cs="Sylfaen"/>
          <w:sz w:val="20"/>
        </w:rPr>
        <w:t>պայմանագիրը</w:t>
      </w:r>
      <w:r w:rsidRPr="006D7580">
        <w:rPr>
          <w:rFonts w:ascii="GHEA Grapalat" w:hAnsi="GHEA Grapalat" w:cs="Sylfaen"/>
          <w:sz w:val="20"/>
          <w:lang w:val="af-ZA"/>
        </w:rPr>
        <w:t xml:space="preserve"> </w:t>
      </w:r>
      <w:r w:rsidRPr="006D2E03">
        <w:rPr>
          <w:rFonts w:ascii="GHEA Grapalat" w:hAnsi="GHEA Grapalat" w:cs="Sylfaen"/>
          <w:sz w:val="20"/>
        </w:rPr>
        <w:t>կնքած</w:t>
      </w:r>
      <w:r w:rsidRPr="006D7580">
        <w:rPr>
          <w:rFonts w:ascii="GHEA Grapalat" w:hAnsi="GHEA Grapalat" w:cs="Sylfaen"/>
          <w:sz w:val="20"/>
          <w:lang w:val="af-ZA"/>
        </w:rPr>
        <w:t xml:space="preserve"> </w:t>
      </w:r>
      <w:r w:rsidRPr="006D2E03">
        <w:rPr>
          <w:rFonts w:ascii="GHEA Grapalat" w:hAnsi="GHEA Grapalat" w:cs="Sylfaen"/>
          <w:sz w:val="20"/>
        </w:rPr>
        <w:t>անձը</w:t>
      </w:r>
      <w:r w:rsidRPr="006D7580">
        <w:rPr>
          <w:rFonts w:ascii="GHEA Grapalat" w:hAnsi="GHEA Grapalat" w:cs="Sylfaen"/>
          <w:sz w:val="20"/>
          <w:lang w:val="af-ZA"/>
        </w:rPr>
        <w:t xml:space="preserve"> </w:t>
      </w:r>
      <w:r w:rsidRPr="006D2E03">
        <w:rPr>
          <w:rFonts w:ascii="GHEA Grapalat" w:hAnsi="GHEA Grapalat" w:cs="Sylfaen"/>
          <w:sz w:val="20"/>
        </w:rPr>
        <w:t>վճարել</w:t>
      </w:r>
      <w:r w:rsidRPr="006D7580">
        <w:rPr>
          <w:rFonts w:ascii="GHEA Grapalat" w:hAnsi="GHEA Grapalat" w:cs="Sylfaen"/>
          <w:sz w:val="20"/>
          <w:lang w:val="af-ZA"/>
        </w:rPr>
        <w:t xml:space="preserve"> </w:t>
      </w:r>
      <w:r w:rsidRPr="006D2E03">
        <w:rPr>
          <w:rFonts w:ascii="GHEA Grapalat" w:hAnsi="GHEA Grapalat" w:cs="Sylfaen"/>
          <w:sz w:val="20"/>
        </w:rPr>
        <w:t>է</w:t>
      </w:r>
      <w:r w:rsidRPr="006D7580">
        <w:rPr>
          <w:rFonts w:ascii="GHEA Grapalat" w:hAnsi="GHEA Grapalat" w:cs="Sylfaen"/>
          <w:sz w:val="20"/>
          <w:lang w:val="af-ZA"/>
        </w:rPr>
        <w:t xml:space="preserve">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EFF" w:rsidRPr="006D2E03" w:rsidRDefault="00DB4EFF" w:rsidP="00DB4EFF">
      <w:pPr>
        <w:pStyle w:val="ListParagraph"/>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6D7580">
        <w:rPr>
          <w:rFonts w:ascii="GHEA Grapalat" w:hAnsi="GHEA Grapalat" w:cs="Sylfaen"/>
          <w:sz w:val="20"/>
          <w:lang w:val="af-ZA"/>
        </w:rPr>
        <w:t xml:space="preserve"> </w:t>
      </w:r>
      <w:r w:rsidRPr="006D2E03">
        <w:rPr>
          <w:rFonts w:ascii="GHEA Grapalat" w:hAnsi="GHEA Grapalat" w:cs="Sylfaen"/>
          <w:sz w:val="20"/>
        </w:rPr>
        <w:t>որոշումը</w:t>
      </w:r>
      <w:r w:rsidRPr="006D7580">
        <w:rPr>
          <w:rFonts w:ascii="GHEA Grapalat" w:hAnsi="GHEA Grapalat" w:cs="Sylfaen"/>
          <w:sz w:val="20"/>
          <w:lang w:val="af-ZA"/>
        </w:rPr>
        <w:t xml:space="preserve"> </w:t>
      </w:r>
      <w:r w:rsidRPr="006D2E03">
        <w:rPr>
          <w:rFonts w:ascii="GHEA Grapalat" w:hAnsi="GHEA Grapalat" w:cs="Sylfaen"/>
          <w:sz w:val="20"/>
        </w:rPr>
        <w:t>ներկայացվելու</w:t>
      </w:r>
      <w:r w:rsidRPr="006D7580">
        <w:rPr>
          <w:rFonts w:ascii="GHEA Grapalat" w:hAnsi="GHEA Grapalat" w:cs="Sylfaen"/>
          <w:sz w:val="20"/>
          <w:lang w:val="af-ZA"/>
        </w:rPr>
        <w:t xml:space="preserve"> </w:t>
      </w:r>
      <w:r w:rsidRPr="006D2E03">
        <w:rPr>
          <w:rFonts w:ascii="GHEA Grapalat" w:hAnsi="GHEA Grapalat" w:cs="Sylfaen"/>
          <w:sz w:val="20"/>
        </w:rPr>
        <w:t>վերջնաժամկետը</w:t>
      </w:r>
      <w:r w:rsidRPr="006D7580">
        <w:rPr>
          <w:rFonts w:ascii="GHEA Grapalat" w:hAnsi="GHEA Grapalat" w:cs="Sylfaen"/>
          <w:sz w:val="20"/>
          <w:lang w:val="af-ZA"/>
        </w:rPr>
        <w:t xml:space="preserve"> </w:t>
      </w:r>
      <w:r w:rsidRPr="006D2E03">
        <w:rPr>
          <w:rFonts w:ascii="GHEA Grapalat" w:hAnsi="GHEA Grapalat" w:cs="Sylfaen"/>
          <w:sz w:val="20"/>
        </w:rPr>
        <w:t>լրանալուց</w:t>
      </w:r>
      <w:r w:rsidRPr="006D2E03">
        <w:rPr>
          <w:rFonts w:ascii="GHEA Grapalat" w:hAnsi="GHEA Grapalat" w:cs="Sylfaen"/>
          <w:sz w:val="20"/>
          <w:lang w:val="af-ZA"/>
        </w:rPr>
        <w:t xml:space="preserve"> </w:t>
      </w:r>
      <w:r w:rsidRPr="006D2E03">
        <w:rPr>
          <w:rFonts w:ascii="GHEA Grapalat" w:hAnsi="GHEA Grapalat" w:cs="Sylfaen"/>
          <w:sz w:val="20"/>
        </w:rPr>
        <w:t>հետո</w:t>
      </w:r>
      <w:r w:rsidRPr="006D2E03">
        <w:rPr>
          <w:rFonts w:ascii="GHEA Grapalat" w:hAnsi="GHEA Grapalat" w:cs="Sylfaen"/>
          <w:sz w:val="20"/>
          <w:lang w:val="af-ZA"/>
        </w:rPr>
        <w:t xml:space="preserve">, </w:t>
      </w:r>
      <w:r w:rsidRPr="006D2E03">
        <w:rPr>
          <w:rFonts w:ascii="GHEA Grapalat" w:hAnsi="GHEA Grapalat" w:cs="Sylfaen"/>
          <w:sz w:val="20"/>
        </w:rPr>
        <w:t>բայց</w:t>
      </w:r>
      <w:r w:rsidRPr="006D2E03">
        <w:rPr>
          <w:rFonts w:ascii="GHEA Grapalat" w:hAnsi="GHEA Grapalat" w:cs="Sylfaen"/>
          <w:sz w:val="20"/>
          <w:lang w:val="af-ZA"/>
        </w:rPr>
        <w:t xml:space="preserve"> </w:t>
      </w:r>
      <w:r w:rsidRPr="006D2E03">
        <w:rPr>
          <w:rFonts w:ascii="GHEA Grapalat" w:hAnsi="GHEA Grapalat" w:cs="Sylfaen"/>
          <w:sz w:val="20"/>
        </w:rPr>
        <w:t>ոչ</w:t>
      </w:r>
      <w:r w:rsidRPr="006D2E03">
        <w:rPr>
          <w:rFonts w:ascii="GHEA Grapalat" w:hAnsi="GHEA Grapalat" w:cs="Sylfaen"/>
          <w:sz w:val="20"/>
          <w:lang w:val="af-ZA"/>
        </w:rPr>
        <w:t xml:space="preserve"> </w:t>
      </w:r>
      <w:r w:rsidRPr="006D2E03">
        <w:rPr>
          <w:rFonts w:ascii="GHEA Grapalat" w:hAnsi="GHEA Grapalat" w:cs="Sylfaen"/>
          <w:sz w:val="20"/>
        </w:rPr>
        <w:t>ուշ</w:t>
      </w:r>
      <w:r w:rsidRPr="006D2E03">
        <w:rPr>
          <w:rFonts w:ascii="GHEA Grapalat" w:hAnsi="GHEA Grapalat" w:cs="Sylfaen"/>
          <w:sz w:val="20"/>
          <w:lang w:val="af-ZA"/>
        </w:rPr>
        <w:t xml:space="preserve">, </w:t>
      </w:r>
      <w:r w:rsidRPr="006D2E03">
        <w:rPr>
          <w:rFonts w:ascii="GHEA Grapalat" w:hAnsi="GHEA Grapalat" w:cs="Sylfaen"/>
          <w:sz w:val="20"/>
        </w:rPr>
        <w:t>քան</w:t>
      </w:r>
      <w:r w:rsidRPr="006D2E03">
        <w:rPr>
          <w:rFonts w:ascii="GHEA Grapalat" w:hAnsi="GHEA Grapalat" w:cs="Sylfaen"/>
          <w:sz w:val="20"/>
          <w:lang w:val="af-ZA"/>
        </w:rPr>
        <w:t xml:space="preserve"> </w:t>
      </w:r>
      <w:r w:rsidRPr="006D2E03">
        <w:rPr>
          <w:rFonts w:ascii="GHEA Grapalat" w:hAnsi="GHEA Grapalat" w:cs="Sylfaen"/>
          <w:sz w:val="20"/>
        </w:rPr>
        <w:t>մասնակցին</w:t>
      </w:r>
      <w:r w:rsidRPr="006D2E03">
        <w:rPr>
          <w:rFonts w:ascii="GHEA Grapalat" w:hAnsi="GHEA Grapalat" w:cs="Sylfaen"/>
          <w:sz w:val="20"/>
          <w:lang w:val="af-ZA"/>
        </w:rPr>
        <w:t xml:space="preserve"> </w:t>
      </w:r>
      <w:r w:rsidRPr="006D2E03">
        <w:rPr>
          <w:rFonts w:ascii="GHEA Grapalat" w:hAnsi="GHEA Grapalat" w:cs="Sylfaen"/>
          <w:sz w:val="20"/>
        </w:rPr>
        <w:t>կամ</w:t>
      </w:r>
      <w:r w:rsidRPr="006D2E03">
        <w:rPr>
          <w:rFonts w:ascii="GHEA Grapalat" w:hAnsi="GHEA Grapalat" w:cs="Sylfaen"/>
          <w:sz w:val="20"/>
          <w:lang w:val="af-ZA"/>
        </w:rPr>
        <w:t xml:space="preserve"> </w:t>
      </w:r>
      <w:r w:rsidRPr="006D2E03">
        <w:rPr>
          <w:rFonts w:ascii="GHEA Grapalat" w:hAnsi="GHEA Grapalat" w:cs="Sylfaen"/>
          <w:sz w:val="20"/>
        </w:rPr>
        <w:t>պայմանագիր</w:t>
      </w:r>
      <w:r w:rsidRPr="006D2E03">
        <w:rPr>
          <w:rFonts w:ascii="GHEA Grapalat" w:hAnsi="GHEA Grapalat" w:cs="Sylfaen"/>
          <w:sz w:val="20"/>
          <w:lang w:val="af-ZA"/>
        </w:rPr>
        <w:t xml:space="preserve"> </w:t>
      </w:r>
      <w:r w:rsidRPr="006D2E03">
        <w:rPr>
          <w:rFonts w:ascii="GHEA Grapalat" w:hAnsi="GHEA Grapalat" w:cs="Sylfaen"/>
          <w:sz w:val="20"/>
        </w:rPr>
        <w:t>կնքած</w:t>
      </w:r>
      <w:r w:rsidRPr="006D2E03">
        <w:rPr>
          <w:rFonts w:ascii="GHEA Grapalat" w:hAnsi="GHEA Grapalat" w:cs="Sylfaen"/>
          <w:sz w:val="20"/>
          <w:lang w:val="af-ZA"/>
        </w:rPr>
        <w:t xml:space="preserve"> </w:t>
      </w:r>
      <w:r w:rsidRPr="006D2E03">
        <w:rPr>
          <w:rFonts w:ascii="GHEA Grapalat" w:hAnsi="GHEA Grapalat" w:cs="Sylfaen"/>
          <w:sz w:val="20"/>
        </w:rPr>
        <w:t>անձին</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 xml:space="preserve"> </w:t>
      </w:r>
      <w:r w:rsidRPr="006D2E03">
        <w:rPr>
          <w:rFonts w:ascii="GHEA Grapalat" w:hAnsi="GHEA Grapalat" w:cs="Sylfaen"/>
          <w:sz w:val="20"/>
        </w:rPr>
        <w:t>ներառելու</w:t>
      </w:r>
      <w:r w:rsidRPr="006D2E03">
        <w:rPr>
          <w:rFonts w:ascii="GHEA Grapalat" w:hAnsi="GHEA Grapalat" w:cs="Sylfaen"/>
          <w:sz w:val="20"/>
          <w:lang w:val="af-ZA"/>
        </w:rPr>
        <w:t xml:space="preserve"> </w:t>
      </w:r>
      <w:r w:rsidRPr="006D2E03">
        <w:rPr>
          <w:rFonts w:ascii="GHEA Grapalat" w:hAnsi="GHEA Grapalat" w:cs="Sylfaen"/>
          <w:sz w:val="20"/>
        </w:rPr>
        <w:t>վերջնաժամկետը</w:t>
      </w:r>
      <w:r w:rsidRPr="006D2E03">
        <w:rPr>
          <w:rFonts w:ascii="GHEA Grapalat" w:hAnsi="GHEA Grapalat" w:cs="Sylfaen"/>
          <w:sz w:val="20"/>
          <w:lang w:val="af-ZA"/>
        </w:rPr>
        <w:t xml:space="preserve"> </w:t>
      </w:r>
      <w:r w:rsidRPr="006D2E03">
        <w:rPr>
          <w:rFonts w:ascii="GHEA Grapalat" w:hAnsi="GHEA Grapalat" w:cs="Sylfaen"/>
          <w:sz w:val="20"/>
        </w:rPr>
        <w:t>լրանալու</w:t>
      </w:r>
      <w:r w:rsidRPr="006D2E03">
        <w:rPr>
          <w:rFonts w:ascii="GHEA Grapalat" w:hAnsi="GHEA Grapalat" w:cs="Sylfaen"/>
          <w:sz w:val="20"/>
          <w:lang w:val="af-ZA"/>
        </w:rPr>
        <w:t xml:space="preserve"> </w:t>
      </w:r>
      <w:r w:rsidRPr="006D2E03">
        <w:rPr>
          <w:rFonts w:ascii="GHEA Grapalat" w:hAnsi="GHEA Grapalat" w:cs="Sylfaen"/>
          <w:sz w:val="20"/>
        </w:rPr>
        <w:t>օրը</w:t>
      </w:r>
      <w:r w:rsidRPr="006D2E03">
        <w:rPr>
          <w:rFonts w:ascii="GHEA Grapalat" w:hAnsi="GHEA Grapalat" w:cs="Sylfaen"/>
          <w:sz w:val="20"/>
          <w:lang w:val="af-ZA"/>
        </w:rPr>
        <w:t xml:space="preserve">, </w:t>
      </w:r>
      <w:r w:rsidRPr="006D2E03">
        <w:rPr>
          <w:rFonts w:ascii="GHEA Grapalat" w:hAnsi="GHEA Grapalat" w:cs="Sylfaen"/>
          <w:sz w:val="20"/>
        </w:rPr>
        <w:t>ապա</w:t>
      </w:r>
      <w:r w:rsidRPr="006D2E03">
        <w:rPr>
          <w:rFonts w:ascii="GHEA Grapalat" w:hAnsi="GHEA Grapalat" w:cs="Sylfaen"/>
          <w:sz w:val="20"/>
          <w:lang w:val="af-ZA"/>
        </w:rPr>
        <w:t xml:space="preserve"> </w:t>
      </w:r>
      <w:r w:rsidRPr="006D2E03">
        <w:rPr>
          <w:rFonts w:ascii="GHEA Grapalat" w:hAnsi="GHEA Grapalat" w:cs="Sylfaen"/>
          <w:sz w:val="20"/>
        </w:rPr>
        <w:t>պատվիրատուն</w:t>
      </w:r>
      <w:r w:rsidRPr="006D2E03">
        <w:rPr>
          <w:rFonts w:ascii="GHEA Grapalat" w:hAnsi="GHEA Grapalat" w:cs="Sylfaen"/>
          <w:sz w:val="20"/>
          <w:lang w:val="af-ZA"/>
        </w:rPr>
        <w:t xml:space="preserve"> </w:t>
      </w:r>
      <w:r w:rsidRPr="006D2E03">
        <w:rPr>
          <w:rFonts w:ascii="GHEA Grapalat" w:hAnsi="GHEA Grapalat" w:cs="Sylfaen"/>
          <w:sz w:val="20"/>
        </w:rPr>
        <w:t>դրա</w:t>
      </w:r>
      <w:r w:rsidRPr="006D2E03">
        <w:rPr>
          <w:rFonts w:ascii="GHEA Grapalat" w:hAnsi="GHEA Grapalat" w:cs="Sylfaen"/>
          <w:sz w:val="20"/>
          <w:lang w:val="af-ZA"/>
        </w:rPr>
        <w:t xml:space="preserve"> </w:t>
      </w:r>
      <w:r w:rsidRPr="006D2E03">
        <w:rPr>
          <w:rFonts w:ascii="GHEA Grapalat" w:hAnsi="GHEA Grapalat" w:cs="Sylfaen"/>
          <w:sz w:val="20"/>
        </w:rPr>
        <w:t>մասին</w:t>
      </w:r>
      <w:r w:rsidRPr="006D2E03">
        <w:rPr>
          <w:rFonts w:ascii="GHEA Grapalat" w:hAnsi="GHEA Grapalat" w:cs="Sylfaen"/>
          <w:sz w:val="20"/>
          <w:lang w:val="af-ZA"/>
        </w:rPr>
        <w:t xml:space="preserve"> </w:t>
      </w:r>
      <w:r w:rsidRPr="006D2E03">
        <w:rPr>
          <w:rFonts w:ascii="GHEA Grapalat" w:hAnsi="GHEA Grapalat" w:cs="Sylfaen"/>
          <w:sz w:val="20"/>
        </w:rPr>
        <w:t>գրավոր</w:t>
      </w:r>
      <w:r w:rsidRPr="006D2E03">
        <w:rPr>
          <w:rFonts w:ascii="GHEA Grapalat" w:hAnsi="GHEA Grapalat" w:cs="Sylfaen"/>
          <w:sz w:val="20"/>
          <w:lang w:val="af-ZA"/>
        </w:rPr>
        <w:t xml:space="preserve"> </w:t>
      </w:r>
      <w:r w:rsidRPr="006D2E03">
        <w:rPr>
          <w:rFonts w:ascii="GHEA Grapalat" w:hAnsi="GHEA Grapalat" w:cs="Sylfaen"/>
          <w:sz w:val="20"/>
        </w:rPr>
        <w:t>տեղեկացնում</w:t>
      </w:r>
      <w:r w:rsidRPr="006D2E03">
        <w:rPr>
          <w:rFonts w:ascii="GHEA Grapalat" w:hAnsi="GHEA Grapalat" w:cs="Sylfaen"/>
          <w:sz w:val="20"/>
          <w:lang w:val="af-ZA"/>
        </w:rPr>
        <w:t xml:space="preserve"> </w:t>
      </w:r>
      <w:r w:rsidRPr="006D2E03">
        <w:rPr>
          <w:rFonts w:ascii="GHEA Grapalat" w:hAnsi="GHEA Grapalat" w:cs="Sylfaen"/>
          <w:sz w:val="20"/>
        </w:rPr>
        <w:t>է</w:t>
      </w:r>
      <w:r w:rsidRPr="006D2E03">
        <w:rPr>
          <w:rFonts w:ascii="GHEA Grapalat" w:hAnsi="GHEA Grapalat" w:cs="Sylfaen"/>
          <w:sz w:val="20"/>
          <w:lang w:val="af-ZA"/>
        </w:rPr>
        <w:t xml:space="preserve"> </w:t>
      </w:r>
      <w:r w:rsidRPr="006D2E03">
        <w:rPr>
          <w:rFonts w:ascii="GHEA Grapalat" w:hAnsi="GHEA Grapalat" w:cs="Sylfaen"/>
          <w:sz w:val="20"/>
        </w:rPr>
        <w:t>լիազորված</w:t>
      </w:r>
      <w:r w:rsidRPr="006D2E03">
        <w:rPr>
          <w:rFonts w:ascii="GHEA Grapalat" w:hAnsi="GHEA Grapalat" w:cs="Sylfaen"/>
          <w:sz w:val="20"/>
          <w:lang w:val="af-ZA"/>
        </w:rPr>
        <w:t xml:space="preserve"> </w:t>
      </w:r>
      <w:r w:rsidRPr="006D2E03">
        <w:rPr>
          <w:rFonts w:ascii="GHEA Grapalat" w:hAnsi="GHEA Grapalat" w:cs="Sylfaen"/>
          <w:sz w:val="20"/>
        </w:rPr>
        <w:t>մարմին</w:t>
      </w:r>
      <w:r w:rsidRPr="006D2E03">
        <w:rPr>
          <w:rFonts w:ascii="GHEA Grapalat" w:hAnsi="GHEA Grapalat" w:cs="Sylfaen"/>
          <w:sz w:val="20"/>
          <w:lang w:val="af-ZA"/>
        </w:rPr>
        <w:t xml:space="preserve">, </w:t>
      </w:r>
      <w:r w:rsidRPr="006D2E03">
        <w:rPr>
          <w:rFonts w:ascii="GHEA Grapalat" w:hAnsi="GHEA Grapalat" w:cs="Sylfaen"/>
          <w:sz w:val="20"/>
        </w:rPr>
        <w:t>որի</w:t>
      </w:r>
      <w:r w:rsidRPr="006D2E03">
        <w:rPr>
          <w:rFonts w:ascii="GHEA Grapalat" w:hAnsi="GHEA Grapalat" w:cs="Sylfaen"/>
          <w:sz w:val="20"/>
          <w:lang w:val="af-ZA"/>
        </w:rPr>
        <w:t xml:space="preserve"> </w:t>
      </w:r>
      <w:r w:rsidRPr="006D2E03">
        <w:rPr>
          <w:rFonts w:ascii="GHEA Grapalat" w:hAnsi="GHEA Grapalat" w:cs="Sylfaen"/>
          <w:sz w:val="20"/>
        </w:rPr>
        <w:t>հիման</w:t>
      </w:r>
      <w:r w:rsidRPr="006D2E03">
        <w:rPr>
          <w:rFonts w:ascii="GHEA Grapalat" w:hAnsi="GHEA Grapalat" w:cs="Sylfaen"/>
          <w:sz w:val="20"/>
          <w:lang w:val="af-ZA"/>
        </w:rPr>
        <w:t xml:space="preserve"> </w:t>
      </w:r>
      <w:r w:rsidRPr="006D2E03">
        <w:rPr>
          <w:rFonts w:ascii="GHEA Grapalat" w:hAnsi="GHEA Grapalat" w:cs="Sylfaen"/>
          <w:sz w:val="20"/>
        </w:rPr>
        <w:t>վրա</w:t>
      </w:r>
      <w:r w:rsidRPr="006D2E03">
        <w:rPr>
          <w:rFonts w:ascii="GHEA Grapalat" w:hAnsi="GHEA Grapalat" w:cs="Sylfaen"/>
          <w:sz w:val="20"/>
          <w:lang w:val="af-ZA"/>
        </w:rPr>
        <w:t xml:space="preserve"> </w:t>
      </w:r>
      <w:r w:rsidRPr="006D2E03">
        <w:rPr>
          <w:rFonts w:ascii="GHEA Grapalat" w:hAnsi="GHEA Grapalat" w:cs="Sylfaen"/>
          <w:sz w:val="20"/>
        </w:rPr>
        <w:t>մասնակիցը</w:t>
      </w:r>
      <w:r w:rsidRPr="006D2E03">
        <w:rPr>
          <w:rFonts w:ascii="GHEA Grapalat" w:hAnsi="GHEA Grapalat" w:cs="Sylfaen"/>
          <w:sz w:val="20"/>
          <w:lang w:val="af-ZA"/>
        </w:rPr>
        <w:t xml:space="preserve"> </w:t>
      </w:r>
      <w:r w:rsidRPr="006D2E03">
        <w:rPr>
          <w:rFonts w:ascii="GHEA Grapalat" w:hAnsi="GHEA Grapalat" w:cs="Sylfaen"/>
          <w:sz w:val="20"/>
        </w:rPr>
        <w:t>չի</w:t>
      </w:r>
      <w:r w:rsidRPr="006D2E03">
        <w:rPr>
          <w:rFonts w:ascii="GHEA Grapalat" w:hAnsi="GHEA Grapalat" w:cs="Sylfaen"/>
          <w:sz w:val="20"/>
          <w:lang w:val="af-ZA"/>
        </w:rPr>
        <w:t xml:space="preserve"> </w:t>
      </w:r>
      <w:r w:rsidRPr="006D2E03">
        <w:rPr>
          <w:rFonts w:ascii="GHEA Grapalat" w:hAnsi="GHEA Grapalat" w:cs="Sylfaen"/>
          <w:sz w:val="20"/>
        </w:rPr>
        <w:t>ներառվում</w:t>
      </w:r>
      <w:r w:rsidRPr="006D2E03">
        <w:rPr>
          <w:rFonts w:ascii="GHEA Grapalat" w:hAnsi="GHEA Grapalat" w:cs="Sylfaen"/>
          <w:sz w:val="20"/>
          <w:lang w:val="af-ZA"/>
        </w:rPr>
        <w:t xml:space="preserve"> </w:t>
      </w:r>
      <w:r w:rsidRPr="006D2E03">
        <w:rPr>
          <w:rFonts w:ascii="GHEA Grapalat" w:hAnsi="GHEA Grapalat" w:cs="Sylfaen"/>
          <w:sz w:val="20"/>
        </w:rPr>
        <w:t>ցուցակում</w:t>
      </w:r>
      <w:r w:rsidRPr="006D2E03">
        <w:rPr>
          <w:rFonts w:ascii="GHEA Grapalat" w:hAnsi="GHEA Grapalat" w:cs="Sylfaen"/>
          <w:sz w:val="20"/>
          <w:lang w:val="af-ZA"/>
        </w:rPr>
        <w:t>:</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C63080" w:rsidRPr="00D4058F" w:rsidRDefault="00C63080" w:rsidP="00C63080">
      <w:pPr>
        <w:pStyle w:val="BodyTextIndent2"/>
        <w:spacing w:line="240" w:lineRule="auto"/>
        <w:ind w:firstLine="567"/>
        <w:rPr>
          <w:rFonts w:ascii="GHEA Grapalat" w:hAnsi="GHEA Grapalat"/>
          <w:b/>
          <w:lang w:val="hy-AM"/>
        </w:rPr>
      </w:pPr>
      <w:r w:rsidRPr="00D4058F">
        <w:rPr>
          <w:rFonts w:ascii="GHEA Grapalat" w:hAnsi="GHEA Grapalat"/>
          <w:b/>
        </w:rPr>
        <w:t>8</w:t>
      </w:r>
      <w:r w:rsidRPr="00D4058F">
        <w:rPr>
          <w:rFonts w:ascii="GHEA Grapalat" w:hAnsi="GHEA Grapalat"/>
          <w:b/>
          <w:lang w:val="hy-AM"/>
        </w:rPr>
        <w:t>.</w:t>
      </w:r>
      <w:r w:rsidRPr="00D4058F">
        <w:rPr>
          <w:rFonts w:ascii="GHEA Grapalat" w:hAnsi="GHEA Grapalat"/>
          <w:b/>
        </w:rPr>
        <w:t xml:space="preserve">18 </w:t>
      </w:r>
      <w:r w:rsidRPr="00D4058F">
        <w:rPr>
          <w:rFonts w:ascii="GHEA Grapalat" w:hAnsi="GHEA Grapalat" w:cs="Sylfaen"/>
          <w:b/>
        </w:rPr>
        <w:t>Հայտերի</w:t>
      </w:r>
      <w:r w:rsidRPr="00D4058F">
        <w:rPr>
          <w:rFonts w:ascii="GHEA Grapalat" w:hAnsi="GHEA Grapalat" w:cs="Arial"/>
          <w:b/>
        </w:rPr>
        <w:t xml:space="preserve"> </w:t>
      </w:r>
      <w:r w:rsidRPr="00D4058F">
        <w:rPr>
          <w:rFonts w:ascii="GHEA Grapalat" w:hAnsi="GHEA Grapalat" w:cs="Sylfaen"/>
          <w:b/>
        </w:rPr>
        <w:t>գնահատումը</w:t>
      </w:r>
      <w:r w:rsidRPr="00D4058F">
        <w:rPr>
          <w:rFonts w:ascii="GHEA Grapalat" w:hAnsi="GHEA Grapalat" w:cs="Arial"/>
          <w:b/>
        </w:rPr>
        <w:t xml:space="preserve"> </w:t>
      </w:r>
      <w:r w:rsidRPr="00D4058F">
        <w:rPr>
          <w:rFonts w:ascii="GHEA Grapalat" w:hAnsi="GHEA Grapalat" w:cs="Sylfaen"/>
          <w:b/>
        </w:rPr>
        <w:t>և</w:t>
      </w:r>
      <w:r w:rsidRPr="00D4058F">
        <w:rPr>
          <w:rFonts w:ascii="GHEA Grapalat" w:hAnsi="GHEA Grapalat" w:cs="Arial"/>
          <w:b/>
        </w:rPr>
        <w:t xml:space="preserve"> </w:t>
      </w:r>
      <w:r w:rsidRPr="00D4058F">
        <w:rPr>
          <w:rFonts w:ascii="GHEA Grapalat" w:hAnsi="GHEA Grapalat" w:cs="Sylfaen"/>
          <w:b/>
        </w:rPr>
        <w:t>ընտրված մասնակցի որոշումն</w:t>
      </w:r>
      <w:r w:rsidRPr="00D4058F">
        <w:rPr>
          <w:rFonts w:ascii="GHEA Grapalat" w:hAnsi="GHEA Grapalat" w:cs="Arial"/>
          <w:b/>
        </w:rPr>
        <w:t xml:space="preserve"> </w:t>
      </w:r>
      <w:r w:rsidRPr="00D4058F">
        <w:rPr>
          <w:rFonts w:ascii="GHEA Grapalat" w:hAnsi="GHEA Grapalat" w:cs="Sylfaen"/>
          <w:b/>
        </w:rPr>
        <w:t>իրականացվում</w:t>
      </w:r>
      <w:r w:rsidRPr="00D4058F">
        <w:rPr>
          <w:rFonts w:ascii="GHEA Grapalat" w:hAnsi="GHEA Grapalat" w:cs="Arial"/>
          <w:b/>
        </w:rPr>
        <w:t xml:space="preserve"> </w:t>
      </w:r>
      <w:r w:rsidRPr="00D4058F">
        <w:rPr>
          <w:rFonts w:ascii="GHEA Grapalat" w:hAnsi="GHEA Grapalat" w:cs="Sylfaen"/>
          <w:b/>
        </w:rPr>
        <w:t>է</w:t>
      </w:r>
      <w:r w:rsidRPr="00D4058F">
        <w:rPr>
          <w:rFonts w:ascii="GHEA Grapalat" w:hAnsi="GHEA Grapalat" w:cs="Arial"/>
          <w:b/>
        </w:rPr>
        <w:t xml:space="preserve"> </w:t>
      </w:r>
      <w:r w:rsidRPr="00D4058F">
        <w:rPr>
          <w:rFonts w:ascii="GHEA Grapalat" w:hAnsi="GHEA Grapalat" w:cs="Sylfaen"/>
          <w:b/>
        </w:rPr>
        <w:t>ըստ</w:t>
      </w:r>
      <w:r w:rsidRPr="00D4058F">
        <w:rPr>
          <w:rFonts w:ascii="GHEA Grapalat" w:hAnsi="GHEA Grapalat" w:cs="Arial"/>
          <w:b/>
        </w:rPr>
        <w:t xml:space="preserve"> </w:t>
      </w:r>
      <w:r w:rsidRPr="00D4058F">
        <w:rPr>
          <w:rFonts w:ascii="GHEA Grapalat" w:hAnsi="GHEA Grapalat" w:cs="Sylfaen"/>
          <w:b/>
        </w:rPr>
        <w:t>առանձին</w:t>
      </w:r>
      <w:r w:rsidRPr="00D4058F">
        <w:rPr>
          <w:rFonts w:ascii="GHEA Grapalat" w:hAnsi="GHEA Grapalat" w:cs="Arial"/>
          <w:b/>
        </w:rPr>
        <w:t xml:space="preserve"> </w:t>
      </w:r>
      <w:r w:rsidRPr="00D4058F">
        <w:rPr>
          <w:rFonts w:ascii="GHEA Grapalat" w:hAnsi="GHEA Grapalat" w:cs="Sylfaen"/>
          <w:b/>
        </w:rPr>
        <w:t>չափաբաժինների:</w:t>
      </w:r>
      <w:r w:rsidRPr="00D4058F">
        <w:rPr>
          <w:rFonts w:ascii="GHEA Grapalat" w:hAnsi="GHEA Grapalat" w:cs="Tahoma"/>
          <w:b/>
          <w:lang w:val="hy-AM"/>
        </w:rPr>
        <w:t xml:space="preserve"> </w:t>
      </w:r>
    </w:p>
    <w:p w:rsidR="00583092" w:rsidRPr="00A71D81" w:rsidRDefault="00A150A9" w:rsidP="00EF3662">
      <w:pPr>
        <w:ind w:firstLine="567"/>
        <w:jc w:val="both"/>
        <w:rPr>
          <w:rFonts w:ascii="GHEA Grapalat" w:hAnsi="GHEA Grapalat"/>
          <w:sz w:val="20"/>
          <w:szCs w:val="20"/>
          <w:lang w:val="af-ZA"/>
        </w:rPr>
      </w:pPr>
      <w:r w:rsidRPr="00A71D81">
        <w:rPr>
          <w:rFonts w:ascii="GHEA Grapalat" w:hAnsi="GHEA Grapalat"/>
          <w:sz w:val="20"/>
          <w:szCs w:val="20"/>
          <w:lang w:val="af-ZA"/>
        </w:rPr>
        <w:t>8</w:t>
      </w:r>
      <w:r w:rsidR="009E35C5" w:rsidRPr="00A71D81">
        <w:rPr>
          <w:rFonts w:ascii="GHEA Grapalat" w:hAnsi="GHEA Grapalat"/>
          <w:sz w:val="20"/>
          <w:szCs w:val="20"/>
          <w:lang w:val="af-ZA"/>
        </w:rPr>
        <w:t>.</w:t>
      </w:r>
      <w:r w:rsidR="00436F47" w:rsidRPr="00A71D81">
        <w:rPr>
          <w:rFonts w:ascii="GHEA Grapalat" w:hAnsi="GHEA Grapalat"/>
          <w:sz w:val="20"/>
          <w:szCs w:val="20"/>
          <w:lang w:val="af-ZA"/>
        </w:rPr>
        <w:t xml:space="preserve">19 </w:t>
      </w:r>
      <w:r w:rsidR="00583092" w:rsidRPr="00A71D81">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rPr>
        <w:t xml:space="preserve">ի որոշմամբ </w:t>
      </w:r>
      <w:r w:rsidR="00583092" w:rsidRPr="00A71D81">
        <w:rPr>
          <w:rFonts w:ascii="GHEA Grapalat" w:hAnsi="GHEA Grapalat"/>
          <w:sz w:val="20"/>
          <w:szCs w:val="20"/>
          <w:lang w:val="af-ZA"/>
        </w:rPr>
        <w:t>ընտրված մասնակ</w:t>
      </w:r>
      <w:r w:rsidR="002E0966" w:rsidRPr="00A71D81">
        <w:rPr>
          <w:rFonts w:ascii="GHEA Grapalat" w:hAnsi="GHEA Grapalat"/>
          <w:sz w:val="20"/>
          <w:szCs w:val="20"/>
          <w:lang w:val="af-ZA"/>
        </w:rPr>
        <w:t xml:space="preserve">ից է ճանաչվում հաջորդող տեղ զբաղեցրած մասնակիցը՝ </w:t>
      </w:r>
      <w:r w:rsidR="00583092" w:rsidRPr="00A71D81">
        <w:rPr>
          <w:rFonts w:ascii="GHEA Grapalat" w:hAnsi="GHEA Grapalat"/>
          <w:sz w:val="20"/>
          <w:szCs w:val="20"/>
          <w:lang w:val="af-ZA"/>
        </w:rPr>
        <w:t xml:space="preserve">սույն </w:t>
      </w:r>
      <w:r w:rsidR="00583092" w:rsidRPr="00A71D81">
        <w:rPr>
          <w:rFonts w:ascii="GHEA Grapalat" w:hAnsi="GHEA Grapalat"/>
          <w:sz w:val="20"/>
          <w:szCs w:val="20"/>
          <w:lang w:val="hy-AM"/>
        </w:rPr>
        <w:t>հրավեր</w:t>
      </w:r>
      <w:r w:rsidR="00537173" w:rsidRPr="00A71D81">
        <w:rPr>
          <w:rFonts w:ascii="GHEA Grapalat" w:hAnsi="GHEA Grapalat"/>
          <w:sz w:val="20"/>
          <w:szCs w:val="20"/>
          <w:lang w:val="hy-AM"/>
        </w:rPr>
        <w:t>ի 1-ին մասի 8.1</w:t>
      </w:r>
      <w:r w:rsidR="00CD1E70" w:rsidRPr="00A71D81">
        <w:rPr>
          <w:rFonts w:ascii="GHEA Grapalat" w:hAnsi="GHEA Grapalat"/>
          <w:sz w:val="20"/>
          <w:szCs w:val="20"/>
          <w:lang w:val="hy-AM"/>
        </w:rPr>
        <w:t>2</w:t>
      </w:r>
      <w:r w:rsidR="00537173" w:rsidRPr="00A71D81">
        <w:rPr>
          <w:rFonts w:ascii="GHEA Grapalat" w:hAnsi="GHEA Grapalat"/>
          <w:sz w:val="20"/>
          <w:szCs w:val="20"/>
          <w:lang w:val="hy-AM"/>
        </w:rPr>
        <w:t>-ից 8.</w:t>
      </w:r>
      <w:r w:rsidR="00CD1E70" w:rsidRPr="00A71D81">
        <w:rPr>
          <w:rFonts w:ascii="GHEA Grapalat" w:hAnsi="GHEA Grapalat"/>
          <w:sz w:val="20"/>
          <w:szCs w:val="20"/>
          <w:lang w:val="hy-AM"/>
        </w:rPr>
        <w:t>1</w:t>
      </w:r>
      <w:r w:rsidR="00A5501E" w:rsidRPr="00A71D81">
        <w:rPr>
          <w:rFonts w:ascii="GHEA Grapalat" w:hAnsi="GHEA Grapalat"/>
          <w:sz w:val="20"/>
          <w:szCs w:val="20"/>
          <w:lang w:val="hy-AM"/>
        </w:rPr>
        <w:t>8</w:t>
      </w:r>
      <w:r w:rsidR="00537173" w:rsidRPr="00A71D81">
        <w:rPr>
          <w:rFonts w:ascii="GHEA Grapalat" w:hAnsi="GHEA Grapalat"/>
          <w:sz w:val="20"/>
          <w:szCs w:val="20"/>
          <w:lang w:val="hy-AM"/>
        </w:rPr>
        <w:t>-րդ կետերով սահմանված ընթացակարգ</w:t>
      </w:r>
      <w:r w:rsidR="002E0966" w:rsidRPr="00A71D81">
        <w:rPr>
          <w:rFonts w:ascii="GHEA Grapalat" w:hAnsi="GHEA Grapalat"/>
          <w:sz w:val="20"/>
          <w:szCs w:val="20"/>
          <w:lang w:val="hy-AM"/>
        </w:rPr>
        <w:t>ի կիրառմամբ</w:t>
      </w:r>
      <w:r w:rsidR="00583092" w:rsidRPr="00A71D81">
        <w:rPr>
          <w:rFonts w:ascii="GHEA Grapalat" w:hAnsi="GHEA Grapalat"/>
          <w:sz w:val="20"/>
          <w:szCs w:val="20"/>
          <w:lang w:val="af-ZA"/>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3A2550" w:rsidRPr="003A2550">
        <w:rPr>
          <w:rFonts w:ascii="GHEA Grapalat" w:hAnsi="GHEA Grapalat" w:cs="Sylfaen"/>
          <w:b/>
          <w:lang w:val="es-ES"/>
        </w:rPr>
        <w:t>10</w:t>
      </w:r>
      <w:r w:rsidRPr="003A2550">
        <w:rPr>
          <w:rFonts w:ascii="GHEA Grapalat" w:hAnsi="GHEA Grapalat" w:cs="Sylfaen"/>
          <w:b/>
          <w:lang w:val="es-ES"/>
        </w:rPr>
        <w:t xml:space="preserve"> օրացուցային</w:t>
      </w:r>
      <w:r w:rsidRPr="003A2550">
        <w:rPr>
          <w:rFonts w:ascii="GHEA Grapalat" w:hAnsi="GHEA Grapalat" w:cs="Arial"/>
          <w:b/>
          <w:lang w:val="es-ES"/>
        </w:rPr>
        <w:t xml:space="preserve"> </w:t>
      </w:r>
      <w:r w:rsidRPr="003A2550">
        <w:rPr>
          <w:rFonts w:ascii="GHEA Grapalat" w:hAnsi="GHEA Grapalat" w:cs="Sylfaen"/>
          <w:b/>
          <w:lang w:val="es-ES"/>
        </w:rPr>
        <w:t>օր</w:t>
      </w:r>
      <w:r w:rsidRPr="003A2550">
        <w:rPr>
          <w:rFonts w:ascii="GHEA Grapalat" w:hAnsi="GHEA Grapalat" w:cs="Arial"/>
          <w:b/>
          <w:lang w:val="es-ES"/>
        </w:rPr>
        <w:t xml:space="preserve"> </w:t>
      </w:r>
      <w:r w:rsidRPr="003A2550">
        <w:rPr>
          <w:rFonts w:ascii="GHEA Grapalat" w:hAnsi="GHEA Grapalat" w:cs="Sylfaen"/>
          <w:b/>
          <w:lang w:val="es-ES"/>
        </w:rPr>
        <w:t>է</w:t>
      </w:r>
      <w:r w:rsidRPr="003A2550">
        <w:rPr>
          <w:rFonts w:ascii="GHEA Grapalat" w:hAnsi="GHEA Grapalat" w:cs="Tahoma"/>
          <w:b/>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1414A6"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717D2" w:rsidRPr="001414A6">
        <w:rPr>
          <w:rFonts w:ascii="GHEA Grapalat" w:hAnsi="GHEA Grapalat" w:cs="Sylfaen"/>
          <w:sz w:val="20"/>
          <w:lang w:val="hy-AM"/>
        </w:rPr>
        <w:t>3</w:t>
      </w:r>
      <w:r w:rsidR="00F23A51"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Pr="001414A6">
        <w:rPr>
          <w:rFonts w:ascii="GHEA Grapalat" w:hAnsi="GHEA Grapalat" w:cs="Sylfaen"/>
          <w:sz w:val="20"/>
        </w:rPr>
        <w:t>մ</w:t>
      </w:r>
      <w:r w:rsidR="00EB6E54" w:rsidRPr="001414A6">
        <w:rPr>
          <w:rFonts w:ascii="GHEA Grapalat" w:hAnsi="GHEA Grapalat" w:cs="Sylfaen"/>
          <w:sz w:val="20"/>
          <w:lang w:val="ru-RU"/>
        </w:rPr>
        <w:t>ասնակցին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պայմանագիր</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կնքելու</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առաջարկը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և</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կնքվելիք</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նախագիծը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հանձնաժողովի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քարտուղարը</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տրամադրում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էլեկտրոնային</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եղանակով</w:t>
      </w:r>
      <w:r w:rsidR="00EB6E54" w:rsidRPr="001414A6">
        <w:rPr>
          <w:rFonts w:ascii="GHEA Grapalat" w:hAnsi="GHEA Grapalat" w:cs="Sylfaen"/>
          <w:sz w:val="20"/>
          <w:lang w:val="af-ZA"/>
        </w:rPr>
        <w:t xml:space="preserve">: </w:t>
      </w:r>
      <w:r w:rsidR="00443B7A" w:rsidRPr="001414A6">
        <w:rPr>
          <w:rFonts w:ascii="GHEA Grapalat" w:hAnsi="GHEA Grapalat" w:cs="Sylfaen"/>
          <w:sz w:val="20"/>
          <w:lang w:val="ru-RU"/>
        </w:rPr>
        <w:t>Ընդ</w:t>
      </w:r>
      <w:r w:rsidR="00443B7A" w:rsidRPr="001414A6">
        <w:rPr>
          <w:rFonts w:ascii="GHEA Grapalat" w:hAnsi="GHEA Grapalat" w:cs="Sylfaen"/>
          <w:sz w:val="20"/>
          <w:lang w:val="af-ZA"/>
        </w:rPr>
        <w:t xml:space="preserve"> </w:t>
      </w:r>
      <w:r w:rsidR="00443B7A" w:rsidRPr="001414A6">
        <w:rPr>
          <w:rFonts w:ascii="GHEA Grapalat" w:hAnsi="GHEA Grapalat" w:cs="Sylfaen"/>
          <w:sz w:val="20"/>
          <w:lang w:val="ru-RU"/>
        </w:rPr>
        <w:t>որում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պայմանագրում</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ներառվում</w:t>
      </w:r>
      <w:r w:rsidR="00EB6E54" w:rsidRPr="001414A6">
        <w:rPr>
          <w:rFonts w:ascii="GHEA Grapalat" w:hAnsi="GHEA Grapalat" w:cs="Sylfaen"/>
          <w:sz w:val="20"/>
          <w:lang w:val="af-ZA"/>
        </w:rPr>
        <w:t xml:space="preserve"> </w:t>
      </w:r>
      <w:r w:rsidR="003B585C" w:rsidRPr="001414A6">
        <w:rPr>
          <w:rFonts w:ascii="GHEA Grapalat" w:hAnsi="GHEA Grapalat" w:cs="Sylfaen"/>
          <w:sz w:val="20"/>
        </w:rPr>
        <w:t>է</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ընտրված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մասնակցի</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կողմից</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հայտով</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ներկայացված</w:t>
      </w:r>
      <w:r w:rsidR="00EB6E54" w:rsidRPr="001414A6">
        <w:rPr>
          <w:rFonts w:ascii="GHEA Grapalat" w:hAnsi="GHEA Grapalat" w:cs="Sylfaen"/>
          <w:sz w:val="20"/>
          <w:lang w:val="af-ZA"/>
        </w:rPr>
        <w:t xml:space="preserve"> </w:t>
      </w:r>
      <w:r w:rsidR="00EB6E54" w:rsidRPr="001414A6">
        <w:rPr>
          <w:rFonts w:ascii="GHEA Grapalat" w:hAnsi="GHEA Grapalat" w:cs="Sylfaen"/>
          <w:sz w:val="20"/>
          <w:lang w:val="ru-RU"/>
        </w:rPr>
        <w:t>ապրանքի</w:t>
      </w:r>
      <w:r w:rsidR="00EB6E54" w:rsidRPr="001414A6">
        <w:rPr>
          <w:rFonts w:ascii="GHEA Grapalat" w:hAnsi="GHEA Grapalat" w:cs="Sylfaen"/>
          <w:sz w:val="20"/>
          <w:lang w:val="af-ZA"/>
        </w:rPr>
        <w:t xml:space="preserve"> </w:t>
      </w:r>
      <w:r w:rsidR="00137A5C" w:rsidRPr="001414A6">
        <w:rPr>
          <w:rFonts w:ascii="GHEA Grapalat" w:hAnsi="GHEA Grapalat"/>
          <w:sz w:val="20"/>
          <w:szCs w:val="20"/>
          <w:lang w:val="hy-AM"/>
        </w:rPr>
        <w:t>ամբողջական նկարագիրը</w:t>
      </w:r>
      <w:r w:rsidR="00443B7A" w:rsidRPr="001414A6">
        <w:rPr>
          <w:rFonts w:ascii="GHEA Grapalat" w:hAnsi="GHEA Grapalat" w:cs="Sylfaen"/>
          <w:sz w:val="20"/>
          <w:lang w:val="af-ZA"/>
        </w:rPr>
        <w:t xml:space="preserve">: </w:t>
      </w:r>
    </w:p>
    <w:p w:rsidR="00D42D0A" w:rsidRPr="001414A6" w:rsidRDefault="00AA0AD8" w:rsidP="00D42D0A">
      <w:pPr>
        <w:ind w:firstLine="567"/>
        <w:jc w:val="both"/>
        <w:rPr>
          <w:rFonts w:ascii="GHEA Grapalat" w:hAnsi="GHEA Grapalat" w:cs="Sylfaen"/>
          <w:sz w:val="20"/>
          <w:lang w:val="hy-AM"/>
        </w:rPr>
      </w:pPr>
      <w:r w:rsidRPr="001414A6">
        <w:rPr>
          <w:rFonts w:ascii="GHEA Grapalat" w:hAnsi="GHEA Grapalat" w:cs="Sylfaen"/>
          <w:sz w:val="20"/>
          <w:lang w:val="af-ZA"/>
        </w:rPr>
        <w:t>9</w:t>
      </w:r>
      <w:r w:rsidR="003717D2" w:rsidRPr="001414A6">
        <w:rPr>
          <w:rFonts w:ascii="GHEA Grapalat" w:hAnsi="GHEA Grapalat" w:cs="Sylfaen"/>
          <w:sz w:val="20"/>
          <w:lang w:val="hy-AM"/>
        </w:rPr>
        <w:t>.</w:t>
      </w:r>
      <w:r w:rsidR="00325647" w:rsidRPr="001414A6">
        <w:rPr>
          <w:rFonts w:ascii="GHEA Grapalat" w:hAnsi="GHEA Grapalat" w:cs="Sylfaen"/>
          <w:sz w:val="20"/>
          <w:lang w:val="af-ZA"/>
        </w:rPr>
        <w:t>4</w:t>
      </w:r>
      <w:r w:rsidR="00096865" w:rsidRPr="001414A6">
        <w:rPr>
          <w:rFonts w:ascii="GHEA Grapalat" w:hAnsi="GHEA Grapalat" w:cs="Sylfaen"/>
          <w:sz w:val="20"/>
          <w:lang w:val="af-ZA"/>
        </w:rPr>
        <w:t xml:space="preserve"> </w:t>
      </w:r>
      <w:r w:rsidR="00D42D0A" w:rsidRPr="001414A6">
        <w:rPr>
          <w:rFonts w:ascii="GHEA Grapalat" w:hAnsi="GHEA Grapalat" w:cs="Sylfaen"/>
          <w:sz w:val="20"/>
          <w:lang w:val="hy-AM"/>
        </w:rPr>
        <w:t>Եթե</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ընտրված</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մասնակիցը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կնքելու</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մասին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ծանուցումը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նախագիծն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ստանալուց</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հետո</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սույն հրավերի 10</w:t>
      </w:r>
      <w:r w:rsidR="00D42D0A" w:rsidRPr="001414A6">
        <w:rPr>
          <w:rFonts w:ascii="Cambria Math" w:hAnsi="Cambria Math" w:cs="Cambria Math"/>
          <w:sz w:val="20"/>
          <w:lang w:val="hy-AM"/>
        </w:rPr>
        <w:t>․</w:t>
      </w:r>
      <w:r w:rsidR="00D42D0A" w:rsidRPr="001414A6">
        <w:rPr>
          <w:rFonts w:ascii="GHEA Grapalat" w:hAnsi="GHEA Grapalat" w:cs="Sylfaen"/>
          <w:sz w:val="20"/>
          <w:lang w:val="hy-AM"/>
        </w:rPr>
        <w:t xml:space="preserve">1 </w:t>
      </w:r>
      <w:r w:rsidR="00D42D0A" w:rsidRPr="001414A6">
        <w:rPr>
          <w:rFonts w:ascii="GHEA Grapalat" w:hAnsi="GHEA Grapalat" w:cs="GHEA Grapalat"/>
          <w:sz w:val="20"/>
          <w:lang w:val="hy-AM"/>
        </w:rPr>
        <w:t>կետով</w:t>
      </w:r>
      <w:r w:rsidR="00D42D0A" w:rsidRPr="001414A6">
        <w:rPr>
          <w:rFonts w:ascii="GHEA Grapalat" w:hAnsi="GHEA Grapalat" w:cs="Sylfaen"/>
          <w:sz w:val="20"/>
          <w:lang w:val="hy-AM"/>
        </w:rPr>
        <w:t xml:space="preserve"> նախատեսված ժամկետում, իսկ կնքվելիք պայմանագրի նախագծով</w:t>
      </w:r>
      <w:r w:rsidR="00D42D0A" w:rsidRPr="001414A6">
        <w:rPr>
          <w:rFonts w:ascii="Courier New" w:hAnsi="Courier New" w:cs="Courier New"/>
          <w:sz w:val="20"/>
          <w:lang w:val="hy-AM"/>
        </w:rPr>
        <w:t> </w:t>
      </w:r>
      <w:r w:rsidR="00D42D0A" w:rsidRPr="001414A6">
        <w:rPr>
          <w:rFonts w:ascii="GHEA Grapalat" w:hAnsi="GHEA Grapalat" w:cs="Sylfaen"/>
          <w:sz w:val="20"/>
          <w:lang w:val="hy-AM"/>
        </w:rPr>
        <w:t>կանխավճար նախատեսված լինելու դեպքում՝ 10 աշխատանքային օրվա ընթացքում չի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ստորագրում</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պայմանագիրը</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և</w:t>
      </w:r>
      <w:r w:rsidR="00D42D0A" w:rsidRPr="001414A6">
        <w:rPr>
          <w:rFonts w:ascii="GHEA Grapalat" w:hAnsi="GHEA Grapalat" w:cs="Sylfaen"/>
          <w:sz w:val="20"/>
          <w:lang w:val="af-ZA"/>
        </w:rPr>
        <w:t xml:space="preserve"> պ</w:t>
      </w:r>
      <w:r w:rsidR="00D42D0A" w:rsidRPr="001414A6">
        <w:rPr>
          <w:rFonts w:ascii="GHEA Grapalat" w:hAnsi="GHEA Grapalat" w:cs="Sylfaen"/>
          <w:sz w:val="20"/>
          <w:lang w:val="hy-AM"/>
        </w:rPr>
        <w:t>ատվիրատուին</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ներկայացնում</w:t>
      </w:r>
      <w:r w:rsidR="00D42D0A" w:rsidRPr="001414A6">
        <w:rPr>
          <w:rFonts w:ascii="GHEA Grapalat" w:hAnsi="GHEA Grapalat" w:cs="Sylfaen"/>
          <w:sz w:val="20"/>
          <w:lang w:val="af-ZA"/>
        </w:rPr>
        <w:t xml:space="preserve"> որակավորման և </w:t>
      </w:r>
      <w:r w:rsidR="00D42D0A" w:rsidRPr="001414A6">
        <w:rPr>
          <w:rFonts w:ascii="GHEA Grapalat" w:hAnsi="GHEA Grapalat" w:cs="Sylfaen"/>
          <w:sz w:val="20"/>
          <w:lang w:val="hy-AM"/>
        </w:rPr>
        <w:t>պայմանագրի</w:t>
      </w:r>
      <w:r w:rsidR="00D42D0A" w:rsidRPr="001414A6">
        <w:rPr>
          <w:rFonts w:ascii="GHEA Grapalat" w:hAnsi="GHEA Grapalat" w:cs="Sylfaen"/>
          <w:sz w:val="20"/>
          <w:lang w:val="af-ZA"/>
        </w:rPr>
        <w:t xml:space="preserve"> </w:t>
      </w:r>
      <w:r w:rsidR="00D42D0A" w:rsidRPr="001414A6">
        <w:rPr>
          <w:rFonts w:ascii="GHEA Grapalat" w:hAnsi="GHEA Grapalat" w:cs="Sylfaen"/>
          <w:sz w:val="20"/>
          <w:lang w:val="hy-AM"/>
        </w:rPr>
        <w:t>ապահովումները</w:t>
      </w:r>
      <w:r w:rsidR="00D42D0A" w:rsidRPr="001414A6">
        <w:rPr>
          <w:rFonts w:ascii="GHEA Grapalat" w:hAnsi="GHEA Grapalat" w:cs="Sylfaen"/>
          <w:sz w:val="20"/>
          <w:lang w:val="af-ZA"/>
        </w:rPr>
        <w:t>,</w:t>
      </w:r>
      <w:r w:rsidR="00D42D0A" w:rsidRPr="001414A6">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414A6">
        <w:rPr>
          <w:rFonts w:ascii="GHEA Grapalat" w:hAnsi="GHEA Grapalat" w:cs="Sylfaen"/>
          <w:i/>
          <w:sz w:val="20"/>
          <w:lang w:val="af-ZA"/>
        </w:rPr>
        <w:t xml:space="preserve"> </w:t>
      </w:r>
      <w:r w:rsidR="00D42D0A" w:rsidRPr="001414A6">
        <w:rPr>
          <w:rFonts w:ascii="GHEA Grapalat" w:hAnsi="GHEA Grapalat" w:cs="Sylfaen"/>
          <w:sz w:val="20"/>
          <w:lang w:val="hy-AM"/>
        </w:rPr>
        <w:t>ապա նա զրկվում է պայմանագիրը ստորագրելու իրավունքից։</w:t>
      </w:r>
      <w:r w:rsidR="00D42D0A" w:rsidRPr="001414A6">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1414A6">
        <w:rPr>
          <w:rFonts w:ascii="GHEA Grapalat" w:hAnsi="GHEA Grapalat" w:cs="Sylfaen"/>
          <w:sz w:val="20"/>
          <w:lang w:val="hy-AM"/>
        </w:rPr>
        <w:t>Ընդ</w:t>
      </w:r>
      <w:r w:rsidRPr="001414A6">
        <w:rPr>
          <w:rFonts w:ascii="GHEA Grapalat" w:hAnsi="GHEA Grapalat" w:cs="Sylfaen"/>
          <w:sz w:val="20"/>
          <w:lang w:val="af-ZA"/>
        </w:rPr>
        <w:t xml:space="preserve"> </w:t>
      </w:r>
      <w:r w:rsidRPr="001414A6">
        <w:rPr>
          <w:rFonts w:ascii="GHEA Grapalat" w:hAnsi="GHEA Grapalat" w:cs="Sylfaen"/>
          <w:sz w:val="20"/>
          <w:lang w:val="hy-AM"/>
        </w:rPr>
        <w:t>որում</w:t>
      </w:r>
      <w:r w:rsidRPr="001414A6">
        <w:rPr>
          <w:rFonts w:ascii="GHEA Grapalat" w:hAnsi="GHEA Grapalat" w:cs="Sylfaen"/>
          <w:sz w:val="20"/>
          <w:lang w:val="af-ZA"/>
        </w:rPr>
        <w:t xml:space="preserve"> </w:t>
      </w:r>
      <w:r w:rsidRPr="001414A6">
        <w:rPr>
          <w:rFonts w:ascii="GHEA Grapalat" w:hAnsi="GHEA Grapalat" w:cs="Sylfaen"/>
          <w:sz w:val="20"/>
          <w:lang w:val="hy-AM"/>
        </w:rPr>
        <w:t>ընտրված մասնակցի կողմից հաստատված պայմանագրի</w:t>
      </w:r>
      <w:r w:rsidRPr="00A71D81">
        <w:rPr>
          <w:rFonts w:ascii="GHEA Grapalat" w:hAnsi="GHEA Grapalat" w:cs="Sylfaen"/>
          <w:sz w:val="20"/>
          <w:lang w:val="hy-AM"/>
        </w:rPr>
        <w:t xml:space="preserve">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957FC3" w:rsidRDefault="00030D40" w:rsidP="00EF3662">
      <w:pPr>
        <w:ind w:firstLine="567"/>
        <w:jc w:val="both"/>
        <w:rPr>
          <w:rFonts w:ascii="GHEA Grapalat" w:hAnsi="GHEA Grapalat" w:cs="Sylfaen"/>
          <w:sz w:val="20"/>
          <w:lang w:val="af-ZA"/>
        </w:rPr>
      </w:pPr>
      <w:r w:rsidRPr="00957FC3">
        <w:rPr>
          <w:rFonts w:ascii="GHEA Grapalat" w:hAnsi="GHEA Grapalat"/>
          <w:iCs/>
          <w:sz w:val="20"/>
          <w:lang w:val="af-ZA"/>
        </w:rPr>
        <w:t>10</w:t>
      </w:r>
      <w:r w:rsidR="00096865" w:rsidRPr="00957FC3">
        <w:rPr>
          <w:rFonts w:ascii="GHEA Grapalat" w:hAnsi="GHEA Grapalat"/>
          <w:iCs/>
          <w:sz w:val="20"/>
          <w:lang w:val="af-ZA"/>
        </w:rPr>
        <w:t>.</w:t>
      </w:r>
      <w:r w:rsidR="00096865" w:rsidRPr="00957FC3">
        <w:rPr>
          <w:rFonts w:ascii="GHEA Grapalat" w:hAnsi="GHEA Grapalat" w:cs="Sylfaen"/>
          <w:sz w:val="20"/>
          <w:lang w:val="af-ZA"/>
        </w:rPr>
        <w:t xml:space="preserve">1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w:t>
      </w:r>
      <w:r w:rsidR="00A161E3" w:rsidRPr="00957FC3">
        <w:rPr>
          <w:rFonts w:ascii="GHEA Grapalat" w:hAnsi="GHEA Grapalat" w:cs="Sylfaen"/>
          <w:sz w:val="20"/>
          <w:lang w:val="ru-RU"/>
        </w:rPr>
        <w:t>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պահանջի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հիման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վրա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այն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ստանալու</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օրվանից</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5 </w:t>
      </w:r>
      <w:r w:rsidR="00A161E3" w:rsidRPr="00957FC3">
        <w:rPr>
          <w:rFonts w:ascii="GHEA Grapalat" w:hAnsi="GHEA Grapalat" w:cs="Sylfaen"/>
          <w:sz w:val="20"/>
          <w:lang w:val="af-ZA"/>
        </w:rPr>
        <w:t xml:space="preserve">աշխատանքային </w:t>
      </w:r>
      <w:r w:rsidR="00A161E3" w:rsidRPr="00957FC3">
        <w:rPr>
          <w:rFonts w:ascii="GHEA Grapalat" w:hAnsi="GHEA Grapalat" w:cs="Sylfaen"/>
          <w:sz w:val="20"/>
          <w:lang w:val="ru-RU"/>
        </w:rPr>
        <w:t>օրվա</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ընթացքում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մասնակիցը</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պարտավոր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ներկայացնել</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ru-RU"/>
        </w:rPr>
        <w:t>պայմանագրի</w:t>
      </w:r>
      <w:r w:rsidR="00A161E3" w:rsidRPr="00957FC3">
        <w:rPr>
          <w:rFonts w:ascii="GHEA Grapalat" w:hAnsi="GHEA Grapalat" w:cs="Sylfaen"/>
          <w:sz w:val="20"/>
          <w:lang w:val="hy-AM"/>
        </w:rPr>
        <w:t xml:space="preserve"> </w:t>
      </w:r>
      <w:r w:rsidR="00A161E3" w:rsidRPr="00957FC3">
        <w:rPr>
          <w:rFonts w:ascii="GHEA Grapalat" w:hAnsi="GHEA Grapalat" w:cs="Sylfaen"/>
          <w:sz w:val="20"/>
          <w:lang w:val="ru-RU"/>
        </w:rPr>
        <w:t>ապահովում</w:t>
      </w:r>
      <w:r w:rsidR="00A161E3" w:rsidRPr="00957FC3">
        <w:rPr>
          <w:rFonts w:ascii="GHEA Grapalat" w:hAnsi="GHEA Grapalat" w:cs="Sylfaen"/>
          <w:sz w:val="20"/>
          <w:lang w:val="hy-AM"/>
        </w:rPr>
        <w:t>ներ</w:t>
      </w:r>
      <w:r w:rsidR="00A161E3" w:rsidRPr="00957FC3">
        <w:rPr>
          <w:rFonts w:ascii="GHEA Grapalat" w:hAnsi="GHEA Grapalat" w:cs="Sylfaen"/>
          <w:sz w:val="20"/>
          <w:lang w:val="ru-RU"/>
        </w:rPr>
        <w:t>։</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մասնակցի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հետ</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պայմանագիր</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կնքվում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եթե</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վերջինս</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ներկայացնում</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է</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որակավորման և</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պայմանագրի </w:t>
      </w:r>
      <w:r w:rsidR="00A161E3" w:rsidRPr="00957FC3">
        <w:rPr>
          <w:rFonts w:ascii="GHEA Grapalat" w:hAnsi="GHEA Grapalat" w:cs="Sylfaen"/>
          <w:sz w:val="20"/>
          <w:lang w:val="af-ZA"/>
        </w:rPr>
        <w:t>(</w:t>
      </w:r>
      <w:r w:rsidR="00A161E3" w:rsidRPr="00957FC3">
        <w:rPr>
          <w:rFonts w:ascii="GHEA Grapalat" w:hAnsi="GHEA Grapalat" w:cs="Sylfaen"/>
          <w:sz w:val="20"/>
          <w:lang w:val="hy-AM"/>
        </w:rPr>
        <w:t>կանխավճարի</w:t>
      </w:r>
      <w:r w:rsidR="00A161E3" w:rsidRPr="00957FC3">
        <w:rPr>
          <w:rFonts w:ascii="GHEA Grapalat" w:hAnsi="GHEA Grapalat" w:cs="Sylfaen"/>
          <w:sz w:val="20"/>
          <w:lang w:val="af-ZA"/>
        </w:rPr>
        <w:t xml:space="preserve">) </w:t>
      </w:r>
      <w:r w:rsidR="00A161E3" w:rsidRPr="00957FC3">
        <w:rPr>
          <w:rFonts w:ascii="GHEA Grapalat" w:hAnsi="GHEA Grapalat" w:cs="Sylfaen"/>
          <w:sz w:val="20"/>
          <w:lang w:val="hy-AM"/>
        </w:rPr>
        <w:t xml:space="preserve"> ապահովումները:</w:t>
      </w:r>
      <w:r w:rsidR="00532617" w:rsidRPr="00957FC3">
        <w:rPr>
          <w:rFonts w:ascii="GHEA Grapalat" w:hAnsi="GHEA Grapalat" w:cs="Sylfaen"/>
          <w:sz w:val="20"/>
          <w:vertAlign w:val="superscript"/>
          <w:lang w:val="hy-AM"/>
        </w:rPr>
        <w:t>11.1</w:t>
      </w:r>
    </w:p>
    <w:p w:rsidR="00BA7FAD" w:rsidRPr="00A71D81" w:rsidRDefault="00AD6D6A" w:rsidP="00CF12EE">
      <w:pPr>
        <w:ind w:firstLine="567"/>
        <w:jc w:val="both"/>
        <w:rPr>
          <w:rFonts w:ascii="GHEA Grapalat" w:hAnsi="GHEA Grapalat" w:cs="Arial"/>
          <w:sz w:val="20"/>
          <w:lang w:val="hy-AM"/>
        </w:rPr>
      </w:pPr>
      <w:r w:rsidRPr="00957FC3">
        <w:rPr>
          <w:rFonts w:ascii="GHEA Grapalat" w:hAnsi="GHEA Grapalat" w:cs="Sylfaen"/>
          <w:sz w:val="20"/>
          <w:lang w:val="hy-AM"/>
        </w:rPr>
        <w:t>10.2</w:t>
      </w:r>
      <w:r w:rsidR="00F96621" w:rsidRPr="00957FC3">
        <w:rPr>
          <w:rFonts w:ascii="GHEA Grapalat" w:hAnsi="GHEA Grapalat" w:cs="Sylfaen"/>
          <w:sz w:val="20"/>
          <w:lang w:val="af-ZA"/>
        </w:rPr>
        <w:t xml:space="preserve"> </w:t>
      </w:r>
      <w:r w:rsidR="0074145B" w:rsidRPr="00957FC3">
        <w:rPr>
          <w:rFonts w:ascii="GHEA Grapalat" w:hAnsi="GHEA Grapalat" w:cs="Sylfaen"/>
          <w:sz w:val="20"/>
        </w:rPr>
        <w:t>Որակավորման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ապահովման</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չափը</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հավասար</w:t>
      </w:r>
      <w:r w:rsidR="0074145B" w:rsidRPr="00957FC3">
        <w:rPr>
          <w:rFonts w:ascii="GHEA Grapalat" w:hAnsi="GHEA Grapalat" w:cs="Sylfaen"/>
          <w:sz w:val="20"/>
          <w:lang w:val="af-ZA"/>
        </w:rPr>
        <w:t xml:space="preserve"> </w:t>
      </w:r>
      <w:r w:rsidR="0074145B" w:rsidRPr="00957FC3">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FootnoteReference"/>
          <w:rFonts w:ascii="GHEA Grapalat" w:hAnsi="GHEA Grapalat" w:cs="Arial"/>
          <w:sz w:val="20"/>
        </w:rPr>
        <w:footnoteReference w:id="2"/>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rsidR="00BA7FAD" w:rsidRPr="00957FC3" w:rsidRDefault="00BA7FAD" w:rsidP="00BA7FAD">
      <w:pPr>
        <w:ind w:firstLine="567"/>
        <w:jc w:val="both"/>
        <w:rPr>
          <w:rFonts w:ascii="GHEA Grapalat" w:hAnsi="GHEA Grapalat" w:cs="Arial"/>
          <w:sz w:val="20"/>
          <w:lang w:val="hy-AM"/>
        </w:rPr>
      </w:pPr>
      <w:r w:rsidRPr="00957FC3">
        <w:rPr>
          <w:rFonts w:ascii="GHEA Grapalat" w:hAnsi="GHEA Grapalat" w:cs="Arial"/>
          <w:sz w:val="20"/>
          <w:lang w:val="hy-AM"/>
        </w:rPr>
        <w:lastRenderedPageBreak/>
        <w:t>Եթե</w:t>
      </w:r>
      <w:r w:rsidRPr="00957FC3">
        <w:rPr>
          <w:rFonts w:ascii="GHEA Grapalat" w:hAnsi="GHEA Grapalat" w:cs="Arial"/>
          <w:sz w:val="20"/>
          <w:lang w:val="af-ZA"/>
        </w:rPr>
        <w:t xml:space="preserve"> </w:t>
      </w:r>
      <w:r w:rsidRPr="00957FC3">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57FC3">
        <w:rPr>
          <w:rFonts w:ascii="GHEA Grapalat" w:hAnsi="GHEA Grapalat" w:cs="Arial"/>
          <w:sz w:val="20"/>
          <w:lang w:val="hy-AM"/>
        </w:rPr>
        <w:t xml:space="preserve">, </w:t>
      </w:r>
      <w:r w:rsidR="005A72DB" w:rsidRPr="00957FC3">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57FC3">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C07FA5" w:rsidRPr="00957FC3">
        <w:rPr>
          <w:rFonts w:ascii="GHEA Grapalat" w:hAnsi="GHEA Grapalat" w:cs="Sylfaen"/>
          <w:sz w:val="20"/>
          <w:lang w:val="hy-AM"/>
        </w:rPr>
        <w:t xml:space="preserve"> </w:t>
      </w:r>
      <w:r w:rsidRPr="00957FC3">
        <w:rPr>
          <w:rFonts w:ascii="GHEA Grapalat" w:hAnsi="GHEA Grapalat"/>
          <w:sz w:val="20"/>
          <w:szCs w:val="20"/>
          <w:lang w:val="hy-AM"/>
        </w:rPr>
        <w:t>Կանխիկ</w:t>
      </w:r>
      <w:r w:rsidRPr="00957FC3">
        <w:rPr>
          <w:rFonts w:ascii="GHEA Grapalat" w:hAnsi="GHEA Grapalat"/>
          <w:sz w:val="20"/>
          <w:szCs w:val="20"/>
          <w:lang w:val="af-ZA"/>
        </w:rPr>
        <w:t xml:space="preserve"> </w:t>
      </w:r>
      <w:r w:rsidRPr="00957FC3">
        <w:rPr>
          <w:rFonts w:ascii="GHEA Grapalat" w:hAnsi="GHEA Grapalat"/>
          <w:sz w:val="20"/>
          <w:szCs w:val="20"/>
          <w:lang w:val="hy-AM"/>
        </w:rPr>
        <w:t>փողի</w:t>
      </w:r>
      <w:r w:rsidRPr="00957FC3">
        <w:rPr>
          <w:rFonts w:ascii="GHEA Grapalat" w:hAnsi="GHEA Grapalat"/>
          <w:sz w:val="20"/>
          <w:szCs w:val="20"/>
          <w:lang w:val="af-ZA"/>
        </w:rPr>
        <w:t xml:space="preserve"> </w:t>
      </w:r>
      <w:r w:rsidRPr="00957FC3">
        <w:rPr>
          <w:rFonts w:ascii="GHEA Grapalat" w:hAnsi="GHEA Grapalat"/>
          <w:sz w:val="20"/>
          <w:szCs w:val="20"/>
          <w:lang w:val="hy-AM"/>
        </w:rPr>
        <w:t>ձևով</w:t>
      </w:r>
      <w:r w:rsidRPr="00957FC3">
        <w:rPr>
          <w:rFonts w:ascii="GHEA Grapalat" w:hAnsi="GHEA Grapalat"/>
          <w:sz w:val="20"/>
          <w:szCs w:val="20"/>
          <w:lang w:val="af-ZA"/>
        </w:rPr>
        <w:t xml:space="preserve"> </w:t>
      </w:r>
      <w:r w:rsidRPr="00957FC3">
        <w:rPr>
          <w:rFonts w:ascii="GHEA Grapalat" w:hAnsi="GHEA Grapalat"/>
          <w:sz w:val="20"/>
          <w:szCs w:val="20"/>
          <w:lang w:val="hy-AM"/>
        </w:rPr>
        <w:t>ներկայացված</w:t>
      </w:r>
      <w:r w:rsidRPr="00957FC3">
        <w:rPr>
          <w:rFonts w:ascii="GHEA Grapalat" w:hAnsi="GHEA Grapalat"/>
          <w:sz w:val="20"/>
          <w:szCs w:val="20"/>
          <w:lang w:val="af-ZA"/>
        </w:rPr>
        <w:t xml:space="preserve"> </w:t>
      </w:r>
      <w:r w:rsidRPr="00957FC3">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57FC3">
        <w:rPr>
          <w:rFonts w:ascii="GHEA Grapalat" w:hAnsi="GHEA Grapalat" w:cs="Arial"/>
          <w:sz w:val="20"/>
          <w:lang w:val="hy-AM"/>
        </w:rPr>
        <w:t>:</w:t>
      </w:r>
      <w:r w:rsidRPr="00957FC3">
        <w:rPr>
          <w:rFonts w:ascii="GHEA Grapalat" w:hAnsi="GHEA Grapalat" w:cs="Arial"/>
          <w:sz w:val="20"/>
          <w:lang w:val="hy-AM"/>
        </w:rPr>
        <w:t xml:space="preserve">  </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957FC3">
        <w:rPr>
          <w:rFonts w:ascii="GHEA Grapalat" w:hAnsi="GHEA Grapalat" w:cs="Arial"/>
          <w:sz w:val="20"/>
          <w:lang w:val="hy-AM"/>
        </w:rPr>
        <w:t>Որակավորման ապահովումը այն ներկայացնողին վերադարձվում է պայմանագրի կատարման</w:t>
      </w:r>
      <w:r w:rsidRPr="00A71D81">
        <w:rPr>
          <w:rFonts w:ascii="GHEA Grapalat" w:hAnsi="GHEA Grapalat" w:cs="Arial"/>
          <w:sz w:val="20"/>
          <w:lang w:val="hy-AM"/>
        </w:rPr>
        <w:t xml:space="preserve"> արդյունքը պատվիրատուի կողմից ամբողջական ընդունվելուն հաջորդող հինգ աշխատանքային օրվա ընթացքում:</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A161E3" w:rsidRPr="007E2C83" w:rsidRDefault="00A161E3" w:rsidP="00A161E3">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A161E3" w:rsidRPr="00A71D81" w:rsidRDefault="00A161E3" w:rsidP="00BA7FAD">
      <w:pPr>
        <w:pStyle w:val="NormalWeb"/>
        <w:shd w:val="clear" w:color="auto" w:fill="FFFFFF"/>
        <w:spacing w:before="0" w:beforeAutospacing="0" w:after="0" w:afterAutospacing="0"/>
        <w:ind w:firstLine="375"/>
        <w:jc w:val="both"/>
        <w:rPr>
          <w:rFonts w:ascii="GHEA Grapalat" w:hAnsi="GHEA Grapalat" w:cs="Arial"/>
          <w:sz w:val="20"/>
          <w:lang w:val="hy-AM"/>
        </w:rPr>
      </w:pPr>
    </w:p>
    <w:p w:rsidR="00CF12EE" w:rsidRPr="00A71D81" w:rsidRDefault="00BA7FAD" w:rsidP="00BA7FAD">
      <w:pPr>
        <w:ind w:firstLine="567"/>
        <w:jc w:val="both"/>
        <w:rPr>
          <w:rFonts w:ascii="GHEA Grapalat" w:hAnsi="GHEA Grapalat" w:cs="Arial"/>
          <w:color w:val="FFFFFF"/>
          <w:sz w:val="20"/>
          <w:lang w:val="af-ZA"/>
        </w:rPr>
      </w:pPr>
      <w:r w:rsidRPr="00A71D81">
        <w:rPr>
          <w:rFonts w:ascii="GHEA Grapalat" w:hAnsi="GHEA Grapalat" w:cs="Arial"/>
          <w:sz w:val="20"/>
          <w:lang w:val="hy-AM"/>
        </w:rPr>
        <w:t xml:space="preserve"> </w:t>
      </w:r>
      <w:r w:rsidR="00A161E3">
        <w:rPr>
          <w:rFonts w:ascii="GHEA Grapalat" w:hAnsi="GHEA Grapalat" w:cs="Arial"/>
          <w:sz w:val="20"/>
          <w:lang w:val="hy-AM"/>
        </w:rPr>
        <w:t>Բանկային ե</w:t>
      </w:r>
      <w:r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31141" w:rsidRPr="00A71D81">
        <w:rPr>
          <w:rFonts w:ascii="GHEA Grapalat" w:hAnsi="GHEA Grapalat" w:cs="Arial"/>
          <w:sz w:val="20"/>
          <w:vertAlign w:val="superscript"/>
          <w:lang w:val="hy-AM"/>
        </w:rPr>
        <w:t>12</w:t>
      </w:r>
      <w:r w:rsidR="004177EC" w:rsidRPr="00A71D81">
        <w:rPr>
          <w:rStyle w:val="FootnoteReference"/>
          <w:rFonts w:ascii="GHEA Grapalat" w:hAnsi="GHEA Grapalat" w:cs="Arial"/>
          <w:color w:val="FFFFFF"/>
          <w:sz w:val="20"/>
          <w:lang w:val="af-ZA"/>
        </w:rPr>
        <w:footnoteReference w:customMarkFollows="1" w:id="3"/>
        <w:t>12</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C2E7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w:t>
      </w:r>
      <w:r w:rsidR="003B269F" w:rsidRPr="001C2E71">
        <w:rPr>
          <w:rFonts w:ascii="GHEA Grapalat" w:hAnsi="GHEA Grapalat" w:cs="Sylfaen"/>
          <w:sz w:val="20"/>
          <w:lang w:val="hy-AM"/>
        </w:rPr>
        <w:t>պայմանագրի ապահովման չափը հաշվարկվում է պայմանագրի գնի նկատմամբ:</w:t>
      </w:r>
      <w:r w:rsidR="00501A05" w:rsidRPr="001C2E71">
        <w:rPr>
          <w:rFonts w:ascii="GHEA Grapalat" w:hAnsi="GHEA Grapalat" w:cs="Sylfaen"/>
          <w:sz w:val="20"/>
          <w:lang w:val="hy-AM"/>
        </w:rPr>
        <w:t xml:space="preserve"> Պայմանագրի ապահովումը ներկայացվում է բանկային երախիքի </w:t>
      </w:r>
      <w:r w:rsidR="007862B1" w:rsidRPr="001C2E71">
        <w:rPr>
          <w:rFonts w:ascii="GHEA Grapalat" w:hAnsi="GHEA Grapalat" w:cs="Sylfaen"/>
          <w:sz w:val="20"/>
          <w:lang w:val="hy-AM"/>
        </w:rPr>
        <w:t xml:space="preserve">(հավելված 5) </w:t>
      </w:r>
      <w:r w:rsidR="00501A05" w:rsidRPr="001C2E71">
        <w:rPr>
          <w:rFonts w:ascii="GHEA Grapalat" w:hAnsi="GHEA Grapalat" w:cs="Sylfaen"/>
          <w:sz w:val="20"/>
          <w:lang w:val="hy-AM"/>
        </w:rPr>
        <w:t>կամ կան</w:t>
      </w:r>
      <w:r w:rsidR="007862B1" w:rsidRPr="001C2E71">
        <w:rPr>
          <w:rFonts w:ascii="GHEA Grapalat" w:hAnsi="GHEA Grapalat" w:cs="Sylfaen"/>
          <w:sz w:val="20"/>
          <w:lang w:val="hy-AM"/>
        </w:rPr>
        <w:t>խ</w:t>
      </w:r>
      <w:r w:rsidR="00501A05" w:rsidRPr="001C2E71">
        <w:rPr>
          <w:rFonts w:ascii="GHEA Grapalat" w:hAnsi="GHEA Grapalat" w:cs="Sylfaen"/>
          <w:sz w:val="20"/>
          <w:lang w:val="hy-AM"/>
        </w:rPr>
        <w:t>ի</w:t>
      </w:r>
      <w:r w:rsidR="00AE0B66" w:rsidRPr="001C2E71">
        <w:rPr>
          <w:rFonts w:ascii="GHEA Grapalat" w:hAnsi="GHEA Grapalat" w:cs="Sylfaen"/>
          <w:sz w:val="20"/>
          <w:lang w:val="hy-AM"/>
        </w:rPr>
        <w:t>կ</w:t>
      </w:r>
      <w:r w:rsidR="00501A05" w:rsidRPr="001C2E71">
        <w:rPr>
          <w:rFonts w:ascii="GHEA Grapalat" w:hAnsi="GHEA Grapalat" w:cs="Sylfaen"/>
          <w:sz w:val="20"/>
          <w:lang w:val="hy-AM"/>
        </w:rPr>
        <w:t xml:space="preserve"> փողի ձևով:</w:t>
      </w:r>
      <w:r w:rsidR="00BF1E2F" w:rsidRPr="001C2E71">
        <w:rPr>
          <w:rFonts w:ascii="GHEA Grapalat" w:hAnsi="GHEA Grapalat" w:cs="Sylfaen"/>
          <w:sz w:val="20"/>
          <w:vertAlign w:val="superscript"/>
          <w:lang w:val="hy-AM"/>
        </w:rPr>
        <w:t>1</w:t>
      </w:r>
      <w:r w:rsidR="00E05426" w:rsidRPr="001C2E71">
        <w:rPr>
          <w:rFonts w:ascii="GHEA Grapalat" w:hAnsi="GHEA Grapalat" w:cs="Sylfaen"/>
          <w:sz w:val="20"/>
          <w:vertAlign w:val="superscript"/>
          <w:lang w:val="hy-AM"/>
        </w:rPr>
        <w:t>3</w:t>
      </w:r>
    </w:p>
    <w:p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1C2E7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C2E71">
        <w:rPr>
          <w:rFonts w:ascii="GHEA Grapalat" w:hAnsi="GHEA Grapalat" w:cs="Arial"/>
          <w:sz w:val="20"/>
          <w:lang w:val="hy-AM"/>
        </w:rPr>
        <w:t xml:space="preserve"> </w:t>
      </w:r>
      <w:r w:rsidR="00076C2C" w:rsidRPr="001C2E7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C2E71">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24CC4">
        <w:rPr>
          <w:rFonts w:ascii="GHEA Grapalat" w:hAnsi="GHEA Grapalat"/>
          <w:color w:val="000000"/>
          <w:lang w:val="hy-AM"/>
        </w:rPr>
        <w:t xml:space="preserve"> </w:t>
      </w:r>
    </w:p>
    <w:p w:rsidR="00281740" w:rsidRPr="001C2E71" w:rsidRDefault="00281740" w:rsidP="00281740">
      <w:pPr>
        <w:ind w:firstLine="567"/>
        <w:jc w:val="both"/>
        <w:rPr>
          <w:rFonts w:ascii="GHEA Grapalat" w:hAnsi="GHEA Grapalat"/>
          <w:sz w:val="20"/>
          <w:szCs w:val="20"/>
          <w:lang w:val="hy-AM"/>
        </w:rPr>
      </w:pPr>
      <w:r w:rsidRPr="001C2E7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1C2E71">
        <w:rPr>
          <w:rFonts w:ascii="GHEA Grapalat" w:hAnsi="GHEA Grapalat" w:cs="Sylfaen"/>
          <w:sz w:val="20"/>
          <w:lang w:val="hy-AM"/>
        </w:rPr>
        <w:t xml:space="preserve">ամբողջական կատարման վերջին օրվան հաջորդող </w:t>
      </w:r>
      <w:r w:rsidR="00937F5E" w:rsidRPr="001C2E71">
        <w:rPr>
          <w:rFonts w:ascii="GHEA Grapalat" w:hAnsi="GHEA Grapalat" w:cs="Sylfaen"/>
          <w:sz w:val="20"/>
          <w:lang w:val="hy-AM"/>
        </w:rPr>
        <w:t>9</w:t>
      </w:r>
      <w:r w:rsidRPr="001C2E71">
        <w:rPr>
          <w:rFonts w:ascii="GHEA Grapalat" w:hAnsi="GHEA Grapalat" w:cs="Sylfaen"/>
          <w:sz w:val="20"/>
          <w:lang w:val="hy-AM"/>
        </w:rPr>
        <w:t xml:space="preserve">0-րդ </w:t>
      </w:r>
      <w:r w:rsidR="00A558B9" w:rsidRPr="001C2E71">
        <w:rPr>
          <w:rFonts w:ascii="GHEA Grapalat" w:hAnsi="GHEA Grapalat" w:cs="Sylfaen"/>
          <w:sz w:val="20"/>
          <w:lang w:val="hy-AM"/>
        </w:rPr>
        <w:t>աշխատանքային</w:t>
      </w:r>
      <w:r w:rsidRPr="001C2E71">
        <w:rPr>
          <w:rFonts w:ascii="GHEA Grapalat" w:hAnsi="GHEA Grapalat" w:cs="Sylfaen"/>
          <w:sz w:val="20"/>
          <w:lang w:val="hy-AM"/>
        </w:rPr>
        <w:t xml:space="preserve"> օրը ներառյալ:</w:t>
      </w:r>
      <w:r w:rsidRPr="001C2E7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C2E71" w:rsidRDefault="00281740" w:rsidP="00281740">
      <w:pPr>
        <w:ind w:firstLine="567"/>
        <w:jc w:val="both"/>
        <w:rPr>
          <w:rFonts w:ascii="GHEA Grapalat" w:hAnsi="GHEA Grapalat" w:cs="Arial"/>
          <w:sz w:val="20"/>
          <w:lang w:val="hy-AM"/>
        </w:rPr>
      </w:pPr>
      <w:r w:rsidRPr="001C2E71">
        <w:rPr>
          <w:rFonts w:ascii="GHEA Grapalat" w:hAnsi="GHEA Grapalat"/>
          <w:sz w:val="20"/>
          <w:szCs w:val="20"/>
          <w:lang w:val="hy-AM"/>
        </w:rPr>
        <w:t>Կանխիկ</w:t>
      </w:r>
      <w:r w:rsidRPr="001C2E71">
        <w:rPr>
          <w:rFonts w:ascii="GHEA Grapalat" w:hAnsi="GHEA Grapalat"/>
          <w:sz w:val="20"/>
          <w:szCs w:val="20"/>
          <w:lang w:val="af-ZA"/>
        </w:rPr>
        <w:t xml:space="preserve"> </w:t>
      </w:r>
      <w:r w:rsidRPr="001C2E71">
        <w:rPr>
          <w:rFonts w:ascii="GHEA Grapalat" w:hAnsi="GHEA Grapalat"/>
          <w:sz w:val="20"/>
          <w:szCs w:val="20"/>
          <w:lang w:val="hy-AM"/>
        </w:rPr>
        <w:t>փողի</w:t>
      </w:r>
      <w:r w:rsidRPr="001C2E71">
        <w:rPr>
          <w:rFonts w:ascii="GHEA Grapalat" w:hAnsi="GHEA Grapalat"/>
          <w:sz w:val="20"/>
          <w:szCs w:val="20"/>
          <w:lang w:val="af-ZA"/>
        </w:rPr>
        <w:t xml:space="preserve"> </w:t>
      </w:r>
      <w:r w:rsidRPr="001C2E71">
        <w:rPr>
          <w:rFonts w:ascii="GHEA Grapalat" w:hAnsi="GHEA Grapalat"/>
          <w:sz w:val="20"/>
          <w:szCs w:val="20"/>
          <w:lang w:val="hy-AM"/>
        </w:rPr>
        <w:t>ձևով</w:t>
      </w:r>
      <w:r w:rsidRPr="001C2E71">
        <w:rPr>
          <w:rFonts w:ascii="GHEA Grapalat" w:hAnsi="GHEA Grapalat"/>
          <w:sz w:val="20"/>
          <w:szCs w:val="20"/>
          <w:lang w:val="af-ZA"/>
        </w:rPr>
        <w:t xml:space="preserve"> </w:t>
      </w:r>
      <w:r w:rsidRPr="001C2E71">
        <w:rPr>
          <w:rFonts w:ascii="GHEA Grapalat" w:hAnsi="GHEA Grapalat"/>
          <w:sz w:val="20"/>
          <w:szCs w:val="20"/>
          <w:lang w:val="hy-AM"/>
        </w:rPr>
        <w:t>ներկայացված</w:t>
      </w:r>
      <w:r w:rsidRPr="001C2E71">
        <w:rPr>
          <w:rFonts w:ascii="GHEA Grapalat" w:hAnsi="GHEA Grapalat"/>
          <w:sz w:val="20"/>
          <w:szCs w:val="20"/>
          <w:lang w:val="af-ZA"/>
        </w:rPr>
        <w:t xml:space="preserve"> </w:t>
      </w:r>
      <w:r w:rsidRPr="001C2E7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1C2E71">
        <w:rPr>
          <w:rFonts w:ascii="GHEA Grapalat" w:hAnsi="GHEA Grapalat" w:cs="Sylfaen"/>
          <w:sz w:val="20"/>
          <w:lang w:val="hy-AM"/>
        </w:rPr>
        <w:t xml:space="preserve">10.4 </w:t>
      </w:r>
      <w:r w:rsidR="00441C20" w:rsidRPr="001C2E71">
        <w:rPr>
          <w:rFonts w:ascii="GHEA Grapalat" w:hAnsi="GHEA Grapalat" w:cs="Arial"/>
          <w:sz w:val="20"/>
          <w:lang w:val="hy-AM"/>
        </w:rPr>
        <w:t>Ե</w:t>
      </w:r>
      <w:r w:rsidR="00F96621" w:rsidRPr="001C2E71">
        <w:rPr>
          <w:rFonts w:ascii="GHEA Grapalat" w:hAnsi="GHEA Grapalat" w:cs="Arial"/>
          <w:sz w:val="20"/>
          <w:lang w:val="hy-AM"/>
        </w:rPr>
        <w:t>թե</w:t>
      </w:r>
      <w:r w:rsidRPr="001C2E71">
        <w:rPr>
          <w:rFonts w:ascii="GHEA Grapalat" w:hAnsi="GHEA Grapalat" w:cs="Arial"/>
          <w:sz w:val="20"/>
          <w:lang w:val="hy-AM"/>
        </w:rPr>
        <w:t xml:space="preserve"> </w:t>
      </w:r>
      <w:r w:rsidR="00F96621" w:rsidRPr="001C2E7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2E71">
        <w:rPr>
          <w:rFonts w:ascii="GHEA Grapalat" w:hAnsi="GHEA Grapalat" w:cs="Arial"/>
          <w:sz w:val="20"/>
          <w:lang w:val="hy-AM"/>
        </w:rPr>
        <w:t xml:space="preserve">որակավորման և պայմանագրի ապահովումները ներկայացվում են </w:t>
      </w:r>
      <w:r w:rsidR="00F96621" w:rsidRPr="001C2E7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C2E71">
        <w:rPr>
          <w:rFonts w:ascii="GHEA Grapalat" w:hAnsi="GHEA Grapalat" w:cs="Arial"/>
          <w:sz w:val="20"/>
          <w:lang w:val="hy-AM"/>
        </w:rPr>
        <w:t xml:space="preserve"> </w:t>
      </w:r>
      <w:r w:rsidR="00543250" w:rsidRPr="001C2E71">
        <w:rPr>
          <w:rFonts w:ascii="GHEA Grapalat" w:hAnsi="GHEA Grapalat" w:cs="Arial"/>
          <w:sz w:val="20"/>
          <w:lang w:val="hy-AM"/>
        </w:rPr>
        <w:t xml:space="preserve">նախատեսված ֆինանսական միջոցները գերազանցում են </w:t>
      </w:r>
      <w:r w:rsidR="00076C2C" w:rsidRPr="001C2E71">
        <w:rPr>
          <w:rFonts w:ascii="GHEA Grapalat" w:hAnsi="GHEA Grapalat" w:cs="Arial"/>
          <w:sz w:val="20"/>
          <w:lang w:val="hy-AM"/>
        </w:rPr>
        <w:t>25</w:t>
      </w:r>
      <w:r w:rsidR="00543250" w:rsidRPr="001C2E71">
        <w:rPr>
          <w:rFonts w:ascii="GHEA Grapalat" w:hAnsi="GHEA Grapalat" w:cs="Arial"/>
          <w:sz w:val="20"/>
          <w:lang w:val="hy-AM"/>
        </w:rPr>
        <w:t xml:space="preserve"> մլն. ՀՀ դրամը, սակայն պայմանագրի ամբողջական կատ</w:t>
      </w:r>
      <w:r w:rsidR="00694F6D" w:rsidRPr="001C2E71">
        <w:rPr>
          <w:rFonts w:ascii="GHEA Grapalat" w:hAnsi="GHEA Grapalat" w:cs="Arial"/>
          <w:sz w:val="20"/>
          <w:lang w:val="hy-AM"/>
        </w:rPr>
        <w:t>արման համար հետագայում ևս պահան</w:t>
      </w:r>
      <w:r w:rsidR="00543250" w:rsidRPr="001C2E71">
        <w:rPr>
          <w:rFonts w:ascii="GHEA Grapalat" w:hAnsi="GHEA Grapalat" w:cs="Arial"/>
          <w:sz w:val="20"/>
          <w:lang w:val="hy-AM"/>
        </w:rPr>
        <w:t>ջվում</w:t>
      </w:r>
      <w:r w:rsidR="00543250" w:rsidRPr="006D2E03">
        <w:rPr>
          <w:rFonts w:ascii="GHEA Grapalat" w:hAnsi="GHEA Grapalat" w:cs="Arial"/>
          <w:sz w:val="20"/>
          <w:lang w:val="hy-AM"/>
        </w:rPr>
        <w:t xml:space="preserve">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rsidR="00DB4EFF" w:rsidRDefault="00DB4EFF" w:rsidP="00DB4EFF">
      <w:pPr>
        <w:ind w:firstLine="567"/>
        <w:jc w:val="both"/>
        <w:rPr>
          <w:rFonts w:ascii="GHEA Grapalat" w:hAnsi="GHEA Grapalat" w:cs="Sylfaen"/>
          <w:sz w:val="20"/>
          <w:lang w:val="af-ZA"/>
        </w:rPr>
      </w:pPr>
    </w:p>
    <w:p w:rsidR="00DB4EFF" w:rsidRPr="00A71D81" w:rsidRDefault="00DB4EFF" w:rsidP="006D2E03">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150AF1" w:rsidRPr="00A71D81" w:rsidRDefault="00096865" w:rsidP="00150AF1">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r w:rsidR="00150AF1" w:rsidRPr="00A71D81">
        <w:rPr>
          <w:rFonts w:ascii="GHEA Grapalat" w:hAnsi="GHEA Grapalat" w:cs="Sylfaen"/>
          <w:sz w:val="20"/>
          <w:lang w:val="ru-RU"/>
        </w:rPr>
        <w:t>դադարում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գոյություն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ունենալ</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պահանջը</w:t>
      </w:r>
      <w:r w:rsidR="00150AF1" w:rsidRPr="00A71D81">
        <w:rPr>
          <w:rFonts w:ascii="GHEA Grapalat" w:hAnsi="GHEA Grapalat" w:cs="Sylfaen"/>
          <w:sz w:val="20"/>
          <w:lang w:val="hy-AM"/>
        </w:rPr>
        <w:t>: Ընդ որում պ</w:t>
      </w:r>
      <w:r w:rsidR="00150AF1" w:rsidRPr="00A71D81">
        <w:rPr>
          <w:rFonts w:ascii="GHEA Grapalat" w:hAnsi="GHEA Grapalat" w:cs="Sylfaen"/>
          <w:sz w:val="20"/>
          <w:lang w:val="ru-RU"/>
        </w:rPr>
        <w:t>ետության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համայնքների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կարիքների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համար</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կազմակերպված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գնման</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ընթացակարգը</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կարող</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է</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ամբողջությամբ</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կամ</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մասնակի</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չկայացած</w:t>
      </w:r>
      <w:r w:rsidR="00150AF1" w:rsidRPr="00A71D81">
        <w:rPr>
          <w:rFonts w:ascii="GHEA Grapalat" w:hAnsi="GHEA Grapalat" w:cs="Sylfaen"/>
          <w:sz w:val="20"/>
          <w:lang w:val="af-ZA"/>
        </w:rPr>
        <w:t xml:space="preserve"> </w:t>
      </w:r>
      <w:r w:rsidR="00150AF1" w:rsidRPr="00A71D81">
        <w:rPr>
          <w:rFonts w:ascii="GHEA Grapalat" w:hAnsi="GHEA Grapalat" w:cs="Sylfaen"/>
          <w:sz w:val="20"/>
          <w:lang w:val="ru-RU"/>
        </w:rPr>
        <w:t>հայտարարվել</w:t>
      </w:r>
      <w:r w:rsidR="00150AF1" w:rsidRPr="00A71D81">
        <w:rPr>
          <w:rFonts w:ascii="GHEA Grapalat" w:hAnsi="GHEA Grapalat" w:cs="Sylfaen"/>
          <w:sz w:val="20"/>
          <w:lang w:val="af-ZA"/>
        </w:rPr>
        <w:t xml:space="preserve"> </w:t>
      </w:r>
      <w:r w:rsidR="00150AF1">
        <w:rPr>
          <w:rFonts w:ascii="GHEA Grapalat" w:hAnsi="GHEA Grapalat" w:cs="Sylfaen"/>
          <w:sz w:val="20"/>
          <w:lang w:val="hy-AM"/>
        </w:rPr>
        <w:t xml:space="preserve">կազմակերպության </w:t>
      </w:r>
      <w:r w:rsidR="00150AF1" w:rsidRPr="00A71D81">
        <w:rPr>
          <w:rFonts w:ascii="GHEA Grapalat" w:hAnsi="GHEA Grapalat" w:cs="Sylfaen"/>
          <w:sz w:val="20"/>
          <w:lang w:val="ru-RU"/>
        </w:rPr>
        <w:t>ղեկավարի</w:t>
      </w:r>
      <w:r w:rsidR="00150AF1">
        <w:rPr>
          <w:rFonts w:ascii="GHEA Grapalat" w:hAnsi="GHEA Grapalat" w:cs="Sylfaen"/>
          <w:sz w:val="20"/>
          <w:lang w:val="hy-AM"/>
        </w:rPr>
        <w:t xml:space="preserve"> </w:t>
      </w:r>
      <w:r w:rsidR="00150AF1" w:rsidRPr="001031FD">
        <w:rPr>
          <w:rFonts w:ascii="GHEA Grapalat" w:hAnsi="GHEA Grapalat" w:cs="Sylfaen"/>
          <w:sz w:val="20"/>
        </w:rPr>
        <w:t>որոշման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հիման</w:t>
      </w:r>
      <w:r w:rsidR="00150AF1" w:rsidRPr="001031FD">
        <w:rPr>
          <w:rFonts w:ascii="GHEA Grapalat" w:hAnsi="GHEA Grapalat" w:cs="Sylfaen"/>
          <w:sz w:val="20"/>
          <w:lang w:val="af-ZA"/>
        </w:rPr>
        <w:t xml:space="preserve"> </w:t>
      </w:r>
      <w:r w:rsidR="00150AF1" w:rsidRPr="001031FD">
        <w:rPr>
          <w:rFonts w:ascii="GHEA Grapalat" w:hAnsi="GHEA Grapalat" w:cs="Sylfaen"/>
          <w:sz w:val="20"/>
        </w:rPr>
        <w:t>վրա</w:t>
      </w:r>
      <w:r w:rsidR="00150AF1">
        <w:rPr>
          <w:rFonts w:ascii="GHEA Grapalat" w:hAnsi="GHEA Grapalat" w:cs="Sylfaen"/>
          <w:sz w:val="20"/>
          <w:lang w:val="hy-AM"/>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957B8F" w:rsidRDefault="00957B8F" w:rsidP="00EF3662">
      <w:pPr>
        <w:jc w:val="center"/>
        <w:rPr>
          <w:rFonts w:ascii="GHEA Grapalat" w:hAnsi="GHEA Grapalat"/>
          <w:b/>
          <w:sz w:val="20"/>
          <w:lang w:val="af-ZA"/>
        </w:rPr>
      </w:pP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1</w:t>
      </w:r>
      <w:r w:rsidR="00375FD2" w:rsidRPr="001C2E71">
        <w:rPr>
          <w:rFonts w:ascii="GHEA Grapalat" w:hAnsi="GHEA Grapalat"/>
          <w:b/>
          <w:sz w:val="20"/>
          <w:lang w:val="af-ZA"/>
        </w:rPr>
        <w:t>2</w:t>
      </w:r>
      <w:r w:rsidRPr="001C2E71">
        <w:rPr>
          <w:rFonts w:ascii="GHEA Grapalat" w:hAnsi="GHEA Grapalat"/>
          <w:b/>
          <w:sz w:val="20"/>
          <w:lang w:val="af-ZA"/>
        </w:rPr>
        <w:t xml:space="preserve">. ԳՆՄԱՆ ԳՈՐԾԸՆԹԱՑԻ ՀԵՏ ԿԱՊՎԱԾ ԳՈՐԾՈՂՈՒԹՅՈՒՆՆԵՐԸ ԵՎ (ԿԱՄ) </w:t>
      </w:r>
    </w:p>
    <w:p w:rsidR="008D5016" w:rsidRPr="001C2E71" w:rsidRDefault="008D5016" w:rsidP="00EF3662">
      <w:pPr>
        <w:jc w:val="center"/>
        <w:rPr>
          <w:rFonts w:ascii="GHEA Grapalat" w:hAnsi="GHEA Grapalat"/>
          <w:b/>
          <w:sz w:val="20"/>
          <w:lang w:val="af-ZA"/>
        </w:rPr>
      </w:pPr>
      <w:r w:rsidRPr="001C2E71">
        <w:rPr>
          <w:rFonts w:ascii="GHEA Grapalat" w:hAnsi="GHEA Grapalat"/>
          <w:b/>
          <w:sz w:val="20"/>
          <w:lang w:val="af-ZA"/>
        </w:rPr>
        <w:t xml:space="preserve">ԸՆԴՈՒՆՎԱԾ ՈՐՈՇՈՒՄՆԵՐԸ ԲՈՂՈՔԱՐԿԵԼՈՒ ՄԱՍՆԱԿՑԻ </w:t>
      </w:r>
    </w:p>
    <w:p w:rsidR="00096865" w:rsidRPr="001C2E71" w:rsidRDefault="008D5016" w:rsidP="00EF3662">
      <w:pPr>
        <w:jc w:val="center"/>
        <w:rPr>
          <w:rFonts w:ascii="GHEA Grapalat" w:hAnsi="GHEA Grapalat"/>
          <w:b/>
          <w:sz w:val="20"/>
          <w:lang w:val="af-ZA"/>
        </w:rPr>
      </w:pPr>
      <w:r w:rsidRPr="001C2E71">
        <w:rPr>
          <w:rFonts w:ascii="GHEA Grapalat" w:hAnsi="GHEA Grapalat"/>
          <w:b/>
          <w:sz w:val="20"/>
          <w:lang w:val="af-ZA"/>
        </w:rPr>
        <w:t>ԻՐԱՎՈՒՆՔԸ ԵՎ ԿԱՐԳԸ</w:t>
      </w:r>
    </w:p>
    <w:p w:rsidR="00996C19" w:rsidRPr="001C2E71" w:rsidRDefault="00996C19" w:rsidP="00EF3662">
      <w:pPr>
        <w:jc w:val="center"/>
        <w:rPr>
          <w:rFonts w:ascii="GHEA Grapalat" w:hAnsi="GHEA Grapalat"/>
          <w:b/>
          <w:sz w:val="20"/>
          <w:lang w:val="af-ZA"/>
        </w:rPr>
      </w:pP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 </w:t>
      </w: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շահագրգիռ</w:t>
      </w:r>
      <w:r w:rsidRPr="001C2E71">
        <w:rPr>
          <w:rFonts w:ascii="GHEA Grapalat" w:hAnsi="GHEA Grapalat"/>
          <w:sz w:val="20"/>
          <w:szCs w:val="20"/>
          <w:lang w:val="es-ES"/>
        </w:rPr>
        <w:t xml:space="preserve"> </w:t>
      </w:r>
      <w:r w:rsidRPr="001C2E71">
        <w:rPr>
          <w:rFonts w:ascii="GHEA Grapalat" w:hAnsi="GHEA Grapalat"/>
          <w:sz w:val="20"/>
          <w:szCs w:val="20"/>
        </w:rPr>
        <w:t>անձ</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գործողությունները</w:t>
      </w:r>
      <w:r w:rsidRPr="001C2E71">
        <w:rPr>
          <w:rFonts w:ascii="GHEA Grapalat" w:hAnsi="GHEA Grapalat"/>
          <w:sz w:val="20"/>
          <w:szCs w:val="20"/>
          <w:lang w:val="es-ES"/>
        </w:rPr>
        <w:t xml:space="preserve"> (</w:t>
      </w:r>
      <w:r w:rsidRPr="001C2E71">
        <w:rPr>
          <w:rFonts w:ascii="GHEA Grapalat" w:hAnsi="GHEA Grapalat"/>
          <w:sz w:val="20"/>
          <w:szCs w:val="20"/>
        </w:rPr>
        <w:t>անգործությունը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դատավարության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այսուհետ՝</w:t>
      </w:r>
      <w:r w:rsidRPr="001C2E71">
        <w:rPr>
          <w:rFonts w:ascii="GHEA Grapalat" w:hAnsi="GHEA Grapalat"/>
          <w:sz w:val="20"/>
          <w:szCs w:val="20"/>
          <w:lang w:val="es-ES"/>
        </w:rPr>
        <w:t xml:space="preserve"> </w:t>
      </w:r>
      <w:r w:rsidRPr="001C2E71">
        <w:rPr>
          <w:rFonts w:ascii="GHEA Grapalat" w:hAnsi="GHEA Grapalat"/>
          <w:sz w:val="20"/>
          <w:szCs w:val="20"/>
        </w:rPr>
        <w:t>Օրենսգիրք</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rPr>
        <w:t>Յուրաքանչյուր</w:t>
      </w:r>
      <w:r w:rsidRPr="001C2E71">
        <w:rPr>
          <w:rFonts w:ascii="GHEA Grapalat" w:hAnsi="GHEA Grapalat"/>
          <w:sz w:val="20"/>
          <w:szCs w:val="20"/>
          <w:lang w:val="es-ES"/>
        </w:rPr>
        <w:t xml:space="preserve"> </w:t>
      </w:r>
      <w:r w:rsidRPr="001C2E71">
        <w:rPr>
          <w:rFonts w:ascii="GHEA Grapalat" w:hAnsi="GHEA Grapalat"/>
          <w:sz w:val="20"/>
          <w:szCs w:val="20"/>
        </w:rPr>
        <w:t>ոք</w:t>
      </w:r>
      <w:r w:rsidRPr="001C2E71">
        <w:rPr>
          <w:rFonts w:ascii="GHEA Grapalat" w:hAnsi="GHEA Grapalat"/>
          <w:sz w:val="20"/>
          <w:szCs w:val="20"/>
          <w:lang w:val="es-ES"/>
        </w:rPr>
        <w:t xml:space="preserve"> </w:t>
      </w:r>
      <w:r w:rsidRPr="001C2E71">
        <w:rPr>
          <w:rFonts w:ascii="GHEA Grapalat" w:hAnsi="GHEA Grapalat"/>
          <w:sz w:val="20"/>
          <w:szCs w:val="20"/>
        </w:rPr>
        <w:t>իրավունք</w:t>
      </w:r>
      <w:r w:rsidRPr="001C2E71">
        <w:rPr>
          <w:rFonts w:ascii="GHEA Grapalat" w:hAnsi="GHEA Grapalat"/>
          <w:sz w:val="20"/>
          <w:szCs w:val="20"/>
          <w:lang w:val="es-ES"/>
        </w:rPr>
        <w:t xml:space="preserve"> </w:t>
      </w:r>
      <w:r w:rsidRPr="001C2E71">
        <w:rPr>
          <w:rFonts w:ascii="GHEA Grapalat" w:hAnsi="GHEA Grapalat"/>
          <w:sz w:val="20"/>
          <w:szCs w:val="20"/>
        </w:rPr>
        <w:t>ունի</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հայտերի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վերջնաժամկետը</w:t>
      </w:r>
      <w:r w:rsidRPr="001C2E71">
        <w:rPr>
          <w:rFonts w:ascii="GHEA Grapalat" w:hAnsi="GHEA Grapalat"/>
          <w:sz w:val="20"/>
          <w:szCs w:val="20"/>
          <w:lang w:val="es-ES"/>
        </w:rPr>
        <w:t xml:space="preserve"> </w:t>
      </w:r>
      <w:r w:rsidRPr="001C2E71">
        <w:rPr>
          <w:rFonts w:ascii="GHEA Grapalat" w:hAnsi="GHEA Grapalat"/>
          <w:sz w:val="20"/>
          <w:szCs w:val="20"/>
        </w:rPr>
        <w:t>բողոքարկելու</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առարկայի</w:t>
      </w:r>
      <w:r w:rsidRPr="001C2E71">
        <w:rPr>
          <w:rFonts w:ascii="GHEA Grapalat" w:hAnsi="GHEA Grapalat"/>
          <w:sz w:val="20"/>
          <w:szCs w:val="20"/>
          <w:lang w:val="es-ES"/>
        </w:rPr>
        <w:t xml:space="preserve"> </w:t>
      </w:r>
      <w:r w:rsidRPr="001C2E71">
        <w:rPr>
          <w:rFonts w:ascii="GHEA Grapalat" w:hAnsi="GHEA Grapalat"/>
          <w:sz w:val="20"/>
          <w:szCs w:val="20"/>
        </w:rPr>
        <w:t>բնութագրերը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lastRenderedPageBreak/>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2.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վարչական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w:t>
      </w:r>
      <w:r w:rsidRPr="001C2E71">
        <w:rPr>
          <w:rFonts w:ascii="GHEA Grapalat" w:hAnsi="GHEA Grapalat"/>
          <w:sz w:val="20"/>
          <w:szCs w:val="20"/>
          <w:lang w:val="es-ES"/>
        </w:rPr>
        <w:t xml:space="preserve"> </w:t>
      </w:r>
      <w:r w:rsidRPr="001C2E71">
        <w:rPr>
          <w:rFonts w:ascii="GHEA Grapalat" w:hAnsi="GHEA Grapalat"/>
          <w:sz w:val="20"/>
          <w:szCs w:val="20"/>
        </w:rPr>
        <w:t>չեն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դրանք</w:t>
      </w:r>
      <w:r w:rsidRPr="001C2E71">
        <w:rPr>
          <w:rFonts w:ascii="GHEA Grapalat" w:hAnsi="GHEA Grapalat"/>
          <w:sz w:val="20"/>
          <w:szCs w:val="20"/>
          <w:lang w:val="es-ES"/>
        </w:rPr>
        <w:t xml:space="preserve"> </w:t>
      </w:r>
      <w:r w:rsidRPr="001C2E71">
        <w:rPr>
          <w:rFonts w:ascii="GHEA Grapalat" w:hAnsi="GHEA Grapalat"/>
          <w:sz w:val="20"/>
          <w:szCs w:val="20"/>
        </w:rPr>
        <w:t>կարգավորվում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քաղաքացիաիրավական</w:t>
      </w:r>
      <w:r w:rsidRPr="001C2E71">
        <w:rPr>
          <w:rFonts w:ascii="GHEA Grapalat" w:hAnsi="GHEA Grapalat"/>
          <w:sz w:val="20"/>
          <w:szCs w:val="20"/>
          <w:lang w:val="es-ES"/>
        </w:rPr>
        <w:t xml:space="preserve"> </w:t>
      </w:r>
      <w:r w:rsidRPr="001C2E71">
        <w:rPr>
          <w:rFonts w:ascii="GHEA Grapalat" w:hAnsi="GHEA Grapalat"/>
          <w:sz w:val="20"/>
          <w:szCs w:val="20"/>
        </w:rPr>
        <w:t>հարաբերությունները</w:t>
      </w:r>
      <w:r w:rsidRPr="001C2E71">
        <w:rPr>
          <w:rFonts w:ascii="GHEA Grapalat" w:hAnsi="GHEA Grapalat"/>
          <w:sz w:val="20"/>
          <w:szCs w:val="20"/>
          <w:lang w:val="es-ES"/>
        </w:rPr>
        <w:t xml:space="preserve"> </w:t>
      </w:r>
      <w:r w:rsidRPr="001C2E71">
        <w:rPr>
          <w:rFonts w:ascii="GHEA Grapalat" w:hAnsi="GHEA Grapalat"/>
          <w:sz w:val="20"/>
          <w:szCs w:val="20"/>
        </w:rPr>
        <w:t>կարգավորող</w:t>
      </w:r>
      <w:r w:rsidRPr="001C2E71">
        <w:rPr>
          <w:rFonts w:ascii="GHEA Grapalat" w:hAnsi="GHEA Grapalat"/>
          <w:sz w:val="20"/>
          <w:szCs w:val="20"/>
          <w:lang w:val="es-ES"/>
        </w:rPr>
        <w:t xml:space="preserve"> </w:t>
      </w:r>
      <w:r w:rsidRPr="001C2E71">
        <w:rPr>
          <w:rFonts w:ascii="GHEA Grapalat" w:hAnsi="GHEA Grapalat"/>
          <w:sz w:val="20"/>
          <w:szCs w:val="20"/>
        </w:rPr>
        <w:t>օրենսդրությամբ</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3.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կատարած</w:t>
      </w:r>
      <w:r w:rsidRPr="001C2E71">
        <w:rPr>
          <w:rFonts w:ascii="GHEA Grapalat" w:hAnsi="GHEA Grapalat"/>
          <w:sz w:val="20"/>
          <w:szCs w:val="20"/>
          <w:lang w:val="es-ES"/>
        </w:rPr>
        <w:t xml:space="preserve"> </w:t>
      </w:r>
      <w:r w:rsidRPr="001C2E71">
        <w:rPr>
          <w:rFonts w:ascii="GHEA Grapalat" w:hAnsi="GHEA Grapalat"/>
          <w:sz w:val="20"/>
          <w:szCs w:val="20"/>
        </w:rPr>
        <w:t>գործողության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հետևանքով</w:t>
      </w:r>
      <w:r w:rsidRPr="001C2E71">
        <w:rPr>
          <w:rFonts w:ascii="GHEA Grapalat" w:hAnsi="GHEA Grapalat"/>
          <w:sz w:val="20"/>
          <w:szCs w:val="20"/>
          <w:lang w:val="es-ES"/>
        </w:rPr>
        <w:t xml:space="preserve"> </w:t>
      </w:r>
      <w:r w:rsidRPr="001C2E71">
        <w:rPr>
          <w:rFonts w:ascii="GHEA Grapalat" w:hAnsi="GHEA Grapalat"/>
          <w:sz w:val="20"/>
          <w:szCs w:val="20"/>
        </w:rPr>
        <w:t>պատճառված</w:t>
      </w:r>
      <w:r w:rsidRPr="001C2E71">
        <w:rPr>
          <w:rFonts w:ascii="GHEA Grapalat" w:hAnsi="GHEA Grapalat"/>
          <w:sz w:val="20"/>
          <w:szCs w:val="20"/>
          <w:lang w:val="es-ES"/>
        </w:rPr>
        <w:t xml:space="preserve"> </w:t>
      </w:r>
      <w:r w:rsidRPr="001C2E71">
        <w:rPr>
          <w:rFonts w:ascii="GHEA Grapalat" w:hAnsi="GHEA Grapalat"/>
          <w:sz w:val="20"/>
          <w:szCs w:val="20"/>
        </w:rPr>
        <w:t>վնասները</w:t>
      </w:r>
      <w:r w:rsidRPr="001C2E71">
        <w:rPr>
          <w:rFonts w:ascii="GHEA Grapalat" w:hAnsi="GHEA Grapalat"/>
          <w:sz w:val="20"/>
          <w:szCs w:val="20"/>
          <w:lang w:val="es-ES"/>
        </w:rPr>
        <w:t xml:space="preserve"> </w:t>
      </w:r>
      <w:r w:rsidRPr="001C2E71">
        <w:rPr>
          <w:rFonts w:ascii="GHEA Grapalat" w:hAnsi="GHEA Grapalat"/>
          <w:sz w:val="20"/>
          <w:szCs w:val="20"/>
        </w:rPr>
        <w:t>հատուցվում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Հայաստանի</w:t>
      </w:r>
      <w:r w:rsidRPr="001C2E71">
        <w:rPr>
          <w:rFonts w:ascii="GHEA Grapalat" w:hAnsi="GHEA Grapalat"/>
          <w:sz w:val="20"/>
          <w:szCs w:val="20"/>
          <w:lang w:val="es-ES"/>
        </w:rPr>
        <w:t xml:space="preserve"> </w:t>
      </w:r>
      <w:r w:rsidRPr="001C2E71">
        <w:rPr>
          <w:rFonts w:ascii="GHEA Grapalat" w:hAnsi="GHEA Grapalat"/>
          <w:sz w:val="20"/>
          <w:szCs w:val="20"/>
        </w:rPr>
        <w:t>Հանրապետության</w:t>
      </w:r>
      <w:r w:rsidRPr="001C2E71">
        <w:rPr>
          <w:rFonts w:ascii="GHEA Grapalat" w:hAnsi="GHEA Grapalat"/>
          <w:sz w:val="20"/>
          <w:szCs w:val="20"/>
          <w:lang w:val="es-ES"/>
        </w:rPr>
        <w:t xml:space="preserve"> </w:t>
      </w:r>
      <w:r w:rsidRPr="001C2E71">
        <w:rPr>
          <w:rFonts w:ascii="GHEA Grapalat" w:hAnsi="GHEA Grapalat"/>
          <w:sz w:val="20"/>
          <w:szCs w:val="20"/>
        </w:rPr>
        <w:t>քաղաքացիական</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w:t>
      </w:r>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4.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պայմանագիրը</w:t>
      </w:r>
      <w:r w:rsidRPr="001C2E71">
        <w:rPr>
          <w:rFonts w:ascii="GHEA Grapalat" w:hAnsi="GHEA Grapalat"/>
          <w:sz w:val="20"/>
          <w:szCs w:val="20"/>
          <w:lang w:val="es-ES"/>
        </w:rPr>
        <w:t xml:space="preserve"> </w:t>
      </w:r>
      <w:r w:rsidRPr="001C2E71">
        <w:rPr>
          <w:rFonts w:ascii="GHEA Grapalat" w:hAnsi="GHEA Grapalat"/>
          <w:sz w:val="20"/>
          <w:szCs w:val="20"/>
        </w:rPr>
        <w:t>միակողմանի</w:t>
      </w:r>
      <w:r w:rsidRPr="001C2E71">
        <w:rPr>
          <w:rFonts w:ascii="GHEA Grapalat" w:hAnsi="GHEA Grapalat"/>
          <w:sz w:val="20"/>
          <w:szCs w:val="20"/>
          <w:lang w:val="es-ES"/>
        </w:rPr>
        <w:t xml:space="preserve"> </w:t>
      </w:r>
      <w:r w:rsidRPr="001C2E71">
        <w:rPr>
          <w:rFonts w:ascii="GHEA Grapalat" w:hAnsi="GHEA Grapalat"/>
          <w:sz w:val="20"/>
          <w:szCs w:val="20"/>
        </w:rPr>
        <w:t>լուծելու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որոնց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հայցային</w:t>
      </w:r>
      <w:r w:rsidRPr="001C2E71">
        <w:rPr>
          <w:rFonts w:ascii="GHEA Grapalat" w:hAnsi="GHEA Grapalat"/>
          <w:sz w:val="20"/>
          <w:szCs w:val="20"/>
          <w:lang w:val="es-ES"/>
        </w:rPr>
        <w:t xml:space="preserve"> </w:t>
      </w:r>
      <w:r w:rsidRPr="001C2E71">
        <w:rPr>
          <w:rFonts w:ascii="GHEA Grapalat" w:hAnsi="GHEA Grapalat"/>
          <w:sz w:val="20"/>
          <w:szCs w:val="20"/>
        </w:rPr>
        <w:t>վաղեմության</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w:t>
      </w:r>
      <w:r w:rsidRPr="001C2E71">
        <w:rPr>
          <w:rFonts w:ascii="GHEA Grapalat" w:hAnsi="GHEA Grapalat"/>
          <w:sz w:val="20"/>
          <w:szCs w:val="20"/>
          <w:lang w:val="es-ES"/>
        </w:rPr>
        <w:t xml:space="preserve"> </w:t>
      </w:r>
      <w:r w:rsidRPr="001C2E71">
        <w:rPr>
          <w:rFonts w:ascii="GHEA Grapalat" w:hAnsi="GHEA Grapalat"/>
          <w:sz w:val="20"/>
          <w:szCs w:val="20"/>
        </w:rPr>
        <w:t>է</w:t>
      </w:r>
      <w:proofErr w:type="gramStart"/>
      <w:r w:rsidRPr="001C2E71">
        <w:rPr>
          <w:rFonts w:ascii="GHEA Grapalat" w:hAnsi="GHEA Grapalat"/>
          <w:sz w:val="20"/>
          <w:szCs w:val="20"/>
          <w:lang w:val="es-ES"/>
        </w:rPr>
        <w:t>::</w:t>
      </w:r>
      <w:proofErr w:type="gramEnd"/>
    </w:p>
    <w:p w:rsidR="003B269F" w:rsidRPr="001C2E71"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5</w:t>
      </w:r>
      <w:r w:rsidRPr="001C2E71">
        <w:rPr>
          <w:rFonts w:ascii="Cambria Math" w:hAnsi="Cambria Math" w:cs="Cambria Math"/>
          <w:sz w:val="20"/>
          <w:szCs w:val="20"/>
          <w:lang w:val="es-ES"/>
        </w:rPr>
        <w:t>․</w:t>
      </w:r>
      <w:r w:rsidR="006E07A7" w:rsidRPr="001C2E71">
        <w:rPr>
          <w:rFonts w:ascii="Cambria Math" w:hAnsi="Cambria Math" w:cs="Cambria Math"/>
          <w:sz w:val="20"/>
          <w:szCs w:val="20"/>
          <w:lang w:val="es-ES"/>
        </w:rPr>
        <w:t xml:space="preserve"> </w:t>
      </w:r>
      <w:r w:rsidRPr="001C2E71">
        <w:rPr>
          <w:rFonts w:ascii="GHEA Grapalat" w:hAnsi="GHEA Grapalat" w:cs="GHEA Grapalat"/>
          <w:sz w:val="20"/>
          <w:szCs w:val="20"/>
        </w:rPr>
        <w:t>Սույն</w:t>
      </w:r>
      <w:r w:rsidRPr="001C2E71">
        <w:rPr>
          <w:rFonts w:ascii="GHEA Grapalat" w:hAnsi="GHEA Grapalat"/>
          <w:sz w:val="20"/>
          <w:szCs w:val="20"/>
          <w:lang w:val="es-ES"/>
        </w:rPr>
        <w:t xml:space="preserve"> </w:t>
      </w:r>
      <w:r w:rsidRPr="001C2E71">
        <w:rPr>
          <w:rFonts w:ascii="GHEA Grapalat" w:hAnsi="GHEA Grapalat" w:cs="GHEA Grapalat"/>
          <w:sz w:val="20"/>
          <w:szCs w:val="20"/>
        </w:rPr>
        <w:t>ընթացակարգի</w:t>
      </w:r>
      <w:r w:rsidRPr="001C2E71">
        <w:rPr>
          <w:rFonts w:ascii="GHEA Grapalat" w:hAnsi="GHEA Grapalat"/>
          <w:sz w:val="20"/>
          <w:szCs w:val="20"/>
          <w:lang w:val="es-ES"/>
        </w:rPr>
        <w:t xml:space="preserve"> </w:t>
      </w:r>
      <w:r w:rsidRPr="001C2E71">
        <w:rPr>
          <w:rFonts w:ascii="GHEA Grapalat" w:hAnsi="GHEA Grapalat" w:cs="GHEA Grapalat"/>
          <w:sz w:val="20"/>
          <w:szCs w:val="20"/>
        </w:rPr>
        <w:t>հետ</w:t>
      </w:r>
      <w:r w:rsidRPr="001C2E71">
        <w:rPr>
          <w:rFonts w:ascii="GHEA Grapalat" w:hAnsi="GHEA Grapalat"/>
          <w:sz w:val="20"/>
          <w:szCs w:val="20"/>
          <w:lang w:val="es-ES"/>
        </w:rPr>
        <w:t xml:space="preserve"> </w:t>
      </w:r>
      <w:r w:rsidRPr="001C2E71">
        <w:rPr>
          <w:rFonts w:ascii="GHEA Grapalat" w:hAnsi="GHEA Grapalat" w:cs="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cs="GHEA Grapalat"/>
          <w:sz w:val="20"/>
          <w:szCs w:val="20"/>
        </w:rPr>
        <w:t>վեճերը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լուծվում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Երևան</w:t>
      </w:r>
      <w:r w:rsidRPr="001C2E71">
        <w:rPr>
          <w:rFonts w:ascii="GHEA Grapalat" w:hAnsi="GHEA Grapalat"/>
          <w:sz w:val="20"/>
          <w:szCs w:val="20"/>
          <w:lang w:val="es-ES"/>
        </w:rPr>
        <w:t xml:space="preserve"> </w:t>
      </w:r>
      <w:r w:rsidRPr="001C2E71">
        <w:rPr>
          <w:rFonts w:ascii="GHEA Grapalat" w:hAnsi="GHEA Grapalat"/>
          <w:sz w:val="20"/>
          <w:szCs w:val="20"/>
        </w:rPr>
        <w:t>քաղաքի</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ընդհանուր</w:t>
      </w:r>
      <w:r w:rsidRPr="001C2E71">
        <w:rPr>
          <w:rFonts w:ascii="GHEA Grapalat" w:hAnsi="GHEA Grapalat"/>
          <w:sz w:val="20"/>
          <w:szCs w:val="20"/>
          <w:lang w:val="es-ES"/>
        </w:rPr>
        <w:t xml:space="preserve"> </w:t>
      </w:r>
      <w:r w:rsidRPr="001C2E71">
        <w:rPr>
          <w:rFonts w:ascii="GHEA Grapalat" w:hAnsi="GHEA Grapalat"/>
          <w:sz w:val="20"/>
          <w:szCs w:val="20"/>
        </w:rPr>
        <w:t>իրավասության</w:t>
      </w:r>
      <w:r w:rsidRPr="001C2E71">
        <w:rPr>
          <w:rFonts w:ascii="GHEA Grapalat" w:hAnsi="GHEA Grapalat"/>
          <w:sz w:val="20"/>
          <w:szCs w:val="20"/>
          <w:lang w:val="es-ES"/>
        </w:rPr>
        <w:t xml:space="preserve"> </w:t>
      </w:r>
      <w:r w:rsidRPr="001C2E71">
        <w:rPr>
          <w:rFonts w:ascii="GHEA Grapalat" w:hAnsi="GHEA Grapalat"/>
          <w:sz w:val="20"/>
          <w:szCs w:val="20"/>
        </w:rPr>
        <w:t>դատարանում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երեսուն</w:t>
      </w:r>
      <w:r w:rsidRPr="001C2E71">
        <w:rPr>
          <w:rFonts w:ascii="GHEA Grapalat" w:hAnsi="GHEA Grapalat"/>
          <w:sz w:val="20"/>
          <w:szCs w:val="20"/>
          <w:lang w:val="es-ES"/>
        </w:rPr>
        <w:t xml:space="preserve"> </w:t>
      </w:r>
      <w:r w:rsidRPr="001C2E71">
        <w:rPr>
          <w:rFonts w:ascii="GHEA Grapalat" w:hAnsi="GHEA Grapalat"/>
          <w:sz w:val="20"/>
          <w:szCs w:val="20"/>
        </w:rPr>
        <w:t>օրվա</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պատճառաբանված</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երկարաձգվել</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անգամ</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տասն</w:t>
      </w:r>
      <w:r w:rsidRPr="001C2E71">
        <w:rPr>
          <w:rFonts w:ascii="GHEA Grapalat" w:hAnsi="GHEA Grapalat"/>
          <w:sz w:val="20"/>
          <w:szCs w:val="20"/>
          <w:lang w:val="es-ES"/>
        </w:rPr>
        <w:t xml:space="preserve"> </w:t>
      </w:r>
      <w:r w:rsidRPr="001C2E71">
        <w:rPr>
          <w:rFonts w:ascii="GHEA Grapalat" w:hAnsi="GHEA Grapalat"/>
          <w:sz w:val="20"/>
          <w:szCs w:val="20"/>
        </w:rPr>
        <w:t>օրացուցային</w:t>
      </w:r>
      <w:r w:rsidRPr="001C2E71">
        <w:rPr>
          <w:rFonts w:ascii="GHEA Grapalat" w:hAnsi="GHEA Grapalat"/>
          <w:sz w:val="20"/>
          <w:szCs w:val="20"/>
          <w:lang w:val="es-ES"/>
        </w:rPr>
        <w:t xml:space="preserve"> </w:t>
      </w:r>
      <w:r w:rsidRPr="001C2E71">
        <w:rPr>
          <w:rFonts w:ascii="GHEA Grapalat" w:hAnsi="GHEA Grapalat"/>
          <w:sz w:val="20"/>
          <w:szCs w:val="20"/>
        </w:rPr>
        <w:t>օրով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12.6.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լուծում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ներկայացվելուց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12.7.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միաժամանակ</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պատասխանողից</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բոլոր</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 xml:space="preserve">12.8.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կատարվում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կողմից</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պահանջները</w:t>
      </w:r>
      <w:r w:rsidRPr="001C2E71">
        <w:rPr>
          <w:rFonts w:ascii="GHEA Grapalat" w:hAnsi="GHEA Grapalat"/>
          <w:sz w:val="20"/>
          <w:szCs w:val="20"/>
          <w:lang w:val="es-ES"/>
        </w:rPr>
        <w:t xml:space="preserve"> </w:t>
      </w:r>
      <w:r w:rsidRPr="001C2E71">
        <w:rPr>
          <w:rFonts w:ascii="GHEA Grapalat" w:hAnsi="GHEA Grapalat"/>
          <w:sz w:val="20"/>
          <w:szCs w:val="20"/>
        </w:rPr>
        <w:t>չկատարվելու</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դրանում</w:t>
      </w:r>
      <w:r w:rsidRPr="001C2E71">
        <w:rPr>
          <w:rFonts w:ascii="GHEA Grapalat" w:hAnsi="GHEA Grapalat"/>
          <w:sz w:val="20"/>
          <w:szCs w:val="20"/>
          <w:lang w:val="es-ES"/>
        </w:rPr>
        <w:t xml:space="preserve"> </w:t>
      </w:r>
      <w:r w:rsidRPr="001C2E71">
        <w:rPr>
          <w:rFonts w:ascii="GHEA Grapalat" w:hAnsi="GHEA Grapalat"/>
          <w:sz w:val="20"/>
          <w:szCs w:val="20"/>
        </w:rPr>
        <w:t>առկա</w:t>
      </w:r>
      <w:r w:rsidRPr="001C2E71">
        <w:rPr>
          <w:rFonts w:ascii="GHEA Grapalat" w:hAnsi="GHEA Grapalat"/>
          <w:sz w:val="20"/>
          <w:szCs w:val="20"/>
          <w:lang w:val="es-ES"/>
        </w:rPr>
        <w:t xml:space="preserve"> </w:t>
      </w:r>
      <w:r w:rsidRPr="001C2E71">
        <w:rPr>
          <w:rFonts w:ascii="GHEA Grapalat" w:hAnsi="GHEA Grapalat"/>
          <w:sz w:val="20"/>
          <w:szCs w:val="20"/>
        </w:rPr>
        <w:t>ապացույցների</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հայցվորի</w:t>
      </w:r>
      <w:r w:rsidRPr="001C2E71">
        <w:rPr>
          <w:rFonts w:ascii="GHEA Grapalat" w:hAnsi="GHEA Grapalat"/>
          <w:sz w:val="20"/>
          <w:szCs w:val="20"/>
          <w:lang w:val="es-ES"/>
        </w:rPr>
        <w:t xml:space="preserve"> </w:t>
      </w:r>
      <w:r w:rsidRPr="001C2E71">
        <w:rPr>
          <w:rFonts w:ascii="GHEA Grapalat" w:hAnsi="GHEA Grapalat"/>
          <w:sz w:val="20"/>
          <w:szCs w:val="20"/>
        </w:rPr>
        <w:t>վկայակոչած</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փաստերը</w:t>
      </w:r>
      <w:r w:rsidRPr="001C2E71">
        <w:rPr>
          <w:rFonts w:ascii="GHEA Grapalat" w:hAnsi="GHEA Grapalat"/>
          <w:sz w:val="20"/>
          <w:szCs w:val="20"/>
          <w:lang w:val="es-ES"/>
        </w:rPr>
        <w:t xml:space="preserve">, </w:t>
      </w:r>
      <w:r w:rsidRPr="001C2E71">
        <w:rPr>
          <w:rFonts w:ascii="GHEA Grapalat" w:hAnsi="GHEA Grapalat"/>
          <w:sz w:val="20"/>
          <w:szCs w:val="20"/>
        </w:rPr>
        <w:t>որոնք</w:t>
      </w:r>
      <w:r w:rsidRPr="001C2E71">
        <w:rPr>
          <w:rFonts w:ascii="GHEA Grapalat" w:hAnsi="GHEA Grapalat"/>
          <w:sz w:val="20"/>
          <w:szCs w:val="20"/>
          <w:lang w:val="es-ES"/>
        </w:rPr>
        <w:t xml:space="preserve"> </w:t>
      </w:r>
      <w:r w:rsidRPr="001C2E71">
        <w:rPr>
          <w:rFonts w:ascii="GHEA Grapalat" w:hAnsi="GHEA Grapalat"/>
          <w:sz w:val="20"/>
          <w:szCs w:val="20"/>
        </w:rPr>
        <w:t>ենթակա</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հաստատման</w:t>
      </w:r>
      <w:r w:rsidRPr="001C2E71">
        <w:rPr>
          <w:rFonts w:ascii="GHEA Grapalat" w:hAnsi="GHEA Grapalat"/>
          <w:sz w:val="20"/>
          <w:szCs w:val="20"/>
          <w:lang w:val="es-ES"/>
        </w:rPr>
        <w:t xml:space="preserve"> </w:t>
      </w:r>
      <w:r w:rsidRPr="001C2E71">
        <w:rPr>
          <w:rFonts w:ascii="GHEA Grapalat" w:hAnsi="GHEA Grapalat"/>
          <w:sz w:val="20"/>
          <w:szCs w:val="20"/>
        </w:rPr>
        <w:t>պատասխանողի</w:t>
      </w:r>
      <w:r w:rsidRPr="001C2E71">
        <w:rPr>
          <w:rFonts w:ascii="GHEA Grapalat" w:hAnsi="GHEA Grapalat"/>
          <w:sz w:val="20"/>
          <w:szCs w:val="20"/>
          <w:lang w:val="es-ES"/>
        </w:rPr>
        <w:t xml:space="preserve"> </w:t>
      </w:r>
      <w:r w:rsidRPr="001C2E71">
        <w:rPr>
          <w:rFonts w:ascii="GHEA Grapalat" w:hAnsi="GHEA Grapalat"/>
          <w:sz w:val="20"/>
          <w:szCs w:val="20"/>
        </w:rPr>
        <w:t>տիրապետման</w:t>
      </w:r>
      <w:r w:rsidRPr="001C2E71">
        <w:rPr>
          <w:rFonts w:ascii="GHEA Grapalat" w:hAnsi="GHEA Grapalat"/>
          <w:sz w:val="20"/>
          <w:szCs w:val="20"/>
          <w:lang w:val="es-ES"/>
        </w:rPr>
        <w:t xml:space="preserve"> </w:t>
      </w:r>
      <w:r w:rsidRPr="001C2E71">
        <w:rPr>
          <w:rFonts w:ascii="GHEA Grapalat" w:hAnsi="GHEA Grapalat"/>
          <w:sz w:val="20"/>
          <w:szCs w:val="20"/>
        </w:rPr>
        <w:t>տակ</w:t>
      </w:r>
      <w:r w:rsidRPr="001C2E71">
        <w:rPr>
          <w:rFonts w:ascii="GHEA Grapalat" w:hAnsi="GHEA Grapalat"/>
          <w:sz w:val="20"/>
          <w:szCs w:val="20"/>
          <w:lang w:val="es-ES"/>
        </w:rPr>
        <w:t xml:space="preserve"> </w:t>
      </w:r>
      <w:r w:rsidRPr="001C2E71">
        <w:rPr>
          <w:rFonts w:ascii="GHEA Grapalat" w:hAnsi="GHEA Grapalat"/>
          <w:sz w:val="20"/>
          <w:szCs w:val="20"/>
        </w:rPr>
        <w:t>գտնվող</w:t>
      </w:r>
      <w:r w:rsidRPr="001C2E71">
        <w:rPr>
          <w:rFonts w:ascii="GHEA Grapalat" w:hAnsi="GHEA Grapalat"/>
          <w:sz w:val="20"/>
          <w:szCs w:val="20"/>
          <w:lang w:val="es-ES"/>
        </w:rPr>
        <w:t xml:space="preserve"> </w:t>
      </w:r>
      <w:r w:rsidRPr="001C2E71">
        <w:rPr>
          <w:rFonts w:ascii="GHEA Grapalat" w:hAnsi="GHEA Grapalat"/>
          <w:sz w:val="20"/>
          <w:szCs w:val="20"/>
        </w:rPr>
        <w:t>ապացույցներով</w:t>
      </w:r>
      <w:r w:rsidRPr="001C2E71">
        <w:rPr>
          <w:rFonts w:ascii="GHEA Grapalat" w:hAnsi="GHEA Grapalat"/>
          <w:sz w:val="20"/>
          <w:szCs w:val="20"/>
          <w:lang w:val="es-ES"/>
        </w:rPr>
        <w:t xml:space="preserve">, </w:t>
      </w:r>
      <w:r w:rsidRPr="001C2E71">
        <w:rPr>
          <w:rFonts w:ascii="GHEA Grapalat" w:hAnsi="GHEA Grapalat"/>
          <w:sz w:val="20"/>
          <w:szCs w:val="20"/>
        </w:rPr>
        <w:t>համարվում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հաստատված</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9.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գործընթացին</w:t>
      </w:r>
      <w:r w:rsidRPr="001C2E71">
        <w:rPr>
          <w:rFonts w:ascii="GHEA Grapalat" w:hAnsi="GHEA Grapalat"/>
          <w:sz w:val="20"/>
          <w:szCs w:val="20"/>
          <w:lang w:val="es-ES"/>
        </w:rPr>
        <w:t xml:space="preserve"> </w:t>
      </w:r>
      <w:r w:rsidRPr="001C2E71">
        <w:rPr>
          <w:rFonts w:ascii="GHEA Grapalat" w:hAnsi="GHEA Grapalat"/>
          <w:sz w:val="20"/>
          <w:szCs w:val="20"/>
        </w:rPr>
        <w:t>վերաբերող՝</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վեճերի</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 xml:space="preserve"> </w:t>
      </w:r>
      <w:r w:rsidRPr="001C2E71">
        <w:rPr>
          <w:rFonts w:ascii="GHEA Grapalat" w:hAnsi="GHEA Grapalat"/>
          <w:sz w:val="20"/>
          <w:szCs w:val="20"/>
        </w:rPr>
        <w:t>քննվող</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միացնում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մեկ</w:t>
      </w:r>
      <w:r w:rsidRPr="001C2E71">
        <w:rPr>
          <w:rFonts w:ascii="GHEA Grapalat" w:hAnsi="GHEA Grapalat"/>
          <w:sz w:val="20"/>
          <w:szCs w:val="20"/>
          <w:lang w:val="es-ES"/>
        </w:rPr>
        <w:t xml:space="preserve"> </w:t>
      </w:r>
      <w:r w:rsidRPr="001C2E71">
        <w:rPr>
          <w:rFonts w:ascii="GHEA Grapalat" w:hAnsi="GHEA Grapalat"/>
          <w:sz w:val="20"/>
          <w:szCs w:val="20"/>
        </w:rPr>
        <w:t>վարույթում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 xml:space="preserve"> </w:t>
      </w:r>
      <w:r w:rsidRPr="001C2E71">
        <w:rPr>
          <w:rFonts w:ascii="GHEA Grapalat" w:hAnsi="GHEA Grapalat"/>
          <w:sz w:val="20"/>
          <w:szCs w:val="20"/>
        </w:rPr>
        <w:t>նշելով</w:t>
      </w:r>
      <w:r w:rsidRPr="001C2E71">
        <w:rPr>
          <w:rFonts w:ascii="GHEA Grapalat" w:hAnsi="GHEA Grapalat"/>
          <w:sz w:val="20"/>
          <w:szCs w:val="20"/>
          <w:lang w:val="es-ES"/>
        </w:rPr>
        <w:t xml:space="preserve"> </w:t>
      </w:r>
      <w:r w:rsidRPr="001C2E71">
        <w:rPr>
          <w:rFonts w:ascii="GHEA Grapalat" w:hAnsi="GHEA Grapalat"/>
          <w:sz w:val="20"/>
          <w:szCs w:val="20"/>
        </w:rPr>
        <w:t>կասեցման</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պատասխանը</w:t>
      </w:r>
      <w:r w:rsidRPr="001C2E71">
        <w:rPr>
          <w:rFonts w:ascii="GHEA Grapalat" w:hAnsi="GHEA Grapalat"/>
          <w:sz w:val="20"/>
          <w:szCs w:val="20"/>
          <w:lang w:val="es-ES"/>
        </w:rPr>
        <w:t xml:space="preserve"> </w:t>
      </w:r>
      <w:r w:rsidRPr="001C2E71">
        <w:rPr>
          <w:rFonts w:ascii="GHEA Grapalat" w:hAnsi="GHEA Grapalat"/>
          <w:sz w:val="20"/>
          <w:szCs w:val="20"/>
        </w:rPr>
        <w:t>պատվիրատուն</w:t>
      </w:r>
      <w:r w:rsidRPr="001C2E71">
        <w:rPr>
          <w:rFonts w:ascii="GHEA Grapalat" w:hAnsi="GHEA Grapalat"/>
          <w:sz w:val="20"/>
          <w:szCs w:val="20"/>
          <w:lang w:val="es-ES"/>
        </w:rPr>
        <w:t xml:space="preserve"> </w:t>
      </w:r>
      <w:r w:rsidRPr="001C2E71">
        <w:rPr>
          <w:rFonts w:ascii="GHEA Grapalat" w:hAnsi="GHEA Grapalat"/>
          <w:sz w:val="20"/>
          <w:szCs w:val="20"/>
        </w:rPr>
        <w:t>ներկայացնում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ստանալուց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հնգօրյա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12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անձինք</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նրանց</w:t>
      </w:r>
      <w:r w:rsidRPr="001C2E71">
        <w:rPr>
          <w:rFonts w:ascii="GHEA Grapalat" w:hAnsi="GHEA Grapalat"/>
          <w:sz w:val="20"/>
          <w:szCs w:val="20"/>
          <w:lang w:val="es-ES"/>
        </w:rPr>
        <w:t xml:space="preserve"> </w:t>
      </w:r>
      <w:r w:rsidRPr="001C2E71">
        <w:rPr>
          <w:rFonts w:ascii="GHEA Grapalat" w:hAnsi="GHEA Grapalat"/>
          <w:sz w:val="20"/>
          <w:szCs w:val="20"/>
        </w:rPr>
        <w:t>ներկայացուցիչները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նիստի</w:t>
      </w:r>
      <w:r w:rsidRPr="001C2E71">
        <w:rPr>
          <w:rFonts w:ascii="GHEA Grapalat" w:hAnsi="GHEA Grapalat"/>
          <w:sz w:val="20"/>
          <w:szCs w:val="20"/>
          <w:lang w:val="es-ES"/>
        </w:rPr>
        <w:t xml:space="preserve"> </w:t>
      </w:r>
      <w:r w:rsidRPr="001C2E71">
        <w:rPr>
          <w:rFonts w:ascii="GHEA Grapalat" w:hAnsi="GHEA Grapalat"/>
          <w:sz w:val="20"/>
          <w:szCs w:val="20"/>
        </w:rPr>
        <w:t>ժամանակի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վայրի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Օրենսգրքով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առանձին</w:t>
      </w:r>
      <w:r w:rsidRPr="001C2E71">
        <w:rPr>
          <w:rFonts w:ascii="GHEA Grapalat" w:hAnsi="GHEA Grapalat"/>
          <w:sz w:val="20"/>
          <w:szCs w:val="20"/>
          <w:lang w:val="es-ES"/>
        </w:rPr>
        <w:t xml:space="preserve"> </w:t>
      </w:r>
      <w:r w:rsidRPr="001C2E71">
        <w:rPr>
          <w:rFonts w:ascii="GHEA Grapalat" w:hAnsi="GHEA Grapalat"/>
          <w:sz w:val="20"/>
          <w:szCs w:val="20"/>
        </w:rPr>
        <w:t>դատավարական</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w:t>
      </w:r>
      <w:r w:rsidRPr="001C2E71">
        <w:rPr>
          <w:rFonts w:ascii="GHEA Grapalat" w:hAnsi="GHEA Grapalat"/>
          <w:sz w:val="20"/>
          <w:szCs w:val="20"/>
          <w:lang w:val="es-ES"/>
        </w:rPr>
        <w:t xml:space="preserve"> </w:t>
      </w:r>
      <w:r w:rsidRPr="001C2E71">
        <w:rPr>
          <w:rFonts w:ascii="GHEA Grapalat" w:hAnsi="GHEA Grapalat"/>
          <w:sz w:val="20"/>
          <w:szCs w:val="20"/>
        </w:rPr>
        <w:t>կատարելու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ծանուցվում</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հաղորդակցության</w:t>
      </w:r>
      <w:r w:rsidRPr="001C2E71">
        <w:rPr>
          <w:rFonts w:ascii="GHEA Grapalat" w:hAnsi="GHEA Grapalat"/>
          <w:sz w:val="20"/>
          <w:szCs w:val="20"/>
          <w:lang w:val="es-ES"/>
        </w:rPr>
        <w:t xml:space="preserve"> </w:t>
      </w:r>
      <w:r w:rsidRPr="001C2E71">
        <w:rPr>
          <w:rFonts w:ascii="GHEA Grapalat" w:hAnsi="GHEA Grapalat"/>
          <w:sz w:val="20"/>
          <w:szCs w:val="20"/>
        </w:rPr>
        <w:t>միջոցով</w:t>
      </w:r>
      <w:r w:rsidRPr="001C2E71">
        <w:rPr>
          <w:rFonts w:ascii="GHEA Grapalat" w:hAnsi="GHEA Grapalat"/>
          <w:sz w:val="20"/>
          <w:szCs w:val="20"/>
          <w:lang w:val="es-ES"/>
        </w:rPr>
        <w:t xml:space="preserve"> </w:t>
      </w:r>
      <w:r w:rsidRPr="001C2E71">
        <w:rPr>
          <w:rFonts w:ascii="GHEA Grapalat" w:hAnsi="GHEA Grapalat"/>
          <w:sz w:val="20"/>
          <w:szCs w:val="20"/>
        </w:rPr>
        <w:t>ծանուցագրերը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փաստաթղթեր</w:t>
      </w:r>
      <w:r w:rsidRPr="001C2E71">
        <w:rPr>
          <w:rFonts w:ascii="GHEA Grapalat" w:hAnsi="GHEA Grapalat"/>
          <w:sz w:val="20"/>
          <w:szCs w:val="20"/>
          <w:lang w:val="es-ES"/>
        </w:rPr>
        <w:t xml:space="preserve"> </w:t>
      </w:r>
      <w:r w:rsidRPr="001C2E71">
        <w:rPr>
          <w:rFonts w:ascii="GHEA Grapalat" w:hAnsi="GHEA Grapalat"/>
          <w:sz w:val="20"/>
          <w:szCs w:val="20"/>
        </w:rPr>
        <w:t>Օրենսգրքի</w:t>
      </w:r>
      <w:r w:rsidRPr="001C2E71">
        <w:rPr>
          <w:rFonts w:ascii="GHEA Grapalat" w:hAnsi="GHEA Grapalat"/>
          <w:sz w:val="20"/>
          <w:szCs w:val="20"/>
          <w:lang w:val="es-ES"/>
        </w:rPr>
        <w:t xml:space="preserve"> 97-</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կարգով</w:t>
      </w:r>
      <w:r w:rsidRPr="001C2E71">
        <w:rPr>
          <w:rFonts w:ascii="GHEA Grapalat" w:hAnsi="GHEA Grapalat"/>
          <w:sz w:val="20"/>
          <w:szCs w:val="20"/>
          <w:lang w:val="es-ES"/>
        </w:rPr>
        <w:t xml:space="preserve"> </w:t>
      </w:r>
      <w:r w:rsidRPr="001C2E71">
        <w:rPr>
          <w:rFonts w:ascii="GHEA Grapalat" w:hAnsi="GHEA Grapalat"/>
          <w:sz w:val="20"/>
          <w:szCs w:val="20"/>
        </w:rPr>
        <w:t>հայցադիմումում</w:t>
      </w:r>
      <w:r w:rsidRPr="001C2E71">
        <w:rPr>
          <w:rFonts w:ascii="GHEA Grapalat" w:hAnsi="GHEA Grapalat"/>
          <w:sz w:val="20"/>
          <w:szCs w:val="20"/>
          <w:lang w:val="es-ES"/>
        </w:rPr>
        <w:t xml:space="preserve"> </w:t>
      </w:r>
      <w:r w:rsidRPr="001C2E71">
        <w:rPr>
          <w:rFonts w:ascii="GHEA Grapalat" w:hAnsi="GHEA Grapalat"/>
          <w:sz w:val="20"/>
          <w:szCs w:val="20"/>
        </w:rPr>
        <w:t>նշված</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փոստին</w:t>
      </w:r>
      <w:r w:rsidRPr="001C2E71">
        <w:rPr>
          <w:rFonts w:ascii="GHEA Grapalat" w:hAnsi="GHEA Grapalat"/>
          <w:sz w:val="20"/>
          <w:szCs w:val="20"/>
          <w:lang w:val="es-ES"/>
        </w:rPr>
        <w:t xml:space="preserve"> </w:t>
      </w:r>
      <w:r w:rsidRPr="001C2E71">
        <w:rPr>
          <w:rFonts w:ascii="GHEA Grapalat" w:hAnsi="GHEA Grapalat"/>
          <w:sz w:val="20"/>
          <w:szCs w:val="20"/>
        </w:rPr>
        <w:t>ուղարկելու</w:t>
      </w:r>
      <w:r w:rsidRPr="001C2E71">
        <w:rPr>
          <w:rFonts w:ascii="GHEA Grapalat" w:hAnsi="GHEA Grapalat"/>
          <w:sz w:val="20"/>
          <w:szCs w:val="20"/>
          <w:lang w:val="es-ES"/>
        </w:rPr>
        <w:t xml:space="preserve"> </w:t>
      </w:r>
      <w:r w:rsidRPr="001C2E71">
        <w:rPr>
          <w:rFonts w:ascii="GHEA Grapalat" w:hAnsi="GHEA Grapalat"/>
          <w:sz w:val="20"/>
          <w:szCs w:val="20"/>
        </w:rPr>
        <w:t>եղանակով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բաժնով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գործերը</w:t>
      </w:r>
      <w:r w:rsidRPr="001C2E71">
        <w:rPr>
          <w:rFonts w:ascii="GHEA Grapalat" w:hAnsi="GHEA Grapalat"/>
          <w:sz w:val="20"/>
          <w:szCs w:val="20"/>
          <w:lang w:val="es-ES"/>
        </w:rPr>
        <w:t xml:space="preserve"> </w:t>
      </w:r>
      <w:r w:rsidRPr="001C2E71">
        <w:rPr>
          <w:rFonts w:ascii="GHEA Grapalat" w:hAnsi="GHEA Grapalat"/>
          <w:sz w:val="20"/>
          <w:szCs w:val="20"/>
        </w:rPr>
        <w:t>քննում</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դրանց</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վճիռները</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ընթացակարգով</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անձի</w:t>
      </w:r>
      <w:r w:rsidRPr="001C2E71">
        <w:rPr>
          <w:rFonts w:ascii="GHEA Grapalat" w:hAnsi="GHEA Grapalat"/>
          <w:sz w:val="20"/>
          <w:szCs w:val="20"/>
          <w:lang w:val="es-ES"/>
        </w:rPr>
        <w:t xml:space="preserve"> </w:t>
      </w:r>
      <w:r w:rsidRPr="001C2E71">
        <w:rPr>
          <w:rFonts w:ascii="GHEA Grapalat" w:hAnsi="GHEA Grapalat"/>
          <w:sz w:val="20"/>
          <w:szCs w:val="20"/>
        </w:rPr>
        <w:t>միջնորդությամբ</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իր</w:t>
      </w:r>
      <w:r w:rsidRPr="001C2E71">
        <w:rPr>
          <w:rFonts w:ascii="GHEA Grapalat" w:hAnsi="GHEA Grapalat"/>
          <w:sz w:val="20"/>
          <w:szCs w:val="20"/>
          <w:lang w:val="es-ES"/>
        </w:rPr>
        <w:t xml:space="preserve"> </w:t>
      </w:r>
      <w:r w:rsidRPr="001C2E71">
        <w:rPr>
          <w:rFonts w:ascii="GHEA Grapalat" w:hAnsi="GHEA Grapalat"/>
          <w:sz w:val="20"/>
          <w:szCs w:val="20"/>
        </w:rPr>
        <w:t>նախաձեռնությամբ</w:t>
      </w:r>
      <w:r w:rsidRPr="001C2E71">
        <w:rPr>
          <w:rFonts w:ascii="GHEA Grapalat" w:hAnsi="GHEA Grapalat"/>
          <w:sz w:val="20"/>
          <w:szCs w:val="20"/>
          <w:lang w:val="es-ES"/>
        </w:rPr>
        <w:t xml:space="preserve"> </w:t>
      </w:r>
      <w:r w:rsidRPr="001C2E71">
        <w:rPr>
          <w:rFonts w:ascii="GHEA Grapalat" w:hAnsi="GHEA Grapalat"/>
          <w:sz w:val="20"/>
          <w:szCs w:val="20"/>
        </w:rPr>
        <w:t>եկել</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եզրահանգման</w:t>
      </w:r>
      <w:r w:rsidRPr="001C2E71">
        <w:rPr>
          <w:rFonts w:ascii="GHEA Grapalat" w:hAnsi="GHEA Grapalat"/>
          <w:sz w:val="20"/>
          <w:szCs w:val="20"/>
          <w:lang w:val="es-ES"/>
        </w:rPr>
        <w:t xml:space="preserve">, </w:t>
      </w:r>
      <w:r w:rsidRPr="001C2E71">
        <w:rPr>
          <w:rFonts w:ascii="GHEA Grapalat" w:hAnsi="GHEA Grapalat"/>
          <w:sz w:val="20"/>
          <w:szCs w:val="20"/>
        </w:rPr>
        <w:t>որ</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քննել</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14.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վերաբերյալ</w:t>
      </w:r>
      <w:r w:rsidRPr="001C2E71">
        <w:rPr>
          <w:rFonts w:ascii="GHEA Grapalat" w:hAnsi="GHEA Grapalat"/>
          <w:sz w:val="20"/>
          <w:szCs w:val="20"/>
          <w:lang w:val="es-ES"/>
        </w:rPr>
        <w:t xml:space="preserve"> </w:t>
      </w:r>
      <w:r w:rsidRPr="001C2E71">
        <w:rPr>
          <w:rFonts w:ascii="GHEA Grapalat" w:hAnsi="GHEA Grapalat"/>
          <w:sz w:val="20"/>
          <w:szCs w:val="20"/>
        </w:rPr>
        <w:t>միջնորդությունը</w:t>
      </w:r>
      <w:r w:rsidRPr="001C2E71">
        <w:rPr>
          <w:rFonts w:ascii="GHEA Grapalat" w:hAnsi="GHEA Grapalat"/>
          <w:sz w:val="20"/>
          <w:szCs w:val="20"/>
          <w:lang w:val="es-ES"/>
        </w:rPr>
        <w:t xml:space="preserve"> </w:t>
      </w:r>
      <w:r w:rsidRPr="001C2E71">
        <w:rPr>
          <w:rFonts w:ascii="GHEA Grapalat" w:hAnsi="GHEA Grapalat"/>
          <w:sz w:val="20"/>
          <w:szCs w:val="20"/>
        </w:rPr>
        <w:t>գործին</w:t>
      </w:r>
      <w:r w:rsidRPr="001C2E71">
        <w:rPr>
          <w:rFonts w:ascii="GHEA Grapalat" w:hAnsi="GHEA Grapalat"/>
          <w:sz w:val="20"/>
          <w:szCs w:val="20"/>
          <w:lang w:val="es-ES"/>
        </w:rPr>
        <w:t xml:space="preserve"> </w:t>
      </w:r>
      <w:r w:rsidRPr="001C2E71">
        <w:rPr>
          <w:rFonts w:ascii="GHEA Grapalat" w:hAnsi="GHEA Grapalat"/>
          <w:sz w:val="20"/>
          <w:szCs w:val="20"/>
        </w:rPr>
        <w:t>մասնակցող</w:t>
      </w:r>
      <w:r w:rsidRPr="001C2E71">
        <w:rPr>
          <w:rFonts w:ascii="GHEA Grapalat" w:hAnsi="GHEA Grapalat"/>
          <w:sz w:val="20"/>
          <w:szCs w:val="20"/>
          <w:lang w:val="es-ES"/>
        </w:rPr>
        <w:t xml:space="preserve"> </w:t>
      </w:r>
      <w:r w:rsidRPr="001C2E71">
        <w:rPr>
          <w:rFonts w:ascii="GHEA Grapalat" w:hAnsi="GHEA Grapalat"/>
          <w:sz w:val="20"/>
          <w:szCs w:val="20"/>
        </w:rPr>
        <w:t>անձը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ժամկետի</w:t>
      </w:r>
      <w:r w:rsidRPr="001C2E71">
        <w:rPr>
          <w:rFonts w:ascii="GHEA Grapalat" w:hAnsi="GHEA Grapalat"/>
          <w:sz w:val="20"/>
          <w:szCs w:val="20"/>
          <w:lang w:val="es-ES"/>
        </w:rPr>
        <w:t xml:space="preserve"> </w:t>
      </w:r>
      <w:r w:rsidRPr="001C2E71">
        <w:rPr>
          <w:rFonts w:ascii="GHEA Grapalat" w:hAnsi="GHEA Grapalat"/>
          <w:sz w:val="20"/>
          <w:szCs w:val="20"/>
        </w:rPr>
        <w:t>լրանալը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15.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հայցադիմումի</w:t>
      </w:r>
      <w:r w:rsidRPr="001C2E71">
        <w:rPr>
          <w:rFonts w:ascii="GHEA Grapalat" w:hAnsi="GHEA Grapalat"/>
          <w:sz w:val="20"/>
          <w:szCs w:val="20"/>
          <w:lang w:val="es-ES"/>
        </w:rPr>
        <w:t xml:space="preserve"> </w:t>
      </w:r>
      <w:r w:rsidRPr="001C2E71">
        <w:rPr>
          <w:rFonts w:ascii="GHEA Grapalat" w:hAnsi="GHEA Grapalat"/>
          <w:sz w:val="20"/>
          <w:szCs w:val="20"/>
        </w:rPr>
        <w:t>պատասխան</w:t>
      </w:r>
      <w:r w:rsidRPr="001C2E71">
        <w:rPr>
          <w:rFonts w:ascii="GHEA Grapalat" w:hAnsi="GHEA Grapalat"/>
          <w:sz w:val="20"/>
          <w:szCs w:val="20"/>
          <w:lang w:val="es-ES"/>
        </w:rPr>
        <w:t xml:space="preserve"> </w:t>
      </w:r>
      <w:r w:rsidRPr="001C2E71">
        <w:rPr>
          <w:rFonts w:ascii="GHEA Grapalat" w:hAnsi="GHEA Grapalat"/>
          <w:sz w:val="20"/>
          <w:szCs w:val="20"/>
        </w:rPr>
        <w:t>ներկայացնելու</w:t>
      </w:r>
      <w:r w:rsidRPr="001C2E71">
        <w:rPr>
          <w:rFonts w:ascii="GHEA Grapalat" w:hAnsi="GHEA Grapalat"/>
          <w:sz w:val="20"/>
          <w:szCs w:val="20"/>
          <w:lang w:val="es-ES"/>
        </w:rPr>
        <w:t xml:space="preserve"> </w:t>
      </w:r>
      <w:r w:rsidRPr="001C2E71">
        <w:rPr>
          <w:rFonts w:ascii="GHEA Grapalat" w:hAnsi="GHEA Grapalat"/>
          <w:sz w:val="20"/>
          <w:szCs w:val="20"/>
        </w:rPr>
        <w:t>համար</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ժամկետը</w:t>
      </w:r>
      <w:r w:rsidRPr="001C2E71">
        <w:rPr>
          <w:rFonts w:ascii="GHEA Grapalat" w:hAnsi="GHEA Grapalat"/>
          <w:sz w:val="20"/>
          <w:szCs w:val="20"/>
          <w:lang w:val="es-ES"/>
        </w:rPr>
        <w:t xml:space="preserve"> </w:t>
      </w:r>
      <w:r w:rsidRPr="001C2E71">
        <w:rPr>
          <w:rFonts w:ascii="GHEA Grapalat" w:hAnsi="GHEA Grapalat"/>
          <w:sz w:val="20"/>
          <w:szCs w:val="20"/>
        </w:rPr>
        <w:t>լրանալուց</w:t>
      </w:r>
      <w:r w:rsidRPr="001C2E71">
        <w:rPr>
          <w:rFonts w:ascii="GHEA Grapalat" w:hAnsi="GHEA Grapalat"/>
          <w:sz w:val="20"/>
          <w:szCs w:val="20"/>
          <w:lang w:val="es-ES"/>
        </w:rPr>
        <w:t xml:space="preserve"> </w:t>
      </w:r>
      <w:r w:rsidRPr="001C2E71">
        <w:rPr>
          <w:rFonts w:ascii="GHEA Grapalat" w:hAnsi="GHEA Grapalat"/>
          <w:sz w:val="20"/>
          <w:szCs w:val="20"/>
        </w:rPr>
        <w:t>հետո՝</w:t>
      </w:r>
      <w:r w:rsidRPr="001C2E71">
        <w:rPr>
          <w:rFonts w:ascii="GHEA Grapalat" w:hAnsi="GHEA Grapalat"/>
          <w:sz w:val="20"/>
          <w:szCs w:val="20"/>
          <w:lang w:val="es-ES"/>
        </w:rPr>
        <w:t xml:space="preserve"> </w:t>
      </w:r>
      <w:r w:rsidRPr="001C2E71">
        <w:rPr>
          <w:rFonts w:ascii="GHEA Grapalat" w:hAnsi="GHEA Grapalat"/>
          <w:sz w:val="20"/>
          <w:szCs w:val="20"/>
        </w:rPr>
        <w:t>եռօրյա</w:t>
      </w:r>
      <w:r w:rsidRPr="001C2E71">
        <w:rPr>
          <w:rFonts w:ascii="GHEA Grapalat" w:hAnsi="GHEA Grapalat"/>
          <w:sz w:val="20"/>
          <w:szCs w:val="20"/>
          <w:lang w:val="es-ES"/>
        </w:rPr>
        <w:t xml:space="preserve"> </w:t>
      </w:r>
      <w:r w:rsidRPr="001C2E71">
        <w:rPr>
          <w:rFonts w:ascii="GHEA Grapalat" w:hAnsi="GHEA Grapalat"/>
          <w:sz w:val="20"/>
          <w:szCs w:val="20"/>
        </w:rPr>
        <w:t>ժամկետում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16. </w:t>
      </w:r>
      <w:r w:rsidRPr="001C2E71">
        <w:rPr>
          <w:rFonts w:ascii="GHEA Grapalat" w:hAnsi="GHEA Grapalat"/>
          <w:sz w:val="20"/>
          <w:szCs w:val="20"/>
        </w:rPr>
        <w:t>Գործը</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նիստում</w:t>
      </w:r>
      <w:r w:rsidRPr="001C2E71">
        <w:rPr>
          <w:rFonts w:ascii="GHEA Grapalat" w:hAnsi="GHEA Grapalat"/>
          <w:sz w:val="20"/>
          <w:szCs w:val="20"/>
          <w:lang w:val="es-ES"/>
        </w:rPr>
        <w:t xml:space="preserve"> </w:t>
      </w:r>
      <w:r w:rsidRPr="001C2E71">
        <w:rPr>
          <w:rFonts w:ascii="GHEA Grapalat" w:hAnsi="GHEA Grapalat"/>
          <w:sz w:val="20"/>
          <w:szCs w:val="20"/>
        </w:rPr>
        <w:t>քննելու</w:t>
      </w:r>
      <w:r w:rsidRPr="001C2E71">
        <w:rPr>
          <w:rFonts w:ascii="GHEA Grapalat" w:hAnsi="GHEA Grapalat"/>
          <w:sz w:val="20"/>
          <w:szCs w:val="20"/>
          <w:lang w:val="es-ES"/>
        </w:rPr>
        <w:t xml:space="preserve"> </w:t>
      </w:r>
      <w:r w:rsidRPr="001C2E71">
        <w:rPr>
          <w:rFonts w:ascii="GHEA Grapalat" w:hAnsi="GHEA Grapalat"/>
          <w:sz w:val="20"/>
          <w:szCs w:val="20"/>
        </w:rPr>
        <w:t>հարցը</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լուծվել</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հայցադիմումը</w:t>
      </w:r>
      <w:r w:rsidRPr="001C2E71">
        <w:rPr>
          <w:rFonts w:ascii="GHEA Grapalat" w:hAnsi="GHEA Grapalat"/>
          <w:sz w:val="20"/>
          <w:szCs w:val="20"/>
          <w:lang w:val="es-ES"/>
        </w:rPr>
        <w:t xml:space="preserve"> </w:t>
      </w:r>
      <w:r w:rsidRPr="001C2E71">
        <w:rPr>
          <w:rFonts w:ascii="GHEA Grapalat" w:hAnsi="GHEA Grapalat"/>
          <w:sz w:val="20"/>
          <w:szCs w:val="20"/>
        </w:rPr>
        <w:t>վարույթ</w:t>
      </w:r>
      <w:r w:rsidRPr="001C2E71">
        <w:rPr>
          <w:rFonts w:ascii="GHEA Grapalat" w:hAnsi="GHEA Grapalat"/>
          <w:sz w:val="20"/>
          <w:szCs w:val="20"/>
          <w:lang w:val="es-ES"/>
        </w:rPr>
        <w:t xml:space="preserve"> </w:t>
      </w:r>
      <w:r w:rsidRPr="001C2E71">
        <w:rPr>
          <w:rFonts w:ascii="GHEA Grapalat" w:hAnsi="GHEA Grapalat"/>
          <w:sz w:val="20"/>
          <w:szCs w:val="20"/>
        </w:rPr>
        <w:t>ընդունելու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որոշմամբ</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17</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հիմքում</w:t>
      </w:r>
      <w:r w:rsidRPr="001C2E71">
        <w:rPr>
          <w:rFonts w:ascii="GHEA Grapalat" w:hAnsi="GHEA Grapalat"/>
          <w:sz w:val="20"/>
          <w:szCs w:val="20"/>
          <w:lang w:val="es-ES"/>
        </w:rPr>
        <w:t xml:space="preserve"> </w:t>
      </w:r>
      <w:r w:rsidRPr="001C2E71">
        <w:rPr>
          <w:rFonts w:ascii="GHEA Grapalat" w:hAnsi="GHEA Grapalat"/>
          <w:sz w:val="20"/>
          <w:szCs w:val="20"/>
        </w:rPr>
        <w:t>ընկած</w:t>
      </w:r>
      <w:r w:rsidRPr="001C2E71">
        <w:rPr>
          <w:rFonts w:ascii="GHEA Grapalat" w:hAnsi="GHEA Grapalat"/>
          <w:sz w:val="20"/>
          <w:szCs w:val="20"/>
          <w:lang w:val="es-ES"/>
        </w:rPr>
        <w:t xml:space="preserve"> </w:t>
      </w:r>
      <w:r w:rsidRPr="001C2E71">
        <w:rPr>
          <w:rFonts w:ascii="GHEA Grapalat" w:hAnsi="GHEA Grapalat"/>
          <w:sz w:val="20"/>
          <w:szCs w:val="20"/>
        </w:rPr>
        <w:t>հանգամանքների</w:t>
      </w:r>
      <w:r w:rsidRPr="001C2E71">
        <w:rPr>
          <w:rFonts w:ascii="GHEA Grapalat" w:hAnsi="GHEA Grapalat"/>
          <w:sz w:val="20"/>
          <w:szCs w:val="20"/>
          <w:lang w:val="es-ES"/>
        </w:rPr>
        <w:t xml:space="preserve">, </w:t>
      </w:r>
      <w:r w:rsidRPr="001C2E71">
        <w:rPr>
          <w:rFonts w:ascii="GHEA Grapalat" w:hAnsi="GHEA Grapalat"/>
          <w:sz w:val="20"/>
          <w:szCs w:val="20"/>
        </w:rPr>
        <w:t>ինչպես</w:t>
      </w:r>
      <w:r w:rsidRPr="001C2E71">
        <w:rPr>
          <w:rFonts w:ascii="GHEA Grapalat" w:hAnsi="GHEA Grapalat"/>
          <w:sz w:val="20"/>
          <w:szCs w:val="20"/>
          <w:lang w:val="es-ES"/>
        </w:rPr>
        <w:t xml:space="preserve"> </w:t>
      </w:r>
      <w:r w:rsidRPr="001C2E71">
        <w:rPr>
          <w:rFonts w:ascii="GHEA Grapalat" w:hAnsi="GHEA Grapalat"/>
          <w:sz w:val="20"/>
          <w:szCs w:val="20"/>
        </w:rPr>
        <w:t>նաև</w:t>
      </w:r>
      <w:r w:rsidRPr="001C2E71">
        <w:rPr>
          <w:rFonts w:ascii="GHEA Grapalat" w:hAnsi="GHEA Grapalat"/>
          <w:sz w:val="20"/>
          <w:szCs w:val="20"/>
          <w:lang w:val="es-ES"/>
        </w:rPr>
        <w:t xml:space="preserve"> </w:t>
      </w:r>
      <w:r w:rsidRPr="001C2E71">
        <w:rPr>
          <w:rFonts w:ascii="GHEA Grapalat" w:hAnsi="GHEA Grapalat"/>
          <w:sz w:val="20"/>
          <w:szCs w:val="20"/>
        </w:rPr>
        <w:t>տվյալ</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ընդունման</w:t>
      </w:r>
      <w:r w:rsidRPr="001C2E71">
        <w:rPr>
          <w:rFonts w:ascii="GHEA Grapalat" w:hAnsi="GHEA Grapalat"/>
          <w:sz w:val="20"/>
          <w:szCs w:val="20"/>
          <w:lang w:val="es-ES"/>
        </w:rPr>
        <w:t xml:space="preserve"> </w:t>
      </w:r>
      <w:r w:rsidRPr="001C2E71">
        <w:rPr>
          <w:rFonts w:ascii="GHEA Grapalat" w:hAnsi="GHEA Grapalat"/>
          <w:sz w:val="20"/>
          <w:szCs w:val="20"/>
        </w:rPr>
        <w:t>օրենքով</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իրավական</w:t>
      </w:r>
      <w:r w:rsidRPr="001C2E71">
        <w:rPr>
          <w:rFonts w:ascii="GHEA Grapalat" w:hAnsi="GHEA Grapalat"/>
          <w:sz w:val="20"/>
          <w:szCs w:val="20"/>
          <w:lang w:val="es-ES"/>
        </w:rPr>
        <w:t xml:space="preserve"> </w:t>
      </w:r>
      <w:r w:rsidRPr="001C2E71">
        <w:rPr>
          <w:rFonts w:ascii="GHEA Grapalat" w:hAnsi="GHEA Grapalat"/>
          <w:sz w:val="20"/>
          <w:szCs w:val="20"/>
        </w:rPr>
        <w:t>ակտերով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կարգը</w:t>
      </w:r>
      <w:r w:rsidRPr="001C2E71">
        <w:rPr>
          <w:rFonts w:ascii="GHEA Grapalat" w:hAnsi="GHEA Grapalat"/>
          <w:sz w:val="20"/>
          <w:szCs w:val="20"/>
          <w:lang w:val="es-ES"/>
        </w:rPr>
        <w:t xml:space="preserve"> </w:t>
      </w:r>
      <w:r w:rsidRPr="001C2E71">
        <w:rPr>
          <w:rFonts w:ascii="GHEA Grapalat" w:hAnsi="GHEA Grapalat"/>
          <w:sz w:val="20"/>
          <w:szCs w:val="20"/>
        </w:rPr>
        <w:t>պահպանված</w:t>
      </w:r>
      <w:r w:rsidRPr="001C2E71">
        <w:rPr>
          <w:rFonts w:ascii="GHEA Grapalat" w:hAnsi="GHEA Grapalat"/>
          <w:sz w:val="20"/>
          <w:szCs w:val="20"/>
          <w:lang w:val="es-ES"/>
        </w:rPr>
        <w:t xml:space="preserve"> </w:t>
      </w:r>
      <w:r w:rsidRPr="001C2E71">
        <w:rPr>
          <w:rFonts w:ascii="GHEA Grapalat" w:hAnsi="GHEA Grapalat"/>
          <w:sz w:val="20"/>
          <w:szCs w:val="20"/>
        </w:rPr>
        <w:t>լինելու</w:t>
      </w:r>
      <w:r w:rsidRPr="001C2E71">
        <w:rPr>
          <w:rFonts w:ascii="GHEA Grapalat" w:hAnsi="GHEA Grapalat"/>
          <w:sz w:val="20"/>
          <w:szCs w:val="20"/>
          <w:lang w:val="es-ES"/>
        </w:rPr>
        <w:t xml:space="preserve"> </w:t>
      </w:r>
      <w:r w:rsidRPr="001C2E71">
        <w:rPr>
          <w:rFonts w:ascii="GHEA Grapalat" w:hAnsi="GHEA Grapalat"/>
          <w:sz w:val="20"/>
          <w:szCs w:val="20"/>
        </w:rPr>
        <w:t>փաստերն</w:t>
      </w:r>
      <w:r w:rsidRPr="001C2E71">
        <w:rPr>
          <w:rFonts w:ascii="GHEA Grapalat" w:hAnsi="GHEA Grapalat"/>
          <w:sz w:val="20"/>
          <w:szCs w:val="20"/>
          <w:lang w:val="es-ES"/>
        </w:rPr>
        <w:t xml:space="preserve"> </w:t>
      </w:r>
      <w:r w:rsidRPr="001C2E71">
        <w:rPr>
          <w:rFonts w:ascii="GHEA Grapalat" w:hAnsi="GHEA Grapalat"/>
          <w:sz w:val="20"/>
          <w:szCs w:val="20"/>
        </w:rPr>
        <w:t>ապացուցելու</w:t>
      </w:r>
      <w:r w:rsidRPr="001C2E71">
        <w:rPr>
          <w:rFonts w:ascii="GHEA Grapalat" w:hAnsi="GHEA Grapalat"/>
          <w:sz w:val="20"/>
          <w:szCs w:val="20"/>
          <w:lang w:val="es-ES"/>
        </w:rPr>
        <w:t xml:space="preserve"> </w:t>
      </w:r>
      <w:r w:rsidRPr="001C2E71">
        <w:rPr>
          <w:rFonts w:ascii="GHEA Grapalat" w:hAnsi="GHEA Grapalat"/>
          <w:sz w:val="20"/>
          <w:szCs w:val="20"/>
        </w:rPr>
        <w:t>պարտականությունը</w:t>
      </w:r>
      <w:r w:rsidRPr="001C2E71">
        <w:rPr>
          <w:rFonts w:ascii="GHEA Grapalat" w:hAnsi="GHEA Grapalat"/>
          <w:sz w:val="20"/>
          <w:szCs w:val="20"/>
          <w:lang w:val="es-ES"/>
        </w:rPr>
        <w:t xml:space="preserve"> </w:t>
      </w:r>
      <w:r w:rsidRPr="001C2E71">
        <w:rPr>
          <w:rFonts w:ascii="GHEA Grapalat" w:hAnsi="GHEA Grapalat"/>
          <w:sz w:val="20"/>
          <w:szCs w:val="20"/>
        </w:rPr>
        <w:t>կրում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18</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Պատասխանողը</w:t>
      </w:r>
      <w:r w:rsidRPr="001C2E71">
        <w:rPr>
          <w:rFonts w:ascii="GHEA Grapalat" w:hAnsi="GHEA Grapalat"/>
          <w:sz w:val="20"/>
          <w:szCs w:val="20"/>
          <w:lang w:val="es-ES"/>
        </w:rPr>
        <w:t xml:space="preserve"> </w:t>
      </w:r>
      <w:r w:rsidRPr="001C2E71">
        <w:rPr>
          <w:rFonts w:ascii="GHEA Grapalat" w:hAnsi="GHEA Grapalat"/>
          <w:sz w:val="20"/>
          <w:szCs w:val="20"/>
        </w:rPr>
        <w:t>վիճարկվող</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իրավաչափությունը</w:t>
      </w:r>
      <w:r w:rsidRPr="001C2E71">
        <w:rPr>
          <w:rFonts w:ascii="GHEA Grapalat" w:hAnsi="GHEA Grapalat"/>
          <w:sz w:val="20"/>
          <w:szCs w:val="20"/>
          <w:lang w:val="es-ES"/>
        </w:rPr>
        <w:t xml:space="preserve"> </w:t>
      </w:r>
      <w:r w:rsidRPr="001C2E71">
        <w:rPr>
          <w:rFonts w:ascii="GHEA Grapalat" w:hAnsi="GHEA Grapalat"/>
          <w:sz w:val="20"/>
          <w:szCs w:val="20"/>
        </w:rPr>
        <w:t>հիմնավորող</w:t>
      </w:r>
      <w:r w:rsidRPr="001C2E71">
        <w:rPr>
          <w:rFonts w:ascii="GHEA Grapalat" w:hAnsi="GHEA Grapalat"/>
          <w:sz w:val="20"/>
          <w:szCs w:val="20"/>
          <w:lang w:val="es-ES"/>
        </w:rPr>
        <w:t xml:space="preserve"> </w:t>
      </w:r>
      <w:r w:rsidRPr="001C2E71">
        <w:rPr>
          <w:rFonts w:ascii="GHEA Grapalat" w:hAnsi="GHEA Grapalat"/>
          <w:sz w:val="20"/>
          <w:szCs w:val="20"/>
        </w:rPr>
        <w:t>ապացույցներ</w:t>
      </w:r>
      <w:r w:rsidRPr="001C2E71">
        <w:rPr>
          <w:rFonts w:ascii="GHEA Grapalat" w:hAnsi="GHEA Grapalat"/>
          <w:sz w:val="20"/>
          <w:szCs w:val="20"/>
          <w:lang w:val="es-ES"/>
        </w:rPr>
        <w:t xml:space="preserve"> </w:t>
      </w:r>
      <w:r w:rsidRPr="001C2E71">
        <w:rPr>
          <w:rFonts w:ascii="GHEA Grapalat" w:hAnsi="GHEA Grapalat"/>
          <w:sz w:val="20"/>
          <w:szCs w:val="20"/>
        </w:rPr>
        <w:t>կարող</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ներկայացնել</w:t>
      </w:r>
      <w:r w:rsidRPr="001C2E71">
        <w:rPr>
          <w:rFonts w:ascii="GHEA Grapalat" w:hAnsi="GHEA Grapalat"/>
          <w:sz w:val="20"/>
          <w:szCs w:val="20"/>
          <w:lang w:val="es-ES"/>
        </w:rPr>
        <w:t xml:space="preserve"> </w:t>
      </w:r>
      <w:r w:rsidRPr="001C2E71">
        <w:rPr>
          <w:rFonts w:ascii="GHEA Grapalat" w:hAnsi="GHEA Grapalat"/>
          <w:sz w:val="20"/>
          <w:szCs w:val="20"/>
        </w:rPr>
        <w:t>միայն</w:t>
      </w:r>
      <w:r w:rsidRPr="001C2E71">
        <w:rPr>
          <w:rFonts w:ascii="GHEA Grapalat" w:hAnsi="GHEA Grapalat"/>
          <w:sz w:val="20"/>
          <w:szCs w:val="20"/>
          <w:lang w:val="es-ES"/>
        </w:rPr>
        <w:t xml:space="preserve"> </w:t>
      </w:r>
      <w:r w:rsidRPr="001C2E71">
        <w:rPr>
          <w:rFonts w:ascii="GHEA Grapalat" w:hAnsi="GHEA Grapalat"/>
          <w:sz w:val="20"/>
          <w:szCs w:val="20"/>
        </w:rPr>
        <w:t>ապացույցները</w:t>
      </w:r>
      <w:r w:rsidRPr="001C2E71">
        <w:rPr>
          <w:rFonts w:ascii="GHEA Grapalat" w:hAnsi="GHEA Grapalat"/>
          <w:sz w:val="20"/>
          <w:szCs w:val="20"/>
          <w:lang w:val="es-ES"/>
        </w:rPr>
        <w:t xml:space="preserve"> </w:t>
      </w:r>
      <w:r w:rsidRPr="001C2E71">
        <w:rPr>
          <w:rFonts w:ascii="GHEA Grapalat" w:hAnsi="GHEA Grapalat"/>
          <w:sz w:val="20"/>
          <w:szCs w:val="20"/>
        </w:rPr>
        <w:t>պահանջելու</w:t>
      </w:r>
      <w:r w:rsidRPr="001C2E71">
        <w:rPr>
          <w:rFonts w:ascii="GHEA Grapalat" w:hAnsi="GHEA Grapalat"/>
          <w:sz w:val="20"/>
          <w:szCs w:val="20"/>
          <w:lang w:val="es-ES"/>
        </w:rPr>
        <w:t xml:space="preserve"> </w:t>
      </w:r>
      <w:r w:rsidRPr="001C2E71">
        <w:rPr>
          <w:rFonts w:ascii="GHEA Grapalat" w:hAnsi="GHEA Grapalat"/>
          <w:sz w:val="20"/>
          <w:szCs w:val="20"/>
        </w:rPr>
        <w:t>որոշման</w:t>
      </w:r>
      <w:r w:rsidRPr="001C2E71">
        <w:rPr>
          <w:rFonts w:ascii="GHEA Grapalat" w:hAnsi="GHEA Grapalat"/>
          <w:sz w:val="20"/>
          <w:szCs w:val="20"/>
          <w:lang w:val="es-ES"/>
        </w:rPr>
        <w:t xml:space="preserve"> </w:t>
      </w:r>
      <w:r w:rsidRPr="001C2E71">
        <w:rPr>
          <w:rFonts w:ascii="GHEA Grapalat" w:hAnsi="GHEA Grapalat"/>
          <w:sz w:val="20"/>
          <w:szCs w:val="20"/>
        </w:rPr>
        <w:t>կատարման</w:t>
      </w:r>
      <w:r w:rsidRPr="001C2E71">
        <w:rPr>
          <w:rFonts w:ascii="GHEA Grapalat" w:hAnsi="GHEA Grapalat"/>
          <w:sz w:val="20"/>
          <w:szCs w:val="20"/>
          <w:lang w:val="es-ES"/>
        </w:rPr>
        <w:t xml:space="preserve"> </w:t>
      </w:r>
      <w:r w:rsidRPr="001C2E71">
        <w:rPr>
          <w:rFonts w:ascii="GHEA Grapalat" w:hAnsi="GHEA Grapalat"/>
          <w:sz w:val="20"/>
          <w:szCs w:val="20"/>
        </w:rPr>
        <w:t>ընթացքում</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դեպքերի</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հիմնավորում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ապացույցի</w:t>
      </w:r>
      <w:r w:rsidRPr="001C2E71">
        <w:rPr>
          <w:rFonts w:ascii="GHEA Grapalat" w:hAnsi="GHEA Grapalat"/>
          <w:sz w:val="20"/>
          <w:szCs w:val="20"/>
          <w:lang w:val="es-ES"/>
        </w:rPr>
        <w:t xml:space="preserve"> </w:t>
      </w:r>
      <w:r w:rsidRPr="001C2E71">
        <w:rPr>
          <w:rFonts w:ascii="GHEA Grapalat" w:hAnsi="GHEA Grapalat"/>
          <w:sz w:val="20"/>
          <w:szCs w:val="20"/>
        </w:rPr>
        <w:t>ներկայացման</w:t>
      </w:r>
      <w:r w:rsidRPr="001C2E71">
        <w:rPr>
          <w:rFonts w:ascii="GHEA Grapalat" w:hAnsi="GHEA Grapalat"/>
          <w:sz w:val="20"/>
          <w:szCs w:val="20"/>
          <w:lang w:val="es-ES"/>
        </w:rPr>
        <w:t xml:space="preserve"> </w:t>
      </w:r>
      <w:r w:rsidRPr="001C2E71">
        <w:rPr>
          <w:rFonts w:ascii="GHEA Grapalat" w:hAnsi="GHEA Grapalat"/>
          <w:sz w:val="20"/>
          <w:szCs w:val="20"/>
        </w:rPr>
        <w:t>անհնարինությունը</w:t>
      </w:r>
      <w:r w:rsidRPr="001C2E71">
        <w:rPr>
          <w:rFonts w:ascii="GHEA Grapalat" w:hAnsi="GHEA Grapalat"/>
          <w:sz w:val="20"/>
          <w:szCs w:val="20"/>
          <w:lang w:val="es-ES"/>
        </w:rPr>
        <w:t xml:space="preserve"> </w:t>
      </w:r>
      <w:r w:rsidRPr="001C2E71">
        <w:rPr>
          <w:rFonts w:ascii="GHEA Grapalat" w:hAnsi="GHEA Grapalat"/>
          <w:sz w:val="20"/>
          <w:szCs w:val="20"/>
        </w:rPr>
        <w:t>իրենից</w:t>
      </w:r>
      <w:r w:rsidRPr="001C2E71">
        <w:rPr>
          <w:rFonts w:ascii="GHEA Grapalat" w:hAnsi="GHEA Grapalat"/>
          <w:sz w:val="20"/>
          <w:szCs w:val="20"/>
          <w:lang w:val="es-ES"/>
        </w:rPr>
        <w:t xml:space="preserve"> </w:t>
      </w:r>
      <w:r w:rsidRPr="001C2E71">
        <w:rPr>
          <w:rFonts w:ascii="GHEA Grapalat" w:hAnsi="GHEA Grapalat"/>
          <w:sz w:val="20"/>
          <w:szCs w:val="20"/>
        </w:rPr>
        <w:t>անկախ</w:t>
      </w:r>
      <w:r w:rsidRPr="001C2E71">
        <w:rPr>
          <w:rFonts w:ascii="GHEA Grapalat" w:hAnsi="GHEA Grapalat"/>
          <w:sz w:val="20"/>
          <w:szCs w:val="20"/>
          <w:lang w:val="es-ES"/>
        </w:rPr>
        <w:t xml:space="preserve"> </w:t>
      </w:r>
      <w:r w:rsidRPr="001C2E71">
        <w:rPr>
          <w:rFonts w:ascii="GHEA Grapalat" w:hAnsi="GHEA Grapalat"/>
          <w:sz w:val="20"/>
          <w:szCs w:val="20"/>
        </w:rPr>
        <w:t>պատճառներով</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proofErr w:type="gramStart"/>
      <w:r w:rsidRPr="001C2E71">
        <w:rPr>
          <w:rFonts w:ascii="GHEA Grapalat" w:hAnsi="GHEA Grapalat"/>
          <w:sz w:val="20"/>
          <w:szCs w:val="20"/>
          <w:lang w:val="es-ES"/>
        </w:rPr>
        <w:t>19 .</w:t>
      </w:r>
      <w:proofErr w:type="gramEnd"/>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բացառությամբ</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6-</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բողոքարկումն</w:t>
      </w:r>
      <w:r w:rsidRPr="001C2E71">
        <w:rPr>
          <w:rFonts w:ascii="GHEA Grapalat" w:hAnsi="GHEA Grapalat"/>
          <w:sz w:val="20"/>
          <w:szCs w:val="20"/>
          <w:lang w:val="es-ES"/>
        </w:rPr>
        <w:t xml:space="preserve"> </w:t>
      </w:r>
      <w:r w:rsidRPr="001C2E71">
        <w:rPr>
          <w:rFonts w:ascii="GHEA Grapalat" w:hAnsi="GHEA Grapalat"/>
          <w:sz w:val="20"/>
          <w:szCs w:val="20"/>
        </w:rPr>
        <w:lastRenderedPageBreak/>
        <w:t>ինքնաբերաբար</w:t>
      </w:r>
      <w:r w:rsidRPr="001C2E71">
        <w:rPr>
          <w:rFonts w:ascii="GHEA Grapalat" w:hAnsi="GHEA Grapalat"/>
          <w:sz w:val="20"/>
          <w:szCs w:val="20"/>
          <w:lang w:val="es-ES"/>
        </w:rPr>
        <w:t xml:space="preserve"> </w:t>
      </w:r>
      <w:r w:rsidRPr="001C2E71">
        <w:rPr>
          <w:rFonts w:ascii="GHEA Grapalat" w:hAnsi="GHEA Grapalat"/>
          <w:sz w:val="20"/>
          <w:szCs w:val="20"/>
        </w:rPr>
        <w:t>կասեցնում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հրավերի</w:t>
      </w:r>
      <w:r w:rsidRPr="001C2E71">
        <w:rPr>
          <w:rFonts w:ascii="GHEA Grapalat" w:hAnsi="GHEA Grapalat"/>
          <w:sz w:val="20"/>
          <w:szCs w:val="20"/>
          <w:lang w:val="es-ES"/>
        </w:rPr>
        <w:t xml:space="preserve"> 12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10 </w:t>
      </w:r>
      <w:r w:rsidRPr="001C2E71">
        <w:rPr>
          <w:rFonts w:ascii="GHEA Grapalat" w:hAnsi="GHEA Grapalat" w:cs="GHEA Grapalat"/>
          <w:sz w:val="20"/>
          <w:szCs w:val="20"/>
        </w:rPr>
        <w:t>կետով</w:t>
      </w:r>
      <w:r w:rsidRPr="001C2E71">
        <w:rPr>
          <w:rFonts w:ascii="GHEA Grapalat" w:hAnsi="GHEA Grapalat"/>
          <w:sz w:val="20"/>
          <w:szCs w:val="20"/>
          <w:lang w:val="es-ES"/>
        </w:rPr>
        <w:t xml:space="preserve"> </w:t>
      </w:r>
      <w:r w:rsidRPr="001C2E71">
        <w:rPr>
          <w:rFonts w:ascii="GHEA Grapalat" w:hAnsi="GHEA Grapalat" w:cs="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հրապարակվելու</w:t>
      </w:r>
      <w:r w:rsidRPr="001C2E71">
        <w:rPr>
          <w:rFonts w:ascii="GHEA Grapalat" w:hAnsi="GHEA Grapalat"/>
          <w:sz w:val="20"/>
          <w:szCs w:val="20"/>
          <w:lang w:val="es-ES"/>
        </w:rPr>
        <w:t xml:space="preserve"> </w:t>
      </w:r>
      <w:r w:rsidRPr="001C2E71">
        <w:rPr>
          <w:rFonts w:ascii="GHEA Grapalat" w:hAnsi="GHEA Grapalat"/>
          <w:sz w:val="20"/>
          <w:szCs w:val="20"/>
        </w:rPr>
        <w:t>օրվանից</w:t>
      </w:r>
      <w:r w:rsidRPr="001C2E71">
        <w:rPr>
          <w:rFonts w:ascii="GHEA Grapalat" w:hAnsi="GHEA Grapalat"/>
          <w:sz w:val="20"/>
          <w:szCs w:val="20"/>
          <w:lang w:val="es-ES"/>
        </w:rPr>
        <w:t xml:space="preserve"> </w:t>
      </w:r>
      <w:r w:rsidRPr="001C2E71">
        <w:rPr>
          <w:rFonts w:ascii="GHEA Grapalat" w:hAnsi="GHEA Grapalat"/>
          <w:sz w:val="20"/>
          <w:szCs w:val="20"/>
        </w:rPr>
        <w:t>մինչև</w:t>
      </w:r>
      <w:r w:rsidRPr="001C2E71">
        <w:rPr>
          <w:rFonts w:ascii="GHEA Grapalat" w:hAnsi="GHEA Grapalat"/>
          <w:sz w:val="20"/>
          <w:szCs w:val="20"/>
          <w:lang w:val="es-ES"/>
        </w:rPr>
        <w:t xml:space="preserve"> </w:t>
      </w:r>
      <w:r w:rsidRPr="001C2E71">
        <w:rPr>
          <w:rFonts w:ascii="GHEA Grapalat" w:hAnsi="GHEA Grapalat"/>
          <w:sz w:val="20"/>
          <w:szCs w:val="20"/>
        </w:rPr>
        <w:t>վեճի</w:t>
      </w:r>
      <w:r w:rsidRPr="001C2E71">
        <w:rPr>
          <w:rFonts w:ascii="GHEA Grapalat" w:hAnsi="GHEA Grapalat"/>
          <w:sz w:val="20"/>
          <w:szCs w:val="20"/>
          <w:lang w:val="es-ES"/>
        </w:rPr>
        <w:t xml:space="preserve"> </w:t>
      </w:r>
      <w:r w:rsidRPr="001C2E71">
        <w:rPr>
          <w:rFonts w:ascii="GHEA Grapalat" w:hAnsi="GHEA Grapalat"/>
          <w:sz w:val="20"/>
          <w:szCs w:val="20"/>
        </w:rPr>
        <w:t>քննության</w:t>
      </w:r>
      <w:r w:rsidRPr="001C2E71">
        <w:rPr>
          <w:rFonts w:ascii="GHEA Grapalat" w:hAnsi="GHEA Grapalat"/>
          <w:sz w:val="20"/>
          <w:szCs w:val="20"/>
          <w:lang w:val="es-ES"/>
        </w:rPr>
        <w:t xml:space="preserve"> </w:t>
      </w:r>
      <w:r w:rsidRPr="001C2E71">
        <w:rPr>
          <w:rFonts w:ascii="GHEA Grapalat" w:hAnsi="GHEA Grapalat"/>
          <w:sz w:val="20"/>
          <w:szCs w:val="20"/>
        </w:rPr>
        <w:t>արդյունքներով</w:t>
      </w:r>
      <w:r w:rsidRPr="001C2E71">
        <w:rPr>
          <w:rFonts w:ascii="GHEA Grapalat" w:hAnsi="GHEA Grapalat"/>
          <w:sz w:val="20"/>
          <w:szCs w:val="20"/>
          <w:lang w:val="es-ES"/>
        </w:rPr>
        <w:t xml:space="preserve"> </w:t>
      </w:r>
      <w:r w:rsidRPr="001C2E71">
        <w:rPr>
          <w:rFonts w:ascii="GHEA Grapalat" w:hAnsi="GHEA Grapalat"/>
          <w:sz w:val="20"/>
          <w:szCs w:val="20"/>
        </w:rPr>
        <w:t>առաջին</w:t>
      </w:r>
      <w:r w:rsidRPr="001C2E71">
        <w:rPr>
          <w:rFonts w:ascii="GHEA Grapalat" w:hAnsi="GHEA Grapalat"/>
          <w:sz w:val="20"/>
          <w:szCs w:val="20"/>
          <w:lang w:val="es-ES"/>
        </w:rPr>
        <w:t xml:space="preserve"> </w:t>
      </w:r>
      <w:r w:rsidRPr="001C2E71">
        <w:rPr>
          <w:rFonts w:ascii="GHEA Grapalat" w:hAnsi="GHEA Grapalat"/>
          <w:sz w:val="20"/>
          <w:szCs w:val="20"/>
        </w:rPr>
        <w:t>ատյանի</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կայացրած</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մտնելու</w:t>
      </w:r>
      <w:r w:rsidRPr="001C2E71">
        <w:rPr>
          <w:rFonts w:ascii="GHEA Grapalat" w:hAnsi="GHEA Grapalat"/>
          <w:sz w:val="20"/>
          <w:szCs w:val="20"/>
          <w:lang w:val="es-ES"/>
        </w:rPr>
        <w:t xml:space="preserve"> </w:t>
      </w:r>
      <w:r w:rsidRPr="001C2E71">
        <w:rPr>
          <w:rFonts w:ascii="GHEA Grapalat" w:hAnsi="GHEA Grapalat"/>
          <w:sz w:val="20"/>
          <w:szCs w:val="20"/>
        </w:rPr>
        <w:t>օրը</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20</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Այն</w:t>
      </w:r>
      <w:r w:rsidRPr="001C2E71">
        <w:rPr>
          <w:rFonts w:ascii="GHEA Grapalat" w:hAnsi="GHEA Grapalat"/>
          <w:sz w:val="20"/>
          <w:szCs w:val="20"/>
          <w:lang w:val="es-ES"/>
        </w:rPr>
        <w:t xml:space="preserve"> </w:t>
      </w:r>
      <w:r w:rsidRPr="001C2E71">
        <w:rPr>
          <w:rFonts w:ascii="GHEA Grapalat" w:hAnsi="GHEA Grapalat"/>
          <w:sz w:val="20"/>
          <w:szCs w:val="20"/>
        </w:rPr>
        <w:t>դեպքերում</w:t>
      </w:r>
      <w:r w:rsidRPr="001C2E71">
        <w:rPr>
          <w:rFonts w:ascii="GHEA Grapalat" w:hAnsi="GHEA Grapalat"/>
          <w:sz w:val="20"/>
          <w:szCs w:val="20"/>
          <w:lang w:val="es-ES"/>
        </w:rPr>
        <w:t xml:space="preserve">, </w:t>
      </w:r>
      <w:r w:rsidRPr="001C2E71">
        <w:rPr>
          <w:rFonts w:ascii="GHEA Grapalat" w:hAnsi="GHEA Grapalat"/>
          <w:sz w:val="20"/>
          <w:szCs w:val="20"/>
        </w:rPr>
        <w:t>երբ</w:t>
      </w:r>
      <w:r w:rsidRPr="001C2E71">
        <w:rPr>
          <w:rFonts w:ascii="GHEA Grapalat" w:hAnsi="GHEA Grapalat"/>
          <w:sz w:val="20"/>
          <w:szCs w:val="20"/>
          <w:lang w:val="es-ES"/>
        </w:rPr>
        <w:t xml:space="preserve">, </w:t>
      </w:r>
      <w:r w:rsidRPr="001C2E71">
        <w:rPr>
          <w:rFonts w:ascii="GHEA Grapalat" w:hAnsi="GHEA Grapalat"/>
          <w:sz w:val="20"/>
          <w:szCs w:val="20"/>
        </w:rPr>
        <w:t>հանրային</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պաշտպանության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ազգային</w:t>
      </w:r>
      <w:r w:rsidRPr="001C2E71">
        <w:rPr>
          <w:rFonts w:ascii="GHEA Grapalat" w:hAnsi="GHEA Grapalat"/>
          <w:sz w:val="20"/>
          <w:szCs w:val="20"/>
          <w:lang w:val="es-ES"/>
        </w:rPr>
        <w:t xml:space="preserve"> </w:t>
      </w:r>
      <w:r w:rsidRPr="001C2E71">
        <w:rPr>
          <w:rFonts w:ascii="GHEA Grapalat" w:hAnsi="GHEA Grapalat"/>
          <w:sz w:val="20"/>
          <w:szCs w:val="20"/>
        </w:rPr>
        <w:t>անվտանգության</w:t>
      </w:r>
      <w:r w:rsidRPr="001C2E71">
        <w:rPr>
          <w:rFonts w:ascii="GHEA Grapalat" w:hAnsi="GHEA Grapalat"/>
          <w:sz w:val="20"/>
          <w:szCs w:val="20"/>
          <w:lang w:val="es-ES"/>
        </w:rPr>
        <w:t xml:space="preserve"> </w:t>
      </w:r>
      <w:r w:rsidRPr="001C2E71">
        <w:rPr>
          <w:rFonts w:ascii="GHEA Grapalat" w:hAnsi="GHEA Grapalat"/>
          <w:sz w:val="20"/>
          <w:szCs w:val="20"/>
        </w:rPr>
        <w:t>շահերից</w:t>
      </w:r>
      <w:r w:rsidRPr="001C2E71">
        <w:rPr>
          <w:rFonts w:ascii="GHEA Grapalat" w:hAnsi="GHEA Grapalat"/>
          <w:sz w:val="20"/>
          <w:szCs w:val="20"/>
          <w:lang w:val="es-ES"/>
        </w:rPr>
        <w:t xml:space="preserve"> </w:t>
      </w:r>
      <w:r w:rsidRPr="001C2E71">
        <w:rPr>
          <w:rFonts w:ascii="GHEA Grapalat" w:hAnsi="GHEA Grapalat"/>
          <w:sz w:val="20"/>
          <w:szCs w:val="20"/>
        </w:rPr>
        <w:t>ելնելով</w:t>
      </w:r>
      <w:r w:rsidRPr="001C2E71">
        <w:rPr>
          <w:rFonts w:ascii="GHEA Grapalat" w:hAnsi="GHEA Grapalat"/>
          <w:sz w:val="20"/>
          <w:szCs w:val="20"/>
          <w:lang w:val="es-ES"/>
        </w:rPr>
        <w:t xml:space="preserve">, </w:t>
      </w:r>
      <w:r w:rsidRPr="001C2E71">
        <w:rPr>
          <w:rFonts w:ascii="GHEA Grapalat" w:hAnsi="GHEA Grapalat"/>
          <w:sz w:val="20"/>
          <w:szCs w:val="20"/>
        </w:rPr>
        <w:t>անհրաժեշտ</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շարունակել</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գործընթացը</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Օրենքի</w:t>
      </w:r>
      <w:r w:rsidRPr="001C2E71">
        <w:rPr>
          <w:rFonts w:ascii="GHEA Grapalat" w:hAnsi="GHEA Grapalat"/>
          <w:sz w:val="20"/>
          <w:szCs w:val="20"/>
          <w:lang w:val="es-ES"/>
        </w:rPr>
        <w:t xml:space="preserve"> 2-</w:t>
      </w:r>
      <w:r w:rsidRPr="001C2E71">
        <w:rPr>
          <w:rFonts w:ascii="GHEA Grapalat" w:hAnsi="GHEA Grapalat"/>
          <w:sz w:val="20"/>
          <w:szCs w:val="20"/>
        </w:rPr>
        <w:t>րդ</w:t>
      </w:r>
      <w:r w:rsidRPr="001C2E71">
        <w:rPr>
          <w:rFonts w:ascii="GHEA Grapalat" w:hAnsi="GHEA Grapalat"/>
          <w:sz w:val="20"/>
          <w:szCs w:val="20"/>
          <w:lang w:val="es-ES"/>
        </w:rPr>
        <w:t xml:space="preserve"> </w:t>
      </w:r>
      <w:r w:rsidRPr="001C2E71">
        <w:rPr>
          <w:rFonts w:ascii="GHEA Grapalat" w:hAnsi="GHEA Grapalat"/>
          <w:sz w:val="20"/>
          <w:szCs w:val="20"/>
        </w:rPr>
        <w:t>հոդվածի</w:t>
      </w:r>
      <w:r w:rsidRPr="001C2E71">
        <w:rPr>
          <w:rFonts w:ascii="GHEA Grapalat" w:hAnsi="GHEA Grapalat"/>
          <w:sz w:val="20"/>
          <w:szCs w:val="20"/>
          <w:lang w:val="es-ES"/>
        </w:rPr>
        <w:t xml:space="preserve"> 1-</w:t>
      </w:r>
      <w:r w:rsidRPr="001C2E71">
        <w:rPr>
          <w:rFonts w:ascii="GHEA Grapalat" w:hAnsi="GHEA Grapalat"/>
          <w:sz w:val="20"/>
          <w:szCs w:val="20"/>
        </w:rPr>
        <w:t>ին</w:t>
      </w:r>
      <w:r w:rsidRPr="001C2E71">
        <w:rPr>
          <w:rFonts w:ascii="GHEA Grapalat" w:hAnsi="GHEA Grapalat"/>
          <w:sz w:val="20"/>
          <w:szCs w:val="20"/>
          <w:lang w:val="es-ES"/>
        </w:rPr>
        <w:t xml:space="preserve"> </w:t>
      </w:r>
      <w:r w:rsidRPr="001C2E71">
        <w:rPr>
          <w:rFonts w:ascii="GHEA Grapalat" w:hAnsi="GHEA Grapalat"/>
          <w:sz w:val="20"/>
          <w:szCs w:val="20"/>
        </w:rPr>
        <w:t>մասով</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մարմինների</w:t>
      </w:r>
      <w:r w:rsidRPr="001C2E71">
        <w:rPr>
          <w:rFonts w:ascii="GHEA Grapalat" w:hAnsi="GHEA Grapalat"/>
          <w:sz w:val="20"/>
          <w:szCs w:val="20"/>
          <w:lang w:val="es-ES"/>
        </w:rPr>
        <w:t xml:space="preserve"> </w:t>
      </w:r>
      <w:r w:rsidRPr="001C2E71">
        <w:rPr>
          <w:rFonts w:ascii="GHEA Grapalat" w:hAnsi="GHEA Grapalat"/>
          <w:sz w:val="20"/>
          <w:szCs w:val="20"/>
        </w:rPr>
        <w:t>ղեկավարների</w:t>
      </w:r>
      <w:r w:rsidRPr="001C2E71">
        <w:rPr>
          <w:rFonts w:ascii="GHEA Grapalat" w:hAnsi="GHEA Grapalat"/>
          <w:sz w:val="20"/>
          <w:szCs w:val="20"/>
          <w:lang w:val="es-ES"/>
        </w:rPr>
        <w:t xml:space="preserve">, </w:t>
      </w:r>
      <w:r w:rsidRPr="001C2E71">
        <w:rPr>
          <w:rFonts w:ascii="GHEA Grapalat" w:hAnsi="GHEA Grapalat"/>
          <w:sz w:val="20"/>
          <w:szCs w:val="20"/>
        </w:rPr>
        <w:t>իսկ</w:t>
      </w:r>
      <w:r w:rsidRPr="001C2E71">
        <w:rPr>
          <w:rFonts w:ascii="GHEA Grapalat" w:hAnsi="GHEA Grapalat"/>
          <w:sz w:val="20"/>
          <w:szCs w:val="20"/>
          <w:lang w:val="es-ES"/>
        </w:rPr>
        <w:t xml:space="preserve"> </w:t>
      </w:r>
      <w:r w:rsidRPr="001C2E71">
        <w:rPr>
          <w:rFonts w:ascii="GHEA Grapalat" w:hAnsi="GHEA Grapalat"/>
          <w:sz w:val="20"/>
          <w:szCs w:val="20"/>
        </w:rPr>
        <w:t>իրավաբանական</w:t>
      </w:r>
      <w:r w:rsidRPr="001C2E71">
        <w:rPr>
          <w:rFonts w:ascii="GHEA Grapalat" w:hAnsi="GHEA Grapalat"/>
          <w:sz w:val="20"/>
          <w:szCs w:val="20"/>
          <w:lang w:val="es-ES"/>
        </w:rPr>
        <w:t xml:space="preserve"> </w:t>
      </w:r>
      <w:r w:rsidRPr="001C2E71">
        <w:rPr>
          <w:rFonts w:ascii="GHEA Grapalat" w:hAnsi="GHEA Grapalat"/>
          <w:sz w:val="20"/>
          <w:szCs w:val="20"/>
        </w:rPr>
        <w:t>անձանց</w:t>
      </w:r>
      <w:r w:rsidRPr="001C2E71">
        <w:rPr>
          <w:rFonts w:ascii="GHEA Grapalat" w:hAnsi="GHEA Grapalat"/>
          <w:sz w:val="20"/>
          <w:szCs w:val="20"/>
          <w:lang w:val="es-ES"/>
        </w:rPr>
        <w:t xml:space="preserve"> </w:t>
      </w:r>
      <w:r w:rsidRPr="001C2E71">
        <w:rPr>
          <w:rFonts w:ascii="GHEA Grapalat" w:hAnsi="GHEA Grapalat"/>
          <w:sz w:val="20"/>
          <w:szCs w:val="20"/>
        </w:rPr>
        <w:t>դեպքում</w:t>
      </w:r>
      <w:r w:rsidRPr="001C2E71">
        <w:rPr>
          <w:rFonts w:ascii="GHEA Grapalat" w:hAnsi="GHEA Grapalat"/>
          <w:sz w:val="20"/>
          <w:szCs w:val="20"/>
          <w:lang w:val="es-ES"/>
        </w:rPr>
        <w:t xml:space="preserve"> </w:t>
      </w:r>
      <w:r w:rsidRPr="001C2E71">
        <w:rPr>
          <w:rFonts w:ascii="GHEA Grapalat" w:hAnsi="GHEA Grapalat"/>
          <w:sz w:val="20"/>
          <w:szCs w:val="20"/>
        </w:rPr>
        <w:t>գործադիր</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ղեկավարի</w:t>
      </w:r>
      <w:r w:rsidRPr="001C2E71">
        <w:rPr>
          <w:rFonts w:ascii="GHEA Grapalat" w:hAnsi="GHEA Grapalat"/>
          <w:sz w:val="20"/>
          <w:szCs w:val="20"/>
          <w:lang w:val="es-ES"/>
        </w:rPr>
        <w:t xml:space="preserve"> </w:t>
      </w:r>
      <w:r w:rsidRPr="001C2E71">
        <w:rPr>
          <w:rFonts w:ascii="GHEA Grapalat" w:hAnsi="GHEA Grapalat"/>
          <w:sz w:val="20"/>
          <w:szCs w:val="20"/>
        </w:rPr>
        <w:t>գրավոր</w:t>
      </w:r>
      <w:r w:rsidRPr="001C2E71">
        <w:rPr>
          <w:rFonts w:ascii="GHEA Grapalat" w:hAnsi="GHEA Grapalat"/>
          <w:sz w:val="20"/>
          <w:szCs w:val="20"/>
          <w:lang w:val="es-ES"/>
        </w:rPr>
        <w:t xml:space="preserve"> </w:t>
      </w:r>
      <w:r w:rsidRPr="001C2E71">
        <w:rPr>
          <w:rFonts w:ascii="GHEA Grapalat" w:hAnsi="GHEA Grapalat"/>
          <w:sz w:val="20"/>
          <w:szCs w:val="20"/>
        </w:rPr>
        <w:t>միջնորդության</w:t>
      </w:r>
      <w:r w:rsidRPr="001C2E71">
        <w:rPr>
          <w:rFonts w:ascii="GHEA Grapalat" w:hAnsi="GHEA Grapalat"/>
          <w:sz w:val="20"/>
          <w:szCs w:val="20"/>
          <w:lang w:val="es-ES"/>
        </w:rPr>
        <w:t xml:space="preserve"> </w:t>
      </w:r>
      <w:r w:rsidRPr="001C2E71">
        <w:rPr>
          <w:rFonts w:ascii="GHEA Grapalat" w:hAnsi="GHEA Grapalat"/>
          <w:sz w:val="20"/>
          <w:szCs w:val="20"/>
        </w:rPr>
        <w:t>հիման</w:t>
      </w:r>
      <w:r w:rsidRPr="001C2E71">
        <w:rPr>
          <w:rFonts w:ascii="GHEA Grapalat" w:hAnsi="GHEA Grapalat"/>
          <w:sz w:val="20"/>
          <w:szCs w:val="20"/>
          <w:lang w:val="es-ES"/>
        </w:rPr>
        <w:t xml:space="preserve"> </w:t>
      </w:r>
      <w:r w:rsidRPr="001C2E71">
        <w:rPr>
          <w:rFonts w:ascii="GHEA Grapalat" w:hAnsi="GHEA Grapalat"/>
          <w:sz w:val="20"/>
          <w:szCs w:val="20"/>
        </w:rPr>
        <w:t>վրա</w:t>
      </w:r>
      <w:r w:rsidRPr="001C2E71">
        <w:rPr>
          <w:rFonts w:ascii="GHEA Grapalat" w:hAnsi="GHEA Grapalat"/>
          <w:sz w:val="20"/>
          <w:szCs w:val="20"/>
          <w:lang w:val="es-ES"/>
        </w:rPr>
        <w:t xml:space="preserve"> </w:t>
      </w:r>
      <w:r w:rsidRPr="001C2E71">
        <w:rPr>
          <w:rFonts w:ascii="GHEA Grapalat" w:hAnsi="GHEA Grapalat"/>
          <w:sz w:val="20"/>
          <w:szCs w:val="20"/>
        </w:rPr>
        <w:t>կայացնում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գնման</w:t>
      </w:r>
      <w:r w:rsidRPr="001C2E71">
        <w:rPr>
          <w:rFonts w:ascii="GHEA Grapalat" w:hAnsi="GHEA Grapalat"/>
          <w:sz w:val="20"/>
          <w:szCs w:val="20"/>
          <w:lang w:val="es-ES"/>
        </w:rPr>
        <w:t xml:space="preserve"> </w:t>
      </w:r>
      <w:r w:rsidRPr="001C2E71">
        <w:rPr>
          <w:rFonts w:ascii="GHEA Grapalat" w:hAnsi="GHEA Grapalat"/>
          <w:sz w:val="20"/>
          <w:szCs w:val="20"/>
        </w:rPr>
        <w:t>գործընթացի</w:t>
      </w:r>
      <w:r w:rsidRPr="001C2E71">
        <w:rPr>
          <w:rFonts w:ascii="GHEA Grapalat" w:hAnsi="GHEA Grapalat"/>
          <w:sz w:val="20"/>
          <w:szCs w:val="20"/>
          <w:lang w:val="es-ES"/>
        </w:rPr>
        <w:t xml:space="preserve"> </w:t>
      </w:r>
      <w:r w:rsidRPr="001C2E71">
        <w:rPr>
          <w:rFonts w:ascii="GHEA Grapalat" w:hAnsi="GHEA Grapalat"/>
          <w:sz w:val="20"/>
          <w:szCs w:val="20"/>
        </w:rPr>
        <w:t>կասեցումը</w:t>
      </w:r>
      <w:r w:rsidRPr="001C2E71">
        <w:rPr>
          <w:rFonts w:ascii="GHEA Grapalat" w:hAnsi="GHEA Grapalat"/>
          <w:sz w:val="20"/>
          <w:szCs w:val="20"/>
          <w:lang w:val="es-ES"/>
        </w:rPr>
        <w:t xml:space="preserve"> </w:t>
      </w:r>
      <w:r w:rsidRPr="001C2E71">
        <w:rPr>
          <w:rFonts w:ascii="GHEA Grapalat" w:hAnsi="GHEA Grapalat"/>
          <w:sz w:val="20"/>
          <w:szCs w:val="20"/>
        </w:rPr>
        <w:t>վերացնելու</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որոշում</w:t>
      </w:r>
      <w:r w:rsidRPr="001C2E71">
        <w:rPr>
          <w:rFonts w:ascii="GHEA Grapalat" w:hAnsi="GHEA Grapalat"/>
          <w:sz w:val="20"/>
          <w:szCs w:val="20"/>
          <w:lang w:val="es-ES"/>
        </w:rPr>
        <w:t xml:space="preserve">: </w:t>
      </w:r>
      <w:r w:rsidRPr="001C2E71">
        <w:rPr>
          <w:rFonts w:ascii="GHEA Grapalat" w:hAnsi="GHEA Grapalat"/>
          <w:sz w:val="20"/>
          <w:szCs w:val="20"/>
        </w:rPr>
        <w:t>Դատարանը</w:t>
      </w:r>
      <w:r w:rsidRPr="001C2E71">
        <w:rPr>
          <w:rFonts w:ascii="GHEA Grapalat" w:hAnsi="GHEA Grapalat"/>
          <w:sz w:val="20"/>
          <w:szCs w:val="20"/>
          <w:lang w:val="es-ES"/>
        </w:rPr>
        <w:t xml:space="preserve"> </w:t>
      </w:r>
      <w:r w:rsidRPr="001C2E71">
        <w:rPr>
          <w:rFonts w:ascii="GHEA Grapalat" w:hAnsi="GHEA Grapalat"/>
          <w:sz w:val="20"/>
          <w:szCs w:val="20"/>
        </w:rPr>
        <w:t>սույն</w:t>
      </w:r>
      <w:r w:rsidRPr="001C2E71">
        <w:rPr>
          <w:rFonts w:ascii="GHEA Grapalat" w:hAnsi="GHEA Grapalat"/>
          <w:sz w:val="20"/>
          <w:szCs w:val="20"/>
          <w:lang w:val="es-ES"/>
        </w:rPr>
        <w:t xml:space="preserve"> </w:t>
      </w:r>
      <w:r w:rsidRPr="001C2E71">
        <w:rPr>
          <w:rFonts w:ascii="GHEA Grapalat" w:hAnsi="GHEA Grapalat"/>
          <w:sz w:val="20"/>
          <w:szCs w:val="20"/>
        </w:rPr>
        <w:t>կետով</w:t>
      </w:r>
      <w:r w:rsidRPr="001C2E71">
        <w:rPr>
          <w:rFonts w:ascii="GHEA Grapalat" w:hAnsi="GHEA Grapalat"/>
          <w:sz w:val="20"/>
          <w:szCs w:val="20"/>
          <w:lang w:val="es-ES"/>
        </w:rPr>
        <w:t xml:space="preserve"> </w:t>
      </w:r>
      <w:r w:rsidRPr="001C2E71">
        <w:rPr>
          <w:rFonts w:ascii="GHEA Grapalat" w:hAnsi="GHEA Grapalat"/>
          <w:sz w:val="20"/>
          <w:szCs w:val="20"/>
        </w:rPr>
        <w:t>նախատեսված</w:t>
      </w:r>
      <w:r w:rsidRPr="001C2E71">
        <w:rPr>
          <w:rFonts w:ascii="GHEA Grapalat" w:hAnsi="GHEA Grapalat"/>
          <w:sz w:val="20"/>
          <w:szCs w:val="20"/>
          <w:lang w:val="es-ES"/>
        </w:rPr>
        <w:t xml:space="preserve"> </w:t>
      </w:r>
      <w:r w:rsidRPr="001C2E71">
        <w:rPr>
          <w:rFonts w:ascii="GHEA Grapalat" w:hAnsi="GHEA Grapalat"/>
          <w:sz w:val="20"/>
          <w:szCs w:val="20"/>
        </w:rPr>
        <w:t>որոշումը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կայացման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ուղարկում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մարմինն</w:t>
      </w:r>
      <w:r w:rsidRPr="001C2E71">
        <w:rPr>
          <w:rFonts w:ascii="GHEA Grapalat" w:hAnsi="GHEA Grapalat"/>
          <w:sz w:val="20"/>
          <w:szCs w:val="20"/>
          <w:lang w:val="es-ES"/>
        </w:rPr>
        <w:t xml:space="preserve"> </w:t>
      </w:r>
      <w:r w:rsidRPr="001C2E71">
        <w:rPr>
          <w:rFonts w:ascii="GHEA Grapalat" w:hAnsi="GHEA Grapalat"/>
          <w:sz w:val="20"/>
          <w:szCs w:val="20"/>
        </w:rPr>
        <w:t>այդ</w:t>
      </w:r>
      <w:r w:rsidRPr="001C2E71">
        <w:rPr>
          <w:rFonts w:ascii="GHEA Grapalat" w:hAnsi="GHEA Grapalat"/>
          <w:sz w:val="20"/>
          <w:szCs w:val="20"/>
          <w:lang w:val="es-ES"/>
        </w:rPr>
        <w:t xml:space="preserve"> </w:t>
      </w:r>
      <w:r w:rsidRPr="001C2E71">
        <w:rPr>
          <w:rFonts w:ascii="GHEA Grapalat" w:hAnsi="GHEA Grapalat"/>
          <w:sz w:val="20"/>
          <w:szCs w:val="20"/>
        </w:rPr>
        <w:t>որոշումն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Calibri" w:hAnsi="Calibri" w:cs="Calibri"/>
          <w:sz w:val="20"/>
          <w:szCs w:val="20"/>
          <w:lang w:val="es-ES"/>
        </w:rPr>
        <w:t> </w:t>
      </w: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21</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ուժի</w:t>
      </w:r>
      <w:r w:rsidRPr="001C2E71">
        <w:rPr>
          <w:rFonts w:ascii="GHEA Grapalat" w:hAnsi="GHEA Grapalat"/>
          <w:sz w:val="20"/>
          <w:szCs w:val="20"/>
          <w:lang w:val="es-ES"/>
        </w:rPr>
        <w:t xml:space="preserve"> </w:t>
      </w:r>
      <w:r w:rsidRPr="001C2E71">
        <w:rPr>
          <w:rFonts w:ascii="GHEA Grapalat" w:hAnsi="GHEA Grapalat"/>
          <w:sz w:val="20"/>
          <w:szCs w:val="20"/>
        </w:rPr>
        <w:t>մեջ</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մտնում</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պահից</w:t>
      </w:r>
      <w:r w:rsidRPr="001C2E71">
        <w:rPr>
          <w:rFonts w:ascii="GHEA Grapalat" w:hAnsi="GHEA Grapalat"/>
          <w:sz w:val="20"/>
          <w:szCs w:val="20"/>
          <w:lang w:val="es-ES"/>
        </w:rPr>
        <w:t>:</w:t>
      </w:r>
    </w:p>
    <w:p w:rsidR="003B269F" w:rsidRPr="001C2E71"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12.22</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sz w:val="20"/>
          <w:szCs w:val="20"/>
        </w:rPr>
        <w:t>Պատվիրատուի</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գնահատող</w:t>
      </w:r>
      <w:r w:rsidRPr="001C2E71">
        <w:rPr>
          <w:rFonts w:ascii="GHEA Grapalat" w:hAnsi="GHEA Grapalat"/>
          <w:sz w:val="20"/>
          <w:szCs w:val="20"/>
          <w:lang w:val="es-ES"/>
        </w:rPr>
        <w:t xml:space="preserve"> </w:t>
      </w:r>
      <w:r w:rsidRPr="001C2E71">
        <w:rPr>
          <w:rFonts w:ascii="GHEA Grapalat" w:hAnsi="GHEA Grapalat"/>
          <w:sz w:val="20"/>
          <w:szCs w:val="20"/>
        </w:rPr>
        <w:t>հանձնաժողովի</w:t>
      </w:r>
      <w:r w:rsidRPr="001C2E71">
        <w:rPr>
          <w:rFonts w:ascii="GHEA Grapalat" w:hAnsi="GHEA Grapalat"/>
          <w:sz w:val="20"/>
          <w:szCs w:val="20"/>
          <w:lang w:val="es-ES"/>
        </w:rPr>
        <w:t xml:space="preserve"> </w:t>
      </w:r>
      <w:r w:rsidRPr="001C2E71">
        <w:rPr>
          <w:rFonts w:ascii="GHEA Grapalat" w:hAnsi="GHEA Grapalat"/>
          <w:sz w:val="20"/>
          <w:szCs w:val="20"/>
        </w:rPr>
        <w:t>գործողությունների</w:t>
      </w:r>
      <w:r w:rsidRPr="001C2E71">
        <w:rPr>
          <w:rFonts w:ascii="GHEA Grapalat" w:hAnsi="GHEA Grapalat"/>
          <w:sz w:val="20"/>
          <w:szCs w:val="20"/>
          <w:lang w:val="es-ES"/>
        </w:rPr>
        <w:t xml:space="preserve"> (</w:t>
      </w:r>
      <w:r w:rsidRPr="001C2E71">
        <w:rPr>
          <w:rFonts w:ascii="GHEA Grapalat" w:hAnsi="GHEA Grapalat"/>
          <w:sz w:val="20"/>
          <w:szCs w:val="20"/>
        </w:rPr>
        <w:t>անգործության</w:t>
      </w:r>
      <w:r w:rsidRPr="001C2E71">
        <w:rPr>
          <w:rFonts w:ascii="GHEA Grapalat" w:hAnsi="GHEA Grapalat"/>
          <w:sz w:val="20"/>
          <w:szCs w:val="20"/>
          <w:lang w:val="es-ES"/>
        </w:rPr>
        <w:t xml:space="preserve">) </w:t>
      </w:r>
      <w:r w:rsidRPr="001C2E71">
        <w:rPr>
          <w:rFonts w:ascii="GHEA Grapalat" w:hAnsi="GHEA Grapalat"/>
          <w:sz w:val="20"/>
          <w:szCs w:val="20"/>
        </w:rPr>
        <w:t>և</w:t>
      </w:r>
      <w:r w:rsidRPr="001C2E71">
        <w:rPr>
          <w:rFonts w:ascii="GHEA Grapalat" w:hAnsi="GHEA Grapalat"/>
          <w:sz w:val="20"/>
          <w:szCs w:val="20"/>
          <w:lang w:val="es-ES"/>
        </w:rPr>
        <w:t xml:space="preserve"> </w:t>
      </w:r>
      <w:r w:rsidRPr="001C2E71">
        <w:rPr>
          <w:rFonts w:ascii="GHEA Grapalat" w:hAnsi="GHEA Grapalat"/>
          <w:sz w:val="20"/>
          <w:szCs w:val="20"/>
        </w:rPr>
        <w:t>որոշումների</w:t>
      </w:r>
      <w:r w:rsidRPr="001C2E71">
        <w:rPr>
          <w:rFonts w:ascii="GHEA Grapalat" w:hAnsi="GHEA Grapalat"/>
          <w:sz w:val="20"/>
          <w:szCs w:val="20"/>
          <w:lang w:val="es-ES"/>
        </w:rPr>
        <w:t xml:space="preserve"> </w:t>
      </w:r>
      <w:r w:rsidRPr="001C2E71">
        <w:rPr>
          <w:rFonts w:ascii="GHEA Grapalat" w:hAnsi="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sz w:val="20"/>
          <w:szCs w:val="20"/>
        </w:rPr>
        <w:t>հետ</w:t>
      </w:r>
      <w:r w:rsidRPr="001C2E71">
        <w:rPr>
          <w:rFonts w:ascii="GHEA Grapalat" w:hAnsi="GHEA Grapalat"/>
          <w:sz w:val="20"/>
          <w:szCs w:val="20"/>
          <w:lang w:val="es-ES"/>
        </w:rPr>
        <w:t xml:space="preserve"> </w:t>
      </w:r>
      <w:r w:rsidRPr="001C2E71">
        <w:rPr>
          <w:rFonts w:ascii="GHEA Grapalat" w:hAnsi="GHEA Grapalat"/>
          <w:sz w:val="20"/>
          <w:szCs w:val="20"/>
        </w:rPr>
        <w:t>կապված</w:t>
      </w:r>
      <w:r w:rsidRPr="001C2E71">
        <w:rPr>
          <w:rFonts w:ascii="GHEA Grapalat" w:hAnsi="GHEA Grapalat"/>
          <w:sz w:val="20"/>
          <w:szCs w:val="20"/>
          <w:lang w:val="es-ES"/>
        </w:rPr>
        <w:t xml:space="preserve"> </w:t>
      </w:r>
      <w:r w:rsidRPr="001C2E71">
        <w:rPr>
          <w:rFonts w:ascii="GHEA Grapalat" w:hAnsi="GHEA Grapalat"/>
          <w:sz w:val="20"/>
          <w:szCs w:val="20"/>
        </w:rPr>
        <w:t>վեճերով</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ակտը</w:t>
      </w:r>
      <w:r w:rsidRPr="001C2E71">
        <w:rPr>
          <w:rFonts w:ascii="GHEA Grapalat" w:hAnsi="GHEA Grapalat"/>
          <w:sz w:val="20"/>
          <w:szCs w:val="20"/>
          <w:lang w:val="es-ES"/>
        </w:rPr>
        <w:t xml:space="preserve"> </w:t>
      </w:r>
      <w:r w:rsidRPr="001C2E71">
        <w:rPr>
          <w:rFonts w:ascii="GHEA Grapalat" w:hAnsi="GHEA Grapalat"/>
          <w:sz w:val="20"/>
          <w:szCs w:val="20"/>
        </w:rPr>
        <w:t>դրա</w:t>
      </w:r>
      <w:r w:rsidRPr="001C2E71">
        <w:rPr>
          <w:rFonts w:ascii="GHEA Grapalat" w:hAnsi="GHEA Grapalat"/>
          <w:sz w:val="20"/>
          <w:szCs w:val="20"/>
          <w:lang w:val="es-ES"/>
        </w:rPr>
        <w:t xml:space="preserve"> </w:t>
      </w:r>
      <w:r w:rsidRPr="001C2E71">
        <w:rPr>
          <w:rFonts w:ascii="GHEA Grapalat" w:hAnsi="GHEA Grapalat"/>
          <w:sz w:val="20"/>
          <w:szCs w:val="20"/>
        </w:rPr>
        <w:t>հրապարակման</w:t>
      </w:r>
      <w:r w:rsidRPr="001C2E71">
        <w:rPr>
          <w:rFonts w:ascii="GHEA Grapalat" w:hAnsi="GHEA Grapalat"/>
          <w:sz w:val="20"/>
          <w:szCs w:val="20"/>
          <w:lang w:val="es-ES"/>
        </w:rPr>
        <w:t xml:space="preserve"> </w:t>
      </w:r>
      <w:r w:rsidRPr="001C2E71">
        <w:rPr>
          <w:rFonts w:ascii="GHEA Grapalat" w:hAnsi="GHEA Grapalat"/>
          <w:sz w:val="20"/>
          <w:szCs w:val="20"/>
        </w:rPr>
        <w:t>օրն</w:t>
      </w:r>
      <w:r w:rsidRPr="001C2E71">
        <w:rPr>
          <w:rFonts w:ascii="GHEA Grapalat" w:hAnsi="GHEA Grapalat"/>
          <w:sz w:val="20"/>
          <w:szCs w:val="20"/>
          <w:lang w:val="es-ES"/>
        </w:rPr>
        <w:t xml:space="preserve"> </w:t>
      </w:r>
      <w:r w:rsidRPr="001C2E71">
        <w:rPr>
          <w:rFonts w:ascii="GHEA Grapalat" w:hAnsi="GHEA Grapalat"/>
          <w:sz w:val="20"/>
          <w:szCs w:val="20"/>
        </w:rPr>
        <w:t>ուղարկվում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մարմնի</w:t>
      </w:r>
      <w:r w:rsidRPr="001C2E71">
        <w:rPr>
          <w:rFonts w:ascii="GHEA Grapalat" w:hAnsi="GHEA Grapalat"/>
          <w:sz w:val="20"/>
          <w:szCs w:val="20"/>
          <w:lang w:val="es-ES"/>
        </w:rPr>
        <w:t xml:space="preserve"> </w:t>
      </w:r>
      <w:r w:rsidRPr="001C2E71">
        <w:rPr>
          <w:rFonts w:ascii="GHEA Grapalat" w:hAnsi="GHEA Grapalat"/>
          <w:sz w:val="20"/>
          <w:szCs w:val="20"/>
        </w:rPr>
        <w:t>պաշտոնական</w:t>
      </w:r>
      <w:r w:rsidRPr="001C2E71">
        <w:rPr>
          <w:rFonts w:ascii="GHEA Grapalat" w:hAnsi="GHEA Grapalat"/>
          <w:sz w:val="20"/>
          <w:szCs w:val="20"/>
          <w:lang w:val="es-ES"/>
        </w:rPr>
        <w:t xml:space="preserve"> </w:t>
      </w:r>
      <w:r w:rsidRPr="001C2E71">
        <w:rPr>
          <w:rFonts w:ascii="GHEA Grapalat" w:hAnsi="GHEA Grapalat"/>
          <w:sz w:val="20"/>
          <w:szCs w:val="20"/>
        </w:rPr>
        <w:t>էլեկտրոնային</w:t>
      </w:r>
      <w:r w:rsidRPr="001C2E71">
        <w:rPr>
          <w:rFonts w:ascii="GHEA Grapalat" w:hAnsi="GHEA Grapalat"/>
          <w:sz w:val="20"/>
          <w:szCs w:val="20"/>
          <w:lang w:val="es-ES"/>
        </w:rPr>
        <w:t xml:space="preserve"> </w:t>
      </w:r>
      <w:r w:rsidRPr="001C2E71">
        <w:rPr>
          <w:rFonts w:ascii="GHEA Grapalat" w:hAnsi="GHEA Grapalat"/>
          <w:sz w:val="20"/>
          <w:szCs w:val="20"/>
        </w:rPr>
        <w:t>փոստի</w:t>
      </w:r>
      <w:r w:rsidRPr="001C2E71">
        <w:rPr>
          <w:rFonts w:ascii="GHEA Grapalat" w:hAnsi="GHEA Grapalat"/>
          <w:sz w:val="20"/>
          <w:szCs w:val="20"/>
          <w:lang w:val="es-ES"/>
        </w:rPr>
        <w:t xml:space="preserve"> </w:t>
      </w:r>
      <w:r w:rsidRPr="001C2E71">
        <w:rPr>
          <w:rFonts w:ascii="GHEA Grapalat" w:hAnsi="GHEA Grapalat"/>
          <w:sz w:val="20"/>
          <w:szCs w:val="20"/>
        </w:rPr>
        <w:t>հասցեին</w:t>
      </w:r>
      <w:r w:rsidRPr="001C2E71">
        <w:rPr>
          <w:rFonts w:ascii="GHEA Grapalat" w:hAnsi="GHEA Grapalat"/>
          <w:sz w:val="20"/>
          <w:szCs w:val="20"/>
          <w:lang w:val="es-ES"/>
        </w:rPr>
        <w:t xml:space="preserve">: </w:t>
      </w:r>
      <w:r w:rsidRPr="001C2E71">
        <w:rPr>
          <w:rFonts w:ascii="GHEA Grapalat" w:hAnsi="GHEA Grapalat"/>
          <w:sz w:val="20"/>
          <w:szCs w:val="20"/>
        </w:rPr>
        <w:t>Լիազորված</w:t>
      </w:r>
      <w:r w:rsidRPr="001C2E71">
        <w:rPr>
          <w:rFonts w:ascii="GHEA Grapalat" w:hAnsi="GHEA Grapalat"/>
          <w:sz w:val="20"/>
          <w:szCs w:val="20"/>
          <w:lang w:val="es-ES"/>
        </w:rPr>
        <w:t xml:space="preserve"> </w:t>
      </w:r>
      <w:r w:rsidRPr="001C2E71">
        <w:rPr>
          <w:rFonts w:ascii="GHEA Grapalat" w:hAnsi="GHEA Grapalat"/>
          <w:sz w:val="20"/>
          <w:szCs w:val="20"/>
        </w:rPr>
        <w:t>մարմինը</w:t>
      </w:r>
      <w:r w:rsidRPr="001C2E71">
        <w:rPr>
          <w:rFonts w:ascii="GHEA Grapalat" w:hAnsi="GHEA Grapalat"/>
          <w:sz w:val="20"/>
          <w:szCs w:val="20"/>
          <w:lang w:val="es-ES"/>
        </w:rPr>
        <w:t xml:space="preserve"> </w:t>
      </w:r>
      <w:r w:rsidRPr="001C2E71">
        <w:rPr>
          <w:rFonts w:ascii="GHEA Grapalat" w:hAnsi="GHEA Grapalat"/>
          <w:sz w:val="20"/>
          <w:szCs w:val="20"/>
        </w:rPr>
        <w:t>դատարանի</w:t>
      </w:r>
      <w:r w:rsidRPr="001C2E71">
        <w:rPr>
          <w:rFonts w:ascii="GHEA Grapalat" w:hAnsi="GHEA Grapalat"/>
          <w:sz w:val="20"/>
          <w:szCs w:val="20"/>
          <w:lang w:val="es-ES"/>
        </w:rPr>
        <w:t xml:space="preserve"> </w:t>
      </w:r>
      <w:r w:rsidRPr="001C2E71">
        <w:rPr>
          <w:rFonts w:ascii="GHEA Grapalat" w:hAnsi="GHEA Grapalat"/>
          <w:sz w:val="20"/>
          <w:szCs w:val="20"/>
        </w:rPr>
        <w:t>վճռի</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մասը</w:t>
      </w:r>
      <w:r w:rsidRPr="001C2E71">
        <w:rPr>
          <w:rFonts w:ascii="GHEA Grapalat" w:hAnsi="GHEA Grapalat"/>
          <w:sz w:val="20"/>
          <w:szCs w:val="20"/>
          <w:lang w:val="es-ES"/>
        </w:rPr>
        <w:t xml:space="preserve"> </w:t>
      </w:r>
      <w:r w:rsidRPr="001C2E71">
        <w:rPr>
          <w:rFonts w:ascii="GHEA Grapalat" w:hAnsi="GHEA Grapalat"/>
          <w:sz w:val="20"/>
          <w:szCs w:val="20"/>
        </w:rPr>
        <w:t>կամ</w:t>
      </w:r>
      <w:r w:rsidRPr="001C2E71">
        <w:rPr>
          <w:rFonts w:ascii="GHEA Grapalat" w:hAnsi="GHEA Grapalat"/>
          <w:sz w:val="20"/>
          <w:szCs w:val="20"/>
          <w:lang w:val="es-ES"/>
        </w:rPr>
        <w:t xml:space="preserve"> </w:t>
      </w:r>
      <w:r w:rsidRPr="001C2E71">
        <w:rPr>
          <w:rFonts w:ascii="GHEA Grapalat" w:hAnsi="GHEA Grapalat"/>
          <w:sz w:val="20"/>
          <w:szCs w:val="20"/>
        </w:rPr>
        <w:t>այլ</w:t>
      </w:r>
      <w:r w:rsidRPr="001C2E71">
        <w:rPr>
          <w:rFonts w:ascii="GHEA Grapalat" w:hAnsi="GHEA Grapalat"/>
          <w:sz w:val="20"/>
          <w:szCs w:val="20"/>
          <w:lang w:val="es-ES"/>
        </w:rPr>
        <w:t xml:space="preserve"> </w:t>
      </w:r>
      <w:r w:rsidRPr="001C2E71">
        <w:rPr>
          <w:rFonts w:ascii="GHEA Grapalat" w:hAnsi="GHEA Grapalat"/>
          <w:sz w:val="20"/>
          <w:szCs w:val="20"/>
        </w:rPr>
        <w:t>եզրափակիչ</w:t>
      </w:r>
      <w:r w:rsidRPr="001C2E71">
        <w:rPr>
          <w:rFonts w:ascii="GHEA Grapalat" w:hAnsi="GHEA Grapalat"/>
          <w:sz w:val="20"/>
          <w:szCs w:val="20"/>
          <w:lang w:val="es-ES"/>
        </w:rPr>
        <w:t xml:space="preserve"> </w:t>
      </w:r>
      <w:r w:rsidRPr="001C2E71">
        <w:rPr>
          <w:rFonts w:ascii="GHEA Grapalat" w:hAnsi="GHEA Grapalat"/>
          <w:sz w:val="20"/>
          <w:szCs w:val="20"/>
        </w:rPr>
        <w:t>դատական</w:t>
      </w:r>
      <w:r w:rsidRPr="001C2E71">
        <w:rPr>
          <w:rFonts w:ascii="GHEA Grapalat" w:hAnsi="GHEA Grapalat"/>
          <w:sz w:val="20"/>
          <w:szCs w:val="20"/>
          <w:lang w:val="es-ES"/>
        </w:rPr>
        <w:t xml:space="preserve"> </w:t>
      </w:r>
      <w:r w:rsidRPr="001C2E71">
        <w:rPr>
          <w:rFonts w:ascii="GHEA Grapalat" w:hAnsi="GHEA Grapalat"/>
          <w:sz w:val="20"/>
          <w:szCs w:val="20"/>
        </w:rPr>
        <w:t>ակտն</w:t>
      </w:r>
      <w:r w:rsidRPr="001C2E71">
        <w:rPr>
          <w:rFonts w:ascii="GHEA Grapalat" w:hAnsi="GHEA Grapalat"/>
          <w:sz w:val="20"/>
          <w:szCs w:val="20"/>
          <w:lang w:val="es-ES"/>
        </w:rPr>
        <w:t xml:space="preserve"> </w:t>
      </w:r>
      <w:r w:rsidRPr="001C2E71">
        <w:rPr>
          <w:rFonts w:ascii="GHEA Grapalat" w:hAnsi="GHEA Grapalat"/>
          <w:sz w:val="20"/>
          <w:szCs w:val="20"/>
        </w:rPr>
        <w:t>անհապաղ</w:t>
      </w:r>
      <w:r w:rsidRPr="001C2E71">
        <w:rPr>
          <w:rFonts w:ascii="GHEA Grapalat" w:hAnsi="GHEA Grapalat"/>
          <w:sz w:val="20"/>
          <w:szCs w:val="20"/>
          <w:lang w:val="es-ES"/>
        </w:rPr>
        <w:t xml:space="preserve"> </w:t>
      </w:r>
      <w:r w:rsidRPr="001C2E71">
        <w:rPr>
          <w:rFonts w:ascii="GHEA Grapalat" w:hAnsi="GHEA Grapalat"/>
          <w:sz w:val="20"/>
          <w:szCs w:val="20"/>
        </w:rPr>
        <w:t>հրապարակում</w:t>
      </w:r>
      <w:r w:rsidRPr="001C2E71">
        <w:rPr>
          <w:rFonts w:ascii="GHEA Grapalat" w:hAnsi="GHEA Grapalat"/>
          <w:sz w:val="20"/>
          <w:szCs w:val="20"/>
          <w:lang w:val="es-ES"/>
        </w:rPr>
        <w:t xml:space="preserve"> </w:t>
      </w:r>
      <w:r w:rsidRPr="001C2E71">
        <w:rPr>
          <w:rFonts w:ascii="GHEA Grapalat" w:hAnsi="GHEA Grapalat"/>
          <w:sz w:val="20"/>
          <w:szCs w:val="20"/>
        </w:rPr>
        <w:t>է</w:t>
      </w:r>
      <w:r w:rsidRPr="001C2E71">
        <w:rPr>
          <w:rFonts w:ascii="GHEA Grapalat" w:hAnsi="GHEA Grapalat"/>
          <w:sz w:val="20"/>
          <w:szCs w:val="20"/>
          <w:lang w:val="es-ES"/>
        </w:rPr>
        <w:t xml:space="preserve"> </w:t>
      </w:r>
      <w:r w:rsidRPr="001C2E71">
        <w:rPr>
          <w:rFonts w:ascii="GHEA Grapalat" w:hAnsi="GHEA Grapalat"/>
          <w:sz w:val="20"/>
          <w:szCs w:val="20"/>
        </w:rPr>
        <w:t>տեղեկագրում</w:t>
      </w:r>
      <w:r w:rsidRPr="001C2E71">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1C2E71">
        <w:rPr>
          <w:rFonts w:ascii="GHEA Grapalat" w:hAnsi="GHEA Grapalat"/>
          <w:sz w:val="20"/>
          <w:szCs w:val="20"/>
          <w:lang w:val="es-ES"/>
        </w:rPr>
        <w:t>12</w:t>
      </w:r>
      <w:r w:rsidRPr="001C2E71">
        <w:rPr>
          <w:rFonts w:ascii="Cambria Math" w:hAnsi="Cambria Math" w:cs="Cambria Math"/>
          <w:sz w:val="20"/>
          <w:szCs w:val="20"/>
          <w:lang w:val="es-ES"/>
        </w:rPr>
        <w:t>․</w:t>
      </w:r>
      <w:r w:rsidRPr="001C2E71">
        <w:rPr>
          <w:rFonts w:ascii="GHEA Grapalat" w:hAnsi="GHEA Grapalat"/>
          <w:sz w:val="20"/>
          <w:szCs w:val="20"/>
          <w:lang w:val="es-ES"/>
        </w:rPr>
        <w:t>23</w:t>
      </w:r>
      <w:r w:rsidRPr="001C2E71">
        <w:rPr>
          <w:rFonts w:ascii="Cambria Math" w:hAnsi="Cambria Math" w:cs="Cambria Math"/>
          <w:sz w:val="20"/>
          <w:szCs w:val="20"/>
          <w:lang w:val="es-ES"/>
        </w:rPr>
        <w:t>․</w:t>
      </w:r>
      <w:r w:rsidRPr="001C2E71">
        <w:rPr>
          <w:rFonts w:ascii="GHEA Grapalat" w:hAnsi="GHEA Grapalat"/>
          <w:sz w:val="20"/>
          <w:szCs w:val="20"/>
          <w:lang w:val="es-ES"/>
        </w:rPr>
        <w:t xml:space="preserve"> </w:t>
      </w:r>
      <w:r w:rsidRPr="001C2E71">
        <w:rPr>
          <w:rFonts w:ascii="GHEA Grapalat" w:hAnsi="GHEA Grapalat" w:cs="GHEA Grapalat"/>
          <w:sz w:val="20"/>
          <w:szCs w:val="20"/>
        </w:rPr>
        <w:t>Բողոքարկման</w:t>
      </w:r>
      <w:r w:rsidRPr="001C2E71">
        <w:rPr>
          <w:rFonts w:ascii="GHEA Grapalat" w:hAnsi="GHEA Grapalat"/>
          <w:sz w:val="20"/>
          <w:szCs w:val="20"/>
          <w:lang w:val="es-ES"/>
        </w:rPr>
        <w:t xml:space="preserve"> </w:t>
      </w:r>
      <w:r w:rsidRPr="001C2E71">
        <w:rPr>
          <w:rFonts w:ascii="GHEA Grapalat" w:hAnsi="GHEA Grapalat" w:cs="GHEA Grapalat"/>
          <w:sz w:val="20"/>
          <w:szCs w:val="20"/>
        </w:rPr>
        <w:t>համար</w:t>
      </w:r>
      <w:r w:rsidRPr="001C2E71">
        <w:rPr>
          <w:rFonts w:ascii="GHEA Grapalat" w:hAnsi="GHEA Grapalat"/>
          <w:sz w:val="20"/>
          <w:szCs w:val="20"/>
          <w:lang w:val="es-ES"/>
        </w:rPr>
        <w:t xml:space="preserve"> </w:t>
      </w:r>
      <w:r w:rsidRPr="001C2E71">
        <w:rPr>
          <w:rFonts w:ascii="GHEA Grapalat" w:hAnsi="GHEA Grapalat" w:cs="GHEA Grapalat"/>
          <w:sz w:val="20"/>
          <w:szCs w:val="20"/>
        </w:rPr>
        <w:t>գանձվող</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տուրքերի</w:t>
      </w:r>
      <w:r w:rsidRPr="001C2E71">
        <w:rPr>
          <w:rFonts w:ascii="GHEA Grapalat" w:hAnsi="GHEA Grapalat"/>
          <w:sz w:val="20"/>
          <w:szCs w:val="20"/>
          <w:lang w:val="es-ES"/>
        </w:rPr>
        <w:t xml:space="preserve"> </w:t>
      </w:r>
      <w:r w:rsidRPr="001C2E71">
        <w:rPr>
          <w:rFonts w:ascii="GHEA Grapalat" w:hAnsi="GHEA Grapalat"/>
          <w:sz w:val="20"/>
          <w:szCs w:val="20"/>
        </w:rPr>
        <w:t>դրույքաչափերը</w:t>
      </w:r>
      <w:r w:rsidRPr="001C2E71">
        <w:rPr>
          <w:rFonts w:ascii="GHEA Grapalat" w:hAnsi="GHEA Grapalat"/>
          <w:sz w:val="20"/>
          <w:szCs w:val="20"/>
          <w:lang w:val="es-ES"/>
        </w:rPr>
        <w:t xml:space="preserve"> </w:t>
      </w:r>
      <w:r w:rsidRPr="001C2E71">
        <w:rPr>
          <w:rFonts w:ascii="GHEA Grapalat" w:hAnsi="GHEA Grapalat"/>
          <w:sz w:val="20"/>
          <w:szCs w:val="20"/>
        </w:rPr>
        <w:t>սահմանված</w:t>
      </w:r>
      <w:r w:rsidRPr="001C2E71">
        <w:rPr>
          <w:rFonts w:ascii="GHEA Grapalat" w:hAnsi="GHEA Grapalat"/>
          <w:sz w:val="20"/>
          <w:szCs w:val="20"/>
          <w:lang w:val="es-ES"/>
        </w:rPr>
        <w:t xml:space="preserve"> </w:t>
      </w:r>
      <w:r w:rsidRPr="001C2E71">
        <w:rPr>
          <w:rFonts w:ascii="GHEA Grapalat" w:hAnsi="GHEA Grapalat"/>
          <w:sz w:val="20"/>
          <w:szCs w:val="20"/>
        </w:rPr>
        <w:t>են</w:t>
      </w:r>
      <w:r w:rsidRPr="001C2E71">
        <w:rPr>
          <w:rFonts w:ascii="GHEA Grapalat" w:hAnsi="GHEA Grapalat"/>
          <w:sz w:val="20"/>
          <w:szCs w:val="20"/>
          <w:lang w:val="es-ES"/>
        </w:rPr>
        <w:t xml:space="preserve"> «</w:t>
      </w:r>
      <w:r w:rsidRPr="001C2E71">
        <w:rPr>
          <w:rFonts w:ascii="GHEA Grapalat" w:hAnsi="GHEA Grapalat"/>
          <w:sz w:val="20"/>
          <w:szCs w:val="20"/>
        </w:rPr>
        <w:t>Պետական</w:t>
      </w:r>
      <w:r w:rsidRPr="001C2E71">
        <w:rPr>
          <w:rFonts w:ascii="GHEA Grapalat" w:hAnsi="GHEA Grapalat"/>
          <w:sz w:val="20"/>
          <w:szCs w:val="20"/>
          <w:lang w:val="es-ES"/>
        </w:rPr>
        <w:t xml:space="preserve"> </w:t>
      </w:r>
      <w:r w:rsidRPr="001C2E71">
        <w:rPr>
          <w:rFonts w:ascii="GHEA Grapalat" w:hAnsi="GHEA Grapalat"/>
          <w:sz w:val="20"/>
          <w:szCs w:val="20"/>
        </w:rPr>
        <w:t>տուրքի</w:t>
      </w:r>
      <w:r w:rsidRPr="001C2E71">
        <w:rPr>
          <w:rFonts w:ascii="GHEA Grapalat" w:hAnsi="GHEA Grapalat"/>
          <w:sz w:val="20"/>
          <w:szCs w:val="20"/>
          <w:lang w:val="es-ES"/>
        </w:rPr>
        <w:t xml:space="preserve"> </w:t>
      </w:r>
      <w:r w:rsidRPr="001C2E71">
        <w:rPr>
          <w:rFonts w:ascii="GHEA Grapalat" w:hAnsi="GHEA Grapalat"/>
          <w:sz w:val="20"/>
          <w:szCs w:val="20"/>
        </w:rPr>
        <w:t>մասին</w:t>
      </w:r>
      <w:r w:rsidRPr="001C2E71">
        <w:rPr>
          <w:rFonts w:ascii="GHEA Grapalat" w:hAnsi="GHEA Grapalat"/>
          <w:sz w:val="20"/>
          <w:szCs w:val="20"/>
          <w:lang w:val="es-ES"/>
        </w:rPr>
        <w:t xml:space="preserve">» </w:t>
      </w:r>
      <w:r w:rsidRPr="001C2E71">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DC1BEA" w:rsidP="00EF3662">
      <w:pPr>
        <w:pStyle w:val="BodyText"/>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Ա</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Յ</w:t>
      </w:r>
      <w:r w:rsidR="00096865" w:rsidRPr="00DC1BEA">
        <w:rPr>
          <w:rFonts w:ascii="GHEA Grapalat" w:hAnsi="GHEA Grapalat" w:cs="Sylfaen"/>
          <w:b/>
          <w:szCs w:val="22"/>
          <w:lang w:val="es-ES"/>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FootnoteReference"/>
          <w:rFonts w:ascii="GHEA Grapalat" w:hAnsi="GHEA Grapalat" w:cs="Sylfaen"/>
          <w:color w:val="FFFFFF"/>
          <w:sz w:val="20"/>
          <w:szCs w:val="24"/>
          <w:lang w:val="af-ZA" w:eastAsia="en-US"/>
        </w:rPr>
        <w:footnoteReference w:id="4"/>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D81042" w:rsidRPr="00D81042">
        <w:rPr>
          <w:rFonts w:ascii="GHEA Grapalat" w:hAnsi="GHEA Grapalat"/>
          <w:b/>
          <w:sz w:val="20"/>
          <w:szCs w:val="20"/>
          <w:lang w:val="es-ES"/>
        </w:rPr>
        <w:t>1</w:t>
      </w:r>
      <w:r w:rsidR="00A855A7" w:rsidRPr="00D81042">
        <w:rPr>
          <w:rFonts w:ascii="GHEA Grapalat" w:hAnsi="GHEA Grapalat"/>
          <w:b/>
          <w:sz w:val="20"/>
          <w:szCs w:val="20"/>
          <w:lang w:val="es-ES"/>
        </w:rPr>
        <w:t xml:space="preserve"> </w:t>
      </w:r>
      <w:r w:rsidRPr="00D81042">
        <w:rPr>
          <w:rFonts w:ascii="GHEA Grapalat" w:hAnsi="GHEA Grapalat"/>
          <w:b/>
          <w:sz w:val="20"/>
          <w:szCs w:val="20"/>
        </w:rPr>
        <w:t>օրինակ</w:t>
      </w:r>
      <w:r w:rsidRPr="002466BB">
        <w:rPr>
          <w:rFonts w:ascii="GHEA Grapalat" w:hAnsi="GHEA Grapalat"/>
          <w:b/>
          <w:sz w:val="20"/>
          <w:szCs w:val="20"/>
          <w:lang w:val="es-ES"/>
        </w:rPr>
        <w:t xml:space="preserve"> </w:t>
      </w:r>
      <w:r w:rsidRPr="002466BB">
        <w:rPr>
          <w:rFonts w:ascii="GHEA Grapalat" w:hAnsi="GHEA Grapalat" w:cs="Sylfaen"/>
          <w:b/>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6546D4" w:rsidRPr="00A71D81" w:rsidRDefault="006546D4" w:rsidP="006546D4">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rsidR="006546D4" w:rsidRPr="00A71D81" w:rsidRDefault="006546D4" w:rsidP="006546D4">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6546D4" w:rsidRPr="00A71D81" w:rsidRDefault="006546D4" w:rsidP="006546D4">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rsidR="006546D4" w:rsidRPr="00A71D81" w:rsidRDefault="006546D4" w:rsidP="006546D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rsidR="00B2572B" w:rsidRPr="00A71D81" w:rsidRDefault="00B2572B" w:rsidP="00EF3662">
      <w:pPr>
        <w:pStyle w:val="Heading6"/>
        <w:jc w:val="center"/>
        <w:rPr>
          <w:rFonts w:ascii="GHEA Grapalat" w:hAnsi="GHEA Grapalat" w:cs="Arial"/>
          <w:color w:val="auto"/>
          <w:sz w:val="24"/>
          <w:szCs w:val="24"/>
          <w:lang w:val="es-ES"/>
        </w:rPr>
      </w:pP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8B4582" w:rsidRDefault="006546D4" w:rsidP="00D333E9">
      <w:pPr>
        <w:jc w:val="both"/>
        <w:rPr>
          <w:rFonts w:ascii="GHEA Grapalat" w:hAnsi="GHEA Grapalat" w:cs="Arial"/>
          <w:sz w:val="20"/>
          <w:szCs w:val="20"/>
          <w:lang w:val="es-ES"/>
        </w:rPr>
      </w:pPr>
      <w:r w:rsidRPr="001F3811">
        <w:rPr>
          <w:rFonts w:ascii="GHEA Grapalat" w:hAnsi="GHEA Grapalat"/>
          <w:sz w:val="20"/>
          <w:szCs w:val="20"/>
          <w:lang w:val="hy-AM"/>
        </w:rPr>
        <w:t>ԱՆ «ՀՎԿ ԱԶԳԱՅԻՆ ԿԵՆՏՐՈՆ» ՊՈԱԿ</w:t>
      </w:r>
      <w:r w:rsidRPr="001F3811">
        <w:rPr>
          <w:rFonts w:ascii="GHEA Grapalat" w:hAnsi="GHEA Grapalat"/>
          <w:sz w:val="20"/>
          <w:szCs w:val="20"/>
          <w:lang w:val="es-ES"/>
        </w:rPr>
        <w:t>-</w:t>
      </w:r>
      <w:r w:rsidRPr="001F3811">
        <w:rPr>
          <w:rFonts w:ascii="GHEA Grapalat" w:hAnsi="GHEA Grapalat" w:cs="Sylfaen"/>
          <w:sz w:val="20"/>
          <w:szCs w:val="20"/>
          <w:lang w:val="es-ES"/>
        </w:rPr>
        <w:t>ի կողմից</w:t>
      </w:r>
      <w:r w:rsidRPr="001F3811">
        <w:rPr>
          <w:rFonts w:ascii="GHEA Grapalat" w:hAnsi="GHEA Grapalat"/>
          <w:sz w:val="20"/>
          <w:szCs w:val="20"/>
          <w:lang w:val="es-ES"/>
        </w:rPr>
        <w:t xml:space="preserve"> </w:t>
      </w:r>
      <w:r w:rsidRPr="001F3811">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Pr="001F3811">
        <w:rPr>
          <w:rFonts w:ascii="GHEA Grapalat" w:hAnsi="GHEA Grapalat"/>
          <w:b/>
          <w:color w:val="000000"/>
          <w:sz w:val="20"/>
          <w:szCs w:val="20"/>
          <w:lang w:val="hy-AM"/>
        </w:rPr>
        <w:t>»</w:t>
      </w:r>
      <w:r w:rsidRPr="001D18DF">
        <w:rPr>
          <w:rFonts w:ascii="GHEA Grapalat" w:hAnsi="GHEA Grapalat"/>
          <w:sz w:val="20"/>
          <w:szCs w:val="20"/>
          <w:lang w:val="es-ES"/>
        </w:rPr>
        <w:t xml:space="preserve"> </w:t>
      </w:r>
      <w:r w:rsidRPr="001D18DF">
        <w:rPr>
          <w:rFonts w:ascii="GHEA Grapalat" w:hAnsi="GHEA Grapalat" w:cs="Sylfaen"/>
          <w:sz w:val="20"/>
          <w:szCs w:val="20"/>
          <w:lang w:val="es-ES"/>
        </w:rPr>
        <w:t>ծածկագրով հայտարարված</w:t>
      </w:r>
      <w:r w:rsidR="00E320A5">
        <w:rPr>
          <w:rFonts w:ascii="GHEA Grapalat" w:hAnsi="GHEA Grapalat" w:cs="Sylfaen"/>
          <w:sz w:val="20"/>
          <w:szCs w:val="20"/>
          <w:lang w:val="es-ES"/>
        </w:rPr>
        <w:t xml:space="preserve"> </w:t>
      </w:r>
      <w:r>
        <w:rPr>
          <w:rFonts w:ascii="GHEA Grapalat" w:hAnsi="GHEA Grapalat" w:cs="Sylfaen"/>
          <w:sz w:val="20"/>
          <w:szCs w:val="20"/>
          <w:lang w:val="hy-AM"/>
        </w:rPr>
        <w:t>գնանշման հարցման</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p>
    <w:p w:rsidR="008B4582" w:rsidRDefault="00D333E9" w:rsidP="00D333E9">
      <w:pPr>
        <w:jc w:val="both"/>
        <w:rPr>
          <w:rFonts w:ascii="GHEA Grapalat" w:hAnsi="GHEA Grapalat" w:cs="Arial"/>
          <w:sz w:val="20"/>
          <w:szCs w:val="20"/>
          <w:lang w:val="es-ES"/>
        </w:rPr>
      </w:pPr>
      <w:r>
        <w:rPr>
          <w:rFonts w:ascii="GHEA Grapalat" w:hAnsi="GHEA Grapalat" w:cs="Arial"/>
          <w:sz w:val="20"/>
          <w:szCs w:val="20"/>
          <w:lang w:val="es-ES"/>
        </w:rPr>
        <w:t xml:space="preserve">                                                               </w:t>
      </w:r>
      <w:r w:rsidR="00B2572B" w:rsidRPr="00A71D81">
        <w:rPr>
          <w:rFonts w:ascii="GHEA Grapalat" w:hAnsi="GHEA Grapalat" w:cs="Arial"/>
          <w:sz w:val="20"/>
          <w:szCs w:val="20"/>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gramStart"/>
      <w:r w:rsidRPr="00A71D81">
        <w:rPr>
          <w:rFonts w:ascii="GHEA Grapalat" w:hAnsi="GHEA Grapalat" w:cs="Sylfaen"/>
          <w:sz w:val="20"/>
          <w:szCs w:val="20"/>
          <w:lang w:val="es-ES"/>
        </w:rPr>
        <w:t>չափաբաժիններին</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00D50E2B">
        <w:rPr>
          <w:rFonts w:ascii="GHEA Grapalat" w:hAnsi="GHEA Grapalat"/>
          <w:sz w:val="20"/>
          <w:szCs w:val="20"/>
          <w:u w:val="single"/>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6C3873" w:rsidRPr="00A71D81" w:rsidRDefault="006C3873" w:rsidP="00975F7E">
      <w:pPr>
        <w:ind w:firstLine="709"/>
        <w:jc w:val="both"/>
        <w:rPr>
          <w:rFonts w:ascii="GHEA Grapalat" w:hAnsi="GHEA Grapalat"/>
          <w:sz w:val="20"/>
          <w:lang w:val="es-ES"/>
        </w:rPr>
      </w:pPr>
      <w:r w:rsidRPr="00A71D81">
        <w:rPr>
          <w:rFonts w:ascii="GHEA Grapalat" w:hAnsi="GHEA Grapalat" w:cs="Arial"/>
          <w:sz w:val="20"/>
          <w:szCs w:val="20"/>
          <w:lang w:val="es-ES"/>
        </w:rPr>
        <w:t>Սույնով</w:t>
      </w:r>
      <w:r w:rsidRPr="00A71D81">
        <w:rPr>
          <w:rFonts w:ascii="GHEA Grapalat" w:hAnsi="GHEA Grapalat"/>
          <w:sz w:val="20"/>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es-ES"/>
        </w:rPr>
        <w:t xml:space="preserve">                         </w:t>
      </w:r>
      <w:r w:rsidRPr="00A71D81">
        <w:rPr>
          <w:rFonts w:ascii="GHEA Grapalat" w:hAnsi="GHEA Grapalat"/>
          <w:sz w:val="20"/>
          <w:u w:val="single"/>
          <w:lang w:val="hy-AM"/>
        </w:rPr>
        <w:t xml:space="preserve">          </w:t>
      </w:r>
      <w:r w:rsidRPr="00A71D81">
        <w:rPr>
          <w:rFonts w:ascii="GHEA Grapalat" w:hAnsi="GHEA Grapalat"/>
          <w:lang w:val="hy-AM"/>
        </w:rPr>
        <w:t>-</w:t>
      </w:r>
      <w:r w:rsidRPr="00A71D81">
        <w:rPr>
          <w:rFonts w:ascii="GHEA Grapalat" w:hAnsi="GHEA Grapalat" w:cs="Arial"/>
          <w:sz w:val="20"/>
          <w:szCs w:val="20"/>
          <w:lang w:val="es-ES"/>
        </w:rPr>
        <w:t>ն հայտարարում և հավաստում է, որ՝</w:t>
      </w:r>
      <w:r w:rsidRPr="00A71D81">
        <w:rPr>
          <w:rFonts w:ascii="GHEA Grapalat" w:hAnsi="GHEA Grapalat" w:cs="Arial"/>
          <w:lang w:val="hy-AM"/>
        </w:rPr>
        <w:t xml:space="preserve"> </w:t>
      </w:r>
    </w:p>
    <w:p w:rsidR="006C3873" w:rsidRPr="00A71D81" w:rsidRDefault="006C3873" w:rsidP="00975F7E">
      <w:pPr>
        <w:jc w:val="both"/>
        <w:rPr>
          <w:rFonts w:ascii="GHEA Grapalat" w:hAnsi="GHEA Grapalat"/>
          <w:i/>
          <w:sz w:val="16"/>
          <w:vertAlign w:val="superscript"/>
          <w:lang w:val="es-ES"/>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es-ES"/>
        </w:rPr>
        <w:t xml:space="preserve">                                    </w:t>
      </w:r>
      <w:r w:rsidRPr="00A71D81">
        <w:rPr>
          <w:rFonts w:ascii="GHEA Grapalat" w:hAnsi="GHEA Grapalat" w:cs="Sylfaen"/>
          <w:vertAlign w:val="superscript"/>
          <w:lang w:val="hy-AM"/>
        </w:rPr>
        <w:t>մասնակցի անվանում</w:t>
      </w:r>
    </w:p>
    <w:p w:rsidR="004B7C30" w:rsidRPr="00A71D81" w:rsidRDefault="006C3873" w:rsidP="00975F7E">
      <w:pPr>
        <w:ind w:firstLine="708"/>
        <w:jc w:val="both"/>
        <w:rPr>
          <w:rFonts w:ascii="GHEA Grapalat" w:hAnsi="GHEA Grapalat" w:cs="Sylfaen"/>
          <w:sz w:val="20"/>
          <w:lang w:val="hy-AM"/>
        </w:rPr>
      </w:pPr>
      <w:r w:rsidRPr="00A71D81">
        <w:rPr>
          <w:rFonts w:ascii="GHEA Grapalat" w:hAnsi="GHEA Grapalat" w:cs="Arial"/>
          <w:sz w:val="20"/>
          <w:szCs w:val="20"/>
          <w:lang w:val="es-ES"/>
        </w:rPr>
        <w:t xml:space="preserve">1) </w:t>
      </w:r>
      <w:r w:rsidR="00BE788A" w:rsidRPr="00A71D81">
        <w:rPr>
          <w:rFonts w:ascii="GHEA Grapalat" w:hAnsi="GHEA Grapalat" w:cs="Arial"/>
          <w:sz w:val="20"/>
          <w:szCs w:val="20"/>
          <w:lang w:val="es-ES"/>
        </w:rPr>
        <w:t xml:space="preserve">բավարարում է </w:t>
      </w:r>
      <w:r w:rsidR="00BE788A" w:rsidRPr="001F3811">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00BE788A" w:rsidRPr="001F3811">
        <w:rPr>
          <w:rFonts w:ascii="GHEA Grapalat" w:hAnsi="GHEA Grapalat"/>
          <w:b/>
          <w:color w:val="000000"/>
          <w:sz w:val="20"/>
          <w:szCs w:val="20"/>
          <w:lang w:val="hy-AM"/>
        </w:rPr>
        <w:t>»</w:t>
      </w:r>
      <w:r w:rsidR="00BE788A">
        <w:rPr>
          <w:rFonts w:ascii="GHEA Grapalat" w:hAnsi="GHEA Grapalat"/>
          <w:b/>
          <w:color w:val="000000"/>
          <w:sz w:val="20"/>
          <w:szCs w:val="20"/>
          <w:lang w:val="hy-AM"/>
        </w:rPr>
        <w:t xml:space="preserve"> </w:t>
      </w:r>
      <w:r w:rsidR="00BE788A" w:rsidRPr="00A71D81">
        <w:rPr>
          <w:rFonts w:ascii="GHEA Grapalat" w:hAnsi="GHEA Grapalat" w:cs="Arial"/>
          <w:sz w:val="20"/>
          <w:szCs w:val="20"/>
          <w:lang w:val="es-ES"/>
        </w:rPr>
        <w:t xml:space="preserve">ծածկագրով </w:t>
      </w:r>
      <w:r w:rsidR="00BE788A">
        <w:rPr>
          <w:rFonts w:ascii="GHEA Grapalat" w:hAnsi="GHEA Grapalat" w:cs="Arial"/>
          <w:sz w:val="20"/>
          <w:szCs w:val="20"/>
          <w:lang w:val="hy-AM"/>
        </w:rPr>
        <w:t>գնանշման հարցման</w:t>
      </w:r>
      <w:r w:rsidR="00BE788A" w:rsidRPr="00A71D81">
        <w:rPr>
          <w:rFonts w:ascii="GHEA Grapalat" w:hAnsi="GHEA Grapalat" w:cs="Arial"/>
          <w:sz w:val="20"/>
          <w:szCs w:val="20"/>
          <w:lang w:val="es-ES"/>
        </w:rPr>
        <w:t xml:space="preserve"> </w:t>
      </w:r>
      <w:r w:rsidRPr="00A71D81">
        <w:rPr>
          <w:rFonts w:ascii="GHEA Grapalat" w:hAnsi="GHEA Grapalat" w:cs="Arial"/>
          <w:sz w:val="20"/>
          <w:szCs w:val="20"/>
          <w:lang w:val="es-ES"/>
        </w:rPr>
        <w:t xml:space="preserve">հրավերով սահմանված մասնակցության իրավունքի պահանջներին </w:t>
      </w:r>
      <w:r w:rsidR="00EB07BB" w:rsidRPr="00A71D81">
        <w:rPr>
          <w:rFonts w:ascii="GHEA Grapalat" w:hAnsi="GHEA Grapalat" w:cs="Arial"/>
          <w:sz w:val="20"/>
          <w:szCs w:val="20"/>
          <w:lang w:val="hy-AM"/>
        </w:rPr>
        <w:t xml:space="preserve"> և </w:t>
      </w:r>
      <w:r w:rsidR="00361308" w:rsidRPr="00A71D81">
        <w:rPr>
          <w:rFonts w:ascii="GHEA Grapalat" w:hAnsi="GHEA Grapalat" w:cs="Sylfaen"/>
          <w:sz w:val="20"/>
          <w:lang w:val="hy-AM"/>
        </w:rPr>
        <w:t>պարտավորվում</w:t>
      </w:r>
      <w:r w:rsidR="00EB07BB" w:rsidRPr="00A71D81">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71D81">
        <w:rPr>
          <w:rFonts w:ascii="GHEA Grapalat" w:hAnsi="GHEA Grapalat" w:cs="Sylfaen"/>
          <w:sz w:val="20"/>
          <w:lang w:val="hy-AM"/>
        </w:rPr>
        <w:t>նել</w:t>
      </w:r>
      <w:r w:rsidR="00EB07BB" w:rsidRPr="00A71D81">
        <w:rPr>
          <w:rFonts w:ascii="GHEA Grapalat" w:hAnsi="GHEA Grapalat" w:cs="Sylfaen"/>
          <w:sz w:val="20"/>
          <w:lang w:val="hy-AM"/>
        </w:rPr>
        <w:t xml:space="preserve"> որակավորման ապահովում</w:t>
      </w:r>
      <w:r w:rsidR="00734132" w:rsidRPr="00A71D81">
        <w:rPr>
          <w:rStyle w:val="FootnoteReference"/>
          <w:rFonts w:ascii="GHEA Grapalat" w:hAnsi="GHEA Grapalat" w:cs="Sylfaen"/>
          <w:sz w:val="20"/>
          <w:lang w:val="hy-AM"/>
        </w:rPr>
        <w:footnoteReference w:id="5"/>
      </w:r>
      <w:r w:rsidR="00E97AB0" w:rsidRPr="00A71D81">
        <w:rPr>
          <w:rFonts w:ascii="GHEA Grapalat" w:hAnsi="GHEA Grapalat" w:cs="Sylfaen"/>
          <w:sz w:val="20"/>
          <w:lang w:val="es-ES"/>
        </w:rPr>
        <w:t>.</w:t>
      </w:r>
      <w:r w:rsidR="00EB07BB" w:rsidRPr="00A71D81">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71D81">
        <w:rPr>
          <w:rFonts w:ascii="GHEA Grapalat" w:hAnsi="GHEA Grapalat" w:cs="Arial"/>
          <w:sz w:val="20"/>
          <w:szCs w:val="20"/>
          <w:lang w:val="hy-AM"/>
        </w:rPr>
        <w:t>2</w:t>
      </w:r>
      <w:r w:rsidR="006C3873" w:rsidRPr="00A71D81">
        <w:rPr>
          <w:rFonts w:ascii="GHEA Grapalat" w:hAnsi="GHEA Grapalat" w:cs="Arial"/>
          <w:sz w:val="20"/>
          <w:szCs w:val="20"/>
          <w:lang w:val="es-ES"/>
        </w:rPr>
        <w:t xml:space="preserve">) </w:t>
      </w:r>
      <w:r w:rsidR="00BE788A" w:rsidRPr="001F3811">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00BE788A" w:rsidRPr="001F3811">
        <w:rPr>
          <w:rFonts w:ascii="GHEA Grapalat" w:hAnsi="GHEA Grapalat"/>
          <w:b/>
          <w:color w:val="000000"/>
          <w:sz w:val="20"/>
          <w:szCs w:val="20"/>
          <w:lang w:val="hy-AM"/>
        </w:rPr>
        <w:t>»</w:t>
      </w:r>
      <w:r w:rsidR="00BE788A" w:rsidRPr="001D18DF">
        <w:rPr>
          <w:rFonts w:ascii="GHEA Grapalat" w:hAnsi="GHEA Grapalat"/>
          <w:sz w:val="20"/>
          <w:szCs w:val="20"/>
          <w:lang w:val="es-ES"/>
        </w:rPr>
        <w:t xml:space="preserve"> </w:t>
      </w:r>
      <w:r w:rsidR="00BE788A">
        <w:rPr>
          <w:rFonts w:ascii="GHEA Grapalat" w:hAnsi="GHEA Grapalat"/>
          <w:sz w:val="20"/>
          <w:szCs w:val="20"/>
          <w:lang w:val="hy-AM"/>
        </w:rPr>
        <w:t xml:space="preserve">գնանշման հարցմանը </w:t>
      </w:r>
      <w:r w:rsidR="006C3873" w:rsidRPr="00A71D81">
        <w:rPr>
          <w:rFonts w:ascii="GHEA Grapalat" w:hAnsi="GHEA Grapalat" w:cs="Arial"/>
          <w:sz w:val="20"/>
          <w:szCs w:val="20"/>
          <w:lang w:val="es-ES"/>
        </w:rPr>
        <w:t>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Pr="00A71D81">
        <w:rPr>
          <w:rFonts w:ascii="GHEA Grapalat" w:hAnsi="GHEA Grapalat" w:cs="Arial"/>
          <w:sz w:val="20"/>
          <w:szCs w:val="20"/>
          <w:lang w:val="es-ES"/>
        </w:rPr>
        <w:t>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lastRenderedPageBreak/>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0039708B">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FootnoteReference"/>
          <w:rFonts w:ascii="GHEA Grapalat" w:hAnsi="GHEA Grapalat" w:cs="Arial"/>
          <w:color w:val="FFFFFF"/>
          <w:sz w:val="20"/>
          <w:lang w:val="hy-AM"/>
        </w:rPr>
        <w:footnoteReference w:id="6"/>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B2572B" w:rsidRPr="00A71D81" w:rsidRDefault="00B2572B" w:rsidP="00EF3662">
      <w:pPr>
        <w:pStyle w:val="BodyTextIndent3"/>
        <w:spacing w:line="240" w:lineRule="auto"/>
        <w:jc w:val="right"/>
        <w:rPr>
          <w:rFonts w:ascii="GHEA Grapalat" w:hAnsi="GHEA Grapalat"/>
          <w:b/>
          <w:lang w:val="hy-AM"/>
        </w:rPr>
      </w:pPr>
    </w:p>
    <w:p w:rsidR="00B2572B" w:rsidRPr="00A71D81" w:rsidRDefault="00B2572B" w:rsidP="00EF3662">
      <w:pPr>
        <w:pStyle w:val="BodyTextIndent3"/>
        <w:spacing w:line="240" w:lineRule="auto"/>
        <w:jc w:val="right"/>
        <w:rPr>
          <w:rFonts w:ascii="GHEA Grapalat" w:hAnsi="GHEA Grapalat"/>
          <w:b/>
          <w:lang w:val="hy-AM"/>
        </w:rPr>
      </w:pPr>
    </w:p>
    <w:p w:rsidR="007B263F" w:rsidRPr="00A71D81" w:rsidRDefault="00CE3A99" w:rsidP="007B263F">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br w:type="page"/>
      </w:r>
    </w:p>
    <w:p w:rsidR="007B263F" w:rsidRPr="00A71D81" w:rsidRDefault="007B263F" w:rsidP="007B263F">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1.1</w:t>
      </w:r>
    </w:p>
    <w:p w:rsidR="007B263F" w:rsidRPr="00A71D81" w:rsidRDefault="007B263F" w:rsidP="007B263F">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7B263F" w:rsidRPr="00A71D81" w:rsidRDefault="007B263F" w:rsidP="007B263F">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7B263F" w:rsidRPr="00D41357" w:rsidRDefault="007B263F" w:rsidP="007B263F">
      <w:pPr>
        <w:ind w:left="-66"/>
        <w:jc w:val="center"/>
        <w:rPr>
          <w:rFonts w:ascii="GHEA Grapalat" w:hAnsi="GHEA Grapalat"/>
          <w:b/>
          <w:lang w:val="es-ES"/>
        </w:rPr>
      </w:pPr>
    </w:p>
    <w:p w:rsidR="000B1088" w:rsidRPr="007B263F" w:rsidRDefault="000B1088" w:rsidP="000B1088">
      <w:pPr>
        <w:ind w:left="-66"/>
        <w:jc w:val="center"/>
        <w:rPr>
          <w:rFonts w:ascii="GHEA Grapalat" w:hAnsi="GHEA Grapalat"/>
          <w:b/>
          <w:lang w:val="es-ES"/>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Heading3"/>
        <w:spacing w:line="240" w:lineRule="auto"/>
        <w:ind w:firstLine="567"/>
        <w:rPr>
          <w:rFonts w:ascii="GHEA Grapalat" w:hAnsi="GHEA Grapalat" w:cs="Arial"/>
          <w:lang w:val="es-ES"/>
        </w:rPr>
      </w:pPr>
    </w:p>
    <w:p w:rsidR="002E3B99" w:rsidRDefault="000B1088" w:rsidP="002E3B99">
      <w:pPr>
        <w:ind w:firstLine="567"/>
        <w:jc w:val="both"/>
        <w:rPr>
          <w:rFonts w:ascii="GHEA Grapalat" w:hAnsi="GHEA Grapalat"/>
          <w:sz w:val="20"/>
          <w:vertAlign w:val="superscript"/>
          <w:lang w:val="hy-AM"/>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2E3B99" w:rsidRPr="00D41357">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002E3B99" w:rsidRPr="00D41357">
        <w:rPr>
          <w:rFonts w:ascii="GHEA Grapalat" w:hAnsi="GHEA Grapalat"/>
          <w:b/>
          <w:color w:val="000000"/>
          <w:sz w:val="20"/>
          <w:szCs w:val="20"/>
          <w:lang w:val="hy-AM"/>
        </w:rPr>
        <w:t>»</w:t>
      </w:r>
      <w:r w:rsidR="002E3B99" w:rsidRPr="00A71D81">
        <w:rPr>
          <w:rFonts w:ascii="GHEA Grapalat" w:hAnsi="GHEA Grapalat"/>
          <w:sz w:val="20"/>
          <w:vertAlign w:val="superscript"/>
          <w:lang w:val="es-ES"/>
        </w:rPr>
        <w:t xml:space="preserve">                                                    </w:t>
      </w:r>
      <w:r w:rsidR="002E3B99">
        <w:rPr>
          <w:rFonts w:ascii="GHEA Grapalat" w:hAnsi="GHEA Grapalat"/>
          <w:sz w:val="20"/>
          <w:vertAlign w:val="superscript"/>
          <w:lang w:val="hy-AM"/>
        </w:rPr>
        <w:t xml:space="preserve">  </w:t>
      </w:r>
    </w:p>
    <w:p w:rsidR="002E3B99" w:rsidRPr="00A71D81" w:rsidRDefault="002E3B99" w:rsidP="002E3B99">
      <w:pPr>
        <w:ind w:firstLine="567"/>
        <w:jc w:val="both"/>
        <w:rPr>
          <w:rFonts w:ascii="GHEA Grapalat" w:hAnsi="GHEA Grapalat" w:cs="Arial"/>
          <w:sz w:val="20"/>
          <w:szCs w:val="20"/>
          <w:u w:val="single"/>
          <w:lang w:val="es-ES"/>
        </w:rPr>
      </w:pPr>
      <w:r>
        <w:rPr>
          <w:rFonts w:ascii="GHEA Grapalat" w:hAnsi="GHEA Grapalat"/>
          <w:sz w:val="20"/>
          <w:vertAlign w:val="superscript"/>
          <w:lang w:val="hy-AM"/>
        </w:rPr>
        <w:t xml:space="preserve">                              </w:t>
      </w:r>
      <w:r w:rsidRPr="00A71D81">
        <w:rPr>
          <w:rFonts w:ascii="GHEA Grapalat" w:hAnsi="GHEA Grapalat"/>
          <w:sz w:val="20"/>
          <w:vertAlign w:val="superscript"/>
          <w:lang w:val="hy-AM"/>
        </w:rPr>
        <w:t>մասնակցի անվանումը</w:t>
      </w:r>
    </w:p>
    <w:p w:rsidR="000B1088" w:rsidRPr="00A71D81" w:rsidRDefault="002E3B99" w:rsidP="002E3B99">
      <w:pPr>
        <w:spacing w:after="240" w:line="360" w:lineRule="auto"/>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w:t>
      </w:r>
      <w:r w:rsidR="000B1088"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ED36CA" w:rsidP="007760A5">
            <w:pPr>
              <w:jc w:val="center"/>
              <w:rPr>
                <w:rFonts w:ascii="GHEA Grapalat" w:hAnsi="GHEA Grapalat"/>
                <w:b/>
                <w:bCs/>
                <w:sz w:val="16"/>
                <w:szCs w:val="18"/>
                <w:lang w:val="hy-AM"/>
              </w:rPr>
            </w:pPr>
            <w:r w:rsidRPr="00A71D81">
              <w:rPr>
                <w:rFonts w:ascii="GHEA Grapalat" w:hAnsi="GHEA Grapalat"/>
                <w:b/>
                <w:bCs/>
                <w:sz w:val="16"/>
                <w:szCs w:val="18"/>
                <w:lang w:val="hy-AM"/>
              </w:rPr>
              <w:t>մակնիշը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Heading3"/>
              <w:spacing w:line="240" w:lineRule="auto"/>
              <w:jc w:val="left"/>
              <w:rPr>
                <w:rFonts w:ascii="GHEA Grapalat" w:hAnsi="GHEA Grapalat"/>
                <w:b/>
                <w:lang w:val="hy-AM"/>
              </w:rPr>
            </w:pPr>
          </w:p>
        </w:tc>
        <w:tc>
          <w:tcPr>
            <w:tcW w:w="1460" w:type="dxa"/>
          </w:tcPr>
          <w:p w:rsidR="00ED36CA" w:rsidRPr="00A71D81" w:rsidRDefault="00ED36CA" w:rsidP="007760A5">
            <w:pPr>
              <w:pStyle w:val="Heading3"/>
              <w:spacing w:line="240" w:lineRule="auto"/>
              <w:jc w:val="left"/>
              <w:rPr>
                <w:rFonts w:ascii="GHEA Grapalat" w:hAnsi="GHEA Grapalat"/>
                <w:b/>
                <w:lang w:val="hy-AM"/>
              </w:rPr>
            </w:pPr>
          </w:p>
        </w:tc>
        <w:tc>
          <w:tcPr>
            <w:tcW w:w="2003" w:type="dxa"/>
          </w:tcPr>
          <w:p w:rsidR="00ED36CA" w:rsidRPr="00A71D81" w:rsidRDefault="00ED36CA" w:rsidP="007760A5">
            <w:pPr>
              <w:pStyle w:val="Heading3"/>
              <w:spacing w:line="240" w:lineRule="auto"/>
              <w:jc w:val="left"/>
              <w:rPr>
                <w:rFonts w:ascii="GHEA Grapalat" w:hAnsi="GHEA Grapalat"/>
                <w:b/>
                <w:lang w:val="hy-AM"/>
              </w:rPr>
            </w:pPr>
          </w:p>
        </w:tc>
        <w:tc>
          <w:tcPr>
            <w:tcW w:w="1757" w:type="dxa"/>
          </w:tcPr>
          <w:p w:rsidR="00ED36CA" w:rsidRPr="00A71D81" w:rsidRDefault="00ED36CA" w:rsidP="007760A5">
            <w:pPr>
              <w:pStyle w:val="Heading3"/>
              <w:spacing w:line="240" w:lineRule="auto"/>
              <w:jc w:val="left"/>
              <w:rPr>
                <w:rFonts w:ascii="GHEA Grapalat" w:hAnsi="GHEA Grapalat"/>
                <w:b/>
                <w:lang w:val="hy-AM"/>
              </w:rPr>
            </w:pPr>
          </w:p>
        </w:tc>
        <w:tc>
          <w:tcPr>
            <w:tcW w:w="1530" w:type="dxa"/>
          </w:tcPr>
          <w:p w:rsidR="00ED36CA" w:rsidRPr="00A71D81" w:rsidRDefault="00ED36CA" w:rsidP="007760A5">
            <w:pPr>
              <w:pStyle w:val="Heading3"/>
              <w:spacing w:line="240" w:lineRule="auto"/>
              <w:jc w:val="left"/>
              <w:rPr>
                <w:rFonts w:ascii="GHEA Grapalat" w:hAnsi="GHEA Grapalat"/>
                <w:b/>
                <w:lang w:val="hy-AM"/>
              </w:rPr>
            </w:pPr>
          </w:p>
        </w:tc>
        <w:tc>
          <w:tcPr>
            <w:tcW w:w="1800" w:type="dxa"/>
          </w:tcPr>
          <w:p w:rsidR="00ED36CA" w:rsidRPr="00A71D81" w:rsidRDefault="00ED36C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Sylfaen"/>
          <w:sz w:val="20"/>
          <w:lang w:val="hy-AM"/>
        </w:rPr>
      </w:pPr>
    </w:p>
    <w:p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rsidR="000B1088" w:rsidRPr="00A71D81"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3418E6" w:rsidRPr="00105BB0" w:rsidRDefault="003418E6" w:rsidP="003418E6">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105BB0">
        <w:rPr>
          <w:rFonts w:ascii="GHEA Grapalat" w:hAnsi="GHEA Grapalat" w:cs="Arial"/>
          <w:b/>
          <w:i w:val="0"/>
          <w:lang w:val="hy-AM"/>
        </w:rPr>
        <w:t>**</w:t>
      </w:r>
    </w:p>
    <w:p w:rsidR="003418E6" w:rsidRPr="00A71D81" w:rsidRDefault="003418E6" w:rsidP="003418E6">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3418E6" w:rsidRPr="00A71D81" w:rsidRDefault="003418E6" w:rsidP="003418E6">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C2FFE">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F839C1" w:rsidRPr="00A71D81" w:rsidRDefault="000B1088" w:rsidP="00F839C1">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F839C1" w:rsidRPr="00A71D81">
        <w:rPr>
          <w:rFonts w:ascii="GHEA Grapalat" w:hAnsi="GHEA Grapalat" w:cs="Sylfaen"/>
          <w:b/>
          <w:lang w:val="hy-AM"/>
        </w:rPr>
        <w:lastRenderedPageBreak/>
        <w:t>Հավելված</w:t>
      </w:r>
      <w:r w:rsidR="00F839C1" w:rsidRPr="00A71D81">
        <w:rPr>
          <w:rFonts w:ascii="GHEA Grapalat" w:hAnsi="GHEA Grapalat" w:cs="Arial"/>
          <w:b/>
          <w:lang w:val="hy-AM"/>
        </w:rPr>
        <w:t xml:space="preserve"> 2</w:t>
      </w:r>
    </w:p>
    <w:p w:rsidR="00F839C1" w:rsidRPr="00A71D81" w:rsidRDefault="00F839C1" w:rsidP="00F839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es-ES"/>
        </w:rPr>
        <w:t>ծածկագրով</w:t>
      </w:r>
    </w:p>
    <w:p w:rsidR="00F839C1" w:rsidRPr="00A71D81" w:rsidRDefault="00F839C1" w:rsidP="00F839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A71D81">
        <w:rPr>
          <w:rFonts w:ascii="GHEA Grapalat" w:hAnsi="GHEA Grapalat" w:cs="Arial"/>
          <w:b/>
          <w:lang w:val="es-ES"/>
        </w:rPr>
        <w:t xml:space="preserve"> </w:t>
      </w:r>
      <w:r w:rsidRPr="00A71D81">
        <w:rPr>
          <w:rFonts w:ascii="GHEA Grapalat" w:hAnsi="GHEA Grapalat" w:cs="Sylfaen"/>
          <w:b/>
          <w:lang w:val="es-ES"/>
        </w:rPr>
        <w:t>հրավերի</w:t>
      </w:r>
    </w:p>
    <w:p w:rsidR="00B2572B" w:rsidRPr="00F839C1" w:rsidRDefault="00B2572B" w:rsidP="00F839C1">
      <w:pPr>
        <w:pStyle w:val="BodyTextIndent3"/>
        <w:spacing w:line="240" w:lineRule="auto"/>
        <w:ind w:firstLine="0"/>
        <w:jc w:val="right"/>
        <w:rPr>
          <w:rFonts w:ascii="GHEA Grapalat" w:hAnsi="GHEA Grapalat"/>
          <w:lang w:val="es-ES"/>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F839C1" w:rsidP="00EF3662">
      <w:pPr>
        <w:ind w:firstLine="567"/>
        <w:jc w:val="both"/>
        <w:rPr>
          <w:rFonts w:ascii="GHEA Grapalat" w:hAnsi="GHEA Grapalat" w:cs="Arial"/>
          <w:lang w:val="hy-AM"/>
        </w:rPr>
      </w:pPr>
      <w:r w:rsidRPr="002D10F5">
        <w:rPr>
          <w:rFonts w:ascii="GHEA Grapalat" w:hAnsi="GHEA Grapalat" w:cs="Arial"/>
          <w:sz w:val="20"/>
          <w:szCs w:val="20"/>
          <w:lang w:val="es-ES"/>
        </w:rPr>
        <w:t xml:space="preserve">Ուսումնասիրելով </w:t>
      </w:r>
      <w:r w:rsidRPr="002D10F5">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Pr="002D10F5">
        <w:rPr>
          <w:rFonts w:ascii="GHEA Grapalat" w:hAnsi="GHEA Grapalat"/>
          <w:b/>
          <w:color w:val="000000"/>
          <w:sz w:val="20"/>
          <w:szCs w:val="20"/>
          <w:lang w:val="hy-AM"/>
        </w:rPr>
        <w:t xml:space="preserve">» </w:t>
      </w:r>
      <w:r w:rsidRPr="002D10F5">
        <w:rPr>
          <w:rFonts w:ascii="GHEA Grapalat" w:hAnsi="GHEA Grapalat" w:cs="Arial"/>
          <w:sz w:val="20"/>
          <w:szCs w:val="20"/>
          <w:lang w:val="es-ES"/>
        </w:rPr>
        <w:t>ծածկագրով</w:t>
      </w:r>
      <w:r w:rsidRPr="00A71D81">
        <w:rPr>
          <w:rFonts w:ascii="GHEA Grapalat" w:hAnsi="GHEA Grapalat" w:cs="Arial"/>
          <w:sz w:val="20"/>
          <w:szCs w:val="20"/>
          <w:lang w:val="es-ES"/>
        </w:rPr>
        <w:t xml:space="preserve"> </w:t>
      </w:r>
      <w:r>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w:t>
      </w:r>
      <w:r w:rsidR="00B2572B" w:rsidRPr="00A71D81">
        <w:rPr>
          <w:rFonts w:ascii="GHEA Grapalat" w:hAnsi="GHEA Grapalat" w:cs="Arial"/>
          <w:sz w:val="20"/>
          <w:szCs w:val="20"/>
          <w:lang w:val="es-ES"/>
        </w:rPr>
        <w:t>այդ թվում կնքվելիք  պայմանագրի նախագիծը</w:t>
      </w:r>
      <w:r w:rsidR="00B2572B" w:rsidRPr="00A71D81">
        <w:rPr>
          <w:rFonts w:ascii="GHEA Grapalat" w:hAnsi="GHEA Grapalat" w:cs="Arial"/>
          <w:lang w:val="hy-AM"/>
        </w:rPr>
        <w:t xml:space="preserve">, </w:t>
      </w:r>
      <w:r w:rsidR="00B2572B" w:rsidRPr="00A71D81">
        <w:rPr>
          <w:rFonts w:ascii="GHEA Grapalat" w:hAnsi="GHEA Grapalat"/>
          <w:sz w:val="20"/>
          <w:u w:val="single"/>
          <w:lang w:val="hy-AM"/>
        </w:rPr>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sz w:val="20"/>
          <w:u w:val="single"/>
          <w:lang w:val="hy-AM"/>
        </w:rPr>
        <w:tab/>
      </w:r>
      <w:r w:rsidR="00B2572B" w:rsidRPr="00A71D81">
        <w:rPr>
          <w:rFonts w:ascii="GHEA Grapalat" w:hAnsi="GHEA Grapalat"/>
          <w:sz w:val="20"/>
          <w:u w:val="single"/>
          <w:lang w:val="hy-AM"/>
        </w:rPr>
        <w:tab/>
        <w:t xml:space="preserve">           </w:t>
      </w:r>
      <w:r w:rsidR="00B2572B" w:rsidRPr="00A71D81">
        <w:rPr>
          <w:rFonts w:ascii="GHEA Grapalat" w:hAnsi="GHEA Grapalat" w:cs="Arial"/>
          <w:sz w:val="20"/>
          <w:szCs w:val="20"/>
          <w:lang w:val="es-ES"/>
        </w:rPr>
        <w:t>-ն առաջարկում է</w:t>
      </w:r>
      <w:r w:rsidR="00B2572B"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306EF3"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06EF3"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306EF3"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306EF3"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FootnoteReference"/>
          <w:rFonts w:ascii="GHEA Grapalat" w:hAnsi="GHEA Grapalat"/>
          <w:color w:val="FFFFFF"/>
          <w:sz w:val="20"/>
          <w:lang w:val="hy-AM"/>
        </w:rPr>
        <w:footnoteReference w:id="7"/>
      </w:r>
      <w:r w:rsidRPr="00A71D81">
        <w:rPr>
          <w:rFonts w:ascii="GHEA Grapalat" w:hAnsi="GHEA Grapalat"/>
          <w:sz w:val="20"/>
          <w:lang w:val="hy-AM"/>
        </w:rPr>
        <w:tab/>
      </w:r>
      <w:r w:rsidRPr="00A71D81">
        <w:rPr>
          <w:rFonts w:ascii="GHEA Grapalat" w:hAnsi="GHEA Grapalat"/>
          <w:sz w:val="20"/>
          <w:lang w:val="hy-AM"/>
        </w:rPr>
        <w:tab/>
        <w:t xml:space="preserve"> </w:t>
      </w:r>
    </w:p>
    <w:p w:rsidR="00B2572B" w:rsidRPr="00A71D81" w:rsidRDefault="00B2572B" w:rsidP="00EF3662">
      <w:pPr>
        <w:jc w:val="right"/>
        <w:rPr>
          <w:rFonts w:ascii="GHEA Grapalat" w:hAnsi="GHEA Grapalat"/>
          <w:sz w:val="20"/>
          <w:lang w:val="hy-AM"/>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rsidR="00AA1408" w:rsidRPr="00A71D81" w:rsidRDefault="00AA1408" w:rsidP="00AA1408">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AA1408" w:rsidRPr="00A71D81" w:rsidRDefault="00AA1408" w:rsidP="00AA140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1557AE" w:rsidRPr="00A71D81" w:rsidRDefault="001557AE" w:rsidP="000B1088">
      <w:pPr>
        <w:pStyle w:val="BodyTextIndent3"/>
        <w:spacing w:line="240" w:lineRule="auto"/>
        <w:jc w:val="right"/>
        <w:rPr>
          <w:rFonts w:ascii="GHEA Grapalat" w:hAnsi="GHEA Grapalat" w:cs="Sylfaen"/>
          <w:b/>
          <w:lang w:val="hy-AM"/>
        </w:rPr>
      </w:pPr>
    </w:p>
    <w:p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154FC" w:rsidRPr="00A71D81" w:rsidRDefault="007154FC" w:rsidP="007154FC">
      <w:pPr>
        <w:pStyle w:val="NormalWeb"/>
        <w:shd w:val="clear" w:color="auto" w:fill="FFFFFF"/>
        <w:spacing w:before="0" w:beforeAutospacing="0" w:after="0" w:afterAutospacing="0"/>
        <w:ind w:firstLine="375"/>
        <w:rPr>
          <w:rStyle w:val="Strong"/>
          <w:lang w:val="hy-AM"/>
        </w:rPr>
      </w:pPr>
    </w:p>
    <w:p w:rsidR="007154FC" w:rsidRPr="00A71D81"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A60D0A" w:rsidRPr="00A60D0A">
        <w:rPr>
          <w:rFonts w:ascii="GHEA Grapalat" w:hAnsi="GHEA Grapalat" w:cs="GHEA Grapalat"/>
          <w:b/>
          <w:sz w:val="20"/>
          <w:szCs w:val="20"/>
          <w:u w:val="single"/>
          <w:lang w:val="hy-AM"/>
        </w:rPr>
        <w:t>ԱՆ «ՀՎԿ ԱԶԳԱՅԻՆ ԿԵՆՏՐՈՆ» ՊՈԱԿ</w:t>
      </w:r>
    </w:p>
    <w:p w:rsidR="007154FC" w:rsidRPr="00A71D81" w:rsidRDefault="007154FC" w:rsidP="007154F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w:t>
      </w:r>
      <w:r w:rsidR="009E1525" w:rsidRPr="00A71D81">
        <w:rPr>
          <w:rFonts w:ascii="GHEA Grapalat" w:hAnsi="GHEA Grapalat" w:cs="Sylfaen"/>
          <w:vertAlign w:val="superscript"/>
          <w:lang w:val="hy-AM"/>
        </w:rPr>
        <w:t>պատվիրատուի անվանումը</w:t>
      </w:r>
    </w:p>
    <w:p w:rsidR="009E1525" w:rsidRPr="00A71D81"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4B7AF3">
        <w:rPr>
          <w:rStyle w:val="Strong"/>
          <w:rFonts w:ascii="GHEA Grapalat" w:hAnsi="GHEA Grapalat"/>
          <w:b w:val="0"/>
          <w:bCs w:val="0"/>
          <w:sz w:val="20"/>
          <w:szCs w:val="20"/>
          <w:lang w:val="hy-AM"/>
        </w:rPr>
        <w:t xml:space="preserve">կողմից </w:t>
      </w:r>
      <w:r w:rsidR="004B7AF3" w:rsidRPr="004B7AF3">
        <w:rPr>
          <w:rFonts w:ascii="GHEA Grapalat" w:hAnsi="GHEA Grapalat"/>
          <w:b/>
          <w:color w:val="000000"/>
          <w:sz w:val="20"/>
          <w:szCs w:val="20"/>
          <w:u w:val="single"/>
          <w:lang w:val="hy-AM"/>
        </w:rPr>
        <w:t>«</w:t>
      </w:r>
      <w:r w:rsidR="00344665">
        <w:rPr>
          <w:rFonts w:ascii="GHEA Grapalat" w:hAnsi="GHEA Grapalat"/>
          <w:b/>
          <w:color w:val="000000"/>
          <w:sz w:val="20"/>
          <w:szCs w:val="20"/>
          <w:u w:val="single"/>
          <w:lang w:val="hy-AM"/>
        </w:rPr>
        <w:t>ԳՀԱՊՁԲ-ՀՎԿԱԿ-2022-04</w:t>
      </w:r>
      <w:r w:rsidR="004B7AF3" w:rsidRPr="004B7AF3">
        <w:rPr>
          <w:rFonts w:ascii="GHEA Grapalat" w:hAnsi="GHEA Grapalat"/>
          <w:b/>
          <w:color w:val="000000"/>
          <w:sz w:val="20"/>
          <w:szCs w:val="20"/>
          <w:u w:val="single"/>
          <w:lang w:val="hy-AM"/>
        </w:rPr>
        <w:t>»</w:t>
      </w:r>
      <w:r w:rsidR="004B7AF3" w:rsidRPr="004B7AF3">
        <w:rPr>
          <w:rFonts w:ascii="GHEA Grapalat" w:hAnsi="GHEA Grapalat"/>
          <w:b/>
          <w:color w:val="000000"/>
          <w:sz w:val="20"/>
          <w:szCs w:val="20"/>
          <w:lang w:val="hy-AM"/>
        </w:rPr>
        <w:t xml:space="preserve"> </w:t>
      </w:r>
      <w:r w:rsidR="009E1525" w:rsidRPr="004B7AF3">
        <w:rPr>
          <w:rStyle w:val="Strong"/>
          <w:rFonts w:ascii="GHEA Grapalat" w:hAnsi="GHEA Grapalat"/>
          <w:b w:val="0"/>
          <w:bCs w:val="0"/>
          <w:sz w:val="20"/>
          <w:szCs w:val="20"/>
          <w:lang w:val="hy-AM"/>
        </w:rPr>
        <w:t>ծածկագրով</w:t>
      </w:r>
      <w:r w:rsidR="009E1525" w:rsidRPr="00A71D81">
        <w:rPr>
          <w:rStyle w:val="Strong"/>
          <w:rFonts w:ascii="GHEA Grapalat" w:hAnsi="GHEA Grapalat"/>
          <w:b w:val="0"/>
          <w:bCs w:val="0"/>
          <w:sz w:val="20"/>
          <w:szCs w:val="20"/>
          <w:lang w:val="hy-AM"/>
        </w:rPr>
        <w:t xml:space="preserve">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ընթացակարգի ծածկագիրը </w:t>
      </w:r>
    </w:p>
    <w:p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պրիցիպալ)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961895" w:rsidRPr="00A71D81" w:rsidRDefault="006A0F27"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B700E0" w:rsidRPr="00B700E0">
        <w:rPr>
          <w:rFonts w:ascii="GHEA Grapalat" w:hAnsi="GHEA Grapalat" w:cs="Arial"/>
          <w:b/>
          <w:bCs/>
          <w:color w:val="000000"/>
          <w:sz w:val="20"/>
          <w:szCs w:val="20"/>
          <w:u w:val="single"/>
          <w:lang w:val="hy-AM"/>
        </w:rPr>
        <w:t>900018004649</w:t>
      </w:r>
      <w:r w:rsidR="00961895" w:rsidRPr="00A71D81">
        <w:rPr>
          <w:rStyle w:val="Strong"/>
          <w:rFonts w:ascii="GHEA Grapalat" w:hAnsi="GHEA Grapalat"/>
          <w:b w:val="0"/>
          <w:bCs w:val="0"/>
          <w:sz w:val="20"/>
          <w:szCs w:val="20"/>
          <w:lang w:val="hy-AM"/>
        </w:rPr>
        <w:t xml:space="preserve"> 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rsidR="00961895" w:rsidRPr="00A71D81" w:rsidRDefault="00961895" w:rsidP="009F417E">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F417E" w:rsidRPr="009F417E" w:rsidRDefault="001557A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0C0396" w:rsidRPr="00A71D81">
        <w:rPr>
          <w:rFonts w:ascii="GHEA Grapalat" w:hAnsi="GHEA Grapalat"/>
          <w:color w:val="000000"/>
          <w:sz w:val="20"/>
          <w:szCs w:val="20"/>
          <w:lang w:val="hy-AM"/>
        </w:rPr>
        <w:t xml:space="preserve">բենեֆիցիարի կողմից </w:t>
      </w:r>
      <w:r w:rsidR="009F417E" w:rsidRPr="004B7AF3">
        <w:rPr>
          <w:rFonts w:ascii="GHEA Grapalat" w:hAnsi="GHEA Grapalat"/>
          <w:b/>
          <w:color w:val="000000"/>
          <w:sz w:val="20"/>
          <w:szCs w:val="20"/>
          <w:u w:val="single"/>
          <w:lang w:val="hy-AM"/>
        </w:rPr>
        <w:t>«</w:t>
      </w:r>
      <w:r w:rsidR="00344665">
        <w:rPr>
          <w:rFonts w:ascii="GHEA Grapalat" w:hAnsi="GHEA Grapalat"/>
          <w:b/>
          <w:color w:val="000000"/>
          <w:sz w:val="20"/>
          <w:szCs w:val="20"/>
          <w:u w:val="single"/>
          <w:lang w:val="hy-AM"/>
        </w:rPr>
        <w:t>ԳՀԱՊՁԲ-ՀՎԿԱԿ-2022-04</w:t>
      </w:r>
      <w:r w:rsidR="009F417E" w:rsidRPr="004B7AF3">
        <w:rPr>
          <w:rFonts w:ascii="GHEA Grapalat" w:hAnsi="GHEA Grapalat"/>
          <w:b/>
          <w:color w:val="000000"/>
          <w:sz w:val="20"/>
          <w:szCs w:val="20"/>
          <w:u w:val="single"/>
          <w:lang w:val="hy-AM"/>
        </w:rPr>
        <w:t>»</w:t>
      </w:r>
      <w:r w:rsidR="009F417E" w:rsidRPr="004B7AF3">
        <w:rPr>
          <w:rFonts w:ascii="GHEA Grapalat" w:hAnsi="GHEA Grapalat"/>
          <w:b/>
          <w:color w:val="000000"/>
          <w:sz w:val="20"/>
          <w:szCs w:val="20"/>
          <w:lang w:val="hy-AM"/>
        </w:rPr>
        <w:t xml:space="preserve"> </w:t>
      </w:r>
      <w:r w:rsidR="000C0396" w:rsidRPr="00A71D81">
        <w:rPr>
          <w:rFonts w:ascii="GHEA Grapalat" w:hAnsi="GHEA Grapalat"/>
          <w:color w:val="000000"/>
          <w:sz w:val="20"/>
          <w:szCs w:val="20"/>
          <w:lang w:val="hy-AM"/>
        </w:rPr>
        <w:t xml:space="preserve"> ծածկագրով </w:t>
      </w:r>
    </w:p>
    <w:p w:rsidR="000C0396" w:rsidRPr="009F417E" w:rsidRDefault="009F417E" w:rsidP="009F417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7D33B0">
        <w:rPr>
          <w:rFonts w:ascii="GHEA Grapalat" w:hAnsi="GHEA Grapalat"/>
          <w:color w:val="000000"/>
          <w:sz w:val="20"/>
          <w:szCs w:val="20"/>
          <w:lang w:val="hy-AM"/>
        </w:rPr>
        <w:t xml:space="preserve">                                                                              </w:t>
      </w:r>
      <w:r w:rsidR="000C0396" w:rsidRPr="00A71D81">
        <w:rPr>
          <w:rFonts w:ascii="GHEA Grapalat" w:hAnsi="GHEA Grapalat" w:cs="Sylfaen"/>
          <w:vertAlign w:val="superscript"/>
          <w:lang w:val="hy-AM"/>
        </w:rPr>
        <w:t xml:space="preserve">ընթացակարգի ծածկագիրը </w:t>
      </w:r>
    </w:p>
    <w:p w:rsidR="00987679" w:rsidRPr="00A71D81" w:rsidRDefault="000C0396" w:rsidP="0098767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կազմակերպված գնման ընթացակագին մասնակցելու նպատակով պրինացիպալի կողմից հայտը ներկայացնելու օրվանից հաշված իննսուն աշխատանքային օր:</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 xml:space="preserve">քարտուղարի էլեկտրոնային փոստի հասցեին։     </w:t>
      </w:r>
    </w:p>
    <w:p w:rsidR="000C0396"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A71D81">
        <w:rPr>
          <w:rFonts w:ascii="GHEA Grapalat" w:hAnsi="GHEA Grapalat"/>
          <w:color w:val="000000"/>
          <w:sz w:val="20"/>
          <w:szCs w:val="20"/>
          <w:lang w:val="hy-AM"/>
        </w:rPr>
        <w:t xml:space="preserve">է </w:t>
      </w:r>
      <w:r w:rsidR="000C0396" w:rsidRPr="00A71D81">
        <w:rPr>
          <w:rFonts w:ascii="GHEA Grapalat" w:hAnsi="GHEA Grapalat"/>
          <w:color w:val="000000"/>
          <w:sz w:val="20"/>
          <w:szCs w:val="20"/>
          <w:lang w:val="hy-AM"/>
        </w:rPr>
        <w:t>հայտը մերժելու մասին գնահատող հանձնաժողովի նիստի արձանագրության պատճենը</w:t>
      </w:r>
      <w:r w:rsidR="00390155" w:rsidRPr="00A71D81">
        <w:rPr>
          <w:rFonts w:ascii="GHEA Grapalat" w:hAnsi="GHEA Grapalat"/>
          <w:color w:val="000000"/>
          <w:sz w:val="20"/>
          <w:szCs w:val="20"/>
          <w:lang w:val="hy-AM"/>
        </w:rPr>
        <w:t>:</w:t>
      </w:r>
    </w:p>
    <w:p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9C370D" w:rsidRPr="00A71D81"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rsidR="007D33B0" w:rsidRPr="00A71D81" w:rsidRDefault="007D33B0" w:rsidP="007D33B0">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7D33B0" w:rsidRPr="00A71D81" w:rsidRDefault="007D33B0" w:rsidP="007D33B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D41E4E" w:rsidRPr="00A71D81" w:rsidRDefault="00091EBC" w:rsidP="00D41E4E">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D41E4E" w:rsidRPr="00A60D0A">
        <w:rPr>
          <w:rFonts w:ascii="GHEA Grapalat" w:hAnsi="GHEA Grapalat" w:cs="GHEA Grapalat"/>
          <w:b/>
          <w:sz w:val="20"/>
          <w:szCs w:val="20"/>
          <w:u w:val="single"/>
          <w:lang w:val="hy-AM"/>
        </w:rPr>
        <w:t>ԱՆ «ՀՎԿ ԱԶԳԱՅԻՆ ԿԵՆՏՐՈՆ» ՊՈԱԿ</w:t>
      </w:r>
    </w:p>
    <w:p w:rsidR="00091EBC" w:rsidRPr="00A71D81" w:rsidRDefault="00091EBC" w:rsidP="00091EBC">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091EBC" w:rsidRPr="00A71D81"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41E4E" w:rsidRPr="00D41E4E">
        <w:rPr>
          <w:rFonts w:ascii="GHEA Grapalat" w:hAnsi="GHEA Grapalat"/>
          <w:b/>
          <w:color w:val="000000"/>
          <w:sz w:val="20"/>
          <w:szCs w:val="20"/>
          <w:u w:val="single"/>
          <w:lang w:val="hy-AM"/>
        </w:rPr>
        <w:t>«</w:t>
      </w:r>
      <w:r w:rsidR="00344665">
        <w:rPr>
          <w:rFonts w:ascii="GHEA Grapalat" w:hAnsi="GHEA Grapalat"/>
          <w:b/>
          <w:color w:val="000000"/>
          <w:sz w:val="20"/>
          <w:szCs w:val="20"/>
          <w:u w:val="single"/>
          <w:lang w:val="hy-AM"/>
        </w:rPr>
        <w:t>ԳՀԱՊՁԲ-ՀՎԿԱԿ-2022-04</w:t>
      </w:r>
      <w:r w:rsidR="00D41E4E" w:rsidRPr="00D41E4E">
        <w:rPr>
          <w:rFonts w:ascii="GHEA Grapalat" w:hAnsi="GHEA Grapalat"/>
          <w:b/>
          <w:color w:val="000000"/>
          <w:sz w:val="20"/>
          <w:szCs w:val="20"/>
          <w:u w:val="single"/>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պրիցիպալ)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F27778" w:rsidP="00027575">
      <w:pPr>
        <w:pStyle w:val="NormalWeb"/>
        <w:shd w:val="clear" w:color="auto" w:fill="FFFFFF"/>
        <w:spacing w:before="0" w:beforeAutospacing="0" w:after="240" w:afterAutospacing="0" w:line="360" w:lineRule="auto"/>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rsidR="006E4901" w:rsidRPr="00A11151" w:rsidRDefault="00091EBC" w:rsidP="00DC77A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1151" w:rsidRPr="00B700E0">
        <w:rPr>
          <w:rFonts w:ascii="GHEA Grapalat" w:hAnsi="GHEA Grapalat" w:cs="Arial"/>
          <w:b/>
          <w:bCs/>
          <w:color w:val="000000"/>
          <w:sz w:val="20"/>
          <w:szCs w:val="20"/>
          <w:u w:val="single"/>
          <w:lang w:val="hy-AM"/>
        </w:rPr>
        <w:t>900018004649</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rsidR="006E4901" w:rsidRPr="00A71D81" w:rsidRDefault="006E4901" w:rsidP="00DC77A6">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  </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2972A9" w:rsidRPr="00491ADE"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r w:rsidRPr="002972A9">
        <w:rPr>
          <w:rFonts w:ascii="GHEA Grapalat" w:hAnsi="GHEA Grapalat"/>
          <w:color w:val="000000"/>
          <w:sz w:val="20"/>
          <w:szCs w:val="20"/>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30B85" w:rsidRPr="00A71D81" w:rsidRDefault="009C370D" w:rsidP="00830B85">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30B85" w:rsidRPr="00A71D81">
        <w:rPr>
          <w:rFonts w:ascii="GHEA Grapalat" w:hAnsi="GHEA Grapalat" w:cs="Sylfaen"/>
          <w:b/>
          <w:lang w:val="hy-AM"/>
        </w:rPr>
        <w:lastRenderedPageBreak/>
        <w:t>Հավելված</w:t>
      </w:r>
      <w:r w:rsidR="00830B85" w:rsidRPr="00A71D81">
        <w:rPr>
          <w:rFonts w:ascii="GHEA Grapalat" w:hAnsi="GHEA Grapalat" w:cs="Arial"/>
          <w:b/>
          <w:lang w:val="hy-AM"/>
        </w:rPr>
        <w:t xml:space="preserve"> 4.</w:t>
      </w:r>
      <w:r w:rsidR="00482EBE" w:rsidRPr="00A71D81">
        <w:rPr>
          <w:rFonts w:ascii="GHEA Grapalat" w:hAnsi="GHEA Grapalat" w:cs="Arial"/>
          <w:b/>
          <w:lang w:val="hy-AM"/>
        </w:rPr>
        <w:t>1</w:t>
      </w:r>
    </w:p>
    <w:p w:rsidR="00C705D9" w:rsidRPr="00A71D81" w:rsidRDefault="00C705D9" w:rsidP="00C705D9">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C705D9" w:rsidRPr="00A71D81" w:rsidRDefault="00C705D9" w:rsidP="00C705D9">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rsidR="0052053A" w:rsidRPr="00A71D81" w:rsidRDefault="0052053A" w:rsidP="0052053A">
      <w:pPr>
        <w:pStyle w:val="NormalWeb"/>
        <w:shd w:val="clear" w:color="auto" w:fill="FFFFFF"/>
        <w:spacing w:before="0" w:beforeAutospacing="0" w:after="0" w:afterAutospacing="0"/>
        <w:ind w:firstLine="375"/>
        <w:rPr>
          <w:rStyle w:val="Strong"/>
          <w:lang w:val="hy-AM"/>
        </w:rPr>
      </w:pPr>
    </w:p>
    <w:p w:rsidR="0052053A" w:rsidRPr="0067002E"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67002E" w:rsidRPr="0067002E">
        <w:rPr>
          <w:rFonts w:ascii="GHEA Grapalat" w:hAnsi="GHEA Grapalat" w:cs="GHEA Grapalat"/>
          <w:b/>
          <w:sz w:val="20"/>
          <w:szCs w:val="20"/>
          <w:u w:val="single"/>
          <w:lang w:val="hy-AM"/>
        </w:rPr>
        <w:t>ԱՆ «ՀՎԿ ԱԶԳԱՅԻՆ ԿԵՆՏՐՈՆ» ՊՈԱԿ</w:t>
      </w:r>
    </w:p>
    <w:p w:rsidR="0052053A" w:rsidRPr="00A71D81" w:rsidRDefault="0052053A" w:rsidP="0052053A">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00D17D8E" w:rsidRPr="00D17D8E">
        <w:rPr>
          <w:rFonts w:ascii="GHEA Grapalat" w:hAnsi="GHEA Grapalat"/>
          <w:b/>
          <w:color w:val="000000"/>
          <w:sz w:val="20"/>
          <w:szCs w:val="20"/>
          <w:u w:val="single"/>
          <w:lang w:val="hy-AM"/>
        </w:rPr>
        <w:t>«</w:t>
      </w:r>
      <w:r w:rsidR="00344665">
        <w:rPr>
          <w:rFonts w:ascii="GHEA Grapalat" w:hAnsi="GHEA Grapalat"/>
          <w:b/>
          <w:color w:val="000000"/>
          <w:sz w:val="20"/>
          <w:szCs w:val="20"/>
          <w:u w:val="single"/>
          <w:lang w:val="hy-AM"/>
        </w:rPr>
        <w:t>ԳՀԱՊՁԲ-ՀՎԿԱԿ-2022-04</w:t>
      </w:r>
      <w:r w:rsidR="00D17D8E" w:rsidRPr="00D17D8E">
        <w:rPr>
          <w:rFonts w:ascii="GHEA Grapalat" w:hAnsi="GHEA Grapalat"/>
          <w:b/>
          <w:color w:val="000000"/>
          <w:sz w:val="20"/>
          <w:szCs w:val="20"/>
          <w:u w:val="single"/>
          <w:lang w:val="hy-AM"/>
        </w:rPr>
        <w:t>»</w:t>
      </w:r>
      <w:r w:rsidR="00D17D8E" w:rsidRPr="006F611F">
        <w:rPr>
          <w:rFonts w:ascii="GHEA Grapalat" w:hAnsi="GHEA Grapalat"/>
          <w:b/>
          <w:color w:val="000000"/>
          <w:sz w:val="20"/>
          <w:szCs w:val="20"/>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89499B" w:rsidRPr="0089499B">
        <w:rPr>
          <w:rFonts w:ascii="GHEA Grapalat" w:hAnsi="GHEA Grapalat" w:cs="Arial"/>
          <w:b/>
          <w:bCs/>
          <w:color w:val="000000"/>
          <w:sz w:val="20"/>
          <w:szCs w:val="20"/>
          <w:u w:val="single"/>
          <w:lang w:val="hy-AM"/>
        </w:rPr>
        <w:t>900018004649</w:t>
      </w:r>
      <w:r w:rsidR="0089499B" w:rsidRPr="0089499B">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52053A" w:rsidRPr="00A71D81"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w:t>
      </w:r>
      <w:r w:rsidR="0089499B" w:rsidRPr="00491ADE">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հաշվեհամարը  </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rsidR="0098242F" w:rsidRPr="00A71D81" w:rsidRDefault="0098242F" w:rsidP="0098242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2) պահանջը ներկայացվել է երաշխիքով սահմանված ժամկետի ավարտից հետո:</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89499B" w:rsidRPr="00A71D81" w:rsidRDefault="0052053A" w:rsidP="0089499B">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89499B" w:rsidRPr="00A71D81">
        <w:rPr>
          <w:rFonts w:ascii="GHEA Grapalat" w:hAnsi="GHEA Grapalat" w:cs="Sylfaen"/>
          <w:b/>
          <w:lang w:val="hy-AM"/>
        </w:rPr>
        <w:lastRenderedPageBreak/>
        <w:t>Հավելված</w:t>
      </w:r>
      <w:r w:rsidR="0089499B" w:rsidRPr="00A71D81">
        <w:rPr>
          <w:rFonts w:ascii="GHEA Grapalat" w:hAnsi="GHEA Grapalat" w:cs="Arial"/>
          <w:b/>
          <w:lang w:val="hy-AM"/>
        </w:rPr>
        <w:t xml:space="preserve"> 4.2</w:t>
      </w:r>
    </w:p>
    <w:p w:rsidR="0089499B" w:rsidRPr="00A71D81" w:rsidRDefault="0089499B" w:rsidP="0089499B">
      <w:pPr>
        <w:pStyle w:val="BodyTextIndent3"/>
        <w:spacing w:line="240" w:lineRule="auto"/>
        <w:jc w:val="right"/>
        <w:rPr>
          <w:rFonts w:ascii="GHEA Grapalat" w:hAnsi="GHEA Grapalat" w:cs="Arial"/>
          <w:b/>
          <w:lang w:val="hy-AM"/>
        </w:rPr>
      </w:pPr>
      <w:r w:rsidRPr="00772E24">
        <w:rPr>
          <w:rFonts w:ascii="GHEA Grapalat" w:hAnsi="GHEA Grapalat"/>
          <w:b/>
          <w:color w:val="000000"/>
          <w:lang w:val="hy-AM"/>
        </w:rPr>
        <w:t>«</w:t>
      </w:r>
      <w:r w:rsidR="00344665">
        <w:rPr>
          <w:rFonts w:ascii="GHEA Grapalat" w:hAnsi="GHEA Grapalat"/>
          <w:b/>
          <w:color w:val="000000"/>
          <w:lang w:val="hy-AM"/>
        </w:rPr>
        <w:t>ԳՀԱՊՁԲ-ՀՎԿԱԿ-2022-04</w:t>
      </w:r>
      <w:r w:rsidRPr="00772E24">
        <w:rPr>
          <w:rFonts w:ascii="GHEA Grapalat" w:hAnsi="GHEA Grapalat"/>
          <w:b/>
          <w:color w:val="000000"/>
          <w:lang w:val="hy-AM"/>
        </w:rPr>
        <w:t>»</w:t>
      </w:r>
      <w:r>
        <w:rPr>
          <w:rFonts w:ascii="GHEA Grapalat" w:hAnsi="GHEA Grapalat"/>
          <w:b/>
          <w:color w:val="000000"/>
          <w:lang w:val="hy-AM"/>
        </w:rPr>
        <w:t xml:space="preserve"> </w:t>
      </w:r>
      <w:r w:rsidRPr="00A71D81">
        <w:rPr>
          <w:rFonts w:ascii="GHEA Grapalat" w:hAnsi="GHEA Grapalat" w:cs="Sylfaen"/>
          <w:b/>
          <w:lang w:val="hy-AM"/>
        </w:rPr>
        <w:t>ծածկագրով</w:t>
      </w:r>
    </w:p>
    <w:p w:rsidR="0089499B" w:rsidRPr="00A71D81" w:rsidRDefault="0089499B" w:rsidP="0089499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Pr="00A71D81">
        <w:rPr>
          <w:rFonts w:ascii="GHEA Grapalat" w:hAnsi="GHEA Grapalat" w:cs="Sylfaen"/>
          <w:b/>
          <w:lang w:val="hy-AM"/>
        </w:rPr>
        <w:t>հրավերի</w:t>
      </w:r>
    </w:p>
    <w:p w:rsidR="0089499B" w:rsidRPr="00A71D81" w:rsidRDefault="0089499B" w:rsidP="0089499B">
      <w:pPr>
        <w:pStyle w:val="BodyTextIndent3"/>
        <w:spacing w:line="240" w:lineRule="auto"/>
        <w:jc w:val="right"/>
        <w:rPr>
          <w:rFonts w:ascii="GHEA Grapalat" w:hAnsi="GHEA Grapalat" w:cs="Sylfaen"/>
          <w:b/>
          <w:lang w:val="hy-AM"/>
        </w:rPr>
      </w:pP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89499B" w:rsidRPr="00A71D81" w:rsidRDefault="0089499B" w:rsidP="0089499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rsidR="0089499B" w:rsidRPr="00A71D81" w:rsidRDefault="0089499B" w:rsidP="0089499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89499B" w:rsidRPr="00A71D81" w:rsidRDefault="0089499B" w:rsidP="0089499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89499B" w:rsidRPr="00A71D81" w:rsidRDefault="0089499B" w:rsidP="0089499B">
      <w:pPr>
        <w:rPr>
          <w:rFonts w:ascii="GHEA Grapalat" w:hAnsi="GHEA Grapalat" w:cs="GHEA Grapalat"/>
          <w:sz w:val="20"/>
          <w:szCs w:val="20"/>
          <w:lang w:val="hy-AM"/>
        </w:rPr>
      </w:pPr>
    </w:p>
    <w:p w:rsidR="0089499B" w:rsidRPr="00A71D81" w:rsidRDefault="0089499B" w:rsidP="0089499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9499B" w:rsidRPr="00A71D81" w:rsidRDefault="0089499B" w:rsidP="0089499B">
      <w:pPr>
        <w:ind w:firstLine="708"/>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89499B" w:rsidRPr="00A71D81" w:rsidRDefault="0089499B" w:rsidP="0089499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9499B" w:rsidRPr="006F611F" w:rsidRDefault="0089499B" w:rsidP="0089499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p>
    <w:p w:rsidR="0089499B" w:rsidRPr="00A71D81" w:rsidRDefault="0089499B" w:rsidP="0089499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9499B" w:rsidRPr="00A71D81" w:rsidRDefault="0089499B" w:rsidP="0089499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89499B" w:rsidRPr="00A71D81" w:rsidRDefault="0089499B" w:rsidP="0089499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9499B" w:rsidRPr="00A71D81" w:rsidRDefault="0089499B" w:rsidP="0089499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9499B" w:rsidRPr="00A71D81" w:rsidRDefault="0089499B" w:rsidP="0089499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89499B" w:rsidRPr="00A71D81" w:rsidRDefault="0089499B" w:rsidP="0089499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9499B" w:rsidRPr="00A71D81" w:rsidRDefault="0089499B" w:rsidP="0089499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89499B" w:rsidRPr="00A71D81" w:rsidRDefault="0089499B" w:rsidP="0089499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9499B" w:rsidRPr="00A71D81" w:rsidRDefault="0089499B" w:rsidP="0089499B">
      <w:pPr>
        <w:jc w:val="both"/>
        <w:rPr>
          <w:rFonts w:ascii="GHEA Grapalat" w:hAnsi="GHEA Grapalat" w:cs="GHEA Grapalat"/>
          <w:sz w:val="20"/>
          <w:szCs w:val="20"/>
          <w:lang w:val="hy-AM"/>
        </w:rPr>
      </w:pPr>
    </w:p>
    <w:p w:rsidR="0089499B" w:rsidRPr="00A71D81" w:rsidRDefault="0089499B" w:rsidP="0089499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9499B" w:rsidRPr="00A71D81" w:rsidDel="00A13215"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9499B" w:rsidRPr="00A71D81" w:rsidRDefault="0089499B" w:rsidP="0089499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9499B" w:rsidRPr="00A71D81" w:rsidRDefault="0089499B" w:rsidP="0089499B">
      <w:pPr>
        <w:ind w:firstLine="567"/>
        <w:jc w:val="both"/>
        <w:rPr>
          <w:rFonts w:ascii="GHEA Grapalat" w:hAnsi="GHEA Grapalat" w:cs="GHEA Grapalat"/>
          <w:sz w:val="20"/>
          <w:szCs w:val="20"/>
          <w:lang w:val="hy-AM"/>
        </w:rPr>
      </w:pPr>
    </w:p>
    <w:p w:rsidR="0089499B" w:rsidRPr="00A71D81" w:rsidRDefault="0089499B" w:rsidP="0089499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89499B" w:rsidRPr="00A71D81" w:rsidRDefault="0089499B" w:rsidP="0089499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89499B" w:rsidRPr="00A71D81" w:rsidRDefault="0089499B" w:rsidP="0089499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89499B" w:rsidRPr="00A71D81" w:rsidRDefault="0089499B" w:rsidP="0089499B">
      <w:pPr>
        <w:jc w:val="both"/>
        <w:rPr>
          <w:rFonts w:ascii="GHEA Grapalat" w:hAnsi="GHEA Grapalat"/>
          <w:sz w:val="18"/>
          <w:szCs w:val="18"/>
          <w:u w:val="single"/>
          <w:vertAlign w:val="superscript"/>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Կ.Տ</w:t>
      </w:r>
    </w:p>
    <w:p w:rsidR="0089499B" w:rsidRPr="00A71D81" w:rsidRDefault="0089499B" w:rsidP="0089499B">
      <w:pPr>
        <w:jc w:val="both"/>
        <w:rPr>
          <w:rFonts w:ascii="GHEA Grapalat" w:hAnsi="GHEA Grapalat"/>
          <w:sz w:val="20"/>
          <w:szCs w:val="20"/>
          <w:lang w:val="hy-AM"/>
        </w:rPr>
      </w:pPr>
    </w:p>
    <w:p w:rsidR="0089499B" w:rsidRPr="00A71D81" w:rsidRDefault="0089499B" w:rsidP="0089499B">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89499B" w:rsidRPr="00A71D81" w:rsidRDefault="0089499B" w:rsidP="0089499B">
      <w:pPr>
        <w:jc w:val="both"/>
        <w:rPr>
          <w:rFonts w:ascii="GHEA Grapalat" w:hAnsi="GHEA Grapalat"/>
          <w:sz w:val="18"/>
          <w:szCs w:val="18"/>
          <w:vertAlign w:val="superscript"/>
          <w:lang w:val="hy-AM"/>
        </w:rPr>
      </w:pPr>
    </w:p>
    <w:p w:rsidR="0089499B" w:rsidRPr="00A71D81" w:rsidRDefault="0089499B" w:rsidP="0089499B">
      <w:pPr>
        <w:jc w:val="both"/>
        <w:rPr>
          <w:rFonts w:ascii="GHEA Grapalat" w:hAnsi="GHEA Grapalat" w:cs="GHEA Grapalat"/>
          <w:i/>
          <w:sz w:val="18"/>
          <w:szCs w:val="18"/>
          <w:lang w:val="hy-AM"/>
        </w:rPr>
      </w:pPr>
    </w:p>
    <w:p w:rsidR="0089499B" w:rsidRPr="00A71D81" w:rsidRDefault="0089499B" w:rsidP="0089499B">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89499B" w:rsidRPr="00A71D81" w:rsidRDefault="0089499B" w:rsidP="00A92F88">
            <w:pPr>
              <w:jc w:val="center"/>
              <w:rPr>
                <w:rFonts w:ascii="GHEA Grapalat" w:hAnsi="GHEA Grapalat" w:cs="Arial"/>
                <w:bCs/>
                <w:i/>
                <w:sz w:val="20"/>
                <w:szCs w:val="20"/>
              </w:rPr>
            </w:pP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89499B" w:rsidRPr="00A71D81" w:rsidTr="00A92F8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89499B" w:rsidRPr="00A71D81" w:rsidTr="00A92F88">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89499B" w:rsidRPr="00A71D81" w:rsidTr="00A92F8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89499B" w:rsidRPr="00A71D81" w:rsidTr="00A92F8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89499B" w:rsidRPr="00A71D81" w:rsidTr="00A92F88">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89499B" w:rsidRPr="00A71D81" w:rsidTr="00A92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772E24" w:rsidRDefault="0089499B" w:rsidP="00A92F88">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89499B" w:rsidRPr="00A71D81" w:rsidTr="00A92F88">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89499B" w:rsidRPr="00A71D81" w:rsidTr="00A92F88">
        <w:trPr>
          <w:trHeight w:val="424"/>
        </w:trPr>
        <w:tc>
          <w:tcPr>
            <w:tcW w:w="10980" w:type="dxa"/>
            <w:gridSpan w:val="2"/>
            <w:tcBorders>
              <w:top w:val="single" w:sz="4" w:space="0" w:color="auto"/>
              <w:left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89499B" w:rsidRPr="00A71D81" w:rsidRDefault="0089499B" w:rsidP="00A92F88">
            <w:pPr>
              <w:rPr>
                <w:rFonts w:ascii="GHEA Grapalat" w:hAnsi="GHEA Grapalat" w:cs="Arial"/>
                <w:sz w:val="20"/>
                <w:szCs w:val="20"/>
              </w:rPr>
            </w:pPr>
          </w:p>
        </w:tc>
      </w:tr>
      <w:tr w:rsidR="0089499B" w:rsidRPr="00A71D81" w:rsidTr="00A92F88">
        <w:trPr>
          <w:trHeight w:val="704"/>
        </w:trPr>
        <w:tc>
          <w:tcPr>
            <w:tcW w:w="10980" w:type="dxa"/>
            <w:gridSpan w:val="2"/>
            <w:tcBorders>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Arial"/>
                <w:sz w:val="20"/>
                <w:szCs w:val="20"/>
                <w:lang w:val="hy-AM"/>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89499B" w:rsidRPr="00A71D81" w:rsidRDefault="0089499B" w:rsidP="00A92F88">
            <w:pPr>
              <w:rPr>
                <w:rFonts w:ascii="GHEA Grapalat" w:hAnsi="GHEA Grapalat" w:cs="Sylfaen"/>
                <w:sz w:val="20"/>
                <w:szCs w:val="20"/>
                <w:lang w:val="ru-RU"/>
              </w:rPr>
            </w:pPr>
          </w:p>
        </w:tc>
      </w:tr>
      <w:tr w:rsidR="0089499B" w:rsidRPr="00A71D81" w:rsidTr="00A92F88">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89499B" w:rsidRPr="00A71D81" w:rsidRDefault="0089499B" w:rsidP="00A92F88">
            <w:pPr>
              <w:rPr>
                <w:rFonts w:ascii="GHEA Grapalat" w:hAnsi="GHEA Grapalat" w:cs="Sylfaen"/>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Կ.Տ.</w:t>
            </w:r>
          </w:p>
          <w:p w:rsidR="0089499B" w:rsidRPr="00A71D81" w:rsidRDefault="0089499B" w:rsidP="00A92F88">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89499B" w:rsidRPr="00A71D81" w:rsidRDefault="0089499B" w:rsidP="00A92F88">
            <w:pPr>
              <w:jc w:val="right"/>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right"/>
              <w:rPr>
                <w:rFonts w:ascii="GHEA Grapalat" w:hAnsi="GHEA Grapalat" w:cs="Sylfaen"/>
                <w:sz w:val="20"/>
                <w:szCs w:val="20"/>
              </w:rPr>
            </w:pPr>
          </w:p>
          <w:p w:rsidR="0089499B" w:rsidRPr="00A71D81" w:rsidRDefault="0089499B" w:rsidP="00A92F88">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89499B" w:rsidRPr="00A71D81" w:rsidRDefault="0089499B" w:rsidP="00A92F88">
            <w:pPr>
              <w:jc w:val="right"/>
              <w:rPr>
                <w:rFonts w:ascii="GHEA Grapalat" w:hAnsi="GHEA Grapalat" w:cs="Sylfaen"/>
                <w:sz w:val="20"/>
                <w:szCs w:val="20"/>
              </w:rPr>
            </w:pPr>
          </w:p>
        </w:tc>
      </w:tr>
      <w:tr w:rsidR="0089499B" w:rsidRPr="00A71D81" w:rsidTr="00A92F88">
        <w:trPr>
          <w:trHeight w:val="2058"/>
        </w:trPr>
        <w:tc>
          <w:tcPr>
            <w:tcW w:w="5616" w:type="dxa"/>
            <w:tcBorders>
              <w:top w:val="single" w:sz="4" w:space="0" w:color="auto"/>
              <w:left w:val="single" w:sz="4" w:space="0" w:color="auto"/>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89499B" w:rsidRPr="00A71D81" w:rsidRDefault="0089499B" w:rsidP="00A92F88">
            <w:pPr>
              <w:rPr>
                <w:rFonts w:ascii="GHEA Grapalat" w:hAnsi="GHEA Grapalat" w:cs="Tahoma"/>
                <w:color w:val="000000"/>
                <w:sz w:val="20"/>
                <w:szCs w:val="20"/>
              </w:rPr>
            </w:pPr>
          </w:p>
          <w:p w:rsidR="0089499B" w:rsidRPr="00A71D81" w:rsidRDefault="0089499B" w:rsidP="00A92F88">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9499B" w:rsidRPr="00A71D81" w:rsidRDefault="0089499B" w:rsidP="00A92F88">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p>
          <w:p w:rsidR="0089499B" w:rsidRPr="00A71D81" w:rsidRDefault="0089499B" w:rsidP="00A92F88">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89499B" w:rsidRPr="00A71D81" w:rsidRDefault="0089499B" w:rsidP="00A92F88">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89499B" w:rsidRPr="00A71D81" w:rsidRDefault="0089499B" w:rsidP="00A92F88">
            <w:pPr>
              <w:jc w:val="right"/>
              <w:rPr>
                <w:rFonts w:ascii="GHEA Grapalat" w:hAnsi="GHEA Grapalat" w:cs="Arial"/>
                <w:sz w:val="20"/>
                <w:szCs w:val="20"/>
                <w:lang w:val="hy-AM"/>
              </w:rPr>
            </w:pPr>
          </w:p>
        </w:tc>
      </w:tr>
      <w:tr w:rsidR="0089499B" w:rsidRPr="00A71D81" w:rsidTr="00A92F88">
        <w:trPr>
          <w:trHeight w:val="2194"/>
        </w:trPr>
        <w:tc>
          <w:tcPr>
            <w:tcW w:w="5616" w:type="dxa"/>
            <w:tcBorders>
              <w:top w:val="nil"/>
              <w:left w:val="single" w:sz="4" w:space="0" w:color="auto"/>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lastRenderedPageBreak/>
              <w:t>24.բ.                                                       Կ.Տ.</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23.բ.                                                                 Կ.Տ.    </w:t>
            </w:r>
          </w:p>
          <w:p w:rsidR="0089499B" w:rsidRPr="00A71D81" w:rsidRDefault="0089499B" w:rsidP="00A92F88">
            <w:pPr>
              <w:rPr>
                <w:rFonts w:ascii="GHEA Grapalat" w:hAnsi="GHEA Grapalat" w:cs="Sylfaen"/>
                <w:sz w:val="20"/>
                <w:szCs w:val="20"/>
              </w:rPr>
            </w:pPr>
          </w:p>
          <w:p w:rsidR="0089499B" w:rsidRPr="00A71D81" w:rsidRDefault="0089499B" w:rsidP="00A92F88">
            <w:pPr>
              <w:rPr>
                <w:rFonts w:ascii="GHEA Grapalat" w:hAnsi="GHEA Grapalat" w:cs="Sylfaen"/>
                <w:sz w:val="20"/>
                <w:szCs w:val="20"/>
              </w:rPr>
            </w:pPr>
            <w:r w:rsidRPr="00A71D81">
              <w:rPr>
                <w:rFonts w:ascii="GHEA Grapalat" w:hAnsi="GHEA Grapalat" w:cs="Sylfaen"/>
                <w:sz w:val="20"/>
                <w:szCs w:val="20"/>
              </w:rPr>
              <w:t xml:space="preserve">                     </w:t>
            </w:r>
          </w:p>
          <w:p w:rsidR="0089499B" w:rsidRPr="00A71D81" w:rsidRDefault="0089499B" w:rsidP="00A92F88">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89499B" w:rsidRPr="00A71D81" w:rsidRDefault="0089499B" w:rsidP="00A92F88">
            <w:pPr>
              <w:rPr>
                <w:rFonts w:ascii="GHEA Grapalat" w:hAnsi="GHEA Grapalat" w:cs="Sylfaen"/>
                <w:color w:val="000000"/>
                <w:sz w:val="20"/>
                <w:szCs w:val="20"/>
              </w:rPr>
            </w:pPr>
          </w:p>
          <w:p w:rsidR="0089499B" w:rsidRPr="00A71D81" w:rsidRDefault="0089499B" w:rsidP="00A92F88">
            <w:pPr>
              <w:rPr>
                <w:rFonts w:ascii="GHEA Grapalat" w:hAnsi="GHEA Grapalat" w:cs="Sylfaen"/>
                <w:sz w:val="20"/>
                <w:szCs w:val="20"/>
              </w:rPr>
            </w:pPr>
          </w:p>
          <w:p w:rsidR="0089499B" w:rsidRPr="00A71D81" w:rsidRDefault="0089499B" w:rsidP="00A92F88">
            <w:pPr>
              <w:jc w:val="right"/>
              <w:rPr>
                <w:rFonts w:ascii="GHEA Grapalat" w:hAnsi="GHEA Grapalat" w:cs="Arial"/>
                <w:sz w:val="20"/>
                <w:szCs w:val="20"/>
              </w:rPr>
            </w:pPr>
          </w:p>
        </w:tc>
      </w:tr>
    </w:tbl>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9499B" w:rsidRPr="00A71D81" w:rsidRDefault="0089499B" w:rsidP="0089499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A92F88" w:rsidRDefault="00A92F88">
      <w:pPr>
        <w:rPr>
          <w:rFonts w:ascii="GHEA Grapalat" w:hAnsi="GHEA Grapalat"/>
          <w:b/>
          <w:sz w:val="22"/>
          <w:szCs w:val="22"/>
          <w:lang w:val="hy-AM"/>
        </w:rPr>
      </w:pPr>
      <w:r>
        <w:rPr>
          <w:rFonts w:ascii="GHEA Grapalat" w:hAnsi="GHEA Grapalat"/>
          <w:b/>
          <w:sz w:val="22"/>
          <w:szCs w:val="22"/>
          <w:lang w:val="hy-AM"/>
        </w:rPr>
        <w:br w:type="page"/>
      </w:r>
    </w:p>
    <w:p w:rsidR="00631658" w:rsidRPr="00A71D81" w:rsidRDefault="00631658" w:rsidP="0089499B">
      <w:pPr>
        <w:pStyle w:val="BodyTextIndent3"/>
        <w:spacing w:line="240" w:lineRule="auto"/>
        <w:jc w:val="right"/>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06EF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06EF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06EF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06EF3"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306EF3"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631658">
      <w:pPr>
        <w:jc w:val="center"/>
        <w:rPr>
          <w:rFonts w:ascii="GHEA Grapalat" w:hAnsi="GHEA Grapalat" w:cs="GHEA Grapalat"/>
          <w:sz w:val="22"/>
          <w:szCs w:val="22"/>
          <w:lang w:val="hy-AM"/>
        </w:rPr>
      </w:pPr>
    </w:p>
    <w:p w:rsidR="00091EBC" w:rsidRPr="00A71D81" w:rsidRDefault="00631658" w:rsidP="00091EBC">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091EBC" w:rsidRPr="00A71D81">
        <w:rPr>
          <w:rFonts w:ascii="GHEA Grapalat" w:hAnsi="GHEA Grapalat" w:cs="Sylfaen"/>
          <w:b/>
          <w:lang w:val="hy-AM"/>
        </w:rPr>
        <w:lastRenderedPageBreak/>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rsidR="00AB6AE1" w:rsidRPr="00A71D81" w:rsidRDefault="00AB6AE1" w:rsidP="00AB6AE1">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44665">
        <w:rPr>
          <w:rFonts w:ascii="GHEA Grapalat" w:hAnsi="GHEA Grapalat"/>
          <w:b/>
          <w:color w:val="000000"/>
          <w:lang w:val="hy-AM"/>
        </w:rPr>
        <w:t>ԳՀԱՊՁԲ-ՀՎԿԱԿ-2022-04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B6AE1" w:rsidRPr="00A71D81" w:rsidRDefault="00AB6AE1" w:rsidP="00AB6AE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91EBC" w:rsidRPr="00A71D81" w:rsidRDefault="00091EBC" w:rsidP="00091EBC">
      <w:pPr>
        <w:pStyle w:val="BodyTextIndent3"/>
        <w:spacing w:line="240" w:lineRule="auto"/>
        <w:jc w:val="right"/>
        <w:rPr>
          <w:rFonts w:ascii="GHEA Grapalat" w:hAnsi="GHEA Grapalat" w:cs="Sylfaen"/>
          <w:b/>
          <w:lang w:val="hy-AM"/>
        </w:rPr>
      </w:pPr>
    </w:p>
    <w:p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rsidR="00091EBC" w:rsidRPr="00A71D81" w:rsidRDefault="00091EBC" w:rsidP="00091EBC">
      <w:pPr>
        <w:pStyle w:val="NormalWeb"/>
        <w:shd w:val="clear" w:color="auto" w:fill="FFFFFF"/>
        <w:spacing w:before="0" w:beforeAutospacing="0" w:after="0" w:afterAutospacing="0"/>
        <w:ind w:firstLine="375"/>
        <w:rPr>
          <w:rStyle w:val="Strong"/>
          <w:lang w:val="hy-AM"/>
        </w:rPr>
      </w:pPr>
    </w:p>
    <w:p w:rsidR="00091EBC" w:rsidRPr="00A71D81" w:rsidRDefault="00091EBC" w:rsidP="00D74C30">
      <w:pPr>
        <w:pStyle w:val="NormalWeb"/>
        <w:shd w:val="clear" w:color="auto" w:fill="FFFFFF"/>
        <w:spacing w:before="0" w:beforeAutospacing="0" w:after="0" w:afterAutospacing="0"/>
        <w:ind w:left="5812" w:hanging="5437"/>
        <w:rPr>
          <w:rStyle w:val="Strong"/>
          <w:lang w:val="hy-AM"/>
        </w:rPr>
      </w:pPr>
      <w:r w:rsidRPr="00A71D81">
        <w:rPr>
          <w:rStyle w:val="Strong"/>
          <w:rFonts w:ascii="GHEA Grapalat" w:hAnsi="GHEA Grapalat"/>
          <w:b w:val="0"/>
          <w:bCs w:val="0"/>
          <w:sz w:val="20"/>
          <w:szCs w:val="20"/>
          <w:lang w:val="hy-AM"/>
        </w:rPr>
        <w:t xml:space="preserve">1.Սույն երաշխիքը (այսուհետ՝ երաշխիք) հանդիսանում է </w:t>
      </w:r>
      <w:r w:rsidR="00AB6AE1" w:rsidRPr="00AB6AE1">
        <w:rPr>
          <w:rFonts w:ascii="GHEA Grapalat" w:hAnsi="GHEA Grapalat" w:cs="GHEA Grapalat"/>
          <w:b/>
          <w:sz w:val="20"/>
          <w:szCs w:val="20"/>
          <w:u w:val="single"/>
          <w:lang w:val="hy-AM"/>
        </w:rPr>
        <w:t>ԱՆ «ՀՎԿ ԱԶԳԱՅԻՆ ԿԵՆՏՐՈՆ» ՊՈԱԿ</w:t>
      </w:r>
      <w:r w:rsidRPr="00A71D81">
        <w:rPr>
          <w:rFonts w:ascii="GHEA Grapalat" w:hAnsi="GHEA Grapalat" w:cs="Sylfaen"/>
          <w:vertAlign w:val="superscript"/>
          <w:lang w:val="hy-AM"/>
        </w:rPr>
        <w:t xml:space="preserve">          </w:t>
      </w:r>
      <w:r w:rsidR="00D74C30" w:rsidRPr="00D74C30">
        <w:rPr>
          <w:rFonts w:ascii="GHEA Grapalat" w:hAnsi="GHEA Grapalat" w:cs="Sylfaen"/>
          <w:vertAlign w:val="superscript"/>
          <w:lang w:val="hy-AM"/>
        </w:rPr>
        <w:t xml:space="preserve">                                    </w:t>
      </w:r>
      <w:r w:rsidRPr="00A71D81">
        <w:rPr>
          <w:rFonts w:ascii="GHEA Grapalat" w:hAnsi="GHEA Grapalat" w:cs="Sylfaen"/>
          <w:vertAlign w:val="superscript"/>
          <w:lang w:val="hy-AM"/>
        </w:rPr>
        <w:t>պատվիրատուի անվանումը</w:t>
      </w:r>
    </w:p>
    <w:p w:rsidR="00091EBC" w:rsidRPr="00A71D81"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B26A30" w:rsidRPr="00B26A30">
        <w:rPr>
          <w:rFonts w:ascii="GHEA Grapalat" w:hAnsi="GHEA Grapalat" w:cs="Arial"/>
          <w:b/>
          <w:bCs/>
          <w:color w:val="000000"/>
          <w:sz w:val="20"/>
          <w:szCs w:val="20"/>
          <w:u w:val="single"/>
          <w:lang w:val="hy-AM"/>
        </w:rPr>
        <w:t>900018004649</w:t>
      </w:r>
      <w:r w:rsidR="00B26A30" w:rsidRPr="00B26A30">
        <w:rPr>
          <w:rFonts w:ascii="GHEA Grapalat" w:hAnsi="GHEA Grapalat" w:cs="Arial"/>
          <w:b/>
          <w:bCs/>
          <w:color w:val="000000"/>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 xml:space="preserve">Երաշխիքը գործում է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rsidR="002C565E" w:rsidRPr="00A71D81" w:rsidRDefault="002C565E" w:rsidP="002C565E">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rsidR="00091EBC" w:rsidRPr="00A71D81" w:rsidRDefault="00091EBC" w:rsidP="00091EBC">
      <w:pPr>
        <w:pStyle w:val="BodyTextIndent3"/>
        <w:spacing w:line="240" w:lineRule="auto"/>
        <w:jc w:val="center"/>
        <w:rPr>
          <w:rFonts w:ascii="GHEA Grapalat" w:hAnsi="GHEA Grapalat" w:cs="Arial"/>
          <w:b/>
          <w:lang w:val="hy-AM"/>
        </w:rPr>
      </w:pPr>
    </w:p>
    <w:p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rsidR="000F3C70" w:rsidRPr="00A71D81" w:rsidRDefault="000F3C70" w:rsidP="000F3C70">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0F3C70" w:rsidRPr="00A71D81" w:rsidRDefault="000F3C70" w:rsidP="000F3C7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44665">
        <w:rPr>
          <w:rFonts w:ascii="GHEA Grapalat" w:hAnsi="GHEA Grapalat"/>
          <w:b/>
          <w:color w:val="000000"/>
          <w:lang w:val="hy-AM"/>
        </w:rPr>
        <w:t>ԳՀԱՊՁԲ-ՀՎԿԱԿ-2022-04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0F3C70" w:rsidRPr="00A71D81" w:rsidRDefault="000F3C70" w:rsidP="000F3C7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F3C70" w:rsidRDefault="000F3C70" w:rsidP="000F3C70">
      <w:pPr>
        <w:jc w:val="center"/>
        <w:rPr>
          <w:rFonts w:ascii="GHEA Grapalat" w:hAnsi="GHEA Grapalat" w:cs="GHEA Grapalat"/>
          <w:b/>
          <w:sz w:val="18"/>
          <w:szCs w:val="18"/>
          <w:lang w:val="hy-AM"/>
        </w:rPr>
      </w:pPr>
      <w:r w:rsidRPr="00A71D81">
        <w:rPr>
          <w:rFonts w:ascii="GHEA Grapalat" w:hAnsi="GHEA Grapalat" w:cs="GHEA Grapalat"/>
          <w:b/>
          <w:sz w:val="18"/>
          <w:szCs w:val="18"/>
          <w:lang w:val="hy-AM"/>
        </w:rPr>
        <w:t xml:space="preserve">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0F3C70" w:rsidRPr="00A71D81" w:rsidRDefault="000F3C70" w:rsidP="000F3C70">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rsidR="000F3C70" w:rsidRPr="00A71D81" w:rsidRDefault="000F3C70" w:rsidP="000F3C70">
      <w:pPr>
        <w:rPr>
          <w:rFonts w:ascii="GHEA Grapalat" w:hAnsi="GHEA Grapalat" w:cs="GHEA Grapalat"/>
          <w:b/>
          <w:sz w:val="20"/>
          <w:szCs w:val="20"/>
          <w:lang w:val="hy-AM"/>
        </w:rPr>
      </w:pPr>
    </w:p>
    <w:p w:rsidR="000F3C70" w:rsidRPr="00A71D81" w:rsidRDefault="000F3C70" w:rsidP="000F3C70">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rsidR="000F3C70" w:rsidRPr="00A71D81" w:rsidRDefault="000F3C70" w:rsidP="000F3C70">
      <w:pPr>
        <w:rPr>
          <w:rFonts w:ascii="GHEA Grapalat" w:hAnsi="GHEA Grapalat" w:cs="GHEA Grapalat"/>
          <w:sz w:val="20"/>
          <w:szCs w:val="20"/>
          <w:lang w:val="hy-AM"/>
        </w:rPr>
      </w:pPr>
    </w:p>
    <w:p w:rsidR="000F3C70" w:rsidRPr="00A71D81" w:rsidRDefault="000F3C70" w:rsidP="000F3C70">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F3C70" w:rsidRPr="00A71D81" w:rsidRDefault="000F3C70" w:rsidP="000F3C70">
      <w:pPr>
        <w:ind w:firstLine="708"/>
        <w:jc w:val="both"/>
        <w:rPr>
          <w:rFonts w:ascii="GHEA Grapalat" w:hAnsi="GHEA Grapalat" w:cs="GHEA Grapalat"/>
          <w:sz w:val="20"/>
          <w:szCs w:val="20"/>
          <w:lang w:val="hy-AM"/>
        </w:rPr>
      </w:pPr>
    </w:p>
    <w:p w:rsidR="000F3C70" w:rsidRPr="00A71D81" w:rsidRDefault="000F3C70" w:rsidP="000F3C70">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rsidR="000F3C70" w:rsidRPr="00A71D81" w:rsidRDefault="000F3C70" w:rsidP="000F3C70">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0F3C70" w:rsidRDefault="000F3C70" w:rsidP="000F3C70">
      <w:pPr>
        <w:ind w:firstLine="709"/>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Ընկերությունը մասնակցում է </w:t>
      </w:r>
      <w:r w:rsidRPr="00110BBE">
        <w:rPr>
          <w:rFonts w:ascii="GHEA Grapalat" w:hAnsi="GHEA Grapalat" w:cs="GHEA Grapalat"/>
          <w:b/>
          <w:sz w:val="20"/>
          <w:szCs w:val="20"/>
          <w:lang w:val="hy-AM"/>
        </w:rPr>
        <w:t>ԱՆ «ՀՎԿ ԱԶԳԱՅԻՆ ԿԵՆՏՐՈՆ» ՊՈԱԿ-ի</w:t>
      </w:r>
      <w:r w:rsidRPr="00A71D81">
        <w:rPr>
          <w:rFonts w:ascii="GHEA Grapalat" w:hAnsi="GHEA Grapalat" w:cs="GHEA Grapalat"/>
          <w:sz w:val="20"/>
          <w:szCs w:val="20"/>
          <w:lang w:val="pt-BR"/>
        </w:rPr>
        <w:t xml:space="preserve">  (այսուհետ` Պատվիրատու) կողմից </w:t>
      </w:r>
      <w:r w:rsidRPr="006F611F">
        <w:rPr>
          <w:rFonts w:ascii="GHEA Grapalat" w:hAnsi="GHEA Grapalat" w:cs="GHEA Grapalat"/>
          <w:sz w:val="20"/>
          <w:szCs w:val="20"/>
          <w:lang w:val="pt-BR"/>
        </w:rPr>
        <w:t xml:space="preserve">կազմակերպված` </w:t>
      </w:r>
      <w:r w:rsidRPr="006F611F">
        <w:rPr>
          <w:rFonts w:ascii="GHEA Grapalat" w:hAnsi="GHEA Grapalat"/>
          <w:b/>
          <w:color w:val="000000"/>
          <w:sz w:val="20"/>
          <w:szCs w:val="20"/>
          <w:lang w:val="hy-AM"/>
        </w:rPr>
        <w:t>«</w:t>
      </w:r>
      <w:r w:rsidR="00344665">
        <w:rPr>
          <w:rFonts w:ascii="GHEA Grapalat" w:hAnsi="GHEA Grapalat"/>
          <w:b/>
          <w:color w:val="000000"/>
          <w:sz w:val="20"/>
          <w:szCs w:val="20"/>
          <w:lang w:val="hy-AM"/>
        </w:rPr>
        <w:t>ԳՀԱՊՁԲ-ՀՎԿԱԿ-2022-04</w:t>
      </w:r>
      <w:r w:rsidRPr="006F611F">
        <w:rPr>
          <w:rFonts w:ascii="GHEA Grapalat" w:hAnsi="GHEA Grapalat"/>
          <w:b/>
          <w:color w:val="000000"/>
          <w:sz w:val="20"/>
          <w:szCs w:val="20"/>
          <w:lang w:val="hy-AM"/>
        </w:rPr>
        <w:t xml:space="preserve">» </w:t>
      </w:r>
      <w:r w:rsidRPr="006F611F">
        <w:rPr>
          <w:rFonts w:ascii="GHEA Grapalat" w:hAnsi="GHEA Grapalat" w:cs="GHEA Grapalat"/>
          <w:sz w:val="20"/>
          <w:szCs w:val="20"/>
          <w:lang w:val="pt-BR"/>
        </w:rPr>
        <w:t>ծածկագրով գնման ընթացակարգին</w:t>
      </w:r>
      <w:r>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p>
    <w:p w:rsidR="000F3C70" w:rsidRPr="00A71D81" w:rsidRDefault="000F3C70" w:rsidP="000F3C70">
      <w:pPr>
        <w:ind w:firstLine="709"/>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F3C70" w:rsidRPr="00A71D81" w:rsidRDefault="000F3C70" w:rsidP="000F3C70">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0F3C70" w:rsidRPr="00A71D81" w:rsidRDefault="000F3C70" w:rsidP="000F3C70">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0F3C70" w:rsidRPr="00A71D81" w:rsidRDefault="000F3C70" w:rsidP="000F3C70">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F3C70" w:rsidRPr="00A71D81" w:rsidRDefault="000F3C70" w:rsidP="000F3C7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տարբերակներով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0F3C70" w:rsidRPr="00A71D81" w:rsidRDefault="000F3C70" w:rsidP="000F3C70">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F3C70" w:rsidRPr="00A71D81" w:rsidRDefault="000F3C70" w:rsidP="000F3C70">
      <w:pPr>
        <w:jc w:val="both"/>
        <w:rPr>
          <w:rFonts w:ascii="GHEA Grapalat" w:hAnsi="GHEA Grapalat" w:cs="GHEA Grapalat"/>
          <w:sz w:val="20"/>
          <w:szCs w:val="20"/>
          <w:lang w:val="hy-AM"/>
        </w:rPr>
      </w:pPr>
    </w:p>
    <w:p w:rsidR="0025228A" w:rsidRPr="00306EF3" w:rsidRDefault="0025228A" w:rsidP="000F3C70">
      <w:pPr>
        <w:ind w:left="360"/>
        <w:jc w:val="center"/>
        <w:rPr>
          <w:rFonts w:ascii="GHEA Grapalat" w:hAnsi="GHEA Grapalat" w:cs="GHEA Grapalat"/>
          <w:b/>
          <w:bCs/>
          <w:sz w:val="20"/>
          <w:szCs w:val="20"/>
          <w:lang w:val="pt-BR"/>
        </w:rPr>
      </w:pPr>
    </w:p>
    <w:p w:rsidR="0025228A" w:rsidRPr="00306EF3" w:rsidRDefault="0025228A" w:rsidP="000F3C70">
      <w:pPr>
        <w:ind w:left="360"/>
        <w:jc w:val="center"/>
        <w:rPr>
          <w:rFonts w:ascii="GHEA Grapalat" w:hAnsi="GHEA Grapalat" w:cs="GHEA Grapalat"/>
          <w:b/>
          <w:bCs/>
          <w:sz w:val="20"/>
          <w:szCs w:val="20"/>
          <w:lang w:val="pt-BR"/>
        </w:rPr>
      </w:pPr>
    </w:p>
    <w:p w:rsidR="000F3C70" w:rsidRPr="00A71D81" w:rsidRDefault="000F3C70" w:rsidP="000F3C70">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2. Այլ պայմաններ</w:t>
      </w:r>
    </w:p>
    <w:p w:rsidR="000F3C70" w:rsidRPr="000F3C70"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0F3C70">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0F3C70" w:rsidRPr="00A71D81" w:rsidDel="00A13215"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0F3C70" w:rsidRPr="00A71D81" w:rsidRDefault="000F3C70" w:rsidP="000F3C70">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F3C70" w:rsidRPr="00A71D81" w:rsidRDefault="000F3C70" w:rsidP="000F3C70">
      <w:pPr>
        <w:ind w:firstLine="567"/>
        <w:jc w:val="both"/>
        <w:rPr>
          <w:rFonts w:ascii="GHEA Grapalat" w:hAnsi="GHEA Grapalat" w:cs="GHEA Grapalat"/>
          <w:sz w:val="20"/>
          <w:szCs w:val="20"/>
          <w:lang w:val="hy-AM"/>
        </w:rPr>
      </w:pPr>
    </w:p>
    <w:p w:rsidR="000F3C70" w:rsidRPr="00A71D81" w:rsidRDefault="000F3C70" w:rsidP="000F3C70">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0F3C70" w:rsidRPr="00A71D81" w:rsidRDefault="000F3C70" w:rsidP="000F3C70">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0F3C70" w:rsidRPr="00A71D81" w:rsidRDefault="000F3C70" w:rsidP="000F3C70">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0F3C70" w:rsidRPr="00A71D81" w:rsidRDefault="000F3C70" w:rsidP="000F3C70">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Կ.Տ</w:t>
      </w:r>
    </w:p>
    <w:p w:rsidR="000F3C70" w:rsidRPr="00A71D81" w:rsidRDefault="000F3C70" w:rsidP="000F3C70">
      <w:pPr>
        <w:jc w:val="both"/>
        <w:rPr>
          <w:rFonts w:ascii="GHEA Grapalat" w:hAnsi="GHEA Grapalat"/>
          <w:sz w:val="20"/>
          <w:szCs w:val="20"/>
          <w:lang w:val="hy-AM"/>
        </w:rPr>
      </w:pPr>
    </w:p>
    <w:p w:rsidR="000F3C70" w:rsidRPr="00A71D81" w:rsidRDefault="000F3C70" w:rsidP="000F3C70">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0F3C70" w:rsidRPr="00A71D81" w:rsidRDefault="000F3C70" w:rsidP="000F3C70">
      <w:pPr>
        <w:jc w:val="center"/>
        <w:rPr>
          <w:rFonts w:ascii="GHEA Grapalat" w:hAnsi="GHEA Grapalat" w:cs="GHEA Grapalat"/>
          <w:sz w:val="20"/>
          <w:szCs w:val="20"/>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0F3C70" w:rsidRPr="00A71D81" w:rsidRDefault="000F3C70" w:rsidP="000F3C70">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0F3C70" w:rsidRPr="00A71D81" w:rsidRDefault="000F3C70" w:rsidP="00DC4DBA">
            <w:pPr>
              <w:jc w:val="center"/>
              <w:rPr>
                <w:rFonts w:ascii="GHEA Grapalat" w:hAnsi="GHEA Grapalat" w:cs="Arial"/>
                <w:bCs/>
                <w:i/>
                <w:sz w:val="20"/>
                <w:szCs w:val="20"/>
              </w:rPr>
            </w:pP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0F3C70" w:rsidRPr="00A71D81" w:rsidTr="00DC4DBA">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0F3C70" w:rsidRPr="00A71D81" w:rsidTr="00DC4DBA">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0F3C70" w:rsidRPr="00A71D81" w:rsidTr="00DC4DB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0F3C70" w:rsidRPr="00A71D81" w:rsidTr="00DC4DB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0F3C70" w:rsidRPr="00A71D81" w:rsidTr="00DC4DB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0F3C70" w:rsidRPr="00A71D81" w:rsidTr="00DC4DB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772E24" w:rsidRDefault="000F3C70" w:rsidP="00DC4DBA">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0F3C70" w:rsidRPr="00A71D81" w:rsidTr="00DC4DBA">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0F3C70" w:rsidRPr="00A71D81" w:rsidTr="00DC4DBA">
        <w:trPr>
          <w:trHeight w:val="424"/>
        </w:trPr>
        <w:tc>
          <w:tcPr>
            <w:tcW w:w="10980" w:type="dxa"/>
            <w:gridSpan w:val="2"/>
            <w:tcBorders>
              <w:top w:val="single" w:sz="4" w:space="0" w:color="auto"/>
              <w:left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0F3C70" w:rsidRPr="00A71D81" w:rsidRDefault="000F3C70" w:rsidP="00DC4DBA">
            <w:pPr>
              <w:rPr>
                <w:rFonts w:ascii="GHEA Grapalat" w:hAnsi="GHEA Grapalat" w:cs="Arial"/>
                <w:sz w:val="20"/>
                <w:szCs w:val="20"/>
              </w:rPr>
            </w:pPr>
          </w:p>
        </w:tc>
      </w:tr>
      <w:tr w:rsidR="000F3C70" w:rsidRPr="00A71D81" w:rsidTr="00DC4DBA">
        <w:trPr>
          <w:trHeight w:val="704"/>
        </w:trPr>
        <w:tc>
          <w:tcPr>
            <w:tcW w:w="10980" w:type="dxa"/>
            <w:gridSpan w:val="2"/>
            <w:tcBorders>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Arial"/>
                <w:sz w:val="20"/>
                <w:szCs w:val="20"/>
                <w:lang w:val="hy-AM"/>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0F3C70" w:rsidRPr="00A71D81" w:rsidRDefault="000F3C70" w:rsidP="00DC4DBA">
            <w:pPr>
              <w:rPr>
                <w:rFonts w:ascii="GHEA Grapalat" w:hAnsi="GHEA Grapalat" w:cs="Sylfaen"/>
                <w:sz w:val="20"/>
                <w:szCs w:val="20"/>
                <w:lang w:val="ru-RU"/>
              </w:rPr>
            </w:pPr>
          </w:p>
        </w:tc>
      </w:tr>
      <w:tr w:rsidR="000F3C70" w:rsidRPr="00A71D81" w:rsidTr="00DC4DBA">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0F3C70" w:rsidRPr="00A71D81" w:rsidRDefault="000F3C70" w:rsidP="00DC4DBA">
            <w:pPr>
              <w:rPr>
                <w:rFonts w:ascii="GHEA Grapalat" w:hAnsi="GHEA Grapalat" w:cs="Sylfaen"/>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Կ.Տ.</w:t>
            </w:r>
          </w:p>
          <w:p w:rsidR="000F3C70" w:rsidRPr="00A71D81" w:rsidRDefault="000F3C70" w:rsidP="00DC4DBA">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0F3C70" w:rsidRPr="00A71D81" w:rsidRDefault="000F3C70" w:rsidP="00DC4DBA">
            <w:pPr>
              <w:jc w:val="right"/>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right"/>
              <w:rPr>
                <w:rFonts w:ascii="GHEA Grapalat" w:hAnsi="GHEA Grapalat" w:cs="Sylfaen"/>
                <w:sz w:val="20"/>
                <w:szCs w:val="20"/>
              </w:rPr>
            </w:pPr>
          </w:p>
          <w:p w:rsidR="000F3C70" w:rsidRPr="00A71D81" w:rsidRDefault="000F3C70" w:rsidP="00DC4DBA">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0F3C70" w:rsidRPr="00A71D81" w:rsidRDefault="000F3C70" w:rsidP="00DC4DBA">
            <w:pPr>
              <w:jc w:val="right"/>
              <w:rPr>
                <w:rFonts w:ascii="GHEA Grapalat" w:hAnsi="GHEA Grapalat" w:cs="Sylfaen"/>
                <w:sz w:val="20"/>
                <w:szCs w:val="20"/>
              </w:rPr>
            </w:pPr>
          </w:p>
        </w:tc>
      </w:tr>
      <w:tr w:rsidR="000F3C70" w:rsidRPr="00A71D81" w:rsidTr="00DC4DBA">
        <w:trPr>
          <w:trHeight w:val="2058"/>
        </w:trPr>
        <w:tc>
          <w:tcPr>
            <w:tcW w:w="5616" w:type="dxa"/>
            <w:tcBorders>
              <w:top w:val="single" w:sz="4" w:space="0" w:color="auto"/>
              <w:left w:val="single" w:sz="4" w:space="0" w:color="auto"/>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0F3C70" w:rsidRPr="00A71D81" w:rsidRDefault="000F3C70" w:rsidP="00DC4DBA">
            <w:pPr>
              <w:rPr>
                <w:rFonts w:ascii="GHEA Grapalat" w:hAnsi="GHEA Grapalat" w:cs="Tahoma"/>
                <w:color w:val="000000"/>
                <w:sz w:val="20"/>
                <w:szCs w:val="20"/>
              </w:rPr>
            </w:pPr>
          </w:p>
          <w:p w:rsidR="000F3C70" w:rsidRPr="00A71D81" w:rsidRDefault="000F3C70" w:rsidP="00DC4DBA">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0F3C70" w:rsidRPr="00A71D81" w:rsidRDefault="000F3C70" w:rsidP="00DC4DBA">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p>
          <w:p w:rsidR="000F3C70" w:rsidRPr="00A71D81" w:rsidRDefault="000F3C70" w:rsidP="00DC4DBA">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0F3C70" w:rsidRPr="00A71D81" w:rsidRDefault="000F3C70" w:rsidP="00DC4DBA">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0F3C70" w:rsidRPr="00A71D81" w:rsidRDefault="000F3C70" w:rsidP="00DC4DBA">
            <w:pPr>
              <w:jc w:val="right"/>
              <w:rPr>
                <w:rFonts w:ascii="GHEA Grapalat" w:hAnsi="GHEA Grapalat" w:cs="Arial"/>
                <w:sz w:val="20"/>
                <w:szCs w:val="20"/>
                <w:lang w:val="hy-AM"/>
              </w:rPr>
            </w:pPr>
          </w:p>
        </w:tc>
      </w:tr>
      <w:tr w:rsidR="000F3C70" w:rsidRPr="00A71D81" w:rsidTr="00DC4DBA">
        <w:trPr>
          <w:trHeight w:val="2194"/>
        </w:trPr>
        <w:tc>
          <w:tcPr>
            <w:tcW w:w="5616" w:type="dxa"/>
            <w:tcBorders>
              <w:top w:val="nil"/>
              <w:left w:val="single" w:sz="4" w:space="0" w:color="auto"/>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lastRenderedPageBreak/>
              <w:t>24.բ.                                                       Կ.Տ.</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23.բ.                                                                 Կ.Տ.    </w:t>
            </w:r>
          </w:p>
          <w:p w:rsidR="000F3C70" w:rsidRPr="00A71D81" w:rsidRDefault="000F3C70" w:rsidP="00DC4DBA">
            <w:pPr>
              <w:rPr>
                <w:rFonts w:ascii="GHEA Grapalat" w:hAnsi="GHEA Grapalat" w:cs="Sylfaen"/>
                <w:sz w:val="20"/>
                <w:szCs w:val="20"/>
              </w:rPr>
            </w:pPr>
          </w:p>
          <w:p w:rsidR="000F3C70" w:rsidRPr="00A71D81" w:rsidRDefault="000F3C70" w:rsidP="00DC4DBA">
            <w:pPr>
              <w:rPr>
                <w:rFonts w:ascii="GHEA Grapalat" w:hAnsi="GHEA Grapalat" w:cs="Sylfaen"/>
                <w:sz w:val="20"/>
                <w:szCs w:val="20"/>
              </w:rPr>
            </w:pPr>
            <w:r w:rsidRPr="00A71D81">
              <w:rPr>
                <w:rFonts w:ascii="GHEA Grapalat" w:hAnsi="GHEA Grapalat" w:cs="Sylfaen"/>
                <w:sz w:val="20"/>
                <w:szCs w:val="20"/>
              </w:rPr>
              <w:t xml:space="preserve">                     </w:t>
            </w:r>
          </w:p>
          <w:p w:rsidR="000F3C70" w:rsidRPr="00A71D81" w:rsidRDefault="000F3C70" w:rsidP="00DC4DBA">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0F3C70" w:rsidRPr="00A71D81" w:rsidRDefault="000F3C70" w:rsidP="00DC4DBA">
            <w:pPr>
              <w:rPr>
                <w:rFonts w:ascii="GHEA Grapalat" w:hAnsi="GHEA Grapalat" w:cs="Sylfaen"/>
                <w:color w:val="000000"/>
                <w:sz w:val="20"/>
                <w:szCs w:val="20"/>
              </w:rPr>
            </w:pPr>
          </w:p>
          <w:p w:rsidR="000F3C70" w:rsidRPr="00A71D81" w:rsidRDefault="000F3C70" w:rsidP="00DC4DBA">
            <w:pPr>
              <w:rPr>
                <w:rFonts w:ascii="GHEA Grapalat" w:hAnsi="GHEA Grapalat" w:cs="Sylfaen"/>
                <w:sz w:val="20"/>
                <w:szCs w:val="20"/>
              </w:rPr>
            </w:pPr>
          </w:p>
          <w:p w:rsidR="000F3C70" w:rsidRPr="00A71D81" w:rsidRDefault="000F3C70" w:rsidP="00DC4DBA">
            <w:pPr>
              <w:jc w:val="right"/>
              <w:rPr>
                <w:rFonts w:ascii="GHEA Grapalat" w:hAnsi="GHEA Grapalat" w:cs="Arial"/>
                <w:sz w:val="20"/>
                <w:szCs w:val="20"/>
              </w:rPr>
            </w:pPr>
          </w:p>
        </w:tc>
      </w:tr>
    </w:tbl>
    <w:p w:rsidR="000F3C70" w:rsidRDefault="000F3C70" w:rsidP="00334B2F">
      <w:pPr>
        <w:jc w:val="center"/>
        <w:rPr>
          <w:rFonts w:ascii="GHEA Grapalat" w:hAnsi="GHEA Grapalat"/>
          <w:b/>
          <w:sz w:val="22"/>
          <w:szCs w:val="22"/>
        </w:rPr>
      </w:pPr>
    </w:p>
    <w:p w:rsidR="000F3C70" w:rsidRDefault="000F3C70">
      <w:pPr>
        <w:rPr>
          <w:rFonts w:ascii="GHEA Grapalat" w:hAnsi="GHEA Grapalat"/>
          <w:b/>
          <w:sz w:val="22"/>
          <w:szCs w:val="22"/>
        </w:rPr>
      </w:pPr>
      <w:r>
        <w:rPr>
          <w:rFonts w:ascii="GHEA Grapalat" w:hAnsi="GHEA Grapalat"/>
          <w:b/>
          <w:sz w:val="22"/>
          <w:szCs w:val="22"/>
        </w:rPr>
        <w:br w:type="page"/>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06EF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06EF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06EF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06EF3"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306EF3"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A631A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A631AB" w:rsidRPr="00A71D81" w:rsidRDefault="00A631AB" w:rsidP="00A631A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344665">
        <w:rPr>
          <w:rFonts w:ascii="GHEA Grapalat" w:hAnsi="GHEA Grapalat"/>
          <w:b/>
          <w:color w:val="000000"/>
          <w:lang w:val="hy-AM"/>
        </w:rPr>
        <w:t>ԳՀԱՊՁԲ-ՀՎԿԱԿ-2022-04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A631AB" w:rsidRPr="00A71D81" w:rsidRDefault="00A631AB" w:rsidP="00A631A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A648B" w:rsidRPr="00A0462B" w:rsidRDefault="00071D1C" w:rsidP="000A648B">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r>
      <w:r w:rsidR="000A648B" w:rsidRPr="00A0462B">
        <w:rPr>
          <w:rFonts w:ascii="GHEA Grapalat" w:hAnsi="GHEA Grapalat" w:cs="Sylfaen"/>
          <w:sz w:val="20"/>
          <w:lang w:val="hy-AM"/>
        </w:rPr>
        <w:t xml:space="preserve">         ք. Երևան                                                                                         </w:t>
      </w:r>
      <w:r w:rsidR="000A648B" w:rsidRPr="00A0462B">
        <w:rPr>
          <w:rFonts w:ascii="GHEA Grapalat" w:hAnsi="GHEA Grapalat"/>
          <w:lang w:val="hy-AM"/>
        </w:rPr>
        <w:t xml:space="preserve">«     »            </w:t>
      </w:r>
      <w:r w:rsidR="000A648B" w:rsidRPr="00A0462B">
        <w:rPr>
          <w:rFonts w:ascii="GHEA Grapalat" w:hAnsi="GHEA Grapalat" w:cs="Sylfaen"/>
          <w:sz w:val="20"/>
          <w:lang w:val="hy-AM"/>
        </w:rPr>
        <w:t>2022   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E6777" w:rsidRPr="00A71D81" w:rsidRDefault="000E6777" w:rsidP="000E6777">
      <w:pPr>
        <w:ind w:firstLine="720"/>
        <w:jc w:val="both"/>
        <w:rPr>
          <w:rFonts w:ascii="GHEA Grapalat" w:hAnsi="GHEA Grapalat"/>
          <w:sz w:val="20"/>
          <w:lang w:val="hy-AM"/>
        </w:rPr>
      </w:pPr>
      <w:r w:rsidRPr="00FA6E8B">
        <w:rPr>
          <w:rFonts w:ascii="GHEA Grapalat" w:hAnsi="GHEA Grapalat" w:cs="Sylfaen"/>
          <w:b/>
          <w:color w:val="000000"/>
          <w:sz w:val="20"/>
          <w:lang w:val="hy-AM"/>
        </w:rPr>
        <w:t>ԱՆ «Հիվանդությունների վերահսկման և կանխարգելման ազգային կենտրոն» ՊՈԱԿ-ի</w:t>
      </w:r>
      <w:r w:rsidRPr="00FA6E8B">
        <w:rPr>
          <w:rFonts w:ascii="GHEA Grapalat" w:hAnsi="GHEA Grapalat" w:cs="Times Armenian"/>
          <w:b/>
          <w:color w:val="000000"/>
          <w:sz w:val="20"/>
          <w:lang w:val="hy-AM"/>
        </w:rPr>
        <w:t xml:space="preserve">, </w:t>
      </w:r>
      <w:r w:rsidRPr="00FA6E8B">
        <w:rPr>
          <w:rFonts w:ascii="GHEA Grapalat" w:hAnsi="GHEA Grapalat" w:cs="Sylfaen"/>
          <w:b/>
          <w:color w:val="000000"/>
          <w:sz w:val="20"/>
          <w:lang w:val="hy-AM"/>
        </w:rPr>
        <w:t>ի դեմս գլխավոր տնօրեն՝ Ա.Վանյանի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A71D81">
        <w:rPr>
          <w:rFonts w:ascii="GHEA Grapalat" w:hAnsi="GHEA Grapalat"/>
          <w:sz w:val="20"/>
          <w:lang w:val="hy-AM"/>
        </w:rPr>
        <w:t xml:space="preserve"> հիման վրա,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Pr="00A71D81">
        <w:rPr>
          <w:rFonts w:ascii="GHEA Grapalat" w:hAnsi="GHEA Grapalat"/>
          <w:sz w:val="20"/>
          <w:lang w:val="hy-AM"/>
        </w:rPr>
        <w:t xml:space="preserve">, մի կողմից,  և __________________-ը, ի դեմս տնօրեն _____________________-ի, որը գործում է </w:t>
      </w:r>
      <w:r w:rsidRPr="00A71D81">
        <w:rPr>
          <w:rFonts w:ascii="GHEA Grapalat" w:hAnsi="GHEA Grapalat"/>
          <w:sz w:val="20"/>
          <w:u w:val="single"/>
          <w:lang w:val="hy-AM"/>
        </w:rPr>
        <w:t xml:space="preserve">                       </w:t>
      </w:r>
      <w:r w:rsidRPr="00A71D81">
        <w:rPr>
          <w:rFonts w:ascii="GHEA Grapalat" w:hAnsi="GHEA Grapalat"/>
          <w:sz w:val="20"/>
          <w:lang w:val="hy-AM"/>
        </w:rPr>
        <w:t xml:space="preserve">-ի կանոնադրության հիման վրա, այսուհետ </w:t>
      </w:r>
      <w:r w:rsidRPr="00A71D81">
        <w:rPr>
          <w:rFonts w:ascii="GHEA Grapalat" w:hAnsi="GHEA Grapalat"/>
          <w:lang w:val="hy-AM"/>
        </w:rPr>
        <w:t>«</w:t>
      </w:r>
      <w:r w:rsidRPr="00A71D81">
        <w:rPr>
          <w:rFonts w:ascii="GHEA Grapalat" w:hAnsi="GHEA Grapalat"/>
          <w:sz w:val="20"/>
          <w:lang w:val="hy-AM"/>
        </w:rPr>
        <w:t>Վաճառող</w:t>
      </w:r>
      <w:r w:rsidRPr="00A71D81">
        <w:rPr>
          <w:rFonts w:ascii="GHEA Grapalat" w:hAnsi="GHEA Grapalat"/>
          <w:lang w:val="hy-AM"/>
        </w:rPr>
        <w:t>»</w:t>
      </w:r>
      <w:r w:rsidRPr="00A71D81">
        <w:rPr>
          <w:rFonts w:ascii="GHEA Grapalat" w:hAnsi="GHEA Grapalat"/>
          <w:sz w:val="20"/>
          <w:lang w:val="hy-AM"/>
        </w:rPr>
        <w:t xml:space="preserve"> մյուս կողմից, կնքեցին սույն պայմանագիրը հետևյալի մասին։</w:t>
      </w:r>
    </w:p>
    <w:p w:rsidR="0076020B" w:rsidRPr="00491ADE" w:rsidRDefault="0076020B"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6D6447">
      <w:pPr>
        <w:ind w:firstLine="709"/>
        <w:jc w:val="center"/>
        <w:rPr>
          <w:rFonts w:ascii="GHEA Grapalat" w:hAnsi="GHEA Grapalat"/>
          <w:b/>
          <w:sz w:val="20"/>
          <w:lang w:val="hy-AM"/>
        </w:rPr>
      </w:pP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75BB5">
        <w:rPr>
          <w:rFonts w:ascii="GHEA Grapalat" w:hAnsi="GHEA Grapalat"/>
          <w:b/>
          <w:sz w:val="20"/>
          <w:lang w:val="hy-AM"/>
        </w:rPr>
        <w:t xml:space="preserve">են </w:t>
      </w:r>
      <w:r w:rsidR="00645E7A" w:rsidRPr="00175BB5">
        <w:rPr>
          <w:rFonts w:ascii="GHEA Grapalat" w:hAnsi="GHEA Grapalat"/>
          <w:b/>
          <w:sz w:val="20"/>
          <w:lang w:val="hy-AM"/>
        </w:rPr>
        <w:t>10</w:t>
      </w:r>
      <w:r w:rsidRPr="00175BB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191DC5" w:rsidRPr="00191DC5">
        <w:rPr>
          <w:rFonts w:ascii="GHEA Grapalat" w:hAnsi="GHEA Grapalat"/>
          <w:b/>
          <w:sz w:val="20"/>
          <w:lang w:val="hy-AM"/>
        </w:rPr>
        <w:t>10</w:t>
      </w:r>
      <w:r w:rsidRPr="00191DC5">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w:t>
      </w:r>
      <w:r w:rsidR="00DC4DBA" w:rsidRPr="00DC4DBA">
        <w:rPr>
          <w:rFonts w:ascii="GHEA Grapalat" w:hAnsi="GHEA Grapalat"/>
          <w:sz w:val="20"/>
          <w:lang w:val="hy-AM"/>
        </w:rPr>
        <w:t xml:space="preserve">ն: </w:t>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նախատեսված ամի</w:t>
      </w:r>
      <w:r w:rsidR="0041415D" w:rsidRPr="0041415D">
        <w:rPr>
          <w:rFonts w:ascii="GHEA Grapalat" w:hAnsi="GHEA Grapalat"/>
          <w:sz w:val="20"/>
          <w:lang w:val="hy-AM"/>
        </w:rPr>
        <w:t>ս</w:t>
      </w:r>
      <w:r w:rsidRPr="00A71D81">
        <w:rPr>
          <w:rFonts w:ascii="GHEA Grapalat" w:hAnsi="GHEA Grapalat"/>
          <w:sz w:val="20"/>
          <w:lang w:val="hy-AM"/>
        </w:rPr>
        <w:t xml:space="preserve">ներին, բայց ոչ ուշ, քան մինչև տվյալ տարվա դեկտեմբերի </w:t>
      </w:r>
      <w:r w:rsidR="0041415D" w:rsidRPr="00D04E17">
        <w:rPr>
          <w:rFonts w:ascii="GHEA Grapalat" w:hAnsi="GHEA Grapalat"/>
          <w:sz w:val="20"/>
          <w:lang w:val="hy-AM"/>
        </w:rPr>
        <w:t>30</w:t>
      </w:r>
      <w:r w:rsidRPr="00A71D81">
        <w:rPr>
          <w:rFonts w:ascii="GHEA Grapalat" w:hAnsi="GHEA Grapalat"/>
          <w:sz w:val="20"/>
          <w:lang w:val="hy-AM"/>
        </w:rPr>
        <w:t xml:space="preserve">-ը: </w:t>
      </w:r>
    </w:p>
    <w:p w:rsidR="00710307" w:rsidRPr="00275BAE" w:rsidRDefault="00385051" w:rsidP="00275BAE">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75BAE" w:rsidRPr="00275BAE">
        <w:rPr>
          <w:rFonts w:ascii="GHEA Grapalat" w:hAnsi="GHEA Grapalat"/>
          <w:sz w:val="20"/>
          <w:lang w:val="hy-AM"/>
        </w:rPr>
        <w:t>:</w:t>
      </w:r>
    </w:p>
    <w:p w:rsidR="00275BAE" w:rsidRPr="00275BAE" w:rsidRDefault="00275BAE" w:rsidP="00275BAE">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A71D81">
        <w:rPr>
          <w:rFonts w:ascii="GHEA Grapalat" w:hAnsi="GHEA Grapalat"/>
          <w:sz w:val="20"/>
          <w:lang w:val="hy-AM"/>
        </w:rPr>
        <w:t xml:space="preserve"> </w:t>
      </w: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CF52C8" w:rsidRPr="00B76356">
        <w:rPr>
          <w:rFonts w:ascii="GHEA Grapalat" w:hAnsi="GHEA Grapalat" w:cs="Sylfaen"/>
          <w:b/>
          <w:sz w:val="20"/>
          <w:szCs w:val="20"/>
          <w:lang w:val="hy-AM"/>
        </w:rPr>
        <w:t>10 աշխատանքային</w:t>
      </w:r>
      <w:r w:rsidR="00CF52C8" w:rsidRPr="00A71D81">
        <w:rPr>
          <w:rFonts w:ascii="GHEA Grapalat" w:hAnsi="GHEA Grapalat" w:cs="Sylfaen"/>
          <w:sz w:val="20"/>
          <w:szCs w:val="20"/>
          <w:lang w:val="hy-AM"/>
        </w:rPr>
        <w:t xml:space="preserve"> </w:t>
      </w:r>
      <w:r w:rsidR="00A232D9" w:rsidRPr="00A71D81">
        <w:rPr>
          <w:rFonts w:ascii="GHEA Grapalat" w:hAnsi="GHEA Grapalat" w:cs="Sylfaen"/>
          <w:sz w:val="20"/>
          <w:szCs w:val="20"/>
          <w:lang w:val="hy-AM"/>
        </w:rPr>
        <w:t xml:space="preserve">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06D7A" w:rsidRPr="00491ADE" w:rsidRDefault="00906D7A"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lastRenderedPageBreak/>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FootnoteReference"/>
          <w:rFonts w:ascii="GHEA Grapalat" w:hAnsi="GHEA Grapalat"/>
          <w:color w:val="FFFFFF"/>
          <w:sz w:val="20"/>
          <w:lang w:val="hy-AM"/>
        </w:rPr>
        <w:footnoteReference w:id="8"/>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A71D81" w:rsidRDefault="0094684E" w:rsidP="00EF3662">
      <w:pPr>
        <w:ind w:firstLine="709"/>
        <w:jc w:val="both"/>
        <w:rPr>
          <w:rFonts w:ascii="GHEA Grapalat" w:hAnsi="GHEA Grapalat"/>
          <w:sz w:val="20"/>
          <w:lang w:val="hy-AM"/>
        </w:rPr>
      </w:pPr>
    </w:p>
    <w:p w:rsidR="0094684E" w:rsidRPr="00A71D81" w:rsidRDefault="0094684E" w:rsidP="00EF3662">
      <w:pPr>
        <w:ind w:firstLine="709"/>
        <w:jc w:val="both"/>
        <w:rPr>
          <w:rFonts w:ascii="GHEA Grapalat" w:hAnsi="GHEA Grapalat"/>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ind w:firstLine="709"/>
        <w:jc w:val="center"/>
        <w:rPr>
          <w:rFonts w:ascii="GHEA Grapalat" w:hAnsi="GHEA Grapalat"/>
          <w:b/>
          <w:sz w:val="20"/>
          <w:lang w:val="hy-AM"/>
        </w:rPr>
      </w:pPr>
    </w:p>
    <w:p w:rsidR="00071D1C" w:rsidRPr="00A71D81" w:rsidRDefault="007C6A3B" w:rsidP="007C6A3B">
      <w:pPr>
        <w:tabs>
          <w:tab w:val="left" w:pos="709"/>
        </w:tabs>
        <w:jc w:val="both"/>
        <w:rPr>
          <w:rFonts w:ascii="GHEA Grapalat" w:hAnsi="GHEA Grapalat" w:cs="Times Armenian"/>
          <w:sz w:val="20"/>
          <w:lang w:val="hy-AM"/>
        </w:rPr>
      </w:pPr>
      <w:r>
        <w:rPr>
          <w:rFonts w:ascii="GHEA Grapalat" w:hAnsi="GHEA Grapalat"/>
          <w:sz w:val="20"/>
        </w:rPr>
        <w:tab/>
      </w:r>
      <w:r w:rsidR="00071D1C" w:rsidRPr="00A71D81">
        <w:rPr>
          <w:rFonts w:ascii="GHEA Grapalat" w:hAnsi="GHEA Grapalat"/>
          <w:sz w:val="20"/>
          <w:lang w:val="hy-AM"/>
        </w:rPr>
        <w:t xml:space="preserve">8.1 </w:t>
      </w:r>
      <w:r w:rsidR="00071D1C" w:rsidRPr="00A71D81">
        <w:rPr>
          <w:rFonts w:ascii="GHEA Grapalat" w:hAnsi="GHEA Grapalat" w:cs="Sylfaen"/>
          <w:sz w:val="20"/>
          <w:lang w:val="hy-AM"/>
        </w:rPr>
        <w:t>Պայմանագիրն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ուժի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մեջ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է</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մտնում</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ստորագրման</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պահից և գործում է մինչև</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կողմերի` պայմանագրով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ստանձնած</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պարտավորությունների</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ողջ</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ծավալով</w:t>
      </w:r>
      <w:r w:rsidR="00071D1C" w:rsidRPr="00A71D81">
        <w:rPr>
          <w:rFonts w:ascii="GHEA Grapalat" w:hAnsi="GHEA Grapalat" w:cs="Times Armenian"/>
          <w:sz w:val="20"/>
          <w:lang w:val="hy-AM"/>
        </w:rPr>
        <w:t xml:space="preserve"> </w:t>
      </w:r>
      <w:r w:rsidR="00071D1C" w:rsidRPr="00A71D81">
        <w:rPr>
          <w:rFonts w:ascii="GHEA Grapalat" w:hAnsi="GHEA Grapalat" w:cs="Sylfaen"/>
          <w:sz w:val="20"/>
          <w:lang w:val="hy-AM"/>
        </w:rPr>
        <w:t>կատարումը</w:t>
      </w:r>
      <w:r w:rsidR="00071D1C" w:rsidRPr="00A71D81">
        <w:rPr>
          <w:rFonts w:ascii="GHEA Grapalat" w:hAnsi="GHEA Grapalat" w:cs="Times Armenian"/>
          <w:sz w:val="20"/>
          <w:lang w:val="hy-AM"/>
        </w:rPr>
        <w:t xml:space="preserve">։ </w:t>
      </w:r>
    </w:p>
    <w:p w:rsidR="00071D1C" w:rsidRPr="00A71D81" w:rsidRDefault="007C6A3B" w:rsidP="007C6A3B">
      <w:pPr>
        <w:tabs>
          <w:tab w:val="left" w:pos="709"/>
        </w:tabs>
        <w:jc w:val="both"/>
        <w:rPr>
          <w:rFonts w:ascii="GHEA Grapalat" w:hAnsi="GHEA Grapalat" w:cs="Sylfaen"/>
          <w:sz w:val="20"/>
          <w:lang w:val="hy-AM"/>
        </w:rPr>
      </w:pPr>
      <w:r>
        <w:rPr>
          <w:rFonts w:ascii="GHEA Grapalat" w:hAnsi="GHEA Grapalat" w:cs="Sylfaen"/>
          <w:sz w:val="20"/>
        </w:rPr>
        <w:tab/>
      </w:r>
      <w:r w:rsidR="00071D1C"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7C6A3B">
      <w:pPr>
        <w:shd w:val="clear" w:color="auto" w:fill="FFFFFF"/>
        <w:ind w:firstLine="708"/>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w:t>
      </w:r>
      <w:r w:rsidRPr="00A71D81">
        <w:rPr>
          <w:rFonts w:ascii="GHEA Grapalat" w:hAnsi="GHEA Grapalat" w:cs="Sylfaen"/>
          <w:sz w:val="20"/>
          <w:lang w:val="hy-AM"/>
        </w:rPr>
        <w:lastRenderedPageBreak/>
        <w:t xml:space="preserve">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22</w:t>
      </w:r>
      <w:r w:rsidRPr="00A71D81">
        <w:rPr>
          <w:rStyle w:val="FootnoteReference"/>
          <w:rFonts w:ascii="GHEA Grapalat" w:hAnsi="GHEA Grapalat"/>
          <w:color w:val="FFFFFF"/>
          <w:sz w:val="20"/>
          <w:lang w:val="pt-BR"/>
        </w:rPr>
        <w:footnoteReference w:id="9"/>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383BC3" w:rsidRPr="00A71D81">
        <w:rPr>
          <w:rFonts w:ascii="GHEA Grapalat" w:hAnsi="GHEA Grapalat"/>
          <w:sz w:val="20"/>
          <w:vertAlign w:val="superscript"/>
          <w:lang w:val="pt-BR"/>
        </w:rPr>
        <w:t>23</w:t>
      </w:r>
      <w:r w:rsidRPr="00A71D81">
        <w:rPr>
          <w:rStyle w:val="FootnoteReference"/>
          <w:rFonts w:ascii="GHEA Grapalat" w:hAnsi="GHEA Grapalat"/>
          <w:color w:val="FFFFFF"/>
          <w:sz w:val="20"/>
          <w:lang w:val="pt-BR"/>
        </w:rPr>
        <w:footnoteReference w:id="10"/>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5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 xml:space="preserve">«Պայմանագրերը </w:t>
      </w:r>
      <w:r w:rsidR="00617A6E" w:rsidRPr="00A71D81">
        <w:rPr>
          <w:rFonts w:ascii="GHEA Grapalat" w:hAnsi="GHEA Grapalat"/>
          <w:sz w:val="20"/>
          <w:szCs w:val="20"/>
          <w:lang w:val="hy-AM" w:eastAsia="ru-RU"/>
        </w:rPr>
        <w:lastRenderedPageBreak/>
        <w:t>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r w:rsidRPr="00A71D81">
        <w:rPr>
          <w:rFonts w:ascii="GHEA Grapalat" w:hAnsi="GHEA Grapalat"/>
          <w:sz w:val="20"/>
          <w:szCs w:val="20"/>
          <w:lang w:val="hy-AM" w:eastAsia="ru-RU"/>
        </w:rPr>
        <w:t xml:space="preserve">   </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 նախատեսված ֆինանսական միջոցների չափով, փոխարինվում է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383BC3" w:rsidRPr="00A71D81">
        <w:rPr>
          <w:rFonts w:ascii="GHEA Grapalat" w:hAnsi="GHEA Grapalat"/>
          <w:sz w:val="20"/>
          <w:szCs w:val="20"/>
          <w:vertAlign w:val="superscript"/>
          <w:lang w:val="hy-AM" w:eastAsia="ru-RU"/>
        </w:rPr>
        <w:t>24</w:t>
      </w:r>
      <w:r w:rsidR="004D28BA" w:rsidRPr="00A71D81">
        <w:rPr>
          <w:rStyle w:val="FootnoteReference"/>
          <w:rFonts w:ascii="GHEA Grapalat" w:hAnsi="GHEA Grapalat"/>
          <w:color w:val="FFFFFF"/>
          <w:sz w:val="20"/>
          <w:szCs w:val="20"/>
          <w:lang w:val="hy-AM" w:eastAsia="ru-RU"/>
        </w:rPr>
        <w:footnoteReference w:id="11"/>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D10B0C" w:rsidRPr="00491ADE" w:rsidRDefault="00071D1C" w:rsidP="00D46BE3">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p>
    <w:p w:rsidR="005455EB" w:rsidRPr="008758E4" w:rsidRDefault="005455EB" w:rsidP="005455EB">
      <w:pPr>
        <w:jc w:val="center"/>
        <w:rPr>
          <w:rFonts w:ascii="GHEA Grapalat" w:hAnsi="GHEA Grapalat"/>
          <w:b/>
          <w:color w:val="FF0000"/>
          <w:sz w:val="48"/>
          <w:szCs w:val="48"/>
          <w:lang w:val="hy-AM"/>
        </w:rPr>
      </w:pPr>
      <w:r w:rsidRPr="008758E4">
        <w:rPr>
          <w:rFonts w:ascii="GHEA Grapalat" w:hAnsi="GHEA Grapalat"/>
          <w:b/>
          <w:color w:val="FF0000"/>
          <w:sz w:val="48"/>
          <w:szCs w:val="48"/>
          <w:lang w:val="hy-AM"/>
        </w:rPr>
        <w:t>ԿՑՎՈՒՄ Է</w:t>
      </w:r>
    </w:p>
    <w:p w:rsidR="00D46BE3" w:rsidRPr="00491ADE" w:rsidRDefault="00D46BE3" w:rsidP="00D46BE3">
      <w:pPr>
        <w:jc w:val="center"/>
        <w:rPr>
          <w:rFonts w:ascii="GHEA Grapalat" w:hAnsi="GHEA Grapalat"/>
          <w:b/>
          <w:lang w:val="hy-AM"/>
        </w:rPr>
      </w:pPr>
    </w:p>
    <w:p w:rsidR="00D10B0C" w:rsidRPr="00491ADE"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491ADE">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Մ</w:t>
      </w:r>
      <w:r w:rsidRPr="00A71D81">
        <w:rPr>
          <w:rFonts w:ascii="GHEA Grapalat" w:hAnsi="GHEA Grapalat" w:cs="Sylfaen"/>
          <w:i/>
          <w:sz w:val="18"/>
          <w:szCs w:val="18"/>
          <w:lang w:val="pt-BR"/>
        </w:rPr>
        <w:t xml:space="preserve">ատակարարման վերջնաժամկետը չի կարող ավել լինել, քան տվյալ տարվա դեկտեմբերի </w:t>
      </w:r>
      <w:r w:rsidR="008D6EF8" w:rsidRPr="00A71D81">
        <w:rPr>
          <w:rFonts w:ascii="GHEA Grapalat" w:hAnsi="GHEA Grapalat" w:cs="Sylfaen"/>
          <w:i/>
          <w:sz w:val="18"/>
          <w:szCs w:val="18"/>
          <w:lang w:val="pt-BR"/>
        </w:rPr>
        <w:t>2</w:t>
      </w:r>
      <w:r w:rsidR="00C85FFA" w:rsidRPr="00A71D81">
        <w:rPr>
          <w:rFonts w:ascii="GHEA Grapalat" w:hAnsi="GHEA Grapalat" w:cs="Sylfaen"/>
          <w:i/>
          <w:sz w:val="18"/>
          <w:szCs w:val="18"/>
          <w:lang w:val="pt-BR"/>
        </w:rPr>
        <w:t>5</w:t>
      </w:r>
      <w:r w:rsidRPr="00A71D81">
        <w:rPr>
          <w:rFonts w:ascii="GHEA Grapalat" w:hAnsi="GHEA Grapalat" w:cs="Sylfaen"/>
          <w:i/>
          <w:sz w:val="18"/>
          <w:szCs w:val="18"/>
          <w:lang w:val="pt-BR"/>
        </w:rPr>
        <w:t>-ը:</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FootnoteText"/>
        <w:jc w:val="both"/>
        <w:rPr>
          <w:lang w:val="pt-BR"/>
        </w:rPr>
      </w:pPr>
      <w:r w:rsidRPr="00861BC3">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մակնիշ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մակնիշի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ապրանքային նշանը, մակնիշը և արտադրողի անվանումը</w:t>
      </w:r>
      <w:r w:rsidR="00EB35E7" w:rsidRPr="00A71D81" w:rsidDel="00EB35E7">
        <w:rPr>
          <w:rFonts w:ascii="GHEA Grapalat" w:hAnsi="GHEA Grapalat" w:cs="Sylfaen"/>
          <w:i/>
          <w:sz w:val="18"/>
          <w:szCs w:val="18"/>
          <w:lang w:val="pt-BR" w:eastAsia="en-US"/>
        </w:rPr>
        <w:t xml:space="preserve"> </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rPr>
          <w:rFonts w:ascii="GHEA Grapalat" w:hAnsi="GHEA Grapalat"/>
          <w:sz w:val="20"/>
          <w:lang w:val="ru-RU"/>
        </w:rPr>
      </w:pPr>
    </w:p>
    <w:p w:rsidR="00071D1C" w:rsidRPr="009A061D"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9A061D">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9A061D" w:rsidRDefault="00071D1C" w:rsidP="00EF3662">
      <w:pPr>
        <w:ind w:left="-142" w:firstLine="142"/>
        <w:jc w:val="center"/>
        <w:rPr>
          <w:rFonts w:ascii="GHEA Grapalat" w:hAnsi="GHEA Grapalat" w:cs="Sylfaen"/>
          <w:b/>
          <w:lang w:val="ru-RU"/>
        </w:rPr>
      </w:pPr>
    </w:p>
    <w:p w:rsidR="0038400D" w:rsidRPr="009A061D"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306EF3" w:rsidTr="007A2020">
        <w:trPr>
          <w:tblCellSpacing w:w="7" w:type="dxa"/>
          <w:jc w:val="center"/>
        </w:trPr>
        <w:tc>
          <w:tcPr>
            <w:tcW w:w="0" w:type="auto"/>
            <w:vAlign w:val="center"/>
          </w:tcPr>
          <w:p w:rsidR="0038400D" w:rsidRPr="00A71D81" w:rsidRDefault="00B052F1" w:rsidP="007A2020">
            <w:pPr>
              <w:jc w:val="center"/>
              <w:rPr>
                <w:rFonts w:ascii="GHEA Grapalat" w:hAnsi="GHEA Grapalat"/>
                <w:iCs/>
                <w:color w:val="000000"/>
                <w:sz w:val="21"/>
                <w:szCs w:val="21"/>
                <w:lang w:val="pt-BR"/>
              </w:rPr>
            </w:pPr>
            <w:r w:rsidRPr="00B052F1">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B2572B" w:rsidRPr="00131E9C" w:rsidRDefault="00B2572B" w:rsidP="00383BC3">
      <w:pPr>
        <w:pStyle w:val="BodyTextIndent"/>
        <w:spacing w:line="240" w:lineRule="auto"/>
        <w:jc w:val="right"/>
        <w:rPr>
          <w:rFonts w:ascii="GHEA Grapalat" w:hAnsi="GHEA Grapalat" w:cs="GHEA Grapalat"/>
          <w:sz w:val="22"/>
          <w:szCs w:val="22"/>
          <w:lang w:val="hy-AM"/>
        </w:rPr>
      </w:pPr>
    </w:p>
    <w:sectPr w:rsidR="00B2572B" w:rsidRPr="00131E9C" w:rsidSect="009A061D">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BB5" w:rsidRDefault="00175BB5">
      <w:r>
        <w:separator/>
      </w:r>
    </w:p>
  </w:endnote>
  <w:endnote w:type="continuationSeparator" w:id="0">
    <w:p w:rsidR="00175BB5" w:rsidRDefault="00175B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BB5" w:rsidRDefault="00175BB5">
      <w:r>
        <w:separator/>
      </w:r>
    </w:p>
  </w:footnote>
  <w:footnote w:type="continuationSeparator" w:id="0">
    <w:p w:rsidR="00175BB5" w:rsidRDefault="00175BB5">
      <w:r>
        <w:continuationSeparator/>
      </w:r>
    </w:p>
  </w:footnote>
  <w:footnote w:id="1">
    <w:p w:rsidR="00175BB5" w:rsidRPr="00762340" w:rsidRDefault="00175BB5" w:rsidP="00EA4B24">
      <w:pPr>
        <w:pStyle w:val="FootnoteText"/>
        <w:rPr>
          <w:rFonts w:ascii="Calibri" w:hAnsi="Calibri"/>
        </w:rPr>
      </w:pPr>
      <w:r w:rsidRPr="005F0CA9">
        <w:rPr>
          <w:rFonts w:ascii="GHEA Grapalat" w:hAnsi="GHEA Grapalat" w:cs="Sylfaen"/>
          <w:i/>
          <w:sz w:val="16"/>
          <w:szCs w:val="16"/>
        </w:rPr>
        <w:footnoteRef/>
      </w:r>
      <w:r w:rsidRPr="008C7473">
        <w:rPr>
          <w:rFonts w:ascii="GHEA Grapalat" w:hAnsi="GHEA Grapalat" w:cs="Sylfaen"/>
          <w:i/>
          <w:sz w:val="16"/>
          <w:szCs w:val="16"/>
          <w:lang w:val="af-ZA"/>
        </w:rPr>
        <w:t xml:space="preserve">.1 </w:t>
      </w:r>
      <w:r w:rsidRPr="005F0CA9">
        <w:rPr>
          <w:rFonts w:ascii="GHEA Grapalat" w:hAnsi="GHEA Grapalat" w:cs="Sylfaen"/>
          <w:i/>
          <w:sz w:val="16"/>
          <w:szCs w:val="16"/>
        </w:rPr>
        <w:t>Եթե</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գնման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հայտով</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տվյալ</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ընթացակարգի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շրջանակում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գնվելիք</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ապրանքի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գինը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գերազանցում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գնումների</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բազային</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միավորի</w:t>
      </w:r>
      <w:r w:rsidRPr="008C7473">
        <w:rPr>
          <w:rFonts w:ascii="GHEA Grapalat" w:hAnsi="GHEA Grapalat" w:cs="Sylfaen"/>
          <w:i/>
          <w:sz w:val="16"/>
          <w:szCs w:val="16"/>
          <w:lang w:val="af-ZA"/>
        </w:rPr>
        <w:t xml:space="preserve"> </w:t>
      </w:r>
      <w:r>
        <w:rPr>
          <w:rFonts w:ascii="GHEA Grapalat" w:hAnsi="GHEA Grapalat" w:cs="Sylfaen"/>
          <w:sz w:val="16"/>
          <w:szCs w:val="16"/>
          <w:lang w:val="hy-AM" w:eastAsia="en-US"/>
        </w:rPr>
        <w:t>ութսունապատիկը</w:t>
      </w:r>
      <w:r w:rsidRPr="008C7473">
        <w:rPr>
          <w:rFonts w:ascii="GHEA Grapalat" w:hAnsi="GHEA Grapalat" w:cs="Sylfaen"/>
          <w:i/>
          <w:sz w:val="16"/>
          <w:szCs w:val="16"/>
          <w:lang w:val="af-ZA"/>
        </w:rPr>
        <w:t xml:space="preserve">&lt;&lt;15&gt;&gt; </w:t>
      </w:r>
      <w:r w:rsidRPr="005F0CA9">
        <w:rPr>
          <w:rFonts w:ascii="GHEA Grapalat" w:hAnsi="GHEA Grapalat" w:cs="Sylfaen"/>
          <w:i/>
          <w:sz w:val="16"/>
          <w:szCs w:val="16"/>
        </w:rPr>
        <w:t>թիվը</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փոխարինվում</w:t>
      </w:r>
      <w:r w:rsidRPr="008C7473">
        <w:rPr>
          <w:rFonts w:ascii="GHEA Grapalat" w:hAnsi="GHEA Grapalat" w:cs="Sylfaen"/>
          <w:i/>
          <w:sz w:val="16"/>
          <w:szCs w:val="16"/>
          <w:lang w:val="af-ZA"/>
        </w:rPr>
        <w:t xml:space="preserve"> </w:t>
      </w:r>
      <w:r w:rsidRPr="005F0CA9">
        <w:rPr>
          <w:rFonts w:ascii="GHEA Grapalat" w:hAnsi="GHEA Grapalat" w:cs="Sylfaen"/>
          <w:i/>
          <w:sz w:val="16"/>
          <w:szCs w:val="16"/>
        </w:rPr>
        <w:t>է</w:t>
      </w:r>
      <w:r w:rsidRPr="008C7473">
        <w:rPr>
          <w:rFonts w:ascii="GHEA Grapalat" w:hAnsi="GHEA Grapalat" w:cs="Sylfaen"/>
          <w:i/>
          <w:sz w:val="16"/>
          <w:szCs w:val="16"/>
          <w:lang w:val="af-ZA"/>
        </w:rPr>
        <w:t xml:space="preserve"> &lt;&lt;30&gt;&gt;</w:t>
      </w:r>
      <w:r w:rsidRPr="005F0CA9">
        <w:rPr>
          <w:rFonts w:ascii="GHEA Grapalat" w:hAnsi="GHEA Grapalat" w:cs="Sylfaen"/>
          <w:i/>
          <w:sz w:val="16"/>
          <w:szCs w:val="16"/>
        </w:rPr>
        <w:t>թվով։</w:t>
      </w:r>
    </w:p>
  </w:footnote>
  <w:footnote w:id="2">
    <w:p w:rsidR="00175BB5" w:rsidRPr="004B72E3" w:rsidRDefault="00175BB5" w:rsidP="00532617">
      <w:pPr>
        <w:pStyle w:val="FootnoteText"/>
        <w:jc w:val="both"/>
        <w:rPr>
          <w:rFonts w:ascii="GHEA Grapalat" w:hAnsi="GHEA Grapalat" w:cs="Sylfaen"/>
          <w:i/>
          <w:sz w:val="16"/>
          <w:szCs w:val="16"/>
          <w:lang w:val="hy-AM"/>
        </w:rPr>
      </w:pPr>
      <w:r w:rsidRPr="00532617">
        <w:rPr>
          <w:rFonts w:ascii="Calibri" w:hAnsi="Calibri"/>
          <w:vertAlign w:val="superscript"/>
          <w:lang w:val="hy-AM"/>
        </w:rPr>
        <w:t>11.1</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175BB5" w:rsidRPr="004B72E3" w:rsidRDefault="00175BB5" w:rsidP="00532617">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175BB5" w:rsidRPr="004B72E3" w:rsidRDefault="00175BB5" w:rsidP="00532617">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175BB5" w:rsidRPr="000B7538" w:rsidRDefault="00175BB5" w:rsidP="005A72DB">
      <w:pPr>
        <w:pStyle w:val="FootnoteText"/>
        <w:rPr>
          <w:rFonts w:ascii="GHEA Grapalat" w:hAnsi="GHEA Grapalat" w:cs="Sylfaen"/>
          <w:i/>
          <w:sz w:val="16"/>
          <w:szCs w:val="16"/>
          <w:lang w:val="hy-AM"/>
        </w:rPr>
      </w:pPr>
      <w:r w:rsidRPr="005A72DB">
        <w:rPr>
          <w:rStyle w:val="FootnoteReference"/>
        </w:rPr>
        <w:footnoteRef/>
      </w:r>
      <w:r w:rsidRPr="000B7538">
        <w:rPr>
          <w:rFonts w:ascii="Calibri" w:hAnsi="Calibri"/>
          <w:vertAlign w:val="superscript"/>
          <w:lang w:val="hy-AM"/>
        </w:rPr>
        <w:t>.1</w:t>
      </w:r>
      <w:r w:rsidRPr="00861BC3">
        <w:rPr>
          <w:lang w:val="hy-AM"/>
        </w:rP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rsidR="00175BB5" w:rsidRPr="000B7538" w:rsidRDefault="00175BB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175BB5" w:rsidRPr="000B7538" w:rsidRDefault="00175BB5" w:rsidP="005A72DB">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rsidR="00175BB5" w:rsidRPr="00D533CD" w:rsidRDefault="00175BB5" w:rsidP="005A72DB">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3">
    <w:p w:rsidR="00175BB5" w:rsidRPr="000B7538" w:rsidRDefault="00175BB5" w:rsidP="002A5BDB">
      <w:pPr>
        <w:pStyle w:val="FootnoteText"/>
        <w:rPr>
          <w:rFonts w:ascii="GHEA Grapalat" w:hAnsi="GHEA Grapalat" w:cs="Sylfaen"/>
          <w:i/>
          <w:sz w:val="16"/>
          <w:szCs w:val="16"/>
          <w:lang w:val="hy-AM"/>
        </w:rPr>
      </w:pPr>
      <w:r w:rsidRPr="00861BC3">
        <w:rPr>
          <w:rStyle w:val="FootnoteReference"/>
          <w:lang w:val="hy-AM"/>
        </w:rPr>
        <w:t>12</w:t>
      </w:r>
      <w:r w:rsidRPr="00861BC3">
        <w:rPr>
          <w:lang w:val="hy-AM"/>
        </w:rPr>
        <w:t xml:space="preserve"> </w:t>
      </w:r>
      <w:r w:rsidRPr="000B7538">
        <w:rPr>
          <w:rFonts w:ascii="GHEA Grapalat" w:hAnsi="GHEA Grapalat" w:cs="Sylfaen"/>
          <w:i/>
          <w:sz w:val="16"/>
          <w:szCs w:val="16"/>
          <w:lang w:val="hy-AM"/>
        </w:rPr>
        <w:t>Եթե՝</w:t>
      </w:r>
    </w:p>
    <w:p w:rsidR="00175BB5" w:rsidRPr="000B7538" w:rsidRDefault="00175BB5" w:rsidP="002A5BDB">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0B7538">
        <w:rPr>
          <w:rFonts w:ascii="GHEA Grapalat" w:hAnsi="GHEA Grapalat" w:cs="Sylfaen"/>
          <w:i/>
          <w:sz w:val="16"/>
          <w:szCs w:val="16"/>
          <w:lang w:val="hy-AM"/>
        </w:rPr>
        <w:t>.</w:t>
      </w:r>
    </w:p>
    <w:p w:rsidR="00175BB5" w:rsidRDefault="00175BB5" w:rsidP="002A5BDB">
      <w:pPr>
        <w:pStyle w:val="FootnoteText"/>
        <w:jc w:val="both"/>
        <w:rPr>
          <w:rFonts w:ascii="GHEA Grapalat" w:hAnsi="GHEA Grapalat" w:cs="Sylfaen"/>
          <w:i/>
          <w:sz w:val="16"/>
          <w:szCs w:val="16"/>
          <w:lang w:val="hy-AM"/>
        </w:rPr>
      </w:pPr>
      <w:r w:rsidRPr="00045B10">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p w:rsidR="00175BB5" w:rsidRDefault="00175BB5" w:rsidP="00501A05">
      <w:pPr>
        <w:pStyle w:val="FootnoteText"/>
        <w:rPr>
          <w:rFonts w:ascii="Sylfaen" w:hAnsi="Sylfaen"/>
          <w:lang w:val="hy-AM"/>
        </w:rPr>
      </w:pPr>
    </w:p>
    <w:p w:rsidR="00175BB5" w:rsidRPr="00B462B5" w:rsidRDefault="00175BB5" w:rsidP="00501A05">
      <w:pPr>
        <w:pStyle w:val="FootnoteText"/>
        <w:rPr>
          <w:rFonts w:ascii="GHEA Grapalat" w:hAnsi="GHEA Grapalat" w:cs="Sylfaen"/>
          <w:i/>
          <w:sz w:val="16"/>
          <w:szCs w:val="16"/>
          <w:lang w:val="hy-AM"/>
        </w:rPr>
      </w:pPr>
      <w:r>
        <w:rPr>
          <w:rFonts w:ascii="GHEA Grapalat" w:hAnsi="GHEA Grapalat" w:cs="Sylfaen"/>
          <w:i/>
          <w:sz w:val="16"/>
          <w:szCs w:val="16"/>
          <w:vertAlign w:val="superscript"/>
          <w:lang w:val="hy-AM"/>
        </w:rPr>
        <w:t>13</w:t>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rsidR="00175BB5" w:rsidRPr="00B462B5" w:rsidRDefault="00175BB5">
      <w:pPr>
        <w:pStyle w:val="FootnoteText"/>
        <w:rPr>
          <w:rFonts w:ascii="Times New Roman" w:hAnsi="Times New Roman"/>
          <w:vertAlign w:val="superscript"/>
          <w:lang w:val="hy-AM"/>
        </w:rPr>
      </w:pPr>
    </w:p>
  </w:footnote>
  <w:footnote w:id="4">
    <w:p w:rsidR="00175BB5" w:rsidRPr="006265F4" w:rsidRDefault="00175BB5"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861BC3">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rsidR="00175BB5" w:rsidRPr="000B7538" w:rsidRDefault="00175BB5"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306EF3">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175BB5" w:rsidRPr="00861BC3" w:rsidRDefault="00175BB5" w:rsidP="00734132">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6">
    <w:p w:rsidR="00175BB5" w:rsidRPr="0085475F" w:rsidRDefault="00175BB5" w:rsidP="00B2572B">
      <w:pPr>
        <w:pStyle w:val="FootnoteText"/>
        <w:rPr>
          <w:rFonts w:ascii="GHEA Grapalat" w:hAnsi="GHEA Grapalat"/>
          <w:i/>
          <w:sz w:val="16"/>
          <w:szCs w:val="16"/>
          <w:lang w:val="af-ZA"/>
        </w:rPr>
      </w:pPr>
      <w:r w:rsidRPr="0085475F">
        <w:rPr>
          <w:rFonts w:ascii="GHEA Grapalat" w:hAnsi="GHEA Grapalat"/>
          <w:i/>
          <w:sz w:val="16"/>
          <w:szCs w:val="16"/>
          <w:lang w:val="hy-AM"/>
        </w:rPr>
        <w:t>*լրացվում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է</w:t>
      </w:r>
      <w:r w:rsidRPr="0085475F">
        <w:rPr>
          <w:rFonts w:ascii="GHEA Grapalat" w:hAnsi="GHEA Grapalat"/>
          <w:i/>
          <w:sz w:val="16"/>
          <w:szCs w:val="16"/>
          <w:lang w:val="af-ZA"/>
        </w:rPr>
        <w:t xml:space="preserve"> </w:t>
      </w:r>
      <w:r w:rsidRPr="0085475F">
        <w:rPr>
          <w:rFonts w:ascii="GHEA Grapalat" w:hAnsi="GHEA Grapalat"/>
          <w:i/>
          <w:sz w:val="16"/>
          <w:szCs w:val="16"/>
          <w:lang w:val="hy-AM"/>
        </w:rPr>
        <w:t>հանձնաժողովի</w:t>
      </w:r>
      <w:r w:rsidRPr="0085475F">
        <w:rPr>
          <w:rFonts w:ascii="GHEA Grapalat" w:hAnsi="GHEA Grapalat"/>
          <w:i/>
          <w:sz w:val="16"/>
          <w:szCs w:val="16"/>
          <w:lang w:val="af-ZA"/>
        </w:rPr>
        <w:t xml:space="preserve"> </w:t>
      </w:r>
      <w:r w:rsidRPr="0085475F">
        <w:rPr>
          <w:rFonts w:ascii="GHEA Grapalat" w:hAnsi="GHEA Grapalat"/>
          <w:i/>
          <w:sz w:val="16"/>
          <w:szCs w:val="16"/>
          <w:lang w:val="hy-AM"/>
        </w:rPr>
        <w:t>քարտուղարի</w:t>
      </w:r>
      <w:r w:rsidRPr="0085475F">
        <w:rPr>
          <w:rFonts w:ascii="GHEA Grapalat" w:hAnsi="GHEA Grapalat"/>
          <w:i/>
          <w:sz w:val="16"/>
          <w:szCs w:val="16"/>
          <w:lang w:val="af-ZA"/>
        </w:rPr>
        <w:t xml:space="preserve"> </w:t>
      </w:r>
      <w:r w:rsidRPr="0085475F">
        <w:rPr>
          <w:rFonts w:ascii="GHEA Grapalat" w:hAnsi="GHEA Grapalat"/>
          <w:i/>
          <w:sz w:val="16"/>
          <w:szCs w:val="16"/>
          <w:lang w:val="hy-AM"/>
        </w:rPr>
        <w:t>կողմից</w:t>
      </w:r>
      <w:r w:rsidRPr="0085475F">
        <w:rPr>
          <w:rFonts w:ascii="GHEA Grapalat" w:hAnsi="GHEA Grapalat"/>
          <w:i/>
          <w:sz w:val="16"/>
          <w:szCs w:val="16"/>
          <w:lang w:val="af-ZA"/>
        </w:rPr>
        <w:t xml:space="preserve">` </w:t>
      </w:r>
      <w:r w:rsidRPr="0085475F">
        <w:rPr>
          <w:rFonts w:ascii="GHEA Grapalat" w:hAnsi="GHEA Grapalat"/>
          <w:i/>
          <w:sz w:val="16"/>
          <w:szCs w:val="16"/>
          <w:lang w:val="hy-AM"/>
        </w:rPr>
        <w:t>մինչև</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հրավերը</w:t>
      </w:r>
      <w:r w:rsidRPr="0085475F">
        <w:rPr>
          <w:rFonts w:ascii="GHEA Grapalat" w:hAnsi="GHEA Grapalat"/>
          <w:i/>
          <w:sz w:val="16"/>
          <w:szCs w:val="16"/>
          <w:lang w:val="af-ZA"/>
        </w:rPr>
        <w:t xml:space="preserve"> </w:t>
      </w:r>
      <w:r w:rsidRPr="0085475F">
        <w:rPr>
          <w:rFonts w:ascii="GHEA Grapalat" w:hAnsi="GHEA Grapalat"/>
          <w:i/>
          <w:sz w:val="16"/>
          <w:szCs w:val="16"/>
          <w:lang w:val="hy-AM"/>
        </w:rPr>
        <w:t>տեղեկագրում</w:t>
      </w:r>
      <w:r w:rsidRPr="0085475F">
        <w:rPr>
          <w:rFonts w:ascii="GHEA Grapalat" w:hAnsi="GHEA Grapalat"/>
          <w:i/>
          <w:sz w:val="16"/>
          <w:szCs w:val="16"/>
          <w:lang w:val="af-ZA"/>
        </w:rPr>
        <w:t xml:space="preserve"> </w:t>
      </w:r>
      <w:r w:rsidRPr="0085475F">
        <w:rPr>
          <w:rFonts w:ascii="GHEA Grapalat" w:hAnsi="GHEA Grapalat"/>
          <w:i/>
          <w:sz w:val="16"/>
          <w:szCs w:val="16"/>
          <w:lang w:val="hy-AM"/>
        </w:rPr>
        <w:t>հրապարակելը:</w:t>
      </w:r>
    </w:p>
    <w:p w:rsidR="00175BB5" w:rsidRPr="0085475F" w:rsidRDefault="00175BB5" w:rsidP="005F1C06">
      <w:pPr>
        <w:pStyle w:val="BodyTextIndent3"/>
        <w:spacing w:line="240" w:lineRule="auto"/>
        <w:ind w:left="142" w:firstLine="0"/>
        <w:rPr>
          <w:rFonts w:ascii="GHEA Grapalat" w:hAnsi="GHEA Grapalat"/>
          <w:i/>
          <w:sz w:val="16"/>
          <w:szCs w:val="16"/>
          <w:lang w:val="af-ZA" w:eastAsia="ru-RU"/>
        </w:rPr>
      </w:pPr>
      <w:r w:rsidRPr="0085475F">
        <w:rPr>
          <w:rFonts w:ascii="GHEA Grapalat" w:hAnsi="GHEA Grapalat"/>
          <w:i/>
          <w:sz w:val="16"/>
          <w:szCs w:val="16"/>
          <w:lang w:val="af-ZA" w:eastAsia="ru-RU"/>
        </w:rPr>
        <w:t xml:space="preserve">** -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դիմում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հայտարարությունը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լրացնելիս</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նշում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պարունակող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կայքէջի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հղումը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Calibri" w:hAnsi="Calibri" w:cs="Calibri"/>
          <w:i/>
          <w:sz w:val="16"/>
          <w:szCs w:val="16"/>
          <w:lang w:val="af-ZA" w:eastAsia="ru-RU"/>
        </w:rPr>
        <w:t> </w:t>
      </w:r>
      <w:r w:rsidRPr="0085475F">
        <w:rPr>
          <w:rFonts w:ascii="GHEA Grapalat" w:hAnsi="GHEA Grapalat" w:cs="GHEA Grapalat"/>
          <w:i/>
          <w:sz w:val="16"/>
          <w:szCs w:val="16"/>
          <w:lang w:eastAsia="ru-RU"/>
        </w:rPr>
        <w:t>մասին</w:t>
      </w:r>
      <w:r w:rsidRPr="0085475F">
        <w:rPr>
          <w:rFonts w:ascii="GHEA Grapalat" w:hAnsi="GHEA Grapalat" w:cs="GHEA Grapalat"/>
          <w:i/>
          <w:sz w:val="16"/>
          <w:szCs w:val="16"/>
          <w:lang w:val="af-ZA" w:eastAsia="ru-RU"/>
        </w:rPr>
        <w:t>»</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սահմանված</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կարգով</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պետք</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cs="GHEA Grapalat"/>
          <w:i/>
          <w:sz w:val="16"/>
          <w:szCs w:val="16"/>
          <w:lang w:eastAsia="ru-RU"/>
        </w:rPr>
        <w:t>ի</w:t>
      </w:r>
      <w:r w:rsidRPr="0085475F">
        <w:rPr>
          <w:rFonts w:ascii="GHEA Grapalat" w:hAnsi="GHEA Grapalat"/>
          <w:i/>
          <w:sz w:val="16"/>
          <w:szCs w:val="16"/>
          <w:lang w:eastAsia="ru-RU"/>
        </w:rPr>
        <w:t>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գրանցված</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լիներ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af-ZA" w:eastAsia="ru-RU"/>
        </w:rPr>
        <w:t xml:space="preserve">, </w:t>
      </w:r>
    </w:p>
    <w:p w:rsidR="00175BB5" w:rsidRPr="0085475F" w:rsidRDefault="00175BB5" w:rsidP="005F1C06">
      <w:pPr>
        <w:pStyle w:val="BodyTextIndent3"/>
        <w:spacing w:line="240" w:lineRule="auto"/>
        <w:ind w:left="142" w:firstLine="0"/>
        <w:rPr>
          <w:rFonts w:ascii="GHEA Grapalat" w:hAnsi="GHEA Grapalat"/>
          <w:i/>
          <w:sz w:val="16"/>
          <w:szCs w:val="16"/>
          <w:lang w:val="af-ZA" w:eastAsia="ru-RU"/>
        </w:rPr>
      </w:pPr>
    </w:p>
    <w:p w:rsidR="00175BB5" w:rsidRPr="0085475F" w:rsidRDefault="00175BB5" w:rsidP="005A765C">
      <w:pPr>
        <w:pStyle w:val="BodyTextIndent3"/>
        <w:spacing w:line="240" w:lineRule="auto"/>
        <w:ind w:left="142" w:firstLine="218"/>
        <w:rPr>
          <w:rFonts w:ascii="GHEA Grapalat" w:hAnsi="GHEA Grapalat"/>
          <w:i/>
          <w:sz w:val="16"/>
          <w:szCs w:val="16"/>
          <w:lang w:val="af-ZA" w:eastAsia="ru-RU"/>
        </w:rPr>
      </w:pP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մասնակիցը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ստորաբաժանումների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հիմնարկների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և</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անհատ</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ձեռնարկատերերի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հաշվառման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մասին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օրենքի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հիման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վրա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հայտարարագիր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պարտականություն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ունեցող</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կամ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եթե</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այդպիսի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է</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սակայն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հայտը</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ներկայացնելու</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օրվա</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դրությամբ</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պարտավոր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չէր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իրավաբանական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անձանց</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պետական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ռեգիստրի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գործակալությունում</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գրանցել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իրական</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շահառուների</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վերաբերյալ</w:t>
      </w:r>
      <w:r w:rsidRPr="0085475F">
        <w:rPr>
          <w:rFonts w:ascii="GHEA Grapalat" w:hAnsi="GHEA Grapalat"/>
          <w:i/>
          <w:sz w:val="16"/>
          <w:szCs w:val="16"/>
          <w:lang w:val="af-ZA" w:eastAsia="ru-RU"/>
        </w:rPr>
        <w:t xml:space="preserve"> </w:t>
      </w:r>
      <w:r w:rsidRPr="0085475F">
        <w:rPr>
          <w:rFonts w:ascii="GHEA Grapalat" w:hAnsi="GHEA Grapalat"/>
          <w:i/>
          <w:sz w:val="16"/>
          <w:szCs w:val="16"/>
          <w:lang w:eastAsia="ru-RU"/>
        </w:rPr>
        <w:t>տեղեկությունները</w:t>
      </w:r>
      <w:r w:rsidRPr="0085475F">
        <w:rPr>
          <w:rFonts w:ascii="GHEA Grapalat" w:hAnsi="GHEA Grapalat"/>
          <w:i/>
          <w:sz w:val="16"/>
          <w:szCs w:val="16"/>
          <w:lang w:val="hy-AM" w:eastAsia="ru-RU"/>
        </w:rPr>
        <w:t>,</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դիմում</w:t>
      </w:r>
      <w:r w:rsidRPr="0085475F">
        <w:rPr>
          <w:rFonts w:ascii="GHEA Grapalat" w:hAnsi="GHEA Grapalat"/>
          <w:i/>
          <w:sz w:val="16"/>
          <w:szCs w:val="16"/>
          <w:lang w:val="af-ZA"/>
        </w:rPr>
        <w:t xml:space="preserve">- </w:t>
      </w:r>
      <w:r w:rsidRPr="0085475F">
        <w:rPr>
          <w:rFonts w:ascii="GHEA Grapalat" w:hAnsi="GHEA Grapalat"/>
          <w:i/>
          <w:sz w:val="16"/>
          <w:szCs w:val="16"/>
        </w:rPr>
        <w:t>հայտարարությունը</w:t>
      </w:r>
      <w:r w:rsidRPr="0085475F">
        <w:rPr>
          <w:rFonts w:ascii="GHEA Grapalat" w:hAnsi="GHEA Grapalat"/>
          <w:i/>
          <w:sz w:val="16"/>
          <w:szCs w:val="16"/>
          <w:lang w:val="af-ZA"/>
        </w:rPr>
        <w:t xml:space="preserve"> </w:t>
      </w:r>
      <w:r w:rsidRPr="0085475F">
        <w:rPr>
          <w:rFonts w:ascii="GHEA Grapalat" w:hAnsi="GHEA Grapalat"/>
          <w:i/>
          <w:sz w:val="16"/>
          <w:szCs w:val="16"/>
        </w:rPr>
        <w:t>լրացնելիս</w:t>
      </w:r>
      <w:r w:rsidRPr="0085475F">
        <w:rPr>
          <w:rFonts w:ascii="GHEA Grapalat" w:hAnsi="GHEA Grapalat"/>
          <w:i/>
          <w:sz w:val="16"/>
          <w:szCs w:val="16"/>
          <w:lang w:val="af-ZA"/>
        </w:rPr>
        <w:t xml:space="preserve"> &lt;&lt; </w:t>
      </w:r>
      <w:r w:rsidRPr="0085475F">
        <w:rPr>
          <w:rFonts w:ascii="GHEA Grapalat" w:hAnsi="GHEA Grapalat"/>
          <w:i/>
          <w:sz w:val="16"/>
          <w:szCs w:val="16"/>
        </w:rPr>
        <w:t>տեղեկություններ</w:t>
      </w:r>
      <w:r w:rsidRPr="0085475F">
        <w:rPr>
          <w:rFonts w:ascii="GHEA Grapalat" w:hAnsi="GHEA Grapalat"/>
          <w:i/>
          <w:sz w:val="16"/>
          <w:szCs w:val="16"/>
          <w:lang w:val="af-ZA"/>
        </w:rPr>
        <w:t xml:space="preserve"> </w:t>
      </w:r>
      <w:r w:rsidRPr="0085475F">
        <w:rPr>
          <w:rFonts w:ascii="GHEA Grapalat" w:hAnsi="GHEA Grapalat"/>
          <w:i/>
          <w:sz w:val="16"/>
          <w:szCs w:val="16"/>
        </w:rPr>
        <w:t>պարունակող</w:t>
      </w:r>
      <w:r w:rsidRPr="0085475F">
        <w:rPr>
          <w:rFonts w:ascii="GHEA Grapalat" w:hAnsi="GHEA Grapalat"/>
          <w:i/>
          <w:sz w:val="16"/>
          <w:szCs w:val="16"/>
          <w:lang w:val="af-ZA"/>
        </w:rPr>
        <w:t xml:space="preserve"> </w:t>
      </w:r>
      <w:r w:rsidRPr="0085475F">
        <w:rPr>
          <w:rFonts w:ascii="GHEA Grapalat" w:hAnsi="GHEA Grapalat"/>
          <w:i/>
          <w:sz w:val="16"/>
          <w:szCs w:val="16"/>
        </w:rPr>
        <w:t>կայքէջի</w:t>
      </w:r>
      <w:r w:rsidRPr="0085475F">
        <w:rPr>
          <w:rFonts w:ascii="GHEA Grapalat" w:hAnsi="GHEA Grapalat"/>
          <w:i/>
          <w:sz w:val="16"/>
          <w:szCs w:val="16"/>
          <w:lang w:val="af-ZA"/>
        </w:rPr>
        <w:t xml:space="preserve"> </w:t>
      </w:r>
      <w:r w:rsidRPr="0085475F">
        <w:rPr>
          <w:rFonts w:ascii="GHEA Grapalat" w:hAnsi="GHEA Grapalat"/>
          <w:i/>
          <w:sz w:val="16"/>
          <w:szCs w:val="16"/>
        </w:rPr>
        <w:t>հղումը՝</w:t>
      </w:r>
      <w:r w:rsidRPr="0085475F">
        <w:rPr>
          <w:rFonts w:ascii="GHEA Grapalat" w:hAnsi="GHEA Grapalat"/>
          <w:i/>
          <w:sz w:val="16"/>
          <w:szCs w:val="16"/>
          <w:lang w:val="af-ZA"/>
        </w:rPr>
        <w:t xml:space="preserve"> &gt;&gt; </w:t>
      </w:r>
      <w:r w:rsidRPr="0085475F">
        <w:rPr>
          <w:rFonts w:ascii="GHEA Grapalat" w:hAnsi="GHEA Grapalat"/>
          <w:i/>
          <w:sz w:val="16"/>
          <w:szCs w:val="16"/>
        </w:rPr>
        <w:t>բառերը</w:t>
      </w:r>
      <w:r w:rsidRPr="0085475F">
        <w:rPr>
          <w:rFonts w:ascii="GHEA Grapalat" w:hAnsi="GHEA Grapalat"/>
          <w:i/>
          <w:sz w:val="16"/>
          <w:szCs w:val="16"/>
          <w:lang w:val="af-ZA"/>
        </w:rPr>
        <w:t xml:space="preserve"> </w:t>
      </w:r>
      <w:r w:rsidRPr="0085475F">
        <w:rPr>
          <w:rFonts w:ascii="GHEA Grapalat" w:hAnsi="GHEA Grapalat"/>
          <w:i/>
          <w:sz w:val="16"/>
          <w:szCs w:val="16"/>
        </w:rPr>
        <w:t>փոխարինում</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&lt;&lt;</w:t>
      </w:r>
      <w:r w:rsidRPr="0085475F">
        <w:rPr>
          <w:rFonts w:ascii="GHEA Grapalat" w:hAnsi="GHEA Grapalat"/>
          <w:i/>
          <w:sz w:val="16"/>
          <w:szCs w:val="16"/>
        </w:rPr>
        <w:t>հայտարարագիր՝</w:t>
      </w:r>
      <w:r w:rsidRPr="0085475F">
        <w:rPr>
          <w:rFonts w:ascii="GHEA Grapalat" w:hAnsi="GHEA Grapalat"/>
          <w:i/>
          <w:sz w:val="16"/>
          <w:szCs w:val="16"/>
          <w:lang w:val="af-ZA"/>
        </w:rPr>
        <w:t xml:space="preserve"> </w:t>
      </w:r>
      <w:r w:rsidRPr="0085475F">
        <w:rPr>
          <w:rFonts w:ascii="GHEA Grapalat" w:hAnsi="GHEA Grapalat"/>
          <w:i/>
          <w:sz w:val="16"/>
          <w:szCs w:val="16"/>
        </w:rPr>
        <w:t>համաձայն</w:t>
      </w:r>
      <w:r w:rsidRPr="0085475F">
        <w:rPr>
          <w:rFonts w:ascii="GHEA Grapalat" w:hAnsi="GHEA Grapalat"/>
          <w:i/>
          <w:sz w:val="16"/>
          <w:szCs w:val="16"/>
          <w:lang w:val="af-ZA"/>
        </w:rPr>
        <w:t xml:space="preserve">  </w:t>
      </w:r>
      <w:r w:rsidRPr="0085475F">
        <w:rPr>
          <w:rFonts w:ascii="GHEA Grapalat" w:hAnsi="GHEA Grapalat"/>
          <w:i/>
          <w:sz w:val="16"/>
          <w:szCs w:val="16"/>
        </w:rPr>
        <w:t>հավելված</w:t>
      </w:r>
      <w:r w:rsidRPr="0085475F">
        <w:rPr>
          <w:rFonts w:ascii="GHEA Grapalat" w:hAnsi="GHEA Grapalat"/>
          <w:i/>
          <w:sz w:val="16"/>
          <w:szCs w:val="16"/>
          <w:lang w:val="af-ZA"/>
        </w:rPr>
        <w:t xml:space="preserve"> 1․2-</w:t>
      </w:r>
      <w:r w:rsidRPr="0085475F">
        <w:rPr>
          <w:rFonts w:ascii="GHEA Grapalat" w:hAnsi="GHEA Grapalat"/>
          <w:i/>
          <w:sz w:val="16"/>
          <w:szCs w:val="16"/>
        </w:rPr>
        <w:t>ի</w:t>
      </w:r>
      <w:r w:rsidRPr="0085475F">
        <w:rPr>
          <w:rFonts w:ascii="GHEA Grapalat" w:hAnsi="GHEA Grapalat"/>
          <w:i/>
          <w:sz w:val="16"/>
          <w:szCs w:val="16"/>
          <w:lang w:val="af-ZA"/>
        </w:rPr>
        <w:t xml:space="preserve">&gt;&gt; </w:t>
      </w:r>
      <w:r w:rsidRPr="0085475F">
        <w:rPr>
          <w:rFonts w:ascii="GHEA Grapalat" w:hAnsi="GHEA Grapalat"/>
          <w:i/>
          <w:sz w:val="16"/>
          <w:szCs w:val="16"/>
        </w:rPr>
        <w:t>բառերով</w:t>
      </w:r>
      <w:r w:rsidRPr="0085475F">
        <w:rPr>
          <w:rFonts w:ascii="GHEA Grapalat" w:hAnsi="GHEA Grapalat"/>
          <w:i/>
          <w:sz w:val="16"/>
          <w:szCs w:val="16"/>
          <w:lang w:val="af-ZA"/>
        </w:rPr>
        <w:t>,</w:t>
      </w:r>
    </w:p>
    <w:p w:rsidR="00175BB5" w:rsidRPr="0085475F" w:rsidRDefault="00175BB5" w:rsidP="005F1C06">
      <w:pPr>
        <w:pStyle w:val="FootnoteText"/>
        <w:jc w:val="both"/>
        <w:rPr>
          <w:rFonts w:ascii="GHEA Grapalat" w:hAnsi="GHEA Grapalat"/>
          <w:i/>
          <w:sz w:val="16"/>
          <w:szCs w:val="16"/>
          <w:lang w:val="af-ZA"/>
        </w:rPr>
      </w:pPr>
    </w:p>
    <w:p w:rsidR="00175BB5" w:rsidRPr="0085475F" w:rsidRDefault="00175BB5" w:rsidP="005F1C06">
      <w:pPr>
        <w:pStyle w:val="FootnoteText"/>
        <w:jc w:val="both"/>
        <w:rPr>
          <w:rFonts w:ascii="GHEA Grapalat" w:hAnsi="GHEA Grapalat"/>
          <w:i/>
          <w:sz w:val="16"/>
          <w:szCs w:val="16"/>
          <w:lang w:val="af-ZA"/>
        </w:rPr>
      </w:pPr>
      <w:r w:rsidRPr="0085475F">
        <w:rPr>
          <w:rFonts w:ascii="GHEA Grapalat" w:hAnsi="GHEA Grapalat"/>
          <w:i/>
          <w:sz w:val="16"/>
          <w:szCs w:val="16"/>
          <w:lang w:val="af-ZA"/>
        </w:rPr>
        <w:tab/>
        <w:t>-</w:t>
      </w:r>
      <w:r w:rsidRPr="0085475F">
        <w:rPr>
          <w:rFonts w:ascii="GHEA Grapalat" w:hAnsi="GHEA Grapalat"/>
          <w:i/>
          <w:sz w:val="16"/>
          <w:szCs w:val="16"/>
        </w:rPr>
        <w:t>եթե</w:t>
      </w:r>
      <w:r w:rsidRPr="0085475F">
        <w:rPr>
          <w:rFonts w:ascii="GHEA Grapalat" w:hAnsi="GHEA Grapalat"/>
          <w:i/>
          <w:sz w:val="16"/>
          <w:szCs w:val="16"/>
          <w:lang w:val="af-ZA"/>
        </w:rPr>
        <w:t xml:space="preserve"> </w:t>
      </w:r>
      <w:r w:rsidRPr="0085475F">
        <w:rPr>
          <w:rFonts w:ascii="GHEA Grapalat" w:hAnsi="GHEA Grapalat"/>
          <w:i/>
          <w:sz w:val="16"/>
          <w:szCs w:val="16"/>
        </w:rPr>
        <w:t>մասնակիցը</w:t>
      </w:r>
      <w:r w:rsidRPr="0085475F">
        <w:rPr>
          <w:rFonts w:ascii="GHEA Grapalat" w:hAnsi="GHEA Grapalat"/>
          <w:i/>
          <w:sz w:val="16"/>
          <w:szCs w:val="16"/>
          <w:lang w:val="af-ZA"/>
        </w:rPr>
        <w:t xml:space="preserve"> </w:t>
      </w:r>
      <w:r w:rsidRPr="0085475F">
        <w:rPr>
          <w:rFonts w:ascii="GHEA Grapalat" w:hAnsi="GHEA Grapalat"/>
          <w:i/>
          <w:sz w:val="16"/>
          <w:szCs w:val="16"/>
        </w:rPr>
        <w:t>անհատ</w:t>
      </w:r>
      <w:r w:rsidRPr="0085475F">
        <w:rPr>
          <w:rFonts w:ascii="GHEA Grapalat" w:hAnsi="GHEA Grapalat"/>
          <w:i/>
          <w:sz w:val="16"/>
          <w:szCs w:val="16"/>
          <w:lang w:val="af-ZA"/>
        </w:rPr>
        <w:t xml:space="preserve"> </w:t>
      </w:r>
      <w:r w:rsidRPr="0085475F">
        <w:rPr>
          <w:rFonts w:ascii="GHEA Grapalat" w:hAnsi="GHEA Grapalat"/>
          <w:i/>
          <w:sz w:val="16"/>
          <w:szCs w:val="16"/>
        </w:rPr>
        <w:t>ձեռնարկատեր</w:t>
      </w:r>
      <w:r w:rsidRPr="0085475F">
        <w:rPr>
          <w:rFonts w:ascii="GHEA Grapalat" w:hAnsi="GHEA Grapalat"/>
          <w:i/>
          <w:sz w:val="16"/>
          <w:szCs w:val="16"/>
          <w:lang w:val="af-ZA"/>
        </w:rPr>
        <w:t xml:space="preserve">  </w:t>
      </w:r>
      <w:r w:rsidRPr="0085475F">
        <w:rPr>
          <w:rFonts w:ascii="GHEA Grapalat" w:hAnsi="GHEA Grapalat"/>
          <w:i/>
          <w:sz w:val="16"/>
          <w:szCs w:val="16"/>
        </w:rPr>
        <w:t>է</w:t>
      </w:r>
      <w:r w:rsidRPr="0085475F">
        <w:rPr>
          <w:rFonts w:ascii="GHEA Grapalat" w:hAnsi="GHEA Grapalat"/>
          <w:i/>
          <w:sz w:val="16"/>
          <w:szCs w:val="16"/>
          <w:lang w:val="af-ZA"/>
        </w:rPr>
        <w:t xml:space="preserve"> </w:t>
      </w:r>
      <w:r w:rsidRPr="0085475F">
        <w:rPr>
          <w:rFonts w:ascii="GHEA Grapalat" w:hAnsi="GHEA Grapalat"/>
          <w:i/>
          <w:sz w:val="16"/>
          <w:szCs w:val="16"/>
        </w:rPr>
        <w:t>կամ</w:t>
      </w:r>
      <w:r w:rsidRPr="0085475F">
        <w:rPr>
          <w:rFonts w:ascii="GHEA Grapalat" w:hAnsi="GHEA Grapalat"/>
          <w:i/>
          <w:sz w:val="16"/>
          <w:szCs w:val="16"/>
          <w:lang w:val="af-ZA"/>
        </w:rPr>
        <w:t xml:space="preserve"> </w:t>
      </w:r>
      <w:r w:rsidRPr="0085475F">
        <w:rPr>
          <w:rFonts w:ascii="GHEA Grapalat" w:hAnsi="GHEA Grapalat"/>
          <w:i/>
          <w:sz w:val="16"/>
          <w:szCs w:val="16"/>
        </w:rPr>
        <w:t>ֆիզիկական</w:t>
      </w:r>
      <w:r w:rsidRPr="0085475F">
        <w:rPr>
          <w:rFonts w:ascii="GHEA Grapalat" w:hAnsi="GHEA Grapalat"/>
          <w:i/>
          <w:sz w:val="16"/>
          <w:szCs w:val="16"/>
          <w:lang w:val="af-ZA"/>
        </w:rPr>
        <w:t xml:space="preserve"> </w:t>
      </w:r>
      <w:r w:rsidRPr="0085475F">
        <w:rPr>
          <w:rFonts w:ascii="GHEA Grapalat" w:hAnsi="GHEA Grapalat"/>
          <w:i/>
          <w:sz w:val="16"/>
          <w:szCs w:val="16"/>
        </w:rPr>
        <w:t>անձ</w:t>
      </w:r>
      <w:r w:rsidRPr="0085475F">
        <w:rPr>
          <w:rFonts w:ascii="GHEA Grapalat" w:hAnsi="GHEA Grapalat"/>
          <w:i/>
          <w:sz w:val="16"/>
          <w:szCs w:val="16"/>
          <w:lang w:val="af-ZA"/>
        </w:rPr>
        <w:t xml:space="preserve">, </w:t>
      </w:r>
      <w:r w:rsidRPr="0085475F">
        <w:rPr>
          <w:rFonts w:ascii="GHEA Grapalat" w:hAnsi="GHEA Grapalat"/>
          <w:i/>
          <w:sz w:val="16"/>
          <w:szCs w:val="16"/>
        </w:rPr>
        <w:t>ապա</w:t>
      </w:r>
      <w:r w:rsidRPr="0085475F">
        <w:rPr>
          <w:rFonts w:ascii="GHEA Grapalat" w:hAnsi="GHEA Grapalat"/>
          <w:i/>
          <w:sz w:val="16"/>
          <w:szCs w:val="16"/>
          <w:lang w:val="af-ZA"/>
        </w:rPr>
        <w:t xml:space="preserve"> </w:t>
      </w:r>
      <w:r w:rsidRPr="0085475F">
        <w:rPr>
          <w:rFonts w:ascii="GHEA Grapalat" w:hAnsi="GHEA Grapalat"/>
          <w:i/>
          <w:sz w:val="16"/>
          <w:szCs w:val="16"/>
        </w:rPr>
        <w:t>իրական</w:t>
      </w:r>
      <w:r w:rsidRPr="0085475F">
        <w:rPr>
          <w:rFonts w:ascii="GHEA Grapalat" w:hAnsi="GHEA Grapalat"/>
          <w:i/>
          <w:sz w:val="16"/>
          <w:szCs w:val="16"/>
          <w:lang w:val="af-ZA"/>
        </w:rPr>
        <w:t xml:space="preserve"> </w:t>
      </w:r>
      <w:r w:rsidRPr="0085475F">
        <w:rPr>
          <w:rFonts w:ascii="GHEA Grapalat" w:hAnsi="GHEA Grapalat"/>
          <w:i/>
          <w:sz w:val="16"/>
          <w:szCs w:val="16"/>
        </w:rPr>
        <w:t>շահառուների</w:t>
      </w:r>
      <w:r w:rsidRPr="0085475F">
        <w:rPr>
          <w:rFonts w:ascii="GHEA Grapalat" w:hAnsi="GHEA Grapalat"/>
          <w:i/>
          <w:sz w:val="16"/>
          <w:szCs w:val="16"/>
          <w:lang w:val="af-ZA"/>
        </w:rPr>
        <w:t xml:space="preserve"> </w:t>
      </w:r>
      <w:r w:rsidRPr="0085475F">
        <w:rPr>
          <w:rFonts w:ascii="GHEA Grapalat" w:hAnsi="GHEA Grapalat"/>
          <w:i/>
          <w:sz w:val="16"/>
          <w:szCs w:val="16"/>
        </w:rPr>
        <w:t>վերաբերյալ</w:t>
      </w:r>
      <w:r w:rsidRPr="0085475F">
        <w:rPr>
          <w:rFonts w:ascii="GHEA Grapalat" w:hAnsi="GHEA Grapalat"/>
          <w:i/>
          <w:sz w:val="16"/>
          <w:szCs w:val="16"/>
          <w:lang w:val="af-ZA"/>
        </w:rPr>
        <w:t xml:space="preserve"> </w:t>
      </w:r>
      <w:r w:rsidRPr="0085475F">
        <w:rPr>
          <w:rFonts w:ascii="GHEA Grapalat" w:hAnsi="GHEA Grapalat"/>
          <w:i/>
          <w:sz w:val="16"/>
          <w:szCs w:val="16"/>
        </w:rPr>
        <w:t>տեղեկատվություն</w:t>
      </w:r>
      <w:r w:rsidRPr="0085475F">
        <w:rPr>
          <w:rFonts w:ascii="GHEA Grapalat" w:hAnsi="GHEA Grapalat"/>
          <w:i/>
          <w:sz w:val="16"/>
          <w:szCs w:val="16"/>
          <w:lang w:val="af-ZA"/>
        </w:rPr>
        <w:t xml:space="preserve"> </w:t>
      </w:r>
      <w:r w:rsidRPr="0085475F">
        <w:rPr>
          <w:rFonts w:ascii="GHEA Grapalat" w:hAnsi="GHEA Grapalat"/>
          <w:i/>
          <w:sz w:val="16"/>
          <w:szCs w:val="16"/>
        </w:rPr>
        <w:t>չի</w:t>
      </w:r>
      <w:r w:rsidRPr="0085475F">
        <w:rPr>
          <w:rFonts w:ascii="GHEA Grapalat" w:hAnsi="GHEA Grapalat"/>
          <w:i/>
          <w:sz w:val="16"/>
          <w:szCs w:val="16"/>
          <w:lang w:val="af-ZA"/>
        </w:rPr>
        <w:t xml:space="preserve"> </w:t>
      </w:r>
      <w:r w:rsidRPr="0085475F">
        <w:rPr>
          <w:rFonts w:ascii="GHEA Grapalat" w:hAnsi="GHEA Grapalat"/>
          <w:i/>
          <w:sz w:val="16"/>
          <w:szCs w:val="16"/>
        </w:rPr>
        <w:t>ներկայացնում</w:t>
      </w:r>
      <w:r w:rsidRPr="0085475F">
        <w:rPr>
          <w:rFonts w:ascii="GHEA Grapalat" w:hAnsi="GHEA Grapalat"/>
          <w:i/>
          <w:sz w:val="16"/>
          <w:szCs w:val="16"/>
          <w:lang w:val="af-ZA"/>
        </w:rPr>
        <w:t>:</w:t>
      </w:r>
    </w:p>
    <w:p w:rsidR="00175BB5" w:rsidRPr="00BF58CA" w:rsidRDefault="00175BB5" w:rsidP="005F1C06">
      <w:pPr>
        <w:pStyle w:val="FootnoteText"/>
        <w:jc w:val="both"/>
        <w:rPr>
          <w:rFonts w:ascii="GHEA Grapalat" w:hAnsi="GHEA Grapalat"/>
          <w:i/>
          <w:sz w:val="16"/>
          <w:szCs w:val="16"/>
          <w:lang w:val="hy-AM"/>
        </w:rPr>
      </w:pPr>
    </w:p>
    <w:p w:rsidR="00175BB5" w:rsidRPr="00B20703" w:rsidDel="006C3873" w:rsidRDefault="00175BB5" w:rsidP="00CE3A99">
      <w:pPr>
        <w:jc w:val="both"/>
        <w:rPr>
          <w:del w:id="5" w:author="User" w:date="2019-05-26T09:52:00Z"/>
          <w:rFonts w:ascii="GHEA Grapalat" w:hAnsi="GHEA Grapalat" w:cs="Sylfaen"/>
          <w:sz w:val="20"/>
          <w:lang w:val="hy-AM"/>
        </w:rPr>
      </w:pPr>
    </w:p>
  </w:footnote>
  <w:footnote w:id="7">
    <w:p w:rsidR="00175BB5" w:rsidRPr="006265F4" w:rsidRDefault="00175BB5" w:rsidP="00B2572B">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175BB5" w:rsidRPr="006265F4" w:rsidRDefault="00175BB5"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175BB5" w:rsidRPr="006265F4" w:rsidDel="00856FDE" w:rsidRDefault="00175BB5" w:rsidP="00B2572B">
      <w:pPr>
        <w:pStyle w:val="FootnoteText"/>
        <w:rPr>
          <w:del w:id="8" w:author="User" w:date="2019-05-26T09:57:00Z"/>
          <w:i/>
          <w:lang w:val="af-ZA"/>
        </w:rPr>
      </w:pPr>
    </w:p>
  </w:footnote>
  <w:footnote w:id="8">
    <w:p w:rsidR="00175BB5" w:rsidRPr="006265F4" w:rsidRDefault="00175BB5" w:rsidP="009123CA">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175BB5" w:rsidRPr="006265F4" w:rsidDel="007942E8" w:rsidRDefault="00175BB5" w:rsidP="009123CA">
      <w:pPr>
        <w:pStyle w:val="FootnoteText"/>
        <w:jc w:val="both"/>
        <w:rPr>
          <w:del w:id="9"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175BB5" w:rsidRPr="006265F4" w:rsidDel="002877FC" w:rsidRDefault="00175BB5" w:rsidP="00071D1C">
      <w:pPr>
        <w:pStyle w:val="FootnoteText"/>
        <w:jc w:val="both"/>
        <w:rPr>
          <w:del w:id="10"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175BB5" w:rsidRPr="006265F4" w:rsidDel="002877FC" w:rsidRDefault="00175BB5" w:rsidP="00071D1C">
      <w:pPr>
        <w:pStyle w:val="FootnoteText"/>
        <w:jc w:val="both"/>
        <w:rPr>
          <w:del w:id="11"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175BB5" w:rsidRPr="008C7473" w:rsidRDefault="00175BB5">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8"/>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9"/>
  </w:num>
  <w:num w:numId="15">
    <w:abstractNumId w:val="24"/>
  </w:num>
  <w:num w:numId="16">
    <w:abstractNumId w:val="12"/>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9"/>
  </w:num>
  <w:num w:numId="31">
    <w:abstractNumId w:val="17"/>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drawingGridHorizontalSpacing w:val="120"/>
  <w:displayHorizontalDrawingGridEvery w:val="2"/>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4A7D"/>
    <w:rsid w:val="00025353"/>
    <w:rsid w:val="00026351"/>
    <w:rsid w:val="00026FA4"/>
    <w:rsid w:val="00027575"/>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4DC8"/>
    <w:rsid w:val="000A5B16"/>
    <w:rsid w:val="000A648B"/>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1CD"/>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777"/>
    <w:rsid w:val="000E7612"/>
    <w:rsid w:val="000E79BD"/>
    <w:rsid w:val="000F008F"/>
    <w:rsid w:val="000F109E"/>
    <w:rsid w:val="000F332D"/>
    <w:rsid w:val="000F338E"/>
    <w:rsid w:val="000F3939"/>
    <w:rsid w:val="000F3B31"/>
    <w:rsid w:val="000F3C70"/>
    <w:rsid w:val="000F3D76"/>
    <w:rsid w:val="000F494F"/>
    <w:rsid w:val="000F4B86"/>
    <w:rsid w:val="000F4D7B"/>
    <w:rsid w:val="000F5032"/>
    <w:rsid w:val="000F5900"/>
    <w:rsid w:val="000F6E48"/>
    <w:rsid w:val="000F7026"/>
    <w:rsid w:val="000F7A6D"/>
    <w:rsid w:val="000F7AE0"/>
    <w:rsid w:val="0010050E"/>
    <w:rsid w:val="00101445"/>
    <w:rsid w:val="00101C9A"/>
    <w:rsid w:val="00101F06"/>
    <w:rsid w:val="00102291"/>
    <w:rsid w:val="0010323D"/>
    <w:rsid w:val="00104861"/>
    <w:rsid w:val="00106365"/>
    <w:rsid w:val="0010669D"/>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14A6"/>
    <w:rsid w:val="00142496"/>
    <w:rsid w:val="00143BD7"/>
    <w:rsid w:val="00143E8C"/>
    <w:rsid w:val="0014472E"/>
    <w:rsid w:val="00144F73"/>
    <w:rsid w:val="001458D6"/>
    <w:rsid w:val="00145CC3"/>
    <w:rsid w:val="00147CD0"/>
    <w:rsid w:val="00147F14"/>
    <w:rsid w:val="00150AF1"/>
    <w:rsid w:val="00150CBE"/>
    <w:rsid w:val="001514D1"/>
    <w:rsid w:val="001515DE"/>
    <w:rsid w:val="001522CE"/>
    <w:rsid w:val="00152564"/>
    <w:rsid w:val="00152E85"/>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670"/>
    <w:rsid w:val="00161FE4"/>
    <w:rsid w:val="001635B8"/>
    <w:rsid w:val="00164BBC"/>
    <w:rsid w:val="0016519F"/>
    <w:rsid w:val="001669C1"/>
    <w:rsid w:val="001679A6"/>
    <w:rsid w:val="001724D7"/>
    <w:rsid w:val="00172BD7"/>
    <w:rsid w:val="0017323F"/>
    <w:rsid w:val="001732FB"/>
    <w:rsid w:val="00174FE1"/>
    <w:rsid w:val="00175BB5"/>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DC5"/>
    <w:rsid w:val="00192606"/>
    <w:rsid w:val="00192A1F"/>
    <w:rsid w:val="001932A7"/>
    <w:rsid w:val="00193871"/>
    <w:rsid w:val="00194598"/>
    <w:rsid w:val="00194DBD"/>
    <w:rsid w:val="00195835"/>
    <w:rsid w:val="00195F24"/>
    <w:rsid w:val="00196487"/>
    <w:rsid w:val="00197D76"/>
    <w:rsid w:val="001A15EA"/>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B5E"/>
    <w:rsid w:val="001C2E71"/>
    <w:rsid w:val="001C3D83"/>
    <w:rsid w:val="001C3F6C"/>
    <w:rsid w:val="001C4DAB"/>
    <w:rsid w:val="001C76F7"/>
    <w:rsid w:val="001C7C1A"/>
    <w:rsid w:val="001D1139"/>
    <w:rsid w:val="001D1D00"/>
    <w:rsid w:val="001D2D62"/>
    <w:rsid w:val="001D3623"/>
    <w:rsid w:val="001D5FF7"/>
    <w:rsid w:val="001D6531"/>
    <w:rsid w:val="001D7228"/>
    <w:rsid w:val="001D74FA"/>
    <w:rsid w:val="001D78C5"/>
    <w:rsid w:val="001E0216"/>
    <w:rsid w:val="001E097A"/>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14C"/>
    <w:rsid w:val="00204B03"/>
    <w:rsid w:val="00204E53"/>
    <w:rsid w:val="00205689"/>
    <w:rsid w:val="00206DC6"/>
    <w:rsid w:val="0020701A"/>
    <w:rsid w:val="00207CF7"/>
    <w:rsid w:val="002100B3"/>
    <w:rsid w:val="002101F2"/>
    <w:rsid w:val="00210534"/>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6BB"/>
    <w:rsid w:val="00246F46"/>
    <w:rsid w:val="0025145E"/>
    <w:rsid w:val="00251E84"/>
    <w:rsid w:val="0025228A"/>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0E"/>
    <w:rsid w:val="00263E28"/>
    <w:rsid w:val="0026426F"/>
    <w:rsid w:val="0026557B"/>
    <w:rsid w:val="00265D18"/>
    <w:rsid w:val="002665A4"/>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BAE"/>
    <w:rsid w:val="00275E14"/>
    <w:rsid w:val="00276441"/>
    <w:rsid w:val="00276B03"/>
    <w:rsid w:val="0027769B"/>
    <w:rsid w:val="00277F14"/>
    <w:rsid w:val="0028014C"/>
    <w:rsid w:val="00280E91"/>
    <w:rsid w:val="00281740"/>
    <w:rsid w:val="00281CE4"/>
    <w:rsid w:val="00281D16"/>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2A9"/>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3B99"/>
    <w:rsid w:val="002E4305"/>
    <w:rsid w:val="002E530A"/>
    <w:rsid w:val="002E531D"/>
    <w:rsid w:val="002E67D3"/>
    <w:rsid w:val="002E7EE1"/>
    <w:rsid w:val="002F1AB3"/>
    <w:rsid w:val="002F2B23"/>
    <w:rsid w:val="002F2C5F"/>
    <w:rsid w:val="002F2CE0"/>
    <w:rsid w:val="002F35FE"/>
    <w:rsid w:val="002F4423"/>
    <w:rsid w:val="002F6164"/>
    <w:rsid w:val="002F6FA0"/>
    <w:rsid w:val="002F7A7E"/>
    <w:rsid w:val="00301193"/>
    <w:rsid w:val="0030129D"/>
    <w:rsid w:val="00303732"/>
    <w:rsid w:val="003041A8"/>
    <w:rsid w:val="00304436"/>
    <w:rsid w:val="00304D64"/>
    <w:rsid w:val="003053EF"/>
    <w:rsid w:val="00305E59"/>
    <w:rsid w:val="00305F6D"/>
    <w:rsid w:val="003064D4"/>
    <w:rsid w:val="00306EF3"/>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048C"/>
    <w:rsid w:val="00332561"/>
    <w:rsid w:val="00332EE7"/>
    <w:rsid w:val="00333314"/>
    <w:rsid w:val="00334564"/>
    <w:rsid w:val="00334AC2"/>
    <w:rsid w:val="00334B2F"/>
    <w:rsid w:val="0033571F"/>
    <w:rsid w:val="00335C2A"/>
    <w:rsid w:val="00336907"/>
    <w:rsid w:val="00336F9A"/>
    <w:rsid w:val="00340083"/>
    <w:rsid w:val="003414F9"/>
    <w:rsid w:val="003418E6"/>
    <w:rsid w:val="00341A74"/>
    <w:rsid w:val="00341D7A"/>
    <w:rsid w:val="00341DB9"/>
    <w:rsid w:val="00341ED4"/>
    <w:rsid w:val="003427DF"/>
    <w:rsid w:val="003436A5"/>
    <w:rsid w:val="0034466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08B"/>
    <w:rsid w:val="003972CC"/>
    <w:rsid w:val="0039754F"/>
    <w:rsid w:val="00397DC0"/>
    <w:rsid w:val="003A0A31"/>
    <w:rsid w:val="003A145D"/>
    <w:rsid w:val="003A2550"/>
    <w:rsid w:val="003A2BE0"/>
    <w:rsid w:val="003A377C"/>
    <w:rsid w:val="003A5049"/>
    <w:rsid w:val="003A5533"/>
    <w:rsid w:val="003A57F0"/>
    <w:rsid w:val="003A62A4"/>
    <w:rsid w:val="003A645E"/>
    <w:rsid w:val="003A7A32"/>
    <w:rsid w:val="003A7FC7"/>
    <w:rsid w:val="003B0939"/>
    <w:rsid w:val="003B0D6E"/>
    <w:rsid w:val="003B0FB9"/>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64D"/>
    <w:rsid w:val="003E6971"/>
    <w:rsid w:val="003E7802"/>
    <w:rsid w:val="003E7941"/>
    <w:rsid w:val="003F0A4A"/>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415D"/>
    <w:rsid w:val="00416F1E"/>
    <w:rsid w:val="00417553"/>
    <w:rsid w:val="004175B6"/>
    <w:rsid w:val="004177EC"/>
    <w:rsid w:val="0042084B"/>
    <w:rsid w:val="00427EAA"/>
    <w:rsid w:val="004306D6"/>
    <w:rsid w:val="004313D4"/>
    <w:rsid w:val="00431998"/>
    <w:rsid w:val="00431A05"/>
    <w:rsid w:val="004320F2"/>
    <w:rsid w:val="00433F39"/>
    <w:rsid w:val="00434739"/>
    <w:rsid w:val="004348F9"/>
    <w:rsid w:val="00434D1C"/>
    <w:rsid w:val="0043558D"/>
    <w:rsid w:val="004361D6"/>
    <w:rsid w:val="0043641B"/>
    <w:rsid w:val="00436DF8"/>
    <w:rsid w:val="00436F47"/>
    <w:rsid w:val="00437CDB"/>
    <w:rsid w:val="00440390"/>
    <w:rsid w:val="00441C20"/>
    <w:rsid w:val="00441CC1"/>
    <w:rsid w:val="00441D04"/>
    <w:rsid w:val="0044229E"/>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ADE"/>
    <w:rsid w:val="0049223B"/>
    <w:rsid w:val="004929E4"/>
    <w:rsid w:val="00493AF9"/>
    <w:rsid w:val="00496E18"/>
    <w:rsid w:val="004974D8"/>
    <w:rsid w:val="004A08CB"/>
    <w:rsid w:val="004A1734"/>
    <w:rsid w:val="004A1C5D"/>
    <w:rsid w:val="004A3051"/>
    <w:rsid w:val="004A3A81"/>
    <w:rsid w:val="004A712A"/>
    <w:rsid w:val="004A7722"/>
    <w:rsid w:val="004B2363"/>
    <w:rsid w:val="004B28E1"/>
    <w:rsid w:val="004B2F56"/>
    <w:rsid w:val="004B383E"/>
    <w:rsid w:val="004B4580"/>
    <w:rsid w:val="004B5522"/>
    <w:rsid w:val="004B61C2"/>
    <w:rsid w:val="004B6D52"/>
    <w:rsid w:val="004B7AF3"/>
    <w:rsid w:val="004B7B69"/>
    <w:rsid w:val="004B7C30"/>
    <w:rsid w:val="004B7C9F"/>
    <w:rsid w:val="004C090C"/>
    <w:rsid w:val="004C17D2"/>
    <w:rsid w:val="004C1958"/>
    <w:rsid w:val="004C1D9B"/>
    <w:rsid w:val="004C217A"/>
    <w:rsid w:val="004C3803"/>
    <w:rsid w:val="004C5C66"/>
    <w:rsid w:val="004C5CF3"/>
    <w:rsid w:val="004C6D52"/>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48D1"/>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5EB"/>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7D1"/>
    <w:rsid w:val="005B18D8"/>
    <w:rsid w:val="005B1CFC"/>
    <w:rsid w:val="005B1DD6"/>
    <w:rsid w:val="005B1E95"/>
    <w:rsid w:val="005B20E7"/>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0CA9"/>
    <w:rsid w:val="005F1793"/>
    <w:rsid w:val="005F1B96"/>
    <w:rsid w:val="005F1C06"/>
    <w:rsid w:val="005F1DBB"/>
    <w:rsid w:val="005F1F95"/>
    <w:rsid w:val="005F35FC"/>
    <w:rsid w:val="005F425D"/>
    <w:rsid w:val="005F53F2"/>
    <w:rsid w:val="005F76D6"/>
    <w:rsid w:val="005F7C1D"/>
    <w:rsid w:val="00600DD3"/>
    <w:rsid w:val="00603016"/>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491C"/>
    <w:rsid w:val="006265F4"/>
    <w:rsid w:val="00627101"/>
    <w:rsid w:val="0062728A"/>
    <w:rsid w:val="00627351"/>
    <w:rsid w:val="00627E00"/>
    <w:rsid w:val="00630BF1"/>
    <w:rsid w:val="00630CC3"/>
    <w:rsid w:val="0063101C"/>
    <w:rsid w:val="00631658"/>
    <w:rsid w:val="00631744"/>
    <w:rsid w:val="006324B4"/>
    <w:rsid w:val="00633389"/>
    <w:rsid w:val="00633E1E"/>
    <w:rsid w:val="00634DC9"/>
    <w:rsid w:val="00635D52"/>
    <w:rsid w:val="00637DAB"/>
    <w:rsid w:val="00641AD5"/>
    <w:rsid w:val="00642402"/>
    <w:rsid w:val="00642EFE"/>
    <w:rsid w:val="00644CE2"/>
    <w:rsid w:val="00645E7A"/>
    <w:rsid w:val="00647B5C"/>
    <w:rsid w:val="00650073"/>
    <w:rsid w:val="00650458"/>
    <w:rsid w:val="006505D2"/>
    <w:rsid w:val="00651408"/>
    <w:rsid w:val="00651E02"/>
    <w:rsid w:val="006521E5"/>
    <w:rsid w:val="00653219"/>
    <w:rsid w:val="006546D4"/>
    <w:rsid w:val="00654ADD"/>
    <w:rsid w:val="00654AE9"/>
    <w:rsid w:val="00654D3D"/>
    <w:rsid w:val="00655E71"/>
    <w:rsid w:val="00655EBD"/>
    <w:rsid w:val="006568C9"/>
    <w:rsid w:val="00657201"/>
    <w:rsid w:val="00657BEA"/>
    <w:rsid w:val="00657F32"/>
    <w:rsid w:val="006607D5"/>
    <w:rsid w:val="006608AD"/>
    <w:rsid w:val="00661214"/>
    <w:rsid w:val="006618DE"/>
    <w:rsid w:val="00662165"/>
    <w:rsid w:val="00662623"/>
    <w:rsid w:val="0066349B"/>
    <w:rsid w:val="006657A3"/>
    <w:rsid w:val="006657EE"/>
    <w:rsid w:val="006675F2"/>
    <w:rsid w:val="00667A56"/>
    <w:rsid w:val="0067002E"/>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3BB"/>
    <w:rsid w:val="006A6D19"/>
    <w:rsid w:val="006A7588"/>
    <w:rsid w:val="006A7B7A"/>
    <w:rsid w:val="006B0116"/>
    <w:rsid w:val="006B0566"/>
    <w:rsid w:val="006B2824"/>
    <w:rsid w:val="006B2F02"/>
    <w:rsid w:val="006B3E66"/>
    <w:rsid w:val="006B4238"/>
    <w:rsid w:val="006B5588"/>
    <w:rsid w:val="006B5686"/>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479"/>
    <w:rsid w:val="006D0B02"/>
    <w:rsid w:val="006D0D6F"/>
    <w:rsid w:val="006D1826"/>
    <w:rsid w:val="006D1BA0"/>
    <w:rsid w:val="006D2E03"/>
    <w:rsid w:val="006D3BD4"/>
    <w:rsid w:val="006D3D3F"/>
    <w:rsid w:val="006D4E1D"/>
    <w:rsid w:val="006D5516"/>
    <w:rsid w:val="006D5E0B"/>
    <w:rsid w:val="006D6150"/>
    <w:rsid w:val="006D6447"/>
    <w:rsid w:val="006D67D5"/>
    <w:rsid w:val="006D7580"/>
    <w:rsid w:val="006E07A7"/>
    <w:rsid w:val="006E07C1"/>
    <w:rsid w:val="006E0F22"/>
    <w:rsid w:val="006E356D"/>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5299"/>
    <w:rsid w:val="006F6413"/>
    <w:rsid w:val="00700C81"/>
    <w:rsid w:val="007010F4"/>
    <w:rsid w:val="00701157"/>
    <w:rsid w:val="007019EA"/>
    <w:rsid w:val="007032AC"/>
    <w:rsid w:val="00703303"/>
    <w:rsid w:val="007035C9"/>
    <w:rsid w:val="00703C74"/>
    <w:rsid w:val="00704862"/>
    <w:rsid w:val="00704898"/>
    <w:rsid w:val="00704B70"/>
    <w:rsid w:val="00705492"/>
    <w:rsid w:val="00705706"/>
    <w:rsid w:val="0070731F"/>
    <w:rsid w:val="00707B86"/>
    <w:rsid w:val="00710307"/>
    <w:rsid w:val="00712311"/>
    <w:rsid w:val="00712DB8"/>
    <w:rsid w:val="007131F4"/>
    <w:rsid w:val="00714C96"/>
    <w:rsid w:val="007154FC"/>
    <w:rsid w:val="0071687B"/>
    <w:rsid w:val="0071689A"/>
    <w:rsid w:val="00716F47"/>
    <w:rsid w:val="007170FC"/>
    <w:rsid w:val="007204FD"/>
    <w:rsid w:val="007210AC"/>
    <w:rsid w:val="00721CBC"/>
    <w:rsid w:val="007224D2"/>
    <w:rsid w:val="00722665"/>
    <w:rsid w:val="00723462"/>
    <w:rsid w:val="007248F1"/>
    <w:rsid w:val="00725ED3"/>
    <w:rsid w:val="007268F5"/>
    <w:rsid w:val="00730C78"/>
    <w:rsid w:val="00731BD1"/>
    <w:rsid w:val="00731D26"/>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0B"/>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263F"/>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A3B"/>
    <w:rsid w:val="007C6F4D"/>
    <w:rsid w:val="007D0927"/>
    <w:rsid w:val="007D0C96"/>
    <w:rsid w:val="007D1213"/>
    <w:rsid w:val="007D12B1"/>
    <w:rsid w:val="007D13EE"/>
    <w:rsid w:val="007D17DA"/>
    <w:rsid w:val="007D2576"/>
    <w:rsid w:val="007D2B56"/>
    <w:rsid w:val="007D33B0"/>
    <w:rsid w:val="007D3E45"/>
    <w:rsid w:val="007D4017"/>
    <w:rsid w:val="007D716A"/>
    <w:rsid w:val="007D7707"/>
    <w:rsid w:val="007E0DD7"/>
    <w:rsid w:val="007E0E5F"/>
    <w:rsid w:val="007E0EA0"/>
    <w:rsid w:val="007E0EB8"/>
    <w:rsid w:val="007E15A7"/>
    <w:rsid w:val="007E1A5C"/>
    <w:rsid w:val="007E238F"/>
    <w:rsid w:val="007E3AEE"/>
    <w:rsid w:val="007E46FE"/>
    <w:rsid w:val="007E54E1"/>
    <w:rsid w:val="007E6804"/>
    <w:rsid w:val="007E6E01"/>
    <w:rsid w:val="007F12DE"/>
    <w:rsid w:val="007F1314"/>
    <w:rsid w:val="007F1F51"/>
    <w:rsid w:val="007F281F"/>
    <w:rsid w:val="007F3495"/>
    <w:rsid w:val="007F503F"/>
    <w:rsid w:val="007F5A5F"/>
    <w:rsid w:val="007F6722"/>
    <w:rsid w:val="007F72DC"/>
    <w:rsid w:val="007F7DA7"/>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08A"/>
    <w:rsid w:val="008420BD"/>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5F"/>
    <w:rsid w:val="008558B3"/>
    <w:rsid w:val="00855F55"/>
    <w:rsid w:val="0085683F"/>
    <w:rsid w:val="008568E9"/>
    <w:rsid w:val="00856FDE"/>
    <w:rsid w:val="0085736F"/>
    <w:rsid w:val="00857BF8"/>
    <w:rsid w:val="0086004A"/>
    <w:rsid w:val="008601B2"/>
    <w:rsid w:val="0086059D"/>
    <w:rsid w:val="00860B3B"/>
    <w:rsid w:val="00861BC3"/>
    <w:rsid w:val="00861BEB"/>
    <w:rsid w:val="00862230"/>
    <w:rsid w:val="008626E5"/>
    <w:rsid w:val="008628CD"/>
    <w:rsid w:val="008628EC"/>
    <w:rsid w:val="00862B55"/>
    <w:rsid w:val="008640DD"/>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499B"/>
    <w:rsid w:val="00895733"/>
    <w:rsid w:val="008960F6"/>
    <w:rsid w:val="00896212"/>
    <w:rsid w:val="0089622B"/>
    <w:rsid w:val="00896A13"/>
    <w:rsid w:val="00897000"/>
    <w:rsid w:val="008A0AF2"/>
    <w:rsid w:val="008A120F"/>
    <w:rsid w:val="008A1E8D"/>
    <w:rsid w:val="008A2291"/>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20BD"/>
    <w:rsid w:val="008B4582"/>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A2E"/>
    <w:rsid w:val="008D3C71"/>
    <w:rsid w:val="008D493D"/>
    <w:rsid w:val="008D5016"/>
    <w:rsid w:val="008D5704"/>
    <w:rsid w:val="008D5EE7"/>
    <w:rsid w:val="008D66BA"/>
    <w:rsid w:val="008D6EF8"/>
    <w:rsid w:val="008D6FD5"/>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E5B"/>
    <w:rsid w:val="008F2365"/>
    <w:rsid w:val="008F2B76"/>
    <w:rsid w:val="008F527F"/>
    <w:rsid w:val="008F53BC"/>
    <w:rsid w:val="008F6B74"/>
    <w:rsid w:val="008F7829"/>
    <w:rsid w:val="00902BB9"/>
    <w:rsid w:val="00902D0C"/>
    <w:rsid w:val="00903898"/>
    <w:rsid w:val="0090481C"/>
    <w:rsid w:val="00904926"/>
    <w:rsid w:val="0090510C"/>
    <w:rsid w:val="00905984"/>
    <w:rsid w:val="00905F57"/>
    <w:rsid w:val="00906104"/>
    <w:rsid w:val="00906204"/>
    <w:rsid w:val="00906D65"/>
    <w:rsid w:val="00906D7A"/>
    <w:rsid w:val="00907F01"/>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1AC"/>
    <w:rsid w:val="00954F59"/>
    <w:rsid w:val="00955A1E"/>
    <w:rsid w:val="00955CC1"/>
    <w:rsid w:val="00955E87"/>
    <w:rsid w:val="00956D11"/>
    <w:rsid w:val="00957B8F"/>
    <w:rsid w:val="00957FC3"/>
    <w:rsid w:val="00960802"/>
    <w:rsid w:val="00961895"/>
    <w:rsid w:val="00962585"/>
    <w:rsid w:val="00962791"/>
    <w:rsid w:val="00963E00"/>
    <w:rsid w:val="009647B3"/>
    <w:rsid w:val="009648D5"/>
    <w:rsid w:val="00965350"/>
    <w:rsid w:val="00965B76"/>
    <w:rsid w:val="00965E05"/>
    <w:rsid w:val="00965FCF"/>
    <w:rsid w:val="00966582"/>
    <w:rsid w:val="009666E0"/>
    <w:rsid w:val="00967498"/>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61D"/>
    <w:rsid w:val="009A171D"/>
    <w:rsid w:val="009A1B95"/>
    <w:rsid w:val="009A2FDE"/>
    <w:rsid w:val="009A30B4"/>
    <w:rsid w:val="009A5190"/>
    <w:rsid w:val="009A73D5"/>
    <w:rsid w:val="009A796C"/>
    <w:rsid w:val="009A7A60"/>
    <w:rsid w:val="009A7E8F"/>
    <w:rsid w:val="009B0273"/>
    <w:rsid w:val="009B0824"/>
    <w:rsid w:val="009B0DA1"/>
    <w:rsid w:val="009B384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17E"/>
    <w:rsid w:val="009F4638"/>
    <w:rsid w:val="009F5D9B"/>
    <w:rsid w:val="009F64A7"/>
    <w:rsid w:val="009F7683"/>
    <w:rsid w:val="009F7C54"/>
    <w:rsid w:val="009F7D78"/>
    <w:rsid w:val="00A00BCA"/>
    <w:rsid w:val="00A00E74"/>
    <w:rsid w:val="00A0285A"/>
    <w:rsid w:val="00A04DB0"/>
    <w:rsid w:val="00A04ECD"/>
    <w:rsid w:val="00A0752B"/>
    <w:rsid w:val="00A10D1E"/>
    <w:rsid w:val="00A10D1F"/>
    <w:rsid w:val="00A11151"/>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5AA"/>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D0A"/>
    <w:rsid w:val="00A61746"/>
    <w:rsid w:val="00A619F2"/>
    <w:rsid w:val="00A630AA"/>
    <w:rsid w:val="00A63118"/>
    <w:rsid w:val="00A631AB"/>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5A7"/>
    <w:rsid w:val="00A85E5D"/>
    <w:rsid w:val="00A87140"/>
    <w:rsid w:val="00A90422"/>
    <w:rsid w:val="00A905A7"/>
    <w:rsid w:val="00A9072D"/>
    <w:rsid w:val="00A9134F"/>
    <w:rsid w:val="00A921FF"/>
    <w:rsid w:val="00A92F88"/>
    <w:rsid w:val="00A93710"/>
    <w:rsid w:val="00A95C09"/>
    <w:rsid w:val="00A96293"/>
    <w:rsid w:val="00A96817"/>
    <w:rsid w:val="00AA0AD8"/>
    <w:rsid w:val="00AA0F00"/>
    <w:rsid w:val="00AA13E4"/>
    <w:rsid w:val="00AA1408"/>
    <w:rsid w:val="00AA1568"/>
    <w:rsid w:val="00AA1BBF"/>
    <w:rsid w:val="00AA22A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1"/>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E6D"/>
    <w:rsid w:val="00B011DF"/>
    <w:rsid w:val="00B01568"/>
    <w:rsid w:val="00B025A2"/>
    <w:rsid w:val="00B027B8"/>
    <w:rsid w:val="00B027EF"/>
    <w:rsid w:val="00B02A31"/>
    <w:rsid w:val="00B04537"/>
    <w:rsid w:val="00B04806"/>
    <w:rsid w:val="00B04817"/>
    <w:rsid w:val="00B051BE"/>
    <w:rsid w:val="00B052F1"/>
    <w:rsid w:val="00B05F1F"/>
    <w:rsid w:val="00B06F70"/>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6A30"/>
    <w:rsid w:val="00B2752E"/>
    <w:rsid w:val="00B30994"/>
    <w:rsid w:val="00B31A8B"/>
    <w:rsid w:val="00B32124"/>
    <w:rsid w:val="00B323FD"/>
    <w:rsid w:val="00B32C46"/>
    <w:rsid w:val="00B333DF"/>
    <w:rsid w:val="00B36E56"/>
    <w:rsid w:val="00B37250"/>
    <w:rsid w:val="00B40121"/>
    <w:rsid w:val="00B40233"/>
    <w:rsid w:val="00B413A8"/>
    <w:rsid w:val="00B425F0"/>
    <w:rsid w:val="00B42F6C"/>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377"/>
    <w:rsid w:val="00B66C0B"/>
    <w:rsid w:val="00B67736"/>
    <w:rsid w:val="00B67CCD"/>
    <w:rsid w:val="00B700E0"/>
    <w:rsid w:val="00B71D73"/>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2FFE"/>
    <w:rsid w:val="00BC354F"/>
    <w:rsid w:val="00BC3E66"/>
    <w:rsid w:val="00BC4594"/>
    <w:rsid w:val="00BC5ECA"/>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88A"/>
    <w:rsid w:val="00BE7FE1"/>
    <w:rsid w:val="00BF009A"/>
    <w:rsid w:val="00BF0913"/>
    <w:rsid w:val="00BF1194"/>
    <w:rsid w:val="00BF1E2F"/>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45B"/>
    <w:rsid w:val="00C03728"/>
    <w:rsid w:val="00C0413D"/>
    <w:rsid w:val="00C04470"/>
    <w:rsid w:val="00C07FA5"/>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2BB"/>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080"/>
    <w:rsid w:val="00C6329E"/>
    <w:rsid w:val="00C63E1C"/>
    <w:rsid w:val="00C6467B"/>
    <w:rsid w:val="00C647D8"/>
    <w:rsid w:val="00C648B6"/>
    <w:rsid w:val="00C64BF0"/>
    <w:rsid w:val="00C65A05"/>
    <w:rsid w:val="00C66474"/>
    <w:rsid w:val="00C66A65"/>
    <w:rsid w:val="00C67E80"/>
    <w:rsid w:val="00C700FE"/>
    <w:rsid w:val="00C705D9"/>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2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81E"/>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2C8"/>
    <w:rsid w:val="00D00401"/>
    <w:rsid w:val="00D0068C"/>
    <w:rsid w:val="00D008B5"/>
    <w:rsid w:val="00D00A61"/>
    <w:rsid w:val="00D00BED"/>
    <w:rsid w:val="00D01B3C"/>
    <w:rsid w:val="00D0210C"/>
    <w:rsid w:val="00D02861"/>
    <w:rsid w:val="00D03331"/>
    <w:rsid w:val="00D03E7C"/>
    <w:rsid w:val="00D048EE"/>
    <w:rsid w:val="00D04B17"/>
    <w:rsid w:val="00D04E17"/>
    <w:rsid w:val="00D05A4D"/>
    <w:rsid w:val="00D05F06"/>
    <w:rsid w:val="00D104E6"/>
    <w:rsid w:val="00D10B0C"/>
    <w:rsid w:val="00D11611"/>
    <w:rsid w:val="00D13239"/>
    <w:rsid w:val="00D132BC"/>
    <w:rsid w:val="00D14B02"/>
    <w:rsid w:val="00D150B0"/>
    <w:rsid w:val="00D15272"/>
    <w:rsid w:val="00D15ED6"/>
    <w:rsid w:val="00D161B8"/>
    <w:rsid w:val="00D17209"/>
    <w:rsid w:val="00D17258"/>
    <w:rsid w:val="00D17D8E"/>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3E9"/>
    <w:rsid w:val="00D3345B"/>
    <w:rsid w:val="00D33481"/>
    <w:rsid w:val="00D33F62"/>
    <w:rsid w:val="00D359EB"/>
    <w:rsid w:val="00D362DB"/>
    <w:rsid w:val="00D36D97"/>
    <w:rsid w:val="00D371A7"/>
    <w:rsid w:val="00D40327"/>
    <w:rsid w:val="00D411B6"/>
    <w:rsid w:val="00D41E4E"/>
    <w:rsid w:val="00D42D0A"/>
    <w:rsid w:val="00D433D6"/>
    <w:rsid w:val="00D4557B"/>
    <w:rsid w:val="00D463EA"/>
    <w:rsid w:val="00D46BE3"/>
    <w:rsid w:val="00D46D5B"/>
    <w:rsid w:val="00D46FA8"/>
    <w:rsid w:val="00D47316"/>
    <w:rsid w:val="00D47541"/>
    <w:rsid w:val="00D47A5B"/>
    <w:rsid w:val="00D47A9C"/>
    <w:rsid w:val="00D50810"/>
    <w:rsid w:val="00D50B56"/>
    <w:rsid w:val="00D50E2B"/>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46C"/>
    <w:rsid w:val="00D61B60"/>
    <w:rsid w:val="00D61D87"/>
    <w:rsid w:val="00D627D0"/>
    <w:rsid w:val="00D62C0F"/>
    <w:rsid w:val="00D65BF2"/>
    <w:rsid w:val="00D65E4E"/>
    <w:rsid w:val="00D65EBA"/>
    <w:rsid w:val="00D71259"/>
    <w:rsid w:val="00D71B18"/>
    <w:rsid w:val="00D729D4"/>
    <w:rsid w:val="00D7354F"/>
    <w:rsid w:val="00D7435F"/>
    <w:rsid w:val="00D74C30"/>
    <w:rsid w:val="00D74CCE"/>
    <w:rsid w:val="00D7538E"/>
    <w:rsid w:val="00D758CA"/>
    <w:rsid w:val="00D75F27"/>
    <w:rsid w:val="00D76BBA"/>
    <w:rsid w:val="00D770E9"/>
    <w:rsid w:val="00D77ADB"/>
    <w:rsid w:val="00D77EF7"/>
    <w:rsid w:val="00D81042"/>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87A0C"/>
    <w:rsid w:val="00D93027"/>
    <w:rsid w:val="00D9650F"/>
    <w:rsid w:val="00D970D2"/>
    <w:rsid w:val="00D974F4"/>
    <w:rsid w:val="00D976EB"/>
    <w:rsid w:val="00DA0240"/>
    <w:rsid w:val="00DA0948"/>
    <w:rsid w:val="00DA0A4E"/>
    <w:rsid w:val="00DA0D47"/>
    <w:rsid w:val="00DA0F94"/>
    <w:rsid w:val="00DA0FDD"/>
    <w:rsid w:val="00DA10C9"/>
    <w:rsid w:val="00DA1AF1"/>
    <w:rsid w:val="00DA1D5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1BEA"/>
    <w:rsid w:val="00DC3470"/>
    <w:rsid w:val="00DC4BEC"/>
    <w:rsid w:val="00DC4DBA"/>
    <w:rsid w:val="00DC5233"/>
    <w:rsid w:val="00DC5332"/>
    <w:rsid w:val="00DC567F"/>
    <w:rsid w:val="00DC59F5"/>
    <w:rsid w:val="00DC6663"/>
    <w:rsid w:val="00DC6FEB"/>
    <w:rsid w:val="00DC769E"/>
    <w:rsid w:val="00DC77A6"/>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B0"/>
    <w:rsid w:val="00DE26E4"/>
    <w:rsid w:val="00DE3538"/>
    <w:rsid w:val="00DE3C28"/>
    <w:rsid w:val="00DE4085"/>
    <w:rsid w:val="00DE5681"/>
    <w:rsid w:val="00DE5B89"/>
    <w:rsid w:val="00DE65EA"/>
    <w:rsid w:val="00DE7B31"/>
    <w:rsid w:val="00DE7F8F"/>
    <w:rsid w:val="00DF11C4"/>
    <w:rsid w:val="00DF1625"/>
    <w:rsid w:val="00DF19A1"/>
    <w:rsid w:val="00DF5182"/>
    <w:rsid w:val="00DF68A6"/>
    <w:rsid w:val="00E00853"/>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0A5"/>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72A"/>
    <w:rsid w:val="00E5348C"/>
    <w:rsid w:val="00E54297"/>
    <w:rsid w:val="00E54B2C"/>
    <w:rsid w:val="00E5510F"/>
    <w:rsid w:val="00E6008B"/>
    <w:rsid w:val="00E601A1"/>
    <w:rsid w:val="00E6044F"/>
    <w:rsid w:val="00E60526"/>
    <w:rsid w:val="00E61E2C"/>
    <w:rsid w:val="00E6367A"/>
    <w:rsid w:val="00E63C8D"/>
    <w:rsid w:val="00E64337"/>
    <w:rsid w:val="00E656BF"/>
    <w:rsid w:val="00E65F37"/>
    <w:rsid w:val="00E66866"/>
    <w:rsid w:val="00E674AE"/>
    <w:rsid w:val="00E67BA7"/>
    <w:rsid w:val="00E700E1"/>
    <w:rsid w:val="00E71811"/>
    <w:rsid w:val="00E71CEE"/>
    <w:rsid w:val="00E73B1B"/>
    <w:rsid w:val="00E74033"/>
    <w:rsid w:val="00E74264"/>
    <w:rsid w:val="00E749B7"/>
    <w:rsid w:val="00E74BF6"/>
    <w:rsid w:val="00E7522C"/>
    <w:rsid w:val="00E7544B"/>
    <w:rsid w:val="00E75FA0"/>
    <w:rsid w:val="00E765B7"/>
    <w:rsid w:val="00E76F31"/>
    <w:rsid w:val="00E77EEE"/>
    <w:rsid w:val="00E8042C"/>
    <w:rsid w:val="00E805B6"/>
    <w:rsid w:val="00E81D32"/>
    <w:rsid w:val="00E83BAF"/>
    <w:rsid w:val="00E84171"/>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1C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9DA"/>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9C1"/>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E8B"/>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EE0"/>
    <w:rsid w:val="00FC0FDC"/>
    <w:rsid w:val="00FC22F4"/>
    <w:rsid w:val="00FC283C"/>
    <w:rsid w:val="00FC31D8"/>
    <w:rsid w:val="00FC4412"/>
    <w:rsid w:val="00FC4575"/>
    <w:rsid w:val="00FC4B16"/>
    <w:rsid w:val="00FC57EF"/>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D3FA8-38C4-4A25-910C-9432E7BC3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73</Pages>
  <Words>17565</Words>
  <Characters>134657</Characters>
  <Application>Microsoft Office Word</Application>
  <DocSecurity>0</DocSecurity>
  <Lines>1122</Lines>
  <Paragraphs>303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151919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https:/mul2-minfin.gov.am/tasks/478235/oneclick/Apranq_txtayin (6).docx?token=9bac32f647cf9e297d69c4fed3d78d1a</cp:keywords>
  <cp:lastModifiedBy>Siranush.Papikyan</cp:lastModifiedBy>
  <cp:revision>137</cp:revision>
  <cp:lastPrinted>2018-02-16T07:12:00Z</cp:lastPrinted>
  <dcterms:created xsi:type="dcterms:W3CDTF">2022-05-30T17:01:00Z</dcterms:created>
  <dcterms:modified xsi:type="dcterms:W3CDTF">2022-06-24T06:57:00Z</dcterms:modified>
</cp:coreProperties>
</file>