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5FA" w:rsidRPr="00907DA4" w:rsidRDefault="00EF45FA" w:rsidP="00313359">
      <w:pPr>
        <w:pStyle w:val="BodyText"/>
        <w:spacing w:after="0"/>
        <w:ind w:right="-7" w:firstLine="567"/>
        <w:jc w:val="right"/>
        <w:rPr>
          <w:rFonts w:ascii="GHEA Grapalat" w:hAnsi="GHEA Grapalat" w:cs="Sylfaen"/>
          <w:i/>
          <w:sz w:val="20"/>
          <w:szCs w:val="20"/>
        </w:rPr>
      </w:pPr>
    </w:p>
    <w:p w:rsidR="00EF45FA" w:rsidRPr="00907DA4" w:rsidRDefault="00EF45FA" w:rsidP="00313359">
      <w:pPr>
        <w:pStyle w:val="BodyText"/>
        <w:spacing w:after="0"/>
        <w:ind w:firstLine="567"/>
        <w:jc w:val="right"/>
        <w:rPr>
          <w:rFonts w:ascii="GHEA Grapalat" w:hAnsi="GHEA Grapalat" w:cs="Sylfaen"/>
          <w:i/>
          <w:sz w:val="20"/>
          <w:szCs w:val="20"/>
        </w:rPr>
      </w:pPr>
      <w:r w:rsidRPr="00907DA4">
        <w:rPr>
          <w:rFonts w:ascii="GHEA Grapalat" w:hAnsi="GHEA Grapalat" w:cs="Sylfaen"/>
          <w:i/>
          <w:sz w:val="20"/>
          <w:szCs w:val="20"/>
        </w:rPr>
        <w:t>Հավելված N 8</w:t>
      </w:r>
    </w:p>
    <w:p w:rsidR="00EF45FA" w:rsidRPr="00907DA4" w:rsidRDefault="00EF45FA" w:rsidP="00313359">
      <w:pPr>
        <w:pStyle w:val="BodyText"/>
        <w:spacing w:after="0"/>
        <w:ind w:firstLine="567"/>
        <w:jc w:val="right"/>
        <w:rPr>
          <w:rFonts w:ascii="GHEA Grapalat" w:hAnsi="GHEA Grapalat" w:cs="Sylfaen"/>
          <w:i/>
          <w:sz w:val="20"/>
          <w:szCs w:val="20"/>
        </w:rPr>
      </w:pPr>
      <w:r w:rsidRPr="00907DA4">
        <w:rPr>
          <w:rFonts w:ascii="GHEA Grapalat" w:hAnsi="GHEA Grapalat" w:cs="Sylfaen"/>
          <w:i/>
          <w:sz w:val="20"/>
          <w:szCs w:val="20"/>
        </w:rPr>
        <w:t>ՀՀ ֆինանսների նախարարի 20</w:t>
      </w:r>
      <w:r w:rsidRPr="00907DA4">
        <w:rPr>
          <w:rFonts w:ascii="GHEA Grapalat" w:hAnsi="GHEA Grapalat" w:cs="Sylfaen"/>
          <w:i/>
          <w:sz w:val="20"/>
          <w:szCs w:val="20"/>
          <w:lang w:val="hy-AM"/>
        </w:rPr>
        <w:t xml:space="preserve">20 </w:t>
      </w:r>
      <w:r w:rsidRPr="00907DA4">
        <w:rPr>
          <w:rFonts w:ascii="GHEA Grapalat" w:hAnsi="GHEA Grapalat" w:cs="Sylfaen"/>
          <w:i/>
          <w:sz w:val="20"/>
          <w:szCs w:val="20"/>
        </w:rPr>
        <w:t xml:space="preserve">թվականի </w:t>
      </w:r>
    </w:p>
    <w:p w:rsidR="00EF45FA" w:rsidRPr="00907DA4" w:rsidRDefault="00EF45FA" w:rsidP="00313359">
      <w:pPr>
        <w:pStyle w:val="BodyText"/>
        <w:spacing w:after="0"/>
        <w:ind w:right="-7" w:firstLine="567"/>
        <w:jc w:val="right"/>
        <w:rPr>
          <w:rFonts w:ascii="GHEA Grapalat" w:hAnsi="GHEA Grapalat" w:cs="Sylfaen"/>
          <w:i/>
          <w:sz w:val="20"/>
          <w:szCs w:val="20"/>
          <w:lang w:val="af-ZA" w:eastAsia="ru-RU"/>
        </w:rPr>
      </w:pPr>
      <w:r w:rsidRPr="00907DA4">
        <w:rPr>
          <w:rFonts w:ascii="GHEA Grapalat" w:hAnsi="GHEA Grapalat" w:cs="Sylfaen"/>
          <w:i/>
          <w:sz w:val="20"/>
          <w:szCs w:val="20"/>
          <w:lang w:val="hy-AM"/>
        </w:rPr>
        <w:t xml:space="preserve">հունիսի 2-ի </w:t>
      </w:r>
      <w:r w:rsidRPr="00907DA4">
        <w:rPr>
          <w:rFonts w:ascii="GHEA Grapalat" w:hAnsi="GHEA Grapalat" w:cs="Sylfaen"/>
          <w:i/>
          <w:sz w:val="20"/>
          <w:szCs w:val="20"/>
        </w:rPr>
        <w:t xml:space="preserve">N </w:t>
      </w:r>
      <w:r w:rsidRPr="00907DA4">
        <w:rPr>
          <w:rFonts w:ascii="GHEA Grapalat" w:hAnsi="GHEA Grapalat" w:cs="Sylfaen"/>
          <w:i/>
          <w:sz w:val="20"/>
          <w:szCs w:val="20"/>
          <w:lang w:val="hy-AM"/>
        </w:rPr>
        <w:t xml:space="preserve"> 154</w:t>
      </w:r>
      <w:r w:rsidRPr="00907DA4">
        <w:rPr>
          <w:rFonts w:ascii="GHEA Grapalat" w:hAnsi="GHEA Grapalat" w:cs="Sylfaen"/>
          <w:i/>
          <w:sz w:val="20"/>
          <w:szCs w:val="20"/>
        </w:rPr>
        <w:t xml:space="preserve">-Ա  հրամանի     </w:t>
      </w:r>
    </w:p>
    <w:p w:rsidR="00EF45FA" w:rsidRPr="00907DA4" w:rsidRDefault="00EF45FA" w:rsidP="00313359">
      <w:pPr>
        <w:pStyle w:val="BodyText"/>
        <w:spacing w:after="0"/>
        <w:ind w:right="-7" w:firstLine="567"/>
        <w:jc w:val="right"/>
        <w:rPr>
          <w:rFonts w:ascii="GHEA Grapalat" w:hAnsi="GHEA Grapalat" w:cs="Sylfaen"/>
          <w:i/>
          <w:sz w:val="20"/>
          <w:szCs w:val="20"/>
          <w:lang w:val="af-ZA" w:eastAsia="ru-RU"/>
        </w:rPr>
      </w:pPr>
      <w:r w:rsidRPr="00907DA4">
        <w:rPr>
          <w:rFonts w:ascii="GHEA Grapalat" w:hAnsi="GHEA Grapalat" w:cs="Sylfaen"/>
          <w:i/>
          <w:sz w:val="20"/>
          <w:szCs w:val="20"/>
          <w:lang w:val="af-ZA" w:eastAsia="ru-RU"/>
        </w:rPr>
        <w:tab/>
      </w:r>
    </w:p>
    <w:p w:rsidR="00EF45FA" w:rsidRPr="00907DA4" w:rsidRDefault="00EF45FA" w:rsidP="00313359">
      <w:pPr>
        <w:pStyle w:val="BodyTextIndent"/>
        <w:spacing w:line="240" w:lineRule="auto"/>
        <w:jc w:val="center"/>
        <w:rPr>
          <w:rFonts w:ascii="GHEA Grapalat" w:hAnsi="GHEA Grapalat"/>
          <w:i w:val="0"/>
          <w:lang w:val="af-ZA"/>
        </w:rPr>
      </w:pPr>
    </w:p>
    <w:p w:rsidR="00EF45FA" w:rsidRPr="00907DA4" w:rsidRDefault="00EF45FA" w:rsidP="00313359">
      <w:pPr>
        <w:pStyle w:val="BodyTextIndent"/>
        <w:spacing w:line="240" w:lineRule="auto"/>
        <w:jc w:val="center"/>
        <w:rPr>
          <w:rFonts w:ascii="GHEA Grapalat" w:hAnsi="GHEA Grapalat"/>
          <w:i w:val="0"/>
          <w:lang w:val="af-ZA"/>
        </w:rPr>
      </w:pPr>
      <w:r w:rsidRPr="00907DA4">
        <w:rPr>
          <w:rFonts w:ascii="GHEA Grapalat" w:hAnsi="GHEA Grapalat"/>
          <w:i w:val="0"/>
          <w:lang w:val="af-ZA"/>
        </w:rPr>
        <w:t>ՀԱՅՏԱՐԱՐՈՒԹՅՈՒՆ</w:t>
      </w:r>
    </w:p>
    <w:p w:rsidR="00EF45FA" w:rsidRPr="00907DA4" w:rsidRDefault="00EF45FA" w:rsidP="00313359">
      <w:pPr>
        <w:pStyle w:val="BodyTextIndent"/>
        <w:spacing w:line="240" w:lineRule="auto"/>
        <w:jc w:val="center"/>
        <w:rPr>
          <w:rFonts w:ascii="GHEA Grapalat" w:hAnsi="GHEA Grapalat"/>
          <w:i w:val="0"/>
          <w:lang w:val="af-ZA"/>
        </w:rPr>
      </w:pPr>
      <w:r w:rsidRPr="00907DA4">
        <w:rPr>
          <w:rFonts w:ascii="GHEA Grapalat" w:hAnsi="GHEA Grapalat"/>
          <w:i w:val="0"/>
          <w:lang w:val="af-ZA"/>
        </w:rPr>
        <w:t>ԳՆԱՆՇՄԱՆ ՀԱՐՄԱՆ ՄԱՍԻՆ*</w:t>
      </w:r>
    </w:p>
    <w:p w:rsidR="00EF45FA" w:rsidRPr="00907DA4" w:rsidRDefault="00EF45FA" w:rsidP="00313359">
      <w:pPr>
        <w:pStyle w:val="BodyTextIndent"/>
        <w:spacing w:line="240" w:lineRule="auto"/>
        <w:jc w:val="center"/>
        <w:rPr>
          <w:rFonts w:ascii="GHEA Grapalat" w:hAnsi="GHEA Grapalat"/>
          <w:i w:val="0"/>
          <w:lang w:val="af-ZA"/>
        </w:rPr>
      </w:pPr>
    </w:p>
    <w:p w:rsidR="00EF45FA" w:rsidRPr="00907DA4" w:rsidRDefault="00EF45FA" w:rsidP="00313359">
      <w:pPr>
        <w:pStyle w:val="BodyTextIndent"/>
        <w:spacing w:line="240" w:lineRule="auto"/>
        <w:jc w:val="center"/>
        <w:rPr>
          <w:rFonts w:ascii="GHEA Grapalat" w:hAnsi="GHEA Grapalat"/>
          <w:i w:val="0"/>
          <w:lang w:val="af-ZA"/>
        </w:rPr>
      </w:pPr>
      <w:r w:rsidRPr="00907DA4">
        <w:rPr>
          <w:rFonts w:ascii="GHEA Grapalat" w:hAnsi="GHEA Grapalat"/>
          <w:i w:val="0"/>
          <w:lang w:val="af-ZA"/>
        </w:rPr>
        <w:t>Հայտարարության սույն տեքստը հաստատված է գնահատող հանձնաժողովի</w:t>
      </w:r>
    </w:p>
    <w:p w:rsidR="00EF45FA" w:rsidRPr="00907DA4" w:rsidRDefault="00ED2D60" w:rsidP="00313359">
      <w:pPr>
        <w:pStyle w:val="BodyTextIndent"/>
        <w:spacing w:line="240" w:lineRule="auto"/>
        <w:jc w:val="center"/>
        <w:rPr>
          <w:rFonts w:ascii="GHEA Grapalat" w:hAnsi="GHEA Grapalat"/>
          <w:i w:val="0"/>
          <w:lang w:val="af-ZA"/>
        </w:rPr>
      </w:pPr>
      <w:r>
        <w:rPr>
          <w:rFonts w:ascii="GHEA Grapalat" w:hAnsi="GHEA Grapalat"/>
          <w:i w:val="0"/>
          <w:lang w:val="af-ZA"/>
        </w:rPr>
        <w:t>2020թվականի «Հուլիսի»  «20</w:t>
      </w:r>
      <w:r w:rsidR="00EF45FA" w:rsidRPr="00907DA4">
        <w:rPr>
          <w:rFonts w:ascii="GHEA Grapalat" w:hAnsi="GHEA Grapalat"/>
          <w:i w:val="0"/>
          <w:lang w:val="af-ZA"/>
        </w:rPr>
        <w:t xml:space="preserve">» «1» որոշմամբ </w:t>
      </w:r>
    </w:p>
    <w:p w:rsidR="00EF45FA" w:rsidRPr="00907DA4" w:rsidRDefault="00EF45FA" w:rsidP="00313359">
      <w:pPr>
        <w:pStyle w:val="BodyTextIndent"/>
        <w:spacing w:line="240" w:lineRule="auto"/>
        <w:jc w:val="center"/>
        <w:rPr>
          <w:rFonts w:ascii="GHEA Grapalat" w:hAnsi="GHEA Grapalat"/>
          <w:i w:val="0"/>
          <w:lang w:val="af-ZA"/>
        </w:rPr>
      </w:pPr>
    </w:p>
    <w:p w:rsidR="00EF45FA" w:rsidRPr="00907DA4" w:rsidRDefault="00EF45FA" w:rsidP="00313359">
      <w:pPr>
        <w:pStyle w:val="BodyTextIndent"/>
        <w:spacing w:line="240" w:lineRule="auto"/>
        <w:jc w:val="center"/>
        <w:rPr>
          <w:rFonts w:ascii="GHEA Grapalat" w:hAnsi="GHEA Grapalat"/>
          <w:i w:val="0"/>
          <w:lang w:val="af-ZA"/>
        </w:rPr>
      </w:pPr>
      <w:r w:rsidRPr="00907DA4">
        <w:rPr>
          <w:rFonts w:ascii="GHEA Grapalat" w:hAnsi="GHEA Grapalat"/>
          <w:i w:val="0"/>
          <w:lang w:val="af-ZA"/>
        </w:rPr>
        <w:t>Ընթացակարգի ծածկագիրը`  ՀՀ ԿՄԱՀ-ԳՀԱՇՁԲ</w:t>
      </w:r>
      <w:r w:rsidR="00292360">
        <w:rPr>
          <w:rFonts w:ascii="GHEA Grapalat" w:hAnsi="GHEA Grapalat"/>
          <w:i w:val="0"/>
          <w:u w:val="single"/>
          <w:lang w:val="af-ZA"/>
        </w:rPr>
        <w:t>-20/08</w:t>
      </w:r>
      <w:r w:rsidRPr="00907DA4">
        <w:rPr>
          <w:rFonts w:ascii="GHEA Grapalat" w:hAnsi="GHEA Grapalat"/>
          <w:i w:val="0"/>
          <w:u w:val="single"/>
          <w:lang w:val="af-ZA"/>
        </w:rPr>
        <w:t xml:space="preserve">       </w:t>
      </w:r>
    </w:p>
    <w:p w:rsidR="00EF45FA" w:rsidRPr="00907DA4" w:rsidRDefault="00EF45FA" w:rsidP="00313359">
      <w:pPr>
        <w:pStyle w:val="BodyTextIndent"/>
        <w:spacing w:line="240" w:lineRule="auto"/>
        <w:rPr>
          <w:rFonts w:ascii="GHEA Grapalat" w:hAnsi="GHEA Grapalat"/>
          <w:i w:val="0"/>
          <w:lang w:val="af-ZA"/>
        </w:rPr>
      </w:pPr>
    </w:p>
    <w:p w:rsidR="000829CB" w:rsidRPr="00907DA4" w:rsidRDefault="000829CB" w:rsidP="00313359">
      <w:pPr>
        <w:pStyle w:val="BodyTextIndent"/>
        <w:spacing w:line="240" w:lineRule="auto"/>
        <w:ind w:firstLine="708"/>
        <w:jc w:val="left"/>
        <w:rPr>
          <w:rFonts w:ascii="GHEA Grapalat" w:hAnsi="GHEA Grapalat"/>
          <w:i w:val="0"/>
          <w:lang w:val="af-ZA"/>
        </w:rPr>
      </w:pPr>
      <w:r w:rsidRPr="00907DA4">
        <w:rPr>
          <w:rFonts w:ascii="GHEA Grapalat" w:hAnsi="GHEA Grapalat"/>
          <w:i w:val="0"/>
          <w:lang w:val="af-ZA"/>
        </w:rPr>
        <w:t>Պատվիրատուն` Առինջի համայնքապետարանը,  որը գտնվում է Կոտայքի մարզ,</w:t>
      </w:r>
      <w:r w:rsidRPr="00907DA4">
        <w:rPr>
          <w:rFonts w:ascii="GHEA Grapalat" w:hAnsi="GHEA Grapalat"/>
          <w:i w:val="0"/>
          <w:lang w:val="en-US"/>
        </w:rPr>
        <w:t>Առինջ</w:t>
      </w:r>
      <w:r w:rsidRPr="00907DA4">
        <w:rPr>
          <w:rFonts w:ascii="GHEA Grapalat" w:hAnsi="GHEA Grapalat"/>
          <w:i w:val="0"/>
          <w:lang w:val="hy-AM"/>
        </w:rPr>
        <w:t xml:space="preserve"> համայնք,</w:t>
      </w:r>
      <w:r w:rsidRPr="00907DA4">
        <w:rPr>
          <w:rFonts w:ascii="GHEA Grapalat" w:hAnsi="GHEA Grapalat"/>
          <w:i w:val="0"/>
          <w:lang w:val="af-ZA"/>
        </w:rPr>
        <w:t xml:space="preserve"> գյուղ Առինջ Մաշտոցի  51 հասցեում հասցեում,հայտարարում է գնանշման հարցում, որն իրականացվում է մեկ փուլով:</w:t>
      </w:r>
    </w:p>
    <w:p w:rsidR="00EF45FA" w:rsidRPr="00907DA4" w:rsidRDefault="000829CB" w:rsidP="00313359">
      <w:pPr>
        <w:pStyle w:val="BodyTextIndent"/>
        <w:spacing w:line="240" w:lineRule="auto"/>
        <w:ind w:firstLine="0"/>
        <w:rPr>
          <w:rFonts w:ascii="GHEA Grapalat" w:hAnsi="GHEA Grapalat"/>
          <w:i w:val="0"/>
          <w:lang w:val="af-ZA"/>
        </w:rPr>
      </w:pPr>
      <w:r w:rsidRPr="00907DA4">
        <w:rPr>
          <w:rFonts w:ascii="GHEA Grapalat" w:hAnsi="GHEA Grapalat"/>
          <w:i w:val="0"/>
          <w:lang w:val="af-ZA"/>
        </w:rPr>
        <w:tab/>
      </w:r>
      <w:bookmarkStart w:id="0" w:name="_Hlk23167417"/>
      <w:r w:rsidRPr="00907DA4">
        <w:rPr>
          <w:rFonts w:ascii="GHEA Grapalat" w:hAnsi="GHEA Grapalat"/>
          <w:i w:val="0"/>
          <w:lang w:val="af-ZA"/>
        </w:rPr>
        <w:t>Սույն ընթացակարգի</w:t>
      </w:r>
      <w:bookmarkEnd w:id="0"/>
      <w:r w:rsidRPr="00907DA4">
        <w:rPr>
          <w:rFonts w:ascii="GHEA Grapalat" w:hAnsi="GHEA Grapalat"/>
          <w:i w:val="0"/>
          <w:lang w:val="af-ZA"/>
        </w:rPr>
        <w:t xml:space="preserve"> արդյունքում </w:t>
      </w:r>
      <w:r w:rsidRPr="00907DA4">
        <w:rPr>
          <w:rFonts w:ascii="GHEA Grapalat" w:hAnsi="GHEA Grapalat"/>
          <w:i w:val="0"/>
          <w:lang w:val="hy-AM"/>
        </w:rPr>
        <w:t>ընտրված</w:t>
      </w:r>
      <w:r w:rsidRPr="00907DA4">
        <w:rPr>
          <w:rFonts w:ascii="GHEA Grapalat" w:hAnsi="GHEA Grapalat"/>
          <w:i w:val="0"/>
          <w:lang w:val="af-ZA"/>
        </w:rPr>
        <w:t xml:space="preserve"> մասնակցին սահմանված կարգով կառաջարկվի կնքել   Ա</w:t>
      </w:r>
      <w:r w:rsidR="00760C6E">
        <w:rPr>
          <w:rFonts w:ascii="GHEA Grapalat" w:hAnsi="GHEA Grapalat"/>
          <w:i w:val="0"/>
          <w:lang w:val="af-ZA"/>
        </w:rPr>
        <w:t xml:space="preserve">ռինջ համայնքի </w:t>
      </w:r>
      <w:r w:rsidR="007A24E9">
        <w:rPr>
          <w:rFonts w:ascii="GHEA Grapalat" w:hAnsi="GHEA Grapalat"/>
          <w:i w:val="0"/>
          <w:lang w:val="af-ZA"/>
        </w:rPr>
        <w:t>ներհամայնքային փողոցների փ</w:t>
      </w:r>
      <w:r w:rsidR="00292360">
        <w:rPr>
          <w:rFonts w:ascii="GHEA Grapalat" w:hAnsi="GHEA Grapalat"/>
          <w:i w:val="0"/>
          <w:lang w:val="af-ZA"/>
        </w:rPr>
        <w:t>ոսային նորոգման</w:t>
      </w:r>
      <w:r w:rsidRPr="00907DA4">
        <w:rPr>
          <w:rFonts w:ascii="GHEA Grapalat" w:hAnsi="GHEA Grapalat"/>
          <w:i w:val="0"/>
          <w:lang w:val="af-ZA"/>
        </w:rPr>
        <w:t xml:space="preserve"> աշխատանքների կատարման պայմանագիր (այսուհետ` պայմանագիր)։ </w:t>
      </w:r>
    </w:p>
    <w:p w:rsidR="00EF45FA" w:rsidRPr="00907DA4" w:rsidRDefault="00EF45FA" w:rsidP="00313359">
      <w:pPr>
        <w:pStyle w:val="BodyTextIndent"/>
        <w:spacing w:line="240" w:lineRule="auto"/>
        <w:ind w:firstLine="0"/>
        <w:rPr>
          <w:rFonts w:ascii="GHEA Grapalat" w:hAnsi="GHEA Grapalat"/>
          <w:i w:val="0"/>
          <w:lang w:val="af-ZA"/>
        </w:rPr>
      </w:pPr>
      <w:r w:rsidRPr="00907DA4">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EF45FA" w:rsidRPr="00907DA4" w:rsidRDefault="00EF45FA" w:rsidP="00313359">
      <w:pPr>
        <w:spacing w:after="0" w:line="240" w:lineRule="auto"/>
        <w:ind w:firstLine="720"/>
        <w:jc w:val="both"/>
        <w:rPr>
          <w:rFonts w:ascii="GHEA Grapalat" w:hAnsi="GHEA Grapalat"/>
          <w:sz w:val="20"/>
          <w:szCs w:val="20"/>
          <w:lang w:val="af-ZA"/>
        </w:rPr>
      </w:pPr>
      <w:r w:rsidRPr="00907DA4">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EF45FA" w:rsidRPr="00907DA4" w:rsidRDefault="00EF45FA"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Ընտրված մասնակիցը որոշվում է </w:t>
      </w:r>
      <w:bookmarkStart w:id="1" w:name="_Hlk23167512"/>
      <w:r w:rsidRPr="00907DA4">
        <w:rPr>
          <w:rFonts w:ascii="GHEA Grapalat" w:hAnsi="GHEA Grapalat"/>
          <w:i w:val="0"/>
          <w:lang w:val="af-ZA"/>
        </w:rPr>
        <w:t xml:space="preserve">ոչ գնային պայմաններով բավարար գնահատված </w:t>
      </w:r>
      <w:bookmarkEnd w:id="1"/>
      <w:r w:rsidRPr="00907DA4">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EF45FA" w:rsidRPr="00907DA4" w:rsidRDefault="00EF45FA" w:rsidP="00313359">
      <w:pPr>
        <w:pStyle w:val="BodyTextIndent"/>
        <w:spacing w:line="240" w:lineRule="auto"/>
        <w:rPr>
          <w:rFonts w:ascii="GHEA Grapalat" w:hAnsi="GHEA Grapalat"/>
          <w:i w:val="0"/>
          <w:lang w:val="af-ZA"/>
        </w:rPr>
      </w:pPr>
      <w:r w:rsidRPr="00907DA4">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907DA4">
        <w:rPr>
          <w:rStyle w:val="FootnoteReference"/>
          <w:rFonts w:ascii="GHEA Grapalat" w:hAnsi="GHEA Grapalat"/>
          <w:i w:val="0"/>
          <w:lang w:val="af-ZA"/>
        </w:rPr>
        <w:footnoteReference w:id="2"/>
      </w:r>
    </w:p>
    <w:p w:rsidR="00EF45FA" w:rsidRPr="00907DA4" w:rsidRDefault="00EF45FA"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0829CB" w:rsidRPr="00907DA4">
        <w:rPr>
          <w:rFonts w:ascii="GHEA Grapalat" w:hAnsi="GHEA Grapalat"/>
          <w:i w:val="0"/>
          <w:u w:val="single"/>
          <w:lang w:val="af-ZA"/>
        </w:rPr>
        <w:t>7</w:t>
      </w:r>
      <w:r w:rsidR="000829CB" w:rsidRPr="00907DA4">
        <w:rPr>
          <w:rFonts w:ascii="GHEA Grapalat" w:hAnsi="GHEA Grapalat"/>
          <w:i w:val="0"/>
          <w:lang w:val="af-ZA"/>
        </w:rPr>
        <w:t>-րդ օրը ժամը 11։00</w:t>
      </w:r>
      <w:r w:rsidRPr="00907DA4">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w:t>
      </w:r>
      <w:r w:rsidR="000829CB" w:rsidRPr="00907DA4">
        <w:rPr>
          <w:rFonts w:ascii="GHEA Grapalat" w:hAnsi="GHEA Grapalat"/>
          <w:i w:val="0"/>
          <w:lang w:val="af-ZA"/>
        </w:rPr>
        <w:t>։</w:t>
      </w:r>
      <w:r w:rsidRPr="00907DA4">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829CB" w:rsidRPr="00907DA4" w:rsidRDefault="000829CB"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Հրավեր չստանալը չի սահմանափակում մասնակցի` սույն ընթացակարգին մասնակցելու իրավունքը։ </w:t>
      </w:r>
    </w:p>
    <w:p w:rsidR="000829CB" w:rsidRPr="00907DA4" w:rsidRDefault="000829CB" w:rsidP="00313359">
      <w:pPr>
        <w:pStyle w:val="BodyTextIndent"/>
        <w:spacing w:line="240" w:lineRule="auto"/>
        <w:rPr>
          <w:rFonts w:ascii="GHEA Grapalat" w:hAnsi="GHEA Grapalat"/>
          <w:i w:val="0"/>
          <w:lang w:val="af-ZA"/>
        </w:rPr>
      </w:pPr>
      <w:r w:rsidRPr="00907DA4">
        <w:rPr>
          <w:rFonts w:ascii="GHEA Grapalat" w:hAnsi="GHEA Grapalat"/>
          <w:i w:val="0"/>
          <w:lang w:val="af-ZA"/>
        </w:rPr>
        <w:t>Սույն ընթացակարգին մասնակցության հայտերն անհրաժեշտ է ներկայացնել</w:t>
      </w:r>
      <w:r w:rsidRPr="00907DA4">
        <w:rPr>
          <w:rFonts w:ascii="GHEA Grapalat" w:hAnsi="GHEA Grapalat"/>
          <w:i w:val="0"/>
          <w:lang w:val="af-ZA" w:eastAsia="ru-RU"/>
        </w:rPr>
        <w:t xml:space="preserve">   Կոտայքի մարզ գ.Առինջ Մաշտոց փողոցի թիվ 51</w:t>
      </w:r>
      <w:r w:rsidRPr="00907DA4">
        <w:rPr>
          <w:rFonts w:ascii="GHEA Grapalat" w:hAnsi="GHEA Grapalat"/>
          <w:i w:val="0"/>
          <w:lang w:val="af-ZA"/>
        </w:rPr>
        <w:t xml:space="preserve"> հասցեով,փաստաթղթային ձևովմինչև սույն հայտարարության հրապարակման օրվանից հաշված </w:t>
      </w:r>
      <w:r w:rsidRPr="00907DA4">
        <w:rPr>
          <w:rFonts w:ascii="GHEA Grapalat" w:hAnsi="GHEA Grapalat"/>
          <w:i w:val="0"/>
          <w:u w:val="single"/>
          <w:lang w:val="af-ZA"/>
        </w:rPr>
        <w:t>7</w:t>
      </w:r>
      <w:r w:rsidRPr="00907DA4">
        <w:rPr>
          <w:rFonts w:ascii="GHEA Grapalat" w:hAnsi="GHEA Grapalat"/>
          <w:i w:val="0"/>
          <w:lang w:val="af-ZA"/>
        </w:rPr>
        <w:t xml:space="preserve">-րդ օրվա ժամը </w:t>
      </w:r>
      <w:r w:rsidRPr="00907DA4">
        <w:rPr>
          <w:rFonts w:ascii="GHEA Grapalat" w:hAnsi="GHEA Grapalat"/>
          <w:i w:val="0"/>
          <w:u w:val="single"/>
          <w:lang w:val="af-ZA"/>
        </w:rPr>
        <w:t>11։00</w:t>
      </w:r>
      <w:r w:rsidRPr="00907DA4">
        <w:rPr>
          <w:rFonts w:ascii="GHEA Grapalat" w:hAnsi="GHEA Grapalat"/>
          <w:i w:val="0"/>
          <w:lang w:val="af-ZA"/>
        </w:rPr>
        <w:t xml:space="preserve">-ը: Հայտերը, հայերենից բացի, կարող են ներկայացվել նաև անգլերեն կամ ռուսերեն: </w:t>
      </w:r>
    </w:p>
    <w:p w:rsidR="000829CB" w:rsidRPr="00907DA4" w:rsidRDefault="000829CB" w:rsidP="00313359">
      <w:pPr>
        <w:pStyle w:val="BodyTextIndent"/>
        <w:spacing w:line="240" w:lineRule="auto"/>
        <w:rPr>
          <w:rFonts w:ascii="GHEA Grapalat" w:hAnsi="GHEA Grapalat"/>
          <w:i w:val="0"/>
          <w:lang w:val="af-ZA"/>
        </w:rPr>
      </w:pPr>
      <w:r w:rsidRPr="00907DA4">
        <w:rPr>
          <w:rFonts w:ascii="GHEA Grapalat" w:hAnsi="GHEA Grapalat"/>
          <w:i w:val="0"/>
          <w:lang w:val="af-ZA"/>
        </w:rPr>
        <w:t>Հայտերի բացումը տեղի կունենա Կոտայքի մարզ, Առինջ</w:t>
      </w:r>
      <w:r w:rsidRPr="00907DA4">
        <w:rPr>
          <w:rFonts w:ascii="GHEA Grapalat" w:hAnsi="GHEA Grapalat"/>
          <w:i w:val="0"/>
          <w:lang w:val="hy-AM"/>
        </w:rPr>
        <w:t xml:space="preserve"> համայնք, </w:t>
      </w:r>
      <w:r w:rsidRPr="00907DA4">
        <w:rPr>
          <w:rFonts w:ascii="GHEA Grapalat" w:hAnsi="GHEA Grapalat"/>
          <w:i w:val="0"/>
          <w:lang w:val="af-ZA"/>
        </w:rPr>
        <w:t>գյուղ Առինջ Մաշտոցի փողոցի թիվ  51հասցեում սույն հայտարարության հրապարակման օրվանից հաշված` 7-րդ օրը ժամը 1</w:t>
      </w:r>
      <w:r w:rsidRPr="00907DA4">
        <w:rPr>
          <w:rFonts w:ascii="GHEA Grapalat" w:hAnsi="GHEA Grapalat"/>
          <w:i w:val="0"/>
          <w:lang w:val="hy-AM"/>
        </w:rPr>
        <w:t>1:0</w:t>
      </w:r>
      <w:r w:rsidRPr="00907DA4">
        <w:rPr>
          <w:rFonts w:ascii="GHEA Grapalat" w:hAnsi="GHEA Grapalat"/>
          <w:i w:val="0"/>
          <w:lang w:val="af-ZA"/>
        </w:rPr>
        <w:t xml:space="preserve">0-ին։ </w:t>
      </w:r>
    </w:p>
    <w:p w:rsidR="00EF45FA" w:rsidRPr="00907DA4" w:rsidRDefault="00EF45FA" w:rsidP="00313359">
      <w:pPr>
        <w:pStyle w:val="BodyTextIndent"/>
        <w:spacing w:line="240" w:lineRule="auto"/>
        <w:ind w:firstLine="708"/>
        <w:rPr>
          <w:rFonts w:ascii="GHEA Grapalat" w:hAnsi="GHEA Grapalat"/>
          <w:i w:val="0"/>
          <w:lang w:val="af-ZA"/>
        </w:rPr>
      </w:pPr>
    </w:p>
    <w:p w:rsidR="00EF45FA" w:rsidRPr="00907DA4" w:rsidRDefault="00EF45FA"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0829CB" w:rsidRPr="00907DA4" w:rsidRDefault="000829CB"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w:t>
      </w:r>
      <w:r w:rsidR="007A2FB4" w:rsidRPr="00907DA4">
        <w:rPr>
          <w:rFonts w:ascii="GHEA Grapalat" w:hAnsi="GHEA Grapalat"/>
          <w:i w:val="0"/>
          <w:lang w:val="hy-AM"/>
        </w:rPr>
        <w:t>Աիդա Այվազյանին</w:t>
      </w:r>
      <w:r w:rsidRPr="00907DA4">
        <w:rPr>
          <w:rFonts w:ascii="GHEA Grapalat" w:hAnsi="GHEA Grapalat"/>
          <w:i w:val="0"/>
          <w:lang w:val="af-ZA"/>
        </w:rPr>
        <w:t>։</w:t>
      </w:r>
    </w:p>
    <w:p w:rsidR="000829CB" w:rsidRPr="00907DA4" w:rsidRDefault="000829CB" w:rsidP="00313359">
      <w:pPr>
        <w:pStyle w:val="BodyTextIndent"/>
        <w:spacing w:line="240" w:lineRule="auto"/>
        <w:rPr>
          <w:rFonts w:ascii="GHEA Grapalat" w:hAnsi="GHEA Grapalat"/>
          <w:i w:val="0"/>
          <w:lang w:val="af-ZA"/>
        </w:rPr>
      </w:pPr>
      <w:r w:rsidRPr="00907DA4">
        <w:rPr>
          <w:rFonts w:ascii="GHEA Grapalat" w:hAnsi="GHEA Grapalat"/>
          <w:i w:val="0"/>
          <w:lang w:val="af-ZA"/>
        </w:rPr>
        <w:t xml:space="preserve">                           Հեռախոս` 010 614501։</w:t>
      </w:r>
    </w:p>
    <w:p w:rsidR="000829CB" w:rsidRPr="00907DA4" w:rsidRDefault="000829CB" w:rsidP="00313359">
      <w:pPr>
        <w:pStyle w:val="BodyTextIndent"/>
        <w:spacing w:line="240" w:lineRule="auto"/>
        <w:rPr>
          <w:rFonts w:ascii="GHEA Grapalat" w:hAnsi="GHEA Grapalat"/>
          <w:i w:val="0"/>
          <w:lang w:val="hy-AM"/>
        </w:rPr>
      </w:pPr>
      <w:r w:rsidRPr="00907DA4">
        <w:rPr>
          <w:rFonts w:ascii="GHEA Grapalat" w:hAnsi="GHEA Grapalat"/>
          <w:i w:val="0"/>
          <w:lang w:val="af-ZA"/>
        </w:rPr>
        <w:t xml:space="preserve">                           Էլ.փոստ` arinj</w:t>
      </w:r>
      <w:r w:rsidRPr="00907DA4">
        <w:rPr>
          <w:rFonts w:ascii="GHEA Grapalat" w:hAnsi="GHEA Grapalat"/>
          <w:i w:val="0"/>
          <w:lang w:val="hy-AM"/>
        </w:rPr>
        <w:t>-</w:t>
      </w:r>
      <w:r w:rsidRPr="00907DA4">
        <w:rPr>
          <w:rFonts w:ascii="GHEA Grapalat" w:hAnsi="GHEA Grapalat"/>
          <w:i w:val="0"/>
          <w:lang w:val="af-ZA"/>
        </w:rPr>
        <w:t>hamaynk@mail.</w:t>
      </w:r>
      <w:r w:rsidRPr="00907DA4">
        <w:rPr>
          <w:rFonts w:ascii="GHEA Grapalat" w:hAnsi="GHEA Grapalat"/>
          <w:i w:val="0"/>
          <w:lang w:val="hy-AM"/>
        </w:rPr>
        <w:t>ru</w:t>
      </w:r>
      <w:r w:rsidRPr="00907DA4">
        <w:rPr>
          <w:rFonts w:ascii="GHEA Grapalat" w:hAnsi="GHEA Grapalat"/>
          <w:i w:val="0"/>
          <w:lang w:val="af-ZA"/>
        </w:rPr>
        <w:t>։</w:t>
      </w:r>
    </w:p>
    <w:p w:rsidR="000829CB" w:rsidRPr="00907DA4" w:rsidRDefault="000829CB" w:rsidP="00313359">
      <w:pPr>
        <w:pStyle w:val="BodyTextIndent"/>
        <w:spacing w:line="240" w:lineRule="auto"/>
        <w:rPr>
          <w:rFonts w:ascii="GHEA Grapalat" w:hAnsi="GHEA Grapalat"/>
          <w:i w:val="0"/>
          <w:lang w:val="hy-AM"/>
        </w:rPr>
      </w:pPr>
      <w:r w:rsidRPr="00907DA4">
        <w:rPr>
          <w:rFonts w:ascii="GHEA Grapalat" w:hAnsi="GHEA Grapalat"/>
          <w:i w:val="0"/>
          <w:lang w:val="af-ZA"/>
        </w:rPr>
        <w:tab/>
      </w:r>
      <w:r w:rsidRPr="00907DA4">
        <w:rPr>
          <w:rFonts w:ascii="GHEA Grapalat" w:hAnsi="GHEA Grapalat"/>
          <w:i w:val="0"/>
          <w:lang w:val="af-ZA"/>
        </w:rPr>
        <w:tab/>
      </w:r>
      <w:r w:rsidRPr="00907DA4">
        <w:rPr>
          <w:rFonts w:ascii="GHEA Grapalat" w:hAnsi="GHEA Grapalat"/>
          <w:i w:val="0"/>
          <w:lang w:val="af-ZA"/>
        </w:rPr>
        <w:tab/>
      </w:r>
      <w:r w:rsidRPr="00907DA4">
        <w:rPr>
          <w:rFonts w:ascii="GHEA Grapalat" w:hAnsi="GHEA Grapalat"/>
          <w:i w:val="0"/>
          <w:lang w:val="af-ZA"/>
        </w:rPr>
        <w:tab/>
      </w:r>
      <w:r w:rsidRPr="00907DA4">
        <w:rPr>
          <w:rFonts w:ascii="GHEA Grapalat" w:hAnsi="GHEA Grapalat"/>
          <w:i w:val="0"/>
          <w:lang w:val="af-ZA"/>
        </w:rPr>
        <w:tab/>
        <w:t xml:space="preserve">Պատվիրատու` Առինջ </w:t>
      </w:r>
      <w:r w:rsidRPr="00907DA4">
        <w:rPr>
          <w:rFonts w:ascii="GHEA Grapalat" w:hAnsi="GHEA Grapalat"/>
          <w:i w:val="0"/>
          <w:lang w:val="hy-AM"/>
        </w:rPr>
        <w:t>համայնքապետարան</w:t>
      </w:r>
      <w:r w:rsidRPr="00907DA4">
        <w:rPr>
          <w:rFonts w:ascii="GHEA Grapalat" w:hAnsi="GHEA Grapalat"/>
          <w:i w:val="0"/>
          <w:lang w:val="af-ZA"/>
        </w:rPr>
        <w:t>։</w:t>
      </w:r>
    </w:p>
    <w:p w:rsidR="00E76866" w:rsidRPr="000A381F" w:rsidRDefault="00E76866" w:rsidP="00313359">
      <w:pPr>
        <w:pStyle w:val="BodyText"/>
        <w:spacing w:after="0"/>
        <w:ind w:firstLine="567"/>
        <w:jc w:val="right"/>
        <w:rPr>
          <w:rFonts w:ascii="GHEA Grapalat" w:hAnsi="GHEA Grapalat" w:cs="Sylfaen"/>
          <w:i/>
          <w:sz w:val="20"/>
          <w:szCs w:val="20"/>
          <w:lang w:val="af-ZA"/>
        </w:rPr>
      </w:pPr>
    </w:p>
    <w:p w:rsidR="00E76866" w:rsidRPr="000A381F" w:rsidRDefault="00E76866" w:rsidP="00313359">
      <w:pPr>
        <w:pStyle w:val="BodyText"/>
        <w:spacing w:after="0"/>
        <w:ind w:firstLine="567"/>
        <w:jc w:val="right"/>
        <w:rPr>
          <w:rFonts w:ascii="GHEA Grapalat" w:hAnsi="GHEA Grapalat" w:cs="Sylfaen"/>
          <w:i/>
          <w:sz w:val="20"/>
          <w:szCs w:val="20"/>
          <w:lang w:val="af-ZA"/>
        </w:rPr>
      </w:pPr>
    </w:p>
    <w:p w:rsidR="005D4E59" w:rsidRPr="00127756" w:rsidRDefault="005D4E59" w:rsidP="005D4E59">
      <w:pPr>
        <w:pStyle w:val="BodyText"/>
        <w:spacing w:after="0"/>
        <w:ind w:firstLine="567"/>
        <w:jc w:val="right"/>
        <w:rPr>
          <w:rFonts w:ascii="GHEA Grapalat" w:hAnsi="GHEA Grapalat" w:cs="Sylfaen"/>
          <w:i/>
          <w:sz w:val="20"/>
          <w:szCs w:val="20"/>
          <w:lang w:val="af-ZA"/>
        </w:rPr>
      </w:pPr>
    </w:p>
    <w:p w:rsidR="005D4E59" w:rsidRPr="00127756" w:rsidRDefault="005D4E59" w:rsidP="005D4E59">
      <w:pPr>
        <w:pStyle w:val="BodyText"/>
        <w:spacing w:after="0"/>
        <w:ind w:firstLine="567"/>
        <w:jc w:val="right"/>
        <w:rPr>
          <w:rFonts w:ascii="GHEA Grapalat" w:hAnsi="GHEA Grapalat" w:cs="Sylfaen"/>
          <w:i/>
          <w:sz w:val="20"/>
          <w:szCs w:val="20"/>
          <w:lang w:val="af-ZA"/>
        </w:rPr>
      </w:pPr>
      <w:r w:rsidRPr="00127756">
        <w:rPr>
          <w:rFonts w:ascii="GHEA Grapalat" w:hAnsi="GHEA Grapalat" w:cs="Sylfaen"/>
          <w:i/>
          <w:sz w:val="20"/>
          <w:szCs w:val="20"/>
          <w:lang w:val="af-ZA"/>
        </w:rPr>
        <w:t>Appendix N 8:</w:t>
      </w:r>
    </w:p>
    <w:p w:rsidR="005D4E59" w:rsidRPr="005D4E59" w:rsidRDefault="005D4E59" w:rsidP="005D4E59">
      <w:pPr>
        <w:pStyle w:val="BodyText"/>
        <w:spacing w:after="0"/>
        <w:ind w:firstLine="567"/>
        <w:jc w:val="right"/>
        <w:rPr>
          <w:rFonts w:ascii="GHEA Grapalat" w:hAnsi="GHEA Grapalat" w:cs="Sylfaen"/>
          <w:i/>
          <w:sz w:val="20"/>
          <w:szCs w:val="20"/>
        </w:rPr>
      </w:pPr>
      <w:r w:rsidRPr="005D4E59">
        <w:rPr>
          <w:rFonts w:ascii="GHEA Grapalat" w:hAnsi="GHEA Grapalat" w:cs="Sylfaen"/>
          <w:i/>
          <w:sz w:val="20"/>
          <w:szCs w:val="20"/>
        </w:rPr>
        <w:t>RA Minister of Finance for 2020</w:t>
      </w:r>
    </w:p>
    <w:p w:rsidR="005D4E59" w:rsidRPr="005D4E59" w:rsidRDefault="005D4E59" w:rsidP="005D4E59">
      <w:pPr>
        <w:pStyle w:val="BodyText"/>
        <w:spacing w:after="0"/>
        <w:ind w:firstLine="567"/>
        <w:jc w:val="right"/>
        <w:rPr>
          <w:rFonts w:ascii="GHEA Grapalat" w:hAnsi="GHEA Grapalat" w:cs="Sylfaen"/>
          <w:i/>
          <w:sz w:val="20"/>
          <w:szCs w:val="20"/>
        </w:rPr>
      </w:pPr>
      <w:r w:rsidRPr="005D4E59">
        <w:rPr>
          <w:rFonts w:ascii="GHEA Grapalat" w:hAnsi="GHEA Grapalat" w:cs="Sylfaen"/>
          <w:i/>
          <w:sz w:val="20"/>
          <w:szCs w:val="20"/>
        </w:rPr>
        <w:t>Order No. 154-A of June 2</w:t>
      </w:r>
    </w:p>
    <w:p w:rsidR="005D4E59" w:rsidRPr="005D4E59" w:rsidRDefault="005D4E59" w:rsidP="005D4E59">
      <w:pPr>
        <w:pStyle w:val="BodyText"/>
        <w:spacing w:after="0"/>
        <w:rPr>
          <w:rFonts w:ascii="GHEA Grapalat" w:hAnsi="GHEA Grapalat" w:cs="Sylfaen"/>
          <w:i/>
          <w:sz w:val="20"/>
          <w:szCs w:val="20"/>
        </w:rPr>
      </w:pPr>
    </w:p>
    <w:p w:rsidR="005D4E59" w:rsidRPr="005D4E59" w:rsidRDefault="005D4E59" w:rsidP="005D4E59">
      <w:pPr>
        <w:pStyle w:val="BodyText"/>
        <w:spacing w:after="0"/>
        <w:ind w:firstLine="567"/>
        <w:jc w:val="center"/>
        <w:rPr>
          <w:rFonts w:ascii="GHEA Grapalat" w:hAnsi="GHEA Grapalat" w:cs="Sylfaen"/>
          <w:i/>
          <w:sz w:val="20"/>
          <w:szCs w:val="20"/>
        </w:rPr>
      </w:pPr>
      <w:r w:rsidRPr="005D4E59">
        <w:rPr>
          <w:rFonts w:ascii="GHEA Grapalat" w:hAnsi="GHEA Grapalat" w:cs="Sylfaen"/>
          <w:i/>
          <w:sz w:val="20"/>
          <w:szCs w:val="20"/>
        </w:rPr>
        <w:t>ANNOUNCEMENT:</w:t>
      </w:r>
    </w:p>
    <w:p w:rsidR="005D4E59" w:rsidRPr="005D4E59" w:rsidRDefault="005D4E59" w:rsidP="005D4E59">
      <w:pPr>
        <w:pStyle w:val="BodyText"/>
        <w:spacing w:after="0"/>
        <w:ind w:firstLine="567"/>
        <w:jc w:val="center"/>
        <w:rPr>
          <w:rFonts w:ascii="GHEA Grapalat" w:hAnsi="GHEA Grapalat" w:cs="Sylfaen"/>
          <w:i/>
          <w:sz w:val="20"/>
          <w:szCs w:val="20"/>
        </w:rPr>
      </w:pPr>
      <w:r w:rsidRPr="005D4E59">
        <w:rPr>
          <w:rFonts w:ascii="GHEA Grapalat" w:hAnsi="GHEA Grapalat" w:cs="Sylfaen"/>
          <w:i/>
          <w:sz w:val="20"/>
          <w:szCs w:val="20"/>
        </w:rPr>
        <w:t>ABOUT PURCHASE *</w:t>
      </w:r>
    </w:p>
    <w:p w:rsidR="005D4E59" w:rsidRPr="005D4E59" w:rsidRDefault="005D4E59" w:rsidP="005D4E59">
      <w:pPr>
        <w:pStyle w:val="BodyText"/>
        <w:spacing w:after="0"/>
        <w:ind w:firstLine="567"/>
        <w:jc w:val="center"/>
        <w:rPr>
          <w:rFonts w:ascii="GHEA Grapalat" w:hAnsi="GHEA Grapalat" w:cs="Sylfaen"/>
          <w:i/>
          <w:sz w:val="20"/>
          <w:szCs w:val="20"/>
        </w:rPr>
      </w:pPr>
    </w:p>
    <w:p w:rsidR="005D4E59" w:rsidRPr="005D4E59" w:rsidRDefault="005D4E59" w:rsidP="005D4E59">
      <w:pPr>
        <w:pStyle w:val="BodyText"/>
        <w:spacing w:after="0"/>
        <w:ind w:firstLine="567"/>
        <w:jc w:val="center"/>
        <w:rPr>
          <w:rFonts w:ascii="GHEA Grapalat" w:hAnsi="GHEA Grapalat" w:cs="Sylfaen"/>
          <w:i/>
          <w:sz w:val="20"/>
          <w:szCs w:val="20"/>
        </w:rPr>
      </w:pPr>
      <w:r w:rsidRPr="005D4E59">
        <w:rPr>
          <w:rFonts w:ascii="GHEA Grapalat" w:hAnsi="GHEA Grapalat" w:cs="Sylfaen"/>
          <w:i/>
          <w:sz w:val="20"/>
          <w:szCs w:val="20"/>
        </w:rPr>
        <w:t>This text of the statement has been approved by the evaluation committee</w:t>
      </w:r>
    </w:p>
    <w:p w:rsidR="005D4E59" w:rsidRPr="005D4E59" w:rsidRDefault="005D4E59" w:rsidP="005D4E59">
      <w:pPr>
        <w:pStyle w:val="BodyText"/>
        <w:spacing w:after="0"/>
        <w:ind w:firstLine="567"/>
        <w:jc w:val="center"/>
        <w:rPr>
          <w:rFonts w:ascii="GHEA Grapalat" w:hAnsi="GHEA Grapalat" w:cs="Sylfaen"/>
          <w:i/>
          <w:sz w:val="20"/>
          <w:szCs w:val="20"/>
        </w:rPr>
      </w:pPr>
      <w:r w:rsidRPr="005D4E59">
        <w:rPr>
          <w:rFonts w:ascii="GHEA Grapalat" w:hAnsi="GHEA Grapalat" w:cs="Sylfaen"/>
          <w:i/>
          <w:sz w:val="20"/>
          <w:szCs w:val="20"/>
        </w:rPr>
        <w:t xml:space="preserve">By the decision </w:t>
      </w:r>
      <w:r w:rsidR="00ED2D60">
        <w:rPr>
          <w:rFonts w:ascii="GHEA Grapalat" w:hAnsi="GHEA Grapalat" w:cs="Sylfaen"/>
          <w:i/>
          <w:sz w:val="20"/>
          <w:szCs w:val="20"/>
        </w:rPr>
        <w:t>"020</w:t>
      </w:r>
      <w:r w:rsidRPr="005D4E59">
        <w:rPr>
          <w:rFonts w:ascii="GHEA Grapalat" w:hAnsi="GHEA Grapalat" w:cs="Sylfaen"/>
          <w:i/>
          <w:sz w:val="20"/>
          <w:szCs w:val="20"/>
        </w:rPr>
        <w:t xml:space="preserve"> "1" of "July" of 2020</w:t>
      </w:r>
    </w:p>
    <w:p w:rsidR="005D4E59" w:rsidRPr="005D4E59" w:rsidRDefault="005D4E59" w:rsidP="005D4E59">
      <w:pPr>
        <w:pStyle w:val="BodyText"/>
        <w:spacing w:after="0"/>
        <w:ind w:firstLine="567"/>
        <w:jc w:val="center"/>
        <w:rPr>
          <w:rFonts w:ascii="GHEA Grapalat" w:hAnsi="GHEA Grapalat" w:cs="Sylfaen"/>
          <w:i/>
          <w:sz w:val="20"/>
          <w:szCs w:val="20"/>
        </w:rPr>
      </w:pPr>
    </w:p>
    <w:p w:rsidR="005D4E59" w:rsidRPr="005D4E59" w:rsidRDefault="005D4E59" w:rsidP="005D4E59">
      <w:pPr>
        <w:pStyle w:val="BodyText"/>
        <w:spacing w:after="0"/>
        <w:ind w:firstLine="567"/>
        <w:jc w:val="center"/>
        <w:rPr>
          <w:rFonts w:ascii="GHEA Grapalat" w:hAnsi="GHEA Grapalat" w:cs="Sylfaen"/>
          <w:i/>
          <w:sz w:val="20"/>
          <w:szCs w:val="20"/>
        </w:rPr>
      </w:pPr>
      <w:r w:rsidRPr="005D4E59">
        <w:rPr>
          <w:rFonts w:ascii="GHEA Grapalat" w:hAnsi="GHEA Grapalat" w:cs="Sylfaen"/>
          <w:i/>
          <w:sz w:val="20"/>
          <w:szCs w:val="20"/>
        </w:rPr>
        <w:t>Proc</w:t>
      </w:r>
      <w:r w:rsidR="008007BB">
        <w:rPr>
          <w:rFonts w:ascii="GHEA Grapalat" w:hAnsi="GHEA Grapalat" w:cs="Sylfaen"/>
          <w:i/>
          <w:sz w:val="20"/>
          <w:szCs w:val="20"/>
        </w:rPr>
        <w:t>edure code: RA KMAH-GHASHB-20/08</w:t>
      </w:r>
    </w:p>
    <w:p w:rsidR="005D4E59" w:rsidRPr="005D4E59" w:rsidRDefault="005D4E59" w:rsidP="005D4E59">
      <w:pPr>
        <w:pStyle w:val="BodyText"/>
        <w:spacing w:after="0"/>
        <w:ind w:firstLine="567"/>
        <w:jc w:val="right"/>
        <w:rPr>
          <w:rFonts w:ascii="GHEA Grapalat" w:hAnsi="GHEA Grapalat" w:cs="Sylfaen"/>
          <w:i/>
          <w:sz w:val="20"/>
          <w:szCs w:val="20"/>
        </w:rPr>
      </w:pP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The customer, Arinj Community Hall, located at 51 Arinj Mashtots Street, Arinj Community, Kotayk Marz, is announcing a one-stage pricing issue.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 xml:space="preserve">The participant selected as a result of this procedure will be offered to sign a contract for the partial </w:t>
      </w:r>
      <w:r w:rsidR="008007BB" w:rsidRPr="008007BB">
        <w:rPr>
          <w:rFonts w:ascii="GHEA Grapalat" w:hAnsi="GHEA Grapalat" w:cs="Sylfaen"/>
          <w:i/>
          <w:sz w:val="20"/>
          <w:szCs w:val="20"/>
        </w:rPr>
        <w:t xml:space="preserve">pit repair of inter-community streets </w:t>
      </w:r>
      <w:r w:rsidRPr="005D4E59">
        <w:rPr>
          <w:rFonts w:ascii="GHEA Grapalat" w:hAnsi="GHEA Grapalat" w:cs="Sylfaen"/>
          <w:i/>
          <w:sz w:val="20"/>
          <w:szCs w:val="20"/>
        </w:rPr>
        <w:t>of Arinj community C district (hereinafter referred to as the contract).</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According to Article 7 of the RA Law on Procurement, any person, regardless of whether he is a foreign natural person, an organization or a stateless person, has an equal right to participate in this procedure.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Persons who do not have the right to participate in this procedure, as well as the conditions presented to the participants, are defined by the invitation of this procedure.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The selected participant is determined from the number of participants who have submitted sufficiently assessed applications on non-price terms, on the principle of giving preference to the participant who has submitted the lowest price offer.</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The provisions of the World Trade Organization's Public Procurement Agreement apply to this procedure.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In order to receive the invitation to the procedure, it is necessary to apply to the customer before 11:00 on the 7th day from the date of publication of this announcement. Moreover, in order to receive an invitation in paper form, a written application must be submitted to the customer. The Customer shall provide the invitation in paper form free of charge. In case of requesting an electronic invitation, the Customer shall provide the invitation free of charge during the working day following the day of receiving the application.</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Failure to receive an invitation does not limit the participant's right to participate in this procedure.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Applications for participation in this procedure must be submitted to Kotayk Marz, 51 Arinj Mashtots Street, 11:00 a.m. on the 7th day from the date of publication of this announcement. Applications, in addition to Armenian, may also be submitted in English or Russian.</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The applications will be opened at Arinj community, Arinj community, Kotayk region, 51 Arinj Mashtots street, from the date of publication of this announcement, on the 7th day at 11:00.</w:t>
      </w:r>
    </w:p>
    <w:p w:rsidR="005D4E59" w:rsidRPr="005D4E59" w:rsidRDefault="005D4E59" w:rsidP="005D4E59">
      <w:pPr>
        <w:pStyle w:val="BodyText"/>
        <w:spacing w:after="0"/>
        <w:ind w:firstLine="567"/>
        <w:jc w:val="both"/>
        <w:rPr>
          <w:rFonts w:ascii="GHEA Grapalat" w:hAnsi="GHEA Grapalat" w:cs="Sylfaen"/>
          <w:i/>
          <w:sz w:val="20"/>
          <w:szCs w:val="20"/>
        </w:rPr>
      </w:pP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Complaints about this procedure should be submitted to the person examining the complaints related to purchases, c. Yerevan, Melik-Adamyan str. 1 address. The appeal is carried out in accordance with the procedure established by the invitation of this tender. A fee of 30,000 (thirty thousand) AMD is required to file a complaint, which must be transferred to the treasury account "900008000482" opened in the name of the Ministry of Finance of the Republic of Armenia.</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For more information about this announcement, please contact Aida Ayvazyan, Evaluation Committee.</w:t>
      </w:r>
    </w:p>
    <w:p w:rsidR="005D4E59" w:rsidRPr="005D4E59" w:rsidRDefault="005D4E59" w:rsidP="005D4E59">
      <w:pPr>
        <w:pStyle w:val="BodyText"/>
        <w:spacing w:after="0"/>
        <w:ind w:firstLine="567"/>
        <w:jc w:val="both"/>
        <w:rPr>
          <w:rFonts w:ascii="GHEA Grapalat" w:hAnsi="GHEA Grapalat" w:cs="Sylfaen"/>
          <w:i/>
          <w:sz w:val="20"/>
          <w:szCs w:val="20"/>
        </w:rPr>
      </w:pPr>
      <w:r w:rsidRPr="005D4E59">
        <w:rPr>
          <w:rFonts w:ascii="GHEA Grapalat" w:hAnsi="GHEA Grapalat" w:cs="Sylfaen"/>
          <w:i/>
          <w:sz w:val="20"/>
          <w:szCs w:val="20"/>
        </w:rPr>
        <w:t xml:space="preserve">                           Phone: 010 614501.</w:t>
      </w:r>
    </w:p>
    <w:p w:rsidR="005D4E59" w:rsidRPr="005D4E59" w:rsidRDefault="005D4E59" w:rsidP="005D4E59">
      <w:pPr>
        <w:pStyle w:val="BodyText"/>
        <w:spacing w:after="0"/>
        <w:ind w:firstLine="567"/>
        <w:rPr>
          <w:rFonts w:ascii="GHEA Grapalat" w:hAnsi="GHEA Grapalat" w:cs="Sylfaen"/>
          <w:i/>
          <w:sz w:val="20"/>
          <w:szCs w:val="20"/>
        </w:rPr>
      </w:pPr>
      <w:r w:rsidRPr="005D4E59">
        <w:rPr>
          <w:rFonts w:ascii="GHEA Grapalat" w:hAnsi="GHEA Grapalat" w:cs="Sylfaen"/>
          <w:i/>
          <w:sz w:val="20"/>
          <w:szCs w:val="20"/>
        </w:rPr>
        <w:t xml:space="preserve">                           Email: arinj-hamaynk@mail.ru.</w:t>
      </w:r>
    </w:p>
    <w:p w:rsidR="005D4E59" w:rsidRDefault="005D4E59" w:rsidP="005D4E59">
      <w:pPr>
        <w:pStyle w:val="BodyText"/>
        <w:spacing w:after="0"/>
        <w:ind w:firstLine="567"/>
        <w:rPr>
          <w:rFonts w:ascii="GHEA Grapalat" w:hAnsi="GHEA Grapalat" w:cs="Sylfaen"/>
          <w:i/>
          <w:sz w:val="20"/>
          <w:szCs w:val="20"/>
        </w:rPr>
      </w:pPr>
      <w:r w:rsidRPr="005D4E59">
        <w:rPr>
          <w:rFonts w:ascii="GHEA Grapalat" w:hAnsi="GHEA Grapalat" w:cs="Sylfaen"/>
          <w:i/>
          <w:sz w:val="20"/>
          <w:szCs w:val="20"/>
        </w:rPr>
        <w:t>Customer: Arinj community hall.</w:t>
      </w: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5D4E59" w:rsidRDefault="005D4E59" w:rsidP="00313359">
      <w:pPr>
        <w:pStyle w:val="BodyText"/>
        <w:spacing w:after="0"/>
        <w:ind w:firstLine="567"/>
        <w:jc w:val="right"/>
        <w:rPr>
          <w:rFonts w:ascii="GHEA Grapalat" w:hAnsi="GHEA Grapalat" w:cs="Sylfaen"/>
          <w:i/>
          <w:sz w:val="20"/>
          <w:szCs w:val="20"/>
        </w:rPr>
      </w:pPr>
    </w:p>
    <w:p w:rsidR="00EF45FA" w:rsidRPr="00907DA4" w:rsidRDefault="00EF45FA" w:rsidP="00313359">
      <w:pPr>
        <w:pStyle w:val="BodyText"/>
        <w:spacing w:after="0"/>
        <w:ind w:firstLine="567"/>
        <w:jc w:val="right"/>
        <w:rPr>
          <w:rFonts w:ascii="GHEA Grapalat" w:hAnsi="GHEA Grapalat" w:cs="Sylfaen"/>
          <w:i/>
          <w:sz w:val="20"/>
          <w:szCs w:val="20"/>
          <w:lang w:val="af-ZA"/>
        </w:rPr>
      </w:pPr>
      <w:r w:rsidRPr="00907DA4">
        <w:rPr>
          <w:rFonts w:ascii="GHEA Grapalat" w:hAnsi="GHEA Grapalat" w:cs="Sylfaen"/>
          <w:i/>
          <w:sz w:val="20"/>
          <w:szCs w:val="20"/>
        </w:rPr>
        <w:t>Հաստատվածէ</w:t>
      </w:r>
    </w:p>
    <w:p w:rsidR="00EF45FA" w:rsidRPr="00907DA4" w:rsidRDefault="000829CB" w:rsidP="00313359">
      <w:pPr>
        <w:pStyle w:val="BodyText"/>
        <w:spacing w:after="0"/>
        <w:ind w:firstLine="567"/>
        <w:jc w:val="right"/>
        <w:rPr>
          <w:rFonts w:ascii="GHEA Grapalat" w:hAnsi="GHEA Grapalat" w:cs="Sylfaen"/>
          <w:i/>
          <w:sz w:val="20"/>
          <w:szCs w:val="20"/>
          <w:lang w:val="af-ZA"/>
        </w:rPr>
      </w:pPr>
      <w:r w:rsidRPr="00907DA4">
        <w:rPr>
          <w:rFonts w:ascii="GHEA Grapalat" w:hAnsi="GHEA Grapalat" w:cs="Sylfaen"/>
          <w:i/>
          <w:sz w:val="20"/>
          <w:szCs w:val="20"/>
          <w:u w:val="single"/>
          <w:lang w:val="af-ZA"/>
        </w:rPr>
        <w:t>ՀՀ ԿՄԱՀ-ԳՀ</w:t>
      </w:r>
      <w:r w:rsidR="00EF45FA" w:rsidRPr="00907DA4">
        <w:rPr>
          <w:rFonts w:ascii="GHEA Grapalat" w:hAnsi="GHEA Grapalat" w:cs="Sylfaen"/>
          <w:i/>
          <w:sz w:val="20"/>
          <w:szCs w:val="20"/>
          <w:u w:val="single"/>
        </w:rPr>
        <w:t>ԱՇՁԲ</w:t>
      </w:r>
      <w:r w:rsidRPr="00907DA4">
        <w:rPr>
          <w:rFonts w:ascii="GHEA Grapalat" w:hAnsi="GHEA Grapalat" w:cs="Sylfaen"/>
          <w:i/>
          <w:sz w:val="20"/>
          <w:szCs w:val="20"/>
          <w:u w:val="single"/>
          <w:lang w:val="af-ZA"/>
        </w:rPr>
        <w:t>20</w:t>
      </w:r>
      <w:r w:rsidR="00EF45FA" w:rsidRPr="00907DA4">
        <w:rPr>
          <w:rFonts w:ascii="GHEA Grapalat" w:hAnsi="GHEA Grapalat" w:cs="Sylfaen"/>
          <w:i/>
          <w:sz w:val="20"/>
          <w:szCs w:val="20"/>
          <w:u w:val="single"/>
          <w:lang w:val="af-ZA"/>
        </w:rPr>
        <w:t>/</w:t>
      </w:r>
      <w:r w:rsidRPr="00907DA4">
        <w:rPr>
          <w:rFonts w:ascii="GHEA Grapalat" w:hAnsi="GHEA Grapalat" w:cs="Sylfaen"/>
          <w:i/>
          <w:sz w:val="20"/>
          <w:szCs w:val="20"/>
          <w:u w:val="single"/>
          <w:lang w:val="af-ZA"/>
        </w:rPr>
        <w:t>0</w:t>
      </w:r>
      <w:r w:rsidR="00292360">
        <w:rPr>
          <w:rFonts w:ascii="GHEA Grapalat" w:hAnsi="GHEA Grapalat" w:cs="Sylfaen"/>
          <w:i/>
          <w:sz w:val="20"/>
          <w:szCs w:val="20"/>
          <w:u w:val="single"/>
          <w:lang w:val="af-ZA"/>
        </w:rPr>
        <w:t>8</w:t>
      </w:r>
      <w:r w:rsidR="00EF45FA" w:rsidRPr="00907DA4">
        <w:rPr>
          <w:rFonts w:ascii="GHEA Grapalat" w:hAnsi="GHEA Grapalat" w:cs="Sylfaen"/>
          <w:i/>
          <w:sz w:val="20"/>
          <w:szCs w:val="20"/>
        </w:rPr>
        <w:t>ծածկա</w:t>
      </w:r>
      <w:r w:rsidR="00EF45FA" w:rsidRPr="00907DA4">
        <w:rPr>
          <w:rFonts w:ascii="GHEA Grapalat" w:hAnsi="GHEA Grapalat" w:cs="Times Armenian"/>
          <w:i/>
          <w:sz w:val="20"/>
          <w:szCs w:val="20"/>
        </w:rPr>
        <w:t>գ</w:t>
      </w:r>
      <w:r w:rsidR="00EF45FA" w:rsidRPr="00907DA4">
        <w:rPr>
          <w:rFonts w:ascii="GHEA Grapalat" w:hAnsi="GHEA Grapalat" w:cs="Sylfaen"/>
          <w:i/>
          <w:sz w:val="20"/>
          <w:szCs w:val="20"/>
        </w:rPr>
        <w:t>րով</w:t>
      </w:r>
    </w:p>
    <w:p w:rsidR="00EF45FA" w:rsidRPr="00907DA4" w:rsidRDefault="000829CB" w:rsidP="00313359">
      <w:pPr>
        <w:pStyle w:val="BodyText"/>
        <w:spacing w:after="0"/>
        <w:ind w:firstLine="567"/>
        <w:jc w:val="right"/>
        <w:rPr>
          <w:rFonts w:ascii="GHEA Grapalat" w:hAnsi="GHEA Grapalat" w:cs="Times Armenian"/>
          <w:i/>
          <w:sz w:val="20"/>
          <w:szCs w:val="20"/>
          <w:lang w:val="af-ZA"/>
        </w:rPr>
      </w:pPr>
      <w:r w:rsidRPr="00907DA4">
        <w:rPr>
          <w:rFonts w:ascii="GHEA Grapalat" w:hAnsi="GHEA Grapalat" w:cs="Sylfaen"/>
          <w:i/>
          <w:sz w:val="20"/>
          <w:szCs w:val="20"/>
        </w:rPr>
        <w:t>Գնանշմանհարցման</w:t>
      </w:r>
      <w:r w:rsidR="00EF45FA" w:rsidRPr="00907DA4">
        <w:rPr>
          <w:rFonts w:ascii="GHEA Grapalat" w:hAnsi="GHEA Grapalat" w:cs="Times Armenian"/>
          <w:i/>
          <w:sz w:val="20"/>
          <w:szCs w:val="20"/>
          <w:lang w:val="af-ZA"/>
        </w:rPr>
        <w:t xml:space="preserve"> գնահատող </w:t>
      </w:r>
      <w:r w:rsidR="00EF45FA" w:rsidRPr="00907DA4">
        <w:rPr>
          <w:rFonts w:ascii="GHEA Grapalat" w:hAnsi="GHEA Grapalat" w:cs="Sylfaen"/>
          <w:i/>
          <w:sz w:val="20"/>
          <w:szCs w:val="20"/>
        </w:rPr>
        <w:t>հանձնաժողովի</w:t>
      </w:r>
    </w:p>
    <w:p w:rsidR="000829CB" w:rsidRPr="00907DA4" w:rsidRDefault="000829CB" w:rsidP="00313359">
      <w:pPr>
        <w:pStyle w:val="BodyText"/>
        <w:spacing w:after="0"/>
        <w:ind w:firstLine="567"/>
        <w:jc w:val="right"/>
        <w:rPr>
          <w:rFonts w:ascii="GHEA Grapalat" w:hAnsi="GHEA Grapalat"/>
          <w:i/>
          <w:sz w:val="20"/>
          <w:szCs w:val="20"/>
          <w:lang w:val="af-ZA"/>
        </w:rPr>
      </w:pPr>
      <w:r w:rsidRPr="00907DA4">
        <w:rPr>
          <w:rFonts w:ascii="GHEA Grapalat" w:hAnsi="GHEA Grapalat" w:cs="Sylfaen"/>
          <w:i/>
          <w:sz w:val="20"/>
          <w:szCs w:val="20"/>
          <w:lang w:val="af-ZA"/>
        </w:rPr>
        <w:t>2020</w:t>
      </w:r>
      <w:r w:rsidRPr="00907DA4">
        <w:rPr>
          <w:rFonts w:ascii="GHEA Grapalat" w:hAnsi="GHEA Grapalat" w:cs="Sylfaen"/>
          <w:i/>
          <w:sz w:val="20"/>
          <w:szCs w:val="20"/>
        </w:rPr>
        <w:t>թ</w:t>
      </w:r>
      <w:r w:rsidR="00ED2D60">
        <w:rPr>
          <w:rFonts w:ascii="GHEA Grapalat" w:hAnsi="GHEA Grapalat" w:cs="Times Armenian"/>
          <w:i/>
          <w:sz w:val="20"/>
          <w:szCs w:val="20"/>
          <w:lang w:val="af-ZA"/>
        </w:rPr>
        <w:t>. Հուլիսի 20</w:t>
      </w:r>
      <w:r w:rsidRPr="00907DA4">
        <w:rPr>
          <w:rFonts w:ascii="GHEA Grapalat" w:hAnsi="GHEA Grapalat" w:cs="Times Armenian"/>
          <w:i/>
          <w:sz w:val="20"/>
          <w:szCs w:val="20"/>
          <w:lang w:val="af-ZA"/>
        </w:rPr>
        <w:t>-ի N 1</w:t>
      </w:r>
      <w:r w:rsidRPr="00907DA4">
        <w:rPr>
          <w:rFonts w:ascii="GHEA Grapalat" w:hAnsi="GHEA Grapalat" w:cs="Sylfaen"/>
          <w:i/>
          <w:sz w:val="20"/>
          <w:szCs w:val="20"/>
        </w:rPr>
        <w:t>որոշմամբ</w:t>
      </w:r>
    </w:p>
    <w:p w:rsidR="000829CB" w:rsidRPr="00907DA4" w:rsidRDefault="000829CB" w:rsidP="00313359">
      <w:pPr>
        <w:pStyle w:val="BodyText"/>
        <w:spacing w:after="0"/>
        <w:ind w:right="-7" w:firstLine="567"/>
        <w:jc w:val="center"/>
        <w:rPr>
          <w:rFonts w:ascii="GHEA Grapalat" w:hAnsi="GHEA Grapalat"/>
          <w:sz w:val="20"/>
          <w:szCs w:val="20"/>
          <w:lang w:val="af-ZA"/>
        </w:rPr>
      </w:pPr>
    </w:p>
    <w:p w:rsidR="000829CB" w:rsidRDefault="000829CB"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Default="00ED2D60" w:rsidP="00313359">
      <w:pPr>
        <w:pStyle w:val="BodyText"/>
        <w:spacing w:after="0"/>
        <w:ind w:right="-7" w:firstLine="567"/>
        <w:jc w:val="center"/>
        <w:rPr>
          <w:rFonts w:ascii="GHEA Grapalat" w:hAnsi="GHEA Grapalat"/>
          <w:sz w:val="20"/>
          <w:szCs w:val="20"/>
          <w:lang w:val="af-ZA"/>
        </w:rPr>
      </w:pPr>
    </w:p>
    <w:p w:rsidR="00ED2D60" w:rsidRPr="00907DA4" w:rsidRDefault="00ED2D60" w:rsidP="00313359">
      <w:pPr>
        <w:pStyle w:val="BodyText"/>
        <w:spacing w:after="0"/>
        <w:ind w:right="-7" w:firstLine="567"/>
        <w:jc w:val="center"/>
        <w:rPr>
          <w:rFonts w:ascii="GHEA Grapalat" w:hAnsi="GHEA Grapalat"/>
          <w:sz w:val="20"/>
          <w:szCs w:val="20"/>
          <w:lang w:val="af-ZA"/>
        </w:rPr>
      </w:pPr>
    </w:p>
    <w:p w:rsidR="000829CB" w:rsidRPr="00907DA4" w:rsidRDefault="000829CB" w:rsidP="00313359">
      <w:pPr>
        <w:pStyle w:val="BodyText"/>
        <w:spacing w:after="0"/>
        <w:ind w:right="-7" w:firstLine="567"/>
        <w:jc w:val="center"/>
        <w:rPr>
          <w:rFonts w:ascii="GHEA Grapalat" w:hAnsi="GHEA Grapalat"/>
          <w:sz w:val="20"/>
          <w:szCs w:val="20"/>
          <w:lang w:val="af-ZA"/>
        </w:rPr>
      </w:pPr>
      <w:r w:rsidRPr="00907DA4">
        <w:rPr>
          <w:rFonts w:ascii="GHEA Grapalat" w:hAnsi="GHEA Grapalat" w:cs="Times Armenian"/>
          <w:i/>
          <w:sz w:val="20"/>
          <w:szCs w:val="20"/>
          <w:lang w:val="af-ZA"/>
        </w:rPr>
        <w:t>«</w:t>
      </w:r>
      <w:r w:rsidRPr="00907DA4">
        <w:rPr>
          <w:rFonts w:ascii="GHEA Grapalat" w:hAnsi="GHEA Grapalat" w:cs="Times Armenian"/>
          <w:i/>
          <w:sz w:val="20"/>
          <w:szCs w:val="20"/>
        </w:rPr>
        <w:t>ԱՌԻՆՋԻ</w:t>
      </w:r>
      <w:r w:rsidRPr="00907DA4">
        <w:rPr>
          <w:rFonts w:ascii="GHEA Grapalat" w:hAnsi="GHEA Grapalat" w:cs="Times Armenian"/>
          <w:i/>
          <w:sz w:val="20"/>
          <w:szCs w:val="20"/>
          <w:lang w:val="hy-AM"/>
        </w:rPr>
        <w:t xml:space="preserve"> ՀԱՄԱՅՆՔԱՊԵՏԱՐԱՆ</w:t>
      </w:r>
      <w:r w:rsidRPr="00907DA4">
        <w:rPr>
          <w:rFonts w:ascii="GHEA Grapalat" w:hAnsi="GHEA Grapalat" w:cs="Sylfaen"/>
          <w:i/>
          <w:sz w:val="20"/>
          <w:szCs w:val="20"/>
          <w:lang w:val="af-ZA"/>
        </w:rPr>
        <w:t>»</w:t>
      </w:r>
    </w:p>
    <w:p w:rsidR="000829CB" w:rsidRPr="00907DA4" w:rsidRDefault="000829CB" w:rsidP="00313359">
      <w:pPr>
        <w:pStyle w:val="BodyText"/>
        <w:tabs>
          <w:tab w:val="left" w:pos="5968"/>
        </w:tabs>
        <w:spacing w:after="0"/>
        <w:ind w:right="-7" w:firstLine="567"/>
        <w:rPr>
          <w:rFonts w:ascii="GHEA Grapalat" w:hAnsi="GHEA Grapalat"/>
          <w:sz w:val="20"/>
          <w:szCs w:val="20"/>
          <w:lang w:val="af-ZA"/>
        </w:rPr>
      </w:pPr>
      <w:r w:rsidRPr="00907DA4">
        <w:rPr>
          <w:rFonts w:ascii="GHEA Grapalat" w:hAnsi="GHEA Grapalat"/>
          <w:sz w:val="20"/>
          <w:szCs w:val="20"/>
          <w:lang w:val="af-ZA"/>
        </w:rPr>
        <w:tab/>
      </w:r>
    </w:p>
    <w:p w:rsidR="000829CB" w:rsidRPr="00907DA4" w:rsidRDefault="000829CB" w:rsidP="00313359">
      <w:pPr>
        <w:pStyle w:val="BodyText"/>
        <w:spacing w:after="0"/>
        <w:ind w:right="-7" w:firstLine="567"/>
        <w:jc w:val="center"/>
        <w:rPr>
          <w:rFonts w:ascii="GHEA Grapalat" w:hAnsi="GHEA Grapalat"/>
          <w:sz w:val="20"/>
          <w:szCs w:val="20"/>
          <w:lang w:val="af-ZA"/>
        </w:rPr>
      </w:pPr>
    </w:p>
    <w:p w:rsidR="000829CB" w:rsidRPr="00907DA4" w:rsidRDefault="000829CB" w:rsidP="00313359">
      <w:pPr>
        <w:pStyle w:val="BodyText"/>
        <w:spacing w:after="0"/>
        <w:ind w:right="-7" w:firstLine="567"/>
        <w:jc w:val="center"/>
        <w:rPr>
          <w:rFonts w:ascii="GHEA Grapalat" w:hAnsi="GHEA Grapalat" w:cs="Sylfaen"/>
          <w:sz w:val="20"/>
          <w:szCs w:val="20"/>
          <w:lang w:val="af-ZA"/>
        </w:rPr>
      </w:pPr>
      <w:r w:rsidRPr="00907DA4">
        <w:rPr>
          <w:rFonts w:ascii="GHEA Grapalat" w:hAnsi="GHEA Grapalat" w:cs="Sylfaen"/>
          <w:sz w:val="20"/>
          <w:szCs w:val="20"/>
        </w:rPr>
        <w:t>ՀՐԱՎԵՐ</w:t>
      </w:r>
    </w:p>
    <w:p w:rsidR="000829CB" w:rsidRPr="00907DA4" w:rsidRDefault="000829CB" w:rsidP="00313359">
      <w:pPr>
        <w:pStyle w:val="BodyText"/>
        <w:spacing w:after="0"/>
        <w:ind w:right="-7" w:firstLine="567"/>
        <w:jc w:val="center"/>
        <w:rPr>
          <w:rFonts w:ascii="GHEA Grapalat" w:hAnsi="GHEA Grapalat" w:cs="Sylfaen"/>
          <w:sz w:val="20"/>
          <w:szCs w:val="20"/>
          <w:lang w:val="af-ZA"/>
        </w:rPr>
      </w:pPr>
    </w:p>
    <w:p w:rsidR="000829CB" w:rsidRPr="00907DA4" w:rsidRDefault="000829CB" w:rsidP="00313359">
      <w:pPr>
        <w:pStyle w:val="BodyText"/>
        <w:spacing w:after="0"/>
        <w:ind w:right="-7" w:firstLine="567"/>
        <w:jc w:val="center"/>
        <w:rPr>
          <w:rFonts w:ascii="GHEA Grapalat" w:hAnsi="GHEA Grapalat" w:cs="Sylfaen"/>
          <w:sz w:val="20"/>
          <w:szCs w:val="20"/>
          <w:lang w:val="af-ZA"/>
        </w:rPr>
      </w:pPr>
    </w:p>
    <w:p w:rsidR="000829CB" w:rsidRPr="00907DA4" w:rsidRDefault="000829CB" w:rsidP="00313359">
      <w:pPr>
        <w:pStyle w:val="BodyText"/>
        <w:spacing w:after="0"/>
        <w:ind w:right="-7" w:firstLine="567"/>
        <w:jc w:val="center"/>
        <w:rPr>
          <w:rFonts w:ascii="GHEA Grapalat" w:hAnsi="GHEA Grapalat"/>
          <w:sz w:val="20"/>
          <w:szCs w:val="20"/>
          <w:lang w:val="af-ZA"/>
        </w:rPr>
      </w:pPr>
      <w:r w:rsidRPr="00907DA4">
        <w:rPr>
          <w:rFonts w:ascii="GHEA Grapalat" w:hAnsi="GHEA Grapalat" w:cs="Times Armenian"/>
          <w:sz w:val="20"/>
          <w:szCs w:val="20"/>
          <w:lang w:val="af-ZA"/>
        </w:rPr>
        <w:t>«</w:t>
      </w:r>
      <w:r w:rsidRPr="00907DA4">
        <w:rPr>
          <w:rFonts w:ascii="GHEA Grapalat" w:hAnsi="GHEA Grapalat" w:cs="Times Armenian"/>
          <w:sz w:val="20"/>
          <w:szCs w:val="20"/>
        </w:rPr>
        <w:t>ԱՌԻՆՋԻ</w:t>
      </w:r>
      <w:r w:rsidRPr="00907DA4">
        <w:rPr>
          <w:rFonts w:ascii="GHEA Grapalat" w:hAnsi="GHEA Grapalat" w:cs="Times Armenian"/>
          <w:sz w:val="20"/>
          <w:szCs w:val="20"/>
          <w:lang w:val="hy-AM"/>
        </w:rPr>
        <w:t xml:space="preserve"> ՀԱՄԱՅՆՔԱՊԵՏԱՐԱՆ</w:t>
      </w:r>
      <w:r w:rsidRPr="00907DA4">
        <w:rPr>
          <w:rFonts w:ascii="GHEA Grapalat" w:hAnsi="GHEA Grapalat" w:cs="Sylfaen"/>
          <w:sz w:val="20"/>
          <w:szCs w:val="20"/>
          <w:lang w:val="af-ZA"/>
        </w:rPr>
        <w:t>»-</w:t>
      </w:r>
      <w:r w:rsidRPr="00907DA4">
        <w:rPr>
          <w:rFonts w:ascii="GHEA Grapalat" w:hAnsi="GHEA Grapalat" w:cs="Sylfaen"/>
          <w:sz w:val="20"/>
          <w:szCs w:val="20"/>
        </w:rPr>
        <w:t>ԻԿԱՐԻՔՆԵՐԻՀԱՄԱՐ</w:t>
      </w:r>
      <w:r w:rsidRPr="00907DA4">
        <w:rPr>
          <w:rFonts w:ascii="GHEA Grapalat" w:hAnsi="GHEA Grapalat" w:cs="Times Armenian"/>
          <w:sz w:val="20"/>
          <w:szCs w:val="20"/>
          <w:lang w:val="af-ZA"/>
        </w:rPr>
        <w:t xml:space="preserve">` </w:t>
      </w:r>
      <w:r w:rsidRPr="00907DA4">
        <w:rPr>
          <w:rFonts w:ascii="GHEA Grapalat" w:hAnsi="GHEA Grapalat" w:cs="Sylfaen"/>
          <w:sz w:val="20"/>
          <w:szCs w:val="20"/>
          <w:lang w:val="af-ZA"/>
        </w:rPr>
        <w:t xml:space="preserve">« ՀԱՄԱՅՆՔԻ </w:t>
      </w:r>
      <w:r w:rsidR="00292360">
        <w:rPr>
          <w:rFonts w:ascii="GHEA Grapalat" w:hAnsi="GHEA Grapalat" w:cs="Sylfaen"/>
          <w:sz w:val="20"/>
          <w:szCs w:val="20"/>
          <w:lang w:val="af-ZA"/>
        </w:rPr>
        <w:t>ՆԵՐՀԱՄԱՅՆՔԱՅԻՆ ՓՈՂՈՑՆԵՐԻ ՓՈՍԱՅԻՆ ՆՈՐՈԳՄԱՆ</w:t>
      </w:r>
      <w:r w:rsidRPr="00907DA4">
        <w:rPr>
          <w:rFonts w:ascii="GHEA Grapalat" w:hAnsi="GHEA Grapalat" w:cs="Sylfaen"/>
          <w:sz w:val="20"/>
          <w:szCs w:val="20"/>
          <w:lang w:val="af-ZA"/>
        </w:rPr>
        <w:t xml:space="preserve">  ԱՇԽԱՏԱՆՔՆԵՐԻ » </w:t>
      </w:r>
      <w:r w:rsidRPr="00907DA4">
        <w:rPr>
          <w:rFonts w:ascii="GHEA Grapalat" w:hAnsi="GHEA Grapalat" w:cs="Sylfaen"/>
          <w:sz w:val="20"/>
          <w:szCs w:val="20"/>
        </w:rPr>
        <w:t>ՁԵՌՔԲԵՐՄԱՆՆՊԱՏԱԿՈՎՀԱՅՏԱՐԱՐՎԱԾ</w:t>
      </w:r>
      <w:r w:rsidR="00292360" w:rsidRPr="00292360">
        <w:rPr>
          <w:rFonts w:ascii="GHEA Grapalat" w:hAnsi="GHEA Grapalat" w:cs="Sylfaen"/>
          <w:sz w:val="20"/>
          <w:szCs w:val="20"/>
          <w:lang w:val="af-ZA"/>
        </w:rPr>
        <w:t xml:space="preserve"> </w:t>
      </w:r>
      <w:r w:rsidR="00D32311" w:rsidRPr="00907DA4">
        <w:rPr>
          <w:rFonts w:ascii="GHEA Grapalat" w:hAnsi="GHEA Grapalat" w:cs="Sylfaen"/>
          <w:sz w:val="20"/>
          <w:szCs w:val="20"/>
        </w:rPr>
        <w:t>ԳՆԱՆՇՄԱՆՀԱՐՑՄԱՆ</w:t>
      </w:r>
    </w:p>
    <w:p w:rsidR="000829CB" w:rsidRPr="00907DA4" w:rsidRDefault="000829CB" w:rsidP="00313359">
      <w:pPr>
        <w:pStyle w:val="BodyText"/>
        <w:spacing w:after="0"/>
        <w:ind w:right="-7"/>
        <w:jc w:val="center"/>
        <w:rPr>
          <w:rFonts w:ascii="GHEA Grapalat" w:hAnsi="GHEA Grapalat"/>
          <w:sz w:val="20"/>
          <w:szCs w:val="20"/>
          <w:lang w:val="af-ZA"/>
        </w:rPr>
      </w:pPr>
    </w:p>
    <w:p w:rsidR="000829CB" w:rsidRPr="00907DA4" w:rsidRDefault="000829CB" w:rsidP="00313359">
      <w:pPr>
        <w:pStyle w:val="BodyText"/>
        <w:spacing w:after="0"/>
        <w:ind w:right="-7" w:firstLine="567"/>
        <w:jc w:val="center"/>
        <w:rPr>
          <w:rFonts w:ascii="GHEA Grapalat" w:hAnsi="GHEA Grapalat"/>
          <w:sz w:val="20"/>
          <w:szCs w:val="20"/>
          <w:lang w:val="af-ZA"/>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D2D60" w:rsidRDefault="00ED2D60" w:rsidP="00313359">
      <w:pPr>
        <w:spacing w:after="0" w:line="240" w:lineRule="auto"/>
        <w:ind w:firstLine="567"/>
        <w:jc w:val="both"/>
        <w:rPr>
          <w:rFonts w:ascii="GHEA Grapalat" w:hAnsi="GHEA Grapalat" w:cs="Sylfaen"/>
          <w:i/>
          <w:sz w:val="20"/>
          <w:szCs w:val="20"/>
          <w:lang w:val="en-US"/>
        </w:rPr>
      </w:pPr>
    </w:p>
    <w:p w:rsidR="00EF45FA" w:rsidRPr="00907DA4" w:rsidRDefault="00EF45FA" w:rsidP="00313359">
      <w:pPr>
        <w:spacing w:after="0" w:line="240" w:lineRule="auto"/>
        <w:ind w:firstLine="567"/>
        <w:jc w:val="both"/>
        <w:rPr>
          <w:rFonts w:ascii="GHEA Grapalat" w:hAnsi="GHEA Grapalat" w:cs="Sylfaen"/>
          <w:i/>
          <w:sz w:val="20"/>
          <w:szCs w:val="20"/>
          <w:lang w:val="af-ZA"/>
        </w:rPr>
      </w:pPr>
      <w:r w:rsidRPr="00907DA4">
        <w:rPr>
          <w:rFonts w:ascii="GHEA Grapalat" w:hAnsi="GHEA Grapalat" w:cs="Sylfaen"/>
          <w:i/>
          <w:sz w:val="20"/>
          <w:szCs w:val="20"/>
        </w:rPr>
        <w:t>Հարգելիմասնակիցնախքանհայտկազմելըևներկայացնելըխնդրումենքմանրամասնորենուսումնասիրելսույնհրավերը</w:t>
      </w:r>
      <w:r w:rsidRPr="00907DA4">
        <w:rPr>
          <w:rFonts w:ascii="GHEA Grapalat" w:hAnsi="GHEA Grapalat" w:cs="Times Armenian"/>
          <w:i/>
          <w:sz w:val="20"/>
          <w:szCs w:val="20"/>
          <w:lang w:val="af-ZA"/>
        </w:rPr>
        <w:t xml:space="preserve">, </w:t>
      </w:r>
      <w:r w:rsidRPr="00907DA4">
        <w:rPr>
          <w:rFonts w:ascii="GHEA Grapalat" w:hAnsi="GHEA Grapalat" w:cs="Sylfaen"/>
          <w:i/>
          <w:sz w:val="20"/>
          <w:szCs w:val="20"/>
        </w:rPr>
        <w:t>քանիորհրավերինչհամապատասխանողհայտերըենթակաենմերժման</w:t>
      </w:r>
      <w:r w:rsidRPr="00907DA4">
        <w:rPr>
          <w:rFonts w:ascii="GHEA Grapalat" w:hAnsi="GHEA Grapalat" w:cs="Sylfaen"/>
          <w:i/>
          <w:sz w:val="20"/>
          <w:szCs w:val="20"/>
          <w:lang w:val="af-ZA"/>
        </w:rPr>
        <w:t xml:space="preserve">: </w:t>
      </w:r>
    </w:p>
    <w:p w:rsidR="00EF45FA" w:rsidRPr="00ED2D60" w:rsidRDefault="00EF45FA" w:rsidP="00313359">
      <w:pPr>
        <w:spacing w:after="0" w:line="240" w:lineRule="auto"/>
        <w:ind w:firstLine="567"/>
        <w:jc w:val="center"/>
        <w:rPr>
          <w:rFonts w:ascii="GHEA Grapalat" w:hAnsi="GHEA Grapalat"/>
          <w:b/>
          <w:sz w:val="16"/>
          <w:szCs w:val="16"/>
          <w:lang w:val="af-ZA"/>
        </w:rPr>
      </w:pPr>
    </w:p>
    <w:p w:rsidR="00ED2D60" w:rsidRDefault="00ED2D60" w:rsidP="00313359">
      <w:pPr>
        <w:spacing w:after="0" w:line="240" w:lineRule="auto"/>
        <w:ind w:firstLine="567"/>
        <w:jc w:val="center"/>
        <w:rPr>
          <w:rFonts w:ascii="GHEA Grapalat" w:hAnsi="GHEA Grapalat" w:cs="Sylfaen"/>
          <w:b/>
          <w:sz w:val="16"/>
          <w:szCs w:val="16"/>
          <w:lang w:val="en-US"/>
        </w:rPr>
      </w:pPr>
    </w:p>
    <w:p w:rsidR="00EF45FA" w:rsidRPr="00ED2D60" w:rsidRDefault="00EF45FA" w:rsidP="00313359">
      <w:pPr>
        <w:spacing w:after="0" w:line="240" w:lineRule="auto"/>
        <w:ind w:firstLine="567"/>
        <w:jc w:val="center"/>
        <w:rPr>
          <w:rFonts w:ascii="GHEA Grapalat" w:hAnsi="GHEA Grapalat"/>
          <w:b/>
          <w:sz w:val="16"/>
          <w:szCs w:val="16"/>
          <w:lang w:val="af-ZA"/>
        </w:rPr>
      </w:pPr>
      <w:r w:rsidRPr="00ED2D60">
        <w:rPr>
          <w:rFonts w:ascii="GHEA Grapalat" w:hAnsi="GHEA Grapalat" w:cs="Sylfaen"/>
          <w:b/>
          <w:sz w:val="16"/>
          <w:szCs w:val="16"/>
        </w:rPr>
        <w:lastRenderedPageBreak/>
        <w:t>ԲՈՎԱՆԴԱԿՈւԹՅՈւՆ</w:t>
      </w:r>
    </w:p>
    <w:p w:rsidR="00D32311" w:rsidRPr="00ED2D60" w:rsidRDefault="00D32311" w:rsidP="00313359">
      <w:pPr>
        <w:spacing w:after="0" w:line="240" w:lineRule="auto"/>
        <w:ind w:firstLine="567"/>
        <w:jc w:val="center"/>
        <w:rPr>
          <w:rFonts w:ascii="GHEA Grapalat" w:hAnsi="GHEA Grapalat"/>
          <w:i/>
          <w:sz w:val="16"/>
          <w:szCs w:val="16"/>
          <w:lang w:val="af-ZA"/>
        </w:rPr>
      </w:pPr>
      <w:r w:rsidRPr="00ED2D60">
        <w:rPr>
          <w:rFonts w:ascii="GHEA Grapalat" w:hAnsi="GHEA Grapalat"/>
          <w:b/>
          <w:sz w:val="16"/>
          <w:szCs w:val="16"/>
          <w:lang w:val="af-ZA"/>
        </w:rPr>
        <w:t>ԱՌԻՆՋ</w:t>
      </w:r>
      <w:r w:rsidRPr="00ED2D60">
        <w:rPr>
          <w:rFonts w:ascii="GHEA Grapalat" w:hAnsi="GHEA Grapalat"/>
          <w:b/>
          <w:sz w:val="16"/>
          <w:szCs w:val="16"/>
          <w:lang w:val="hy-AM"/>
        </w:rPr>
        <w:t xml:space="preserve">Ի ՀԱՄԱՅՆՔԱՊԵՏԱՐԱՆԻ </w:t>
      </w:r>
      <w:r w:rsidRPr="00ED2D60">
        <w:rPr>
          <w:rFonts w:ascii="GHEA Grapalat" w:hAnsi="GHEA Grapalat"/>
          <w:b/>
          <w:sz w:val="16"/>
          <w:szCs w:val="16"/>
          <w:lang w:val="af-ZA"/>
        </w:rPr>
        <w:t xml:space="preserve">ԿԱՐԻՔՆԵՐԻ ՀԱՄԱՐ ԱՌԻՆՋ ՀԱՄԱՅՆՔԻ </w:t>
      </w:r>
      <w:r w:rsidR="00292360" w:rsidRPr="00ED2D60">
        <w:rPr>
          <w:rFonts w:ascii="GHEA Grapalat" w:hAnsi="GHEA Grapalat"/>
          <w:b/>
          <w:sz w:val="16"/>
          <w:szCs w:val="16"/>
          <w:lang w:val="af-ZA"/>
        </w:rPr>
        <w:t xml:space="preserve">ՆԵՐՀԱՄԱՅՆՔԱՅԻՆ ՓՈՂՈՑՆԵՐԻ ՓՈՍԱՅԻՆ ՆՈՐՈԳՄԱՆ </w:t>
      </w:r>
      <w:r w:rsidRPr="00ED2D60">
        <w:rPr>
          <w:rFonts w:ascii="GHEA Grapalat" w:hAnsi="GHEA Grapalat"/>
          <w:b/>
          <w:sz w:val="16"/>
          <w:szCs w:val="16"/>
          <w:lang w:val="hy-AM"/>
        </w:rPr>
        <w:t xml:space="preserve"> ԱՇԽԱՏԱՆՔՆԵՐԻ </w:t>
      </w:r>
      <w:r w:rsidRPr="00ED2D60">
        <w:rPr>
          <w:rFonts w:ascii="GHEA Grapalat" w:hAnsi="GHEA Grapalat"/>
          <w:b/>
          <w:sz w:val="16"/>
          <w:szCs w:val="16"/>
          <w:lang w:val="af-ZA"/>
        </w:rPr>
        <w:t>ՁԵՌՔԲԵՐՄԱՆ ՆՊԱՏԱԿՈՎ ՀԱՅՏԱՐԱՐՎԱԾ ԳՆԱՆՇՄԱՆ ՀԱՐՑՄԱՆ ՀՐԱՎԵՐԻ</w:t>
      </w:r>
    </w:p>
    <w:p w:rsidR="00D32311" w:rsidRPr="00907DA4" w:rsidRDefault="00D32311" w:rsidP="00313359">
      <w:pPr>
        <w:spacing w:after="0" w:line="240" w:lineRule="auto"/>
        <w:ind w:firstLine="567"/>
        <w:jc w:val="center"/>
        <w:rPr>
          <w:rFonts w:ascii="GHEA Grapalat" w:hAnsi="GHEA Grapalat" w:cs="Sylfaen"/>
          <w:b/>
          <w:sz w:val="20"/>
          <w:szCs w:val="20"/>
          <w:lang w:val="af-ZA"/>
        </w:rPr>
      </w:pPr>
    </w:p>
    <w:p w:rsidR="00EF45FA" w:rsidRPr="00907DA4" w:rsidRDefault="00EF45FA" w:rsidP="00313359">
      <w:pPr>
        <w:spacing w:after="0" w:line="240" w:lineRule="auto"/>
        <w:ind w:firstLine="567"/>
        <w:jc w:val="center"/>
        <w:rPr>
          <w:rFonts w:ascii="GHEA Grapalat" w:hAnsi="GHEA Grapalat"/>
          <w:sz w:val="20"/>
          <w:szCs w:val="20"/>
          <w:lang w:val="af-ZA"/>
        </w:rPr>
      </w:pPr>
      <w:r w:rsidRPr="00907DA4">
        <w:rPr>
          <w:rFonts w:ascii="GHEA Grapalat" w:hAnsi="GHEA Grapalat" w:cs="Sylfaen"/>
          <w:b/>
          <w:sz w:val="20"/>
          <w:szCs w:val="20"/>
        </w:rPr>
        <w:t>ՄԱՍ</w:t>
      </w:r>
      <w:r w:rsidRPr="00907DA4">
        <w:rPr>
          <w:rFonts w:ascii="GHEA Grapalat" w:hAnsi="GHEA Grapalat" w:cs="Times Armenian"/>
          <w:b/>
          <w:sz w:val="20"/>
          <w:szCs w:val="20"/>
          <w:lang w:val="af-ZA"/>
        </w:rPr>
        <w:t xml:space="preserve">  I.</w:t>
      </w:r>
    </w:p>
    <w:p w:rsidR="00EF45FA" w:rsidRPr="00907DA4" w:rsidRDefault="00EF45FA" w:rsidP="00313359">
      <w:pPr>
        <w:spacing w:after="0" w:line="240" w:lineRule="auto"/>
        <w:ind w:firstLine="567"/>
        <w:jc w:val="both"/>
        <w:rPr>
          <w:rFonts w:ascii="GHEA Grapalat" w:hAnsi="GHEA Grapalat"/>
          <w:sz w:val="20"/>
          <w:szCs w:val="20"/>
          <w:lang w:val="af-ZA"/>
        </w:rPr>
      </w:pP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1.  </w:t>
      </w:r>
      <w:r w:rsidRPr="00907DA4">
        <w:rPr>
          <w:rFonts w:ascii="GHEA Grapalat" w:hAnsi="GHEA Grapalat" w:cs="Sylfaen"/>
          <w:sz w:val="20"/>
          <w:szCs w:val="20"/>
        </w:rPr>
        <w:t>Գնմանառարկայիբնութա</w:t>
      </w:r>
      <w:r w:rsidRPr="00907DA4">
        <w:rPr>
          <w:rFonts w:ascii="GHEA Grapalat" w:hAnsi="GHEA Grapalat" w:cs="Times Armenian"/>
          <w:sz w:val="20"/>
          <w:szCs w:val="20"/>
        </w:rPr>
        <w:t>գ</w:t>
      </w:r>
      <w:r w:rsidRPr="00907DA4">
        <w:rPr>
          <w:rFonts w:ascii="GHEA Grapalat" w:hAnsi="GHEA Grapalat" w:cs="Sylfaen"/>
          <w:sz w:val="20"/>
          <w:szCs w:val="20"/>
        </w:rPr>
        <w:t>իրը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2. </w:t>
      </w:r>
      <w:r w:rsidRPr="00907DA4">
        <w:rPr>
          <w:rFonts w:ascii="GHEA Grapalat" w:hAnsi="GHEA Grapalat" w:cs="Sylfaen"/>
          <w:sz w:val="20"/>
          <w:szCs w:val="20"/>
        </w:rPr>
        <w:t>Մասնակցիմասնակցությանիրավունքիպահանջներըևդրանցգնահատմանկարգը</w:t>
      </w:r>
      <w:r w:rsidRPr="00907DA4">
        <w:rPr>
          <w:rFonts w:ascii="GHEA Grapalat" w:hAnsi="GHEA Grapalat" w:cs="Times Armenian"/>
          <w:sz w:val="20"/>
          <w:szCs w:val="20"/>
          <w:lang w:val="af-ZA"/>
        </w:rPr>
        <w:t xml:space="preserve">, ընտրված մասնակից ճանաչվելու դեպքում </w:t>
      </w:r>
      <w:r w:rsidRPr="00907DA4">
        <w:rPr>
          <w:rFonts w:ascii="GHEA Grapalat" w:hAnsi="GHEA Grapalat" w:cs="Sylfaen"/>
          <w:sz w:val="20"/>
          <w:szCs w:val="20"/>
        </w:rPr>
        <w:t>որակավորման</w:t>
      </w:r>
      <w:r w:rsidRPr="00907DA4">
        <w:rPr>
          <w:rFonts w:ascii="GHEA Grapalat" w:hAnsi="GHEA Grapalat" w:cs="Times Armenian"/>
          <w:sz w:val="20"/>
          <w:szCs w:val="20"/>
          <w:lang w:val="af-ZA"/>
        </w:rPr>
        <w:t xml:space="preserve"> ապահովում ներկայացնելու պայմանները </w:t>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3. </w:t>
      </w:r>
      <w:r w:rsidRPr="00907DA4">
        <w:rPr>
          <w:rFonts w:ascii="GHEA Grapalat" w:hAnsi="GHEA Grapalat" w:cs="Sylfaen"/>
          <w:sz w:val="20"/>
          <w:szCs w:val="20"/>
        </w:rPr>
        <w:t>Հրավերիպարզաբանումըևհրավերումփոփոխությունկատարելուկար</w:t>
      </w:r>
      <w:r w:rsidRPr="00907DA4">
        <w:rPr>
          <w:rFonts w:ascii="GHEA Grapalat" w:hAnsi="GHEA Grapalat" w:cs="Times Armenian"/>
          <w:sz w:val="20"/>
          <w:szCs w:val="20"/>
        </w:rPr>
        <w:t>գ</w:t>
      </w:r>
      <w:r w:rsidRPr="00907DA4">
        <w:rPr>
          <w:rFonts w:ascii="GHEA Grapalat" w:hAnsi="GHEA Grapalat" w:cs="Sylfaen"/>
          <w:sz w:val="20"/>
          <w:szCs w:val="20"/>
        </w:rPr>
        <w:t>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cs="Sylfaen"/>
          <w:sz w:val="20"/>
          <w:szCs w:val="20"/>
          <w:lang w:val="af-ZA"/>
        </w:rPr>
      </w:pPr>
      <w:r w:rsidRPr="00907DA4">
        <w:rPr>
          <w:rFonts w:ascii="GHEA Grapalat" w:hAnsi="GHEA Grapalat"/>
          <w:sz w:val="20"/>
          <w:szCs w:val="20"/>
          <w:lang w:val="af-ZA"/>
        </w:rPr>
        <w:t xml:space="preserve">4. </w:t>
      </w:r>
      <w:r w:rsidRPr="00907DA4">
        <w:rPr>
          <w:rFonts w:ascii="GHEA Grapalat" w:hAnsi="GHEA Grapalat" w:cs="Sylfaen"/>
          <w:sz w:val="20"/>
          <w:szCs w:val="20"/>
        </w:rPr>
        <w:t>Հայտըներկայացնելուկար</w:t>
      </w:r>
      <w:r w:rsidRPr="00907DA4">
        <w:rPr>
          <w:rFonts w:ascii="GHEA Grapalat" w:hAnsi="GHEA Grapalat" w:cs="Times Armenian"/>
          <w:sz w:val="20"/>
          <w:szCs w:val="20"/>
        </w:rPr>
        <w:t>գ</w:t>
      </w:r>
      <w:r w:rsidRPr="00907DA4">
        <w:rPr>
          <w:rFonts w:ascii="GHEA Grapalat" w:hAnsi="GHEA Grapalat" w:cs="Sylfaen"/>
          <w:sz w:val="20"/>
          <w:szCs w:val="20"/>
        </w:rPr>
        <w:t>ը</w:t>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5.</w:t>
      </w:r>
      <w:r w:rsidRPr="00907DA4">
        <w:rPr>
          <w:rFonts w:ascii="GHEA Grapalat" w:hAnsi="GHEA Grapalat"/>
          <w:sz w:val="20"/>
          <w:szCs w:val="20"/>
          <w:lang w:val="af-ZA"/>
        </w:rPr>
        <w:tab/>
      </w:r>
      <w:r w:rsidRPr="00907DA4">
        <w:rPr>
          <w:rFonts w:ascii="GHEA Grapalat" w:hAnsi="GHEA Grapalat" w:cs="Sylfaen"/>
          <w:sz w:val="20"/>
          <w:szCs w:val="20"/>
        </w:rPr>
        <w:t>Հայտի</w:t>
      </w:r>
      <w:r w:rsidRPr="00907DA4">
        <w:rPr>
          <w:rFonts w:ascii="GHEA Grapalat" w:hAnsi="GHEA Grapalat" w:cs="Times Armenian"/>
          <w:sz w:val="20"/>
          <w:szCs w:val="20"/>
        </w:rPr>
        <w:t>գ</w:t>
      </w:r>
      <w:r w:rsidRPr="00907DA4">
        <w:rPr>
          <w:rFonts w:ascii="GHEA Grapalat" w:hAnsi="GHEA Grapalat" w:cs="Sylfaen"/>
          <w:sz w:val="20"/>
          <w:szCs w:val="20"/>
        </w:rPr>
        <w:t>նայինառաջարկը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6. </w:t>
      </w:r>
      <w:r w:rsidRPr="00907DA4">
        <w:rPr>
          <w:rFonts w:ascii="GHEA Grapalat" w:hAnsi="GHEA Grapalat" w:cs="Sylfaen"/>
          <w:sz w:val="20"/>
          <w:szCs w:val="20"/>
        </w:rPr>
        <w:t>Հայտի</w:t>
      </w:r>
      <w:r w:rsidRPr="00907DA4">
        <w:rPr>
          <w:rFonts w:ascii="GHEA Grapalat" w:hAnsi="GHEA Grapalat" w:cs="Times Armenian"/>
          <w:sz w:val="20"/>
          <w:szCs w:val="20"/>
        </w:rPr>
        <w:t>գ</w:t>
      </w:r>
      <w:r w:rsidRPr="00907DA4">
        <w:rPr>
          <w:rFonts w:ascii="GHEA Grapalat" w:hAnsi="GHEA Grapalat" w:cs="Sylfaen"/>
          <w:sz w:val="20"/>
          <w:szCs w:val="20"/>
        </w:rPr>
        <w:t>ործողությանժամկետը</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հայտերումփոփոխությունկատարելուևդրանքհետվերցնելուկար</w:t>
      </w:r>
      <w:r w:rsidRPr="00907DA4">
        <w:rPr>
          <w:rFonts w:ascii="GHEA Grapalat" w:hAnsi="GHEA Grapalat" w:cs="Times Armenian"/>
          <w:sz w:val="20"/>
          <w:szCs w:val="20"/>
        </w:rPr>
        <w:t>գ</w:t>
      </w:r>
      <w:r w:rsidRPr="00907DA4">
        <w:rPr>
          <w:rFonts w:ascii="GHEA Grapalat" w:hAnsi="GHEA Grapalat" w:cs="Sylfaen"/>
          <w:sz w:val="20"/>
          <w:szCs w:val="20"/>
        </w:rPr>
        <w:t>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7. </w:t>
      </w:r>
      <w:r w:rsidRPr="00907DA4">
        <w:rPr>
          <w:rFonts w:ascii="GHEA Grapalat" w:hAnsi="GHEA Grapalat" w:cs="Sylfaen"/>
          <w:sz w:val="20"/>
          <w:szCs w:val="20"/>
        </w:rPr>
        <w:t>Հայտիապահովումը</w:t>
      </w:r>
      <w:r w:rsidRPr="00907DA4">
        <w:rPr>
          <w:rStyle w:val="FootnoteReference"/>
          <w:rFonts w:ascii="GHEA Grapalat" w:hAnsi="GHEA Grapalat" w:cs="Sylfaen"/>
          <w:sz w:val="20"/>
          <w:szCs w:val="20"/>
        </w:rPr>
        <w:footnoteReference w:id="3"/>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cs="Sylfaen"/>
          <w:sz w:val="20"/>
          <w:szCs w:val="20"/>
          <w:lang w:val="af-ZA"/>
        </w:rPr>
      </w:pPr>
      <w:r w:rsidRPr="00907DA4">
        <w:rPr>
          <w:rFonts w:ascii="GHEA Grapalat" w:hAnsi="GHEA Grapalat"/>
          <w:sz w:val="20"/>
          <w:szCs w:val="20"/>
          <w:lang w:val="af-ZA"/>
        </w:rPr>
        <w:t>8. Հ</w:t>
      </w:r>
      <w:r w:rsidRPr="00907DA4">
        <w:rPr>
          <w:rFonts w:ascii="GHEA Grapalat" w:hAnsi="GHEA Grapalat" w:cs="Sylfaen"/>
          <w:sz w:val="20"/>
          <w:szCs w:val="20"/>
        </w:rPr>
        <w:t>այտերիբացումը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գնահատումըևարդյունքներիամփոփումը</w:t>
      </w:r>
      <w:r w:rsidRPr="00907DA4">
        <w:rPr>
          <w:rFonts w:ascii="GHEA Grapalat" w:hAnsi="GHEA Grapalat" w:cs="Sylfae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9. </w:t>
      </w:r>
      <w:r w:rsidRPr="00907DA4">
        <w:rPr>
          <w:rFonts w:ascii="GHEA Grapalat" w:hAnsi="GHEA Grapalat" w:cs="Sylfaen"/>
          <w:sz w:val="20"/>
          <w:szCs w:val="20"/>
        </w:rPr>
        <w:t>Պայմանա</w:t>
      </w:r>
      <w:r w:rsidRPr="00907DA4">
        <w:rPr>
          <w:rFonts w:ascii="GHEA Grapalat" w:hAnsi="GHEA Grapalat" w:cs="Times Armenian"/>
          <w:sz w:val="20"/>
          <w:szCs w:val="20"/>
        </w:rPr>
        <w:t>գ</w:t>
      </w:r>
      <w:r w:rsidRPr="00907DA4">
        <w:rPr>
          <w:rFonts w:ascii="GHEA Grapalat" w:hAnsi="GHEA Grapalat" w:cs="Sylfaen"/>
          <w:sz w:val="20"/>
          <w:szCs w:val="20"/>
        </w:rPr>
        <w:t>րիկնքումը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10. Որակավորման և </w:t>
      </w:r>
      <w:r w:rsidRPr="00907DA4">
        <w:rPr>
          <w:rFonts w:ascii="GHEA Grapalat" w:hAnsi="GHEA Grapalat" w:cs="Sylfaen"/>
          <w:sz w:val="20"/>
          <w:szCs w:val="20"/>
        </w:rPr>
        <w:t>պայմանա</w:t>
      </w:r>
      <w:r w:rsidRPr="00907DA4">
        <w:rPr>
          <w:rFonts w:ascii="GHEA Grapalat" w:hAnsi="GHEA Grapalat" w:cs="Times Armenian"/>
          <w:sz w:val="20"/>
          <w:szCs w:val="20"/>
        </w:rPr>
        <w:t>գ</w:t>
      </w:r>
      <w:r w:rsidRPr="00907DA4">
        <w:rPr>
          <w:rFonts w:ascii="GHEA Grapalat" w:hAnsi="GHEA Grapalat" w:cs="Sylfaen"/>
          <w:sz w:val="20"/>
          <w:szCs w:val="20"/>
        </w:rPr>
        <w:t>րիապահովումները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11. </w:t>
      </w:r>
      <w:r w:rsidRPr="00907DA4">
        <w:rPr>
          <w:rFonts w:ascii="GHEA Grapalat" w:hAnsi="GHEA Grapalat" w:cs="Sylfaen"/>
          <w:sz w:val="20"/>
          <w:szCs w:val="20"/>
        </w:rPr>
        <w:t>Ընթացակար</w:t>
      </w:r>
      <w:r w:rsidRPr="00907DA4">
        <w:rPr>
          <w:rFonts w:ascii="GHEA Grapalat" w:hAnsi="GHEA Grapalat" w:cs="Times Armenian"/>
          <w:sz w:val="20"/>
          <w:szCs w:val="20"/>
        </w:rPr>
        <w:t>գ</w:t>
      </w:r>
      <w:r w:rsidRPr="00907DA4">
        <w:rPr>
          <w:rFonts w:ascii="GHEA Grapalat" w:hAnsi="GHEA Grapalat" w:cs="Sylfaen"/>
          <w:sz w:val="20"/>
          <w:szCs w:val="20"/>
        </w:rPr>
        <w:t>ըչկայացածհայտարարելը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 xml:space="preserve">12. </w:t>
      </w:r>
      <w:r w:rsidRPr="00907DA4">
        <w:rPr>
          <w:rFonts w:ascii="GHEA Grapalat" w:hAnsi="GHEA Grapalat" w:cs="Sylfaen"/>
          <w:sz w:val="20"/>
          <w:szCs w:val="20"/>
        </w:rPr>
        <w:t>Գնման</w:t>
      </w:r>
      <w:r w:rsidRPr="00907DA4">
        <w:rPr>
          <w:rFonts w:ascii="GHEA Grapalat" w:hAnsi="GHEA Grapalat" w:cs="Times Armenian"/>
          <w:sz w:val="20"/>
          <w:szCs w:val="20"/>
        </w:rPr>
        <w:t>գ</w:t>
      </w:r>
      <w:r w:rsidRPr="00907DA4">
        <w:rPr>
          <w:rFonts w:ascii="GHEA Grapalat" w:hAnsi="GHEA Grapalat" w:cs="Sylfaen"/>
          <w:sz w:val="20"/>
          <w:szCs w:val="20"/>
        </w:rPr>
        <w:t>ործընթացիհետկապված</w:t>
      </w:r>
      <w:r w:rsidRPr="00907DA4">
        <w:rPr>
          <w:rFonts w:ascii="GHEA Grapalat" w:hAnsi="GHEA Grapalat" w:cs="Times Armenian"/>
          <w:sz w:val="20"/>
          <w:szCs w:val="20"/>
        </w:rPr>
        <w:t>գ</w:t>
      </w:r>
      <w:r w:rsidRPr="00907DA4">
        <w:rPr>
          <w:rFonts w:ascii="GHEA Grapalat" w:hAnsi="GHEA Grapalat" w:cs="Sylfaen"/>
          <w:sz w:val="20"/>
          <w:szCs w:val="20"/>
        </w:rPr>
        <w:t>ործողություններըև</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կամ</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ընդունվածորոշումներըբողոքարկելումասնակցիիրավունքըևկար</w:t>
      </w:r>
      <w:r w:rsidRPr="00907DA4">
        <w:rPr>
          <w:rFonts w:ascii="GHEA Grapalat" w:hAnsi="GHEA Grapalat" w:cs="Times Armenian"/>
          <w:sz w:val="20"/>
          <w:szCs w:val="20"/>
        </w:rPr>
        <w:t>գ</w:t>
      </w:r>
      <w:r w:rsidRPr="00907DA4">
        <w:rPr>
          <w:rFonts w:ascii="GHEA Grapalat" w:hAnsi="GHEA Grapalat" w:cs="Sylfaen"/>
          <w:sz w:val="20"/>
          <w:szCs w:val="20"/>
        </w:rPr>
        <w:t>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567"/>
        <w:jc w:val="both"/>
        <w:rPr>
          <w:rFonts w:ascii="GHEA Grapalat" w:hAnsi="GHEA Grapalat"/>
          <w:sz w:val="20"/>
          <w:szCs w:val="20"/>
          <w:lang w:val="af-ZA"/>
        </w:rPr>
      </w:pPr>
    </w:p>
    <w:p w:rsidR="00EF45FA" w:rsidRPr="00907DA4" w:rsidRDefault="00EF45FA" w:rsidP="00313359">
      <w:pPr>
        <w:spacing w:after="0" w:line="240" w:lineRule="auto"/>
        <w:ind w:firstLine="567"/>
        <w:jc w:val="center"/>
        <w:rPr>
          <w:rFonts w:ascii="GHEA Grapalat" w:hAnsi="GHEA Grapalat"/>
          <w:b/>
          <w:sz w:val="20"/>
          <w:szCs w:val="20"/>
          <w:lang w:val="af-ZA"/>
        </w:rPr>
      </w:pPr>
      <w:r w:rsidRPr="00907DA4">
        <w:rPr>
          <w:rFonts w:ascii="GHEA Grapalat" w:hAnsi="GHEA Grapalat" w:cs="Sylfaen"/>
          <w:b/>
          <w:sz w:val="20"/>
          <w:szCs w:val="20"/>
        </w:rPr>
        <w:t>ՄԱՍ</w:t>
      </w:r>
      <w:r w:rsidRPr="00907DA4">
        <w:rPr>
          <w:rFonts w:ascii="GHEA Grapalat" w:hAnsi="GHEA Grapalat" w:cs="Times Armenian"/>
          <w:b/>
          <w:sz w:val="20"/>
          <w:szCs w:val="20"/>
          <w:lang w:val="af-ZA"/>
        </w:rPr>
        <w:t xml:space="preserve">  II.</w:t>
      </w:r>
      <w:r w:rsidR="00D32311" w:rsidRPr="00907DA4">
        <w:rPr>
          <w:rFonts w:ascii="GHEA Grapalat" w:hAnsi="GHEA Grapalat" w:cs="Sylfaen"/>
          <w:b/>
          <w:sz w:val="20"/>
          <w:szCs w:val="20"/>
          <w:lang w:val="en-US"/>
        </w:rPr>
        <w:t>ԳՆԱՆՇՄԱՆՀԱՐՑՄԱՆ</w:t>
      </w:r>
      <w:r w:rsidRPr="00907DA4">
        <w:rPr>
          <w:rFonts w:ascii="GHEA Grapalat" w:hAnsi="GHEA Grapalat" w:cs="Sylfaen"/>
          <w:b/>
          <w:sz w:val="20"/>
          <w:szCs w:val="20"/>
        </w:rPr>
        <w:t>ՀԱՅՏԸՊԱՏՐԱՍՏԵԼՈՒՀՐԱՀԱՆԳ</w:t>
      </w:r>
    </w:p>
    <w:p w:rsidR="00EF45FA" w:rsidRPr="00907DA4" w:rsidRDefault="00EF45FA" w:rsidP="00313359">
      <w:pPr>
        <w:spacing w:after="0" w:line="240" w:lineRule="auto"/>
        <w:ind w:firstLine="567"/>
        <w:jc w:val="both"/>
        <w:rPr>
          <w:rFonts w:ascii="GHEA Grapalat" w:hAnsi="GHEA Grapalat"/>
          <w:sz w:val="20"/>
          <w:szCs w:val="20"/>
          <w:lang w:val="af-ZA"/>
        </w:rPr>
      </w:pP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1.</w:t>
      </w:r>
      <w:r w:rsidRPr="00907DA4">
        <w:rPr>
          <w:rFonts w:ascii="GHEA Grapalat" w:hAnsi="GHEA Grapalat"/>
          <w:sz w:val="20"/>
          <w:szCs w:val="20"/>
          <w:lang w:val="af-ZA"/>
        </w:rPr>
        <w:tab/>
      </w:r>
      <w:r w:rsidRPr="00907DA4">
        <w:rPr>
          <w:rFonts w:ascii="GHEA Grapalat" w:hAnsi="GHEA Grapalat" w:cs="Sylfaen"/>
          <w:sz w:val="20"/>
          <w:szCs w:val="20"/>
        </w:rPr>
        <w:t>Ընդհանուրդրույթներ</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sz w:val="20"/>
          <w:szCs w:val="20"/>
          <w:lang w:val="af-ZA"/>
        </w:rPr>
      </w:pPr>
      <w:r w:rsidRPr="00907DA4">
        <w:rPr>
          <w:rFonts w:ascii="GHEA Grapalat" w:hAnsi="GHEA Grapalat"/>
          <w:sz w:val="20"/>
          <w:szCs w:val="20"/>
          <w:lang w:val="af-ZA"/>
        </w:rPr>
        <w:t>2.</w:t>
      </w:r>
      <w:r w:rsidRPr="00907DA4">
        <w:rPr>
          <w:rFonts w:ascii="GHEA Grapalat" w:hAnsi="GHEA Grapalat"/>
          <w:sz w:val="20"/>
          <w:szCs w:val="20"/>
          <w:lang w:val="af-ZA"/>
        </w:rPr>
        <w:tab/>
      </w:r>
      <w:r w:rsidRPr="00907DA4">
        <w:rPr>
          <w:rFonts w:ascii="GHEA Grapalat" w:hAnsi="GHEA Grapalat" w:cs="Sylfaen"/>
          <w:sz w:val="20"/>
          <w:szCs w:val="20"/>
        </w:rPr>
        <w:t>Ընթացակար</w:t>
      </w:r>
      <w:r w:rsidRPr="00907DA4">
        <w:rPr>
          <w:rFonts w:ascii="GHEA Grapalat" w:hAnsi="GHEA Grapalat" w:cs="Times Armenian"/>
          <w:sz w:val="20"/>
          <w:szCs w:val="20"/>
        </w:rPr>
        <w:t>գ</w:t>
      </w:r>
      <w:r w:rsidRPr="00907DA4">
        <w:rPr>
          <w:rFonts w:ascii="GHEA Grapalat" w:hAnsi="GHEA Grapalat" w:cs="Sylfaen"/>
          <w:sz w:val="20"/>
          <w:szCs w:val="20"/>
        </w:rPr>
        <w:t>իհայտը</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cs="Times Armenian"/>
          <w:sz w:val="20"/>
          <w:szCs w:val="20"/>
          <w:lang w:val="af-ZA"/>
        </w:rPr>
      </w:pPr>
      <w:r w:rsidRPr="00907DA4">
        <w:rPr>
          <w:rFonts w:ascii="GHEA Grapalat" w:hAnsi="GHEA Grapalat"/>
          <w:sz w:val="20"/>
          <w:szCs w:val="20"/>
          <w:lang w:val="af-ZA"/>
        </w:rPr>
        <w:t>3.</w:t>
      </w:r>
      <w:r w:rsidRPr="00907DA4">
        <w:rPr>
          <w:rFonts w:ascii="GHEA Grapalat" w:hAnsi="GHEA Grapalat"/>
          <w:sz w:val="20"/>
          <w:szCs w:val="20"/>
          <w:lang w:val="af-ZA"/>
        </w:rPr>
        <w:tab/>
      </w:r>
      <w:r w:rsidRPr="00907DA4">
        <w:rPr>
          <w:rFonts w:ascii="GHEA Grapalat" w:hAnsi="GHEA Grapalat" w:cs="Sylfaen"/>
          <w:sz w:val="20"/>
          <w:szCs w:val="20"/>
        </w:rPr>
        <w:t>Հավելվածներ</w:t>
      </w:r>
      <w:r w:rsidRPr="00907DA4">
        <w:rPr>
          <w:rFonts w:ascii="GHEA Grapalat" w:hAnsi="GHEA Grapalat" w:cs="Times Armenian"/>
          <w:sz w:val="20"/>
          <w:szCs w:val="20"/>
          <w:lang w:val="af-ZA"/>
        </w:rPr>
        <w:t xml:space="preserve"> 1-7</w:t>
      </w:r>
      <w:r w:rsidRPr="00907DA4">
        <w:rPr>
          <w:rFonts w:ascii="GHEA Grapalat" w:hAnsi="GHEA Grapalat" w:cs="Times Armenian"/>
          <w:sz w:val="20"/>
          <w:szCs w:val="20"/>
          <w:lang w:val="af-ZA"/>
        </w:rPr>
        <w:tab/>
      </w:r>
    </w:p>
    <w:p w:rsidR="00EF45FA" w:rsidRPr="00907DA4" w:rsidRDefault="00EF45FA" w:rsidP="00313359">
      <w:pPr>
        <w:spacing w:after="0" w:line="240" w:lineRule="auto"/>
        <w:ind w:firstLine="1134"/>
        <w:jc w:val="both"/>
        <w:rPr>
          <w:rFonts w:ascii="GHEA Grapalat" w:hAnsi="GHEA Grapalat" w:cs="Times Armenian"/>
          <w:sz w:val="20"/>
          <w:szCs w:val="20"/>
          <w:lang w:val="af-ZA"/>
        </w:rPr>
      </w:pPr>
    </w:p>
    <w:p w:rsidR="00EF45FA" w:rsidRPr="00907DA4" w:rsidRDefault="00EF45FA" w:rsidP="00313359">
      <w:pPr>
        <w:spacing w:after="0" w:line="240" w:lineRule="auto"/>
        <w:jc w:val="both"/>
        <w:rPr>
          <w:rFonts w:ascii="GHEA Grapalat" w:hAnsi="GHEA Grapalat"/>
          <w:sz w:val="20"/>
          <w:szCs w:val="20"/>
          <w:lang w:val="af-ZA"/>
        </w:rPr>
      </w:pPr>
      <w:r w:rsidRPr="00907DA4">
        <w:rPr>
          <w:rFonts w:ascii="GHEA Grapalat" w:hAnsi="GHEA Grapalat" w:cs="Sylfaen"/>
          <w:sz w:val="20"/>
          <w:szCs w:val="20"/>
        </w:rPr>
        <w:t>Սույնհրավերըտրամադրվումէիլրումն</w:t>
      </w:r>
      <w:r w:rsidR="00D32311" w:rsidRPr="00907DA4">
        <w:rPr>
          <w:rFonts w:ascii="GHEA Grapalat" w:hAnsi="GHEA Grapalat" w:cs="Times Armenian"/>
          <w:sz w:val="20"/>
          <w:szCs w:val="20"/>
          <w:lang w:val="af-ZA"/>
        </w:rPr>
        <w:t xml:space="preserve"> ՀՀ ԿՄԱՀ-ԳՀ</w:t>
      </w:r>
      <w:r w:rsidRPr="00907DA4">
        <w:rPr>
          <w:rFonts w:ascii="GHEA Grapalat" w:hAnsi="GHEA Grapalat" w:cs="Sylfaen"/>
          <w:sz w:val="20"/>
          <w:szCs w:val="20"/>
        </w:rPr>
        <w:t>ԱՇՁԲ</w:t>
      </w:r>
      <w:r w:rsidRPr="00907DA4">
        <w:rPr>
          <w:rFonts w:ascii="GHEA Grapalat" w:hAnsi="GHEA Grapalat" w:cs="Sylfaen"/>
          <w:sz w:val="20"/>
          <w:szCs w:val="20"/>
          <w:lang w:val="af-ZA"/>
        </w:rPr>
        <w:t>-</w:t>
      </w:r>
      <w:r w:rsidR="00D32311" w:rsidRPr="00907DA4">
        <w:rPr>
          <w:rFonts w:ascii="GHEA Grapalat" w:hAnsi="GHEA Grapalat" w:cs="Sylfaen"/>
          <w:sz w:val="20"/>
          <w:szCs w:val="20"/>
          <w:lang w:val="af-ZA"/>
        </w:rPr>
        <w:t>20</w:t>
      </w:r>
      <w:r w:rsidRPr="00907DA4">
        <w:rPr>
          <w:rFonts w:ascii="GHEA Grapalat" w:hAnsi="GHEA Grapalat" w:cs="Times Armenian"/>
          <w:sz w:val="20"/>
          <w:szCs w:val="20"/>
          <w:lang w:val="af-ZA"/>
        </w:rPr>
        <w:t>/</w:t>
      </w:r>
      <w:r w:rsidR="00D32311" w:rsidRPr="00907DA4">
        <w:rPr>
          <w:rFonts w:ascii="GHEA Grapalat" w:hAnsi="GHEA Grapalat" w:cs="Times Armenian"/>
          <w:sz w:val="20"/>
          <w:szCs w:val="20"/>
          <w:lang w:val="af-ZA"/>
        </w:rPr>
        <w:t>0</w:t>
      </w:r>
      <w:r w:rsidR="00292360">
        <w:rPr>
          <w:rFonts w:ascii="GHEA Grapalat" w:hAnsi="GHEA Grapalat" w:cs="Times Armenian"/>
          <w:sz w:val="20"/>
          <w:szCs w:val="20"/>
          <w:lang w:val="af-ZA"/>
        </w:rPr>
        <w:t>8</w:t>
      </w:r>
      <w:r w:rsidRPr="00907DA4">
        <w:rPr>
          <w:rFonts w:ascii="GHEA Grapalat" w:hAnsi="GHEA Grapalat" w:cs="Sylfaen"/>
          <w:sz w:val="20"/>
          <w:szCs w:val="20"/>
        </w:rPr>
        <w:t>ծածկա</w:t>
      </w:r>
      <w:r w:rsidRPr="00907DA4">
        <w:rPr>
          <w:rFonts w:ascii="GHEA Grapalat" w:hAnsi="GHEA Grapalat" w:cs="Times Armenian"/>
          <w:sz w:val="20"/>
          <w:szCs w:val="20"/>
        </w:rPr>
        <w:t>գ</w:t>
      </w:r>
      <w:r w:rsidRPr="00907DA4">
        <w:rPr>
          <w:rFonts w:ascii="GHEA Grapalat" w:hAnsi="GHEA Grapalat" w:cs="Sylfaen"/>
          <w:sz w:val="20"/>
          <w:szCs w:val="20"/>
        </w:rPr>
        <w:t>րովանցկացվող</w:t>
      </w:r>
      <w:r w:rsidR="00D32311" w:rsidRPr="00907DA4">
        <w:rPr>
          <w:rFonts w:ascii="GHEA Grapalat" w:hAnsi="GHEA Grapalat" w:cs="Times Armenian"/>
          <w:sz w:val="20"/>
          <w:szCs w:val="20"/>
          <w:lang w:val="af-ZA"/>
        </w:rPr>
        <w:t>գնանշման հարցման</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այսուհետև</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ընթացակար</w:t>
      </w:r>
      <w:r w:rsidRPr="00907DA4">
        <w:rPr>
          <w:rFonts w:ascii="GHEA Grapalat" w:hAnsi="GHEA Grapalat" w:cs="Times Armenian"/>
          <w:sz w:val="20"/>
          <w:szCs w:val="20"/>
        </w:rPr>
        <w:t>գ</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հայտարարության</w:t>
      </w:r>
      <w:r w:rsidRPr="00907DA4">
        <w:rPr>
          <w:rFonts w:ascii="GHEA Grapalat" w:hAnsi="GHEA Grapalat" w:cs="Times Armenian"/>
          <w:sz w:val="20"/>
          <w:szCs w:val="20"/>
          <w:lang w:val="af-ZA"/>
        </w:rPr>
        <w:t>։</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cs="Sylfaen"/>
          <w:sz w:val="20"/>
          <w:szCs w:val="20"/>
        </w:rPr>
        <w:t>Սույնհրավերըկազմվելէ</w:t>
      </w:r>
      <w:r w:rsidRPr="00907DA4">
        <w:rPr>
          <w:rFonts w:ascii="GHEA Grapalat" w:hAnsi="GHEA Grapalat" w:cs="Times Armenian"/>
          <w:sz w:val="20"/>
          <w:szCs w:val="20"/>
        </w:rPr>
        <w:t>գ</w:t>
      </w:r>
      <w:r w:rsidRPr="00907DA4">
        <w:rPr>
          <w:rFonts w:ascii="GHEA Grapalat" w:hAnsi="GHEA Grapalat" w:cs="Sylfaen"/>
          <w:sz w:val="20"/>
          <w:szCs w:val="20"/>
        </w:rPr>
        <w:t>նումներիմասինՀՀօրենսդրության</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այդթվում</w:t>
      </w:r>
      <w:r w:rsidRPr="00907DA4">
        <w:rPr>
          <w:rFonts w:ascii="GHEA Grapalat" w:hAnsi="GHEA Grapalat" w:cs="Times Armenian"/>
          <w:sz w:val="20"/>
          <w:szCs w:val="20"/>
          <w:lang w:val="af-ZA"/>
        </w:rPr>
        <w:t>`</w:t>
      </w:r>
      <w:r w:rsidRPr="00907DA4">
        <w:rPr>
          <w:rFonts w:ascii="GHEA Grapalat" w:hAnsi="GHEA Grapalat"/>
          <w:sz w:val="20"/>
          <w:szCs w:val="20"/>
          <w:lang w:val="af-ZA"/>
        </w:rPr>
        <w:t xml:space="preserve"> «</w:t>
      </w:r>
      <w:r w:rsidRPr="00907DA4">
        <w:rPr>
          <w:rFonts w:ascii="GHEA Grapalat" w:hAnsi="GHEA Grapalat" w:cs="Sylfaen"/>
          <w:sz w:val="20"/>
          <w:szCs w:val="20"/>
        </w:rPr>
        <w:t>Գնումներիմասին</w:t>
      </w:r>
      <w:r w:rsidRPr="00907DA4">
        <w:rPr>
          <w:rFonts w:ascii="GHEA Grapalat" w:hAnsi="GHEA Grapalat"/>
          <w:sz w:val="20"/>
          <w:szCs w:val="20"/>
          <w:lang w:val="af-ZA"/>
        </w:rPr>
        <w:t xml:space="preserve">» </w:t>
      </w:r>
      <w:r w:rsidRPr="00907DA4">
        <w:rPr>
          <w:rFonts w:ascii="GHEA Grapalat" w:hAnsi="GHEA Grapalat" w:cs="Sylfaen"/>
          <w:sz w:val="20"/>
          <w:szCs w:val="20"/>
        </w:rPr>
        <w:t>ՀՀօրենքի</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այսուհետ</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Օրենք</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ՀՀկառավարության</w:t>
      </w:r>
      <w:r w:rsidRPr="00907DA4">
        <w:rPr>
          <w:rFonts w:ascii="GHEA Grapalat" w:hAnsi="GHEA Grapalat" w:cs="Times Armenian"/>
          <w:sz w:val="20"/>
          <w:szCs w:val="20"/>
          <w:lang w:val="af-ZA"/>
        </w:rPr>
        <w:t xml:space="preserve"> 2017</w:t>
      </w:r>
      <w:r w:rsidRPr="00907DA4">
        <w:rPr>
          <w:rFonts w:ascii="GHEA Grapalat" w:hAnsi="GHEA Grapalat" w:cs="Sylfaen"/>
          <w:sz w:val="20"/>
          <w:szCs w:val="20"/>
        </w:rPr>
        <w:t>թ</w:t>
      </w:r>
      <w:r w:rsidRPr="00907DA4">
        <w:rPr>
          <w:rFonts w:ascii="GHEA Grapalat" w:hAnsi="GHEA Grapalat" w:cs="Times Armenian"/>
          <w:sz w:val="20"/>
          <w:szCs w:val="20"/>
          <w:lang w:val="af-ZA"/>
        </w:rPr>
        <w:t>. մայիսի 4-ի N 526-</w:t>
      </w:r>
      <w:r w:rsidRPr="00907DA4">
        <w:rPr>
          <w:rFonts w:ascii="GHEA Grapalat" w:hAnsi="GHEA Grapalat" w:cs="Sylfaen"/>
          <w:sz w:val="20"/>
          <w:szCs w:val="20"/>
        </w:rPr>
        <w:t>Նորոշմամբհաստատված</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Գնումների</w:t>
      </w:r>
      <w:r w:rsidRPr="00907DA4">
        <w:rPr>
          <w:rFonts w:ascii="GHEA Grapalat" w:hAnsi="GHEA Grapalat" w:cs="Times Armenian"/>
          <w:sz w:val="20"/>
          <w:szCs w:val="20"/>
        </w:rPr>
        <w:t>գ</w:t>
      </w:r>
      <w:r w:rsidRPr="00907DA4">
        <w:rPr>
          <w:rFonts w:ascii="GHEA Grapalat" w:hAnsi="GHEA Grapalat" w:cs="Sylfaen"/>
          <w:sz w:val="20"/>
          <w:szCs w:val="20"/>
        </w:rPr>
        <w:t>ործընթացիկազմակերպման</w:t>
      </w:r>
      <w:r w:rsidRPr="00907DA4">
        <w:rPr>
          <w:rFonts w:ascii="GHEA Grapalat" w:hAnsi="GHEA Grapalat"/>
          <w:sz w:val="20"/>
          <w:szCs w:val="20"/>
          <w:lang w:val="af-ZA"/>
        </w:rPr>
        <w:t xml:space="preserve">» </w:t>
      </w:r>
      <w:r w:rsidRPr="00907DA4">
        <w:rPr>
          <w:rFonts w:ascii="GHEA Grapalat" w:hAnsi="GHEA Grapalat" w:cs="Sylfaen"/>
          <w:sz w:val="20"/>
          <w:szCs w:val="20"/>
        </w:rPr>
        <w:t>կար</w:t>
      </w:r>
      <w:r w:rsidRPr="00907DA4">
        <w:rPr>
          <w:rFonts w:ascii="GHEA Grapalat" w:hAnsi="GHEA Grapalat" w:cs="Times Armenian"/>
          <w:sz w:val="20"/>
          <w:szCs w:val="20"/>
        </w:rPr>
        <w:t>գ</w:t>
      </w:r>
      <w:r w:rsidRPr="00907DA4">
        <w:rPr>
          <w:rFonts w:ascii="GHEA Grapalat" w:hAnsi="GHEA Grapalat" w:cs="Sylfaen"/>
          <w:sz w:val="20"/>
          <w:szCs w:val="20"/>
        </w:rPr>
        <w:t>ի</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այսուհետ</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Կար</w:t>
      </w:r>
      <w:r w:rsidRPr="00907DA4">
        <w:rPr>
          <w:rFonts w:ascii="GHEA Grapalat" w:hAnsi="GHEA Grapalat" w:cs="Times Armenian"/>
          <w:sz w:val="20"/>
          <w:szCs w:val="20"/>
        </w:rPr>
        <w:t>գ</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ևայլիրավականակտերիպահանջներինհամապատասխանևնպատակունի</w:t>
      </w:r>
      <w:r w:rsidRPr="00907DA4">
        <w:rPr>
          <w:rFonts w:ascii="GHEA Grapalat" w:hAnsi="GHEA Grapalat"/>
          <w:sz w:val="20"/>
          <w:szCs w:val="20"/>
          <w:lang w:val="af-ZA"/>
        </w:rPr>
        <w:t>«</w:t>
      </w:r>
      <w:r w:rsidR="00D32311" w:rsidRPr="00907DA4">
        <w:rPr>
          <w:rFonts w:ascii="GHEA Grapalat" w:hAnsi="GHEA Grapalat" w:cs="Sylfaen"/>
          <w:sz w:val="20"/>
          <w:szCs w:val="20"/>
          <w:lang w:val="af-ZA"/>
        </w:rPr>
        <w:t>Առինջի համայնքապետարան</w:t>
      </w:r>
      <w:r w:rsidRPr="00907DA4">
        <w:rPr>
          <w:rFonts w:ascii="GHEA Grapalat" w:hAnsi="GHEA Grapalat"/>
          <w:sz w:val="20"/>
          <w:szCs w:val="20"/>
          <w:lang w:val="af-ZA"/>
        </w:rPr>
        <w:t>»-</w:t>
      </w:r>
      <w:r w:rsidRPr="00907DA4">
        <w:rPr>
          <w:rFonts w:ascii="GHEA Grapalat" w:hAnsi="GHEA Grapalat"/>
          <w:sz w:val="20"/>
          <w:szCs w:val="20"/>
        </w:rPr>
        <w:t>ի</w:t>
      </w:r>
      <w:r w:rsidRPr="00907DA4">
        <w:rPr>
          <w:rFonts w:ascii="GHEA Grapalat" w:hAnsi="GHEA Grapalat" w:cs="Times Armenian"/>
          <w:sz w:val="20"/>
          <w:szCs w:val="20"/>
          <w:lang w:val="af-ZA"/>
        </w:rPr>
        <w:t>(</w:t>
      </w:r>
      <w:r w:rsidRPr="00907DA4">
        <w:rPr>
          <w:rFonts w:ascii="GHEA Grapalat" w:hAnsi="GHEA Grapalat" w:cs="Sylfaen"/>
          <w:sz w:val="20"/>
          <w:szCs w:val="20"/>
        </w:rPr>
        <w:t>այսուհետ</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պատվիրատու</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կողմիցհայտարարվածընթացակար</w:t>
      </w:r>
      <w:r w:rsidRPr="00907DA4">
        <w:rPr>
          <w:rFonts w:ascii="GHEA Grapalat" w:hAnsi="GHEA Grapalat" w:cs="Times Armenian"/>
          <w:sz w:val="20"/>
          <w:szCs w:val="20"/>
        </w:rPr>
        <w:t>գ</w:t>
      </w:r>
      <w:r w:rsidRPr="00907DA4">
        <w:rPr>
          <w:rFonts w:ascii="GHEA Grapalat" w:hAnsi="GHEA Grapalat" w:cs="Sylfaen"/>
          <w:sz w:val="20"/>
          <w:szCs w:val="20"/>
        </w:rPr>
        <w:t>ինմասնակցելումտադրությունունեցողանձանց</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այսուհետ</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մասնակից</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տեղեկացնելուընթացակար</w:t>
      </w:r>
      <w:r w:rsidRPr="00907DA4">
        <w:rPr>
          <w:rFonts w:ascii="GHEA Grapalat" w:hAnsi="GHEA Grapalat" w:cs="Times Armenian"/>
          <w:sz w:val="20"/>
          <w:szCs w:val="20"/>
        </w:rPr>
        <w:t>գ</w:t>
      </w:r>
      <w:r w:rsidRPr="00907DA4">
        <w:rPr>
          <w:rFonts w:ascii="GHEA Grapalat" w:hAnsi="GHEA Grapalat" w:cs="Sylfaen"/>
          <w:sz w:val="20"/>
          <w:szCs w:val="20"/>
        </w:rPr>
        <w:t>իպայմանների</w:t>
      </w:r>
      <w:r w:rsidRPr="00907DA4">
        <w:rPr>
          <w:rFonts w:ascii="GHEA Grapalat" w:hAnsi="GHEA Grapalat" w:cs="Times Armenian"/>
          <w:sz w:val="20"/>
          <w:szCs w:val="20"/>
          <w:lang w:val="af-ZA"/>
        </w:rPr>
        <w:t xml:space="preserve">` </w:t>
      </w:r>
      <w:r w:rsidRPr="00907DA4">
        <w:rPr>
          <w:rFonts w:ascii="GHEA Grapalat" w:hAnsi="GHEA Grapalat" w:cs="Times Armenian"/>
          <w:sz w:val="20"/>
          <w:szCs w:val="20"/>
        </w:rPr>
        <w:t>գ</w:t>
      </w:r>
      <w:r w:rsidRPr="00907DA4">
        <w:rPr>
          <w:rFonts w:ascii="GHEA Grapalat" w:hAnsi="GHEA Grapalat" w:cs="Sylfaen"/>
          <w:sz w:val="20"/>
          <w:szCs w:val="20"/>
        </w:rPr>
        <w:t>նմանառարկայի</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ընթացակար</w:t>
      </w:r>
      <w:r w:rsidRPr="00907DA4">
        <w:rPr>
          <w:rFonts w:ascii="GHEA Grapalat" w:hAnsi="GHEA Grapalat" w:cs="Times Armenian"/>
          <w:sz w:val="20"/>
          <w:szCs w:val="20"/>
        </w:rPr>
        <w:t>գ</w:t>
      </w:r>
      <w:r w:rsidRPr="00907DA4">
        <w:rPr>
          <w:rFonts w:ascii="GHEA Grapalat" w:hAnsi="GHEA Grapalat" w:cs="Sylfaen"/>
          <w:sz w:val="20"/>
          <w:szCs w:val="20"/>
        </w:rPr>
        <w:t>իանցկացման</w:t>
      </w:r>
      <w:r w:rsidRPr="00907DA4">
        <w:rPr>
          <w:rFonts w:ascii="GHEA Grapalat" w:hAnsi="GHEA Grapalat" w:cs="Times Armenian"/>
          <w:sz w:val="20"/>
          <w:szCs w:val="20"/>
          <w:lang w:val="af-ZA"/>
        </w:rPr>
        <w:t xml:space="preserve">, </w:t>
      </w:r>
      <w:r w:rsidRPr="00907DA4">
        <w:rPr>
          <w:rFonts w:ascii="GHEA Grapalat" w:hAnsi="GHEA Grapalat" w:cs="Sylfaen"/>
          <w:sz w:val="20"/>
          <w:szCs w:val="20"/>
          <w:lang w:val="hy-AM"/>
        </w:rPr>
        <w:t>ընտրված մասնակցին</w:t>
      </w:r>
      <w:r w:rsidRPr="00907DA4">
        <w:rPr>
          <w:rFonts w:ascii="GHEA Grapalat" w:hAnsi="GHEA Grapalat" w:cs="Sylfaen"/>
          <w:sz w:val="20"/>
          <w:szCs w:val="20"/>
        </w:rPr>
        <w:t>որոշելուևնրահետպայմանա</w:t>
      </w:r>
      <w:r w:rsidRPr="00907DA4">
        <w:rPr>
          <w:rFonts w:ascii="GHEA Grapalat" w:hAnsi="GHEA Grapalat" w:cs="Times Armenian"/>
          <w:sz w:val="20"/>
          <w:szCs w:val="20"/>
        </w:rPr>
        <w:t>գ</w:t>
      </w:r>
      <w:r w:rsidRPr="00907DA4">
        <w:rPr>
          <w:rFonts w:ascii="GHEA Grapalat" w:hAnsi="GHEA Grapalat" w:cs="Sylfaen"/>
          <w:sz w:val="20"/>
          <w:szCs w:val="20"/>
        </w:rPr>
        <w:t>իրկնքելումասին</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ինչպեսնաևօժանդակելուընթացակար</w:t>
      </w:r>
      <w:r w:rsidRPr="00907DA4">
        <w:rPr>
          <w:rFonts w:ascii="GHEA Grapalat" w:hAnsi="GHEA Grapalat" w:cs="Times Armenian"/>
          <w:sz w:val="20"/>
          <w:szCs w:val="20"/>
        </w:rPr>
        <w:t>գ</w:t>
      </w:r>
      <w:r w:rsidRPr="00907DA4">
        <w:rPr>
          <w:rFonts w:ascii="GHEA Grapalat" w:hAnsi="GHEA Grapalat" w:cs="Sylfaen"/>
          <w:sz w:val="20"/>
          <w:szCs w:val="20"/>
        </w:rPr>
        <w:t>իհայտըպատրաստելիս</w:t>
      </w:r>
      <w:r w:rsidRPr="00907DA4">
        <w:rPr>
          <w:rFonts w:ascii="GHEA Grapalat" w:hAnsi="GHEA Grapalat" w:cs="Times Armenian"/>
          <w:sz w:val="20"/>
          <w:szCs w:val="20"/>
          <w:lang w:val="af-ZA"/>
        </w:rPr>
        <w:t>։</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cs="Sylfaen"/>
          <w:sz w:val="20"/>
          <w:szCs w:val="20"/>
        </w:rPr>
        <w:t>Հայտերկարողեններկայացնելբոլորանձիք</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անկախնրանց</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օտարերկրյաֆիզիկականանձ</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կազմակերպություն</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քաղաքացիությունչունեցողանձլինելուհան</w:t>
      </w:r>
      <w:r w:rsidRPr="00907DA4">
        <w:rPr>
          <w:rFonts w:ascii="GHEA Grapalat" w:hAnsi="GHEA Grapalat" w:cs="Times Armenian"/>
          <w:sz w:val="20"/>
          <w:szCs w:val="20"/>
        </w:rPr>
        <w:t>գ</w:t>
      </w:r>
      <w:r w:rsidRPr="00907DA4">
        <w:rPr>
          <w:rFonts w:ascii="GHEA Grapalat" w:hAnsi="GHEA Grapalat" w:cs="Sylfaen"/>
          <w:sz w:val="20"/>
          <w:szCs w:val="20"/>
        </w:rPr>
        <w:t>ամանքից</w:t>
      </w:r>
      <w:r w:rsidRPr="00907DA4">
        <w:rPr>
          <w:rFonts w:ascii="GHEA Grapalat" w:hAnsi="GHEA Grapalat" w:cs="Times Armenian"/>
          <w:sz w:val="20"/>
          <w:szCs w:val="20"/>
          <w:lang w:val="af-ZA"/>
        </w:rPr>
        <w:t>։</w:t>
      </w:r>
    </w:p>
    <w:p w:rsidR="00EF45FA" w:rsidRPr="00907DA4" w:rsidRDefault="00EF45FA" w:rsidP="00313359">
      <w:pPr>
        <w:spacing w:after="0" w:line="240" w:lineRule="auto"/>
        <w:ind w:firstLine="567"/>
        <w:jc w:val="both"/>
        <w:rPr>
          <w:rFonts w:ascii="GHEA Grapalat" w:hAnsi="GHEA Grapalat" w:cs="Times Armenian"/>
          <w:sz w:val="20"/>
          <w:szCs w:val="20"/>
          <w:lang w:val="af-ZA"/>
        </w:rPr>
      </w:pPr>
      <w:r w:rsidRPr="00907DA4">
        <w:rPr>
          <w:rFonts w:ascii="GHEA Grapalat" w:hAnsi="GHEA Grapalat" w:cs="Sylfaen"/>
          <w:sz w:val="20"/>
          <w:szCs w:val="20"/>
        </w:rPr>
        <w:t>Սույնընթացակար</w:t>
      </w:r>
      <w:r w:rsidRPr="00907DA4">
        <w:rPr>
          <w:rFonts w:ascii="GHEA Grapalat" w:hAnsi="GHEA Grapalat" w:cs="Times Armenian"/>
          <w:sz w:val="20"/>
          <w:szCs w:val="20"/>
        </w:rPr>
        <w:t>գ</w:t>
      </w:r>
      <w:r w:rsidRPr="00907DA4">
        <w:rPr>
          <w:rFonts w:ascii="GHEA Grapalat" w:hAnsi="GHEA Grapalat" w:cs="Sylfaen"/>
          <w:sz w:val="20"/>
          <w:szCs w:val="20"/>
        </w:rPr>
        <w:t>իհետկապվածհարաբերություններինկատմամբկիրառվումէՀայաստանիՀանրապետությանիրավունքը</w:t>
      </w:r>
      <w:r w:rsidRPr="00907DA4">
        <w:rPr>
          <w:rFonts w:ascii="GHEA Grapalat" w:hAnsi="GHEA Grapalat" w:cs="Times Armenian"/>
          <w:sz w:val="20"/>
          <w:szCs w:val="20"/>
          <w:lang w:val="af-ZA"/>
        </w:rPr>
        <w:t xml:space="preserve">։ </w:t>
      </w:r>
      <w:r w:rsidRPr="00907DA4">
        <w:rPr>
          <w:rFonts w:ascii="GHEA Grapalat" w:hAnsi="GHEA Grapalat" w:cs="Sylfaen"/>
          <w:sz w:val="20"/>
          <w:szCs w:val="20"/>
        </w:rPr>
        <w:t>Սույնընթացակար</w:t>
      </w:r>
      <w:r w:rsidRPr="00907DA4">
        <w:rPr>
          <w:rFonts w:ascii="GHEA Grapalat" w:hAnsi="GHEA Grapalat" w:cs="Times Armenian"/>
          <w:sz w:val="20"/>
          <w:szCs w:val="20"/>
        </w:rPr>
        <w:t>գ</w:t>
      </w:r>
      <w:r w:rsidRPr="00907DA4">
        <w:rPr>
          <w:rFonts w:ascii="GHEA Grapalat" w:hAnsi="GHEA Grapalat" w:cs="Sylfaen"/>
          <w:sz w:val="20"/>
          <w:szCs w:val="20"/>
        </w:rPr>
        <w:t>իհետկապվածվեճերըենթակաենքննությանՀայաստանիՀանրապետությանդատարաններում</w:t>
      </w:r>
      <w:r w:rsidRPr="00907DA4">
        <w:rPr>
          <w:rFonts w:ascii="GHEA Grapalat" w:hAnsi="GHEA Grapalat" w:cs="Times Armenian"/>
          <w:sz w:val="20"/>
          <w:szCs w:val="20"/>
          <w:lang w:val="af-ZA"/>
        </w:rPr>
        <w:t xml:space="preserve">։ </w:t>
      </w:r>
    </w:p>
    <w:p w:rsidR="00D32311" w:rsidRPr="00907DA4" w:rsidRDefault="00D32311" w:rsidP="00313359">
      <w:pPr>
        <w:pStyle w:val="BodyTextIndent2"/>
        <w:spacing w:line="240" w:lineRule="auto"/>
        <w:ind w:firstLine="567"/>
        <w:rPr>
          <w:rFonts w:ascii="GHEA Grapalat" w:hAnsi="GHEA Grapalat"/>
        </w:rPr>
      </w:pPr>
      <w:r w:rsidRPr="00907DA4">
        <w:rPr>
          <w:rFonts w:ascii="GHEA Grapalat" w:hAnsi="GHEA Grapalat"/>
        </w:rPr>
        <w:t>Գնահատող հանձնաժողովի քարտուղարի էլեկտրոնային փոստի հասցեն է` «arinj</w:t>
      </w:r>
      <w:r w:rsidRPr="00907DA4">
        <w:rPr>
          <w:rFonts w:ascii="GHEA Grapalat" w:hAnsi="GHEA Grapalat"/>
          <w:lang w:val="hy-AM"/>
        </w:rPr>
        <w:t>-</w:t>
      </w:r>
      <w:r w:rsidRPr="00907DA4">
        <w:rPr>
          <w:rFonts w:ascii="GHEA Grapalat" w:hAnsi="GHEA Grapalat"/>
        </w:rPr>
        <w:t>hamaynk@mail.</w:t>
      </w:r>
      <w:r w:rsidRPr="00907DA4">
        <w:rPr>
          <w:rFonts w:ascii="GHEA Grapalat" w:hAnsi="GHEA Grapalat"/>
          <w:lang w:val="hy-AM"/>
        </w:rPr>
        <w:t>ru</w:t>
      </w:r>
      <w:r w:rsidRPr="00907DA4">
        <w:rPr>
          <w:rFonts w:ascii="GHEA Grapalat" w:hAnsi="GHEA Grapalat"/>
        </w:rPr>
        <w:t>»</w:t>
      </w:r>
      <w:r w:rsidRPr="00907DA4">
        <w:rPr>
          <w:rFonts w:ascii="GHEA Grapalat" w:hAnsi="GHEA Grapalat"/>
          <w:lang w:val="hy-AM"/>
        </w:rPr>
        <w:t>:</w:t>
      </w:r>
    </w:p>
    <w:p w:rsidR="00EF45FA" w:rsidRPr="00907DA4" w:rsidRDefault="00EF45FA" w:rsidP="00313359">
      <w:pPr>
        <w:spacing w:after="0" w:line="240" w:lineRule="auto"/>
        <w:jc w:val="center"/>
        <w:rPr>
          <w:rFonts w:ascii="GHEA Grapalat" w:hAnsi="GHEA Grapalat"/>
          <w:sz w:val="20"/>
          <w:szCs w:val="20"/>
          <w:lang w:val="af-ZA"/>
        </w:rPr>
      </w:pPr>
      <w:r w:rsidRPr="00907DA4">
        <w:rPr>
          <w:rFonts w:ascii="GHEA Grapalat" w:hAnsi="GHEA Grapalat"/>
          <w:sz w:val="20"/>
          <w:szCs w:val="20"/>
          <w:lang w:val="af-ZA"/>
        </w:rPr>
        <w:br w:type="page"/>
      </w:r>
      <w:r w:rsidRPr="00907DA4">
        <w:rPr>
          <w:rFonts w:ascii="GHEA Grapalat" w:hAnsi="GHEA Grapalat" w:cs="Sylfaen"/>
          <w:sz w:val="20"/>
          <w:szCs w:val="20"/>
        </w:rPr>
        <w:lastRenderedPageBreak/>
        <w:t>ՄԱՍ</w:t>
      </w:r>
      <w:r w:rsidRPr="00907DA4">
        <w:rPr>
          <w:rFonts w:ascii="GHEA Grapalat" w:hAnsi="GHEA Grapalat" w:cs="Times Armenian"/>
          <w:sz w:val="20"/>
          <w:szCs w:val="20"/>
          <w:lang w:val="af-ZA"/>
        </w:rPr>
        <w:t xml:space="preserve">  I</w:t>
      </w:r>
    </w:p>
    <w:p w:rsidR="00EF45FA" w:rsidRPr="00907DA4" w:rsidRDefault="00EF45FA" w:rsidP="00313359">
      <w:pPr>
        <w:pStyle w:val="Heading3"/>
        <w:spacing w:line="240" w:lineRule="auto"/>
        <w:ind w:firstLine="567"/>
        <w:rPr>
          <w:rFonts w:ascii="GHEA Grapalat" w:hAnsi="GHEA Grapalat"/>
          <w:lang w:val="af-ZA"/>
        </w:rPr>
      </w:pPr>
    </w:p>
    <w:p w:rsidR="00EF45FA" w:rsidRPr="00907DA4" w:rsidRDefault="00EF45FA" w:rsidP="00313359">
      <w:pPr>
        <w:numPr>
          <w:ilvl w:val="0"/>
          <w:numId w:val="3"/>
        </w:numPr>
        <w:spacing w:after="0" w:line="240" w:lineRule="auto"/>
        <w:jc w:val="center"/>
        <w:rPr>
          <w:rFonts w:ascii="GHEA Grapalat" w:hAnsi="GHEA Grapalat" w:cs="Sylfaen"/>
          <w:b/>
          <w:sz w:val="20"/>
          <w:szCs w:val="20"/>
        </w:rPr>
      </w:pPr>
      <w:r w:rsidRPr="00907DA4">
        <w:rPr>
          <w:rFonts w:ascii="GHEA Grapalat" w:hAnsi="GHEA Grapalat" w:cs="Sylfaen"/>
          <w:b/>
          <w:sz w:val="20"/>
          <w:szCs w:val="20"/>
        </w:rPr>
        <w:t>ԳՆՄԱՆ  ԱՌԱՐԿԱՅԻ  ԲՆՈՒԹԱԳԻՐԸ</w:t>
      </w:r>
    </w:p>
    <w:p w:rsidR="00EF45FA" w:rsidRPr="00907DA4" w:rsidRDefault="00EF45FA" w:rsidP="00313359">
      <w:pPr>
        <w:spacing w:after="0" w:line="240" w:lineRule="auto"/>
        <w:ind w:left="360"/>
        <w:jc w:val="center"/>
        <w:rPr>
          <w:rFonts w:ascii="GHEA Grapalat" w:hAnsi="GHEA Grapalat" w:cs="Sylfaen"/>
          <w:b/>
          <w:sz w:val="20"/>
          <w:szCs w:val="20"/>
        </w:rPr>
      </w:pPr>
    </w:p>
    <w:p w:rsidR="00D32311" w:rsidRPr="00907DA4" w:rsidRDefault="00D32311" w:rsidP="00313359">
      <w:pPr>
        <w:pStyle w:val="Heading3"/>
        <w:spacing w:line="240" w:lineRule="auto"/>
        <w:ind w:firstLine="567"/>
        <w:jc w:val="both"/>
        <w:rPr>
          <w:rFonts w:ascii="GHEA Grapalat" w:hAnsi="GHEA Grapalat" w:cs="Times Armenian"/>
          <w:i w:val="0"/>
          <w:lang w:val="af-ZA"/>
        </w:rPr>
      </w:pPr>
      <w:r w:rsidRPr="00907DA4">
        <w:rPr>
          <w:rFonts w:ascii="GHEA Grapalat" w:hAnsi="GHEA Grapalat" w:cs="Sylfaen"/>
          <w:i w:val="0"/>
          <w:lang w:val="ru-RU"/>
        </w:rPr>
        <w:t xml:space="preserve">1.1 </w:t>
      </w:r>
      <w:r w:rsidRPr="00907DA4">
        <w:rPr>
          <w:rFonts w:ascii="GHEA Grapalat" w:hAnsi="GHEA Grapalat" w:cs="Sylfaen"/>
          <w:i w:val="0"/>
        </w:rPr>
        <w:t>Գնմանառարկաէհանդիսանում</w:t>
      </w:r>
      <w:r w:rsidRPr="00907DA4">
        <w:rPr>
          <w:rFonts w:ascii="GHEA Grapalat" w:hAnsi="GHEA Grapalat" w:cs="Sylfaen"/>
          <w:i w:val="0"/>
          <w:lang w:val="af-ZA"/>
        </w:rPr>
        <w:t xml:space="preserve">  «Առինջի համայնքապետարանի</w:t>
      </w:r>
      <w:r w:rsidRPr="00907DA4">
        <w:rPr>
          <w:rFonts w:ascii="GHEA Grapalat" w:hAnsi="GHEA Grapalat"/>
          <w:i w:val="0"/>
          <w:lang w:val="af-ZA"/>
        </w:rPr>
        <w:t xml:space="preserve">» </w:t>
      </w:r>
      <w:r w:rsidRPr="00907DA4">
        <w:rPr>
          <w:rFonts w:ascii="GHEA Grapalat" w:hAnsi="GHEA Grapalat" w:cs="Sylfaen"/>
          <w:i w:val="0"/>
        </w:rPr>
        <w:t>կարիքներիհամար</w:t>
      </w:r>
      <w:r w:rsidRPr="00907DA4">
        <w:rPr>
          <w:rFonts w:ascii="GHEA Grapalat" w:hAnsi="GHEA Grapalat" w:cs="Times Armenian"/>
          <w:i w:val="0"/>
          <w:lang w:val="af-ZA"/>
        </w:rPr>
        <w:t xml:space="preserve">` </w:t>
      </w:r>
      <w:r w:rsidRPr="00907DA4">
        <w:rPr>
          <w:rFonts w:ascii="GHEA Grapalat" w:hAnsi="GHEA Grapalat"/>
          <w:i w:val="0"/>
          <w:lang w:val="af-ZA"/>
        </w:rPr>
        <w:t xml:space="preserve">«Առինջ համայնքի Գ թաղամասի մասնակի գազաֆիկացման աշխատանքների» </w:t>
      </w:r>
      <w:r w:rsidRPr="00907DA4">
        <w:rPr>
          <w:rFonts w:ascii="GHEA Grapalat" w:hAnsi="GHEA Grapalat"/>
          <w:i w:val="0"/>
        </w:rPr>
        <w:t>ձեռքբերումը</w:t>
      </w:r>
      <w:r w:rsidRPr="00907DA4">
        <w:rPr>
          <w:rFonts w:ascii="GHEA Grapalat" w:hAnsi="GHEA Grapalat"/>
          <w:i w:val="0"/>
          <w:lang w:val="ru-RU"/>
        </w:rPr>
        <w:t xml:space="preserve"> (</w:t>
      </w:r>
      <w:r w:rsidRPr="00907DA4">
        <w:rPr>
          <w:rFonts w:ascii="GHEA Grapalat" w:hAnsi="GHEA Grapalat"/>
          <w:i w:val="0"/>
        </w:rPr>
        <w:t>այսուհետ</w:t>
      </w:r>
      <w:r w:rsidRPr="00907DA4">
        <w:rPr>
          <w:rFonts w:ascii="GHEA Grapalat" w:hAnsi="GHEA Grapalat"/>
          <w:i w:val="0"/>
          <w:lang w:val="ru-RU"/>
        </w:rPr>
        <w:t xml:space="preserve">` </w:t>
      </w:r>
      <w:r w:rsidRPr="00907DA4">
        <w:rPr>
          <w:rFonts w:ascii="GHEA Grapalat" w:hAnsi="GHEA Grapalat"/>
          <w:i w:val="0"/>
        </w:rPr>
        <w:t>նաևաշխատանք</w:t>
      </w:r>
      <w:r w:rsidRPr="00907DA4">
        <w:rPr>
          <w:rFonts w:ascii="GHEA Grapalat" w:hAnsi="GHEA Grapalat"/>
          <w:i w:val="0"/>
          <w:lang w:val="ru-RU"/>
        </w:rPr>
        <w:t>)</w:t>
      </w:r>
      <w:r w:rsidRPr="00907DA4">
        <w:rPr>
          <w:rFonts w:ascii="GHEA Grapalat" w:hAnsi="GHEA Grapalat"/>
          <w:i w:val="0"/>
          <w:lang w:val="af-ZA"/>
        </w:rPr>
        <w:t xml:space="preserve">, </w:t>
      </w:r>
      <w:r w:rsidRPr="00907DA4">
        <w:rPr>
          <w:rFonts w:ascii="GHEA Grapalat" w:hAnsi="GHEA Grapalat"/>
          <w:i w:val="0"/>
        </w:rPr>
        <w:t>որոնքխմբավորվածեն</w:t>
      </w:r>
      <w:r w:rsidRPr="00907DA4">
        <w:rPr>
          <w:rFonts w:ascii="GHEA Grapalat" w:hAnsi="GHEA Grapalat"/>
          <w:i w:val="0"/>
          <w:lang w:val="af-ZA"/>
        </w:rPr>
        <w:t xml:space="preserve"> «1» </w:t>
      </w:r>
      <w:r w:rsidRPr="00907DA4">
        <w:rPr>
          <w:rFonts w:ascii="GHEA Grapalat" w:hAnsi="GHEA Grapalat" w:cs="Sylfaen"/>
          <w:i w:val="0"/>
        </w:rPr>
        <w:t>չափաբաժիներում</w:t>
      </w:r>
      <w:r w:rsidRPr="00907DA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D32311" w:rsidRPr="00907DA4" w:rsidTr="00D03FFD">
        <w:tc>
          <w:tcPr>
            <w:tcW w:w="1530" w:type="dxa"/>
            <w:vAlign w:val="center"/>
          </w:tcPr>
          <w:p w:rsidR="00D32311" w:rsidRPr="00907DA4" w:rsidRDefault="00D32311" w:rsidP="00313359">
            <w:pPr>
              <w:pStyle w:val="BodyTextIndent2"/>
              <w:spacing w:line="240" w:lineRule="auto"/>
              <w:ind w:firstLine="0"/>
              <w:jc w:val="center"/>
              <w:rPr>
                <w:rFonts w:ascii="GHEA Grapalat" w:hAnsi="GHEA Grapalat"/>
                <w:b/>
                <w:bCs/>
                <w:i/>
                <w:iCs/>
              </w:rPr>
            </w:pPr>
            <w:r w:rsidRPr="00907DA4">
              <w:rPr>
                <w:rFonts w:ascii="GHEA Grapalat" w:hAnsi="GHEA Grapalat"/>
                <w:b/>
                <w:bCs/>
                <w:i/>
                <w:iCs/>
              </w:rPr>
              <w:t>Չափաբաժինների համարները</w:t>
            </w:r>
          </w:p>
        </w:tc>
        <w:tc>
          <w:tcPr>
            <w:tcW w:w="8820" w:type="dxa"/>
            <w:vAlign w:val="center"/>
          </w:tcPr>
          <w:p w:rsidR="00D32311" w:rsidRPr="00907DA4" w:rsidRDefault="00D32311" w:rsidP="00313359">
            <w:pPr>
              <w:pStyle w:val="BodyTextIndent2"/>
              <w:spacing w:line="240" w:lineRule="auto"/>
              <w:ind w:firstLine="0"/>
              <w:jc w:val="center"/>
              <w:rPr>
                <w:rFonts w:ascii="GHEA Grapalat" w:hAnsi="GHEA Grapalat"/>
                <w:b/>
                <w:bCs/>
                <w:i/>
                <w:iCs/>
              </w:rPr>
            </w:pPr>
            <w:r w:rsidRPr="00907DA4">
              <w:rPr>
                <w:rFonts w:ascii="GHEA Grapalat" w:hAnsi="GHEA Grapalat"/>
                <w:b/>
                <w:bCs/>
                <w:i/>
                <w:iCs/>
              </w:rPr>
              <w:t>Չափաբաժնի անվանումը</w:t>
            </w:r>
          </w:p>
        </w:tc>
      </w:tr>
      <w:tr w:rsidR="00D32311" w:rsidRPr="008007BB" w:rsidTr="00D03FFD">
        <w:tc>
          <w:tcPr>
            <w:tcW w:w="1530" w:type="dxa"/>
            <w:vAlign w:val="center"/>
          </w:tcPr>
          <w:p w:rsidR="00D32311" w:rsidRPr="00907DA4" w:rsidRDefault="00D32311" w:rsidP="00313359">
            <w:pPr>
              <w:pStyle w:val="BodyTextIndent2"/>
              <w:spacing w:line="240" w:lineRule="auto"/>
              <w:ind w:firstLine="0"/>
              <w:jc w:val="center"/>
              <w:rPr>
                <w:rFonts w:ascii="GHEA Grapalat" w:hAnsi="GHEA Grapalat"/>
              </w:rPr>
            </w:pPr>
            <w:r w:rsidRPr="00907DA4">
              <w:rPr>
                <w:rFonts w:ascii="GHEA Grapalat" w:hAnsi="GHEA Grapalat"/>
              </w:rPr>
              <w:t>1</w:t>
            </w:r>
          </w:p>
        </w:tc>
        <w:tc>
          <w:tcPr>
            <w:tcW w:w="8820" w:type="dxa"/>
            <w:vAlign w:val="center"/>
          </w:tcPr>
          <w:p w:rsidR="00D32311" w:rsidRPr="00907DA4" w:rsidRDefault="00D32311" w:rsidP="00292360">
            <w:pPr>
              <w:pStyle w:val="BodyTextIndent2"/>
              <w:spacing w:line="240" w:lineRule="auto"/>
              <w:ind w:firstLine="0"/>
              <w:rPr>
                <w:rFonts w:ascii="GHEA Grapalat" w:hAnsi="GHEA Grapalat"/>
              </w:rPr>
            </w:pPr>
            <w:r w:rsidRPr="00907DA4">
              <w:rPr>
                <w:rFonts w:ascii="GHEA Grapalat" w:hAnsi="GHEA Grapalat"/>
                <w:i/>
              </w:rPr>
              <w:t>«Առ</w:t>
            </w:r>
            <w:r w:rsidR="00760C6E">
              <w:rPr>
                <w:rFonts w:ascii="GHEA Grapalat" w:hAnsi="GHEA Grapalat"/>
                <w:i/>
              </w:rPr>
              <w:t xml:space="preserve">ինջ համայնքի </w:t>
            </w:r>
            <w:r w:rsidR="00292360">
              <w:rPr>
                <w:rFonts w:ascii="GHEA Grapalat" w:hAnsi="GHEA Grapalat"/>
                <w:i/>
              </w:rPr>
              <w:t xml:space="preserve">ներհամայնքային փողոցների փոսային նորոգման </w:t>
            </w:r>
            <w:r w:rsidRPr="00907DA4">
              <w:rPr>
                <w:rFonts w:ascii="GHEA Grapalat" w:hAnsi="GHEA Grapalat"/>
                <w:i/>
              </w:rPr>
              <w:t>աշխատանքների» ձեռքբերում</w:t>
            </w:r>
          </w:p>
        </w:tc>
      </w:tr>
    </w:tbl>
    <w:p w:rsidR="00313359" w:rsidRPr="00907DA4" w:rsidRDefault="00313359" w:rsidP="00313359">
      <w:pPr>
        <w:pStyle w:val="BodyTextIndent2"/>
        <w:spacing w:line="240" w:lineRule="auto"/>
        <w:ind w:firstLine="567"/>
        <w:rPr>
          <w:rFonts w:ascii="GHEA Grapalat" w:hAnsi="GHEA Grapalat"/>
        </w:rPr>
      </w:pPr>
    </w:p>
    <w:p w:rsidR="000A381F" w:rsidRPr="00FB2FF2" w:rsidRDefault="000A381F" w:rsidP="000A381F">
      <w:pPr>
        <w:pStyle w:val="BodyTextIndent2"/>
        <w:spacing w:line="240" w:lineRule="auto"/>
        <w:ind w:firstLine="567"/>
        <w:rPr>
          <w:rFonts w:ascii="GHEA Grapalat" w:hAnsi="GHEA Grapalat"/>
        </w:rPr>
      </w:pPr>
      <w:r w:rsidRPr="00FB2FF2">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0A381F" w:rsidRDefault="000A381F" w:rsidP="000A381F">
      <w:pPr>
        <w:pStyle w:val="BodyTextIndent2"/>
        <w:spacing w:line="240" w:lineRule="auto"/>
        <w:ind w:firstLine="0"/>
        <w:rPr>
          <w:rFonts w:ascii="GHEA Grapalat" w:hAnsi="GHEA Grapalat" w:cs="Sylfaen"/>
        </w:rPr>
      </w:pPr>
      <w:r w:rsidRPr="00FB2FF2">
        <w:rPr>
          <w:rFonts w:ascii="GHEA Grapalat" w:hAnsi="GHEA Grapalat" w:cs="Sylfaen"/>
          <w:lang w:val="es-ES"/>
        </w:rPr>
        <w:t>Սույնհրավերովնախատեսված</w:t>
      </w:r>
      <w:r w:rsidRPr="00FB2FF2">
        <w:rPr>
          <w:rFonts w:ascii="GHEA Grapalat" w:hAnsi="GHEA Grapalat" w:cs="Times Armenian"/>
        </w:rPr>
        <w:t xml:space="preserve"> աշխատանքների կատարման </w:t>
      </w:r>
      <w:r w:rsidRPr="00FB2FF2">
        <w:rPr>
          <w:rFonts w:ascii="GHEA Grapalat" w:hAnsi="GHEA Grapalat" w:cs="Sylfaen"/>
          <w:lang w:val="es-ES"/>
        </w:rPr>
        <w:t>համարպահանջվումենհետևյալլիցենզիանները</w:t>
      </w:r>
      <w:r w:rsidRPr="00FB2FF2">
        <w:rPr>
          <w:rStyle w:val="FootnoteReference"/>
          <w:rFonts w:ascii="GHEA Grapalat" w:hAnsi="GHEA Grapalat" w:cs="Sylfaen"/>
          <w:lang w:val="es-ES"/>
        </w:rPr>
        <w:footnoteReference w:id="4"/>
      </w:r>
      <w:r w:rsidRPr="00FB2FF2">
        <w:rPr>
          <w:rFonts w:ascii="GHEA Grapalat" w:hAnsi="GHEA Grapalat" w:cs="Sylfaen"/>
        </w:rPr>
        <w:t>.</w:t>
      </w:r>
    </w:p>
    <w:p w:rsidR="000A381F" w:rsidRPr="008007BB" w:rsidRDefault="000A381F" w:rsidP="000A381F">
      <w:pPr>
        <w:pStyle w:val="BodyTextIndent2"/>
        <w:spacing w:line="240" w:lineRule="auto"/>
        <w:ind w:firstLine="0"/>
        <w:rPr>
          <w:rFonts w:ascii="GHEA Grapalat" w:hAnsi="GHEA Grapalat"/>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A381F" w:rsidRPr="008007BB" w:rsidTr="005056D9">
        <w:tc>
          <w:tcPr>
            <w:tcW w:w="1611" w:type="dxa"/>
          </w:tcPr>
          <w:p w:rsidR="000A381F" w:rsidRPr="008007BB" w:rsidRDefault="000A381F" w:rsidP="005056D9">
            <w:pPr>
              <w:tabs>
                <w:tab w:val="left" w:pos="1134"/>
              </w:tabs>
              <w:jc w:val="center"/>
              <w:rPr>
                <w:rFonts w:ascii="GHEA Grapalat" w:hAnsi="GHEA Grapalat"/>
                <w:b/>
                <w:sz w:val="20"/>
                <w:szCs w:val="20"/>
                <w:lang w:val="es-ES"/>
              </w:rPr>
            </w:pPr>
            <w:r w:rsidRPr="008007BB">
              <w:rPr>
                <w:rFonts w:ascii="GHEA Grapalat" w:hAnsi="GHEA Grapalat" w:cs="Sylfaen"/>
                <w:b/>
                <w:bCs/>
                <w:iCs/>
                <w:sz w:val="20"/>
                <w:szCs w:val="20"/>
                <w:lang w:val="es-ES"/>
              </w:rPr>
              <w:t>Չափաբաժիններիհամարները</w:t>
            </w:r>
          </w:p>
        </w:tc>
        <w:tc>
          <w:tcPr>
            <w:tcW w:w="5193" w:type="dxa"/>
            <w:vAlign w:val="center"/>
          </w:tcPr>
          <w:p w:rsidR="000A381F" w:rsidRPr="008007BB" w:rsidRDefault="000A381F" w:rsidP="005056D9">
            <w:pPr>
              <w:pStyle w:val="BodyTextIndent2"/>
              <w:ind w:firstLine="0"/>
              <w:jc w:val="center"/>
              <w:rPr>
                <w:rFonts w:ascii="GHEA Grapalat" w:hAnsi="GHEA Grapalat"/>
                <w:b/>
                <w:bCs/>
                <w:iCs/>
                <w:lang w:val="es-ES"/>
              </w:rPr>
            </w:pPr>
            <w:r w:rsidRPr="008007BB">
              <w:rPr>
                <w:rFonts w:ascii="GHEA Grapalat" w:hAnsi="GHEA Grapalat" w:cs="Sylfaen"/>
                <w:b/>
                <w:lang w:val="es-ES"/>
              </w:rPr>
              <w:t>Պահանջվողլիցենզիայի</w:t>
            </w:r>
            <w:r w:rsidRPr="008007BB">
              <w:rPr>
                <w:rFonts w:ascii="GHEA Grapalat" w:hAnsi="GHEA Grapalat" w:cs="Times Armenian"/>
                <w:b/>
                <w:lang w:val="es-ES"/>
              </w:rPr>
              <w:t>(</w:t>
            </w:r>
            <w:r w:rsidRPr="008007BB">
              <w:rPr>
                <w:rFonts w:ascii="GHEA Grapalat" w:hAnsi="GHEA Grapalat" w:cs="Sylfaen"/>
                <w:b/>
                <w:lang w:val="es-ES"/>
              </w:rPr>
              <w:t>ների</w:t>
            </w:r>
            <w:r w:rsidRPr="008007BB">
              <w:rPr>
                <w:rFonts w:ascii="GHEA Grapalat" w:hAnsi="GHEA Grapalat" w:cs="Times Armenian"/>
                <w:b/>
                <w:lang w:val="es-ES"/>
              </w:rPr>
              <w:t xml:space="preserve">) </w:t>
            </w:r>
            <w:r w:rsidRPr="008007BB">
              <w:rPr>
                <w:rFonts w:ascii="GHEA Grapalat" w:hAnsi="GHEA Grapalat" w:cs="Sylfaen"/>
                <w:b/>
                <w:lang w:val="es-ES"/>
              </w:rPr>
              <w:t>տեսակը</w:t>
            </w:r>
            <w:r w:rsidRPr="008007BB">
              <w:rPr>
                <w:rFonts w:ascii="GHEA Grapalat" w:hAnsi="GHEA Grapalat" w:cs="Times Armenian"/>
                <w:b/>
                <w:lang w:val="es-ES"/>
              </w:rPr>
              <w:t>(</w:t>
            </w:r>
            <w:r w:rsidRPr="008007BB">
              <w:rPr>
                <w:rFonts w:ascii="GHEA Grapalat" w:hAnsi="GHEA Grapalat" w:cs="Sylfaen"/>
                <w:b/>
                <w:lang w:val="es-ES"/>
              </w:rPr>
              <w:t>ները</w:t>
            </w:r>
            <w:r w:rsidRPr="008007BB">
              <w:rPr>
                <w:rFonts w:ascii="GHEA Grapalat" w:hAnsi="GHEA Grapalat" w:cs="Times Armenian"/>
                <w:b/>
                <w:lang w:val="es-ES"/>
              </w:rPr>
              <w:t>).</w:t>
            </w:r>
          </w:p>
        </w:tc>
      </w:tr>
      <w:tr w:rsidR="000A381F" w:rsidRPr="008007BB" w:rsidTr="005056D9">
        <w:tc>
          <w:tcPr>
            <w:tcW w:w="1611" w:type="dxa"/>
            <w:shd w:val="clear" w:color="auto" w:fill="999999"/>
          </w:tcPr>
          <w:p w:rsidR="000A381F" w:rsidRPr="008007BB" w:rsidRDefault="000A381F" w:rsidP="005056D9">
            <w:pPr>
              <w:tabs>
                <w:tab w:val="left" w:pos="1134"/>
              </w:tabs>
              <w:jc w:val="center"/>
              <w:rPr>
                <w:rFonts w:ascii="GHEA Grapalat" w:hAnsi="GHEA Grapalat"/>
                <w:b/>
                <w:sz w:val="20"/>
                <w:szCs w:val="20"/>
                <w:lang w:val="es-ES"/>
              </w:rPr>
            </w:pPr>
            <w:r w:rsidRPr="008007BB">
              <w:rPr>
                <w:rFonts w:ascii="GHEA Grapalat" w:hAnsi="GHEA Grapalat"/>
                <w:b/>
                <w:sz w:val="20"/>
                <w:szCs w:val="20"/>
                <w:lang w:val="es-ES"/>
              </w:rPr>
              <w:t>1</w:t>
            </w:r>
          </w:p>
        </w:tc>
        <w:tc>
          <w:tcPr>
            <w:tcW w:w="5193" w:type="dxa"/>
            <w:shd w:val="clear" w:color="auto" w:fill="999999"/>
          </w:tcPr>
          <w:p w:rsidR="000A381F" w:rsidRPr="008007BB" w:rsidRDefault="000A381F" w:rsidP="005056D9">
            <w:pPr>
              <w:tabs>
                <w:tab w:val="left" w:pos="1134"/>
              </w:tabs>
              <w:jc w:val="center"/>
              <w:rPr>
                <w:rFonts w:ascii="GHEA Grapalat" w:hAnsi="GHEA Grapalat"/>
                <w:b/>
                <w:sz w:val="20"/>
                <w:szCs w:val="20"/>
                <w:lang w:val="es-ES"/>
              </w:rPr>
            </w:pPr>
            <w:r w:rsidRPr="008007BB">
              <w:rPr>
                <w:rFonts w:ascii="GHEA Grapalat" w:hAnsi="GHEA Grapalat"/>
                <w:b/>
                <w:sz w:val="20"/>
                <w:szCs w:val="20"/>
                <w:lang w:val="es-ES"/>
              </w:rPr>
              <w:t>2</w:t>
            </w:r>
          </w:p>
        </w:tc>
      </w:tr>
      <w:tr w:rsidR="000A381F" w:rsidRPr="008007BB" w:rsidTr="000A381F">
        <w:tc>
          <w:tcPr>
            <w:tcW w:w="1611" w:type="dxa"/>
            <w:vAlign w:val="center"/>
          </w:tcPr>
          <w:p w:rsidR="000A381F" w:rsidRPr="008007BB" w:rsidRDefault="000A381F" w:rsidP="000A381F">
            <w:pPr>
              <w:jc w:val="center"/>
              <w:rPr>
                <w:rFonts w:ascii="GHEA Grapalat" w:hAnsi="GHEA Grapalat"/>
                <w:sz w:val="20"/>
                <w:szCs w:val="20"/>
                <w:lang w:val="hy-AM"/>
              </w:rPr>
            </w:pPr>
            <w:r w:rsidRPr="008007BB">
              <w:rPr>
                <w:rFonts w:ascii="GHEA Grapalat" w:hAnsi="GHEA Grapalat"/>
                <w:sz w:val="20"/>
                <w:szCs w:val="20"/>
                <w:lang w:val="hy-AM"/>
              </w:rPr>
              <w:t>1</w:t>
            </w:r>
          </w:p>
        </w:tc>
        <w:tc>
          <w:tcPr>
            <w:tcW w:w="5193" w:type="dxa"/>
            <w:vAlign w:val="center"/>
          </w:tcPr>
          <w:p w:rsidR="000A381F" w:rsidRPr="008007BB" w:rsidRDefault="008007BB" w:rsidP="005056D9">
            <w:pPr>
              <w:pStyle w:val="BodyTextIndent2"/>
              <w:ind w:firstLine="0"/>
              <w:jc w:val="left"/>
              <w:rPr>
                <w:rFonts w:ascii="GHEA Grapalat" w:hAnsi="GHEA Grapalat" w:cs="Sylfaen"/>
                <w:u w:val="single"/>
                <w:lang w:val="es-ES"/>
              </w:rPr>
            </w:pPr>
            <w:r w:rsidRPr="008007BB">
              <w:rPr>
                <w:rFonts w:ascii="GHEA Grapalat" w:hAnsi="GHEA Grapalat" w:cs="Sylfaen"/>
                <w:u w:val="single"/>
                <w:lang w:val="es-ES"/>
              </w:rPr>
              <w:t>«տրանսպորտային</w:t>
            </w:r>
            <w:r w:rsidR="000A381F" w:rsidRPr="008007BB">
              <w:rPr>
                <w:rFonts w:ascii="GHEA Grapalat" w:hAnsi="GHEA Grapalat" w:cs="Sylfaen"/>
                <w:u w:val="single"/>
                <w:lang w:val="es-ES"/>
              </w:rPr>
              <w:t>»</w:t>
            </w:r>
          </w:p>
        </w:tc>
      </w:tr>
    </w:tbl>
    <w:p w:rsidR="00313359" w:rsidRPr="00907DA4" w:rsidRDefault="00313359" w:rsidP="00313359">
      <w:pPr>
        <w:pStyle w:val="BodyTextIndent2"/>
        <w:spacing w:line="240" w:lineRule="auto"/>
        <w:ind w:firstLine="567"/>
        <w:rPr>
          <w:rFonts w:ascii="GHEA Grapalat" w:hAnsi="GHEA Grapalat"/>
        </w:rPr>
      </w:pPr>
    </w:p>
    <w:p w:rsidR="00EF45FA" w:rsidRPr="00907DA4" w:rsidRDefault="00EF45FA" w:rsidP="00313359">
      <w:pPr>
        <w:spacing w:after="0" w:line="240" w:lineRule="auto"/>
        <w:jc w:val="center"/>
        <w:rPr>
          <w:rFonts w:ascii="GHEA Grapalat" w:hAnsi="GHEA Grapalat"/>
          <w:b/>
          <w:sz w:val="20"/>
          <w:szCs w:val="20"/>
          <w:lang w:val="es-ES"/>
        </w:rPr>
      </w:pPr>
      <w:r w:rsidRPr="00907DA4">
        <w:rPr>
          <w:rFonts w:ascii="GHEA Grapalat" w:hAnsi="GHEA Grapalat"/>
          <w:b/>
          <w:sz w:val="20"/>
          <w:szCs w:val="20"/>
          <w:lang w:val="es-ES"/>
        </w:rPr>
        <w:t xml:space="preserve">2.  </w:t>
      </w:r>
      <w:r w:rsidRPr="00907DA4">
        <w:rPr>
          <w:rFonts w:ascii="GHEA Grapalat" w:hAnsi="GHEA Grapalat" w:cs="Sylfaen"/>
          <w:b/>
          <w:sz w:val="20"/>
          <w:szCs w:val="20"/>
        </w:rPr>
        <w:t>ՄԱՍՆԱԿՑԻՄԱՍՆԱԿՑՈՒԹՅԱՆԻՐԱՎՈՒՆՔԻՊԱՀԱՆՋՆԵՐԸ</w:t>
      </w:r>
      <w:r w:rsidRPr="00907DA4">
        <w:rPr>
          <w:rFonts w:ascii="GHEA Grapalat" w:hAnsi="GHEA Grapalat"/>
          <w:b/>
          <w:sz w:val="20"/>
          <w:szCs w:val="20"/>
          <w:lang w:val="es-ES"/>
        </w:rPr>
        <w:t xml:space="preserve">, </w:t>
      </w:r>
      <w:r w:rsidRPr="00907DA4">
        <w:rPr>
          <w:rFonts w:ascii="GHEA Grapalat" w:hAnsi="GHEA Grapalat" w:cs="Sylfaen"/>
          <w:b/>
          <w:sz w:val="20"/>
          <w:szCs w:val="20"/>
        </w:rPr>
        <w:t>ՈՐԱԿԱՎՈՐՄԱՆՉԱՓԱՆԻՇՆԵՐԸ</w:t>
      </w:r>
      <w:r w:rsidRPr="00907DA4">
        <w:rPr>
          <w:rFonts w:ascii="GHEA Grapalat" w:hAnsi="GHEA Grapalat"/>
          <w:b/>
          <w:sz w:val="20"/>
          <w:szCs w:val="20"/>
          <w:lang w:val="es-ES"/>
        </w:rPr>
        <w:t xml:space="preserve">  ԵՎ</w:t>
      </w:r>
      <w:r w:rsidRPr="00907DA4">
        <w:rPr>
          <w:rFonts w:ascii="GHEA Grapalat" w:hAnsi="GHEA Grapalat" w:cs="Sylfaen"/>
          <w:b/>
          <w:sz w:val="20"/>
          <w:szCs w:val="20"/>
        </w:rPr>
        <w:t>ԴՐԱՆՑ</w:t>
      </w:r>
      <w:r w:rsidRPr="00907DA4">
        <w:rPr>
          <w:rFonts w:ascii="GHEA Grapalat" w:hAnsi="GHEA Grapalat" w:cs="Sylfaen"/>
          <w:b/>
          <w:sz w:val="20"/>
          <w:szCs w:val="20"/>
          <w:lang w:val="es-ES"/>
        </w:rPr>
        <w:t>Գ</w:t>
      </w:r>
      <w:r w:rsidRPr="00907DA4">
        <w:rPr>
          <w:rFonts w:ascii="GHEA Grapalat" w:hAnsi="GHEA Grapalat" w:cs="Sylfaen"/>
          <w:b/>
          <w:sz w:val="20"/>
          <w:szCs w:val="20"/>
        </w:rPr>
        <w:t>ՆԱՀԱՏՄԱՆԿԱՐ</w:t>
      </w:r>
      <w:r w:rsidRPr="00907DA4">
        <w:rPr>
          <w:rFonts w:ascii="GHEA Grapalat" w:hAnsi="GHEA Grapalat" w:cs="Sylfaen"/>
          <w:b/>
          <w:sz w:val="20"/>
          <w:szCs w:val="20"/>
          <w:lang w:val="es-ES"/>
        </w:rPr>
        <w:t>Գ</w:t>
      </w:r>
      <w:r w:rsidRPr="00907DA4">
        <w:rPr>
          <w:rFonts w:ascii="GHEA Grapalat" w:hAnsi="GHEA Grapalat" w:cs="Sylfaen"/>
          <w:b/>
          <w:sz w:val="20"/>
          <w:szCs w:val="20"/>
        </w:rPr>
        <w:t>Ը</w:t>
      </w:r>
    </w:p>
    <w:p w:rsidR="00313359" w:rsidRPr="00907DA4" w:rsidRDefault="00313359" w:rsidP="00313359">
      <w:pPr>
        <w:spacing w:after="0" w:line="240" w:lineRule="auto"/>
        <w:jc w:val="center"/>
        <w:rPr>
          <w:rFonts w:ascii="GHEA Grapalat" w:hAnsi="GHEA Grapalat"/>
          <w:b/>
          <w:sz w:val="20"/>
          <w:szCs w:val="20"/>
          <w:lang w:val="es-ES"/>
        </w:rPr>
      </w:pPr>
    </w:p>
    <w:p w:rsidR="00EF45FA" w:rsidRPr="00907DA4" w:rsidRDefault="00EF45FA" w:rsidP="00313359">
      <w:pPr>
        <w:spacing w:after="0" w:line="240" w:lineRule="auto"/>
        <w:ind w:firstLine="567"/>
        <w:jc w:val="both"/>
        <w:rPr>
          <w:rFonts w:ascii="GHEA Grapalat" w:hAnsi="GHEA Grapalat" w:cs="Arial Armenian"/>
          <w:sz w:val="20"/>
          <w:szCs w:val="20"/>
          <w:lang w:val="es-ES"/>
        </w:rPr>
      </w:pPr>
      <w:r w:rsidRPr="00907DA4">
        <w:rPr>
          <w:rFonts w:ascii="GHEA Grapalat" w:hAnsi="GHEA Grapalat" w:cs="Arial Armenian"/>
          <w:sz w:val="20"/>
          <w:szCs w:val="20"/>
          <w:lang w:val="es-ES"/>
        </w:rPr>
        <w:t xml:space="preserve">2.1 </w:t>
      </w:r>
      <w:r w:rsidRPr="00907DA4">
        <w:rPr>
          <w:rFonts w:ascii="GHEA Grapalat" w:hAnsi="GHEA Grapalat" w:cs="Sylfaen"/>
          <w:sz w:val="20"/>
          <w:szCs w:val="20"/>
        </w:rPr>
        <w:t>Սույն</w:t>
      </w:r>
      <w:r w:rsidRPr="00907DA4">
        <w:rPr>
          <w:rFonts w:ascii="GHEA Grapalat" w:hAnsi="GHEA Grapalat" w:cs="Arial Armenian"/>
          <w:sz w:val="20"/>
          <w:szCs w:val="20"/>
          <w:lang w:val="es-ES"/>
        </w:rPr>
        <w:t xml:space="preserve">  ընթացակարգին</w:t>
      </w:r>
      <w:r w:rsidRPr="00907DA4">
        <w:rPr>
          <w:rFonts w:ascii="GHEA Grapalat" w:hAnsi="GHEA Grapalat" w:cs="Sylfaen"/>
          <w:sz w:val="20"/>
          <w:szCs w:val="20"/>
        </w:rPr>
        <w:t>մասնակցելուիրավունքչունենանձինք</w:t>
      </w:r>
      <w:r w:rsidRPr="00907DA4">
        <w:rPr>
          <w:rFonts w:ascii="GHEA Grapalat" w:hAnsi="GHEA Grapalat" w:cs="Sylfaen"/>
          <w:sz w:val="20"/>
          <w:szCs w:val="20"/>
          <w:lang w:val="es-ES"/>
        </w:rPr>
        <w:t>.</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1) </w:t>
      </w:r>
      <w:r w:rsidRPr="00907DA4">
        <w:rPr>
          <w:rFonts w:ascii="GHEA Grapalat" w:hAnsi="GHEA Grapalat" w:cs="Sylfaen"/>
          <w:sz w:val="20"/>
          <w:szCs w:val="20"/>
        </w:rPr>
        <w:t>որոնքհայտըներկայացնելուօրվադրությամբդատականկարգովճանաչվելենսնանկ</w:t>
      </w:r>
      <w:r w:rsidRPr="00907DA4">
        <w:rPr>
          <w:rFonts w:ascii="GHEA Grapalat" w:hAnsi="GHEA Grapalat"/>
          <w:sz w:val="20"/>
          <w:szCs w:val="20"/>
          <w:lang w:val="es-ES"/>
        </w:rPr>
        <w:t xml:space="preserve">. </w:t>
      </w:r>
    </w:p>
    <w:p w:rsidR="00EF45FA" w:rsidRPr="00907DA4" w:rsidRDefault="00EF45FA" w:rsidP="00313359">
      <w:pPr>
        <w:tabs>
          <w:tab w:val="left" w:pos="7200"/>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2) </w:t>
      </w:r>
      <w:r w:rsidRPr="00907DA4">
        <w:rPr>
          <w:rFonts w:ascii="GHEA Grapalat" w:hAnsi="GHEA Grapalat" w:cs="Sylfaen"/>
          <w:sz w:val="20"/>
          <w:szCs w:val="20"/>
        </w:rPr>
        <w:t>որոնքհայտըներկայացնելուօրվադրությամբ</w:t>
      </w:r>
      <w:r w:rsidRPr="00907DA4">
        <w:rPr>
          <w:rFonts w:ascii="GHEA Grapalat" w:hAnsi="GHEA Grapalat"/>
          <w:sz w:val="20"/>
          <w:szCs w:val="20"/>
        </w:rPr>
        <w:t>հարկայինմարմնիկողմիցվերահսկվողեկամուտներիգծով</w:t>
      </w:r>
      <w:r w:rsidRPr="00907DA4">
        <w:rPr>
          <w:rFonts w:ascii="GHEA Grapalat" w:hAnsi="GHEA Grapalat" w:cs="Sylfaen"/>
          <w:sz w:val="20"/>
          <w:szCs w:val="20"/>
        </w:rPr>
        <w:t>ունենիրենցներկայացրածգնայինառաջարկիմինչևմեկտոկոսը</w:t>
      </w:r>
      <w:r w:rsidRPr="00907DA4">
        <w:rPr>
          <w:rFonts w:ascii="GHEA Grapalat" w:hAnsi="GHEA Grapalat" w:cs="Sylfaen"/>
          <w:sz w:val="20"/>
          <w:szCs w:val="20"/>
          <w:lang w:val="es-ES"/>
        </w:rPr>
        <w:t xml:space="preserve">, </w:t>
      </w:r>
      <w:r w:rsidRPr="00907DA4">
        <w:rPr>
          <w:rFonts w:ascii="GHEA Grapalat" w:hAnsi="GHEA Grapalat" w:cs="Sylfaen"/>
          <w:sz w:val="20"/>
          <w:szCs w:val="20"/>
        </w:rPr>
        <w:t>բայցոչավելի</w:t>
      </w:r>
      <w:r w:rsidRPr="00907DA4">
        <w:rPr>
          <w:rFonts w:ascii="GHEA Grapalat" w:hAnsi="GHEA Grapalat" w:cs="Sylfaen"/>
          <w:sz w:val="20"/>
          <w:szCs w:val="20"/>
          <w:lang w:val="es-ES"/>
        </w:rPr>
        <w:t xml:space="preserve">, </w:t>
      </w:r>
      <w:r w:rsidRPr="00907DA4">
        <w:rPr>
          <w:rFonts w:ascii="GHEA Grapalat" w:hAnsi="GHEA Grapalat" w:cs="Sylfaen"/>
          <w:sz w:val="20"/>
          <w:szCs w:val="20"/>
        </w:rPr>
        <w:t>քանհիսունհազարՀայաստանիՀանրապետությանդրամը</w:t>
      </w:r>
      <w:r w:rsidRPr="00907DA4">
        <w:rPr>
          <w:rFonts w:ascii="GHEA Grapalat" w:hAnsi="GHEA Grapalat"/>
          <w:sz w:val="20"/>
          <w:szCs w:val="20"/>
        </w:rPr>
        <w:t>գերազանցողժամկետանցպարտավորություններ</w:t>
      </w:r>
      <w:r w:rsidRPr="00907DA4">
        <w:rPr>
          <w:rFonts w:ascii="GHEA Grapalat" w:hAnsi="GHEA Grapalat"/>
          <w:sz w:val="20"/>
          <w:szCs w:val="20"/>
          <w:lang w:val="es-ES"/>
        </w:rPr>
        <w:t>.</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3) </w:t>
      </w:r>
      <w:r w:rsidRPr="00907DA4">
        <w:rPr>
          <w:rFonts w:ascii="GHEA Grapalat" w:hAnsi="GHEA Grapalat"/>
          <w:sz w:val="20"/>
          <w:szCs w:val="20"/>
        </w:rPr>
        <w:t>որոնքկամորոնց</w:t>
      </w:r>
      <w:r w:rsidRPr="00907DA4">
        <w:rPr>
          <w:rFonts w:ascii="GHEA Grapalat" w:hAnsi="GHEA Grapalat" w:cs="Sylfaen"/>
          <w:sz w:val="20"/>
          <w:szCs w:val="20"/>
        </w:rPr>
        <w:t>գործադիրմարմնիներկայացուցիչըհայտըներկայացնելուօրվաննախորդողերեքտարիներիընթացքումդատապարտվածէեղել</w:t>
      </w:r>
      <w:r w:rsidRPr="00907DA4">
        <w:rPr>
          <w:rFonts w:ascii="GHEA Grapalat" w:hAnsi="GHEA Grapalat"/>
          <w:sz w:val="20"/>
          <w:szCs w:val="20"/>
        </w:rPr>
        <w:t>ահաբեկչությանֆինանսավորման</w:t>
      </w:r>
      <w:r w:rsidRPr="00907DA4">
        <w:rPr>
          <w:rFonts w:ascii="GHEA Grapalat" w:hAnsi="GHEA Grapalat"/>
          <w:sz w:val="20"/>
          <w:szCs w:val="20"/>
          <w:lang w:val="es-ES"/>
        </w:rPr>
        <w:t xml:space="preserve">, </w:t>
      </w:r>
      <w:r w:rsidRPr="00907DA4">
        <w:rPr>
          <w:rFonts w:ascii="GHEA Grapalat" w:hAnsi="GHEA Grapalat"/>
          <w:sz w:val="20"/>
          <w:szCs w:val="20"/>
        </w:rPr>
        <w:t>երեխայիշահագործմանկամմարդկայինթրաֆիքինգներառողհանցագործության</w:t>
      </w:r>
      <w:r w:rsidRPr="00907DA4">
        <w:rPr>
          <w:rFonts w:ascii="GHEA Grapalat" w:hAnsi="GHEA Grapalat"/>
          <w:sz w:val="20"/>
          <w:szCs w:val="20"/>
          <w:lang w:val="es-ES"/>
        </w:rPr>
        <w:t xml:space="preserve">, </w:t>
      </w:r>
      <w:r w:rsidRPr="00907DA4">
        <w:rPr>
          <w:rFonts w:ascii="GHEA Grapalat" w:hAnsi="GHEA Grapalat" w:cs="Sylfaen"/>
          <w:sz w:val="20"/>
          <w:szCs w:val="20"/>
        </w:rPr>
        <w:t>հանցավորհամագործակցությունստեղծելուկամդրանմասնակցելու</w:t>
      </w:r>
      <w:r w:rsidRPr="00907DA4">
        <w:rPr>
          <w:rFonts w:ascii="GHEA Grapalat" w:hAnsi="GHEA Grapalat" w:cs="Sylfaen"/>
          <w:sz w:val="20"/>
          <w:szCs w:val="20"/>
          <w:lang w:val="es-ES"/>
        </w:rPr>
        <w:t xml:space="preserve">, </w:t>
      </w:r>
      <w:r w:rsidRPr="00907DA4">
        <w:rPr>
          <w:rFonts w:ascii="GHEA Grapalat" w:hAnsi="GHEA Grapalat" w:cs="Sylfaen"/>
          <w:sz w:val="20"/>
          <w:szCs w:val="20"/>
        </w:rPr>
        <w:t>կաշառքստանալու</w:t>
      </w:r>
      <w:r w:rsidRPr="00907DA4">
        <w:rPr>
          <w:rFonts w:ascii="GHEA Grapalat" w:hAnsi="GHEA Grapalat"/>
          <w:sz w:val="20"/>
          <w:szCs w:val="20"/>
          <w:lang w:val="es-ES"/>
        </w:rPr>
        <w:t xml:space="preserve">, </w:t>
      </w:r>
      <w:r w:rsidRPr="00907DA4">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907DA4">
        <w:rPr>
          <w:rFonts w:ascii="GHEA Grapalat" w:hAnsi="GHEA Grapalat"/>
          <w:sz w:val="20"/>
          <w:szCs w:val="20"/>
          <w:lang w:val="es-ES"/>
        </w:rPr>
        <w:t>,</w:t>
      </w:r>
      <w:r w:rsidRPr="00907DA4">
        <w:rPr>
          <w:rFonts w:ascii="GHEA Grapalat" w:hAnsi="GHEA Grapalat" w:cs="Sylfaen"/>
          <w:sz w:val="20"/>
          <w:szCs w:val="20"/>
        </w:rPr>
        <w:t>բացառությամբայնդեպքերի</w:t>
      </w:r>
      <w:r w:rsidRPr="00907DA4">
        <w:rPr>
          <w:rFonts w:ascii="GHEA Grapalat" w:hAnsi="GHEA Grapalat"/>
          <w:sz w:val="20"/>
          <w:szCs w:val="20"/>
          <w:lang w:val="es-ES"/>
        </w:rPr>
        <w:t xml:space="preserve">, </w:t>
      </w:r>
      <w:r w:rsidRPr="00907DA4">
        <w:rPr>
          <w:rFonts w:ascii="GHEA Grapalat" w:hAnsi="GHEA Grapalat" w:cs="Sylfaen"/>
          <w:sz w:val="20"/>
          <w:szCs w:val="20"/>
        </w:rPr>
        <w:t>երբդատվածությունըօրենքովսահմանվածկարգովհանվածկամմարվածէ</w:t>
      </w:r>
      <w:r w:rsidRPr="00907DA4">
        <w:rPr>
          <w:rFonts w:ascii="GHEA Grapalat" w:hAnsi="GHEA Grapalat"/>
          <w:sz w:val="20"/>
          <w:szCs w:val="20"/>
          <w:lang w:val="es-ES"/>
        </w:rPr>
        <w:t xml:space="preserve">.  </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es-ES"/>
        </w:rPr>
        <w:t>4)</w:t>
      </w:r>
      <w:r w:rsidRPr="00907DA4">
        <w:rPr>
          <w:rFonts w:ascii="GHEA Grapalat" w:hAnsi="GHEA Grapalat"/>
          <w:sz w:val="20"/>
          <w:szCs w:val="20"/>
        </w:rPr>
        <w:t>որոնցվերաբերյալհայտըներկայացվելուօրվաննախորդողմեկտարվաընթացքումառկաէօրենքովսահմանվածկարգովկայացվածանբողոքարկելիվարչականակտ</w:t>
      </w:r>
      <w:r w:rsidRPr="00907DA4">
        <w:rPr>
          <w:rFonts w:ascii="GHEA Grapalat" w:hAnsi="GHEA Grapalat"/>
          <w:sz w:val="20"/>
          <w:szCs w:val="20"/>
          <w:lang w:val="es-ES"/>
        </w:rPr>
        <w:t xml:space="preserve">` </w:t>
      </w:r>
      <w:r w:rsidRPr="00907DA4">
        <w:rPr>
          <w:rFonts w:ascii="GHEA Grapalat" w:hAnsi="GHEA Grapalat"/>
          <w:sz w:val="20"/>
          <w:szCs w:val="20"/>
        </w:rPr>
        <w:t>գնումներիոլորտում</w:t>
      </w:r>
      <w:r w:rsidRPr="00907DA4">
        <w:rPr>
          <w:rFonts w:ascii="GHEA Grapalat" w:hAnsi="GHEA Grapalat" w:cs="Sylfaen"/>
          <w:sz w:val="20"/>
          <w:szCs w:val="20"/>
        </w:rPr>
        <w:t>հակամրցակցայինհամաձայնությանկամգերիշխողդիրքիչարաշահմանհամար</w:t>
      </w:r>
      <w:r w:rsidRPr="00907DA4">
        <w:rPr>
          <w:rFonts w:ascii="GHEA Grapalat" w:hAnsi="GHEA Grapalat" w:cs="Sylfaen"/>
          <w:sz w:val="20"/>
          <w:szCs w:val="20"/>
          <w:lang w:val="es-ES"/>
        </w:rPr>
        <w:t>.</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es-ES"/>
        </w:rPr>
        <w:t xml:space="preserve">5) </w:t>
      </w:r>
      <w:r w:rsidRPr="00907DA4">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907DA4">
        <w:rPr>
          <w:rFonts w:ascii="GHEA Grapalat" w:hAnsi="GHEA Grapalat" w:cs="Sylfaen"/>
          <w:sz w:val="20"/>
          <w:szCs w:val="20"/>
          <w:lang w:val="es-ES"/>
        </w:rPr>
        <w:t xml:space="preserve">. </w:t>
      </w:r>
    </w:p>
    <w:p w:rsidR="00EF45FA" w:rsidRPr="00907DA4" w:rsidRDefault="00EF45FA" w:rsidP="00313359">
      <w:pPr>
        <w:spacing w:after="0" w:line="240" w:lineRule="auto"/>
        <w:ind w:firstLine="567"/>
        <w:jc w:val="both"/>
        <w:rPr>
          <w:rFonts w:ascii="GHEA Grapalat" w:hAnsi="GHEA Grapalat"/>
          <w:sz w:val="20"/>
          <w:szCs w:val="20"/>
          <w:lang w:val="es-ES"/>
        </w:rPr>
      </w:pPr>
      <w:r w:rsidRPr="00907DA4">
        <w:rPr>
          <w:rFonts w:ascii="GHEA Grapalat" w:hAnsi="GHEA Grapalat"/>
          <w:sz w:val="20"/>
          <w:szCs w:val="20"/>
          <w:lang w:val="es-ES"/>
        </w:rPr>
        <w:t xml:space="preserve">   6) </w:t>
      </w:r>
      <w:r w:rsidRPr="00907DA4">
        <w:rPr>
          <w:rFonts w:ascii="GHEA Grapalat" w:hAnsi="GHEA Grapalat"/>
          <w:sz w:val="20"/>
          <w:szCs w:val="20"/>
        </w:rPr>
        <w:t>որոնքհայտըներկայացնելուօրվադրությամբ</w:t>
      </w:r>
      <w:r w:rsidRPr="00907DA4">
        <w:rPr>
          <w:rFonts w:ascii="GHEA Grapalat" w:hAnsi="GHEA Grapalat" w:cs="Sylfaen"/>
          <w:sz w:val="20"/>
          <w:szCs w:val="20"/>
        </w:rPr>
        <w:t>ներառվածենգնումներիգործընթացինմասնակցելուիրավունքչունեցողմասնակիցներիցուցակում</w:t>
      </w:r>
      <w:r w:rsidRPr="00907DA4">
        <w:rPr>
          <w:rFonts w:ascii="GHEA Grapalat" w:hAnsi="GHEA Grapalat"/>
          <w:sz w:val="20"/>
          <w:szCs w:val="20"/>
          <w:lang w:val="es-ES"/>
        </w:rPr>
        <w:t>:</w:t>
      </w:r>
    </w:p>
    <w:p w:rsidR="00EF45FA" w:rsidRPr="00907DA4" w:rsidRDefault="00EF45FA" w:rsidP="00313359">
      <w:pPr>
        <w:spacing w:after="0" w:line="240" w:lineRule="auto"/>
        <w:ind w:firstLine="567"/>
        <w:jc w:val="both"/>
        <w:rPr>
          <w:rFonts w:ascii="GHEA Grapalat" w:hAnsi="GHEA Grapalat" w:cs="Sylfaen"/>
          <w:sz w:val="20"/>
          <w:szCs w:val="20"/>
          <w:lang w:val="es-ES"/>
        </w:rPr>
      </w:pPr>
      <w:r w:rsidRPr="00907DA4">
        <w:rPr>
          <w:rFonts w:ascii="GHEA Grapalat" w:hAnsi="GHEA Grapalat" w:cs="Sylfaen"/>
          <w:sz w:val="20"/>
          <w:szCs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EF45FA" w:rsidRPr="00907DA4" w:rsidRDefault="00EF45FA" w:rsidP="00313359">
      <w:pPr>
        <w:spacing w:after="0" w:line="240" w:lineRule="auto"/>
        <w:ind w:firstLine="567"/>
        <w:jc w:val="both"/>
        <w:rPr>
          <w:rFonts w:ascii="GHEA Grapalat" w:hAnsi="GHEA Grapalat" w:cs="Sylfaen"/>
          <w:sz w:val="20"/>
          <w:szCs w:val="20"/>
          <w:lang w:val="es-ES"/>
        </w:rPr>
      </w:pPr>
      <w:r w:rsidRPr="00907DA4">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սույնհրավերի</w:t>
      </w:r>
      <w:r w:rsidRPr="00907DA4">
        <w:rPr>
          <w:rFonts w:ascii="GHEA Grapalat" w:hAnsi="GHEA Grapalat" w:cs="Arial"/>
          <w:sz w:val="20"/>
          <w:szCs w:val="20"/>
          <w:lang w:val="es-ES"/>
        </w:rPr>
        <w:t xml:space="preserve"> 2-րդ </w:t>
      </w:r>
      <w:r w:rsidRPr="00907DA4">
        <w:rPr>
          <w:rFonts w:ascii="GHEA Grapalat" w:hAnsi="GHEA Grapalat" w:cs="Sylfaen"/>
          <w:sz w:val="20"/>
          <w:szCs w:val="20"/>
          <w:lang w:val="es-ES"/>
        </w:rPr>
        <w:t>մասի</w:t>
      </w:r>
      <w:r w:rsidRPr="00907DA4">
        <w:rPr>
          <w:rFonts w:ascii="GHEA Grapalat" w:hAnsi="GHEA Grapalat" w:cs="Arial"/>
          <w:sz w:val="20"/>
          <w:szCs w:val="20"/>
          <w:lang w:val="es-ES"/>
        </w:rPr>
        <w:t xml:space="preserve"> 2.2 </w:t>
      </w:r>
      <w:r w:rsidRPr="00907DA4">
        <w:rPr>
          <w:rFonts w:ascii="GHEA Grapalat" w:hAnsi="GHEA Grapalat" w:cs="Sylfaen"/>
          <w:sz w:val="20"/>
          <w:szCs w:val="20"/>
          <w:lang w:val="es-ES"/>
        </w:rPr>
        <w:t xml:space="preserve">կետովնախատեսվածգրավորհայտարարություն: </w:t>
      </w:r>
      <w:r w:rsidRPr="00907DA4">
        <w:rPr>
          <w:rFonts w:ascii="GHEA Grapalat" w:hAnsi="GHEA Grapalat" w:cs="Sylfaen"/>
          <w:sz w:val="20"/>
          <w:szCs w:val="20"/>
        </w:rPr>
        <w:t>Բացիսույնկետովնախատեսվածհայտարարությունիցմասնակցությանիրավունքիգնահատմանհամարմասնակցից</w:t>
      </w:r>
      <w:r w:rsidRPr="00907DA4">
        <w:rPr>
          <w:rFonts w:ascii="GHEA Grapalat" w:hAnsi="GHEA Grapalat" w:cs="Sylfaen"/>
          <w:sz w:val="20"/>
          <w:szCs w:val="20"/>
          <w:lang w:val="es-ES"/>
        </w:rPr>
        <w:t xml:space="preserve">, </w:t>
      </w:r>
      <w:r w:rsidRPr="00907DA4">
        <w:rPr>
          <w:rFonts w:ascii="GHEA Grapalat" w:hAnsi="GHEA Grapalat" w:cs="Sylfaen"/>
          <w:sz w:val="20"/>
          <w:szCs w:val="20"/>
        </w:rPr>
        <w:t>այդթվումընտրվածմասնակցիցայլփաստաթղթերկամհիմնավորումներչենկարողպահանջվել</w:t>
      </w:r>
      <w:r w:rsidRPr="00907DA4">
        <w:rPr>
          <w:rFonts w:ascii="GHEA Grapalat" w:hAnsi="GHEA Grapalat" w:cs="Sylfaen"/>
          <w:sz w:val="20"/>
          <w:szCs w:val="20"/>
          <w:lang w:val="es-ES"/>
        </w:rPr>
        <w:t>:</w:t>
      </w:r>
      <w:r w:rsidRPr="00907DA4">
        <w:rPr>
          <w:rFonts w:ascii="GHEA Grapalat" w:hAnsi="GHEA Grapalat" w:cs="Tahoma"/>
          <w:sz w:val="20"/>
          <w:szCs w:val="20"/>
        </w:rPr>
        <w:t>Մասնակցիհայտարարությանիսկությունըգնահատողհանձնաժողովը</w:t>
      </w:r>
      <w:r w:rsidRPr="00907DA4">
        <w:rPr>
          <w:rFonts w:ascii="GHEA Grapalat" w:hAnsi="GHEA Grapalat" w:cs="Tahoma"/>
          <w:sz w:val="20"/>
          <w:szCs w:val="20"/>
          <w:lang w:val="es-ES"/>
        </w:rPr>
        <w:t xml:space="preserve"> (</w:t>
      </w:r>
      <w:r w:rsidRPr="00907DA4">
        <w:rPr>
          <w:rFonts w:ascii="GHEA Grapalat" w:hAnsi="GHEA Grapalat" w:cs="Tahoma"/>
          <w:sz w:val="20"/>
          <w:szCs w:val="20"/>
        </w:rPr>
        <w:t>այսուհետ</w:t>
      </w:r>
      <w:r w:rsidRPr="00907DA4">
        <w:rPr>
          <w:rFonts w:ascii="GHEA Grapalat" w:hAnsi="GHEA Grapalat" w:cs="Tahoma"/>
          <w:sz w:val="20"/>
          <w:szCs w:val="20"/>
          <w:lang w:val="es-ES"/>
        </w:rPr>
        <w:t xml:space="preserve">` </w:t>
      </w:r>
      <w:r w:rsidRPr="00907DA4">
        <w:rPr>
          <w:rFonts w:ascii="GHEA Grapalat" w:hAnsi="GHEA Grapalat" w:cs="Tahoma"/>
          <w:sz w:val="20"/>
          <w:szCs w:val="20"/>
        </w:rPr>
        <w:t>հանձնաժողով</w:t>
      </w:r>
      <w:r w:rsidRPr="00907DA4">
        <w:rPr>
          <w:rFonts w:ascii="GHEA Grapalat" w:hAnsi="GHEA Grapalat" w:cs="Tahoma"/>
          <w:sz w:val="20"/>
          <w:szCs w:val="20"/>
          <w:lang w:val="es-ES"/>
        </w:rPr>
        <w:t xml:space="preserve">) </w:t>
      </w:r>
      <w:r w:rsidRPr="00907DA4">
        <w:rPr>
          <w:rFonts w:ascii="GHEA Grapalat" w:hAnsi="GHEA Grapalat" w:cs="Tahoma"/>
          <w:sz w:val="20"/>
          <w:szCs w:val="20"/>
        </w:rPr>
        <w:t>գնահատումէսույնհրավերովսահմանվածպայմաններով</w:t>
      </w:r>
      <w:r w:rsidRPr="00907DA4">
        <w:rPr>
          <w:rFonts w:ascii="GHEA Grapalat" w:hAnsi="GHEA Grapalat" w:cs="Tahoma"/>
          <w:sz w:val="20"/>
          <w:szCs w:val="20"/>
          <w:lang w:val="es-ES"/>
        </w:rPr>
        <w:t>:</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cs="Tahoma"/>
          <w:sz w:val="20"/>
          <w:szCs w:val="20"/>
          <w:lang w:val="es-ES"/>
        </w:rPr>
        <w:t xml:space="preserve">2.3 </w:t>
      </w:r>
      <w:r w:rsidRPr="00907DA4">
        <w:rPr>
          <w:rFonts w:ascii="GHEA Grapalat" w:hAnsi="GHEA Grapalat" w:cs="Sylfaen"/>
          <w:sz w:val="20"/>
          <w:szCs w:val="20"/>
        </w:rPr>
        <w:t>Արգելվումէ</w:t>
      </w:r>
      <w:r w:rsidRPr="00907DA4">
        <w:rPr>
          <w:rFonts w:ascii="GHEA Grapalat" w:hAnsi="GHEA Grapalat"/>
          <w:sz w:val="20"/>
          <w:szCs w:val="20"/>
        </w:rPr>
        <w:t>սույնկետովսահմանվածփոխկապակցվածանձանցև</w:t>
      </w:r>
      <w:r w:rsidRPr="00907DA4">
        <w:rPr>
          <w:rFonts w:ascii="GHEA Grapalat" w:hAnsi="GHEA Grapalat"/>
          <w:sz w:val="20"/>
          <w:szCs w:val="20"/>
          <w:lang w:val="es-ES"/>
        </w:rPr>
        <w:t xml:space="preserve"> (</w:t>
      </w:r>
      <w:r w:rsidRPr="00907DA4">
        <w:rPr>
          <w:rFonts w:ascii="GHEA Grapalat" w:hAnsi="GHEA Grapalat"/>
          <w:sz w:val="20"/>
          <w:szCs w:val="20"/>
        </w:rPr>
        <w:t>կամ</w:t>
      </w:r>
      <w:r w:rsidRPr="00907DA4">
        <w:rPr>
          <w:rFonts w:ascii="GHEA Grapalat" w:hAnsi="GHEA Grapalat"/>
          <w:sz w:val="20"/>
          <w:szCs w:val="20"/>
          <w:lang w:val="es-ES"/>
        </w:rPr>
        <w:t xml:space="preserve">) </w:t>
      </w:r>
      <w:r w:rsidRPr="00907DA4">
        <w:rPr>
          <w:rFonts w:ascii="GHEA Grapalat" w:hAnsi="GHEA Grapalat" w:cs="Sylfaen"/>
          <w:sz w:val="20"/>
          <w:szCs w:val="20"/>
        </w:rPr>
        <w:t>միևնույնանձի</w:t>
      </w:r>
      <w:r w:rsidRPr="00907DA4">
        <w:rPr>
          <w:rFonts w:ascii="GHEA Grapalat" w:hAnsi="GHEA Grapalat"/>
          <w:sz w:val="20"/>
          <w:szCs w:val="20"/>
          <w:lang w:val="es-ES"/>
        </w:rPr>
        <w:t xml:space="preserve"> (</w:t>
      </w:r>
      <w:r w:rsidRPr="00907DA4">
        <w:rPr>
          <w:rFonts w:ascii="GHEA Grapalat" w:hAnsi="GHEA Grapalat" w:cs="Sylfaen"/>
          <w:sz w:val="20"/>
          <w:szCs w:val="20"/>
        </w:rPr>
        <w:t>անձանց</w:t>
      </w:r>
      <w:r w:rsidRPr="00907DA4">
        <w:rPr>
          <w:rFonts w:ascii="GHEA Grapalat" w:hAnsi="GHEA Grapalat"/>
          <w:sz w:val="20"/>
          <w:szCs w:val="20"/>
          <w:lang w:val="es-ES"/>
        </w:rPr>
        <w:t xml:space="preserve">) </w:t>
      </w:r>
      <w:r w:rsidRPr="00907DA4">
        <w:rPr>
          <w:rFonts w:ascii="GHEA Grapalat" w:hAnsi="GHEA Grapalat" w:cs="Sylfaen"/>
          <w:sz w:val="20"/>
          <w:szCs w:val="20"/>
        </w:rPr>
        <w:t>կողմիցհիմնադրվածկամավելիքանհիսունտոկոսմիևնույնանձի</w:t>
      </w:r>
      <w:r w:rsidRPr="00907DA4">
        <w:rPr>
          <w:rFonts w:ascii="GHEA Grapalat" w:hAnsi="GHEA Grapalat"/>
          <w:sz w:val="20"/>
          <w:szCs w:val="20"/>
          <w:lang w:val="es-ES"/>
        </w:rPr>
        <w:t xml:space="preserve"> (</w:t>
      </w:r>
      <w:r w:rsidRPr="00907DA4">
        <w:rPr>
          <w:rFonts w:ascii="GHEA Grapalat" w:hAnsi="GHEA Grapalat" w:cs="Sylfaen"/>
          <w:sz w:val="20"/>
          <w:szCs w:val="20"/>
        </w:rPr>
        <w:t>անձանց</w:t>
      </w:r>
      <w:r w:rsidRPr="00907DA4">
        <w:rPr>
          <w:rFonts w:ascii="GHEA Grapalat" w:hAnsi="GHEA Grapalat"/>
          <w:sz w:val="20"/>
          <w:szCs w:val="20"/>
          <w:lang w:val="es-ES"/>
        </w:rPr>
        <w:t xml:space="preserve">) </w:t>
      </w:r>
      <w:r w:rsidRPr="00907DA4">
        <w:rPr>
          <w:rFonts w:ascii="GHEA Grapalat" w:hAnsi="GHEA Grapalat" w:cs="Sylfaen"/>
          <w:sz w:val="20"/>
          <w:szCs w:val="20"/>
        </w:rPr>
        <w:t>պատկանողբաժնեմաս</w:t>
      </w:r>
      <w:r w:rsidRPr="00907DA4">
        <w:rPr>
          <w:rFonts w:ascii="GHEA Grapalat" w:hAnsi="GHEA Grapalat"/>
          <w:sz w:val="20"/>
          <w:szCs w:val="20"/>
          <w:lang w:val="es-ES"/>
        </w:rPr>
        <w:t xml:space="preserve"> (</w:t>
      </w:r>
      <w:r w:rsidRPr="00907DA4">
        <w:rPr>
          <w:rFonts w:ascii="GHEA Grapalat" w:hAnsi="GHEA Grapalat"/>
          <w:sz w:val="20"/>
          <w:szCs w:val="20"/>
        </w:rPr>
        <w:t>փայաբաժին</w:t>
      </w:r>
      <w:r w:rsidRPr="00907DA4">
        <w:rPr>
          <w:rFonts w:ascii="GHEA Grapalat" w:hAnsi="GHEA Grapalat"/>
          <w:sz w:val="20"/>
          <w:szCs w:val="20"/>
          <w:lang w:val="es-ES"/>
        </w:rPr>
        <w:t xml:space="preserve">) </w:t>
      </w:r>
      <w:r w:rsidRPr="00907DA4">
        <w:rPr>
          <w:rFonts w:ascii="GHEA Grapalat" w:hAnsi="GHEA Grapalat" w:cs="Sylfaen"/>
          <w:sz w:val="20"/>
          <w:szCs w:val="20"/>
        </w:rPr>
        <w:t>ունեցողկազմակերպություններիմիաժամանակյամասնակցությունը</w:t>
      </w:r>
      <w:r w:rsidRPr="00907DA4">
        <w:rPr>
          <w:rFonts w:ascii="GHEA Grapalat" w:hAnsi="GHEA Grapalat"/>
          <w:sz w:val="20"/>
          <w:szCs w:val="20"/>
        </w:rPr>
        <w:t>սույնընթացակարգին</w:t>
      </w:r>
      <w:r w:rsidRPr="00907DA4">
        <w:rPr>
          <w:rFonts w:ascii="GHEA Grapalat" w:hAnsi="GHEA Grapalat" w:cs="Sylfaen"/>
          <w:sz w:val="20"/>
          <w:szCs w:val="20"/>
          <w:lang w:val="es-ES"/>
        </w:rPr>
        <w:t>(</w:t>
      </w:r>
      <w:r w:rsidRPr="00907DA4">
        <w:rPr>
          <w:rFonts w:ascii="GHEA Grapalat" w:hAnsi="GHEA Grapalat" w:cs="Sylfaen"/>
          <w:sz w:val="20"/>
          <w:szCs w:val="20"/>
        </w:rPr>
        <w:t>միևնույնչափաբաժնին</w:t>
      </w:r>
      <w:r w:rsidRPr="00907DA4">
        <w:rPr>
          <w:rFonts w:ascii="GHEA Grapalat" w:hAnsi="GHEA Grapalat" w:cs="Sylfaen"/>
          <w:sz w:val="20"/>
          <w:szCs w:val="20"/>
          <w:lang w:val="es-ES"/>
        </w:rPr>
        <w:t xml:space="preserve">), </w:t>
      </w:r>
      <w:r w:rsidRPr="00907DA4">
        <w:rPr>
          <w:rFonts w:ascii="GHEA Grapalat" w:hAnsi="GHEA Grapalat" w:cs="Sylfaen"/>
          <w:sz w:val="20"/>
          <w:szCs w:val="20"/>
        </w:rPr>
        <w:t>բացառությամբպետությանկամհամայնքներիկողմիցհիմնադրվածկազմակերպություններիև</w:t>
      </w:r>
      <w:r w:rsidRPr="00907DA4">
        <w:rPr>
          <w:rFonts w:ascii="GHEA Grapalat" w:hAnsi="GHEA Grapalat" w:cs="Sylfaen"/>
          <w:sz w:val="20"/>
          <w:szCs w:val="20"/>
          <w:lang w:val="es-ES"/>
        </w:rPr>
        <w:t xml:space="preserve"> (</w:t>
      </w:r>
      <w:r w:rsidRPr="00907DA4">
        <w:rPr>
          <w:rFonts w:ascii="GHEA Grapalat" w:hAnsi="GHEA Grapalat" w:cs="Sylfaen"/>
          <w:sz w:val="20"/>
          <w:szCs w:val="20"/>
        </w:rPr>
        <w:t>կամ</w:t>
      </w:r>
      <w:r w:rsidRPr="00907DA4">
        <w:rPr>
          <w:rFonts w:ascii="GHEA Grapalat" w:hAnsi="GHEA Grapalat" w:cs="Sylfaen"/>
          <w:sz w:val="20"/>
          <w:szCs w:val="20"/>
          <w:lang w:val="es-ES"/>
        </w:rPr>
        <w:t xml:space="preserve">) </w:t>
      </w:r>
      <w:r w:rsidRPr="00907DA4">
        <w:rPr>
          <w:rFonts w:ascii="GHEA Grapalat" w:hAnsi="GHEA Grapalat" w:cs="Sylfaen"/>
          <w:sz w:val="20"/>
          <w:szCs w:val="20"/>
        </w:rPr>
        <w:t>համատեղ</w:t>
      </w:r>
      <w:r w:rsidRPr="00907DA4">
        <w:rPr>
          <w:rFonts w:ascii="GHEA Grapalat" w:hAnsi="GHEA Grapalat" w:cs="Times Armenian"/>
          <w:sz w:val="20"/>
          <w:szCs w:val="20"/>
        </w:rPr>
        <w:t>գ</w:t>
      </w:r>
      <w:r w:rsidRPr="00907DA4">
        <w:rPr>
          <w:rFonts w:ascii="GHEA Grapalat" w:hAnsi="GHEA Grapalat" w:cs="Sylfaen"/>
          <w:sz w:val="20"/>
          <w:szCs w:val="20"/>
        </w:rPr>
        <w:t>ործունեությանկար</w:t>
      </w:r>
      <w:r w:rsidRPr="00907DA4">
        <w:rPr>
          <w:rFonts w:ascii="GHEA Grapalat" w:hAnsi="GHEA Grapalat" w:cs="Times Armenian"/>
          <w:sz w:val="20"/>
          <w:szCs w:val="20"/>
        </w:rPr>
        <w:t>գ</w:t>
      </w:r>
      <w:r w:rsidRPr="00907DA4">
        <w:rPr>
          <w:rFonts w:ascii="GHEA Grapalat" w:hAnsi="GHEA Grapalat" w:cs="Sylfaen"/>
          <w:sz w:val="20"/>
          <w:szCs w:val="20"/>
        </w:rPr>
        <w:t>ով</w:t>
      </w:r>
      <w:r w:rsidRPr="00907DA4">
        <w:rPr>
          <w:rFonts w:ascii="GHEA Grapalat" w:hAnsi="GHEA Grapalat" w:cs="Times Armenian"/>
          <w:sz w:val="20"/>
          <w:szCs w:val="20"/>
          <w:lang w:val="af-ZA"/>
        </w:rPr>
        <w:t>(</w:t>
      </w:r>
      <w:r w:rsidRPr="00907DA4">
        <w:rPr>
          <w:rFonts w:ascii="GHEA Grapalat" w:hAnsi="GHEA Grapalat" w:cs="Sylfaen"/>
          <w:sz w:val="20"/>
          <w:szCs w:val="20"/>
        </w:rPr>
        <w:t>կոնսորցիումով</w:t>
      </w:r>
      <w:r w:rsidRPr="00907DA4">
        <w:rPr>
          <w:rFonts w:ascii="GHEA Grapalat" w:hAnsi="GHEA Grapalat" w:cs="Times Armenian"/>
          <w:sz w:val="20"/>
          <w:szCs w:val="20"/>
          <w:lang w:val="af-ZA"/>
        </w:rPr>
        <w:t xml:space="preserve">) </w:t>
      </w:r>
      <w:r w:rsidRPr="00907DA4">
        <w:rPr>
          <w:rFonts w:ascii="GHEA Grapalat" w:hAnsi="GHEA Grapalat" w:cs="Times Armenian"/>
          <w:sz w:val="20"/>
          <w:szCs w:val="20"/>
        </w:rPr>
        <w:t>գ</w:t>
      </w:r>
      <w:r w:rsidRPr="00907DA4">
        <w:rPr>
          <w:rFonts w:ascii="GHEA Grapalat" w:hAnsi="GHEA Grapalat" w:cs="Sylfaen"/>
          <w:sz w:val="20"/>
          <w:szCs w:val="20"/>
        </w:rPr>
        <w:t>նումների</w:t>
      </w:r>
      <w:r w:rsidRPr="00907DA4">
        <w:rPr>
          <w:rFonts w:ascii="GHEA Grapalat" w:hAnsi="GHEA Grapalat" w:cs="Times Armenian"/>
          <w:sz w:val="20"/>
          <w:szCs w:val="20"/>
        </w:rPr>
        <w:t>գ</w:t>
      </w:r>
      <w:r w:rsidRPr="00907DA4">
        <w:rPr>
          <w:rFonts w:ascii="GHEA Grapalat" w:hAnsi="GHEA Grapalat" w:cs="Sylfaen"/>
          <w:sz w:val="20"/>
          <w:szCs w:val="20"/>
        </w:rPr>
        <w:t>ործընթացինմասնակցությանդեպքերի</w:t>
      </w:r>
      <w:r w:rsidRPr="00907DA4">
        <w:rPr>
          <w:rFonts w:ascii="GHEA Grapalat" w:hAnsi="GHEA Grapalat" w:cs="Sylfaen"/>
          <w:sz w:val="20"/>
          <w:szCs w:val="20"/>
          <w:lang w:val="es-ES"/>
        </w:rPr>
        <w:t>:</w:t>
      </w:r>
    </w:p>
    <w:p w:rsidR="00EF45FA" w:rsidRPr="00907DA4" w:rsidRDefault="00EF45FA" w:rsidP="00313359">
      <w:pPr>
        <w:pStyle w:val="NormalWeb"/>
        <w:spacing w:before="0" w:beforeAutospacing="0" w:after="0" w:afterAutospacing="0"/>
        <w:ind w:firstLine="708"/>
        <w:jc w:val="both"/>
        <w:rPr>
          <w:rFonts w:ascii="GHEA Grapalat" w:hAnsi="GHEA Grapalat"/>
          <w:sz w:val="20"/>
          <w:szCs w:val="20"/>
          <w:lang w:val="hy-AM"/>
        </w:rPr>
      </w:pPr>
      <w:r w:rsidRPr="00907DA4">
        <w:rPr>
          <w:rFonts w:ascii="GHEA Grapalat" w:hAnsi="GHEA Grapalat"/>
          <w:sz w:val="20"/>
          <w:szCs w:val="20"/>
        </w:rPr>
        <w:t>Կարգի</w:t>
      </w:r>
      <w:r w:rsidRPr="00907DA4">
        <w:rPr>
          <w:rFonts w:ascii="GHEA Grapalat" w:hAnsi="GHEA Grapalat"/>
          <w:sz w:val="20"/>
          <w:szCs w:val="20"/>
          <w:lang w:val="es-ES"/>
        </w:rPr>
        <w:t xml:space="preserve"> 119-</w:t>
      </w:r>
      <w:r w:rsidRPr="00907DA4">
        <w:rPr>
          <w:rFonts w:ascii="GHEA Grapalat" w:hAnsi="GHEA Grapalat"/>
          <w:sz w:val="20"/>
          <w:szCs w:val="20"/>
        </w:rPr>
        <w:t>րդկետի</w:t>
      </w:r>
      <w:r w:rsidRPr="00907DA4">
        <w:rPr>
          <w:rFonts w:ascii="GHEA Grapalat" w:hAnsi="GHEA Grapalat"/>
          <w:sz w:val="20"/>
          <w:szCs w:val="20"/>
          <w:lang w:val="hy-AM"/>
        </w:rPr>
        <w:t>իմաստով`</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sz w:val="20"/>
          <w:szCs w:val="20"/>
          <w:lang w:val="hy-AM"/>
        </w:rPr>
        <w:t>1</w:t>
      </w:r>
      <w:r w:rsidRPr="00907DA4">
        <w:rPr>
          <w:rFonts w:ascii="GHEA Grapalat" w:hAnsi="GHEA Grapalat"/>
          <w:color w:val="000000"/>
          <w:sz w:val="20"/>
          <w:szCs w:val="20"/>
          <w:lang w:val="hy-AM"/>
        </w:rPr>
        <w:t xml:space="preserve">) </w:t>
      </w:r>
      <w:r w:rsidRPr="00907DA4">
        <w:rPr>
          <w:rFonts w:ascii="GHEA Grapalat" w:hAnsi="GHEA Grapalat"/>
          <w:sz w:val="20"/>
          <w:szCs w:val="20"/>
          <w:lang w:val="hy-AM"/>
        </w:rPr>
        <w:t xml:space="preserve">ֆիզիկական </w:t>
      </w:r>
      <w:r w:rsidRPr="00907DA4">
        <w:rPr>
          <w:rFonts w:ascii="GHEA Grapalat" w:hAnsi="GHEA Grapalat" w:cs="GHEA Grapalat"/>
          <w:color w:val="000000"/>
          <w:sz w:val="20"/>
          <w:szCs w:val="20"/>
          <w:lang w:val="hy-AM"/>
        </w:rPr>
        <w:t xml:space="preserve">անձինք համարվում են փոխկապակցված, </w:t>
      </w:r>
      <w:r w:rsidRPr="00907DA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ա. տվյալ իրավաբանական անձի բաժնետոմսերի տաս տոկոսից ավելին տնօրինող մասնակից.</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sz w:val="20"/>
          <w:szCs w:val="20"/>
          <w:lang w:val="hy-AM"/>
        </w:rPr>
        <w:t xml:space="preserve">3) ֆիզիկական անձի կարգավիճակ չունեցող մասնակիցները </w:t>
      </w:r>
      <w:r w:rsidRPr="00907DA4">
        <w:rPr>
          <w:rFonts w:ascii="GHEA Grapalat" w:hAnsi="GHEA Grapalat"/>
          <w:color w:val="000000"/>
          <w:sz w:val="20"/>
          <w:szCs w:val="20"/>
          <w:lang w:val="hy-AM"/>
        </w:rPr>
        <w:t xml:space="preserve">համարվում են փոխկապակցված, եթե` </w:t>
      </w:r>
    </w:p>
    <w:p w:rsidR="00EF45FA" w:rsidRPr="00907DA4" w:rsidRDefault="00EF45FA" w:rsidP="00313359">
      <w:pPr>
        <w:pStyle w:val="NormalWeb"/>
        <w:spacing w:before="0" w:beforeAutospacing="0" w:after="0" w:afterAutospacing="0"/>
        <w:ind w:firstLine="269"/>
        <w:jc w:val="both"/>
        <w:rPr>
          <w:rFonts w:ascii="GHEA Grapalat" w:hAnsi="GHEA Grapalat"/>
          <w:color w:val="000000"/>
          <w:sz w:val="20"/>
          <w:szCs w:val="20"/>
          <w:lang w:val="hy-AM"/>
        </w:rPr>
      </w:pPr>
      <w:r w:rsidRPr="00907DA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EF45FA" w:rsidRPr="00907DA4" w:rsidRDefault="00EF45FA" w:rsidP="00313359">
      <w:pPr>
        <w:pStyle w:val="NormalWeb"/>
        <w:spacing w:before="0" w:beforeAutospacing="0" w:after="0" w:afterAutospacing="0"/>
        <w:ind w:firstLine="269"/>
        <w:jc w:val="both"/>
        <w:rPr>
          <w:rFonts w:ascii="GHEA Grapalat" w:hAnsi="GHEA Grapalat"/>
          <w:color w:val="000000"/>
          <w:sz w:val="20"/>
          <w:szCs w:val="20"/>
          <w:lang w:val="hy-AM"/>
        </w:rPr>
      </w:pPr>
      <w:r w:rsidRPr="00907DA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EF45FA" w:rsidRPr="00907DA4" w:rsidRDefault="00EF45FA" w:rsidP="00313359">
      <w:pPr>
        <w:pStyle w:val="NormalWeb"/>
        <w:spacing w:before="0" w:beforeAutospacing="0" w:after="0" w:afterAutospacing="0"/>
        <w:ind w:firstLine="708"/>
        <w:jc w:val="both"/>
        <w:rPr>
          <w:rFonts w:ascii="GHEA Grapalat" w:hAnsi="GHEA Grapalat"/>
          <w:sz w:val="20"/>
          <w:szCs w:val="20"/>
          <w:lang w:val="hy-AM"/>
        </w:rPr>
      </w:pPr>
      <w:r w:rsidRPr="00907DA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EF45FA" w:rsidRPr="00907DA4" w:rsidRDefault="00EF45FA" w:rsidP="00313359">
      <w:pPr>
        <w:pStyle w:val="NormalWeb"/>
        <w:spacing w:before="0" w:beforeAutospacing="0" w:after="0" w:afterAutospacing="0"/>
        <w:ind w:firstLine="708"/>
        <w:jc w:val="both"/>
        <w:rPr>
          <w:rFonts w:ascii="GHEA Grapalat" w:hAnsi="GHEA Grapalat"/>
          <w:color w:val="000000"/>
          <w:sz w:val="20"/>
          <w:szCs w:val="20"/>
          <w:lang w:val="hy-AM"/>
        </w:rPr>
      </w:pPr>
      <w:r w:rsidRPr="00907DA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EF45FA" w:rsidRPr="00907DA4" w:rsidRDefault="00EF45FA" w:rsidP="00313359">
      <w:pPr>
        <w:spacing w:after="0" w:line="240" w:lineRule="auto"/>
        <w:ind w:firstLine="284"/>
        <w:jc w:val="both"/>
        <w:rPr>
          <w:rFonts w:ascii="GHEA Grapalat" w:hAnsi="GHEA Grapalat"/>
          <w:color w:val="000000"/>
          <w:sz w:val="20"/>
          <w:szCs w:val="20"/>
          <w:lang w:val="hy-AM"/>
        </w:rPr>
      </w:pPr>
      <w:r w:rsidRPr="00907DA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Armenian"/>
          <w:sz w:val="20"/>
          <w:szCs w:val="20"/>
          <w:lang w:val="hy-AM"/>
        </w:rPr>
        <w:t xml:space="preserve">2.4 </w:t>
      </w:r>
      <w:r w:rsidRPr="00907DA4">
        <w:rPr>
          <w:rFonts w:ascii="GHEA Grapalat" w:hAnsi="GHEA Grapalat" w:cs="Sylfaen"/>
          <w:sz w:val="20"/>
          <w:szCs w:val="20"/>
          <w:lang w:val="hy-AM"/>
        </w:rPr>
        <w:t>Մասնակիցը</w:t>
      </w:r>
      <w:r w:rsidRPr="00907DA4">
        <w:rPr>
          <w:rFonts w:ascii="GHEA Grapalat" w:hAnsi="GHEA Grapalat" w:cs="Arial"/>
          <w:sz w:val="20"/>
          <w:szCs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EF45FA" w:rsidRPr="00907DA4" w:rsidRDefault="00EF45FA" w:rsidP="00313359">
      <w:pPr>
        <w:pStyle w:val="norm"/>
        <w:spacing w:line="240" w:lineRule="auto"/>
        <w:ind w:firstLine="540"/>
        <w:rPr>
          <w:rFonts w:ascii="GHEA Grapalat" w:hAnsi="GHEA Grapalat" w:cs="Sylfaen"/>
          <w:sz w:val="20"/>
          <w:lang w:val="af-ZA" w:eastAsia="en-US"/>
        </w:rPr>
      </w:pPr>
      <w:r w:rsidRPr="00907DA4">
        <w:rPr>
          <w:rFonts w:ascii="GHEA Grapalat" w:hAnsi="GHEA Grapalat" w:cs="Sylfaen"/>
          <w:sz w:val="20"/>
          <w:lang w:val="hy-AM" w:eastAsia="en-US"/>
        </w:rPr>
        <w:t>2.5 Սույն ընթացակարգի շրջանակում կնքվելիք պայմանագիրըկարող</w:t>
      </w:r>
      <w:r w:rsidRPr="00907DA4">
        <w:rPr>
          <w:rFonts w:ascii="GHEA Grapalat" w:hAnsi="GHEA Grapalat" w:cs="Sylfaen"/>
          <w:sz w:val="20"/>
          <w:lang w:val="af-ZA" w:eastAsia="en-US"/>
        </w:rPr>
        <w:t xml:space="preserve"> է </w:t>
      </w:r>
      <w:r w:rsidRPr="00907DA4">
        <w:rPr>
          <w:rFonts w:ascii="GHEA Grapalat" w:hAnsi="GHEA Grapalat" w:cs="Sylfaen"/>
          <w:sz w:val="20"/>
          <w:lang w:val="hy-AM" w:eastAsia="en-US"/>
        </w:rPr>
        <w:t>իրականացվել</w:t>
      </w:r>
      <w:r w:rsidRPr="00907DA4">
        <w:rPr>
          <w:rFonts w:ascii="GHEA Grapalat" w:hAnsi="GHEA Grapalat" w:cs="Sylfaen"/>
          <w:sz w:val="20"/>
          <w:lang w:val="af-ZA" w:eastAsia="en-US"/>
        </w:rPr>
        <w:t xml:space="preserve"> ենթակապալի </w:t>
      </w:r>
      <w:r w:rsidRPr="00907DA4">
        <w:rPr>
          <w:rFonts w:ascii="GHEA Grapalat" w:hAnsi="GHEA Grapalat" w:cs="Sylfaen"/>
          <w:sz w:val="20"/>
          <w:lang w:val="hy-AM" w:eastAsia="en-US"/>
        </w:rPr>
        <w:t>պայմանագիրկնքելումիջոցով։</w:t>
      </w:r>
      <w:r w:rsidRPr="00907DA4">
        <w:rPr>
          <w:rFonts w:ascii="GHEA Grapalat" w:hAnsi="GHEA Grapalat" w:cs="Sylfaen"/>
          <w:sz w:val="20"/>
          <w:lang w:val="af-ZA" w:eastAsia="en-US"/>
        </w:rPr>
        <w:t xml:space="preserve"> Ենթակապալի </w:t>
      </w:r>
      <w:r w:rsidRPr="00907DA4">
        <w:rPr>
          <w:rFonts w:ascii="GHEA Grapalat" w:hAnsi="GHEA Grapalat" w:cs="Sylfaen"/>
          <w:sz w:val="20"/>
          <w:lang w:eastAsia="en-US"/>
        </w:rPr>
        <w:t>պայմանագրիկողմչիկարողհանդիսանալսույնընթացակարգին</w:t>
      </w:r>
      <w:r w:rsidRPr="00907DA4">
        <w:rPr>
          <w:rFonts w:ascii="GHEA Grapalat" w:hAnsi="GHEA Grapalat" w:cs="Sylfaen"/>
          <w:sz w:val="20"/>
          <w:lang w:val="af-ZA"/>
        </w:rPr>
        <w:t>(</w:t>
      </w:r>
      <w:r w:rsidRPr="00907DA4">
        <w:rPr>
          <w:rFonts w:ascii="GHEA Grapalat" w:hAnsi="GHEA Grapalat" w:cs="Sylfaen"/>
          <w:sz w:val="20"/>
        </w:rPr>
        <w:t>միևնույնչափաբաժնին</w:t>
      </w:r>
      <w:r w:rsidRPr="00907DA4">
        <w:rPr>
          <w:rFonts w:ascii="GHEA Grapalat" w:hAnsi="GHEA Grapalat" w:cs="Sylfaen"/>
          <w:sz w:val="20"/>
          <w:lang w:val="af-ZA"/>
        </w:rPr>
        <w:t xml:space="preserve">) </w:t>
      </w:r>
      <w:r w:rsidRPr="00907DA4">
        <w:rPr>
          <w:rFonts w:ascii="GHEA Grapalat" w:hAnsi="GHEA Grapalat" w:cs="Sylfaen"/>
          <w:sz w:val="20"/>
          <w:lang w:eastAsia="en-US"/>
        </w:rPr>
        <w:t>մասնակցելունպատակովհայտներկայացրածմասնակիցը</w:t>
      </w:r>
      <w:r w:rsidRPr="00907DA4">
        <w:rPr>
          <w:rFonts w:ascii="GHEA Grapalat" w:hAnsi="GHEA Grapalat" w:cs="Sylfaen"/>
          <w:sz w:val="20"/>
          <w:lang w:val="af-ZA" w:eastAsia="en-US"/>
        </w:rPr>
        <w:t xml:space="preserve">: </w:t>
      </w:r>
    </w:p>
    <w:p w:rsidR="00EF45FA" w:rsidRPr="00907DA4" w:rsidRDefault="00EF45FA" w:rsidP="00313359">
      <w:pPr>
        <w:pStyle w:val="BodyTextIndent2"/>
        <w:spacing w:line="240" w:lineRule="auto"/>
        <w:rPr>
          <w:rFonts w:ascii="GHEA Grapalat" w:hAnsi="GHEA Grapalat" w:cs="Sylfaen"/>
        </w:rPr>
      </w:pPr>
      <w:r w:rsidRPr="00907DA4">
        <w:rPr>
          <w:rFonts w:ascii="GHEA Grapalat" w:hAnsi="GHEA Grapalat" w:cs="Sylfaen"/>
        </w:rPr>
        <w:t xml:space="preserve"> 2</w:t>
      </w:r>
      <w:r w:rsidRPr="00907DA4">
        <w:rPr>
          <w:rFonts w:ascii="GHEA Grapalat" w:hAnsi="GHEA Grapalat" w:cs="Sylfaen"/>
          <w:lang w:val="hy-AM"/>
        </w:rPr>
        <w:t>.</w:t>
      </w:r>
      <w:r w:rsidRPr="00907DA4">
        <w:rPr>
          <w:rFonts w:ascii="GHEA Grapalat" w:hAnsi="GHEA Grapalat" w:cs="Sylfaen"/>
        </w:rPr>
        <w:t xml:space="preserve">6 </w:t>
      </w:r>
      <w:r w:rsidRPr="00907DA4">
        <w:rPr>
          <w:rFonts w:ascii="GHEA Grapalat" w:hAnsi="GHEA Grapalat" w:cs="Sylfaen"/>
          <w:lang w:val="ru-RU"/>
        </w:rPr>
        <w:t>Մասնակիցներըկարողենսույնընթացակարգինմասնակցելհամատեղգործունեությանկարգով</w:t>
      </w:r>
      <w:r w:rsidRPr="00907DA4">
        <w:rPr>
          <w:rFonts w:ascii="GHEA Grapalat" w:hAnsi="GHEA Grapalat" w:cs="Sylfaen"/>
        </w:rPr>
        <w:t xml:space="preserve"> (</w:t>
      </w:r>
      <w:r w:rsidRPr="00907DA4">
        <w:rPr>
          <w:rFonts w:ascii="GHEA Grapalat" w:hAnsi="GHEA Grapalat" w:cs="Sylfaen"/>
          <w:lang w:val="ru-RU"/>
        </w:rPr>
        <w:t>կոնսորցիումով</w:t>
      </w:r>
      <w:r w:rsidRPr="00907DA4">
        <w:rPr>
          <w:rFonts w:ascii="GHEA Grapalat" w:hAnsi="GHEA Grapalat" w:cs="Sylfaen"/>
        </w:rPr>
        <w:t>)</w:t>
      </w:r>
      <w:r w:rsidRPr="00907DA4">
        <w:rPr>
          <w:rFonts w:ascii="GHEA Grapalat" w:hAnsi="GHEA Grapalat" w:cs="Sylfaen"/>
          <w:lang w:val="ru-RU"/>
        </w:rPr>
        <w:t>։Նմանդեպքում</w:t>
      </w:r>
      <w:r w:rsidRPr="00907DA4">
        <w:rPr>
          <w:rFonts w:ascii="GHEA Grapalat" w:hAnsi="GHEA Grapalat" w:cs="Sylfaen"/>
        </w:rPr>
        <w:t>`</w:t>
      </w:r>
    </w:p>
    <w:p w:rsidR="00EF45FA" w:rsidRPr="00907DA4" w:rsidRDefault="00EF45FA" w:rsidP="00313359">
      <w:pPr>
        <w:pStyle w:val="BodyTextIndent2"/>
        <w:spacing w:line="240" w:lineRule="auto"/>
        <w:rPr>
          <w:rFonts w:ascii="GHEA Grapalat" w:hAnsi="GHEA Grapalat" w:cs="Sylfaen"/>
        </w:rPr>
      </w:pPr>
      <w:r w:rsidRPr="00907DA4">
        <w:rPr>
          <w:rFonts w:ascii="GHEA Grapalat" w:hAnsi="GHEA Grapalat" w:cs="Sylfaen"/>
        </w:rPr>
        <w:t xml:space="preserve">1) </w:t>
      </w:r>
      <w:r w:rsidRPr="00907DA4">
        <w:rPr>
          <w:rFonts w:ascii="GHEA Grapalat" w:hAnsi="GHEA Grapalat" w:cs="Sylfaen"/>
          <w:lang w:val="ru-RU"/>
        </w:rPr>
        <w:t>համատեղգործունեությանպայմանագրիկողմերիցորևէմեկըչիկարողնույնընթացակարգին</w:t>
      </w:r>
      <w:r w:rsidRPr="00907DA4">
        <w:rPr>
          <w:rFonts w:ascii="GHEA Grapalat" w:hAnsi="GHEA Grapalat" w:cs="Sylfaen"/>
        </w:rPr>
        <w:t xml:space="preserve"> (</w:t>
      </w:r>
      <w:r w:rsidRPr="00907DA4">
        <w:rPr>
          <w:rFonts w:ascii="GHEA Grapalat" w:hAnsi="GHEA Grapalat" w:cs="Sylfaen"/>
          <w:lang w:val="en-US"/>
        </w:rPr>
        <w:t>միևնույնչափաբաժնին</w:t>
      </w:r>
      <w:r w:rsidRPr="00907DA4">
        <w:rPr>
          <w:rFonts w:ascii="GHEA Grapalat" w:hAnsi="GHEA Grapalat" w:cs="Sylfaen"/>
        </w:rPr>
        <w:t xml:space="preserve">) </w:t>
      </w:r>
      <w:r w:rsidRPr="00907DA4">
        <w:rPr>
          <w:rFonts w:ascii="GHEA Grapalat" w:hAnsi="GHEA Grapalat" w:cs="Sylfaen"/>
          <w:lang w:val="ru-RU"/>
        </w:rPr>
        <w:t>ներկայացնելառանձինհայտ</w:t>
      </w:r>
      <w:r w:rsidRPr="00907DA4">
        <w:rPr>
          <w:rFonts w:ascii="GHEA Grapalat" w:hAnsi="GHEA Grapalat" w:cs="Sylfaen"/>
        </w:rPr>
        <w:t xml:space="preserve">: </w:t>
      </w:r>
      <w:r w:rsidRPr="00907DA4">
        <w:rPr>
          <w:rFonts w:ascii="GHEA Grapalat" w:hAnsi="GHEA Grapalat" w:cs="Sylfaen"/>
          <w:lang w:val="ru-RU"/>
        </w:rPr>
        <w:t>Սույնպարբերությանպահանջիչպահպանմանդեպքում</w:t>
      </w:r>
      <w:r w:rsidRPr="00907DA4">
        <w:rPr>
          <w:rFonts w:ascii="GHEA Grapalat" w:hAnsi="GHEA Grapalat" w:cs="Sylfaen"/>
        </w:rPr>
        <w:t xml:space="preserve">` </w:t>
      </w:r>
      <w:r w:rsidRPr="00907DA4">
        <w:rPr>
          <w:rFonts w:ascii="GHEA Grapalat" w:hAnsi="GHEA Grapalat" w:cs="Sylfaen"/>
          <w:lang w:val="ru-RU"/>
        </w:rPr>
        <w:lastRenderedPageBreak/>
        <w:t>հայտերիբացմաննիստումմերժվումենինչպեսհամատեղգործունեությանկարգով</w:t>
      </w:r>
      <w:r w:rsidRPr="00907DA4">
        <w:rPr>
          <w:rFonts w:ascii="GHEA Grapalat" w:hAnsi="GHEA Grapalat" w:cs="Sylfaen"/>
        </w:rPr>
        <w:t xml:space="preserve">, </w:t>
      </w:r>
      <w:r w:rsidRPr="00907DA4">
        <w:rPr>
          <w:rFonts w:ascii="GHEA Grapalat" w:hAnsi="GHEA Grapalat" w:cs="Sylfaen"/>
          <w:lang w:val="ru-RU"/>
        </w:rPr>
        <w:t>այնպեսէլառանձիններկայացվածհայտերը</w:t>
      </w:r>
      <w:r w:rsidRPr="00907DA4">
        <w:rPr>
          <w:rFonts w:ascii="GHEA Grapalat" w:hAnsi="GHEA Grapalat" w:cs="Sylfaen"/>
        </w:rPr>
        <w:t>.</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rPr>
        <w:t>2) Մ</w:t>
      </w:r>
      <w:r w:rsidRPr="00907DA4">
        <w:rPr>
          <w:rFonts w:ascii="GHEA Grapalat" w:hAnsi="GHEA Grapalat" w:cs="Sylfaen"/>
          <w:lang w:val="ru-RU"/>
        </w:rPr>
        <w:t>ասնակիցներըկրումենհամատեղևհամապարտպատասխանատվություն</w:t>
      </w:r>
      <w:r w:rsidRPr="00907DA4">
        <w:rPr>
          <w:rFonts w:ascii="GHEA Grapalat" w:hAnsi="GHEA Grapalat" w:cs="Sylfaen"/>
        </w:rPr>
        <w:t>:Ընդ որում,</w:t>
      </w:r>
      <w:r w:rsidRPr="00907DA4">
        <w:rPr>
          <w:rFonts w:ascii="GHEA Grapalat" w:hAnsi="GHEA Grapalat" w:cs="Sylfaen"/>
          <w:lang w:val="ru-RU"/>
        </w:rPr>
        <w:t>կոնսորցիումիանդամիկոնսորցիումիցդուրսգալուդեպքումկոնսորցիումիհետ</w:t>
      </w:r>
      <w:r w:rsidRPr="00907DA4">
        <w:rPr>
          <w:rFonts w:ascii="GHEA Grapalat" w:hAnsi="GHEA Grapalat" w:cs="Sylfaen"/>
          <w:lang w:val="en-US"/>
        </w:rPr>
        <w:t>պ</w:t>
      </w:r>
      <w:r w:rsidRPr="00907DA4">
        <w:rPr>
          <w:rFonts w:ascii="GHEA Grapalat" w:hAnsi="GHEA Grapalat" w:cs="Sylfaen"/>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Pr="00907DA4">
        <w:rPr>
          <w:rFonts w:ascii="GHEA Grapalat" w:hAnsi="GHEA Grapalat" w:cs="Sylfaen"/>
          <w:lang w:val="hy-AM"/>
        </w:rPr>
        <w:t>:</w:t>
      </w:r>
    </w:p>
    <w:p w:rsidR="007A2FB4" w:rsidRPr="00907DA4" w:rsidRDefault="007A2FB4" w:rsidP="00313359">
      <w:pPr>
        <w:pStyle w:val="BodyTextIndent2"/>
        <w:spacing w:line="240" w:lineRule="auto"/>
        <w:ind w:firstLine="567"/>
        <w:rPr>
          <w:rFonts w:ascii="GHEA Grapalat" w:hAnsi="GHEA Grapalat" w:cs="Sylfaen"/>
          <w:lang w:val="hy-AM"/>
        </w:rPr>
      </w:pPr>
    </w:p>
    <w:p w:rsidR="00EF45FA" w:rsidRPr="00907DA4" w:rsidRDefault="00EF45FA" w:rsidP="00313359">
      <w:pPr>
        <w:spacing w:after="0" w:line="240" w:lineRule="auto"/>
        <w:jc w:val="center"/>
        <w:rPr>
          <w:rFonts w:ascii="GHEA Grapalat" w:hAnsi="GHEA Grapalat" w:cs="Arial"/>
          <w:b/>
          <w:sz w:val="20"/>
          <w:szCs w:val="20"/>
          <w:lang w:val="af-ZA"/>
        </w:rPr>
      </w:pPr>
      <w:r w:rsidRPr="00907DA4">
        <w:rPr>
          <w:rFonts w:ascii="GHEA Grapalat" w:hAnsi="GHEA Grapalat"/>
          <w:b/>
          <w:sz w:val="20"/>
          <w:szCs w:val="20"/>
          <w:lang w:val="af-ZA"/>
        </w:rPr>
        <w:t xml:space="preserve">3.  </w:t>
      </w:r>
      <w:r w:rsidRPr="000A381F">
        <w:rPr>
          <w:rFonts w:ascii="GHEA Grapalat" w:hAnsi="GHEA Grapalat" w:cs="Sylfaen"/>
          <w:b/>
          <w:sz w:val="20"/>
          <w:szCs w:val="20"/>
          <w:lang w:val="hy-AM"/>
        </w:rPr>
        <w:t>ՀՐԱՎԵՐԻՊԱՐԶԱԲԱՆՈՒՄԸ</w:t>
      </w:r>
      <w:r w:rsidRPr="000A381F">
        <w:rPr>
          <w:rFonts w:ascii="GHEA Grapalat" w:hAnsi="GHEA Grapalat" w:cs="Arial"/>
          <w:b/>
          <w:sz w:val="20"/>
          <w:szCs w:val="20"/>
          <w:lang w:val="hy-AM"/>
        </w:rPr>
        <w:t>ԵՎ</w:t>
      </w:r>
      <w:r w:rsidRPr="000A381F">
        <w:rPr>
          <w:rFonts w:ascii="GHEA Grapalat" w:hAnsi="GHEA Grapalat" w:cs="Sylfaen"/>
          <w:b/>
          <w:sz w:val="20"/>
          <w:szCs w:val="20"/>
          <w:lang w:val="hy-AM"/>
        </w:rPr>
        <w:t>ՀՐԱՎԵՐՈՒՄՓՈՓՈԽՈՒԹՅՈՒՆԿԱՏԱՐԵԼՈՒԿԱՐԳԸ</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af-ZA"/>
        </w:rPr>
        <w:t xml:space="preserve">3.1 </w:t>
      </w:r>
      <w:r w:rsidRPr="00907DA4">
        <w:rPr>
          <w:rFonts w:ascii="GHEA Grapalat" w:hAnsi="GHEA Grapalat" w:cs="Sylfaen"/>
          <w:sz w:val="20"/>
          <w:szCs w:val="20"/>
        </w:rPr>
        <w:t>Օրենքի</w:t>
      </w:r>
      <w:r w:rsidRPr="00907DA4">
        <w:rPr>
          <w:rFonts w:ascii="GHEA Grapalat" w:hAnsi="GHEA Grapalat" w:cs="Arial"/>
          <w:sz w:val="20"/>
          <w:szCs w:val="20"/>
          <w:lang w:val="af-ZA"/>
        </w:rPr>
        <w:t xml:space="preserve"> 29-</w:t>
      </w:r>
      <w:r w:rsidRPr="00907DA4">
        <w:rPr>
          <w:rFonts w:ascii="GHEA Grapalat" w:hAnsi="GHEA Grapalat" w:cs="Sylfaen"/>
          <w:sz w:val="20"/>
          <w:szCs w:val="20"/>
        </w:rPr>
        <w:t>րդհոդվածիհամաձայն</w:t>
      </w:r>
      <w:r w:rsidRPr="00907DA4">
        <w:rPr>
          <w:rFonts w:ascii="GHEA Grapalat" w:hAnsi="GHEA Grapalat" w:cs="Arial"/>
          <w:sz w:val="20"/>
          <w:szCs w:val="20"/>
          <w:lang w:val="af-ZA"/>
        </w:rPr>
        <w:t xml:space="preserve">` </w:t>
      </w:r>
      <w:r w:rsidRPr="00907DA4">
        <w:rPr>
          <w:rFonts w:ascii="GHEA Grapalat" w:hAnsi="GHEA Grapalat" w:cs="Arial"/>
          <w:sz w:val="20"/>
          <w:szCs w:val="20"/>
        </w:rPr>
        <w:t>մ</w:t>
      </w:r>
      <w:r w:rsidRPr="00907DA4">
        <w:rPr>
          <w:rFonts w:ascii="GHEA Grapalat" w:hAnsi="GHEA Grapalat" w:cs="Sylfaen"/>
          <w:sz w:val="20"/>
          <w:szCs w:val="20"/>
        </w:rPr>
        <w:t>ասնակիցնիրավունքունիպատվիրատուիցպահանջելհրավերիպարզաբանում</w:t>
      </w:r>
      <w:r w:rsidRPr="00907DA4">
        <w:rPr>
          <w:rFonts w:ascii="GHEA Grapalat" w:hAnsi="GHEA Grapalat" w:cs="Tahoma"/>
          <w:sz w:val="20"/>
          <w:szCs w:val="20"/>
        </w:rPr>
        <w:t>։</w:t>
      </w:r>
    </w:p>
    <w:p w:rsidR="00EF45FA" w:rsidRPr="00907DA4" w:rsidRDefault="00EF45FA" w:rsidP="00313359">
      <w:pPr>
        <w:autoSpaceDE w:val="0"/>
        <w:autoSpaceDN w:val="0"/>
        <w:adjustRightInd w:val="0"/>
        <w:spacing w:after="0" w:line="240" w:lineRule="auto"/>
        <w:ind w:firstLine="567"/>
        <w:jc w:val="both"/>
        <w:rPr>
          <w:rFonts w:ascii="GHEA Grapalat" w:hAnsi="GHEA Grapalat"/>
          <w:sz w:val="20"/>
          <w:szCs w:val="20"/>
          <w:lang w:val="af-ZA"/>
        </w:rPr>
      </w:pPr>
      <w:r w:rsidRPr="00907DA4">
        <w:rPr>
          <w:rFonts w:ascii="GHEA Grapalat" w:hAnsi="GHEA Grapalat" w:cs="Sylfaen"/>
          <w:sz w:val="20"/>
          <w:szCs w:val="20"/>
        </w:rPr>
        <w:t>Մասնակիցնիրավունքունիհայտերիներկայացմանվերջնաժամկետըլրանալուցառնվազնհինգօրացուցայինօրառաջ</w:t>
      </w:r>
      <w:r w:rsidRPr="00907DA4">
        <w:rPr>
          <w:rFonts w:ascii="GHEA Grapalat" w:hAnsi="GHEA Grapalat" w:cs="Arial"/>
          <w:sz w:val="20"/>
          <w:szCs w:val="20"/>
          <w:lang w:val="af-ZA"/>
        </w:rPr>
        <w:t xml:space="preserve"> գրավոր </w:t>
      </w:r>
      <w:r w:rsidRPr="00907DA4">
        <w:rPr>
          <w:rFonts w:ascii="GHEA Grapalat" w:hAnsi="GHEA Grapalat" w:cs="Sylfaen"/>
          <w:sz w:val="20"/>
          <w:szCs w:val="20"/>
        </w:rPr>
        <w:t>հանձնաժողովիցպահանջելուհրավերիպարզաբանում</w:t>
      </w:r>
      <w:r w:rsidRPr="00907DA4">
        <w:rPr>
          <w:rFonts w:ascii="GHEA Grapalat" w:hAnsi="GHEA Grapalat" w:cs="Tahoma"/>
          <w:sz w:val="20"/>
          <w:szCs w:val="20"/>
        </w:rPr>
        <w:t>։</w:t>
      </w:r>
      <w:r w:rsidRPr="00907DA4">
        <w:rPr>
          <w:rFonts w:ascii="GHEA Grapalat" w:hAnsi="GHEA Grapalat"/>
          <w:sz w:val="20"/>
          <w:szCs w:val="20"/>
        </w:rPr>
        <w:t>Հանձնաժողովը</w:t>
      </w:r>
      <w:r w:rsidRPr="00907DA4">
        <w:rPr>
          <w:rFonts w:ascii="GHEA Grapalat" w:hAnsi="GHEA Grapalat" w:cs="Sylfaen"/>
          <w:sz w:val="20"/>
          <w:szCs w:val="20"/>
        </w:rPr>
        <w:t>հարցումըկատարած</w:t>
      </w:r>
      <w:r w:rsidRPr="00907DA4">
        <w:rPr>
          <w:rFonts w:ascii="GHEA Grapalat" w:hAnsi="GHEA Grapalat" w:cs="Arial"/>
          <w:sz w:val="20"/>
          <w:szCs w:val="20"/>
        </w:rPr>
        <w:t>մ</w:t>
      </w:r>
      <w:r w:rsidRPr="00907DA4">
        <w:rPr>
          <w:rFonts w:ascii="GHEA Grapalat" w:hAnsi="GHEA Grapalat" w:cs="Sylfaen"/>
          <w:sz w:val="20"/>
          <w:szCs w:val="20"/>
        </w:rPr>
        <w:t>ասնակցինպարզաբանումըտրամադրումէ</w:t>
      </w:r>
      <w:r w:rsidRPr="00907DA4">
        <w:rPr>
          <w:rFonts w:ascii="GHEA Grapalat" w:hAnsi="GHEA Grapalat" w:cs="Sylfaen"/>
          <w:sz w:val="20"/>
          <w:szCs w:val="20"/>
          <w:lang w:val="af-ZA"/>
        </w:rPr>
        <w:t xml:space="preserve"> գրավոր` </w:t>
      </w:r>
      <w:r w:rsidRPr="00907DA4">
        <w:rPr>
          <w:rFonts w:ascii="GHEA Grapalat" w:hAnsi="GHEA Grapalat" w:cs="Sylfaen"/>
          <w:sz w:val="20"/>
          <w:szCs w:val="20"/>
        </w:rPr>
        <w:t>հարցումըստանալուօրվանհաջորդողերկուօրացուցայինօրվաընթացքում</w:t>
      </w:r>
      <w:r w:rsidRPr="00907DA4">
        <w:rPr>
          <w:rFonts w:ascii="GHEA Grapalat" w:hAnsi="GHEA Grapalat" w:cs="Sylfaen"/>
          <w:sz w:val="20"/>
          <w:szCs w:val="20"/>
          <w:vertAlign w:val="superscript"/>
          <w:lang w:val="af-ZA"/>
        </w:rPr>
        <w:t>5</w:t>
      </w:r>
      <w:r w:rsidRPr="00907DA4">
        <w:rPr>
          <w:rFonts w:ascii="GHEA Grapalat" w:hAnsi="GHEA Grapalat" w:cs="Tahoma"/>
          <w:sz w:val="20"/>
          <w:szCs w:val="20"/>
        </w:rPr>
        <w:t>։</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af-ZA"/>
        </w:rPr>
        <w:t xml:space="preserve">3.2 </w:t>
      </w:r>
      <w:r w:rsidRPr="00907DA4">
        <w:rPr>
          <w:rFonts w:ascii="GHEA Grapalat" w:hAnsi="GHEA Grapalat" w:cs="Sylfaen"/>
          <w:sz w:val="20"/>
          <w:szCs w:val="20"/>
        </w:rPr>
        <w:t>Հարցմանևպարզաբանումներիբովանդակությանմասինհայտարարությունը</w:t>
      </w:r>
      <w:r w:rsidRPr="00907DA4">
        <w:rPr>
          <w:rFonts w:ascii="GHEA Grapalat" w:hAnsi="GHEA Grapalat" w:cs="Arial"/>
          <w:sz w:val="20"/>
          <w:szCs w:val="20"/>
        </w:rPr>
        <w:t>պարզաբանումըտրամադրելուօրը</w:t>
      </w:r>
      <w:r w:rsidRPr="00907DA4">
        <w:rPr>
          <w:rFonts w:ascii="GHEA Grapalat" w:hAnsi="GHEA Grapalat" w:cs="Sylfaen"/>
          <w:sz w:val="20"/>
          <w:szCs w:val="20"/>
        </w:rPr>
        <w:t>հրապարակվումէ</w:t>
      </w:r>
      <w:r w:rsidRPr="00907DA4">
        <w:rPr>
          <w:rFonts w:ascii="GHEA Grapalat" w:hAnsi="GHEA Grapalat" w:cs="Sylfaen"/>
          <w:sz w:val="20"/>
          <w:szCs w:val="20"/>
          <w:lang w:val="af-ZA"/>
        </w:rPr>
        <w:t xml:space="preserve">www.procurement.am </w:t>
      </w:r>
      <w:r w:rsidRPr="00907DA4">
        <w:rPr>
          <w:rFonts w:ascii="GHEA Grapalat" w:hAnsi="GHEA Grapalat" w:cs="Sylfaen"/>
          <w:sz w:val="20"/>
          <w:szCs w:val="20"/>
        </w:rPr>
        <w:t>հասցեովգործողտեղեկագրի</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այսուհետ</w:t>
      </w:r>
      <w:r w:rsidRPr="00907DA4">
        <w:rPr>
          <w:rFonts w:ascii="GHEA Grapalat" w:hAnsi="GHEA Grapalat" w:cs="Sylfaen"/>
          <w:sz w:val="20"/>
          <w:szCs w:val="20"/>
          <w:lang w:val="af-ZA"/>
        </w:rPr>
        <w:t xml:space="preserve">` </w:t>
      </w:r>
      <w:r w:rsidRPr="00907DA4">
        <w:rPr>
          <w:rFonts w:ascii="GHEA Grapalat" w:hAnsi="GHEA Grapalat" w:cs="Sylfaen"/>
          <w:sz w:val="20"/>
          <w:szCs w:val="20"/>
        </w:rPr>
        <w:t>տեղեկագիր</w:t>
      </w:r>
      <w:r w:rsidRPr="00907DA4">
        <w:rPr>
          <w:rFonts w:ascii="GHEA Grapalat" w:hAnsi="GHEA Grapalat" w:cs="Sylfaen"/>
          <w:sz w:val="20"/>
          <w:szCs w:val="20"/>
          <w:lang w:val="af-ZA"/>
        </w:rPr>
        <w:t xml:space="preserve">) </w:t>
      </w:r>
      <w:r w:rsidRPr="00907DA4">
        <w:rPr>
          <w:rFonts w:ascii="GHEA Grapalat" w:hAnsi="GHEA Grapalat"/>
          <w:sz w:val="20"/>
          <w:szCs w:val="20"/>
          <w:lang w:val="af-ZA"/>
        </w:rPr>
        <w:t>«</w:t>
      </w:r>
      <w:r w:rsidRPr="00907DA4">
        <w:rPr>
          <w:rFonts w:ascii="GHEA Grapalat" w:hAnsi="GHEA Grapalat" w:cs="Sylfaen"/>
          <w:sz w:val="20"/>
          <w:szCs w:val="20"/>
        </w:rPr>
        <w:t>Գնումներիհայտարարություններ</w:t>
      </w:r>
      <w:r w:rsidRPr="00907DA4">
        <w:rPr>
          <w:rFonts w:ascii="GHEA Grapalat" w:hAnsi="GHEA Grapalat"/>
          <w:sz w:val="20"/>
          <w:szCs w:val="20"/>
          <w:lang w:val="af-ZA"/>
        </w:rPr>
        <w:t>»</w:t>
      </w:r>
      <w:r w:rsidRPr="00907DA4">
        <w:rPr>
          <w:rFonts w:ascii="GHEA Grapalat" w:hAnsi="GHEA Grapalat" w:cs="Sylfaen"/>
          <w:sz w:val="20"/>
          <w:szCs w:val="20"/>
        </w:rPr>
        <w:t>բաժնի</w:t>
      </w:r>
      <w:r w:rsidRPr="00907DA4">
        <w:rPr>
          <w:rFonts w:ascii="GHEA Grapalat" w:hAnsi="GHEA Grapalat"/>
          <w:sz w:val="20"/>
          <w:szCs w:val="20"/>
          <w:lang w:val="af-ZA"/>
        </w:rPr>
        <w:t>«</w:t>
      </w:r>
      <w:r w:rsidRPr="00907DA4">
        <w:rPr>
          <w:rFonts w:ascii="GHEA Grapalat" w:hAnsi="GHEA Grapalat" w:cs="Sylfaen"/>
          <w:sz w:val="20"/>
          <w:szCs w:val="20"/>
        </w:rPr>
        <w:t>Հրավերներիպարզաբանումներիվերաբերյալհայտարարություններ</w:t>
      </w:r>
      <w:r w:rsidRPr="00907DA4">
        <w:rPr>
          <w:rFonts w:ascii="GHEA Grapalat" w:hAnsi="GHEA Grapalat"/>
          <w:sz w:val="20"/>
          <w:szCs w:val="20"/>
          <w:lang w:val="af-ZA"/>
        </w:rPr>
        <w:t>»</w:t>
      </w:r>
      <w:r w:rsidRPr="00907DA4">
        <w:rPr>
          <w:rFonts w:ascii="GHEA Grapalat" w:hAnsi="GHEA Grapalat" w:cs="Sylfaen"/>
          <w:sz w:val="20"/>
          <w:szCs w:val="20"/>
        </w:rPr>
        <w:t>ենթաբաբաժնում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առանցնշելուհարցումըկատարած</w:t>
      </w:r>
      <w:r w:rsidRPr="00907DA4">
        <w:rPr>
          <w:rFonts w:ascii="GHEA Grapalat" w:hAnsi="GHEA Grapalat" w:cs="Arial"/>
          <w:sz w:val="20"/>
          <w:szCs w:val="20"/>
        </w:rPr>
        <w:t>մ</w:t>
      </w:r>
      <w:r w:rsidRPr="00907DA4">
        <w:rPr>
          <w:rFonts w:ascii="GHEA Grapalat" w:hAnsi="GHEA Grapalat" w:cs="Sylfaen"/>
          <w:sz w:val="20"/>
          <w:szCs w:val="20"/>
        </w:rPr>
        <w:t>ասնակցիտվյալները</w:t>
      </w:r>
      <w:r w:rsidRPr="00907DA4">
        <w:rPr>
          <w:rFonts w:ascii="GHEA Grapalat" w:hAnsi="GHEA Grapalat" w:cs="Tahoma"/>
          <w:sz w:val="20"/>
          <w:szCs w:val="20"/>
        </w:rPr>
        <w:t>։</w:t>
      </w:r>
    </w:p>
    <w:p w:rsidR="00EF45FA" w:rsidRPr="00907DA4" w:rsidRDefault="00EF45FA" w:rsidP="00313359">
      <w:pPr>
        <w:autoSpaceDE w:val="0"/>
        <w:autoSpaceDN w:val="0"/>
        <w:adjustRightInd w:val="0"/>
        <w:spacing w:after="0" w:line="240" w:lineRule="auto"/>
        <w:ind w:firstLine="567"/>
        <w:jc w:val="both"/>
        <w:rPr>
          <w:rFonts w:ascii="GHEA Grapalat" w:hAnsi="GHEA Grapalat" w:cs="Arial Unicode"/>
          <w:sz w:val="20"/>
          <w:szCs w:val="20"/>
          <w:lang w:val="af-ZA"/>
        </w:rPr>
      </w:pPr>
      <w:r w:rsidRPr="00907DA4">
        <w:rPr>
          <w:rFonts w:ascii="GHEA Grapalat" w:hAnsi="GHEA Grapalat" w:cs="Arial Unicode"/>
          <w:sz w:val="20"/>
          <w:szCs w:val="20"/>
          <w:lang w:val="af-ZA"/>
        </w:rPr>
        <w:t xml:space="preserve">3.3 </w:t>
      </w:r>
      <w:r w:rsidRPr="00907DA4">
        <w:rPr>
          <w:rFonts w:ascii="GHEA Grapalat" w:hAnsi="GHEA Grapalat" w:cs="Sylfaen"/>
          <w:sz w:val="20"/>
          <w:szCs w:val="20"/>
        </w:rPr>
        <w:t>Պարզաբանումչիտրամադրվում</w:t>
      </w:r>
      <w:r w:rsidRPr="00907DA4">
        <w:rPr>
          <w:rFonts w:ascii="GHEA Grapalat" w:hAnsi="GHEA Grapalat" w:cs="Arial Unicode"/>
          <w:sz w:val="20"/>
          <w:szCs w:val="20"/>
          <w:lang w:val="af-ZA"/>
        </w:rPr>
        <w:t xml:space="preserve">, </w:t>
      </w:r>
      <w:r w:rsidRPr="00907DA4">
        <w:rPr>
          <w:rFonts w:ascii="GHEA Grapalat" w:hAnsi="GHEA Grapalat" w:cs="Sylfaen"/>
          <w:sz w:val="20"/>
          <w:szCs w:val="20"/>
        </w:rPr>
        <w:t>եթեհարցումըկատարվելէսույնբաժնովսահմանվածժամկետիխախտմամբ</w:t>
      </w:r>
      <w:r w:rsidRPr="00907DA4">
        <w:rPr>
          <w:rFonts w:ascii="GHEA Grapalat" w:hAnsi="GHEA Grapalat" w:cs="Arial Unicode"/>
          <w:sz w:val="20"/>
          <w:szCs w:val="20"/>
          <w:lang w:val="af-ZA"/>
        </w:rPr>
        <w:t xml:space="preserve">, </w:t>
      </w:r>
      <w:r w:rsidRPr="00907DA4">
        <w:rPr>
          <w:rFonts w:ascii="GHEA Grapalat" w:hAnsi="GHEA Grapalat" w:cs="Sylfaen"/>
          <w:sz w:val="20"/>
          <w:szCs w:val="20"/>
        </w:rPr>
        <w:t>ինչպեսնաև</w:t>
      </w:r>
      <w:r w:rsidRPr="00907DA4">
        <w:rPr>
          <w:rFonts w:ascii="GHEA Grapalat" w:hAnsi="GHEA Grapalat" w:cs="Arial Unicode"/>
          <w:sz w:val="20"/>
          <w:szCs w:val="20"/>
          <w:lang w:val="af-ZA"/>
        </w:rPr>
        <w:t xml:space="preserve">, </w:t>
      </w:r>
      <w:r w:rsidRPr="00907DA4">
        <w:rPr>
          <w:rFonts w:ascii="GHEA Grapalat" w:hAnsi="GHEA Grapalat" w:cs="Sylfaen"/>
          <w:sz w:val="20"/>
          <w:szCs w:val="20"/>
        </w:rPr>
        <w:t>եթեհարցումըդուրսէ</w:t>
      </w:r>
      <w:r w:rsidRPr="00907DA4">
        <w:rPr>
          <w:rFonts w:ascii="GHEA Grapalat" w:hAnsi="GHEA Grapalat" w:cs="Arial Unicode"/>
          <w:sz w:val="20"/>
          <w:szCs w:val="20"/>
        </w:rPr>
        <w:t>սույն</w:t>
      </w:r>
      <w:r w:rsidRPr="00907DA4">
        <w:rPr>
          <w:rFonts w:ascii="GHEA Grapalat" w:hAnsi="GHEA Grapalat" w:cs="Sylfaen"/>
          <w:sz w:val="20"/>
          <w:szCs w:val="20"/>
        </w:rPr>
        <w:t>հրավերիբովանդակությանշրջանակիցկամեթեհարցումըվերաբերումէվերջինիսկողմիցառաջարկվելիք</w:t>
      </w:r>
      <w:r w:rsidRPr="00907DA4">
        <w:rPr>
          <w:rFonts w:ascii="GHEA Grapalat" w:hAnsi="GHEA Grapalat" w:cs="Sylfaen"/>
          <w:sz w:val="20"/>
          <w:szCs w:val="20"/>
          <w:lang w:val="af-ZA"/>
        </w:rPr>
        <w:t xml:space="preserve"> սարքերի և սարքավորումների </w:t>
      </w:r>
      <w:r w:rsidRPr="00907DA4">
        <w:rPr>
          <w:rFonts w:ascii="GHEA Grapalat" w:hAnsi="GHEA Grapalat" w:cs="Sylfaen"/>
          <w:sz w:val="20"/>
          <w:szCs w:val="20"/>
        </w:rPr>
        <w:t>տեխնիկականբնութագրերի</w:t>
      </w:r>
      <w:r w:rsidRPr="00907DA4">
        <w:rPr>
          <w:rFonts w:ascii="GHEA Grapalat" w:hAnsi="GHEA Grapalat" w:cs="Sylfaen"/>
          <w:sz w:val="20"/>
          <w:szCs w:val="20"/>
          <w:lang w:val="af-ZA"/>
        </w:rPr>
        <w:t xml:space="preserve">` </w:t>
      </w:r>
      <w:r w:rsidRPr="00907DA4">
        <w:rPr>
          <w:rFonts w:ascii="GHEA Grapalat" w:hAnsi="GHEA Grapalat" w:cs="Sylfaen"/>
          <w:sz w:val="20"/>
          <w:szCs w:val="20"/>
        </w:rPr>
        <w:t>սույնհրավերովնախատեսվածտեխնիկականբնութագրերինհամարժեքությանհամա</w:t>
      </w:r>
      <w:r w:rsidRPr="00907DA4">
        <w:rPr>
          <w:rFonts w:ascii="GHEA Grapalat" w:hAnsi="GHEA Grapalat" w:cs="Sylfaen"/>
          <w:sz w:val="20"/>
          <w:szCs w:val="20"/>
          <w:lang w:val="af-ZA"/>
        </w:rPr>
        <w:softHyphen/>
      </w:r>
      <w:r w:rsidRPr="00907DA4">
        <w:rPr>
          <w:rFonts w:ascii="GHEA Grapalat" w:hAnsi="GHEA Grapalat" w:cs="Sylfaen"/>
          <w:sz w:val="20"/>
          <w:szCs w:val="20"/>
        </w:rPr>
        <w:t>պատասխանությանը</w:t>
      </w:r>
      <w:r w:rsidRPr="00907DA4">
        <w:rPr>
          <w:rFonts w:ascii="GHEA Grapalat" w:hAnsi="GHEA Grapalat" w:cs="Tahoma"/>
          <w:sz w:val="20"/>
          <w:szCs w:val="20"/>
        </w:rPr>
        <w:t>։</w:t>
      </w:r>
      <w:r w:rsidRPr="00907DA4">
        <w:rPr>
          <w:rFonts w:ascii="GHEA Grapalat" w:hAnsi="GHEA Grapalat"/>
          <w:sz w:val="20"/>
          <w:szCs w:val="20"/>
        </w:rPr>
        <w:t>Ընդորում</w:t>
      </w:r>
      <w:r w:rsidRPr="00907DA4">
        <w:rPr>
          <w:rFonts w:ascii="GHEA Grapalat" w:hAnsi="GHEA Grapalat"/>
          <w:sz w:val="20"/>
          <w:szCs w:val="20"/>
          <w:lang w:val="af-ZA"/>
        </w:rPr>
        <w:t xml:space="preserve">, </w:t>
      </w:r>
      <w:r w:rsidRPr="00907DA4">
        <w:rPr>
          <w:rFonts w:ascii="GHEA Grapalat" w:hAnsi="GHEA Grapalat"/>
          <w:sz w:val="20"/>
          <w:szCs w:val="20"/>
        </w:rPr>
        <w:t>մասնակիցըգրավործանուցվումէպարզաբանումչտրամադրելուհիմքերիմասին</w:t>
      </w:r>
      <w:r w:rsidRPr="00907DA4">
        <w:rPr>
          <w:rFonts w:ascii="GHEA Grapalat" w:hAnsi="GHEA Grapalat"/>
          <w:sz w:val="20"/>
          <w:szCs w:val="20"/>
          <w:lang w:val="af-ZA"/>
        </w:rPr>
        <w:t xml:space="preserve">` </w:t>
      </w:r>
      <w:r w:rsidRPr="00907DA4">
        <w:rPr>
          <w:rFonts w:ascii="GHEA Grapalat" w:hAnsi="GHEA Grapalat" w:cs="Sylfaen"/>
          <w:sz w:val="20"/>
          <w:szCs w:val="20"/>
        </w:rPr>
        <w:t>հարցումըստանալուօրվանհաջորդողերկուօրացուցայինօրվաընթացքում</w:t>
      </w:r>
      <w:r w:rsidRPr="00907DA4">
        <w:rPr>
          <w:rFonts w:ascii="GHEA Grapalat" w:hAnsi="GHEA Grapalat"/>
          <w:sz w:val="20"/>
          <w:szCs w:val="20"/>
          <w:lang w:val="af-ZA"/>
        </w:rPr>
        <w:t>:</w:t>
      </w:r>
    </w:p>
    <w:p w:rsidR="00EF45FA" w:rsidRPr="00907DA4" w:rsidRDefault="00EF45FA" w:rsidP="00313359">
      <w:pPr>
        <w:autoSpaceDE w:val="0"/>
        <w:autoSpaceDN w:val="0"/>
        <w:adjustRightInd w:val="0"/>
        <w:spacing w:after="0" w:line="240" w:lineRule="auto"/>
        <w:ind w:firstLine="567"/>
        <w:jc w:val="both"/>
        <w:rPr>
          <w:rFonts w:ascii="GHEA Grapalat" w:hAnsi="GHEA Grapalat" w:cs="Arial Unicode"/>
          <w:sz w:val="20"/>
          <w:szCs w:val="20"/>
          <w:lang w:val="hy-AM"/>
        </w:rPr>
      </w:pPr>
      <w:r w:rsidRPr="00907DA4">
        <w:rPr>
          <w:rFonts w:ascii="GHEA Grapalat" w:hAnsi="GHEA Grapalat" w:cs="Arial Unicode"/>
          <w:sz w:val="20"/>
          <w:szCs w:val="20"/>
          <w:lang w:val="af-ZA"/>
        </w:rPr>
        <w:t xml:space="preserve">3.4 </w:t>
      </w:r>
      <w:r w:rsidRPr="00907DA4">
        <w:rPr>
          <w:rFonts w:ascii="GHEA Grapalat" w:hAnsi="GHEA Grapalat" w:cs="Sylfaen"/>
          <w:sz w:val="20"/>
          <w:szCs w:val="20"/>
        </w:rPr>
        <w:t>Հայտերիներկայացմանվերջնաժամկետըլրանալուցառնվազնհինգօրացուցայինօրառաջհրավերումկարողենկատարվելփոփոխություններ</w:t>
      </w:r>
      <w:r w:rsidRPr="00907DA4">
        <w:rPr>
          <w:rFonts w:ascii="GHEA Grapalat" w:hAnsi="GHEA Grapalat" w:cs="Tahoma"/>
          <w:sz w:val="20"/>
          <w:szCs w:val="20"/>
        </w:rPr>
        <w:t>։</w:t>
      </w:r>
      <w:r w:rsidRPr="00907DA4">
        <w:rPr>
          <w:rFonts w:ascii="GHEA Grapalat" w:hAnsi="GHEA Grapalat" w:cs="Sylfaen"/>
          <w:sz w:val="20"/>
          <w:szCs w:val="20"/>
        </w:rPr>
        <w:t>Փ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Pr="00907DA4">
        <w:rPr>
          <w:rFonts w:ascii="GHEA Grapalat" w:hAnsi="GHEA Grapalat" w:cs="Tahoma"/>
          <w:sz w:val="20"/>
          <w:szCs w:val="20"/>
        </w:rPr>
        <w:t>։</w:t>
      </w:r>
    </w:p>
    <w:p w:rsidR="00EF45FA" w:rsidRPr="00907DA4" w:rsidRDefault="00EF45FA" w:rsidP="00313359">
      <w:pPr>
        <w:autoSpaceDE w:val="0"/>
        <w:autoSpaceDN w:val="0"/>
        <w:adjustRightInd w:val="0"/>
        <w:spacing w:after="0" w:line="240" w:lineRule="auto"/>
        <w:ind w:firstLine="567"/>
        <w:jc w:val="both"/>
        <w:rPr>
          <w:rFonts w:ascii="GHEA Grapalat" w:hAnsi="GHEA Grapalat" w:cs="Arial Unicode"/>
          <w:sz w:val="20"/>
          <w:szCs w:val="20"/>
          <w:lang w:val="hy-AM"/>
        </w:rPr>
      </w:pPr>
      <w:r w:rsidRPr="00907DA4">
        <w:rPr>
          <w:rFonts w:ascii="GHEA Grapalat" w:hAnsi="GHEA Grapalat" w:cs="Sylfaen"/>
          <w:sz w:val="20"/>
          <w:szCs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r w:rsidRPr="00907DA4">
        <w:rPr>
          <w:rFonts w:ascii="GHEA Grapalat" w:hAnsi="GHEA Grapalat" w:cs="Arial Unicode"/>
          <w:sz w:val="20"/>
          <w:szCs w:val="20"/>
          <w:lang w:val="hy-AM"/>
        </w:rPr>
        <w:t xml:space="preserve">3.6 </w:t>
      </w:r>
      <w:r w:rsidRPr="00907DA4">
        <w:rPr>
          <w:rFonts w:ascii="GHEA Grapalat" w:hAnsi="GHEA Grapalat" w:cs="Sylfaen"/>
          <w:sz w:val="20"/>
          <w:szCs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907DA4">
        <w:rPr>
          <w:rFonts w:ascii="GHEA Grapalat" w:hAnsi="GHEA Grapalat" w:cs="Tahoma"/>
          <w:sz w:val="20"/>
          <w:szCs w:val="20"/>
          <w:lang w:val="hy-AM"/>
        </w:rPr>
        <w:t>։</w:t>
      </w:r>
      <w:r w:rsidRPr="00907DA4">
        <w:rPr>
          <w:rFonts w:ascii="GHEA Grapalat" w:hAnsi="GHEA Grapalat" w:cs="Sylfaen"/>
          <w:sz w:val="20"/>
          <w:szCs w:val="20"/>
          <w:lang w:val="hy-AM"/>
        </w:rPr>
        <w:t>Այդդեպքումմասնակիցներըպարտավորեներկարաձգելիրենցներկայացրածհայտիապահովման</w:t>
      </w:r>
      <w:r w:rsidRPr="00907DA4">
        <w:rPr>
          <w:rFonts w:ascii="GHEA Grapalat" w:hAnsi="GHEA Grapalat" w:cs="Arial Unicode"/>
          <w:sz w:val="20"/>
          <w:szCs w:val="20"/>
          <w:lang w:val="hy-AM"/>
        </w:rPr>
        <w:t xml:space="preserve"> վավերականության </w:t>
      </w:r>
      <w:r w:rsidRPr="00907DA4">
        <w:rPr>
          <w:rFonts w:ascii="GHEA Grapalat" w:hAnsi="GHEA Grapalat" w:cs="Sylfaen"/>
          <w:sz w:val="20"/>
          <w:szCs w:val="20"/>
          <w:lang w:val="hy-AM"/>
        </w:rPr>
        <w:t>ժամկետըկամներկայացնելհայտինորապահովում</w:t>
      </w:r>
      <w:r w:rsidRPr="00907DA4">
        <w:rPr>
          <w:rStyle w:val="FootnoteReference"/>
          <w:rFonts w:ascii="GHEA Grapalat" w:hAnsi="GHEA Grapalat" w:cs="Sylfaen"/>
          <w:color w:val="FFFFFF"/>
          <w:sz w:val="20"/>
          <w:szCs w:val="20"/>
          <w:shd w:val="clear" w:color="auto" w:fill="FFFFFF"/>
        </w:rPr>
        <w:footnoteReference w:id="5"/>
      </w:r>
      <w:r w:rsidRPr="00907DA4">
        <w:rPr>
          <w:rFonts w:ascii="GHEA Grapalat" w:hAnsi="GHEA Grapalat" w:cs="Tahoma"/>
          <w:sz w:val="20"/>
          <w:szCs w:val="20"/>
          <w:lang w:val="hy-AM"/>
        </w:rPr>
        <w:t>։</w:t>
      </w:r>
      <w:r w:rsidRPr="00907DA4">
        <w:rPr>
          <w:rFonts w:ascii="GHEA Grapalat" w:hAnsi="GHEA Grapalat" w:cs="Tahoma"/>
          <w:sz w:val="20"/>
          <w:szCs w:val="20"/>
          <w:vertAlign w:val="superscript"/>
          <w:lang w:val="hy-AM"/>
        </w:rPr>
        <w:t>6</w:t>
      </w:r>
    </w:p>
    <w:p w:rsidR="00EF45FA" w:rsidRPr="00907DA4" w:rsidRDefault="00EF45FA" w:rsidP="00313359">
      <w:pPr>
        <w:spacing w:after="0" w:line="240" w:lineRule="auto"/>
        <w:ind w:firstLine="567"/>
        <w:jc w:val="both"/>
        <w:rPr>
          <w:rFonts w:ascii="GHEA Grapalat" w:hAnsi="GHEA Grapalat"/>
          <w:b/>
          <w:sz w:val="20"/>
          <w:szCs w:val="20"/>
          <w:lang w:val="hy-AM"/>
        </w:rPr>
      </w:pPr>
    </w:p>
    <w:p w:rsidR="00EF45FA" w:rsidRPr="00907DA4" w:rsidRDefault="00EF45FA" w:rsidP="00313359">
      <w:pPr>
        <w:spacing w:after="0" w:line="240" w:lineRule="auto"/>
        <w:jc w:val="center"/>
        <w:rPr>
          <w:rFonts w:ascii="GHEA Grapalat" w:hAnsi="GHEA Grapalat" w:cs="Arial"/>
          <w:b/>
          <w:sz w:val="20"/>
          <w:szCs w:val="20"/>
          <w:lang w:val="hy-AM"/>
        </w:rPr>
      </w:pPr>
      <w:r w:rsidRPr="00907DA4">
        <w:rPr>
          <w:rFonts w:ascii="GHEA Grapalat" w:hAnsi="GHEA Grapalat"/>
          <w:b/>
          <w:sz w:val="20"/>
          <w:szCs w:val="20"/>
          <w:lang w:val="hy-AM"/>
        </w:rPr>
        <w:t xml:space="preserve">4.  </w:t>
      </w:r>
      <w:r w:rsidRPr="00907DA4">
        <w:rPr>
          <w:rFonts w:ascii="GHEA Grapalat" w:hAnsi="GHEA Grapalat" w:cs="Sylfaen"/>
          <w:b/>
          <w:sz w:val="20"/>
          <w:szCs w:val="20"/>
          <w:lang w:val="hy-AM"/>
        </w:rPr>
        <w:t>ՀԱՅՏԸՆԵՐԿԱՅԱՑՆԵԼՈՒԿԱՐԳԸ</w:t>
      </w:r>
    </w:p>
    <w:p w:rsidR="00EF45FA" w:rsidRPr="00907DA4" w:rsidRDefault="00EF45FA" w:rsidP="00313359">
      <w:pPr>
        <w:spacing w:after="0" w:line="240" w:lineRule="auto"/>
        <w:ind w:firstLine="567"/>
        <w:jc w:val="both"/>
        <w:rPr>
          <w:rFonts w:ascii="GHEA Grapalat" w:hAnsi="GHEA Grapalat"/>
          <w:sz w:val="20"/>
          <w:szCs w:val="20"/>
          <w:lang w:val="hy-AM"/>
        </w:rPr>
      </w:pPr>
      <w:r w:rsidRPr="00907DA4">
        <w:rPr>
          <w:rFonts w:ascii="GHEA Grapalat" w:hAnsi="GHEA Grapalat"/>
          <w:sz w:val="20"/>
          <w:szCs w:val="20"/>
          <w:lang w:val="hy-AM"/>
        </w:rPr>
        <w:t>4</w:t>
      </w:r>
      <w:r w:rsidRPr="00907DA4">
        <w:rPr>
          <w:rFonts w:ascii="GHEA Grapalat" w:hAnsi="GHEA Grapalat" w:cs="Sylfaen"/>
          <w:sz w:val="20"/>
          <w:szCs w:val="20"/>
          <w:lang w:val="hy-AM"/>
        </w:rPr>
        <w:t>.1 Սույն ընթացակարգին մասնակցելու համար մասնակիցը հանձնաժողովին ներկայացնում է հայտ</w:t>
      </w:r>
      <w:r w:rsidRPr="00907DA4">
        <w:rPr>
          <w:rFonts w:ascii="GHEA Grapalat" w:hAnsi="GHEA Grapalat" w:cs="Tahoma"/>
          <w:sz w:val="20"/>
          <w:szCs w:val="20"/>
          <w:lang w:val="hy-AM"/>
        </w:rPr>
        <w:t>։</w:t>
      </w:r>
      <w:r w:rsidRPr="00907DA4">
        <w:rPr>
          <w:rFonts w:ascii="GHEA Grapalat" w:hAnsi="GHEA Grapalat" w:cs="Sylfaen"/>
          <w:sz w:val="20"/>
          <w:szCs w:val="20"/>
          <w:lang w:val="hy-AM"/>
        </w:rPr>
        <w:t>Հայտը սույն հրավերի հիման վրա մասնակցի կողմից ներկայացվող առաջարկն է:</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rPr>
        <w:t>Մասնակիցըկարողէհայտներկայացնելինչպեսյուրաքանչյուրչափաբաժնի</w:t>
      </w:r>
      <w:r w:rsidRPr="00907DA4">
        <w:rPr>
          <w:rFonts w:ascii="GHEA Grapalat" w:hAnsi="GHEA Grapalat"/>
          <w:lang w:val="hy-AM"/>
        </w:rPr>
        <w:t xml:space="preserve">, </w:t>
      </w:r>
      <w:r w:rsidRPr="00907DA4">
        <w:rPr>
          <w:rFonts w:ascii="GHEA Grapalat" w:hAnsi="GHEA Grapalat" w:cs="Sylfaen"/>
        </w:rPr>
        <w:t>այնպեսէլմիքանիկամբոլորչափաբաժիններիհամար</w:t>
      </w:r>
      <w:r w:rsidRPr="00907DA4">
        <w:rPr>
          <w:rFonts w:ascii="GHEA Grapalat" w:hAnsi="GHEA Grapalat" w:cs="Sylfaen"/>
          <w:lang w:val="hy-AM"/>
        </w:rPr>
        <w:t xml:space="preserve">։  </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Հայտը ներկայացվում է մինչև դրա համար սույն հրավերով սահմանված ժամկետի ավարտը։</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 xml:space="preserve">Հայտի պատրաստման կարգը նկարագրված է սույն հրավերի 2-րդ մասում` </w:t>
      </w:r>
      <w:r w:rsidR="003B0CD0" w:rsidRPr="00907DA4">
        <w:rPr>
          <w:rFonts w:ascii="GHEA Grapalat" w:hAnsi="GHEA Grapalat" w:cs="Sylfaen"/>
          <w:lang w:val="hy-AM"/>
        </w:rPr>
        <w:t>գնանշման հարցման</w:t>
      </w:r>
      <w:r w:rsidRPr="00907DA4">
        <w:rPr>
          <w:rFonts w:ascii="GHEA Grapalat" w:hAnsi="GHEA Grapalat" w:cs="Sylfaen"/>
          <w:lang w:val="hy-AM"/>
        </w:rPr>
        <w:t>հայտերը պատրաստելու հրահանգում։</w:t>
      </w:r>
    </w:p>
    <w:p w:rsidR="00D32311" w:rsidRPr="00907DA4" w:rsidRDefault="00D32311"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 xml:space="preserve">4.2  Ընթացակարգի հայտերն անհրաժեշտ է ներկայացնել </w:t>
      </w:r>
      <w:r w:rsidRPr="00907DA4">
        <w:rPr>
          <w:rFonts w:ascii="GHEA Grapalat" w:hAnsi="GHEA Grapalat" w:cs="Sylfaen"/>
        </w:rPr>
        <w:t>հանձնաժողովին</w:t>
      </w:r>
      <w:r w:rsidRPr="00907DA4">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«7»-րդ օրվա ժամը 11։00-ին </w:t>
      </w:r>
      <w:r w:rsidRPr="00907DA4">
        <w:rPr>
          <w:rFonts w:ascii="GHEA Grapalat" w:hAnsi="GHEA Grapalat"/>
        </w:rPr>
        <w:t>Կոտայքի մարզ, Առինջ</w:t>
      </w:r>
      <w:r w:rsidRPr="00907DA4">
        <w:rPr>
          <w:rFonts w:ascii="GHEA Grapalat" w:hAnsi="GHEA Grapalat"/>
          <w:lang w:val="hy-AM"/>
        </w:rPr>
        <w:t xml:space="preserve"> համայնք, </w:t>
      </w:r>
      <w:r w:rsidRPr="00907DA4">
        <w:rPr>
          <w:rFonts w:ascii="GHEA Grapalat" w:hAnsi="GHEA Grapalat"/>
        </w:rPr>
        <w:t>գյուղ Առինջ Մաշտոցի 51</w:t>
      </w:r>
      <w:r w:rsidRPr="00907DA4">
        <w:rPr>
          <w:rFonts w:ascii="GHEA Grapalat" w:hAnsi="GHEA Grapalat" w:cs="Sylfaen"/>
          <w:lang w:val="hy-AM"/>
        </w:rPr>
        <w:t>հասցեով հասցեով:</w:t>
      </w:r>
    </w:p>
    <w:p w:rsidR="00EF45FA" w:rsidRPr="00907DA4" w:rsidRDefault="00D32311"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907DA4">
        <w:rPr>
          <w:rFonts w:ascii="GHEA Grapalat" w:hAnsi="GHEA Grapalat"/>
        </w:rPr>
        <w:t>«Արմինե Թումասյան</w:t>
      </w:r>
      <w:r w:rsidR="00EF45FA" w:rsidRPr="00907DA4">
        <w:rPr>
          <w:rFonts w:ascii="GHEA Grapalat" w:hAnsi="GHEA Grapalat"/>
        </w:rPr>
        <w:t>»</w:t>
      </w:r>
      <w:r w:rsidR="00EF45FA" w:rsidRPr="00907DA4">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4.3 Մասնակիցը հայտով ներկայացնում է`</w:t>
      </w:r>
    </w:p>
    <w:p w:rsidR="00EF45FA" w:rsidRPr="00907DA4" w:rsidRDefault="00EF45FA" w:rsidP="00313359">
      <w:pPr>
        <w:pStyle w:val="BodyTextIndent2"/>
        <w:spacing w:line="240" w:lineRule="auto"/>
        <w:ind w:firstLine="567"/>
        <w:rPr>
          <w:rFonts w:ascii="GHEA Grapalat" w:hAnsi="GHEA Grapalat" w:cs="Sylfaen"/>
          <w:lang w:val="hy-AM"/>
        </w:rPr>
      </w:pPr>
      <w:bookmarkStart w:id="3" w:name="_Hlk9261647"/>
      <w:r w:rsidRPr="00907DA4">
        <w:rPr>
          <w:rFonts w:ascii="GHEA Grapalat" w:hAnsi="GHEA Grapalat" w:cs="Sylfaen"/>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ա) հավաստում սույն հրավերով սահմանված մասնակ</w:t>
      </w:r>
      <w:r w:rsidRPr="00907DA4">
        <w:rPr>
          <w:rFonts w:ascii="GHEA Grapalat" w:hAnsi="GHEA Grapalat" w:cs="Sylfaen"/>
          <w:lang w:val="hy-AM"/>
        </w:rPr>
        <w:softHyphen/>
        <w:t>ցության իրավունքի պահանջներին իր տվյալների համապատասխանության մասին.</w:t>
      </w:r>
    </w:p>
    <w:p w:rsidR="00EF45FA" w:rsidRPr="00907DA4" w:rsidRDefault="00EF45FA" w:rsidP="00313359">
      <w:pPr>
        <w:shd w:val="clear" w:color="auto" w:fill="FFFFFF"/>
        <w:spacing w:after="0" w:line="240" w:lineRule="auto"/>
        <w:ind w:firstLine="567"/>
        <w:jc w:val="both"/>
        <w:rPr>
          <w:rFonts w:ascii="GHEA Grapalat" w:hAnsi="GHEA Grapalat" w:cs="Sylfaen"/>
          <w:sz w:val="20"/>
          <w:szCs w:val="20"/>
          <w:lang w:val="hy-AM"/>
        </w:rPr>
      </w:pPr>
      <w:r w:rsidRPr="00907DA4">
        <w:rPr>
          <w:rFonts w:ascii="GHEA Grapalat" w:hAnsi="GHEA Grapalat" w:cs="Sylfaen"/>
          <w:sz w:val="20"/>
          <w:szCs w:val="20"/>
          <w:lang w:val="hy-AM"/>
        </w:rPr>
        <w:t xml:space="preserve">բ) 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EF45FA" w:rsidRPr="00907DA4" w:rsidRDefault="00EF45FA" w:rsidP="00313359">
      <w:pPr>
        <w:pStyle w:val="BodyTextIndent2"/>
        <w:spacing w:line="240" w:lineRule="auto"/>
        <w:ind w:firstLine="567"/>
        <w:rPr>
          <w:rFonts w:ascii="GHEA Grapalat" w:hAnsi="GHEA Grapalat" w:cs="Sylfaen"/>
          <w:lang w:val="hy-AM"/>
        </w:rPr>
      </w:pPr>
      <w:bookmarkStart w:id="4" w:name="_Hlk9261892"/>
      <w:bookmarkEnd w:id="3"/>
      <w:r w:rsidRPr="00907DA4">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F45FA" w:rsidRPr="00907DA4" w:rsidRDefault="00EF45FA" w:rsidP="00313359">
      <w:pPr>
        <w:pStyle w:val="norm"/>
        <w:spacing w:line="240" w:lineRule="auto"/>
        <w:ind w:firstLine="630"/>
        <w:rPr>
          <w:rFonts w:ascii="GHEA Grapalat" w:hAnsi="GHEA Grapalat" w:cs="Sylfaen"/>
          <w:sz w:val="20"/>
          <w:lang w:val="hy-AM"/>
        </w:rPr>
      </w:pPr>
      <w:r w:rsidRPr="00907DA4">
        <w:rPr>
          <w:rFonts w:ascii="GHEA Grapalat" w:hAnsi="GHEA Grapalat"/>
          <w:sz w:val="20"/>
          <w:lang w:val="hy-AM"/>
        </w:rPr>
        <w:t xml:space="preserve">ե) </w:t>
      </w:r>
      <w:r w:rsidRPr="00907DA4">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907DA4">
        <w:rPr>
          <w:rFonts w:ascii="GHEA Grapalat" w:hAnsi="GHEA Grapalat"/>
          <w:sz w:val="20"/>
          <w:lang w:val="hy-AM"/>
        </w:rPr>
        <w:t xml:space="preserve">: Ընդ որում </w:t>
      </w:r>
      <w:r w:rsidRPr="00907DA4">
        <w:rPr>
          <w:rFonts w:ascii="GHEA Grapalat" w:hAnsi="GHEA Grapalat" w:cs="Sylfaen"/>
          <w:sz w:val="20"/>
          <w:lang w:val="hy-AM"/>
        </w:rPr>
        <w:t xml:space="preserve">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 </w:t>
      </w:r>
    </w:p>
    <w:bookmarkEnd w:id="4"/>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2) իր կողմից հաստատված գնային առաջարկ</w:t>
      </w:r>
    </w:p>
    <w:p w:rsidR="00EF45FA" w:rsidRPr="00907DA4" w:rsidRDefault="00EF45FA" w:rsidP="00313359">
      <w:pPr>
        <w:spacing w:after="0" w:line="240" w:lineRule="auto"/>
        <w:ind w:firstLine="567"/>
        <w:jc w:val="both"/>
        <w:rPr>
          <w:rFonts w:ascii="GHEA Grapalat" w:hAnsi="GHEA Grapalat" w:cs="Sylfaen"/>
          <w:color w:val="FFFFFF"/>
          <w:sz w:val="20"/>
          <w:szCs w:val="20"/>
          <w:lang w:val="hy-AM"/>
        </w:rPr>
      </w:pPr>
      <w:r w:rsidRPr="00907DA4">
        <w:rPr>
          <w:rFonts w:ascii="GHEA Grapalat" w:hAnsi="GHEA Grapalat" w:cs="Sylfaen"/>
          <w:sz w:val="20"/>
          <w:szCs w:val="20"/>
          <w:lang w:val="hy-AM"/>
        </w:rPr>
        <w:t xml:space="preserve">  3) հայտի ապահովում կանխիկ փողի կամ բանկային երաշխիքի ձևով:</w:t>
      </w:r>
      <w:r w:rsidRPr="00907DA4">
        <w:rPr>
          <w:rFonts w:ascii="GHEA Grapalat" w:hAnsi="GHEA Grapalat" w:cs="Sylfaen"/>
          <w:sz w:val="20"/>
          <w:szCs w:val="20"/>
          <w:vertAlign w:val="superscript"/>
          <w:lang w:val="hy-AM"/>
        </w:rPr>
        <w:t>7</w:t>
      </w:r>
      <w:r w:rsidRPr="00907DA4">
        <w:rPr>
          <w:rStyle w:val="FootnoteReference"/>
          <w:rFonts w:ascii="GHEA Grapalat" w:hAnsi="GHEA Grapalat"/>
          <w:color w:val="FFFFFF"/>
          <w:sz w:val="20"/>
          <w:szCs w:val="20"/>
          <w:lang w:val="hy-AM"/>
        </w:rPr>
        <w:footnoteReference w:id="6"/>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4) շինարարական աշխատանքների գնման դեպքում՝</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w:t>
      </w:r>
      <w:r w:rsidRPr="00907DA4">
        <w:rPr>
          <w:rFonts w:ascii="GHEA Grapalat" w:hAnsi="GHEA Grapalat" w:cs="Sylfaen"/>
          <w:sz w:val="20"/>
          <w:lang w:val="hy-AM" w:eastAsia="en-US"/>
        </w:rPr>
        <w:lastRenderedPageBreak/>
        <w:t xml:space="preserve">բաժնի համար սահմանված կշռի չափի տաս տոկոսից: Աշխատանքների բաժինները չեն կարող արհեստականորեն միավորվել կամ առանձնացվել. </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Pr="00907DA4">
        <w:rPr>
          <w:rFonts w:ascii="GHEA Grapalat" w:hAnsi="GHEA Grapalat" w:cs="Sylfaen"/>
          <w:sz w:val="20"/>
          <w:vertAlign w:val="superscript"/>
          <w:lang w:val="hy-AM" w:eastAsia="en-US"/>
        </w:rPr>
        <w:t>8</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EF45FA" w:rsidRPr="00907DA4" w:rsidRDefault="00EF45FA" w:rsidP="00313359">
      <w:pPr>
        <w:pStyle w:val="norm"/>
        <w:spacing w:line="240" w:lineRule="auto"/>
        <w:rPr>
          <w:rFonts w:ascii="GHEA Grapalat" w:hAnsi="GHEA Grapalat" w:cs="Sylfaen"/>
          <w:sz w:val="20"/>
          <w:lang w:val="hy-AM" w:eastAsia="en-US"/>
        </w:rPr>
      </w:pPr>
      <w:bookmarkStart w:id="5" w:name="_Hlk9262052"/>
      <w:r w:rsidRPr="00907DA4">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rsidR="00EF45FA" w:rsidRPr="00907DA4" w:rsidRDefault="00EF45FA" w:rsidP="00313359">
      <w:pPr>
        <w:pStyle w:val="norm"/>
        <w:numPr>
          <w:ilvl w:val="0"/>
          <w:numId w:val="18"/>
        </w:numPr>
        <w:spacing w:line="240" w:lineRule="auto"/>
        <w:ind w:left="0" w:firstLine="810"/>
        <w:rPr>
          <w:rFonts w:ascii="GHEA Grapalat" w:hAnsi="GHEA Grapalat" w:cs="Sylfaen"/>
          <w:sz w:val="20"/>
          <w:lang w:val="hy-AM" w:eastAsia="en-US"/>
        </w:rPr>
      </w:pPr>
      <w:r w:rsidRPr="00907DA4">
        <w:rPr>
          <w:rFonts w:ascii="GHEA Grapalat" w:hAnsi="GHEA Grapalat" w:cs="Sylfaen"/>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F45FA" w:rsidRPr="00907DA4" w:rsidRDefault="00EF45FA" w:rsidP="00313359">
      <w:pPr>
        <w:pStyle w:val="norm"/>
        <w:numPr>
          <w:ilvl w:val="0"/>
          <w:numId w:val="18"/>
        </w:numPr>
        <w:spacing w:line="240" w:lineRule="auto"/>
        <w:ind w:left="0" w:firstLine="810"/>
        <w:rPr>
          <w:rFonts w:ascii="GHEA Grapalat" w:hAnsi="GHEA Grapalat" w:cs="Sylfaen"/>
          <w:sz w:val="20"/>
          <w:lang w:val="hy-AM" w:eastAsia="en-US"/>
        </w:rPr>
      </w:pPr>
      <w:r w:rsidRPr="00907DA4">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EF45FA" w:rsidRPr="00907DA4" w:rsidRDefault="00EF45FA" w:rsidP="00313359">
      <w:pPr>
        <w:pStyle w:val="norm"/>
        <w:spacing w:line="240" w:lineRule="auto"/>
        <w:rPr>
          <w:rFonts w:ascii="GHEA Grapalat" w:hAnsi="GHEA Grapalat" w:cs="Sylfaen"/>
          <w:sz w:val="20"/>
          <w:lang w:val="hy-AM" w:eastAsia="en-US"/>
        </w:rPr>
      </w:pPr>
    </w:p>
    <w:p w:rsidR="00EF45FA" w:rsidRPr="00907DA4" w:rsidRDefault="00EF45FA" w:rsidP="00313359">
      <w:pPr>
        <w:spacing w:after="0" w:line="240" w:lineRule="auto"/>
        <w:jc w:val="center"/>
        <w:rPr>
          <w:rFonts w:ascii="GHEA Grapalat" w:hAnsi="GHEA Grapalat" w:cs="Arial"/>
          <w:b/>
          <w:sz w:val="20"/>
          <w:szCs w:val="20"/>
          <w:lang w:val="es-ES"/>
        </w:rPr>
      </w:pPr>
      <w:r w:rsidRPr="00907DA4">
        <w:rPr>
          <w:rFonts w:ascii="GHEA Grapalat" w:hAnsi="GHEA Grapalat"/>
          <w:b/>
          <w:sz w:val="20"/>
          <w:szCs w:val="20"/>
          <w:lang w:val="es-ES"/>
        </w:rPr>
        <w:t xml:space="preserve">5.   </w:t>
      </w:r>
      <w:r w:rsidRPr="00907DA4">
        <w:rPr>
          <w:rFonts w:ascii="GHEA Grapalat" w:hAnsi="GHEA Grapalat" w:cs="Sylfaen"/>
          <w:b/>
          <w:sz w:val="20"/>
          <w:szCs w:val="20"/>
          <w:lang w:val="es-ES"/>
        </w:rPr>
        <w:t>ՀԱՅՏԻԳՆԱՅԻՆԱՌԱՋԱՐԿԸ</w:t>
      </w:r>
    </w:p>
    <w:p w:rsidR="00EF45FA" w:rsidRPr="00907DA4" w:rsidRDefault="00EF45FA" w:rsidP="00313359">
      <w:pPr>
        <w:spacing w:after="0" w:line="240" w:lineRule="auto"/>
        <w:ind w:firstLine="567"/>
        <w:jc w:val="both"/>
        <w:rPr>
          <w:rFonts w:ascii="GHEA Grapalat" w:hAnsi="GHEA Grapalat"/>
          <w:sz w:val="20"/>
          <w:szCs w:val="20"/>
          <w:lang w:val="es-ES"/>
        </w:rPr>
      </w:pPr>
      <w:r w:rsidRPr="00907DA4">
        <w:rPr>
          <w:rFonts w:ascii="GHEA Grapalat" w:hAnsi="GHEA Grapalat" w:cs="Sylfaen"/>
          <w:sz w:val="20"/>
          <w:szCs w:val="20"/>
          <w:lang w:val="es-ES"/>
        </w:rPr>
        <w:t xml:space="preserve">5.1 </w:t>
      </w:r>
      <w:r w:rsidRPr="00907DA4">
        <w:rPr>
          <w:rFonts w:ascii="GHEA Grapalat" w:hAnsi="GHEA Grapalat" w:cs="Sylfaen"/>
          <w:sz w:val="20"/>
          <w:szCs w:val="20"/>
          <w:lang w:val="hy-AM"/>
        </w:rPr>
        <w:t>Առաջարկվողգինըաշխատանքիարժեքիցբացիներառումէփոխադրման</w:t>
      </w:r>
      <w:r w:rsidRPr="00907DA4">
        <w:rPr>
          <w:rFonts w:ascii="GHEA Grapalat" w:hAnsi="GHEA Grapalat" w:cs="Sylfaen"/>
          <w:sz w:val="20"/>
          <w:szCs w:val="20"/>
          <w:lang w:val="es-ES"/>
        </w:rPr>
        <w:t xml:space="preserve">, </w:t>
      </w:r>
      <w:r w:rsidRPr="00907DA4">
        <w:rPr>
          <w:rFonts w:ascii="GHEA Grapalat" w:hAnsi="GHEA Grapalat" w:cs="Sylfaen"/>
          <w:sz w:val="20"/>
          <w:szCs w:val="20"/>
          <w:lang w:val="hy-AM"/>
        </w:rPr>
        <w:t>ապահովագրման</w:t>
      </w:r>
      <w:r w:rsidRPr="00907DA4">
        <w:rPr>
          <w:rFonts w:ascii="GHEA Grapalat" w:hAnsi="GHEA Grapalat" w:cs="Sylfaen"/>
          <w:sz w:val="20"/>
          <w:szCs w:val="20"/>
          <w:lang w:val="es-ES"/>
        </w:rPr>
        <w:t xml:space="preserve">, </w:t>
      </w:r>
      <w:r w:rsidRPr="00907DA4">
        <w:rPr>
          <w:rFonts w:ascii="GHEA Grapalat" w:hAnsi="GHEA Grapalat" w:cs="Sylfaen"/>
          <w:sz w:val="20"/>
          <w:szCs w:val="20"/>
          <w:lang w:val="hy-AM"/>
        </w:rPr>
        <w:t>տուրքերի</w:t>
      </w:r>
      <w:r w:rsidRPr="00907DA4">
        <w:rPr>
          <w:rFonts w:ascii="GHEA Grapalat" w:hAnsi="GHEA Grapalat" w:cs="Sylfaen"/>
          <w:sz w:val="20"/>
          <w:szCs w:val="20"/>
          <w:lang w:val="es-ES"/>
        </w:rPr>
        <w:t xml:space="preserve">, </w:t>
      </w:r>
      <w:r w:rsidRPr="00907DA4">
        <w:rPr>
          <w:rFonts w:ascii="GHEA Grapalat" w:hAnsi="GHEA Grapalat" w:cs="Sylfaen"/>
          <w:sz w:val="20"/>
          <w:szCs w:val="20"/>
          <w:lang w:val="hy-AM"/>
        </w:rPr>
        <w:t>հարկերի</w:t>
      </w:r>
      <w:r w:rsidRPr="00907DA4">
        <w:rPr>
          <w:rFonts w:ascii="GHEA Grapalat" w:hAnsi="GHEA Grapalat" w:cs="Sylfaen"/>
          <w:sz w:val="20"/>
          <w:szCs w:val="20"/>
          <w:lang w:val="es-ES"/>
        </w:rPr>
        <w:t xml:space="preserve">, </w:t>
      </w:r>
      <w:r w:rsidRPr="00907DA4">
        <w:rPr>
          <w:rFonts w:ascii="GHEA Grapalat" w:hAnsi="GHEA Grapalat" w:cs="Sylfaen"/>
          <w:sz w:val="20"/>
          <w:szCs w:val="20"/>
          <w:lang w:val="hy-AM"/>
        </w:rPr>
        <w:t>այլվճարումներիգծովծախսերըևչիկարողպակասլինելդրանցինքնարժեքից</w:t>
      </w:r>
      <w:r w:rsidRPr="00907DA4">
        <w:rPr>
          <w:rFonts w:ascii="GHEA Grapalat" w:hAnsi="GHEA Grapalat" w:cs="Sylfaen"/>
          <w:sz w:val="20"/>
          <w:szCs w:val="20"/>
          <w:lang w:val="es-ES"/>
        </w:rPr>
        <w:t xml:space="preserve">: </w:t>
      </w:r>
      <w:r w:rsidRPr="00907DA4">
        <w:rPr>
          <w:rFonts w:ascii="GHEA Grapalat" w:hAnsi="GHEA Grapalat" w:cs="Sylfaen"/>
          <w:sz w:val="20"/>
          <w:szCs w:val="20"/>
          <w:lang w:val="hy-AM"/>
        </w:rPr>
        <w:t>Առաջարկվողգնիհաշվարկըպետքէներկայացվիհայտով</w:t>
      </w:r>
      <w:r w:rsidRPr="00907DA4">
        <w:rPr>
          <w:rFonts w:ascii="GHEA Grapalat" w:hAnsi="GHEA Grapalat"/>
          <w:sz w:val="20"/>
          <w:szCs w:val="20"/>
          <w:lang w:val="es-ES"/>
        </w:rPr>
        <w:t>:</w:t>
      </w:r>
    </w:p>
    <w:p w:rsidR="00EF45FA" w:rsidRPr="00907DA4" w:rsidRDefault="00EF45FA" w:rsidP="00313359">
      <w:pPr>
        <w:pStyle w:val="norm"/>
        <w:spacing w:line="240" w:lineRule="auto"/>
        <w:ind w:firstLine="567"/>
        <w:rPr>
          <w:rFonts w:ascii="GHEA Grapalat" w:hAnsi="GHEA Grapalat" w:cs="Sylfaen"/>
          <w:sz w:val="20"/>
          <w:lang w:val="es-ES" w:eastAsia="en-US"/>
        </w:rPr>
      </w:pPr>
      <w:r w:rsidRPr="00907DA4">
        <w:rPr>
          <w:rFonts w:ascii="GHEA Grapalat" w:hAnsi="GHEA Grapalat"/>
          <w:sz w:val="20"/>
          <w:lang w:val="es-ES"/>
        </w:rPr>
        <w:t>5.</w:t>
      </w:r>
      <w:r w:rsidRPr="00907DA4">
        <w:rPr>
          <w:rFonts w:ascii="GHEA Grapalat" w:hAnsi="GHEA Grapalat"/>
          <w:sz w:val="20"/>
          <w:lang w:val="hy-AM"/>
        </w:rPr>
        <w:t>2</w:t>
      </w:r>
      <w:r w:rsidRPr="00907DA4">
        <w:rPr>
          <w:rFonts w:ascii="GHEA Grapalat" w:hAnsi="GHEA Grapalat" w:cs="Sylfaen"/>
          <w:sz w:val="20"/>
          <w:lang w:val="es-ES"/>
        </w:rPr>
        <w:t xml:space="preserve"> Մ</w:t>
      </w:r>
      <w:r w:rsidRPr="00907DA4">
        <w:rPr>
          <w:rFonts w:ascii="GHEA Grapalat" w:hAnsi="GHEA Grapalat" w:cs="Sylfaen"/>
          <w:sz w:val="20"/>
          <w:lang w:val="hy-AM" w:eastAsia="en-US"/>
        </w:rPr>
        <w:t xml:space="preserve">ասնակիցը գնային առաջարկը ներկայացնում է արժեք (ինքնարժեքի և կանխատեսվող շահույթի հանրագումարը)և ավելացված արժեքի հարկ ընդհանրական բաղադրիչներից բաղկացած հաշվարկի ձևով: </w:t>
      </w:r>
      <w:r w:rsidRPr="00907DA4">
        <w:rPr>
          <w:rFonts w:ascii="GHEA Grapalat" w:hAnsi="GHEA Grapalat" w:cs="Sylfaen"/>
          <w:sz w:val="20"/>
          <w:lang w:eastAsia="en-US"/>
        </w:rPr>
        <w:t>Ա</w:t>
      </w:r>
      <w:r w:rsidRPr="00907DA4">
        <w:rPr>
          <w:rFonts w:ascii="GHEA Grapalat" w:hAnsi="GHEA Grapalat" w:cs="Sylfaen"/>
          <w:sz w:val="20"/>
          <w:lang w:val="hy-AM" w:eastAsia="en-US"/>
        </w:rPr>
        <w:t xml:space="preserve">րժեքի բաղադրիչների հաշվարկ` բացվածք կամ այլ մանրամասներ չեն պահանջվում և ներկայացվում: Եթե </w:t>
      </w:r>
      <w:r w:rsidRPr="00907DA4">
        <w:rPr>
          <w:rFonts w:ascii="GHEA Grapalat" w:hAnsi="GHEA Grapalat" w:cs="Sylfaen"/>
          <w:sz w:val="20"/>
          <w:lang w:eastAsia="en-US"/>
        </w:rPr>
        <w:t>մ</w:t>
      </w:r>
      <w:r w:rsidRPr="00907DA4">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Pr="00907DA4">
        <w:rPr>
          <w:rFonts w:ascii="GHEA Grapalat" w:hAnsi="GHEA Grapalat" w:cs="Sylfaen"/>
          <w:sz w:val="20"/>
          <w:lang w:val="ru-RU"/>
        </w:rPr>
        <w:t>ներկայաց</w:t>
      </w:r>
      <w:r w:rsidRPr="00907DA4">
        <w:rPr>
          <w:rFonts w:ascii="GHEA Grapalat" w:hAnsi="GHEA Grapalat" w:cs="Sylfaen"/>
          <w:sz w:val="20"/>
        </w:rPr>
        <w:t>վող</w:t>
      </w:r>
      <w:r w:rsidRPr="00907DA4">
        <w:rPr>
          <w:rFonts w:ascii="GHEA Grapalat" w:hAnsi="GHEA Grapalat" w:cs="Sylfaen"/>
          <w:sz w:val="20"/>
          <w:lang w:val="ru-RU"/>
        </w:rPr>
        <w:t>գնայինառաջարկում</w:t>
      </w:r>
      <w:r w:rsidRPr="00907DA4">
        <w:rPr>
          <w:rFonts w:ascii="GHEA Grapalat" w:hAnsi="GHEA Grapalat" w:cs="Sylfaen"/>
          <w:sz w:val="20"/>
          <w:lang w:val="hy-AM" w:eastAsia="en-US"/>
        </w:rPr>
        <w:t xml:space="preserve"> առանձնացված տողով նախատեսվում է այդ հարկատեսակի գծով վճարվելիք գումարի չափը:</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eastAsia="en-US"/>
        </w:rPr>
        <w:t>Մ</w:t>
      </w:r>
      <w:r w:rsidRPr="00907DA4">
        <w:rPr>
          <w:rFonts w:ascii="GHEA Grapalat" w:hAnsi="GHEA Grapalat" w:cs="Sylfaen"/>
          <w:sz w:val="20"/>
          <w:lang w:val="hy-AM" w:eastAsia="en-US"/>
        </w:rPr>
        <w:t>ասնակիցների գնային առաջարկների գնահատում</w:t>
      </w:r>
      <w:r w:rsidRPr="00907DA4">
        <w:rPr>
          <w:rFonts w:ascii="GHEA Grapalat" w:hAnsi="GHEA Grapalat" w:cs="Sylfaen"/>
          <w:sz w:val="20"/>
          <w:lang w:eastAsia="en-US"/>
        </w:rPr>
        <w:t>նու</w:t>
      </w:r>
      <w:r w:rsidRPr="00907DA4">
        <w:rPr>
          <w:rFonts w:ascii="GHEA Grapalat" w:hAnsi="GHEA Grapalat" w:cs="Sylfaen"/>
          <w:sz w:val="20"/>
          <w:lang w:val="hy-AM" w:eastAsia="en-US"/>
        </w:rPr>
        <w:t xml:space="preserve"> համեմատումն իրականացվում </w:t>
      </w:r>
      <w:r w:rsidRPr="00907DA4">
        <w:rPr>
          <w:rFonts w:ascii="GHEA Grapalat" w:hAnsi="GHEA Grapalat" w:cs="Sylfaen"/>
          <w:sz w:val="20"/>
          <w:lang w:eastAsia="en-US"/>
        </w:rPr>
        <w:t>են</w:t>
      </w:r>
      <w:r w:rsidRPr="00907DA4">
        <w:rPr>
          <w:rFonts w:ascii="GHEA Grapalat" w:hAnsi="GHEA Grapalat" w:cs="Sylfaen"/>
          <w:sz w:val="20"/>
          <w:lang w:val="hy-AM" w:eastAsia="en-US"/>
        </w:rPr>
        <w:t xml:space="preserve"> առանց սույն կետում նշված հարկի գումարի հաշվարկման: Ընդ որում, մասնակցի հայտը ենթակա չէ մերժման, եթե`</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p>
    <w:p w:rsidR="00EF45FA" w:rsidRPr="00907DA4" w:rsidRDefault="00EF45FA" w:rsidP="00313359">
      <w:pPr>
        <w:shd w:val="clear" w:color="auto" w:fill="FFFFFF"/>
        <w:spacing w:after="0" w:line="240" w:lineRule="auto"/>
        <w:ind w:firstLine="375"/>
        <w:jc w:val="both"/>
        <w:rPr>
          <w:rFonts w:ascii="GHEA Grapalat" w:hAnsi="GHEA Grapalat" w:cs="Sylfaen"/>
          <w:sz w:val="20"/>
          <w:szCs w:val="20"/>
          <w:lang w:val="hy-AM"/>
        </w:rPr>
      </w:pPr>
      <w:r w:rsidRPr="00907DA4">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EF45FA" w:rsidRPr="00907DA4" w:rsidRDefault="00EF45FA" w:rsidP="00313359">
      <w:pPr>
        <w:tabs>
          <w:tab w:val="left" w:pos="0"/>
        </w:tabs>
        <w:spacing w:after="0" w:line="240" w:lineRule="auto"/>
        <w:ind w:firstLine="360"/>
        <w:jc w:val="both"/>
        <w:rPr>
          <w:rFonts w:ascii="GHEA Grapalat" w:hAnsi="GHEA Grapalat" w:cs="Sylfaen"/>
          <w:sz w:val="20"/>
          <w:szCs w:val="20"/>
          <w:lang w:val="hy-AM"/>
        </w:rPr>
      </w:pPr>
      <w:r w:rsidRPr="00907DA4">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 :</w:t>
      </w:r>
    </w:p>
    <w:p w:rsidR="00EF45FA" w:rsidRPr="00907DA4" w:rsidRDefault="00EF45FA" w:rsidP="00313359">
      <w:pPr>
        <w:pStyle w:val="norm"/>
        <w:spacing w:line="240" w:lineRule="auto"/>
        <w:ind w:firstLine="567"/>
        <w:rPr>
          <w:rFonts w:ascii="GHEA Grapalat" w:hAnsi="GHEA Grapalat"/>
          <w:sz w:val="20"/>
          <w:lang w:val="es-ES"/>
        </w:rPr>
      </w:pPr>
      <w:r w:rsidRPr="00907DA4">
        <w:rPr>
          <w:rFonts w:ascii="GHEA Grapalat" w:hAnsi="GHEA Grapalat"/>
          <w:sz w:val="20"/>
          <w:lang w:val="es-ES"/>
        </w:rPr>
        <w:t>5.</w:t>
      </w:r>
      <w:r w:rsidRPr="00907DA4">
        <w:rPr>
          <w:rFonts w:ascii="GHEA Grapalat" w:hAnsi="GHEA Grapalat"/>
          <w:sz w:val="20"/>
          <w:lang w:val="hy-AM"/>
        </w:rPr>
        <w:t>3</w:t>
      </w:r>
      <w:r w:rsidRPr="00907DA4">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07DA4">
        <w:rPr>
          <w:rFonts w:ascii="GHEA Grapalat" w:hAnsi="GHEA Grapalat"/>
          <w:sz w:val="20"/>
          <w:lang w:val="hy-AM"/>
        </w:rPr>
        <w:t>առանց Հայաստանի Հանրա</w:t>
      </w:r>
      <w:r w:rsidRPr="00907DA4">
        <w:rPr>
          <w:rFonts w:ascii="GHEA Grapalat" w:hAnsi="GHEA Grapalat"/>
          <w:sz w:val="20"/>
          <w:lang w:val="hy-AM"/>
        </w:rPr>
        <w:softHyphen/>
        <w:t>պետության պետական բյուջե վճարվելիք ավելացված արժեքի հարկի գումարի հաշվարկման</w:t>
      </w:r>
      <w:r w:rsidRPr="00907DA4">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EF45FA" w:rsidRPr="00907DA4" w:rsidRDefault="00EF45FA" w:rsidP="00313359">
      <w:pPr>
        <w:pStyle w:val="BodyTextIndent2"/>
        <w:spacing w:line="240" w:lineRule="auto"/>
        <w:ind w:firstLine="567"/>
        <w:rPr>
          <w:rFonts w:ascii="GHEA Grapalat" w:hAnsi="GHEA Grapalat"/>
          <w:lang w:val="es-ES"/>
        </w:rPr>
      </w:pPr>
    </w:p>
    <w:p w:rsidR="00EF45FA" w:rsidRPr="00907DA4" w:rsidRDefault="00EF45FA" w:rsidP="00313359">
      <w:pPr>
        <w:spacing w:after="0" w:line="240" w:lineRule="auto"/>
        <w:jc w:val="center"/>
        <w:rPr>
          <w:rFonts w:ascii="GHEA Grapalat" w:hAnsi="GHEA Grapalat"/>
          <w:b/>
          <w:sz w:val="20"/>
          <w:szCs w:val="20"/>
          <w:lang w:val="es-ES"/>
        </w:rPr>
      </w:pPr>
      <w:r w:rsidRPr="00907DA4">
        <w:rPr>
          <w:rFonts w:ascii="GHEA Grapalat" w:hAnsi="GHEA Grapalat"/>
          <w:b/>
          <w:sz w:val="20"/>
          <w:szCs w:val="20"/>
          <w:lang w:val="es-ES"/>
        </w:rPr>
        <w:t xml:space="preserve">6. </w:t>
      </w:r>
      <w:r w:rsidRPr="00907DA4">
        <w:rPr>
          <w:rFonts w:ascii="GHEA Grapalat" w:hAnsi="GHEA Grapalat"/>
          <w:b/>
          <w:sz w:val="20"/>
          <w:szCs w:val="20"/>
        </w:rPr>
        <w:t>ՀԱՅՏԻԳՈՐԾՈՂՈՒԹՅԱՆԺԱՄԿԵՏԸ</w:t>
      </w:r>
      <w:r w:rsidRPr="00907DA4">
        <w:rPr>
          <w:rFonts w:ascii="GHEA Grapalat" w:hAnsi="GHEA Grapalat"/>
          <w:b/>
          <w:sz w:val="20"/>
          <w:szCs w:val="20"/>
          <w:lang w:val="es-ES"/>
        </w:rPr>
        <w:t xml:space="preserve">, </w:t>
      </w:r>
      <w:r w:rsidRPr="00907DA4">
        <w:rPr>
          <w:rFonts w:ascii="GHEA Grapalat" w:hAnsi="GHEA Grapalat"/>
          <w:b/>
          <w:sz w:val="20"/>
          <w:szCs w:val="20"/>
        </w:rPr>
        <w:t>ՀԱՅՏԵՐՈՒՄՓՈՓՈԽՈՒԹՅՈՒՆԿԱՏԱՐԵԼՈՒ</w:t>
      </w:r>
    </w:p>
    <w:p w:rsidR="00EF45FA" w:rsidRPr="00907DA4" w:rsidRDefault="00EF45FA" w:rsidP="00313359">
      <w:pPr>
        <w:spacing w:after="0" w:line="240" w:lineRule="auto"/>
        <w:jc w:val="center"/>
        <w:rPr>
          <w:rFonts w:ascii="GHEA Grapalat" w:hAnsi="GHEA Grapalat"/>
          <w:b/>
          <w:sz w:val="20"/>
          <w:szCs w:val="20"/>
          <w:lang w:val="es-ES"/>
        </w:rPr>
      </w:pPr>
      <w:r w:rsidRPr="00907DA4">
        <w:rPr>
          <w:rFonts w:ascii="GHEA Grapalat" w:hAnsi="GHEA Grapalat"/>
          <w:b/>
          <w:sz w:val="20"/>
          <w:szCs w:val="20"/>
        </w:rPr>
        <w:t>ԵՎԴՐԱՆՔՀԵՏՎԵՐՑՆԵԼՈՒԿԱՐԳԸ</w:t>
      </w:r>
    </w:p>
    <w:p w:rsidR="00EF45FA" w:rsidRPr="00907DA4" w:rsidRDefault="00EF45FA" w:rsidP="00313359">
      <w:pPr>
        <w:pStyle w:val="BodyTextIndent"/>
        <w:spacing w:line="240" w:lineRule="auto"/>
        <w:ind w:firstLine="567"/>
        <w:rPr>
          <w:rFonts w:ascii="GHEA Grapalat" w:hAnsi="GHEA Grapalat" w:cs="Sylfaen"/>
          <w:i w:val="0"/>
          <w:lang w:val="af-ZA"/>
        </w:rPr>
      </w:pPr>
      <w:r w:rsidRPr="00907DA4">
        <w:rPr>
          <w:rFonts w:ascii="GHEA Grapalat" w:hAnsi="GHEA Grapalat"/>
          <w:i w:val="0"/>
          <w:lang w:val="af-ZA"/>
        </w:rPr>
        <w:t>6.1</w:t>
      </w:r>
      <w:r w:rsidRPr="00907DA4">
        <w:rPr>
          <w:rFonts w:ascii="GHEA Grapalat" w:hAnsi="GHEA Grapalat" w:cs="Sylfaen"/>
          <w:i w:val="0"/>
          <w:lang w:val="ru-RU"/>
        </w:rPr>
        <w:t>Օրենքի</w:t>
      </w:r>
      <w:r w:rsidRPr="00907DA4">
        <w:rPr>
          <w:rFonts w:ascii="GHEA Grapalat" w:hAnsi="GHEA Grapalat" w:cs="Sylfaen"/>
          <w:i w:val="0"/>
          <w:lang w:val="af-ZA"/>
        </w:rPr>
        <w:t xml:space="preserve"> 31-</w:t>
      </w:r>
      <w:r w:rsidRPr="00907DA4">
        <w:rPr>
          <w:rFonts w:ascii="GHEA Grapalat" w:hAnsi="GHEA Grapalat" w:cs="Sylfaen"/>
          <w:i w:val="0"/>
          <w:lang w:val="ru-RU"/>
        </w:rPr>
        <w:t>րդհոդվածիհամաձայն</w:t>
      </w:r>
      <w:r w:rsidRPr="00907DA4">
        <w:rPr>
          <w:rFonts w:ascii="GHEA Grapalat" w:hAnsi="GHEA Grapalat" w:cs="Sylfaen"/>
          <w:i w:val="0"/>
          <w:lang w:val="af-ZA"/>
        </w:rPr>
        <w:t xml:space="preserve">` </w:t>
      </w:r>
      <w:r w:rsidRPr="00907DA4">
        <w:rPr>
          <w:rFonts w:ascii="GHEA Grapalat" w:hAnsi="GHEA Grapalat" w:cs="Sylfaen"/>
          <w:i w:val="0"/>
          <w:lang w:val="ru-RU"/>
        </w:rPr>
        <w:t>հայտըվավերէմինչևՕրենքինհամապատասխանպայմանագրիկնքումը</w:t>
      </w:r>
      <w:r w:rsidRPr="00907DA4">
        <w:rPr>
          <w:rFonts w:ascii="GHEA Grapalat" w:hAnsi="GHEA Grapalat" w:cs="Sylfaen"/>
          <w:i w:val="0"/>
          <w:lang w:val="af-ZA"/>
        </w:rPr>
        <w:t xml:space="preserve">, </w:t>
      </w:r>
      <w:r w:rsidRPr="00907DA4">
        <w:rPr>
          <w:rFonts w:ascii="GHEA Grapalat" w:hAnsi="GHEA Grapalat" w:cs="Sylfaen"/>
          <w:i w:val="0"/>
          <w:lang w:val="en-US"/>
        </w:rPr>
        <w:t>մ</w:t>
      </w:r>
      <w:r w:rsidRPr="00907DA4">
        <w:rPr>
          <w:rFonts w:ascii="GHEA Grapalat" w:hAnsi="GHEA Grapalat" w:cs="Sylfaen"/>
          <w:i w:val="0"/>
          <w:lang w:val="ru-RU"/>
        </w:rPr>
        <w:t>ասնակցիկողմիցհայտիհետվերցնելը</w:t>
      </w:r>
      <w:r w:rsidRPr="00907DA4">
        <w:rPr>
          <w:rFonts w:ascii="GHEA Grapalat" w:hAnsi="GHEA Grapalat" w:cs="Sylfaen"/>
          <w:i w:val="0"/>
          <w:lang w:val="af-ZA"/>
        </w:rPr>
        <w:t xml:space="preserve">, </w:t>
      </w:r>
      <w:r w:rsidRPr="00907DA4">
        <w:rPr>
          <w:rFonts w:ascii="GHEA Grapalat" w:hAnsi="GHEA Grapalat" w:cs="Sylfaen"/>
          <w:i w:val="0"/>
          <w:lang w:val="ru-RU"/>
        </w:rPr>
        <w:t>հայտիմերժումըկամ</w:t>
      </w:r>
      <w:r w:rsidRPr="00907DA4">
        <w:rPr>
          <w:rFonts w:ascii="GHEA Grapalat" w:hAnsi="GHEA Grapalat" w:cs="Sylfaen"/>
          <w:i w:val="0"/>
          <w:lang w:val="af-ZA"/>
        </w:rPr>
        <w:t xml:space="preserve"> սույն </w:t>
      </w:r>
      <w:r w:rsidRPr="00907DA4">
        <w:rPr>
          <w:rFonts w:ascii="GHEA Grapalat" w:hAnsi="GHEA Grapalat" w:cs="Sylfaen"/>
          <w:i w:val="0"/>
          <w:lang w:val="ru-RU"/>
        </w:rPr>
        <w:t>ընթացակարգըչկայացածհայտարարվելը։</w:t>
      </w:r>
    </w:p>
    <w:p w:rsidR="00EF45FA" w:rsidRPr="000A381F" w:rsidRDefault="00EF45FA" w:rsidP="00313359">
      <w:pPr>
        <w:pStyle w:val="BodyTextIndent"/>
        <w:spacing w:line="240" w:lineRule="auto"/>
        <w:ind w:firstLine="567"/>
        <w:rPr>
          <w:rFonts w:ascii="GHEA Grapalat" w:hAnsi="GHEA Grapalat" w:cs="Sylfaen"/>
          <w:i w:val="0"/>
          <w:lang w:val="af-ZA"/>
        </w:rPr>
      </w:pPr>
      <w:r w:rsidRPr="00907DA4">
        <w:rPr>
          <w:rFonts w:ascii="GHEA Grapalat" w:hAnsi="GHEA Grapalat" w:cs="Sylfaen"/>
          <w:i w:val="0"/>
          <w:lang w:val="af-ZA"/>
        </w:rPr>
        <w:t xml:space="preserve">6.2  </w:t>
      </w:r>
      <w:r w:rsidRPr="00907DA4">
        <w:rPr>
          <w:rFonts w:ascii="GHEA Grapalat" w:hAnsi="GHEA Grapalat" w:cs="Sylfaen"/>
          <w:i w:val="0"/>
          <w:lang w:val="ru-RU"/>
        </w:rPr>
        <w:t>Օրենքի</w:t>
      </w:r>
      <w:r w:rsidRPr="00907DA4">
        <w:rPr>
          <w:rFonts w:ascii="GHEA Grapalat" w:hAnsi="GHEA Grapalat" w:cs="Sylfaen"/>
          <w:i w:val="0"/>
          <w:lang w:val="af-ZA"/>
        </w:rPr>
        <w:t xml:space="preserve"> 31-</w:t>
      </w:r>
      <w:r w:rsidRPr="00907DA4">
        <w:rPr>
          <w:rFonts w:ascii="GHEA Grapalat" w:hAnsi="GHEA Grapalat" w:cs="Sylfaen"/>
          <w:i w:val="0"/>
          <w:lang w:val="ru-RU"/>
        </w:rPr>
        <w:t>րդհոդվածիհամաձայն</w:t>
      </w:r>
      <w:r w:rsidRPr="00907DA4">
        <w:rPr>
          <w:rFonts w:ascii="GHEA Grapalat" w:hAnsi="GHEA Grapalat" w:cs="Sylfaen"/>
          <w:i w:val="0"/>
          <w:lang w:val="af-ZA"/>
        </w:rPr>
        <w:t xml:space="preserve">` </w:t>
      </w:r>
      <w:r w:rsidRPr="00907DA4">
        <w:rPr>
          <w:rFonts w:ascii="GHEA Grapalat" w:hAnsi="GHEA Grapalat" w:cs="Sylfaen"/>
          <w:i w:val="0"/>
          <w:lang w:val="en-US"/>
        </w:rPr>
        <w:t>մ</w:t>
      </w:r>
      <w:r w:rsidRPr="00907DA4">
        <w:rPr>
          <w:rFonts w:ascii="GHEA Grapalat" w:hAnsi="GHEA Grapalat" w:cs="Sylfaen"/>
          <w:i w:val="0"/>
          <w:lang w:val="ru-RU"/>
        </w:rPr>
        <w:t>ասնակիցը</w:t>
      </w:r>
      <w:r w:rsidRPr="00907DA4">
        <w:rPr>
          <w:rFonts w:ascii="GHEA Grapalat" w:hAnsi="GHEA Grapalat" w:cs="Sylfaen"/>
          <w:i w:val="0"/>
          <w:lang w:val="af-ZA"/>
        </w:rPr>
        <w:t xml:space="preserve">, </w:t>
      </w:r>
      <w:r w:rsidRPr="00907DA4">
        <w:rPr>
          <w:rFonts w:ascii="GHEA Grapalat" w:hAnsi="GHEA Grapalat" w:cs="Sylfaen"/>
          <w:i w:val="0"/>
          <w:lang w:val="ru-RU"/>
        </w:rPr>
        <w:t>մինչևսույնհրավերի</w:t>
      </w:r>
      <w:r w:rsidRPr="00907DA4">
        <w:rPr>
          <w:rFonts w:ascii="GHEA Grapalat" w:hAnsi="GHEA Grapalat" w:cs="Sylfaen"/>
          <w:i w:val="0"/>
          <w:lang w:val="af-ZA"/>
        </w:rPr>
        <w:t xml:space="preserve"> 1-ին մասի 4.2 </w:t>
      </w:r>
      <w:r w:rsidRPr="00907DA4">
        <w:rPr>
          <w:rFonts w:ascii="GHEA Grapalat" w:hAnsi="GHEA Grapalat" w:cs="Sylfaen"/>
          <w:i w:val="0"/>
          <w:lang w:val="ru-RU"/>
        </w:rPr>
        <w:t>կետումնշված</w:t>
      </w:r>
      <w:r w:rsidRPr="00907DA4">
        <w:rPr>
          <w:rFonts w:ascii="GHEA Grapalat" w:hAnsi="GHEA Grapalat" w:cs="Sylfaen"/>
          <w:i w:val="0"/>
          <w:lang w:val="af-ZA"/>
        </w:rPr>
        <w:t xml:space="preserve">` </w:t>
      </w:r>
      <w:r w:rsidRPr="00907DA4">
        <w:rPr>
          <w:rFonts w:ascii="GHEA Grapalat" w:hAnsi="GHEA Grapalat" w:cs="Sylfaen"/>
          <w:i w:val="0"/>
          <w:lang w:val="ru-RU"/>
        </w:rPr>
        <w:t>հայտերիներկայացմանվերջնաժամկետը</w:t>
      </w:r>
      <w:r w:rsidRPr="00907DA4">
        <w:rPr>
          <w:rFonts w:ascii="GHEA Grapalat" w:hAnsi="GHEA Grapalat" w:cs="Sylfaen"/>
          <w:i w:val="0"/>
          <w:lang w:val="af-ZA"/>
        </w:rPr>
        <w:t xml:space="preserve">, </w:t>
      </w:r>
      <w:r w:rsidRPr="00907DA4">
        <w:rPr>
          <w:rFonts w:ascii="GHEA Grapalat" w:hAnsi="GHEA Grapalat" w:cs="Sylfaen"/>
          <w:i w:val="0"/>
          <w:lang w:val="ru-RU"/>
        </w:rPr>
        <w:t>կարողէփոփոխելկամհետվերցնելիրհայտը։</w:t>
      </w:r>
    </w:p>
    <w:p w:rsidR="007E76A6" w:rsidRPr="00907DA4" w:rsidRDefault="007E76A6" w:rsidP="00313359">
      <w:pPr>
        <w:pStyle w:val="BodyTextIndent"/>
        <w:spacing w:line="240" w:lineRule="auto"/>
        <w:ind w:firstLine="567"/>
        <w:rPr>
          <w:rFonts w:ascii="GHEA Grapalat" w:hAnsi="GHEA Grapalat" w:cs="Sylfaen"/>
          <w:i w:val="0"/>
          <w:lang w:val="af-ZA"/>
        </w:rPr>
      </w:pPr>
    </w:p>
    <w:p w:rsidR="00EF45FA" w:rsidRPr="00907DA4" w:rsidRDefault="00EF45FA" w:rsidP="00313359">
      <w:pPr>
        <w:spacing w:after="0" w:line="240" w:lineRule="auto"/>
        <w:ind w:firstLine="567"/>
        <w:jc w:val="center"/>
        <w:rPr>
          <w:rFonts w:ascii="GHEA Grapalat" w:hAnsi="GHEA Grapalat"/>
          <w:b/>
          <w:sz w:val="20"/>
          <w:szCs w:val="20"/>
          <w:lang w:val="af-ZA"/>
        </w:rPr>
      </w:pPr>
      <w:r w:rsidRPr="00907DA4">
        <w:rPr>
          <w:rFonts w:ascii="GHEA Grapalat" w:hAnsi="GHEA Grapalat"/>
          <w:b/>
          <w:sz w:val="20"/>
          <w:szCs w:val="20"/>
          <w:lang w:val="af-ZA"/>
        </w:rPr>
        <w:t xml:space="preserve">7. </w:t>
      </w:r>
      <w:r w:rsidRPr="00907DA4">
        <w:rPr>
          <w:rFonts w:ascii="GHEA Grapalat" w:hAnsi="GHEA Grapalat" w:cs="Sylfaen"/>
          <w:b/>
          <w:sz w:val="20"/>
          <w:szCs w:val="20"/>
          <w:lang w:val="es-ES"/>
        </w:rPr>
        <w:t>ՀԱՅՏԻԱՊԱՀՈՎՈՒՄԸ</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af-ZA"/>
        </w:rPr>
        <w:t xml:space="preserve">7.1 </w:t>
      </w:r>
      <w:r w:rsidRPr="00907DA4">
        <w:rPr>
          <w:rFonts w:ascii="GHEA Grapalat" w:hAnsi="GHEA Grapalat" w:cs="Sylfaen"/>
          <w:sz w:val="20"/>
          <w:szCs w:val="20"/>
        </w:rPr>
        <w:t>Մասնակիցըհայտով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սույնհրավերովսահմանված</w:t>
      </w:r>
      <w:r w:rsidRPr="00907DA4">
        <w:rPr>
          <w:rFonts w:ascii="GHEA Grapalat" w:hAnsi="GHEA Grapalat" w:cs="Sylfaen"/>
          <w:sz w:val="20"/>
          <w:szCs w:val="20"/>
          <w:lang w:val="af-ZA"/>
        </w:rPr>
        <w:t xml:space="preserve"> կարգով </w:t>
      </w:r>
      <w:r w:rsidRPr="00907DA4">
        <w:rPr>
          <w:rFonts w:ascii="GHEA Grapalat" w:hAnsi="GHEA Grapalat" w:cs="Sylfaen"/>
          <w:bCs/>
          <w:sz w:val="20"/>
          <w:szCs w:val="20"/>
        </w:rPr>
        <w:t>ներկայացնումէհայտիապահովում</w:t>
      </w:r>
      <w:r w:rsidRPr="00907DA4">
        <w:rPr>
          <w:rFonts w:ascii="GHEA Grapalat" w:hAnsi="GHEA Grapalat" w:cs="Sylfaen"/>
          <w:bCs/>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rPr>
        <w:t>Հայտիապահովումըներկայացվումէբանկայիներաշխիքի</w:t>
      </w:r>
      <w:r w:rsidRPr="00907DA4">
        <w:rPr>
          <w:rFonts w:ascii="GHEA Grapalat" w:hAnsi="GHEA Grapalat" w:cs="Sylfaen"/>
          <w:sz w:val="20"/>
          <w:szCs w:val="20"/>
          <w:lang w:val="af-ZA"/>
        </w:rPr>
        <w:t xml:space="preserve"> (հավելված 3) </w:t>
      </w:r>
      <w:r w:rsidRPr="00907DA4">
        <w:rPr>
          <w:rFonts w:ascii="GHEA Grapalat" w:hAnsi="GHEA Grapalat" w:cs="Sylfaen"/>
          <w:sz w:val="20"/>
          <w:szCs w:val="20"/>
        </w:rPr>
        <w:t>կամկանխիկփողիձևով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որիչափըհավասարէմասնակցիգնայինառաջարկիհինգտոկոսին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եթեմասնակիցըհայտիապահովումըներկայացրելէսույնկետովսահմանվածչափիցավելի</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ապահայտըհամարվումէհրավերիպահանջներինբավարարողևենթակաչէմերժման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sz w:val="20"/>
          <w:szCs w:val="20"/>
        </w:rPr>
        <w:t>ԿանխիկփողիձևովներկայացվածհայտիապահովումըպետքէփոխանցվիԿենտրոնականգանձապետարանումլիազորվածմարմնիանվամբբացված</w:t>
      </w:r>
      <w:r w:rsidRPr="00907DA4">
        <w:rPr>
          <w:rFonts w:ascii="GHEA Grapalat" w:hAnsi="GHEA Grapalat"/>
          <w:sz w:val="20"/>
          <w:szCs w:val="20"/>
          <w:lang w:val="af-ZA"/>
        </w:rPr>
        <w:t xml:space="preserve"> «900008000466» </w:t>
      </w:r>
      <w:r w:rsidRPr="00907DA4">
        <w:rPr>
          <w:rFonts w:ascii="GHEA Grapalat" w:hAnsi="GHEA Grapalat"/>
          <w:sz w:val="20"/>
          <w:szCs w:val="20"/>
        </w:rPr>
        <w:t>գանձապետականհաշվին</w:t>
      </w:r>
      <w:r w:rsidRPr="00907DA4">
        <w:rPr>
          <w:rFonts w:ascii="GHEA Grapalat" w:hAnsi="GHEA Grapalat"/>
          <w:sz w:val="20"/>
          <w:szCs w:val="20"/>
          <w:lang w:val="af-ZA"/>
        </w:rPr>
        <w:t xml:space="preserve">, </w:t>
      </w:r>
      <w:r w:rsidRPr="00907DA4">
        <w:rPr>
          <w:rFonts w:ascii="GHEA Grapalat" w:hAnsi="GHEA Grapalat"/>
          <w:sz w:val="20"/>
          <w:szCs w:val="20"/>
        </w:rPr>
        <w:t>որըենթակաէվերադարձմանայններկայացրածմասնակցին</w:t>
      </w:r>
      <w:r w:rsidRPr="00907DA4">
        <w:rPr>
          <w:rFonts w:ascii="GHEA Grapalat" w:hAnsi="GHEA Grapalat"/>
          <w:sz w:val="20"/>
          <w:szCs w:val="20"/>
          <w:lang w:val="af-ZA"/>
        </w:rPr>
        <w:t xml:space="preserve">` </w:t>
      </w:r>
      <w:r w:rsidRPr="00907DA4">
        <w:rPr>
          <w:rFonts w:ascii="GHEA Grapalat" w:hAnsi="GHEA Grapalat"/>
          <w:sz w:val="20"/>
          <w:szCs w:val="20"/>
        </w:rPr>
        <w:t>սույնընթացակարգիշրջանակումպայմանագիրըկնքվելուցկամսույնընթացակարգըչկայացածհայտարարվելուցհետոքսանաշխատանքայինօրվաընթացքում</w:t>
      </w:r>
      <w:r w:rsidRPr="00907DA4">
        <w:rPr>
          <w:rFonts w:ascii="GHEA Grapalat" w:hAnsi="GHEA Grapalat"/>
          <w:sz w:val="20"/>
          <w:szCs w:val="20"/>
          <w:lang w:val="af-ZA"/>
        </w:rPr>
        <w:t xml:space="preserve">, </w:t>
      </w:r>
      <w:r w:rsidRPr="00907DA4">
        <w:rPr>
          <w:rFonts w:ascii="GHEA Grapalat" w:hAnsi="GHEA Grapalat"/>
          <w:sz w:val="20"/>
          <w:szCs w:val="20"/>
        </w:rPr>
        <w:t>բացառությամբսույնհրավերի</w:t>
      </w:r>
      <w:r w:rsidRPr="00907DA4">
        <w:rPr>
          <w:rFonts w:ascii="GHEA Grapalat" w:hAnsi="GHEA Grapalat"/>
          <w:sz w:val="20"/>
          <w:szCs w:val="20"/>
          <w:lang w:val="af-ZA"/>
        </w:rPr>
        <w:t xml:space="preserve"> 1-</w:t>
      </w:r>
      <w:r w:rsidRPr="00907DA4">
        <w:rPr>
          <w:rFonts w:ascii="GHEA Grapalat" w:hAnsi="GHEA Grapalat"/>
          <w:sz w:val="20"/>
          <w:szCs w:val="20"/>
        </w:rPr>
        <w:t>ինմասի</w:t>
      </w:r>
      <w:r w:rsidRPr="00907DA4">
        <w:rPr>
          <w:rFonts w:ascii="GHEA Grapalat" w:hAnsi="GHEA Grapalat"/>
          <w:sz w:val="20"/>
          <w:szCs w:val="20"/>
          <w:lang w:val="af-ZA"/>
        </w:rPr>
        <w:t xml:space="preserve"> 7.3 </w:t>
      </w:r>
      <w:r w:rsidRPr="00907DA4">
        <w:rPr>
          <w:rFonts w:ascii="GHEA Grapalat" w:hAnsi="GHEA Grapalat"/>
          <w:sz w:val="20"/>
          <w:szCs w:val="20"/>
        </w:rPr>
        <w:t>կետովնախատեսվածդեպքերի</w:t>
      </w:r>
      <w:r w:rsidRPr="00907DA4">
        <w:rPr>
          <w:rFonts w:ascii="GHEA Grapalat" w:hAnsi="GHEA Grapalat"/>
          <w:sz w:val="20"/>
          <w:szCs w:val="20"/>
          <w:lang w:val="af-ZA"/>
        </w:rPr>
        <w:t xml:space="preserve">: </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cs="Sylfaen"/>
          <w:sz w:val="20"/>
          <w:szCs w:val="20"/>
          <w:lang w:val="af-ZA"/>
        </w:rPr>
        <w:t xml:space="preserve">7.2 </w:t>
      </w:r>
      <w:r w:rsidRPr="00907DA4">
        <w:rPr>
          <w:rFonts w:ascii="GHEA Grapalat" w:hAnsi="GHEA Grapalat"/>
          <w:sz w:val="20"/>
          <w:szCs w:val="20"/>
        </w:rPr>
        <w:t>Գնմանընթացակարգըչափաբաժիններովկազմակերպվելուդեպքում</w:t>
      </w:r>
      <w:r w:rsidRPr="00907DA4">
        <w:rPr>
          <w:rFonts w:ascii="GHEA Grapalat" w:hAnsi="GHEA Grapalat"/>
          <w:sz w:val="20"/>
          <w:szCs w:val="20"/>
          <w:lang w:val="af-ZA"/>
        </w:rPr>
        <w:t xml:space="preserve">, </w:t>
      </w:r>
      <w:r w:rsidRPr="00907DA4">
        <w:rPr>
          <w:rFonts w:ascii="GHEA Grapalat" w:hAnsi="GHEA Grapalat"/>
          <w:sz w:val="20"/>
          <w:szCs w:val="20"/>
        </w:rPr>
        <w:t>եթե</w:t>
      </w:r>
      <w:r w:rsidRPr="00907DA4">
        <w:rPr>
          <w:rFonts w:ascii="GHEA Grapalat" w:hAnsi="GHEA Grapalat"/>
          <w:sz w:val="20"/>
          <w:szCs w:val="20"/>
          <w:lang w:val="af-ZA"/>
        </w:rPr>
        <w:t>`</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hy-AM"/>
        </w:rPr>
        <w:t>ա.</w:t>
      </w:r>
      <w:r w:rsidRPr="00907DA4">
        <w:rPr>
          <w:rFonts w:ascii="GHEA Grapalat" w:hAnsi="GHEA Grapalat"/>
          <w:sz w:val="20"/>
          <w:szCs w:val="20"/>
        </w:rPr>
        <w:t>մասնակիցըհայտներկայացնումէմեկիցավելչափաբաժիններիհամար</w:t>
      </w:r>
      <w:r w:rsidRPr="00907DA4">
        <w:rPr>
          <w:rFonts w:ascii="GHEA Grapalat" w:hAnsi="GHEA Grapalat"/>
          <w:sz w:val="20"/>
          <w:szCs w:val="20"/>
          <w:lang w:val="af-ZA"/>
        </w:rPr>
        <w:t xml:space="preserve">, </w:t>
      </w:r>
      <w:r w:rsidRPr="00907DA4">
        <w:rPr>
          <w:rFonts w:ascii="GHEA Grapalat" w:hAnsi="GHEA Grapalat"/>
          <w:sz w:val="20"/>
          <w:szCs w:val="20"/>
        </w:rPr>
        <w:t>ապահայտիապահովումըկարողէներկայացնելինչպեսյուրաքանչյուրչափաբաժնիհամարառանձին</w:t>
      </w:r>
      <w:r w:rsidRPr="00907DA4">
        <w:rPr>
          <w:rFonts w:ascii="GHEA Grapalat" w:hAnsi="GHEA Grapalat"/>
          <w:sz w:val="20"/>
          <w:szCs w:val="20"/>
          <w:lang w:val="af-ZA"/>
        </w:rPr>
        <w:t xml:space="preserve">, </w:t>
      </w:r>
      <w:r w:rsidRPr="00907DA4">
        <w:rPr>
          <w:rFonts w:ascii="GHEA Grapalat" w:hAnsi="GHEA Grapalat"/>
          <w:sz w:val="20"/>
          <w:szCs w:val="20"/>
        </w:rPr>
        <w:t>այնպեսէլմեկհայտիապահովում</w:t>
      </w:r>
      <w:r w:rsidRPr="00907DA4">
        <w:rPr>
          <w:rFonts w:ascii="GHEA Grapalat" w:hAnsi="GHEA Grapalat"/>
          <w:sz w:val="20"/>
          <w:szCs w:val="20"/>
          <w:lang w:val="af-ZA"/>
        </w:rPr>
        <w:t xml:space="preserve">` </w:t>
      </w:r>
      <w:r w:rsidRPr="00907DA4">
        <w:rPr>
          <w:rFonts w:ascii="GHEA Grapalat" w:hAnsi="GHEA Grapalat"/>
          <w:sz w:val="20"/>
          <w:szCs w:val="20"/>
        </w:rPr>
        <w:t>բոլորչափաբաժիններիհամար</w:t>
      </w:r>
      <w:r w:rsidRPr="00907DA4">
        <w:rPr>
          <w:rFonts w:ascii="GHEA Grapalat" w:hAnsi="GHEA Grapalat"/>
          <w:sz w:val="20"/>
          <w:szCs w:val="20"/>
          <w:lang w:val="af-ZA"/>
        </w:rPr>
        <w:t xml:space="preserve">: </w:t>
      </w:r>
      <w:r w:rsidRPr="00907DA4">
        <w:rPr>
          <w:rFonts w:ascii="GHEA Grapalat" w:hAnsi="GHEA Grapalat"/>
          <w:sz w:val="20"/>
          <w:szCs w:val="20"/>
        </w:rPr>
        <w:t>Մեկհայտիապահովումներկայացվելուդեպքում</w:t>
      </w:r>
      <w:r w:rsidRPr="00907DA4">
        <w:rPr>
          <w:rFonts w:ascii="GHEA Grapalat" w:hAnsi="GHEA Grapalat"/>
          <w:sz w:val="20"/>
          <w:szCs w:val="20"/>
          <w:lang w:val="af-ZA"/>
        </w:rPr>
        <w:t xml:space="preserve">, </w:t>
      </w:r>
      <w:r w:rsidRPr="00907DA4">
        <w:rPr>
          <w:rFonts w:ascii="GHEA Grapalat" w:hAnsi="GHEA Grapalat"/>
          <w:sz w:val="20"/>
          <w:szCs w:val="20"/>
        </w:rPr>
        <w:t>դրագումարըհաշվարկվումէներկայացվածչափաբաժիններիգնայինառաջարկներիհանրագումարինկատմամբ</w:t>
      </w:r>
      <w:r w:rsidRPr="00907DA4">
        <w:rPr>
          <w:rFonts w:ascii="GHEA Grapalat" w:hAnsi="GHEA Grapalat"/>
          <w:sz w:val="20"/>
          <w:szCs w:val="20"/>
          <w:lang w:val="af-ZA"/>
        </w:rPr>
        <w:t xml:space="preserve">: </w:t>
      </w:r>
      <w:r w:rsidRPr="00907DA4">
        <w:rPr>
          <w:rFonts w:ascii="GHEA Grapalat" w:hAnsi="GHEA Grapalat"/>
          <w:sz w:val="20"/>
          <w:szCs w:val="20"/>
        </w:rPr>
        <w:t>Եթեըստչափաբաժիններիներկայացվածգնայինառաջարկներիհանրագումարըգերազանցումէ</w:t>
      </w:r>
      <w:r w:rsidRPr="00907DA4">
        <w:rPr>
          <w:rFonts w:ascii="GHEA Grapalat" w:hAnsi="GHEA Grapalat"/>
          <w:sz w:val="20"/>
          <w:szCs w:val="20"/>
          <w:lang w:val="hy-AM"/>
        </w:rPr>
        <w:t>10</w:t>
      </w:r>
      <w:r w:rsidRPr="00907DA4">
        <w:rPr>
          <w:rFonts w:ascii="GHEA Grapalat" w:hAnsi="GHEA Grapalat"/>
          <w:sz w:val="20"/>
          <w:szCs w:val="20"/>
        </w:rPr>
        <w:t>մլն</w:t>
      </w:r>
      <w:r w:rsidRPr="00907DA4">
        <w:rPr>
          <w:rFonts w:ascii="GHEA Grapalat" w:hAnsi="GHEA Grapalat"/>
          <w:sz w:val="20"/>
          <w:szCs w:val="20"/>
          <w:lang w:val="af-ZA"/>
        </w:rPr>
        <w:t xml:space="preserve">. </w:t>
      </w:r>
      <w:r w:rsidRPr="00907DA4">
        <w:rPr>
          <w:rFonts w:ascii="GHEA Grapalat" w:hAnsi="GHEA Grapalat"/>
          <w:sz w:val="20"/>
          <w:szCs w:val="20"/>
        </w:rPr>
        <w:t>ՀՀդրամը</w:t>
      </w:r>
      <w:r w:rsidRPr="00907DA4">
        <w:rPr>
          <w:rFonts w:ascii="GHEA Grapalat" w:hAnsi="GHEA Grapalat"/>
          <w:sz w:val="20"/>
          <w:szCs w:val="20"/>
          <w:lang w:val="af-ZA"/>
        </w:rPr>
        <w:t xml:space="preserve">, </w:t>
      </w:r>
      <w:r w:rsidRPr="00907DA4">
        <w:rPr>
          <w:rFonts w:ascii="GHEA Grapalat" w:hAnsi="GHEA Grapalat"/>
          <w:sz w:val="20"/>
          <w:szCs w:val="20"/>
        </w:rPr>
        <w:t>սակայնըստառանձինչափաբաժիններիներկայացվածգնայինառաջարկներըչենգերազանցումայդչափը</w:t>
      </w:r>
      <w:r w:rsidRPr="00907DA4">
        <w:rPr>
          <w:rFonts w:ascii="GHEA Grapalat" w:hAnsi="GHEA Grapalat"/>
          <w:sz w:val="20"/>
          <w:szCs w:val="20"/>
          <w:lang w:val="af-ZA"/>
        </w:rPr>
        <w:t xml:space="preserve">, </w:t>
      </w:r>
      <w:r w:rsidRPr="00907DA4">
        <w:rPr>
          <w:rFonts w:ascii="GHEA Grapalat" w:hAnsi="GHEA Grapalat"/>
          <w:sz w:val="20"/>
          <w:szCs w:val="20"/>
        </w:rPr>
        <w:t>ապահայտիապահովումչիներկայացվում</w:t>
      </w:r>
      <w:r w:rsidRPr="00907DA4">
        <w:rPr>
          <w:rFonts w:ascii="GHEA Grapalat" w:hAnsi="GHEA Grapalat"/>
          <w:sz w:val="20"/>
          <w:szCs w:val="20"/>
          <w:lang w:val="af-ZA"/>
        </w:rPr>
        <w:t>.</w:t>
      </w:r>
    </w:p>
    <w:p w:rsidR="00EF45FA" w:rsidRPr="00907DA4" w:rsidRDefault="00EF45FA" w:rsidP="00313359">
      <w:pPr>
        <w:spacing w:after="0" w:line="240" w:lineRule="auto"/>
        <w:ind w:firstLine="375"/>
        <w:jc w:val="both"/>
        <w:rPr>
          <w:rFonts w:ascii="GHEA Grapalat" w:hAnsi="GHEA Grapalat"/>
          <w:color w:val="FFFFFF"/>
          <w:sz w:val="20"/>
          <w:szCs w:val="20"/>
          <w:lang w:val="af-ZA"/>
        </w:rPr>
      </w:pPr>
      <w:r w:rsidRPr="00907DA4">
        <w:rPr>
          <w:rFonts w:ascii="GHEA Grapalat" w:hAnsi="GHEA Grapalat"/>
          <w:sz w:val="20"/>
          <w:szCs w:val="20"/>
        </w:rPr>
        <w:t>բ</w:t>
      </w:r>
      <w:r w:rsidRPr="00907DA4">
        <w:rPr>
          <w:rFonts w:ascii="GHEA Grapalat" w:hAnsi="GHEA Grapalat"/>
          <w:sz w:val="20"/>
          <w:szCs w:val="20"/>
          <w:lang w:val="hy-AM"/>
        </w:rPr>
        <w:t>.</w:t>
      </w:r>
      <w:r w:rsidRPr="00907DA4">
        <w:rPr>
          <w:rFonts w:ascii="GHEA Grapalat" w:hAnsi="GHEA Grapalat"/>
          <w:sz w:val="20"/>
          <w:szCs w:val="20"/>
        </w:rPr>
        <w:t>Մասնակիցըհրաժարվումէորևէչափաբաժնիցկամպայմանագիրկնքելուցկամզրկվումէպայմանագիրկնքելուիրավունքից</w:t>
      </w:r>
      <w:r w:rsidRPr="00907DA4">
        <w:rPr>
          <w:rFonts w:ascii="GHEA Grapalat" w:hAnsi="GHEA Grapalat"/>
          <w:sz w:val="20"/>
          <w:szCs w:val="20"/>
          <w:lang w:val="af-ZA"/>
        </w:rPr>
        <w:t xml:space="preserve">, </w:t>
      </w:r>
      <w:r w:rsidRPr="00907DA4">
        <w:rPr>
          <w:rFonts w:ascii="GHEA Grapalat" w:hAnsi="GHEA Grapalat"/>
          <w:sz w:val="20"/>
          <w:szCs w:val="20"/>
        </w:rPr>
        <w:t>ապահայտիապահովումըվճարվումէմիայնայդչափաբաժնինկատմամբհաշվարկվածապահովմանգումարիչափով</w:t>
      </w:r>
      <w:r w:rsidRPr="00907DA4">
        <w:rPr>
          <w:rFonts w:ascii="GHEA Grapalat" w:hAnsi="GHEA Grapalat"/>
          <w:sz w:val="20"/>
          <w:szCs w:val="20"/>
          <w:lang w:val="af-ZA"/>
        </w:rPr>
        <w:t>:</w:t>
      </w:r>
      <w:r w:rsidRPr="00907DA4">
        <w:rPr>
          <w:rFonts w:ascii="GHEA Grapalat" w:hAnsi="GHEA Grapalat"/>
          <w:sz w:val="20"/>
          <w:szCs w:val="20"/>
          <w:vertAlign w:val="superscript"/>
          <w:lang w:val="af-ZA"/>
        </w:rPr>
        <w:t>9</w:t>
      </w:r>
      <w:r w:rsidRPr="00907DA4">
        <w:rPr>
          <w:rStyle w:val="FootnoteReference"/>
          <w:rFonts w:ascii="GHEA Grapalat" w:hAnsi="GHEA Grapalat"/>
          <w:color w:val="FFFFFF"/>
          <w:sz w:val="20"/>
          <w:szCs w:val="20"/>
        </w:rPr>
        <w:footnoteReference w:id="7"/>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7.3 </w:t>
      </w:r>
      <w:r w:rsidRPr="00907DA4">
        <w:rPr>
          <w:rFonts w:ascii="GHEA Grapalat" w:hAnsi="GHEA Grapalat" w:cs="Sylfaen"/>
          <w:sz w:val="20"/>
          <w:szCs w:val="20"/>
        </w:rPr>
        <w:t>Մասնակիցըվճարումէհայտիապահովումը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եթենա</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հայտարարվելէընտրվածմասնակից</w:t>
      </w:r>
      <w:r w:rsidRPr="00907DA4">
        <w:rPr>
          <w:rFonts w:ascii="GHEA Grapalat" w:hAnsi="GHEA Grapalat" w:cs="Sylfaen"/>
          <w:sz w:val="20"/>
          <w:szCs w:val="20"/>
          <w:lang w:val="af-ZA"/>
        </w:rPr>
        <w:t xml:space="preserve">, </w:t>
      </w:r>
      <w:r w:rsidRPr="00907DA4">
        <w:rPr>
          <w:rFonts w:ascii="GHEA Grapalat" w:hAnsi="GHEA Grapalat" w:cs="Sylfaen"/>
          <w:sz w:val="20"/>
          <w:szCs w:val="20"/>
        </w:rPr>
        <w:t>սակայնհրաժարվումկամզրկվումէպայմանագիրկնքելուիրավունքից</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2) </w:t>
      </w:r>
      <w:r w:rsidRPr="00907DA4">
        <w:rPr>
          <w:rFonts w:ascii="GHEA Grapalat" w:hAnsi="GHEA Grapalat" w:cs="Sylfaen"/>
          <w:sz w:val="20"/>
          <w:szCs w:val="20"/>
        </w:rPr>
        <w:t>խախտելէգնմանգործընթացիշրջանակումստանձնածպարտավորություն</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որըհանգեցրելէգործընթացինտվյալՄասնակցիհետագամասնակցությանդադարեցմանը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3) </w:t>
      </w:r>
      <w:r w:rsidRPr="00907DA4">
        <w:rPr>
          <w:rFonts w:ascii="GHEA Grapalat" w:hAnsi="GHEA Grapalat" w:cs="Sylfaen"/>
          <w:sz w:val="20"/>
          <w:szCs w:val="20"/>
        </w:rPr>
        <w:t>հայտերիբացումիցհետոհրաժարվելէ</w:t>
      </w:r>
      <w:r w:rsidRPr="00907DA4">
        <w:rPr>
          <w:rFonts w:ascii="GHEA Grapalat" w:hAnsi="GHEA Grapalat" w:cs="Sylfaen"/>
          <w:sz w:val="20"/>
          <w:szCs w:val="20"/>
          <w:lang w:val="af-ZA"/>
        </w:rPr>
        <w:t xml:space="preserve"> սույն ընթացակարգի </w:t>
      </w:r>
      <w:r w:rsidRPr="00907DA4">
        <w:rPr>
          <w:rFonts w:ascii="GHEA Grapalat" w:hAnsi="GHEA Grapalat" w:cs="Sylfaen"/>
          <w:sz w:val="20"/>
          <w:szCs w:val="20"/>
        </w:rPr>
        <w:t>հետագամասնակցությունից։</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sz w:val="20"/>
          <w:szCs w:val="20"/>
          <w:lang w:val="af-ZA"/>
        </w:rPr>
        <w:t>7.4</w:t>
      </w:r>
      <w:r w:rsidRPr="00907DA4">
        <w:rPr>
          <w:rFonts w:ascii="GHEA Grapalat" w:hAnsi="GHEA Grapalat"/>
          <w:sz w:val="20"/>
          <w:szCs w:val="20"/>
          <w:lang w:val="af-ZA"/>
        </w:rPr>
        <w:tab/>
      </w:r>
      <w:r w:rsidRPr="00907DA4">
        <w:rPr>
          <w:rFonts w:ascii="GHEA Grapalat" w:hAnsi="GHEA Grapalat" w:cs="Sylfaen"/>
          <w:sz w:val="20"/>
          <w:szCs w:val="20"/>
        </w:rPr>
        <w:t>Հայտիապահովումըպետքէվավերլինիհայտըներկայացվելուօրվանիցհաշված</w:t>
      </w:r>
      <w:r w:rsidRPr="00907DA4">
        <w:rPr>
          <w:rFonts w:ascii="GHEA Grapalat" w:hAnsi="GHEA Grapalat" w:cs="Sylfaen"/>
          <w:sz w:val="20"/>
          <w:szCs w:val="20"/>
          <w:lang w:val="af-ZA"/>
        </w:rPr>
        <w:t xml:space="preserve"> 90(</w:t>
      </w:r>
      <w:r w:rsidRPr="00907DA4">
        <w:rPr>
          <w:rFonts w:ascii="GHEA Grapalat" w:hAnsi="GHEA Grapalat" w:cs="Sylfaen"/>
          <w:sz w:val="20"/>
          <w:szCs w:val="20"/>
          <w:lang w:val="hy-AM"/>
        </w:rPr>
        <w:t>իննսուն</w:t>
      </w:r>
      <w:r w:rsidRPr="00907DA4">
        <w:rPr>
          <w:rFonts w:ascii="GHEA Grapalat" w:hAnsi="GHEA Grapalat" w:cs="Sylfaen"/>
          <w:sz w:val="20"/>
          <w:szCs w:val="20"/>
          <w:lang w:val="af-ZA"/>
        </w:rPr>
        <w:t xml:space="preserve">) </w:t>
      </w:r>
      <w:r w:rsidRPr="00907DA4">
        <w:rPr>
          <w:rFonts w:ascii="GHEA Grapalat" w:hAnsi="GHEA Grapalat" w:cs="Sylfaen"/>
          <w:sz w:val="20"/>
          <w:szCs w:val="20"/>
        </w:rPr>
        <w:t>աշխատանքայինօր</w:t>
      </w:r>
      <w:r w:rsidRPr="00907DA4">
        <w:rPr>
          <w:rFonts w:ascii="GHEA Grapalat" w:hAnsi="GHEA Grapalat"/>
          <w:sz w:val="20"/>
          <w:szCs w:val="20"/>
          <w:lang w:val="af-ZA"/>
        </w:rPr>
        <w:t xml:space="preserve">: </w:t>
      </w:r>
      <w:r w:rsidRPr="00907DA4">
        <w:rPr>
          <w:rFonts w:ascii="GHEA Grapalat" w:hAnsi="GHEA Grapalat"/>
          <w:sz w:val="20"/>
          <w:szCs w:val="20"/>
        </w:rPr>
        <w:t>Հայտիապահովումըենթակաէվերադարձմանայններկայացրածմասնակցին</w:t>
      </w:r>
      <w:r w:rsidRPr="00907DA4">
        <w:rPr>
          <w:rFonts w:ascii="GHEA Grapalat" w:hAnsi="GHEA Grapalat"/>
          <w:sz w:val="20"/>
          <w:szCs w:val="20"/>
          <w:lang w:val="af-ZA"/>
        </w:rPr>
        <w:t xml:space="preserve">` </w:t>
      </w:r>
      <w:r w:rsidRPr="00907DA4">
        <w:rPr>
          <w:rFonts w:ascii="GHEA Grapalat" w:hAnsi="GHEA Grapalat"/>
          <w:sz w:val="20"/>
          <w:szCs w:val="20"/>
        </w:rPr>
        <w:t>սույնընթացակարգիշրջանակումպայմանագիրըկնքվելուցկամսույնընթացակարգըչկայացածհայտարարվելուցհետոքսանաշխատանքայինօրվաընթացքում</w:t>
      </w:r>
      <w:r w:rsidRPr="00907DA4">
        <w:rPr>
          <w:rFonts w:ascii="GHEA Grapalat" w:hAnsi="GHEA Grapalat"/>
          <w:sz w:val="20"/>
          <w:szCs w:val="20"/>
          <w:lang w:val="af-ZA"/>
        </w:rPr>
        <w:t xml:space="preserve">, </w:t>
      </w:r>
      <w:r w:rsidRPr="00907DA4">
        <w:rPr>
          <w:rFonts w:ascii="GHEA Grapalat" w:hAnsi="GHEA Grapalat"/>
          <w:sz w:val="20"/>
          <w:szCs w:val="20"/>
        </w:rPr>
        <w:t>բացառությամբսույնհրավերի</w:t>
      </w:r>
      <w:r w:rsidRPr="00907DA4">
        <w:rPr>
          <w:rFonts w:ascii="GHEA Grapalat" w:hAnsi="GHEA Grapalat"/>
          <w:sz w:val="20"/>
          <w:szCs w:val="20"/>
          <w:lang w:val="af-ZA"/>
        </w:rPr>
        <w:t xml:space="preserve"> 1-</w:t>
      </w:r>
      <w:r w:rsidRPr="00907DA4">
        <w:rPr>
          <w:rFonts w:ascii="GHEA Grapalat" w:hAnsi="GHEA Grapalat"/>
          <w:sz w:val="20"/>
          <w:szCs w:val="20"/>
        </w:rPr>
        <w:t>ինմասի</w:t>
      </w:r>
      <w:r w:rsidRPr="00907DA4">
        <w:rPr>
          <w:rFonts w:ascii="GHEA Grapalat" w:hAnsi="GHEA Grapalat"/>
          <w:sz w:val="20"/>
          <w:szCs w:val="20"/>
          <w:lang w:val="af-ZA"/>
        </w:rPr>
        <w:t xml:space="preserve"> 7.3 </w:t>
      </w:r>
      <w:r w:rsidRPr="00907DA4">
        <w:rPr>
          <w:rFonts w:ascii="GHEA Grapalat" w:hAnsi="GHEA Grapalat"/>
          <w:sz w:val="20"/>
          <w:szCs w:val="20"/>
        </w:rPr>
        <w:t>կետովնախատեսվածդեպքերի</w:t>
      </w:r>
      <w:r w:rsidRPr="00907DA4">
        <w:rPr>
          <w:rFonts w:ascii="GHEA Grapalat" w:hAnsi="GHEA Grapalat"/>
          <w:sz w:val="20"/>
          <w:szCs w:val="20"/>
          <w:lang w:val="af-ZA"/>
        </w:rPr>
        <w:t xml:space="preserve">: </w:t>
      </w:r>
    </w:p>
    <w:p w:rsidR="00EF45FA" w:rsidRPr="00907DA4" w:rsidRDefault="00EF45FA" w:rsidP="00313359">
      <w:pPr>
        <w:spacing w:after="0" w:line="240" w:lineRule="auto"/>
        <w:ind w:firstLine="567"/>
        <w:jc w:val="center"/>
        <w:rPr>
          <w:rFonts w:ascii="GHEA Grapalat" w:hAnsi="GHEA Grapalat"/>
          <w:b/>
          <w:sz w:val="20"/>
          <w:szCs w:val="20"/>
          <w:lang w:val="hy-AM"/>
        </w:rPr>
      </w:pPr>
      <w:r w:rsidRPr="00907DA4">
        <w:rPr>
          <w:rFonts w:ascii="GHEA Grapalat" w:hAnsi="GHEA Grapalat"/>
          <w:b/>
          <w:sz w:val="20"/>
          <w:szCs w:val="20"/>
          <w:lang w:val="af-ZA"/>
        </w:rPr>
        <w:t>8.  ՀԱՅՏԵՐԻ ԲԱՑՈՒՄԸ</w:t>
      </w:r>
      <w:r w:rsidRPr="00907DA4">
        <w:rPr>
          <w:rFonts w:ascii="GHEA Grapalat" w:hAnsi="GHEA Grapalat"/>
          <w:b/>
          <w:sz w:val="20"/>
          <w:szCs w:val="20"/>
          <w:lang w:val="hy-AM"/>
        </w:rPr>
        <w:t xml:space="preserve">, </w:t>
      </w:r>
      <w:r w:rsidRPr="00907DA4">
        <w:rPr>
          <w:rFonts w:ascii="GHEA Grapalat" w:hAnsi="GHEA Grapalat"/>
          <w:b/>
          <w:sz w:val="20"/>
          <w:szCs w:val="20"/>
          <w:lang w:val="af-ZA"/>
        </w:rPr>
        <w:t xml:space="preserve">ԳՆԱՀԱՏՈՒՄԸ  ԵՎ  </w:t>
      </w:r>
    </w:p>
    <w:p w:rsidR="00D32311" w:rsidRPr="00907DA4" w:rsidRDefault="00D32311" w:rsidP="00313359">
      <w:pPr>
        <w:pStyle w:val="BodyTextIndent2"/>
        <w:spacing w:line="240" w:lineRule="auto"/>
        <w:ind w:firstLine="567"/>
        <w:rPr>
          <w:rFonts w:ascii="GHEA Grapalat" w:hAnsi="GHEA Grapalat" w:cs="Tahoma"/>
        </w:rPr>
      </w:pPr>
      <w:r w:rsidRPr="00907DA4">
        <w:rPr>
          <w:rFonts w:ascii="GHEA Grapalat" w:hAnsi="GHEA Grapalat"/>
        </w:rPr>
        <w:t xml:space="preserve">8.1 </w:t>
      </w:r>
      <w:r w:rsidRPr="00907DA4">
        <w:rPr>
          <w:rFonts w:ascii="GHEA Grapalat" w:hAnsi="GHEA Grapalat" w:cs="Sylfaen"/>
          <w:lang w:val="hy-AM"/>
        </w:rPr>
        <w:t>Հայտերիբացումըկկատարվի</w:t>
      </w:r>
      <w:r w:rsidRPr="00907DA4">
        <w:rPr>
          <w:rFonts w:ascii="GHEA Grapalat" w:hAnsi="GHEA Grapalat" w:cs="Sylfaen"/>
        </w:rPr>
        <w:t xml:space="preserve"> հանձնաժողովի հայտերի բացման նիստում`  </w:t>
      </w:r>
      <w:r w:rsidRPr="00907DA4">
        <w:rPr>
          <w:rFonts w:ascii="GHEA Grapalat" w:hAnsi="GHEA Grapalat" w:cs="Sylfaen"/>
          <w:lang w:val="hy-AM"/>
        </w:rPr>
        <w:t>սույնընթացակարգիհայտարարությունըևհրավերը</w:t>
      </w:r>
      <w:r w:rsidRPr="00907DA4">
        <w:rPr>
          <w:rFonts w:ascii="GHEA Grapalat" w:hAnsi="GHEA Grapalat" w:cs="Sylfaen"/>
        </w:rPr>
        <w:t xml:space="preserve"> տեղեկագրում </w:t>
      </w:r>
      <w:r w:rsidRPr="00907DA4">
        <w:rPr>
          <w:rFonts w:ascii="GHEA Grapalat" w:hAnsi="GHEA Grapalat" w:cs="Sylfaen"/>
          <w:lang w:val="hy-AM"/>
        </w:rPr>
        <w:t>հրապարակվելուօրվանիցհաշված</w:t>
      </w:r>
      <w:r w:rsidRPr="00907DA4">
        <w:rPr>
          <w:rFonts w:ascii="GHEA Grapalat" w:hAnsi="GHEA Grapalat" w:cs="Sylfaen"/>
        </w:rPr>
        <w:t xml:space="preserve"> «7»</w:t>
      </w:r>
      <w:r w:rsidRPr="00907DA4">
        <w:rPr>
          <w:rFonts w:ascii="GHEA Grapalat" w:hAnsi="GHEA Grapalat" w:cs="Sylfaen"/>
          <w:lang w:val="hy-AM"/>
        </w:rPr>
        <w:t>րդօրվաժամը</w:t>
      </w:r>
      <w:r w:rsidRPr="00907DA4">
        <w:rPr>
          <w:rFonts w:ascii="GHEA Grapalat" w:hAnsi="GHEA Grapalat" w:cs="Sylfaen"/>
        </w:rPr>
        <w:t xml:space="preserve"> «11։00»-</w:t>
      </w:r>
      <w:r w:rsidRPr="00907DA4">
        <w:rPr>
          <w:rFonts w:ascii="GHEA Grapalat" w:hAnsi="GHEA Grapalat" w:cs="Sylfaen"/>
          <w:lang w:val="en-US"/>
        </w:rPr>
        <w:t>ի</w:t>
      </w:r>
      <w:r w:rsidRPr="00907DA4">
        <w:rPr>
          <w:rFonts w:ascii="GHEA Grapalat" w:hAnsi="GHEA Grapalat" w:cs="Sylfaen"/>
          <w:lang w:val="ru-RU"/>
        </w:rPr>
        <w:t>ն։</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rPr>
        <w:t>Հայտերիբացման</w:t>
      </w:r>
      <w:r w:rsidRPr="00907DA4">
        <w:rPr>
          <w:rFonts w:ascii="GHEA Grapalat" w:hAnsi="GHEA Grapalat" w:cs="Sylfaen"/>
          <w:sz w:val="20"/>
          <w:szCs w:val="20"/>
          <w:lang w:val="af-ZA"/>
        </w:rPr>
        <w:t xml:space="preserve"> և գնահատման </w:t>
      </w:r>
      <w:r w:rsidRPr="00907DA4">
        <w:rPr>
          <w:rFonts w:ascii="GHEA Grapalat" w:hAnsi="GHEA Grapalat" w:cs="Sylfaen"/>
          <w:sz w:val="20"/>
          <w:szCs w:val="20"/>
        </w:rPr>
        <w:t>նիստում՝</w:t>
      </w:r>
    </w:p>
    <w:p w:rsidR="00EF45FA" w:rsidRPr="00907DA4" w:rsidRDefault="00EF45FA" w:rsidP="00313359">
      <w:pPr>
        <w:spacing w:after="0" w:line="240" w:lineRule="auto"/>
        <w:ind w:firstLine="567"/>
        <w:jc w:val="both"/>
        <w:rPr>
          <w:rFonts w:ascii="GHEA Grapalat" w:hAnsi="GHEA Grapalat" w:cs="Sylfaen"/>
          <w:sz w:val="20"/>
          <w:szCs w:val="20"/>
          <w:lang w:val="hy-AM"/>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հանձնաժողովինախագահը</w:t>
      </w:r>
      <w:r w:rsidRPr="00907DA4">
        <w:rPr>
          <w:rFonts w:ascii="GHEA Grapalat" w:hAnsi="GHEA Grapalat" w:cs="Sylfaen"/>
          <w:sz w:val="20"/>
          <w:szCs w:val="20"/>
          <w:lang w:val="af-ZA"/>
        </w:rPr>
        <w:t xml:space="preserve"> (</w:t>
      </w:r>
      <w:r w:rsidRPr="00907DA4">
        <w:rPr>
          <w:rFonts w:ascii="GHEA Grapalat" w:hAnsi="GHEA Grapalat" w:cs="Sylfaen"/>
          <w:sz w:val="20"/>
          <w:szCs w:val="20"/>
          <w:lang w:val="hy-AM"/>
        </w:rPr>
        <w:t>նիստընախագահողը</w:t>
      </w:r>
      <w:r w:rsidRPr="00907DA4">
        <w:rPr>
          <w:rFonts w:ascii="GHEA Grapalat" w:hAnsi="GHEA Grapalat" w:cs="Sylfaen"/>
          <w:sz w:val="20"/>
          <w:szCs w:val="20"/>
          <w:lang w:val="af-ZA"/>
        </w:rPr>
        <w:t xml:space="preserve">) </w:t>
      </w:r>
      <w:r w:rsidRPr="00907DA4">
        <w:rPr>
          <w:rFonts w:ascii="GHEA Grapalat" w:hAnsi="GHEA Grapalat" w:cs="Sylfaen"/>
          <w:sz w:val="20"/>
          <w:szCs w:val="20"/>
          <w:lang w:val="hy-AM"/>
        </w:rPr>
        <w:t>նիստըհայտարարումէբացվածևհրապա</w:t>
      </w:r>
      <w:r w:rsidRPr="00907DA4">
        <w:rPr>
          <w:rFonts w:ascii="GHEA Grapalat" w:hAnsi="GHEA Grapalat" w:cs="Sylfaen"/>
          <w:sz w:val="20"/>
          <w:szCs w:val="20"/>
          <w:lang w:val="hy-AM"/>
        </w:rPr>
        <w:softHyphen/>
        <w:t>րակում է գնման հայտով սահմանված</w:t>
      </w:r>
      <w:r w:rsidRPr="00907DA4">
        <w:rPr>
          <w:rFonts w:ascii="GHEA Grapalat" w:hAnsi="GHEA Grapalat" w:cs="Sylfaen"/>
          <w:sz w:val="20"/>
          <w:szCs w:val="20"/>
          <w:lang w:val="af-ZA"/>
        </w:rPr>
        <w:t>`</w:t>
      </w:r>
      <w:r w:rsidRPr="00907DA4">
        <w:rPr>
          <w:rFonts w:ascii="GHEA Grapalat" w:hAnsi="GHEA Grapalat" w:cs="Sylfaen"/>
          <w:sz w:val="20"/>
          <w:szCs w:val="20"/>
        </w:rPr>
        <w:t>սույնընթացակարգիշրջանակումգնվելիքաշխատանքների</w:t>
      </w:r>
      <w:r w:rsidRPr="00907DA4">
        <w:rPr>
          <w:rFonts w:ascii="GHEA Grapalat" w:hAnsi="GHEA Grapalat" w:cs="Sylfaen"/>
          <w:sz w:val="20"/>
          <w:szCs w:val="20"/>
          <w:lang w:val="hy-AM"/>
        </w:rPr>
        <w:t>գինը՝մեկթվովարտահայտված</w:t>
      </w:r>
      <w:r w:rsidRPr="00907DA4">
        <w:rPr>
          <w:rFonts w:ascii="GHEA Grapalat" w:hAnsi="GHEA Grapalat" w:cs="Sylfaen"/>
          <w:sz w:val="20"/>
          <w:szCs w:val="20"/>
          <w:lang w:val="af-ZA"/>
        </w:rPr>
        <w:t xml:space="preserve">, </w:t>
      </w:r>
      <w:r w:rsidRPr="00907DA4">
        <w:rPr>
          <w:rFonts w:ascii="GHEA Grapalat" w:hAnsi="GHEA Grapalat" w:cs="Sylfaen"/>
          <w:sz w:val="20"/>
          <w:szCs w:val="20"/>
        </w:rPr>
        <w:t>ինչպեսնաև</w:t>
      </w:r>
      <w:r w:rsidRPr="00907DA4">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sz w:val="20"/>
          <w:szCs w:val="20"/>
          <w:lang w:val="hy-AM"/>
        </w:rPr>
      </w:pPr>
      <w:r w:rsidRPr="00907DA4">
        <w:rPr>
          <w:rFonts w:ascii="GHEA Grapalat" w:hAnsi="GHEA Grapalat"/>
          <w:sz w:val="20"/>
          <w:szCs w:val="20"/>
          <w:lang w:val="hy-AM"/>
        </w:rPr>
        <w:t xml:space="preserve">2) </w:t>
      </w:r>
      <w:r w:rsidRPr="00907DA4">
        <w:rPr>
          <w:rFonts w:ascii="GHEA Grapalat" w:hAnsi="GHEA Grapalat" w:cs="Sylfaen"/>
          <w:sz w:val="20"/>
          <w:szCs w:val="20"/>
          <w:lang w:val="hy-AM"/>
        </w:rPr>
        <w:t>սույնկետի</w:t>
      </w:r>
      <w:r w:rsidRPr="00907DA4">
        <w:rPr>
          <w:rFonts w:ascii="GHEA Grapalat" w:hAnsi="GHEA Grapalat"/>
          <w:sz w:val="20"/>
          <w:szCs w:val="20"/>
          <w:lang w:val="hy-AM"/>
        </w:rPr>
        <w:t xml:space="preserve"> 1-</w:t>
      </w:r>
      <w:r w:rsidRPr="00907DA4">
        <w:rPr>
          <w:rFonts w:ascii="GHEA Grapalat" w:hAnsi="GHEA Grapalat" w:cs="Sylfaen"/>
          <w:sz w:val="20"/>
          <w:szCs w:val="20"/>
          <w:lang w:val="hy-AM"/>
        </w:rPr>
        <w:t>ինենթակետումնշվածփաստաթղթերընախագահին</w:t>
      </w:r>
      <w:r w:rsidRPr="00907DA4">
        <w:rPr>
          <w:rFonts w:ascii="GHEA Grapalat" w:hAnsi="GHEA Grapalat"/>
          <w:sz w:val="20"/>
          <w:szCs w:val="20"/>
          <w:lang w:val="hy-AM"/>
        </w:rPr>
        <w:t xml:space="preserve"> (նիստը նախագահողին) </w:t>
      </w:r>
      <w:r w:rsidRPr="00907DA4">
        <w:rPr>
          <w:rFonts w:ascii="GHEA Grapalat" w:hAnsi="GHEA Grapalat" w:cs="Sylfaen"/>
          <w:sz w:val="20"/>
          <w:szCs w:val="20"/>
          <w:lang w:val="hy-AM"/>
        </w:rPr>
        <w:t>փոխանցվելուցհետոհանձնաժողովըգնահատումէ</w:t>
      </w:r>
      <w:r w:rsidRPr="00907DA4">
        <w:rPr>
          <w:rFonts w:ascii="GHEA Grapalat" w:hAnsi="GHEA Grapalat"/>
          <w:sz w:val="20"/>
          <w:szCs w:val="20"/>
          <w:lang w:val="hy-AM"/>
        </w:rPr>
        <w:t>`</w:t>
      </w:r>
    </w:p>
    <w:p w:rsidR="00EF45FA" w:rsidRPr="00907DA4" w:rsidRDefault="00EF45FA" w:rsidP="00313359">
      <w:pPr>
        <w:spacing w:after="0" w:line="240" w:lineRule="auto"/>
        <w:ind w:firstLine="375"/>
        <w:jc w:val="both"/>
        <w:rPr>
          <w:rFonts w:ascii="GHEA Grapalat" w:hAnsi="GHEA Grapalat"/>
          <w:sz w:val="20"/>
          <w:szCs w:val="20"/>
          <w:lang w:val="hy-AM"/>
        </w:rPr>
      </w:pPr>
      <w:r w:rsidRPr="00907DA4">
        <w:rPr>
          <w:rFonts w:ascii="GHEA Grapalat" w:hAnsi="GHEA Grapalat" w:cs="Sylfaen"/>
          <w:sz w:val="20"/>
          <w:szCs w:val="20"/>
          <w:lang w:val="hy-AM"/>
        </w:rPr>
        <w:t>ա</w:t>
      </w:r>
      <w:r w:rsidRPr="00907DA4">
        <w:rPr>
          <w:rFonts w:ascii="GHEA Grapalat" w:hAnsi="GHEA Grapalat"/>
          <w:sz w:val="20"/>
          <w:szCs w:val="20"/>
          <w:lang w:val="hy-AM"/>
        </w:rPr>
        <w:t xml:space="preserve">. </w:t>
      </w:r>
      <w:r w:rsidRPr="00907DA4">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907DA4">
        <w:rPr>
          <w:rFonts w:ascii="GHEA Grapalat" w:hAnsi="GHEA Grapalat"/>
          <w:sz w:val="20"/>
          <w:szCs w:val="20"/>
          <w:lang w:val="hy-AM"/>
        </w:rPr>
        <w:t>,</w:t>
      </w:r>
    </w:p>
    <w:p w:rsidR="00EF45FA" w:rsidRPr="00907DA4" w:rsidRDefault="00EF45FA" w:rsidP="00313359">
      <w:pPr>
        <w:spacing w:after="0" w:line="240" w:lineRule="auto"/>
        <w:ind w:firstLine="375"/>
        <w:jc w:val="both"/>
        <w:rPr>
          <w:rFonts w:ascii="GHEA Grapalat" w:hAnsi="GHEA Grapalat"/>
          <w:sz w:val="20"/>
          <w:szCs w:val="20"/>
          <w:lang w:val="hy-AM"/>
        </w:rPr>
      </w:pPr>
      <w:r w:rsidRPr="00907DA4">
        <w:rPr>
          <w:rFonts w:ascii="GHEA Grapalat" w:hAnsi="GHEA Grapalat" w:cs="Sylfaen"/>
          <w:sz w:val="20"/>
          <w:szCs w:val="20"/>
          <w:lang w:val="hy-AM"/>
        </w:rPr>
        <w:lastRenderedPageBreak/>
        <w:t>բ</w:t>
      </w:r>
      <w:r w:rsidRPr="00907DA4">
        <w:rPr>
          <w:rFonts w:ascii="GHEA Grapalat" w:hAnsi="GHEA Grapalat"/>
          <w:sz w:val="20"/>
          <w:szCs w:val="20"/>
          <w:lang w:val="hy-AM"/>
        </w:rPr>
        <w:t xml:space="preserve">. </w:t>
      </w:r>
      <w:r w:rsidRPr="00907DA4">
        <w:rPr>
          <w:rFonts w:ascii="GHEA Grapalat" w:hAnsi="GHEA Grapalat" w:cs="Sylfaen"/>
          <w:sz w:val="20"/>
          <w:szCs w:val="20"/>
          <w:lang w:val="hy-AM"/>
        </w:rPr>
        <w:t>բացվածյուրաքանչյուրծրարումպահանջվող</w:t>
      </w:r>
      <w:r w:rsidRPr="00907DA4">
        <w:rPr>
          <w:rFonts w:ascii="GHEA Grapalat" w:hAnsi="GHEA Grapalat"/>
          <w:sz w:val="20"/>
          <w:szCs w:val="20"/>
          <w:lang w:val="hy-AM"/>
        </w:rPr>
        <w:t xml:space="preserve"> (</w:t>
      </w:r>
      <w:r w:rsidRPr="00907DA4">
        <w:rPr>
          <w:rFonts w:ascii="GHEA Grapalat" w:hAnsi="GHEA Grapalat" w:cs="Sylfaen"/>
          <w:sz w:val="20"/>
          <w:szCs w:val="20"/>
          <w:lang w:val="hy-AM"/>
        </w:rPr>
        <w:t>նախատեսված</w:t>
      </w:r>
      <w:r w:rsidRPr="00907DA4">
        <w:rPr>
          <w:rFonts w:ascii="GHEA Grapalat" w:hAnsi="GHEA Grapalat"/>
          <w:sz w:val="20"/>
          <w:szCs w:val="20"/>
          <w:lang w:val="hy-AM"/>
        </w:rPr>
        <w:t xml:space="preserve">) </w:t>
      </w:r>
      <w:r w:rsidRPr="00907DA4">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907DA4">
        <w:rPr>
          <w:rFonts w:ascii="GHEA Grapalat" w:hAnsi="GHEA Grapalat"/>
          <w:sz w:val="20"/>
          <w:szCs w:val="20"/>
          <w:lang w:val="hy-AM"/>
        </w:rPr>
        <w:t>.</w:t>
      </w:r>
    </w:p>
    <w:p w:rsidR="00EF45FA" w:rsidRPr="00907DA4" w:rsidRDefault="00EF45FA" w:rsidP="00313359">
      <w:pPr>
        <w:spacing w:after="0" w:line="240" w:lineRule="auto"/>
        <w:ind w:firstLine="375"/>
        <w:jc w:val="both"/>
        <w:rPr>
          <w:rFonts w:ascii="GHEA Grapalat" w:hAnsi="GHEA Grapalat" w:cs="Sylfaen"/>
          <w:sz w:val="20"/>
          <w:szCs w:val="20"/>
          <w:lang w:val="hy-AM"/>
        </w:rPr>
      </w:pPr>
      <w:r w:rsidRPr="00907DA4">
        <w:rPr>
          <w:rFonts w:ascii="GHEA Grapalat" w:hAnsi="GHEA Grapalat"/>
          <w:sz w:val="20"/>
          <w:szCs w:val="20"/>
          <w:lang w:val="hy-AM"/>
        </w:rPr>
        <w:t xml:space="preserve">3) </w:t>
      </w:r>
      <w:r w:rsidRPr="00907DA4">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8.2 </w:t>
      </w:r>
      <w:r w:rsidRPr="00907DA4">
        <w:rPr>
          <w:rFonts w:ascii="GHEA Grapalat" w:hAnsi="GHEA Grapalat" w:cs="Sylfaen"/>
          <w:sz w:val="20"/>
          <w:szCs w:val="20"/>
          <w:lang w:val="hy-AM"/>
        </w:rPr>
        <w:t>Հայտերըգնահատվումենսույնհրավերովսահմանվածկարգով</w:t>
      </w:r>
      <w:r w:rsidRPr="00907DA4">
        <w:rPr>
          <w:rFonts w:ascii="GHEA Grapalat" w:hAnsi="GHEA Grapalat" w:cs="Sylfaen"/>
          <w:sz w:val="20"/>
          <w:szCs w:val="20"/>
          <w:lang w:val="af-ZA"/>
        </w:rPr>
        <w:t xml:space="preserve">: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5D4E59">
        <w:rPr>
          <w:rFonts w:ascii="GHEA Grapalat" w:hAnsi="GHEA Grapalat" w:cs="Sylfaen"/>
          <w:sz w:val="20"/>
          <w:szCs w:val="20"/>
          <w:lang w:val="hy-AM"/>
        </w:rPr>
        <w:t>Գնմանընթացակարգիչափաբաժիններիքանակըյոթանասունհինգըչգերազանցելուդեպքումհայտերիգնահատումնիրականացվումէդրանցներկայացմանվերջնաժամկետըլրանալուօրվանիցհաշվածտաս</w:t>
      </w:r>
      <w:r w:rsidRPr="00907DA4">
        <w:rPr>
          <w:rFonts w:ascii="GHEA Grapalat" w:hAnsi="GHEA Grapalat" w:cs="Sylfaen"/>
          <w:sz w:val="20"/>
          <w:szCs w:val="20"/>
          <w:lang w:val="af-ZA"/>
        </w:rPr>
        <w:t xml:space="preserve">, </w:t>
      </w:r>
      <w:r w:rsidRPr="005D4E59">
        <w:rPr>
          <w:rFonts w:ascii="GHEA Grapalat" w:hAnsi="GHEA Grapalat" w:cs="Sylfaen"/>
          <w:sz w:val="20"/>
          <w:szCs w:val="20"/>
          <w:lang w:val="hy-AM"/>
        </w:rPr>
        <w:t>իսկգերազանցելուդեպքում՝</w:t>
      </w:r>
      <w:r w:rsidRPr="00907DA4">
        <w:rPr>
          <w:rFonts w:ascii="GHEA Grapalat" w:hAnsi="GHEA Grapalat" w:cs="Sylfaen"/>
          <w:sz w:val="20"/>
          <w:szCs w:val="20"/>
          <w:lang w:val="af-ZA"/>
        </w:rPr>
        <w:t xml:space="preserve"> տասնհինգ </w:t>
      </w:r>
      <w:r w:rsidRPr="005D4E59">
        <w:rPr>
          <w:rFonts w:ascii="GHEA Grapalat" w:hAnsi="GHEA Grapalat" w:cs="Sylfaen"/>
          <w:sz w:val="20"/>
          <w:szCs w:val="20"/>
          <w:lang w:val="hy-AM"/>
        </w:rPr>
        <w:t>աշխատանքայինօրվաընթացքում</w:t>
      </w:r>
      <w:r w:rsidRPr="00907DA4">
        <w:rPr>
          <w:rFonts w:ascii="GHEA Grapalat" w:hAnsi="GHEA Grapalat" w:cs="Sylfaen"/>
          <w:sz w:val="20"/>
          <w:szCs w:val="20"/>
          <w:lang w:val="af-ZA"/>
        </w:rPr>
        <w:t xml:space="preserve">: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5D4E59">
        <w:rPr>
          <w:rFonts w:ascii="GHEA Grapalat" w:hAnsi="GHEA Grapalat" w:cs="Sylfaen"/>
          <w:sz w:val="20"/>
          <w:szCs w:val="20"/>
          <w:lang w:val="hy-AM"/>
        </w:rPr>
        <w:t>Բավարարենգնահատվումսույնհրավերովնախատեսվածպայմաններինհամապատասխանողհայտերը</w:t>
      </w:r>
      <w:r w:rsidRPr="00907DA4">
        <w:rPr>
          <w:rFonts w:ascii="GHEA Grapalat" w:hAnsi="GHEA Grapalat" w:cs="Sylfaen"/>
          <w:sz w:val="20"/>
          <w:szCs w:val="20"/>
          <w:lang w:val="af-ZA"/>
        </w:rPr>
        <w:t xml:space="preserve">, </w:t>
      </w:r>
      <w:r w:rsidRPr="005D4E59">
        <w:rPr>
          <w:rFonts w:ascii="GHEA Grapalat" w:hAnsi="GHEA Grapalat" w:cs="Sylfaen"/>
          <w:sz w:val="20"/>
          <w:szCs w:val="20"/>
          <w:lang w:val="hy-AM"/>
        </w:rPr>
        <w:t>հակառակդեպքումհայտերըգնահատվումենանբավարարևմերժվումեն</w:t>
      </w:r>
      <w:r w:rsidRPr="00907DA4">
        <w:rPr>
          <w:rFonts w:ascii="GHEA Grapalat" w:hAnsi="GHEA Grapalat" w:cs="Sylfaen"/>
          <w:sz w:val="20"/>
          <w:szCs w:val="20"/>
          <w:lang w:val="af-ZA"/>
        </w:rPr>
        <w:t xml:space="preserve">: </w:t>
      </w:r>
      <w:r w:rsidRPr="005D4E59">
        <w:rPr>
          <w:rFonts w:ascii="GHEA Grapalat" w:hAnsi="GHEA Grapalat" w:cs="Sylfaen"/>
          <w:sz w:val="20"/>
          <w:szCs w:val="20"/>
          <w:lang w:val="hy-AM"/>
        </w:rPr>
        <w:t>Ընդ</w:t>
      </w:r>
      <w:r w:rsidRPr="00907DA4">
        <w:rPr>
          <w:rFonts w:ascii="GHEA Grapalat" w:hAnsi="GHEA Grapalat" w:cs="Sylfaen"/>
          <w:sz w:val="20"/>
          <w:szCs w:val="20"/>
          <w:lang w:val="af-ZA"/>
        </w:rPr>
        <w:t xml:space="preserve"> որում հայտերի բացման և գնահատման նիստում հանձնաժողովը մերժում է այն հայտերը, </w:t>
      </w:r>
      <w:r w:rsidRPr="005D4E59">
        <w:rPr>
          <w:rFonts w:ascii="GHEA Grapalat" w:hAnsi="GHEA Grapalat" w:cs="Sylfaen"/>
          <w:sz w:val="20"/>
          <w:szCs w:val="20"/>
          <w:lang w:val="hy-AM"/>
        </w:rPr>
        <w:t>որոնցումբացակայում</w:t>
      </w:r>
      <w:r w:rsidRPr="00907DA4">
        <w:rPr>
          <w:rFonts w:ascii="GHEA Grapalat" w:hAnsi="GHEA Grapalat" w:cs="Sylfaen"/>
          <w:sz w:val="20"/>
          <w:szCs w:val="20"/>
          <w:lang w:val="hy-AM"/>
        </w:rPr>
        <w:t>է</w:t>
      </w:r>
      <w:r w:rsidRPr="005D4E59">
        <w:rPr>
          <w:rFonts w:ascii="GHEA Grapalat" w:hAnsi="GHEA Grapalat" w:cs="Sylfaen"/>
          <w:sz w:val="20"/>
          <w:szCs w:val="20"/>
          <w:lang w:val="hy-AM"/>
        </w:rPr>
        <w:t>գնայինառաջարկներըկամ</w:t>
      </w:r>
      <w:r w:rsidRPr="00907DA4">
        <w:rPr>
          <w:rFonts w:ascii="GHEA Grapalat" w:hAnsi="GHEA Grapalat" w:cs="Sylfaen"/>
          <w:sz w:val="20"/>
          <w:szCs w:val="20"/>
          <w:lang w:val="af-ZA"/>
        </w:rPr>
        <w:t xml:space="preserve"> դրանք </w:t>
      </w:r>
      <w:r w:rsidRPr="005D4E59">
        <w:rPr>
          <w:rFonts w:ascii="GHEA Grapalat" w:hAnsi="GHEA Grapalat" w:cs="Sylfaen"/>
          <w:sz w:val="20"/>
          <w:szCs w:val="20"/>
          <w:lang w:val="hy-AM"/>
        </w:rPr>
        <w:t>ներկայացվածենհրավերիպահանջներինանհամապատասխան</w:t>
      </w:r>
      <w:r w:rsidRPr="00907DA4">
        <w:rPr>
          <w:rFonts w:ascii="GHEA Grapalat" w:hAnsi="GHEA Grapalat" w:cs="Sylfaen"/>
          <w:sz w:val="20"/>
          <w:szCs w:val="20"/>
          <w:lang w:val="af-ZA"/>
        </w:rPr>
        <w:t>:</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rPr>
        <w:t xml:space="preserve">8.3 </w:t>
      </w:r>
      <w:r w:rsidRPr="00907DA4">
        <w:rPr>
          <w:rFonts w:ascii="GHEA Grapalat" w:hAnsi="GHEA Grapalat" w:cs="Sylfaen"/>
          <w:lang w:val="hy-AM"/>
        </w:rPr>
        <w:t>Ընտրված</w:t>
      </w:r>
      <w:r w:rsidRPr="00907DA4">
        <w:rPr>
          <w:rFonts w:ascii="GHEA Grapalat" w:hAnsi="GHEA Grapalat" w:cs="Sylfaen"/>
          <w:lang w:val="ru-RU"/>
        </w:rPr>
        <w:t>մասնակիցըորոշվումէ</w:t>
      </w:r>
      <w:r w:rsidRPr="00907DA4">
        <w:rPr>
          <w:rFonts w:ascii="GHEA Grapalat" w:hAnsi="GHEA Grapalat" w:cs="Sylfaen"/>
        </w:rPr>
        <w:t xml:space="preserve">` </w:t>
      </w:r>
      <w:r w:rsidRPr="00907DA4">
        <w:rPr>
          <w:rFonts w:ascii="GHEA Grapalat" w:hAnsi="GHEA Grapalat" w:cs="Sylfaen"/>
          <w:lang w:val="ru-RU"/>
        </w:rPr>
        <w:t>բավարարգնահատվածհայտերներկայացրածմասնակիցներիթվից</w:t>
      </w:r>
      <w:r w:rsidRPr="00907DA4">
        <w:rPr>
          <w:rFonts w:ascii="GHEA Grapalat" w:hAnsi="GHEA Grapalat" w:cs="Sylfaen"/>
        </w:rPr>
        <w:t xml:space="preserve">` </w:t>
      </w:r>
      <w:r w:rsidRPr="00907DA4">
        <w:rPr>
          <w:rFonts w:ascii="GHEA Grapalat" w:hAnsi="GHEA Grapalat" w:cs="Sylfaen"/>
          <w:lang w:val="ru-RU"/>
        </w:rPr>
        <w:t>նվազագույնգնայինառաջարկներկայացրած</w:t>
      </w:r>
      <w:r w:rsidRPr="00907DA4">
        <w:rPr>
          <w:rFonts w:ascii="GHEA Grapalat" w:hAnsi="GHEA Grapalat" w:cs="Sylfaen"/>
          <w:lang w:val="en-US"/>
        </w:rPr>
        <w:t>մ</w:t>
      </w:r>
      <w:r w:rsidRPr="00907DA4">
        <w:rPr>
          <w:rFonts w:ascii="GHEA Grapalat" w:hAnsi="GHEA Grapalat" w:cs="Sylfaen"/>
          <w:lang w:val="ru-RU"/>
        </w:rPr>
        <w:t>ասնակցիննախապատվությունտալուսկզբունքով։Ընդորում</w:t>
      </w:r>
      <w:r w:rsidRPr="00907DA4">
        <w:rPr>
          <w:rFonts w:ascii="GHEA Grapalat" w:hAnsi="GHEA Grapalat" w:cs="Sylfaen"/>
        </w:rPr>
        <w:t xml:space="preserve">, </w:t>
      </w:r>
      <w:r w:rsidRPr="00907DA4">
        <w:rPr>
          <w:rFonts w:ascii="GHEA Grapalat" w:hAnsi="GHEA Grapalat" w:cs="Sylfaen"/>
          <w:lang w:val="ru-RU"/>
        </w:rPr>
        <w:t>հանձնաժողովիկողմից</w:t>
      </w:r>
      <w:r w:rsidRPr="00907DA4">
        <w:rPr>
          <w:rFonts w:ascii="GHEA Grapalat" w:hAnsi="GHEA Grapalat" w:cs="Sylfaen"/>
          <w:lang w:val="hy-AM"/>
        </w:rPr>
        <w:t>ընտրված</w:t>
      </w:r>
      <w:r w:rsidRPr="00907DA4">
        <w:rPr>
          <w:rFonts w:ascii="GHEA Grapalat" w:hAnsi="GHEA Grapalat" w:cs="Sylfaen"/>
          <w:lang w:val="en-US"/>
        </w:rPr>
        <w:t>ևհաջորդաբարտեղեր</w:t>
      </w:r>
      <w:r w:rsidRPr="00907DA4">
        <w:rPr>
          <w:rFonts w:ascii="GHEA Grapalat" w:hAnsi="GHEA Grapalat" w:cs="Sylfaen"/>
          <w:lang w:val="ru-RU"/>
        </w:rPr>
        <w:t>զբաղեցրածմասնակիցներինորոշելիսգնայինառաջարկների</w:t>
      </w:r>
      <w:r w:rsidRPr="00907DA4">
        <w:rPr>
          <w:rFonts w:ascii="GHEA Grapalat" w:hAnsi="GHEA Grapalat" w:cs="Sylfaen"/>
        </w:rPr>
        <w:t xml:space="preserve"> գնահատումը և </w:t>
      </w:r>
      <w:r w:rsidRPr="00907DA4">
        <w:rPr>
          <w:rFonts w:ascii="GHEA Grapalat" w:hAnsi="GHEA Grapalat" w:cs="Sylfaen"/>
          <w:lang w:val="ru-RU"/>
        </w:rPr>
        <w:t>համեմատումնիրականացվումէառանցսույնհրավերի</w:t>
      </w:r>
      <w:r w:rsidRPr="00907DA4">
        <w:rPr>
          <w:rFonts w:ascii="GHEA Grapalat" w:hAnsi="GHEA Grapalat" w:cs="Sylfaen"/>
        </w:rPr>
        <w:t xml:space="preserve"> 1-ին </w:t>
      </w:r>
      <w:r w:rsidRPr="00907DA4">
        <w:rPr>
          <w:rFonts w:ascii="GHEA Grapalat" w:hAnsi="GHEA Grapalat" w:cs="Sylfaen"/>
          <w:lang w:val="ru-RU"/>
        </w:rPr>
        <w:t>մասի</w:t>
      </w:r>
      <w:r w:rsidRPr="00907DA4">
        <w:rPr>
          <w:rFonts w:ascii="GHEA Grapalat" w:hAnsi="GHEA Grapalat" w:cs="Sylfaen"/>
        </w:rPr>
        <w:t xml:space="preserve"> 5.2-րդ </w:t>
      </w:r>
      <w:r w:rsidRPr="00907DA4">
        <w:rPr>
          <w:rFonts w:ascii="GHEA Grapalat" w:hAnsi="GHEA Grapalat" w:cs="Sylfaen"/>
          <w:lang w:val="ru-RU"/>
        </w:rPr>
        <w:t>կետումնշվածհարկիգումարիհաշվարկման</w:t>
      </w:r>
      <w:r w:rsidRPr="00907DA4">
        <w:rPr>
          <w:rFonts w:ascii="GHEA Grapalat" w:hAnsi="GHEA Grapalat" w:cs="Sylfaen"/>
          <w:lang w:val="hy-AM"/>
        </w:rPr>
        <w:t>:</w:t>
      </w:r>
    </w:p>
    <w:p w:rsidR="00EF45FA" w:rsidRPr="00907DA4" w:rsidRDefault="00EF45FA" w:rsidP="00313359">
      <w:pPr>
        <w:pStyle w:val="BodyTextIndent"/>
        <w:spacing w:line="240" w:lineRule="auto"/>
        <w:ind w:firstLine="567"/>
        <w:rPr>
          <w:rFonts w:ascii="GHEA Grapalat" w:hAnsi="GHEA Grapalat" w:cs="Sylfaen"/>
          <w:i w:val="0"/>
          <w:lang w:val="af-ZA"/>
        </w:rPr>
      </w:pPr>
      <w:r w:rsidRPr="00907DA4">
        <w:rPr>
          <w:rFonts w:ascii="GHEA Grapalat" w:hAnsi="GHEA Grapalat" w:cs="Sylfaen"/>
          <w:i w:val="0"/>
          <w:lang w:val="af-ZA"/>
        </w:rPr>
        <w:t xml:space="preserve">8.4 </w:t>
      </w:r>
      <w:r w:rsidRPr="00907DA4">
        <w:rPr>
          <w:rFonts w:ascii="GHEA Grapalat" w:hAnsi="GHEA Grapalat" w:cs="Sylfaen"/>
          <w:i w:val="0"/>
          <w:lang w:val="hy-AM"/>
        </w:rPr>
        <w:t>Եթեհայտումանհամապատասխանությունէտեղգտելտառերովևթվերովգրվածգումարներիմիջև</w:t>
      </w:r>
      <w:r w:rsidRPr="00907DA4">
        <w:rPr>
          <w:rFonts w:ascii="GHEA Grapalat" w:hAnsi="GHEA Grapalat" w:cs="Sylfaen"/>
          <w:i w:val="0"/>
          <w:lang w:val="af-ZA"/>
        </w:rPr>
        <w:t xml:space="preserve">, </w:t>
      </w:r>
      <w:r w:rsidRPr="00907DA4">
        <w:rPr>
          <w:rFonts w:ascii="GHEA Grapalat" w:hAnsi="GHEA Grapalat" w:cs="Sylfaen"/>
          <w:i w:val="0"/>
          <w:lang w:val="hy-AM"/>
        </w:rPr>
        <w:t>ապահիմքէընդունվումտառերովգրվածգումարը։</w:t>
      </w:r>
      <w:r w:rsidRPr="005D4E59">
        <w:rPr>
          <w:rFonts w:ascii="GHEA Grapalat" w:hAnsi="GHEA Grapalat" w:cs="Sylfaen"/>
          <w:i w:val="0"/>
          <w:lang w:val="hy-AM"/>
        </w:rPr>
        <w:t>Եթեառաջարկվողգներըներկայացվածեներկուկամավելիարժույթներով</w:t>
      </w:r>
      <w:r w:rsidRPr="00907DA4">
        <w:rPr>
          <w:rFonts w:ascii="GHEA Grapalat" w:hAnsi="GHEA Grapalat" w:cs="Sylfaen"/>
          <w:i w:val="0"/>
          <w:lang w:val="af-ZA"/>
        </w:rPr>
        <w:t xml:space="preserve">, </w:t>
      </w:r>
      <w:r w:rsidRPr="005D4E59">
        <w:rPr>
          <w:rFonts w:ascii="GHEA Grapalat" w:hAnsi="GHEA Grapalat" w:cs="Sylfaen"/>
          <w:i w:val="0"/>
          <w:lang w:val="hy-AM"/>
        </w:rPr>
        <w:t>ապադրանքհամեմատվումենՀայաստանիՀանրապետությանդրամով</w:t>
      </w:r>
      <w:r w:rsidRPr="00907DA4">
        <w:rPr>
          <w:rFonts w:ascii="GHEA Grapalat" w:hAnsi="GHEA Grapalat" w:cs="Sylfaen"/>
          <w:i w:val="0"/>
          <w:lang w:val="af-ZA"/>
        </w:rPr>
        <w:t xml:space="preserve">` </w:t>
      </w:r>
      <w:r w:rsidR="007E76A6" w:rsidRPr="00907DA4">
        <w:rPr>
          <w:rFonts w:ascii="GHEA Grapalat" w:hAnsi="GHEA Grapalat" w:cs="Sylfaen"/>
          <w:i w:val="0"/>
          <w:lang w:val="hy-AM"/>
        </w:rPr>
        <w:t xml:space="preserve">Տվյալ օրվա ԿԲ ի կողմից սահմանված </w:t>
      </w:r>
      <w:r w:rsidRPr="00907DA4">
        <w:rPr>
          <w:rFonts w:ascii="GHEA Grapalat" w:hAnsi="GHEA Grapalat" w:cs="Sylfaen"/>
          <w:i w:val="0"/>
          <w:vertAlign w:val="superscript"/>
          <w:lang w:val="af-ZA"/>
        </w:rPr>
        <w:t>10</w:t>
      </w:r>
      <w:r w:rsidRPr="00907DA4">
        <w:rPr>
          <w:rStyle w:val="FootnoteReference"/>
          <w:rFonts w:ascii="GHEA Grapalat" w:hAnsi="GHEA Grapalat" w:cs="Sylfaen"/>
          <w:i w:val="0"/>
          <w:color w:val="FFFFFF"/>
          <w:lang w:val="af-ZA"/>
        </w:rPr>
        <w:footnoteReference w:id="8"/>
      </w:r>
      <w:r w:rsidRPr="005D4E59">
        <w:rPr>
          <w:rFonts w:ascii="GHEA Grapalat" w:hAnsi="GHEA Grapalat" w:cs="Sylfaen"/>
          <w:i w:val="0"/>
          <w:lang w:val="hy-AM"/>
        </w:rPr>
        <w:t>փոխարժեքով։</w:t>
      </w:r>
    </w:p>
    <w:p w:rsidR="00EF45FA" w:rsidRPr="00907DA4" w:rsidRDefault="00EF45FA" w:rsidP="00313359">
      <w:pPr>
        <w:pStyle w:val="BodyTextIndent"/>
        <w:spacing w:line="240" w:lineRule="auto"/>
        <w:ind w:firstLine="567"/>
        <w:rPr>
          <w:rFonts w:ascii="GHEA Grapalat" w:hAnsi="GHEA Grapalat" w:cs="Sylfaen"/>
          <w:i w:val="0"/>
          <w:lang w:val="af-ZA"/>
        </w:rPr>
      </w:pPr>
      <w:r w:rsidRPr="00907DA4">
        <w:rPr>
          <w:rFonts w:ascii="GHEA Grapalat" w:hAnsi="GHEA Grapalat" w:cs="Sylfaen"/>
          <w:i w:val="0"/>
          <w:lang w:val="af-ZA"/>
        </w:rPr>
        <w:t>8.5 Հ</w:t>
      </w:r>
      <w:r w:rsidRPr="00907DA4">
        <w:rPr>
          <w:rFonts w:ascii="GHEA Grapalat" w:hAnsi="GHEA Grapalat" w:cs="Sylfaen"/>
          <w:i w:val="0"/>
          <w:lang w:val="ru-RU"/>
        </w:rPr>
        <w:t>անձնաժողովի</w:t>
      </w:r>
      <w:r w:rsidRPr="00907DA4">
        <w:rPr>
          <w:rFonts w:ascii="GHEA Grapalat" w:hAnsi="GHEA Grapalat" w:cs="Sylfaen"/>
          <w:i w:val="0"/>
          <w:lang w:val="af-ZA"/>
        </w:rPr>
        <w:t xml:space="preserve">, </w:t>
      </w:r>
      <w:r w:rsidRPr="00907DA4">
        <w:rPr>
          <w:rFonts w:ascii="GHEA Grapalat" w:hAnsi="GHEA Grapalat" w:cs="Sylfaen"/>
          <w:i w:val="0"/>
          <w:lang w:val="en-US"/>
        </w:rPr>
        <w:t>պ</w:t>
      </w:r>
      <w:r w:rsidRPr="00907DA4">
        <w:rPr>
          <w:rFonts w:ascii="GHEA Grapalat" w:hAnsi="GHEA Grapalat" w:cs="Sylfaen"/>
          <w:i w:val="0"/>
          <w:lang w:val="ru-RU"/>
        </w:rPr>
        <w:t>ատվիրատուիև</w:t>
      </w:r>
      <w:r w:rsidRPr="00907DA4">
        <w:rPr>
          <w:rFonts w:ascii="GHEA Grapalat" w:hAnsi="GHEA Grapalat" w:cs="Sylfaen"/>
          <w:i w:val="0"/>
          <w:lang w:val="en-US"/>
        </w:rPr>
        <w:t>մ</w:t>
      </w:r>
      <w:r w:rsidRPr="00907DA4">
        <w:rPr>
          <w:rFonts w:ascii="GHEA Grapalat" w:hAnsi="GHEA Grapalat" w:cs="Sylfaen"/>
          <w:i w:val="0"/>
          <w:lang w:val="ru-RU"/>
        </w:rPr>
        <w:t>ասնակիցներիմիջևբանակցություններնարգելվումեն</w:t>
      </w:r>
      <w:r w:rsidRPr="00907DA4">
        <w:rPr>
          <w:rFonts w:ascii="GHEA Grapalat" w:hAnsi="GHEA Grapalat" w:cs="Sylfaen"/>
          <w:i w:val="0"/>
          <w:lang w:val="af-ZA"/>
        </w:rPr>
        <w:t xml:space="preserve">, </w:t>
      </w:r>
      <w:r w:rsidRPr="00907DA4">
        <w:rPr>
          <w:rFonts w:ascii="GHEA Grapalat" w:hAnsi="GHEA Grapalat" w:cs="Sylfaen"/>
          <w:i w:val="0"/>
          <w:lang w:val="ru-RU"/>
        </w:rPr>
        <w:t>բացառությամբ</w:t>
      </w:r>
      <w:r w:rsidRPr="00907DA4">
        <w:rPr>
          <w:rFonts w:ascii="GHEA Grapalat" w:hAnsi="GHEA Grapalat" w:cs="Sylfaen"/>
          <w:i w:val="0"/>
          <w:lang w:val="af-ZA"/>
        </w:rPr>
        <w:t>`</w:t>
      </w:r>
    </w:p>
    <w:p w:rsidR="00EF45FA" w:rsidRPr="00907DA4" w:rsidRDefault="00EF45FA" w:rsidP="00313359">
      <w:pPr>
        <w:pStyle w:val="BodyTextIndent"/>
        <w:spacing w:line="240" w:lineRule="auto"/>
        <w:rPr>
          <w:rFonts w:ascii="GHEA Grapalat" w:hAnsi="GHEA Grapalat" w:cs="Sylfaen"/>
          <w:i w:val="0"/>
          <w:lang w:val="af-ZA"/>
        </w:rPr>
      </w:pPr>
      <w:r w:rsidRPr="00907DA4">
        <w:rPr>
          <w:rFonts w:ascii="GHEA Grapalat" w:hAnsi="GHEA Grapalat" w:cs="Sylfaen"/>
          <w:i w:val="0"/>
          <w:lang w:val="af-ZA"/>
        </w:rPr>
        <w:t xml:space="preserve">1) </w:t>
      </w:r>
      <w:r w:rsidRPr="00907DA4">
        <w:rPr>
          <w:rFonts w:ascii="GHEA Grapalat" w:hAnsi="GHEA Grapalat" w:cs="Sylfaen"/>
          <w:i w:val="0"/>
          <w:lang w:val="ru-RU"/>
        </w:rPr>
        <w:t>երբընթացակարգինմասնակցելէմեկ</w:t>
      </w:r>
      <w:r w:rsidRPr="00907DA4">
        <w:rPr>
          <w:rFonts w:ascii="GHEA Grapalat" w:hAnsi="GHEA Grapalat" w:cs="Sylfaen"/>
          <w:i w:val="0"/>
          <w:lang w:val="af-ZA"/>
        </w:rPr>
        <w:t xml:space="preserve"> մ</w:t>
      </w:r>
      <w:r w:rsidRPr="00907DA4">
        <w:rPr>
          <w:rFonts w:ascii="GHEA Grapalat" w:hAnsi="GHEA Grapalat" w:cs="Sylfaen"/>
          <w:i w:val="0"/>
          <w:lang w:val="ru-RU"/>
        </w:rPr>
        <w:t>ասնակից</w:t>
      </w:r>
      <w:r w:rsidRPr="00907DA4">
        <w:rPr>
          <w:rFonts w:ascii="GHEA Grapalat" w:hAnsi="GHEA Grapalat" w:cs="Sylfaen"/>
          <w:i w:val="0"/>
          <w:lang w:val="af-ZA"/>
        </w:rPr>
        <w:t xml:space="preserve">, </w:t>
      </w:r>
      <w:r w:rsidRPr="00907DA4">
        <w:rPr>
          <w:rFonts w:ascii="GHEA Grapalat" w:hAnsi="GHEA Grapalat" w:cs="Sylfaen"/>
          <w:i w:val="0"/>
          <w:lang w:val="ru-RU"/>
        </w:rPr>
        <w:t>որիներկայացրածհայտըհամապատասխանումէհրավերիպահանջներինկամհայտերիգնահատմանարդյունքումհրավերիպահանջներինհամապատասխանէգնահատվելմիայնմեկ</w:t>
      </w:r>
      <w:r w:rsidRPr="00907DA4">
        <w:rPr>
          <w:rFonts w:ascii="GHEA Grapalat" w:hAnsi="GHEA Grapalat" w:cs="Sylfaen"/>
          <w:i w:val="0"/>
          <w:lang w:val="af-ZA"/>
        </w:rPr>
        <w:t xml:space="preserve"> մ</w:t>
      </w:r>
      <w:r w:rsidRPr="00907DA4">
        <w:rPr>
          <w:rFonts w:ascii="GHEA Grapalat" w:hAnsi="GHEA Grapalat" w:cs="Sylfaen"/>
          <w:i w:val="0"/>
          <w:lang w:val="ru-RU"/>
        </w:rPr>
        <w:t>ասնակցիհայտկամառաջարկվածնվազագույնգներիհավասարությանդեպքում</w:t>
      </w:r>
      <w:r w:rsidRPr="00907DA4">
        <w:rPr>
          <w:rFonts w:ascii="GHEA Grapalat" w:hAnsi="GHEA Grapalat" w:cs="Sylfaen"/>
          <w:i w:val="0"/>
          <w:lang w:val="af-ZA"/>
        </w:rPr>
        <w:t xml:space="preserve">, </w:t>
      </w:r>
      <w:r w:rsidRPr="00907DA4">
        <w:rPr>
          <w:rFonts w:ascii="GHEA Grapalat" w:hAnsi="GHEA Grapalat" w:cs="Sylfaen"/>
          <w:i w:val="0"/>
          <w:lang w:val="ru-RU"/>
        </w:rPr>
        <w:t>կամեթեոչգնայինպայմաններըբավարարողգնահատվածհայտերներկայացրածբոլորմասնակիցներիներկայացրածգնայինառաջարկներըգերազանցումենայդգնումըկատարելուհամարնախատեսված</w:t>
      </w:r>
      <w:r w:rsidRPr="00907DA4">
        <w:rPr>
          <w:rFonts w:ascii="GHEA Grapalat" w:hAnsi="GHEA Grapalat" w:cs="Sylfaen"/>
          <w:i w:val="0"/>
          <w:lang w:val="af-ZA"/>
        </w:rPr>
        <w:t xml:space="preserve">` </w:t>
      </w:r>
      <w:r w:rsidRPr="00907DA4">
        <w:rPr>
          <w:rFonts w:ascii="GHEA Grapalat" w:hAnsi="GHEA Grapalat" w:cs="Sylfaen"/>
          <w:i w:val="0"/>
          <w:lang w:val="en-US"/>
        </w:rPr>
        <w:t>սույնհրավերի</w:t>
      </w:r>
      <w:r w:rsidRPr="00907DA4">
        <w:rPr>
          <w:rFonts w:ascii="GHEA Grapalat" w:hAnsi="GHEA Grapalat" w:cs="Sylfaen"/>
          <w:i w:val="0"/>
          <w:lang w:val="af-ZA"/>
        </w:rPr>
        <w:t xml:space="preserve"> 1-</w:t>
      </w:r>
      <w:r w:rsidRPr="00907DA4">
        <w:rPr>
          <w:rFonts w:ascii="GHEA Grapalat" w:hAnsi="GHEA Grapalat" w:cs="Sylfaen"/>
          <w:i w:val="0"/>
          <w:lang w:val="en-US"/>
        </w:rPr>
        <w:t>ինմասի</w:t>
      </w:r>
      <w:r w:rsidRPr="00907DA4">
        <w:rPr>
          <w:rFonts w:ascii="GHEA Grapalat" w:hAnsi="GHEA Grapalat" w:cs="Sylfaen"/>
          <w:i w:val="0"/>
          <w:lang w:val="af-ZA"/>
        </w:rPr>
        <w:t xml:space="preserve"> 8.1 </w:t>
      </w:r>
      <w:r w:rsidRPr="00907DA4">
        <w:rPr>
          <w:rFonts w:ascii="GHEA Grapalat" w:hAnsi="GHEA Grapalat" w:cs="Sylfaen"/>
          <w:i w:val="0"/>
          <w:lang w:val="en-US"/>
        </w:rPr>
        <w:t>կետի</w:t>
      </w:r>
      <w:r w:rsidRPr="00907DA4">
        <w:rPr>
          <w:rFonts w:ascii="GHEA Grapalat" w:hAnsi="GHEA Grapalat" w:cs="Sylfaen"/>
          <w:i w:val="0"/>
          <w:lang w:val="af-ZA"/>
        </w:rPr>
        <w:t xml:space="preserve"> 2-</w:t>
      </w:r>
      <w:r w:rsidRPr="00907DA4">
        <w:rPr>
          <w:rFonts w:ascii="GHEA Grapalat" w:hAnsi="GHEA Grapalat" w:cs="Sylfaen"/>
          <w:i w:val="0"/>
          <w:lang w:val="en-US"/>
        </w:rPr>
        <w:t>րդպարբերությամբնախատեսված</w:t>
      </w:r>
      <w:r w:rsidRPr="00907DA4">
        <w:rPr>
          <w:rFonts w:ascii="GHEA Grapalat" w:hAnsi="GHEA Grapalat" w:cs="Sylfaen"/>
          <w:i w:val="0"/>
          <w:lang w:val="ru-RU"/>
        </w:rPr>
        <w:t>ֆինանսականմիջոցներըկամգնումնիրականացվումէՕրենքի</w:t>
      </w:r>
      <w:r w:rsidRPr="00907DA4">
        <w:rPr>
          <w:rFonts w:ascii="GHEA Grapalat" w:hAnsi="GHEA Grapalat" w:cs="Sylfaen"/>
          <w:i w:val="0"/>
          <w:lang w:val="af-ZA"/>
        </w:rPr>
        <w:t xml:space="preserve"> 15-</w:t>
      </w:r>
      <w:r w:rsidRPr="00907DA4">
        <w:rPr>
          <w:rFonts w:ascii="GHEA Grapalat" w:hAnsi="GHEA Grapalat" w:cs="Sylfaen"/>
          <w:i w:val="0"/>
          <w:lang w:val="ru-RU"/>
        </w:rPr>
        <w:t>րդհոդվածի</w:t>
      </w:r>
      <w:r w:rsidRPr="00907DA4">
        <w:rPr>
          <w:rFonts w:ascii="GHEA Grapalat" w:hAnsi="GHEA Grapalat" w:cs="Sylfaen"/>
          <w:i w:val="0"/>
          <w:lang w:val="af-ZA"/>
        </w:rPr>
        <w:t xml:space="preserve"> 6-</w:t>
      </w:r>
      <w:r w:rsidRPr="00907DA4">
        <w:rPr>
          <w:rFonts w:ascii="GHEA Grapalat" w:hAnsi="GHEA Grapalat" w:cs="Sylfaen"/>
          <w:i w:val="0"/>
          <w:lang w:val="ru-RU"/>
        </w:rPr>
        <w:t>րդմասիհիմանվրա։Սույնկետիհամաձայնվարվողբանակցություններըկարողենհանգեցնելմիայնառաջարկվածգնինվազեցմանըկամվճարմանպայմաններիփոփոխությանը</w:t>
      </w:r>
      <w:r w:rsidRPr="00907DA4">
        <w:rPr>
          <w:rFonts w:ascii="GHEA Grapalat" w:hAnsi="GHEA Grapalat" w:cs="Sylfaen"/>
          <w:i w:val="0"/>
          <w:lang w:val="af-ZA"/>
        </w:rPr>
        <w:t xml:space="preserve">, </w:t>
      </w:r>
      <w:r w:rsidRPr="00907DA4">
        <w:rPr>
          <w:rFonts w:ascii="GHEA Grapalat" w:hAnsi="GHEA Grapalat" w:cs="Sylfaen"/>
          <w:i w:val="0"/>
          <w:lang w:val="ru-RU"/>
        </w:rPr>
        <w:t>իսկբանակցություններըվարվումենմիաժամանակյա</w:t>
      </w:r>
      <w:r w:rsidRPr="00907DA4">
        <w:rPr>
          <w:rFonts w:ascii="GHEA Grapalat" w:hAnsi="GHEA Grapalat" w:cs="Sylfaen"/>
          <w:i w:val="0"/>
          <w:lang w:val="af-ZA"/>
        </w:rPr>
        <w:t xml:space="preserve">` </w:t>
      </w:r>
      <w:r w:rsidRPr="00907DA4">
        <w:rPr>
          <w:rFonts w:ascii="GHEA Grapalat" w:hAnsi="GHEA Grapalat" w:cs="Sylfaen"/>
          <w:i w:val="0"/>
          <w:lang w:val="ru-RU"/>
        </w:rPr>
        <w:t>բոլորմասնակիցներիհետ</w:t>
      </w:r>
      <w:r w:rsidRPr="00907DA4">
        <w:rPr>
          <w:rFonts w:ascii="GHEA Grapalat" w:hAnsi="GHEA Grapalat" w:cs="Sylfaen"/>
          <w:i w:val="0"/>
          <w:lang w:val="af-ZA"/>
        </w:rPr>
        <w:t>.</w:t>
      </w:r>
    </w:p>
    <w:p w:rsidR="00EF45FA" w:rsidRPr="00907DA4" w:rsidDel="00992C40"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rPr>
        <w:t xml:space="preserve">2)  </w:t>
      </w:r>
      <w:r w:rsidRPr="00907DA4">
        <w:rPr>
          <w:rFonts w:ascii="GHEA Grapalat" w:hAnsi="GHEA Grapalat" w:cs="Sylfaen"/>
          <w:lang w:val="ru-RU"/>
        </w:rPr>
        <w:t>Օրենքովնախատեսվածայլդեպքերի։</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sz w:val="20"/>
          <w:lang w:val="af-ZA"/>
        </w:rPr>
        <w:t>8.6 Հ</w:t>
      </w:r>
      <w:r w:rsidRPr="00907DA4">
        <w:rPr>
          <w:rFonts w:ascii="GHEA Grapalat" w:hAnsi="GHEA Grapalat" w:cs="Sylfaen"/>
          <w:sz w:val="20"/>
          <w:lang w:val="ru-RU" w:eastAsia="en-US"/>
        </w:rPr>
        <w:t>անձնաժողովըհրավերիպահանջներինկատմամբբավարարգնահատվածհայտերներկայացրած</w:t>
      </w:r>
      <w:r w:rsidRPr="00907DA4">
        <w:rPr>
          <w:rFonts w:ascii="GHEA Grapalat" w:hAnsi="GHEA Grapalat" w:cs="Sylfaen"/>
          <w:sz w:val="20"/>
          <w:lang w:eastAsia="en-US"/>
        </w:rPr>
        <w:t>մ</w:t>
      </w:r>
      <w:r w:rsidRPr="00907DA4">
        <w:rPr>
          <w:rFonts w:ascii="GHEA Grapalat" w:hAnsi="GHEA Grapalat" w:cs="Sylfaen"/>
          <w:sz w:val="20"/>
          <w:lang w:val="ru-RU" w:eastAsia="en-US"/>
        </w:rPr>
        <w:t>ասնակիցներիցորոշումևհայտարարումէ</w:t>
      </w:r>
      <w:r w:rsidRPr="00907DA4">
        <w:rPr>
          <w:rFonts w:ascii="GHEA Grapalat" w:hAnsi="GHEA Grapalat" w:cs="Sylfaen"/>
          <w:sz w:val="20"/>
          <w:lang w:val="hy-AM" w:eastAsia="en-US"/>
        </w:rPr>
        <w:t>ընտրված</w:t>
      </w:r>
      <w:r w:rsidRPr="00907DA4">
        <w:rPr>
          <w:rFonts w:ascii="GHEA Grapalat" w:hAnsi="GHEA Grapalat" w:cs="Sylfaen"/>
          <w:sz w:val="20"/>
          <w:lang w:val="ru-RU" w:eastAsia="en-US"/>
        </w:rPr>
        <w:t>ևհաջորդաբարտեղերզբաղեցրածմասնակիցներին</w:t>
      </w:r>
      <w:r w:rsidRPr="00907DA4">
        <w:rPr>
          <w:rFonts w:ascii="GHEA Grapalat" w:hAnsi="GHEA Grapalat" w:cs="Sylfaen"/>
          <w:sz w:val="20"/>
          <w:lang w:val="af-ZA" w:eastAsia="en-US"/>
        </w:rPr>
        <w:t xml:space="preserve">: Շինարարական ծրագրերի գնման դեպքում </w:t>
      </w:r>
      <w:r w:rsidRPr="00907DA4">
        <w:rPr>
          <w:rFonts w:ascii="GHEA Grapalat" w:hAnsi="GHEA Grapalat" w:cs="Sylfaen"/>
          <w:sz w:val="20"/>
          <w:lang w:val="ru-RU" w:eastAsia="en-US"/>
        </w:rPr>
        <w:t>հանձնաժողովըգնահատումէնաևներկայացված</w:t>
      </w:r>
      <w:r w:rsidRPr="00907DA4">
        <w:rPr>
          <w:rFonts w:ascii="GHEA Grapalat" w:hAnsi="GHEA Grapalat" w:cs="Sylfaen"/>
          <w:sz w:val="20"/>
          <w:lang w:val="af-ZA" w:eastAsia="en-US"/>
        </w:rPr>
        <w:t xml:space="preserve"> սարքերի և սարքավորումների տեխնիկական բնութագրերի </w:t>
      </w:r>
      <w:r w:rsidRPr="00907DA4">
        <w:rPr>
          <w:rFonts w:ascii="GHEA Grapalat" w:hAnsi="GHEA Grapalat" w:cs="Sylfaen"/>
          <w:sz w:val="20"/>
          <w:lang w:val="ru-RU" w:eastAsia="en-US"/>
        </w:rPr>
        <w:t>համապատասխանությունըհրավերիպահանջներին</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Առաջարկվածնվազագույնգներիհավասարությանդեպքումկամեթեոչգնայինպայմաններինբավարարողգնահատվածհայտերներկայացրածբոլոր</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ասնակիցներիներկայացրածգնայինառաջարկներըգերազանցումենսույնընթացակարգիշրջանակումգնվելիքա</w:t>
      </w:r>
      <w:r w:rsidRPr="00907DA4">
        <w:rPr>
          <w:rFonts w:ascii="GHEA Grapalat" w:hAnsi="GHEA Grapalat" w:cs="Sylfaen"/>
          <w:sz w:val="20"/>
          <w:lang w:eastAsia="en-US"/>
        </w:rPr>
        <w:t>շխատանքների</w:t>
      </w:r>
      <w:r w:rsidRPr="00907DA4">
        <w:rPr>
          <w:rFonts w:ascii="GHEA Grapalat" w:hAnsi="GHEA Grapalat" w:cs="Sylfaen"/>
          <w:sz w:val="20"/>
          <w:lang w:val="ru-RU" w:eastAsia="en-US"/>
        </w:rPr>
        <w:t>գնմանհայտովսահմանվածգինըկամգնումնիրականացվումէՕրենքի</w:t>
      </w:r>
      <w:r w:rsidRPr="00907DA4">
        <w:rPr>
          <w:rFonts w:ascii="GHEA Grapalat" w:hAnsi="GHEA Grapalat" w:cs="Sylfaen"/>
          <w:sz w:val="20"/>
          <w:lang w:val="af-ZA" w:eastAsia="en-US"/>
        </w:rPr>
        <w:t xml:space="preserve"> 15-</w:t>
      </w:r>
      <w:r w:rsidRPr="00907DA4">
        <w:rPr>
          <w:rFonts w:ascii="GHEA Grapalat" w:hAnsi="GHEA Grapalat" w:cs="Sylfaen"/>
          <w:sz w:val="20"/>
          <w:lang w:val="ru-RU" w:eastAsia="en-US"/>
        </w:rPr>
        <w:t>րդհոդվածի</w:t>
      </w:r>
      <w:r w:rsidRPr="00907DA4">
        <w:rPr>
          <w:rFonts w:ascii="GHEA Grapalat" w:hAnsi="GHEA Grapalat" w:cs="Sylfaen"/>
          <w:sz w:val="20"/>
          <w:lang w:val="af-ZA" w:eastAsia="en-US"/>
        </w:rPr>
        <w:t xml:space="preserve"> 6-</w:t>
      </w:r>
      <w:r w:rsidRPr="00907DA4">
        <w:rPr>
          <w:rFonts w:ascii="GHEA Grapalat" w:hAnsi="GHEA Grapalat" w:cs="Sylfaen"/>
          <w:sz w:val="20"/>
          <w:lang w:val="ru-RU" w:eastAsia="en-US"/>
        </w:rPr>
        <w:t>րդմասիհիմանվրա՝</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ru-RU" w:eastAsia="en-US"/>
        </w:rPr>
        <w:t>ա</w:t>
      </w:r>
      <w:r w:rsidRPr="00907DA4">
        <w:rPr>
          <w:rFonts w:ascii="GHEA Grapalat" w:hAnsi="GHEA Grapalat" w:cs="Sylfaen"/>
          <w:sz w:val="20"/>
          <w:lang w:val="af-ZA" w:eastAsia="en-US"/>
        </w:rPr>
        <w:t xml:space="preserve">. </w:t>
      </w:r>
      <w:r w:rsidRPr="00907DA4">
        <w:rPr>
          <w:rFonts w:ascii="GHEA Grapalat" w:hAnsi="GHEA Grapalat" w:cs="Sylfaen"/>
          <w:sz w:val="20"/>
          <w:lang w:val="hy-AM" w:eastAsia="en-US"/>
        </w:rPr>
        <w:t>ընտրված</w:t>
      </w:r>
      <w:r w:rsidRPr="00907DA4">
        <w:rPr>
          <w:rFonts w:ascii="GHEA Grapalat" w:hAnsi="GHEA Grapalat" w:cs="Sylfaen"/>
          <w:sz w:val="20"/>
          <w:lang w:val="ru-RU" w:eastAsia="en-US"/>
        </w:rPr>
        <w:t>ևհաջորդաբարտեղերզբաղեցրած</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ասնակիցներինորոշելունպատակովհանձնաժողովինիստումառաջարկվածգներինվազեցմաննպատակովոչգնայինպայման</w:t>
      </w:r>
      <w:r w:rsidRPr="00907DA4">
        <w:rPr>
          <w:rFonts w:ascii="GHEA Grapalat" w:hAnsi="GHEA Grapalat" w:cs="Sylfaen"/>
          <w:sz w:val="20"/>
          <w:lang w:val="af-ZA" w:eastAsia="en-US"/>
        </w:rPr>
        <w:softHyphen/>
      </w:r>
      <w:r w:rsidRPr="00907DA4">
        <w:rPr>
          <w:rFonts w:ascii="GHEA Grapalat" w:hAnsi="GHEA Grapalat" w:cs="Sylfaen"/>
          <w:sz w:val="20"/>
          <w:lang w:val="ru-RU" w:eastAsia="en-US"/>
        </w:rPr>
        <w:t>ներըբավարարողգնահատվածբոլոր</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ասնակիցներիհետվարվումենմիաժամանակյաբանակցություններ</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եթենիստիններկաենբոլոր</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ասնակիցները</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համապատասխանլիազորությունունեցողներկայացուցիչները</w:t>
      </w:r>
      <w:r w:rsidRPr="00907DA4">
        <w:rPr>
          <w:rFonts w:ascii="GHEA Grapalat" w:hAnsi="GHEA Grapalat" w:cs="Sylfaen"/>
          <w:sz w:val="20"/>
          <w:lang w:val="af-ZA" w:eastAsia="en-US"/>
        </w:rPr>
        <w:t>),</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ru-RU" w:eastAsia="en-US"/>
        </w:rPr>
        <w:t>բ</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հակառակդեպքումհանձնաժողովինիստըկասեցվումէ</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ևմեկաշխատանքայինօրվաընթացքումհանձնաժողովիքարտուղարըբավարարգնահատվածհայտերներկայացրածբոլորմասնակիցներին</w:t>
      </w:r>
      <w:r w:rsidRPr="00907DA4">
        <w:rPr>
          <w:rFonts w:ascii="GHEA Grapalat" w:hAnsi="GHEA Grapalat" w:cs="Sylfaen"/>
          <w:sz w:val="20"/>
          <w:lang w:val="af-ZA" w:eastAsia="en-US"/>
        </w:rPr>
        <w:t xml:space="preserve"> էլեկտրոնային </w:t>
      </w:r>
      <w:r w:rsidRPr="00907DA4">
        <w:rPr>
          <w:rFonts w:ascii="GHEA Grapalat" w:hAnsi="GHEA Grapalat" w:cs="Sylfaen"/>
          <w:sz w:val="20"/>
          <w:lang w:eastAsia="en-US"/>
        </w:rPr>
        <w:t>եղանակով</w:t>
      </w:r>
      <w:r w:rsidRPr="00907DA4">
        <w:rPr>
          <w:rFonts w:ascii="GHEA Grapalat" w:hAnsi="GHEA Grapalat" w:cs="Sylfaen"/>
          <w:sz w:val="20"/>
          <w:lang w:val="ru-RU" w:eastAsia="en-US"/>
        </w:rPr>
        <w:t>միաժամանակծանուցումէգներինվազեցմանշուրջմիաժամանակյաբանակցություններիվարմանօրվա</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ժամիևվայրիմասին</w:t>
      </w:r>
      <w:r w:rsidRPr="00907DA4">
        <w:rPr>
          <w:rFonts w:ascii="GHEA Grapalat" w:hAnsi="GHEA Grapalat" w:cs="Sylfaen"/>
          <w:sz w:val="20"/>
          <w:lang w:val="af-ZA" w:eastAsia="en-US"/>
        </w:rPr>
        <w:t>,</w:t>
      </w:r>
    </w:p>
    <w:p w:rsidR="00EF45FA" w:rsidRPr="00907DA4" w:rsidRDefault="00EF45FA" w:rsidP="00313359">
      <w:pPr>
        <w:pStyle w:val="norm"/>
        <w:spacing w:line="240" w:lineRule="auto"/>
        <w:rPr>
          <w:rFonts w:ascii="GHEA Grapalat" w:hAnsi="GHEA Grapalat" w:cs="Sylfaen"/>
          <w:color w:val="FF0000"/>
          <w:sz w:val="20"/>
          <w:lang w:val="af-ZA" w:eastAsia="en-US"/>
        </w:rPr>
      </w:pPr>
      <w:r w:rsidRPr="00907DA4">
        <w:rPr>
          <w:rFonts w:ascii="GHEA Grapalat" w:hAnsi="GHEA Grapalat" w:cs="Sylfaen"/>
          <w:sz w:val="20"/>
          <w:lang w:val="ru-RU" w:eastAsia="en-US"/>
        </w:rPr>
        <w:lastRenderedPageBreak/>
        <w:t>գ</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բանակցություններըվարվումենոչշուտ</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քանծանուցումնուղարկվելուօրվանհաջորդողօրվանիցերկրորդ</w:t>
      </w:r>
      <w:r w:rsidRPr="00907DA4">
        <w:rPr>
          <w:rFonts w:ascii="GHEA Grapalat" w:hAnsi="GHEA Grapalat" w:cs="Sylfaen"/>
          <w:sz w:val="20"/>
          <w:lang w:val="af-ZA" w:eastAsia="en-US"/>
        </w:rPr>
        <w:t xml:space="preserve"> և ոչ ուշ, քան </w:t>
      </w:r>
      <w:r w:rsidRPr="00907DA4">
        <w:rPr>
          <w:rFonts w:ascii="GHEA Grapalat" w:hAnsi="GHEA Grapalat" w:cs="Sylfaen"/>
          <w:sz w:val="20"/>
          <w:lang w:val="hy-AM" w:eastAsia="en-US"/>
        </w:rPr>
        <w:t>հինգերորդ</w:t>
      </w:r>
      <w:r w:rsidRPr="00907DA4">
        <w:rPr>
          <w:rFonts w:ascii="GHEA Grapalat" w:hAnsi="GHEA Grapalat" w:cs="Sylfaen"/>
          <w:sz w:val="20"/>
          <w:lang w:val="ru-RU" w:eastAsia="en-US"/>
        </w:rPr>
        <w:t>աշխատանքայինօրը</w:t>
      </w:r>
      <w:r w:rsidRPr="00907DA4">
        <w:rPr>
          <w:rFonts w:ascii="GHEA Grapalat" w:hAnsi="GHEA Grapalat" w:cs="Sylfaen"/>
          <w:sz w:val="20"/>
          <w:lang w:val="af-ZA" w:eastAsia="en-US"/>
        </w:rPr>
        <w:t xml:space="preserve">, </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ru-RU" w:eastAsia="en-US"/>
        </w:rPr>
        <w:t>դ</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յուրաքանչյուր</w:t>
      </w:r>
      <w:r w:rsidRPr="00907DA4">
        <w:rPr>
          <w:rFonts w:ascii="GHEA Grapalat" w:hAnsi="GHEA Grapalat" w:cs="Sylfaen"/>
          <w:sz w:val="20"/>
          <w:lang w:eastAsia="en-US"/>
        </w:rPr>
        <w:t>մա</w:t>
      </w:r>
      <w:r w:rsidRPr="00907DA4">
        <w:rPr>
          <w:rFonts w:ascii="GHEA Grapalat" w:hAnsi="GHEA Grapalat" w:cs="Sylfaen"/>
          <w:sz w:val="20"/>
          <w:lang w:val="ru-RU" w:eastAsia="en-US"/>
        </w:rPr>
        <w:t>սնակցի</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տվյալպահիններկայացրածգնայինառաջարկըհրապարակվումէմյուս</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ասնակիցներիհամար</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ևմինչևբանակցություններիհամարնախատեսվածվերջնաժամկետիավարտը</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ասնակիցըկարողէվերանայելիրգնայինառաջարկը</w:t>
      </w:r>
      <w:r w:rsidRPr="00907DA4">
        <w:rPr>
          <w:rFonts w:ascii="GHEA Grapalat" w:hAnsi="GHEA Grapalat" w:cs="Sylfaen"/>
          <w:sz w:val="20"/>
          <w:lang w:val="af-ZA" w:eastAsia="en-US"/>
        </w:rPr>
        <w:t>,</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ru-RU" w:eastAsia="en-US"/>
        </w:rPr>
        <w:t>ե</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բանակցություններիհամարսահմանվածվերջնաժամկետըլրանալուպահին</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ըստ</w:t>
      </w:r>
      <w:r w:rsidRPr="00907DA4">
        <w:rPr>
          <w:rFonts w:ascii="GHEA Grapalat" w:hAnsi="GHEA Grapalat" w:cs="Sylfaen"/>
          <w:sz w:val="20"/>
          <w:lang w:val="hy-AM" w:eastAsia="en-US"/>
        </w:rPr>
        <w:t xml:space="preserve"> դրան ներկա</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ասնակիցներիներկայացրածգների</w:t>
      </w:r>
      <w:r w:rsidRPr="00907DA4">
        <w:rPr>
          <w:rFonts w:ascii="GHEA Grapalat" w:hAnsi="GHEA Grapalat" w:cs="Sylfaen"/>
          <w:sz w:val="20"/>
          <w:lang w:val="af-ZA" w:eastAsia="en-US"/>
        </w:rPr>
        <w:t xml:space="preserve">, </w:t>
      </w:r>
      <w:r w:rsidRPr="00907DA4">
        <w:rPr>
          <w:rFonts w:ascii="GHEA Grapalat" w:hAnsi="GHEA Grapalat" w:cs="Sylfaen"/>
          <w:sz w:val="20"/>
          <w:lang w:val="hy-AM" w:eastAsia="en-US"/>
        </w:rPr>
        <w:t>որոնք չեն</w:t>
      </w:r>
      <w:r w:rsidRPr="00907DA4">
        <w:rPr>
          <w:rFonts w:ascii="GHEA Grapalat" w:hAnsi="GHEA Grapalat" w:cs="Sylfaen"/>
          <w:sz w:val="20"/>
          <w:lang w:val="ru-RU" w:eastAsia="en-US"/>
        </w:rPr>
        <w:t>գերազանցում</w:t>
      </w:r>
      <w:r w:rsidRPr="00907DA4">
        <w:rPr>
          <w:rFonts w:ascii="GHEA Grapalat" w:hAnsi="GHEA Grapalat" w:cs="Sylfaen"/>
          <w:sz w:val="20"/>
          <w:lang w:val="hy-AM" w:eastAsia="en-US"/>
        </w:rPr>
        <w:t xml:space="preserve"> գնման հայտով սահմանված գինը</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որոշվումևհայտարարվումեն</w:t>
      </w:r>
      <w:r w:rsidRPr="00907DA4">
        <w:rPr>
          <w:rFonts w:ascii="GHEA Grapalat" w:hAnsi="GHEA Grapalat" w:cs="Sylfaen"/>
          <w:sz w:val="20"/>
          <w:lang w:val="hy-AM" w:eastAsia="en-US"/>
        </w:rPr>
        <w:t>ընտրված</w:t>
      </w:r>
      <w:r w:rsidRPr="00907DA4">
        <w:rPr>
          <w:rFonts w:ascii="GHEA Grapalat" w:hAnsi="GHEA Grapalat" w:cs="Sylfaen"/>
          <w:sz w:val="20"/>
          <w:lang w:val="ru-RU" w:eastAsia="en-US"/>
        </w:rPr>
        <w:t>ևհաջորդաբարտեղերըզբաղեցրած</w:t>
      </w:r>
      <w:r w:rsidRPr="00907DA4">
        <w:rPr>
          <w:rFonts w:ascii="GHEA Grapalat" w:hAnsi="GHEA Grapalat" w:cs="Sylfaen"/>
          <w:sz w:val="20"/>
          <w:lang w:val="af-ZA" w:eastAsia="en-US"/>
        </w:rPr>
        <w:t xml:space="preserve"> մ</w:t>
      </w:r>
      <w:r w:rsidRPr="00907DA4">
        <w:rPr>
          <w:rFonts w:ascii="GHEA Grapalat" w:hAnsi="GHEA Grapalat" w:cs="Sylfaen"/>
          <w:sz w:val="20"/>
          <w:lang w:val="ru-RU" w:eastAsia="en-US"/>
        </w:rPr>
        <w:t>ասնակիցները</w:t>
      </w:r>
      <w:r w:rsidRPr="00907DA4">
        <w:rPr>
          <w:rFonts w:ascii="GHEA Grapalat" w:hAnsi="GHEA Grapalat" w:cs="Sylfaen"/>
          <w:sz w:val="20"/>
          <w:lang w:val="af-ZA" w:eastAsia="en-US"/>
        </w:rPr>
        <w:t>,</w:t>
      </w:r>
    </w:p>
    <w:p w:rsidR="00EF45FA" w:rsidRPr="00907DA4" w:rsidRDefault="00EF45FA" w:rsidP="00313359">
      <w:pPr>
        <w:shd w:val="clear" w:color="auto" w:fill="FFFFFF"/>
        <w:spacing w:after="0" w:line="240" w:lineRule="auto"/>
        <w:ind w:firstLine="375"/>
        <w:jc w:val="both"/>
        <w:rPr>
          <w:rFonts w:ascii="GHEA Grapalat" w:hAnsi="GHEA Grapalat" w:cs="Sylfaen"/>
          <w:sz w:val="20"/>
          <w:szCs w:val="20"/>
          <w:lang w:val="hy-AM"/>
        </w:rPr>
      </w:pPr>
      <w:r w:rsidRPr="00907DA4">
        <w:rPr>
          <w:rFonts w:ascii="GHEA Grapalat" w:hAnsi="GHEA Grapalat" w:cs="Sylfaen"/>
          <w:sz w:val="20"/>
          <w:szCs w:val="20"/>
        </w:rPr>
        <w:t>զ</w:t>
      </w:r>
      <w:r w:rsidRPr="00907DA4">
        <w:rPr>
          <w:rFonts w:ascii="GHEA Grapalat" w:hAnsi="GHEA Grapalat" w:cs="Sylfaen"/>
          <w:sz w:val="20"/>
          <w:szCs w:val="20"/>
          <w:lang w:val="af-ZA"/>
        </w:rPr>
        <w:t xml:space="preserve">. </w:t>
      </w:r>
      <w:r w:rsidRPr="00907DA4">
        <w:rPr>
          <w:rFonts w:ascii="GHEA Grapalat" w:hAnsi="GHEA Grapalat" w:cs="Sylfaen"/>
          <w:sz w:val="20"/>
          <w:szCs w:val="20"/>
        </w:rPr>
        <w:t>բանակցություններիհամարսահմանվածվերջնաժամկետըլրանալուպահին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w:t>
      </w:r>
      <w:r w:rsidRPr="00907DA4">
        <w:rPr>
          <w:rFonts w:ascii="GHEA Grapalat" w:hAnsi="GHEA Grapalat" w:cs="Sylfaen"/>
          <w:sz w:val="20"/>
          <w:szCs w:val="20"/>
          <w:lang w:val="hy-AM"/>
        </w:rPr>
        <w:t xml:space="preserve">դրան ներկա </w:t>
      </w:r>
      <w:r w:rsidRPr="00907DA4">
        <w:rPr>
          <w:rFonts w:ascii="GHEA Grapalat" w:hAnsi="GHEA Grapalat" w:cs="Sylfaen"/>
          <w:sz w:val="20"/>
          <w:szCs w:val="20"/>
          <w:lang w:val="af-ZA"/>
        </w:rPr>
        <w:t>մ</w:t>
      </w:r>
      <w:r w:rsidRPr="00907DA4">
        <w:rPr>
          <w:rFonts w:ascii="GHEA Grapalat" w:hAnsi="GHEA Grapalat" w:cs="Sylfaen"/>
          <w:sz w:val="20"/>
          <w:szCs w:val="20"/>
        </w:rPr>
        <w:t>ասնակիցներիներկայացրածգներըգերազանցումենգնմանհայտովսահմանվածգինը</w:t>
      </w:r>
      <w:r w:rsidRPr="00907DA4">
        <w:rPr>
          <w:rFonts w:ascii="GHEA Grapalat" w:hAnsi="GHEA Grapalat" w:cs="Sylfaen"/>
          <w:sz w:val="20"/>
          <w:szCs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EF45FA" w:rsidRPr="00907DA4" w:rsidRDefault="00EF45FA" w:rsidP="00313359">
      <w:pPr>
        <w:shd w:val="clear" w:color="auto" w:fill="FFFFFF"/>
        <w:spacing w:after="0" w:line="240" w:lineRule="auto"/>
        <w:ind w:firstLine="375"/>
        <w:jc w:val="both"/>
        <w:rPr>
          <w:rFonts w:ascii="GHEA Grapalat" w:hAnsi="GHEA Grapalat" w:cs="Sylfaen"/>
          <w:sz w:val="20"/>
          <w:szCs w:val="20"/>
          <w:lang w:val="hy-AM"/>
        </w:rPr>
      </w:pPr>
      <w:r w:rsidRPr="00907DA4">
        <w:rPr>
          <w:rFonts w:ascii="GHEA Grapalat" w:hAnsi="GHEA Grapalat" w:cs="Sylfaen"/>
          <w:sz w:val="20"/>
          <w:szCs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EF45FA" w:rsidRPr="00907DA4" w:rsidRDefault="00EF45FA" w:rsidP="00313359">
      <w:pPr>
        <w:shd w:val="clear" w:color="auto" w:fill="FFFFFF"/>
        <w:spacing w:after="0" w:line="240" w:lineRule="auto"/>
        <w:ind w:firstLine="375"/>
        <w:jc w:val="both"/>
        <w:rPr>
          <w:rFonts w:ascii="GHEA Grapalat" w:hAnsi="GHEA Grapalat" w:cs="Sylfaen"/>
          <w:sz w:val="20"/>
          <w:szCs w:val="20"/>
          <w:lang w:val="hy-AM"/>
        </w:rPr>
      </w:pPr>
      <w:r w:rsidRPr="00907DA4">
        <w:rPr>
          <w:rFonts w:ascii="GHEA Grapalat" w:hAnsi="GHEA Grapalat" w:cs="Sylfaen"/>
          <w:sz w:val="20"/>
          <w:szCs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EF45FA" w:rsidRPr="00907DA4" w:rsidRDefault="00EF45FA" w:rsidP="00313359">
      <w:pPr>
        <w:spacing w:after="0" w:line="240" w:lineRule="auto"/>
        <w:ind w:firstLine="708"/>
        <w:jc w:val="both"/>
        <w:rPr>
          <w:rFonts w:ascii="GHEA Grapalat" w:hAnsi="GHEA Grapalat"/>
          <w:sz w:val="20"/>
          <w:szCs w:val="20"/>
          <w:lang w:val="hy-AM"/>
        </w:rPr>
      </w:pPr>
      <w:r w:rsidRPr="00907DA4">
        <w:rPr>
          <w:rFonts w:ascii="GHEA Grapalat" w:hAnsi="GHEA Grapalat" w:cs="Sylfaen"/>
          <w:sz w:val="20"/>
          <w:szCs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կամնվազագույնգներըհավասարեն</w:t>
      </w:r>
      <w:r w:rsidRPr="00907DA4">
        <w:rPr>
          <w:rFonts w:ascii="GHEA Grapalat" w:hAnsi="GHEA Grapalat" w:cs="Sylfaen"/>
          <w:sz w:val="20"/>
          <w:szCs w:val="20"/>
          <w:lang w:val="af-ZA"/>
        </w:rPr>
        <w:t xml:space="preserve">, </w:t>
      </w:r>
      <w:r w:rsidRPr="00907DA4">
        <w:rPr>
          <w:rFonts w:ascii="GHEA Grapalat" w:hAnsi="GHEA Grapalat" w:cs="Sylfaen"/>
          <w:sz w:val="20"/>
          <w:szCs w:val="20"/>
          <w:lang w:val="hy-AM"/>
        </w:rPr>
        <w:t>գնմանընթացակարգըՕրենքի</w:t>
      </w:r>
      <w:r w:rsidRPr="00907DA4">
        <w:rPr>
          <w:rFonts w:ascii="GHEA Grapalat" w:hAnsi="GHEA Grapalat" w:cs="Sylfaen"/>
          <w:sz w:val="20"/>
          <w:szCs w:val="20"/>
          <w:lang w:val="af-ZA"/>
        </w:rPr>
        <w:t xml:space="preserve"> 37-</w:t>
      </w:r>
      <w:r w:rsidRPr="00907DA4">
        <w:rPr>
          <w:rFonts w:ascii="GHEA Grapalat" w:hAnsi="GHEA Grapalat" w:cs="Sylfaen"/>
          <w:sz w:val="20"/>
          <w:szCs w:val="20"/>
          <w:lang w:val="hy-AM"/>
        </w:rPr>
        <w:t>րդհոդվածի</w:t>
      </w:r>
      <w:r w:rsidRPr="00907DA4">
        <w:rPr>
          <w:rFonts w:ascii="GHEA Grapalat" w:hAnsi="GHEA Grapalat" w:cs="Sylfaen"/>
          <w:sz w:val="20"/>
          <w:szCs w:val="20"/>
          <w:lang w:val="af-ZA"/>
        </w:rPr>
        <w:t xml:space="preserve"> 1-</w:t>
      </w:r>
      <w:r w:rsidRPr="00907DA4">
        <w:rPr>
          <w:rFonts w:ascii="GHEA Grapalat" w:hAnsi="GHEA Grapalat" w:cs="Sylfaen"/>
          <w:sz w:val="20"/>
          <w:szCs w:val="20"/>
          <w:lang w:val="hy-AM"/>
        </w:rPr>
        <w:t>ինմասի</w:t>
      </w:r>
      <w:r w:rsidRPr="00907DA4">
        <w:rPr>
          <w:rFonts w:ascii="GHEA Grapalat" w:hAnsi="GHEA Grapalat" w:cs="Sylfaen"/>
          <w:sz w:val="20"/>
          <w:szCs w:val="20"/>
          <w:lang w:val="af-ZA"/>
        </w:rPr>
        <w:t xml:space="preserve"> 1-</w:t>
      </w:r>
      <w:r w:rsidRPr="00907DA4">
        <w:rPr>
          <w:rFonts w:ascii="GHEA Grapalat" w:hAnsi="GHEA Grapalat" w:cs="Sylfaen"/>
          <w:sz w:val="20"/>
          <w:szCs w:val="20"/>
          <w:lang w:val="hy-AM"/>
        </w:rPr>
        <w:t>ինկետիհիմանվրահայտարարվումէչկայացած, բացառությամբ սույն ենթակետի «զ» պարբերությամբ նախատեսված դեպքի:</w:t>
      </w:r>
      <w:r w:rsidRPr="00907DA4">
        <w:rPr>
          <w:rFonts w:ascii="GHEA Grapalat" w:hAnsi="GHEA Grapalat"/>
          <w:sz w:val="20"/>
          <w:szCs w:val="20"/>
          <w:lang w:val="af-ZA"/>
        </w:rPr>
        <w:t xml:space="preserve">8.7 Պահանջի դեպքում որևէ մասնակցի հայտիպատճենները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907DA4">
        <w:rPr>
          <w:rFonts w:ascii="GHEA Grapalat" w:hAnsi="GHEA Grapalat"/>
          <w:sz w:val="20"/>
          <w:szCs w:val="20"/>
          <w:lang w:val="hy-AM"/>
        </w:rPr>
        <w:t xml:space="preserve">հայտում ներառված </w:t>
      </w:r>
      <w:r w:rsidRPr="00907DA4">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07DA4">
        <w:rPr>
          <w:rFonts w:ascii="GHEA Grapalat" w:hAnsi="GHEA Grapalat"/>
          <w:sz w:val="20"/>
          <w:szCs w:val="20"/>
          <w:lang w:val="hy-AM"/>
        </w:rPr>
        <w:t>:</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sz w:val="20"/>
          <w:lang w:val="af-ZA"/>
        </w:rPr>
        <w:t>8.7 Եթե հայտերի բացման</w:t>
      </w:r>
      <w:r w:rsidRPr="00907DA4">
        <w:rPr>
          <w:rFonts w:ascii="GHEA Grapalat" w:hAnsi="GHEA Grapalat"/>
          <w:sz w:val="20"/>
          <w:lang w:val="hy-AM"/>
        </w:rPr>
        <w:t xml:space="preserve"> և գնահատման</w:t>
      </w:r>
      <w:r w:rsidRPr="00907DA4">
        <w:rPr>
          <w:rFonts w:ascii="GHEA Grapalat" w:hAnsi="GHEA Grapalat"/>
          <w:sz w:val="20"/>
          <w:lang w:val="af-ZA"/>
        </w:rPr>
        <w:t xml:space="preserve"> նիստի ընթացքում</w:t>
      </w:r>
      <w:r w:rsidRPr="00907DA4">
        <w:rPr>
          <w:rFonts w:ascii="GHEA Grapalat" w:hAnsi="GHEA Grapalat" w:cs="Sylfaen"/>
          <w:sz w:val="20"/>
          <w:lang w:val="hy-AM" w:eastAsia="en-US"/>
        </w:rPr>
        <w:t>իրականացվածգնահատմանարդյուն</w:t>
      </w:r>
      <w:r w:rsidRPr="00907DA4">
        <w:rPr>
          <w:rFonts w:ascii="GHEA Grapalat" w:hAnsi="GHEA Grapalat" w:cs="Sylfaen"/>
          <w:sz w:val="20"/>
          <w:lang w:val="af-ZA" w:eastAsia="en-US"/>
        </w:rPr>
        <w:softHyphen/>
      </w:r>
      <w:r w:rsidRPr="00907DA4">
        <w:rPr>
          <w:rFonts w:ascii="GHEA Grapalat" w:hAnsi="GHEA Grapalat" w:cs="Sylfaen"/>
          <w:sz w:val="20"/>
          <w:lang w:val="hy-AM" w:eastAsia="en-US"/>
        </w:rPr>
        <w:t>քում</w:t>
      </w:r>
      <w:r w:rsidRPr="00907DA4">
        <w:rPr>
          <w:rFonts w:ascii="GHEA Grapalat" w:hAnsi="GHEA Grapalat" w:cs="Sylfaen"/>
          <w:sz w:val="20"/>
          <w:lang w:val="af-ZA" w:eastAsia="en-US"/>
        </w:rPr>
        <w:t xml:space="preserve"> մասնակցի </w:t>
      </w:r>
      <w:r w:rsidRPr="00907DA4">
        <w:rPr>
          <w:rFonts w:ascii="GHEA Grapalat" w:hAnsi="GHEA Grapalat" w:cs="Sylfaen"/>
          <w:sz w:val="20"/>
          <w:lang w:val="hy-AM" w:eastAsia="en-US"/>
        </w:rPr>
        <w:t>հայտումարձանագրվումենանհամապատասխանություններ՝հրավերիպահանջներինկատմամբ</w:t>
      </w:r>
      <w:r w:rsidRPr="00907DA4">
        <w:rPr>
          <w:rFonts w:ascii="GHEA Grapalat" w:hAnsi="GHEA Grapalat" w:cs="Sylfaen"/>
          <w:sz w:val="20"/>
          <w:lang w:val="af-ZA" w:eastAsia="en-US"/>
        </w:rPr>
        <w:t>,</w:t>
      </w:r>
      <w:bookmarkStart w:id="6" w:name="_Hlk9262487"/>
      <w:bookmarkEnd w:id="6"/>
      <w:r w:rsidRPr="00907DA4">
        <w:rPr>
          <w:rFonts w:ascii="GHEA Grapalat" w:hAnsi="GHEA Grapalat" w:cs="Sylfaen"/>
          <w:sz w:val="20"/>
          <w:lang w:val="hy-AM" w:eastAsia="en-US"/>
        </w:rPr>
        <w:t>ապահանձնաժողովըմեկաշխատանքայինօրովկասեցնումէնիստը</w:t>
      </w:r>
      <w:r w:rsidRPr="00907DA4">
        <w:rPr>
          <w:rFonts w:ascii="GHEA Grapalat" w:hAnsi="GHEA Grapalat" w:cs="Sylfaen"/>
          <w:sz w:val="20"/>
          <w:lang w:val="af-ZA" w:eastAsia="en-US"/>
        </w:rPr>
        <w:t xml:space="preserve">, </w:t>
      </w:r>
      <w:r w:rsidRPr="00907DA4">
        <w:rPr>
          <w:rFonts w:ascii="GHEA Grapalat" w:hAnsi="GHEA Grapalat" w:cs="Sylfaen"/>
          <w:sz w:val="20"/>
          <w:lang w:val="hy-AM" w:eastAsia="en-US"/>
        </w:rPr>
        <w:t>իսկհանձնաժողովիքարտուղարընույնօրըդրամասին</w:t>
      </w:r>
      <w:r w:rsidRPr="00907DA4">
        <w:rPr>
          <w:rFonts w:ascii="GHEA Grapalat" w:hAnsi="GHEA Grapalat" w:cs="Sylfaen"/>
          <w:sz w:val="20"/>
          <w:lang w:val="af-ZA" w:eastAsia="en-US"/>
        </w:rPr>
        <w:t xml:space="preserve"> էլեկտրոնային եղանակով </w:t>
      </w:r>
      <w:r w:rsidRPr="00907DA4">
        <w:rPr>
          <w:rFonts w:ascii="GHEA Grapalat" w:hAnsi="GHEA Grapalat" w:cs="Sylfaen"/>
          <w:sz w:val="20"/>
          <w:lang w:val="hy-AM" w:eastAsia="en-US"/>
        </w:rPr>
        <w:t>տեղեկացնումէ</w:t>
      </w:r>
      <w:r w:rsidRPr="00907DA4">
        <w:rPr>
          <w:rFonts w:ascii="GHEA Grapalat" w:hAnsi="GHEA Grapalat" w:cs="Sylfaen"/>
          <w:sz w:val="20"/>
          <w:lang w:val="af-ZA" w:eastAsia="en-US"/>
        </w:rPr>
        <w:t xml:space="preserve"> մ</w:t>
      </w:r>
      <w:r w:rsidRPr="00907DA4">
        <w:rPr>
          <w:rFonts w:ascii="GHEA Grapalat" w:hAnsi="GHEA Grapalat" w:cs="Sylfaen"/>
          <w:sz w:val="20"/>
          <w:lang w:val="hy-AM" w:eastAsia="en-US"/>
        </w:rPr>
        <w:t>ասնակցին՝առաջարկելովմինչևկասեցմանժամկետիավարտըշտկելանհամապատասխանությունը</w:t>
      </w:r>
      <w:r w:rsidRPr="00907DA4">
        <w:rPr>
          <w:rFonts w:ascii="GHEA Grapalat" w:hAnsi="GHEA Grapalat" w:cs="Sylfaen"/>
          <w:sz w:val="20"/>
          <w:lang w:val="af-ZA" w:eastAsia="en-US"/>
        </w:rPr>
        <w:t>:</w:t>
      </w:r>
    </w:p>
    <w:p w:rsidR="00EF45FA" w:rsidRPr="00907DA4" w:rsidRDefault="00EF45FA" w:rsidP="00313359">
      <w:pPr>
        <w:pStyle w:val="norm"/>
        <w:spacing w:line="240" w:lineRule="auto"/>
        <w:rPr>
          <w:rFonts w:ascii="GHEA Grapalat" w:hAnsi="GHEA Grapalat" w:cs="Sylfaen"/>
          <w:sz w:val="20"/>
          <w:lang w:val="hy-AM" w:eastAsia="en-US"/>
        </w:rPr>
      </w:pPr>
      <w:r w:rsidRPr="00907DA4">
        <w:rPr>
          <w:rFonts w:ascii="GHEA Grapalat" w:hAnsi="GHEA Grapalat" w:cs="Sylfaen"/>
          <w:sz w:val="20"/>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907DA4">
        <w:rPr>
          <w:rFonts w:ascii="GHEA Grapalat" w:hAnsi="GHEA Grapalat" w:cs="Sylfaen"/>
          <w:sz w:val="20"/>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907DA4">
        <w:rPr>
          <w:rFonts w:ascii="GHEA Grapalat" w:hAnsi="GHEA Grapalat" w:cs="Sylfaen"/>
          <w:sz w:val="20"/>
          <w:lang w:eastAsia="en-US"/>
        </w:rPr>
        <w:t>ա</w:t>
      </w:r>
      <w:r w:rsidRPr="00907DA4">
        <w:rPr>
          <w:rFonts w:ascii="GHEA Grapalat" w:hAnsi="GHEA Grapalat" w:cs="Sylfaen"/>
          <w:sz w:val="20"/>
          <w:lang w:val="hy-AM" w:eastAsia="en-US"/>
        </w:rPr>
        <w:t xml:space="preserve">հատման ընթացքում հայտնաբերված բոլոր անհամապատասխանությունները:   </w:t>
      </w:r>
    </w:p>
    <w:p w:rsidR="00EF45FA" w:rsidRPr="00907DA4" w:rsidRDefault="00EF45FA" w:rsidP="00313359">
      <w:pPr>
        <w:pStyle w:val="norm"/>
        <w:spacing w:line="240" w:lineRule="auto"/>
        <w:ind w:firstLine="567"/>
        <w:rPr>
          <w:rFonts w:ascii="GHEA Grapalat" w:hAnsi="GHEA Grapalat" w:cs="Sylfaen"/>
          <w:sz w:val="20"/>
          <w:lang w:val="hy-AM" w:eastAsia="en-US"/>
        </w:rPr>
      </w:pPr>
      <w:r w:rsidRPr="00907DA4">
        <w:rPr>
          <w:rFonts w:ascii="GHEA Grapalat" w:hAnsi="GHEA Grapalat" w:cs="Sylfaen"/>
          <w:sz w:val="20"/>
          <w:lang w:val="af-ZA" w:eastAsia="en-US"/>
        </w:rPr>
        <w:t xml:space="preserve">8.8 </w:t>
      </w:r>
      <w:r w:rsidRPr="00907DA4">
        <w:rPr>
          <w:rFonts w:ascii="GHEA Grapalat" w:hAnsi="GHEA Grapalat" w:cs="Sylfaen"/>
          <w:sz w:val="20"/>
          <w:lang w:val="hy-AM" w:eastAsia="en-US"/>
        </w:rPr>
        <w:t>Եթեսույնհրավերի</w:t>
      </w:r>
      <w:r w:rsidRPr="00907DA4">
        <w:rPr>
          <w:rFonts w:ascii="GHEA Grapalat" w:hAnsi="GHEA Grapalat" w:cs="Sylfaen"/>
          <w:sz w:val="20"/>
          <w:lang w:val="af-ZA" w:eastAsia="en-US"/>
        </w:rPr>
        <w:t xml:space="preserve"> 8.7-</w:t>
      </w:r>
      <w:r w:rsidRPr="00907DA4">
        <w:rPr>
          <w:rFonts w:ascii="GHEA Grapalat" w:hAnsi="GHEA Grapalat" w:cs="Sylfaen"/>
          <w:sz w:val="20"/>
          <w:lang w:val="hy-AM" w:eastAsia="en-US"/>
        </w:rPr>
        <w:t>րդկետովսահմանվածժամկետում</w:t>
      </w:r>
      <w:r w:rsidRPr="00907DA4">
        <w:rPr>
          <w:rFonts w:ascii="GHEA Grapalat" w:hAnsi="GHEA Grapalat" w:cs="Sylfaen"/>
          <w:sz w:val="20"/>
          <w:lang w:val="af-ZA" w:eastAsia="en-US"/>
        </w:rPr>
        <w:t xml:space="preserve"> մ</w:t>
      </w:r>
      <w:r w:rsidRPr="00907DA4">
        <w:rPr>
          <w:rFonts w:ascii="GHEA Grapalat" w:hAnsi="GHEA Grapalat" w:cs="Sylfaen"/>
          <w:sz w:val="20"/>
          <w:lang w:val="hy-AM" w:eastAsia="en-US"/>
        </w:rPr>
        <w:t>ասնակիցըշտկումէարձանագրվածանհամապատասխանությունը</w:t>
      </w:r>
      <w:r w:rsidRPr="00907DA4">
        <w:rPr>
          <w:rFonts w:ascii="GHEA Grapalat" w:hAnsi="GHEA Grapalat" w:cs="Sylfaen"/>
          <w:sz w:val="20"/>
          <w:lang w:val="af-ZA" w:eastAsia="en-US"/>
        </w:rPr>
        <w:t xml:space="preserve">, </w:t>
      </w:r>
      <w:r w:rsidRPr="00907DA4">
        <w:rPr>
          <w:rFonts w:ascii="GHEA Grapalat" w:hAnsi="GHEA Grapalat" w:cs="Sylfaen"/>
          <w:sz w:val="20"/>
          <w:lang w:val="hy-AM" w:eastAsia="en-US"/>
        </w:rPr>
        <w:t>ապավերջինիսհայտըգնահատվումէբավարար</w:t>
      </w:r>
      <w:r w:rsidRPr="00907DA4">
        <w:rPr>
          <w:rFonts w:ascii="GHEA Grapalat" w:hAnsi="GHEA Grapalat" w:cs="Sylfaen"/>
          <w:sz w:val="20"/>
          <w:lang w:val="af-ZA" w:eastAsia="en-US"/>
        </w:rPr>
        <w:t xml:space="preserve">: </w:t>
      </w:r>
      <w:r w:rsidRPr="00907DA4">
        <w:rPr>
          <w:rFonts w:ascii="GHEA Grapalat" w:hAnsi="GHEA Grapalat" w:cs="Sylfaen"/>
          <w:sz w:val="20"/>
          <w:lang w:val="hy-AM" w:eastAsia="en-US"/>
        </w:rPr>
        <w:t>Հակառակդեպքում տվյալ մասնակցիհայտըգնահատվումէանբավարարևմերժվումէ, իսկ ընտրված մասնակից է ճանաչվում հաջորդող տեղ զբաղեցրած մասնակիցը:</w:t>
      </w:r>
    </w:p>
    <w:p w:rsidR="00EF45FA" w:rsidRPr="00907DA4" w:rsidRDefault="00EF45FA" w:rsidP="00313359">
      <w:pPr>
        <w:pStyle w:val="norm"/>
        <w:spacing w:line="240" w:lineRule="auto"/>
        <w:ind w:firstLine="567"/>
        <w:rPr>
          <w:rFonts w:ascii="GHEA Grapalat" w:hAnsi="GHEA Grapalat" w:cs="Sylfaen"/>
          <w:sz w:val="20"/>
          <w:lang w:val="hy-AM" w:eastAsia="en-US"/>
        </w:rPr>
      </w:pPr>
      <w:r w:rsidRPr="00907DA4">
        <w:rPr>
          <w:rFonts w:ascii="GHEA Grapalat" w:hAnsi="GHEA Grapalat" w:cs="Sylfaen"/>
          <w:sz w:val="20"/>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rPr>
        <w:lastRenderedPageBreak/>
        <w:t xml:space="preserve">8.9 </w:t>
      </w:r>
      <w:r w:rsidRPr="00907DA4">
        <w:rPr>
          <w:rFonts w:ascii="GHEA Grapalat" w:hAnsi="GHEA Grapalat" w:cs="Sylfaen"/>
          <w:lang w:val="hy-AM"/>
        </w:rPr>
        <w:t>Հանձնաժողովիանդամըկամքարտուղարըչիկարողմասնակցելհանձնաժողովիաշխատանքներին</w:t>
      </w:r>
      <w:r w:rsidRPr="00907DA4">
        <w:rPr>
          <w:rFonts w:ascii="GHEA Grapalat" w:hAnsi="GHEA Grapalat" w:cs="Sylfaen"/>
        </w:rPr>
        <w:t xml:space="preserve">, </w:t>
      </w:r>
      <w:r w:rsidRPr="00907DA4">
        <w:rPr>
          <w:rFonts w:ascii="GHEA Grapalat" w:hAnsi="GHEA Grapalat" w:cs="Sylfaen"/>
          <w:lang w:val="hy-AM"/>
        </w:rPr>
        <w:t>եթեհայտերիբացմաննիստումպարզվումէ</w:t>
      </w:r>
      <w:r w:rsidRPr="00907DA4">
        <w:rPr>
          <w:rFonts w:ascii="GHEA Grapalat" w:hAnsi="GHEA Grapalat" w:cs="Sylfaen"/>
        </w:rPr>
        <w:t xml:space="preserve">, </w:t>
      </w:r>
      <w:r w:rsidRPr="00907DA4">
        <w:rPr>
          <w:rFonts w:ascii="GHEA Grapalat" w:hAnsi="GHEA Grapalat" w:cs="Sylfaen"/>
          <w:lang w:val="hy-AM"/>
        </w:rPr>
        <w:t>որվերջիններիսկողմիցհիմնադրվածկամբաժնեմաս</w:t>
      </w:r>
      <w:r w:rsidRPr="00907DA4">
        <w:rPr>
          <w:rFonts w:ascii="GHEA Grapalat" w:hAnsi="GHEA Grapalat" w:cs="Sylfaen"/>
        </w:rPr>
        <w:t xml:space="preserve"> (</w:t>
      </w:r>
      <w:r w:rsidRPr="00907DA4">
        <w:rPr>
          <w:rFonts w:ascii="GHEA Grapalat" w:hAnsi="GHEA Grapalat" w:cs="Sylfaen"/>
          <w:lang w:val="hy-AM"/>
        </w:rPr>
        <w:t>փայաբաժին</w:t>
      </w:r>
      <w:r w:rsidRPr="00907DA4">
        <w:rPr>
          <w:rFonts w:ascii="GHEA Grapalat" w:hAnsi="GHEA Grapalat" w:cs="Sylfaen"/>
        </w:rPr>
        <w:t xml:space="preserve">) </w:t>
      </w:r>
      <w:r w:rsidRPr="00907DA4">
        <w:rPr>
          <w:rFonts w:ascii="GHEA Grapalat" w:hAnsi="GHEA Grapalat" w:cs="Sylfaen"/>
          <w:lang w:val="hy-AM"/>
        </w:rPr>
        <w:t>ունեցողկազմակերպությունը</w:t>
      </w:r>
      <w:r w:rsidRPr="00907DA4">
        <w:rPr>
          <w:rFonts w:ascii="GHEA Grapalat" w:hAnsi="GHEA Grapalat" w:cs="Sylfaen"/>
        </w:rPr>
        <w:t xml:space="preserve">, </w:t>
      </w:r>
      <w:r w:rsidRPr="00907DA4">
        <w:rPr>
          <w:rFonts w:ascii="GHEA Grapalat" w:hAnsi="GHEA Grapalat" w:cs="Sylfaen"/>
          <w:lang w:val="hy-AM"/>
        </w:rPr>
        <w:t>կամիրենցմերձավորազգակցությամբկամխնամիությամբկապվածանձը</w:t>
      </w:r>
      <w:r w:rsidRPr="00907DA4">
        <w:rPr>
          <w:rFonts w:ascii="GHEA Grapalat" w:hAnsi="GHEA Grapalat" w:cs="Sylfaen"/>
        </w:rPr>
        <w:t xml:space="preserve"> (</w:t>
      </w:r>
      <w:r w:rsidRPr="00907DA4">
        <w:rPr>
          <w:rFonts w:ascii="GHEA Grapalat" w:hAnsi="GHEA Grapalat" w:cs="Sylfaen"/>
          <w:lang w:val="hy-AM"/>
        </w:rPr>
        <w:t>ծնող</w:t>
      </w:r>
      <w:r w:rsidRPr="00907DA4">
        <w:rPr>
          <w:rFonts w:ascii="GHEA Grapalat" w:hAnsi="GHEA Grapalat" w:cs="Sylfaen"/>
        </w:rPr>
        <w:t xml:space="preserve">, </w:t>
      </w:r>
      <w:r w:rsidRPr="00907DA4">
        <w:rPr>
          <w:rFonts w:ascii="GHEA Grapalat" w:hAnsi="GHEA Grapalat" w:cs="Sylfaen"/>
          <w:lang w:val="hy-AM"/>
        </w:rPr>
        <w:t>ամուսին</w:t>
      </w:r>
      <w:r w:rsidRPr="00907DA4">
        <w:rPr>
          <w:rFonts w:ascii="GHEA Grapalat" w:hAnsi="GHEA Grapalat" w:cs="Sylfaen"/>
        </w:rPr>
        <w:t xml:space="preserve">, </w:t>
      </w:r>
      <w:r w:rsidRPr="00907DA4">
        <w:rPr>
          <w:rFonts w:ascii="GHEA Grapalat" w:hAnsi="GHEA Grapalat" w:cs="Sylfaen"/>
          <w:lang w:val="hy-AM"/>
        </w:rPr>
        <w:t>երեխա</w:t>
      </w:r>
      <w:r w:rsidRPr="00907DA4">
        <w:rPr>
          <w:rFonts w:ascii="GHEA Grapalat" w:hAnsi="GHEA Grapalat" w:cs="Sylfaen"/>
        </w:rPr>
        <w:t xml:space="preserve">, </w:t>
      </w:r>
      <w:r w:rsidRPr="00907DA4">
        <w:rPr>
          <w:rFonts w:ascii="GHEA Grapalat" w:hAnsi="GHEA Grapalat" w:cs="Sylfaen"/>
          <w:lang w:val="hy-AM"/>
        </w:rPr>
        <w:t>եղբայր</w:t>
      </w:r>
      <w:r w:rsidRPr="00907DA4">
        <w:rPr>
          <w:rFonts w:ascii="GHEA Grapalat" w:hAnsi="GHEA Grapalat" w:cs="Sylfaen"/>
        </w:rPr>
        <w:t xml:space="preserve">, </w:t>
      </w:r>
      <w:r w:rsidRPr="00907DA4">
        <w:rPr>
          <w:rFonts w:ascii="GHEA Grapalat" w:hAnsi="GHEA Grapalat" w:cs="Sylfaen"/>
          <w:lang w:val="hy-AM"/>
        </w:rPr>
        <w:t>քույր</w:t>
      </w:r>
      <w:r w:rsidRPr="00907DA4">
        <w:rPr>
          <w:rFonts w:ascii="GHEA Grapalat" w:hAnsi="GHEA Grapalat" w:cs="Sylfaen"/>
        </w:rPr>
        <w:t xml:space="preserve">, </w:t>
      </w:r>
      <w:r w:rsidRPr="00907DA4">
        <w:rPr>
          <w:rFonts w:ascii="GHEA Grapalat" w:hAnsi="GHEA Grapalat" w:cs="Sylfaen"/>
          <w:lang w:val="hy-AM"/>
        </w:rPr>
        <w:t>ինչպեսնաևամուսնուծնող</w:t>
      </w:r>
      <w:r w:rsidRPr="00907DA4">
        <w:rPr>
          <w:rFonts w:ascii="GHEA Grapalat" w:hAnsi="GHEA Grapalat" w:cs="Sylfaen"/>
        </w:rPr>
        <w:t xml:space="preserve">, </w:t>
      </w:r>
      <w:r w:rsidRPr="00907DA4">
        <w:rPr>
          <w:rFonts w:ascii="GHEA Grapalat" w:hAnsi="GHEA Grapalat" w:cs="Sylfaen"/>
          <w:lang w:val="hy-AM"/>
        </w:rPr>
        <w:t>երեխա</w:t>
      </w:r>
      <w:r w:rsidRPr="00907DA4">
        <w:rPr>
          <w:rFonts w:ascii="GHEA Grapalat" w:hAnsi="GHEA Grapalat" w:cs="Sylfaen"/>
        </w:rPr>
        <w:t xml:space="preserve">, </w:t>
      </w:r>
      <w:r w:rsidRPr="00907DA4">
        <w:rPr>
          <w:rFonts w:ascii="GHEA Grapalat" w:hAnsi="GHEA Grapalat" w:cs="Sylfaen"/>
          <w:lang w:val="hy-AM"/>
        </w:rPr>
        <w:t>եղբայրկամքույր</w:t>
      </w:r>
      <w:r w:rsidRPr="00907DA4">
        <w:rPr>
          <w:rFonts w:ascii="GHEA Grapalat" w:hAnsi="GHEA Grapalat" w:cs="Sylfaen"/>
        </w:rPr>
        <w:t xml:space="preserve">) </w:t>
      </w:r>
      <w:r w:rsidRPr="00907DA4">
        <w:rPr>
          <w:rFonts w:ascii="GHEA Grapalat" w:hAnsi="GHEA Grapalat" w:cs="Sylfaen"/>
          <w:lang w:val="hy-AM"/>
        </w:rPr>
        <w:t>կամայդանձիկողմիցհիմնադրվածկամբաժնեմաս</w:t>
      </w:r>
      <w:r w:rsidRPr="00907DA4">
        <w:rPr>
          <w:rFonts w:ascii="GHEA Grapalat" w:hAnsi="GHEA Grapalat" w:cs="Sylfaen"/>
        </w:rPr>
        <w:t xml:space="preserve"> (</w:t>
      </w:r>
      <w:r w:rsidRPr="00907DA4">
        <w:rPr>
          <w:rFonts w:ascii="GHEA Grapalat" w:hAnsi="GHEA Grapalat" w:cs="Sylfaen"/>
          <w:lang w:val="hy-AM"/>
        </w:rPr>
        <w:t>փայաբաժին</w:t>
      </w:r>
      <w:r w:rsidRPr="00907DA4">
        <w:rPr>
          <w:rFonts w:ascii="GHEA Grapalat" w:hAnsi="GHEA Grapalat" w:cs="Sylfaen"/>
        </w:rPr>
        <w:t xml:space="preserve">) </w:t>
      </w:r>
      <w:r w:rsidRPr="00907DA4">
        <w:rPr>
          <w:rFonts w:ascii="GHEA Grapalat" w:hAnsi="GHEA Grapalat" w:cs="Sylfaen"/>
          <w:lang w:val="hy-AM"/>
        </w:rPr>
        <w:t>ունեցողկազմակերպությունըտվյալընթացակարգինմասնակցելուհամարներկայացրելէհայտ</w:t>
      </w:r>
      <w:r w:rsidRPr="00907DA4">
        <w:rPr>
          <w:rFonts w:ascii="GHEA Grapalat" w:hAnsi="GHEA Grapalat" w:cs="Sylfaen"/>
        </w:rPr>
        <w:t>:</w:t>
      </w:r>
      <w:r w:rsidRPr="00907DA4">
        <w:rPr>
          <w:rFonts w:ascii="GHEA Grapalat" w:hAnsi="GHEA Grapalat" w:cs="Sylfaen"/>
          <w:lang w:val="hy-AM"/>
        </w:rPr>
        <w:t xml:space="preserve"> Եթեառկաէսույնկետովնախատեսվածպայմանը</w:t>
      </w:r>
      <w:r w:rsidRPr="00907DA4">
        <w:rPr>
          <w:rFonts w:ascii="GHEA Grapalat" w:hAnsi="GHEA Grapalat" w:cs="Sylfaen"/>
        </w:rPr>
        <w:t xml:space="preserve">, </w:t>
      </w:r>
      <w:r w:rsidRPr="00907DA4">
        <w:rPr>
          <w:rFonts w:ascii="GHEA Grapalat" w:hAnsi="GHEA Grapalat" w:cs="Sylfaen"/>
          <w:lang w:val="hy-AM"/>
        </w:rPr>
        <w:t>ապահայտերիբացմաննիստիցանմիջապեսհետոտվյալընթացակարգիառնչությամբշահերիբախումունեցողհանձնաժողովիանդամըկամքարտուղարըինքնաբացարկէհայտնումտվյալընթացակարգից</w:t>
      </w:r>
      <w:r w:rsidRPr="00907DA4">
        <w:rPr>
          <w:rFonts w:ascii="GHEA Grapalat" w:hAnsi="GHEA Grapalat" w:cs="Sylfaen"/>
        </w:rPr>
        <w:t xml:space="preserve">: </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 xml:space="preserve">8.10 </w:t>
      </w:r>
      <w:r w:rsidRPr="00907DA4">
        <w:rPr>
          <w:rFonts w:ascii="GHEA Grapalat" w:hAnsi="GHEA Grapalat" w:cs="Sylfaen"/>
          <w:lang w:val="es-ES"/>
        </w:rPr>
        <w:t>Հայտերը բացվելուց և գնահատվելուց հետո հետո կազմվում է արձանագրություն`</w:t>
      </w:r>
      <w:r w:rsidRPr="00907DA4">
        <w:rPr>
          <w:rFonts w:ascii="GHEA Grapalat" w:hAnsi="GHEA Grapalat" w:cs="Sylfaen"/>
        </w:rPr>
        <w:t xml:space="preserve"> գնումների մասին ՀՀ օրենսդրությամբ սահմանված կարգով</w:t>
      </w:r>
      <w:r w:rsidRPr="00907DA4">
        <w:rPr>
          <w:rFonts w:ascii="GHEA Grapalat" w:hAnsi="GHEA Grapalat" w:cs="Sylfaen"/>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Արձանագրություննստորագրումենհանձնաժողովինիստիններկաանդամները։</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8.11</w:t>
      </w:r>
      <w:r w:rsidRPr="00907DA4">
        <w:rPr>
          <w:rFonts w:ascii="GHEA Grapalat" w:hAnsi="GHEA Grapalat" w:cs="Sylfaen"/>
        </w:rPr>
        <w:t xml:space="preserve"> Հանձնաժողովի քարտուղարը հայտերի բացման</w:t>
      </w:r>
      <w:r w:rsidRPr="00907DA4">
        <w:rPr>
          <w:rFonts w:ascii="GHEA Grapalat" w:hAnsi="GHEA Grapalat" w:cs="Sylfaen"/>
          <w:lang w:val="hy-AM"/>
        </w:rPr>
        <w:t xml:space="preserve"> և գնահատման</w:t>
      </w:r>
      <w:r w:rsidRPr="00907DA4">
        <w:rPr>
          <w:rFonts w:ascii="GHEA Grapalat" w:hAnsi="GHEA Grapalat" w:cs="Sylfaen"/>
        </w:rPr>
        <w:t xml:space="preserve"> նիստի ավարտից հետո ոչ ուշ քան հաջորդող աշխատանքային օրը` </w:t>
      </w:r>
    </w:p>
    <w:p w:rsidR="00EF45FA" w:rsidRPr="00907DA4" w:rsidRDefault="00EF45FA" w:rsidP="00313359">
      <w:pPr>
        <w:pStyle w:val="BodyTextIndent2"/>
        <w:spacing w:line="240" w:lineRule="auto"/>
        <w:ind w:firstLine="567"/>
        <w:rPr>
          <w:rFonts w:ascii="GHEA Grapalat" w:hAnsi="GHEA Grapalat" w:cs="Sylfaen"/>
          <w:lang w:val="hy-AM"/>
        </w:rPr>
      </w:pPr>
      <w:r w:rsidRPr="00907DA4">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F45FA" w:rsidRPr="00907DA4" w:rsidRDefault="00EF45FA" w:rsidP="00313359">
      <w:pPr>
        <w:spacing w:after="0" w:line="240" w:lineRule="auto"/>
        <w:ind w:firstLine="375"/>
        <w:jc w:val="both"/>
        <w:rPr>
          <w:rFonts w:ascii="GHEA Grapalat" w:hAnsi="GHEA Grapalat" w:cs="Sylfaen"/>
          <w:sz w:val="20"/>
          <w:szCs w:val="20"/>
          <w:lang w:val="af-ZA"/>
        </w:rPr>
      </w:pPr>
      <w:r w:rsidRPr="00907DA4">
        <w:rPr>
          <w:rFonts w:ascii="GHEA Grapalat" w:hAnsi="GHEA Grapalat" w:cs="Sylfaen"/>
          <w:sz w:val="20"/>
          <w:szCs w:val="20"/>
          <w:lang w:val="af-ZA"/>
        </w:rPr>
        <w:t xml:space="preserve">8.12 </w:t>
      </w:r>
      <w:r w:rsidRPr="00907DA4">
        <w:rPr>
          <w:rFonts w:ascii="GHEA Grapalat" w:hAnsi="GHEA Grapalat" w:cs="Sylfaen"/>
          <w:sz w:val="20"/>
          <w:szCs w:val="20"/>
        </w:rPr>
        <w:t>Օրենքի</w:t>
      </w:r>
      <w:r w:rsidRPr="00907DA4">
        <w:rPr>
          <w:rFonts w:ascii="GHEA Grapalat" w:hAnsi="GHEA Grapalat" w:cs="Sylfaen"/>
          <w:sz w:val="20"/>
          <w:szCs w:val="20"/>
          <w:lang w:val="af-ZA"/>
        </w:rPr>
        <w:t xml:space="preserve"> 6-</w:t>
      </w:r>
      <w:r w:rsidRPr="00907DA4">
        <w:rPr>
          <w:rFonts w:ascii="GHEA Grapalat" w:hAnsi="GHEA Grapalat" w:cs="Sylfaen"/>
          <w:sz w:val="20"/>
          <w:szCs w:val="20"/>
        </w:rPr>
        <w:t>րդհոդվածի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ինմասի</w:t>
      </w:r>
      <w:r w:rsidRPr="00907DA4">
        <w:rPr>
          <w:rFonts w:ascii="GHEA Grapalat" w:hAnsi="GHEA Grapalat" w:cs="Sylfaen"/>
          <w:sz w:val="20"/>
          <w:szCs w:val="20"/>
          <w:lang w:val="af-ZA"/>
        </w:rPr>
        <w:t xml:space="preserve"> 6-</w:t>
      </w:r>
      <w:r w:rsidRPr="00907DA4">
        <w:rPr>
          <w:rFonts w:ascii="GHEA Grapalat" w:hAnsi="GHEA Grapalat" w:cs="Sylfaen"/>
          <w:sz w:val="20"/>
          <w:szCs w:val="20"/>
        </w:rPr>
        <w:t>րդկետովնախատեսվածհիմքերնիհայտգալուօրվանհաջորդողհինգաշխատանքայինօրվաընթացքումպատվիրատունտվյալմասնակցիտվյալները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համապատասխանհիմքերով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գրավորուղարկումէլիազորվածմարմին</w:t>
      </w:r>
      <w:r w:rsidRPr="00907DA4">
        <w:rPr>
          <w:rFonts w:ascii="GHEA Grapalat" w:hAnsi="GHEA Grapalat" w:cs="Sylfaen"/>
          <w:sz w:val="20"/>
          <w:szCs w:val="20"/>
          <w:lang w:val="hy-AM"/>
        </w:rPr>
        <w:t xml:space="preserve">, </w:t>
      </w:r>
      <w:r w:rsidRPr="00907DA4">
        <w:rPr>
          <w:rFonts w:ascii="GHEA Grapalat" w:hAnsi="GHEA Grapalat" w:cs="Sylfaen"/>
          <w:sz w:val="20"/>
          <w:szCs w:val="20"/>
        </w:rPr>
        <w:t>որըդրանքստանալունհաջորդողհինգաշխատանքայինօրվաընթացքում</w:t>
      </w:r>
      <w:bookmarkStart w:id="7" w:name="_Hlk9262748"/>
      <w:r w:rsidRPr="00907DA4">
        <w:rPr>
          <w:rFonts w:ascii="GHEA Grapalat" w:hAnsi="GHEA Grapalat" w:cs="Sylfaen"/>
          <w:sz w:val="20"/>
          <w:szCs w:val="20"/>
        </w:rPr>
        <w:t>նախաձեռնումէտվյալմասնակցինգնումներիգործընթացինմասնակցելուիրավունքչունեցողմասնակիցներիցուցակումներառելուընթացակարգ</w:t>
      </w:r>
      <w:bookmarkEnd w:id="7"/>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եթեմասնակցիգնումներինմասնակցելուիրավունքունենալու</w:t>
      </w:r>
      <w:r w:rsidRPr="00907DA4">
        <w:rPr>
          <w:rFonts w:ascii="GHEA Grapalat" w:hAnsi="GHEA Grapalat" w:cs="Sylfaen"/>
          <w:sz w:val="20"/>
          <w:szCs w:val="20"/>
          <w:lang w:val="hy-AM"/>
        </w:rPr>
        <w:t xml:space="preserve"> մասին հավաստումը</w:t>
      </w:r>
      <w:r w:rsidRPr="00907DA4">
        <w:rPr>
          <w:rFonts w:ascii="GHEA Grapalat" w:hAnsi="GHEA Grapalat" w:cs="Sylfaen"/>
          <w:sz w:val="20"/>
          <w:szCs w:val="20"/>
        </w:rPr>
        <w:t>որակվում</w:t>
      </w:r>
      <w:r w:rsidRPr="00907DA4">
        <w:rPr>
          <w:rFonts w:ascii="GHEA Grapalat" w:hAnsi="GHEA Grapalat" w:cs="Sylfaen"/>
          <w:sz w:val="20"/>
          <w:szCs w:val="20"/>
          <w:lang w:val="hy-AM"/>
        </w:rPr>
        <w:t>է</w:t>
      </w:r>
      <w:r w:rsidRPr="00907DA4">
        <w:rPr>
          <w:rFonts w:ascii="GHEA Grapalat" w:hAnsi="GHEA Grapalat" w:cs="Sylfaen"/>
          <w:sz w:val="20"/>
          <w:szCs w:val="20"/>
        </w:rPr>
        <w:t>որպեսիրականությանըչհամապատասխանողկամմասնակիցը</w:t>
      </w:r>
      <w:r w:rsidRPr="00907DA4">
        <w:rPr>
          <w:rFonts w:ascii="GHEA Grapalat" w:hAnsi="GHEA Grapalat" w:cs="Sylfaen"/>
          <w:sz w:val="20"/>
          <w:szCs w:val="20"/>
          <w:lang w:val="af-ZA"/>
        </w:rPr>
        <w:t xml:space="preserve"> սույն </w:t>
      </w:r>
      <w:r w:rsidRPr="00907DA4">
        <w:rPr>
          <w:rFonts w:ascii="GHEA Grapalat" w:hAnsi="GHEA Grapalat" w:cs="Sylfaen"/>
          <w:sz w:val="20"/>
          <w:szCs w:val="20"/>
        </w:rPr>
        <w:t>հրավերովսահմանվածկարգովևժամկետներումչիներկայացնումհրավերովնախատեսվածփաստաթղթերը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կամընտրվածմասնակիցըչիներկայացնումորակավորմանապահովումը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ապաայդհանգամանքըհամարվումէորպեսգնմանգործընթացիշրջանակումստանձնվածպարտավորության</w:t>
      </w:r>
      <w:r w:rsidRPr="00907DA4">
        <w:rPr>
          <w:rFonts w:ascii="GHEA Grapalat" w:hAnsi="GHEA Grapalat" w:cs="Sylfaen"/>
          <w:sz w:val="20"/>
          <w:szCs w:val="20"/>
          <w:lang w:val="af-ZA"/>
        </w:rPr>
        <w:t xml:space="preserve"> խախտում: </w:t>
      </w:r>
    </w:p>
    <w:p w:rsidR="00EF45FA" w:rsidRPr="00907DA4" w:rsidRDefault="00EF45FA" w:rsidP="00313359">
      <w:pPr>
        <w:spacing w:after="0" w:line="240" w:lineRule="auto"/>
        <w:ind w:firstLine="375"/>
        <w:jc w:val="both"/>
        <w:rPr>
          <w:rFonts w:ascii="GHEA Grapalat" w:hAnsi="GHEA Grapalat"/>
          <w:sz w:val="20"/>
          <w:szCs w:val="20"/>
          <w:lang w:val="af-ZA"/>
        </w:rPr>
      </w:pPr>
      <w:r w:rsidRPr="00907DA4">
        <w:rPr>
          <w:rFonts w:ascii="GHEA Grapalat" w:hAnsi="GHEA Grapalat"/>
          <w:color w:val="000000"/>
          <w:sz w:val="20"/>
          <w:szCs w:val="20"/>
          <w:lang w:val="af-ZA"/>
        </w:rPr>
        <w:t xml:space="preserve">      8.13 </w:t>
      </w:r>
      <w:r w:rsidRPr="00907DA4">
        <w:rPr>
          <w:rFonts w:ascii="GHEA Grapalat" w:hAnsi="GHEA Grapalat"/>
          <w:color w:val="000000"/>
          <w:sz w:val="20"/>
          <w:szCs w:val="20"/>
        </w:rPr>
        <w:t>Ե</w:t>
      </w:r>
      <w:r w:rsidRPr="00907DA4">
        <w:rPr>
          <w:rFonts w:ascii="GHEA Grapalat" w:hAnsi="GHEA Grapalat"/>
          <w:color w:val="000000"/>
          <w:sz w:val="20"/>
          <w:szCs w:val="20"/>
          <w:lang w:val="hy-AM"/>
        </w:rPr>
        <w:t>թե մասնակից</w:t>
      </w:r>
      <w:r w:rsidRPr="00907DA4">
        <w:rPr>
          <w:rFonts w:ascii="GHEA Grapalat" w:hAnsi="GHEA Grapalat"/>
          <w:color w:val="000000"/>
          <w:sz w:val="20"/>
          <w:szCs w:val="20"/>
        </w:rPr>
        <w:t>նՕ</w:t>
      </w:r>
      <w:r w:rsidRPr="00907DA4">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07DA4">
        <w:rPr>
          <w:rFonts w:ascii="GHEA Grapalat" w:hAnsi="GHEA Grapalat" w:cs="Sylfaen"/>
          <w:sz w:val="20"/>
          <w:szCs w:val="20"/>
          <w:lang w:val="af-ZA"/>
        </w:rPr>
        <w:t>:</w:t>
      </w:r>
    </w:p>
    <w:p w:rsidR="00EF45FA" w:rsidRPr="00907DA4" w:rsidRDefault="00EF45FA" w:rsidP="00313359">
      <w:pPr>
        <w:pStyle w:val="norm"/>
        <w:spacing w:line="240" w:lineRule="auto"/>
        <w:ind w:firstLine="706"/>
        <w:rPr>
          <w:rFonts w:ascii="GHEA Grapalat" w:hAnsi="GHEA Grapalat" w:cs="Sylfaen"/>
          <w:sz w:val="20"/>
          <w:lang w:val="af-ZA" w:eastAsia="en-US"/>
        </w:rPr>
      </w:pPr>
      <w:r w:rsidRPr="00907DA4">
        <w:rPr>
          <w:rFonts w:ascii="GHEA Grapalat" w:hAnsi="GHEA Grapalat" w:cs="Sylfaen"/>
          <w:sz w:val="20"/>
          <w:lang w:val="af-ZA" w:eastAsia="en-US"/>
        </w:rPr>
        <w:t xml:space="preserve">8.14 </w:t>
      </w:r>
      <w:r w:rsidRPr="00907DA4">
        <w:rPr>
          <w:rFonts w:ascii="GHEA Grapalat" w:hAnsi="GHEA Grapalat" w:cs="Sylfaen"/>
          <w:sz w:val="20"/>
          <w:lang w:val="ru-RU" w:eastAsia="en-US"/>
        </w:rPr>
        <w:t>Սույնհրավերի</w:t>
      </w:r>
      <w:r w:rsidRPr="00907DA4">
        <w:rPr>
          <w:rFonts w:ascii="GHEA Grapalat" w:hAnsi="GHEA Grapalat" w:cs="Sylfaen"/>
          <w:sz w:val="20"/>
          <w:lang w:val="af-ZA" w:eastAsia="en-US"/>
        </w:rPr>
        <w:t xml:space="preserve"> 1-</w:t>
      </w:r>
      <w:r w:rsidRPr="00907DA4">
        <w:rPr>
          <w:rFonts w:ascii="GHEA Grapalat" w:hAnsi="GHEA Grapalat" w:cs="Sylfaen"/>
          <w:sz w:val="20"/>
          <w:lang w:val="ru-RU" w:eastAsia="en-US"/>
        </w:rPr>
        <w:t>ինմասի</w:t>
      </w:r>
      <w:r w:rsidRPr="00907DA4">
        <w:rPr>
          <w:rFonts w:ascii="GHEA Grapalat" w:hAnsi="GHEA Grapalat" w:cs="Sylfaen"/>
          <w:sz w:val="20"/>
          <w:lang w:val="af-ZA" w:eastAsia="en-US"/>
        </w:rPr>
        <w:t xml:space="preserve"> 8.8 և 8.9 </w:t>
      </w:r>
      <w:r w:rsidRPr="00907DA4">
        <w:rPr>
          <w:rFonts w:ascii="GHEA Grapalat" w:hAnsi="GHEA Grapalat" w:cs="Sylfaen"/>
          <w:sz w:val="20"/>
          <w:lang w:val="ru-RU" w:eastAsia="en-US"/>
        </w:rPr>
        <w:t>կետ</w:t>
      </w:r>
      <w:r w:rsidRPr="00907DA4">
        <w:rPr>
          <w:rFonts w:ascii="GHEA Grapalat" w:hAnsi="GHEA Grapalat" w:cs="Sylfaen"/>
          <w:sz w:val="20"/>
          <w:lang w:eastAsia="en-US"/>
        </w:rPr>
        <w:t>եր</w:t>
      </w:r>
      <w:r w:rsidRPr="00907DA4">
        <w:rPr>
          <w:rFonts w:ascii="GHEA Grapalat" w:hAnsi="GHEA Grapalat" w:cs="Sylfaen"/>
          <w:sz w:val="20"/>
          <w:lang w:val="ru-RU" w:eastAsia="en-US"/>
        </w:rPr>
        <w:t>ումնշվածփաստաթղթերը</w:t>
      </w:r>
      <w:r w:rsidRPr="00907DA4">
        <w:rPr>
          <w:rFonts w:ascii="GHEA Grapalat" w:hAnsi="GHEA Grapalat" w:cs="Sylfaen"/>
          <w:sz w:val="20"/>
          <w:lang w:val="af-ZA" w:eastAsia="en-US"/>
        </w:rPr>
        <w:t xml:space="preserve"> մասնակիցը </w:t>
      </w:r>
      <w:r w:rsidRPr="00907DA4">
        <w:rPr>
          <w:rFonts w:ascii="GHEA Grapalat" w:hAnsi="GHEA Grapalat" w:cs="Sylfaen"/>
          <w:sz w:val="20"/>
          <w:lang w:eastAsia="en-US"/>
        </w:rPr>
        <w:t>սահմանվածժամկետում</w:t>
      </w:r>
      <w:r w:rsidRPr="00907DA4">
        <w:rPr>
          <w:rFonts w:ascii="GHEA Grapalat" w:hAnsi="GHEA Grapalat" w:cs="Sylfaen"/>
          <w:sz w:val="20"/>
          <w:lang w:val="ru-RU" w:eastAsia="en-US"/>
        </w:rPr>
        <w:t>հանձնա</w:t>
      </w:r>
      <w:r w:rsidRPr="00907DA4">
        <w:rPr>
          <w:rFonts w:ascii="GHEA Grapalat" w:hAnsi="GHEA Grapalat" w:cs="Sylfaen"/>
          <w:sz w:val="20"/>
          <w:lang w:val="af-ZA" w:eastAsia="en-US"/>
        </w:rPr>
        <w:softHyphen/>
      </w:r>
      <w:r w:rsidRPr="00907DA4">
        <w:rPr>
          <w:rFonts w:ascii="GHEA Grapalat" w:hAnsi="GHEA Grapalat" w:cs="Sylfaen"/>
          <w:sz w:val="20"/>
          <w:lang w:val="ru-RU" w:eastAsia="en-US"/>
        </w:rPr>
        <w:t>ժողովիքարտուղարիններկայաց</w:t>
      </w:r>
      <w:r w:rsidRPr="00907DA4">
        <w:rPr>
          <w:rFonts w:ascii="GHEA Grapalat" w:hAnsi="GHEA Grapalat" w:cs="Sylfaen"/>
          <w:sz w:val="20"/>
          <w:lang w:eastAsia="en-US"/>
        </w:rPr>
        <w:t>ն</w:t>
      </w:r>
      <w:r w:rsidRPr="00907DA4">
        <w:rPr>
          <w:rFonts w:ascii="GHEA Grapalat" w:hAnsi="GHEA Grapalat" w:cs="Sylfaen"/>
          <w:sz w:val="20"/>
          <w:lang w:val="ru-RU" w:eastAsia="en-US"/>
        </w:rPr>
        <w:t>ում</w:t>
      </w:r>
      <w:r w:rsidRPr="00907DA4">
        <w:rPr>
          <w:rFonts w:ascii="GHEA Grapalat" w:hAnsi="GHEA Grapalat" w:cs="Sylfaen"/>
          <w:sz w:val="20"/>
          <w:lang w:eastAsia="en-US"/>
        </w:rPr>
        <w:t>է</w:t>
      </w:r>
      <w:r w:rsidRPr="00907DA4">
        <w:rPr>
          <w:rFonts w:ascii="GHEA Grapalat" w:hAnsi="GHEA Grapalat" w:cs="Sylfaen"/>
          <w:sz w:val="20"/>
          <w:lang w:val="af-ZA" w:eastAsia="en-US"/>
        </w:rPr>
        <w:t xml:space="preserve"> վերջինիս՝ </w:t>
      </w:r>
      <w:r w:rsidRPr="00907DA4">
        <w:rPr>
          <w:rFonts w:ascii="GHEA Grapalat" w:hAnsi="GHEA Grapalat" w:cs="Sylfaen"/>
          <w:sz w:val="20"/>
          <w:lang w:val="ru-RU" w:eastAsia="en-US"/>
        </w:rPr>
        <w:t>սույնհրավերովնախատեսվածէլեկտրոնայինփոստին</w:t>
      </w:r>
      <w:r w:rsidRPr="00907DA4">
        <w:rPr>
          <w:rFonts w:ascii="GHEA Grapalat" w:hAnsi="GHEA Grapalat" w:cs="Sylfaen"/>
          <w:sz w:val="20"/>
          <w:lang w:eastAsia="en-US"/>
        </w:rPr>
        <w:t>ուղարկելումիջոցով</w:t>
      </w:r>
      <w:r w:rsidRPr="00907DA4">
        <w:rPr>
          <w:rFonts w:ascii="GHEA Grapalat" w:hAnsi="GHEA Grapalat" w:cs="Sylfaen"/>
          <w:sz w:val="20"/>
          <w:lang w:val="af-ZA" w:eastAsia="en-US"/>
        </w:rPr>
        <w:t xml:space="preserve">:  </w:t>
      </w:r>
      <w:r w:rsidRPr="00907DA4">
        <w:rPr>
          <w:rFonts w:ascii="GHEA Grapalat" w:hAnsi="GHEA Grapalat" w:cs="Sylfaen"/>
          <w:sz w:val="20"/>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Pr="00907DA4">
        <w:rPr>
          <w:rFonts w:ascii="GHEA Grapalat" w:hAnsi="GHEA Grapalat" w:cs="Sylfaen"/>
          <w:sz w:val="20"/>
          <w:lang w:val="af-ZA" w:eastAsia="en-US"/>
        </w:rPr>
        <w:t>:</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rPr>
        <w:t xml:space="preserve">8.15 </w:t>
      </w:r>
      <w:r w:rsidRPr="00907DA4">
        <w:rPr>
          <w:rFonts w:ascii="GHEA Grapalat" w:hAnsi="GHEA Grapalat" w:cs="Sylfaen"/>
          <w:lang w:val="ru-RU"/>
        </w:rPr>
        <w:t>Մասնակիցներըևնրանցներկայացուցիչներըկարողեններկա</w:t>
      </w:r>
      <w:r w:rsidRPr="00907DA4">
        <w:rPr>
          <w:rFonts w:ascii="GHEA Grapalat" w:hAnsi="GHEA Grapalat" w:cs="Sylfaen"/>
        </w:rPr>
        <w:t xml:space="preserve"> լինել  </w:t>
      </w:r>
      <w:r w:rsidRPr="00907DA4">
        <w:rPr>
          <w:rFonts w:ascii="GHEA Grapalat" w:hAnsi="GHEA Grapalat" w:cs="Sylfaen"/>
          <w:lang w:val="ru-RU"/>
        </w:rPr>
        <w:t>հանձնաժողովինիստերին։Մասնակիցները</w:t>
      </w:r>
      <w:r w:rsidRPr="00907DA4">
        <w:rPr>
          <w:rFonts w:ascii="GHEA Grapalat" w:hAnsi="GHEA Grapalat" w:cs="Sylfaen"/>
        </w:rPr>
        <w:t xml:space="preserve"> կամ </w:t>
      </w:r>
      <w:r w:rsidRPr="00907DA4">
        <w:rPr>
          <w:rFonts w:ascii="GHEA Grapalat" w:hAnsi="GHEA Grapalat" w:cs="Sylfaen"/>
          <w:lang w:val="ru-RU"/>
        </w:rPr>
        <w:t>նրանցներկայացուցիչներըկարողենպահանջելհանձնաժողովինիստերիարձանագրություններիպատճենները</w:t>
      </w:r>
      <w:r w:rsidRPr="00907DA4">
        <w:rPr>
          <w:rFonts w:ascii="GHEA Grapalat" w:hAnsi="GHEA Grapalat" w:cs="Sylfaen"/>
        </w:rPr>
        <w:t xml:space="preserve">, </w:t>
      </w:r>
      <w:r w:rsidRPr="00907DA4">
        <w:rPr>
          <w:rFonts w:ascii="GHEA Grapalat" w:hAnsi="GHEA Grapalat" w:cs="Sylfaen"/>
          <w:lang w:val="ru-RU"/>
        </w:rPr>
        <w:t>որոնքտրամադրվումենմեկօրացուցայինօրվաընթացքում։</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8.16 </w:t>
      </w:r>
      <w:r w:rsidRPr="00907DA4">
        <w:rPr>
          <w:rFonts w:ascii="GHEA Grapalat" w:hAnsi="GHEA Grapalat" w:cs="Sylfaen"/>
          <w:sz w:val="20"/>
          <w:szCs w:val="20"/>
        </w:rPr>
        <w:t>Հանձնաժողովիև</w:t>
      </w:r>
      <w:r w:rsidRPr="00907DA4">
        <w:rPr>
          <w:rFonts w:ascii="GHEA Grapalat" w:hAnsi="GHEA Grapalat" w:cs="Sylfaen"/>
          <w:sz w:val="20"/>
          <w:szCs w:val="20"/>
          <w:lang w:val="af-ZA"/>
        </w:rPr>
        <w:t xml:space="preserve"> (</w:t>
      </w:r>
      <w:r w:rsidRPr="00907DA4">
        <w:rPr>
          <w:rFonts w:ascii="GHEA Grapalat" w:hAnsi="GHEA Grapalat" w:cs="Sylfaen"/>
          <w:sz w:val="20"/>
          <w:szCs w:val="20"/>
        </w:rPr>
        <w:t>կամ</w:t>
      </w:r>
      <w:r w:rsidRPr="00907DA4">
        <w:rPr>
          <w:rFonts w:ascii="GHEA Grapalat" w:hAnsi="GHEA Grapalat" w:cs="Sylfaen"/>
          <w:sz w:val="20"/>
          <w:szCs w:val="20"/>
          <w:lang w:val="af-ZA"/>
        </w:rPr>
        <w:t xml:space="preserve">) </w:t>
      </w:r>
      <w:r w:rsidRPr="00907DA4">
        <w:rPr>
          <w:rFonts w:ascii="GHEA Grapalat" w:hAnsi="GHEA Grapalat" w:cs="Sylfaen"/>
          <w:sz w:val="20"/>
          <w:szCs w:val="20"/>
        </w:rPr>
        <w:t>պատվիրատուիկողմիցէլեկտրոնայինծանուցումներնուղարկվումենմասնակցի</w:t>
      </w:r>
      <w:r w:rsidRPr="00907DA4">
        <w:rPr>
          <w:rFonts w:ascii="GHEA Grapalat" w:hAnsi="GHEA Grapalat" w:cs="Sylfaen"/>
          <w:sz w:val="20"/>
          <w:szCs w:val="20"/>
          <w:lang w:val="af-ZA"/>
        </w:rPr>
        <w:t xml:space="preserve"> հայտում նշված էլեկտրոնային փոստին ուղարկելու միջոցով, </w:t>
      </w:r>
      <w:r w:rsidRPr="00907DA4">
        <w:rPr>
          <w:rFonts w:ascii="GHEA Grapalat" w:hAnsi="GHEA Grapalat" w:cs="Sylfaen"/>
          <w:sz w:val="20"/>
          <w:szCs w:val="20"/>
        </w:rPr>
        <w:t>իսկմասնակցիկողմից</w:t>
      </w:r>
      <w:r w:rsidRPr="00907DA4">
        <w:rPr>
          <w:rFonts w:ascii="GHEA Grapalat" w:hAnsi="GHEA Grapalat" w:cs="Sylfaen"/>
          <w:sz w:val="20"/>
          <w:szCs w:val="20"/>
          <w:lang w:val="af-ZA"/>
        </w:rPr>
        <w:t xml:space="preserve">` </w:t>
      </w:r>
      <w:r w:rsidRPr="00907DA4">
        <w:rPr>
          <w:rFonts w:ascii="GHEA Grapalat" w:hAnsi="GHEA Grapalat" w:cs="Sylfaen"/>
          <w:sz w:val="20"/>
          <w:szCs w:val="20"/>
        </w:rPr>
        <w:t>իրհայտումնշվածէլեկտրոնայինփոստիցսույնհրավերումնշված</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հանձնաժողովիքարտուղարիէլեկտրոնայինփոստին</w:t>
      </w:r>
      <w:r w:rsidRPr="00907DA4">
        <w:rPr>
          <w:rFonts w:ascii="GHEA Grapalat" w:hAnsi="GHEA Grapalat"/>
          <w:sz w:val="20"/>
          <w:szCs w:val="20"/>
          <w:lang w:val="af-ZA"/>
        </w:rPr>
        <w:t>ուղարկվելու միջոցով:</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EF45FA" w:rsidRPr="00907DA4" w:rsidRDefault="00EF45FA" w:rsidP="00313359">
      <w:pPr>
        <w:pStyle w:val="BodyTextIndent2"/>
        <w:spacing w:line="240" w:lineRule="auto"/>
        <w:ind w:firstLine="567"/>
        <w:rPr>
          <w:rFonts w:ascii="GHEA Grapalat" w:hAnsi="GHEA Grapalat"/>
          <w:lang w:val="hy-AM"/>
        </w:rPr>
      </w:pPr>
      <w:r w:rsidRPr="00907DA4">
        <w:rPr>
          <w:rFonts w:ascii="GHEA Grapalat" w:hAnsi="GHEA Grapalat"/>
        </w:rPr>
        <w:lastRenderedPageBreak/>
        <w:t>8</w:t>
      </w:r>
      <w:r w:rsidRPr="00907DA4">
        <w:rPr>
          <w:rFonts w:ascii="GHEA Grapalat" w:hAnsi="GHEA Grapalat"/>
          <w:lang w:val="hy-AM"/>
        </w:rPr>
        <w:t>.</w:t>
      </w:r>
      <w:r w:rsidRPr="00907DA4">
        <w:rPr>
          <w:rFonts w:ascii="GHEA Grapalat" w:hAnsi="GHEA Grapalat"/>
        </w:rPr>
        <w:t>17</w:t>
      </w:r>
      <w:r w:rsidRPr="00907DA4">
        <w:rPr>
          <w:rFonts w:ascii="GHEA Grapalat" w:hAnsi="GHEA Grapalat" w:cs="Sylfaen"/>
        </w:rPr>
        <w:t xml:space="preserve"> Հայտերիգնահատումըևընտրված մասնակցի որոշումնիրականացվումէըստառանձինչափաբաժինների</w:t>
      </w:r>
      <w:r w:rsidRPr="00907DA4">
        <w:rPr>
          <w:rFonts w:ascii="GHEA Grapalat" w:hAnsi="GHEA Grapalat" w:cs="Sylfaen"/>
          <w:vertAlign w:val="superscript"/>
        </w:rPr>
        <w:t>11</w:t>
      </w:r>
      <w:r w:rsidRPr="00907DA4">
        <w:rPr>
          <w:rStyle w:val="FootnoteReference"/>
          <w:rFonts w:ascii="GHEA Grapalat" w:hAnsi="GHEA Grapalat" w:cs="Sylfaen"/>
          <w:color w:val="FFFFFF"/>
        </w:rPr>
        <w:footnoteReference w:id="9"/>
      </w:r>
      <w:r w:rsidRPr="00907DA4">
        <w:rPr>
          <w:rFonts w:ascii="GHEA Grapalat" w:hAnsi="GHEA Grapalat" w:cs="Tahoma"/>
        </w:rPr>
        <w:t>։</w:t>
      </w:r>
    </w:p>
    <w:p w:rsidR="00EF45FA" w:rsidRPr="00907DA4" w:rsidRDefault="00EF45FA" w:rsidP="00313359">
      <w:pPr>
        <w:spacing w:after="0" w:line="240" w:lineRule="auto"/>
        <w:ind w:firstLine="567"/>
        <w:jc w:val="both"/>
        <w:rPr>
          <w:rFonts w:ascii="GHEA Grapalat" w:hAnsi="GHEA Grapalat"/>
          <w:sz w:val="20"/>
          <w:szCs w:val="20"/>
          <w:lang w:val="af-ZA"/>
        </w:rPr>
      </w:pPr>
      <w:r w:rsidRPr="00907DA4">
        <w:rPr>
          <w:rFonts w:ascii="GHEA Grapalat" w:hAnsi="GHEA Grapalat"/>
          <w:sz w:val="20"/>
          <w:szCs w:val="20"/>
          <w:lang w:val="af-ZA"/>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07DA4">
        <w:rPr>
          <w:rFonts w:ascii="GHEA Grapalat" w:hAnsi="GHEA Grapalat"/>
          <w:sz w:val="20"/>
          <w:szCs w:val="20"/>
          <w:lang w:val="hy-AM"/>
        </w:rPr>
        <w:t>հրավերի 1-ին մասի 8.12-ից 8.19-րդ կետերով սահմանված ընթացակարգի կիրառմամբ</w:t>
      </w:r>
      <w:r w:rsidRPr="00907DA4">
        <w:rPr>
          <w:rFonts w:ascii="GHEA Grapalat" w:hAnsi="GHEA Grapalat"/>
          <w:sz w:val="20"/>
          <w:szCs w:val="20"/>
          <w:lang w:val="af-ZA"/>
        </w:rPr>
        <w:t>:</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rPr>
        <w:t>8</w:t>
      </w:r>
      <w:r w:rsidRPr="00907DA4">
        <w:rPr>
          <w:rFonts w:ascii="GHEA Grapalat" w:hAnsi="GHEA Grapalat" w:cs="Sylfaen"/>
          <w:lang w:val="hy-AM"/>
        </w:rPr>
        <w:t>.</w:t>
      </w:r>
      <w:r w:rsidRPr="00907DA4">
        <w:rPr>
          <w:rFonts w:ascii="GHEA Grapalat" w:hAnsi="GHEA Grapalat" w:cs="Sylfaen"/>
        </w:rPr>
        <w:t xml:space="preserve">19 </w:t>
      </w:r>
      <w:r w:rsidRPr="00907DA4">
        <w:rPr>
          <w:rFonts w:ascii="GHEA Grapalat" w:hAnsi="GHEA Grapalat" w:cs="Sylfaen"/>
          <w:lang w:val="ru-RU"/>
        </w:rPr>
        <w:t>Մասնակից</w:t>
      </w:r>
      <w:r w:rsidRPr="00907DA4">
        <w:rPr>
          <w:rFonts w:ascii="GHEA Grapalat" w:hAnsi="GHEA Grapalat" w:cs="Sylfaen"/>
          <w:lang w:val="en-US"/>
        </w:rPr>
        <w:t>ն</w:t>
      </w:r>
      <w:r w:rsidRPr="00907DA4">
        <w:rPr>
          <w:rFonts w:ascii="GHEA Grapalat" w:hAnsi="GHEA Grapalat" w:cs="Sylfaen"/>
          <w:lang w:val="ru-RU"/>
        </w:rPr>
        <w:t>իրեններկայացվածպահանջներիհամապատասխանությանհիմնավորմաննպատակովկարողէներկայացնելլրացուցիչայլփաստաթղթեր</w:t>
      </w:r>
      <w:r w:rsidRPr="00907DA4">
        <w:rPr>
          <w:rFonts w:ascii="GHEA Grapalat" w:hAnsi="GHEA Grapalat" w:cs="Sylfaen"/>
        </w:rPr>
        <w:t xml:space="preserve">, </w:t>
      </w:r>
      <w:r w:rsidRPr="00907DA4">
        <w:rPr>
          <w:rFonts w:ascii="GHEA Grapalat" w:hAnsi="GHEA Grapalat" w:cs="Sylfaen"/>
          <w:lang w:val="ru-RU"/>
        </w:rPr>
        <w:t>տեղեկություններևնյութեր։</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lang w:val="en-US"/>
        </w:rPr>
        <w:t>Հ</w:t>
      </w:r>
      <w:r w:rsidRPr="00907DA4">
        <w:rPr>
          <w:rFonts w:ascii="GHEA Grapalat" w:hAnsi="GHEA Grapalat" w:cs="Sylfaen"/>
          <w:lang w:val="ru-RU"/>
        </w:rPr>
        <w:t>անձնաժողովըկարողէստուգել</w:t>
      </w:r>
      <w:r w:rsidRPr="00907DA4">
        <w:rPr>
          <w:rFonts w:ascii="GHEA Grapalat" w:hAnsi="GHEA Grapalat" w:cs="Sylfaen"/>
          <w:lang w:val="en-US"/>
        </w:rPr>
        <w:t>մ</w:t>
      </w:r>
      <w:r w:rsidRPr="00907DA4">
        <w:rPr>
          <w:rFonts w:ascii="GHEA Grapalat" w:hAnsi="GHEA Grapalat" w:cs="Sylfaen"/>
          <w:lang w:val="ru-RU"/>
        </w:rPr>
        <w:t>ասնակցիներկայացրածտվյալներիիսկությունը</w:t>
      </w:r>
      <w:r w:rsidRPr="00907DA4">
        <w:rPr>
          <w:rFonts w:ascii="GHEA Grapalat" w:hAnsi="GHEA Grapalat" w:cs="Sylfaen"/>
        </w:rPr>
        <w:t xml:space="preserve">` </w:t>
      </w:r>
      <w:r w:rsidRPr="00907DA4">
        <w:rPr>
          <w:rFonts w:ascii="GHEA Grapalat" w:hAnsi="GHEA Grapalat" w:cs="Sylfaen"/>
          <w:lang w:val="ru-RU"/>
        </w:rPr>
        <w:t>օգտագործելովպաշտոնականաղբյուրներիցստացվածտվյալներկամդրամասինստանալովիրավասումարմիններիգրավորեզրակացությունը</w:t>
      </w:r>
      <w:r w:rsidRPr="00907DA4">
        <w:rPr>
          <w:rFonts w:ascii="GHEA Grapalat" w:hAnsi="GHEA Grapalat" w:cs="Sylfaen"/>
        </w:rPr>
        <w:t xml:space="preserve">: </w:t>
      </w:r>
      <w:r w:rsidRPr="00907DA4">
        <w:rPr>
          <w:rFonts w:ascii="GHEA Grapalat" w:hAnsi="GHEA Grapalat" w:cs="Sylfaen"/>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Pr="00907DA4">
        <w:rPr>
          <w:rFonts w:ascii="GHEA Grapalat" w:hAnsi="GHEA Grapalat" w:cs="Sylfaen"/>
        </w:rPr>
        <w:t xml:space="preserve">: </w:t>
      </w:r>
      <w:r w:rsidRPr="00907DA4">
        <w:rPr>
          <w:rFonts w:ascii="GHEA Grapalat" w:hAnsi="GHEA Grapalat" w:cs="Sylfaen"/>
          <w:lang w:val="ru-RU"/>
        </w:rPr>
        <w:t>Եթե</w:t>
      </w:r>
      <w:r w:rsidRPr="00907DA4">
        <w:rPr>
          <w:rFonts w:ascii="GHEA Grapalat" w:hAnsi="GHEA Grapalat" w:cs="Sylfaen"/>
          <w:lang w:val="en-US"/>
        </w:rPr>
        <w:t>մ</w:t>
      </w:r>
      <w:r w:rsidRPr="00907DA4">
        <w:rPr>
          <w:rFonts w:ascii="GHEA Grapalat" w:hAnsi="GHEA Grapalat" w:cs="Sylfaen"/>
          <w:lang w:val="ru-RU"/>
        </w:rPr>
        <w:t>ասնակցիներկայացրածտվյալներիիսկությանստուգմանարդյունքումտվյալներըորակվումենիրականությանըչհամապա</w:t>
      </w:r>
      <w:r w:rsidRPr="00907DA4">
        <w:rPr>
          <w:rFonts w:ascii="GHEA Grapalat" w:hAnsi="GHEA Grapalat" w:cs="Sylfaen"/>
        </w:rPr>
        <w:softHyphen/>
      </w:r>
      <w:r w:rsidRPr="00907DA4">
        <w:rPr>
          <w:rFonts w:ascii="GHEA Grapalat" w:hAnsi="GHEA Grapalat" w:cs="Sylfaen"/>
          <w:lang w:val="ru-RU"/>
        </w:rPr>
        <w:t>տասխանող</w:t>
      </w:r>
      <w:r w:rsidRPr="00907DA4">
        <w:rPr>
          <w:rFonts w:ascii="GHEA Grapalat" w:hAnsi="GHEA Grapalat" w:cs="Sylfaen"/>
        </w:rPr>
        <w:t xml:space="preserve">, </w:t>
      </w:r>
      <w:r w:rsidRPr="00907DA4">
        <w:rPr>
          <w:rFonts w:ascii="GHEA Grapalat" w:hAnsi="GHEA Grapalat" w:cs="Sylfaen"/>
          <w:lang w:val="ru-RU"/>
        </w:rPr>
        <w:t>ապա</w:t>
      </w:r>
      <w:r w:rsidRPr="00907DA4">
        <w:rPr>
          <w:rFonts w:ascii="GHEA Grapalat" w:hAnsi="GHEA Grapalat" w:cs="Sylfaen"/>
        </w:rPr>
        <w:t xml:space="preserve"> տվյալ մասնակցի հայտը մերժվում է:</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rPr>
        <w:t>8</w:t>
      </w:r>
      <w:r w:rsidRPr="00907DA4">
        <w:rPr>
          <w:rFonts w:ascii="GHEA Grapalat" w:hAnsi="GHEA Grapalat" w:cs="Sylfaen"/>
          <w:lang w:val="hy-AM"/>
        </w:rPr>
        <w:t>.</w:t>
      </w:r>
      <w:r w:rsidRPr="00907DA4">
        <w:rPr>
          <w:rFonts w:ascii="GHEA Grapalat" w:hAnsi="GHEA Grapalat" w:cs="Sylfaen"/>
        </w:rPr>
        <w:t xml:space="preserve">20 </w:t>
      </w:r>
      <w:r w:rsidRPr="00907DA4">
        <w:rPr>
          <w:rFonts w:ascii="GHEA Grapalat" w:hAnsi="GHEA Grapalat" w:cs="Sylfaen"/>
          <w:lang w:val="hy-AM"/>
        </w:rPr>
        <w:t>Սույնհրավերի</w:t>
      </w:r>
      <w:r w:rsidRPr="00907DA4">
        <w:rPr>
          <w:rFonts w:ascii="GHEA Grapalat" w:hAnsi="GHEA Grapalat" w:cs="Sylfaen"/>
        </w:rPr>
        <w:t xml:space="preserve"> 1-</w:t>
      </w:r>
      <w:r w:rsidRPr="00907DA4">
        <w:rPr>
          <w:rFonts w:ascii="GHEA Grapalat" w:hAnsi="GHEA Grapalat" w:cs="Sylfaen"/>
          <w:lang w:val="hy-AM"/>
        </w:rPr>
        <w:t>ինմասի</w:t>
      </w:r>
      <w:r w:rsidRPr="00907DA4">
        <w:rPr>
          <w:rFonts w:ascii="GHEA Grapalat" w:hAnsi="GHEA Grapalat" w:cs="Sylfaen"/>
        </w:rPr>
        <w:t xml:space="preserve"> 8.19 </w:t>
      </w:r>
      <w:r w:rsidRPr="00907DA4">
        <w:rPr>
          <w:rFonts w:ascii="GHEA Grapalat" w:hAnsi="GHEA Grapalat" w:cs="Sylfaen"/>
          <w:lang w:val="hy-AM"/>
        </w:rPr>
        <w:t>կետիկիրառմաննպատակով</w:t>
      </w:r>
      <w:r w:rsidRPr="00907DA4">
        <w:rPr>
          <w:rFonts w:ascii="GHEA Grapalat" w:hAnsi="GHEA Grapalat" w:cs="Sylfaen"/>
        </w:rPr>
        <w:t xml:space="preserve"> կարող է </w:t>
      </w:r>
      <w:r w:rsidRPr="00907DA4">
        <w:rPr>
          <w:rFonts w:ascii="GHEA Grapalat" w:hAnsi="GHEA Grapalat" w:cs="Sylfaen"/>
          <w:lang w:val="hy-AM"/>
        </w:rPr>
        <w:t>հրավիրվել հանձնաժողովիարտահերթնիստ։</w:t>
      </w:r>
    </w:p>
    <w:p w:rsidR="00EF45FA" w:rsidRPr="00907DA4" w:rsidRDefault="00EF45FA" w:rsidP="00313359">
      <w:pPr>
        <w:pStyle w:val="norm"/>
        <w:spacing w:line="240" w:lineRule="auto"/>
        <w:ind w:firstLine="567"/>
        <w:rPr>
          <w:rFonts w:ascii="GHEA Grapalat" w:hAnsi="GHEA Grapalat" w:cs="Tahoma"/>
          <w:sz w:val="20"/>
          <w:lang w:val="hy-AM"/>
        </w:rPr>
      </w:pPr>
      <w:r w:rsidRPr="00907DA4">
        <w:rPr>
          <w:rFonts w:ascii="GHEA Grapalat" w:hAnsi="GHEA Grapalat"/>
          <w:spacing w:val="-6"/>
          <w:sz w:val="20"/>
          <w:lang w:val="hy-AM"/>
        </w:rPr>
        <w:t>8.</w:t>
      </w:r>
      <w:r w:rsidRPr="00907DA4">
        <w:rPr>
          <w:rFonts w:ascii="GHEA Grapalat" w:hAnsi="GHEA Grapalat"/>
          <w:spacing w:val="-6"/>
          <w:sz w:val="20"/>
          <w:lang w:val="af-ZA"/>
        </w:rPr>
        <w:t xml:space="preserve">21 </w:t>
      </w:r>
      <w:r w:rsidRPr="00907DA4">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F45FA" w:rsidRPr="00907DA4" w:rsidRDefault="00EF45FA" w:rsidP="00313359">
      <w:pPr>
        <w:pStyle w:val="BodyTextIndent2"/>
        <w:spacing w:line="240" w:lineRule="auto"/>
        <w:ind w:firstLine="567"/>
        <w:rPr>
          <w:rFonts w:ascii="GHEA Grapalat" w:hAnsi="GHEA Grapalat" w:cs="Sylfaen"/>
        </w:rPr>
      </w:pPr>
      <w:r w:rsidRPr="00907DA4">
        <w:rPr>
          <w:rFonts w:ascii="GHEA Grapalat" w:hAnsi="GHEA Grapalat" w:cs="Sylfaen"/>
          <w:lang w:val="hy-AM"/>
        </w:rPr>
        <w:t>8.22 Անգործությանժամկետըպայմանագիրկնքելումասինորոշմանհայտարարությանհրապարակմանօրվանհաջորդողօրվաև</w:t>
      </w:r>
      <w:r w:rsidRPr="00907DA4">
        <w:rPr>
          <w:rFonts w:ascii="GHEA Grapalat" w:hAnsi="GHEA Grapalat" w:cs="Sylfaen"/>
        </w:rPr>
        <w:t xml:space="preserve"> պ</w:t>
      </w:r>
      <w:r w:rsidRPr="00907DA4">
        <w:rPr>
          <w:rFonts w:ascii="GHEA Grapalat" w:hAnsi="GHEA Grapalat" w:cs="Sylfaen"/>
          <w:lang w:val="hy-AM"/>
        </w:rPr>
        <w:t>ատվիրատուիկողմիցպայմանագիրըկնքելուիրավասությանառաջացմանօրվամիջևընկածժամանակահատվածնէ։</w:t>
      </w:r>
    </w:p>
    <w:p w:rsidR="00EF45FA" w:rsidRPr="00907DA4" w:rsidRDefault="00EF45FA" w:rsidP="00313359">
      <w:pPr>
        <w:pStyle w:val="BodyTextIndent2"/>
        <w:spacing w:line="240" w:lineRule="auto"/>
        <w:ind w:firstLine="567"/>
        <w:rPr>
          <w:rFonts w:ascii="GHEA Grapalat" w:hAnsi="GHEA Grapalat"/>
          <w:i/>
          <w:lang w:val="es-ES"/>
        </w:rPr>
      </w:pPr>
      <w:r w:rsidRPr="00907DA4">
        <w:rPr>
          <w:rFonts w:ascii="GHEA Grapalat" w:hAnsi="GHEA Grapalat" w:cs="Sylfaen"/>
          <w:lang w:val="es-ES"/>
        </w:rPr>
        <w:t>Անգործությանժամկետըսույնընթացակարգիդեպքում «</w:t>
      </w:r>
      <w:r w:rsidR="003B0CD0" w:rsidRPr="00907DA4">
        <w:rPr>
          <w:rFonts w:ascii="GHEA Grapalat" w:hAnsi="GHEA Grapalat" w:cs="Sylfaen"/>
          <w:lang w:val="hy-AM"/>
        </w:rPr>
        <w:t>10</w:t>
      </w:r>
      <w:r w:rsidRPr="00907DA4">
        <w:rPr>
          <w:rFonts w:ascii="GHEA Grapalat" w:hAnsi="GHEA Grapalat" w:cs="Sylfaen"/>
          <w:lang w:val="es-ES"/>
        </w:rPr>
        <w:t>» օրացուցայինօրէ</w:t>
      </w:r>
      <w:r w:rsidRPr="00907DA4">
        <w:rPr>
          <w:rFonts w:ascii="GHEA Grapalat" w:hAnsi="GHEA Grapalat" w:cs="Tahoma"/>
          <w:lang w:val="es-ES"/>
        </w:rPr>
        <w:t>։</w:t>
      </w:r>
      <w:r w:rsidRPr="00907DA4">
        <w:rPr>
          <w:rFonts w:ascii="GHEA Grapalat" w:hAnsi="GHEA Grapalat" w:cs="Sylfaen"/>
          <w:lang w:val="es-ES"/>
        </w:rPr>
        <w:t>Անգործությանժամկետըկիրառելիչէ</w:t>
      </w:r>
      <w:r w:rsidRPr="00907DA4">
        <w:rPr>
          <w:rFonts w:ascii="GHEA Grapalat" w:hAnsi="GHEA Grapalat" w:cs="Arial"/>
          <w:lang w:val="es-ES"/>
        </w:rPr>
        <w:t xml:space="preserve">, </w:t>
      </w:r>
      <w:r w:rsidRPr="00907DA4">
        <w:rPr>
          <w:rFonts w:ascii="GHEA Grapalat" w:hAnsi="GHEA Grapalat" w:cs="Sylfaen"/>
          <w:lang w:val="es-ES"/>
        </w:rPr>
        <w:t>եթեմիայնմեկ</w:t>
      </w:r>
      <w:r w:rsidRPr="00907DA4">
        <w:rPr>
          <w:rFonts w:ascii="GHEA Grapalat" w:hAnsi="GHEA Grapalat" w:cs="Arial"/>
          <w:lang w:val="es-ES"/>
        </w:rPr>
        <w:t xml:space="preserve"> մ</w:t>
      </w:r>
      <w:r w:rsidRPr="00907DA4">
        <w:rPr>
          <w:rFonts w:ascii="GHEA Grapalat" w:hAnsi="GHEA Grapalat" w:cs="Sylfaen"/>
          <w:lang w:val="es-ES"/>
        </w:rPr>
        <w:t>ասնակից է հայտ ներկայացրել</w:t>
      </w:r>
      <w:r w:rsidRPr="00907DA4">
        <w:rPr>
          <w:rFonts w:ascii="GHEA Grapalat" w:hAnsi="GHEA Grapalat"/>
          <w:i/>
          <w:lang w:val="es-ES"/>
        </w:rPr>
        <w:t>,</w:t>
      </w:r>
      <w:r w:rsidRPr="00907DA4">
        <w:rPr>
          <w:rFonts w:ascii="GHEA Grapalat" w:hAnsi="GHEA Grapalat" w:cs="Sylfaen"/>
          <w:lang w:val="es-ES"/>
        </w:rPr>
        <w:t>որիհետկնքվումէպայմանագիր</w:t>
      </w:r>
      <w:r w:rsidRPr="00907DA4">
        <w:rPr>
          <w:rFonts w:ascii="GHEA Grapalat" w:hAnsi="GHEA Grapalat" w:cs="Arial"/>
          <w:lang w:val="es-ES"/>
        </w:rPr>
        <w:t>:</w:t>
      </w:r>
    </w:p>
    <w:p w:rsidR="00EF45FA" w:rsidRPr="00907DA4" w:rsidRDefault="00EF45FA" w:rsidP="00313359">
      <w:pPr>
        <w:pStyle w:val="BodyTextIndent2"/>
        <w:spacing w:line="240" w:lineRule="auto"/>
        <w:ind w:firstLine="567"/>
        <w:rPr>
          <w:rFonts w:ascii="GHEA Grapalat" w:hAnsi="GHEA Grapalat" w:cs="Sylfaen"/>
          <w:lang w:val="es-ES"/>
        </w:rPr>
      </w:pPr>
      <w:r w:rsidRPr="00907DA4">
        <w:rPr>
          <w:rFonts w:ascii="GHEA Grapalat" w:hAnsi="GHEA Grapalat" w:cs="Sylfaen"/>
          <w:lang w:val="ru-RU"/>
        </w:rPr>
        <w:t>Պատվիրատունպայմանագիրըկնքումէ</w:t>
      </w:r>
      <w:r w:rsidRPr="00907DA4">
        <w:rPr>
          <w:rFonts w:ascii="GHEA Grapalat" w:hAnsi="GHEA Grapalat" w:cs="Sylfaen"/>
          <w:lang w:val="es-ES"/>
        </w:rPr>
        <w:t xml:space="preserve">, </w:t>
      </w:r>
      <w:r w:rsidRPr="00907DA4">
        <w:rPr>
          <w:rFonts w:ascii="GHEA Grapalat" w:hAnsi="GHEA Grapalat" w:cs="Sylfaen"/>
          <w:lang w:val="ru-RU"/>
        </w:rPr>
        <w:t>եթեսույնկետովնախատեսվածանգործությանժամկետումորևէ</w:t>
      </w:r>
      <w:r w:rsidRPr="00907DA4">
        <w:rPr>
          <w:rFonts w:ascii="GHEA Grapalat" w:hAnsi="GHEA Grapalat" w:cs="Sylfaen"/>
          <w:lang w:val="es-ES"/>
        </w:rPr>
        <w:t xml:space="preserve"> մ</w:t>
      </w:r>
      <w:r w:rsidRPr="00907DA4">
        <w:rPr>
          <w:rFonts w:ascii="GHEA Grapalat" w:hAnsi="GHEA Grapalat" w:cs="Sylfaen"/>
          <w:lang w:val="ru-RU"/>
        </w:rPr>
        <w:t>ասնակից</w:t>
      </w:r>
      <w:r w:rsidRPr="00907DA4">
        <w:rPr>
          <w:rFonts w:ascii="GHEA Grapalat" w:hAnsi="GHEA Grapalat" w:cs="Sylfaen"/>
        </w:rPr>
        <w:t>գնումների հետ կապված բողոքներ քննող անձին</w:t>
      </w:r>
      <w:r w:rsidRPr="00907DA4">
        <w:rPr>
          <w:rFonts w:ascii="GHEA Grapalat" w:hAnsi="GHEA Grapalat" w:cs="Sylfaen"/>
          <w:lang w:val="ru-RU"/>
        </w:rPr>
        <w:t>չիբողոքարկումպայմանագիրկնքելումասինորոշումը։Մինչևանգործությանժամկետըլրանալըկամառանցպայմանագիրկնքելումասինհայտարարությանհրապարակմանկնք</w:t>
      </w:r>
      <w:r w:rsidRPr="00907DA4">
        <w:rPr>
          <w:rFonts w:ascii="GHEA Grapalat" w:hAnsi="GHEA Grapalat" w:cs="Sylfaen"/>
          <w:lang w:val="en-US"/>
        </w:rPr>
        <w:t>վ</w:t>
      </w:r>
      <w:r w:rsidRPr="00907DA4">
        <w:rPr>
          <w:rFonts w:ascii="GHEA Grapalat" w:hAnsi="GHEA Grapalat" w:cs="Sylfaen"/>
          <w:lang w:val="ru-RU"/>
        </w:rPr>
        <w:t>ածպայմանագիրնառոչինչէ։</w:t>
      </w:r>
    </w:p>
    <w:p w:rsidR="00EF45FA" w:rsidRPr="00907DA4" w:rsidRDefault="00EF45FA" w:rsidP="00313359">
      <w:pPr>
        <w:spacing w:after="0" w:line="240" w:lineRule="auto"/>
        <w:rPr>
          <w:rFonts w:ascii="GHEA Grapalat" w:hAnsi="GHEA Grapalat"/>
          <w:b/>
          <w:sz w:val="20"/>
          <w:szCs w:val="20"/>
          <w:lang w:val="es-ES"/>
        </w:rPr>
      </w:pPr>
    </w:p>
    <w:p w:rsidR="00EF45FA" w:rsidRPr="00907DA4" w:rsidRDefault="00EF45FA" w:rsidP="00313359">
      <w:pPr>
        <w:spacing w:after="0" w:line="240" w:lineRule="auto"/>
        <w:jc w:val="center"/>
        <w:rPr>
          <w:rFonts w:ascii="GHEA Grapalat" w:hAnsi="GHEA Grapalat" w:cs="Arial"/>
          <w:b/>
          <w:iCs/>
          <w:sz w:val="20"/>
          <w:szCs w:val="20"/>
          <w:lang w:val="af-ZA"/>
        </w:rPr>
      </w:pPr>
      <w:r w:rsidRPr="00907DA4">
        <w:rPr>
          <w:rFonts w:ascii="GHEA Grapalat" w:hAnsi="GHEA Grapalat"/>
          <w:b/>
          <w:iCs/>
          <w:sz w:val="20"/>
          <w:szCs w:val="20"/>
          <w:lang w:val="es-ES"/>
        </w:rPr>
        <w:t>9</w:t>
      </w:r>
      <w:r w:rsidRPr="00907DA4">
        <w:rPr>
          <w:rFonts w:ascii="GHEA Grapalat" w:hAnsi="GHEA Grapalat"/>
          <w:b/>
          <w:iCs/>
          <w:sz w:val="20"/>
          <w:szCs w:val="20"/>
          <w:lang w:val="af-ZA"/>
        </w:rPr>
        <w:t xml:space="preserve">. </w:t>
      </w:r>
      <w:r w:rsidRPr="00907DA4">
        <w:rPr>
          <w:rFonts w:ascii="GHEA Grapalat" w:hAnsi="GHEA Grapalat" w:cs="Sylfaen"/>
          <w:b/>
          <w:iCs/>
          <w:sz w:val="20"/>
          <w:szCs w:val="20"/>
          <w:lang w:val="af-ZA"/>
        </w:rPr>
        <w:t>ՊԱՅՄԱՆԱԳՐԻԿՆՔՈՒՄԸ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iCs/>
          <w:sz w:val="20"/>
          <w:szCs w:val="20"/>
          <w:lang w:val="es-ES"/>
        </w:rPr>
        <w:t>9</w:t>
      </w:r>
      <w:r w:rsidRPr="00907DA4">
        <w:rPr>
          <w:rFonts w:ascii="GHEA Grapalat" w:hAnsi="GHEA Grapalat"/>
          <w:iCs/>
          <w:sz w:val="20"/>
          <w:szCs w:val="20"/>
          <w:lang w:val="af-ZA"/>
        </w:rPr>
        <w:t xml:space="preserve">.1 </w:t>
      </w:r>
      <w:r w:rsidRPr="00907DA4">
        <w:rPr>
          <w:rFonts w:ascii="GHEA Grapalat" w:hAnsi="GHEA Grapalat" w:cs="Sylfaen"/>
          <w:sz w:val="20"/>
          <w:szCs w:val="20"/>
        </w:rPr>
        <w:t>Պայմանագիրկնքվումէհանձնաժողովիորոշմանհիմանվրա</w:t>
      </w:r>
      <w:r w:rsidRPr="00907DA4">
        <w:rPr>
          <w:rFonts w:ascii="GHEA Grapalat" w:hAnsi="GHEA Grapalat" w:cs="Sylfaen"/>
          <w:sz w:val="20"/>
          <w:szCs w:val="20"/>
          <w:lang w:val="af-ZA"/>
        </w:rPr>
        <w:t xml:space="preserve">` </w:t>
      </w:r>
      <w:r w:rsidRPr="00907DA4">
        <w:rPr>
          <w:rFonts w:ascii="GHEA Grapalat" w:hAnsi="GHEA Grapalat" w:cs="Sylfaen"/>
          <w:sz w:val="20"/>
          <w:szCs w:val="20"/>
        </w:rPr>
        <w:t>պատվիրատուիկողմից։Պայմանագիրըկնքվումէգրավոր</w:t>
      </w:r>
      <w:r w:rsidRPr="00907DA4">
        <w:rPr>
          <w:rFonts w:ascii="GHEA Grapalat" w:hAnsi="GHEA Grapalat" w:cs="Sylfaen"/>
          <w:sz w:val="20"/>
          <w:szCs w:val="20"/>
          <w:lang w:val="af-ZA"/>
        </w:rPr>
        <w:t xml:space="preserve">` </w:t>
      </w:r>
      <w:r w:rsidRPr="00907DA4">
        <w:rPr>
          <w:rFonts w:ascii="GHEA Grapalat" w:hAnsi="GHEA Grapalat" w:cs="Sylfaen"/>
          <w:sz w:val="20"/>
          <w:szCs w:val="20"/>
        </w:rPr>
        <w:t>մեկփաստաթուղթկազմելումիջոցով։</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9.2 </w:t>
      </w:r>
      <w:r w:rsidRPr="00907DA4">
        <w:rPr>
          <w:rFonts w:ascii="GHEA Grapalat" w:hAnsi="GHEA Grapalat" w:cs="Sylfaen"/>
          <w:sz w:val="20"/>
          <w:szCs w:val="20"/>
        </w:rPr>
        <w:t>Սույնհրավերի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ինմասի</w:t>
      </w:r>
      <w:r w:rsidRPr="00907DA4">
        <w:rPr>
          <w:rFonts w:ascii="GHEA Grapalat" w:hAnsi="GHEA Grapalat" w:cs="Sylfaen"/>
          <w:sz w:val="20"/>
          <w:szCs w:val="20"/>
          <w:lang w:val="af-ZA"/>
        </w:rPr>
        <w:t xml:space="preserve"> 8</w:t>
      </w:r>
      <w:r w:rsidRPr="00907DA4">
        <w:rPr>
          <w:rFonts w:ascii="GHEA Grapalat" w:hAnsi="GHEA Grapalat" w:cs="Sylfaen"/>
          <w:sz w:val="20"/>
          <w:szCs w:val="20"/>
          <w:lang w:val="hy-AM"/>
        </w:rPr>
        <w:t>.</w:t>
      </w:r>
      <w:r w:rsidRPr="00907DA4">
        <w:rPr>
          <w:rFonts w:ascii="GHEA Grapalat" w:hAnsi="GHEA Grapalat" w:cs="Sylfaen"/>
          <w:sz w:val="20"/>
          <w:szCs w:val="20"/>
          <w:lang w:val="af-ZA"/>
        </w:rPr>
        <w:t xml:space="preserve">22 </w:t>
      </w:r>
      <w:r w:rsidRPr="00907DA4">
        <w:rPr>
          <w:rFonts w:ascii="GHEA Grapalat" w:hAnsi="GHEA Grapalat" w:cs="Sylfaen"/>
          <w:sz w:val="20"/>
          <w:szCs w:val="20"/>
        </w:rPr>
        <w:t>կետովսահմանվածանգործությանժամկետըլրանալունհաջորդողչորսաշխատանքայինօրվաընթացքումպատվիրատունծանուցումէընտրվածմասնակցին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ներկայացնելովպայմանագիրկնքելուառաջարկըևպայմանագրինախագիծը</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պայմանագիրըկարողէկնքվելոչշուտ</w:t>
      </w:r>
      <w:r w:rsidRPr="00907DA4">
        <w:rPr>
          <w:rFonts w:ascii="GHEA Grapalat" w:hAnsi="GHEA Grapalat" w:cs="Sylfaen"/>
          <w:sz w:val="20"/>
          <w:szCs w:val="20"/>
          <w:lang w:val="af-ZA"/>
        </w:rPr>
        <w:t xml:space="preserve">, </w:t>
      </w:r>
      <w:r w:rsidRPr="00907DA4">
        <w:rPr>
          <w:rFonts w:ascii="GHEA Grapalat" w:hAnsi="GHEA Grapalat" w:cs="Sylfaen"/>
          <w:sz w:val="20"/>
          <w:szCs w:val="20"/>
        </w:rPr>
        <w:t>քանսույնհրավերի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ինմասի</w:t>
      </w:r>
      <w:r w:rsidRPr="00907DA4">
        <w:rPr>
          <w:rFonts w:ascii="GHEA Grapalat" w:hAnsi="GHEA Grapalat" w:cs="Sylfaen"/>
          <w:sz w:val="20"/>
          <w:szCs w:val="20"/>
          <w:lang w:val="af-ZA"/>
        </w:rPr>
        <w:t xml:space="preserve"> 8</w:t>
      </w:r>
      <w:r w:rsidRPr="00907DA4">
        <w:rPr>
          <w:rFonts w:ascii="GHEA Grapalat" w:hAnsi="GHEA Grapalat" w:cs="Sylfaen"/>
          <w:sz w:val="20"/>
          <w:szCs w:val="20"/>
          <w:lang w:val="hy-AM"/>
        </w:rPr>
        <w:t>.</w:t>
      </w:r>
      <w:r w:rsidRPr="00907DA4">
        <w:rPr>
          <w:rFonts w:ascii="GHEA Grapalat" w:hAnsi="GHEA Grapalat" w:cs="Sylfaen"/>
          <w:sz w:val="20"/>
          <w:szCs w:val="20"/>
          <w:lang w:val="af-ZA"/>
        </w:rPr>
        <w:t xml:space="preserve">22 </w:t>
      </w:r>
      <w:r w:rsidRPr="00907DA4">
        <w:rPr>
          <w:rFonts w:ascii="GHEA Grapalat" w:hAnsi="GHEA Grapalat" w:cs="Sylfaen"/>
          <w:sz w:val="20"/>
          <w:szCs w:val="20"/>
        </w:rPr>
        <w:t>կետովսահմանվածանգործությանժամկետըլրանալուօրվանհաջորդողերկրորդաշխատանքայինօրը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9</w:t>
      </w:r>
      <w:r w:rsidRPr="00907DA4">
        <w:rPr>
          <w:rFonts w:ascii="GHEA Grapalat" w:hAnsi="GHEA Grapalat" w:cs="Sylfaen"/>
          <w:sz w:val="20"/>
          <w:szCs w:val="20"/>
          <w:lang w:val="hy-AM"/>
        </w:rPr>
        <w:t>.3</w:t>
      </w:r>
      <w:r w:rsidRPr="00907DA4">
        <w:rPr>
          <w:rFonts w:ascii="GHEA Grapalat" w:hAnsi="GHEA Grapalat" w:cs="Sylfaen"/>
          <w:sz w:val="20"/>
          <w:szCs w:val="20"/>
        </w:rPr>
        <w:t>Ընտրվածմասնակցինպայմանագիրկնքելուառաջարկըևկնքվելիքպայմանագրինախագիծըհանձնաժողովիքարտուղարըտրամադրումէէլեկտրոնայինեղանակով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շինարարական աշխատանքների գնման դեպքում  </w:t>
      </w:r>
      <w:r w:rsidRPr="00907DA4">
        <w:rPr>
          <w:rFonts w:ascii="GHEA Grapalat" w:hAnsi="GHEA Grapalat" w:cs="Sylfaen"/>
          <w:sz w:val="20"/>
          <w:szCs w:val="20"/>
        </w:rPr>
        <w:t>պայմանագրումներառվումենընտրվածմասնակցիկողմիցհայտովներկայացված</w:t>
      </w:r>
      <w:r w:rsidRPr="00907DA4">
        <w:rPr>
          <w:rFonts w:ascii="GHEA Grapalat" w:hAnsi="GHEA Grapalat" w:cs="Sylfaen"/>
          <w:sz w:val="20"/>
          <w:szCs w:val="20"/>
          <w:lang w:val="af-ZA"/>
        </w:rPr>
        <w:t xml:space="preserve"> սարքերը և սարքավորումները: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9</w:t>
      </w:r>
      <w:r w:rsidRPr="00907DA4">
        <w:rPr>
          <w:rFonts w:ascii="GHEA Grapalat" w:hAnsi="GHEA Grapalat" w:cs="Sylfaen"/>
          <w:sz w:val="20"/>
          <w:szCs w:val="20"/>
          <w:lang w:val="hy-AM"/>
        </w:rPr>
        <w:t>.</w:t>
      </w:r>
      <w:r w:rsidRPr="00907DA4">
        <w:rPr>
          <w:rFonts w:ascii="GHEA Grapalat" w:hAnsi="GHEA Grapalat" w:cs="Sylfaen"/>
          <w:sz w:val="20"/>
          <w:szCs w:val="20"/>
          <w:lang w:val="af-ZA"/>
        </w:rPr>
        <w:t xml:space="preserve">4 </w:t>
      </w:r>
      <w:r w:rsidRPr="00907DA4">
        <w:rPr>
          <w:rFonts w:ascii="GHEA Grapalat" w:hAnsi="GHEA Grapalat" w:cs="Sylfaen"/>
          <w:sz w:val="20"/>
          <w:szCs w:val="20"/>
          <w:lang w:val="hy-AM"/>
        </w:rPr>
        <w:t>Եթեընտրվածմասնակիցըպայմանագիրկնքելումասինծանուցումըևպայմանագրինախագիծ</w:t>
      </w:r>
      <w:r w:rsidRPr="00907DA4">
        <w:rPr>
          <w:rFonts w:ascii="GHEA Grapalat" w:hAnsi="GHEA Grapalat" w:cs="Sylfaen"/>
          <w:sz w:val="20"/>
          <w:szCs w:val="20"/>
        </w:rPr>
        <w:t>ն</w:t>
      </w:r>
      <w:r w:rsidRPr="00907DA4">
        <w:rPr>
          <w:rFonts w:ascii="GHEA Grapalat" w:hAnsi="GHEA Grapalat" w:cs="Sylfaen"/>
          <w:sz w:val="20"/>
          <w:szCs w:val="20"/>
          <w:lang w:val="hy-AM"/>
        </w:rPr>
        <w:t>ստանալուցհետո</w:t>
      </w:r>
      <w:r w:rsidRPr="00907DA4">
        <w:rPr>
          <w:rFonts w:ascii="GHEA Grapalat" w:hAnsi="GHEA Grapalat" w:cs="Sylfaen"/>
          <w:sz w:val="20"/>
          <w:szCs w:val="20"/>
          <w:lang w:val="af-ZA"/>
        </w:rPr>
        <w:t xml:space="preserve">` 10 </w:t>
      </w:r>
      <w:r w:rsidRPr="00907DA4">
        <w:rPr>
          <w:rFonts w:ascii="GHEA Grapalat" w:hAnsi="GHEA Grapalat" w:cs="Sylfaen"/>
          <w:sz w:val="20"/>
          <w:szCs w:val="20"/>
        </w:rPr>
        <w:t>աշխատանքային</w:t>
      </w:r>
      <w:r w:rsidRPr="00907DA4">
        <w:rPr>
          <w:rFonts w:ascii="GHEA Grapalat" w:hAnsi="GHEA Grapalat" w:cs="Sylfaen"/>
          <w:sz w:val="20"/>
          <w:szCs w:val="20"/>
          <w:lang w:val="hy-AM"/>
        </w:rPr>
        <w:t>օրվաընթացքումչիստորագրումպայմանագիրըև</w:t>
      </w:r>
      <w:r w:rsidRPr="00907DA4">
        <w:rPr>
          <w:rFonts w:ascii="GHEA Grapalat" w:hAnsi="GHEA Grapalat" w:cs="Sylfaen"/>
          <w:sz w:val="20"/>
          <w:szCs w:val="20"/>
          <w:lang w:val="af-ZA"/>
        </w:rPr>
        <w:t xml:space="preserve"> պ</w:t>
      </w:r>
      <w:r w:rsidRPr="00907DA4">
        <w:rPr>
          <w:rFonts w:ascii="GHEA Grapalat" w:hAnsi="GHEA Grapalat" w:cs="Sylfaen"/>
          <w:sz w:val="20"/>
          <w:szCs w:val="20"/>
        </w:rPr>
        <w:t>ատվիրատուիններկայացնում</w:t>
      </w:r>
      <w:r w:rsidRPr="00907DA4">
        <w:rPr>
          <w:rFonts w:ascii="GHEA Grapalat" w:hAnsi="GHEA Grapalat" w:cs="Sylfaen"/>
          <w:sz w:val="20"/>
          <w:szCs w:val="20"/>
          <w:lang w:val="af-ZA"/>
        </w:rPr>
        <w:t xml:space="preserve"> որակավորման և </w:t>
      </w:r>
      <w:r w:rsidRPr="00907DA4">
        <w:rPr>
          <w:rFonts w:ascii="GHEA Grapalat" w:hAnsi="GHEA Grapalat" w:cs="Sylfaen"/>
          <w:sz w:val="20"/>
          <w:szCs w:val="20"/>
        </w:rPr>
        <w:t>պայմանագրիապահովումը</w:t>
      </w:r>
      <w:r w:rsidRPr="00907DA4">
        <w:rPr>
          <w:rFonts w:ascii="GHEA Grapalat" w:hAnsi="GHEA Grapalat" w:cs="Sylfaen"/>
          <w:sz w:val="20"/>
          <w:szCs w:val="20"/>
          <w:lang w:val="af-ZA"/>
        </w:rPr>
        <w:t>,</w:t>
      </w:r>
      <w:r w:rsidRPr="00907DA4">
        <w:rPr>
          <w:rFonts w:ascii="GHEA Grapalat" w:hAnsi="GHEA Grapalat" w:cs="Sylfaen"/>
          <w:sz w:val="20"/>
          <w:szCs w:val="20"/>
          <w:lang w:val="hy-AM"/>
        </w:rPr>
        <w:t>ապա նա զրկվում է պայմանագիրը ստորագրելու իրավունքից։Պայմանագրով կանխավճար նախատեսվելու դեպքում սույն կետով նախատեսված ժամկետը սահմանվում է 15 աշխատանքային օր:</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hy-AM"/>
        </w:rPr>
        <w:t xml:space="preserve">Ընդորումընտրված մասնակցի կողմից հաստատված պայմանագրի նախագիծը </w:t>
      </w:r>
      <w:r w:rsidRPr="00907DA4">
        <w:rPr>
          <w:rFonts w:ascii="GHEA Grapalat" w:hAnsi="GHEA Grapalat" w:cs="Sylfaen"/>
          <w:sz w:val="20"/>
          <w:szCs w:val="20"/>
        </w:rPr>
        <w:t>պ</w:t>
      </w:r>
      <w:r w:rsidRPr="00907DA4">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Pr="00907DA4">
        <w:rPr>
          <w:rFonts w:ascii="GHEA Grapalat" w:hAnsi="GHEA Grapalat" w:cs="Sylfaen"/>
          <w:sz w:val="20"/>
          <w:szCs w:val="20"/>
        </w:rPr>
        <w:t>պ</w:t>
      </w:r>
      <w:r w:rsidRPr="00907DA4">
        <w:rPr>
          <w:rFonts w:ascii="GHEA Grapalat" w:hAnsi="GHEA Grapalat" w:cs="Sylfaen"/>
          <w:sz w:val="20"/>
          <w:szCs w:val="20"/>
          <w:lang w:val="hy-AM"/>
        </w:rPr>
        <w:t xml:space="preserve">ատվիրատուի փաստաթղթաշրջանառության համակարգում:  Պատվիրատուի ղեկավարի կողմից պայմանագրի նախագիծը </w:t>
      </w:r>
      <w:r w:rsidRPr="00907DA4">
        <w:rPr>
          <w:rFonts w:ascii="GHEA Grapalat" w:hAnsi="GHEA Grapalat" w:cs="Sylfaen"/>
          <w:sz w:val="20"/>
          <w:szCs w:val="20"/>
          <w:lang w:val="hy-AM"/>
        </w:rPr>
        <w:lastRenderedPageBreak/>
        <w:t>հաստատվում է այդ իրավասության առաջացմանը հաջորդող երկու աշխատանքային օրվա ընթացքում</w:t>
      </w:r>
      <w:r w:rsidRPr="00907DA4">
        <w:rPr>
          <w:rFonts w:ascii="GHEA Grapalat" w:hAnsi="GHEA Grapalat" w:cs="Sylfaen"/>
          <w:sz w:val="20"/>
          <w:szCs w:val="20"/>
        </w:rPr>
        <w:t>ևհաստատմանըհաջորդողաշխատանքայինօրըուղեկցողգրությամբտրամադրվումէընտրվածմասնակցին</w:t>
      </w:r>
      <w:r w:rsidRPr="00907DA4">
        <w:rPr>
          <w:rFonts w:ascii="GHEA Grapalat" w:hAnsi="GHEA Grapalat" w:cs="Sylfaen"/>
          <w:sz w:val="20"/>
          <w:szCs w:val="20"/>
          <w:lang w:val="hy-AM"/>
        </w:rPr>
        <w:t>:</w:t>
      </w:r>
    </w:p>
    <w:p w:rsidR="00EF45FA" w:rsidRPr="00907DA4" w:rsidRDefault="00EF45FA" w:rsidP="00313359">
      <w:pPr>
        <w:pStyle w:val="BodyTextIndent"/>
        <w:spacing w:line="240" w:lineRule="auto"/>
        <w:ind w:firstLine="567"/>
        <w:rPr>
          <w:rFonts w:ascii="GHEA Grapalat" w:hAnsi="GHEA Grapalat" w:cs="Sylfaen"/>
          <w:i w:val="0"/>
          <w:lang w:val="af-ZA"/>
        </w:rPr>
      </w:pPr>
      <w:r w:rsidRPr="00907DA4">
        <w:rPr>
          <w:rFonts w:ascii="GHEA Grapalat" w:hAnsi="GHEA Grapalat" w:cs="Sylfaen"/>
          <w:i w:val="0"/>
          <w:lang w:val="af-ZA"/>
        </w:rPr>
        <w:t xml:space="preserve">9.5 </w:t>
      </w:r>
      <w:r w:rsidRPr="00907DA4">
        <w:rPr>
          <w:rFonts w:ascii="GHEA Grapalat" w:hAnsi="GHEA Grapalat" w:cs="Sylfaen"/>
          <w:i w:val="0"/>
          <w:lang w:val="ru-RU"/>
        </w:rPr>
        <w:t>Մինչևսույնհրավերի</w:t>
      </w:r>
      <w:r w:rsidRPr="00907DA4">
        <w:rPr>
          <w:rFonts w:ascii="GHEA Grapalat" w:hAnsi="GHEA Grapalat" w:cs="Sylfaen"/>
          <w:i w:val="0"/>
          <w:lang w:val="af-ZA"/>
        </w:rPr>
        <w:t xml:space="preserve"> 1-ին մասի 9</w:t>
      </w:r>
      <w:r w:rsidRPr="00907DA4">
        <w:rPr>
          <w:rFonts w:ascii="GHEA Grapalat" w:hAnsi="GHEA Grapalat" w:cs="Sylfaen"/>
          <w:i w:val="0"/>
          <w:lang w:val="hy-AM"/>
        </w:rPr>
        <w:t>.</w:t>
      </w:r>
      <w:r w:rsidRPr="00907DA4">
        <w:rPr>
          <w:rFonts w:ascii="GHEA Grapalat" w:hAnsi="GHEA Grapalat" w:cs="Sylfaen"/>
          <w:i w:val="0"/>
          <w:lang w:val="af-ZA"/>
        </w:rPr>
        <w:t xml:space="preserve">4 </w:t>
      </w:r>
      <w:r w:rsidRPr="00907DA4">
        <w:rPr>
          <w:rFonts w:ascii="GHEA Grapalat" w:hAnsi="GHEA Grapalat" w:cs="Sylfaen"/>
          <w:i w:val="0"/>
          <w:lang w:val="ru-RU"/>
        </w:rPr>
        <w:t>կետովնախատեսվածժամկետիավարտը</w:t>
      </w:r>
      <w:r w:rsidRPr="00907DA4">
        <w:rPr>
          <w:rFonts w:ascii="GHEA Grapalat" w:hAnsi="GHEA Grapalat" w:cs="Sylfaen"/>
          <w:i w:val="0"/>
          <w:lang w:val="af-ZA"/>
        </w:rPr>
        <w:t xml:space="preserve">, </w:t>
      </w:r>
      <w:r w:rsidRPr="00907DA4">
        <w:rPr>
          <w:rFonts w:ascii="GHEA Grapalat" w:hAnsi="GHEA Grapalat" w:cs="Sylfaen"/>
          <w:i w:val="0"/>
          <w:lang w:val="ru-RU"/>
        </w:rPr>
        <w:t>կողմերիհամաձայնությամբ</w:t>
      </w:r>
      <w:r w:rsidRPr="00907DA4">
        <w:rPr>
          <w:rFonts w:ascii="GHEA Grapalat" w:hAnsi="GHEA Grapalat" w:cs="Sylfaen"/>
          <w:i w:val="0"/>
          <w:lang w:val="af-ZA"/>
        </w:rPr>
        <w:t xml:space="preserve">, </w:t>
      </w:r>
      <w:r w:rsidRPr="00907DA4">
        <w:rPr>
          <w:rFonts w:ascii="GHEA Grapalat" w:hAnsi="GHEA Grapalat" w:cs="Sylfaen"/>
          <w:i w:val="0"/>
          <w:lang w:val="ru-RU"/>
        </w:rPr>
        <w:t>կարողենպայմանագրինախագծումկատարվելփոփոխություններ</w:t>
      </w:r>
      <w:r w:rsidRPr="00907DA4">
        <w:rPr>
          <w:rFonts w:ascii="GHEA Grapalat" w:hAnsi="GHEA Grapalat" w:cs="Sylfaen"/>
          <w:i w:val="0"/>
          <w:lang w:val="af-ZA"/>
        </w:rPr>
        <w:t xml:space="preserve">, </w:t>
      </w:r>
      <w:r w:rsidRPr="00907DA4">
        <w:rPr>
          <w:rFonts w:ascii="GHEA Grapalat" w:hAnsi="GHEA Grapalat" w:cs="Sylfaen"/>
          <w:i w:val="0"/>
          <w:lang w:val="ru-RU"/>
        </w:rPr>
        <w:t>սակայնդրանքչենկարողհանգեցնելգնմանառարկայիբնութագրերիփոփոխմանը</w:t>
      </w:r>
      <w:r w:rsidRPr="00907DA4">
        <w:rPr>
          <w:rFonts w:ascii="GHEA Grapalat" w:hAnsi="GHEA Grapalat" w:cs="Sylfaen"/>
          <w:i w:val="0"/>
          <w:lang w:val="af-ZA"/>
        </w:rPr>
        <w:t xml:space="preserve">, </w:t>
      </w:r>
      <w:r w:rsidRPr="00907DA4">
        <w:rPr>
          <w:rFonts w:ascii="GHEA Grapalat" w:hAnsi="GHEA Grapalat" w:cs="Sylfaen"/>
          <w:i w:val="0"/>
          <w:lang w:val="ru-RU"/>
        </w:rPr>
        <w:t>ներառյալընտրվածմասնակցիառաջարկածգնիավելացմանը։</w:t>
      </w:r>
    </w:p>
    <w:p w:rsidR="00EF45FA" w:rsidRPr="00907DA4" w:rsidRDefault="00EF45FA" w:rsidP="00313359">
      <w:pPr>
        <w:spacing w:after="0" w:line="240" w:lineRule="auto"/>
        <w:jc w:val="center"/>
        <w:rPr>
          <w:rFonts w:ascii="GHEA Grapalat" w:hAnsi="GHEA Grapalat" w:cs="Arial"/>
          <w:b/>
          <w:iCs/>
          <w:sz w:val="20"/>
          <w:szCs w:val="20"/>
          <w:lang w:val="af-ZA"/>
        </w:rPr>
      </w:pPr>
      <w:r w:rsidRPr="00907DA4">
        <w:rPr>
          <w:rFonts w:ascii="GHEA Grapalat" w:hAnsi="GHEA Grapalat"/>
          <w:b/>
          <w:iCs/>
          <w:sz w:val="20"/>
          <w:szCs w:val="20"/>
          <w:lang w:val="af-ZA"/>
        </w:rPr>
        <w:t xml:space="preserve">10. </w:t>
      </w:r>
      <w:r w:rsidRPr="00907DA4">
        <w:rPr>
          <w:rFonts w:ascii="GHEA Grapalat" w:hAnsi="GHEA Grapalat" w:cs="Sylfaen"/>
          <w:b/>
          <w:iCs/>
          <w:sz w:val="20"/>
          <w:szCs w:val="20"/>
          <w:lang w:val="hy-AM"/>
        </w:rPr>
        <w:t>ՈՐԱԿԱՎՈՐՄԱՆԵՎ</w:t>
      </w:r>
      <w:r w:rsidRPr="00907DA4">
        <w:rPr>
          <w:rFonts w:ascii="GHEA Grapalat" w:hAnsi="GHEA Grapalat" w:cs="Sylfaen"/>
          <w:b/>
          <w:iCs/>
          <w:sz w:val="20"/>
          <w:szCs w:val="20"/>
          <w:lang w:val="af-ZA"/>
        </w:rPr>
        <w:t xml:space="preserve"> ՊԱՅՄԱՆԱԳՐԻԱՊԱՀՈՎՈՒՄ</w:t>
      </w:r>
      <w:r w:rsidRPr="00907DA4">
        <w:rPr>
          <w:rFonts w:ascii="GHEA Grapalat" w:hAnsi="GHEA Grapalat" w:cs="Sylfaen"/>
          <w:b/>
          <w:iCs/>
          <w:sz w:val="20"/>
          <w:szCs w:val="20"/>
          <w:lang w:val="hy-AM"/>
        </w:rPr>
        <w:t>ՆԵՐ</w:t>
      </w:r>
      <w:r w:rsidRPr="00907DA4">
        <w:rPr>
          <w:rFonts w:ascii="GHEA Grapalat" w:hAnsi="GHEA Grapalat" w:cs="Sylfaen"/>
          <w:b/>
          <w:iCs/>
          <w:sz w:val="20"/>
          <w:szCs w:val="20"/>
          <w:lang w:val="af-ZA"/>
        </w:rPr>
        <w:t>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iCs/>
          <w:sz w:val="20"/>
          <w:szCs w:val="20"/>
          <w:lang w:val="af-ZA"/>
        </w:rPr>
        <w:t>10.</w:t>
      </w:r>
      <w:r w:rsidRPr="00907DA4">
        <w:rPr>
          <w:rFonts w:ascii="GHEA Grapalat" w:hAnsi="GHEA Grapalat" w:cs="Sylfaen"/>
          <w:sz w:val="20"/>
          <w:szCs w:val="20"/>
          <w:lang w:val="af-ZA"/>
        </w:rPr>
        <w:t xml:space="preserve">1 </w:t>
      </w:r>
      <w:r w:rsidRPr="00907DA4">
        <w:rPr>
          <w:rFonts w:ascii="GHEA Grapalat" w:hAnsi="GHEA Grapalat" w:cs="Sylfaen"/>
          <w:sz w:val="20"/>
          <w:szCs w:val="20"/>
          <w:lang w:val="hy-AM"/>
        </w:rPr>
        <w:t>Որակավորմանևպ</w:t>
      </w:r>
      <w:r w:rsidRPr="00907DA4">
        <w:rPr>
          <w:rFonts w:ascii="GHEA Grapalat" w:hAnsi="GHEA Grapalat" w:cs="Sylfaen"/>
          <w:sz w:val="20"/>
          <w:szCs w:val="20"/>
        </w:rPr>
        <w:t>այմանագրիապահովում</w:t>
      </w:r>
      <w:r w:rsidRPr="00907DA4">
        <w:rPr>
          <w:rFonts w:ascii="GHEA Grapalat" w:hAnsi="GHEA Grapalat" w:cs="Sylfaen"/>
          <w:sz w:val="20"/>
          <w:szCs w:val="20"/>
          <w:lang w:val="hy-AM"/>
        </w:rPr>
        <w:t>ները</w:t>
      </w:r>
      <w:r w:rsidRPr="00907DA4">
        <w:rPr>
          <w:rFonts w:ascii="GHEA Grapalat" w:hAnsi="GHEA Grapalat" w:cs="Sylfaen"/>
          <w:sz w:val="20"/>
          <w:szCs w:val="20"/>
        </w:rPr>
        <w:t>ներկայացնելուպահանջիհիմանվրա</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այնստանալուօրվանից</w:t>
      </w:r>
      <w:r w:rsidRPr="00907DA4">
        <w:rPr>
          <w:rFonts w:ascii="GHEA Grapalat" w:hAnsi="GHEA Grapalat" w:cs="Sylfaen"/>
          <w:sz w:val="20"/>
          <w:szCs w:val="20"/>
          <w:lang w:val="af-ZA"/>
        </w:rPr>
        <w:t xml:space="preserve"> 10, իսկ կնքվելիք պայմանագրով կանխավճար նախատեսված լինելու դեպքում  15  աշխատանքային </w:t>
      </w:r>
      <w:r w:rsidRPr="00907DA4">
        <w:rPr>
          <w:rFonts w:ascii="GHEA Grapalat" w:hAnsi="GHEA Grapalat" w:cs="Sylfaen"/>
          <w:sz w:val="20"/>
          <w:szCs w:val="20"/>
        </w:rPr>
        <w:t>օրվաընթացքում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ընտրվածմասնակիցըպարտավորէներկայացնել</w:t>
      </w:r>
      <w:r w:rsidRPr="00907DA4">
        <w:rPr>
          <w:rFonts w:ascii="GHEA Grapalat" w:hAnsi="GHEA Grapalat" w:cs="Sylfaen"/>
          <w:sz w:val="20"/>
          <w:szCs w:val="20"/>
          <w:lang w:val="hy-AM"/>
        </w:rPr>
        <w:t>որակավորմանև</w:t>
      </w:r>
      <w:r w:rsidRPr="00907DA4">
        <w:rPr>
          <w:rFonts w:ascii="GHEA Grapalat" w:hAnsi="GHEA Grapalat" w:cs="Sylfaen"/>
          <w:sz w:val="20"/>
          <w:szCs w:val="20"/>
        </w:rPr>
        <w:t>պայմանագրիապահովում</w:t>
      </w:r>
      <w:r w:rsidRPr="00907DA4">
        <w:rPr>
          <w:rFonts w:ascii="GHEA Grapalat" w:hAnsi="GHEA Grapalat" w:cs="Sylfaen"/>
          <w:sz w:val="20"/>
          <w:szCs w:val="20"/>
          <w:lang w:val="hy-AM"/>
        </w:rPr>
        <w:t>ներ</w:t>
      </w:r>
      <w:r w:rsidRPr="00907DA4">
        <w:rPr>
          <w:rFonts w:ascii="GHEA Grapalat" w:hAnsi="GHEA Grapalat" w:cs="Sylfaen"/>
          <w:sz w:val="20"/>
          <w:szCs w:val="20"/>
        </w:rPr>
        <w:t>։Ընտրվածմասնակցիհետպայմանագիրկնքվումէ</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եթեվերջինսներկայացնումէ</w:t>
      </w:r>
      <w:r w:rsidRPr="00907DA4">
        <w:rPr>
          <w:rFonts w:ascii="GHEA Grapalat" w:hAnsi="GHEA Grapalat" w:cs="Sylfaen"/>
          <w:sz w:val="20"/>
          <w:szCs w:val="20"/>
          <w:lang w:val="hy-AM"/>
        </w:rPr>
        <w:t>որակավորման և</w:t>
      </w:r>
      <w:r w:rsidRPr="00907DA4">
        <w:rPr>
          <w:rFonts w:ascii="GHEA Grapalat" w:hAnsi="GHEA Grapalat" w:cs="Sylfaen"/>
          <w:sz w:val="20"/>
          <w:szCs w:val="20"/>
        </w:rPr>
        <w:t>պայմանագրիապահովում</w:t>
      </w:r>
      <w:r w:rsidRPr="00907DA4">
        <w:rPr>
          <w:rFonts w:ascii="GHEA Grapalat" w:hAnsi="GHEA Grapalat" w:cs="Sylfaen"/>
          <w:sz w:val="20"/>
          <w:szCs w:val="20"/>
          <w:lang w:val="hy-AM"/>
        </w:rPr>
        <w:t>ներ</w:t>
      </w:r>
      <w:r w:rsidRPr="00907DA4">
        <w:rPr>
          <w:rFonts w:ascii="GHEA Grapalat" w:hAnsi="GHEA Grapalat" w:cs="Sylfaen"/>
          <w:sz w:val="20"/>
          <w:szCs w:val="20"/>
        </w:rPr>
        <w:t>ը։</w:t>
      </w:r>
    </w:p>
    <w:p w:rsidR="00EF45FA" w:rsidRPr="00907DA4" w:rsidRDefault="00EF45FA" w:rsidP="00313359">
      <w:pPr>
        <w:spacing w:after="0" w:line="240" w:lineRule="auto"/>
        <w:ind w:firstLine="567"/>
        <w:jc w:val="both"/>
        <w:rPr>
          <w:rFonts w:ascii="GHEA Grapalat" w:hAnsi="GHEA Grapalat" w:cs="Arial"/>
          <w:sz w:val="20"/>
          <w:szCs w:val="20"/>
          <w:lang w:val="af-ZA"/>
        </w:rPr>
      </w:pPr>
      <w:r w:rsidRPr="00907DA4">
        <w:rPr>
          <w:rFonts w:ascii="GHEA Grapalat" w:hAnsi="GHEA Grapalat" w:cs="Sylfaen"/>
          <w:sz w:val="20"/>
          <w:szCs w:val="20"/>
          <w:lang w:val="hy-AM"/>
        </w:rPr>
        <w:t>10.2</w:t>
      </w:r>
      <w:r w:rsidRPr="00907DA4">
        <w:rPr>
          <w:rFonts w:ascii="GHEA Grapalat" w:hAnsi="GHEA Grapalat" w:cs="Sylfaen"/>
          <w:sz w:val="20"/>
          <w:szCs w:val="20"/>
        </w:rPr>
        <w:t>Որակավորմանապահովմանչափըհավասարէընտրվածմասնակցիգնայինառաջարկիչափին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Որակավորմանապահովումըներկայացվումէբանկայիներաշխիքի</w:t>
      </w:r>
      <w:r w:rsidRPr="00907DA4">
        <w:rPr>
          <w:rFonts w:ascii="GHEA Grapalat" w:hAnsi="GHEA Grapalat" w:cs="Sylfaen"/>
          <w:sz w:val="20"/>
          <w:szCs w:val="20"/>
          <w:lang w:val="af-ZA"/>
        </w:rPr>
        <w:t xml:space="preserve"> կամ կանխիկ փողի </w:t>
      </w:r>
      <w:r w:rsidRPr="00907DA4">
        <w:rPr>
          <w:rFonts w:ascii="GHEA Grapalat" w:hAnsi="GHEA Grapalat" w:cs="Sylfaen"/>
          <w:sz w:val="20"/>
          <w:szCs w:val="20"/>
        </w:rPr>
        <w:t>ձևով</w:t>
      </w:r>
      <w:r w:rsidRPr="00907DA4">
        <w:rPr>
          <w:rFonts w:ascii="GHEA Grapalat" w:hAnsi="GHEA Grapalat" w:cs="Sylfaen"/>
          <w:sz w:val="20"/>
          <w:szCs w:val="20"/>
          <w:lang w:val="af-ZA"/>
        </w:rPr>
        <w:t>:Ընդ որում ապահովումը</w:t>
      </w:r>
      <w:r w:rsidRPr="00907DA4">
        <w:rPr>
          <w:rFonts w:ascii="GHEA Grapalat" w:hAnsi="GHEA Grapalat" w:cs="Sylfaen"/>
          <w:sz w:val="20"/>
          <w:szCs w:val="20"/>
        </w:rPr>
        <w:t>պետքէվավերլինիառնվազնմինչևպայմանագրիկատարմանարդյունքըպատվիրատուիցկողմիցամբողջականընդունվելուօրվանհաջորդող</w:t>
      </w:r>
      <w:r w:rsidRPr="00907DA4">
        <w:rPr>
          <w:rFonts w:ascii="GHEA Grapalat" w:hAnsi="GHEA Grapalat" w:cs="Sylfaen"/>
          <w:sz w:val="20"/>
          <w:szCs w:val="20"/>
          <w:lang w:val="af-ZA"/>
        </w:rPr>
        <w:t xml:space="preserve"> 20-</w:t>
      </w:r>
      <w:r w:rsidRPr="00907DA4">
        <w:rPr>
          <w:rFonts w:ascii="GHEA Grapalat" w:hAnsi="GHEA Grapalat" w:cs="Sylfaen"/>
          <w:sz w:val="20"/>
          <w:szCs w:val="20"/>
        </w:rPr>
        <w:t>րդաշխատանքայինօրը</w:t>
      </w:r>
      <w:r w:rsidRPr="00907DA4">
        <w:rPr>
          <w:rFonts w:ascii="GHEA Grapalat" w:hAnsi="GHEA Grapalat" w:cs="Arial"/>
          <w:sz w:val="20"/>
          <w:szCs w:val="20"/>
        </w:rPr>
        <w:t>ներառյալ</w:t>
      </w:r>
      <w:r w:rsidRPr="00907DA4">
        <w:rPr>
          <w:rFonts w:ascii="GHEA Grapalat" w:hAnsi="GHEA Grapalat" w:cs="Arial"/>
          <w:sz w:val="20"/>
          <w:szCs w:val="20"/>
          <w:lang w:val="af-ZA"/>
        </w:rPr>
        <w:t>:</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w:sz w:val="20"/>
          <w:szCs w:val="20"/>
        </w:rPr>
        <w:t>Եթե</w:t>
      </w:r>
      <w:r w:rsidRPr="00907DA4">
        <w:rPr>
          <w:rFonts w:ascii="GHEA Grapalat" w:hAnsi="GHEA Grapalat" w:cs="Arial"/>
          <w:sz w:val="20"/>
          <w:szCs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w:t>
      </w:r>
      <w:r w:rsidRPr="00907DA4">
        <w:rPr>
          <w:rFonts w:ascii="GHEA Grapalat" w:hAnsi="GHEA Grapalat"/>
          <w:sz w:val="20"/>
          <w:szCs w:val="20"/>
          <w:lang w:val="hy-AM"/>
        </w:rPr>
        <w:t>Կանխիկփողիձևովներկայացված</w:t>
      </w:r>
      <w:r w:rsidRPr="00907DA4">
        <w:rPr>
          <w:rFonts w:ascii="GHEA Grapalat" w:hAnsi="GHEA Grapalat" w:cs="Arial"/>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EF45FA" w:rsidRPr="00907DA4" w:rsidRDefault="00EF45FA" w:rsidP="00313359">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907DA4">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EF45FA" w:rsidRPr="00907DA4" w:rsidRDefault="00EF45FA" w:rsidP="00313359">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907DA4">
        <w:rPr>
          <w:rFonts w:ascii="GHEA Grapalat" w:hAnsi="GHEA Grapalat" w:cs="Arial"/>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 </w:t>
      </w:r>
    </w:p>
    <w:p w:rsidR="00EF45FA" w:rsidRPr="00907DA4" w:rsidRDefault="00EF45FA" w:rsidP="00313359">
      <w:pPr>
        <w:spacing w:after="0" w:line="240" w:lineRule="auto"/>
        <w:ind w:firstLine="567"/>
        <w:jc w:val="both"/>
        <w:rPr>
          <w:rFonts w:ascii="GHEA Grapalat" w:hAnsi="GHEA Grapalat" w:cs="Arial"/>
          <w:color w:val="FFFFFF"/>
          <w:sz w:val="20"/>
          <w:szCs w:val="20"/>
          <w:lang w:val="af-ZA"/>
        </w:rPr>
      </w:pPr>
      <w:r w:rsidRPr="00907DA4">
        <w:rPr>
          <w:rFonts w:ascii="GHEA Grapalat" w:hAnsi="GHEA Grapalat" w:cs="Arial"/>
          <w:sz w:val="20"/>
          <w:szCs w:val="20"/>
          <w:lang w:val="hy-AM"/>
        </w:rPr>
        <w:t>Բանկային երաշխիքի ձևով որակավորման ապահովումը ընտրված մասնակիցը ներկայացնում է հավելված 4-ի կամ հավելված 4.1-ի համաձայն:</w:t>
      </w:r>
      <w:r w:rsidRPr="00907DA4">
        <w:rPr>
          <w:rFonts w:ascii="GHEA Grapalat" w:hAnsi="GHEA Grapalat" w:cs="Arial"/>
          <w:sz w:val="20"/>
          <w:szCs w:val="20"/>
          <w:vertAlign w:val="superscript"/>
          <w:lang w:val="af-ZA"/>
        </w:rPr>
        <w:t>12</w:t>
      </w:r>
      <w:r w:rsidRPr="00907DA4">
        <w:rPr>
          <w:rStyle w:val="FootnoteReference"/>
          <w:rFonts w:ascii="GHEA Grapalat" w:hAnsi="GHEA Grapalat" w:cs="Arial"/>
          <w:color w:val="FFFFFF"/>
          <w:sz w:val="20"/>
          <w:szCs w:val="20"/>
        </w:rPr>
        <w:footnoteReference w:id="10"/>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F45FA" w:rsidRPr="00907DA4" w:rsidRDefault="00EF45FA" w:rsidP="00313359">
      <w:pPr>
        <w:spacing w:after="0" w:line="240" w:lineRule="auto"/>
        <w:ind w:firstLine="567"/>
        <w:jc w:val="both"/>
        <w:rPr>
          <w:rFonts w:ascii="GHEA Grapalat" w:hAnsi="GHEA Grapalat" w:cs="Sylfaen"/>
          <w:sz w:val="20"/>
          <w:szCs w:val="20"/>
          <w:vertAlign w:val="superscript"/>
          <w:lang w:val="hy-AM"/>
        </w:rPr>
      </w:pPr>
      <w:r w:rsidRPr="00907DA4">
        <w:rPr>
          <w:rFonts w:ascii="GHEA Grapalat" w:hAnsi="GHEA Grapalat" w:cs="Sylfaen"/>
          <w:sz w:val="20"/>
          <w:szCs w:val="20"/>
          <w:lang w:val="hy-AM"/>
        </w:rPr>
        <w:t>10.3. Պայմանագրիապահովմանչափըկազմումէ</w:t>
      </w:r>
      <w:r w:rsidRPr="00907DA4">
        <w:rPr>
          <w:rFonts w:ascii="GHEA Grapalat" w:hAnsi="GHEA Grapalat" w:cs="Sylfaen"/>
          <w:sz w:val="20"/>
          <w:szCs w:val="20"/>
          <w:lang w:val="af-ZA"/>
        </w:rPr>
        <w:t xml:space="preserve"> կնքվելիք </w:t>
      </w:r>
      <w:r w:rsidRPr="00907DA4">
        <w:rPr>
          <w:rFonts w:ascii="GHEA Grapalat" w:hAnsi="GHEA Grapalat" w:cs="Sylfaen"/>
          <w:sz w:val="20"/>
          <w:szCs w:val="20"/>
          <w:lang w:val="hy-AM"/>
        </w:rPr>
        <w:t>պայմանագրիգնի</w:t>
      </w:r>
      <w:r w:rsidRPr="00907DA4">
        <w:rPr>
          <w:rFonts w:ascii="GHEA Grapalat" w:hAnsi="GHEA Grapalat" w:cs="Sylfaen"/>
          <w:sz w:val="20"/>
          <w:szCs w:val="20"/>
          <w:lang w:val="af-ZA"/>
        </w:rPr>
        <w:t xml:space="preserve"> 10  </w:t>
      </w:r>
      <w:r w:rsidRPr="00907DA4">
        <w:rPr>
          <w:rFonts w:ascii="GHEA Grapalat" w:hAnsi="GHEA Grapalat" w:cs="Sylfaen"/>
          <w:sz w:val="20"/>
          <w:szCs w:val="20"/>
          <w:lang w:val="hy-AM"/>
        </w:rPr>
        <w:t>տոկոսը: Պայմանագրի ապահովումը ներկայացվում է բանկային երախիքի (հավելված 5) կամ կանխիկ փողի ձևով:</w:t>
      </w:r>
      <w:r w:rsidRPr="00907DA4">
        <w:rPr>
          <w:rFonts w:ascii="GHEA Grapalat" w:hAnsi="GHEA Grapalat" w:cs="Sylfaen"/>
          <w:sz w:val="20"/>
          <w:szCs w:val="20"/>
          <w:vertAlign w:val="superscript"/>
          <w:lang w:val="hy-AM"/>
        </w:rPr>
        <w:t>13</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կամ կանխիկ փողի ձևով՝ պայմանագրի ընդհանուր գնի չափով:</w:t>
      </w:r>
    </w:p>
    <w:p w:rsidR="00EF45FA" w:rsidRPr="00907DA4" w:rsidRDefault="00EF45FA" w:rsidP="00313359">
      <w:pPr>
        <w:spacing w:after="0" w:line="240" w:lineRule="auto"/>
        <w:ind w:firstLine="567"/>
        <w:jc w:val="both"/>
        <w:rPr>
          <w:rFonts w:ascii="GHEA Grapalat" w:hAnsi="GHEA Grapalat"/>
          <w:sz w:val="20"/>
          <w:szCs w:val="20"/>
          <w:lang w:val="hy-AM"/>
        </w:rPr>
      </w:pPr>
      <w:r w:rsidRPr="00907DA4">
        <w:rPr>
          <w:rFonts w:ascii="GHEA Grapalat" w:hAnsi="GHEA Grapalat" w:cs="Sylfaen"/>
          <w:sz w:val="20"/>
          <w:szCs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907DA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sz w:val="20"/>
          <w:szCs w:val="20"/>
          <w:lang w:val="hy-AM"/>
        </w:rPr>
        <w:lastRenderedPageBreak/>
        <w:t>Կանխիկփողիձևովներկայացված</w:t>
      </w:r>
      <w:r w:rsidRPr="00907DA4">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Sylfaen"/>
          <w:sz w:val="20"/>
          <w:szCs w:val="20"/>
          <w:lang w:val="hy-AM"/>
        </w:rPr>
        <w:t xml:space="preserve">10.4 </w:t>
      </w:r>
      <w:r w:rsidRPr="00907DA4">
        <w:rPr>
          <w:rFonts w:ascii="GHEA Grapalat" w:hAnsi="GHEA Grapalat" w:cs="Arial"/>
          <w:sz w:val="20"/>
          <w:szCs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w:sz w:val="20"/>
          <w:szCs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կամ կանխիկ փողի ձևով, իսկ հետագայում պահանջվող ֆինանսական միջոցների մասով՝ միակողմանի հաստատված հայտարարության` տուժանքի կամ կանխիկ փողի ձևով: </w:t>
      </w:r>
    </w:p>
    <w:p w:rsidR="00EF45FA" w:rsidRPr="00907DA4" w:rsidRDefault="00EF45FA" w:rsidP="00313359">
      <w:pPr>
        <w:shd w:val="clear" w:color="auto" w:fill="FFFFFF"/>
        <w:spacing w:after="0" w:line="240" w:lineRule="auto"/>
        <w:ind w:firstLine="375"/>
        <w:jc w:val="both"/>
        <w:rPr>
          <w:rFonts w:ascii="GHEA Grapalat" w:hAnsi="GHEA Grapalat" w:cs="Arial"/>
          <w:sz w:val="20"/>
          <w:szCs w:val="20"/>
          <w:lang w:val="hy-AM"/>
        </w:rPr>
      </w:pPr>
      <w:r w:rsidRPr="00907DA4">
        <w:rPr>
          <w:rFonts w:ascii="GHEA Grapalat" w:hAnsi="GHEA Grapalat" w:cs="Arial"/>
          <w:sz w:val="20"/>
          <w:szCs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EF45FA" w:rsidRPr="00907DA4" w:rsidRDefault="00EF45FA" w:rsidP="00313359">
      <w:pPr>
        <w:spacing w:after="0" w:line="240" w:lineRule="auto"/>
        <w:ind w:firstLine="567"/>
        <w:jc w:val="both"/>
        <w:rPr>
          <w:rFonts w:ascii="GHEA Grapalat" w:hAnsi="GHEA Grapalat" w:cs="Sylfaen"/>
          <w:i/>
          <w:sz w:val="20"/>
          <w:szCs w:val="20"/>
          <w:lang w:val="af-ZA"/>
        </w:rPr>
      </w:pPr>
      <w:r w:rsidRPr="00907DA4">
        <w:rPr>
          <w:rFonts w:ascii="GHEA Grapalat" w:hAnsi="GHEA Grapalat" w:cs="Sylfaen"/>
          <w:sz w:val="20"/>
          <w:szCs w:val="20"/>
          <w:lang w:val="hy-AM"/>
        </w:rPr>
        <w:t>10</w:t>
      </w:r>
      <w:r w:rsidRPr="00907DA4">
        <w:rPr>
          <w:rFonts w:ascii="GHEA Grapalat" w:hAnsi="GHEA Grapalat" w:cs="Sylfaen"/>
          <w:sz w:val="20"/>
          <w:szCs w:val="20"/>
          <w:lang w:val="af-ZA"/>
        </w:rPr>
        <w:t xml:space="preserve">.5 </w:t>
      </w:r>
      <w:r w:rsidRPr="00907DA4">
        <w:rPr>
          <w:rFonts w:ascii="GHEA Grapalat" w:hAnsi="GHEA Grapalat" w:cs="Sylfaen"/>
          <w:sz w:val="20"/>
          <w:szCs w:val="20"/>
          <w:lang w:val="hy-AM"/>
        </w:rPr>
        <w:t>Պայմանագրով</w:t>
      </w:r>
      <w:r w:rsidRPr="00907DA4">
        <w:rPr>
          <w:rFonts w:ascii="GHEA Grapalat" w:hAnsi="GHEA Grapalat" w:cs="Sylfaen"/>
          <w:sz w:val="20"/>
          <w:szCs w:val="20"/>
          <w:lang w:val="af-ZA"/>
        </w:rPr>
        <w:t xml:space="preserve"> պ</w:t>
      </w:r>
      <w:r w:rsidRPr="00907DA4">
        <w:rPr>
          <w:rFonts w:ascii="GHEA Grapalat" w:hAnsi="GHEA Grapalat" w:cs="Sylfaen"/>
          <w:sz w:val="20"/>
          <w:szCs w:val="20"/>
          <w:lang w:val="hy-AM"/>
        </w:rPr>
        <w:t>ատվիրատուիկողմիցկանխավճարհատկացվելուպայմաննախատեսվելուդեպքումընտրվածմասնակիցը</w:t>
      </w:r>
      <w:r w:rsidRPr="00907DA4">
        <w:rPr>
          <w:rFonts w:ascii="GHEA Grapalat" w:hAnsi="GHEA Grapalat" w:cs="Sylfaen"/>
          <w:sz w:val="20"/>
          <w:szCs w:val="20"/>
          <w:lang w:val="af-ZA"/>
        </w:rPr>
        <w:t xml:space="preserve"> պ</w:t>
      </w:r>
      <w:r w:rsidRPr="00907DA4">
        <w:rPr>
          <w:rFonts w:ascii="GHEA Grapalat" w:hAnsi="GHEA Grapalat" w:cs="Sylfaen"/>
          <w:sz w:val="20"/>
          <w:szCs w:val="20"/>
          <w:lang w:val="hy-AM"/>
        </w:rPr>
        <w:t>ատվիրատուինէներկայացնում</w:t>
      </w:r>
      <w:r w:rsidRPr="00907DA4">
        <w:rPr>
          <w:rFonts w:ascii="GHEA Grapalat" w:hAnsi="GHEA Grapalat" w:cs="Sylfaen"/>
          <w:sz w:val="20"/>
          <w:szCs w:val="20"/>
          <w:lang w:val="af-ZA"/>
        </w:rPr>
        <w:t xml:space="preserve"> նաև </w:t>
      </w:r>
      <w:r w:rsidRPr="00907DA4">
        <w:rPr>
          <w:rFonts w:ascii="GHEA Grapalat" w:hAnsi="GHEA Grapalat" w:cs="Sylfaen"/>
          <w:sz w:val="20"/>
          <w:szCs w:val="20"/>
          <w:lang w:val="hy-AM"/>
        </w:rPr>
        <w:t>կանխավճարիապահովում</w:t>
      </w:r>
      <w:r w:rsidRPr="00907DA4">
        <w:rPr>
          <w:rFonts w:ascii="GHEA Grapalat" w:hAnsi="GHEA Grapalat" w:cs="Sylfaen"/>
          <w:sz w:val="20"/>
          <w:szCs w:val="20"/>
          <w:lang w:val="af-ZA"/>
        </w:rPr>
        <w:t xml:space="preserve">` </w:t>
      </w:r>
      <w:r w:rsidRPr="00907DA4">
        <w:rPr>
          <w:rFonts w:ascii="GHEA Grapalat" w:hAnsi="GHEA Grapalat" w:cs="Sylfaen"/>
          <w:sz w:val="20"/>
          <w:szCs w:val="20"/>
          <w:lang w:val="hy-AM"/>
        </w:rPr>
        <w:t>կանխավճարիչափով</w:t>
      </w:r>
      <w:r w:rsidRPr="00907DA4">
        <w:rPr>
          <w:rFonts w:ascii="GHEA Grapalat" w:hAnsi="GHEA Grapalat" w:cs="Sylfaen"/>
          <w:sz w:val="20"/>
          <w:szCs w:val="20"/>
          <w:lang w:val="af-ZA"/>
        </w:rPr>
        <w:t xml:space="preserve">, բանկային </w:t>
      </w:r>
      <w:r w:rsidRPr="00907DA4">
        <w:rPr>
          <w:rFonts w:ascii="GHEA Grapalat" w:hAnsi="GHEA Grapalat" w:cs="Sylfaen"/>
          <w:sz w:val="20"/>
          <w:szCs w:val="20"/>
          <w:lang w:val="hy-AM"/>
        </w:rPr>
        <w:t>երաշխիքիձևով:</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D32311" w:rsidRPr="00907DA4">
        <w:rPr>
          <w:rFonts w:ascii="GHEA Grapalat" w:hAnsi="GHEA Grapalat" w:cs="Sylfaen"/>
          <w:sz w:val="20"/>
          <w:szCs w:val="20"/>
          <w:lang w:val="af-ZA"/>
        </w:rPr>
        <w:t>:</w:t>
      </w:r>
    </w:p>
    <w:p w:rsidR="00EF45FA" w:rsidRPr="00907DA4" w:rsidRDefault="00EF45FA" w:rsidP="00313359">
      <w:pPr>
        <w:spacing w:after="0" w:line="240" w:lineRule="auto"/>
        <w:jc w:val="center"/>
        <w:rPr>
          <w:rFonts w:ascii="GHEA Grapalat" w:hAnsi="GHEA Grapalat" w:cs="Arial"/>
          <w:b/>
          <w:sz w:val="20"/>
          <w:szCs w:val="20"/>
          <w:lang w:val="af-ZA"/>
        </w:rPr>
      </w:pPr>
      <w:r w:rsidRPr="00907DA4">
        <w:rPr>
          <w:rFonts w:ascii="GHEA Grapalat" w:hAnsi="GHEA Grapalat"/>
          <w:b/>
          <w:sz w:val="20"/>
          <w:szCs w:val="20"/>
          <w:lang w:val="af-ZA"/>
        </w:rPr>
        <w:t xml:space="preserve">11. </w:t>
      </w:r>
      <w:r w:rsidRPr="00907DA4">
        <w:rPr>
          <w:rFonts w:ascii="GHEA Grapalat" w:hAnsi="GHEA Grapalat" w:cs="Sylfaen"/>
          <w:b/>
          <w:sz w:val="20"/>
          <w:szCs w:val="20"/>
          <w:lang w:val="af-ZA"/>
        </w:rPr>
        <w:t>ԸՆԹԱՑԱԿԱՐԳԸՉԿԱՅԱՑԱԾՀԱՅՏԱՐԱՐԵԼԸ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sz w:val="20"/>
          <w:szCs w:val="20"/>
          <w:lang w:val="af-ZA"/>
        </w:rPr>
        <w:t>11.</w:t>
      </w:r>
      <w:r w:rsidRPr="00907DA4">
        <w:rPr>
          <w:rFonts w:ascii="GHEA Grapalat" w:hAnsi="GHEA Grapalat" w:cs="Sylfaen"/>
          <w:sz w:val="20"/>
          <w:szCs w:val="20"/>
          <w:lang w:val="af-ZA"/>
        </w:rPr>
        <w:t xml:space="preserve">1 </w:t>
      </w:r>
      <w:r w:rsidRPr="00907DA4">
        <w:rPr>
          <w:rFonts w:ascii="GHEA Grapalat" w:hAnsi="GHEA Grapalat" w:cs="Sylfaen"/>
          <w:sz w:val="20"/>
          <w:szCs w:val="20"/>
        </w:rPr>
        <w:t>Օրենքի</w:t>
      </w:r>
      <w:r w:rsidRPr="00907DA4">
        <w:rPr>
          <w:rFonts w:ascii="GHEA Grapalat" w:hAnsi="GHEA Grapalat" w:cs="Sylfaen"/>
          <w:sz w:val="20"/>
          <w:szCs w:val="20"/>
          <w:lang w:val="af-ZA"/>
        </w:rPr>
        <w:t xml:space="preserve"> 37-</w:t>
      </w:r>
      <w:r w:rsidRPr="00907DA4">
        <w:rPr>
          <w:rFonts w:ascii="GHEA Grapalat" w:hAnsi="GHEA Grapalat" w:cs="Sylfaen"/>
          <w:sz w:val="20"/>
          <w:szCs w:val="20"/>
        </w:rPr>
        <w:t>րդհոդվածիհամաձայն</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հանձնաժողովըսույնընթացակարգըչկայացածէհայտարարում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հայտերիցոչմեկըչիհամապատասխանումհրավերիպայմաններին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color w:val="FFFFFF"/>
          <w:sz w:val="20"/>
          <w:szCs w:val="20"/>
          <w:lang w:val="hy-AM"/>
        </w:rPr>
      </w:pPr>
      <w:r w:rsidRPr="00907DA4">
        <w:rPr>
          <w:rFonts w:ascii="GHEA Grapalat" w:hAnsi="GHEA Grapalat" w:cs="Sylfaen"/>
          <w:sz w:val="20"/>
          <w:szCs w:val="20"/>
          <w:lang w:val="af-ZA"/>
        </w:rPr>
        <w:t xml:space="preserve">2) </w:t>
      </w:r>
      <w:r w:rsidRPr="00907DA4">
        <w:rPr>
          <w:rFonts w:ascii="GHEA Grapalat" w:hAnsi="GHEA Grapalat" w:cs="Sylfaen"/>
          <w:sz w:val="20"/>
          <w:szCs w:val="20"/>
        </w:rPr>
        <w:t>դադարումէգոյությունունենալգնմանպահանջը</w:t>
      </w:r>
      <w:r w:rsidRPr="00907DA4">
        <w:rPr>
          <w:rFonts w:ascii="GHEA Grapalat" w:hAnsi="GHEA Grapalat" w:cs="Sylfaen"/>
          <w:sz w:val="20"/>
          <w:szCs w:val="20"/>
          <w:lang w:val="hy-AM"/>
        </w:rPr>
        <w:t>: Ընդ որում պ</w:t>
      </w:r>
      <w:r w:rsidRPr="00907DA4">
        <w:rPr>
          <w:rFonts w:ascii="GHEA Grapalat" w:hAnsi="GHEA Grapalat" w:cs="Sylfaen"/>
          <w:sz w:val="20"/>
          <w:szCs w:val="20"/>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այլպատվիրատուներիդեպքում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ընդհանուրկառավարումնիրականացնողլիազորվածմարմնիղեկավարի</w:t>
      </w:r>
      <w:r w:rsidRPr="00907DA4">
        <w:rPr>
          <w:rFonts w:ascii="GHEA Grapalat" w:hAnsi="GHEA Grapalat" w:cs="Sylfaen"/>
          <w:sz w:val="20"/>
          <w:szCs w:val="20"/>
          <w:lang w:val="af-ZA"/>
        </w:rPr>
        <w:t xml:space="preserve">, </w:t>
      </w:r>
      <w:r w:rsidRPr="00907DA4">
        <w:rPr>
          <w:rFonts w:ascii="GHEA Grapalat" w:hAnsi="GHEA Grapalat" w:cs="Sylfaen"/>
          <w:sz w:val="20"/>
          <w:szCs w:val="20"/>
        </w:rPr>
        <w:t>իսկհիմնադրամներիդեպքումհոգաբարձուներիխորհրդիորոշմանհիմանվրա</w:t>
      </w:r>
      <w:r w:rsidRPr="00907DA4">
        <w:rPr>
          <w:rFonts w:ascii="GHEA Grapalat" w:hAnsi="GHEA Grapalat" w:cs="Sylfaen"/>
          <w:sz w:val="20"/>
          <w:szCs w:val="20"/>
          <w:lang w:val="af-ZA"/>
        </w:rPr>
        <w:t>:</w:t>
      </w:r>
      <w:r w:rsidRPr="00907DA4">
        <w:rPr>
          <w:rFonts w:ascii="GHEA Grapalat" w:hAnsi="GHEA Grapalat" w:cs="Sylfaen"/>
          <w:sz w:val="20"/>
          <w:szCs w:val="20"/>
          <w:vertAlign w:val="superscript"/>
          <w:lang w:val="af-ZA"/>
        </w:rPr>
        <w:t>14</w:t>
      </w:r>
      <w:r w:rsidRPr="00907DA4">
        <w:rPr>
          <w:rStyle w:val="FootnoteReference"/>
          <w:rFonts w:ascii="GHEA Grapalat" w:hAnsi="GHEA Grapalat" w:cs="Sylfaen"/>
          <w:color w:val="FFFFFF"/>
          <w:sz w:val="20"/>
          <w:szCs w:val="20"/>
        </w:rPr>
        <w:footnoteReference w:id="11"/>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3) </w:t>
      </w:r>
      <w:r w:rsidRPr="00907DA4">
        <w:rPr>
          <w:rFonts w:ascii="GHEA Grapalat" w:hAnsi="GHEA Grapalat" w:cs="Sylfaen"/>
          <w:sz w:val="20"/>
          <w:szCs w:val="20"/>
          <w:lang w:val="hy-AM"/>
        </w:rPr>
        <w:t>ոչմիհայտչիներկայացվել</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4) </w:t>
      </w:r>
      <w:r w:rsidRPr="005D4E59">
        <w:rPr>
          <w:rFonts w:ascii="GHEA Grapalat" w:hAnsi="GHEA Grapalat" w:cs="Sylfaen"/>
          <w:sz w:val="20"/>
          <w:szCs w:val="20"/>
          <w:lang w:val="hy-AM"/>
        </w:rPr>
        <w:t>պայմանագիրչիկնքվում։</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11.2 Գ</w:t>
      </w:r>
      <w:r w:rsidRPr="005D4E59">
        <w:rPr>
          <w:rFonts w:ascii="GHEA Grapalat" w:hAnsi="GHEA Grapalat" w:cs="Sylfaen"/>
          <w:sz w:val="20"/>
          <w:szCs w:val="20"/>
          <w:lang w:val="hy-AM"/>
        </w:rPr>
        <w:t>նմանընթացակարգըչկայացածհայտարարվելունհաջորդողաշխատանքայինօրվաընթացքում</w:t>
      </w:r>
      <w:r w:rsidRPr="00907DA4">
        <w:rPr>
          <w:rFonts w:ascii="GHEA Grapalat" w:hAnsi="GHEA Grapalat" w:cs="Sylfaen"/>
          <w:sz w:val="20"/>
          <w:szCs w:val="20"/>
          <w:lang w:val="af-ZA"/>
        </w:rPr>
        <w:t>, պ</w:t>
      </w:r>
      <w:r w:rsidRPr="005D4E59">
        <w:rPr>
          <w:rFonts w:ascii="GHEA Grapalat" w:hAnsi="GHEA Grapalat" w:cs="Sylfaen"/>
          <w:sz w:val="20"/>
          <w:szCs w:val="20"/>
          <w:lang w:val="hy-AM"/>
        </w:rPr>
        <w:t>ատվիրատուն</w:t>
      </w:r>
      <w:r w:rsidRPr="00907DA4">
        <w:rPr>
          <w:rFonts w:ascii="GHEA Grapalat" w:hAnsi="GHEA Grapalat" w:cs="Sylfaen"/>
          <w:sz w:val="20"/>
          <w:szCs w:val="20"/>
          <w:lang w:val="af-ZA"/>
        </w:rPr>
        <w:t xml:space="preserve"> տեղեկագրում հրապարակում է </w:t>
      </w:r>
      <w:r w:rsidRPr="005D4E59">
        <w:rPr>
          <w:rFonts w:ascii="GHEA Grapalat" w:hAnsi="GHEA Grapalat" w:cs="Sylfaen"/>
          <w:sz w:val="20"/>
          <w:szCs w:val="20"/>
          <w:lang w:val="hy-AM"/>
        </w:rPr>
        <w:t>հայտարարություն</w:t>
      </w:r>
      <w:r w:rsidRPr="00907DA4">
        <w:rPr>
          <w:rFonts w:ascii="GHEA Grapalat" w:hAnsi="GHEA Grapalat" w:cs="Sylfaen"/>
          <w:sz w:val="20"/>
          <w:szCs w:val="20"/>
          <w:lang w:val="af-ZA"/>
        </w:rPr>
        <w:t xml:space="preserve">, </w:t>
      </w:r>
      <w:r w:rsidRPr="005D4E59">
        <w:rPr>
          <w:rFonts w:ascii="GHEA Grapalat" w:hAnsi="GHEA Grapalat" w:cs="Sylfaen"/>
          <w:sz w:val="20"/>
          <w:szCs w:val="20"/>
          <w:lang w:val="hy-AM"/>
        </w:rPr>
        <w:t>որումնշվումէգնմանընթացակարգըչկայացածհայտարարվելուհիմնավորումը։</w:t>
      </w:r>
    </w:p>
    <w:p w:rsidR="00EF45FA" w:rsidRPr="00907DA4" w:rsidRDefault="00EF45FA" w:rsidP="00313359">
      <w:pPr>
        <w:pStyle w:val="BodyTextIndent"/>
        <w:spacing w:line="240" w:lineRule="auto"/>
        <w:rPr>
          <w:rFonts w:ascii="GHEA Grapalat" w:hAnsi="GHEA Grapalat"/>
          <w:i w:val="0"/>
          <w:u w:val="single"/>
          <w:lang w:val="af-ZA"/>
        </w:rPr>
      </w:pPr>
    </w:p>
    <w:p w:rsidR="00EF45FA" w:rsidRPr="00907DA4" w:rsidRDefault="00EF45FA" w:rsidP="00313359">
      <w:pPr>
        <w:spacing w:after="0" w:line="240" w:lineRule="auto"/>
        <w:jc w:val="center"/>
        <w:rPr>
          <w:rFonts w:ascii="GHEA Grapalat" w:hAnsi="GHEA Grapalat"/>
          <w:b/>
          <w:sz w:val="20"/>
          <w:szCs w:val="20"/>
          <w:lang w:val="af-ZA"/>
        </w:rPr>
      </w:pPr>
      <w:r w:rsidRPr="00907DA4">
        <w:rPr>
          <w:rFonts w:ascii="GHEA Grapalat" w:hAnsi="GHEA Grapalat"/>
          <w:b/>
          <w:sz w:val="20"/>
          <w:szCs w:val="20"/>
          <w:lang w:val="af-ZA"/>
        </w:rPr>
        <w:t xml:space="preserve">12. ԳՆՄԱՆ ԳՈՐԾԸՆԹԱՑԻ ՀԵՏ ԿԱՊՎԱԾ ԳՈՐԾՈՂՈՒԹՅՈՒՆՆԵՐԸ ԵՎ (ԿԱՄ) </w:t>
      </w:r>
    </w:p>
    <w:p w:rsidR="00EF45FA" w:rsidRPr="00907DA4" w:rsidRDefault="00EF45FA" w:rsidP="00313359">
      <w:pPr>
        <w:spacing w:after="0" w:line="240" w:lineRule="auto"/>
        <w:jc w:val="center"/>
        <w:rPr>
          <w:rFonts w:ascii="GHEA Grapalat" w:hAnsi="GHEA Grapalat"/>
          <w:b/>
          <w:sz w:val="20"/>
          <w:szCs w:val="20"/>
          <w:lang w:val="af-ZA"/>
        </w:rPr>
      </w:pPr>
      <w:r w:rsidRPr="00907DA4">
        <w:rPr>
          <w:rFonts w:ascii="GHEA Grapalat" w:hAnsi="GHEA Grapalat"/>
          <w:b/>
          <w:sz w:val="20"/>
          <w:szCs w:val="20"/>
          <w:lang w:val="af-ZA"/>
        </w:rPr>
        <w:t xml:space="preserve">ԸՆԴՈՒՆՎԱԾ ՈՐՈՇՈՒՄՆԵՐԸ ԲՈՂՈՔԱՐԿԵԼՈՒ ՄԱՍՆԱԿՑԻ </w:t>
      </w:r>
    </w:p>
    <w:p w:rsidR="00EF45FA" w:rsidRPr="00907DA4" w:rsidRDefault="00EF45FA" w:rsidP="00313359">
      <w:pPr>
        <w:spacing w:after="0" w:line="240" w:lineRule="auto"/>
        <w:jc w:val="center"/>
        <w:rPr>
          <w:rFonts w:ascii="GHEA Grapalat" w:hAnsi="GHEA Grapalat"/>
          <w:b/>
          <w:sz w:val="20"/>
          <w:szCs w:val="20"/>
          <w:lang w:val="af-ZA"/>
        </w:rPr>
      </w:pPr>
      <w:r w:rsidRPr="00907DA4">
        <w:rPr>
          <w:rFonts w:ascii="GHEA Grapalat" w:hAnsi="GHEA Grapalat"/>
          <w:b/>
          <w:sz w:val="20"/>
          <w:szCs w:val="20"/>
          <w:lang w:val="af-ZA"/>
        </w:rPr>
        <w:t>ԻՐԱՎՈՒՆՔԸ ԵՎ ԿԱՐԳԸ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12.1</w:t>
      </w:r>
      <w:r w:rsidRPr="00907DA4">
        <w:rPr>
          <w:rFonts w:ascii="GHEA Grapalat" w:hAnsi="GHEA Grapalat" w:cs="Sylfaen"/>
          <w:sz w:val="20"/>
          <w:szCs w:val="20"/>
        </w:rPr>
        <w:t>Յուրաքանչյուրանձիրավունքունիբողոքարկելու</w:t>
      </w:r>
      <w:r w:rsidRPr="00907DA4">
        <w:rPr>
          <w:rFonts w:ascii="GHEA Grapalat" w:hAnsi="GHEA Grapalat" w:cs="Sylfaen"/>
          <w:sz w:val="20"/>
          <w:szCs w:val="20"/>
          <w:lang w:val="af-ZA"/>
        </w:rPr>
        <w:t xml:space="preserve"> պ</w:t>
      </w:r>
      <w:r w:rsidRPr="00907DA4">
        <w:rPr>
          <w:rFonts w:ascii="GHEA Grapalat" w:hAnsi="GHEA Grapalat" w:cs="Sylfaen"/>
          <w:sz w:val="20"/>
          <w:szCs w:val="20"/>
        </w:rPr>
        <w:t>ատվիրատուի</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հանձնաժողովիևգնումներիհետկապվածբողոքներքննողանձիգործողությունները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անգործությունը</w:t>
      </w:r>
      <w:r w:rsidRPr="00907DA4">
        <w:rPr>
          <w:rFonts w:ascii="GHEA Grapalat" w:hAnsi="GHEA Grapalat" w:cs="Sylfaen"/>
          <w:sz w:val="20"/>
          <w:szCs w:val="20"/>
          <w:lang w:val="af-ZA"/>
        </w:rPr>
        <w:t xml:space="preserve">) </w:t>
      </w:r>
      <w:r w:rsidRPr="00907DA4">
        <w:rPr>
          <w:rFonts w:ascii="GHEA Grapalat" w:hAnsi="GHEA Grapalat" w:cs="Sylfaen"/>
          <w:sz w:val="20"/>
          <w:szCs w:val="20"/>
        </w:rPr>
        <w:t>ևորոշումները։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12.2  </w:t>
      </w:r>
      <w:r w:rsidRPr="00907DA4">
        <w:rPr>
          <w:rFonts w:ascii="GHEA Grapalat" w:hAnsi="GHEA Grapalat" w:cs="Sylfaen"/>
          <w:sz w:val="20"/>
          <w:szCs w:val="20"/>
        </w:rPr>
        <w:t>Գնումների</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դթվումբողոքիքննմանհետկապվածհարաբերություններըվարչականհարաբերություններչենևդրանքկարգավորվումենՀայաստանիՀանարապետությանքաղաքացիաիրավականհարաբերություններըկարգավորողօրենսդրությամբ։</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12.3  </w:t>
      </w:r>
      <w:r w:rsidRPr="00907DA4">
        <w:rPr>
          <w:rFonts w:ascii="GHEA Grapalat" w:hAnsi="GHEA Grapalat" w:cs="Sylfaen"/>
          <w:sz w:val="20"/>
          <w:szCs w:val="20"/>
        </w:rPr>
        <w:t>ՅուրաքանչյուրանձիրավունքունիՕրենքիհամաձայն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նախքանպայմանագրիկնքումըբողոքարկելու</w:t>
      </w:r>
      <w:r w:rsidRPr="00907DA4">
        <w:rPr>
          <w:rFonts w:ascii="GHEA Grapalat" w:hAnsi="GHEA Grapalat" w:cs="Sylfaen"/>
          <w:sz w:val="20"/>
          <w:szCs w:val="20"/>
          <w:lang w:val="af-ZA"/>
        </w:rPr>
        <w:t xml:space="preserve"> պ</w:t>
      </w:r>
      <w:r w:rsidRPr="00907DA4">
        <w:rPr>
          <w:rFonts w:ascii="GHEA Grapalat" w:hAnsi="GHEA Grapalat" w:cs="Sylfaen"/>
          <w:sz w:val="20"/>
          <w:szCs w:val="20"/>
        </w:rPr>
        <w:t>ատվիրատուիևհանձնաժողովիգործողությունները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անգործությունը</w:t>
      </w:r>
      <w:r w:rsidRPr="00907DA4">
        <w:rPr>
          <w:rFonts w:ascii="GHEA Grapalat" w:hAnsi="GHEA Grapalat" w:cs="Sylfaen"/>
          <w:sz w:val="20"/>
          <w:szCs w:val="20"/>
          <w:lang w:val="af-ZA"/>
        </w:rPr>
        <w:t xml:space="preserve">) և </w:t>
      </w:r>
      <w:r w:rsidRPr="00907DA4">
        <w:rPr>
          <w:rFonts w:ascii="GHEA Grapalat" w:hAnsi="GHEA Grapalat" w:cs="Sylfaen"/>
          <w:sz w:val="20"/>
          <w:szCs w:val="20"/>
        </w:rPr>
        <w:t>որոշումներըգնումներիհետկապվածբողոքներքննողանձին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bookmarkStart w:id="8" w:name="_Hlk9264573"/>
      <w:r w:rsidRPr="00907DA4">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2) </w:t>
      </w:r>
      <w:r w:rsidRPr="00907DA4">
        <w:rPr>
          <w:rFonts w:ascii="GHEA Grapalat" w:hAnsi="GHEA Grapalat" w:cs="Sylfaen"/>
          <w:sz w:val="20"/>
          <w:szCs w:val="20"/>
        </w:rPr>
        <w:t>դատականկարգովբողոքարկելուգնումներիհետկապվածբողոքներքննողանձի</w:t>
      </w:r>
      <w:r w:rsidRPr="00907DA4">
        <w:rPr>
          <w:rFonts w:ascii="GHEA Grapalat" w:hAnsi="GHEA Grapalat" w:cs="Sylfaen"/>
          <w:sz w:val="20"/>
          <w:szCs w:val="20"/>
          <w:lang w:val="af-ZA"/>
        </w:rPr>
        <w:t>, պ</w:t>
      </w:r>
      <w:r w:rsidRPr="00907DA4">
        <w:rPr>
          <w:rFonts w:ascii="GHEA Grapalat" w:hAnsi="GHEA Grapalat" w:cs="Sylfaen"/>
          <w:sz w:val="20"/>
          <w:szCs w:val="20"/>
        </w:rPr>
        <w:t>ատվիրատուիևհանձնաժողովիգործողությունները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անգործությունը</w:t>
      </w:r>
      <w:r w:rsidRPr="00907DA4">
        <w:rPr>
          <w:rFonts w:ascii="GHEA Grapalat" w:hAnsi="GHEA Grapalat" w:cs="Sylfaen"/>
          <w:sz w:val="20"/>
          <w:szCs w:val="20"/>
          <w:lang w:val="af-ZA"/>
        </w:rPr>
        <w:t xml:space="preserve">) և </w:t>
      </w:r>
      <w:r w:rsidRPr="00907DA4">
        <w:rPr>
          <w:rFonts w:ascii="GHEA Grapalat" w:hAnsi="GHEA Grapalat" w:cs="Sylfaen"/>
          <w:sz w:val="20"/>
          <w:szCs w:val="20"/>
        </w:rPr>
        <w:t>որոշումները։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12.4  </w:t>
      </w:r>
      <w:r w:rsidRPr="00907DA4">
        <w:rPr>
          <w:rFonts w:ascii="GHEA Grapalat" w:hAnsi="GHEA Grapalat" w:cs="Sylfaen"/>
          <w:sz w:val="20"/>
          <w:szCs w:val="20"/>
        </w:rPr>
        <w:t>Եթեբողոքըներկայացրածանձըբողոքարկումէ</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lastRenderedPageBreak/>
        <w:t xml:space="preserve">1) </w:t>
      </w:r>
      <w:r w:rsidRPr="00907DA4">
        <w:rPr>
          <w:rFonts w:ascii="GHEA Grapalat" w:hAnsi="GHEA Grapalat" w:cs="Sylfaen"/>
          <w:sz w:val="20"/>
          <w:szCs w:val="20"/>
        </w:rPr>
        <w:t>պայմանագիրկնքելուորոշումը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ապաբողոքըներկայացնումէսույնհրավերի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ինմասի</w:t>
      </w:r>
      <w:r w:rsidRPr="00907DA4">
        <w:rPr>
          <w:rFonts w:ascii="GHEA Grapalat" w:hAnsi="GHEA Grapalat" w:cs="Sylfaen"/>
          <w:sz w:val="20"/>
          <w:szCs w:val="20"/>
          <w:lang w:val="af-ZA"/>
        </w:rPr>
        <w:t xml:space="preserve"> 8.28-</w:t>
      </w:r>
      <w:r w:rsidRPr="00907DA4">
        <w:rPr>
          <w:rFonts w:ascii="GHEA Grapalat" w:hAnsi="GHEA Grapalat" w:cs="Sylfaen"/>
          <w:sz w:val="20"/>
          <w:szCs w:val="20"/>
        </w:rPr>
        <w:t>րդկետովնախատեսվածանգործությանժամանակահատվածում</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2) </w:t>
      </w:r>
      <w:r w:rsidRPr="00907DA4">
        <w:rPr>
          <w:rFonts w:ascii="GHEA Grapalat" w:hAnsi="GHEA Grapalat" w:cs="Sylfaen"/>
          <w:sz w:val="20"/>
          <w:szCs w:val="20"/>
        </w:rPr>
        <w:t>գնմանառարկայիբնութագրերըկամհրավերիպահանջները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ապաբողոքըներկայացնումէմինչևհայտերիներկայացմանվերջնաժամկետըլրանալը</w:t>
      </w:r>
      <w:r w:rsidRPr="00907DA4">
        <w:rPr>
          <w:rFonts w:ascii="GHEA Grapalat" w:hAnsi="GHEA Grapalat" w:cs="Sylfaen"/>
          <w:sz w:val="20"/>
          <w:szCs w:val="20"/>
          <w:lang w:val="af-ZA"/>
        </w:rPr>
        <w:t xml:space="preserve">: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12.5 </w:t>
      </w:r>
      <w:r w:rsidRPr="00907DA4">
        <w:rPr>
          <w:rFonts w:ascii="GHEA Grapalat" w:hAnsi="GHEA Grapalat" w:cs="Sylfaen"/>
          <w:sz w:val="20"/>
          <w:szCs w:val="20"/>
        </w:rPr>
        <w:t>Գնումներիհետկապվածբողոքներքննողանձինբողոքըներկայացվումէգրավոր</w:t>
      </w:r>
      <w:r w:rsidRPr="00907DA4">
        <w:rPr>
          <w:rFonts w:ascii="GHEA Grapalat" w:hAnsi="GHEA Grapalat" w:cs="Sylfaen"/>
          <w:sz w:val="20"/>
          <w:szCs w:val="20"/>
          <w:lang w:val="af-ZA"/>
        </w:rPr>
        <w:t xml:space="preserve">, </w:t>
      </w:r>
      <w:r w:rsidRPr="00907DA4">
        <w:rPr>
          <w:rFonts w:ascii="GHEA Grapalat" w:hAnsi="GHEA Grapalat" w:cs="Sylfaen"/>
          <w:sz w:val="20"/>
          <w:szCs w:val="20"/>
        </w:rPr>
        <w:t>ստորագրված</w:t>
      </w:r>
      <w:r w:rsidRPr="00907DA4">
        <w:rPr>
          <w:rFonts w:ascii="GHEA Grapalat" w:hAnsi="GHEA Grapalat" w:cs="Sylfaen"/>
          <w:sz w:val="20"/>
          <w:szCs w:val="20"/>
          <w:lang w:val="af-ZA"/>
        </w:rPr>
        <w:t xml:space="preserve">, </w:t>
      </w:r>
      <w:r w:rsidRPr="00907DA4">
        <w:rPr>
          <w:rFonts w:ascii="GHEA Grapalat" w:hAnsi="GHEA Grapalat" w:cs="Sylfaen"/>
          <w:sz w:val="20"/>
          <w:szCs w:val="20"/>
        </w:rPr>
        <w:t>դրանումներառելով</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բողոքըներկայացրածանձիանվանումը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անունը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ազգանունը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անձըհաստատողփաստաթղթիպատճենը</w:t>
      </w:r>
      <w:r w:rsidRPr="00907DA4">
        <w:rPr>
          <w:rFonts w:ascii="GHEA Grapalat" w:hAnsi="GHEA Grapalat" w:cs="Sylfaen"/>
          <w:sz w:val="20"/>
          <w:szCs w:val="20"/>
          <w:lang w:val="af-ZA"/>
        </w:rPr>
        <w:t xml:space="preserve">) </w:t>
      </w:r>
      <w:r w:rsidRPr="00907DA4">
        <w:rPr>
          <w:rFonts w:ascii="GHEA Grapalat" w:hAnsi="GHEA Grapalat" w:cs="Sylfaen"/>
          <w:sz w:val="20"/>
          <w:szCs w:val="20"/>
        </w:rPr>
        <w:t>ևհասցեն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2) պ</w:t>
      </w:r>
      <w:r w:rsidRPr="00907DA4">
        <w:rPr>
          <w:rFonts w:ascii="GHEA Grapalat" w:hAnsi="GHEA Grapalat" w:cs="Sylfaen"/>
          <w:sz w:val="20"/>
          <w:szCs w:val="20"/>
        </w:rPr>
        <w:t>ատվիրատուիանվանումըևհասցեն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3) </w:t>
      </w:r>
      <w:r w:rsidRPr="00907DA4">
        <w:rPr>
          <w:rFonts w:ascii="GHEA Grapalat" w:hAnsi="GHEA Grapalat" w:cs="Sylfaen"/>
          <w:sz w:val="20"/>
          <w:szCs w:val="20"/>
        </w:rPr>
        <w:t>բողոքարկվողգնմանընթացակարգիծածկագիրըևառարկան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4) </w:t>
      </w:r>
      <w:r w:rsidRPr="00907DA4">
        <w:rPr>
          <w:rFonts w:ascii="GHEA Grapalat" w:hAnsi="GHEA Grapalat" w:cs="Sylfaen"/>
          <w:sz w:val="20"/>
          <w:szCs w:val="20"/>
        </w:rPr>
        <w:t>վեճիառարկանևբողոքըներկայացրածանձիպահանջը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5) </w:t>
      </w:r>
      <w:r w:rsidRPr="00907DA4">
        <w:rPr>
          <w:rFonts w:ascii="GHEA Grapalat" w:hAnsi="GHEA Grapalat" w:cs="Sylfaen"/>
          <w:sz w:val="20"/>
          <w:szCs w:val="20"/>
        </w:rPr>
        <w:t>բողոքիփաստացիևիրավականհիմքերը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ապացույցները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6) </w:t>
      </w:r>
      <w:r w:rsidRPr="00907DA4">
        <w:rPr>
          <w:rFonts w:ascii="GHEA Grapalat" w:hAnsi="GHEA Grapalat" w:cs="Sylfaen"/>
          <w:sz w:val="20"/>
          <w:szCs w:val="20"/>
        </w:rPr>
        <w:t>բողոքարկմանվճարըկատարածլինելըհիմնավորողփաստաթղթիպատճենը</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բողոքարկմանվճարիչափըկազմումէ</w:t>
      </w:r>
      <w:r w:rsidRPr="00907DA4">
        <w:rPr>
          <w:rFonts w:ascii="GHEA Grapalat" w:hAnsi="GHEA Grapalat" w:cs="Sylfaen"/>
          <w:sz w:val="20"/>
          <w:szCs w:val="20"/>
          <w:lang w:val="af-ZA"/>
        </w:rPr>
        <w:t xml:space="preserve"> 30 </w:t>
      </w:r>
      <w:r w:rsidRPr="00907DA4">
        <w:rPr>
          <w:rFonts w:ascii="GHEA Grapalat" w:hAnsi="GHEA Grapalat" w:cs="Sylfaen"/>
          <w:sz w:val="20"/>
          <w:szCs w:val="20"/>
        </w:rPr>
        <w:t>հազար</w:t>
      </w:r>
      <w:r w:rsidRPr="00907DA4">
        <w:rPr>
          <w:rFonts w:ascii="GHEA Grapalat" w:hAnsi="GHEA Grapalat" w:cs="Sylfaen"/>
          <w:sz w:val="20"/>
          <w:szCs w:val="20"/>
          <w:lang w:val="af-ZA"/>
        </w:rPr>
        <w:t xml:space="preserve"> ՀՀ </w:t>
      </w:r>
      <w:r w:rsidRPr="00907DA4">
        <w:rPr>
          <w:rFonts w:ascii="GHEA Grapalat" w:hAnsi="GHEA Grapalat" w:cs="Sylfaen"/>
          <w:sz w:val="20"/>
          <w:szCs w:val="20"/>
        </w:rPr>
        <w:t>դրամ</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որըվճարվումէՀՀպետականբյուջե</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այդնպատակովլիազորվածմարմնիանվամբբացված</w:t>
      </w:r>
      <w:r w:rsidRPr="00907DA4">
        <w:rPr>
          <w:rFonts w:ascii="GHEA Grapalat" w:hAnsi="GHEA Grapalat"/>
          <w:sz w:val="20"/>
          <w:szCs w:val="20"/>
          <w:lang w:val="af-ZA"/>
        </w:rPr>
        <w:t>«</w:t>
      </w:r>
      <w:r w:rsidRPr="00907DA4">
        <w:rPr>
          <w:rFonts w:ascii="GHEA Grapalat" w:hAnsi="GHEA Grapalat" w:cs="Sylfaen"/>
          <w:sz w:val="20"/>
          <w:szCs w:val="20"/>
          <w:lang w:val="af-ZA"/>
        </w:rPr>
        <w:t>900008000482</w:t>
      </w:r>
      <w:r w:rsidRPr="00907DA4">
        <w:rPr>
          <w:rFonts w:ascii="GHEA Grapalat" w:hAnsi="GHEA Grapalat"/>
          <w:sz w:val="20"/>
          <w:szCs w:val="20"/>
          <w:lang w:val="af-ZA"/>
        </w:rPr>
        <w:t>»</w:t>
      </w:r>
      <w:r w:rsidRPr="00907DA4">
        <w:rPr>
          <w:rFonts w:ascii="GHEA Grapalat" w:hAnsi="GHEA Grapalat" w:cs="Sylfaen"/>
          <w:sz w:val="20"/>
          <w:szCs w:val="20"/>
        </w:rPr>
        <w:t>գանձապետականհաշվին</w:t>
      </w:r>
      <w:r w:rsidRPr="00907DA4">
        <w:rPr>
          <w:rFonts w:ascii="GHEA Grapalat" w:hAnsi="GHEA Grapalat" w:cs="Sylfaen"/>
          <w:sz w:val="20"/>
          <w:szCs w:val="20"/>
          <w:lang w:val="af-ZA"/>
        </w:rPr>
        <w:t xml:space="preserve">: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7) </w:t>
      </w:r>
      <w:r w:rsidRPr="00907DA4">
        <w:rPr>
          <w:rFonts w:ascii="GHEA Grapalat" w:hAnsi="GHEA Grapalat" w:cs="Sylfaen"/>
          <w:sz w:val="20"/>
          <w:szCs w:val="20"/>
        </w:rPr>
        <w:t>այնբանկիանվանումըևհաշվեհամարը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որինբողոքըբավարարվելուդեպքումպետքէհետփոխանցվիվճարը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8) </w:t>
      </w:r>
      <w:r w:rsidRPr="00907DA4">
        <w:rPr>
          <w:rFonts w:ascii="GHEA Grapalat" w:hAnsi="GHEA Grapalat" w:cs="Sylfaen"/>
          <w:sz w:val="20"/>
          <w:szCs w:val="20"/>
        </w:rPr>
        <w:t>այլանհրաժեշտտեղեկություններ։</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907DA4">
        <w:rPr>
          <w:rFonts w:ascii="Calibri" w:hAnsi="Calibri" w:cs="Calibri"/>
          <w:sz w:val="20"/>
          <w:szCs w:val="20"/>
          <w:lang w:val="af-ZA"/>
        </w:rPr>
        <w:t> </w:t>
      </w:r>
      <w:r w:rsidRPr="00907DA4">
        <w:rPr>
          <w:rFonts w:ascii="GHEA Grapalat" w:hAnsi="GHEA Grapalat" w:cs="Sylfaen"/>
          <w:sz w:val="20"/>
          <w:szCs w:val="20"/>
          <w:lang w:val="af-ZA"/>
        </w:rPr>
        <w:t xml:space="preserve">  12.7 </w:t>
      </w:r>
      <w:r w:rsidRPr="00907DA4">
        <w:rPr>
          <w:rFonts w:ascii="GHEA Grapalat" w:hAnsi="GHEA Grapalat" w:cs="Sylfaen"/>
          <w:sz w:val="20"/>
          <w:szCs w:val="20"/>
        </w:rPr>
        <w:t>Բողոքը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այդթվում՝մասնակի</w:t>
      </w:r>
      <w:r w:rsidRPr="00907DA4">
        <w:rPr>
          <w:rFonts w:ascii="GHEA Grapalat" w:hAnsi="GHEA Grapalat" w:cs="Sylfaen"/>
          <w:sz w:val="20"/>
          <w:szCs w:val="20"/>
          <w:lang w:val="af-ZA"/>
        </w:rPr>
        <w:t xml:space="preserve">, </w:t>
      </w:r>
      <w:r w:rsidRPr="00907DA4">
        <w:rPr>
          <w:rFonts w:ascii="GHEA Grapalat" w:hAnsi="GHEA Grapalat" w:cs="Sylfaen"/>
          <w:sz w:val="20"/>
          <w:szCs w:val="20"/>
        </w:rPr>
        <w:t>բավարարվելումասինբողոքներքննողանձիկողմիցկայացվածորոշումըտեղեկագրումհրապարակվելունհաջորդողաշխատանքայինօրըտվյալբողոքըքննածևորոշումկայացրածբողոքներքննողանձըգրավորլիազորվածմարմնինէտրամադրումբողոքարկմանվճարըկատարածլինելըհավաստողփաստաթղթիպատճենըևայնբանկիանվանումըևհաշվեհամա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որինպետքէփոխանցվիհետվերադարձվողգումարը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Լիազորվածմարմինըսույնկետումնշվածփաստաթղթիպատճենըստանալուօրվանհաջորդողհինգաշխատանքայինօրըընթացքումբողոքարկմանվճարըհետէփոխանցումայնվճարածանձ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ներկայացվածբանկայինհաշվինփոխանցելումիջոցով</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12.8 </w:t>
      </w:r>
      <w:bookmarkStart w:id="9" w:name="_Hlk9264773"/>
      <w:r w:rsidRPr="00907DA4">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եթեսույնհրավերի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ինմասի</w:t>
      </w:r>
      <w:r w:rsidRPr="00907DA4">
        <w:rPr>
          <w:rFonts w:ascii="GHEA Grapalat" w:hAnsi="GHEA Grapalat" w:cs="Sylfaen"/>
          <w:sz w:val="20"/>
          <w:szCs w:val="20"/>
          <w:lang w:val="af-ZA"/>
        </w:rPr>
        <w:t xml:space="preserve"> 12.4 </w:t>
      </w:r>
      <w:r w:rsidRPr="00907DA4">
        <w:rPr>
          <w:rFonts w:ascii="GHEA Grapalat" w:hAnsi="GHEA Grapalat" w:cs="Sylfaen"/>
          <w:sz w:val="20"/>
          <w:szCs w:val="20"/>
        </w:rPr>
        <w:t>կետի</w:t>
      </w:r>
      <w:r w:rsidRPr="00907DA4">
        <w:rPr>
          <w:rFonts w:ascii="GHEA Grapalat" w:hAnsi="GHEA Grapalat" w:cs="Sylfaen"/>
          <w:sz w:val="20"/>
          <w:szCs w:val="20"/>
          <w:lang w:val="af-ZA"/>
        </w:rPr>
        <w:t xml:space="preserve"> 2-</w:t>
      </w:r>
      <w:r w:rsidRPr="00907DA4">
        <w:rPr>
          <w:rFonts w:ascii="GHEA Grapalat" w:hAnsi="GHEA Grapalat" w:cs="Sylfaen"/>
          <w:sz w:val="20"/>
          <w:szCs w:val="20"/>
        </w:rPr>
        <w:t>րդենթակետովսահմանվածժամկետումներկայացվածբողոքըչիբավարարելՕրենքի</w:t>
      </w:r>
      <w:r w:rsidRPr="00907DA4">
        <w:rPr>
          <w:rFonts w:ascii="GHEA Grapalat" w:hAnsi="GHEA Grapalat" w:cs="Sylfaen"/>
          <w:sz w:val="20"/>
          <w:szCs w:val="20"/>
          <w:lang w:val="af-ZA"/>
        </w:rPr>
        <w:t xml:space="preserve"> 50-</w:t>
      </w:r>
      <w:r w:rsidRPr="00907DA4">
        <w:rPr>
          <w:rFonts w:ascii="GHEA Grapalat" w:hAnsi="GHEA Grapalat" w:cs="Sylfaen"/>
          <w:sz w:val="20"/>
          <w:szCs w:val="20"/>
        </w:rPr>
        <w:t>րդհոդվածիպահանջները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ապասույնկետովսահմանվածժամկետումշտկվածևգնումներիհետկապվածբողոքներքննողանձիններկայացվածբողոքըհամարվումէսահմանվածժամկետումներկայացված</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12.9</w:t>
      </w:r>
      <w:bookmarkStart w:id="10" w:name="_Hlk9264833"/>
      <w:r w:rsidRPr="00907DA4">
        <w:rPr>
          <w:rFonts w:ascii="GHEA Grapalat" w:hAnsi="GHEA Grapalat" w:cs="Sylfaen"/>
          <w:sz w:val="20"/>
          <w:szCs w:val="20"/>
        </w:rPr>
        <w:t>Բողոքըվարույթընդունելուօրվանիցմեկաշխատանքայինօրվաընթացքումգնումներիհետկապվածբողոքներանձըբողոքըևդրավերաբերյալհայտարարությունը</w:t>
      </w:r>
      <w:r w:rsidRPr="00907DA4">
        <w:rPr>
          <w:rFonts w:ascii="GHEA Grapalat" w:hAnsi="GHEA Grapalat" w:cs="Sylfaen"/>
          <w:sz w:val="20"/>
          <w:szCs w:val="20"/>
          <w:lang w:val="af-ZA"/>
        </w:rPr>
        <w:t xml:space="preserve">, </w:t>
      </w:r>
      <w:r w:rsidRPr="00907DA4">
        <w:rPr>
          <w:rFonts w:ascii="GHEA Grapalat" w:hAnsi="GHEA Grapalat" w:cs="Sylfaen"/>
          <w:sz w:val="20"/>
          <w:szCs w:val="20"/>
        </w:rPr>
        <w:t>հրապարակումէտեղեկագրում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հայտարարությանմեջնշվումէբողոքիքննությաննպատակովհրավիրվողնիստերինառցանցհետևելուհամացանցայինհղումը</w:t>
      </w:r>
      <w:r w:rsidRPr="00907DA4">
        <w:rPr>
          <w:rFonts w:ascii="GHEA Grapalat" w:hAnsi="GHEA Grapalat" w:cs="Sylfaen"/>
          <w:sz w:val="20"/>
          <w:szCs w:val="20"/>
          <w:lang w:val="af-ZA"/>
        </w:rPr>
        <w:t xml:space="preserve">: </w:t>
      </w:r>
      <w:r w:rsidRPr="00907DA4">
        <w:rPr>
          <w:rFonts w:ascii="GHEA Grapalat" w:hAnsi="GHEA Grapalat" w:cs="Sylfaen"/>
          <w:sz w:val="20"/>
          <w:szCs w:val="20"/>
        </w:rPr>
        <w:t>Բողոքըհամարվումէվարույթընդունվածարձանագրվածթերություններիվերացմանվերաբերյալսույնհրավերի</w:t>
      </w:r>
      <w:r w:rsidRPr="00907DA4">
        <w:rPr>
          <w:rFonts w:ascii="GHEA Grapalat" w:hAnsi="GHEA Grapalat" w:cs="Sylfaen"/>
          <w:sz w:val="20"/>
          <w:szCs w:val="20"/>
          <w:lang w:val="af-ZA"/>
        </w:rPr>
        <w:t xml:space="preserve"> 12.8 </w:t>
      </w:r>
      <w:r w:rsidRPr="00907DA4">
        <w:rPr>
          <w:rFonts w:ascii="GHEA Grapalat" w:hAnsi="GHEA Grapalat" w:cs="Sylfaen"/>
          <w:sz w:val="20"/>
          <w:szCs w:val="20"/>
        </w:rPr>
        <w:t>կետովնախատեսվածժամկետըլրանալու</w:t>
      </w:r>
      <w:r w:rsidRPr="00907DA4">
        <w:rPr>
          <w:rFonts w:ascii="GHEA Grapalat" w:hAnsi="GHEA Grapalat" w:cs="Sylfaen"/>
          <w:sz w:val="20"/>
          <w:szCs w:val="20"/>
          <w:lang w:val="af-ZA"/>
        </w:rPr>
        <w:t xml:space="preserve">, </w:t>
      </w:r>
      <w:r w:rsidRPr="00907DA4">
        <w:rPr>
          <w:rFonts w:ascii="GHEA Grapalat" w:hAnsi="GHEA Grapalat" w:cs="Sylfaen"/>
          <w:sz w:val="20"/>
          <w:szCs w:val="20"/>
        </w:rPr>
        <w:t>իսկթերություններըվերացվածբողոքըներկայացվելուդեպքում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այնգնումներիհետկապվածբողոքներքննողանձինտրամադրվելուօրվանից</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12.10 </w:t>
      </w:r>
      <w:r w:rsidRPr="00907DA4">
        <w:rPr>
          <w:rFonts w:ascii="GHEA Grapalat" w:hAnsi="GHEA Grapalat" w:cs="Sylfaen"/>
          <w:sz w:val="20"/>
          <w:szCs w:val="20"/>
        </w:rPr>
        <w:t>Բողոքըվարույթընդունվելուօրվանիցերկուաշխատանքայինօրվաընթացքումգնումներիհետկապվածբողոքներքննողանձըգրությամբդիմումէպատվիրատուին՝բողոքիվերաբերյալգրավորդիրքորոշ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ինչպեսնաևբողոքիքննությանևորոշումկայացնելուհամարանհրաժեշտ</w:t>
      </w:r>
      <w:r w:rsidRPr="00907DA4">
        <w:rPr>
          <w:rFonts w:ascii="GHEA Grapalat" w:hAnsi="GHEA Grapalat" w:cs="Sylfaen"/>
          <w:sz w:val="20"/>
          <w:szCs w:val="20"/>
          <w:lang w:val="af-ZA"/>
        </w:rPr>
        <w:t xml:space="preserve">` </w:t>
      </w:r>
      <w:r w:rsidRPr="00907DA4">
        <w:rPr>
          <w:rFonts w:ascii="GHEA Grapalat" w:hAnsi="GHEA Grapalat" w:cs="Sylfaen"/>
          <w:sz w:val="20"/>
          <w:szCs w:val="20"/>
        </w:rPr>
        <w:t>գրությամբնշվածփաստաթղթերըներկայացնելուպահանջով՝կցելովբողոքիպատճենըևկիցփաստաթղթերը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առկայությանդեպքում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Բողոքիվերաբերյալպատվիրատուիդիրքորոշումըևպահանջվածփաստաթղթերըգնումներիհետկապվածբողոքներքննողանձիններկայացվումենգրավորկամդրանցբնօրինակիցարտատպված</w:t>
      </w:r>
      <w:r w:rsidRPr="00907DA4">
        <w:rPr>
          <w:rFonts w:ascii="GHEA Grapalat" w:hAnsi="GHEA Grapalat" w:cs="Sylfaen"/>
          <w:sz w:val="20"/>
          <w:szCs w:val="20"/>
          <w:lang w:val="af-ZA"/>
        </w:rPr>
        <w:t xml:space="preserve"> (</w:t>
      </w:r>
      <w:r w:rsidRPr="00907DA4">
        <w:rPr>
          <w:rFonts w:ascii="GHEA Grapalat" w:hAnsi="GHEA Grapalat" w:cs="Sylfaen"/>
          <w:sz w:val="20"/>
          <w:szCs w:val="20"/>
        </w:rPr>
        <w:t>սկանավորված</w:t>
      </w:r>
      <w:r w:rsidRPr="00907DA4">
        <w:rPr>
          <w:rFonts w:ascii="GHEA Grapalat" w:hAnsi="GHEA Grapalat" w:cs="Sylfaen"/>
          <w:sz w:val="20"/>
          <w:szCs w:val="20"/>
          <w:lang w:val="af-ZA"/>
        </w:rPr>
        <w:t xml:space="preserve">) </w:t>
      </w:r>
      <w:r w:rsidRPr="00907DA4">
        <w:rPr>
          <w:rFonts w:ascii="GHEA Grapalat" w:hAnsi="GHEA Grapalat" w:cs="Sylfaen"/>
          <w:sz w:val="20"/>
          <w:szCs w:val="20"/>
        </w:rPr>
        <w:t>ձևով՝սույնհրավերի</w:t>
      </w:r>
      <w:r w:rsidRPr="00907DA4">
        <w:rPr>
          <w:rFonts w:ascii="GHEA Grapalat" w:hAnsi="GHEA Grapalat" w:cs="Sylfaen"/>
          <w:sz w:val="20"/>
          <w:szCs w:val="20"/>
          <w:lang w:val="af-ZA"/>
        </w:rPr>
        <w:t xml:space="preserve"> 12.5 </w:t>
      </w:r>
      <w:r w:rsidRPr="00907DA4">
        <w:rPr>
          <w:rFonts w:ascii="GHEA Grapalat" w:hAnsi="GHEA Grapalat" w:cs="Sylfaen"/>
          <w:sz w:val="20"/>
          <w:szCs w:val="20"/>
        </w:rPr>
        <w:t>կետումնշվածէլեկտրոնայինփոստինուղարկվելումիջոցով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Սույնկետումնշվածփաստաթղթերըպատվիրատունգնումներիհետկապվածբողոքներքննողանձիններկայացնումէնմանպահանջստանալուօրվանիցհաշվածերկուաշխատանքայինօրվաընթացքում</w:t>
      </w:r>
      <w:r w:rsidRPr="00907DA4">
        <w:rPr>
          <w:rFonts w:ascii="GHEA Grapalat" w:hAnsi="GHEA Grapalat" w:cs="Sylfaen"/>
          <w:sz w:val="20"/>
          <w:szCs w:val="20"/>
          <w:lang w:val="af-ZA"/>
        </w:rPr>
        <w:t>:</w:t>
      </w:r>
    </w:p>
    <w:bookmarkEnd w:id="10"/>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12.11 </w:t>
      </w:r>
      <w:r w:rsidRPr="00907DA4">
        <w:rPr>
          <w:rFonts w:ascii="GHEA Grapalat" w:hAnsi="GHEA Grapalat" w:cs="Sylfaen"/>
          <w:sz w:val="20"/>
          <w:szCs w:val="20"/>
        </w:rPr>
        <w:t>Բողոքիվերաբերյալորոշումներըկայացվումենայնպիսիընթացակարգով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որիհամաձայնբողոքըներկայացրածանձը</w:t>
      </w:r>
      <w:r w:rsidRPr="00907DA4">
        <w:rPr>
          <w:rFonts w:ascii="GHEA Grapalat" w:hAnsi="GHEA Grapalat" w:cs="Sylfaen"/>
          <w:sz w:val="20"/>
          <w:szCs w:val="20"/>
          <w:lang w:val="af-ZA"/>
        </w:rPr>
        <w:t>, պ</w:t>
      </w:r>
      <w:r w:rsidRPr="00907DA4">
        <w:rPr>
          <w:rFonts w:ascii="GHEA Grapalat" w:hAnsi="GHEA Grapalat" w:cs="Sylfaen"/>
          <w:sz w:val="20"/>
          <w:szCs w:val="20"/>
        </w:rPr>
        <w:t>ատվիրատունևներգրավվածբոլորկողմերնիրավունքունենաններկա</w:t>
      </w:r>
      <w:r w:rsidRPr="00907DA4">
        <w:rPr>
          <w:rFonts w:ascii="GHEA Grapalat" w:hAnsi="GHEA Grapalat" w:cs="Sylfaen"/>
          <w:sz w:val="20"/>
          <w:szCs w:val="20"/>
          <w:lang w:val="af-ZA"/>
        </w:rPr>
        <w:t xml:space="preserve"> լինելու </w:t>
      </w:r>
      <w:r w:rsidRPr="00907DA4">
        <w:rPr>
          <w:rFonts w:ascii="GHEA Grapalat" w:hAnsi="GHEA Grapalat" w:cs="Sylfaen"/>
          <w:sz w:val="20"/>
          <w:szCs w:val="20"/>
        </w:rPr>
        <w:t>բողոքիքննությաննպատակովհրավիրվածնիստերինևներկայացնելուիրենցտեսակետները։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lastRenderedPageBreak/>
        <w:t xml:space="preserve">12.12 </w:t>
      </w:r>
      <w:r w:rsidRPr="00907DA4">
        <w:rPr>
          <w:rFonts w:ascii="GHEA Grapalat" w:hAnsi="GHEA Grapalat" w:cs="Sylfaen"/>
          <w:sz w:val="20"/>
          <w:szCs w:val="20"/>
        </w:rPr>
        <w:t>Բողոքիքննություննիրականացվումևորոշումըկայացվումէբողոքըվարույթնընդունվելուօրվանիցոչուշքանքսանօրացուցայինօրվաընթացքում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Նշվածժամկետըկարողէերկարաձգվելմեկանգամ՝մինչևտասնօրացուցայինօրով՝գնումներիհետկապվածբողոքներքննողանձիպատճառաբանվածմիջանկյալորոշմամբ</w:t>
      </w:r>
      <w:r w:rsidRPr="00907DA4">
        <w:rPr>
          <w:rFonts w:ascii="GHEA Grapalat" w:hAnsi="GHEA Grapalat" w:cs="Sylfaen"/>
          <w:sz w:val="20"/>
          <w:szCs w:val="20"/>
          <w:lang w:val="af-ZA"/>
        </w:rPr>
        <w:t xml:space="preserve">: </w:t>
      </w:r>
      <w:r w:rsidRPr="00907DA4">
        <w:rPr>
          <w:rFonts w:ascii="GHEA Grapalat" w:hAnsi="GHEA Grapalat" w:cs="Sylfaen"/>
          <w:sz w:val="20"/>
          <w:szCs w:val="20"/>
        </w:rPr>
        <w:t>Ընդորումմիջանկյալորոշումըկայացնելուօրըգնումներիհետկապվածբողոքներքննողանձնապահովումէդրամասինհամապատասխանհայտարարությանհրապարակումըտեղեկագրում</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rPr>
        <w:t>Գնումներիհետկապվածբողոքներքննողանձիորոշումնիրավապարտադիրէ</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որըկարողէփոփոխվելկամվերացվել</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այդթվում՝մասնակի</w:t>
      </w:r>
      <w:r w:rsidRPr="00907DA4">
        <w:rPr>
          <w:rFonts w:ascii="GHEA Grapalat" w:hAnsi="GHEA Grapalat" w:cs="Sylfaen"/>
          <w:sz w:val="20"/>
          <w:szCs w:val="20"/>
          <w:lang w:val="af-ZA"/>
        </w:rPr>
        <w:t xml:space="preserve">, </w:t>
      </w:r>
      <w:r w:rsidRPr="00907DA4">
        <w:rPr>
          <w:rFonts w:ascii="GHEA Grapalat" w:hAnsi="GHEA Grapalat" w:cs="Sylfaen"/>
          <w:sz w:val="20"/>
          <w:szCs w:val="20"/>
        </w:rPr>
        <w:t>միայնդատարանիկողմից</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12.13 </w:t>
      </w:r>
      <w:r w:rsidRPr="00907DA4">
        <w:rPr>
          <w:rFonts w:ascii="GHEA Grapalat" w:hAnsi="GHEA Grapalat" w:cs="Sylfaen"/>
          <w:sz w:val="20"/>
          <w:szCs w:val="20"/>
        </w:rPr>
        <w:t>Գնումներիհետկապվածբողոքներքննողանձը</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lang w:val="af-ZA"/>
        </w:rPr>
        <w:t xml:space="preserve">1) </w:t>
      </w:r>
      <w:r w:rsidRPr="00907DA4">
        <w:rPr>
          <w:rFonts w:ascii="GHEA Grapalat" w:hAnsi="GHEA Grapalat" w:cs="Sylfaen"/>
          <w:sz w:val="20"/>
          <w:szCs w:val="20"/>
        </w:rPr>
        <w:t>իրավունքունիպատվիրատուիևհանձնաժողովիգործողություններիկամանգործությանվերաբերյալընդունելուհետևյալորոշումները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rPr>
        <w:t>ա</w:t>
      </w:r>
      <w:r w:rsidRPr="00907DA4">
        <w:rPr>
          <w:rFonts w:ascii="GHEA Grapalat" w:hAnsi="GHEA Grapalat" w:cs="Sylfaen"/>
          <w:sz w:val="20"/>
          <w:szCs w:val="20"/>
          <w:lang w:val="af-ZA"/>
        </w:rPr>
        <w:t xml:space="preserve">. </w:t>
      </w:r>
      <w:r w:rsidRPr="00907DA4">
        <w:rPr>
          <w:rFonts w:ascii="GHEA Grapalat" w:hAnsi="GHEA Grapalat" w:cs="Sylfaen"/>
          <w:sz w:val="20"/>
          <w:szCs w:val="20"/>
        </w:rPr>
        <w:t>արգելելուկատարելորոշակիգործողություններևընդունելորոշումներ</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rPr>
        <w:t>բ</w:t>
      </w:r>
      <w:r w:rsidRPr="00907DA4">
        <w:rPr>
          <w:rFonts w:ascii="GHEA Grapalat" w:hAnsi="GHEA Grapalat" w:cs="Sylfaen"/>
          <w:sz w:val="20"/>
          <w:szCs w:val="20"/>
          <w:lang w:val="af-ZA"/>
        </w:rPr>
        <w:t xml:space="preserve">. </w:t>
      </w:r>
      <w:r w:rsidRPr="00907DA4">
        <w:rPr>
          <w:rFonts w:ascii="GHEA Grapalat" w:hAnsi="GHEA Grapalat" w:cs="Sylfaen"/>
          <w:sz w:val="20"/>
          <w:szCs w:val="20"/>
        </w:rPr>
        <w:t>պարտավորեցնելուընդունելհամապատասխանորոշումներ</w:t>
      </w:r>
      <w:r w:rsidRPr="00907DA4">
        <w:rPr>
          <w:rFonts w:ascii="GHEA Grapalat" w:hAnsi="GHEA Grapalat" w:cs="Sylfaen"/>
          <w:sz w:val="20"/>
          <w:szCs w:val="20"/>
          <w:lang w:val="af-ZA"/>
        </w:rPr>
        <w:t xml:space="preserve">, </w:t>
      </w:r>
      <w:r w:rsidRPr="00907DA4">
        <w:rPr>
          <w:rFonts w:ascii="GHEA Grapalat" w:hAnsi="GHEA Grapalat" w:cs="Sylfaen"/>
          <w:sz w:val="20"/>
          <w:szCs w:val="20"/>
        </w:rPr>
        <w:t>ներառյալ՝չկայացածհայտարարելուգնմանընթացակարգը</w:t>
      </w:r>
      <w:r w:rsidRPr="00907DA4">
        <w:rPr>
          <w:rFonts w:ascii="GHEA Grapalat" w:hAnsi="GHEA Grapalat" w:cs="Sylfaen"/>
          <w:sz w:val="20"/>
          <w:szCs w:val="20"/>
          <w:lang w:val="af-ZA"/>
        </w:rPr>
        <w:t xml:space="preserve">, </w:t>
      </w:r>
      <w:r w:rsidRPr="00907DA4">
        <w:rPr>
          <w:rFonts w:ascii="GHEA Grapalat" w:hAnsi="GHEA Grapalat" w:cs="Sylfaen"/>
          <w:sz w:val="20"/>
          <w:szCs w:val="20"/>
        </w:rPr>
        <w:t>բացառությամբպայմանագիրըանվավերճանաչելումասինորոշման</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lang w:val="af-ZA"/>
        </w:rPr>
        <w:t xml:space="preserve">2) </w:t>
      </w:r>
      <w:r w:rsidRPr="00907DA4">
        <w:rPr>
          <w:rFonts w:ascii="GHEA Grapalat" w:hAnsi="GHEA Grapalat" w:cs="Sylfaen"/>
          <w:sz w:val="20"/>
          <w:szCs w:val="20"/>
        </w:rPr>
        <w:t>որոշումէկայացնումմասնակցինգնումներիգործընթացինմասնակցելուիրավունքչունեցողմասնակիցներիցուցակումներառելումասին</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lang w:val="af-ZA"/>
        </w:rPr>
        <w:t xml:space="preserve">3) </w:t>
      </w:r>
      <w:r w:rsidRPr="00907DA4">
        <w:rPr>
          <w:rFonts w:ascii="GHEA Grapalat" w:hAnsi="GHEA Grapalat" w:cs="Sylfaen"/>
          <w:sz w:val="20"/>
          <w:szCs w:val="20"/>
        </w:rPr>
        <w:t>հաշվառումէգնումներիհետկապվածբողոքներքննողանձիկողմիցընդունվածորոշումներըևդրանցկատարմաննկատմամբիրականացնումէհսկողություն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12.14 </w:t>
      </w:r>
      <w:r w:rsidRPr="00907DA4">
        <w:rPr>
          <w:rFonts w:ascii="GHEA Grapalat" w:hAnsi="GHEA Grapalat" w:cs="Sylfaen"/>
          <w:sz w:val="20"/>
          <w:szCs w:val="20"/>
        </w:rPr>
        <w:t>Գնումներիհետկապվածբողոքներքննողանձիկողմիցբողոքըբավարարվելուդեպքում</w:t>
      </w:r>
      <w:r w:rsidRPr="00907DA4">
        <w:rPr>
          <w:rFonts w:ascii="GHEA Grapalat" w:hAnsi="GHEA Grapalat" w:cs="Sylfaen"/>
          <w:sz w:val="20"/>
          <w:szCs w:val="20"/>
          <w:lang w:val="af-ZA"/>
        </w:rPr>
        <w:t xml:space="preserve"> պ</w:t>
      </w:r>
      <w:r w:rsidRPr="00907DA4">
        <w:rPr>
          <w:rFonts w:ascii="GHEA Grapalat" w:hAnsi="GHEA Grapalat" w:cs="Sylfaen"/>
          <w:sz w:val="20"/>
          <w:szCs w:val="20"/>
        </w:rPr>
        <w:t>ատվիրատունպատասխանատվությունէկրումբողոքըներկայացրածանձինպատճառվածևսահմանվածկարգովհիմնավորվածվնասիհատուցմանհամար։</w:t>
      </w:r>
    </w:p>
    <w:p w:rsidR="00EF45FA" w:rsidRPr="00907DA4" w:rsidRDefault="00EF45FA" w:rsidP="00313359">
      <w:pPr>
        <w:pStyle w:val="NormalWeb"/>
        <w:shd w:val="clear" w:color="auto" w:fill="FFFFFF"/>
        <w:spacing w:before="0" w:beforeAutospacing="0" w:after="0" w:afterAutospacing="0"/>
        <w:ind w:firstLine="567"/>
        <w:jc w:val="both"/>
        <w:rPr>
          <w:rFonts w:ascii="GHEA Grapalat" w:hAnsi="GHEA Grapalat"/>
          <w:color w:val="000000"/>
          <w:sz w:val="20"/>
          <w:szCs w:val="20"/>
          <w:lang w:val="af-ZA"/>
        </w:rPr>
      </w:pPr>
      <w:r w:rsidRPr="00907DA4">
        <w:rPr>
          <w:rFonts w:ascii="GHEA Grapalat" w:hAnsi="GHEA Grapalat" w:cs="Sylfaen"/>
          <w:sz w:val="20"/>
          <w:szCs w:val="20"/>
          <w:lang w:val="af-ZA"/>
        </w:rPr>
        <w:t xml:space="preserve">12.15 </w:t>
      </w:r>
      <w:r w:rsidRPr="00907DA4">
        <w:rPr>
          <w:rFonts w:ascii="GHEA Grapalat" w:hAnsi="GHEA Grapalat" w:cs="Sylfaen"/>
          <w:sz w:val="20"/>
          <w:szCs w:val="20"/>
          <w:lang w:val="ru-RU"/>
        </w:rPr>
        <w:t>Բողոքիքննությունըբացէհանրությանհամար</w:t>
      </w:r>
      <w:r w:rsidRPr="00907DA4">
        <w:rPr>
          <w:rFonts w:ascii="GHEA Grapalat" w:hAnsi="GHEA Grapalat" w:cs="Sylfaen"/>
          <w:sz w:val="20"/>
          <w:szCs w:val="20"/>
          <w:lang w:val="af-ZA"/>
        </w:rPr>
        <w:t xml:space="preserve">: </w:t>
      </w:r>
      <w:bookmarkStart w:id="11" w:name="_Hlk9265079"/>
      <w:r w:rsidRPr="00907DA4">
        <w:rPr>
          <w:rFonts w:ascii="GHEA Grapalat" w:hAnsi="GHEA Grapalat" w:cs="Sylfaen"/>
          <w:sz w:val="20"/>
          <w:szCs w:val="20"/>
          <w:lang w:val="ru-RU"/>
        </w:rPr>
        <w:t>Բողոքիքննություննիրականացվումէնիստերիմիջոցով</w:t>
      </w:r>
      <w:r w:rsidRPr="00907DA4">
        <w:rPr>
          <w:rFonts w:ascii="GHEA Grapalat" w:hAnsi="GHEA Grapalat" w:cs="Sylfaen"/>
          <w:sz w:val="20"/>
          <w:szCs w:val="20"/>
          <w:lang w:val="af-ZA"/>
        </w:rPr>
        <w:t xml:space="preserve">: </w:t>
      </w:r>
      <w:r w:rsidRPr="00907DA4">
        <w:rPr>
          <w:rFonts w:ascii="GHEA Grapalat" w:hAnsi="GHEA Grapalat" w:cs="Sylfaen"/>
          <w:sz w:val="20"/>
          <w:szCs w:val="20"/>
          <w:lang w:val="ru-RU"/>
        </w:rPr>
        <w:t>Նիստերըձայնագրվումենևբողոքիվերաբերյալկայացվածորոշմանհետմեկտեղհրապարակվումենտեղեկագրում</w:t>
      </w:r>
      <w:r w:rsidRPr="00907DA4">
        <w:rPr>
          <w:rFonts w:ascii="GHEA Grapalat" w:hAnsi="GHEA Grapalat" w:cs="Sylfaen"/>
          <w:sz w:val="20"/>
          <w:szCs w:val="20"/>
          <w:lang w:val="af-ZA"/>
        </w:rPr>
        <w:t xml:space="preserve">: </w:t>
      </w:r>
      <w:r w:rsidRPr="00907DA4">
        <w:rPr>
          <w:rFonts w:ascii="GHEA Grapalat" w:hAnsi="GHEA Grapalat" w:cs="Sylfaen"/>
          <w:sz w:val="20"/>
          <w:szCs w:val="20"/>
          <w:lang w:val="ru-RU"/>
        </w:rPr>
        <w:t>Ձայնագրմանանհնարինությանդեպքումնիստերըսղագրվում</w:t>
      </w:r>
      <w:r w:rsidRPr="00907DA4">
        <w:rPr>
          <w:rFonts w:ascii="GHEA Grapalat" w:hAnsi="GHEA Grapalat" w:cs="Sylfaen"/>
          <w:sz w:val="20"/>
          <w:szCs w:val="20"/>
          <w:lang w:val="af-ZA"/>
        </w:rPr>
        <w:t xml:space="preserve">: </w:t>
      </w:r>
      <w:r w:rsidRPr="00907DA4">
        <w:rPr>
          <w:rFonts w:ascii="GHEA Grapalat" w:hAnsi="GHEA Grapalat" w:cs="Sylfaen"/>
          <w:sz w:val="20"/>
          <w:szCs w:val="20"/>
          <w:lang w:val="ru-RU"/>
        </w:rPr>
        <w:t>Նիստերըառցանցհեռարձակվումեննաևհամացանցում</w:t>
      </w:r>
      <w:r w:rsidRPr="00907DA4">
        <w:rPr>
          <w:rFonts w:ascii="GHEA Grapalat" w:hAnsi="GHEA Grapalat" w:cs="Sylfaen"/>
          <w:sz w:val="20"/>
          <w:szCs w:val="20"/>
          <w:lang w:val="af-ZA"/>
        </w:rPr>
        <w:t>:</w:t>
      </w:r>
    </w:p>
    <w:bookmarkEnd w:id="11"/>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12.16 </w:t>
      </w:r>
      <w:r w:rsidRPr="00907DA4">
        <w:rPr>
          <w:rFonts w:ascii="GHEA Grapalat" w:hAnsi="GHEA Grapalat" w:cs="Sylfaen"/>
          <w:sz w:val="20"/>
          <w:szCs w:val="20"/>
        </w:rPr>
        <w:t>Յուրաքանչյուրանձ</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որիշահերըխախտվելենկամկարողենխախտվելբողոքարկմանհիմքծառայածգործողություններիարդյունքում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իրավունքունիմասնակցելուբողոքարկմանընթացակարգին</w:t>
      </w:r>
      <w:r w:rsidRPr="00907DA4">
        <w:rPr>
          <w:rFonts w:ascii="GHEA Grapalat" w:hAnsi="GHEA Grapalat" w:cs="Sylfaen"/>
          <w:sz w:val="20"/>
          <w:szCs w:val="20"/>
          <w:lang w:val="af-ZA"/>
        </w:rPr>
        <w:t xml:space="preserve">` </w:t>
      </w:r>
      <w:r w:rsidRPr="00907DA4">
        <w:rPr>
          <w:rFonts w:ascii="GHEA Grapalat" w:hAnsi="GHEA Grapalat" w:cs="Sylfaen"/>
          <w:sz w:val="20"/>
          <w:szCs w:val="20"/>
        </w:rPr>
        <w:t>մինչևբողոքիվերաբերյալորոշումընդունելուժամկետըգնումներիհետկապվածբողոքներքննողանձիններկայացնելովհամանմանբողոք։Օրենքի</w:t>
      </w:r>
      <w:r w:rsidRPr="00907DA4">
        <w:rPr>
          <w:rFonts w:ascii="GHEA Grapalat" w:hAnsi="GHEA Grapalat" w:cs="Sylfaen"/>
          <w:sz w:val="20"/>
          <w:szCs w:val="20"/>
          <w:lang w:val="af-ZA"/>
        </w:rPr>
        <w:t xml:space="preserve"> 50-</w:t>
      </w:r>
      <w:r w:rsidRPr="00907DA4">
        <w:rPr>
          <w:rFonts w:ascii="GHEA Grapalat" w:hAnsi="GHEA Grapalat" w:cs="Sylfaen"/>
          <w:sz w:val="20"/>
          <w:szCs w:val="20"/>
        </w:rPr>
        <w:t>րդհոդվածիհամաձայն</w:t>
      </w:r>
      <w:r w:rsidRPr="00907DA4">
        <w:rPr>
          <w:rFonts w:ascii="GHEA Grapalat" w:hAnsi="GHEA Grapalat" w:cs="Sylfaen"/>
          <w:sz w:val="20"/>
          <w:szCs w:val="20"/>
          <w:lang w:val="af-ZA"/>
        </w:rPr>
        <w:t xml:space="preserve">` </w:t>
      </w:r>
      <w:r w:rsidRPr="00907DA4">
        <w:rPr>
          <w:rFonts w:ascii="GHEA Grapalat" w:hAnsi="GHEA Grapalat" w:cs="Sylfaen"/>
          <w:sz w:val="20"/>
          <w:szCs w:val="20"/>
        </w:rPr>
        <w:t>բողոքարկմանընթացակարգինչմասնակցածանձըզրկվումէգնումներիհետկապվածբողոքներքննողանձինհամանմանբողոքներկայացնելուիրավունքից։</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12.17 </w:t>
      </w:r>
      <w:r w:rsidRPr="00907DA4">
        <w:rPr>
          <w:rFonts w:ascii="GHEA Grapalat" w:hAnsi="GHEA Grapalat" w:cs="Sylfaen"/>
          <w:sz w:val="20"/>
          <w:szCs w:val="20"/>
        </w:rPr>
        <w:t>Գնումներիհետկապվածբողոքներքննողանձըորոշումնկայացնելուօրվանհաջորդողերկուաշխատանքայինօրվաընթացքումորոշումըհրապարակումէ</w:t>
      </w:r>
      <w:r w:rsidRPr="00907DA4">
        <w:rPr>
          <w:rFonts w:ascii="GHEA Grapalat" w:hAnsi="GHEA Grapalat" w:cs="Sylfaen"/>
          <w:sz w:val="20"/>
          <w:szCs w:val="20"/>
          <w:lang w:val="af-ZA"/>
        </w:rPr>
        <w:t xml:space="preserve"> տեղեկագրում` նշելով հրապարակման ամսաթիվը</w:t>
      </w:r>
      <w:r w:rsidRPr="00907DA4">
        <w:rPr>
          <w:rFonts w:ascii="GHEA Grapalat" w:hAnsi="GHEA Grapalat" w:cs="Sylfaen"/>
          <w:sz w:val="20"/>
          <w:szCs w:val="20"/>
        </w:rPr>
        <w:t>։Գնումներիհետկապվածբողոքներքննողանձիորոշումնուժիմեջէմտնումայնտեղեկագրումհրապարակելունհաջորդողօրը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12.18 </w:t>
      </w:r>
      <w:r w:rsidRPr="00907DA4">
        <w:rPr>
          <w:rFonts w:ascii="GHEA Grapalat" w:hAnsi="GHEA Grapalat" w:cs="Sylfaen"/>
          <w:sz w:val="20"/>
          <w:szCs w:val="20"/>
        </w:rPr>
        <w:t>Յուրաքանչյուրանձ</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որըշահագրգռվածէկոնկրետգործարքիկնքմանհարցում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ևորըվնասներէկրելպատվիրատուի</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հանձնաժողովիկամգնումներիհետկապվածբողոքներքննողանձիկատարածգործողությանկամանգործությանհետևանքով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իրավունքունիդատականկարգովպահանջելուվնասներիփոխհատուցում։</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12.19 </w:t>
      </w:r>
      <w:r w:rsidRPr="00907DA4">
        <w:rPr>
          <w:rFonts w:ascii="GHEA Grapalat" w:hAnsi="GHEA Grapalat" w:cs="Sylfaen"/>
          <w:sz w:val="20"/>
          <w:szCs w:val="20"/>
        </w:rPr>
        <w:t>Գնումներիհետկապվածբողոքներքննողանձիններկայացվածբողոքնինքնաբերաբարկասեցնումէգնմանգործընթացը</w:t>
      </w:r>
      <w:r w:rsidRPr="00907DA4">
        <w:rPr>
          <w:rFonts w:ascii="GHEA Grapalat" w:hAnsi="GHEA Grapalat" w:cs="Sylfaen"/>
          <w:sz w:val="20"/>
          <w:szCs w:val="20"/>
          <w:lang w:val="af-ZA"/>
        </w:rPr>
        <w:t xml:space="preserve">` </w:t>
      </w:r>
      <w:r w:rsidRPr="00907DA4">
        <w:rPr>
          <w:rFonts w:ascii="GHEA Grapalat" w:hAnsi="GHEA Grapalat" w:cs="Sylfaen"/>
          <w:sz w:val="20"/>
          <w:szCs w:val="20"/>
        </w:rPr>
        <w:t>Օրենքի</w:t>
      </w:r>
      <w:r w:rsidRPr="00907DA4">
        <w:rPr>
          <w:rFonts w:ascii="GHEA Grapalat" w:hAnsi="GHEA Grapalat" w:cs="Sylfaen"/>
          <w:sz w:val="20"/>
          <w:szCs w:val="20"/>
          <w:lang w:val="af-ZA"/>
        </w:rPr>
        <w:t xml:space="preserve"> 50-</w:t>
      </w:r>
      <w:r w:rsidRPr="00907DA4">
        <w:rPr>
          <w:rFonts w:ascii="GHEA Grapalat" w:hAnsi="GHEA Grapalat" w:cs="Sylfaen"/>
          <w:sz w:val="20"/>
          <w:szCs w:val="20"/>
        </w:rPr>
        <w:t>րդհոդվածի</w:t>
      </w:r>
      <w:r w:rsidRPr="00907DA4">
        <w:rPr>
          <w:rFonts w:ascii="GHEA Grapalat" w:hAnsi="GHEA Grapalat" w:cs="Sylfaen"/>
          <w:sz w:val="20"/>
          <w:szCs w:val="20"/>
          <w:lang w:val="af-ZA"/>
        </w:rPr>
        <w:t xml:space="preserve"> 9-</w:t>
      </w:r>
      <w:r w:rsidRPr="00907DA4">
        <w:rPr>
          <w:rFonts w:ascii="GHEA Grapalat" w:hAnsi="GHEA Grapalat" w:cs="Sylfaen"/>
          <w:sz w:val="20"/>
          <w:szCs w:val="20"/>
        </w:rPr>
        <w:t>րդմասովնախատեսվածհայտարարությունըհրապարակվելուօրվանիցմինչևբողոքիքննությանարդյունքներովընդունվածորոշման՝ուժիմեջմտնելուօրը</w:t>
      </w:r>
      <w:r w:rsidRPr="00907DA4">
        <w:rPr>
          <w:rFonts w:ascii="GHEA Grapalat" w:hAnsi="GHEA Grapalat" w:cs="Sylfaen"/>
          <w:sz w:val="20"/>
          <w:szCs w:val="20"/>
          <w:lang w:val="af-ZA"/>
        </w:rPr>
        <w:t xml:space="preserve">:  </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rPr>
        <w:t>Օրենքի</w:t>
      </w:r>
      <w:r w:rsidRPr="00907DA4">
        <w:rPr>
          <w:rFonts w:ascii="GHEA Grapalat" w:hAnsi="GHEA Grapalat" w:cs="Sylfaen"/>
          <w:sz w:val="20"/>
          <w:szCs w:val="20"/>
          <w:lang w:val="af-ZA"/>
        </w:rPr>
        <w:t xml:space="preserve"> 51-</w:t>
      </w:r>
      <w:r w:rsidRPr="00907DA4">
        <w:rPr>
          <w:rFonts w:ascii="GHEA Grapalat" w:hAnsi="GHEA Grapalat" w:cs="Sylfaen"/>
          <w:sz w:val="20"/>
          <w:szCs w:val="20"/>
        </w:rPr>
        <w:t>րդհոդվածիհամաձայնգնումներիհետկապվածբողոքներբողոքըքննողանձըկայացնումէգնմանգործընթացիկասեցումըհանելումասինորոշում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եթեօրենքի</w:t>
      </w:r>
      <w:r w:rsidRPr="00907DA4">
        <w:rPr>
          <w:rFonts w:ascii="GHEA Grapalat" w:hAnsi="GHEA Grapalat" w:cs="Sylfaen"/>
          <w:sz w:val="20"/>
          <w:szCs w:val="20"/>
          <w:lang w:val="af-ZA"/>
        </w:rPr>
        <w:t xml:space="preserve"> 2-</w:t>
      </w:r>
      <w:r w:rsidRPr="00907DA4">
        <w:rPr>
          <w:rFonts w:ascii="GHEA Grapalat" w:hAnsi="GHEA Grapalat" w:cs="Sylfaen"/>
          <w:sz w:val="20"/>
          <w:szCs w:val="20"/>
        </w:rPr>
        <w:t>րդհոդվածի</w:t>
      </w:r>
      <w:r w:rsidRPr="00907DA4">
        <w:rPr>
          <w:rFonts w:ascii="GHEA Grapalat" w:hAnsi="GHEA Grapalat" w:cs="Sylfaen"/>
          <w:sz w:val="20"/>
          <w:szCs w:val="20"/>
          <w:lang w:val="af-ZA"/>
        </w:rPr>
        <w:t xml:space="preserve"> 1-</w:t>
      </w:r>
      <w:r w:rsidRPr="00907DA4">
        <w:rPr>
          <w:rFonts w:ascii="GHEA Grapalat" w:hAnsi="GHEA Grapalat" w:cs="Sylfaen"/>
          <w:sz w:val="20"/>
          <w:szCs w:val="20"/>
        </w:rPr>
        <w:t>ինմասովսահմանվածմարմիններիղեկավարները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իսկիրավաբանականանձանցդեպքում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գործադիրմարմնիղեկավարըգրավորհայտնումէ</w:t>
      </w:r>
      <w:r w:rsidRPr="00907DA4">
        <w:rPr>
          <w:rFonts w:ascii="GHEA Grapalat" w:hAnsi="GHEA Grapalat" w:cs="Sylfaen"/>
          <w:sz w:val="20"/>
          <w:szCs w:val="20"/>
          <w:lang w:val="af-ZA"/>
        </w:rPr>
        <w:t xml:space="preserve">, </w:t>
      </w:r>
      <w:r w:rsidRPr="00907DA4">
        <w:rPr>
          <w:rFonts w:ascii="GHEA Grapalat" w:hAnsi="GHEA Grapalat" w:cs="Sylfaen"/>
          <w:sz w:val="20"/>
          <w:szCs w:val="20"/>
        </w:rPr>
        <w:t>որհանրայինկամպաշտպանությանևազգայինանվտանգությանշահերիցելնելովանհրաժեշտէշարունակելգնմանգործընթացը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b/>
          <w:sz w:val="20"/>
          <w:szCs w:val="20"/>
          <w:lang w:val="es-ES"/>
        </w:rPr>
      </w:pPr>
      <w:r w:rsidRPr="00907DA4">
        <w:rPr>
          <w:rFonts w:ascii="GHEA Grapalat" w:hAnsi="GHEA Grapalat" w:cs="Sylfaen"/>
          <w:sz w:val="20"/>
          <w:szCs w:val="20"/>
        </w:rPr>
        <w:lastRenderedPageBreak/>
        <w:t>Գնումներիհետկապվածբողոքներքննողանձիորոշմամբկասեցումըկարողէհանվել</w:t>
      </w:r>
      <w:r w:rsidRPr="00907DA4">
        <w:rPr>
          <w:rFonts w:ascii="GHEA Grapalat" w:hAnsi="GHEA Grapalat" w:cs="Sylfaen"/>
          <w:sz w:val="20"/>
          <w:szCs w:val="20"/>
          <w:lang w:val="af-ZA"/>
        </w:rPr>
        <w:t xml:space="preserve">, </w:t>
      </w:r>
      <w:r w:rsidRPr="00907DA4">
        <w:rPr>
          <w:rFonts w:ascii="GHEA Grapalat" w:hAnsi="GHEA Grapalat" w:cs="Sylfaen"/>
          <w:sz w:val="20"/>
          <w:szCs w:val="20"/>
        </w:rPr>
        <w:t>եթեպատվիրատուիներկայացրածհիմնավորումներիհամաձայն</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հանրայինկամպաշտպանությանևազգայինանվտանգությանշահերիցելնելով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անհրաժեշտէշարունակելգնմանգործընթացը</w:t>
      </w:r>
      <w:r w:rsidRPr="00907DA4">
        <w:rPr>
          <w:rFonts w:ascii="GHEA Grapalat" w:hAnsi="GHEA Grapalat" w:cs="Sylfaen"/>
          <w:sz w:val="20"/>
          <w:szCs w:val="20"/>
          <w:lang w:val="af-ZA"/>
        </w:rPr>
        <w:t xml:space="preserve">: </w:t>
      </w:r>
      <w:r w:rsidRPr="00907DA4">
        <w:rPr>
          <w:rFonts w:ascii="GHEA Grapalat" w:hAnsi="GHEA Grapalat" w:cs="Sylfaen"/>
          <w:sz w:val="20"/>
          <w:szCs w:val="20"/>
        </w:rPr>
        <w:t>Սույնկետովնախատեսվածորոշումըգնումներիհետկապվածբողոքներքննողանձըհրապարակումէտեղեկագրում</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այնկայացնելուօրվանհաջորդողաշխատանքայինօրը</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center"/>
        <w:rPr>
          <w:rFonts w:ascii="GHEA Grapalat" w:hAnsi="GHEA Grapalat" w:cs="Sylfaen"/>
          <w:b/>
          <w:sz w:val="20"/>
          <w:szCs w:val="20"/>
          <w:lang w:val="es-ES"/>
        </w:rPr>
      </w:pPr>
    </w:p>
    <w:p w:rsidR="00EF45FA" w:rsidRPr="00907DA4" w:rsidRDefault="00EF45FA" w:rsidP="00313359">
      <w:pPr>
        <w:spacing w:after="0" w:line="240" w:lineRule="auto"/>
        <w:ind w:firstLine="567"/>
        <w:jc w:val="center"/>
        <w:rPr>
          <w:rFonts w:ascii="GHEA Grapalat" w:hAnsi="GHEA Grapalat" w:cs="Sylfaen"/>
          <w:b/>
          <w:sz w:val="20"/>
          <w:szCs w:val="20"/>
          <w:lang w:val="es-ES"/>
        </w:rPr>
      </w:pPr>
    </w:p>
    <w:p w:rsidR="00EF45FA" w:rsidRPr="00907DA4" w:rsidRDefault="00EF45FA" w:rsidP="00313359">
      <w:pPr>
        <w:spacing w:after="0" w:line="240" w:lineRule="auto"/>
        <w:ind w:firstLine="567"/>
        <w:jc w:val="center"/>
        <w:rPr>
          <w:rFonts w:ascii="GHEA Grapalat" w:hAnsi="GHEA Grapalat"/>
          <w:b/>
          <w:sz w:val="20"/>
          <w:szCs w:val="20"/>
          <w:lang w:val="af-ZA"/>
        </w:rPr>
      </w:pPr>
      <w:r w:rsidRPr="00907DA4">
        <w:rPr>
          <w:rFonts w:ascii="GHEA Grapalat" w:hAnsi="GHEA Grapalat" w:cs="Sylfaen"/>
          <w:b/>
          <w:sz w:val="20"/>
          <w:szCs w:val="20"/>
          <w:lang w:val="es-ES"/>
        </w:rPr>
        <w:br w:type="page"/>
      </w:r>
      <w:r w:rsidRPr="00907DA4">
        <w:rPr>
          <w:rFonts w:ascii="GHEA Grapalat" w:hAnsi="GHEA Grapalat" w:cs="Sylfaen"/>
          <w:b/>
          <w:sz w:val="20"/>
          <w:szCs w:val="20"/>
          <w:lang w:val="es-ES"/>
        </w:rPr>
        <w:lastRenderedPageBreak/>
        <w:t>ՄԱՍ</w:t>
      </w:r>
      <w:r w:rsidRPr="00907DA4">
        <w:rPr>
          <w:rFonts w:ascii="GHEA Grapalat" w:hAnsi="GHEA Grapalat"/>
          <w:b/>
          <w:sz w:val="20"/>
          <w:szCs w:val="20"/>
          <w:lang w:val="af-ZA"/>
        </w:rPr>
        <w:t xml:space="preserve">  II</w:t>
      </w:r>
    </w:p>
    <w:p w:rsidR="00EF45FA" w:rsidRPr="00907DA4" w:rsidRDefault="00EF45FA" w:rsidP="00313359">
      <w:pPr>
        <w:pStyle w:val="BodyText"/>
        <w:spacing w:after="0"/>
        <w:ind w:right="-7"/>
        <w:jc w:val="center"/>
        <w:rPr>
          <w:rFonts w:ascii="GHEA Grapalat" w:hAnsi="GHEA Grapalat"/>
          <w:b/>
          <w:sz w:val="20"/>
          <w:szCs w:val="20"/>
          <w:lang w:val="af-ZA"/>
        </w:rPr>
      </w:pPr>
      <w:r w:rsidRPr="00907DA4">
        <w:rPr>
          <w:rFonts w:ascii="GHEA Grapalat" w:hAnsi="GHEA Grapalat" w:cs="Sylfaen"/>
          <w:b/>
          <w:sz w:val="20"/>
          <w:szCs w:val="20"/>
          <w:lang w:val="es-ES"/>
        </w:rPr>
        <w:t>ՀՐԱՀԱՆԳ</w:t>
      </w:r>
    </w:p>
    <w:p w:rsidR="00EF45FA" w:rsidRPr="00907DA4" w:rsidRDefault="00EF45FA" w:rsidP="00313359">
      <w:pPr>
        <w:pStyle w:val="BodyText"/>
        <w:spacing w:after="0"/>
        <w:ind w:right="-7"/>
        <w:jc w:val="center"/>
        <w:rPr>
          <w:rFonts w:ascii="GHEA Grapalat" w:hAnsi="GHEA Grapalat"/>
          <w:b/>
          <w:sz w:val="20"/>
          <w:szCs w:val="20"/>
          <w:lang w:val="af-ZA"/>
        </w:rPr>
      </w:pPr>
      <w:r w:rsidRPr="00907DA4">
        <w:rPr>
          <w:rFonts w:ascii="GHEA Grapalat" w:hAnsi="GHEA Grapalat" w:cs="Sylfaen"/>
          <w:b/>
          <w:sz w:val="20"/>
          <w:szCs w:val="20"/>
          <w:lang w:val="es-ES"/>
        </w:rPr>
        <w:t>ԲԱՑՄ Ր Ց ՈՒ Յ Թ ԻՀԱՅՏԸՊԱՏՐԱՍՏԵԼՈՒ</w:t>
      </w:r>
    </w:p>
    <w:p w:rsidR="00EF45FA" w:rsidRPr="00907DA4" w:rsidRDefault="00EF45FA" w:rsidP="00313359">
      <w:pPr>
        <w:spacing w:after="0" w:line="240" w:lineRule="auto"/>
        <w:ind w:firstLine="567"/>
        <w:jc w:val="center"/>
        <w:rPr>
          <w:rFonts w:ascii="GHEA Grapalat" w:hAnsi="GHEA Grapalat"/>
          <w:sz w:val="20"/>
          <w:szCs w:val="20"/>
          <w:lang w:val="af-ZA"/>
        </w:rPr>
      </w:pPr>
    </w:p>
    <w:p w:rsidR="00EF45FA" w:rsidRPr="00907DA4" w:rsidRDefault="00EF45FA" w:rsidP="00313359">
      <w:pPr>
        <w:spacing w:after="0" w:line="240" w:lineRule="auto"/>
        <w:jc w:val="center"/>
        <w:rPr>
          <w:rFonts w:ascii="GHEA Grapalat" w:hAnsi="GHEA Grapalat"/>
          <w:b/>
          <w:sz w:val="20"/>
          <w:szCs w:val="20"/>
          <w:lang w:val="af-ZA"/>
        </w:rPr>
      </w:pPr>
      <w:r w:rsidRPr="00907DA4">
        <w:rPr>
          <w:rFonts w:ascii="GHEA Grapalat" w:hAnsi="GHEA Grapalat"/>
          <w:b/>
          <w:sz w:val="20"/>
          <w:szCs w:val="20"/>
          <w:lang w:val="af-ZA"/>
        </w:rPr>
        <w:t xml:space="preserve">1. </w:t>
      </w:r>
      <w:r w:rsidRPr="00907DA4">
        <w:rPr>
          <w:rFonts w:ascii="GHEA Grapalat" w:hAnsi="GHEA Grapalat" w:cs="Sylfaen"/>
          <w:b/>
          <w:sz w:val="20"/>
          <w:szCs w:val="20"/>
          <w:lang w:val="es-ES"/>
        </w:rPr>
        <w:t>ԸՆԴՀԱՆՈՒՐԴՐՈՒՅԹՆԵՐ</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1.1 </w:t>
      </w:r>
      <w:r w:rsidRPr="00907DA4">
        <w:rPr>
          <w:rFonts w:ascii="GHEA Grapalat" w:hAnsi="GHEA Grapalat" w:cs="Sylfaen"/>
          <w:sz w:val="20"/>
          <w:szCs w:val="20"/>
        </w:rPr>
        <w:t>Սույնհրահանգընպատակունիօժանդակել</w:t>
      </w:r>
      <w:r w:rsidRPr="00907DA4">
        <w:rPr>
          <w:rFonts w:ascii="GHEA Grapalat" w:hAnsi="GHEA Grapalat" w:cs="Sylfaen"/>
          <w:sz w:val="20"/>
          <w:szCs w:val="20"/>
          <w:lang w:val="af-ZA"/>
        </w:rPr>
        <w:t xml:space="preserve"> մ</w:t>
      </w:r>
      <w:r w:rsidRPr="00907DA4">
        <w:rPr>
          <w:rFonts w:ascii="GHEA Grapalat" w:hAnsi="GHEA Grapalat" w:cs="Sylfaen"/>
          <w:sz w:val="20"/>
          <w:szCs w:val="20"/>
        </w:rPr>
        <w:t>ասնակիցներինհայտըպատրաստելիս։</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1.2 </w:t>
      </w:r>
      <w:r w:rsidRPr="00907DA4">
        <w:rPr>
          <w:rFonts w:ascii="GHEA Grapalat" w:hAnsi="GHEA Grapalat" w:cs="Sylfaen"/>
          <w:sz w:val="20"/>
          <w:szCs w:val="20"/>
        </w:rPr>
        <w:t>Նպատակահարմարությանդեպքում</w:t>
      </w:r>
      <w:r w:rsidRPr="00907DA4">
        <w:rPr>
          <w:rFonts w:ascii="GHEA Grapalat" w:hAnsi="GHEA Grapalat" w:cs="Sylfaen"/>
          <w:sz w:val="20"/>
          <w:szCs w:val="20"/>
          <w:lang w:val="af-ZA"/>
        </w:rPr>
        <w:t xml:space="preserve"> մ</w:t>
      </w:r>
      <w:r w:rsidRPr="00907DA4">
        <w:rPr>
          <w:rFonts w:ascii="GHEA Grapalat" w:hAnsi="GHEA Grapalat" w:cs="Sylfaen"/>
          <w:sz w:val="20"/>
          <w:szCs w:val="20"/>
        </w:rPr>
        <w:t>ասնակիցըպահանջվողտեղեկություններըկարողէներկայացնելսույնհրահանգովառաջարկվողձևերիցտարբերվող</w:t>
      </w:r>
      <w:r w:rsidRPr="00907DA4">
        <w:rPr>
          <w:rFonts w:ascii="GHEA Grapalat" w:hAnsi="GHEA Grapalat" w:cs="Sylfaen"/>
          <w:sz w:val="20"/>
          <w:szCs w:val="20"/>
          <w:lang w:val="af-ZA"/>
        </w:rPr>
        <w:t xml:space="preserve">` </w:t>
      </w:r>
      <w:r w:rsidRPr="00907DA4">
        <w:rPr>
          <w:rFonts w:ascii="GHEA Grapalat" w:hAnsi="GHEA Grapalat" w:cs="Sylfaen"/>
          <w:sz w:val="20"/>
          <w:szCs w:val="20"/>
        </w:rPr>
        <w:t>այլձևերով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պահպանելովպահանջվողվավերապայմանները։</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1.3 </w:t>
      </w:r>
      <w:r w:rsidRPr="00907DA4">
        <w:rPr>
          <w:rFonts w:ascii="GHEA Grapalat" w:hAnsi="GHEA Grapalat" w:cs="Sylfaen"/>
          <w:sz w:val="20"/>
          <w:szCs w:val="20"/>
        </w:rPr>
        <w:t>Հայտերը</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հայերենիցբացի</w:t>
      </w:r>
      <w:r w:rsidRPr="00907DA4">
        <w:rPr>
          <w:rFonts w:ascii="GHEA Grapalat" w:hAnsi="GHEA Grapalat" w:cs="Sylfaen"/>
          <w:sz w:val="20"/>
          <w:szCs w:val="20"/>
          <w:lang w:val="af-ZA"/>
        </w:rPr>
        <w:t xml:space="preserve">, </w:t>
      </w:r>
      <w:r w:rsidRPr="00907DA4">
        <w:rPr>
          <w:rFonts w:ascii="GHEA Grapalat" w:hAnsi="GHEA Grapalat" w:cs="Sylfaen"/>
          <w:sz w:val="20"/>
          <w:szCs w:val="20"/>
        </w:rPr>
        <w:t>կարողեններկայացվելնաևանգլերենկամռուսերեն։</w:t>
      </w:r>
    </w:p>
    <w:p w:rsidR="00EF45FA" w:rsidRPr="00907DA4" w:rsidRDefault="00EF45FA" w:rsidP="00313359">
      <w:pPr>
        <w:spacing w:after="0" w:line="240" w:lineRule="auto"/>
        <w:jc w:val="center"/>
        <w:rPr>
          <w:rFonts w:ascii="GHEA Grapalat" w:hAnsi="GHEA Grapalat"/>
          <w:b/>
          <w:sz w:val="20"/>
          <w:szCs w:val="20"/>
          <w:lang w:val="af-ZA"/>
        </w:rPr>
      </w:pPr>
      <w:r w:rsidRPr="00907DA4">
        <w:rPr>
          <w:rFonts w:ascii="GHEA Grapalat" w:hAnsi="GHEA Grapalat"/>
          <w:b/>
          <w:sz w:val="20"/>
          <w:szCs w:val="20"/>
          <w:lang w:val="af-ZA"/>
        </w:rPr>
        <w:t xml:space="preserve">2. </w:t>
      </w:r>
      <w:r w:rsidRPr="00907DA4">
        <w:rPr>
          <w:rFonts w:ascii="GHEA Grapalat" w:hAnsi="GHEA Grapalat" w:cs="Sylfaen"/>
          <w:b/>
          <w:sz w:val="20"/>
          <w:szCs w:val="20"/>
          <w:lang w:val="es-ES"/>
        </w:rPr>
        <w:t>ԸՆԹԱՑԱԿԱՐԳԻՀԱՅՏԸ</w:t>
      </w:r>
    </w:p>
    <w:p w:rsidR="00EF45FA" w:rsidRPr="00907DA4" w:rsidRDefault="00EF45FA" w:rsidP="00313359">
      <w:pPr>
        <w:spacing w:after="0" w:line="240" w:lineRule="auto"/>
        <w:ind w:firstLine="567"/>
        <w:jc w:val="both"/>
        <w:rPr>
          <w:rFonts w:ascii="GHEA Grapalat" w:hAnsi="GHEA Grapalat"/>
          <w:sz w:val="20"/>
          <w:szCs w:val="20"/>
          <w:lang w:val="es-ES"/>
        </w:rPr>
      </w:pPr>
      <w:r w:rsidRPr="00907DA4">
        <w:rPr>
          <w:rFonts w:ascii="GHEA Grapalat" w:hAnsi="GHEA Grapalat"/>
          <w:sz w:val="20"/>
          <w:szCs w:val="20"/>
          <w:lang w:val="hy-AM"/>
        </w:rPr>
        <w:t xml:space="preserve">Ընթացակարգին մասնակցելու համար </w:t>
      </w:r>
      <w:r w:rsidRPr="00907DA4">
        <w:rPr>
          <w:rFonts w:ascii="GHEA Grapalat" w:hAnsi="GHEA Grapalat"/>
          <w:sz w:val="20"/>
          <w:szCs w:val="20"/>
        </w:rPr>
        <w:t>մ</w:t>
      </w:r>
      <w:r w:rsidRPr="00907DA4">
        <w:rPr>
          <w:rFonts w:ascii="GHEA Grapalat" w:hAnsi="GHEA Grapalat"/>
          <w:sz w:val="20"/>
          <w:szCs w:val="20"/>
          <w:lang w:val="hy-AM"/>
        </w:rPr>
        <w:t xml:space="preserve">ասնակիցը </w:t>
      </w:r>
      <w:r w:rsidRPr="00907DA4">
        <w:rPr>
          <w:rFonts w:ascii="GHEA Grapalat" w:hAnsi="GHEA Grapalat"/>
          <w:sz w:val="20"/>
          <w:szCs w:val="20"/>
        </w:rPr>
        <w:t>սույնհրավերի</w:t>
      </w:r>
      <w:r w:rsidRPr="00907DA4">
        <w:rPr>
          <w:rFonts w:ascii="GHEA Grapalat" w:hAnsi="GHEA Grapalat"/>
          <w:sz w:val="20"/>
          <w:szCs w:val="20"/>
          <w:lang w:val="af-ZA"/>
        </w:rPr>
        <w:t xml:space="preserve"> 2-</w:t>
      </w:r>
      <w:r w:rsidRPr="00907DA4">
        <w:rPr>
          <w:rFonts w:ascii="GHEA Grapalat" w:hAnsi="GHEA Grapalat"/>
          <w:sz w:val="20"/>
          <w:szCs w:val="20"/>
        </w:rPr>
        <w:t>րդմասի</w:t>
      </w:r>
      <w:r w:rsidRPr="00907DA4">
        <w:rPr>
          <w:rFonts w:ascii="GHEA Grapalat" w:hAnsi="GHEA Grapalat"/>
          <w:sz w:val="20"/>
          <w:szCs w:val="20"/>
          <w:lang w:val="af-ZA"/>
        </w:rPr>
        <w:t xml:space="preserve"> 3-</w:t>
      </w:r>
      <w:r w:rsidRPr="00907DA4">
        <w:rPr>
          <w:rFonts w:ascii="GHEA Grapalat" w:hAnsi="GHEA Grapalat"/>
          <w:sz w:val="20"/>
          <w:szCs w:val="20"/>
        </w:rPr>
        <w:t>րդբաժնովսահմանվածկարգով</w:t>
      </w:r>
      <w:r w:rsidRPr="00907DA4">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907DA4">
        <w:rPr>
          <w:rFonts w:ascii="GHEA Grapalat" w:hAnsi="GHEA Grapalat"/>
          <w:sz w:val="20"/>
          <w:szCs w:val="20"/>
          <w:lang w:val="es-ES"/>
        </w:rPr>
        <w:t>ը:</w:t>
      </w:r>
    </w:p>
    <w:p w:rsidR="00EF45FA" w:rsidRPr="00907DA4" w:rsidRDefault="00EF45FA" w:rsidP="00313359">
      <w:pPr>
        <w:spacing w:after="0" w:line="240" w:lineRule="auto"/>
        <w:ind w:firstLine="567"/>
        <w:jc w:val="both"/>
        <w:rPr>
          <w:rFonts w:ascii="GHEA Grapalat" w:hAnsi="GHEA Grapalat" w:cs="Sylfaen"/>
          <w:sz w:val="20"/>
          <w:szCs w:val="20"/>
          <w:lang w:val="es-ES"/>
        </w:rPr>
      </w:pPr>
      <w:r w:rsidRPr="00907DA4">
        <w:rPr>
          <w:rFonts w:ascii="GHEA Grapalat" w:hAnsi="GHEA Grapalat" w:cs="Sylfaen"/>
          <w:sz w:val="20"/>
          <w:szCs w:val="20"/>
        </w:rPr>
        <w:t>Մասնակիցըհայտովներկայացնումէիրկողմիցհաստատված</w:t>
      </w:r>
      <w:r w:rsidRPr="00907DA4">
        <w:rPr>
          <w:rFonts w:ascii="GHEA Grapalat" w:hAnsi="GHEA Grapalat" w:cs="Sylfaen"/>
          <w:sz w:val="20"/>
          <w:szCs w:val="20"/>
          <w:lang w:val="es-ES"/>
        </w:rPr>
        <w:t>`</w:t>
      </w:r>
    </w:p>
    <w:p w:rsidR="00EF45FA" w:rsidRPr="00907DA4" w:rsidRDefault="00EF45FA" w:rsidP="00313359">
      <w:pPr>
        <w:spacing w:after="0" w:line="240" w:lineRule="auto"/>
        <w:ind w:firstLine="567"/>
        <w:jc w:val="both"/>
        <w:rPr>
          <w:rFonts w:ascii="GHEA Grapalat" w:hAnsi="GHEA Grapalat" w:cs="Sylfaen"/>
          <w:sz w:val="20"/>
          <w:szCs w:val="20"/>
          <w:lang w:val="es-ES"/>
        </w:rPr>
      </w:pPr>
      <w:r w:rsidRPr="00907DA4">
        <w:rPr>
          <w:rFonts w:ascii="GHEA Grapalat" w:hAnsi="GHEA Grapalat" w:cs="Sylfaen"/>
          <w:sz w:val="20"/>
          <w:szCs w:val="20"/>
          <w:lang w:val="es-ES"/>
        </w:rPr>
        <w:t xml:space="preserve">2.1 </w:t>
      </w:r>
      <w:r w:rsidRPr="00907DA4">
        <w:rPr>
          <w:rFonts w:ascii="GHEA Grapalat" w:hAnsi="GHEA Grapalat" w:cs="Sylfaen"/>
          <w:sz w:val="20"/>
          <w:szCs w:val="20"/>
        </w:rPr>
        <w:t>ընթացակարգինմասնակցելուդիմում</w:t>
      </w:r>
      <w:r w:rsidRPr="00907DA4">
        <w:rPr>
          <w:rFonts w:ascii="GHEA Grapalat" w:hAnsi="GHEA Grapalat" w:cs="Sylfaen"/>
          <w:sz w:val="20"/>
          <w:szCs w:val="20"/>
          <w:lang w:val="es-ES"/>
        </w:rPr>
        <w:t>-</w:t>
      </w:r>
      <w:r w:rsidRPr="00907DA4">
        <w:rPr>
          <w:rFonts w:ascii="GHEA Grapalat" w:hAnsi="GHEA Grapalat" w:cs="Sylfaen"/>
          <w:sz w:val="20"/>
          <w:szCs w:val="20"/>
        </w:rPr>
        <w:t>հայտարարություն</w:t>
      </w:r>
      <w:r w:rsidRPr="00907DA4">
        <w:rPr>
          <w:rFonts w:ascii="GHEA Grapalat" w:hAnsi="GHEA Grapalat" w:cs="Sylfaen"/>
          <w:sz w:val="20"/>
          <w:szCs w:val="20"/>
          <w:lang w:val="af-ZA"/>
        </w:rPr>
        <w:t>` համաձայն հ</w:t>
      </w:r>
      <w:r w:rsidRPr="00907DA4">
        <w:rPr>
          <w:rFonts w:ascii="GHEA Grapalat" w:hAnsi="GHEA Grapalat" w:cs="Sylfaen"/>
          <w:sz w:val="20"/>
          <w:szCs w:val="20"/>
        </w:rPr>
        <w:t>ավելված</w:t>
      </w:r>
      <w:r w:rsidRPr="00907DA4">
        <w:rPr>
          <w:rFonts w:ascii="GHEA Grapalat" w:hAnsi="GHEA Grapalat" w:cs="Sylfaen"/>
          <w:sz w:val="20"/>
          <w:szCs w:val="20"/>
          <w:lang w:val="af-ZA"/>
        </w:rPr>
        <w:t xml:space="preserve"> N 1-ի</w:t>
      </w:r>
      <w:r w:rsidRPr="00907DA4">
        <w:rPr>
          <w:rFonts w:ascii="GHEA Grapalat" w:hAnsi="GHEA Grapalat" w:cs="Sylfaen"/>
          <w:sz w:val="20"/>
          <w:szCs w:val="20"/>
          <w:lang w:val="es-ES"/>
        </w:rPr>
        <w:t>.</w:t>
      </w:r>
    </w:p>
    <w:p w:rsidR="00EF45FA" w:rsidRPr="00907DA4" w:rsidRDefault="00EF45FA" w:rsidP="00313359">
      <w:pPr>
        <w:pStyle w:val="norm"/>
        <w:spacing w:line="240" w:lineRule="auto"/>
        <w:ind w:firstLine="567"/>
        <w:rPr>
          <w:rFonts w:ascii="GHEA Grapalat" w:hAnsi="GHEA Grapalat" w:cs="Sylfaen"/>
          <w:sz w:val="20"/>
          <w:lang w:val="af-ZA" w:eastAsia="en-US"/>
        </w:rPr>
      </w:pPr>
      <w:r w:rsidRPr="00907DA4">
        <w:rPr>
          <w:rFonts w:ascii="GHEA Grapalat" w:hAnsi="GHEA Grapalat" w:cs="Sylfaen"/>
          <w:sz w:val="20"/>
          <w:lang w:val="af-ZA"/>
        </w:rPr>
        <w:t xml:space="preserve">2.2 ենթակապալի </w:t>
      </w:r>
      <w:r w:rsidRPr="00907DA4">
        <w:rPr>
          <w:rFonts w:ascii="GHEA Grapalat" w:hAnsi="GHEA Grapalat" w:cs="Sylfaen"/>
          <w:sz w:val="20"/>
          <w:lang w:eastAsia="en-US"/>
        </w:rPr>
        <w:t>պայմանագրիպատճենըևդրակողմհանդիսացողանձիտվյալները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եթեպայմանագիրնիրականացվելուէգործակալությանմիջոցով</w:t>
      </w:r>
      <w:r w:rsidRPr="00907DA4">
        <w:rPr>
          <w:rFonts w:ascii="GHEA Grapalat" w:hAnsi="GHEA Grapalat" w:cs="Sylfaen"/>
          <w:sz w:val="20"/>
          <w:lang w:val="af-ZA" w:eastAsia="en-US"/>
        </w:rPr>
        <w:t>.</w:t>
      </w:r>
    </w:p>
    <w:p w:rsidR="00EF45FA" w:rsidRPr="00907DA4" w:rsidRDefault="00EF45FA" w:rsidP="00313359">
      <w:pPr>
        <w:pStyle w:val="norm"/>
        <w:spacing w:line="240" w:lineRule="auto"/>
        <w:ind w:firstLine="567"/>
        <w:rPr>
          <w:rFonts w:ascii="GHEA Grapalat" w:hAnsi="GHEA Grapalat" w:cs="Sylfaen"/>
          <w:color w:val="FFFFFF"/>
          <w:sz w:val="20"/>
          <w:lang w:val="af-ZA" w:eastAsia="en-US"/>
        </w:rPr>
      </w:pPr>
      <w:r w:rsidRPr="00907DA4">
        <w:rPr>
          <w:rFonts w:ascii="GHEA Grapalat" w:hAnsi="GHEA Grapalat" w:cs="Sylfaen"/>
          <w:sz w:val="20"/>
          <w:lang w:val="af-ZA" w:eastAsia="en-US"/>
        </w:rPr>
        <w:t xml:space="preserve">2.3 </w:t>
      </w:r>
      <w:r w:rsidRPr="00907DA4">
        <w:rPr>
          <w:rFonts w:ascii="GHEA Grapalat" w:hAnsi="GHEA Grapalat" w:cs="Sylfaen"/>
          <w:sz w:val="20"/>
          <w:lang w:eastAsia="en-US"/>
        </w:rPr>
        <w:t>համատեղգործունեությանպայմանագիրը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եթեմասնակիցներըգնմանընթացակարգինմասնակցումենհամատեղգործունեությանկարգով</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կոնսորցիումով</w:t>
      </w:r>
      <w:r w:rsidRPr="00907DA4">
        <w:rPr>
          <w:rFonts w:ascii="GHEA Grapalat" w:hAnsi="GHEA Grapalat" w:cs="Sylfaen"/>
          <w:sz w:val="20"/>
          <w:lang w:val="af-ZA" w:eastAsia="en-US"/>
        </w:rPr>
        <w:t>).</w:t>
      </w:r>
      <w:r w:rsidRPr="00907DA4">
        <w:rPr>
          <w:rFonts w:ascii="GHEA Grapalat" w:hAnsi="GHEA Grapalat" w:cs="Sylfaen"/>
          <w:sz w:val="20"/>
          <w:vertAlign w:val="superscript"/>
          <w:lang w:val="af-ZA" w:eastAsia="en-US"/>
        </w:rPr>
        <w:t>15</w:t>
      </w:r>
      <w:r w:rsidRPr="00907DA4">
        <w:rPr>
          <w:rStyle w:val="FootnoteReference"/>
          <w:rFonts w:ascii="GHEA Grapalat" w:hAnsi="GHEA Grapalat" w:cs="Sylfaen"/>
          <w:color w:val="FFFFFF"/>
          <w:sz w:val="20"/>
          <w:lang w:val="af-ZA" w:eastAsia="en-US"/>
        </w:rPr>
        <w:footnoteReference w:id="12"/>
      </w:r>
    </w:p>
    <w:p w:rsidR="00EF45FA" w:rsidRPr="00907DA4" w:rsidRDefault="00EF45FA" w:rsidP="00313359">
      <w:pPr>
        <w:spacing w:after="0" w:line="240" w:lineRule="auto"/>
        <w:ind w:firstLine="567"/>
        <w:jc w:val="both"/>
        <w:rPr>
          <w:rFonts w:ascii="GHEA Grapalat" w:hAnsi="GHEA Grapalat"/>
          <w:sz w:val="20"/>
          <w:szCs w:val="20"/>
          <w:vertAlign w:val="superscript"/>
          <w:lang w:val="af-ZA"/>
        </w:rPr>
      </w:pPr>
      <w:r w:rsidRPr="00907DA4">
        <w:rPr>
          <w:rFonts w:ascii="GHEA Grapalat" w:hAnsi="GHEA Grapalat" w:cs="Sylfaen"/>
          <w:sz w:val="20"/>
          <w:szCs w:val="20"/>
          <w:lang w:val="af-ZA"/>
        </w:rPr>
        <w:t xml:space="preserve">2.4 </w:t>
      </w:r>
      <w:r w:rsidRPr="00907DA4">
        <w:rPr>
          <w:rFonts w:ascii="GHEA Grapalat" w:hAnsi="GHEA Grapalat" w:cs="Sylfaen"/>
          <w:sz w:val="20"/>
          <w:szCs w:val="20"/>
          <w:lang w:val="hy-AM"/>
        </w:rPr>
        <w:t>հայտիապահովում, որը ներկայացվում է կանխիկ փողի կամ բանկային երաշխիքի ձևով</w:t>
      </w:r>
      <w:r w:rsidRPr="00907DA4">
        <w:rPr>
          <w:rFonts w:ascii="GHEA Grapalat" w:hAnsi="GHEA Grapalat" w:cs="Sylfaen"/>
          <w:sz w:val="20"/>
          <w:szCs w:val="20"/>
          <w:lang w:val="af-ZA"/>
        </w:rPr>
        <w:t xml:space="preserve"> (</w:t>
      </w:r>
      <w:r w:rsidRPr="00907DA4">
        <w:rPr>
          <w:rFonts w:ascii="GHEA Grapalat" w:hAnsi="GHEA Grapalat" w:cs="Sylfaen"/>
          <w:sz w:val="20"/>
          <w:szCs w:val="20"/>
        </w:rPr>
        <w:t>հավելված</w:t>
      </w:r>
      <w:r w:rsidRPr="00907DA4">
        <w:rPr>
          <w:rFonts w:ascii="GHEA Grapalat" w:hAnsi="GHEA Grapalat" w:cs="Sylfaen"/>
          <w:sz w:val="20"/>
          <w:szCs w:val="20"/>
          <w:lang w:val="af-ZA"/>
        </w:rPr>
        <w:t xml:space="preserve"> N 3)</w:t>
      </w:r>
      <w:r w:rsidRPr="00907DA4">
        <w:rPr>
          <w:rFonts w:ascii="GHEA Grapalat" w:hAnsi="GHEA Grapalat" w:cs="Sylfaen"/>
          <w:sz w:val="20"/>
          <w:szCs w:val="20"/>
          <w:lang w:val="hy-AM"/>
        </w:rPr>
        <w:t>: Ընդ որում հայտով ներկայացվում է կանխիկ փողի վճարումը հավաստող բնօրինակ փաստաթղթի կամ բանկային երաշխիքի բնօրինակ</w:t>
      </w:r>
      <w:r w:rsidRPr="00907DA4">
        <w:rPr>
          <w:rFonts w:ascii="GHEA Grapalat" w:hAnsi="GHEA Grapalat" w:cs="Sylfaen"/>
          <w:sz w:val="20"/>
          <w:szCs w:val="20"/>
        </w:rPr>
        <w:t>ը</w:t>
      </w:r>
      <w:r w:rsidRPr="00907DA4">
        <w:rPr>
          <w:rFonts w:ascii="GHEA Grapalat" w:hAnsi="GHEA Grapalat" w:cs="Sylfaen"/>
          <w:sz w:val="20"/>
          <w:szCs w:val="20"/>
          <w:lang w:val="af-ZA"/>
        </w:rPr>
        <w:t>:</w:t>
      </w:r>
      <w:r w:rsidRPr="00907DA4">
        <w:rPr>
          <w:rFonts w:ascii="GHEA Grapalat" w:hAnsi="GHEA Grapalat"/>
          <w:sz w:val="20"/>
          <w:szCs w:val="20"/>
          <w:vertAlign w:val="superscript"/>
          <w:lang w:val="af-ZA"/>
        </w:rPr>
        <w:t>16</w:t>
      </w:r>
      <w:r w:rsidRPr="00907DA4">
        <w:rPr>
          <w:rStyle w:val="FootnoteReference"/>
          <w:rFonts w:ascii="GHEA Grapalat" w:hAnsi="GHEA Grapalat"/>
          <w:color w:val="FFFFFF"/>
          <w:sz w:val="20"/>
          <w:szCs w:val="20"/>
          <w:lang w:val="hy-AM"/>
        </w:rPr>
        <w:footnoteReference w:id="13"/>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cs="Sylfaen"/>
          <w:sz w:val="20"/>
          <w:szCs w:val="20"/>
          <w:lang w:val="af-ZA"/>
        </w:rPr>
        <w:t xml:space="preserve">2.5 </w:t>
      </w:r>
      <w:r w:rsidRPr="00907DA4">
        <w:rPr>
          <w:rFonts w:ascii="GHEA Grapalat" w:hAnsi="GHEA Grapalat" w:cs="Sylfaen"/>
          <w:sz w:val="20"/>
          <w:szCs w:val="20"/>
          <w:lang w:val="hy-AM"/>
        </w:rPr>
        <w:t>գնայինառաջարկ</w:t>
      </w:r>
      <w:r w:rsidRPr="00907DA4">
        <w:rPr>
          <w:rFonts w:ascii="GHEA Grapalat" w:hAnsi="GHEA Grapalat" w:cs="Sylfaen"/>
          <w:sz w:val="20"/>
          <w:szCs w:val="20"/>
          <w:lang w:val="af-ZA"/>
        </w:rPr>
        <w:t xml:space="preserve">` </w:t>
      </w:r>
      <w:r w:rsidRPr="00907DA4">
        <w:rPr>
          <w:rFonts w:ascii="GHEA Grapalat" w:hAnsi="GHEA Grapalat" w:cs="Sylfaen"/>
          <w:sz w:val="20"/>
          <w:szCs w:val="20"/>
          <w:lang w:val="hy-AM"/>
        </w:rPr>
        <w:t>համաձայնհավելված</w:t>
      </w:r>
      <w:r w:rsidRPr="00907DA4">
        <w:rPr>
          <w:rFonts w:ascii="GHEA Grapalat" w:hAnsi="GHEA Grapalat" w:cs="Sylfaen"/>
          <w:sz w:val="20"/>
          <w:szCs w:val="20"/>
          <w:lang w:val="af-ZA"/>
        </w:rPr>
        <w:t xml:space="preserve"> N 2-</w:t>
      </w:r>
      <w:r w:rsidRPr="00907DA4">
        <w:rPr>
          <w:rFonts w:ascii="GHEA Grapalat" w:hAnsi="GHEA Grapalat" w:cs="Sylfaen"/>
          <w:sz w:val="20"/>
          <w:szCs w:val="20"/>
          <w:lang w:val="hy-AM"/>
        </w:rPr>
        <w:t>ի</w:t>
      </w:r>
      <w:r w:rsidRPr="00907DA4">
        <w:rPr>
          <w:rFonts w:ascii="GHEA Grapalat" w:hAnsi="GHEA Grapalat" w:cs="Sylfaen"/>
          <w:sz w:val="20"/>
          <w:szCs w:val="20"/>
          <w:lang w:val="af-ZA"/>
        </w:rPr>
        <w:t xml:space="preserve">: Գնային առաջարկը </w:t>
      </w:r>
      <w:r w:rsidRPr="00907DA4">
        <w:rPr>
          <w:rFonts w:ascii="GHEA Grapalat" w:hAnsi="GHEA Grapalat" w:cs="Sylfaen"/>
          <w:sz w:val="20"/>
          <w:szCs w:val="20"/>
          <w:lang w:val="hy-AM"/>
        </w:rPr>
        <w:t xml:space="preserve">ներկայացվումէարժեք, </w:t>
      </w:r>
      <w:r w:rsidRPr="00907DA4">
        <w:rPr>
          <w:rFonts w:ascii="GHEA Grapalat" w:hAnsi="GHEA Grapalat" w:cs="Sylfaen"/>
          <w:sz w:val="20"/>
          <w:szCs w:val="20"/>
          <w:lang w:val="af-ZA"/>
        </w:rPr>
        <w:t xml:space="preserve">(ինքնարժեքի և կանխատեսվող շահույթի հանրագումարը) </w:t>
      </w:r>
      <w:r w:rsidRPr="00907DA4">
        <w:rPr>
          <w:rFonts w:ascii="GHEA Grapalat" w:hAnsi="GHEA Grapalat" w:cs="Sylfaen"/>
          <w:sz w:val="20"/>
          <w:szCs w:val="20"/>
          <w:lang w:val="hy-AM"/>
        </w:rPr>
        <w:t>ևավելացվածարժեքիհարկընդհանրականբաղադրիչներիցբաղկացածհաշվարկիձևով։</w:t>
      </w:r>
      <w:r w:rsidRPr="005D4E59">
        <w:rPr>
          <w:rFonts w:ascii="GHEA Grapalat" w:hAnsi="GHEA Grapalat" w:cs="Sylfaen"/>
          <w:sz w:val="20"/>
          <w:szCs w:val="20"/>
          <w:lang w:val="hy-AM"/>
        </w:rPr>
        <w:t>Ա</w:t>
      </w:r>
      <w:r w:rsidRPr="00907DA4">
        <w:rPr>
          <w:rFonts w:ascii="GHEA Grapalat" w:hAnsi="GHEA Grapalat" w:cs="Sylfaen"/>
          <w:sz w:val="20"/>
          <w:szCs w:val="20"/>
          <w:lang w:val="hy-AM"/>
        </w:rPr>
        <w:t>րժեքի</w:t>
      </w:r>
      <w:r w:rsidRPr="005D4E59">
        <w:rPr>
          <w:rFonts w:ascii="GHEA Grapalat" w:hAnsi="GHEA Grapalat" w:cs="Sylfaen"/>
          <w:sz w:val="20"/>
          <w:szCs w:val="20"/>
          <w:lang w:val="hy-AM"/>
        </w:rPr>
        <w:t>բաղադրիչներիհաշվարկ</w:t>
      </w:r>
      <w:r w:rsidRPr="00907DA4">
        <w:rPr>
          <w:rFonts w:ascii="GHEA Grapalat" w:hAnsi="GHEA Grapalat" w:cs="Sylfaen"/>
          <w:sz w:val="20"/>
          <w:szCs w:val="20"/>
          <w:lang w:val="af-ZA"/>
        </w:rPr>
        <w:t xml:space="preserve">` </w:t>
      </w:r>
      <w:r w:rsidRPr="005D4E59">
        <w:rPr>
          <w:rFonts w:ascii="GHEA Grapalat" w:hAnsi="GHEA Grapalat" w:cs="Sylfaen"/>
          <w:sz w:val="20"/>
          <w:szCs w:val="20"/>
          <w:lang w:val="hy-AM"/>
        </w:rPr>
        <w:t>բացվածքկամայլմանրամասներչենպահանջվումևներկայացվում</w:t>
      </w:r>
      <w:r w:rsidRPr="00907DA4">
        <w:rPr>
          <w:rFonts w:ascii="GHEA Grapalat" w:hAnsi="GHEA Grapalat" w:cs="Sylfaen"/>
          <w:sz w:val="20"/>
          <w:szCs w:val="20"/>
          <w:lang w:val="af-ZA"/>
        </w:rPr>
        <w:t>.</w:t>
      </w:r>
    </w:p>
    <w:p w:rsidR="00EF45FA" w:rsidRPr="00907DA4" w:rsidRDefault="00EF45FA" w:rsidP="00313359">
      <w:pPr>
        <w:pStyle w:val="norm"/>
        <w:spacing w:line="240" w:lineRule="auto"/>
        <w:ind w:firstLine="567"/>
        <w:rPr>
          <w:rFonts w:ascii="GHEA Grapalat" w:hAnsi="GHEA Grapalat" w:cs="Sylfaen"/>
          <w:sz w:val="20"/>
          <w:lang w:val="af-ZA" w:eastAsia="en-US"/>
        </w:rPr>
      </w:pPr>
      <w:r w:rsidRPr="00907DA4">
        <w:rPr>
          <w:rFonts w:ascii="GHEA Grapalat" w:hAnsi="GHEA Grapalat"/>
          <w:sz w:val="20"/>
          <w:lang w:val="af-ZA"/>
        </w:rPr>
        <w:t xml:space="preserve">2.6 </w:t>
      </w:r>
      <w:r w:rsidRPr="005D4E59">
        <w:rPr>
          <w:rFonts w:ascii="GHEA Grapalat" w:hAnsi="GHEA Grapalat" w:cs="Sylfaen"/>
          <w:sz w:val="20"/>
          <w:lang w:val="hy-AM" w:eastAsia="en-US"/>
        </w:rPr>
        <w:t>շինարարականաշխատանքներիգնմանդեպքում՝</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իրկողմիցհաստատված՝լրացվածծավալաթերթ</w:t>
      </w:r>
      <w:r w:rsidRPr="00907DA4">
        <w:rPr>
          <w:rFonts w:ascii="GHEA Grapalat" w:hAnsi="GHEA Grapalat" w:cs="Sylfaen"/>
          <w:sz w:val="20"/>
          <w:lang w:val="af-ZA" w:eastAsia="en-US"/>
        </w:rPr>
        <w:t>-</w:t>
      </w:r>
      <w:r w:rsidRPr="005D4E59">
        <w:rPr>
          <w:rFonts w:ascii="GHEA Grapalat" w:hAnsi="GHEA Grapalat" w:cs="Sylfaen"/>
          <w:sz w:val="20"/>
          <w:lang w:val="hy-AM" w:eastAsia="en-US"/>
        </w:rPr>
        <w:t>նախահաշիվ</w:t>
      </w: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հաշվիառնելովսույնհրավերինկցվածծավալաթերթովըստաշխատանքներինախահաշվայինբաժիններիհամարսահմանվածառավելագույնկշիռները</w:t>
      </w: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Ընդորումկշիռներըկիրառվումենմասնակցիկողմիցներկայացվածգնայինառաջարկինկատմամբ</w:t>
      </w: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նկատիունենալով</w:t>
      </w: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որշեղումըչիկարողավելկամպակասլինելսույնհրավերինկցվածծավալաթերթովտվյալբաժնիհամարսահմանվածկշռիչափիտաստոկոսից</w:t>
      </w:r>
      <w:r w:rsidRPr="00907DA4">
        <w:rPr>
          <w:rFonts w:ascii="GHEA Grapalat" w:hAnsi="GHEA Grapalat" w:cs="Sylfaen"/>
          <w:sz w:val="20"/>
          <w:lang w:val="af-ZA" w:eastAsia="en-US"/>
        </w:rPr>
        <w:t xml:space="preserve">: </w:t>
      </w:r>
      <w:r w:rsidRPr="005D4E59">
        <w:rPr>
          <w:rFonts w:ascii="GHEA Grapalat" w:hAnsi="GHEA Grapalat" w:cs="Sylfaen"/>
          <w:sz w:val="20"/>
          <w:lang w:val="hy-AM" w:eastAsia="en-US"/>
        </w:rPr>
        <w:t>Աշխատանքներիբաժիններըչենկարողարհեստականորենմիավորվելկամառանձնացվել</w:t>
      </w:r>
      <w:r w:rsidRPr="00907DA4">
        <w:rPr>
          <w:rFonts w:ascii="GHEA Grapalat" w:hAnsi="GHEA Grapalat" w:cs="Sylfaen"/>
          <w:sz w:val="20"/>
          <w:lang w:val="af-ZA" w:eastAsia="en-US"/>
        </w:rPr>
        <w:t xml:space="preserve">. </w:t>
      </w:r>
    </w:p>
    <w:p w:rsidR="00EF45FA" w:rsidRPr="00907DA4" w:rsidRDefault="00EF45FA" w:rsidP="00313359">
      <w:pPr>
        <w:pStyle w:val="norm"/>
        <w:spacing w:line="240" w:lineRule="auto"/>
        <w:rPr>
          <w:rFonts w:ascii="GHEA Grapalat" w:hAnsi="GHEA Grapalat" w:cs="Sylfaen"/>
          <w:sz w:val="20"/>
          <w:lang w:val="af-ZA" w:eastAsia="en-US"/>
        </w:rPr>
      </w:pP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իրկողմիցառաջարկվող՝սույնհրավերինկցվածնախագծայինփաստաթղթերովսահմանվածտեխնիկականբնութագրերինհամապատասխանողսարքերիևսարքավորումներիտեխնիկականբնութագրե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ապրանքայիննշանները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ֆիրմայինանվանումները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մակնիշները</w:t>
      </w:r>
      <w:r w:rsidRPr="00907DA4">
        <w:rPr>
          <w:rFonts w:ascii="GHEA Grapalat" w:hAnsi="GHEA Grapalat" w:cs="Sylfaen"/>
          <w:sz w:val="20"/>
          <w:lang w:val="af-ZA" w:eastAsia="en-US"/>
        </w:rPr>
        <w:t xml:space="preserve">, </w:t>
      </w:r>
      <w:r w:rsidRPr="00907DA4">
        <w:rPr>
          <w:rFonts w:ascii="GHEA Grapalat" w:hAnsi="GHEA Grapalat" w:cs="Sylfaen"/>
          <w:sz w:val="20"/>
          <w:lang w:eastAsia="en-US"/>
        </w:rPr>
        <w:t>արտադրողներըևերաշխիքայինժամկետները</w:t>
      </w:r>
      <w:r w:rsidRPr="00907DA4">
        <w:rPr>
          <w:rFonts w:ascii="GHEA Grapalat" w:hAnsi="GHEA Grapalat" w:cs="Sylfaen"/>
          <w:sz w:val="20"/>
          <w:lang w:val="af-ZA" w:eastAsia="en-US"/>
        </w:rPr>
        <w:t>:</w:t>
      </w:r>
      <w:r w:rsidRPr="00907DA4">
        <w:rPr>
          <w:rFonts w:ascii="GHEA Grapalat" w:hAnsi="GHEA Grapalat" w:cs="Sylfaen"/>
          <w:sz w:val="20"/>
          <w:vertAlign w:val="superscript"/>
          <w:lang w:val="af-ZA" w:eastAsia="en-US"/>
        </w:rPr>
        <w:t>17</w:t>
      </w:r>
    </w:p>
    <w:p w:rsidR="00EF45FA" w:rsidRPr="00907DA4" w:rsidRDefault="00EF45FA" w:rsidP="00313359">
      <w:pPr>
        <w:spacing w:after="0" w:line="240" w:lineRule="auto"/>
        <w:jc w:val="center"/>
        <w:rPr>
          <w:rFonts w:ascii="GHEA Grapalat" w:hAnsi="GHEA Grapalat" w:cs="Sylfaen"/>
          <w:b/>
          <w:sz w:val="20"/>
          <w:szCs w:val="20"/>
          <w:lang w:val="es-ES"/>
        </w:rPr>
      </w:pPr>
      <w:r w:rsidRPr="00907DA4">
        <w:rPr>
          <w:rFonts w:ascii="GHEA Grapalat" w:hAnsi="GHEA Grapalat"/>
          <w:b/>
          <w:sz w:val="20"/>
          <w:szCs w:val="20"/>
          <w:lang w:val="es-ES"/>
        </w:rPr>
        <w:t xml:space="preserve">3. </w:t>
      </w:r>
      <w:r w:rsidRPr="00907DA4">
        <w:rPr>
          <w:rFonts w:ascii="GHEA Grapalat" w:hAnsi="GHEA Grapalat" w:cs="Sylfaen"/>
          <w:b/>
          <w:sz w:val="20"/>
          <w:szCs w:val="20"/>
          <w:lang w:val="es-ES"/>
        </w:rPr>
        <w:t>ՀԱՅՏԸՊԱՏՐԱՍՏԵԼՈՒԿԱՐԳԸ</w:t>
      </w:r>
    </w:p>
    <w:p w:rsidR="00EF45FA" w:rsidRPr="00907DA4" w:rsidRDefault="00EF45FA" w:rsidP="00313359">
      <w:pPr>
        <w:spacing w:after="0" w:line="240" w:lineRule="auto"/>
        <w:ind w:firstLine="567"/>
        <w:jc w:val="both"/>
        <w:rPr>
          <w:rFonts w:ascii="GHEA Grapalat" w:hAnsi="GHEA Grapalat" w:cs="Sylfaen"/>
          <w:sz w:val="20"/>
          <w:szCs w:val="20"/>
          <w:lang w:val="es-ES"/>
        </w:rPr>
      </w:pPr>
      <w:r w:rsidRPr="00907DA4">
        <w:rPr>
          <w:rFonts w:ascii="GHEA Grapalat" w:hAnsi="GHEA Grapalat"/>
          <w:sz w:val="20"/>
          <w:szCs w:val="20"/>
          <w:lang w:val="es-ES"/>
        </w:rPr>
        <w:t xml:space="preserve">3.1 </w:t>
      </w:r>
      <w:r w:rsidRPr="00907DA4">
        <w:rPr>
          <w:rFonts w:ascii="GHEA Grapalat" w:hAnsi="GHEA Grapalat" w:cs="Sylfaen"/>
          <w:sz w:val="20"/>
          <w:szCs w:val="20"/>
        </w:rPr>
        <w:t>Մասնակիցըհայտըներկայացնումէսույնհրավերովսահմանվածկարգով։</w:t>
      </w:r>
    </w:p>
    <w:p w:rsidR="00EF45FA" w:rsidRPr="00907DA4" w:rsidRDefault="00EF45FA" w:rsidP="00313359">
      <w:pPr>
        <w:spacing w:after="0" w:line="240" w:lineRule="auto"/>
        <w:ind w:firstLine="567"/>
        <w:jc w:val="both"/>
        <w:rPr>
          <w:rFonts w:ascii="GHEA Grapalat" w:hAnsi="GHEA Grapalat" w:cs="Sylfaen"/>
          <w:sz w:val="20"/>
          <w:szCs w:val="20"/>
          <w:lang w:val="af-ZA"/>
        </w:rPr>
      </w:pPr>
      <w:r w:rsidRPr="00907DA4">
        <w:rPr>
          <w:rFonts w:ascii="GHEA Grapalat" w:hAnsi="GHEA Grapalat"/>
          <w:sz w:val="20"/>
          <w:szCs w:val="20"/>
        </w:rPr>
        <w:t>Մ</w:t>
      </w:r>
      <w:r w:rsidRPr="00907DA4">
        <w:rPr>
          <w:rFonts w:ascii="GHEA Grapalat" w:hAnsi="GHEA Grapalat" w:cs="Sylfaen"/>
          <w:sz w:val="20"/>
          <w:szCs w:val="20"/>
        </w:rPr>
        <w:t>ասնակցիառաջարկները</w:t>
      </w:r>
      <w:r w:rsidRPr="00907DA4">
        <w:rPr>
          <w:rFonts w:ascii="GHEA Grapalat" w:hAnsi="GHEA Grapalat"/>
          <w:sz w:val="20"/>
          <w:szCs w:val="20"/>
          <w:lang w:val="es-ES"/>
        </w:rPr>
        <w:t xml:space="preserve">, </w:t>
      </w:r>
      <w:r w:rsidRPr="00907DA4">
        <w:rPr>
          <w:rFonts w:ascii="GHEA Grapalat" w:hAnsi="GHEA Grapalat" w:cs="Sylfaen"/>
          <w:sz w:val="20"/>
          <w:szCs w:val="20"/>
        </w:rPr>
        <w:t>դրանցվերաբերողփաստաթղթերըդրվումենծրարիմեջ</w:t>
      </w:r>
      <w:r w:rsidRPr="00907DA4">
        <w:rPr>
          <w:rFonts w:ascii="GHEA Grapalat" w:hAnsi="GHEA Grapalat"/>
          <w:sz w:val="20"/>
          <w:szCs w:val="20"/>
          <w:lang w:val="es-ES"/>
        </w:rPr>
        <w:t xml:space="preserve">, </w:t>
      </w:r>
      <w:r w:rsidRPr="00907DA4">
        <w:rPr>
          <w:rFonts w:ascii="GHEA Grapalat" w:hAnsi="GHEA Grapalat" w:cs="Sylfaen"/>
          <w:sz w:val="20"/>
          <w:szCs w:val="20"/>
        </w:rPr>
        <w:t>որըսոսնձումէայններկայացնողը</w:t>
      </w:r>
      <w:r w:rsidRPr="00907DA4">
        <w:rPr>
          <w:rFonts w:ascii="GHEA Grapalat" w:hAnsi="GHEA Grapalat"/>
          <w:sz w:val="20"/>
          <w:szCs w:val="20"/>
          <w:lang w:val="es-ES"/>
        </w:rPr>
        <w:t xml:space="preserve">: </w:t>
      </w:r>
      <w:r w:rsidRPr="00907DA4">
        <w:rPr>
          <w:rFonts w:ascii="GHEA Grapalat" w:hAnsi="GHEA Grapalat" w:cs="Sylfaen"/>
          <w:sz w:val="20"/>
          <w:szCs w:val="20"/>
        </w:rPr>
        <w:t>Ծրարումներառվածփաստաթղթերը</w:t>
      </w:r>
      <w:r w:rsidRPr="00907DA4">
        <w:rPr>
          <w:rFonts w:ascii="GHEA Grapalat" w:hAnsi="GHEA Grapalat" w:cs="Sylfaen"/>
          <w:sz w:val="20"/>
          <w:szCs w:val="20"/>
          <w:lang w:val="es-ES"/>
        </w:rPr>
        <w:t xml:space="preserve">, </w:t>
      </w:r>
      <w:r w:rsidRPr="00907DA4">
        <w:rPr>
          <w:rFonts w:ascii="GHEA Grapalat" w:hAnsi="GHEA Grapalat" w:cs="Sylfaen"/>
          <w:sz w:val="20"/>
          <w:szCs w:val="20"/>
        </w:rPr>
        <w:t>կազմվումենբնօրինակից</w:t>
      </w:r>
      <w:r w:rsidRPr="00907DA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07DA4">
        <w:rPr>
          <w:rFonts w:ascii="GHEA Grapalat" w:hAnsi="GHEA Grapalat" w:cs="Sylfaen"/>
          <w:sz w:val="20"/>
          <w:szCs w:val="20"/>
        </w:rPr>
        <w:t>և</w:t>
      </w:r>
      <w:r w:rsidR="00D03FFD" w:rsidRPr="00907DA4">
        <w:rPr>
          <w:rFonts w:ascii="GHEA Grapalat" w:hAnsi="GHEA Grapalat"/>
          <w:sz w:val="20"/>
          <w:szCs w:val="20"/>
          <w:lang w:val="es-ES"/>
        </w:rPr>
        <w:t xml:space="preserve"> 2 (երկու) </w:t>
      </w:r>
      <w:r w:rsidRPr="00907DA4">
        <w:rPr>
          <w:rFonts w:ascii="GHEA Grapalat" w:hAnsi="GHEA Grapalat"/>
          <w:sz w:val="20"/>
          <w:szCs w:val="20"/>
        </w:rPr>
        <w:t>օրինակ</w:t>
      </w:r>
      <w:r w:rsidRPr="00907DA4">
        <w:rPr>
          <w:rFonts w:ascii="GHEA Grapalat" w:hAnsi="GHEA Grapalat" w:cs="Sylfaen"/>
          <w:sz w:val="20"/>
          <w:szCs w:val="20"/>
        </w:rPr>
        <w:t>պատճեններից</w:t>
      </w:r>
      <w:r w:rsidRPr="00907DA4">
        <w:rPr>
          <w:rFonts w:ascii="GHEA Grapalat" w:hAnsi="GHEA Grapalat"/>
          <w:sz w:val="20"/>
          <w:szCs w:val="20"/>
          <w:lang w:val="es-ES"/>
        </w:rPr>
        <w:t xml:space="preserve">: </w:t>
      </w:r>
      <w:r w:rsidRPr="00907DA4">
        <w:rPr>
          <w:rFonts w:ascii="GHEA Grapalat" w:hAnsi="GHEA Grapalat" w:cs="Sylfaen"/>
          <w:sz w:val="20"/>
          <w:szCs w:val="20"/>
        </w:rPr>
        <w:t>Փաստաթղթերիփաթեթներիվրահամապատասխանաբարգրվումեն</w:t>
      </w:r>
      <w:r w:rsidRPr="00907DA4">
        <w:rPr>
          <w:rFonts w:ascii="GHEA Grapalat" w:hAnsi="GHEA Grapalat"/>
          <w:sz w:val="20"/>
          <w:szCs w:val="20"/>
          <w:lang w:val="es-ES"/>
        </w:rPr>
        <w:t xml:space="preserve"> «</w:t>
      </w:r>
      <w:r w:rsidRPr="00907DA4">
        <w:rPr>
          <w:rFonts w:ascii="GHEA Grapalat" w:hAnsi="GHEA Grapalat" w:cs="Sylfaen"/>
          <w:sz w:val="20"/>
          <w:szCs w:val="20"/>
        </w:rPr>
        <w:t>բնօրինակ</w:t>
      </w:r>
      <w:r w:rsidRPr="00907DA4">
        <w:rPr>
          <w:rFonts w:ascii="GHEA Grapalat" w:hAnsi="GHEA Grapalat"/>
          <w:sz w:val="20"/>
          <w:szCs w:val="20"/>
          <w:lang w:val="es-ES"/>
        </w:rPr>
        <w:t xml:space="preserve">» </w:t>
      </w:r>
      <w:r w:rsidRPr="00907DA4">
        <w:rPr>
          <w:rFonts w:ascii="GHEA Grapalat" w:hAnsi="GHEA Grapalat" w:cs="Sylfaen"/>
          <w:sz w:val="20"/>
          <w:szCs w:val="20"/>
        </w:rPr>
        <w:t>և</w:t>
      </w:r>
      <w:r w:rsidRPr="00907DA4">
        <w:rPr>
          <w:rFonts w:ascii="GHEA Grapalat" w:hAnsi="GHEA Grapalat"/>
          <w:sz w:val="20"/>
          <w:szCs w:val="20"/>
          <w:lang w:val="es-ES"/>
        </w:rPr>
        <w:t xml:space="preserve"> «</w:t>
      </w:r>
      <w:r w:rsidRPr="00907DA4">
        <w:rPr>
          <w:rFonts w:ascii="GHEA Grapalat" w:hAnsi="GHEA Grapalat" w:cs="Sylfaen"/>
          <w:sz w:val="20"/>
          <w:szCs w:val="20"/>
        </w:rPr>
        <w:t>պատճեն</w:t>
      </w:r>
      <w:r w:rsidRPr="00907DA4">
        <w:rPr>
          <w:rFonts w:ascii="GHEA Grapalat" w:hAnsi="GHEA Grapalat"/>
          <w:sz w:val="20"/>
          <w:szCs w:val="20"/>
          <w:lang w:val="es-ES"/>
        </w:rPr>
        <w:t xml:space="preserve">» </w:t>
      </w:r>
      <w:r w:rsidRPr="00907DA4">
        <w:rPr>
          <w:rFonts w:ascii="GHEA Grapalat" w:hAnsi="GHEA Grapalat" w:cs="Sylfaen"/>
          <w:sz w:val="20"/>
          <w:szCs w:val="20"/>
        </w:rPr>
        <w:t>բառերը</w:t>
      </w:r>
      <w:r w:rsidRPr="00907DA4">
        <w:rPr>
          <w:rFonts w:ascii="GHEA Grapalat" w:hAnsi="GHEA Grapalat"/>
          <w:sz w:val="20"/>
          <w:szCs w:val="20"/>
          <w:lang w:val="es-ES"/>
        </w:rPr>
        <w:t xml:space="preserve">: </w:t>
      </w:r>
      <w:r w:rsidRPr="00907DA4">
        <w:rPr>
          <w:rFonts w:ascii="GHEA Grapalat" w:hAnsi="GHEA Grapalat" w:cs="Sylfaen"/>
          <w:sz w:val="20"/>
          <w:szCs w:val="20"/>
        </w:rPr>
        <w:t>Հայտումներառվողբնօրինակփաստաթղթերիփոխարենկարողեններկայացվելդրանցնոտարականկարգովվավերացվածօրինակները։</w:t>
      </w:r>
    </w:p>
    <w:p w:rsidR="00EF45FA" w:rsidRPr="00907DA4" w:rsidRDefault="00EF45FA" w:rsidP="00313359">
      <w:pPr>
        <w:spacing w:after="0" w:line="240" w:lineRule="auto"/>
        <w:ind w:firstLine="720"/>
        <w:jc w:val="both"/>
        <w:rPr>
          <w:rFonts w:ascii="GHEA Grapalat" w:hAnsi="GHEA Grapalat"/>
          <w:sz w:val="20"/>
          <w:szCs w:val="20"/>
          <w:lang w:val="af-ZA"/>
        </w:rPr>
      </w:pPr>
      <w:r w:rsidRPr="00907DA4">
        <w:rPr>
          <w:rFonts w:ascii="GHEA Grapalat" w:hAnsi="GHEA Grapalat" w:cs="Sylfaen"/>
          <w:sz w:val="20"/>
          <w:szCs w:val="20"/>
        </w:rPr>
        <w:t>Ծրարըև</w:t>
      </w:r>
      <w:r w:rsidRPr="00907DA4">
        <w:rPr>
          <w:rFonts w:ascii="GHEA Grapalat" w:hAnsi="GHEA Grapalat"/>
          <w:sz w:val="20"/>
          <w:szCs w:val="20"/>
        </w:rPr>
        <w:t>սույն</w:t>
      </w:r>
      <w:r w:rsidRPr="00907DA4">
        <w:rPr>
          <w:rFonts w:ascii="GHEA Grapalat" w:hAnsi="GHEA Grapalat" w:cs="Sylfaen"/>
          <w:sz w:val="20"/>
          <w:szCs w:val="20"/>
        </w:rPr>
        <w:t>հրավերովնախատեսված</w:t>
      </w:r>
      <w:r w:rsidRPr="00907DA4">
        <w:rPr>
          <w:rFonts w:ascii="GHEA Grapalat" w:hAnsi="GHEA Grapalat"/>
          <w:sz w:val="20"/>
          <w:szCs w:val="20"/>
          <w:lang w:val="af-ZA"/>
        </w:rPr>
        <w:t xml:space="preserve">` </w:t>
      </w:r>
      <w:r w:rsidRPr="00907DA4">
        <w:rPr>
          <w:rFonts w:ascii="GHEA Grapalat" w:hAnsi="GHEA Grapalat"/>
          <w:sz w:val="20"/>
          <w:szCs w:val="20"/>
        </w:rPr>
        <w:t>մ</w:t>
      </w:r>
      <w:r w:rsidRPr="00907DA4">
        <w:rPr>
          <w:rFonts w:ascii="GHEA Grapalat" w:hAnsi="GHEA Grapalat" w:cs="Sylfaen"/>
          <w:sz w:val="20"/>
          <w:szCs w:val="20"/>
        </w:rPr>
        <w:t>ասնակցիկազմածփաստաթղթերնստորագրումէդրանքներկայացնողանձըկամվերջինիսլիազորվածանձը</w:t>
      </w:r>
      <w:r w:rsidRPr="00907DA4">
        <w:rPr>
          <w:rFonts w:ascii="GHEA Grapalat" w:hAnsi="GHEA Grapalat"/>
          <w:sz w:val="20"/>
          <w:szCs w:val="20"/>
          <w:lang w:val="af-ZA"/>
        </w:rPr>
        <w:t xml:space="preserve"> (</w:t>
      </w:r>
      <w:r w:rsidRPr="00907DA4">
        <w:rPr>
          <w:rFonts w:ascii="GHEA Grapalat" w:hAnsi="GHEA Grapalat" w:cs="Sylfaen"/>
          <w:sz w:val="20"/>
          <w:szCs w:val="20"/>
        </w:rPr>
        <w:t>այսուհետ</w:t>
      </w:r>
      <w:r w:rsidRPr="00907DA4">
        <w:rPr>
          <w:rFonts w:ascii="GHEA Grapalat" w:hAnsi="GHEA Grapalat"/>
          <w:sz w:val="20"/>
          <w:szCs w:val="20"/>
          <w:lang w:val="af-ZA"/>
        </w:rPr>
        <w:t xml:space="preserve">` </w:t>
      </w:r>
      <w:r w:rsidRPr="00907DA4">
        <w:rPr>
          <w:rFonts w:ascii="GHEA Grapalat" w:hAnsi="GHEA Grapalat" w:cs="Sylfaen"/>
          <w:sz w:val="20"/>
          <w:szCs w:val="20"/>
        </w:rPr>
        <w:t>գործակալ</w:t>
      </w:r>
      <w:r w:rsidRPr="00907DA4">
        <w:rPr>
          <w:rFonts w:ascii="GHEA Grapalat" w:hAnsi="GHEA Grapalat"/>
          <w:sz w:val="20"/>
          <w:szCs w:val="20"/>
          <w:lang w:val="af-ZA"/>
        </w:rPr>
        <w:t xml:space="preserve">): </w:t>
      </w:r>
      <w:r w:rsidRPr="00907DA4">
        <w:rPr>
          <w:rFonts w:ascii="GHEA Grapalat" w:hAnsi="GHEA Grapalat" w:cs="Sylfaen"/>
          <w:sz w:val="20"/>
          <w:szCs w:val="20"/>
        </w:rPr>
        <w:t>Եթեհայտըներկայացնումէգործակալը</w:t>
      </w:r>
      <w:r w:rsidRPr="00907DA4">
        <w:rPr>
          <w:rFonts w:ascii="GHEA Grapalat" w:hAnsi="GHEA Grapalat"/>
          <w:sz w:val="20"/>
          <w:szCs w:val="20"/>
          <w:lang w:val="af-ZA"/>
        </w:rPr>
        <w:t xml:space="preserve">, </w:t>
      </w:r>
      <w:r w:rsidRPr="00907DA4">
        <w:rPr>
          <w:rFonts w:ascii="GHEA Grapalat" w:hAnsi="GHEA Grapalat" w:cs="Sylfaen"/>
          <w:sz w:val="20"/>
          <w:szCs w:val="20"/>
        </w:rPr>
        <w:t>ապահայտովներկայացվումէվերջինիսայդլիազորությունըվերապահվածլինելումասինփաստաթուղթ</w:t>
      </w:r>
      <w:r w:rsidRPr="00907DA4">
        <w:rPr>
          <w:rFonts w:ascii="GHEA Grapalat" w:hAnsi="GHEA Grapalat" w:cs="Sylfaen"/>
          <w:sz w:val="20"/>
          <w:szCs w:val="20"/>
          <w:lang w:val="af-ZA"/>
        </w:rPr>
        <w:t>:</w:t>
      </w:r>
    </w:p>
    <w:p w:rsidR="00EF45FA" w:rsidRPr="00907DA4" w:rsidRDefault="00EF45FA" w:rsidP="00313359">
      <w:pPr>
        <w:spacing w:after="0" w:line="240" w:lineRule="auto"/>
        <w:ind w:firstLine="720"/>
        <w:jc w:val="both"/>
        <w:rPr>
          <w:rFonts w:ascii="GHEA Grapalat" w:hAnsi="GHEA Grapalat"/>
          <w:sz w:val="20"/>
          <w:szCs w:val="20"/>
          <w:lang w:val="af-ZA"/>
        </w:rPr>
      </w:pPr>
      <w:r w:rsidRPr="00907DA4">
        <w:rPr>
          <w:rFonts w:ascii="GHEA Grapalat" w:hAnsi="GHEA Grapalat"/>
          <w:sz w:val="20"/>
          <w:szCs w:val="20"/>
          <w:lang w:val="af-ZA"/>
        </w:rPr>
        <w:t xml:space="preserve">3.2 </w:t>
      </w:r>
      <w:r w:rsidRPr="00907DA4">
        <w:rPr>
          <w:rFonts w:ascii="GHEA Grapalat" w:hAnsi="GHEA Grapalat" w:cs="Sylfaen"/>
          <w:sz w:val="20"/>
          <w:szCs w:val="20"/>
        </w:rPr>
        <w:t>Սույն</w:t>
      </w:r>
      <w:r w:rsidRPr="00907DA4">
        <w:rPr>
          <w:rFonts w:ascii="GHEA Grapalat" w:hAnsi="GHEA Grapalat"/>
          <w:sz w:val="20"/>
          <w:szCs w:val="20"/>
        </w:rPr>
        <w:t>հրահանգի</w:t>
      </w:r>
      <w:r w:rsidRPr="00907DA4">
        <w:rPr>
          <w:rFonts w:ascii="GHEA Grapalat" w:hAnsi="GHEA Grapalat"/>
          <w:sz w:val="20"/>
          <w:szCs w:val="20"/>
          <w:lang w:val="af-ZA"/>
        </w:rPr>
        <w:t xml:space="preserve"> 3.1 </w:t>
      </w:r>
      <w:r w:rsidRPr="00907DA4">
        <w:rPr>
          <w:rFonts w:ascii="GHEA Grapalat" w:hAnsi="GHEA Grapalat"/>
          <w:sz w:val="20"/>
          <w:szCs w:val="20"/>
        </w:rPr>
        <w:t>կետում</w:t>
      </w:r>
      <w:r w:rsidRPr="00907DA4">
        <w:rPr>
          <w:rFonts w:ascii="GHEA Grapalat" w:hAnsi="GHEA Grapalat" w:cs="Sylfaen"/>
          <w:sz w:val="20"/>
          <w:szCs w:val="20"/>
        </w:rPr>
        <w:t>նշվածծրարիվրահայտըկազմելուլեզվովնշվումեն</w:t>
      </w:r>
      <w:r w:rsidRPr="00907DA4">
        <w:rPr>
          <w:rFonts w:ascii="GHEA Grapalat" w:hAnsi="GHEA Grapalat"/>
          <w:sz w:val="20"/>
          <w:szCs w:val="20"/>
          <w:lang w:val="af-ZA"/>
        </w:rPr>
        <w:t xml:space="preserve">` </w:t>
      </w:r>
    </w:p>
    <w:p w:rsidR="00EF45FA" w:rsidRPr="00907DA4" w:rsidRDefault="00EF45FA" w:rsidP="00313359">
      <w:pPr>
        <w:spacing w:after="0" w:line="240" w:lineRule="auto"/>
        <w:ind w:firstLine="720"/>
        <w:rPr>
          <w:rFonts w:ascii="GHEA Grapalat" w:hAnsi="GHEA Grapalat"/>
          <w:sz w:val="20"/>
          <w:szCs w:val="20"/>
          <w:lang w:val="af-ZA"/>
        </w:rPr>
      </w:pPr>
      <w:r w:rsidRPr="00907DA4">
        <w:rPr>
          <w:rFonts w:ascii="GHEA Grapalat" w:hAnsi="GHEA Grapalat"/>
          <w:sz w:val="20"/>
          <w:szCs w:val="20"/>
          <w:lang w:val="af-ZA"/>
        </w:rPr>
        <w:t xml:space="preserve">1) </w:t>
      </w:r>
      <w:r w:rsidRPr="00907DA4">
        <w:rPr>
          <w:rFonts w:ascii="GHEA Grapalat" w:hAnsi="GHEA Grapalat"/>
          <w:sz w:val="20"/>
          <w:szCs w:val="20"/>
        </w:rPr>
        <w:t>պ</w:t>
      </w:r>
      <w:r w:rsidRPr="00907DA4">
        <w:rPr>
          <w:rFonts w:ascii="GHEA Grapalat" w:hAnsi="GHEA Grapalat" w:cs="Sylfaen"/>
          <w:sz w:val="20"/>
          <w:szCs w:val="20"/>
        </w:rPr>
        <w:t>ատվիրատուիանվանումըևհայտիներկայացմանվայրը</w:t>
      </w:r>
      <w:r w:rsidRPr="00907DA4">
        <w:rPr>
          <w:rFonts w:ascii="GHEA Grapalat" w:hAnsi="GHEA Grapalat"/>
          <w:sz w:val="20"/>
          <w:szCs w:val="20"/>
          <w:lang w:val="af-ZA"/>
        </w:rPr>
        <w:t xml:space="preserve"> (</w:t>
      </w:r>
      <w:r w:rsidRPr="00907DA4">
        <w:rPr>
          <w:rFonts w:ascii="GHEA Grapalat" w:hAnsi="GHEA Grapalat" w:cs="Sylfaen"/>
          <w:sz w:val="20"/>
          <w:szCs w:val="20"/>
        </w:rPr>
        <w:t>հասցեն</w:t>
      </w:r>
      <w:r w:rsidRPr="00907DA4">
        <w:rPr>
          <w:rFonts w:ascii="GHEA Grapalat" w:hAnsi="GHEA Grapalat"/>
          <w:sz w:val="20"/>
          <w:szCs w:val="20"/>
          <w:lang w:val="af-ZA"/>
        </w:rPr>
        <w:t>).</w:t>
      </w:r>
    </w:p>
    <w:p w:rsidR="00EF45FA" w:rsidRPr="00907DA4" w:rsidRDefault="00EF45FA" w:rsidP="00313359">
      <w:pPr>
        <w:spacing w:after="0" w:line="240" w:lineRule="auto"/>
        <w:ind w:firstLine="720"/>
        <w:rPr>
          <w:rFonts w:ascii="GHEA Grapalat" w:hAnsi="GHEA Grapalat"/>
          <w:sz w:val="20"/>
          <w:szCs w:val="20"/>
          <w:lang w:val="af-ZA"/>
        </w:rPr>
      </w:pPr>
      <w:r w:rsidRPr="00907DA4">
        <w:rPr>
          <w:rFonts w:ascii="GHEA Grapalat" w:hAnsi="GHEA Grapalat"/>
          <w:sz w:val="20"/>
          <w:szCs w:val="20"/>
          <w:lang w:val="af-ZA"/>
        </w:rPr>
        <w:lastRenderedPageBreak/>
        <w:t xml:space="preserve">2) </w:t>
      </w:r>
      <w:r w:rsidRPr="00907DA4">
        <w:rPr>
          <w:rFonts w:ascii="GHEA Grapalat" w:hAnsi="GHEA Grapalat"/>
          <w:sz w:val="20"/>
          <w:szCs w:val="20"/>
        </w:rPr>
        <w:t>ընթացակարգի</w:t>
      </w:r>
      <w:r w:rsidRPr="00907DA4">
        <w:rPr>
          <w:rFonts w:ascii="GHEA Grapalat" w:hAnsi="GHEA Grapalat" w:cs="Sylfaen"/>
          <w:sz w:val="20"/>
          <w:szCs w:val="20"/>
        </w:rPr>
        <w:t>ծածկագիրը</w:t>
      </w:r>
      <w:r w:rsidRPr="00907DA4">
        <w:rPr>
          <w:rFonts w:ascii="GHEA Grapalat" w:hAnsi="GHEA Grapalat"/>
          <w:sz w:val="20"/>
          <w:szCs w:val="20"/>
          <w:lang w:val="af-ZA"/>
        </w:rPr>
        <w:t>.</w:t>
      </w:r>
    </w:p>
    <w:p w:rsidR="00EF45FA" w:rsidRPr="00907DA4" w:rsidRDefault="00EF45FA" w:rsidP="00313359">
      <w:pPr>
        <w:spacing w:after="0" w:line="240" w:lineRule="auto"/>
        <w:ind w:firstLine="720"/>
        <w:rPr>
          <w:rFonts w:ascii="GHEA Grapalat" w:hAnsi="GHEA Grapalat"/>
          <w:sz w:val="20"/>
          <w:szCs w:val="20"/>
          <w:lang w:val="af-ZA"/>
        </w:rPr>
      </w:pPr>
      <w:r w:rsidRPr="00907DA4">
        <w:rPr>
          <w:rFonts w:ascii="GHEA Grapalat" w:hAnsi="GHEA Grapalat"/>
          <w:sz w:val="20"/>
          <w:szCs w:val="20"/>
          <w:lang w:val="af-ZA"/>
        </w:rPr>
        <w:t>3) «</w:t>
      </w:r>
      <w:r w:rsidRPr="00907DA4">
        <w:rPr>
          <w:rFonts w:ascii="GHEA Grapalat" w:hAnsi="GHEA Grapalat" w:cs="Sylfaen"/>
          <w:sz w:val="20"/>
          <w:szCs w:val="20"/>
        </w:rPr>
        <w:t>չբացելմինչևհայտերիբացմաննիստը</w:t>
      </w:r>
      <w:r w:rsidRPr="00907DA4">
        <w:rPr>
          <w:rFonts w:ascii="GHEA Grapalat" w:hAnsi="GHEA Grapalat"/>
          <w:sz w:val="20"/>
          <w:szCs w:val="20"/>
          <w:lang w:val="af-ZA"/>
        </w:rPr>
        <w:t xml:space="preserve">» </w:t>
      </w:r>
      <w:r w:rsidRPr="00907DA4">
        <w:rPr>
          <w:rFonts w:ascii="GHEA Grapalat" w:hAnsi="GHEA Grapalat" w:cs="Sylfaen"/>
          <w:sz w:val="20"/>
          <w:szCs w:val="20"/>
        </w:rPr>
        <w:t>բառերը</w:t>
      </w:r>
      <w:r w:rsidRPr="00907DA4">
        <w:rPr>
          <w:rFonts w:ascii="GHEA Grapalat" w:hAnsi="GHEA Grapalat"/>
          <w:sz w:val="20"/>
          <w:szCs w:val="20"/>
          <w:lang w:val="af-ZA"/>
        </w:rPr>
        <w:t>.</w:t>
      </w:r>
    </w:p>
    <w:p w:rsidR="00EF45FA" w:rsidRPr="00907DA4" w:rsidRDefault="00EF45FA" w:rsidP="00313359">
      <w:pPr>
        <w:spacing w:after="0" w:line="240" w:lineRule="auto"/>
        <w:ind w:firstLine="720"/>
        <w:rPr>
          <w:rFonts w:ascii="GHEA Grapalat" w:hAnsi="GHEA Grapalat"/>
          <w:sz w:val="20"/>
          <w:szCs w:val="20"/>
          <w:lang w:val="af-ZA"/>
        </w:rPr>
      </w:pPr>
      <w:r w:rsidRPr="00907DA4">
        <w:rPr>
          <w:rFonts w:ascii="GHEA Grapalat" w:hAnsi="GHEA Grapalat"/>
          <w:sz w:val="20"/>
          <w:szCs w:val="20"/>
          <w:lang w:val="af-ZA"/>
        </w:rPr>
        <w:t xml:space="preserve">4) </w:t>
      </w:r>
      <w:r w:rsidRPr="00907DA4">
        <w:rPr>
          <w:rFonts w:ascii="GHEA Grapalat" w:hAnsi="GHEA Grapalat"/>
          <w:sz w:val="20"/>
          <w:szCs w:val="20"/>
        </w:rPr>
        <w:t>մ</w:t>
      </w:r>
      <w:r w:rsidRPr="00907DA4">
        <w:rPr>
          <w:rFonts w:ascii="GHEA Grapalat" w:hAnsi="GHEA Grapalat" w:cs="Sylfaen"/>
          <w:sz w:val="20"/>
          <w:szCs w:val="20"/>
        </w:rPr>
        <w:t>ասնակցիանվանումը</w:t>
      </w:r>
      <w:r w:rsidRPr="00907DA4">
        <w:rPr>
          <w:rFonts w:ascii="GHEA Grapalat" w:hAnsi="GHEA Grapalat"/>
          <w:sz w:val="20"/>
          <w:szCs w:val="20"/>
          <w:lang w:val="af-ZA"/>
        </w:rPr>
        <w:t xml:space="preserve"> (</w:t>
      </w:r>
      <w:r w:rsidRPr="00907DA4">
        <w:rPr>
          <w:rFonts w:ascii="GHEA Grapalat" w:hAnsi="GHEA Grapalat" w:cs="Sylfaen"/>
          <w:sz w:val="20"/>
          <w:szCs w:val="20"/>
        </w:rPr>
        <w:t>անունը</w:t>
      </w:r>
      <w:r w:rsidRPr="00907DA4">
        <w:rPr>
          <w:rFonts w:ascii="GHEA Grapalat" w:hAnsi="GHEA Grapalat"/>
          <w:sz w:val="20"/>
          <w:szCs w:val="20"/>
          <w:lang w:val="af-ZA"/>
        </w:rPr>
        <w:t xml:space="preserve">), </w:t>
      </w:r>
      <w:r w:rsidRPr="00907DA4">
        <w:rPr>
          <w:rFonts w:ascii="GHEA Grapalat" w:hAnsi="GHEA Grapalat" w:cs="Sylfaen"/>
          <w:sz w:val="20"/>
          <w:szCs w:val="20"/>
        </w:rPr>
        <w:t>գտնվելուվայրըևհեռախոսահամարը</w:t>
      </w:r>
      <w:r w:rsidRPr="00907DA4">
        <w:rPr>
          <w:rFonts w:ascii="GHEA Grapalat" w:hAnsi="GHEA Grapalat"/>
          <w:sz w:val="20"/>
          <w:szCs w:val="20"/>
          <w:lang w:val="af-ZA"/>
        </w:rPr>
        <w:t>:</w:t>
      </w:r>
    </w:p>
    <w:p w:rsidR="00EF45FA" w:rsidRPr="00907DA4" w:rsidRDefault="00EF45FA" w:rsidP="00313359">
      <w:pPr>
        <w:spacing w:after="0" w:line="240" w:lineRule="auto"/>
        <w:ind w:firstLine="720"/>
        <w:jc w:val="both"/>
        <w:rPr>
          <w:rFonts w:ascii="GHEA Grapalat" w:hAnsi="GHEA Grapalat" w:cs="Sylfaen"/>
          <w:sz w:val="20"/>
          <w:szCs w:val="20"/>
          <w:lang w:val="af-ZA"/>
        </w:rPr>
      </w:pPr>
      <w:r w:rsidRPr="00907DA4">
        <w:rPr>
          <w:rFonts w:ascii="GHEA Grapalat" w:hAnsi="GHEA Grapalat" w:cs="Sylfaen"/>
          <w:sz w:val="20"/>
          <w:szCs w:val="20"/>
          <w:lang w:val="af-ZA"/>
        </w:rPr>
        <w:t xml:space="preserve">3.3 </w:t>
      </w:r>
      <w:r w:rsidRPr="00907DA4">
        <w:rPr>
          <w:rFonts w:ascii="GHEA Grapalat" w:hAnsi="GHEA Grapalat" w:cs="Sylfaen"/>
          <w:sz w:val="20"/>
          <w:szCs w:val="20"/>
        </w:rPr>
        <w:t>Սույնհրահանգի</w:t>
      </w:r>
      <w:r w:rsidRPr="00907DA4">
        <w:rPr>
          <w:rFonts w:ascii="GHEA Grapalat" w:hAnsi="GHEA Grapalat" w:cs="Sylfaen"/>
          <w:sz w:val="20"/>
          <w:szCs w:val="20"/>
          <w:lang w:val="af-ZA"/>
        </w:rPr>
        <w:t xml:space="preserve"> 3.1 </w:t>
      </w:r>
      <w:r w:rsidRPr="00907DA4">
        <w:rPr>
          <w:rFonts w:ascii="GHEA Grapalat" w:hAnsi="GHEA Grapalat" w:cs="Sylfaen"/>
          <w:sz w:val="20"/>
          <w:szCs w:val="20"/>
        </w:rPr>
        <w:t>և</w:t>
      </w:r>
      <w:r w:rsidRPr="00907DA4">
        <w:rPr>
          <w:rFonts w:ascii="GHEA Grapalat" w:hAnsi="GHEA Grapalat" w:cs="Sylfaen"/>
          <w:sz w:val="20"/>
          <w:szCs w:val="20"/>
          <w:lang w:val="af-ZA"/>
        </w:rPr>
        <w:t xml:space="preserve"> 3.2 </w:t>
      </w:r>
      <w:r w:rsidRPr="00907DA4">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907DA4">
        <w:rPr>
          <w:rFonts w:ascii="GHEA Grapalat" w:hAnsi="GHEA Grapalat" w:cs="Sylfaen"/>
          <w:sz w:val="20"/>
          <w:szCs w:val="20"/>
          <w:lang w:val="af-ZA"/>
        </w:rPr>
        <w:t>:</w:t>
      </w:r>
    </w:p>
    <w:p w:rsidR="00EF45FA" w:rsidRPr="00907DA4" w:rsidRDefault="00EF45FA" w:rsidP="00313359">
      <w:pPr>
        <w:spacing w:after="0" w:line="240" w:lineRule="auto"/>
        <w:ind w:firstLine="567"/>
        <w:jc w:val="both"/>
        <w:rPr>
          <w:rFonts w:ascii="GHEA Grapalat" w:hAnsi="GHEA Grapalat" w:cs="Sylfaen"/>
          <w:sz w:val="20"/>
          <w:szCs w:val="20"/>
          <w:lang w:val="af-ZA"/>
        </w:rPr>
      </w:pPr>
    </w:p>
    <w:p w:rsidR="00EF45FA" w:rsidRPr="00907DA4" w:rsidRDefault="00EF45FA" w:rsidP="00313359">
      <w:pPr>
        <w:spacing w:after="0" w:line="240" w:lineRule="auto"/>
        <w:ind w:firstLine="567"/>
        <w:jc w:val="both"/>
        <w:rPr>
          <w:rFonts w:ascii="GHEA Grapalat" w:hAnsi="GHEA Grapalat"/>
          <w:b/>
          <w:sz w:val="20"/>
          <w:szCs w:val="20"/>
          <w:lang w:val="af-ZA"/>
        </w:rPr>
      </w:pPr>
    </w:p>
    <w:p w:rsidR="00EF45FA" w:rsidRPr="00907DA4" w:rsidRDefault="00EF45FA" w:rsidP="00313359">
      <w:pPr>
        <w:pStyle w:val="norm"/>
        <w:spacing w:line="240" w:lineRule="auto"/>
        <w:ind w:firstLine="284"/>
        <w:jc w:val="right"/>
        <w:rPr>
          <w:rFonts w:ascii="GHEA Grapalat" w:hAnsi="GHEA Grapalat" w:cs="Sylfaen"/>
          <w:b/>
          <w:sz w:val="20"/>
          <w:lang w:val="es-ES"/>
        </w:rPr>
      </w:pPr>
    </w:p>
    <w:p w:rsidR="00EF45FA" w:rsidRPr="00907DA4" w:rsidRDefault="00EF45FA" w:rsidP="00313359">
      <w:pPr>
        <w:pStyle w:val="norm"/>
        <w:spacing w:line="240" w:lineRule="auto"/>
        <w:ind w:firstLine="284"/>
        <w:jc w:val="right"/>
        <w:rPr>
          <w:rFonts w:ascii="GHEA Grapalat" w:hAnsi="GHEA Grapalat" w:cs="Sylfaen"/>
          <w:b/>
          <w:sz w:val="20"/>
          <w:lang w:val="es-ES"/>
        </w:rPr>
      </w:pPr>
    </w:p>
    <w:p w:rsidR="00EF45FA" w:rsidRPr="00907DA4" w:rsidRDefault="00EF45FA" w:rsidP="00313359">
      <w:pPr>
        <w:pStyle w:val="norm"/>
        <w:spacing w:line="240" w:lineRule="auto"/>
        <w:ind w:firstLine="284"/>
        <w:jc w:val="right"/>
        <w:rPr>
          <w:rFonts w:ascii="GHEA Grapalat" w:hAnsi="GHEA Grapalat" w:cs="Sylfaen"/>
          <w:b/>
          <w:sz w:val="20"/>
          <w:lang w:val="es-ES"/>
        </w:rPr>
      </w:pPr>
    </w:p>
    <w:p w:rsidR="00EF45FA" w:rsidRPr="00907DA4" w:rsidRDefault="00EF45FA" w:rsidP="00313359">
      <w:pPr>
        <w:pStyle w:val="norm"/>
        <w:spacing w:line="240" w:lineRule="auto"/>
        <w:ind w:firstLine="284"/>
        <w:jc w:val="right"/>
        <w:rPr>
          <w:rFonts w:ascii="GHEA Grapalat" w:hAnsi="GHEA Grapalat" w:cs="Sylfaen"/>
          <w:b/>
          <w:sz w:val="20"/>
          <w:lang w:val="es-ES"/>
        </w:rPr>
      </w:pPr>
      <w:r w:rsidRPr="00907DA4">
        <w:rPr>
          <w:rFonts w:ascii="GHEA Grapalat" w:hAnsi="GHEA Grapalat" w:cs="Sylfaen"/>
          <w:b/>
          <w:sz w:val="20"/>
          <w:lang w:val="es-ES"/>
        </w:rPr>
        <w:br w:type="page"/>
      </w:r>
    </w:p>
    <w:p w:rsidR="00EF45FA" w:rsidRPr="00907DA4" w:rsidRDefault="00EF45FA" w:rsidP="00313359">
      <w:pPr>
        <w:pStyle w:val="norm"/>
        <w:spacing w:line="240" w:lineRule="auto"/>
        <w:ind w:firstLine="284"/>
        <w:jc w:val="right"/>
        <w:rPr>
          <w:rFonts w:ascii="GHEA Grapalat" w:hAnsi="GHEA Grapalat" w:cs="Sylfaen"/>
          <w:b/>
          <w:sz w:val="20"/>
          <w:lang w:val="es-ES"/>
        </w:rPr>
      </w:pPr>
    </w:p>
    <w:p w:rsidR="00EF45FA" w:rsidRPr="00907DA4" w:rsidRDefault="00EF45FA" w:rsidP="00313359">
      <w:pPr>
        <w:pStyle w:val="norm"/>
        <w:spacing w:line="240" w:lineRule="auto"/>
        <w:ind w:firstLine="284"/>
        <w:jc w:val="right"/>
        <w:rPr>
          <w:rFonts w:ascii="GHEA Grapalat" w:hAnsi="GHEA Grapalat" w:cs="Arial"/>
          <w:b/>
          <w:sz w:val="20"/>
          <w:lang w:val="es-ES"/>
        </w:rPr>
      </w:pPr>
      <w:r w:rsidRPr="00907DA4">
        <w:rPr>
          <w:rFonts w:ascii="GHEA Grapalat" w:hAnsi="GHEA Grapalat" w:cs="Sylfaen"/>
          <w:b/>
          <w:sz w:val="20"/>
          <w:lang w:val="es-ES"/>
        </w:rPr>
        <w:t>Հավելված</w:t>
      </w:r>
      <w:r w:rsidRPr="00907DA4">
        <w:rPr>
          <w:rFonts w:ascii="GHEA Grapalat" w:hAnsi="GHEA Grapalat" w:cs="Arial"/>
          <w:b/>
          <w:sz w:val="20"/>
          <w:lang w:val="es-ES"/>
        </w:rPr>
        <w:t xml:space="preserve">  N 1</w:t>
      </w:r>
    </w:p>
    <w:p w:rsidR="00EF45FA" w:rsidRPr="00907DA4" w:rsidRDefault="00EF45FA" w:rsidP="00313359">
      <w:pPr>
        <w:pStyle w:val="BodyTextIndent3"/>
        <w:spacing w:line="240" w:lineRule="auto"/>
        <w:jc w:val="right"/>
        <w:rPr>
          <w:rFonts w:ascii="GHEA Grapalat" w:hAnsi="GHEA Grapalat" w:cs="Arial"/>
          <w:b/>
          <w:lang w:val="es-ES"/>
        </w:rPr>
      </w:pPr>
      <w:r w:rsidRPr="00907DA4">
        <w:rPr>
          <w:rFonts w:ascii="GHEA Grapalat" w:hAnsi="GHEA Grapalat"/>
          <w:lang w:val="af-ZA"/>
        </w:rPr>
        <w:t>«</w:t>
      </w:r>
      <w:r w:rsidR="00D03FFD" w:rsidRPr="00907DA4">
        <w:rPr>
          <w:rFonts w:ascii="GHEA Grapalat" w:hAnsi="GHEA Grapalat"/>
          <w:b/>
          <w:lang w:val="es-ES"/>
        </w:rPr>
        <w:t>ՀՀ ԿՄԱՀ</w:t>
      </w:r>
      <w:r w:rsidRPr="00907DA4">
        <w:rPr>
          <w:rFonts w:ascii="GHEA Grapalat" w:hAnsi="GHEA Grapalat"/>
          <w:b/>
          <w:lang w:val="es-ES"/>
        </w:rPr>
        <w:t>-</w:t>
      </w:r>
      <w:r w:rsidR="00D03FFD" w:rsidRPr="00907DA4">
        <w:rPr>
          <w:rFonts w:ascii="GHEA Grapalat" w:hAnsi="GHEA Grapalat"/>
          <w:b/>
          <w:lang w:val="es-ES"/>
        </w:rPr>
        <w:t>ԳՀ</w:t>
      </w:r>
      <w:r w:rsidRPr="00907DA4">
        <w:rPr>
          <w:rFonts w:ascii="GHEA Grapalat" w:hAnsi="GHEA Grapalat" w:cs="Sylfaen"/>
          <w:b/>
          <w:lang w:val="hy-AM"/>
        </w:rPr>
        <w:t>Ա</w:t>
      </w:r>
      <w:r w:rsidRPr="00907DA4">
        <w:rPr>
          <w:rFonts w:ascii="GHEA Grapalat" w:hAnsi="GHEA Grapalat" w:cs="Sylfaen"/>
          <w:b/>
        </w:rPr>
        <w:t>Շ</w:t>
      </w:r>
      <w:r w:rsidRPr="00907DA4">
        <w:rPr>
          <w:rFonts w:ascii="GHEA Grapalat" w:hAnsi="GHEA Grapalat" w:cs="Sylfaen"/>
          <w:b/>
          <w:lang w:val="hy-AM"/>
        </w:rPr>
        <w:t>ՁԲ</w:t>
      </w:r>
      <w:r w:rsidRPr="00907DA4">
        <w:rPr>
          <w:rFonts w:ascii="GHEA Grapalat" w:hAnsi="GHEA Grapalat"/>
          <w:b/>
          <w:lang w:val="es-ES"/>
        </w:rPr>
        <w:t>-</w:t>
      </w:r>
      <w:r w:rsidR="00D03FFD" w:rsidRPr="00907DA4">
        <w:rPr>
          <w:rFonts w:ascii="GHEA Grapalat" w:hAnsi="GHEA Grapalat"/>
          <w:b/>
          <w:lang w:val="es-ES"/>
        </w:rPr>
        <w:t>20</w:t>
      </w:r>
      <w:r w:rsidRPr="00907DA4">
        <w:rPr>
          <w:rFonts w:ascii="GHEA Grapalat" w:hAnsi="GHEA Grapalat"/>
          <w:b/>
          <w:lang w:val="es-ES"/>
        </w:rPr>
        <w:t>/</w:t>
      </w:r>
      <w:r w:rsidR="00D03FFD" w:rsidRPr="00907DA4">
        <w:rPr>
          <w:rFonts w:ascii="GHEA Grapalat" w:hAnsi="GHEA Grapalat"/>
          <w:b/>
          <w:lang w:val="es-ES"/>
        </w:rPr>
        <w:t>0</w:t>
      </w:r>
      <w:r w:rsidR="00292360">
        <w:rPr>
          <w:rFonts w:ascii="GHEA Grapalat" w:hAnsi="GHEA Grapalat"/>
          <w:b/>
          <w:lang w:val="es-ES"/>
        </w:rPr>
        <w:t>8</w:t>
      </w:r>
      <w:r w:rsidRPr="00907DA4">
        <w:rPr>
          <w:rFonts w:ascii="GHEA Grapalat" w:hAnsi="GHEA Grapalat"/>
          <w:lang w:val="af-ZA"/>
        </w:rPr>
        <w:t>»</w:t>
      </w:r>
      <w:r w:rsidRPr="00907DA4">
        <w:rPr>
          <w:rFonts w:ascii="GHEA Grapalat" w:hAnsi="GHEA Grapalat" w:cs="Sylfaen"/>
          <w:b/>
          <w:lang w:val="es-ES"/>
        </w:rPr>
        <w:t>*ծածկագրով</w:t>
      </w:r>
    </w:p>
    <w:p w:rsidR="00EF45FA" w:rsidRPr="00907DA4" w:rsidRDefault="003B0CD0" w:rsidP="00313359">
      <w:pPr>
        <w:pStyle w:val="BodyTextIndent3"/>
        <w:spacing w:line="240" w:lineRule="auto"/>
        <w:jc w:val="right"/>
        <w:rPr>
          <w:rFonts w:ascii="GHEA Grapalat" w:hAnsi="GHEA Grapalat" w:cs="Arial"/>
          <w:b/>
          <w:lang w:val="es-ES"/>
        </w:rPr>
      </w:pPr>
      <w:r w:rsidRPr="00907DA4">
        <w:rPr>
          <w:rFonts w:ascii="GHEA Grapalat" w:hAnsi="GHEA Grapalat" w:cs="Sylfaen"/>
          <w:b/>
          <w:lang w:val="es-ES"/>
        </w:rPr>
        <w:t>գնանշման հարցման</w:t>
      </w:r>
      <w:r w:rsidR="00EF45FA" w:rsidRPr="00907DA4">
        <w:rPr>
          <w:rFonts w:ascii="GHEA Grapalat" w:hAnsi="GHEA Grapalat" w:cs="Sylfaen"/>
          <w:b/>
          <w:lang w:val="es-ES"/>
        </w:rPr>
        <w:t>հրավերի</w:t>
      </w:r>
    </w:p>
    <w:p w:rsidR="00EF45FA" w:rsidRPr="00907DA4" w:rsidRDefault="00EF45FA" w:rsidP="00313359">
      <w:pPr>
        <w:spacing w:after="0" w:line="240" w:lineRule="auto"/>
        <w:jc w:val="center"/>
        <w:rPr>
          <w:rFonts w:ascii="GHEA Grapalat" w:hAnsi="GHEA Grapalat" w:cs="Sylfaen"/>
          <w:b/>
          <w:sz w:val="20"/>
          <w:szCs w:val="20"/>
          <w:lang w:val="es-ES"/>
        </w:rPr>
      </w:pPr>
    </w:p>
    <w:p w:rsidR="00EF45FA" w:rsidRPr="00907DA4" w:rsidRDefault="00EF45FA" w:rsidP="00313359">
      <w:pPr>
        <w:spacing w:after="0" w:line="240" w:lineRule="auto"/>
        <w:jc w:val="center"/>
        <w:rPr>
          <w:rFonts w:ascii="GHEA Grapalat" w:hAnsi="GHEA Grapalat" w:cs="Arial"/>
          <w:b/>
          <w:sz w:val="20"/>
          <w:szCs w:val="20"/>
          <w:lang w:val="es-ES"/>
        </w:rPr>
      </w:pPr>
      <w:r w:rsidRPr="00907DA4">
        <w:rPr>
          <w:rFonts w:ascii="GHEA Grapalat" w:hAnsi="GHEA Grapalat" w:cs="Sylfaen"/>
          <w:b/>
          <w:sz w:val="20"/>
          <w:szCs w:val="20"/>
          <w:lang w:val="es-ES"/>
        </w:rPr>
        <w:t>ԴԻՄՈՒՄՀԱՅՏԱՐԱՐՈՒԹՅՈՒՆ*</w:t>
      </w:r>
    </w:p>
    <w:p w:rsidR="00EF45FA" w:rsidRPr="00907DA4" w:rsidRDefault="00D03FFD" w:rsidP="00313359">
      <w:pPr>
        <w:pStyle w:val="Heading6"/>
        <w:jc w:val="center"/>
        <w:rPr>
          <w:rFonts w:ascii="GHEA Grapalat" w:hAnsi="GHEA Grapalat" w:cs="Arial"/>
          <w:color w:val="auto"/>
          <w:sz w:val="20"/>
          <w:lang w:val="es-ES"/>
        </w:rPr>
      </w:pPr>
      <w:r w:rsidRPr="00907DA4">
        <w:rPr>
          <w:rFonts w:ascii="GHEA Grapalat" w:hAnsi="GHEA Grapalat" w:cs="Sylfaen"/>
          <w:color w:val="auto"/>
          <w:sz w:val="20"/>
          <w:lang w:val="es-ES"/>
        </w:rPr>
        <w:t xml:space="preserve">Գնանշման հարցման մրցույթին </w:t>
      </w:r>
      <w:r w:rsidR="00EF45FA" w:rsidRPr="00907DA4">
        <w:rPr>
          <w:rFonts w:ascii="GHEA Grapalat" w:hAnsi="GHEA Grapalat" w:cs="Sylfaen"/>
          <w:color w:val="auto"/>
          <w:sz w:val="20"/>
          <w:lang w:val="es-ES"/>
        </w:rPr>
        <w:t>մասնակցելու</w:t>
      </w:r>
    </w:p>
    <w:p w:rsidR="00EF45FA" w:rsidRPr="00907DA4" w:rsidRDefault="00EF45FA" w:rsidP="00313359">
      <w:pPr>
        <w:spacing w:after="0" w:line="240" w:lineRule="auto"/>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cs="Arial"/>
          <w:sz w:val="20"/>
          <w:szCs w:val="20"/>
          <w:lang w:val="es-ES"/>
        </w:rPr>
      </w:pP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cs="Sylfaen"/>
          <w:sz w:val="20"/>
          <w:szCs w:val="20"/>
          <w:lang w:val="es-ES"/>
        </w:rPr>
        <w:t>հայտնումէ</w:t>
      </w:r>
      <w:r w:rsidRPr="00907DA4">
        <w:rPr>
          <w:rFonts w:ascii="GHEA Grapalat" w:hAnsi="GHEA Grapalat" w:cs="Arial"/>
          <w:sz w:val="20"/>
          <w:szCs w:val="20"/>
          <w:lang w:val="es-ES"/>
        </w:rPr>
        <w:t xml:space="preserve">, </w:t>
      </w:r>
      <w:r w:rsidRPr="00907DA4">
        <w:rPr>
          <w:rFonts w:ascii="GHEA Grapalat" w:hAnsi="GHEA Grapalat" w:cs="Sylfaen"/>
          <w:sz w:val="20"/>
          <w:szCs w:val="20"/>
          <w:lang w:val="es-ES"/>
        </w:rPr>
        <w:t>որցանկությունունիմասնակցել</w:t>
      </w:r>
    </w:p>
    <w:p w:rsidR="00EF45FA" w:rsidRPr="00907DA4" w:rsidRDefault="00EF45FA" w:rsidP="00313359">
      <w:pPr>
        <w:spacing w:after="0" w:line="240" w:lineRule="auto"/>
        <w:jc w:val="both"/>
        <w:rPr>
          <w:rFonts w:ascii="GHEA Grapalat" w:hAnsi="GHEA Grapalat"/>
          <w:sz w:val="20"/>
          <w:szCs w:val="20"/>
          <w:vertAlign w:val="superscript"/>
          <w:lang w:val="es-ES"/>
        </w:rPr>
      </w:pPr>
      <w:r w:rsidRPr="00907DA4">
        <w:rPr>
          <w:rFonts w:ascii="GHEA Grapalat" w:hAnsi="GHEA Grapalat" w:cs="Sylfaen"/>
          <w:sz w:val="20"/>
          <w:szCs w:val="20"/>
          <w:vertAlign w:val="superscript"/>
          <w:lang w:val="es-ES"/>
        </w:rPr>
        <w:t>մասնակցիանվանումը</w:t>
      </w:r>
    </w:p>
    <w:p w:rsidR="00EF45FA" w:rsidRPr="00907DA4" w:rsidRDefault="00EF45FA" w:rsidP="00313359">
      <w:pPr>
        <w:spacing w:after="0" w:line="240" w:lineRule="auto"/>
        <w:jc w:val="both"/>
        <w:rPr>
          <w:rFonts w:ascii="GHEA Grapalat" w:hAnsi="GHEA Grapalat"/>
          <w:sz w:val="20"/>
          <w:szCs w:val="20"/>
          <w:u w:val="single"/>
          <w:lang w:val="es-ES"/>
        </w:rPr>
      </w:pP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lang w:val="es-ES"/>
        </w:rPr>
        <w:t>-</w:t>
      </w:r>
      <w:r w:rsidRPr="00907DA4">
        <w:rPr>
          <w:rFonts w:ascii="GHEA Grapalat" w:hAnsi="GHEA Grapalat" w:cs="Sylfaen"/>
          <w:sz w:val="20"/>
          <w:szCs w:val="20"/>
          <w:lang w:val="es-ES"/>
        </w:rPr>
        <w:t>ի կողմից</w:t>
      </w:r>
      <w:r w:rsidR="002B1E04" w:rsidRPr="00907DA4">
        <w:rPr>
          <w:rFonts w:ascii="GHEA Grapalat" w:hAnsi="GHEA Grapalat"/>
          <w:sz w:val="20"/>
          <w:szCs w:val="20"/>
          <w:lang w:val="es-ES"/>
        </w:rPr>
        <w:t>«ՀՀ ԿՄԱՀ-ԳՀԱՇՁԲ</w:t>
      </w:r>
      <w:r w:rsidR="00292360">
        <w:rPr>
          <w:rFonts w:ascii="GHEA Grapalat" w:hAnsi="GHEA Grapalat"/>
          <w:sz w:val="20"/>
          <w:szCs w:val="20"/>
          <w:lang w:val="es-ES"/>
        </w:rPr>
        <w:t>-20/08</w:t>
      </w:r>
      <w:r w:rsidR="002B1E04" w:rsidRPr="00907DA4">
        <w:rPr>
          <w:rFonts w:ascii="GHEA Grapalat" w:hAnsi="GHEA Grapalat"/>
          <w:sz w:val="20"/>
          <w:szCs w:val="20"/>
          <w:lang w:val="es-ES"/>
        </w:rPr>
        <w:t>»</w:t>
      </w:r>
      <w:r w:rsidRPr="00907DA4">
        <w:rPr>
          <w:rFonts w:ascii="GHEA Grapalat" w:hAnsi="GHEA Grapalat" w:cs="Sylfaen"/>
          <w:sz w:val="20"/>
          <w:szCs w:val="20"/>
          <w:lang w:val="es-ES"/>
        </w:rPr>
        <w:t>ծածկագրով հայտարարված</w:t>
      </w:r>
    </w:p>
    <w:p w:rsidR="00EF45FA" w:rsidRPr="00907DA4" w:rsidRDefault="00EF45FA" w:rsidP="00313359">
      <w:pPr>
        <w:spacing w:after="0" w:line="240" w:lineRule="auto"/>
        <w:jc w:val="both"/>
        <w:rPr>
          <w:rFonts w:ascii="GHEA Grapalat" w:hAnsi="GHEA Grapalat" w:cs="Sylfaen"/>
          <w:sz w:val="20"/>
          <w:szCs w:val="20"/>
          <w:vertAlign w:val="superscript"/>
          <w:lang w:val="es-ES"/>
        </w:rPr>
      </w:pPr>
      <w:r w:rsidRPr="00907DA4">
        <w:rPr>
          <w:rFonts w:ascii="GHEA Grapalat" w:hAnsi="GHEA Grapalat" w:cs="Sylfaen"/>
          <w:sz w:val="20"/>
          <w:szCs w:val="20"/>
          <w:vertAlign w:val="superscript"/>
          <w:lang w:val="es-ES"/>
        </w:rPr>
        <w:t xml:space="preserve">                       պատվիրատուի անվանումը</w:t>
      </w:r>
    </w:p>
    <w:p w:rsidR="00EF45FA" w:rsidRPr="00907DA4" w:rsidRDefault="00D03FFD" w:rsidP="00313359">
      <w:pPr>
        <w:spacing w:after="0" w:line="240" w:lineRule="auto"/>
        <w:jc w:val="both"/>
        <w:rPr>
          <w:rFonts w:ascii="GHEA Grapalat" w:hAnsi="GHEA Grapalat" w:cs="Sylfaen"/>
          <w:sz w:val="20"/>
          <w:szCs w:val="20"/>
          <w:lang w:val="es-ES"/>
        </w:rPr>
      </w:pPr>
      <w:r w:rsidRPr="00907DA4">
        <w:rPr>
          <w:rFonts w:ascii="GHEA Grapalat" w:hAnsi="GHEA Grapalat" w:cs="Sylfaen"/>
          <w:sz w:val="20"/>
          <w:szCs w:val="20"/>
          <w:lang w:val="es-ES"/>
        </w:rPr>
        <w:t xml:space="preserve">գնանշման հարցման </w:t>
      </w:r>
      <w:r w:rsidR="00EF45FA" w:rsidRPr="00907DA4">
        <w:rPr>
          <w:rFonts w:ascii="GHEA Grapalat" w:hAnsi="GHEA Grapalat" w:cs="Sylfaen"/>
          <w:sz w:val="20"/>
          <w:szCs w:val="20"/>
          <w:lang w:val="es-ES"/>
        </w:rPr>
        <w:t>մրցույթի</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00EF45FA" w:rsidRPr="00907DA4">
        <w:rPr>
          <w:rFonts w:ascii="GHEA Grapalat" w:hAnsi="GHEA Grapalat" w:cs="Sylfaen"/>
          <w:sz w:val="20"/>
          <w:szCs w:val="20"/>
          <w:lang w:val="es-ES"/>
        </w:rPr>
        <w:t>չափաբաժնին</w:t>
      </w:r>
      <w:r w:rsidR="00EF45FA" w:rsidRPr="00907DA4">
        <w:rPr>
          <w:rFonts w:ascii="GHEA Grapalat" w:hAnsi="GHEA Grapalat" w:cs="Arial"/>
          <w:sz w:val="20"/>
          <w:szCs w:val="20"/>
          <w:lang w:val="es-ES"/>
        </w:rPr>
        <w:t xml:space="preserve">  (</w:t>
      </w:r>
      <w:r w:rsidR="00EF45FA" w:rsidRPr="00907DA4">
        <w:rPr>
          <w:rFonts w:ascii="GHEA Grapalat" w:hAnsi="GHEA Grapalat" w:cs="Sylfaen"/>
          <w:sz w:val="20"/>
          <w:szCs w:val="20"/>
          <w:lang w:val="es-ES"/>
        </w:rPr>
        <w:t>չափաբաժիններին</w:t>
      </w:r>
      <w:r w:rsidR="00EF45FA" w:rsidRPr="00907DA4">
        <w:rPr>
          <w:rFonts w:ascii="GHEA Grapalat" w:hAnsi="GHEA Grapalat" w:cs="Arial"/>
          <w:sz w:val="20"/>
          <w:szCs w:val="20"/>
          <w:lang w:val="es-ES"/>
        </w:rPr>
        <w:t xml:space="preserve">) </w:t>
      </w:r>
      <w:r w:rsidR="00EF45FA" w:rsidRPr="00907DA4">
        <w:rPr>
          <w:rFonts w:ascii="GHEA Grapalat" w:hAnsi="GHEA Grapalat" w:cs="Sylfaen"/>
          <w:sz w:val="20"/>
          <w:szCs w:val="20"/>
          <w:lang w:val="es-ES"/>
        </w:rPr>
        <w:t xml:space="preserve">ևհրավերի </w:t>
      </w:r>
    </w:p>
    <w:p w:rsidR="00EF45FA" w:rsidRPr="00907DA4" w:rsidRDefault="00EF45FA" w:rsidP="00313359">
      <w:pPr>
        <w:spacing w:after="0" w:line="240" w:lineRule="auto"/>
        <w:jc w:val="both"/>
        <w:rPr>
          <w:rFonts w:ascii="GHEA Grapalat" w:hAnsi="GHEA Grapalat"/>
          <w:sz w:val="20"/>
          <w:szCs w:val="20"/>
          <w:vertAlign w:val="superscript"/>
          <w:lang w:val="es-ES"/>
        </w:rPr>
      </w:pPr>
      <w:r w:rsidRPr="00907DA4">
        <w:rPr>
          <w:rFonts w:ascii="GHEA Grapalat" w:hAnsi="GHEA Grapalat" w:cs="Sylfaen"/>
          <w:sz w:val="20"/>
          <w:szCs w:val="20"/>
          <w:vertAlign w:val="superscript"/>
          <w:lang w:val="es-ES"/>
        </w:rPr>
        <w:t>չափաբաժնի</w:t>
      </w:r>
      <w:r w:rsidRPr="00907DA4">
        <w:rPr>
          <w:rFonts w:ascii="GHEA Grapalat" w:hAnsi="GHEA Grapalat" w:cs="Arial"/>
          <w:sz w:val="20"/>
          <w:szCs w:val="20"/>
          <w:vertAlign w:val="superscript"/>
          <w:lang w:val="es-ES"/>
        </w:rPr>
        <w:t xml:space="preserve">  (</w:t>
      </w:r>
      <w:r w:rsidRPr="00907DA4">
        <w:rPr>
          <w:rFonts w:ascii="GHEA Grapalat" w:hAnsi="GHEA Grapalat" w:cs="Sylfaen"/>
          <w:sz w:val="20"/>
          <w:szCs w:val="20"/>
          <w:vertAlign w:val="superscript"/>
          <w:lang w:val="es-ES"/>
        </w:rPr>
        <w:t>չափաբաժինների</w:t>
      </w:r>
      <w:r w:rsidRPr="00907DA4">
        <w:rPr>
          <w:rFonts w:ascii="GHEA Grapalat" w:hAnsi="GHEA Grapalat" w:cs="Arial"/>
          <w:sz w:val="20"/>
          <w:szCs w:val="20"/>
          <w:vertAlign w:val="superscript"/>
          <w:lang w:val="es-ES"/>
        </w:rPr>
        <w:t xml:space="preserve">) </w:t>
      </w:r>
      <w:r w:rsidRPr="00907DA4">
        <w:rPr>
          <w:rFonts w:ascii="GHEA Grapalat" w:hAnsi="GHEA Grapalat" w:cs="Sylfaen"/>
          <w:sz w:val="20"/>
          <w:szCs w:val="20"/>
          <w:vertAlign w:val="superscript"/>
          <w:lang w:val="es-ES"/>
        </w:rPr>
        <w:t>համարը</w:t>
      </w:r>
    </w:p>
    <w:p w:rsidR="00EF45FA" w:rsidRPr="00907DA4" w:rsidRDefault="00EF45FA" w:rsidP="00313359">
      <w:pPr>
        <w:spacing w:after="0" w:line="240" w:lineRule="auto"/>
        <w:jc w:val="both"/>
        <w:rPr>
          <w:rFonts w:ascii="GHEA Grapalat" w:hAnsi="GHEA Grapalat"/>
          <w:sz w:val="20"/>
          <w:szCs w:val="20"/>
          <w:lang w:val="es-ES"/>
        </w:rPr>
      </w:pPr>
      <w:r w:rsidRPr="00907DA4">
        <w:rPr>
          <w:rFonts w:ascii="GHEA Grapalat" w:hAnsi="GHEA Grapalat" w:cs="Sylfaen"/>
          <w:sz w:val="20"/>
          <w:szCs w:val="20"/>
          <w:lang w:val="es-ES"/>
        </w:rPr>
        <w:t>պահանջներին համապատասխաններկայացնումէհայտ:</w:t>
      </w:r>
    </w:p>
    <w:p w:rsidR="00EF45FA" w:rsidRPr="00907DA4" w:rsidRDefault="00EF45FA" w:rsidP="00313359">
      <w:pPr>
        <w:spacing w:after="0" w:line="240" w:lineRule="auto"/>
        <w:jc w:val="both"/>
        <w:rPr>
          <w:rFonts w:ascii="GHEA Grapalat" w:hAnsi="GHEA Grapalat"/>
          <w:sz w:val="20"/>
          <w:szCs w:val="20"/>
          <w:u w:val="single"/>
          <w:lang w:val="es-ES"/>
        </w:rPr>
      </w:pPr>
    </w:p>
    <w:p w:rsidR="00EF45FA" w:rsidRPr="00907DA4" w:rsidRDefault="00EF45FA" w:rsidP="00313359">
      <w:pPr>
        <w:spacing w:after="0" w:line="240" w:lineRule="auto"/>
        <w:jc w:val="both"/>
        <w:rPr>
          <w:rFonts w:ascii="GHEA Grapalat" w:hAnsi="GHEA Grapalat" w:cs="Sylfaen"/>
          <w:sz w:val="20"/>
          <w:szCs w:val="20"/>
          <w:lang w:val="es-ES"/>
        </w:rPr>
      </w:pP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lang w:val="es-ES"/>
        </w:rPr>
        <w:t>-</w:t>
      </w:r>
      <w:r w:rsidRPr="00907DA4">
        <w:rPr>
          <w:rFonts w:ascii="GHEA Grapalat" w:hAnsi="GHEA Grapalat" w:cs="Sylfaen"/>
          <w:sz w:val="20"/>
          <w:szCs w:val="20"/>
          <w:lang w:val="es-ES"/>
        </w:rPr>
        <w:t>նհայտնումևհավաստումէ</w:t>
      </w:r>
      <w:r w:rsidRPr="00907DA4">
        <w:rPr>
          <w:rFonts w:ascii="GHEA Grapalat" w:hAnsi="GHEA Grapalat" w:cs="Arial"/>
          <w:sz w:val="20"/>
          <w:szCs w:val="20"/>
          <w:lang w:val="es-ES"/>
        </w:rPr>
        <w:t xml:space="preserve">, </w:t>
      </w:r>
      <w:r w:rsidRPr="00907DA4">
        <w:rPr>
          <w:rFonts w:ascii="GHEA Grapalat" w:hAnsi="GHEA Grapalat" w:cs="Sylfaen"/>
          <w:sz w:val="20"/>
          <w:szCs w:val="20"/>
          <w:lang w:val="es-ES"/>
        </w:rPr>
        <w:t xml:space="preserve">որ հանդիսանում է </w:t>
      </w:r>
    </w:p>
    <w:p w:rsidR="00EF45FA" w:rsidRPr="00907DA4" w:rsidRDefault="00EF45FA" w:rsidP="00313359">
      <w:pPr>
        <w:spacing w:after="0" w:line="240" w:lineRule="auto"/>
        <w:jc w:val="both"/>
        <w:rPr>
          <w:rFonts w:ascii="GHEA Grapalat" w:hAnsi="GHEA Grapalat" w:cs="Sylfaen"/>
          <w:sz w:val="20"/>
          <w:szCs w:val="20"/>
          <w:lang w:val="es-ES"/>
        </w:rPr>
      </w:pPr>
      <w:r w:rsidRPr="00907DA4">
        <w:rPr>
          <w:rFonts w:ascii="GHEA Grapalat" w:hAnsi="GHEA Grapalat" w:cs="Sylfaen"/>
          <w:sz w:val="20"/>
          <w:szCs w:val="20"/>
          <w:vertAlign w:val="superscript"/>
          <w:lang w:val="es-ES"/>
        </w:rPr>
        <w:t xml:space="preserve">                                             մասնակցիանվանումը</w:t>
      </w:r>
    </w:p>
    <w:p w:rsidR="00EF45FA" w:rsidRPr="00907DA4" w:rsidRDefault="00EF45FA" w:rsidP="00313359">
      <w:pPr>
        <w:spacing w:after="0" w:line="240" w:lineRule="auto"/>
        <w:jc w:val="both"/>
        <w:rPr>
          <w:rFonts w:ascii="GHEA Grapalat" w:hAnsi="GHEA Grapalat" w:cs="Sylfaen"/>
          <w:sz w:val="20"/>
          <w:szCs w:val="20"/>
          <w:lang w:val="es-ES"/>
        </w:rPr>
      </w:pP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u w:val="single"/>
          <w:lang w:val="es-ES"/>
        </w:rPr>
        <w:tab/>
      </w:r>
      <w:r w:rsidRPr="00907DA4">
        <w:rPr>
          <w:rFonts w:ascii="GHEA Grapalat" w:hAnsi="GHEA Grapalat" w:cs="Sylfaen"/>
          <w:sz w:val="20"/>
          <w:szCs w:val="20"/>
          <w:lang w:val="es-ES"/>
        </w:rPr>
        <w:t xml:space="preserve">ռեզիդենտ:  </w:t>
      </w:r>
    </w:p>
    <w:p w:rsidR="00EF45FA" w:rsidRPr="00907DA4" w:rsidRDefault="00EF45FA" w:rsidP="00313359">
      <w:pPr>
        <w:spacing w:after="0" w:line="240" w:lineRule="auto"/>
        <w:jc w:val="both"/>
        <w:rPr>
          <w:rFonts w:ascii="GHEA Grapalat" w:hAnsi="GHEA Grapalat" w:cs="Arial"/>
          <w:sz w:val="20"/>
          <w:szCs w:val="20"/>
          <w:vertAlign w:val="superscript"/>
          <w:lang w:val="es-ES"/>
        </w:rPr>
      </w:pPr>
      <w:r w:rsidRPr="00907DA4">
        <w:rPr>
          <w:rFonts w:ascii="GHEA Grapalat" w:hAnsi="GHEA Grapalat" w:cs="Arial"/>
          <w:sz w:val="20"/>
          <w:szCs w:val="20"/>
          <w:vertAlign w:val="superscript"/>
          <w:lang w:val="es-ES"/>
        </w:rPr>
        <w:t xml:space="preserve">                                               երկրի անվանումը</w:t>
      </w:r>
    </w:p>
    <w:p w:rsidR="00EF45FA" w:rsidRPr="00907DA4" w:rsidRDefault="00EF45FA" w:rsidP="00313359">
      <w:pPr>
        <w:spacing w:after="0" w:line="240" w:lineRule="auto"/>
        <w:jc w:val="both"/>
        <w:rPr>
          <w:rFonts w:ascii="GHEA Grapalat" w:hAnsi="GHEA Grapalat" w:cs="Sylfaen"/>
          <w:sz w:val="20"/>
          <w:szCs w:val="20"/>
          <w:lang w:val="es-ES"/>
        </w:rPr>
      </w:pPr>
    </w:p>
    <w:p w:rsidR="00EF45FA" w:rsidRPr="00907DA4" w:rsidRDefault="00EF45FA" w:rsidP="00313359">
      <w:pPr>
        <w:spacing w:after="0" w:line="240" w:lineRule="auto"/>
        <w:jc w:val="both"/>
        <w:rPr>
          <w:rFonts w:ascii="GHEA Grapalat" w:hAnsi="GHEA Grapalat" w:cs="Sylfaen"/>
          <w:sz w:val="20"/>
          <w:szCs w:val="20"/>
          <w:lang w:val="es-ES"/>
        </w:rPr>
      </w:pPr>
      <w:r w:rsidRPr="00907DA4">
        <w:rPr>
          <w:rFonts w:ascii="GHEA Grapalat" w:hAnsi="GHEA Grapalat"/>
          <w:sz w:val="20"/>
          <w:szCs w:val="20"/>
          <w:lang w:val="es-ES"/>
        </w:rPr>
        <w:t>-</w:t>
      </w:r>
      <w:r w:rsidRPr="00907DA4">
        <w:rPr>
          <w:rFonts w:ascii="GHEA Grapalat" w:hAnsi="GHEA Grapalat" w:cs="Sylfaen"/>
          <w:sz w:val="20"/>
          <w:szCs w:val="20"/>
          <w:lang w:val="es-ES"/>
        </w:rPr>
        <w:t>ի՝</w:t>
      </w:r>
    </w:p>
    <w:p w:rsidR="00EF45FA" w:rsidRPr="00907DA4" w:rsidRDefault="00EF45FA" w:rsidP="00313359">
      <w:pPr>
        <w:spacing w:after="0" w:line="240" w:lineRule="auto"/>
        <w:jc w:val="both"/>
        <w:rPr>
          <w:rFonts w:ascii="GHEA Grapalat" w:hAnsi="GHEA Grapalat" w:cs="Sylfaen"/>
          <w:sz w:val="20"/>
          <w:szCs w:val="20"/>
          <w:lang w:val="es-ES"/>
        </w:rPr>
      </w:pPr>
      <w:r w:rsidRPr="00907DA4">
        <w:rPr>
          <w:rFonts w:ascii="GHEA Grapalat" w:hAnsi="GHEA Grapalat" w:cs="Sylfaen"/>
          <w:sz w:val="20"/>
          <w:szCs w:val="20"/>
          <w:vertAlign w:val="superscript"/>
          <w:lang w:val="es-ES"/>
        </w:rPr>
        <w:t xml:space="preserve">  մասնակցիանվանումը</w:t>
      </w:r>
    </w:p>
    <w:p w:rsidR="00EF45FA" w:rsidRPr="00907DA4" w:rsidRDefault="00EF45FA" w:rsidP="00313359">
      <w:pPr>
        <w:numPr>
          <w:ilvl w:val="0"/>
          <w:numId w:val="18"/>
        </w:numPr>
        <w:spacing w:after="0" w:line="240" w:lineRule="auto"/>
        <w:rPr>
          <w:rFonts w:ascii="GHEA Grapalat" w:hAnsi="GHEA Grapalat" w:cs="Arial"/>
          <w:sz w:val="20"/>
          <w:szCs w:val="20"/>
          <w:u w:val="single"/>
          <w:lang w:val="es-ES"/>
        </w:rPr>
      </w:pPr>
      <w:r w:rsidRPr="00907DA4">
        <w:rPr>
          <w:rFonts w:ascii="GHEA Grapalat" w:hAnsi="GHEA Grapalat" w:cs="Arial"/>
          <w:sz w:val="20"/>
          <w:szCs w:val="20"/>
          <w:lang w:val="es-ES"/>
        </w:rPr>
        <w:t xml:space="preserve">հարկ վճարողի հաշվառման համարն </w:t>
      </w:r>
      <w:r w:rsidRPr="00907DA4">
        <w:rPr>
          <w:rFonts w:ascii="GHEA Grapalat" w:hAnsi="GHEA Grapalat" w:cs="Sylfaen"/>
          <w:sz w:val="20"/>
          <w:szCs w:val="20"/>
          <w:lang w:val="es-ES"/>
        </w:rPr>
        <w:t>է</w:t>
      </w:r>
      <w:r w:rsidRPr="00907DA4">
        <w:rPr>
          <w:rFonts w:ascii="GHEA Grapalat" w:hAnsi="GHEA Grapalat" w:cs="Arial"/>
          <w:sz w:val="20"/>
          <w:szCs w:val="20"/>
          <w:lang w:val="es-ES"/>
        </w:rPr>
        <w:t xml:space="preserve">` </w:t>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t>.</w:t>
      </w:r>
    </w:p>
    <w:p w:rsidR="00EF45FA" w:rsidRPr="00907DA4" w:rsidRDefault="00EF45FA" w:rsidP="00313359">
      <w:pPr>
        <w:spacing w:after="0" w:line="240" w:lineRule="auto"/>
        <w:jc w:val="both"/>
        <w:rPr>
          <w:rFonts w:ascii="GHEA Grapalat" w:hAnsi="GHEA Grapalat" w:cs="Arial"/>
          <w:sz w:val="20"/>
          <w:szCs w:val="20"/>
          <w:vertAlign w:val="superscript"/>
          <w:lang w:val="es-ES"/>
        </w:rPr>
      </w:pPr>
      <w:r w:rsidRPr="00907DA4">
        <w:rPr>
          <w:rFonts w:ascii="GHEA Grapalat" w:hAnsi="GHEA Grapalat" w:cs="Arial"/>
          <w:sz w:val="20"/>
          <w:szCs w:val="20"/>
          <w:vertAlign w:val="superscript"/>
          <w:lang w:val="es-ES"/>
        </w:rPr>
        <w:t xml:space="preserve">                                                                                                       հարկի վճարողի հաշվառման համարը</w:t>
      </w:r>
    </w:p>
    <w:p w:rsidR="00EF45FA" w:rsidRPr="00907DA4" w:rsidRDefault="00EF45FA" w:rsidP="00313359">
      <w:pPr>
        <w:numPr>
          <w:ilvl w:val="0"/>
          <w:numId w:val="18"/>
        </w:numPr>
        <w:spacing w:after="0" w:line="240" w:lineRule="auto"/>
        <w:jc w:val="both"/>
        <w:rPr>
          <w:rFonts w:ascii="GHEA Grapalat" w:hAnsi="GHEA Grapalat"/>
          <w:sz w:val="20"/>
          <w:szCs w:val="20"/>
          <w:u w:val="single"/>
          <w:lang w:val="es-ES"/>
        </w:rPr>
      </w:pPr>
      <w:r w:rsidRPr="00907DA4">
        <w:rPr>
          <w:rFonts w:ascii="GHEA Grapalat" w:hAnsi="GHEA Grapalat" w:cs="Sylfaen"/>
          <w:sz w:val="20"/>
          <w:szCs w:val="20"/>
          <w:u w:val="single"/>
          <w:lang w:val="es-ES"/>
        </w:rPr>
        <w:t>էլեկտրոնայինփոստիհասցենէ</w:t>
      </w:r>
      <w:r w:rsidRPr="00907DA4">
        <w:rPr>
          <w:rFonts w:ascii="GHEA Grapalat" w:hAnsi="GHEA Grapalat" w:cs="Arial"/>
          <w:sz w:val="20"/>
          <w:szCs w:val="20"/>
          <w:u w:val="single"/>
          <w:lang w:val="es-ES"/>
        </w:rPr>
        <w:t xml:space="preserve">` </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t>.</w:t>
      </w:r>
    </w:p>
    <w:p w:rsidR="00EF45FA" w:rsidRPr="00907DA4" w:rsidRDefault="00EF45FA" w:rsidP="00313359">
      <w:pPr>
        <w:spacing w:after="0" w:line="240" w:lineRule="auto"/>
        <w:jc w:val="both"/>
        <w:rPr>
          <w:rFonts w:ascii="GHEA Grapalat" w:hAnsi="GHEA Grapalat"/>
          <w:sz w:val="20"/>
          <w:szCs w:val="20"/>
          <w:lang w:val="es-ES"/>
        </w:rPr>
      </w:pPr>
      <w:r w:rsidRPr="00907DA4">
        <w:rPr>
          <w:rFonts w:ascii="GHEA Grapalat" w:hAnsi="GHEA Grapalat" w:cs="Arial"/>
          <w:sz w:val="20"/>
          <w:szCs w:val="20"/>
          <w:vertAlign w:val="superscript"/>
          <w:lang w:val="es-ES"/>
        </w:rPr>
        <w:t xml:space="preserve">                                                                                                  էլեկտրոնային փոստի հասցեն</w:t>
      </w:r>
    </w:p>
    <w:p w:rsidR="00EF45FA" w:rsidRPr="00907DA4" w:rsidRDefault="00EF45FA" w:rsidP="00313359">
      <w:pPr>
        <w:spacing w:after="0" w:line="240" w:lineRule="auto"/>
        <w:jc w:val="right"/>
        <w:rPr>
          <w:rFonts w:ascii="GHEA Grapalat" w:hAnsi="GHEA Grapalat"/>
          <w:sz w:val="20"/>
          <w:szCs w:val="20"/>
          <w:u w:val="single"/>
          <w:lang w:val="es-ES"/>
        </w:rPr>
      </w:pPr>
    </w:p>
    <w:p w:rsidR="00EF45FA" w:rsidRPr="00907DA4" w:rsidRDefault="00EF45FA" w:rsidP="00313359">
      <w:pPr>
        <w:numPr>
          <w:ilvl w:val="0"/>
          <w:numId w:val="18"/>
        </w:numPr>
        <w:spacing w:after="0" w:line="240" w:lineRule="auto"/>
        <w:jc w:val="both"/>
        <w:rPr>
          <w:rFonts w:ascii="GHEA Grapalat" w:hAnsi="GHEA Grapalat" w:cs="Arial"/>
          <w:sz w:val="20"/>
          <w:szCs w:val="20"/>
          <w:vertAlign w:val="superscript"/>
          <w:lang w:val="es-ES"/>
        </w:rPr>
      </w:pPr>
      <w:r w:rsidRPr="00907DA4">
        <w:rPr>
          <w:rFonts w:ascii="GHEA Grapalat" w:hAnsi="GHEA Grapalat"/>
          <w:sz w:val="20"/>
          <w:szCs w:val="20"/>
          <w:lang w:val="hy-AM"/>
        </w:rPr>
        <w:t>գործունեության հասցեն է՝ -------------------------------------------------</w:t>
      </w:r>
      <w:r w:rsidRPr="00907DA4">
        <w:rPr>
          <w:rFonts w:ascii="GHEA Grapalat" w:hAnsi="GHEA Grapalat"/>
          <w:sz w:val="20"/>
          <w:szCs w:val="20"/>
        </w:rPr>
        <w:t>.</w:t>
      </w: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 xml:space="preserve">                                                                                   գործունեության հասցեն</w:t>
      </w:r>
    </w:p>
    <w:p w:rsidR="00EF45FA" w:rsidRPr="00907DA4" w:rsidRDefault="00EF45FA" w:rsidP="00313359">
      <w:pPr>
        <w:spacing w:after="0" w:line="240" w:lineRule="auto"/>
        <w:jc w:val="right"/>
        <w:rPr>
          <w:rFonts w:ascii="GHEA Grapalat" w:hAnsi="GHEA Grapalat"/>
          <w:sz w:val="20"/>
          <w:szCs w:val="20"/>
          <w:lang w:val="hy-AM"/>
        </w:rPr>
      </w:pPr>
    </w:p>
    <w:p w:rsidR="00EF45FA" w:rsidRPr="00907DA4" w:rsidRDefault="00EF45FA" w:rsidP="00313359">
      <w:pPr>
        <w:spacing w:after="0" w:line="240" w:lineRule="auto"/>
        <w:ind w:firstLine="708"/>
        <w:jc w:val="both"/>
        <w:rPr>
          <w:rFonts w:ascii="GHEA Grapalat" w:hAnsi="GHEA Grapalat" w:cs="Arial"/>
          <w:sz w:val="20"/>
          <w:szCs w:val="20"/>
          <w:lang w:val="hy-AM"/>
        </w:rPr>
      </w:pPr>
    </w:p>
    <w:p w:rsidR="00EF45FA" w:rsidRPr="00907DA4" w:rsidRDefault="00EF45FA" w:rsidP="00313359">
      <w:pPr>
        <w:numPr>
          <w:ilvl w:val="0"/>
          <w:numId w:val="18"/>
        </w:numPr>
        <w:spacing w:after="0" w:line="240" w:lineRule="auto"/>
        <w:jc w:val="both"/>
        <w:rPr>
          <w:rFonts w:ascii="GHEA Grapalat" w:hAnsi="GHEA Grapalat" w:cs="Arial"/>
          <w:sz w:val="20"/>
          <w:szCs w:val="20"/>
          <w:vertAlign w:val="superscript"/>
          <w:lang w:val="es-ES"/>
        </w:rPr>
      </w:pPr>
      <w:r w:rsidRPr="00907DA4">
        <w:rPr>
          <w:rFonts w:ascii="GHEA Grapalat" w:hAnsi="GHEA Grapalat"/>
          <w:sz w:val="20"/>
          <w:szCs w:val="20"/>
          <w:lang w:val="hy-AM"/>
        </w:rPr>
        <w:t>հեռախոսահամարն է՝ -------------------------------------------------:</w:t>
      </w: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 xml:space="preserve">                                               </w:t>
      </w:r>
      <w:r w:rsidR="00ED2D60">
        <w:rPr>
          <w:rFonts w:ascii="GHEA Grapalat" w:hAnsi="GHEA Grapalat"/>
          <w:sz w:val="20"/>
          <w:szCs w:val="20"/>
          <w:lang w:val="hy-AM"/>
        </w:rPr>
        <w:t xml:space="preserve">                           </w:t>
      </w:r>
      <w:r w:rsidRPr="00907DA4">
        <w:rPr>
          <w:rFonts w:ascii="GHEA Grapalat" w:hAnsi="GHEA Grapalat"/>
          <w:sz w:val="20"/>
          <w:szCs w:val="20"/>
          <w:lang w:val="hy-AM"/>
        </w:rPr>
        <w:t xml:space="preserve"> հեռախոսի համարը</w:t>
      </w:r>
    </w:p>
    <w:p w:rsidR="00EF45FA" w:rsidRPr="00907DA4" w:rsidRDefault="00EF45FA" w:rsidP="00313359">
      <w:pPr>
        <w:spacing w:after="0" w:line="240" w:lineRule="auto"/>
        <w:ind w:firstLine="709"/>
        <w:jc w:val="both"/>
        <w:rPr>
          <w:rFonts w:ascii="GHEA Grapalat" w:hAnsi="GHEA Grapalat"/>
          <w:sz w:val="20"/>
          <w:szCs w:val="20"/>
          <w:lang w:val="es-ES"/>
        </w:rPr>
      </w:pPr>
      <w:r w:rsidRPr="00907DA4">
        <w:rPr>
          <w:rFonts w:ascii="GHEA Grapalat" w:hAnsi="GHEA Grapalat" w:cs="Arial"/>
          <w:sz w:val="20"/>
          <w:szCs w:val="20"/>
          <w:lang w:val="es-ES"/>
        </w:rPr>
        <w:t>Սույնով</w:t>
      </w:r>
      <w:r w:rsidRPr="00907DA4">
        <w:rPr>
          <w:rFonts w:ascii="GHEA Grapalat" w:hAnsi="GHEA Grapalat"/>
          <w:sz w:val="20"/>
          <w:szCs w:val="20"/>
          <w:lang w:val="hy-AM"/>
        </w:rPr>
        <w:t>-</w:t>
      </w:r>
      <w:r w:rsidRPr="00907DA4">
        <w:rPr>
          <w:rFonts w:ascii="GHEA Grapalat" w:hAnsi="GHEA Grapalat" w:cs="Arial"/>
          <w:sz w:val="20"/>
          <w:szCs w:val="20"/>
          <w:lang w:val="es-ES"/>
        </w:rPr>
        <w:t>ն հայտարարում և հավաստում է, որ՝</w:t>
      </w:r>
    </w:p>
    <w:p w:rsidR="00EF45FA" w:rsidRPr="00907DA4" w:rsidRDefault="00EF45FA" w:rsidP="00313359">
      <w:pPr>
        <w:spacing w:after="0" w:line="240" w:lineRule="auto"/>
        <w:jc w:val="both"/>
        <w:rPr>
          <w:rFonts w:ascii="GHEA Grapalat" w:hAnsi="GHEA Grapalat"/>
          <w:i/>
          <w:sz w:val="20"/>
          <w:szCs w:val="20"/>
          <w:vertAlign w:val="superscript"/>
          <w:lang w:val="es-ES"/>
        </w:rPr>
      </w:pPr>
      <w:r w:rsidRPr="00907DA4">
        <w:rPr>
          <w:rFonts w:ascii="GHEA Grapalat" w:hAnsi="GHEA Grapalat"/>
          <w:sz w:val="20"/>
          <w:szCs w:val="20"/>
          <w:lang w:val="hy-AM"/>
        </w:rPr>
        <w:tab/>
      </w:r>
      <w:r w:rsidRPr="00907DA4">
        <w:rPr>
          <w:rFonts w:ascii="GHEA Grapalat" w:hAnsi="GHEA Grapalat"/>
          <w:sz w:val="20"/>
          <w:szCs w:val="20"/>
          <w:lang w:val="hy-AM"/>
        </w:rPr>
        <w:tab/>
      </w:r>
      <w:r w:rsidRPr="00907DA4">
        <w:rPr>
          <w:rFonts w:ascii="GHEA Grapalat" w:hAnsi="GHEA Grapalat" w:cs="Sylfaen"/>
          <w:sz w:val="20"/>
          <w:szCs w:val="20"/>
          <w:vertAlign w:val="superscript"/>
          <w:lang w:val="hy-AM"/>
        </w:rPr>
        <w:t>մասնակցի անվանում</w:t>
      </w:r>
    </w:p>
    <w:p w:rsidR="00EF45FA" w:rsidRPr="00907DA4" w:rsidRDefault="00EF45FA" w:rsidP="00313359">
      <w:pPr>
        <w:spacing w:after="0" w:line="240" w:lineRule="auto"/>
        <w:ind w:firstLine="708"/>
        <w:jc w:val="both"/>
        <w:rPr>
          <w:rFonts w:ascii="GHEA Grapalat" w:hAnsi="GHEA Grapalat" w:cs="Sylfaen"/>
          <w:sz w:val="20"/>
          <w:szCs w:val="20"/>
          <w:lang w:val="hy-AM"/>
        </w:rPr>
      </w:pPr>
      <w:r w:rsidRPr="00907DA4">
        <w:rPr>
          <w:rFonts w:ascii="GHEA Grapalat" w:hAnsi="GHEA Grapalat" w:cs="Arial"/>
          <w:sz w:val="20"/>
          <w:szCs w:val="20"/>
          <w:lang w:val="es-ES"/>
        </w:rPr>
        <w:t>1) բավարարում է</w:t>
      </w:r>
      <w:r w:rsidR="00D03FFD" w:rsidRPr="00907DA4">
        <w:rPr>
          <w:rFonts w:ascii="GHEA Grapalat" w:hAnsi="GHEA Grapalat" w:cs="Arial"/>
          <w:sz w:val="20"/>
          <w:szCs w:val="20"/>
          <w:lang w:val="es-ES"/>
        </w:rPr>
        <w:t xml:space="preserve"> «ՀՀ ԿՄԱՀ</w:t>
      </w:r>
      <w:r w:rsidRPr="00907DA4">
        <w:rPr>
          <w:rFonts w:ascii="GHEA Grapalat" w:hAnsi="GHEA Grapalat" w:cs="Arial"/>
          <w:sz w:val="20"/>
          <w:szCs w:val="20"/>
          <w:lang w:val="es-ES"/>
        </w:rPr>
        <w:t>-</w:t>
      </w:r>
      <w:r w:rsidR="00D03FFD" w:rsidRPr="00907DA4">
        <w:rPr>
          <w:rFonts w:ascii="GHEA Grapalat" w:hAnsi="GHEA Grapalat" w:cs="Arial"/>
          <w:sz w:val="20"/>
          <w:szCs w:val="20"/>
          <w:lang w:val="es-ES"/>
        </w:rPr>
        <w:t>ԳՀ</w:t>
      </w:r>
      <w:r w:rsidRPr="00907DA4">
        <w:rPr>
          <w:rFonts w:ascii="GHEA Grapalat" w:hAnsi="GHEA Grapalat" w:cs="Arial"/>
          <w:sz w:val="20"/>
          <w:szCs w:val="20"/>
          <w:lang w:val="es-ES"/>
        </w:rPr>
        <w:t>ԱՇՁԲ-</w:t>
      </w:r>
      <w:r w:rsidR="00D03FFD" w:rsidRPr="00907DA4">
        <w:rPr>
          <w:rFonts w:ascii="GHEA Grapalat" w:hAnsi="GHEA Grapalat" w:cs="Arial"/>
          <w:sz w:val="20"/>
          <w:szCs w:val="20"/>
          <w:lang w:val="es-ES"/>
        </w:rPr>
        <w:t>20</w:t>
      </w:r>
      <w:r w:rsidRPr="00907DA4">
        <w:rPr>
          <w:rFonts w:ascii="GHEA Grapalat" w:hAnsi="GHEA Grapalat" w:cs="Arial"/>
          <w:sz w:val="20"/>
          <w:szCs w:val="20"/>
          <w:lang w:val="es-ES"/>
        </w:rPr>
        <w:t>/</w:t>
      </w:r>
      <w:r w:rsidR="00292360">
        <w:rPr>
          <w:rFonts w:ascii="GHEA Grapalat" w:hAnsi="GHEA Grapalat" w:cs="Arial"/>
          <w:sz w:val="20"/>
          <w:szCs w:val="20"/>
          <w:lang w:val="es-ES"/>
        </w:rPr>
        <w:t>08</w:t>
      </w:r>
      <w:r w:rsidRPr="00907DA4">
        <w:rPr>
          <w:rFonts w:ascii="GHEA Grapalat" w:hAnsi="GHEA Grapalat" w:cs="Arial"/>
          <w:sz w:val="20"/>
          <w:szCs w:val="20"/>
          <w:lang w:val="es-ES"/>
        </w:rPr>
        <w:t xml:space="preserve">»*  ծածկագրով  </w:t>
      </w:r>
      <w:r w:rsidR="00D03FFD" w:rsidRPr="00907DA4">
        <w:rPr>
          <w:rFonts w:ascii="GHEA Grapalat" w:hAnsi="GHEA Grapalat" w:cs="Arial"/>
          <w:sz w:val="20"/>
          <w:szCs w:val="20"/>
          <w:lang w:val="es-ES"/>
        </w:rPr>
        <w:t>գնանշման հարցման</w:t>
      </w:r>
      <w:r w:rsidRPr="00907DA4">
        <w:rPr>
          <w:rFonts w:ascii="GHEA Grapalat" w:hAnsi="GHEA Grapalat" w:cs="Arial"/>
          <w:sz w:val="20"/>
          <w:szCs w:val="20"/>
          <w:lang w:val="es-ES"/>
        </w:rPr>
        <w:t xml:space="preserve"> մրցույթի հրավերով սահմանված մասնակցության իրավունքի պահանջներին </w:t>
      </w:r>
      <w:r w:rsidRPr="00907DA4">
        <w:rPr>
          <w:rFonts w:ascii="GHEA Grapalat" w:hAnsi="GHEA Grapalat" w:cs="Arial"/>
          <w:sz w:val="20"/>
          <w:szCs w:val="20"/>
          <w:lang w:val="hy-AM"/>
        </w:rPr>
        <w:t xml:space="preserve"> և </w:t>
      </w:r>
      <w:r w:rsidRPr="00907DA4">
        <w:rPr>
          <w:rFonts w:ascii="GHEA Grapalat" w:hAnsi="GHEA Grapalat" w:cs="Sylfaen"/>
          <w:sz w:val="20"/>
          <w:szCs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907DA4">
        <w:rPr>
          <w:rFonts w:ascii="GHEA Grapalat" w:hAnsi="GHEA Grapalat" w:cs="Sylfaen"/>
          <w:sz w:val="20"/>
          <w:szCs w:val="20"/>
          <w:lang w:val="es-ES"/>
        </w:rPr>
        <w:t>.</w:t>
      </w:r>
    </w:p>
    <w:p w:rsidR="00EF45FA" w:rsidRPr="00907DA4" w:rsidRDefault="00EF45FA" w:rsidP="00313359">
      <w:pPr>
        <w:spacing w:after="0" w:line="240" w:lineRule="auto"/>
        <w:ind w:firstLine="708"/>
        <w:jc w:val="both"/>
        <w:rPr>
          <w:rFonts w:ascii="GHEA Grapalat" w:hAnsi="GHEA Grapalat" w:cs="Arial"/>
          <w:sz w:val="20"/>
          <w:szCs w:val="20"/>
          <w:lang w:val="es-ES"/>
        </w:rPr>
      </w:pPr>
      <w:r w:rsidRPr="00907DA4">
        <w:rPr>
          <w:rFonts w:ascii="GHEA Grapalat" w:hAnsi="GHEA Grapalat" w:cs="Arial"/>
          <w:sz w:val="20"/>
          <w:szCs w:val="20"/>
          <w:lang w:val="hy-AM"/>
        </w:rPr>
        <w:t>2</w:t>
      </w:r>
      <w:r w:rsidRPr="00907DA4">
        <w:rPr>
          <w:rFonts w:ascii="GHEA Grapalat" w:hAnsi="GHEA Grapalat" w:cs="Arial"/>
          <w:sz w:val="20"/>
          <w:szCs w:val="20"/>
          <w:lang w:val="es-ES"/>
        </w:rPr>
        <w:t xml:space="preserve">) </w:t>
      </w:r>
      <w:r w:rsidRPr="00907DA4">
        <w:rPr>
          <w:rFonts w:ascii="GHEA Grapalat" w:hAnsi="GHEA Grapalat"/>
          <w:sz w:val="20"/>
          <w:szCs w:val="20"/>
          <w:lang w:val="es-ES"/>
        </w:rPr>
        <w:t>«</w:t>
      </w:r>
      <w:r w:rsidR="00D03FFD" w:rsidRPr="00907DA4">
        <w:rPr>
          <w:rFonts w:ascii="GHEA Grapalat" w:hAnsi="GHEA Grapalat" w:cs="Sylfaen"/>
          <w:sz w:val="20"/>
          <w:szCs w:val="20"/>
          <w:lang w:val="hy-AM"/>
        </w:rPr>
        <w:t>ՀՀ ԿՄԱՀ</w:t>
      </w:r>
      <w:r w:rsidRPr="00907DA4">
        <w:rPr>
          <w:rFonts w:ascii="GHEA Grapalat" w:hAnsi="GHEA Grapalat" w:cs="Sylfaen"/>
          <w:sz w:val="20"/>
          <w:szCs w:val="20"/>
          <w:lang w:val="hy-AM"/>
        </w:rPr>
        <w:t>-</w:t>
      </w:r>
      <w:r w:rsidR="00D03FFD" w:rsidRPr="00907DA4">
        <w:rPr>
          <w:rFonts w:ascii="GHEA Grapalat" w:hAnsi="GHEA Grapalat" w:cs="Sylfaen"/>
          <w:sz w:val="20"/>
          <w:szCs w:val="20"/>
          <w:lang w:val="hy-AM"/>
        </w:rPr>
        <w:t>ԳՀ</w:t>
      </w:r>
      <w:r w:rsidRPr="00907DA4">
        <w:rPr>
          <w:rFonts w:ascii="GHEA Grapalat" w:hAnsi="GHEA Grapalat" w:cs="Arial"/>
          <w:sz w:val="20"/>
          <w:szCs w:val="20"/>
          <w:lang w:val="es-ES"/>
        </w:rPr>
        <w:t>ԱՇՁԲ</w:t>
      </w:r>
      <w:r w:rsidRPr="00907DA4">
        <w:rPr>
          <w:rFonts w:ascii="GHEA Grapalat" w:hAnsi="GHEA Grapalat" w:cs="Sylfaen"/>
          <w:sz w:val="20"/>
          <w:szCs w:val="20"/>
          <w:lang w:val="hy-AM"/>
        </w:rPr>
        <w:t>-</w:t>
      </w:r>
      <w:r w:rsidR="00D03FFD" w:rsidRPr="00907DA4">
        <w:rPr>
          <w:rFonts w:ascii="GHEA Grapalat" w:hAnsi="GHEA Grapalat" w:cs="Sylfaen"/>
          <w:sz w:val="20"/>
          <w:szCs w:val="20"/>
          <w:lang w:val="hy-AM"/>
        </w:rPr>
        <w:t>20</w:t>
      </w:r>
      <w:r w:rsidRPr="00907DA4">
        <w:rPr>
          <w:rFonts w:ascii="GHEA Grapalat" w:hAnsi="GHEA Grapalat" w:cs="Sylfaen"/>
          <w:sz w:val="20"/>
          <w:szCs w:val="20"/>
          <w:lang w:val="hy-AM"/>
        </w:rPr>
        <w:t>/</w:t>
      </w:r>
      <w:r w:rsidR="00292360">
        <w:rPr>
          <w:rFonts w:ascii="GHEA Grapalat" w:hAnsi="GHEA Grapalat" w:cs="Sylfaen"/>
          <w:sz w:val="20"/>
          <w:szCs w:val="20"/>
          <w:lang w:val="hy-AM"/>
        </w:rPr>
        <w:t>0</w:t>
      </w:r>
      <w:r w:rsidR="00292360" w:rsidRPr="00292360">
        <w:rPr>
          <w:rFonts w:ascii="GHEA Grapalat" w:hAnsi="GHEA Grapalat" w:cs="Sylfaen"/>
          <w:sz w:val="20"/>
          <w:szCs w:val="20"/>
          <w:lang w:val="hy-AM"/>
        </w:rPr>
        <w:t>8</w:t>
      </w:r>
      <w:r w:rsidRPr="00907DA4">
        <w:rPr>
          <w:rFonts w:ascii="GHEA Grapalat" w:hAnsi="GHEA Grapalat"/>
          <w:sz w:val="20"/>
          <w:szCs w:val="20"/>
          <w:lang w:val="es-ES"/>
        </w:rPr>
        <w:t>»</w:t>
      </w:r>
      <w:r w:rsidRPr="00907DA4">
        <w:rPr>
          <w:rFonts w:ascii="GHEA Grapalat" w:hAnsi="GHEA Grapalat" w:cs="Sylfaen"/>
          <w:sz w:val="20"/>
          <w:szCs w:val="20"/>
          <w:lang w:val="hy-AM"/>
        </w:rPr>
        <w:t xml:space="preserve">*  </w:t>
      </w:r>
      <w:r w:rsidRPr="00907DA4">
        <w:rPr>
          <w:rFonts w:ascii="GHEA Grapalat" w:hAnsi="GHEA Grapalat" w:cs="Arial"/>
          <w:sz w:val="20"/>
          <w:szCs w:val="20"/>
          <w:lang w:val="es-ES"/>
        </w:rPr>
        <w:t xml:space="preserve">ծածկագրով </w:t>
      </w:r>
      <w:r w:rsidR="000225D5" w:rsidRPr="00907DA4">
        <w:rPr>
          <w:rFonts w:ascii="GHEA Grapalat" w:hAnsi="GHEA Grapalat" w:cs="Arial"/>
          <w:sz w:val="20"/>
          <w:szCs w:val="20"/>
          <w:lang w:val="hy-AM"/>
        </w:rPr>
        <w:t>գնանշման հարցման</w:t>
      </w:r>
      <w:r w:rsidRPr="00907DA4">
        <w:rPr>
          <w:rFonts w:ascii="GHEA Grapalat" w:hAnsi="GHEA Grapalat" w:cs="Arial"/>
          <w:sz w:val="20"/>
          <w:szCs w:val="20"/>
          <w:lang w:val="es-ES"/>
        </w:rPr>
        <w:t xml:space="preserve"> մրցույթին մասնակցելու շրջանակում`</w:t>
      </w:r>
    </w:p>
    <w:p w:rsidR="00EF45FA" w:rsidRPr="00907DA4" w:rsidRDefault="00EF45FA" w:rsidP="00313359">
      <w:pPr>
        <w:numPr>
          <w:ilvl w:val="0"/>
          <w:numId w:val="18"/>
        </w:numPr>
        <w:spacing w:after="0" w:line="240" w:lineRule="auto"/>
        <w:ind w:left="0" w:firstLine="720"/>
        <w:jc w:val="both"/>
        <w:rPr>
          <w:rFonts w:ascii="GHEA Grapalat" w:hAnsi="GHEA Grapalat" w:cs="Arial"/>
          <w:sz w:val="20"/>
          <w:szCs w:val="20"/>
          <w:lang w:val="es-ES"/>
        </w:rPr>
      </w:pPr>
      <w:r w:rsidRPr="00907DA4">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EF45FA" w:rsidRPr="00907DA4" w:rsidRDefault="00EF45FA" w:rsidP="00313359">
      <w:pPr>
        <w:numPr>
          <w:ilvl w:val="0"/>
          <w:numId w:val="18"/>
        </w:numPr>
        <w:spacing w:after="0" w:line="240" w:lineRule="auto"/>
        <w:ind w:left="0" w:firstLine="720"/>
        <w:jc w:val="both"/>
        <w:rPr>
          <w:rFonts w:ascii="GHEA Grapalat" w:hAnsi="GHEA Grapalat"/>
          <w:sz w:val="20"/>
          <w:szCs w:val="20"/>
          <w:lang w:val="es-ES"/>
        </w:rPr>
      </w:pPr>
      <w:r w:rsidRPr="00907DA4">
        <w:rPr>
          <w:rFonts w:ascii="GHEA Grapalat" w:hAnsi="GHEA Grapalat" w:cs="Arial"/>
          <w:sz w:val="20"/>
          <w:szCs w:val="20"/>
          <w:lang w:val="es-ES"/>
        </w:rPr>
        <w:t>բացակայում է հրավերով սահմանված`</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cs="Arial"/>
          <w:sz w:val="20"/>
          <w:szCs w:val="20"/>
          <w:lang w:val="es-ES"/>
        </w:rPr>
        <w:t>-ին</w:t>
      </w:r>
    </w:p>
    <w:p w:rsidR="00EF45FA" w:rsidRPr="00907DA4" w:rsidRDefault="00EF45FA" w:rsidP="00313359">
      <w:pPr>
        <w:spacing w:after="0" w:line="240" w:lineRule="auto"/>
        <w:jc w:val="both"/>
        <w:rPr>
          <w:rFonts w:ascii="GHEA Grapalat" w:hAnsi="GHEA Grapalat" w:cs="Arial"/>
          <w:sz w:val="20"/>
          <w:szCs w:val="20"/>
          <w:vertAlign w:val="superscript"/>
          <w:lang w:val="hy-AM"/>
        </w:rPr>
      </w:pP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sz w:val="20"/>
          <w:szCs w:val="20"/>
          <w:vertAlign w:val="superscript"/>
          <w:lang w:val="es-ES"/>
        </w:rPr>
        <w:tab/>
      </w:r>
      <w:r w:rsidRPr="00907DA4">
        <w:rPr>
          <w:rFonts w:ascii="GHEA Grapalat" w:hAnsi="GHEA Grapalat" w:cs="Sylfaen"/>
          <w:sz w:val="20"/>
          <w:szCs w:val="20"/>
          <w:vertAlign w:val="superscript"/>
          <w:lang w:val="hy-AM"/>
        </w:rPr>
        <w:t>մասնակցիանվանումը</w:t>
      </w:r>
    </w:p>
    <w:p w:rsidR="00EF45FA" w:rsidRPr="00907DA4" w:rsidRDefault="00EF45FA" w:rsidP="00313359">
      <w:pPr>
        <w:spacing w:after="0" w:line="240" w:lineRule="auto"/>
        <w:jc w:val="both"/>
        <w:rPr>
          <w:rFonts w:ascii="GHEA Grapalat" w:hAnsi="GHEA Grapalat"/>
          <w:sz w:val="20"/>
          <w:szCs w:val="20"/>
          <w:u w:val="single"/>
          <w:lang w:val="es-ES"/>
        </w:rPr>
      </w:pPr>
      <w:r w:rsidRPr="00907DA4">
        <w:rPr>
          <w:rFonts w:ascii="GHEA Grapalat" w:hAnsi="GHEA Grapalat" w:cs="Arial"/>
          <w:sz w:val="20"/>
          <w:szCs w:val="20"/>
          <w:lang w:val="es-ES"/>
        </w:rPr>
        <w:t>փոխկապակցված անձանց և (կամ)</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cs="Arial"/>
          <w:sz w:val="20"/>
          <w:szCs w:val="20"/>
          <w:lang w:val="es-ES"/>
        </w:rPr>
        <w:t>-ի</w:t>
      </w:r>
    </w:p>
    <w:p w:rsidR="00EF45FA" w:rsidRPr="00907DA4" w:rsidRDefault="00EF45FA" w:rsidP="00313359">
      <w:pPr>
        <w:spacing w:after="0" w:line="240" w:lineRule="auto"/>
        <w:jc w:val="both"/>
        <w:rPr>
          <w:rFonts w:ascii="GHEA Grapalat" w:hAnsi="GHEA Grapalat"/>
          <w:sz w:val="20"/>
          <w:szCs w:val="20"/>
          <w:u w:val="single"/>
          <w:lang w:val="es-ES"/>
        </w:rPr>
      </w:pP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hy-AM"/>
        </w:rPr>
        <w:t>մասնակցիանվանումը</w:t>
      </w:r>
    </w:p>
    <w:p w:rsidR="00EF45FA" w:rsidRPr="00907DA4" w:rsidRDefault="00EF45FA" w:rsidP="00313359">
      <w:pPr>
        <w:spacing w:after="0" w:line="240" w:lineRule="auto"/>
        <w:jc w:val="both"/>
        <w:rPr>
          <w:rFonts w:ascii="GHEA Grapalat" w:hAnsi="GHEA Grapalat"/>
          <w:sz w:val="20"/>
          <w:szCs w:val="20"/>
          <w:u w:val="single"/>
          <w:lang w:val="es-ES"/>
        </w:rPr>
      </w:pPr>
      <w:r w:rsidRPr="00907DA4">
        <w:rPr>
          <w:rFonts w:ascii="GHEA Grapalat" w:hAnsi="GHEA Grapalat" w:cs="Arial"/>
          <w:sz w:val="20"/>
          <w:szCs w:val="20"/>
          <w:lang w:val="es-ES"/>
        </w:rPr>
        <w:t>կողմից հիմնադրված կամ ավելի քան հիսուն տոկոս</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cs="Arial"/>
          <w:sz w:val="20"/>
          <w:szCs w:val="20"/>
          <w:lang w:val="es-ES"/>
        </w:rPr>
        <w:t>-ին</w:t>
      </w:r>
    </w:p>
    <w:p w:rsidR="00EF45FA" w:rsidRPr="00907DA4" w:rsidRDefault="00EF45FA" w:rsidP="00313359">
      <w:pPr>
        <w:spacing w:after="0" w:line="240" w:lineRule="auto"/>
        <w:jc w:val="both"/>
        <w:rPr>
          <w:rFonts w:ascii="GHEA Grapalat" w:hAnsi="GHEA Grapalat"/>
          <w:sz w:val="20"/>
          <w:szCs w:val="20"/>
          <w:lang w:val="es-ES"/>
        </w:rPr>
      </w:pP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es-ES"/>
        </w:rPr>
        <w:tab/>
      </w:r>
      <w:r w:rsidRPr="00907DA4">
        <w:rPr>
          <w:rFonts w:ascii="GHEA Grapalat" w:hAnsi="GHEA Grapalat" w:cs="Sylfaen"/>
          <w:sz w:val="20"/>
          <w:szCs w:val="20"/>
          <w:vertAlign w:val="superscript"/>
          <w:lang w:val="hy-AM"/>
        </w:rPr>
        <w:t>մասնակցիանվանումը</w:t>
      </w:r>
    </w:p>
    <w:p w:rsidR="00EF45FA" w:rsidRPr="00907DA4" w:rsidRDefault="00EF45FA" w:rsidP="00313359">
      <w:pPr>
        <w:spacing w:after="0" w:line="240" w:lineRule="auto"/>
        <w:jc w:val="both"/>
        <w:rPr>
          <w:rFonts w:ascii="GHEA Grapalat" w:hAnsi="GHEA Grapalat" w:cs="Arial"/>
          <w:sz w:val="20"/>
          <w:szCs w:val="20"/>
          <w:lang w:val="es-ES"/>
        </w:rPr>
      </w:pPr>
      <w:r w:rsidRPr="00907DA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EF45FA" w:rsidRPr="00907DA4" w:rsidRDefault="00EF45FA" w:rsidP="00313359">
      <w:pPr>
        <w:numPr>
          <w:ilvl w:val="0"/>
          <w:numId w:val="18"/>
        </w:numPr>
        <w:spacing w:after="0" w:line="240" w:lineRule="auto"/>
        <w:ind w:left="0" w:firstLine="720"/>
        <w:jc w:val="both"/>
        <w:rPr>
          <w:rFonts w:ascii="GHEA Grapalat" w:hAnsi="GHEA Grapalat" w:cs="Sylfaen"/>
          <w:sz w:val="20"/>
          <w:szCs w:val="20"/>
          <w:lang w:val="es-ES"/>
        </w:rPr>
      </w:pPr>
      <w:r w:rsidRPr="00907DA4">
        <w:rPr>
          <w:rFonts w:ascii="GHEA Grapalat" w:hAnsi="GHEA Grapalat" w:cs="Arial"/>
          <w:sz w:val="20"/>
          <w:szCs w:val="20"/>
          <w:lang w:val="es-ES"/>
        </w:rPr>
        <w:t>ստորև ներկայացնում է հայտը ներկայացնելու օրվա դրությամբ ա</w:t>
      </w:r>
      <w:r w:rsidRPr="00907DA4">
        <w:rPr>
          <w:rFonts w:ascii="GHEA Grapalat" w:hAnsi="GHEA Grapalat" w:cs="Sylfaen"/>
          <w:sz w:val="20"/>
          <w:szCs w:val="20"/>
        </w:rPr>
        <w:t>յնֆիզիկականանձի</w:t>
      </w:r>
      <w:r w:rsidRPr="00907DA4">
        <w:rPr>
          <w:rFonts w:ascii="GHEA Grapalat" w:hAnsi="GHEA Grapalat" w:cs="Sylfaen"/>
          <w:sz w:val="20"/>
          <w:szCs w:val="20"/>
          <w:lang w:val="es-ES"/>
        </w:rPr>
        <w:t xml:space="preserve"> (</w:t>
      </w:r>
      <w:r w:rsidRPr="00907DA4">
        <w:rPr>
          <w:rFonts w:ascii="GHEA Grapalat" w:hAnsi="GHEA Grapalat" w:cs="Sylfaen"/>
          <w:sz w:val="20"/>
          <w:szCs w:val="20"/>
        </w:rPr>
        <w:t>անձանց</w:t>
      </w:r>
      <w:r w:rsidRPr="00907DA4">
        <w:rPr>
          <w:rFonts w:ascii="GHEA Grapalat" w:hAnsi="GHEA Grapalat" w:cs="Sylfaen"/>
          <w:sz w:val="20"/>
          <w:szCs w:val="20"/>
          <w:lang w:val="es-ES"/>
        </w:rPr>
        <w:t xml:space="preserve">) </w:t>
      </w:r>
      <w:r w:rsidRPr="00907DA4">
        <w:rPr>
          <w:rFonts w:ascii="GHEA Grapalat" w:hAnsi="GHEA Grapalat" w:cs="Sylfaen"/>
          <w:sz w:val="20"/>
          <w:szCs w:val="20"/>
        </w:rPr>
        <w:t>տվյալները</w:t>
      </w:r>
      <w:r w:rsidRPr="00907DA4">
        <w:rPr>
          <w:rFonts w:ascii="GHEA Grapalat" w:hAnsi="GHEA Grapalat" w:cs="Sylfaen"/>
          <w:sz w:val="20"/>
          <w:szCs w:val="20"/>
          <w:lang w:val="es-ES"/>
        </w:rPr>
        <w:t xml:space="preserve">, </w:t>
      </w:r>
      <w:r w:rsidRPr="00907DA4">
        <w:rPr>
          <w:rFonts w:ascii="GHEA Grapalat" w:hAnsi="GHEA Grapalat" w:cs="Sylfaen"/>
          <w:sz w:val="20"/>
          <w:szCs w:val="20"/>
        </w:rPr>
        <w:t>ովուղղակիկամանուղղակիունիմասնակցիկանոնադրականկապիտալումքվեարկողբաժնետոմսերի</w:t>
      </w:r>
      <w:r w:rsidRPr="00907DA4">
        <w:rPr>
          <w:rFonts w:ascii="GHEA Grapalat" w:hAnsi="GHEA Grapalat" w:cs="Sylfaen"/>
          <w:sz w:val="20"/>
          <w:szCs w:val="20"/>
          <w:lang w:val="es-ES"/>
        </w:rPr>
        <w:t xml:space="preserve"> (</w:t>
      </w:r>
      <w:r w:rsidRPr="00907DA4">
        <w:rPr>
          <w:rFonts w:ascii="GHEA Grapalat" w:hAnsi="GHEA Grapalat" w:cs="Sylfaen"/>
          <w:sz w:val="20"/>
          <w:szCs w:val="20"/>
        </w:rPr>
        <w:t>բաժնեմասերի</w:t>
      </w:r>
      <w:r w:rsidRPr="00907DA4">
        <w:rPr>
          <w:rFonts w:ascii="GHEA Grapalat" w:hAnsi="GHEA Grapalat" w:cs="Sylfaen"/>
          <w:sz w:val="20"/>
          <w:szCs w:val="20"/>
          <w:lang w:val="es-ES"/>
        </w:rPr>
        <w:t xml:space="preserve">, </w:t>
      </w:r>
      <w:r w:rsidRPr="00907DA4">
        <w:rPr>
          <w:rFonts w:ascii="GHEA Grapalat" w:hAnsi="GHEA Grapalat" w:cs="Sylfaen"/>
          <w:sz w:val="20"/>
          <w:szCs w:val="20"/>
        </w:rPr>
        <w:t>փայերի</w:t>
      </w:r>
      <w:r w:rsidRPr="00907DA4">
        <w:rPr>
          <w:rFonts w:ascii="GHEA Grapalat" w:hAnsi="GHEA Grapalat" w:cs="Sylfaen"/>
          <w:sz w:val="20"/>
          <w:szCs w:val="20"/>
          <w:lang w:val="es-ES"/>
        </w:rPr>
        <w:t xml:space="preserve">) </w:t>
      </w:r>
      <w:r w:rsidRPr="00907DA4">
        <w:rPr>
          <w:rFonts w:ascii="GHEA Grapalat" w:hAnsi="GHEA Grapalat" w:cs="Sylfaen"/>
          <w:sz w:val="20"/>
          <w:szCs w:val="20"/>
        </w:rPr>
        <w:t>ավելքանտաստոկոսը</w:t>
      </w:r>
      <w:r w:rsidRPr="00907DA4">
        <w:rPr>
          <w:rFonts w:ascii="GHEA Grapalat" w:hAnsi="GHEA Grapalat" w:cs="Sylfaen"/>
          <w:sz w:val="20"/>
          <w:szCs w:val="20"/>
          <w:lang w:val="es-ES"/>
        </w:rPr>
        <w:t xml:space="preserve">, </w:t>
      </w:r>
      <w:r w:rsidRPr="00907DA4">
        <w:rPr>
          <w:rFonts w:ascii="GHEA Grapalat" w:hAnsi="GHEA Grapalat" w:cs="Sylfaen"/>
          <w:sz w:val="20"/>
          <w:szCs w:val="20"/>
        </w:rPr>
        <w:t>ներառյալըստներկայացնողիբաժնետոմսերը</w:t>
      </w:r>
      <w:r w:rsidRPr="00907DA4">
        <w:rPr>
          <w:rFonts w:ascii="GHEA Grapalat" w:hAnsi="GHEA Grapalat" w:cs="Sylfaen"/>
          <w:sz w:val="20"/>
          <w:szCs w:val="20"/>
          <w:lang w:val="es-ES"/>
        </w:rPr>
        <w:t xml:space="preserve">, </w:t>
      </w:r>
      <w:r w:rsidRPr="00907DA4">
        <w:rPr>
          <w:rFonts w:ascii="GHEA Grapalat" w:hAnsi="GHEA Grapalat" w:cs="Sylfaen"/>
          <w:sz w:val="20"/>
          <w:szCs w:val="20"/>
        </w:rPr>
        <w:t>կամայնանձի</w:t>
      </w:r>
      <w:r w:rsidRPr="00907DA4">
        <w:rPr>
          <w:rFonts w:ascii="GHEA Grapalat" w:hAnsi="GHEA Grapalat" w:cs="Sylfaen"/>
          <w:sz w:val="20"/>
          <w:szCs w:val="20"/>
          <w:lang w:val="es-ES"/>
        </w:rPr>
        <w:t xml:space="preserve"> (</w:t>
      </w:r>
      <w:r w:rsidRPr="00907DA4">
        <w:rPr>
          <w:rFonts w:ascii="GHEA Grapalat" w:hAnsi="GHEA Grapalat" w:cs="Sylfaen"/>
          <w:sz w:val="20"/>
          <w:szCs w:val="20"/>
        </w:rPr>
        <w:t>անձանց</w:t>
      </w:r>
      <w:r w:rsidRPr="00907DA4">
        <w:rPr>
          <w:rFonts w:ascii="GHEA Grapalat" w:hAnsi="GHEA Grapalat" w:cs="Sylfaen"/>
          <w:sz w:val="20"/>
          <w:szCs w:val="20"/>
          <w:lang w:val="es-ES"/>
        </w:rPr>
        <w:t xml:space="preserve">) </w:t>
      </w:r>
      <w:r w:rsidRPr="00907DA4">
        <w:rPr>
          <w:rFonts w:ascii="GHEA Grapalat" w:hAnsi="GHEA Grapalat" w:cs="Sylfaen"/>
          <w:sz w:val="20"/>
          <w:szCs w:val="20"/>
        </w:rPr>
        <w:t>տվյալները</w:t>
      </w:r>
      <w:r w:rsidRPr="00907DA4">
        <w:rPr>
          <w:rFonts w:ascii="GHEA Grapalat" w:hAnsi="GHEA Grapalat" w:cs="Sylfaen"/>
          <w:sz w:val="20"/>
          <w:szCs w:val="20"/>
          <w:lang w:val="es-ES"/>
        </w:rPr>
        <w:t xml:space="preserve">, </w:t>
      </w:r>
      <w:r w:rsidRPr="00907DA4">
        <w:rPr>
          <w:rFonts w:ascii="GHEA Grapalat" w:hAnsi="GHEA Grapalat" w:cs="Sylfaen"/>
          <w:sz w:val="20"/>
          <w:szCs w:val="20"/>
        </w:rPr>
        <w:t>ովիրավունքունինշանակելուկամազատելումասնակցիգործադիրմարմնիանդամներին</w:t>
      </w:r>
      <w:r w:rsidRPr="00907DA4">
        <w:rPr>
          <w:rFonts w:ascii="GHEA Grapalat" w:hAnsi="GHEA Grapalat" w:cs="Sylfaen"/>
          <w:sz w:val="20"/>
          <w:szCs w:val="20"/>
          <w:lang w:val="es-ES"/>
        </w:rPr>
        <w:t xml:space="preserve">, </w:t>
      </w:r>
      <w:r w:rsidRPr="00907DA4">
        <w:rPr>
          <w:rFonts w:ascii="GHEA Grapalat" w:hAnsi="GHEA Grapalat" w:cs="Sylfaen"/>
          <w:sz w:val="20"/>
          <w:szCs w:val="20"/>
        </w:rPr>
        <w:t>կամստանումէմասնակցիկողմիցիրականացվողձեռնարկատիրականկամայլգործունեությանարդյունքումստացվածշահույթիտասնհինգտոկոսիցավելին</w:t>
      </w:r>
      <w:r w:rsidRPr="00907DA4">
        <w:rPr>
          <w:rFonts w:ascii="GHEA Grapalat" w:hAnsi="GHEA Grapalat" w:cs="Sylfaen"/>
          <w:sz w:val="20"/>
          <w:szCs w:val="20"/>
          <w:lang w:val="es-ES"/>
        </w:rPr>
        <w:t xml:space="preserve"> (</w:t>
      </w:r>
      <w:r w:rsidRPr="00907DA4">
        <w:rPr>
          <w:rFonts w:ascii="GHEA Grapalat" w:hAnsi="GHEA Grapalat" w:cs="Sylfaen"/>
          <w:sz w:val="20"/>
          <w:szCs w:val="20"/>
        </w:rPr>
        <w:t>իրականշահառուներ</w:t>
      </w:r>
      <w:r w:rsidRPr="00907DA4">
        <w:rPr>
          <w:rFonts w:ascii="GHEA Grapalat" w:hAnsi="GHEA Grapalat" w:cs="Sylfaen"/>
          <w:sz w:val="20"/>
          <w:szCs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4"/>
        <w:gridCol w:w="4509"/>
        <w:gridCol w:w="4999"/>
      </w:tblGrid>
      <w:tr w:rsidR="00EF45FA" w:rsidRPr="000A381F" w:rsidTr="00D03FFD">
        <w:trPr>
          <w:jc w:val="center"/>
        </w:trPr>
        <w:tc>
          <w:tcPr>
            <w:tcW w:w="257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r w:rsidRPr="00907DA4">
              <w:rPr>
                <w:rFonts w:ascii="GHEA Grapalat" w:hAnsi="GHEA Grapalat"/>
                <w:vertAlign w:val="superscript"/>
              </w:rPr>
              <w:t>ԱնունըԱզգանունը</w:t>
            </w:r>
            <w:r w:rsidRPr="00907DA4">
              <w:rPr>
                <w:rFonts w:ascii="GHEA Grapalat" w:hAnsi="GHEA Grapalat"/>
                <w:vertAlign w:val="superscript"/>
              </w:rPr>
              <w:lastRenderedPageBreak/>
              <w:t>Հայրանունը</w:t>
            </w:r>
          </w:p>
        </w:tc>
        <w:tc>
          <w:tcPr>
            <w:tcW w:w="396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r w:rsidRPr="00907DA4">
              <w:rPr>
                <w:rFonts w:ascii="GHEA Grapalat" w:hAnsi="GHEA Grapalat"/>
                <w:vertAlign w:val="superscript"/>
              </w:rPr>
              <w:lastRenderedPageBreak/>
              <w:t>ՀՀքաղաքացիներիհամար</w:t>
            </w:r>
            <w:r w:rsidRPr="00907DA4">
              <w:rPr>
                <w:rFonts w:ascii="GHEA Grapalat" w:hAnsi="GHEA Grapalat"/>
                <w:vertAlign w:val="superscript"/>
                <w:lang w:val="es-ES"/>
              </w:rPr>
              <w:t xml:space="preserve">` </w:t>
            </w:r>
            <w:r w:rsidRPr="00907DA4">
              <w:rPr>
                <w:rFonts w:ascii="GHEA Grapalat" w:hAnsi="GHEA Grapalat"/>
                <w:vertAlign w:val="superscript"/>
              </w:rPr>
              <w:lastRenderedPageBreak/>
              <w:t>նույնականացմանքարտիկամանձնագրիկամՀՀօրենսդրությամբնախատեսվածանձըհաստատողփաստաթղթիտեսակըևհամարը</w:t>
            </w:r>
          </w:p>
        </w:tc>
        <w:tc>
          <w:tcPr>
            <w:tcW w:w="3370" w:type="dxa"/>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r w:rsidRPr="00907DA4">
              <w:rPr>
                <w:rFonts w:ascii="GHEA Grapalat" w:hAnsi="GHEA Grapalat"/>
                <w:vertAlign w:val="superscript"/>
              </w:rPr>
              <w:lastRenderedPageBreak/>
              <w:t>Օտարերկրյաքաղաքացիներիհամարհամապատասխաներկրիօրենսդրությամբնախա</w:t>
            </w:r>
            <w:r w:rsidRPr="00907DA4">
              <w:rPr>
                <w:rFonts w:ascii="GHEA Grapalat" w:hAnsi="GHEA Grapalat"/>
                <w:vertAlign w:val="superscript"/>
              </w:rPr>
              <w:lastRenderedPageBreak/>
              <w:t>տեսվածանձըհաստատողփաստաթղթիտեսակըևհամարը</w:t>
            </w:r>
          </w:p>
        </w:tc>
      </w:tr>
      <w:tr w:rsidR="00EF45FA" w:rsidRPr="000A381F" w:rsidTr="00D03FFD">
        <w:trPr>
          <w:jc w:val="center"/>
        </w:trPr>
        <w:tc>
          <w:tcPr>
            <w:tcW w:w="257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hy-AM"/>
              </w:rPr>
            </w:pPr>
          </w:p>
        </w:tc>
        <w:tc>
          <w:tcPr>
            <w:tcW w:w="396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c>
          <w:tcPr>
            <w:tcW w:w="3370" w:type="dxa"/>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r>
      <w:tr w:rsidR="00EF45FA" w:rsidRPr="000A381F" w:rsidTr="00D03FFD">
        <w:trPr>
          <w:jc w:val="center"/>
        </w:trPr>
        <w:tc>
          <w:tcPr>
            <w:tcW w:w="257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c>
          <w:tcPr>
            <w:tcW w:w="396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c>
          <w:tcPr>
            <w:tcW w:w="3370" w:type="dxa"/>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r>
      <w:tr w:rsidR="00EF45FA" w:rsidRPr="000A381F" w:rsidTr="00D03FFD">
        <w:trPr>
          <w:jc w:val="center"/>
        </w:trPr>
        <w:tc>
          <w:tcPr>
            <w:tcW w:w="257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c>
          <w:tcPr>
            <w:tcW w:w="3960" w:type="dxa"/>
            <w:vAlign w:val="center"/>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c>
          <w:tcPr>
            <w:tcW w:w="3370" w:type="dxa"/>
          </w:tcPr>
          <w:p w:rsidR="00EF45FA" w:rsidRPr="00907DA4" w:rsidRDefault="00EF45FA" w:rsidP="00313359">
            <w:pPr>
              <w:pStyle w:val="BodyTextIndent3"/>
              <w:spacing w:line="240" w:lineRule="auto"/>
              <w:ind w:firstLine="0"/>
              <w:jc w:val="center"/>
              <w:rPr>
                <w:rFonts w:ascii="GHEA Grapalat" w:hAnsi="GHEA Grapalat"/>
                <w:vertAlign w:val="superscript"/>
                <w:lang w:val="es-ES"/>
              </w:rPr>
            </w:pPr>
          </w:p>
        </w:tc>
      </w:tr>
    </w:tbl>
    <w:p w:rsidR="00EF45FA" w:rsidRPr="00907DA4" w:rsidRDefault="00EF45FA" w:rsidP="00313359">
      <w:pPr>
        <w:spacing w:after="0" w:line="240" w:lineRule="auto"/>
        <w:jc w:val="right"/>
        <w:rPr>
          <w:rFonts w:ascii="GHEA Grapalat" w:hAnsi="GHEA Grapalat"/>
          <w:sz w:val="20"/>
          <w:szCs w:val="20"/>
          <w:lang w:val="es-ES"/>
        </w:rPr>
      </w:pPr>
    </w:p>
    <w:p w:rsidR="00EF45FA" w:rsidRPr="00907DA4" w:rsidRDefault="00EF45FA" w:rsidP="00313359">
      <w:pPr>
        <w:spacing w:after="0" w:line="240" w:lineRule="auto"/>
        <w:ind w:firstLine="708"/>
        <w:jc w:val="both"/>
        <w:rPr>
          <w:rFonts w:ascii="GHEA Grapalat" w:hAnsi="GHEA Grapalat"/>
          <w:sz w:val="20"/>
          <w:szCs w:val="20"/>
          <w:lang w:val="es-ES"/>
        </w:rPr>
      </w:pPr>
      <w:r w:rsidRPr="00907DA4">
        <w:rPr>
          <w:rFonts w:ascii="GHEA Grapalat" w:hAnsi="GHEA Grapalat"/>
          <w:sz w:val="20"/>
          <w:szCs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EF45FA" w:rsidRPr="00907DA4" w:rsidRDefault="00EF45FA" w:rsidP="00313359">
      <w:pPr>
        <w:spacing w:after="0" w:line="240" w:lineRule="auto"/>
        <w:ind w:firstLine="708"/>
        <w:jc w:val="both"/>
        <w:rPr>
          <w:rFonts w:ascii="GHEA Grapalat" w:hAnsi="GHEA Grapalat"/>
          <w:sz w:val="20"/>
          <w:szCs w:val="20"/>
          <w:lang w:val="es-ES"/>
        </w:rPr>
      </w:pPr>
    </w:p>
    <w:p w:rsidR="00EF45FA" w:rsidRPr="00907DA4" w:rsidRDefault="00EF45FA" w:rsidP="00313359">
      <w:pPr>
        <w:spacing w:after="0" w:line="240" w:lineRule="auto"/>
        <w:ind w:firstLine="708"/>
        <w:jc w:val="both"/>
        <w:rPr>
          <w:rFonts w:ascii="GHEA Grapalat" w:hAnsi="GHEA Grapalat"/>
          <w:sz w:val="20"/>
          <w:szCs w:val="20"/>
          <w:lang w:val="es-ES"/>
        </w:rPr>
      </w:pPr>
    </w:p>
    <w:p w:rsidR="00EF45FA" w:rsidRPr="00907DA4" w:rsidRDefault="00EF45FA" w:rsidP="00313359">
      <w:pPr>
        <w:spacing w:after="0" w:line="240" w:lineRule="auto"/>
        <w:ind w:firstLine="708"/>
        <w:jc w:val="both"/>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cs="Arial"/>
          <w:sz w:val="20"/>
          <w:szCs w:val="20"/>
          <w:vertAlign w:val="superscript"/>
          <w:lang w:val="es-ES"/>
        </w:rPr>
      </w:pPr>
      <w:r w:rsidRPr="00907DA4">
        <w:rPr>
          <w:rFonts w:ascii="GHEA Grapalat" w:hAnsi="GHEA Grapalat"/>
          <w:sz w:val="20"/>
          <w:szCs w:val="20"/>
          <w:lang w:val="hy-AM"/>
        </w:rPr>
        <w:t xml:space="preserve">___________________________________________________ </w:t>
      </w:r>
      <w:r w:rsidRPr="00907DA4">
        <w:rPr>
          <w:rFonts w:ascii="GHEA Grapalat" w:hAnsi="GHEA Grapalat"/>
          <w:sz w:val="20"/>
          <w:szCs w:val="20"/>
          <w:lang w:val="hy-AM"/>
        </w:rPr>
        <w:tab/>
        <w:t xml:space="preserve">                _____________</w:t>
      </w:r>
      <w:r w:rsidRPr="00907DA4">
        <w:rPr>
          <w:rFonts w:ascii="GHEA Grapalat" w:hAnsi="GHEA Grapalat"/>
          <w:sz w:val="20"/>
          <w:szCs w:val="20"/>
          <w:u w:val="single"/>
          <w:lang w:val="es-ES"/>
        </w:rPr>
        <w:tab/>
      </w:r>
      <w:r w:rsidRPr="00907DA4">
        <w:rPr>
          <w:rFonts w:ascii="GHEA Grapalat" w:hAnsi="GHEA Grapalat"/>
          <w:sz w:val="20"/>
          <w:szCs w:val="20"/>
          <w:u w:val="single"/>
          <w:lang w:val="es-ES"/>
        </w:rPr>
        <w:tab/>
      </w:r>
      <w:r w:rsidRPr="00907DA4">
        <w:rPr>
          <w:rFonts w:ascii="GHEA Grapalat" w:hAnsi="GHEA Grapalat"/>
          <w:sz w:val="20"/>
          <w:szCs w:val="20"/>
          <w:lang w:val="es-ES"/>
        </w:rPr>
        <w:tab/>
      </w:r>
      <w:r w:rsidRPr="00907DA4">
        <w:rPr>
          <w:rFonts w:ascii="GHEA Grapalat" w:hAnsi="GHEA Grapalat"/>
          <w:sz w:val="20"/>
          <w:szCs w:val="20"/>
          <w:lang w:val="es-ES"/>
        </w:rPr>
        <w:tab/>
      </w:r>
      <w:r w:rsidRPr="00907DA4">
        <w:rPr>
          <w:rFonts w:ascii="GHEA Grapalat" w:hAnsi="GHEA Grapalat" w:cs="Sylfaen"/>
          <w:sz w:val="20"/>
          <w:szCs w:val="20"/>
          <w:vertAlign w:val="superscript"/>
          <w:lang w:val="hy-AM"/>
        </w:rPr>
        <w:t>Մասնակցիանվանումը</w:t>
      </w:r>
      <w:r w:rsidRPr="00907DA4">
        <w:rPr>
          <w:rFonts w:ascii="GHEA Grapalat" w:hAnsi="GHEA Grapalat"/>
          <w:sz w:val="20"/>
          <w:szCs w:val="20"/>
          <w:vertAlign w:val="superscript"/>
          <w:lang w:val="hy-AM"/>
        </w:rPr>
        <w:t xml:space="preserve"> (</w:t>
      </w:r>
      <w:r w:rsidRPr="00907DA4">
        <w:rPr>
          <w:rFonts w:ascii="GHEA Grapalat" w:hAnsi="GHEA Grapalat" w:cs="Sylfaen"/>
          <w:sz w:val="20"/>
          <w:szCs w:val="20"/>
          <w:vertAlign w:val="superscript"/>
          <w:lang w:val="hy-AM"/>
        </w:rPr>
        <w:t>ղեկավարիպաշտոնը</w:t>
      </w:r>
      <w:r w:rsidRPr="00907DA4">
        <w:rPr>
          <w:rFonts w:ascii="GHEA Grapalat" w:hAnsi="GHEA Grapalat" w:cs="Arial"/>
          <w:sz w:val="20"/>
          <w:szCs w:val="20"/>
          <w:vertAlign w:val="superscript"/>
          <w:lang w:val="hy-AM"/>
        </w:rPr>
        <w:t xml:space="preserve">, </w:t>
      </w:r>
      <w:r w:rsidRPr="00907DA4">
        <w:rPr>
          <w:rFonts w:ascii="GHEA Grapalat" w:hAnsi="GHEA Grapalat" w:cs="Arial"/>
          <w:sz w:val="20"/>
          <w:szCs w:val="20"/>
          <w:vertAlign w:val="superscript"/>
        </w:rPr>
        <w:t>ա</w:t>
      </w:r>
      <w:r w:rsidRPr="00907DA4">
        <w:rPr>
          <w:rFonts w:ascii="GHEA Grapalat" w:hAnsi="GHEA Grapalat" w:cs="Sylfaen"/>
          <w:sz w:val="20"/>
          <w:szCs w:val="20"/>
          <w:vertAlign w:val="superscript"/>
          <w:lang w:val="hy-AM"/>
        </w:rPr>
        <w:t>նուն</w:t>
      </w:r>
      <w:r w:rsidRPr="00907DA4">
        <w:rPr>
          <w:rFonts w:ascii="GHEA Grapalat" w:hAnsi="GHEA Grapalat" w:cs="Sylfaen"/>
          <w:sz w:val="20"/>
          <w:szCs w:val="20"/>
          <w:vertAlign w:val="superscript"/>
        </w:rPr>
        <w:t>ա</w:t>
      </w:r>
      <w:r w:rsidRPr="00907DA4">
        <w:rPr>
          <w:rFonts w:ascii="GHEA Grapalat" w:hAnsi="GHEA Grapalat" w:cs="Sylfaen"/>
          <w:sz w:val="20"/>
          <w:szCs w:val="20"/>
          <w:vertAlign w:val="superscript"/>
          <w:lang w:val="hy-AM"/>
        </w:rPr>
        <w:t>զգանունը</w:t>
      </w:r>
      <w:r w:rsidRPr="00907DA4">
        <w:rPr>
          <w:rFonts w:ascii="GHEA Grapalat" w:hAnsi="GHEA Grapalat" w:cs="Arial"/>
          <w:sz w:val="20"/>
          <w:szCs w:val="20"/>
          <w:vertAlign w:val="superscript"/>
          <w:lang w:val="hy-AM"/>
        </w:rPr>
        <w:t xml:space="preserve">)                                             </w:t>
      </w:r>
      <w:r w:rsidRPr="00907DA4">
        <w:rPr>
          <w:rFonts w:ascii="GHEA Grapalat" w:hAnsi="GHEA Grapalat" w:cs="Sylfaen"/>
          <w:sz w:val="20"/>
          <w:szCs w:val="20"/>
          <w:vertAlign w:val="superscript"/>
          <w:lang w:val="hy-AM"/>
        </w:rPr>
        <w:t>ստորագրությունը</w:t>
      </w:r>
      <w:r w:rsidRPr="00907DA4">
        <w:rPr>
          <w:rFonts w:ascii="GHEA Grapalat" w:hAnsi="GHEA Grapalat" w:cs="Arial"/>
          <w:sz w:val="20"/>
          <w:szCs w:val="20"/>
          <w:vertAlign w:val="superscript"/>
          <w:lang w:val="hy-AM"/>
        </w:rPr>
        <w:t>)</w:t>
      </w:r>
    </w:p>
    <w:p w:rsidR="00EF45FA" w:rsidRPr="00907DA4" w:rsidRDefault="00EF45FA" w:rsidP="00313359">
      <w:pPr>
        <w:spacing w:after="0" w:line="240" w:lineRule="auto"/>
        <w:jc w:val="both"/>
        <w:rPr>
          <w:rFonts w:ascii="GHEA Grapalat" w:hAnsi="GHEA Grapalat" w:cs="Arial"/>
          <w:sz w:val="20"/>
          <w:szCs w:val="20"/>
          <w:vertAlign w:val="superscript"/>
          <w:lang w:val="es-ES"/>
        </w:rPr>
      </w:pPr>
    </w:p>
    <w:p w:rsidR="00EF45FA" w:rsidRPr="00907DA4" w:rsidRDefault="00EF45FA" w:rsidP="00313359">
      <w:pPr>
        <w:spacing w:after="0" w:line="240" w:lineRule="auto"/>
        <w:jc w:val="both"/>
        <w:rPr>
          <w:rFonts w:ascii="GHEA Grapalat" w:hAnsi="GHEA Grapalat"/>
          <w:sz w:val="20"/>
          <w:szCs w:val="20"/>
          <w:lang w:val="hy-AM"/>
        </w:rPr>
      </w:pPr>
    </w:p>
    <w:p w:rsidR="00EF45FA" w:rsidRPr="00907DA4" w:rsidRDefault="00EF45FA" w:rsidP="00313359">
      <w:pPr>
        <w:spacing w:after="0" w:line="240" w:lineRule="auto"/>
        <w:jc w:val="right"/>
        <w:rPr>
          <w:rFonts w:ascii="GHEA Grapalat" w:hAnsi="GHEA Grapalat" w:cs="Arial"/>
          <w:sz w:val="20"/>
          <w:szCs w:val="20"/>
          <w:lang w:val="hy-AM"/>
        </w:rPr>
      </w:pPr>
      <w:r w:rsidRPr="00907DA4">
        <w:rPr>
          <w:rFonts w:ascii="GHEA Grapalat" w:hAnsi="GHEA Grapalat" w:cs="Sylfaen"/>
          <w:sz w:val="20"/>
          <w:szCs w:val="20"/>
          <w:lang w:val="hy-AM"/>
        </w:rPr>
        <w:t>Կ</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Տ</w:t>
      </w:r>
      <w:r w:rsidRPr="00907DA4">
        <w:rPr>
          <w:rFonts w:ascii="GHEA Grapalat" w:hAnsi="GHEA Grapalat" w:cs="Arial"/>
          <w:sz w:val="20"/>
          <w:szCs w:val="20"/>
          <w:lang w:val="hy-AM"/>
        </w:rPr>
        <w:t>.</w:t>
      </w:r>
      <w:r w:rsidRPr="00907DA4">
        <w:rPr>
          <w:rStyle w:val="FootnoteReference"/>
          <w:rFonts w:ascii="GHEA Grapalat" w:hAnsi="GHEA Grapalat" w:cs="Arial"/>
          <w:color w:val="FFFFFF"/>
          <w:sz w:val="20"/>
          <w:szCs w:val="20"/>
          <w:lang w:val="hy-AM"/>
        </w:rPr>
        <w:footnoteReference w:id="14"/>
      </w:r>
      <w:r w:rsidRPr="00907DA4">
        <w:rPr>
          <w:rFonts w:ascii="GHEA Grapalat" w:hAnsi="GHEA Grapalat" w:cs="Arial"/>
          <w:sz w:val="20"/>
          <w:szCs w:val="20"/>
          <w:lang w:val="hy-AM"/>
        </w:rPr>
        <w:tab/>
      </w:r>
      <w:r w:rsidRPr="00907DA4">
        <w:rPr>
          <w:rFonts w:ascii="GHEA Grapalat" w:hAnsi="GHEA Grapalat" w:cs="Arial"/>
          <w:sz w:val="20"/>
          <w:szCs w:val="20"/>
          <w:lang w:val="hy-AM"/>
        </w:rPr>
        <w:tab/>
      </w:r>
    </w:p>
    <w:p w:rsidR="00EF45FA" w:rsidRPr="00907DA4" w:rsidRDefault="00EF45FA" w:rsidP="00313359">
      <w:pPr>
        <w:pStyle w:val="BodyTextIndent3"/>
        <w:spacing w:line="240" w:lineRule="auto"/>
        <w:jc w:val="right"/>
        <w:rPr>
          <w:rFonts w:ascii="GHEA Grapalat" w:hAnsi="GHEA Grapalat"/>
          <w:b/>
          <w:lang w:val="hy-AM"/>
        </w:rPr>
      </w:pPr>
    </w:p>
    <w:p w:rsidR="00EF45FA" w:rsidRPr="00907DA4" w:rsidRDefault="00EF45FA" w:rsidP="00313359">
      <w:pPr>
        <w:pStyle w:val="BodyTextIndent3"/>
        <w:spacing w:line="240" w:lineRule="auto"/>
        <w:jc w:val="right"/>
        <w:rPr>
          <w:rFonts w:ascii="GHEA Grapalat" w:hAnsi="GHEA Grapalat"/>
          <w:b/>
          <w:lang w:val="hy-AM"/>
        </w:rPr>
      </w:pPr>
    </w:p>
    <w:p w:rsidR="00EF45FA" w:rsidRPr="00907DA4" w:rsidRDefault="00EF45FA" w:rsidP="00313359">
      <w:pPr>
        <w:pStyle w:val="BodyTextIndent3"/>
        <w:spacing w:line="240" w:lineRule="auto"/>
        <w:jc w:val="right"/>
        <w:rPr>
          <w:rFonts w:ascii="GHEA Grapalat" w:hAnsi="GHEA Grapalat" w:cs="Sylfaen"/>
          <w:b/>
          <w:lang w:val="hy-AM"/>
        </w:rPr>
      </w:pPr>
      <w:r w:rsidRPr="00907DA4">
        <w:rPr>
          <w:rFonts w:ascii="GHEA Grapalat" w:hAnsi="GHEA Grapalat" w:cs="Sylfaen"/>
          <w:b/>
          <w:lang w:val="hy-AM"/>
        </w:rPr>
        <w:br w:type="page"/>
      </w:r>
    </w:p>
    <w:p w:rsidR="00EF45FA" w:rsidRPr="00907DA4" w:rsidRDefault="00EF45FA" w:rsidP="00313359">
      <w:pPr>
        <w:pStyle w:val="Heading3"/>
        <w:spacing w:line="240" w:lineRule="auto"/>
        <w:ind w:firstLine="567"/>
        <w:jc w:val="right"/>
        <w:rPr>
          <w:rFonts w:ascii="GHEA Grapalat" w:hAnsi="GHEA Grapalat" w:cs="Arial"/>
          <w:b/>
          <w:i w:val="0"/>
          <w:lang w:val="hy-AM"/>
        </w:rPr>
      </w:pPr>
      <w:r w:rsidRPr="00907DA4">
        <w:rPr>
          <w:rFonts w:ascii="GHEA Grapalat" w:hAnsi="GHEA Grapalat" w:cs="Sylfaen"/>
          <w:b/>
          <w:i w:val="0"/>
          <w:lang w:val="hy-AM"/>
        </w:rPr>
        <w:lastRenderedPageBreak/>
        <w:t>Հավելված</w:t>
      </w:r>
      <w:r w:rsidRPr="00907DA4">
        <w:rPr>
          <w:rFonts w:ascii="GHEA Grapalat" w:hAnsi="GHEA Grapalat" w:cs="Arial"/>
          <w:b/>
          <w:i w:val="0"/>
          <w:lang w:val="hy-AM"/>
        </w:rPr>
        <w:t xml:space="preserve"> 1.1</w:t>
      </w:r>
    </w:p>
    <w:p w:rsidR="00EF45FA" w:rsidRPr="00907DA4" w:rsidRDefault="00EF45FA" w:rsidP="00313359">
      <w:pPr>
        <w:pStyle w:val="BodyTextIndent3"/>
        <w:spacing w:line="240" w:lineRule="auto"/>
        <w:jc w:val="right"/>
        <w:rPr>
          <w:rFonts w:ascii="GHEA Grapalat" w:hAnsi="GHEA Grapalat" w:cs="Arial"/>
          <w:b/>
          <w:lang w:val="hy-AM"/>
        </w:rPr>
      </w:pPr>
      <w:r w:rsidRPr="00907DA4">
        <w:rPr>
          <w:rFonts w:ascii="GHEA Grapalat" w:hAnsi="GHEA Grapalat"/>
          <w:lang w:val="hy-AM"/>
        </w:rPr>
        <w:t>«</w:t>
      </w:r>
      <w:r w:rsidR="00D03FFD" w:rsidRPr="00907DA4">
        <w:rPr>
          <w:rFonts w:ascii="GHEA Grapalat" w:hAnsi="GHEA Grapalat"/>
          <w:b/>
          <w:lang w:val="hy-AM"/>
        </w:rPr>
        <w:t>ՀՀ ԿՄԱՀ</w:t>
      </w:r>
      <w:r w:rsidRPr="00907DA4">
        <w:rPr>
          <w:rFonts w:ascii="GHEA Grapalat" w:hAnsi="GHEA Grapalat"/>
          <w:b/>
          <w:lang w:val="hy-AM"/>
        </w:rPr>
        <w:t>--</w:t>
      </w:r>
      <w:r w:rsidR="00D03FFD" w:rsidRPr="00907DA4">
        <w:rPr>
          <w:rFonts w:ascii="GHEA Grapalat" w:hAnsi="GHEA Grapalat"/>
          <w:b/>
          <w:lang w:val="hy-AM"/>
        </w:rPr>
        <w:t>ԳՀ</w:t>
      </w:r>
      <w:r w:rsidRPr="00907DA4">
        <w:rPr>
          <w:rFonts w:ascii="GHEA Grapalat" w:hAnsi="GHEA Grapalat" w:cs="Sylfaen"/>
          <w:b/>
          <w:lang w:val="hy-AM"/>
        </w:rPr>
        <w:t>ԱՇՁԲ</w:t>
      </w:r>
      <w:r w:rsidRPr="00907DA4">
        <w:rPr>
          <w:rFonts w:ascii="GHEA Grapalat" w:hAnsi="GHEA Grapalat" w:cs="Arial"/>
          <w:b/>
          <w:lang w:val="hy-AM"/>
        </w:rPr>
        <w:t>-</w:t>
      </w:r>
      <w:r w:rsidR="00D03FFD" w:rsidRPr="00907DA4">
        <w:rPr>
          <w:rFonts w:ascii="GHEA Grapalat" w:hAnsi="GHEA Grapalat" w:cs="Arial"/>
          <w:b/>
          <w:lang w:val="hy-AM"/>
        </w:rPr>
        <w:t>20</w:t>
      </w:r>
      <w:r w:rsidRPr="00907DA4">
        <w:rPr>
          <w:rFonts w:ascii="GHEA Grapalat" w:hAnsi="GHEA Grapalat" w:cs="Arial"/>
          <w:b/>
          <w:lang w:val="hy-AM"/>
        </w:rPr>
        <w:t>/</w:t>
      </w:r>
      <w:r w:rsidR="00D03FFD" w:rsidRPr="00907DA4">
        <w:rPr>
          <w:rFonts w:ascii="GHEA Grapalat" w:hAnsi="GHEA Grapalat" w:cs="Arial"/>
          <w:b/>
          <w:lang w:val="hy-AM"/>
        </w:rPr>
        <w:t>0</w:t>
      </w:r>
      <w:r w:rsidR="00292360" w:rsidRPr="007A24E9">
        <w:rPr>
          <w:rFonts w:ascii="GHEA Grapalat" w:hAnsi="GHEA Grapalat" w:cs="Arial"/>
          <w:b/>
          <w:lang w:val="hy-AM"/>
        </w:rPr>
        <w:t>8</w:t>
      </w:r>
      <w:r w:rsidRPr="00907DA4">
        <w:rPr>
          <w:rFonts w:ascii="GHEA Grapalat" w:hAnsi="GHEA Grapalat"/>
          <w:lang w:val="hy-AM"/>
        </w:rPr>
        <w:t>»</w:t>
      </w:r>
      <w:r w:rsidRPr="00907DA4">
        <w:rPr>
          <w:rFonts w:ascii="GHEA Grapalat" w:hAnsi="GHEA Grapalat" w:cs="Sylfaen"/>
          <w:b/>
          <w:lang w:val="hy-AM"/>
        </w:rPr>
        <w:t>*ծածկագրով</w:t>
      </w:r>
    </w:p>
    <w:p w:rsidR="00EF45FA" w:rsidRPr="00907DA4" w:rsidRDefault="00D03FFD" w:rsidP="00313359">
      <w:pPr>
        <w:pStyle w:val="BodyTextIndent3"/>
        <w:spacing w:line="240" w:lineRule="auto"/>
        <w:jc w:val="right"/>
        <w:rPr>
          <w:rFonts w:ascii="GHEA Grapalat" w:hAnsi="GHEA Grapalat" w:cs="Arial"/>
          <w:b/>
          <w:lang w:val="hy-AM"/>
        </w:rPr>
      </w:pPr>
      <w:r w:rsidRPr="00907DA4">
        <w:rPr>
          <w:rFonts w:ascii="GHEA Grapalat" w:hAnsi="GHEA Grapalat" w:cs="Sylfaen"/>
          <w:b/>
          <w:lang w:val="hy-AM"/>
        </w:rPr>
        <w:t>Գնանշման հարցման</w:t>
      </w:r>
      <w:r w:rsidR="00EF45FA" w:rsidRPr="00907DA4">
        <w:rPr>
          <w:rFonts w:ascii="GHEA Grapalat" w:hAnsi="GHEA Grapalat" w:cs="Arial"/>
          <w:b/>
          <w:lang w:val="hy-AM"/>
        </w:rPr>
        <w:t xml:space="preserve"> մրցույթի </w:t>
      </w:r>
      <w:r w:rsidR="00EF45FA" w:rsidRPr="00907DA4">
        <w:rPr>
          <w:rFonts w:ascii="GHEA Grapalat" w:hAnsi="GHEA Grapalat" w:cs="Sylfaen"/>
          <w:b/>
          <w:lang w:val="hy-AM"/>
        </w:rPr>
        <w:t>հրավերի</w:t>
      </w:r>
    </w:p>
    <w:p w:rsidR="00EF45FA" w:rsidRPr="00907DA4" w:rsidRDefault="00EF45FA" w:rsidP="00313359">
      <w:pPr>
        <w:spacing w:after="0" w:line="240" w:lineRule="auto"/>
        <w:ind w:left="-66"/>
        <w:jc w:val="center"/>
        <w:rPr>
          <w:rFonts w:ascii="GHEA Grapalat" w:hAnsi="GHEA Grapalat"/>
          <w:b/>
          <w:sz w:val="20"/>
          <w:szCs w:val="20"/>
          <w:lang w:val="hy-AM"/>
        </w:rPr>
      </w:pPr>
    </w:p>
    <w:p w:rsidR="00EF45FA" w:rsidRPr="00907DA4" w:rsidRDefault="00EF45FA" w:rsidP="00313359">
      <w:pPr>
        <w:pStyle w:val="Heading3"/>
        <w:spacing w:line="240" w:lineRule="auto"/>
        <w:ind w:firstLine="567"/>
        <w:jc w:val="left"/>
        <w:rPr>
          <w:rFonts w:ascii="GHEA Grapalat" w:hAnsi="GHEA Grapalat"/>
          <w:b/>
          <w:lang w:val="hy-AM"/>
        </w:rPr>
      </w:pPr>
    </w:p>
    <w:p w:rsidR="00EF45FA" w:rsidRPr="00907DA4" w:rsidRDefault="00EF45FA" w:rsidP="00313359">
      <w:pPr>
        <w:pStyle w:val="Heading3"/>
        <w:spacing w:line="240" w:lineRule="auto"/>
        <w:ind w:firstLine="567"/>
        <w:rPr>
          <w:rFonts w:ascii="GHEA Grapalat" w:hAnsi="GHEA Grapalat"/>
          <w:b/>
          <w:i w:val="0"/>
          <w:lang w:val="hy-AM"/>
        </w:rPr>
      </w:pPr>
      <w:r w:rsidRPr="00907DA4">
        <w:rPr>
          <w:rFonts w:ascii="GHEA Grapalat" w:hAnsi="GHEA Grapalat"/>
          <w:b/>
          <w:i w:val="0"/>
          <w:lang w:val="hy-AM"/>
        </w:rPr>
        <w:t>ՆԿԱՐԱԳԻՐ</w:t>
      </w:r>
    </w:p>
    <w:p w:rsidR="00EF45FA" w:rsidRPr="00907DA4" w:rsidRDefault="00EF45FA" w:rsidP="00313359">
      <w:pPr>
        <w:pStyle w:val="Heading3"/>
        <w:spacing w:line="240" w:lineRule="auto"/>
        <w:ind w:firstLine="567"/>
        <w:rPr>
          <w:rFonts w:ascii="GHEA Grapalat" w:hAnsi="GHEA Grapalat" w:cs="Arial"/>
          <w:lang w:val="es-ES"/>
        </w:rPr>
      </w:pPr>
      <w:r w:rsidRPr="00907DA4">
        <w:rPr>
          <w:rFonts w:ascii="GHEA Grapalat" w:hAnsi="GHEA Grapalat"/>
          <w:b/>
          <w:i w:val="0"/>
          <w:lang w:val="hy-AM"/>
        </w:rPr>
        <w:t xml:space="preserve">սարքերի և սարքավորումների </w:t>
      </w:r>
    </w:p>
    <w:p w:rsidR="00EF45FA" w:rsidRPr="00907DA4" w:rsidRDefault="00EF45FA" w:rsidP="00313359">
      <w:pPr>
        <w:spacing w:after="0" w:line="240" w:lineRule="auto"/>
        <w:ind w:firstLine="567"/>
        <w:jc w:val="both"/>
        <w:rPr>
          <w:rFonts w:ascii="GHEA Grapalat" w:hAnsi="GHEA Grapalat" w:cs="Arial"/>
          <w:sz w:val="20"/>
          <w:szCs w:val="20"/>
          <w:lang w:val="es-ES"/>
        </w:rPr>
      </w:pP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u w:val="single"/>
          <w:lang w:val="es-ES"/>
        </w:rPr>
        <w:tab/>
      </w:r>
      <w:r w:rsidRPr="00907DA4">
        <w:rPr>
          <w:rFonts w:ascii="GHEA Grapalat" w:hAnsi="GHEA Grapalat" w:cs="Arial"/>
          <w:sz w:val="20"/>
          <w:szCs w:val="20"/>
          <w:lang w:val="es-ES"/>
        </w:rPr>
        <w:t xml:space="preserve">-ն </w:t>
      </w:r>
      <w:r w:rsidR="00D03FFD" w:rsidRPr="00907DA4">
        <w:rPr>
          <w:rFonts w:ascii="GHEA Grapalat" w:hAnsi="GHEA Grapalat" w:cs="Arial"/>
          <w:sz w:val="20"/>
          <w:szCs w:val="20"/>
          <w:lang w:val="es-ES"/>
        </w:rPr>
        <w:t>«ՀՀ ԿՄԱՀ-</w:t>
      </w:r>
      <w:r w:rsidRPr="00907DA4">
        <w:rPr>
          <w:rFonts w:ascii="GHEA Grapalat" w:hAnsi="GHEA Grapalat" w:cs="Arial"/>
          <w:sz w:val="20"/>
          <w:szCs w:val="20"/>
          <w:lang w:val="es-ES"/>
        </w:rPr>
        <w:t>-</w:t>
      </w:r>
      <w:r w:rsidR="00D03FFD" w:rsidRPr="00907DA4">
        <w:rPr>
          <w:rFonts w:ascii="GHEA Grapalat" w:hAnsi="GHEA Grapalat" w:cs="Arial"/>
          <w:sz w:val="20"/>
          <w:szCs w:val="20"/>
          <w:lang w:val="es-ES"/>
        </w:rPr>
        <w:t>ԳՀ</w:t>
      </w:r>
      <w:r w:rsidRPr="00907DA4">
        <w:rPr>
          <w:rFonts w:ascii="GHEA Grapalat" w:hAnsi="GHEA Grapalat" w:cs="Arial"/>
          <w:sz w:val="20"/>
          <w:szCs w:val="20"/>
          <w:lang w:val="es-ES"/>
        </w:rPr>
        <w:t>ԱՇՁԲ</w:t>
      </w:r>
      <w:r w:rsidR="00D03FFD" w:rsidRPr="00907DA4">
        <w:rPr>
          <w:rFonts w:ascii="GHEA Grapalat" w:hAnsi="GHEA Grapalat" w:cs="Arial"/>
          <w:sz w:val="20"/>
          <w:szCs w:val="20"/>
          <w:lang w:val="es-ES"/>
        </w:rPr>
        <w:t>-20</w:t>
      </w:r>
      <w:r w:rsidRPr="00907DA4">
        <w:rPr>
          <w:rFonts w:ascii="GHEA Grapalat" w:hAnsi="GHEA Grapalat" w:cs="Arial"/>
          <w:sz w:val="20"/>
          <w:szCs w:val="20"/>
          <w:lang w:val="es-ES"/>
        </w:rPr>
        <w:t>/</w:t>
      </w:r>
      <w:r w:rsidR="00292360">
        <w:rPr>
          <w:rFonts w:ascii="GHEA Grapalat" w:hAnsi="GHEA Grapalat" w:cs="Arial"/>
          <w:sz w:val="20"/>
          <w:szCs w:val="20"/>
          <w:lang w:val="es-ES"/>
        </w:rPr>
        <w:t>08</w:t>
      </w:r>
      <w:r w:rsidRPr="00907DA4">
        <w:rPr>
          <w:rFonts w:ascii="GHEA Grapalat" w:hAnsi="GHEA Grapalat" w:cs="Arial"/>
          <w:sz w:val="20"/>
          <w:szCs w:val="20"/>
          <w:lang w:val="es-ES"/>
        </w:rPr>
        <w:t>»</w:t>
      </w:r>
      <w:r w:rsidRPr="00907DA4">
        <w:rPr>
          <w:rStyle w:val="FootnoteReference"/>
          <w:rFonts w:ascii="GHEA Grapalat" w:hAnsi="GHEA Grapalat" w:cs="Arial"/>
          <w:sz w:val="20"/>
          <w:szCs w:val="20"/>
          <w:lang w:val="es-ES"/>
        </w:rPr>
        <w:t>*</w:t>
      </w:r>
    </w:p>
    <w:p w:rsidR="00EF45FA" w:rsidRPr="00907DA4" w:rsidRDefault="00EF45FA" w:rsidP="00313359">
      <w:pPr>
        <w:spacing w:after="0" w:line="240" w:lineRule="auto"/>
        <w:jc w:val="both"/>
        <w:rPr>
          <w:rFonts w:ascii="GHEA Grapalat" w:hAnsi="GHEA Grapalat" w:cs="Arial"/>
          <w:sz w:val="20"/>
          <w:szCs w:val="20"/>
          <w:u w:val="single"/>
          <w:lang w:val="es-ES"/>
        </w:rPr>
      </w:pPr>
      <w:r w:rsidRPr="00907DA4">
        <w:rPr>
          <w:rFonts w:ascii="GHEA Grapalat" w:hAnsi="GHEA Grapalat"/>
          <w:sz w:val="20"/>
          <w:szCs w:val="20"/>
          <w:vertAlign w:val="superscript"/>
        </w:rPr>
        <w:t>մ</w:t>
      </w:r>
      <w:r w:rsidRPr="00907DA4">
        <w:rPr>
          <w:rFonts w:ascii="GHEA Grapalat" w:hAnsi="GHEA Grapalat"/>
          <w:sz w:val="20"/>
          <w:szCs w:val="20"/>
          <w:vertAlign w:val="superscript"/>
          <w:lang w:val="hy-AM"/>
        </w:rPr>
        <w:t>ասնակցի անվանումը</w:t>
      </w: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cs="Arial"/>
          <w:sz w:val="20"/>
          <w:szCs w:val="20"/>
          <w:lang w:val="es-ES"/>
        </w:rPr>
        <w:t xml:space="preserve">ծածկագրով </w:t>
      </w:r>
      <w:r w:rsidR="003B0CD0" w:rsidRPr="00907DA4">
        <w:rPr>
          <w:rFonts w:ascii="GHEA Grapalat" w:hAnsi="GHEA Grapalat" w:cs="Arial"/>
          <w:sz w:val="20"/>
          <w:szCs w:val="20"/>
          <w:lang w:val="es-ES"/>
        </w:rPr>
        <w:t>գնանշման հարցման</w:t>
      </w:r>
      <w:r w:rsidRPr="00907DA4">
        <w:rPr>
          <w:rFonts w:ascii="GHEA Grapalat" w:hAnsi="GHEA Grapalat" w:cs="Arial"/>
          <w:sz w:val="20"/>
          <w:szCs w:val="20"/>
          <w:lang w:val="es-ES"/>
        </w:rPr>
        <w:t xml:space="preserve">շրջանակում  ըստ չափաբաժինների ստորև ներկայացնում է իր կողմից առաջարկվող սարքերի և սարքավորումների նկարագիրը </w:t>
      </w:r>
    </w:p>
    <w:p w:rsidR="00EF45FA" w:rsidRPr="00907DA4" w:rsidRDefault="00EF45FA" w:rsidP="00313359">
      <w:pPr>
        <w:pStyle w:val="Heading3"/>
        <w:spacing w:line="240" w:lineRule="auto"/>
        <w:ind w:firstLine="567"/>
        <w:rPr>
          <w:rFonts w:ascii="GHEA Grapalat" w:hAnsi="GHEA Grapalat" w:cs="Arial"/>
          <w:lang w:val="es-ES"/>
        </w:rPr>
      </w:pPr>
    </w:p>
    <w:p w:rsidR="00EF45FA" w:rsidRPr="00907DA4" w:rsidRDefault="00EF45FA" w:rsidP="00313359">
      <w:pPr>
        <w:spacing w:after="0" w:line="240" w:lineRule="auto"/>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5"/>
        <w:gridCol w:w="1393"/>
        <w:gridCol w:w="1777"/>
        <w:gridCol w:w="1416"/>
        <w:gridCol w:w="1486"/>
        <w:gridCol w:w="1600"/>
        <w:gridCol w:w="1575"/>
      </w:tblGrid>
      <w:tr w:rsidR="00EF45FA" w:rsidRPr="00907DA4" w:rsidTr="00D03FFD">
        <w:tc>
          <w:tcPr>
            <w:tcW w:w="1368" w:type="dxa"/>
            <w:vMerge w:val="restart"/>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Չափաբաժնի համար</w:t>
            </w:r>
          </w:p>
        </w:tc>
        <w:tc>
          <w:tcPr>
            <w:tcW w:w="8973" w:type="dxa"/>
            <w:gridSpan w:val="6"/>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 xml:space="preserve">Առաջարկվող սարքերի և սարքավորումների </w:t>
            </w:r>
          </w:p>
        </w:tc>
      </w:tr>
      <w:tr w:rsidR="00EF45FA" w:rsidRPr="00907DA4" w:rsidTr="00D03FFD">
        <w:tc>
          <w:tcPr>
            <w:tcW w:w="1368" w:type="dxa"/>
            <w:vMerge/>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460" w:type="dxa"/>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rPr>
              <w:t>ֆ</w:t>
            </w:r>
            <w:r w:rsidRPr="00907DA4">
              <w:rPr>
                <w:rFonts w:ascii="GHEA Grapalat" w:hAnsi="GHEA Grapalat"/>
                <w:b/>
                <w:bCs/>
                <w:sz w:val="20"/>
                <w:szCs w:val="20"/>
                <w:lang w:val="hy-AM"/>
              </w:rPr>
              <w:t>իրմային անվանումը</w:t>
            </w:r>
          </w:p>
        </w:tc>
        <w:tc>
          <w:tcPr>
            <w:tcW w:w="2003" w:type="dxa"/>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ապրանքային նշանը</w:t>
            </w:r>
          </w:p>
        </w:tc>
        <w:tc>
          <w:tcPr>
            <w:tcW w:w="1757" w:type="dxa"/>
            <w:vAlign w:val="center"/>
          </w:tcPr>
          <w:p w:rsidR="00EF45FA" w:rsidRPr="00907DA4" w:rsidRDefault="00EF45FA" w:rsidP="00313359">
            <w:pPr>
              <w:spacing w:after="0" w:line="240" w:lineRule="auto"/>
              <w:jc w:val="center"/>
              <w:rPr>
                <w:rFonts w:ascii="GHEA Grapalat" w:hAnsi="GHEA Grapalat"/>
                <w:b/>
                <w:bCs/>
                <w:sz w:val="20"/>
                <w:szCs w:val="20"/>
                <w:lang w:val="hy-AM"/>
              </w:rPr>
            </w:pPr>
            <w:r w:rsidRPr="00907DA4">
              <w:rPr>
                <w:rFonts w:ascii="GHEA Grapalat" w:hAnsi="GHEA Grapalat"/>
                <w:b/>
                <w:bCs/>
                <w:sz w:val="20"/>
                <w:szCs w:val="20"/>
                <w:lang w:val="hy-AM"/>
              </w:rPr>
              <w:t>մակնիշը</w:t>
            </w:r>
          </w:p>
        </w:tc>
        <w:tc>
          <w:tcPr>
            <w:tcW w:w="1530" w:type="dxa"/>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արտադրողի անվանումը</w:t>
            </w:r>
          </w:p>
        </w:tc>
        <w:tc>
          <w:tcPr>
            <w:tcW w:w="1323" w:type="dxa"/>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տեխնիկական բնութագրերը</w:t>
            </w:r>
          </w:p>
        </w:tc>
        <w:tc>
          <w:tcPr>
            <w:tcW w:w="900" w:type="dxa"/>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երաշխիքային ժամկետները</w:t>
            </w:r>
          </w:p>
        </w:tc>
      </w:tr>
      <w:tr w:rsidR="00EF45FA" w:rsidRPr="00907DA4" w:rsidTr="00D03FFD">
        <w:tc>
          <w:tcPr>
            <w:tcW w:w="1368"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460" w:type="dxa"/>
            <w:vAlign w:val="center"/>
          </w:tcPr>
          <w:p w:rsidR="00EF45FA" w:rsidRPr="00907DA4" w:rsidDel="00E968EF" w:rsidRDefault="00EF45FA" w:rsidP="00313359">
            <w:pPr>
              <w:spacing w:after="0" w:line="240" w:lineRule="auto"/>
              <w:jc w:val="center"/>
              <w:rPr>
                <w:rFonts w:ascii="GHEA Grapalat" w:hAnsi="GHEA Grapalat"/>
                <w:b/>
                <w:bCs/>
                <w:sz w:val="20"/>
                <w:szCs w:val="20"/>
                <w:lang w:val="hy-AM"/>
              </w:rPr>
            </w:pPr>
          </w:p>
        </w:tc>
        <w:tc>
          <w:tcPr>
            <w:tcW w:w="200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757" w:type="dxa"/>
            <w:vAlign w:val="center"/>
          </w:tcPr>
          <w:p w:rsidR="00EF45FA" w:rsidRPr="00907DA4" w:rsidRDefault="00EF45FA" w:rsidP="00313359">
            <w:pPr>
              <w:spacing w:after="0" w:line="240" w:lineRule="auto"/>
              <w:jc w:val="center"/>
              <w:rPr>
                <w:rFonts w:ascii="GHEA Grapalat" w:hAnsi="GHEA Grapalat"/>
                <w:b/>
                <w:bCs/>
                <w:sz w:val="20"/>
                <w:szCs w:val="20"/>
                <w:lang w:val="hy-AM"/>
              </w:rPr>
            </w:pPr>
          </w:p>
        </w:tc>
        <w:tc>
          <w:tcPr>
            <w:tcW w:w="153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32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90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r>
      <w:tr w:rsidR="00EF45FA" w:rsidRPr="00907DA4" w:rsidTr="00D03FFD">
        <w:tc>
          <w:tcPr>
            <w:tcW w:w="1368"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460" w:type="dxa"/>
            <w:vAlign w:val="center"/>
          </w:tcPr>
          <w:p w:rsidR="00EF45FA" w:rsidRPr="00907DA4" w:rsidDel="00E968EF" w:rsidRDefault="00EF45FA" w:rsidP="00313359">
            <w:pPr>
              <w:spacing w:after="0" w:line="240" w:lineRule="auto"/>
              <w:jc w:val="center"/>
              <w:rPr>
                <w:rFonts w:ascii="GHEA Grapalat" w:hAnsi="GHEA Grapalat"/>
                <w:b/>
                <w:bCs/>
                <w:sz w:val="20"/>
                <w:szCs w:val="20"/>
                <w:lang w:val="hy-AM"/>
              </w:rPr>
            </w:pPr>
          </w:p>
        </w:tc>
        <w:tc>
          <w:tcPr>
            <w:tcW w:w="200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757" w:type="dxa"/>
            <w:vAlign w:val="center"/>
          </w:tcPr>
          <w:p w:rsidR="00EF45FA" w:rsidRPr="00907DA4" w:rsidRDefault="00EF45FA" w:rsidP="00313359">
            <w:pPr>
              <w:spacing w:after="0" w:line="240" w:lineRule="auto"/>
              <w:jc w:val="center"/>
              <w:rPr>
                <w:rFonts w:ascii="GHEA Grapalat" w:hAnsi="GHEA Grapalat"/>
                <w:b/>
                <w:bCs/>
                <w:sz w:val="20"/>
                <w:szCs w:val="20"/>
                <w:lang w:val="hy-AM"/>
              </w:rPr>
            </w:pPr>
          </w:p>
        </w:tc>
        <w:tc>
          <w:tcPr>
            <w:tcW w:w="153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32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90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r>
      <w:tr w:rsidR="00EF45FA" w:rsidRPr="00907DA4" w:rsidTr="00D03FFD">
        <w:tc>
          <w:tcPr>
            <w:tcW w:w="1368"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460" w:type="dxa"/>
            <w:vAlign w:val="center"/>
          </w:tcPr>
          <w:p w:rsidR="00EF45FA" w:rsidRPr="00907DA4" w:rsidDel="00E968EF" w:rsidRDefault="00EF45FA" w:rsidP="00313359">
            <w:pPr>
              <w:spacing w:after="0" w:line="240" w:lineRule="auto"/>
              <w:jc w:val="center"/>
              <w:rPr>
                <w:rFonts w:ascii="GHEA Grapalat" w:hAnsi="GHEA Grapalat"/>
                <w:b/>
                <w:bCs/>
                <w:sz w:val="20"/>
                <w:szCs w:val="20"/>
                <w:lang w:val="hy-AM"/>
              </w:rPr>
            </w:pPr>
          </w:p>
        </w:tc>
        <w:tc>
          <w:tcPr>
            <w:tcW w:w="200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757" w:type="dxa"/>
            <w:vAlign w:val="center"/>
          </w:tcPr>
          <w:p w:rsidR="00EF45FA" w:rsidRPr="00907DA4" w:rsidRDefault="00EF45FA" w:rsidP="00313359">
            <w:pPr>
              <w:spacing w:after="0" w:line="240" w:lineRule="auto"/>
              <w:jc w:val="center"/>
              <w:rPr>
                <w:rFonts w:ascii="GHEA Grapalat" w:hAnsi="GHEA Grapalat"/>
                <w:b/>
                <w:bCs/>
                <w:sz w:val="20"/>
                <w:szCs w:val="20"/>
                <w:lang w:val="hy-AM"/>
              </w:rPr>
            </w:pPr>
          </w:p>
        </w:tc>
        <w:tc>
          <w:tcPr>
            <w:tcW w:w="153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1323"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c>
          <w:tcPr>
            <w:tcW w:w="900" w:type="dxa"/>
            <w:vAlign w:val="center"/>
          </w:tcPr>
          <w:p w:rsidR="00EF45FA" w:rsidRPr="00907DA4" w:rsidRDefault="00EF45FA" w:rsidP="00313359">
            <w:pPr>
              <w:spacing w:after="0" w:line="240" w:lineRule="auto"/>
              <w:jc w:val="center"/>
              <w:rPr>
                <w:rFonts w:ascii="GHEA Grapalat" w:hAnsi="GHEA Grapalat"/>
                <w:b/>
                <w:bCs/>
                <w:sz w:val="20"/>
                <w:szCs w:val="20"/>
                <w:lang w:val="es-ES"/>
              </w:rPr>
            </w:pPr>
          </w:p>
        </w:tc>
      </w:tr>
    </w:tbl>
    <w:p w:rsidR="00EF45FA" w:rsidRPr="00907DA4" w:rsidRDefault="00EF45FA" w:rsidP="00313359">
      <w:pPr>
        <w:pStyle w:val="Heading3"/>
        <w:spacing w:line="240" w:lineRule="auto"/>
        <w:ind w:firstLine="567"/>
        <w:jc w:val="left"/>
        <w:rPr>
          <w:rFonts w:ascii="GHEA Grapalat" w:hAnsi="GHEA Grapalat"/>
          <w:b/>
          <w:lang w:val="en-US"/>
        </w:rPr>
      </w:pPr>
    </w:p>
    <w:p w:rsidR="00EF45FA" w:rsidRPr="00907DA4" w:rsidRDefault="00EF45FA" w:rsidP="00313359">
      <w:pPr>
        <w:pStyle w:val="Heading3"/>
        <w:spacing w:line="240" w:lineRule="auto"/>
        <w:ind w:firstLine="567"/>
        <w:jc w:val="left"/>
        <w:rPr>
          <w:rFonts w:ascii="GHEA Grapalat" w:hAnsi="GHEA Grapalat"/>
          <w:b/>
          <w:lang w:val="en-US"/>
        </w:rPr>
      </w:pPr>
    </w:p>
    <w:p w:rsidR="00EF45FA" w:rsidRPr="00907DA4" w:rsidRDefault="00EF45FA" w:rsidP="00313359">
      <w:pPr>
        <w:pStyle w:val="Heading3"/>
        <w:spacing w:line="240" w:lineRule="auto"/>
        <w:ind w:firstLine="567"/>
        <w:jc w:val="left"/>
        <w:rPr>
          <w:rFonts w:ascii="GHEA Grapalat" w:hAnsi="GHEA Grapalat"/>
          <w:b/>
          <w:lang w:val="en-US"/>
        </w:rPr>
      </w:pPr>
    </w:p>
    <w:p w:rsidR="00EF45FA" w:rsidRPr="00907DA4" w:rsidRDefault="00EF45FA" w:rsidP="00313359">
      <w:pPr>
        <w:pStyle w:val="Heading3"/>
        <w:spacing w:line="240" w:lineRule="auto"/>
        <w:ind w:firstLine="567"/>
        <w:jc w:val="left"/>
        <w:rPr>
          <w:rFonts w:ascii="GHEA Grapalat" w:hAnsi="GHEA Grapalat"/>
          <w:b/>
          <w:lang w:val="en-US"/>
        </w:rPr>
      </w:pPr>
    </w:p>
    <w:p w:rsidR="00EF45FA" w:rsidRPr="00907DA4" w:rsidRDefault="00EF45FA" w:rsidP="00313359">
      <w:pPr>
        <w:spacing w:after="0" w:line="240" w:lineRule="auto"/>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sz w:val="20"/>
          <w:szCs w:val="20"/>
          <w:u w:val="single"/>
        </w:rPr>
      </w:pP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rPr>
        <w:tab/>
      </w:r>
      <w:r w:rsidRPr="00907DA4">
        <w:rPr>
          <w:rFonts w:ascii="GHEA Grapalat" w:hAnsi="GHEA Grapalat"/>
          <w:sz w:val="20"/>
          <w:szCs w:val="20"/>
          <w:u w:val="single"/>
        </w:rPr>
        <w:tab/>
      </w:r>
      <w:r w:rsidRPr="00907DA4">
        <w:rPr>
          <w:rFonts w:ascii="GHEA Grapalat" w:hAnsi="GHEA Grapalat"/>
          <w:sz w:val="20"/>
          <w:szCs w:val="20"/>
          <w:u w:val="single"/>
        </w:rPr>
        <w:tab/>
      </w:r>
      <w:r w:rsidRPr="00907DA4">
        <w:rPr>
          <w:rFonts w:ascii="GHEA Grapalat" w:hAnsi="GHEA Grapalat"/>
          <w:sz w:val="20"/>
          <w:szCs w:val="20"/>
          <w:u w:val="single"/>
        </w:rPr>
        <w:tab/>
      </w:r>
    </w:p>
    <w:p w:rsidR="00EF45FA" w:rsidRPr="00907DA4" w:rsidRDefault="00EF45FA" w:rsidP="00313359">
      <w:pPr>
        <w:spacing w:after="0" w:line="240" w:lineRule="auto"/>
        <w:jc w:val="both"/>
        <w:rPr>
          <w:rFonts w:ascii="GHEA Grapalat" w:hAnsi="GHEA Grapalat"/>
          <w:sz w:val="20"/>
          <w:szCs w:val="20"/>
          <w:u w:val="single"/>
          <w:lang w:val="hy-AM"/>
        </w:rPr>
      </w:pPr>
      <w:r w:rsidRPr="00907DA4">
        <w:rPr>
          <w:rFonts w:ascii="GHEA Grapalat" w:hAnsi="GHEA Grapalat" w:cs="Sylfaen"/>
          <w:sz w:val="20"/>
          <w:szCs w:val="20"/>
          <w:vertAlign w:val="superscript"/>
          <w:lang w:val="hy-AM"/>
        </w:rPr>
        <w:t xml:space="preserve"> մասնակցի անվանումը (ղեկավարի պաշտոնը, անուն ազգանունը)  </w:t>
      </w:r>
      <w:r w:rsidRPr="00907DA4">
        <w:rPr>
          <w:rFonts w:ascii="GHEA Grapalat" w:hAnsi="GHEA Grapalat" w:cs="Sylfaen"/>
          <w:sz w:val="20"/>
          <w:szCs w:val="20"/>
          <w:vertAlign w:val="superscript"/>
          <w:lang w:val="hy-AM"/>
        </w:rPr>
        <w:tab/>
      </w:r>
      <w:r w:rsidRPr="00907DA4">
        <w:rPr>
          <w:rFonts w:ascii="GHEA Grapalat" w:hAnsi="GHEA Grapalat" w:cs="Sylfaen"/>
          <w:sz w:val="20"/>
          <w:szCs w:val="20"/>
          <w:vertAlign w:val="superscript"/>
          <w:lang w:val="hy-AM"/>
        </w:rPr>
        <w:tab/>
        <w:t xml:space="preserve">                                           ստորագրություն</w:t>
      </w:r>
    </w:p>
    <w:p w:rsidR="00EF45FA" w:rsidRPr="00907DA4" w:rsidRDefault="00EF45FA" w:rsidP="00313359">
      <w:pPr>
        <w:spacing w:after="0" w:line="240" w:lineRule="auto"/>
        <w:jc w:val="right"/>
        <w:rPr>
          <w:rFonts w:ascii="GHEA Grapalat" w:hAnsi="GHEA Grapalat" w:cs="Sylfaen"/>
          <w:sz w:val="20"/>
          <w:szCs w:val="20"/>
          <w:lang w:val="hy-AM"/>
        </w:rPr>
      </w:pPr>
    </w:p>
    <w:p w:rsidR="00EF45FA" w:rsidRPr="00907DA4" w:rsidRDefault="00EF45FA" w:rsidP="00313359">
      <w:pPr>
        <w:spacing w:after="0" w:line="240" w:lineRule="auto"/>
        <w:jc w:val="right"/>
        <w:rPr>
          <w:rFonts w:ascii="GHEA Grapalat" w:hAnsi="GHEA Grapalat" w:cs="Sylfaen"/>
          <w:sz w:val="20"/>
          <w:szCs w:val="20"/>
          <w:lang w:val="hy-AM"/>
        </w:rPr>
      </w:pPr>
    </w:p>
    <w:p w:rsidR="00EF45FA" w:rsidRPr="00907DA4" w:rsidRDefault="00EF45FA" w:rsidP="00313359">
      <w:pPr>
        <w:spacing w:after="0" w:line="240" w:lineRule="auto"/>
        <w:jc w:val="right"/>
        <w:rPr>
          <w:rFonts w:ascii="GHEA Grapalat" w:hAnsi="GHEA Grapalat" w:cs="Arial"/>
          <w:sz w:val="20"/>
          <w:szCs w:val="20"/>
          <w:lang w:val="hy-AM"/>
        </w:rPr>
      </w:pPr>
      <w:r w:rsidRPr="00907DA4">
        <w:rPr>
          <w:rFonts w:ascii="GHEA Grapalat" w:hAnsi="GHEA Grapalat" w:cs="Sylfaen"/>
          <w:sz w:val="20"/>
          <w:szCs w:val="20"/>
          <w:lang w:val="hy-AM"/>
        </w:rPr>
        <w:t>Կ</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Տ</w:t>
      </w:r>
      <w:r w:rsidRPr="00907DA4">
        <w:rPr>
          <w:rFonts w:ascii="GHEA Grapalat" w:hAnsi="GHEA Grapalat" w:cs="Arial"/>
          <w:sz w:val="20"/>
          <w:szCs w:val="20"/>
          <w:lang w:val="hy-AM"/>
        </w:rPr>
        <w:t>.</w:t>
      </w:r>
      <w:r w:rsidRPr="00907DA4">
        <w:rPr>
          <w:rFonts w:ascii="GHEA Grapalat" w:hAnsi="GHEA Grapalat" w:cs="Arial"/>
          <w:sz w:val="20"/>
          <w:szCs w:val="20"/>
          <w:lang w:val="hy-AM"/>
        </w:rPr>
        <w:tab/>
      </w:r>
      <w:r w:rsidRPr="00907DA4">
        <w:rPr>
          <w:rFonts w:ascii="GHEA Grapalat" w:hAnsi="GHEA Grapalat" w:cs="Arial"/>
          <w:sz w:val="20"/>
          <w:szCs w:val="20"/>
          <w:lang w:val="hy-AM"/>
        </w:rPr>
        <w:tab/>
      </w:r>
    </w:p>
    <w:p w:rsidR="00EF45FA" w:rsidRPr="00907DA4" w:rsidRDefault="00EF45FA" w:rsidP="00313359">
      <w:pPr>
        <w:spacing w:after="0" w:line="240" w:lineRule="auto"/>
        <w:jc w:val="right"/>
        <w:rPr>
          <w:rFonts w:ascii="GHEA Grapalat" w:hAnsi="GHEA Grapalat"/>
          <w:sz w:val="20"/>
          <w:szCs w:val="20"/>
          <w:lang w:val="hy-AM"/>
        </w:rPr>
      </w:pPr>
    </w:p>
    <w:p w:rsidR="00EF45FA" w:rsidRPr="00907DA4" w:rsidRDefault="00EF45FA" w:rsidP="00313359">
      <w:pPr>
        <w:spacing w:after="0" w:line="240" w:lineRule="auto"/>
        <w:jc w:val="right"/>
        <w:rPr>
          <w:rFonts w:ascii="GHEA Grapalat" w:hAnsi="GHEA Grapalat"/>
          <w:sz w:val="20"/>
          <w:szCs w:val="20"/>
          <w:lang w:val="hy-AM"/>
        </w:rPr>
      </w:pPr>
    </w:p>
    <w:p w:rsidR="00EF45FA" w:rsidRPr="00907DA4" w:rsidRDefault="00EF45FA" w:rsidP="00313359">
      <w:pPr>
        <w:pStyle w:val="FootnoteText"/>
        <w:rPr>
          <w:rFonts w:ascii="GHEA Grapalat" w:hAnsi="GHEA Grapalat"/>
          <w:i/>
          <w:lang w:val="af-ZA"/>
        </w:rPr>
      </w:pPr>
      <w:r w:rsidRPr="00907DA4">
        <w:rPr>
          <w:rFonts w:ascii="GHEA Grapalat" w:hAnsi="GHEA Grapalat"/>
          <w:i/>
          <w:lang w:val="hy-AM"/>
        </w:rPr>
        <w:t>*լրացվումէհանձնաժողովիքարտուղարիկողմից</w:t>
      </w:r>
      <w:r w:rsidRPr="00907DA4">
        <w:rPr>
          <w:rFonts w:ascii="GHEA Grapalat" w:hAnsi="GHEA Grapalat"/>
          <w:i/>
          <w:lang w:val="af-ZA"/>
        </w:rPr>
        <w:t xml:space="preserve">` </w:t>
      </w:r>
      <w:r w:rsidRPr="00907DA4">
        <w:rPr>
          <w:rFonts w:ascii="GHEA Grapalat" w:hAnsi="GHEA Grapalat"/>
          <w:i/>
          <w:lang w:val="hy-AM"/>
        </w:rPr>
        <w:t>մինչևհրավերըտեղեկագրումհրապարակելը:</w:t>
      </w:r>
    </w:p>
    <w:p w:rsidR="00EF45FA" w:rsidRPr="00907DA4" w:rsidRDefault="00EF45FA" w:rsidP="00313359">
      <w:pPr>
        <w:pStyle w:val="BodyTextIndent3"/>
        <w:spacing w:line="240" w:lineRule="auto"/>
        <w:ind w:firstLine="0"/>
        <w:jc w:val="right"/>
        <w:rPr>
          <w:rFonts w:ascii="GHEA Grapalat" w:hAnsi="GHEA Grapalat" w:cs="Arial"/>
          <w:b/>
          <w:lang w:val="hy-AM"/>
        </w:rPr>
      </w:pPr>
      <w:r w:rsidRPr="00907DA4">
        <w:rPr>
          <w:rFonts w:ascii="GHEA Grapalat" w:hAnsi="GHEA Grapalat"/>
          <w:b/>
          <w:lang w:val="hy-AM"/>
        </w:rPr>
        <w:br w:type="page"/>
      </w:r>
      <w:r w:rsidRPr="00907DA4">
        <w:rPr>
          <w:rFonts w:ascii="GHEA Grapalat" w:hAnsi="GHEA Grapalat" w:cs="Sylfaen"/>
          <w:b/>
          <w:lang w:val="hy-AM"/>
        </w:rPr>
        <w:lastRenderedPageBreak/>
        <w:t>Հավելված</w:t>
      </w:r>
      <w:r w:rsidRPr="00907DA4">
        <w:rPr>
          <w:rFonts w:ascii="GHEA Grapalat" w:hAnsi="GHEA Grapalat" w:cs="Arial"/>
          <w:b/>
          <w:lang w:val="hy-AM"/>
        </w:rPr>
        <w:t xml:space="preserve"> 2</w:t>
      </w:r>
    </w:p>
    <w:p w:rsidR="00EF45FA" w:rsidRPr="00907DA4" w:rsidRDefault="00D03FFD" w:rsidP="00313359">
      <w:pPr>
        <w:pStyle w:val="BodyTextIndent3"/>
        <w:spacing w:line="240" w:lineRule="auto"/>
        <w:jc w:val="right"/>
        <w:rPr>
          <w:rFonts w:ascii="GHEA Grapalat" w:hAnsi="GHEA Grapalat" w:cs="Arial"/>
          <w:b/>
          <w:lang w:val="hy-AM"/>
        </w:rPr>
      </w:pPr>
      <w:r w:rsidRPr="00907DA4">
        <w:rPr>
          <w:rFonts w:ascii="GHEA Grapalat" w:hAnsi="GHEA Grapalat"/>
          <w:lang w:val="hy-AM"/>
        </w:rPr>
        <w:t>«</w:t>
      </w:r>
      <w:r w:rsidRPr="00907DA4">
        <w:rPr>
          <w:rFonts w:ascii="GHEA Grapalat" w:hAnsi="GHEA Grapalat"/>
          <w:b/>
          <w:lang w:val="hy-AM"/>
        </w:rPr>
        <w:t>ՀՀ ԿՄԱՀ--ԳՀ</w:t>
      </w:r>
      <w:r w:rsidRPr="00907DA4">
        <w:rPr>
          <w:rFonts w:ascii="GHEA Grapalat" w:hAnsi="GHEA Grapalat" w:cs="Sylfaen"/>
          <w:b/>
          <w:lang w:val="hy-AM"/>
        </w:rPr>
        <w:t>ԱՇՁԲ</w:t>
      </w:r>
      <w:r w:rsidRPr="00907DA4">
        <w:rPr>
          <w:rFonts w:ascii="GHEA Grapalat" w:hAnsi="GHEA Grapalat" w:cs="Arial"/>
          <w:b/>
          <w:lang w:val="hy-AM"/>
        </w:rPr>
        <w:t>-20/0</w:t>
      </w:r>
      <w:r w:rsidR="00292360" w:rsidRPr="007A24E9">
        <w:rPr>
          <w:rFonts w:ascii="GHEA Grapalat" w:hAnsi="GHEA Grapalat" w:cs="Arial"/>
          <w:b/>
          <w:lang w:val="hy-AM"/>
        </w:rPr>
        <w:t>8</w:t>
      </w:r>
      <w:r w:rsidR="00EF45FA" w:rsidRPr="00907DA4">
        <w:rPr>
          <w:rFonts w:ascii="GHEA Grapalat" w:hAnsi="GHEA Grapalat"/>
          <w:lang w:val="hy-AM"/>
        </w:rPr>
        <w:t>»</w:t>
      </w:r>
      <w:r w:rsidR="00EF45FA" w:rsidRPr="00907DA4">
        <w:rPr>
          <w:rFonts w:ascii="GHEA Grapalat" w:hAnsi="GHEA Grapalat" w:cs="Sylfaen"/>
          <w:b/>
          <w:lang w:val="hy-AM"/>
        </w:rPr>
        <w:t>*ծածկագրով</w:t>
      </w:r>
    </w:p>
    <w:p w:rsidR="00EF45FA" w:rsidRPr="00907DA4" w:rsidRDefault="003B0CD0" w:rsidP="00313359">
      <w:pPr>
        <w:pStyle w:val="BodyTextIndent3"/>
        <w:spacing w:line="240" w:lineRule="auto"/>
        <w:jc w:val="right"/>
        <w:rPr>
          <w:rFonts w:ascii="GHEA Grapalat" w:hAnsi="GHEA Grapalat" w:cs="Arial"/>
          <w:b/>
          <w:lang w:val="hy-AM"/>
        </w:rPr>
      </w:pPr>
      <w:r w:rsidRPr="00907DA4">
        <w:rPr>
          <w:rFonts w:ascii="GHEA Grapalat" w:hAnsi="GHEA Grapalat" w:cs="Sylfaen"/>
          <w:b/>
          <w:lang w:val="hy-AM"/>
        </w:rPr>
        <w:t>գնանշման հարցման</w:t>
      </w:r>
      <w:r w:rsidR="00EF45FA" w:rsidRPr="00907DA4">
        <w:rPr>
          <w:rFonts w:ascii="GHEA Grapalat" w:hAnsi="GHEA Grapalat" w:cs="Sylfaen"/>
          <w:b/>
          <w:lang w:val="hy-AM"/>
        </w:rPr>
        <w:t>հրավերի</w:t>
      </w:r>
    </w:p>
    <w:p w:rsidR="00EF45FA" w:rsidRPr="00907DA4" w:rsidRDefault="00EF45FA" w:rsidP="00313359">
      <w:pPr>
        <w:spacing w:after="0" w:line="240" w:lineRule="auto"/>
        <w:rPr>
          <w:rFonts w:ascii="GHEA Grapalat" w:hAnsi="GHEA Grapalat"/>
          <w:sz w:val="20"/>
          <w:szCs w:val="20"/>
          <w:lang w:val="hy-AM"/>
        </w:rPr>
      </w:pPr>
    </w:p>
    <w:p w:rsidR="00EF45FA" w:rsidRPr="00907DA4" w:rsidRDefault="00EF45FA" w:rsidP="00313359">
      <w:pPr>
        <w:spacing w:after="0" w:line="240" w:lineRule="auto"/>
        <w:ind w:firstLine="567"/>
        <w:jc w:val="center"/>
        <w:rPr>
          <w:rFonts w:ascii="GHEA Grapalat" w:hAnsi="GHEA Grapalat"/>
          <w:sz w:val="20"/>
          <w:szCs w:val="20"/>
          <w:lang w:val="hy-AM"/>
        </w:rPr>
      </w:pPr>
    </w:p>
    <w:p w:rsidR="00EF45FA" w:rsidRPr="00907DA4" w:rsidRDefault="00EF45FA" w:rsidP="00313359">
      <w:pPr>
        <w:spacing w:after="0" w:line="240" w:lineRule="auto"/>
        <w:ind w:left="-66"/>
        <w:jc w:val="center"/>
        <w:rPr>
          <w:rFonts w:ascii="GHEA Grapalat" w:hAnsi="GHEA Grapalat"/>
          <w:b/>
          <w:sz w:val="20"/>
          <w:szCs w:val="20"/>
          <w:lang w:val="hy-AM"/>
        </w:rPr>
      </w:pPr>
      <w:r w:rsidRPr="00907DA4">
        <w:rPr>
          <w:rFonts w:ascii="GHEA Grapalat" w:hAnsi="GHEA Grapalat"/>
          <w:b/>
          <w:sz w:val="20"/>
          <w:szCs w:val="20"/>
          <w:lang w:val="hy-AM"/>
        </w:rPr>
        <w:t>Գ Ն Ա Յ Ի Ն   Ա Ռ Ա Ջ Ա Ր Կ</w:t>
      </w:r>
    </w:p>
    <w:p w:rsidR="00EF45FA" w:rsidRPr="00907DA4" w:rsidRDefault="00EF45FA" w:rsidP="00313359">
      <w:pPr>
        <w:spacing w:after="0" w:line="240" w:lineRule="auto"/>
        <w:ind w:firstLine="567"/>
        <w:rPr>
          <w:rFonts w:ascii="GHEA Grapalat" w:hAnsi="GHEA Grapalat"/>
          <w:sz w:val="20"/>
          <w:szCs w:val="20"/>
          <w:lang w:val="hy-AM"/>
        </w:rPr>
      </w:pPr>
    </w:p>
    <w:p w:rsidR="00EF45FA" w:rsidRPr="00907DA4" w:rsidRDefault="00EF45FA" w:rsidP="00313359">
      <w:pPr>
        <w:spacing w:after="0" w:line="240" w:lineRule="auto"/>
        <w:ind w:firstLine="567"/>
        <w:jc w:val="both"/>
        <w:rPr>
          <w:rFonts w:ascii="GHEA Grapalat" w:hAnsi="GHEA Grapalat" w:cs="Arial"/>
          <w:sz w:val="20"/>
          <w:szCs w:val="20"/>
          <w:lang w:val="hy-AM"/>
        </w:rPr>
      </w:pPr>
      <w:r w:rsidRPr="00907DA4">
        <w:rPr>
          <w:rFonts w:ascii="GHEA Grapalat" w:hAnsi="GHEA Grapalat" w:cs="Arial"/>
          <w:sz w:val="20"/>
          <w:szCs w:val="20"/>
          <w:lang w:val="es-ES"/>
        </w:rPr>
        <w:t xml:space="preserve">Ուսումնասիրելով </w:t>
      </w:r>
      <w:r w:rsidR="00D03FFD" w:rsidRPr="00907DA4">
        <w:rPr>
          <w:rFonts w:ascii="GHEA Grapalat" w:hAnsi="GHEA Grapalat"/>
          <w:b/>
          <w:sz w:val="20"/>
          <w:szCs w:val="20"/>
          <w:lang w:val="hy-AM"/>
        </w:rPr>
        <w:t>«</w:t>
      </w:r>
      <w:r w:rsidR="00D03FFD" w:rsidRPr="00907DA4">
        <w:rPr>
          <w:rFonts w:ascii="GHEA Grapalat" w:hAnsi="GHEA Grapalat"/>
          <w:sz w:val="20"/>
          <w:szCs w:val="20"/>
          <w:lang w:val="hy-AM"/>
        </w:rPr>
        <w:t>ՀՀ ԿՄԱՀ--ԳՀ</w:t>
      </w:r>
      <w:r w:rsidR="00D03FFD" w:rsidRPr="00907DA4">
        <w:rPr>
          <w:rFonts w:ascii="GHEA Grapalat" w:hAnsi="GHEA Grapalat" w:cs="Sylfaen"/>
          <w:sz w:val="20"/>
          <w:szCs w:val="20"/>
          <w:lang w:val="hy-AM"/>
        </w:rPr>
        <w:t>ԱՇՁԲ</w:t>
      </w:r>
      <w:r w:rsidR="00D03FFD" w:rsidRPr="00907DA4">
        <w:rPr>
          <w:rFonts w:ascii="GHEA Grapalat" w:hAnsi="GHEA Grapalat" w:cs="Arial"/>
          <w:sz w:val="20"/>
          <w:szCs w:val="20"/>
          <w:lang w:val="hy-AM"/>
        </w:rPr>
        <w:t>-20/0</w:t>
      </w:r>
      <w:r w:rsidR="00292360" w:rsidRPr="00292360">
        <w:rPr>
          <w:rFonts w:ascii="GHEA Grapalat" w:hAnsi="GHEA Grapalat" w:cs="Arial"/>
          <w:sz w:val="20"/>
          <w:szCs w:val="20"/>
          <w:lang w:val="hy-AM"/>
        </w:rPr>
        <w:t>8</w:t>
      </w:r>
      <w:r w:rsidRPr="00907DA4">
        <w:rPr>
          <w:rFonts w:ascii="GHEA Grapalat" w:hAnsi="GHEA Grapalat" w:cs="Arial"/>
          <w:sz w:val="20"/>
          <w:szCs w:val="20"/>
          <w:lang w:val="es-ES"/>
        </w:rPr>
        <w:t xml:space="preserve">-»* ծածկագրով </w:t>
      </w:r>
      <w:r w:rsidR="003B0CD0" w:rsidRPr="00907DA4">
        <w:rPr>
          <w:rFonts w:ascii="GHEA Grapalat" w:hAnsi="GHEA Grapalat" w:cs="Arial"/>
          <w:sz w:val="20"/>
          <w:szCs w:val="20"/>
          <w:lang w:val="es-ES"/>
        </w:rPr>
        <w:t>գնանշման հարցման</w:t>
      </w:r>
      <w:r w:rsidRPr="00907DA4">
        <w:rPr>
          <w:rFonts w:ascii="GHEA Grapalat" w:hAnsi="GHEA Grapalat" w:cs="Arial"/>
          <w:sz w:val="20"/>
          <w:szCs w:val="20"/>
          <w:lang w:val="es-ES"/>
        </w:rPr>
        <w:t>հրավերը, այդ թվում կնքվելիք  պայմանագրի նախագիծը</w:t>
      </w:r>
      <w:r w:rsidRPr="00907DA4">
        <w:rPr>
          <w:rFonts w:ascii="GHEA Grapalat" w:hAnsi="GHEA Grapalat" w:cs="Arial"/>
          <w:sz w:val="20"/>
          <w:szCs w:val="20"/>
          <w:lang w:val="hy-AM"/>
        </w:rPr>
        <w:t xml:space="preserve">, </w:t>
      </w:r>
      <w:r w:rsidRPr="00907DA4">
        <w:rPr>
          <w:rFonts w:ascii="GHEA Grapalat" w:hAnsi="GHEA Grapalat"/>
          <w:sz w:val="20"/>
          <w:szCs w:val="20"/>
          <w:u w:val="single"/>
          <w:lang w:val="hy-AM"/>
        </w:rPr>
        <w:tab/>
      </w:r>
      <w:r w:rsidRPr="00907DA4">
        <w:rPr>
          <w:rFonts w:ascii="GHEA Grapalat" w:hAnsi="GHEA Grapalat"/>
          <w:sz w:val="20"/>
          <w:szCs w:val="20"/>
          <w:u w:val="single"/>
          <w:lang w:val="hy-AM"/>
        </w:rPr>
        <w:tab/>
      </w:r>
      <w:r w:rsidRPr="00907DA4">
        <w:rPr>
          <w:rFonts w:ascii="GHEA Grapalat" w:hAnsi="GHEA Grapalat"/>
          <w:sz w:val="20"/>
          <w:szCs w:val="20"/>
          <w:u w:val="single"/>
          <w:lang w:val="hy-AM"/>
        </w:rPr>
        <w:tab/>
      </w:r>
      <w:r w:rsidRPr="00907DA4">
        <w:rPr>
          <w:rFonts w:ascii="GHEA Grapalat" w:hAnsi="GHEA Grapalat"/>
          <w:sz w:val="20"/>
          <w:szCs w:val="20"/>
          <w:u w:val="single"/>
          <w:lang w:val="hy-AM"/>
        </w:rPr>
        <w:tab/>
      </w:r>
      <w:r w:rsidRPr="00907DA4">
        <w:rPr>
          <w:rFonts w:ascii="GHEA Grapalat" w:hAnsi="GHEA Grapalat"/>
          <w:sz w:val="20"/>
          <w:szCs w:val="20"/>
          <w:u w:val="single"/>
          <w:lang w:val="hy-AM"/>
        </w:rPr>
        <w:tab/>
      </w:r>
      <w:r w:rsidRPr="00907DA4">
        <w:rPr>
          <w:rFonts w:ascii="GHEA Grapalat" w:hAnsi="GHEA Grapalat"/>
          <w:sz w:val="20"/>
          <w:szCs w:val="20"/>
          <w:u w:val="single"/>
          <w:lang w:val="hy-AM"/>
        </w:rPr>
        <w:tab/>
      </w:r>
      <w:r w:rsidRPr="00907DA4">
        <w:rPr>
          <w:rFonts w:ascii="GHEA Grapalat" w:hAnsi="GHEA Grapalat" w:cs="Arial"/>
          <w:sz w:val="20"/>
          <w:szCs w:val="20"/>
          <w:lang w:val="es-ES"/>
        </w:rPr>
        <w:t>-ն առաջարկում է</w:t>
      </w:r>
    </w:p>
    <w:p w:rsidR="00EF45FA" w:rsidRPr="00907DA4" w:rsidRDefault="00EF45FA" w:rsidP="00313359">
      <w:pPr>
        <w:spacing w:after="0" w:line="240" w:lineRule="auto"/>
        <w:ind w:firstLine="567"/>
        <w:jc w:val="both"/>
        <w:rPr>
          <w:rFonts w:ascii="GHEA Grapalat" w:hAnsi="GHEA Grapalat" w:cs="Arial"/>
          <w:sz w:val="20"/>
          <w:szCs w:val="20"/>
        </w:rPr>
      </w:pPr>
      <w:bookmarkStart w:id="12" w:name="_Hlk23147299"/>
      <w:r w:rsidRPr="00907DA4">
        <w:rPr>
          <w:rFonts w:ascii="GHEA Grapalat" w:hAnsi="GHEA Grapalat" w:cs="Sylfaen"/>
          <w:sz w:val="20"/>
          <w:szCs w:val="20"/>
          <w:vertAlign w:val="superscript"/>
          <w:lang w:val="hy-AM"/>
        </w:rPr>
        <w:t xml:space="preserve">                                                                                     մասնակցի անվանումը</w:t>
      </w:r>
    </w:p>
    <w:bookmarkEnd w:id="12"/>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cs="Arial"/>
          <w:sz w:val="20"/>
          <w:szCs w:val="20"/>
          <w:lang w:val="es-ES"/>
        </w:rPr>
        <w:t>պայմանագիրը կատարել ներքոհիշյալ ընդհանուր գներով.</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EF45FA" w:rsidRPr="008007BB" w:rsidTr="00D03FFD">
        <w:trPr>
          <w:cantSplit/>
          <w:trHeight w:val="916"/>
          <w:jc w:val="center"/>
        </w:trPr>
        <w:tc>
          <w:tcPr>
            <w:tcW w:w="1136" w:type="dxa"/>
            <w:tcBorders>
              <w:top w:val="single" w:sz="4" w:space="0" w:color="auto"/>
              <w:left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Չափա-</w:t>
            </w:r>
          </w:p>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Cs/>
                <w:sz w:val="20"/>
                <w:szCs w:val="20"/>
                <w:lang w:val="es-ES"/>
              </w:rPr>
            </w:pPr>
            <w:r w:rsidRPr="00907DA4">
              <w:rPr>
                <w:rFonts w:ascii="GHEA Grapalat" w:hAnsi="GHEA Grapalat"/>
                <w:b/>
                <w:bCs/>
                <w:sz w:val="20"/>
                <w:szCs w:val="20"/>
                <w:lang w:val="es-ES"/>
              </w:rPr>
              <w:t xml:space="preserve">Արժեք </w:t>
            </w:r>
            <w:r w:rsidRPr="00907DA4">
              <w:rPr>
                <w:rFonts w:ascii="GHEA Grapalat" w:hAnsi="GHEA Grapalat"/>
                <w:bCs/>
                <w:sz w:val="20"/>
                <w:szCs w:val="20"/>
                <w:lang w:val="es-ES"/>
              </w:rPr>
              <w:t>(ինքնարժեքի և կանխատեսվող շահույթի հանրագումարը)</w:t>
            </w:r>
          </w:p>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/տառերով և թվերով/</w:t>
            </w:r>
          </w:p>
        </w:tc>
        <w:tc>
          <w:tcPr>
            <w:tcW w:w="1701" w:type="dxa"/>
            <w:tcBorders>
              <w:top w:val="single" w:sz="4" w:space="0" w:color="auto"/>
              <w:left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ԱԱՀ**</w:t>
            </w:r>
          </w:p>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/տառերով և թվերով/</w:t>
            </w:r>
          </w:p>
        </w:tc>
        <w:tc>
          <w:tcPr>
            <w:tcW w:w="1701" w:type="dxa"/>
            <w:tcBorders>
              <w:top w:val="single" w:sz="4" w:space="0" w:color="auto"/>
              <w:left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Ընդհանուր գինը</w:t>
            </w:r>
          </w:p>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 xml:space="preserve"> /տառերով և թվերով/</w:t>
            </w:r>
          </w:p>
        </w:tc>
      </w:tr>
      <w:tr w:rsidR="00EF45FA" w:rsidRPr="00907DA4" w:rsidTr="00D03FF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F45FA" w:rsidRPr="00907DA4" w:rsidRDefault="00EF45FA" w:rsidP="00313359">
            <w:pPr>
              <w:spacing w:after="0" w:line="240" w:lineRule="auto"/>
              <w:jc w:val="center"/>
              <w:rPr>
                <w:rFonts w:ascii="GHEA Grapalat" w:hAnsi="GHEA Grapalat"/>
                <w:b/>
                <w:i/>
                <w:sz w:val="20"/>
                <w:szCs w:val="20"/>
                <w:lang w:val="es-ES"/>
              </w:rPr>
            </w:pPr>
            <w:r w:rsidRPr="00907DA4">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EF45FA" w:rsidRPr="00907DA4" w:rsidRDefault="00EF45FA" w:rsidP="00313359">
            <w:pPr>
              <w:spacing w:after="0" w:line="240" w:lineRule="auto"/>
              <w:jc w:val="center"/>
              <w:rPr>
                <w:rFonts w:ascii="GHEA Grapalat" w:hAnsi="GHEA Grapalat"/>
                <w:b/>
                <w:i/>
                <w:sz w:val="20"/>
                <w:szCs w:val="20"/>
                <w:lang w:val="es-ES"/>
              </w:rPr>
            </w:pPr>
            <w:r w:rsidRPr="00907DA4">
              <w:rPr>
                <w:rFonts w:ascii="GHEA Grapalat" w:hAnsi="GHEA Grapalat"/>
                <w:b/>
                <w:i/>
                <w:sz w:val="20"/>
                <w:szCs w:val="20"/>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EF45FA" w:rsidRPr="00907DA4" w:rsidRDefault="00EF45FA" w:rsidP="00313359">
            <w:pPr>
              <w:spacing w:after="0" w:line="240" w:lineRule="auto"/>
              <w:jc w:val="center"/>
              <w:rPr>
                <w:rFonts w:ascii="GHEA Grapalat" w:hAnsi="GHEA Grapalat"/>
                <w:i/>
                <w:sz w:val="20"/>
                <w:szCs w:val="20"/>
                <w:lang w:val="es-ES"/>
              </w:rPr>
            </w:pPr>
            <w:r w:rsidRPr="00907DA4">
              <w:rPr>
                <w:rFonts w:ascii="GHEA Grapalat" w:hAnsi="GHEA Grapalat"/>
                <w:b/>
                <w:i/>
                <w:sz w:val="20"/>
                <w:szCs w:val="20"/>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F45FA" w:rsidRPr="00907DA4" w:rsidRDefault="00EF45FA" w:rsidP="00313359">
            <w:pPr>
              <w:spacing w:after="0" w:line="240" w:lineRule="auto"/>
              <w:jc w:val="center"/>
              <w:rPr>
                <w:rFonts w:ascii="GHEA Grapalat" w:hAnsi="GHEA Grapalat"/>
                <w:i/>
                <w:sz w:val="20"/>
                <w:szCs w:val="20"/>
                <w:lang w:val="es-ES"/>
              </w:rPr>
            </w:pPr>
            <w:r w:rsidRPr="00907DA4">
              <w:rPr>
                <w:rFonts w:ascii="GHEA Grapalat" w:hAnsi="GHEA Grapalat"/>
                <w:b/>
                <w:i/>
                <w:sz w:val="20"/>
                <w:szCs w:val="20"/>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F45FA" w:rsidRPr="00907DA4" w:rsidRDefault="00EF45FA" w:rsidP="00313359">
            <w:pPr>
              <w:spacing w:after="0" w:line="240" w:lineRule="auto"/>
              <w:jc w:val="center"/>
              <w:rPr>
                <w:rFonts w:ascii="GHEA Grapalat" w:hAnsi="GHEA Grapalat"/>
                <w:i/>
                <w:sz w:val="20"/>
                <w:szCs w:val="20"/>
                <w:lang w:val="es-ES"/>
              </w:rPr>
            </w:pPr>
            <w:r w:rsidRPr="00907DA4">
              <w:rPr>
                <w:rFonts w:ascii="GHEA Grapalat" w:hAnsi="GHEA Grapalat"/>
                <w:b/>
                <w:i/>
                <w:sz w:val="20"/>
                <w:szCs w:val="20"/>
                <w:lang w:val="es-ES"/>
              </w:rPr>
              <w:t>5=3+4</w:t>
            </w:r>
          </w:p>
        </w:tc>
      </w:tr>
      <w:tr w:rsidR="00EF45FA" w:rsidRPr="008007BB" w:rsidTr="00D03F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lang w:val="es-ES"/>
              </w:rPr>
            </w:pPr>
            <w:r w:rsidRPr="00907DA4">
              <w:rPr>
                <w:rFonts w:ascii="GHEA Grapalat" w:hAnsi="GHEA Grapalat"/>
                <w:sz w:val="20"/>
                <w:szCs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r>
      <w:tr w:rsidR="00EF45FA" w:rsidRPr="008007BB" w:rsidTr="00D03FF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lang w:val="es-ES"/>
              </w:rPr>
            </w:pPr>
            <w:r w:rsidRPr="00907DA4">
              <w:rPr>
                <w:rFonts w:ascii="GHEA Grapalat" w:hAnsi="GHEA Grapalat"/>
                <w:sz w:val="20"/>
                <w:szCs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rPr>
                <w:rFonts w:ascii="GHEA Grapalat" w:hAnsi="GHEA Grapalat"/>
                <w:sz w:val="20"/>
                <w:szCs w:val="20"/>
                <w:lang w:val="es-ES"/>
              </w:rPr>
            </w:pPr>
          </w:p>
        </w:tc>
      </w:tr>
      <w:tr w:rsidR="00EF45FA" w:rsidRPr="008007BB" w:rsidTr="00D03FF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lang w:val="es-ES"/>
              </w:rPr>
            </w:pPr>
            <w:r w:rsidRPr="00907DA4">
              <w:rPr>
                <w:rFonts w:ascii="GHEA Grapalat" w:hAnsi="GHEA Grapalat"/>
                <w:sz w:val="20"/>
                <w:szCs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r>
      <w:tr w:rsidR="00EF45FA" w:rsidRPr="00907DA4" w:rsidTr="00D03FF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lang w:val="es-ES"/>
              </w:rPr>
            </w:pPr>
            <w:r w:rsidRPr="00907DA4">
              <w:rPr>
                <w:rFonts w:ascii="GHEA Grapalat" w:hAnsi="GHEA Grapalat"/>
                <w:sz w:val="20"/>
                <w:szCs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F45FA" w:rsidRPr="00907DA4" w:rsidRDefault="00EF45FA" w:rsidP="00313359">
            <w:pPr>
              <w:spacing w:after="0" w:line="240" w:lineRule="auto"/>
              <w:jc w:val="center"/>
              <w:rPr>
                <w:rFonts w:ascii="GHEA Grapalat" w:hAnsi="GHEA Grapalat"/>
                <w:sz w:val="20"/>
                <w:szCs w:val="20"/>
                <w:lang w:val="es-ES"/>
              </w:rPr>
            </w:pPr>
          </w:p>
        </w:tc>
      </w:tr>
      <w:tr w:rsidR="00EF45FA" w:rsidRPr="00907DA4" w:rsidTr="00D03FF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jc w:val="center"/>
              <w:rPr>
                <w:rFonts w:ascii="GHEA Grapalat" w:hAnsi="GHEA Grapalat"/>
                <w:b/>
                <w:bCs/>
                <w:sz w:val="20"/>
                <w:szCs w:val="20"/>
                <w:lang w:val="es-ES"/>
              </w:rPr>
            </w:pPr>
            <w:r w:rsidRPr="00907DA4">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lang w:val="es-ES"/>
              </w:rPr>
            </w:pPr>
            <w:r w:rsidRPr="00907DA4">
              <w:rPr>
                <w:rFonts w:ascii="GHEA Grapalat" w:hAnsi="GHEA Grapalat"/>
                <w:sz w:val="20"/>
                <w:szCs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45FA" w:rsidRPr="00907DA4" w:rsidRDefault="00EF45FA" w:rsidP="00313359">
            <w:pPr>
              <w:spacing w:after="0" w:line="240" w:lineRule="auto"/>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45FA" w:rsidRPr="00907DA4" w:rsidRDefault="00EF45FA" w:rsidP="00313359">
            <w:pPr>
              <w:spacing w:after="0" w:line="240" w:lineRule="auto"/>
              <w:jc w:val="center"/>
              <w:rPr>
                <w:rFonts w:ascii="GHEA Grapalat" w:hAnsi="GHEA Grapalat"/>
                <w:sz w:val="20"/>
                <w:szCs w:val="20"/>
                <w:lang w:val="es-ES"/>
              </w:rPr>
            </w:pPr>
          </w:p>
        </w:tc>
      </w:tr>
    </w:tbl>
    <w:p w:rsidR="00EF45FA" w:rsidRPr="00907DA4" w:rsidRDefault="00EF45FA" w:rsidP="00313359">
      <w:pPr>
        <w:spacing w:after="0" w:line="240" w:lineRule="auto"/>
        <w:rPr>
          <w:rFonts w:ascii="GHEA Grapalat" w:hAnsi="GHEA Grapalat"/>
          <w:sz w:val="20"/>
          <w:szCs w:val="20"/>
          <w:lang w:val="es-ES"/>
        </w:rPr>
      </w:pPr>
    </w:p>
    <w:p w:rsidR="00EF45FA" w:rsidRPr="00907DA4" w:rsidRDefault="00EF45FA" w:rsidP="00313359">
      <w:pPr>
        <w:spacing w:after="0" w:line="240" w:lineRule="auto"/>
        <w:rPr>
          <w:rFonts w:ascii="GHEA Grapalat" w:hAnsi="GHEA Grapalat"/>
          <w:sz w:val="20"/>
          <w:szCs w:val="20"/>
          <w:lang w:val="es-ES"/>
        </w:rPr>
      </w:pPr>
    </w:p>
    <w:p w:rsidR="00EF45FA" w:rsidRPr="00907DA4" w:rsidRDefault="00EF45FA" w:rsidP="00313359">
      <w:pPr>
        <w:spacing w:after="0" w:line="240" w:lineRule="auto"/>
        <w:rPr>
          <w:rFonts w:ascii="GHEA Grapalat" w:hAnsi="GHEA Grapalat"/>
          <w:sz w:val="20"/>
          <w:szCs w:val="20"/>
          <w:lang w:val="hy-AM"/>
        </w:rPr>
      </w:pPr>
    </w:p>
    <w:p w:rsidR="00EF45FA" w:rsidRPr="00907DA4" w:rsidRDefault="00EF45FA" w:rsidP="00313359">
      <w:pPr>
        <w:spacing w:after="0" w:line="240" w:lineRule="auto"/>
        <w:ind w:left="720" w:firstLine="720"/>
        <w:jc w:val="both"/>
        <w:rPr>
          <w:rFonts w:ascii="GHEA Grapalat" w:hAnsi="GHEA Grapalat"/>
          <w:sz w:val="20"/>
          <w:szCs w:val="20"/>
          <w:lang w:val="hy-AM"/>
        </w:rPr>
      </w:pPr>
      <w:r w:rsidRPr="00907DA4">
        <w:rPr>
          <w:rFonts w:ascii="GHEA Grapalat" w:hAnsi="GHEA Grapalat"/>
          <w:sz w:val="20"/>
          <w:szCs w:val="20"/>
          <w:lang w:val="hy-AM"/>
        </w:rPr>
        <w:t xml:space="preserve">___________________________________________ </w:t>
      </w:r>
      <w:r w:rsidRPr="00907DA4">
        <w:rPr>
          <w:rFonts w:ascii="GHEA Grapalat" w:hAnsi="GHEA Grapalat"/>
          <w:sz w:val="20"/>
          <w:szCs w:val="20"/>
          <w:lang w:val="hy-AM"/>
        </w:rPr>
        <w:tab/>
        <w:t xml:space="preserve">_____________ </w:t>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907DA4">
        <w:rPr>
          <w:rFonts w:ascii="GHEA Grapalat" w:hAnsi="GHEA Grapalat"/>
          <w:sz w:val="20"/>
          <w:szCs w:val="20"/>
          <w:vertAlign w:val="superscript"/>
          <w:lang w:val="hy-AM"/>
        </w:rPr>
        <w:tab/>
      </w:r>
    </w:p>
    <w:p w:rsidR="00EF45FA" w:rsidRPr="00907DA4" w:rsidRDefault="00EF45FA" w:rsidP="00313359">
      <w:pPr>
        <w:spacing w:after="0" w:line="240" w:lineRule="auto"/>
        <w:jc w:val="right"/>
        <w:rPr>
          <w:rFonts w:ascii="GHEA Grapalat" w:hAnsi="GHEA Grapalat"/>
          <w:sz w:val="20"/>
          <w:szCs w:val="20"/>
          <w:lang w:val="hy-AM"/>
        </w:rPr>
      </w:pPr>
    </w:p>
    <w:p w:rsidR="00EF45FA" w:rsidRPr="00907DA4" w:rsidRDefault="00EF45FA" w:rsidP="00313359">
      <w:pPr>
        <w:spacing w:after="0" w:line="240" w:lineRule="auto"/>
        <w:jc w:val="right"/>
        <w:rPr>
          <w:rFonts w:ascii="GHEA Grapalat" w:hAnsi="GHEA Grapalat"/>
          <w:sz w:val="20"/>
          <w:szCs w:val="20"/>
          <w:lang w:val="hy-AM"/>
        </w:rPr>
      </w:pPr>
      <w:r w:rsidRPr="00907DA4">
        <w:rPr>
          <w:rFonts w:ascii="GHEA Grapalat" w:hAnsi="GHEA Grapalat"/>
          <w:sz w:val="20"/>
          <w:szCs w:val="20"/>
          <w:lang w:val="hy-AM"/>
        </w:rPr>
        <w:t>Կ. Տ.</w:t>
      </w:r>
      <w:r w:rsidRPr="00907DA4">
        <w:rPr>
          <w:rStyle w:val="FootnoteReference"/>
          <w:rFonts w:ascii="GHEA Grapalat" w:hAnsi="GHEA Grapalat"/>
          <w:color w:val="FFFFFF"/>
          <w:sz w:val="20"/>
          <w:szCs w:val="20"/>
          <w:lang w:val="hy-AM"/>
        </w:rPr>
        <w:footnoteReference w:id="15"/>
      </w:r>
      <w:r w:rsidRPr="00907DA4">
        <w:rPr>
          <w:rFonts w:ascii="GHEA Grapalat" w:hAnsi="GHEA Grapalat"/>
          <w:sz w:val="20"/>
          <w:szCs w:val="20"/>
          <w:lang w:val="hy-AM"/>
        </w:rPr>
        <w:tab/>
      </w:r>
      <w:r w:rsidRPr="00907DA4">
        <w:rPr>
          <w:rFonts w:ascii="GHEA Grapalat" w:hAnsi="GHEA Grapalat"/>
          <w:sz w:val="20"/>
          <w:szCs w:val="20"/>
          <w:lang w:val="hy-AM"/>
        </w:rPr>
        <w:tab/>
      </w:r>
    </w:p>
    <w:p w:rsidR="00EF45FA" w:rsidRPr="00907DA4" w:rsidRDefault="00EF45FA" w:rsidP="00313359">
      <w:pPr>
        <w:spacing w:after="0" w:line="240" w:lineRule="auto"/>
        <w:jc w:val="right"/>
        <w:rPr>
          <w:rFonts w:ascii="GHEA Grapalat" w:hAnsi="GHEA Grapalat"/>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76866" w:rsidRPr="00907DA4" w:rsidRDefault="00E76866" w:rsidP="00313359">
      <w:pPr>
        <w:spacing w:after="0" w:line="240" w:lineRule="auto"/>
        <w:rPr>
          <w:rFonts w:ascii="GHEA Grapalat" w:hAnsi="GHEA Grapalat" w:cs="Sylfaen"/>
          <w:i/>
          <w:sz w:val="20"/>
          <w:szCs w:val="20"/>
          <w:lang w:val="hy-AM"/>
        </w:rPr>
      </w:pPr>
    </w:p>
    <w:p w:rsidR="00E76866" w:rsidRPr="00907DA4" w:rsidRDefault="00E76866"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spacing w:after="0" w:line="240" w:lineRule="auto"/>
        <w:rPr>
          <w:rFonts w:ascii="GHEA Grapalat" w:hAnsi="GHEA Grapalat" w:cs="Sylfaen"/>
          <w:i/>
          <w:sz w:val="20"/>
          <w:szCs w:val="20"/>
          <w:lang w:val="hy-AM"/>
        </w:rPr>
      </w:pPr>
    </w:p>
    <w:p w:rsidR="00EF45FA" w:rsidRPr="00907DA4" w:rsidRDefault="00EF45FA" w:rsidP="00313359">
      <w:pPr>
        <w:pStyle w:val="BodyTextIndent3"/>
        <w:spacing w:line="240" w:lineRule="auto"/>
        <w:jc w:val="right"/>
        <w:rPr>
          <w:rFonts w:ascii="GHEA Grapalat" w:hAnsi="GHEA Grapalat"/>
          <w:i/>
          <w:lang w:val="hy-AM"/>
        </w:rPr>
      </w:pPr>
    </w:p>
    <w:p w:rsidR="00EF45FA" w:rsidRPr="00907DA4" w:rsidRDefault="00EF45FA" w:rsidP="00313359">
      <w:pPr>
        <w:pStyle w:val="BodyTextIndent3"/>
        <w:spacing w:line="240" w:lineRule="auto"/>
        <w:jc w:val="right"/>
        <w:rPr>
          <w:rFonts w:ascii="GHEA Grapalat" w:hAnsi="GHEA Grapalat"/>
          <w:i/>
          <w:lang w:val="hy-AM"/>
        </w:rPr>
      </w:pPr>
    </w:p>
    <w:p w:rsidR="00EF45FA" w:rsidRPr="00907DA4" w:rsidRDefault="00EF45FA" w:rsidP="00313359">
      <w:pPr>
        <w:pStyle w:val="BodyTextIndent3"/>
        <w:spacing w:line="240" w:lineRule="auto"/>
        <w:jc w:val="right"/>
        <w:rPr>
          <w:rFonts w:ascii="GHEA Grapalat" w:hAnsi="GHEA Grapalat" w:cs="Arial"/>
          <w:b/>
          <w:lang w:val="hy-AM"/>
        </w:rPr>
      </w:pPr>
      <w:r w:rsidRPr="00907DA4">
        <w:rPr>
          <w:rFonts w:ascii="GHEA Grapalat" w:hAnsi="GHEA Grapalat" w:cs="Sylfaen"/>
          <w:b/>
          <w:lang w:val="hy-AM"/>
        </w:rPr>
        <w:lastRenderedPageBreak/>
        <w:t>Հավելված</w:t>
      </w:r>
      <w:r w:rsidRPr="00907DA4">
        <w:rPr>
          <w:rFonts w:ascii="GHEA Grapalat" w:hAnsi="GHEA Grapalat" w:cs="Arial"/>
          <w:b/>
          <w:lang w:val="hy-AM"/>
        </w:rPr>
        <w:t xml:space="preserve"> 4.2</w:t>
      </w:r>
    </w:p>
    <w:p w:rsidR="00EF45FA" w:rsidRPr="00907DA4" w:rsidRDefault="00D03FFD" w:rsidP="00313359">
      <w:pPr>
        <w:pStyle w:val="BodyTextIndent3"/>
        <w:spacing w:line="240" w:lineRule="auto"/>
        <w:jc w:val="right"/>
        <w:rPr>
          <w:rFonts w:ascii="GHEA Grapalat" w:hAnsi="GHEA Grapalat" w:cs="Arial"/>
          <w:b/>
          <w:lang w:val="hy-AM"/>
        </w:rPr>
      </w:pPr>
      <w:r w:rsidRPr="00907DA4">
        <w:rPr>
          <w:rFonts w:ascii="GHEA Grapalat" w:hAnsi="GHEA Grapalat"/>
          <w:lang w:val="hy-AM"/>
        </w:rPr>
        <w:t>«</w:t>
      </w:r>
      <w:r w:rsidRPr="00907DA4">
        <w:rPr>
          <w:rFonts w:ascii="GHEA Grapalat" w:hAnsi="GHEA Grapalat"/>
          <w:b/>
          <w:lang w:val="hy-AM"/>
        </w:rPr>
        <w:t>ՀՀ ԿՄԱՀ--ԳՀ</w:t>
      </w:r>
      <w:r w:rsidRPr="00907DA4">
        <w:rPr>
          <w:rFonts w:ascii="GHEA Grapalat" w:hAnsi="GHEA Grapalat" w:cs="Sylfaen"/>
          <w:b/>
          <w:lang w:val="hy-AM"/>
        </w:rPr>
        <w:t>ԱՇՁԲ</w:t>
      </w:r>
      <w:r w:rsidRPr="00907DA4">
        <w:rPr>
          <w:rFonts w:ascii="GHEA Grapalat" w:hAnsi="GHEA Grapalat" w:cs="Arial"/>
          <w:b/>
          <w:lang w:val="hy-AM"/>
        </w:rPr>
        <w:t>-20/0</w:t>
      </w:r>
      <w:r w:rsidR="00292360" w:rsidRPr="007A24E9">
        <w:rPr>
          <w:rFonts w:ascii="GHEA Grapalat" w:hAnsi="GHEA Grapalat" w:cs="Arial"/>
          <w:b/>
          <w:lang w:val="hy-AM"/>
        </w:rPr>
        <w:t>8</w:t>
      </w:r>
      <w:r w:rsidR="00EF45FA" w:rsidRPr="00907DA4">
        <w:rPr>
          <w:rFonts w:ascii="GHEA Grapalat" w:hAnsi="GHEA Grapalat"/>
          <w:lang w:val="hy-AM"/>
        </w:rPr>
        <w:t>»</w:t>
      </w:r>
      <w:r w:rsidR="00EF45FA" w:rsidRPr="00907DA4">
        <w:rPr>
          <w:rFonts w:ascii="GHEA Grapalat" w:hAnsi="GHEA Grapalat" w:cs="Sylfaen"/>
          <w:b/>
          <w:lang w:val="es-ES"/>
        </w:rPr>
        <w:t>*</w:t>
      </w:r>
      <w:r w:rsidR="00EF45FA" w:rsidRPr="00907DA4">
        <w:rPr>
          <w:rFonts w:ascii="GHEA Grapalat" w:hAnsi="GHEA Grapalat" w:cs="Sylfaen"/>
          <w:b/>
          <w:lang w:val="hy-AM"/>
        </w:rPr>
        <w:t>ծածկագրով</w:t>
      </w:r>
    </w:p>
    <w:p w:rsidR="00EF45FA" w:rsidRPr="00907DA4" w:rsidRDefault="00D03FFD" w:rsidP="00313359">
      <w:pPr>
        <w:pStyle w:val="BodyTextIndent3"/>
        <w:spacing w:line="240" w:lineRule="auto"/>
        <w:jc w:val="right"/>
        <w:rPr>
          <w:rFonts w:ascii="GHEA Grapalat" w:hAnsi="GHEA Grapalat" w:cs="Sylfaen"/>
          <w:b/>
          <w:lang w:val="hy-AM"/>
        </w:rPr>
      </w:pPr>
      <w:r w:rsidRPr="00907DA4">
        <w:rPr>
          <w:rFonts w:ascii="GHEA Grapalat" w:hAnsi="GHEA Grapalat" w:cs="Sylfaen"/>
          <w:b/>
          <w:lang w:val="hy-AM"/>
        </w:rPr>
        <w:t>Գնանշման հարցման</w:t>
      </w:r>
      <w:r w:rsidR="00EF45FA" w:rsidRPr="00907DA4">
        <w:rPr>
          <w:rFonts w:ascii="GHEA Grapalat" w:hAnsi="GHEA Grapalat" w:cs="Sylfaen"/>
          <w:b/>
          <w:lang w:val="hy-AM"/>
        </w:rPr>
        <w:t>հրավերի</w:t>
      </w:r>
    </w:p>
    <w:p w:rsidR="00EF45FA" w:rsidRPr="00907DA4" w:rsidRDefault="00EF45FA" w:rsidP="00313359">
      <w:pPr>
        <w:pStyle w:val="BodyTextIndent3"/>
        <w:spacing w:line="240" w:lineRule="auto"/>
        <w:jc w:val="right"/>
        <w:rPr>
          <w:rFonts w:ascii="GHEA Grapalat" w:hAnsi="GHEA Grapalat" w:cs="Sylfaen"/>
          <w:b/>
          <w:lang w:val="hy-AM"/>
        </w:rPr>
      </w:pPr>
    </w:p>
    <w:p w:rsidR="00EF45FA" w:rsidRPr="00907DA4" w:rsidRDefault="00EF45FA" w:rsidP="00313359">
      <w:pPr>
        <w:spacing w:after="0" w:line="240" w:lineRule="auto"/>
        <w:jc w:val="center"/>
        <w:rPr>
          <w:rFonts w:ascii="GHEA Grapalat" w:hAnsi="GHEA Grapalat" w:cs="GHEA Grapalat"/>
          <w:b/>
          <w:sz w:val="20"/>
          <w:szCs w:val="20"/>
          <w:lang w:val="hy-AM"/>
        </w:rPr>
      </w:pPr>
      <w:r w:rsidRPr="00907DA4">
        <w:rPr>
          <w:rFonts w:ascii="GHEA Grapalat" w:hAnsi="GHEA Grapalat" w:cs="GHEA Grapalat"/>
          <w:b/>
          <w:sz w:val="20"/>
          <w:szCs w:val="20"/>
          <w:lang w:val="hy-AM"/>
        </w:rPr>
        <w:t xml:space="preserve">       ՏՈւԺԱՆՔԻ ՄԱՍԻՆ ՀԱՄԱՁԱՅՆԱԳԻՐ </w:t>
      </w:r>
    </w:p>
    <w:p w:rsidR="00EF45FA" w:rsidRPr="00907DA4" w:rsidRDefault="00EF45FA" w:rsidP="00313359">
      <w:pPr>
        <w:spacing w:after="0" w:line="240" w:lineRule="auto"/>
        <w:jc w:val="center"/>
        <w:rPr>
          <w:rFonts w:ascii="GHEA Grapalat" w:hAnsi="GHEA Grapalat" w:cs="GHEA Grapalat"/>
          <w:b/>
          <w:sz w:val="20"/>
          <w:szCs w:val="20"/>
          <w:lang w:val="hy-AM"/>
        </w:rPr>
      </w:pPr>
      <w:r w:rsidRPr="00907DA4">
        <w:rPr>
          <w:rFonts w:ascii="GHEA Grapalat" w:hAnsi="GHEA Grapalat" w:cs="GHEA Grapalat"/>
          <w:b/>
          <w:sz w:val="20"/>
          <w:szCs w:val="20"/>
          <w:lang w:val="hy-AM"/>
        </w:rPr>
        <w:t xml:space="preserve">         (որակավորման ապահովում)</w:t>
      </w:r>
    </w:p>
    <w:p w:rsidR="00EF45FA" w:rsidRPr="00907DA4" w:rsidRDefault="00EF45FA" w:rsidP="00313359">
      <w:pPr>
        <w:spacing w:after="0" w:line="240" w:lineRule="auto"/>
        <w:rPr>
          <w:rFonts w:ascii="GHEA Grapalat" w:hAnsi="GHEA Grapalat" w:cs="GHEA Grapalat"/>
          <w:b/>
          <w:sz w:val="20"/>
          <w:szCs w:val="20"/>
          <w:lang w:val="hy-AM"/>
        </w:rPr>
      </w:pPr>
    </w:p>
    <w:p w:rsidR="00EF45FA" w:rsidRPr="00907DA4" w:rsidRDefault="00EF45FA" w:rsidP="008549C7">
      <w:pPr>
        <w:spacing w:after="0" w:line="240" w:lineRule="auto"/>
        <w:jc w:val="center"/>
        <w:rPr>
          <w:rFonts w:ascii="GHEA Grapalat" w:hAnsi="GHEA Grapalat" w:cs="GHEA Grapalat"/>
          <w:sz w:val="20"/>
          <w:szCs w:val="20"/>
          <w:lang w:val="hy-AM"/>
        </w:rPr>
      </w:pPr>
      <w:r w:rsidRPr="00907DA4">
        <w:rPr>
          <w:rFonts w:ascii="GHEA Grapalat" w:hAnsi="GHEA Grapalat" w:cs="GHEA Grapalat"/>
          <w:sz w:val="20"/>
          <w:szCs w:val="20"/>
          <w:lang w:val="hy-AM"/>
        </w:rPr>
        <w:t>ք. Երևան</w:t>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sz w:val="20"/>
          <w:szCs w:val="20"/>
          <w:lang w:val="hy-AM"/>
        </w:rPr>
        <w:t>«»</w:t>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lang w:val="hy-AM"/>
        </w:rPr>
        <w:t xml:space="preserve"> 20   թ.**</w:t>
      </w:r>
    </w:p>
    <w:p w:rsidR="00EF45FA" w:rsidRPr="00907DA4" w:rsidRDefault="00EF45FA" w:rsidP="00313359">
      <w:pPr>
        <w:spacing w:after="0" w:line="240" w:lineRule="auto"/>
        <w:rPr>
          <w:rFonts w:ascii="GHEA Grapalat" w:hAnsi="GHEA Grapalat" w:cs="GHEA Grapalat"/>
          <w:sz w:val="20"/>
          <w:szCs w:val="20"/>
          <w:lang w:val="hy-AM"/>
        </w:rPr>
      </w:pPr>
    </w:p>
    <w:p w:rsidR="00EF45FA" w:rsidRPr="00907DA4" w:rsidRDefault="00EF45FA" w:rsidP="00313359">
      <w:pPr>
        <w:spacing w:after="0" w:line="240" w:lineRule="auto"/>
        <w:jc w:val="both"/>
        <w:rPr>
          <w:rFonts w:ascii="GHEA Grapalat" w:hAnsi="GHEA Grapalat" w:cs="GHEA Grapalat"/>
          <w:sz w:val="20"/>
          <w:szCs w:val="20"/>
          <w:u w:val="single"/>
          <w:vertAlign w:val="subscript"/>
          <w:lang w:val="hy-AM"/>
        </w:rPr>
      </w:pP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vertAlign w:val="subscript"/>
          <w:lang w:val="hy-AM"/>
        </w:rPr>
        <w:t xml:space="preserve">, </w:t>
      </w:r>
      <w:r w:rsidRPr="00907DA4">
        <w:rPr>
          <w:rFonts w:ascii="GHEA Grapalat" w:hAnsi="GHEA Grapalat" w:cs="GHEA Grapalat"/>
          <w:sz w:val="20"/>
          <w:szCs w:val="20"/>
          <w:lang w:val="hy-AM"/>
        </w:rPr>
        <w:t xml:space="preserve">ի դեմս Ընկերության տնօրեն </w:t>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p>
    <w:p w:rsidR="00EF45FA" w:rsidRPr="00907DA4" w:rsidRDefault="00EF45FA" w:rsidP="00313359">
      <w:pPr>
        <w:spacing w:after="0" w:line="240" w:lineRule="auto"/>
        <w:jc w:val="both"/>
        <w:rPr>
          <w:rFonts w:ascii="GHEA Grapalat" w:hAnsi="GHEA Grapalat" w:cs="GHEA Grapalat"/>
          <w:sz w:val="20"/>
          <w:szCs w:val="20"/>
          <w:lang w:val="hy-AM"/>
        </w:rPr>
      </w:pPr>
      <w:r w:rsidRPr="00907DA4">
        <w:rPr>
          <w:rFonts w:ascii="GHEA Grapalat" w:hAnsi="GHEA Grapalat"/>
          <w:sz w:val="20"/>
          <w:szCs w:val="20"/>
          <w:vertAlign w:val="superscript"/>
          <w:lang w:val="hy-AM"/>
        </w:rPr>
        <w:t xml:space="preserve">       Ընկերության անվանումը</w:t>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sz w:val="20"/>
          <w:szCs w:val="20"/>
          <w:vertAlign w:val="superscript"/>
          <w:lang w:val="hy-AM"/>
        </w:rPr>
        <w:t>Ընկերության տնօրենի անուն ազգանունը, անձնագրային տվյալները</w:t>
      </w:r>
      <w:r w:rsidRPr="00907DA4">
        <w:rPr>
          <w:rFonts w:ascii="GHEA Grapalat" w:hAnsi="GHEA Grapalat" w:cs="GHEA Grapalat"/>
          <w:sz w:val="20"/>
          <w:szCs w:val="20"/>
          <w:vertAlign w:val="subscript"/>
          <w:lang w:val="hy-AM"/>
        </w:rPr>
        <w:t xml:space="preserve">, </w:t>
      </w:r>
      <w:r w:rsidRPr="00907DA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F45FA" w:rsidRPr="00907DA4" w:rsidRDefault="00EF45FA" w:rsidP="00313359">
      <w:pPr>
        <w:spacing w:after="0" w:line="240" w:lineRule="auto"/>
        <w:ind w:firstLine="708"/>
        <w:jc w:val="both"/>
        <w:rPr>
          <w:rFonts w:ascii="GHEA Grapalat" w:hAnsi="GHEA Grapalat" w:cs="GHEA Grapalat"/>
          <w:sz w:val="20"/>
          <w:szCs w:val="20"/>
          <w:lang w:val="hy-AM"/>
        </w:rPr>
      </w:pPr>
    </w:p>
    <w:p w:rsidR="00EF45FA" w:rsidRPr="00907DA4" w:rsidRDefault="00EF45FA" w:rsidP="00313359">
      <w:pPr>
        <w:numPr>
          <w:ilvl w:val="0"/>
          <w:numId w:val="6"/>
        </w:numPr>
        <w:spacing w:after="0" w:line="240" w:lineRule="auto"/>
        <w:jc w:val="center"/>
        <w:rPr>
          <w:rFonts w:ascii="GHEA Grapalat" w:hAnsi="GHEA Grapalat" w:cs="GHEA Grapalat"/>
          <w:b/>
          <w:bCs/>
          <w:sz w:val="20"/>
          <w:szCs w:val="20"/>
          <w:lang w:val="pt-BR"/>
        </w:rPr>
      </w:pPr>
      <w:r w:rsidRPr="00907DA4">
        <w:rPr>
          <w:rFonts w:ascii="GHEA Grapalat" w:hAnsi="GHEA Grapalat" w:cs="GHEA Grapalat"/>
          <w:b/>
          <w:sz w:val="20"/>
          <w:szCs w:val="20"/>
          <w:lang w:val="hy-AM"/>
        </w:rPr>
        <w:t xml:space="preserve"> Հ</w:t>
      </w:r>
      <w:r w:rsidRPr="00907DA4">
        <w:rPr>
          <w:rFonts w:ascii="GHEA Grapalat" w:hAnsi="GHEA Grapalat" w:cs="GHEA Grapalat"/>
          <w:b/>
          <w:sz w:val="20"/>
          <w:szCs w:val="20"/>
        </w:rPr>
        <w:t>ամաձայնության առարկան</w:t>
      </w:r>
    </w:p>
    <w:p w:rsidR="00EF45FA" w:rsidRPr="00907DA4" w:rsidRDefault="00EF45FA" w:rsidP="00313359">
      <w:pPr>
        <w:spacing w:after="0" w:line="240" w:lineRule="auto"/>
        <w:jc w:val="both"/>
        <w:rPr>
          <w:rFonts w:ascii="GHEA Grapalat" w:hAnsi="GHEA Grapalat" w:cs="GHEA Grapalat"/>
          <w:b/>
          <w:bCs/>
          <w:sz w:val="20"/>
          <w:szCs w:val="20"/>
          <w:lang w:val="pt-BR"/>
        </w:rPr>
      </w:pPr>
      <w:r w:rsidRPr="00907DA4">
        <w:rPr>
          <w:rFonts w:ascii="GHEA Grapalat" w:hAnsi="GHEA Grapalat" w:cs="GHEA Grapalat"/>
          <w:sz w:val="20"/>
          <w:szCs w:val="20"/>
          <w:lang w:val="pt-BR"/>
        </w:rPr>
        <w:tab/>
      </w:r>
      <w:r w:rsidRPr="00907DA4">
        <w:rPr>
          <w:rFonts w:ascii="GHEA Grapalat" w:hAnsi="GHEA Grapalat" w:cs="GHEA Grapalat"/>
          <w:sz w:val="20"/>
          <w:szCs w:val="20"/>
          <w:lang w:val="pt-BR"/>
        </w:rPr>
        <w:tab/>
      </w:r>
    </w:p>
    <w:p w:rsidR="00EF45FA" w:rsidRPr="00907DA4" w:rsidRDefault="00EF45FA" w:rsidP="00313359">
      <w:pPr>
        <w:numPr>
          <w:ilvl w:val="1"/>
          <w:numId w:val="7"/>
        </w:numPr>
        <w:spacing w:after="0" w:line="240" w:lineRule="auto"/>
        <w:ind w:left="0" w:firstLine="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Ընկերությունը մասնակցում է </w:t>
      </w:r>
      <w:r w:rsidR="00D03FFD" w:rsidRPr="00907DA4">
        <w:rPr>
          <w:rFonts w:ascii="GHEA Grapalat" w:hAnsi="GHEA Grapalat" w:cs="GHEA Grapalat"/>
          <w:sz w:val="20"/>
          <w:szCs w:val="20"/>
          <w:lang w:val="pt-BR"/>
        </w:rPr>
        <w:t>Առինջի համայնքապետարան</w:t>
      </w:r>
      <w:r w:rsidRPr="00907DA4">
        <w:rPr>
          <w:rFonts w:ascii="GHEA Grapalat" w:hAnsi="GHEA Grapalat" w:cs="GHEA Grapalat"/>
          <w:sz w:val="20"/>
          <w:szCs w:val="20"/>
          <w:lang w:val="pt-BR"/>
        </w:rPr>
        <w:t xml:space="preserve">*  (այսուհետ` Պատվիրատու) կողմից </w:t>
      </w:r>
    </w:p>
    <w:p w:rsidR="00EF45FA" w:rsidRPr="00907DA4" w:rsidRDefault="00EF45FA" w:rsidP="00313359">
      <w:pPr>
        <w:spacing w:after="0" w:line="240" w:lineRule="auto"/>
        <w:ind w:left="426"/>
        <w:jc w:val="both"/>
        <w:rPr>
          <w:rFonts w:ascii="GHEA Grapalat" w:hAnsi="GHEA Grapalat" w:cs="GHEA Grapalat"/>
          <w:sz w:val="20"/>
          <w:szCs w:val="20"/>
          <w:lang w:val="pt-BR"/>
        </w:rPr>
      </w:pPr>
    </w:p>
    <w:p w:rsidR="00EF45FA" w:rsidRPr="00907DA4" w:rsidRDefault="00EF45FA" w:rsidP="00313359">
      <w:pPr>
        <w:spacing w:after="0" w:line="240" w:lineRule="auto"/>
        <w:jc w:val="both"/>
        <w:rPr>
          <w:rFonts w:ascii="GHEA Grapalat" w:hAnsi="GHEA Grapalat" w:cs="GHEA Grapalat"/>
          <w:sz w:val="20"/>
          <w:szCs w:val="20"/>
          <w:lang w:val="pt-BR"/>
        </w:rPr>
      </w:pPr>
      <w:r w:rsidRPr="00907DA4">
        <w:rPr>
          <w:rFonts w:ascii="GHEA Grapalat" w:hAnsi="GHEA Grapalat" w:cs="GHEA Grapalat"/>
          <w:sz w:val="20"/>
          <w:szCs w:val="20"/>
          <w:lang w:val="pt-BR"/>
        </w:rPr>
        <w:t>կազմակերպված</w:t>
      </w:r>
      <w:r w:rsidR="00D03FFD" w:rsidRPr="00907DA4">
        <w:rPr>
          <w:rFonts w:ascii="GHEA Grapalat" w:hAnsi="GHEA Grapalat"/>
          <w:sz w:val="20"/>
          <w:szCs w:val="20"/>
          <w:lang w:val="hy-AM"/>
        </w:rPr>
        <w:t>«</w:t>
      </w:r>
      <w:r w:rsidR="00D03FFD" w:rsidRPr="00907DA4">
        <w:rPr>
          <w:rFonts w:ascii="GHEA Grapalat" w:hAnsi="GHEA Grapalat"/>
          <w:b/>
          <w:sz w:val="20"/>
          <w:szCs w:val="20"/>
          <w:lang w:val="hy-AM"/>
        </w:rPr>
        <w:t>ՀՀ ԿՄԱՀ--ԳՀ</w:t>
      </w:r>
      <w:r w:rsidR="00D03FFD" w:rsidRPr="00907DA4">
        <w:rPr>
          <w:rFonts w:ascii="GHEA Grapalat" w:hAnsi="GHEA Grapalat" w:cs="Sylfaen"/>
          <w:b/>
          <w:sz w:val="20"/>
          <w:szCs w:val="20"/>
          <w:lang w:val="hy-AM"/>
        </w:rPr>
        <w:t>ԱՇՁԲ</w:t>
      </w:r>
      <w:r w:rsidR="00D03FFD" w:rsidRPr="00907DA4">
        <w:rPr>
          <w:rFonts w:ascii="GHEA Grapalat" w:hAnsi="GHEA Grapalat" w:cs="Arial"/>
          <w:b/>
          <w:sz w:val="20"/>
          <w:szCs w:val="20"/>
          <w:lang w:val="hy-AM"/>
        </w:rPr>
        <w:t>-20/0</w:t>
      </w:r>
      <w:r w:rsidR="00292360" w:rsidRPr="00292360">
        <w:rPr>
          <w:rFonts w:ascii="GHEA Grapalat" w:hAnsi="GHEA Grapalat" w:cs="Arial"/>
          <w:b/>
          <w:sz w:val="20"/>
          <w:szCs w:val="20"/>
          <w:lang w:val="pt-BR"/>
        </w:rPr>
        <w:t>8</w:t>
      </w:r>
      <w:r w:rsidRPr="00907DA4">
        <w:rPr>
          <w:rFonts w:ascii="GHEA Grapalat" w:hAnsi="GHEA Grapalat" w:cs="GHEA Grapalat"/>
          <w:sz w:val="20"/>
          <w:szCs w:val="20"/>
          <w:lang w:val="pt-BR"/>
        </w:rPr>
        <w:t>* ծածկագրով գնման ընթացակարգին:</w:t>
      </w:r>
    </w:p>
    <w:p w:rsidR="00EF45FA" w:rsidRPr="00907DA4" w:rsidRDefault="00EF45FA" w:rsidP="00313359">
      <w:pPr>
        <w:spacing w:after="0" w:line="240" w:lineRule="auto"/>
        <w:ind w:left="426"/>
        <w:jc w:val="both"/>
        <w:rPr>
          <w:rFonts w:ascii="GHEA Grapalat" w:hAnsi="GHEA Grapalat" w:cs="GHEA Grapalat"/>
          <w:sz w:val="20"/>
          <w:szCs w:val="20"/>
          <w:lang w:val="pt-BR"/>
        </w:rPr>
      </w:pPr>
      <w:r w:rsidRPr="00907DA4">
        <w:rPr>
          <w:rFonts w:ascii="GHEA Grapalat" w:hAnsi="GHEA Grapalat"/>
          <w:sz w:val="20"/>
          <w:szCs w:val="20"/>
          <w:vertAlign w:val="superscript"/>
          <w:lang w:val="hy-AM"/>
        </w:rPr>
        <w:t>ընթացակարգի ծածկագիրը</w:t>
      </w:r>
    </w:p>
    <w:p w:rsidR="00EF45FA" w:rsidRPr="00907DA4" w:rsidRDefault="00EF45FA" w:rsidP="00313359">
      <w:pPr>
        <w:spacing w:after="0" w:line="240" w:lineRule="auto"/>
        <w:ind w:firstLine="360"/>
        <w:jc w:val="both"/>
        <w:rPr>
          <w:rFonts w:ascii="GHEA Grapalat" w:hAnsi="GHEA Grapalat" w:cs="GHEA Grapalat"/>
          <w:color w:val="5B9BD5"/>
          <w:sz w:val="20"/>
          <w:szCs w:val="20"/>
          <w:lang w:val="hy-AM"/>
        </w:rPr>
      </w:pPr>
      <w:r w:rsidRPr="00907DA4">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F45FA" w:rsidRPr="00907DA4" w:rsidRDefault="00EF45FA" w:rsidP="00313359">
      <w:pPr>
        <w:spacing w:after="0" w:line="240" w:lineRule="auto"/>
        <w:ind w:firstLine="360"/>
        <w:jc w:val="both"/>
        <w:rPr>
          <w:rFonts w:ascii="GHEA Grapalat" w:hAnsi="GHEA Grapalat" w:cs="GHEA Grapalat"/>
          <w:color w:val="000000"/>
          <w:sz w:val="20"/>
          <w:szCs w:val="20"/>
          <w:lang w:val="pt-BR"/>
        </w:rPr>
      </w:pPr>
      <w:r w:rsidRPr="00907DA4">
        <w:rPr>
          <w:rFonts w:ascii="GHEA Grapalat" w:hAnsi="GHEA Grapalat" w:cs="GHEA Grapalat"/>
          <w:color w:val="000000"/>
          <w:sz w:val="20"/>
          <w:szCs w:val="20"/>
          <w:lang w:val="pt-BR"/>
        </w:rPr>
        <w:t>1.3 Ընկերությունը</w:t>
      </w:r>
      <w:r w:rsidRPr="00907DA4">
        <w:rPr>
          <w:rFonts w:ascii="GHEA Grapalat" w:hAnsi="GHEA Grapalat" w:cs="GHEA Grapalat"/>
          <w:color w:val="000000"/>
          <w:sz w:val="20"/>
          <w:szCs w:val="20"/>
          <w:lang w:val="hy-AM"/>
        </w:rPr>
        <w:t xml:space="preserve"> սույն </w:t>
      </w:r>
      <w:r w:rsidRPr="00907DA4">
        <w:rPr>
          <w:rFonts w:ascii="GHEA Grapalat" w:hAnsi="GHEA Grapalat" w:cs="GHEA Grapalat"/>
          <w:color w:val="000000"/>
          <w:sz w:val="20"/>
          <w:szCs w:val="20"/>
          <w:lang w:val="pt-BR"/>
        </w:rPr>
        <w:t>տուժանքի համաձայնագ</w:t>
      </w:r>
      <w:r w:rsidRPr="00907DA4">
        <w:rPr>
          <w:rFonts w:ascii="GHEA Grapalat" w:hAnsi="GHEA Grapalat" w:cs="GHEA Grapalat"/>
          <w:color w:val="000000"/>
          <w:sz w:val="20"/>
          <w:szCs w:val="20"/>
          <w:lang w:val="hy-AM"/>
        </w:rPr>
        <w:t>ր</w:t>
      </w:r>
      <w:r w:rsidRPr="00907DA4">
        <w:rPr>
          <w:rFonts w:ascii="GHEA Grapalat" w:hAnsi="GHEA Grapalat" w:cs="GHEA Grapalat"/>
          <w:color w:val="000000"/>
          <w:sz w:val="20"/>
          <w:szCs w:val="20"/>
          <w:lang w:val="pt-BR"/>
        </w:rPr>
        <w:t>ի</w:t>
      </w:r>
      <w:r w:rsidRPr="00907DA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907DA4">
        <w:rPr>
          <w:rFonts w:ascii="GHEA Grapalat" w:hAnsi="GHEA Grapalat" w:cs="GHEA Grapalat"/>
          <w:color w:val="000000"/>
          <w:sz w:val="20"/>
          <w:szCs w:val="20"/>
          <w:lang w:val="pt-BR"/>
        </w:rPr>
        <w:t>Ընկերության</w:t>
      </w:r>
      <w:r w:rsidRPr="00907DA4">
        <w:rPr>
          <w:rFonts w:ascii="GHEA Grapalat" w:hAnsi="GHEA Grapalat" w:cs="GHEA Grapalat"/>
          <w:color w:val="000000"/>
          <w:sz w:val="20"/>
          <w:szCs w:val="20"/>
          <w:lang w:val="hy-AM"/>
        </w:rPr>
        <w:t xml:space="preserve"> հաշվից  գանձելու համար՝ առանց լրացուցիչ ակցեպտավորման: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գ)  </w:t>
      </w:r>
      <w:r w:rsidRPr="00907DA4">
        <w:rPr>
          <w:rFonts w:ascii="GHEA Grapalat" w:hAnsi="GHEA Grapalat" w:cs="GHEA Grapalat"/>
          <w:color w:val="000000"/>
          <w:sz w:val="20"/>
          <w:szCs w:val="20"/>
          <w:lang w:val="pt-BR"/>
        </w:rPr>
        <w:t>Ընկերությունը</w:t>
      </w:r>
      <w:r w:rsidRPr="00907DA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F45FA" w:rsidRPr="00907DA4" w:rsidRDefault="00EF45FA" w:rsidP="00313359">
      <w:pPr>
        <w:spacing w:after="0" w:line="240" w:lineRule="auto"/>
        <w:ind w:left="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դ) </w:t>
      </w:r>
      <w:r w:rsidRPr="00907DA4">
        <w:rPr>
          <w:rFonts w:ascii="GHEA Grapalat" w:hAnsi="GHEA Grapalat" w:cs="GHEA Grapalat"/>
          <w:color w:val="000000"/>
          <w:sz w:val="20"/>
          <w:szCs w:val="20"/>
          <w:lang w:val="pt-BR"/>
        </w:rPr>
        <w:t>Ընկերությունը</w:t>
      </w:r>
      <w:r w:rsidRPr="00907DA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F45FA" w:rsidRPr="00907DA4" w:rsidRDefault="00EF45FA" w:rsidP="00313359">
      <w:pPr>
        <w:spacing w:after="0" w:line="240" w:lineRule="auto"/>
        <w:ind w:firstLine="426"/>
        <w:jc w:val="both"/>
        <w:rPr>
          <w:rFonts w:ascii="GHEA Grapalat" w:hAnsi="GHEA Grapalat" w:cs="GHEA Grapalat"/>
          <w:sz w:val="20"/>
          <w:szCs w:val="20"/>
          <w:lang w:val="hy-AM"/>
        </w:rPr>
      </w:pPr>
      <w:r w:rsidRPr="00907DA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F45FA" w:rsidRPr="00907DA4" w:rsidRDefault="00EF45FA" w:rsidP="00313359">
      <w:pPr>
        <w:spacing w:after="0" w:line="240" w:lineRule="auto"/>
        <w:ind w:firstLine="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07DA4">
        <w:rPr>
          <w:rFonts w:ascii="GHEA Grapalat" w:hAnsi="GHEA Grapalat" w:cs="GHEA Grapalat"/>
          <w:sz w:val="20"/>
          <w:szCs w:val="20"/>
          <w:lang w:val="hy-AM"/>
        </w:rPr>
        <w:t xml:space="preserve">Պահանջագիրը բնօրինակներով </w:t>
      </w:r>
      <w:r w:rsidRPr="00907DA4">
        <w:rPr>
          <w:rFonts w:ascii="GHEA Grapalat" w:hAnsi="GHEA Grapalat" w:cs="GHEA Grapalat"/>
          <w:sz w:val="20"/>
          <w:szCs w:val="20"/>
          <w:lang w:val="pt-BR"/>
        </w:rPr>
        <w:t xml:space="preserve">ներկայացնում է </w:t>
      </w:r>
      <w:r w:rsidRPr="00907DA4">
        <w:rPr>
          <w:rFonts w:ascii="GHEA Grapalat" w:hAnsi="GHEA Grapalat" w:cs="GHEA Grapalat"/>
          <w:sz w:val="20"/>
          <w:szCs w:val="20"/>
          <w:lang w:val="hy-AM"/>
        </w:rPr>
        <w:t>Վճարող Բանկին</w:t>
      </w:r>
      <w:r w:rsidRPr="00907DA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07DA4">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907DA4">
        <w:rPr>
          <w:rFonts w:ascii="GHEA Grapalat" w:hAnsi="GHEA Grapalat" w:cs="GHEA Grapalat"/>
          <w:sz w:val="20"/>
          <w:szCs w:val="20"/>
          <w:lang w:val="pt-BR"/>
        </w:rPr>
        <w:t xml:space="preserve">, </w:t>
      </w:r>
      <w:r w:rsidRPr="00907DA4">
        <w:rPr>
          <w:rFonts w:ascii="GHEA Grapalat" w:hAnsi="GHEA Grapalat" w:cs="GHEA Grapalat"/>
          <w:sz w:val="20"/>
          <w:szCs w:val="20"/>
          <w:lang w:val="hy-AM"/>
        </w:rPr>
        <w:t>ինչպեսնաևդրանցիցարտատպվածթղթայինտարբերակներով</w:t>
      </w:r>
      <w:r w:rsidRPr="00907DA4">
        <w:rPr>
          <w:rFonts w:ascii="GHEA Grapalat" w:hAnsi="GHEA Grapalat" w:cs="GHEA Grapalat"/>
          <w:sz w:val="20"/>
          <w:szCs w:val="20"/>
          <w:lang w:val="pt-BR"/>
        </w:rPr>
        <w:t>:</w:t>
      </w:r>
    </w:p>
    <w:p w:rsidR="00EF45FA" w:rsidRPr="00907DA4" w:rsidRDefault="00EF45FA" w:rsidP="00313359">
      <w:pPr>
        <w:numPr>
          <w:ilvl w:val="1"/>
          <w:numId w:val="25"/>
        </w:numPr>
        <w:spacing w:after="0" w:line="240" w:lineRule="auto"/>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EF45FA" w:rsidRPr="00907DA4" w:rsidRDefault="00EF45FA" w:rsidP="00313359">
      <w:pPr>
        <w:spacing w:after="0" w:line="240" w:lineRule="auto"/>
        <w:ind w:firstLine="426"/>
        <w:jc w:val="both"/>
        <w:rPr>
          <w:rFonts w:ascii="GHEA Grapalat" w:hAnsi="GHEA Grapalat" w:cs="GHEA Grapalat"/>
          <w:sz w:val="20"/>
          <w:szCs w:val="20"/>
          <w:lang w:val="pt-BR"/>
        </w:rPr>
      </w:pPr>
      <w:r w:rsidRPr="00907DA4">
        <w:rPr>
          <w:rFonts w:ascii="GHEA Grapalat" w:hAnsi="GHEA Grapalat" w:cs="GHEA Grapalat"/>
          <w:sz w:val="20"/>
          <w:szCs w:val="20"/>
          <w:lang w:val="hy-AM"/>
        </w:rPr>
        <w:t>1.6 Վճարող Բանկի կողմից Պ</w:t>
      </w:r>
      <w:r w:rsidRPr="00907DA4">
        <w:rPr>
          <w:rFonts w:ascii="GHEA Grapalat" w:hAnsi="GHEA Grapalat" w:cs="GHEA Grapalat"/>
          <w:sz w:val="20"/>
          <w:szCs w:val="20"/>
          <w:lang w:val="pt-BR"/>
        </w:rPr>
        <w:t xml:space="preserve">ահանջագրում նշված գումարի վճարման հետևանքով </w:t>
      </w:r>
      <w:r w:rsidRPr="00907DA4">
        <w:rPr>
          <w:rFonts w:ascii="GHEA Grapalat" w:hAnsi="GHEA Grapalat" w:cs="GHEA Grapalat"/>
          <w:sz w:val="20"/>
          <w:szCs w:val="20"/>
          <w:lang w:val="hy-AM"/>
        </w:rPr>
        <w:t xml:space="preserve">Ընկերության </w:t>
      </w:r>
      <w:r w:rsidRPr="00907DA4">
        <w:rPr>
          <w:rFonts w:ascii="GHEA Grapalat" w:hAnsi="GHEA Grapalat" w:cs="GHEA Grapalat"/>
          <w:sz w:val="20"/>
          <w:szCs w:val="20"/>
          <w:lang w:val="pt-BR"/>
        </w:rPr>
        <w:t xml:space="preserve">առաջացած ռիսկերի (Ընկերության կրած վնասների) </w:t>
      </w:r>
      <w:r w:rsidRPr="00907DA4">
        <w:rPr>
          <w:rFonts w:ascii="GHEA Grapalat" w:hAnsi="GHEA Grapalat" w:cs="GHEA Grapalat"/>
          <w:sz w:val="20"/>
          <w:szCs w:val="20"/>
          <w:lang w:val="hy-AM"/>
        </w:rPr>
        <w:t xml:space="preserve">և բացասական հետևանքների </w:t>
      </w:r>
      <w:r w:rsidRPr="00907DA4">
        <w:rPr>
          <w:rFonts w:ascii="GHEA Grapalat" w:hAnsi="GHEA Grapalat" w:cs="GHEA Grapalat"/>
          <w:sz w:val="20"/>
          <w:szCs w:val="20"/>
          <w:lang w:val="pt-BR"/>
        </w:rPr>
        <w:t>համար Բանկը</w:t>
      </w:r>
      <w:r w:rsidRPr="00907DA4">
        <w:rPr>
          <w:rFonts w:ascii="GHEA Grapalat" w:hAnsi="GHEA Grapalat" w:cs="GHEA Grapalat"/>
          <w:sz w:val="20"/>
          <w:szCs w:val="20"/>
          <w:lang w:val="hy-AM"/>
        </w:rPr>
        <w:t xml:space="preserve"> որևէ</w:t>
      </w:r>
      <w:r w:rsidRPr="00907DA4">
        <w:rPr>
          <w:rFonts w:ascii="GHEA Grapalat" w:hAnsi="GHEA Grapalat" w:cs="GHEA Grapalat"/>
          <w:sz w:val="20"/>
          <w:szCs w:val="20"/>
          <w:lang w:val="pt-BR"/>
        </w:rPr>
        <w:t xml:space="preserve"> պատասխանատվություն չի կրում</w:t>
      </w:r>
      <w:r w:rsidRPr="00907DA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F45FA" w:rsidRPr="00907DA4" w:rsidRDefault="00EF45FA" w:rsidP="00313359">
      <w:pPr>
        <w:spacing w:after="0" w:line="240" w:lineRule="auto"/>
        <w:ind w:firstLine="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1.7 </w:t>
      </w:r>
      <w:r w:rsidRPr="00907DA4">
        <w:rPr>
          <w:rFonts w:ascii="GHEA Grapalat" w:hAnsi="GHEA Grapalat" w:cs="GHEA Grapalat"/>
          <w:sz w:val="20"/>
          <w:szCs w:val="20"/>
          <w:lang w:val="hy-AM"/>
        </w:rPr>
        <w:t>Այն դեպքում</w:t>
      </w:r>
      <w:r w:rsidRPr="00907DA4">
        <w:rPr>
          <w:rFonts w:ascii="GHEA Grapalat" w:hAnsi="GHEA Grapalat" w:cs="GHEA Grapalat"/>
          <w:sz w:val="20"/>
          <w:szCs w:val="20"/>
          <w:lang w:val="pt-BR"/>
        </w:rPr>
        <w:t>,</w:t>
      </w:r>
      <w:r w:rsidRPr="00907DA4">
        <w:rPr>
          <w:rFonts w:ascii="GHEA Grapalat" w:hAnsi="GHEA Grapalat" w:cs="GHEA Grapalat"/>
          <w:sz w:val="20"/>
          <w:szCs w:val="20"/>
          <w:lang w:val="hy-AM"/>
        </w:rPr>
        <w:t xml:space="preserve"> երբ Ընկերության հաշվի միջոցները չեն բավարարում</w:t>
      </w:r>
      <w:r w:rsidRPr="00907DA4">
        <w:rPr>
          <w:rFonts w:ascii="GHEA Grapalat" w:hAnsi="GHEA Grapalat" w:cs="GHEA Grapalat"/>
          <w:sz w:val="20"/>
          <w:szCs w:val="20"/>
        </w:rPr>
        <w:t>՝Վճարողբանկըվճարմանպահանջագիրըստանալուցհետո՝</w:t>
      </w:r>
      <w:r w:rsidRPr="00907DA4">
        <w:rPr>
          <w:rFonts w:ascii="GHEA Grapalat" w:hAnsi="GHEA Grapalat" w:cs="GHEA Grapalat"/>
          <w:sz w:val="20"/>
          <w:szCs w:val="20"/>
          <w:lang w:val="pt-BR"/>
        </w:rPr>
        <w:t xml:space="preserve"> 2 (</w:t>
      </w:r>
      <w:r w:rsidRPr="00907DA4">
        <w:rPr>
          <w:rFonts w:ascii="GHEA Grapalat" w:hAnsi="GHEA Grapalat" w:cs="GHEA Grapalat"/>
          <w:sz w:val="20"/>
          <w:szCs w:val="20"/>
        </w:rPr>
        <w:t>երկու</w:t>
      </w:r>
      <w:r w:rsidRPr="00907DA4">
        <w:rPr>
          <w:rFonts w:ascii="GHEA Grapalat" w:hAnsi="GHEA Grapalat" w:cs="GHEA Grapalat"/>
          <w:sz w:val="20"/>
          <w:szCs w:val="20"/>
          <w:lang w:val="pt-BR"/>
        </w:rPr>
        <w:t xml:space="preserve">) </w:t>
      </w:r>
      <w:r w:rsidRPr="00907DA4">
        <w:rPr>
          <w:rFonts w:ascii="GHEA Grapalat" w:hAnsi="GHEA Grapalat" w:cs="GHEA Grapalat"/>
          <w:sz w:val="20"/>
          <w:szCs w:val="20"/>
        </w:rPr>
        <w:t>աշխատանքայինօրվաընթացքումպետքէտեղեկացնիՊատվիրատուին՝գրավորձևով</w:t>
      </w:r>
      <w:r w:rsidRPr="00907DA4">
        <w:rPr>
          <w:rFonts w:ascii="GHEA Grapalat" w:hAnsi="GHEA Grapalat" w:cs="GHEA Grapalat"/>
          <w:sz w:val="20"/>
          <w:szCs w:val="20"/>
          <w:lang w:val="pt-BR"/>
        </w:rPr>
        <w:t>:</w:t>
      </w:r>
    </w:p>
    <w:p w:rsidR="00EF45FA" w:rsidRPr="00907DA4" w:rsidRDefault="00EF45FA" w:rsidP="00313359">
      <w:pPr>
        <w:spacing w:after="0" w:line="240" w:lineRule="auto"/>
        <w:ind w:firstLine="360"/>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1.8 Սույն համաձայնագիրը և կից </w:t>
      </w:r>
      <w:r w:rsidRPr="00907DA4">
        <w:rPr>
          <w:rFonts w:ascii="GHEA Grapalat" w:hAnsi="GHEA Grapalat" w:cs="GHEA Grapalat"/>
          <w:sz w:val="20"/>
          <w:szCs w:val="20"/>
          <w:lang w:val="hy-AM"/>
        </w:rPr>
        <w:t>Պ</w:t>
      </w:r>
      <w:r w:rsidRPr="00907DA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F45FA" w:rsidRPr="00907DA4" w:rsidRDefault="00EF45FA" w:rsidP="00313359">
      <w:pPr>
        <w:numPr>
          <w:ilvl w:val="0"/>
          <w:numId w:val="6"/>
        </w:numPr>
        <w:spacing w:after="0" w:line="240" w:lineRule="auto"/>
        <w:jc w:val="center"/>
        <w:rPr>
          <w:rFonts w:ascii="GHEA Grapalat" w:hAnsi="GHEA Grapalat" w:cs="GHEA Grapalat"/>
          <w:b/>
          <w:bCs/>
          <w:sz w:val="20"/>
          <w:szCs w:val="20"/>
        </w:rPr>
      </w:pPr>
      <w:r w:rsidRPr="00907DA4">
        <w:rPr>
          <w:rFonts w:ascii="GHEA Grapalat" w:hAnsi="GHEA Grapalat" w:cs="GHEA Grapalat"/>
          <w:b/>
          <w:bCs/>
          <w:sz w:val="20"/>
          <w:szCs w:val="20"/>
        </w:rPr>
        <w:lastRenderedPageBreak/>
        <w:t>Այլ պայմաններ</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rPr>
        <w:t>2.1 Սույն համաձայնագիրը</w:t>
      </w:r>
      <w:r w:rsidRPr="00907DA4">
        <w:rPr>
          <w:rFonts w:ascii="GHEA Grapalat" w:hAnsi="GHEA Grapalat" w:cs="GHEA Grapalat"/>
          <w:sz w:val="20"/>
          <w:szCs w:val="20"/>
          <w:lang w:val="hy-AM"/>
        </w:rPr>
        <w:t xml:space="preserve"> և Պահանջագիրը անհետկանչելի են,</w:t>
      </w:r>
      <w:r w:rsidRPr="00907DA4">
        <w:rPr>
          <w:rFonts w:ascii="GHEA Grapalat" w:hAnsi="GHEA Grapalat" w:cs="GHEA Grapalat"/>
          <w:sz w:val="20"/>
          <w:szCs w:val="20"/>
        </w:rPr>
        <w:t xml:space="preserve"> ուժի մեջ </w:t>
      </w:r>
      <w:r w:rsidRPr="00907DA4">
        <w:rPr>
          <w:rFonts w:ascii="GHEA Grapalat" w:hAnsi="GHEA Grapalat" w:cs="GHEA Grapalat"/>
          <w:sz w:val="20"/>
          <w:szCs w:val="20"/>
          <w:lang w:val="hy-AM"/>
        </w:rPr>
        <w:t>են</w:t>
      </w:r>
      <w:r w:rsidRPr="00907DA4">
        <w:rPr>
          <w:rFonts w:ascii="GHEA Grapalat" w:hAnsi="GHEA Grapalat" w:cs="GHEA Grapalat"/>
          <w:sz w:val="20"/>
          <w:szCs w:val="20"/>
        </w:rPr>
        <w:t xml:space="preserve"> մտնում Ընկերության կողմից վավերացման պահից և ուժի մեջ</w:t>
      </w:r>
      <w:r w:rsidRPr="00907DA4">
        <w:rPr>
          <w:rFonts w:ascii="GHEA Grapalat" w:hAnsi="GHEA Grapalat" w:cs="GHEA Grapalat"/>
          <w:sz w:val="20"/>
          <w:szCs w:val="20"/>
          <w:lang w:val="hy-AM"/>
        </w:rPr>
        <w:t xml:space="preserve"> են մինչև </w:t>
      </w:r>
      <w:r w:rsidRPr="00907DA4">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EF45FA" w:rsidRPr="00907DA4" w:rsidDel="00A13215"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F45FA" w:rsidRPr="000A381F"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F45FA" w:rsidRPr="00907DA4" w:rsidRDefault="00EF45FA" w:rsidP="00313359">
      <w:pPr>
        <w:spacing w:after="0" w:line="240" w:lineRule="auto"/>
        <w:ind w:firstLine="567"/>
        <w:jc w:val="center"/>
        <w:rPr>
          <w:rFonts w:ascii="GHEA Grapalat" w:hAnsi="GHEA Grapalat" w:cs="GHEA Grapalat"/>
          <w:sz w:val="20"/>
          <w:szCs w:val="20"/>
          <w:lang w:val="hy-AM"/>
        </w:rPr>
      </w:pPr>
      <w:r w:rsidRPr="00907DA4">
        <w:rPr>
          <w:rFonts w:ascii="GHEA Grapalat" w:hAnsi="GHEA Grapalat" w:cs="GHEA Grapalat"/>
          <w:b/>
          <w:sz w:val="20"/>
          <w:szCs w:val="20"/>
          <w:lang w:val="hy-AM"/>
        </w:rPr>
        <w:t>3. Ընկերության հասցեն, բանկային վավերապայմանները`</w:t>
      </w:r>
    </w:p>
    <w:p w:rsidR="00EF45FA" w:rsidRPr="00907DA4" w:rsidRDefault="00EF45FA" w:rsidP="00313359">
      <w:pPr>
        <w:spacing w:after="0" w:line="240" w:lineRule="auto"/>
        <w:jc w:val="both"/>
        <w:rPr>
          <w:rFonts w:ascii="GHEA Grapalat" w:hAnsi="GHEA Grapalat" w:cs="GHEA Grapalat"/>
          <w:sz w:val="20"/>
          <w:szCs w:val="20"/>
          <w:u w:val="single"/>
          <w:lang w:val="hy-AM"/>
        </w:rPr>
      </w:pP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անվանումը</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հասցեն</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ընկերությանը սպասարկող բանկի անվանումը</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Կ.Տ</w:t>
      </w:r>
    </w:p>
    <w:p w:rsidR="00EF45FA" w:rsidRPr="00907DA4" w:rsidRDefault="00EF45FA" w:rsidP="00313359">
      <w:pPr>
        <w:spacing w:after="0" w:line="240" w:lineRule="auto"/>
        <w:jc w:val="both"/>
        <w:rPr>
          <w:rFonts w:ascii="GHEA Grapalat" w:hAnsi="GHEA Grapalat"/>
          <w:sz w:val="20"/>
          <w:szCs w:val="20"/>
          <w:lang w:val="hy-AM"/>
        </w:rPr>
      </w:pP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Օր/ամիս/տարի</w:t>
      </w:r>
    </w:p>
    <w:p w:rsidR="00EF45FA" w:rsidRPr="00907DA4" w:rsidRDefault="00EF45FA" w:rsidP="00313359">
      <w:pPr>
        <w:spacing w:after="0" w:line="240" w:lineRule="auto"/>
        <w:jc w:val="both"/>
        <w:rPr>
          <w:rFonts w:ascii="GHEA Grapalat" w:hAnsi="GHEA Grapalat"/>
          <w:sz w:val="20"/>
          <w:szCs w:val="20"/>
          <w:vertAlign w:val="superscript"/>
          <w:lang w:val="hy-AM"/>
        </w:rPr>
      </w:pPr>
    </w:p>
    <w:p w:rsidR="00EF45FA" w:rsidRPr="00907DA4" w:rsidRDefault="00EF45FA" w:rsidP="00313359">
      <w:pPr>
        <w:spacing w:after="0" w:line="240" w:lineRule="auto"/>
        <w:jc w:val="both"/>
        <w:rPr>
          <w:rFonts w:ascii="GHEA Grapalat" w:hAnsi="GHEA Grapalat" w:cs="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i/>
          <w:sz w:val="20"/>
          <w:szCs w:val="20"/>
          <w:lang w:val="hy-AM"/>
        </w:rPr>
      </w:pPr>
      <w:r w:rsidRPr="00907DA4">
        <w:rPr>
          <w:rFonts w:ascii="GHEA Grapalat" w:hAnsi="GHEA Grapalat" w:cs="Sylfaen"/>
          <w:i/>
          <w:sz w:val="20"/>
          <w:szCs w:val="20"/>
          <w:lang w:val="hy-AM"/>
        </w:rPr>
        <w:t xml:space="preserve">* </w:t>
      </w:r>
      <w:r w:rsidRPr="00907DA4">
        <w:rPr>
          <w:rFonts w:ascii="GHEA Grapalat" w:hAnsi="GHEA Grapalat"/>
          <w:i/>
          <w:sz w:val="20"/>
          <w:szCs w:val="20"/>
          <w:lang w:val="hy-AM"/>
        </w:rPr>
        <w:t>լրացվում է հանձնաժողովի քարտուղարի կողմից` մինչև հրավերը տեղեկագրում հրապարակելը:</w:t>
      </w:r>
    </w:p>
    <w:p w:rsidR="00EF45FA" w:rsidRPr="00907DA4" w:rsidRDefault="00EF45FA" w:rsidP="00313359">
      <w:pPr>
        <w:pStyle w:val="BodyTextIndent3"/>
        <w:spacing w:line="240" w:lineRule="auto"/>
        <w:jc w:val="right"/>
        <w:rPr>
          <w:rFonts w:ascii="GHEA Grapalat" w:hAnsi="GHEA Grapalat"/>
          <w:b/>
          <w:lang w:val="hy-AM"/>
        </w:rPr>
      </w:pPr>
      <w:r w:rsidRPr="00907DA4">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Arial"/>
                <w:bCs/>
                <w:i/>
                <w:sz w:val="20"/>
                <w:szCs w:val="20"/>
              </w:rPr>
            </w:pPr>
            <w:r w:rsidRPr="00907DA4">
              <w:rPr>
                <w:rFonts w:ascii="GHEA Grapalat" w:hAnsi="GHEA Grapalat" w:cs="Sylfaen"/>
                <w:sz w:val="20"/>
                <w:szCs w:val="20"/>
              </w:rPr>
              <w:lastRenderedPageBreak/>
              <w:t xml:space="preserve">1.                                                              </w:t>
            </w:r>
            <w:r w:rsidRPr="00907DA4">
              <w:rPr>
                <w:rFonts w:ascii="GHEA Grapalat" w:hAnsi="GHEA Grapalat" w:cs="Sylfaen"/>
                <w:b/>
                <w:bCs/>
                <w:sz w:val="20"/>
                <w:szCs w:val="20"/>
              </w:rPr>
              <w:t xml:space="preserve">ՎՃԱՐՄԱՆՊԱՀԱՆՋԱԳԻՐ* </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lang w:val="hy-AM"/>
              </w:rPr>
            </w:pPr>
            <w:r w:rsidRPr="00907DA4">
              <w:rPr>
                <w:rFonts w:ascii="GHEA Grapalat" w:hAnsi="GHEA Grapalat" w:cs="Sylfaen"/>
                <w:sz w:val="20"/>
                <w:szCs w:val="20"/>
                <w:lang w:val="hy-AM"/>
              </w:rPr>
              <w:t>2</w:t>
            </w:r>
            <w:r w:rsidRPr="00907DA4">
              <w:rPr>
                <w:rFonts w:ascii="GHEA Grapalat" w:hAnsi="GHEA Grapalat" w:cs="Sylfaen"/>
                <w:sz w:val="20"/>
                <w:szCs w:val="20"/>
              </w:rPr>
              <w:t>.</w:t>
            </w:r>
            <w:r w:rsidRPr="00907DA4">
              <w:rPr>
                <w:rFonts w:ascii="GHEA Grapalat" w:hAnsi="GHEA Grapalat" w:cs="Sylfaen"/>
                <w:sz w:val="20"/>
                <w:szCs w:val="20"/>
                <w:lang w:val="hy-AM"/>
              </w:rPr>
              <w:t xml:space="preserve"> Թիվ </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lang w:val="hy-AM"/>
              </w:rPr>
              <w:t>3</w:t>
            </w:r>
            <w:r w:rsidRPr="00907DA4">
              <w:rPr>
                <w:rFonts w:ascii="GHEA Grapalat" w:hAnsi="GHEA Grapalat" w:cs="Sylfaen"/>
                <w:sz w:val="20"/>
                <w:szCs w:val="20"/>
              </w:rPr>
              <w:t>.                                                         Ներկայացմանամսաթիվը</w:t>
            </w:r>
            <w:r w:rsidRPr="00907DA4">
              <w:rPr>
                <w:rFonts w:ascii="GHEA Grapalat" w:hAnsi="GHEA Grapalat" w:cs="Arial"/>
                <w:sz w:val="20"/>
                <w:szCs w:val="20"/>
              </w:rPr>
              <w:t xml:space="preserve">` </w:t>
            </w:r>
            <w:r w:rsidRPr="00907DA4">
              <w:rPr>
                <w:rFonts w:ascii="GHEA Grapalat" w:hAnsi="GHEA Grapalat" w:cs="Tahoma"/>
                <w:color w:val="000000"/>
                <w:sz w:val="20"/>
                <w:szCs w:val="20"/>
              </w:rPr>
              <w:t xml:space="preserve">"___"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20___</w:t>
            </w:r>
            <w:r w:rsidRPr="00907DA4">
              <w:rPr>
                <w:rFonts w:ascii="GHEA Grapalat" w:hAnsi="GHEA Grapalat" w:cs="Sylfaen"/>
                <w:color w:val="000000"/>
                <w:sz w:val="20"/>
                <w:szCs w:val="20"/>
              </w:rPr>
              <w:t>թ.</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4</w:t>
            </w:r>
            <w:r w:rsidRPr="00907DA4">
              <w:rPr>
                <w:rFonts w:ascii="GHEA Grapalat" w:hAnsi="GHEA Grapalat" w:cs="Sylfaen"/>
                <w:sz w:val="20"/>
                <w:szCs w:val="20"/>
              </w:rPr>
              <w:t xml:space="preserve">. </w:t>
            </w:r>
            <w:r w:rsidRPr="00907DA4">
              <w:rPr>
                <w:rFonts w:ascii="GHEA Grapalat" w:hAnsi="GHEA Grapalat" w:cs="Sylfaen"/>
                <w:sz w:val="20"/>
                <w:szCs w:val="20"/>
                <w:lang w:val="hy-AM"/>
              </w:rPr>
              <w:t>Վճարողի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 </w:t>
            </w:r>
            <w:r w:rsidRPr="00907DA4">
              <w:rPr>
                <w:rFonts w:ascii="GHEA Grapalat" w:hAnsi="GHEA Grapalat" w:cs="Sylfaen"/>
                <w:sz w:val="20"/>
                <w:szCs w:val="20"/>
              </w:rPr>
              <w:t xml:space="preserve">(Ընկերություն </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5</w:t>
            </w:r>
            <w:r w:rsidRPr="00907DA4">
              <w:rPr>
                <w:rFonts w:ascii="GHEA Grapalat" w:hAnsi="GHEA Grapalat" w:cs="Sylfaen"/>
                <w:sz w:val="20"/>
                <w:szCs w:val="20"/>
              </w:rPr>
              <w:t>. Վճարողի</w:t>
            </w:r>
            <w:r w:rsidRPr="00907DA4">
              <w:rPr>
                <w:rFonts w:ascii="GHEA Grapalat" w:hAnsi="GHEA Grapalat" w:cs="Sylfaen"/>
                <w:sz w:val="20"/>
                <w:szCs w:val="20"/>
                <w:lang w:val="hy-AM"/>
              </w:rPr>
              <w:t xml:space="preserve">ն սպասարկող Ֆինանսական կազմակերպություն </w:t>
            </w:r>
            <w:r w:rsidRPr="00907DA4">
              <w:rPr>
                <w:rFonts w:ascii="GHEA Grapalat" w:hAnsi="GHEA Grapalat" w:cs="Sylfaen"/>
                <w:sz w:val="20"/>
                <w:szCs w:val="20"/>
              </w:rPr>
              <w:t>(բանկ)</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6</w:t>
            </w:r>
            <w:r w:rsidRPr="00907DA4">
              <w:rPr>
                <w:rFonts w:ascii="GHEA Grapalat" w:hAnsi="GHEA Grapalat" w:cs="Sylfaen"/>
                <w:sz w:val="20"/>
                <w:szCs w:val="20"/>
              </w:rPr>
              <w:t>. Վճարողիհաշվիհամարը</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en-US"/>
              </w:rPr>
            </w:pPr>
            <w:r w:rsidRPr="00907DA4">
              <w:rPr>
                <w:rFonts w:ascii="GHEA Grapalat" w:hAnsi="GHEA Grapalat" w:cs="Sylfaen"/>
                <w:sz w:val="20"/>
                <w:szCs w:val="20"/>
                <w:lang w:val="hy-AM"/>
              </w:rPr>
              <w:t>7</w:t>
            </w:r>
            <w:r w:rsidRPr="00907DA4">
              <w:rPr>
                <w:rFonts w:ascii="GHEA Grapalat" w:hAnsi="GHEA Grapalat" w:cs="Sylfaen"/>
                <w:sz w:val="20"/>
                <w:szCs w:val="20"/>
              </w:rPr>
              <w:t>. ՎճարողիՀՎՀՀ</w:t>
            </w:r>
            <w:r w:rsidRPr="00907DA4">
              <w:rPr>
                <w:rFonts w:ascii="GHEA Grapalat" w:hAnsi="GHEA Grapalat" w:cs="Arial"/>
                <w:sz w:val="20"/>
                <w:szCs w:val="20"/>
              </w:rPr>
              <w:t>`</w:t>
            </w:r>
            <w:r w:rsidR="00D03FFD" w:rsidRPr="00907DA4">
              <w:rPr>
                <w:rFonts w:ascii="GHEA Grapalat" w:hAnsi="GHEA Grapalat" w:cs="Arial"/>
                <w:sz w:val="20"/>
                <w:szCs w:val="20"/>
                <w:lang w:val="en-US"/>
              </w:rPr>
              <w:t xml:space="preserve"> 03504156</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8</w:t>
            </w:r>
            <w:r w:rsidRPr="00907DA4">
              <w:rPr>
                <w:rFonts w:ascii="GHEA Grapalat" w:hAnsi="GHEA Grapalat" w:cs="Sylfaen"/>
                <w:sz w:val="20"/>
                <w:szCs w:val="20"/>
              </w:rPr>
              <w:t>. ՎճարողիՀԾՀ</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9</w:t>
            </w:r>
            <w:r w:rsidRPr="00907DA4">
              <w:rPr>
                <w:rFonts w:ascii="GHEA Grapalat" w:hAnsi="GHEA Grapalat" w:cs="Sylfaen"/>
                <w:sz w:val="20"/>
                <w:szCs w:val="20"/>
              </w:rPr>
              <w:t>. Շահառու</w:t>
            </w:r>
            <w:r w:rsidRPr="00907DA4">
              <w:rPr>
                <w:rFonts w:ascii="GHEA Grapalat" w:hAnsi="GHEA Grapalat" w:cs="Sylfaen"/>
                <w:sz w:val="20"/>
                <w:szCs w:val="20"/>
                <w:lang w:val="hy-AM"/>
              </w:rPr>
              <w:t>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 </w:t>
            </w:r>
            <w:r w:rsidRPr="00907DA4">
              <w:rPr>
                <w:rFonts w:ascii="GHEA Grapalat" w:hAnsi="GHEA Grapalat" w:cs="Arial"/>
                <w:sz w:val="20"/>
                <w:szCs w:val="20"/>
              </w:rPr>
              <w:t>`</w:t>
            </w:r>
            <w:r w:rsidR="00D03FFD" w:rsidRPr="00907DA4">
              <w:rPr>
                <w:rFonts w:ascii="GHEA Grapalat" w:hAnsi="GHEA Grapalat" w:cs="Arial"/>
                <w:sz w:val="20"/>
                <w:szCs w:val="20"/>
                <w:lang w:val="en-US"/>
              </w:rPr>
              <w:t>Առինջիհամայնքապետարան</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10.  Շահառուի ՀԾՀ (</w:t>
            </w:r>
            <w:r w:rsidRPr="00907DA4">
              <w:rPr>
                <w:rFonts w:ascii="GHEA Grapalat" w:hAnsi="GHEA Grapalat" w:cs="Sylfaen"/>
                <w:sz w:val="20"/>
                <w:szCs w:val="20"/>
                <w:lang w:val="hy-AM"/>
              </w:rPr>
              <w:t>չի լրացվում</w:t>
            </w:r>
            <w:r w:rsidRPr="00907DA4">
              <w:rPr>
                <w:rFonts w:ascii="GHEA Grapalat" w:hAnsi="GHEA Grapalat" w:cs="Sylfaen"/>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11</w:t>
            </w:r>
            <w:r w:rsidRPr="00907DA4">
              <w:rPr>
                <w:rFonts w:ascii="GHEA Grapalat" w:hAnsi="GHEA Grapalat" w:cs="Sylfaen"/>
                <w:sz w:val="20"/>
                <w:szCs w:val="20"/>
              </w:rPr>
              <w:t>. ՇահառուիՀՎՀՀ</w:t>
            </w:r>
            <w:r w:rsidRPr="00907DA4">
              <w:rPr>
                <w:rFonts w:ascii="GHEA Grapalat" w:hAnsi="GHEA Grapalat" w:cs="Arial"/>
                <w:sz w:val="20"/>
                <w:szCs w:val="20"/>
              </w:rPr>
              <w:t>`</w:t>
            </w:r>
            <w:r w:rsidR="00907DA4" w:rsidRPr="00907DA4">
              <w:rPr>
                <w:rFonts w:ascii="GHEA Grapalat" w:eastAsiaTheme="minorHAnsi" w:hAnsi="GHEA Grapalat" w:cs="SylfaenARM"/>
                <w:sz w:val="20"/>
                <w:szCs w:val="20"/>
                <w:lang w:val="pt-BR"/>
              </w:rPr>
              <w:t>0 3 5 0 4 1 5 6</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907DA4">
            <w:pPr>
              <w:spacing w:after="0"/>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2</w:t>
            </w:r>
            <w:r w:rsidRPr="00907DA4">
              <w:rPr>
                <w:rFonts w:ascii="GHEA Grapalat" w:hAnsi="GHEA Grapalat" w:cs="Sylfaen"/>
                <w:sz w:val="20"/>
                <w:szCs w:val="20"/>
              </w:rPr>
              <w:t>.Շահառուի</w:t>
            </w:r>
            <w:r w:rsidRPr="00907DA4">
              <w:rPr>
                <w:rFonts w:ascii="GHEA Grapalat" w:hAnsi="GHEA Grapalat" w:cs="Sylfaen"/>
                <w:sz w:val="20"/>
                <w:szCs w:val="20"/>
                <w:lang w:val="hy-AM"/>
              </w:rPr>
              <w:t>ն սպասարկող Ֆինանսական կազմակերպություն</w:t>
            </w:r>
            <w:r w:rsidRPr="00907DA4">
              <w:rPr>
                <w:rFonts w:ascii="GHEA Grapalat" w:hAnsi="GHEA Grapalat" w:cs="Sylfaen"/>
                <w:sz w:val="20"/>
                <w:szCs w:val="20"/>
              </w:rPr>
              <w:t xml:space="preserve"> (բանկ)</w:t>
            </w:r>
            <w:r w:rsidRPr="00907DA4">
              <w:rPr>
                <w:rFonts w:ascii="GHEA Grapalat" w:hAnsi="GHEA Grapalat" w:cs="Arial"/>
                <w:sz w:val="20"/>
                <w:szCs w:val="20"/>
              </w:rPr>
              <w:t>`</w:t>
            </w:r>
            <w:r w:rsidR="00907DA4" w:rsidRPr="00907DA4">
              <w:rPr>
                <w:rFonts w:ascii="GHEA Grapalat" w:eastAsiaTheme="minorHAnsi" w:hAnsi="GHEA Grapalat" w:cs="SylfaenARM"/>
                <w:sz w:val="20"/>
                <w:szCs w:val="20"/>
                <w:lang w:val="hy-AM"/>
              </w:rPr>
              <w:t xml:space="preserve"> ՀՀ ՖՆ գործառնական վարչություն</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3</w:t>
            </w:r>
            <w:r w:rsidRPr="00907DA4">
              <w:rPr>
                <w:rFonts w:ascii="GHEA Grapalat" w:hAnsi="GHEA Grapalat" w:cs="Sylfaen"/>
                <w:sz w:val="20"/>
                <w:szCs w:val="20"/>
              </w:rPr>
              <w:t>.Շահառուիհաշվիհամարը</w:t>
            </w:r>
            <w:r w:rsidRPr="00907DA4">
              <w:rPr>
                <w:rFonts w:ascii="GHEA Grapalat" w:hAnsi="GHEA Grapalat" w:cs="Arial"/>
                <w:sz w:val="20"/>
                <w:szCs w:val="20"/>
              </w:rPr>
              <w:t xml:space="preserve"> (</w:t>
            </w:r>
            <w:r w:rsidRPr="00907DA4">
              <w:rPr>
                <w:rFonts w:ascii="GHEA Grapalat" w:hAnsi="GHEA Grapalat" w:cs="Sylfaen"/>
                <w:sz w:val="20"/>
                <w:szCs w:val="20"/>
              </w:rPr>
              <w:t>հշ</w:t>
            </w:r>
            <w:r w:rsidRPr="00907DA4">
              <w:rPr>
                <w:rFonts w:ascii="GHEA Grapalat" w:hAnsi="GHEA Grapalat" w:cs="Arial"/>
                <w:sz w:val="20"/>
                <w:szCs w:val="20"/>
              </w:rPr>
              <w:t>.N)</w:t>
            </w:r>
            <w:r w:rsidR="00907DA4" w:rsidRPr="00907DA4">
              <w:rPr>
                <w:rFonts w:ascii="GHEA Grapalat" w:hAnsi="GHEA Grapalat"/>
                <w:sz w:val="20"/>
                <w:szCs w:val="20"/>
                <w:lang w:val="hy-AM"/>
              </w:rPr>
              <w:t>900102254209</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rPr>
              <w:t>1</w:t>
            </w:r>
            <w:r w:rsidRPr="00907DA4">
              <w:rPr>
                <w:rFonts w:ascii="GHEA Grapalat" w:hAnsi="GHEA Grapalat" w:cs="Sylfaen"/>
                <w:sz w:val="20"/>
                <w:szCs w:val="20"/>
                <w:lang w:val="hy-AM"/>
              </w:rPr>
              <w:t>4</w:t>
            </w:r>
            <w:r w:rsidRPr="00907DA4">
              <w:rPr>
                <w:rFonts w:ascii="GHEA Grapalat" w:hAnsi="GHEA Grapalat" w:cs="Sylfaen"/>
                <w:sz w:val="20"/>
                <w:szCs w:val="20"/>
              </w:rPr>
              <w:t>.Գումարը</w:t>
            </w:r>
            <w:r w:rsidRPr="00907DA4">
              <w:rPr>
                <w:rFonts w:ascii="GHEA Grapalat" w:hAnsi="GHEA Grapalat" w:cs="Arial"/>
                <w:sz w:val="20"/>
                <w:szCs w:val="20"/>
              </w:rPr>
              <w:t xml:space="preserve"> (</w:t>
            </w:r>
            <w:r w:rsidRPr="00907DA4">
              <w:rPr>
                <w:rFonts w:ascii="GHEA Grapalat" w:hAnsi="GHEA Grapalat" w:cs="Sylfaen"/>
                <w:sz w:val="20"/>
                <w:szCs w:val="20"/>
              </w:rPr>
              <w:t>թվերովևբառերով)</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15. </w:t>
            </w:r>
            <w:r w:rsidRPr="00907DA4">
              <w:rPr>
                <w:rFonts w:ascii="GHEA Grapalat" w:hAnsi="GHEA Grapalat" w:cs="Sylfaen"/>
                <w:sz w:val="20"/>
                <w:szCs w:val="20"/>
                <w:lang w:val="hy-AM"/>
              </w:rPr>
              <w:t xml:space="preserve">Ակցեպտավորված գումարը՝ </w:t>
            </w:r>
            <w:r w:rsidRPr="00907DA4">
              <w:rPr>
                <w:rFonts w:ascii="GHEA Grapalat" w:hAnsi="GHEA Grapalat" w:cs="Sylfaen"/>
                <w:sz w:val="20"/>
                <w:szCs w:val="20"/>
              </w:rPr>
              <w:t xml:space="preserve"> (թվերովևբառերով)(</w:t>
            </w:r>
            <w:r w:rsidRPr="00907DA4">
              <w:rPr>
                <w:rFonts w:ascii="GHEA Grapalat" w:hAnsi="GHEA Grapalat" w:cs="Sylfaen"/>
                <w:sz w:val="20"/>
                <w:szCs w:val="20"/>
                <w:lang w:val="hy-AM"/>
              </w:rPr>
              <w:t>նախատեսված է նշված գումարի մասնակի ակցեպտի համար, որը չի կիրառվում</w:t>
            </w:r>
            <w:r w:rsidRPr="00907DA4">
              <w:rPr>
                <w:rFonts w:ascii="GHEA Grapalat" w:hAnsi="GHEA Grapalat" w:cs="Sylfaen"/>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rPr>
              <w:t>16.Արժույթը</w:t>
            </w:r>
            <w:r w:rsidRPr="00907DA4">
              <w:rPr>
                <w:rFonts w:ascii="GHEA Grapalat" w:hAnsi="GHEA Grapalat" w:cs="Arial"/>
                <w:sz w:val="20"/>
                <w:szCs w:val="20"/>
              </w:rPr>
              <w:t xml:space="preserve"> (</w:t>
            </w:r>
            <w:r w:rsidRPr="00907DA4">
              <w:rPr>
                <w:rFonts w:ascii="GHEA Grapalat" w:hAnsi="GHEA Grapalat" w:cs="Sylfaen"/>
                <w:sz w:val="20"/>
                <w:szCs w:val="20"/>
              </w:rPr>
              <w:t>բառերովևկոդով</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7</w:t>
            </w:r>
            <w:r w:rsidRPr="00907DA4">
              <w:rPr>
                <w:rFonts w:ascii="GHEA Grapalat" w:hAnsi="GHEA Grapalat" w:cs="Sylfaen"/>
                <w:sz w:val="20"/>
                <w:szCs w:val="20"/>
              </w:rPr>
              <w:t>.Գործարքի</w:t>
            </w:r>
            <w:r w:rsidRPr="00907DA4">
              <w:rPr>
                <w:rFonts w:ascii="GHEA Grapalat" w:hAnsi="GHEA Grapalat" w:cs="Arial"/>
                <w:sz w:val="20"/>
                <w:szCs w:val="20"/>
              </w:rPr>
              <w:t xml:space="preserve"> (</w:t>
            </w:r>
            <w:r w:rsidRPr="00907DA4">
              <w:rPr>
                <w:rFonts w:ascii="GHEA Grapalat" w:hAnsi="GHEA Grapalat" w:cs="Sylfaen"/>
                <w:sz w:val="20"/>
                <w:szCs w:val="20"/>
              </w:rPr>
              <w:t>վճարման</w:t>
            </w:r>
            <w:r w:rsidRPr="00907DA4">
              <w:rPr>
                <w:rFonts w:ascii="GHEA Grapalat" w:hAnsi="GHEA Grapalat" w:cs="Arial"/>
                <w:sz w:val="20"/>
                <w:szCs w:val="20"/>
              </w:rPr>
              <w:t xml:space="preserve">) </w:t>
            </w:r>
            <w:r w:rsidRPr="00907DA4">
              <w:rPr>
                <w:rFonts w:ascii="GHEA Grapalat" w:hAnsi="GHEA Grapalat" w:cs="Sylfaen"/>
                <w:sz w:val="20"/>
                <w:szCs w:val="20"/>
              </w:rPr>
              <w:t>նպատակը</w:t>
            </w:r>
            <w:r w:rsidRPr="00907DA4">
              <w:rPr>
                <w:rFonts w:ascii="GHEA Grapalat" w:hAnsi="GHEA Grapalat" w:cs="Arial"/>
                <w:sz w:val="20"/>
                <w:szCs w:val="20"/>
              </w:rPr>
              <w:t>`</w:t>
            </w:r>
            <w:r w:rsidRPr="00907DA4">
              <w:rPr>
                <w:rFonts w:ascii="GHEA Grapalat" w:hAnsi="GHEA Grapalat" w:cs="Sylfaen"/>
                <w:bCs/>
                <w:i/>
                <w:sz w:val="20"/>
                <w:szCs w:val="20"/>
              </w:rPr>
              <w:t>(որակավորման ապահովմ</w:t>
            </w:r>
            <w:r w:rsidRPr="00907DA4">
              <w:rPr>
                <w:rFonts w:ascii="GHEA Grapalat" w:hAnsi="GHEA Grapalat" w:cs="Sylfaen"/>
                <w:bCs/>
                <w:i/>
                <w:sz w:val="20"/>
                <w:szCs w:val="20"/>
                <w:lang w:val="hy-AM"/>
              </w:rPr>
              <w:t>ան համար</w:t>
            </w:r>
            <w:r w:rsidRPr="00907DA4">
              <w:rPr>
                <w:rFonts w:ascii="GHEA Grapalat" w:hAnsi="GHEA Grapalat" w:cs="Sylfaen"/>
                <w:bCs/>
                <w:i/>
                <w:sz w:val="20"/>
                <w:szCs w:val="20"/>
              </w:rPr>
              <w:t>)</w:t>
            </w:r>
          </w:p>
        </w:tc>
      </w:tr>
      <w:tr w:rsidR="00EF45FA" w:rsidRPr="00907DA4" w:rsidTr="00CE5C3F">
        <w:trPr>
          <w:trHeight w:val="20"/>
        </w:trPr>
        <w:tc>
          <w:tcPr>
            <w:tcW w:w="10980" w:type="dxa"/>
            <w:gridSpan w:val="2"/>
            <w:tcBorders>
              <w:top w:val="single" w:sz="4" w:space="0" w:color="auto"/>
              <w:left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Arial"/>
                <w:sz w:val="20"/>
                <w:szCs w:val="20"/>
              </w:rPr>
            </w:pPr>
            <w:r w:rsidRPr="00907DA4">
              <w:rPr>
                <w:rFonts w:ascii="GHEA Grapalat" w:hAnsi="GHEA Grapalat" w:cs="Sylfaen"/>
                <w:sz w:val="20"/>
                <w:szCs w:val="20"/>
              </w:rPr>
              <w:t>1</w:t>
            </w:r>
            <w:r w:rsidRPr="00907DA4">
              <w:rPr>
                <w:rFonts w:ascii="GHEA Grapalat" w:hAnsi="GHEA Grapalat" w:cs="Sylfaen"/>
                <w:sz w:val="20"/>
                <w:szCs w:val="20"/>
                <w:lang w:val="hy-AM"/>
              </w:rPr>
              <w:t>8</w:t>
            </w:r>
            <w:r w:rsidRPr="00907DA4">
              <w:rPr>
                <w:rFonts w:ascii="GHEA Grapalat" w:hAnsi="GHEA Grapalat" w:cs="Sylfaen"/>
                <w:sz w:val="20"/>
                <w:szCs w:val="20"/>
              </w:rPr>
              <w:t xml:space="preserve">. </w:t>
            </w:r>
            <w:r w:rsidRPr="00907DA4">
              <w:rPr>
                <w:rFonts w:ascii="GHEA Grapalat" w:hAnsi="GHEA Grapalat" w:cs="Sylfaen"/>
                <w:sz w:val="20"/>
                <w:szCs w:val="20"/>
                <w:lang w:val="hy-AM"/>
              </w:rPr>
              <w:t xml:space="preserve">Վճարման կատարման հիմքերը՝ </w:t>
            </w:r>
            <w:r w:rsidRPr="00907DA4">
              <w:rPr>
                <w:rFonts w:ascii="GHEA Grapalat" w:hAnsi="GHEA Grapalat" w:cs="Sylfaen"/>
                <w:sz w:val="20"/>
                <w:szCs w:val="20"/>
              </w:rPr>
              <w:t>(</w:t>
            </w:r>
            <w:r w:rsidRPr="00907DA4">
              <w:rPr>
                <w:rFonts w:ascii="GHEA Grapalat" w:hAnsi="GHEA Grapalat" w:cs="Sylfaen"/>
                <w:sz w:val="20"/>
                <w:szCs w:val="20"/>
                <w:lang w:val="hy-AM"/>
              </w:rPr>
              <w:t>Փաստաթղթերի</w:t>
            </w:r>
            <w:r w:rsidRPr="00907DA4">
              <w:rPr>
                <w:rFonts w:ascii="GHEA Grapalat" w:hAnsi="GHEA Grapalat" w:cs="Arial"/>
                <w:sz w:val="20"/>
                <w:szCs w:val="20"/>
                <w:lang w:val="hy-AM"/>
              </w:rPr>
              <w:t xml:space="preserve"> անվանումը</w:t>
            </w:r>
            <w:r w:rsidRPr="00907DA4">
              <w:rPr>
                <w:rFonts w:ascii="GHEA Grapalat" w:hAnsi="GHEA Grapalat" w:cs="Arial"/>
                <w:sz w:val="20"/>
                <w:szCs w:val="20"/>
              </w:rPr>
              <w:t>,</w:t>
            </w:r>
            <w:r w:rsidRPr="00907DA4">
              <w:rPr>
                <w:rFonts w:ascii="GHEA Grapalat" w:hAnsi="GHEA Grapalat" w:cs="Arial"/>
                <w:sz w:val="20"/>
                <w:szCs w:val="20"/>
                <w:lang w:val="hy-AM"/>
              </w:rPr>
              <w:t xml:space="preserve"> այդ թվում՝ տուժանքի մասին համաձայնագիրը, </w:t>
            </w:r>
            <w:r w:rsidRPr="00907DA4">
              <w:rPr>
                <w:rFonts w:ascii="GHEA Grapalat" w:hAnsi="GHEA Grapalat" w:cs="Sylfaen"/>
                <w:sz w:val="20"/>
                <w:szCs w:val="20"/>
                <w:lang w:val="hy-AM"/>
              </w:rPr>
              <w:t>դրանցհամարները</w:t>
            </w:r>
            <w:r w:rsidRPr="00907DA4">
              <w:rPr>
                <w:rFonts w:ascii="GHEA Grapalat" w:hAnsi="GHEA Grapalat" w:cs="Arial"/>
                <w:sz w:val="20"/>
                <w:szCs w:val="20"/>
                <w:lang w:val="hy-AM"/>
              </w:rPr>
              <w:t>,</w:t>
            </w:r>
            <w:r w:rsidRPr="00907DA4">
              <w:rPr>
                <w:rFonts w:ascii="GHEA Grapalat" w:hAnsi="GHEA Grapalat" w:cs="Sylfaen"/>
                <w:sz w:val="20"/>
                <w:szCs w:val="20"/>
                <w:lang w:val="hy-AM"/>
              </w:rPr>
              <w:t>պ</w:t>
            </w:r>
            <w:r w:rsidRPr="00907DA4">
              <w:rPr>
                <w:rFonts w:ascii="GHEA Grapalat" w:hAnsi="GHEA Grapalat" w:cs="Sylfaen"/>
                <w:sz w:val="20"/>
                <w:szCs w:val="20"/>
              </w:rPr>
              <w:t>այմանագրի ծածկագիրը</w:t>
            </w:r>
            <w:r w:rsidRPr="00907DA4">
              <w:rPr>
                <w:rFonts w:ascii="GHEA Grapalat" w:hAnsi="GHEA Grapalat" w:cs="Arial"/>
                <w:sz w:val="20"/>
                <w:szCs w:val="20"/>
                <w:lang w:val="hy-AM"/>
              </w:rPr>
              <w:t xml:space="preserve"> որի հիման վրա կատարվում է  գանձումը</w:t>
            </w:r>
            <w:r w:rsidRPr="00907DA4">
              <w:rPr>
                <w:rFonts w:ascii="GHEA Grapalat" w:hAnsi="GHEA Grapalat" w:cs="Arial"/>
                <w:sz w:val="20"/>
                <w:szCs w:val="20"/>
              </w:rPr>
              <w:t>)</w:t>
            </w:r>
            <w:r w:rsidRPr="00907DA4">
              <w:rPr>
                <w:rFonts w:ascii="GHEA Grapalat" w:hAnsi="GHEA Grapalat" w:cs="Sylfaen"/>
                <w:sz w:val="20"/>
                <w:szCs w:val="20"/>
              </w:rPr>
              <w:t>`</w:t>
            </w:r>
          </w:p>
        </w:tc>
      </w:tr>
      <w:tr w:rsidR="00EF45FA" w:rsidRPr="00907DA4" w:rsidTr="00CE5C3F">
        <w:trPr>
          <w:trHeight w:val="20"/>
        </w:trPr>
        <w:tc>
          <w:tcPr>
            <w:tcW w:w="10980" w:type="dxa"/>
            <w:gridSpan w:val="2"/>
            <w:tcBorders>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hy-AM"/>
              </w:rPr>
            </w:pP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Sylfaen"/>
                <w:sz w:val="20"/>
                <w:szCs w:val="20"/>
              </w:rPr>
            </w:pPr>
            <w:r w:rsidRPr="00907DA4">
              <w:rPr>
                <w:rFonts w:ascii="GHEA Grapalat" w:hAnsi="GHEA Grapalat" w:cs="Sylfaen"/>
                <w:sz w:val="20"/>
                <w:szCs w:val="20"/>
                <w:lang w:val="hy-AM"/>
              </w:rPr>
              <w:t>19. Վճարման պայմանները՝                                &lt;ակցեպտավորված վճարում&gt;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Sylfaen"/>
                <w:sz w:val="20"/>
                <w:szCs w:val="20"/>
                <w:lang w:val="hy-AM"/>
              </w:rPr>
            </w:pPr>
            <w:r w:rsidRPr="00907DA4">
              <w:rPr>
                <w:rFonts w:ascii="GHEA Grapalat" w:hAnsi="GHEA Grapalat" w:cs="Sylfaen"/>
                <w:sz w:val="20"/>
                <w:szCs w:val="20"/>
                <w:lang w:val="hy-AM"/>
              </w:rPr>
              <w:t xml:space="preserve">20. Առդիր էջերի քանակը՝    </w:t>
            </w:r>
            <w:r w:rsidRPr="00907DA4">
              <w:rPr>
                <w:rFonts w:ascii="GHEA Grapalat" w:hAnsi="GHEA Grapalat" w:cs="Arial"/>
                <w:sz w:val="20"/>
                <w:szCs w:val="20"/>
              </w:rPr>
              <w:t xml:space="preserve">--- </w:t>
            </w:r>
            <w:r w:rsidRPr="00907DA4">
              <w:rPr>
                <w:rFonts w:ascii="GHEA Grapalat" w:hAnsi="GHEA Grapalat" w:cs="Sylfaen"/>
                <w:sz w:val="20"/>
                <w:szCs w:val="20"/>
              </w:rPr>
              <w:t>էջ</w:t>
            </w:r>
          </w:p>
        </w:tc>
      </w:tr>
      <w:tr w:rsidR="00EF45FA" w:rsidRPr="00907DA4" w:rsidTr="00CE5C3F">
        <w:trPr>
          <w:trHeight w:val="20"/>
        </w:trPr>
        <w:tc>
          <w:tcPr>
            <w:tcW w:w="5616" w:type="dxa"/>
            <w:tcBorders>
              <w:top w:val="nil"/>
              <w:left w:val="single" w:sz="4" w:space="0" w:color="auto"/>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Calibri" w:hAnsi="Calibri" w:cs="Calibri"/>
                <w:sz w:val="20"/>
                <w:szCs w:val="20"/>
              </w:rPr>
              <w:t> </w:t>
            </w:r>
            <w:r w:rsidRPr="00907DA4">
              <w:rPr>
                <w:rFonts w:ascii="GHEA Grapalat" w:hAnsi="GHEA Grapalat" w:cs="Arial"/>
                <w:sz w:val="20"/>
                <w:szCs w:val="20"/>
                <w:lang w:val="hy-AM"/>
              </w:rPr>
              <w:t>22</w:t>
            </w:r>
            <w:r w:rsidRPr="00907DA4">
              <w:rPr>
                <w:rFonts w:ascii="GHEA Grapalat" w:hAnsi="GHEA Grapalat" w:cs="Arial"/>
                <w:sz w:val="20"/>
                <w:szCs w:val="20"/>
              </w:rPr>
              <w:t>.</w:t>
            </w:r>
            <w:r w:rsidRPr="00907DA4">
              <w:rPr>
                <w:rFonts w:ascii="GHEA Grapalat" w:hAnsi="GHEA Grapalat" w:cs="Sylfaen"/>
                <w:sz w:val="20"/>
                <w:szCs w:val="20"/>
              </w:rPr>
              <w:t>ա. Շահառուի ստորագրությունները</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rPr>
                <w:rFonts w:ascii="GHEA Grapalat" w:hAnsi="GHEA Grapalat" w:cs="Tahoma"/>
                <w:color w:val="000000"/>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lang w:val="hy-AM"/>
              </w:rPr>
              <w:t>22</w:t>
            </w:r>
            <w:r w:rsidRPr="00907DA4">
              <w:rPr>
                <w:rFonts w:ascii="GHEA Grapalat" w:hAnsi="GHEA Grapalat" w:cs="Sylfaen"/>
                <w:sz w:val="20"/>
                <w:szCs w:val="20"/>
              </w:rPr>
              <w:t>.բ.</w:t>
            </w:r>
          </w:p>
          <w:p w:rsidR="00EF45FA" w:rsidRPr="00907DA4" w:rsidRDefault="00EF45FA" w:rsidP="00CE5C3F">
            <w:pPr>
              <w:spacing w:after="0" w:line="240" w:lineRule="auto"/>
              <w:rPr>
                <w:rFonts w:ascii="GHEA Grapalat" w:hAnsi="GHEA Grapalat" w:cs="Sylfaen"/>
                <w:sz w:val="20"/>
                <w:szCs w:val="20"/>
              </w:rPr>
            </w:pPr>
            <w:r w:rsidRPr="00907DA4">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Arial"/>
                <w:sz w:val="20"/>
                <w:szCs w:val="20"/>
                <w:lang w:val="hy-AM"/>
              </w:rPr>
              <w:t>2</w:t>
            </w:r>
            <w:r w:rsidRPr="00907DA4">
              <w:rPr>
                <w:rFonts w:ascii="GHEA Grapalat" w:hAnsi="GHEA Grapalat" w:cs="Arial"/>
                <w:sz w:val="20"/>
                <w:szCs w:val="20"/>
              </w:rPr>
              <w:t>1.</w:t>
            </w:r>
            <w:r w:rsidRPr="00907DA4">
              <w:rPr>
                <w:rFonts w:ascii="GHEA Grapalat" w:hAnsi="GHEA Grapalat" w:cs="Sylfaen"/>
                <w:sz w:val="20"/>
                <w:szCs w:val="20"/>
              </w:rPr>
              <w:t xml:space="preserve">ա. </w:t>
            </w:r>
            <w:r w:rsidRPr="00907DA4">
              <w:rPr>
                <w:rFonts w:ascii="Calibri" w:hAnsi="Calibri" w:cs="Calibri"/>
                <w:sz w:val="20"/>
                <w:szCs w:val="20"/>
              </w:rPr>
              <w:t> </w:t>
            </w:r>
            <w:r w:rsidRPr="00907DA4">
              <w:rPr>
                <w:rFonts w:ascii="GHEA Grapalat" w:hAnsi="GHEA Grapalat" w:cs="Sylfaen"/>
                <w:sz w:val="20"/>
                <w:szCs w:val="20"/>
              </w:rPr>
              <w:t>Վճարողի ստորագրությունները`</w:t>
            </w:r>
          </w:p>
          <w:p w:rsidR="00EF45FA" w:rsidRPr="00907DA4" w:rsidRDefault="00EF45FA" w:rsidP="00313359">
            <w:pPr>
              <w:spacing w:after="0" w:line="240" w:lineRule="auto"/>
              <w:jc w:val="right"/>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Tahoma"/>
                <w:color w:val="000000"/>
                <w:sz w:val="20"/>
                <w:szCs w:val="20"/>
              </w:rPr>
              <w:t xml:space="preserve">                                               /____________________/</w:t>
            </w: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jc w:val="right"/>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Sylfaen"/>
                <w:sz w:val="20"/>
                <w:szCs w:val="20"/>
                <w:lang w:val="hy-AM"/>
              </w:rPr>
              <w:t>2</w:t>
            </w:r>
            <w:r w:rsidRPr="00907DA4">
              <w:rPr>
                <w:rFonts w:ascii="GHEA Grapalat" w:hAnsi="GHEA Grapalat" w:cs="Sylfaen"/>
                <w:sz w:val="20"/>
                <w:szCs w:val="20"/>
              </w:rPr>
              <w:t>1.բ.                                                                    Կ.Տ.</w:t>
            </w:r>
          </w:p>
          <w:p w:rsidR="00EF45FA" w:rsidRPr="00907DA4" w:rsidRDefault="00EF45FA" w:rsidP="00313359">
            <w:pPr>
              <w:spacing w:after="0" w:line="240" w:lineRule="auto"/>
              <w:jc w:val="right"/>
              <w:rPr>
                <w:rFonts w:ascii="GHEA Grapalat" w:hAnsi="GHEA Grapalat" w:cs="Sylfaen"/>
                <w:sz w:val="20"/>
                <w:szCs w:val="20"/>
              </w:rPr>
            </w:pPr>
          </w:p>
        </w:tc>
      </w:tr>
      <w:tr w:rsidR="00EF45FA" w:rsidRPr="00907DA4" w:rsidTr="00CE5C3F">
        <w:trPr>
          <w:trHeight w:val="20"/>
        </w:trPr>
        <w:tc>
          <w:tcPr>
            <w:tcW w:w="5616" w:type="dxa"/>
            <w:tcBorders>
              <w:top w:val="single" w:sz="4" w:space="0" w:color="auto"/>
              <w:left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2</w:t>
            </w:r>
            <w:r w:rsidRPr="00907DA4">
              <w:rPr>
                <w:rFonts w:ascii="GHEA Grapalat" w:hAnsi="GHEA Grapalat" w:cs="Tahoma"/>
                <w:color w:val="000000"/>
                <w:sz w:val="20"/>
                <w:szCs w:val="20"/>
                <w:lang w:val="hy-AM"/>
              </w:rPr>
              <w:t>4</w:t>
            </w:r>
            <w:r w:rsidRPr="00907DA4">
              <w:rPr>
                <w:rFonts w:ascii="GHEA Grapalat" w:hAnsi="GHEA Grapalat" w:cs="Tahoma"/>
                <w:color w:val="000000"/>
                <w:sz w:val="20"/>
                <w:szCs w:val="20"/>
              </w:rPr>
              <w:t xml:space="preserve">.ա.   </w:t>
            </w:r>
            <w:r w:rsidRPr="00907DA4">
              <w:rPr>
                <w:rFonts w:ascii="GHEA Grapalat" w:hAnsi="GHEA Grapalat" w:cs="Tahoma"/>
                <w:color w:val="000000"/>
                <w:sz w:val="20"/>
                <w:szCs w:val="20"/>
                <w:lang w:val="hy-AM"/>
              </w:rPr>
              <w:t>Շահառուին  սպասարկող ֆինանսական կազմակերպություն</w:t>
            </w:r>
          </w:p>
          <w:p w:rsidR="00EF45FA" w:rsidRPr="00907DA4" w:rsidRDefault="00EF45FA" w:rsidP="00313359">
            <w:pPr>
              <w:spacing w:after="0" w:line="240" w:lineRule="auto"/>
              <w:rPr>
                <w:rFonts w:ascii="GHEA Grapalat" w:hAnsi="GHEA Grapalat" w:cs="Tahoma"/>
                <w:color w:val="000000"/>
                <w:sz w:val="20"/>
                <w:szCs w:val="20"/>
                <w:lang w:val="hy-AM"/>
              </w:rPr>
            </w:pPr>
          </w:p>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 xml:space="preserve">   /____________________/</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                                                       /ստորագրություն/</w:t>
            </w:r>
          </w:p>
          <w:p w:rsidR="00EF45FA" w:rsidRPr="00907DA4" w:rsidRDefault="00EF45FA" w:rsidP="00313359">
            <w:pPr>
              <w:spacing w:after="0" w:line="240" w:lineRule="auto"/>
              <w:rPr>
                <w:rFonts w:ascii="GHEA Grapalat" w:hAnsi="GHEA Grapalat" w:cs="Tahoma"/>
                <w:color w:val="000000"/>
                <w:sz w:val="20"/>
                <w:szCs w:val="20"/>
              </w:rPr>
            </w:pPr>
          </w:p>
          <w:p w:rsidR="00EF45FA" w:rsidRPr="00907DA4" w:rsidRDefault="00EF45FA" w:rsidP="00313359">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2</w:t>
            </w:r>
            <w:r w:rsidRPr="00907DA4">
              <w:rPr>
                <w:rFonts w:ascii="GHEA Grapalat" w:hAnsi="GHEA Grapalat" w:cs="Tahoma"/>
                <w:color w:val="000000"/>
                <w:sz w:val="20"/>
                <w:szCs w:val="20"/>
                <w:lang w:val="hy-AM"/>
              </w:rPr>
              <w:t>3</w:t>
            </w:r>
            <w:r w:rsidRPr="00907DA4">
              <w:rPr>
                <w:rFonts w:ascii="GHEA Grapalat" w:hAnsi="GHEA Grapalat" w:cs="Tahoma"/>
                <w:color w:val="000000"/>
                <w:sz w:val="20"/>
                <w:szCs w:val="20"/>
              </w:rPr>
              <w:t xml:space="preserve">.ա.   </w:t>
            </w:r>
            <w:r w:rsidRPr="00907DA4">
              <w:rPr>
                <w:rFonts w:ascii="GHEA Grapalat" w:hAnsi="GHEA Grapalat" w:cs="Tahoma"/>
                <w:color w:val="000000"/>
                <w:sz w:val="20"/>
                <w:szCs w:val="20"/>
                <w:lang w:val="hy-AM"/>
              </w:rPr>
              <w:t>Վճարողին  սպասարկող ֆինանսական կազմակերպություն</w:t>
            </w: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jc w:val="center"/>
              <w:rPr>
                <w:rFonts w:ascii="GHEA Grapalat" w:hAnsi="GHEA Grapalat" w:cs="Sylfaen"/>
                <w:sz w:val="20"/>
                <w:szCs w:val="20"/>
              </w:rPr>
            </w:pPr>
            <w:r w:rsidRPr="00907DA4">
              <w:rPr>
                <w:rFonts w:ascii="GHEA Grapalat" w:hAnsi="GHEA Grapalat" w:cs="Sylfaen"/>
                <w:sz w:val="20"/>
                <w:szCs w:val="20"/>
              </w:rPr>
              <w:t>/ստորագրություն/</w:t>
            </w:r>
          </w:p>
          <w:p w:rsidR="00EF45FA" w:rsidRPr="00907DA4" w:rsidRDefault="00EF45FA" w:rsidP="00313359">
            <w:pPr>
              <w:spacing w:after="0" w:line="240" w:lineRule="auto"/>
              <w:jc w:val="right"/>
              <w:rPr>
                <w:rFonts w:ascii="GHEA Grapalat" w:hAnsi="GHEA Grapalat" w:cs="Arial"/>
                <w:sz w:val="20"/>
                <w:szCs w:val="20"/>
                <w:lang w:val="hy-AM"/>
              </w:rPr>
            </w:pPr>
          </w:p>
        </w:tc>
      </w:tr>
      <w:tr w:rsidR="00EF45FA" w:rsidRPr="00907DA4" w:rsidTr="00CE5C3F">
        <w:trPr>
          <w:trHeight w:val="558"/>
        </w:trPr>
        <w:tc>
          <w:tcPr>
            <w:tcW w:w="5616" w:type="dxa"/>
            <w:tcBorders>
              <w:top w:val="nil"/>
              <w:left w:val="single" w:sz="4" w:space="0" w:color="auto"/>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24.բ.                                                       Կ.Տ.</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CE5C3F">
            <w:pPr>
              <w:spacing w:after="0" w:line="240" w:lineRule="auto"/>
              <w:rPr>
                <w:rFonts w:ascii="GHEA Grapalat" w:hAnsi="GHEA Grapalat" w:cs="Arial"/>
                <w:sz w:val="20"/>
                <w:szCs w:val="20"/>
              </w:rPr>
            </w:pPr>
            <w:r w:rsidRPr="00907DA4">
              <w:rPr>
                <w:rFonts w:ascii="GHEA Grapalat" w:hAnsi="GHEA Grapalat" w:cs="Sylfaen"/>
                <w:sz w:val="20"/>
                <w:szCs w:val="20"/>
              </w:rPr>
              <w:t>2</w:t>
            </w:r>
            <w:r w:rsidRPr="00907DA4">
              <w:rPr>
                <w:rFonts w:ascii="GHEA Grapalat" w:hAnsi="GHEA Grapalat" w:cs="Sylfaen"/>
                <w:sz w:val="20"/>
                <w:szCs w:val="20"/>
                <w:lang w:val="hy-AM"/>
              </w:rPr>
              <w:t>4</w:t>
            </w:r>
            <w:r w:rsidRPr="00907DA4">
              <w:rPr>
                <w:rFonts w:ascii="GHEA Grapalat" w:hAnsi="GHEA Grapalat" w:cs="Sylfaen"/>
                <w:sz w:val="20"/>
                <w:szCs w:val="20"/>
              </w:rPr>
              <w:t>.</w:t>
            </w:r>
            <w:r w:rsidRPr="00907DA4">
              <w:rPr>
                <w:rFonts w:ascii="GHEA Grapalat" w:hAnsi="GHEA Grapalat" w:cs="Sylfaen"/>
                <w:sz w:val="20"/>
                <w:szCs w:val="20"/>
                <w:lang w:val="hy-AM"/>
              </w:rPr>
              <w:t>գ</w:t>
            </w:r>
            <w:r w:rsidRPr="00907DA4">
              <w:rPr>
                <w:rFonts w:ascii="GHEA Grapalat" w:hAnsi="GHEA Grapalat" w:cs="Tahoma"/>
                <w:color w:val="000000"/>
                <w:sz w:val="20"/>
                <w:szCs w:val="20"/>
              </w:rPr>
              <w:t xml:space="preserve">                                                 "___"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 xml:space="preserve">20___ </w:t>
            </w:r>
            <w:r w:rsidRPr="00907DA4">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23.բ.                                                                 Կ.Տ.    </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CE5C3F">
            <w:pPr>
              <w:spacing w:after="0" w:line="240" w:lineRule="auto"/>
              <w:rPr>
                <w:rFonts w:ascii="GHEA Grapalat" w:hAnsi="GHEA Grapalat" w:cs="Arial"/>
                <w:sz w:val="20"/>
                <w:szCs w:val="20"/>
              </w:rPr>
            </w:pPr>
            <w:r w:rsidRPr="00907DA4">
              <w:rPr>
                <w:rFonts w:ascii="GHEA Grapalat" w:hAnsi="GHEA Grapalat" w:cs="Sylfaen"/>
                <w:sz w:val="20"/>
                <w:szCs w:val="20"/>
              </w:rPr>
              <w:t>23.</w:t>
            </w:r>
            <w:r w:rsidRPr="00907DA4">
              <w:rPr>
                <w:rFonts w:ascii="GHEA Grapalat" w:hAnsi="GHEA Grapalat" w:cs="Sylfaen"/>
                <w:sz w:val="20"/>
                <w:szCs w:val="20"/>
                <w:lang w:val="hy-AM"/>
              </w:rPr>
              <w:t>գ</w:t>
            </w:r>
            <w:r w:rsidRPr="00907DA4">
              <w:rPr>
                <w:rFonts w:ascii="GHEA Grapalat" w:hAnsi="GHEA Grapalat" w:cs="Sylfaen"/>
                <w:sz w:val="20"/>
                <w:szCs w:val="20"/>
              </w:rPr>
              <w:t xml:space="preserve">.Կատարման ամսաթիվը`           </w:t>
            </w:r>
            <w:r w:rsidRPr="00907DA4">
              <w:rPr>
                <w:rFonts w:ascii="GHEA Grapalat" w:hAnsi="GHEA Grapalat" w:cs="Tahoma"/>
                <w:color w:val="000000"/>
                <w:sz w:val="20"/>
                <w:szCs w:val="20"/>
              </w:rPr>
              <w:t xml:space="preserve">"___"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20___</w:t>
            </w:r>
            <w:r w:rsidRPr="00907DA4">
              <w:rPr>
                <w:rFonts w:ascii="GHEA Grapalat" w:hAnsi="GHEA Grapalat" w:cs="Sylfaen"/>
                <w:color w:val="000000"/>
                <w:sz w:val="20"/>
                <w:szCs w:val="20"/>
              </w:rPr>
              <w:t>թ.</w:t>
            </w:r>
          </w:p>
        </w:tc>
      </w:tr>
    </w:tbl>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sz w:val="20"/>
          <w:szCs w:val="20"/>
          <w:lang w:val="hy-AM"/>
        </w:rPr>
      </w:pPr>
      <w:r w:rsidRPr="00907DA4">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F45FA" w:rsidRPr="00907DA4" w:rsidRDefault="00EF45FA" w:rsidP="00313359">
      <w:pPr>
        <w:spacing w:after="0" w:line="240" w:lineRule="auto"/>
        <w:jc w:val="center"/>
        <w:rPr>
          <w:rFonts w:ascii="GHEA Grapalat" w:hAnsi="GHEA Grapalat"/>
          <w:b/>
          <w:sz w:val="20"/>
          <w:szCs w:val="20"/>
          <w:lang w:val="nl-NL"/>
        </w:rPr>
      </w:pPr>
      <w:r w:rsidRPr="00907DA4">
        <w:rPr>
          <w:rFonts w:ascii="GHEA Grapalat" w:hAnsi="GHEA Grapalat"/>
          <w:b/>
          <w:sz w:val="20"/>
          <w:szCs w:val="20"/>
          <w:lang w:val="hy-AM"/>
        </w:rPr>
        <w:br w:type="page"/>
      </w:r>
      <w:r w:rsidRPr="00907DA4">
        <w:rPr>
          <w:rFonts w:ascii="GHEA Grapalat" w:hAnsi="GHEA Grapalat"/>
          <w:b/>
          <w:sz w:val="20"/>
          <w:szCs w:val="20"/>
          <w:lang w:val="hy-AM"/>
        </w:rPr>
        <w:lastRenderedPageBreak/>
        <w:t>Վճարմանպահանջագրիպարտադիրվավերապայմաններըևլրացմանուղեցույցը</w:t>
      </w:r>
    </w:p>
    <w:p w:rsidR="00EF45FA" w:rsidRPr="00907DA4" w:rsidRDefault="00EF45FA" w:rsidP="00313359">
      <w:pPr>
        <w:spacing w:after="0" w:line="240" w:lineRule="auto"/>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Նշված դաշտի/</w:t>
            </w:r>
          </w:p>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lang w:val="hy-AM"/>
              </w:rPr>
            </w:pPr>
            <w:r w:rsidRPr="00907DA4">
              <w:rPr>
                <w:rFonts w:ascii="GHEA Grapalat" w:hAnsi="GHEA Grapalat"/>
                <w:b/>
                <w:sz w:val="20"/>
                <w:szCs w:val="20"/>
              </w:rPr>
              <w:t>Վավերապայմանի լրացման պահանջը</w:t>
            </w:r>
          </w:p>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w:t>
            </w:r>
            <w:r w:rsidRPr="00907DA4">
              <w:rPr>
                <w:rFonts w:ascii="GHEA Grapalat" w:hAnsi="GHEA Grapalat"/>
                <w:b/>
                <w:sz w:val="20"/>
                <w:szCs w:val="20"/>
                <w:lang w:val="hy-AM"/>
              </w:rPr>
              <w:t>գնումների գործընթացի հետ կապված</w:t>
            </w:r>
            <w:r w:rsidRPr="00907DA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Վավերապայմանը</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 xml:space="preserve">լրացնող կողմը` </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շահառուն կամ վճարողը</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w:t>
            </w:r>
            <w:r w:rsidRPr="00907DA4">
              <w:rPr>
                <w:rFonts w:ascii="GHEA Grapalat" w:hAnsi="GHEA Grapalat"/>
                <w:b/>
                <w:sz w:val="20"/>
                <w:szCs w:val="20"/>
                <w:lang w:val="hy-AM"/>
              </w:rPr>
              <w:t>գնումների գործընթացի հետ կապված</w:t>
            </w:r>
            <w:r w:rsidRPr="00907DA4">
              <w:rPr>
                <w:rFonts w:ascii="GHEA Grapalat" w:hAnsi="GHEA Grapalat"/>
                <w:b/>
                <w:sz w:val="20"/>
                <w:szCs w:val="20"/>
              </w:rPr>
              <w: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5</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Փաստաթղթի վրա նախապես լրացված է &lt;Վճարման պահանջագիր&gt;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 կողմից` վճարողի բանկին վճարման պահանջագիրը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132" w:hanging="132"/>
              <w:jc w:val="center"/>
              <w:rPr>
                <w:rFonts w:ascii="GHEA Grapalat" w:hAnsi="GHEA Grapalat"/>
                <w:sz w:val="20"/>
                <w:szCs w:val="20"/>
                <w:lang w:val="hy-AM"/>
              </w:rPr>
            </w:pPr>
            <w:r w:rsidRPr="00907DA4">
              <w:rPr>
                <w:rFonts w:ascii="GHEA Grapalat" w:hAnsi="GHEA Grapalat"/>
                <w:sz w:val="20"/>
                <w:szCs w:val="20"/>
              </w:rPr>
              <w:t>լրացվում է շահառուի կողմից` վճարողի բանկին վճարման պահանջագրի ներկայացման օրը</w:t>
            </w:r>
            <w:r w:rsidRPr="00907DA4">
              <w:rPr>
                <w:rFonts w:ascii="GHEA Grapalat" w:hAnsi="GHEA Grapalat"/>
                <w:sz w:val="20"/>
                <w:szCs w:val="20"/>
                <w:lang w:val="hy-AM"/>
              </w:rPr>
              <w:t xml:space="preserve">: </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cs="Sylfaen"/>
                <w:sz w:val="20"/>
                <w:szCs w:val="20"/>
                <w:lang w:val="hy-AM"/>
              </w:rPr>
              <w:t>Վճարողի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252" w:hanging="252"/>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Հայաստանի </w:t>
            </w:r>
            <w:r w:rsidRPr="00907DA4">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lastRenderedPageBreak/>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w:t>
            </w:r>
            <w:r w:rsidRPr="00907DA4">
              <w:rPr>
                <w:rFonts w:ascii="GHEA Grapalat" w:hAnsi="GHEA Grapalat" w:cs="Sylfaen"/>
                <w:sz w:val="20"/>
                <w:szCs w:val="20"/>
                <w:lang w:val="hy-AM"/>
              </w:rPr>
              <w:t>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w:t>
            </w:r>
            <w:r w:rsidRPr="00907DA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 xml:space="preserve"> (</w:t>
            </w:r>
            <w:r w:rsidRPr="00907DA4">
              <w:rPr>
                <w:rFonts w:ascii="GHEA Grapalat" w:hAnsi="GHEA Grapalat" w:cs="Sylfaen"/>
                <w:sz w:val="20"/>
                <w:szCs w:val="20"/>
                <w:lang w:val="hy-AM"/>
              </w:rPr>
              <w:t>գնումների հետ կապված գործընթացում չի լրացվում</w:t>
            </w:r>
            <w:r w:rsidRPr="00907DA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w:t>
            </w:r>
            <w:r w:rsidRPr="00907DA4">
              <w:rPr>
                <w:rFonts w:ascii="GHEA Grapalat" w:hAnsi="GHEA Grapalat" w:cs="Sylfaen"/>
                <w:sz w:val="20"/>
                <w:szCs w:val="20"/>
                <w:lang w:val="hy-AM"/>
              </w:rPr>
              <w:t>չի լրացվում</w:t>
            </w:r>
            <w:r w:rsidRPr="00907DA4">
              <w:rPr>
                <w:rFonts w:ascii="GHEA Grapalat" w:hAnsi="GHEA Grapalat" w:cs="Sylfaen"/>
                <w:sz w:val="20"/>
                <w:szCs w:val="20"/>
              </w:rPr>
              <w: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 այն բանկային (</w:t>
            </w:r>
            <w:r w:rsidRPr="00907DA4">
              <w:rPr>
                <w:rFonts w:ascii="GHEA Grapalat" w:hAnsi="GHEA Grapalat"/>
                <w:sz w:val="20"/>
                <w:szCs w:val="20"/>
                <w:lang w:val="hy-AM"/>
              </w:rPr>
              <w:t>գանձապետական</w:t>
            </w:r>
            <w:r w:rsidRPr="00907DA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լրացվում է վճարողի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ոչ պարտադիր</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(չի լրացվում եւ չի կիրառվում)</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 xml:space="preserve">Պարտադիր </w:t>
            </w:r>
            <w:r w:rsidRPr="00907DA4">
              <w:rPr>
                <w:rFonts w:ascii="GHEA Grapalat" w:hAnsi="GHEA Grapalat"/>
                <w:sz w:val="20"/>
                <w:szCs w:val="20"/>
                <w:lang w:val="hy-AM"/>
              </w:rPr>
              <w:t xml:space="preserve">լրացվում է </w:t>
            </w:r>
            <w:r w:rsidRPr="00907DA4">
              <w:rPr>
                <w:rFonts w:ascii="GHEA Grapalat" w:hAnsi="GHEA Grapalat"/>
                <w:sz w:val="20"/>
                <w:szCs w:val="20"/>
              </w:rPr>
              <w:t>«</w:t>
            </w:r>
            <w:r w:rsidRPr="00907DA4">
              <w:rPr>
                <w:rFonts w:ascii="GHEA Grapalat" w:hAnsi="GHEA Grapalat"/>
                <w:sz w:val="20"/>
                <w:szCs w:val="20"/>
                <w:lang w:val="hy-AM"/>
              </w:rPr>
              <w:t>պայմանագրի կատարման ապահովման համար</w:t>
            </w:r>
            <w:r w:rsidRPr="00907DA4">
              <w:rPr>
                <w:rFonts w:ascii="GHEA Grapalat" w:hAnsi="GHEA Grapalat"/>
                <w:sz w:val="20"/>
                <w:szCs w:val="20"/>
              </w:rPr>
              <w:t>»</w:t>
            </w:r>
            <w:r w:rsidRPr="00907DA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07DA4">
              <w:rPr>
                <w:rFonts w:ascii="GHEA Grapalat" w:hAnsi="GHEA Grapalat"/>
                <w:sz w:val="20"/>
                <w:szCs w:val="20"/>
              </w:rPr>
              <w:lastRenderedPageBreak/>
              <w:t>ներկայացման համար հիմք հանդիսացող պայմանագրի համարը</w:t>
            </w:r>
            <w:r w:rsidRPr="00907DA4">
              <w:rPr>
                <w:rFonts w:ascii="GHEA Grapalat" w:hAnsi="GHEA Grapalat"/>
                <w:sz w:val="20"/>
                <w:szCs w:val="20"/>
                <w:lang w:val="hy-AM"/>
              </w:rPr>
              <w:t>,</w:t>
            </w:r>
            <w:r w:rsidRPr="00907DA4">
              <w:rPr>
                <w:rFonts w:ascii="GHEA Grapalat" w:hAnsi="GHEA Grapalat"/>
                <w:sz w:val="20"/>
                <w:szCs w:val="20"/>
              </w:rPr>
              <w:t xml:space="preserve"> գնման ընթացակարգի ծածկագիրը</w:t>
            </w:r>
            <w:r w:rsidRPr="00907DA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lastRenderedPageBreak/>
              <w:t xml:space="preserve">լրացվում է </w:t>
            </w:r>
            <w:r w:rsidRPr="00907DA4">
              <w:rPr>
                <w:rFonts w:ascii="GHEA Grapalat" w:hAnsi="GHEA Grapalat"/>
                <w:sz w:val="20"/>
                <w:szCs w:val="20"/>
                <w:lang w:val="hy-AM"/>
              </w:rPr>
              <w:t>շահառու</w:t>
            </w:r>
            <w:r w:rsidRPr="00907DA4">
              <w:rPr>
                <w:rFonts w:ascii="GHEA Grapalat" w:hAnsi="GHEA Grapalat"/>
                <w:sz w:val="20"/>
                <w:szCs w:val="20"/>
              </w:rPr>
              <w:t>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Del="0010680B"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cs="Sylfaen"/>
                <w:sz w:val="20"/>
                <w:szCs w:val="20"/>
                <w:lang w:val="hy-AM"/>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cs="Sylfaen"/>
                <w:sz w:val="20"/>
                <w:szCs w:val="20"/>
                <w:lang w:val="hy-AM"/>
              </w:rPr>
            </w:pPr>
            <w:r w:rsidRPr="00907DA4">
              <w:rPr>
                <w:rFonts w:ascii="GHEA Grapalat" w:hAnsi="GHEA Grapalat" w:cs="Sylfaen"/>
                <w:sz w:val="20"/>
                <w:szCs w:val="20"/>
                <w:lang w:val="hy-AM"/>
              </w:rPr>
              <w:t xml:space="preserve">լրացվում է &lt;ակցեպտավորված վճարում&gt; բառերը,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նախապես լրացվում է շահառուի կողմից </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07DA4">
              <w:rPr>
                <w:rFonts w:ascii="GHEA Grapalat" w:hAnsi="GHEA Grapalat"/>
                <w:sz w:val="20"/>
                <w:szCs w:val="20"/>
                <w:lang w:val="hy-AM"/>
              </w:rPr>
              <w:t>վճարողի բանկին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Եթ ե լրացվել է &lt;</w:t>
            </w:r>
            <w:r w:rsidRPr="00907DA4">
              <w:rPr>
                <w:rFonts w:ascii="GHEA Grapalat" w:hAnsi="GHEA Grapalat" w:cs="Sylfaen"/>
                <w:sz w:val="20"/>
                <w:szCs w:val="20"/>
                <w:lang w:val="hy-AM"/>
              </w:rPr>
              <w:t>Վճարման կատարման հիմքեր&gt; դաշտը ապա այս տվյալը պարտադիր լրացվում է</w:t>
            </w:r>
            <w:r w:rsidRPr="00907DA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2</w:t>
            </w:r>
            <w:r w:rsidRPr="00907DA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այս դաշտը լրացվում</w:t>
            </w:r>
            <w:r w:rsidRPr="00907DA4">
              <w:rPr>
                <w:rFonts w:ascii="GHEA Grapalat" w:hAnsi="GHEA Grapalat"/>
                <w:sz w:val="20"/>
                <w:szCs w:val="20"/>
                <w:lang w:val="hy-AM"/>
              </w:rPr>
              <w:t xml:space="preserve"> է վճարողի կողմից պահանջագրի ներկայացման դեպքում: Ընդ որում</w:t>
            </w:r>
            <w:r w:rsidRPr="00907DA4">
              <w:rPr>
                <w:rFonts w:ascii="GHEA Grapalat" w:hAnsi="GHEA Grapalat"/>
                <w:sz w:val="20"/>
                <w:szCs w:val="20"/>
              </w:rPr>
              <w:t xml:space="preserve"> եթե </w:t>
            </w:r>
            <w:r w:rsidRPr="00907DA4">
              <w:rPr>
                <w:rFonts w:ascii="GHEA Grapalat" w:hAnsi="GHEA Grapalat" w:cs="Sylfaen"/>
                <w:sz w:val="20"/>
                <w:szCs w:val="20"/>
                <w:lang w:val="hy-AM"/>
              </w:rPr>
              <w:t xml:space="preserve">Վճարման պայմաններ դաշտում </w:t>
            </w:r>
            <w:r w:rsidRPr="00907DA4">
              <w:rPr>
                <w:rFonts w:ascii="GHEA Grapalat" w:hAnsi="GHEA Grapalat"/>
                <w:sz w:val="20"/>
                <w:szCs w:val="20"/>
                <w:lang w:val="hy-AM"/>
              </w:rPr>
              <w:t>նշված է &lt;ակցեպտավորված վճարում&gt; ապա</w:t>
            </w:r>
            <w:r w:rsidRPr="00907DA4">
              <w:rPr>
                <w:rFonts w:ascii="GHEA Grapalat" w:hAnsi="GHEA Grapalat"/>
                <w:sz w:val="20"/>
                <w:szCs w:val="20"/>
              </w:rPr>
              <w:t>վճարող</w:t>
            </w:r>
            <w:r w:rsidRPr="00907DA4">
              <w:rPr>
                <w:rFonts w:ascii="GHEA Grapalat" w:hAnsi="GHEA Grapalat"/>
                <w:sz w:val="20"/>
                <w:szCs w:val="20"/>
                <w:lang w:val="hy-AM"/>
              </w:rPr>
              <w:t xml:space="preserve">ը ստորագրելով՝ </w:t>
            </w:r>
            <w:r w:rsidRPr="00907DA4">
              <w:rPr>
                <w:rFonts w:ascii="GHEA Grapalat" w:hAnsi="GHEA Grapalat" w:cs="Sylfaen"/>
                <w:sz w:val="20"/>
                <w:szCs w:val="20"/>
                <w:lang w:val="hy-AM"/>
              </w:rPr>
              <w:t xml:space="preserve">նախապես </w:t>
            </w:r>
            <w:r w:rsidRPr="00907DA4">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F45FA" w:rsidRPr="00907DA4" w:rsidRDefault="00EF45FA" w:rsidP="00313359">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ստորագրվում է վճարողի կողմից կամ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դրվում է վճարողի էլեկտրոնային ստորագրությունը</w:t>
            </w:r>
          </w:p>
          <w:p w:rsidR="00EF45FA" w:rsidRPr="00907DA4" w:rsidRDefault="00EF45FA" w:rsidP="00313359">
            <w:pPr>
              <w:spacing w:after="0" w:line="240" w:lineRule="auto"/>
              <w:jc w:val="center"/>
              <w:rPr>
                <w:rFonts w:ascii="GHEA Grapalat" w:hAnsi="GHEA Grapalat"/>
                <w:sz w:val="20"/>
                <w:szCs w:val="20"/>
                <w:lang w:val="hy-AM"/>
              </w:rPr>
            </w:pP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lang w:val="hy-AM"/>
              </w:rPr>
              <w:t>2</w:t>
            </w:r>
            <w:r w:rsidRPr="00907DA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կնիքի առկայության դեպքում</w:t>
            </w:r>
            <w:r w:rsidRPr="00907DA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կնքվում է վճարողի կողմից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թղթային եղանակով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22</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r w:rsidRPr="00907DA4">
              <w:rPr>
                <w:rFonts w:ascii="GHEA Grapalat" w:hAnsi="GHEA Grapalat"/>
                <w:sz w:val="20"/>
                <w:szCs w:val="20"/>
                <w:lang w:val="hy-AM"/>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ստորագրվում է շահառուի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lang w:val="hy-AM"/>
              </w:rPr>
              <w:t>22</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կնքվում է շահառուի կողմից</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թղթային եղանակով բանկ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3</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վճարողին սպասարկող ֆինանսական կազմակերպության (մասնաճյուղի) </w:t>
            </w:r>
            <w:r w:rsidRPr="00907DA4">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վճարման պահանջագիրը վճարողին սպասարկող ֆինանսական կազմակերպության</w:t>
            </w:r>
            <w:r w:rsidRPr="00907DA4">
              <w:rPr>
                <w:rFonts w:ascii="GHEA Grapalat" w:hAnsi="GHEA Grapalat"/>
                <w:sz w:val="20"/>
                <w:szCs w:val="20"/>
                <w:lang w:val="hy-AM"/>
              </w:rPr>
              <w:t>ը</w:t>
            </w:r>
            <w:r w:rsidRPr="00907DA4">
              <w:rPr>
                <w:rFonts w:ascii="GHEA Grapalat" w:hAnsi="GHEA Grapalat"/>
                <w:sz w:val="20"/>
                <w:szCs w:val="20"/>
              </w:rPr>
              <w:t xml:space="preserve"> թղթային </w:t>
            </w:r>
            <w:r w:rsidRPr="00907DA4">
              <w:rPr>
                <w:rFonts w:ascii="GHEA Grapalat" w:hAnsi="GHEA Grapalat"/>
                <w:sz w:val="20"/>
                <w:szCs w:val="20"/>
              </w:rPr>
              <w:lastRenderedPageBreak/>
              <w:t>եղանակով ներկայաց</w:t>
            </w:r>
            <w:r w:rsidRPr="00907DA4">
              <w:rPr>
                <w:rFonts w:ascii="GHEA Grapalat" w:hAnsi="GHEA Grapalat"/>
                <w:sz w:val="20"/>
                <w:szCs w:val="20"/>
                <w:lang w:val="hy-AM"/>
              </w:rPr>
              <w:t>ված լի</w:t>
            </w:r>
            <w:r w:rsidRPr="00907DA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rPr>
              <w:lastRenderedPageBreak/>
              <w:t>2</w:t>
            </w:r>
            <w:r w:rsidRPr="00907DA4">
              <w:rPr>
                <w:rFonts w:ascii="GHEA Grapalat" w:hAnsi="GHEA Grapalat"/>
                <w:sz w:val="20"/>
                <w:szCs w:val="20"/>
                <w:lang w:val="hy-AM"/>
              </w:rPr>
              <w:t>3</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վճարողին սպասարկող ֆինանսական կազմակերպության (մասնաճյուղի) </w:t>
            </w:r>
            <w:r w:rsidRPr="00907DA4">
              <w:rPr>
                <w:rFonts w:ascii="GHEA Grapalat" w:hAnsi="GHEA Grapalat"/>
                <w:sz w:val="20"/>
                <w:szCs w:val="20"/>
                <w:lang w:val="hy-AM"/>
              </w:rPr>
              <w:t>դրոշմա</w:t>
            </w:r>
            <w:r w:rsidRPr="00907DA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վճարման պահանջագիրը վճարողին սպասարկող ֆինանսական կազմակերպության</w:t>
            </w:r>
            <w:r w:rsidRPr="00907DA4">
              <w:rPr>
                <w:rFonts w:ascii="GHEA Grapalat" w:hAnsi="GHEA Grapalat"/>
                <w:sz w:val="20"/>
                <w:szCs w:val="20"/>
                <w:lang w:val="hy-AM"/>
              </w:rPr>
              <w:t>ը</w:t>
            </w:r>
            <w:r w:rsidRPr="00907DA4">
              <w:rPr>
                <w:rFonts w:ascii="GHEA Grapalat" w:hAnsi="GHEA Grapalat"/>
                <w:sz w:val="20"/>
                <w:szCs w:val="20"/>
              </w:rPr>
              <w:t xml:space="preserve"> թղթային եղանակով ներկայաց</w:t>
            </w:r>
            <w:r w:rsidRPr="00907DA4">
              <w:rPr>
                <w:rFonts w:ascii="GHEA Grapalat" w:hAnsi="GHEA Grapalat"/>
                <w:sz w:val="20"/>
                <w:szCs w:val="20"/>
                <w:lang w:val="hy-AM"/>
              </w:rPr>
              <w:t>ված լի</w:t>
            </w:r>
            <w:r w:rsidRPr="00907DA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2</w:t>
            </w:r>
            <w:r w:rsidRPr="00907DA4">
              <w:rPr>
                <w:rFonts w:ascii="GHEA Grapalat" w:hAnsi="GHEA Grapalat"/>
                <w:sz w:val="20"/>
                <w:szCs w:val="20"/>
                <w:lang w:val="hy-AM"/>
              </w:rPr>
              <w:t>3</w:t>
            </w:r>
            <w:r w:rsidRPr="00907DA4">
              <w:rPr>
                <w:rFonts w:ascii="GHEA Grapalat" w:hAnsi="GHEA Grapalat"/>
                <w:sz w:val="20"/>
                <w:szCs w:val="20"/>
              </w:rPr>
              <w:t>.</w:t>
            </w:r>
            <w:r w:rsidRPr="00907DA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վճարման պահանջագիրը շահառուին սպասարկող ֆինանսական կազմակերպության</w:t>
            </w:r>
            <w:r w:rsidRPr="00907DA4">
              <w:rPr>
                <w:rFonts w:ascii="GHEA Grapalat" w:hAnsi="GHEA Grapalat"/>
                <w:sz w:val="20"/>
                <w:szCs w:val="20"/>
                <w:lang w:val="hy-AM"/>
              </w:rPr>
              <w:t xml:space="preserve">ը </w:t>
            </w:r>
            <w:r w:rsidRPr="00907DA4">
              <w:rPr>
                <w:rFonts w:ascii="GHEA Grapalat" w:hAnsi="GHEA Grapalat"/>
                <w:sz w:val="20"/>
                <w:szCs w:val="20"/>
              </w:rPr>
              <w:t xml:space="preserve"> 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w:t>
            </w:r>
            <w:r w:rsidRPr="00907DA4">
              <w:rPr>
                <w:rFonts w:ascii="GHEA Grapalat" w:hAnsi="GHEA Grapalat"/>
                <w:sz w:val="20"/>
                <w:szCs w:val="20"/>
              </w:rPr>
              <w:t xml:space="preserve">աշխատակցի ստորագրությունը </w:t>
            </w:r>
            <w:r w:rsidRPr="00907DA4">
              <w:rPr>
                <w:rFonts w:ascii="GHEA Grapalat" w:hAnsi="GHEA Grapalat"/>
                <w:sz w:val="20"/>
                <w:szCs w:val="20"/>
                <w:lang w:val="hy-AM"/>
              </w:rPr>
              <w:t xml:space="preserve">դրվում է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շահառռւին սպասարկող ֆինանսական կազմակերպության (մասնաճյուղի) </w:t>
            </w:r>
            <w:r w:rsidRPr="00907DA4">
              <w:rPr>
                <w:rFonts w:ascii="GHEA Grapalat" w:hAnsi="GHEA Grapalat"/>
                <w:sz w:val="20"/>
                <w:szCs w:val="20"/>
                <w:lang w:val="hy-AM"/>
              </w:rPr>
              <w:t>դրոշմա</w:t>
            </w:r>
            <w:r w:rsidRPr="00907DA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ոչ </w:t>
            </w: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 xml:space="preserve">վճարման պահանջագիրը </w:t>
            </w:r>
            <w:r w:rsidRPr="00907DA4">
              <w:rPr>
                <w:rFonts w:ascii="GHEA Grapalat" w:hAnsi="GHEA Grapalat"/>
                <w:sz w:val="20"/>
                <w:szCs w:val="20"/>
                <w:lang w:val="hy-AM"/>
              </w:rPr>
              <w:t xml:space="preserve">վերջինիս </w:t>
            </w:r>
            <w:r w:rsidRPr="00907DA4">
              <w:rPr>
                <w:rFonts w:ascii="GHEA Grapalat" w:hAnsi="GHEA Grapalat"/>
                <w:sz w:val="20"/>
                <w:szCs w:val="20"/>
              </w:rPr>
              <w:t>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դրոշմակնիքըդրվում է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ոչ </w:t>
            </w: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 xml:space="preserve">վճարման պահանջագիրը </w:t>
            </w:r>
            <w:r w:rsidRPr="00907DA4">
              <w:rPr>
                <w:rFonts w:ascii="GHEA Grapalat" w:hAnsi="GHEA Grapalat"/>
                <w:sz w:val="20"/>
                <w:szCs w:val="20"/>
                <w:lang w:val="hy-AM"/>
              </w:rPr>
              <w:t xml:space="preserve">վերջինիս </w:t>
            </w:r>
            <w:r w:rsidRPr="00907DA4">
              <w:rPr>
                <w:rFonts w:ascii="GHEA Grapalat" w:hAnsi="GHEA Grapalat"/>
                <w:sz w:val="20"/>
                <w:szCs w:val="20"/>
              </w:rPr>
              <w:t>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սույն տվյալներըդրվում են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bl>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jc w:val="center"/>
        <w:rPr>
          <w:rFonts w:ascii="GHEA Grapalat" w:hAnsi="GHEA Grapalat" w:cs="GHEA Grapalat"/>
          <w:sz w:val="20"/>
          <w:szCs w:val="20"/>
          <w:lang w:val="hy-AM"/>
        </w:rPr>
      </w:pPr>
    </w:p>
    <w:p w:rsidR="00EF45FA" w:rsidRPr="00907DA4" w:rsidRDefault="00EF45FA" w:rsidP="00ED2D60">
      <w:pPr>
        <w:pStyle w:val="BodyTextIndent3"/>
        <w:spacing w:line="240" w:lineRule="auto"/>
        <w:jc w:val="right"/>
        <w:rPr>
          <w:rFonts w:ascii="GHEA Grapalat" w:hAnsi="GHEA Grapalat"/>
          <w:lang w:val="hy-AM"/>
        </w:rPr>
      </w:pPr>
      <w:r w:rsidRPr="00907DA4">
        <w:rPr>
          <w:rFonts w:ascii="GHEA Grapalat" w:hAnsi="GHEA Grapalat"/>
          <w:b/>
          <w:lang w:val="hy-AM"/>
        </w:rPr>
        <w:br w:type="page"/>
      </w:r>
      <w:r w:rsidR="00ED2D60" w:rsidRPr="00907DA4">
        <w:rPr>
          <w:rFonts w:ascii="GHEA Grapalat" w:hAnsi="GHEA Grapalat"/>
          <w:lang w:val="hy-AM"/>
        </w:rPr>
        <w:lastRenderedPageBreak/>
        <w:t xml:space="preserve"> </w:t>
      </w:r>
    </w:p>
    <w:p w:rsidR="00EF45FA" w:rsidRPr="00ED2D60" w:rsidRDefault="00EF45FA" w:rsidP="00ED2D60">
      <w:pPr>
        <w:spacing w:after="0" w:line="240" w:lineRule="auto"/>
        <w:jc w:val="right"/>
        <w:rPr>
          <w:rFonts w:ascii="GHEA Grapalat" w:hAnsi="GHEA Grapalat" w:cs="GHEA Grapalat"/>
          <w:i/>
          <w:sz w:val="20"/>
          <w:szCs w:val="20"/>
          <w:lang w:val="hy-AM"/>
        </w:rPr>
      </w:pPr>
      <w:r w:rsidRPr="00907DA4">
        <w:rPr>
          <w:rFonts w:ascii="GHEA Grapalat" w:hAnsi="GHEA Grapalat" w:cs="Sylfaen"/>
          <w:b/>
          <w:lang w:val="hy-AM"/>
        </w:rPr>
        <w:t>Հավելված 5.1</w:t>
      </w:r>
    </w:p>
    <w:p w:rsidR="00EF45FA" w:rsidRPr="00907DA4" w:rsidRDefault="00292360" w:rsidP="00313359">
      <w:pPr>
        <w:pStyle w:val="BodyTextIndent3"/>
        <w:spacing w:line="240" w:lineRule="auto"/>
        <w:jc w:val="right"/>
        <w:rPr>
          <w:rFonts w:ascii="GHEA Grapalat" w:hAnsi="GHEA Grapalat" w:cs="Sylfaen"/>
          <w:b/>
          <w:lang w:val="hy-AM"/>
        </w:rPr>
      </w:pPr>
      <w:r>
        <w:rPr>
          <w:rFonts w:ascii="GHEA Grapalat" w:hAnsi="GHEA Grapalat"/>
          <w:lang w:val="es-ES"/>
        </w:rPr>
        <w:t>«ՀՀ ԿՄԱՀ-ԳՀԱՇՁԲ-20/08</w:t>
      </w:r>
      <w:r w:rsidR="00CE5C3F" w:rsidRPr="00907DA4">
        <w:rPr>
          <w:rFonts w:ascii="GHEA Grapalat" w:hAnsi="GHEA Grapalat"/>
          <w:lang w:val="es-ES"/>
        </w:rPr>
        <w:t>»</w:t>
      </w:r>
      <w:r w:rsidR="00EF45FA" w:rsidRPr="00907DA4">
        <w:rPr>
          <w:rFonts w:ascii="GHEA Grapalat" w:hAnsi="GHEA Grapalat" w:cs="Sylfaen"/>
          <w:b/>
          <w:lang w:val="hy-AM"/>
        </w:rPr>
        <w:t>ծածկագրով</w:t>
      </w:r>
    </w:p>
    <w:p w:rsidR="00EF45FA" w:rsidRPr="00907DA4" w:rsidRDefault="003B0CD0" w:rsidP="00313359">
      <w:pPr>
        <w:pStyle w:val="BodyTextIndent3"/>
        <w:spacing w:line="240" w:lineRule="auto"/>
        <w:jc w:val="right"/>
        <w:rPr>
          <w:rFonts w:ascii="GHEA Grapalat" w:hAnsi="GHEA Grapalat" w:cs="Sylfaen"/>
          <w:b/>
          <w:lang w:val="hy-AM"/>
        </w:rPr>
      </w:pPr>
      <w:r w:rsidRPr="00907DA4">
        <w:rPr>
          <w:rFonts w:ascii="GHEA Grapalat" w:hAnsi="GHEA Grapalat" w:cs="Sylfaen"/>
          <w:b/>
          <w:lang w:val="hy-AM"/>
        </w:rPr>
        <w:t>գնանշման հարցման</w:t>
      </w:r>
      <w:r w:rsidR="00EF45FA" w:rsidRPr="00907DA4">
        <w:rPr>
          <w:rFonts w:ascii="GHEA Grapalat" w:hAnsi="GHEA Grapalat" w:cs="Sylfaen"/>
          <w:b/>
          <w:lang w:val="hy-AM"/>
        </w:rPr>
        <w:t>հրավերի</w:t>
      </w:r>
    </w:p>
    <w:p w:rsidR="00EF45FA" w:rsidRPr="00907DA4" w:rsidRDefault="00EF45FA" w:rsidP="00313359">
      <w:pPr>
        <w:spacing w:after="0" w:line="240" w:lineRule="auto"/>
        <w:jc w:val="center"/>
        <w:rPr>
          <w:rFonts w:ascii="GHEA Grapalat" w:hAnsi="GHEA Grapalat" w:cs="GHEA Grapalat"/>
          <w:b/>
          <w:sz w:val="20"/>
          <w:szCs w:val="20"/>
          <w:lang w:val="hy-AM"/>
        </w:rPr>
      </w:pPr>
      <w:r w:rsidRPr="00907DA4">
        <w:rPr>
          <w:rFonts w:ascii="GHEA Grapalat" w:hAnsi="GHEA Grapalat" w:cs="GHEA Grapalat"/>
          <w:b/>
          <w:sz w:val="20"/>
          <w:szCs w:val="20"/>
          <w:lang w:val="hy-AM"/>
        </w:rPr>
        <w:t xml:space="preserve">       ՏՈւԺԱՆՔԻ ՄԱՍԻՆ ՀԱՄԱՁԱՅՆԱԳԻՐ </w:t>
      </w:r>
    </w:p>
    <w:p w:rsidR="00EF45FA" w:rsidRPr="00907DA4" w:rsidRDefault="00EF45FA" w:rsidP="00313359">
      <w:pPr>
        <w:spacing w:after="0" w:line="240" w:lineRule="auto"/>
        <w:jc w:val="center"/>
        <w:rPr>
          <w:rFonts w:ascii="GHEA Grapalat" w:hAnsi="GHEA Grapalat" w:cs="GHEA Grapalat"/>
          <w:b/>
          <w:sz w:val="20"/>
          <w:szCs w:val="20"/>
          <w:lang w:val="hy-AM"/>
        </w:rPr>
      </w:pPr>
      <w:r w:rsidRPr="00907DA4">
        <w:rPr>
          <w:rFonts w:ascii="GHEA Grapalat" w:hAnsi="GHEA Grapalat" w:cs="GHEA Grapalat"/>
          <w:b/>
          <w:sz w:val="20"/>
          <w:szCs w:val="20"/>
          <w:lang w:val="hy-AM"/>
        </w:rPr>
        <w:t xml:space="preserve">          (պայմանագրի ապահովում)</w:t>
      </w:r>
    </w:p>
    <w:p w:rsidR="00EF45FA" w:rsidRPr="00907DA4" w:rsidRDefault="00EF45FA" w:rsidP="00313359">
      <w:pPr>
        <w:spacing w:after="0" w:line="240" w:lineRule="auto"/>
        <w:rPr>
          <w:rFonts w:ascii="GHEA Grapalat" w:hAnsi="GHEA Grapalat" w:cs="GHEA Grapalat"/>
          <w:b/>
          <w:sz w:val="20"/>
          <w:szCs w:val="20"/>
          <w:lang w:val="hy-AM"/>
        </w:rPr>
      </w:pPr>
    </w:p>
    <w:p w:rsidR="00EF45FA" w:rsidRPr="00907DA4" w:rsidRDefault="00EF45FA" w:rsidP="00313359">
      <w:pPr>
        <w:spacing w:after="0" w:line="240" w:lineRule="auto"/>
        <w:rPr>
          <w:rFonts w:ascii="GHEA Grapalat" w:hAnsi="GHEA Grapalat" w:cs="GHEA Grapalat"/>
          <w:sz w:val="20"/>
          <w:szCs w:val="20"/>
          <w:lang w:val="hy-AM"/>
        </w:rPr>
      </w:pPr>
      <w:r w:rsidRPr="00907DA4">
        <w:rPr>
          <w:rFonts w:ascii="GHEA Grapalat" w:hAnsi="GHEA Grapalat" w:cs="GHEA Grapalat"/>
          <w:sz w:val="20"/>
          <w:szCs w:val="20"/>
          <w:lang w:val="hy-AM"/>
        </w:rPr>
        <w:t xml:space="preserve">     ք. Երևան</w:t>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cs="GHEA Grapalat"/>
          <w:sz w:val="20"/>
          <w:szCs w:val="20"/>
          <w:lang w:val="hy-AM"/>
        </w:rPr>
        <w:tab/>
      </w:r>
      <w:r w:rsidRPr="00907DA4">
        <w:rPr>
          <w:rFonts w:ascii="GHEA Grapalat" w:hAnsi="GHEA Grapalat"/>
          <w:sz w:val="20"/>
          <w:szCs w:val="20"/>
          <w:lang w:val="hy-AM"/>
        </w:rPr>
        <w:t>«»</w:t>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lang w:val="hy-AM"/>
        </w:rPr>
        <w:t xml:space="preserve"> 20   թ.**</w:t>
      </w:r>
    </w:p>
    <w:p w:rsidR="00EF45FA" w:rsidRPr="00907DA4" w:rsidRDefault="00EF45FA" w:rsidP="00313359">
      <w:pPr>
        <w:spacing w:after="0" w:line="240" w:lineRule="auto"/>
        <w:rPr>
          <w:rFonts w:ascii="GHEA Grapalat" w:hAnsi="GHEA Grapalat" w:cs="GHEA Grapalat"/>
          <w:sz w:val="20"/>
          <w:szCs w:val="20"/>
          <w:lang w:val="hy-AM"/>
        </w:rPr>
      </w:pPr>
    </w:p>
    <w:p w:rsidR="00EF45FA" w:rsidRPr="00907DA4" w:rsidRDefault="00EF45FA" w:rsidP="00313359">
      <w:pPr>
        <w:spacing w:after="0" w:line="240" w:lineRule="auto"/>
        <w:jc w:val="both"/>
        <w:rPr>
          <w:rFonts w:ascii="GHEA Grapalat" w:hAnsi="GHEA Grapalat" w:cs="GHEA Grapalat"/>
          <w:sz w:val="20"/>
          <w:szCs w:val="20"/>
          <w:u w:val="single"/>
          <w:vertAlign w:val="subscript"/>
          <w:lang w:val="hy-AM"/>
        </w:rPr>
      </w:pP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u w:val="single"/>
          <w:vertAlign w:val="subscript"/>
          <w:lang w:val="hy-AM"/>
        </w:rPr>
        <w:tab/>
      </w:r>
      <w:r w:rsidRPr="00907DA4">
        <w:rPr>
          <w:rFonts w:ascii="GHEA Grapalat" w:hAnsi="GHEA Grapalat" w:cs="GHEA Grapalat"/>
          <w:sz w:val="20"/>
          <w:szCs w:val="20"/>
          <w:vertAlign w:val="subscript"/>
          <w:lang w:val="hy-AM"/>
        </w:rPr>
        <w:t xml:space="preserve">, </w:t>
      </w:r>
      <w:r w:rsidRPr="00907DA4">
        <w:rPr>
          <w:rFonts w:ascii="GHEA Grapalat" w:hAnsi="GHEA Grapalat" w:cs="GHEA Grapalat"/>
          <w:sz w:val="20"/>
          <w:szCs w:val="20"/>
          <w:lang w:val="hy-AM"/>
        </w:rPr>
        <w:t xml:space="preserve">ի դեմս Ընկերության տնօրեն </w:t>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p>
    <w:p w:rsidR="00EF45FA" w:rsidRPr="00907DA4" w:rsidRDefault="00EF45FA" w:rsidP="00313359">
      <w:pPr>
        <w:spacing w:after="0" w:line="240" w:lineRule="auto"/>
        <w:jc w:val="both"/>
        <w:rPr>
          <w:rFonts w:ascii="GHEA Grapalat" w:hAnsi="GHEA Grapalat" w:cs="GHEA Grapalat"/>
          <w:sz w:val="20"/>
          <w:szCs w:val="20"/>
          <w:lang w:val="hy-AM"/>
        </w:rPr>
      </w:pPr>
      <w:r w:rsidRPr="00907DA4">
        <w:rPr>
          <w:rFonts w:ascii="GHEA Grapalat" w:hAnsi="GHEA Grapalat"/>
          <w:sz w:val="20"/>
          <w:szCs w:val="20"/>
          <w:vertAlign w:val="superscript"/>
          <w:lang w:val="hy-AM"/>
        </w:rPr>
        <w:t xml:space="preserve">       Ընկերության անվանումը</w:t>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cs="GHEA Grapalat"/>
          <w:sz w:val="20"/>
          <w:szCs w:val="20"/>
          <w:vertAlign w:val="subscript"/>
          <w:lang w:val="hy-AM"/>
        </w:rPr>
        <w:tab/>
      </w:r>
      <w:r w:rsidRPr="00907DA4">
        <w:rPr>
          <w:rFonts w:ascii="GHEA Grapalat" w:hAnsi="GHEA Grapalat"/>
          <w:sz w:val="20"/>
          <w:szCs w:val="20"/>
          <w:vertAlign w:val="superscript"/>
          <w:lang w:val="hy-AM"/>
        </w:rPr>
        <w:t>Ընկերության տնօրենի անուն ազգանունը, անձնագրային տվյալները</w:t>
      </w:r>
      <w:r w:rsidRPr="00907DA4">
        <w:rPr>
          <w:rFonts w:ascii="GHEA Grapalat" w:hAnsi="GHEA Grapalat" w:cs="GHEA Grapalat"/>
          <w:sz w:val="20"/>
          <w:szCs w:val="20"/>
          <w:vertAlign w:val="subscript"/>
          <w:lang w:val="hy-AM"/>
        </w:rPr>
        <w:t xml:space="preserve">, </w:t>
      </w:r>
      <w:r w:rsidRPr="00907DA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F45FA" w:rsidRPr="00907DA4" w:rsidRDefault="00EF45FA" w:rsidP="00313359">
      <w:pPr>
        <w:spacing w:after="0" w:line="240" w:lineRule="auto"/>
        <w:ind w:firstLine="708"/>
        <w:jc w:val="both"/>
        <w:rPr>
          <w:rFonts w:ascii="GHEA Grapalat" w:hAnsi="GHEA Grapalat" w:cs="GHEA Grapalat"/>
          <w:sz w:val="20"/>
          <w:szCs w:val="20"/>
          <w:lang w:val="hy-AM"/>
        </w:rPr>
      </w:pPr>
    </w:p>
    <w:p w:rsidR="00EF45FA" w:rsidRPr="00907DA4" w:rsidRDefault="00EF45FA" w:rsidP="00313359">
      <w:pPr>
        <w:numPr>
          <w:ilvl w:val="0"/>
          <w:numId w:val="6"/>
        </w:numPr>
        <w:spacing w:after="0" w:line="240" w:lineRule="auto"/>
        <w:jc w:val="center"/>
        <w:rPr>
          <w:rFonts w:ascii="GHEA Grapalat" w:hAnsi="GHEA Grapalat" w:cs="GHEA Grapalat"/>
          <w:b/>
          <w:bCs/>
          <w:sz w:val="20"/>
          <w:szCs w:val="20"/>
          <w:lang w:val="pt-BR"/>
        </w:rPr>
      </w:pPr>
      <w:r w:rsidRPr="00907DA4">
        <w:rPr>
          <w:rFonts w:ascii="GHEA Grapalat" w:hAnsi="GHEA Grapalat" w:cs="GHEA Grapalat"/>
          <w:b/>
          <w:sz w:val="20"/>
          <w:szCs w:val="20"/>
          <w:lang w:val="hy-AM"/>
        </w:rPr>
        <w:t xml:space="preserve"> Հ</w:t>
      </w:r>
      <w:r w:rsidRPr="00907DA4">
        <w:rPr>
          <w:rFonts w:ascii="GHEA Grapalat" w:hAnsi="GHEA Grapalat" w:cs="GHEA Grapalat"/>
          <w:b/>
          <w:sz w:val="20"/>
          <w:szCs w:val="20"/>
        </w:rPr>
        <w:t>ամաձայնության առարկան</w:t>
      </w:r>
    </w:p>
    <w:p w:rsidR="00EF45FA" w:rsidRPr="00907DA4" w:rsidRDefault="00EF45FA" w:rsidP="00313359">
      <w:pPr>
        <w:spacing w:after="0" w:line="240" w:lineRule="auto"/>
        <w:jc w:val="both"/>
        <w:rPr>
          <w:rFonts w:ascii="GHEA Grapalat" w:hAnsi="GHEA Grapalat" w:cs="GHEA Grapalat"/>
          <w:b/>
          <w:bCs/>
          <w:sz w:val="20"/>
          <w:szCs w:val="20"/>
          <w:lang w:val="pt-BR"/>
        </w:rPr>
      </w:pPr>
      <w:r w:rsidRPr="00907DA4">
        <w:rPr>
          <w:rFonts w:ascii="GHEA Grapalat" w:hAnsi="GHEA Grapalat" w:cs="GHEA Grapalat"/>
          <w:sz w:val="20"/>
          <w:szCs w:val="20"/>
          <w:lang w:val="pt-BR"/>
        </w:rPr>
        <w:tab/>
      </w:r>
      <w:r w:rsidRPr="00907DA4">
        <w:rPr>
          <w:rFonts w:ascii="GHEA Grapalat" w:hAnsi="GHEA Grapalat" w:cs="GHEA Grapalat"/>
          <w:sz w:val="20"/>
          <w:szCs w:val="20"/>
          <w:lang w:val="pt-BR"/>
        </w:rPr>
        <w:tab/>
      </w:r>
    </w:p>
    <w:p w:rsidR="00EF45FA" w:rsidRPr="00907DA4" w:rsidRDefault="00EF45FA" w:rsidP="00313359">
      <w:pPr>
        <w:spacing w:after="0" w:line="240" w:lineRule="auto"/>
        <w:ind w:left="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1.1 Ընկերությունը մասնակցում է </w:t>
      </w:r>
      <w:r w:rsidRPr="00907DA4">
        <w:rPr>
          <w:rFonts w:ascii="GHEA Grapalat" w:hAnsi="GHEA Grapalat" w:cs="GHEA Grapalat"/>
          <w:sz w:val="20"/>
          <w:szCs w:val="20"/>
          <w:u w:val="single"/>
          <w:lang w:val="pt-BR"/>
        </w:rPr>
        <w:tab/>
      </w:r>
      <w:r w:rsidRPr="00907DA4">
        <w:rPr>
          <w:rFonts w:ascii="GHEA Grapalat" w:hAnsi="GHEA Grapalat" w:cs="GHEA Grapalat"/>
          <w:sz w:val="20"/>
          <w:szCs w:val="20"/>
          <w:u w:val="single"/>
          <w:lang w:val="pt-BR"/>
        </w:rPr>
        <w:tab/>
      </w:r>
      <w:r w:rsidRPr="00907DA4">
        <w:rPr>
          <w:rFonts w:ascii="GHEA Grapalat" w:hAnsi="GHEA Grapalat" w:cs="GHEA Grapalat"/>
          <w:sz w:val="20"/>
          <w:szCs w:val="20"/>
          <w:u w:val="single"/>
          <w:lang w:val="pt-BR"/>
        </w:rPr>
        <w:tab/>
      </w:r>
      <w:r w:rsidRPr="00907DA4">
        <w:rPr>
          <w:rFonts w:ascii="GHEA Grapalat" w:hAnsi="GHEA Grapalat" w:cs="GHEA Grapalat"/>
          <w:sz w:val="20"/>
          <w:szCs w:val="20"/>
          <w:u w:val="single"/>
          <w:lang w:val="pt-BR"/>
        </w:rPr>
        <w:tab/>
      </w:r>
      <w:r w:rsidRPr="00907DA4">
        <w:rPr>
          <w:rFonts w:ascii="GHEA Grapalat" w:hAnsi="GHEA Grapalat" w:cs="GHEA Grapalat"/>
          <w:sz w:val="20"/>
          <w:szCs w:val="20"/>
          <w:u w:val="single"/>
          <w:lang w:val="pt-BR"/>
        </w:rPr>
        <w:tab/>
      </w:r>
      <w:r w:rsidRPr="00907DA4">
        <w:rPr>
          <w:rFonts w:ascii="GHEA Grapalat" w:hAnsi="GHEA Grapalat" w:cs="GHEA Grapalat"/>
          <w:sz w:val="20"/>
          <w:szCs w:val="20"/>
          <w:lang w:val="pt-BR"/>
        </w:rPr>
        <w:t xml:space="preserve">*  (այսուհետ` Պատվիրատու) կողմից </w:t>
      </w:r>
    </w:p>
    <w:p w:rsidR="00EF45FA" w:rsidRPr="00907DA4" w:rsidRDefault="00EF45FA" w:rsidP="00313359">
      <w:pPr>
        <w:spacing w:after="0" w:line="240" w:lineRule="auto"/>
        <w:ind w:left="426"/>
        <w:jc w:val="both"/>
        <w:rPr>
          <w:rFonts w:ascii="GHEA Grapalat" w:hAnsi="GHEA Grapalat" w:cs="GHEA Grapalat"/>
          <w:sz w:val="20"/>
          <w:szCs w:val="20"/>
          <w:lang w:val="pt-BR"/>
        </w:rPr>
      </w:pPr>
      <w:r w:rsidRPr="00907DA4">
        <w:rPr>
          <w:rFonts w:ascii="GHEA Grapalat" w:hAnsi="GHEA Grapalat"/>
          <w:sz w:val="20"/>
          <w:szCs w:val="20"/>
          <w:vertAlign w:val="superscript"/>
          <w:lang w:val="hy-AM"/>
        </w:rPr>
        <w:t>պատվիրատուի անվանումը</w:t>
      </w:r>
    </w:p>
    <w:p w:rsidR="00EF45FA" w:rsidRPr="00907DA4" w:rsidRDefault="00EF45FA" w:rsidP="00313359">
      <w:pPr>
        <w:spacing w:after="0" w:line="240" w:lineRule="auto"/>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կազմակերպված` </w:t>
      </w:r>
      <w:r w:rsidRPr="00907DA4">
        <w:rPr>
          <w:rFonts w:ascii="GHEA Grapalat" w:hAnsi="GHEA Grapalat" w:cs="GHEA Grapalat"/>
          <w:sz w:val="20"/>
          <w:szCs w:val="20"/>
          <w:u w:val="single"/>
          <w:lang w:val="pt-BR"/>
        </w:rPr>
        <w:tab/>
      </w:r>
      <w:r w:rsidRPr="00907DA4">
        <w:rPr>
          <w:rFonts w:ascii="GHEA Grapalat" w:hAnsi="GHEA Grapalat" w:cs="GHEA Grapalat"/>
          <w:sz w:val="20"/>
          <w:szCs w:val="20"/>
          <w:lang w:val="pt-BR"/>
        </w:rPr>
        <w:t>* ծածկագրով գնման ընթացակարգին:</w:t>
      </w:r>
    </w:p>
    <w:p w:rsidR="00EF45FA" w:rsidRPr="00907DA4" w:rsidRDefault="00EF45FA" w:rsidP="00313359">
      <w:pPr>
        <w:spacing w:after="0" w:line="240" w:lineRule="auto"/>
        <w:ind w:left="426"/>
        <w:jc w:val="both"/>
        <w:rPr>
          <w:rFonts w:ascii="GHEA Grapalat" w:hAnsi="GHEA Grapalat" w:cs="GHEA Grapalat"/>
          <w:sz w:val="20"/>
          <w:szCs w:val="20"/>
          <w:lang w:val="pt-BR"/>
        </w:rPr>
      </w:pPr>
      <w:r w:rsidRPr="00907DA4">
        <w:rPr>
          <w:rFonts w:ascii="GHEA Grapalat" w:hAnsi="GHEA Grapalat"/>
          <w:sz w:val="20"/>
          <w:szCs w:val="20"/>
          <w:vertAlign w:val="superscript"/>
          <w:lang w:val="hy-AM"/>
        </w:rPr>
        <w:t>ընթացակարգի ծածկագիրը</w:t>
      </w:r>
    </w:p>
    <w:p w:rsidR="00EF45FA" w:rsidRPr="00907DA4" w:rsidRDefault="00EF45FA" w:rsidP="00313359">
      <w:pPr>
        <w:spacing w:after="0" w:line="240" w:lineRule="auto"/>
        <w:ind w:firstLine="426"/>
        <w:jc w:val="both"/>
        <w:rPr>
          <w:rFonts w:ascii="GHEA Grapalat" w:hAnsi="GHEA Grapalat" w:cs="GHEA Grapalat"/>
          <w:color w:val="5B9BD5"/>
          <w:sz w:val="20"/>
          <w:szCs w:val="20"/>
          <w:lang w:val="hy-AM"/>
        </w:rPr>
      </w:pPr>
      <w:r w:rsidRPr="00907DA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pt-BR"/>
        </w:rPr>
      </w:pPr>
      <w:r w:rsidRPr="00907DA4">
        <w:rPr>
          <w:rFonts w:ascii="GHEA Grapalat" w:hAnsi="GHEA Grapalat" w:cs="GHEA Grapalat"/>
          <w:color w:val="000000"/>
          <w:sz w:val="20"/>
          <w:szCs w:val="20"/>
          <w:lang w:val="pt-BR"/>
        </w:rPr>
        <w:t>1.3 Ընկերությունը</w:t>
      </w:r>
      <w:r w:rsidRPr="00907DA4">
        <w:rPr>
          <w:rFonts w:ascii="GHEA Grapalat" w:hAnsi="GHEA Grapalat" w:cs="GHEA Grapalat"/>
          <w:color w:val="000000"/>
          <w:sz w:val="20"/>
          <w:szCs w:val="20"/>
          <w:lang w:val="hy-AM"/>
        </w:rPr>
        <w:t xml:space="preserve"> սույն </w:t>
      </w:r>
      <w:r w:rsidRPr="00907DA4">
        <w:rPr>
          <w:rFonts w:ascii="GHEA Grapalat" w:hAnsi="GHEA Grapalat" w:cs="GHEA Grapalat"/>
          <w:color w:val="000000"/>
          <w:sz w:val="20"/>
          <w:szCs w:val="20"/>
          <w:lang w:val="pt-BR"/>
        </w:rPr>
        <w:t>տուժանքի համաձայնագ</w:t>
      </w:r>
      <w:r w:rsidRPr="00907DA4">
        <w:rPr>
          <w:rFonts w:ascii="GHEA Grapalat" w:hAnsi="GHEA Grapalat" w:cs="GHEA Grapalat"/>
          <w:color w:val="000000"/>
          <w:sz w:val="20"/>
          <w:szCs w:val="20"/>
          <w:lang w:val="hy-AM"/>
        </w:rPr>
        <w:t>ր</w:t>
      </w:r>
      <w:r w:rsidRPr="00907DA4">
        <w:rPr>
          <w:rFonts w:ascii="GHEA Grapalat" w:hAnsi="GHEA Grapalat" w:cs="GHEA Grapalat"/>
          <w:color w:val="000000"/>
          <w:sz w:val="20"/>
          <w:szCs w:val="20"/>
          <w:lang w:val="pt-BR"/>
        </w:rPr>
        <w:t>ի</w:t>
      </w:r>
      <w:r w:rsidRPr="00907DA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907DA4">
        <w:rPr>
          <w:rFonts w:ascii="GHEA Grapalat" w:hAnsi="GHEA Grapalat" w:cs="GHEA Grapalat"/>
          <w:color w:val="000000"/>
          <w:sz w:val="20"/>
          <w:szCs w:val="20"/>
          <w:lang w:val="pt-BR"/>
        </w:rPr>
        <w:t>Ընկերության</w:t>
      </w:r>
      <w:r w:rsidRPr="00907DA4">
        <w:rPr>
          <w:rFonts w:ascii="GHEA Grapalat" w:hAnsi="GHEA Grapalat" w:cs="GHEA Grapalat"/>
          <w:color w:val="000000"/>
          <w:sz w:val="20"/>
          <w:szCs w:val="20"/>
          <w:lang w:val="hy-AM"/>
        </w:rPr>
        <w:t xml:space="preserve"> հաշվից  գանձելու համար՝ առանց լրացուցիչ ակցեպտավորման: </w:t>
      </w:r>
    </w:p>
    <w:p w:rsidR="00EF45FA" w:rsidRPr="00907DA4" w:rsidRDefault="00EF45FA" w:rsidP="00313359">
      <w:pPr>
        <w:spacing w:after="0" w:line="240" w:lineRule="auto"/>
        <w:ind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գ)  </w:t>
      </w:r>
      <w:r w:rsidRPr="00907DA4">
        <w:rPr>
          <w:rFonts w:ascii="GHEA Grapalat" w:hAnsi="GHEA Grapalat" w:cs="GHEA Grapalat"/>
          <w:color w:val="000000"/>
          <w:sz w:val="20"/>
          <w:szCs w:val="20"/>
          <w:lang w:val="pt-BR"/>
        </w:rPr>
        <w:t>Ընկերությունը</w:t>
      </w:r>
      <w:r w:rsidRPr="00907DA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F45FA" w:rsidRPr="00907DA4" w:rsidRDefault="00EF45FA" w:rsidP="00313359">
      <w:pPr>
        <w:spacing w:after="0" w:line="240" w:lineRule="auto"/>
        <w:ind w:left="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դ) </w:t>
      </w:r>
      <w:r w:rsidRPr="00907DA4">
        <w:rPr>
          <w:rFonts w:ascii="GHEA Grapalat" w:hAnsi="GHEA Grapalat" w:cs="GHEA Grapalat"/>
          <w:color w:val="000000"/>
          <w:sz w:val="20"/>
          <w:szCs w:val="20"/>
          <w:lang w:val="pt-BR"/>
        </w:rPr>
        <w:t>Ընկերությունը</w:t>
      </w:r>
      <w:r w:rsidRPr="00907DA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F45FA" w:rsidRPr="00907DA4" w:rsidRDefault="00EF45FA" w:rsidP="00313359">
      <w:pPr>
        <w:spacing w:after="0" w:line="240" w:lineRule="auto"/>
        <w:ind w:firstLine="426"/>
        <w:jc w:val="both"/>
        <w:rPr>
          <w:rFonts w:ascii="GHEA Grapalat" w:hAnsi="GHEA Grapalat" w:cs="GHEA Grapalat"/>
          <w:sz w:val="20"/>
          <w:szCs w:val="20"/>
          <w:lang w:val="hy-AM"/>
        </w:rPr>
      </w:pPr>
      <w:r w:rsidRPr="00907DA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F45FA" w:rsidRPr="00907DA4" w:rsidRDefault="00EF45FA" w:rsidP="00313359">
      <w:pPr>
        <w:numPr>
          <w:ilvl w:val="1"/>
          <w:numId w:val="25"/>
        </w:numPr>
        <w:spacing w:after="0" w:line="240" w:lineRule="auto"/>
        <w:ind w:left="0" w:firstLine="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07DA4">
        <w:rPr>
          <w:rFonts w:ascii="GHEA Grapalat" w:hAnsi="GHEA Grapalat" w:cs="GHEA Grapalat"/>
          <w:sz w:val="20"/>
          <w:szCs w:val="20"/>
          <w:lang w:val="hy-AM"/>
        </w:rPr>
        <w:t xml:space="preserve">Պահանջագիրը բնօրինակներով </w:t>
      </w:r>
      <w:r w:rsidRPr="00907DA4">
        <w:rPr>
          <w:rFonts w:ascii="GHEA Grapalat" w:hAnsi="GHEA Grapalat" w:cs="GHEA Grapalat"/>
          <w:sz w:val="20"/>
          <w:szCs w:val="20"/>
          <w:lang w:val="pt-BR"/>
        </w:rPr>
        <w:t xml:space="preserve">ներկայացնում է </w:t>
      </w:r>
      <w:r w:rsidRPr="00907DA4">
        <w:rPr>
          <w:rFonts w:ascii="GHEA Grapalat" w:hAnsi="GHEA Grapalat" w:cs="GHEA Grapalat"/>
          <w:sz w:val="20"/>
          <w:szCs w:val="20"/>
          <w:lang w:val="hy-AM"/>
        </w:rPr>
        <w:t>Վճարող Բանկին</w:t>
      </w:r>
      <w:r w:rsidRPr="00907DA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07DA4">
        <w:rPr>
          <w:rFonts w:ascii="GHEA Grapalat" w:hAnsi="GHEA Grapalat" w:cs="GHEA Grapalat"/>
          <w:sz w:val="20"/>
          <w:szCs w:val="20"/>
          <w:lang w:val="hy-AM"/>
        </w:rPr>
        <w:t>Պահանջագիրը</w:t>
      </w:r>
      <w:r w:rsidRPr="00907DA4">
        <w:rPr>
          <w:rFonts w:ascii="GHEA Grapalat" w:hAnsi="GHEA Grapalat" w:cs="GHEA Grapalat"/>
          <w:sz w:val="20"/>
          <w:szCs w:val="20"/>
        </w:rPr>
        <w:t>էլեկտրոնայինթվայինստորագրությամբհաստատվածլինելուդեպքումդրանքՎճարողԲանկինեններկայացվումէլեկտրոնայինկրիչներով</w:t>
      </w:r>
      <w:r w:rsidRPr="00907DA4">
        <w:rPr>
          <w:rFonts w:ascii="GHEA Grapalat" w:hAnsi="GHEA Grapalat" w:cs="GHEA Grapalat"/>
          <w:sz w:val="20"/>
          <w:szCs w:val="20"/>
          <w:lang w:val="pt-BR"/>
        </w:rPr>
        <w:t xml:space="preserve">, </w:t>
      </w:r>
      <w:r w:rsidRPr="00907DA4">
        <w:rPr>
          <w:rFonts w:ascii="GHEA Grapalat" w:hAnsi="GHEA Grapalat" w:cs="GHEA Grapalat"/>
          <w:sz w:val="20"/>
          <w:szCs w:val="20"/>
        </w:rPr>
        <w:t>ինչպեսնաևդրանցիցարտատպվածթղթայինտարբերակներով</w:t>
      </w:r>
      <w:r w:rsidRPr="00907DA4">
        <w:rPr>
          <w:rFonts w:ascii="GHEA Grapalat" w:hAnsi="GHEA Grapalat" w:cs="GHEA Grapalat"/>
          <w:sz w:val="20"/>
          <w:szCs w:val="20"/>
          <w:lang w:val="pt-BR"/>
        </w:rPr>
        <w:t>:</w:t>
      </w:r>
    </w:p>
    <w:p w:rsidR="00EF45FA" w:rsidRPr="00907DA4" w:rsidRDefault="00EF45FA" w:rsidP="00313359">
      <w:pPr>
        <w:numPr>
          <w:ilvl w:val="1"/>
          <w:numId w:val="25"/>
        </w:numPr>
        <w:spacing w:after="0" w:line="240" w:lineRule="auto"/>
        <w:ind w:left="0" w:firstLine="426"/>
        <w:jc w:val="both"/>
        <w:rPr>
          <w:rFonts w:ascii="GHEA Grapalat" w:hAnsi="GHEA Grapalat" w:cs="GHEA Grapalat"/>
          <w:color w:val="000000"/>
          <w:sz w:val="20"/>
          <w:szCs w:val="20"/>
          <w:lang w:val="hy-AM"/>
        </w:rPr>
      </w:pPr>
      <w:r w:rsidRPr="00907DA4">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EF45FA" w:rsidRPr="00907DA4" w:rsidRDefault="00EF45FA" w:rsidP="00313359">
      <w:pPr>
        <w:numPr>
          <w:ilvl w:val="1"/>
          <w:numId w:val="25"/>
        </w:numPr>
        <w:spacing w:after="0" w:line="240" w:lineRule="auto"/>
        <w:ind w:left="0" w:firstLine="426"/>
        <w:jc w:val="both"/>
        <w:rPr>
          <w:rFonts w:ascii="GHEA Grapalat" w:hAnsi="GHEA Grapalat" w:cs="GHEA Grapalat"/>
          <w:sz w:val="20"/>
          <w:szCs w:val="20"/>
          <w:lang w:val="pt-BR"/>
        </w:rPr>
      </w:pPr>
      <w:r w:rsidRPr="00907DA4">
        <w:rPr>
          <w:rFonts w:ascii="GHEA Grapalat" w:hAnsi="GHEA Grapalat" w:cs="GHEA Grapalat"/>
          <w:sz w:val="20"/>
          <w:szCs w:val="20"/>
          <w:lang w:val="hy-AM"/>
        </w:rPr>
        <w:t>Վճարող Բանկի կողմից Պ</w:t>
      </w:r>
      <w:r w:rsidRPr="00907DA4">
        <w:rPr>
          <w:rFonts w:ascii="GHEA Grapalat" w:hAnsi="GHEA Grapalat" w:cs="GHEA Grapalat"/>
          <w:sz w:val="20"/>
          <w:szCs w:val="20"/>
          <w:lang w:val="pt-BR"/>
        </w:rPr>
        <w:t xml:space="preserve">ահանջագրում նշված գումարի վճարման հետևանքով </w:t>
      </w:r>
      <w:r w:rsidRPr="00907DA4">
        <w:rPr>
          <w:rFonts w:ascii="GHEA Grapalat" w:hAnsi="GHEA Grapalat" w:cs="GHEA Grapalat"/>
          <w:sz w:val="20"/>
          <w:szCs w:val="20"/>
          <w:lang w:val="hy-AM"/>
        </w:rPr>
        <w:t xml:space="preserve">Ընկերության </w:t>
      </w:r>
      <w:r w:rsidRPr="00907DA4">
        <w:rPr>
          <w:rFonts w:ascii="GHEA Grapalat" w:hAnsi="GHEA Grapalat" w:cs="GHEA Grapalat"/>
          <w:sz w:val="20"/>
          <w:szCs w:val="20"/>
          <w:lang w:val="pt-BR"/>
        </w:rPr>
        <w:t xml:space="preserve">առաջացած ռիսկերի (Ընկերության կրած վնասների) </w:t>
      </w:r>
      <w:r w:rsidRPr="00907DA4">
        <w:rPr>
          <w:rFonts w:ascii="GHEA Grapalat" w:hAnsi="GHEA Grapalat" w:cs="GHEA Grapalat"/>
          <w:sz w:val="20"/>
          <w:szCs w:val="20"/>
          <w:lang w:val="hy-AM"/>
        </w:rPr>
        <w:t xml:space="preserve">և բացասական հետևանքների </w:t>
      </w:r>
      <w:r w:rsidRPr="00907DA4">
        <w:rPr>
          <w:rFonts w:ascii="GHEA Grapalat" w:hAnsi="GHEA Grapalat" w:cs="GHEA Grapalat"/>
          <w:sz w:val="20"/>
          <w:szCs w:val="20"/>
          <w:lang w:val="pt-BR"/>
        </w:rPr>
        <w:t>համար Բանկը</w:t>
      </w:r>
      <w:r w:rsidRPr="00907DA4">
        <w:rPr>
          <w:rFonts w:ascii="GHEA Grapalat" w:hAnsi="GHEA Grapalat" w:cs="GHEA Grapalat"/>
          <w:sz w:val="20"/>
          <w:szCs w:val="20"/>
          <w:lang w:val="hy-AM"/>
        </w:rPr>
        <w:t xml:space="preserve"> որևէ</w:t>
      </w:r>
      <w:r w:rsidRPr="00907DA4">
        <w:rPr>
          <w:rFonts w:ascii="GHEA Grapalat" w:hAnsi="GHEA Grapalat" w:cs="GHEA Grapalat"/>
          <w:sz w:val="20"/>
          <w:szCs w:val="20"/>
          <w:lang w:val="pt-BR"/>
        </w:rPr>
        <w:t xml:space="preserve"> պատասխանատվություն չի կրում</w:t>
      </w:r>
      <w:r w:rsidRPr="00907DA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F45FA" w:rsidRPr="00907DA4" w:rsidRDefault="00EF45FA" w:rsidP="00313359">
      <w:pPr>
        <w:numPr>
          <w:ilvl w:val="1"/>
          <w:numId w:val="25"/>
        </w:numPr>
        <w:spacing w:after="0" w:line="240" w:lineRule="auto"/>
        <w:ind w:left="0" w:firstLine="426"/>
        <w:jc w:val="both"/>
        <w:rPr>
          <w:rFonts w:ascii="GHEA Grapalat" w:hAnsi="GHEA Grapalat" w:cs="GHEA Grapalat"/>
          <w:sz w:val="20"/>
          <w:szCs w:val="20"/>
          <w:lang w:val="pt-BR"/>
        </w:rPr>
      </w:pPr>
      <w:r w:rsidRPr="00907DA4">
        <w:rPr>
          <w:rFonts w:ascii="GHEA Grapalat" w:hAnsi="GHEA Grapalat" w:cs="GHEA Grapalat"/>
          <w:sz w:val="20"/>
          <w:szCs w:val="20"/>
          <w:lang w:val="hy-AM"/>
        </w:rPr>
        <w:t>Այն դեպքում</w:t>
      </w:r>
      <w:r w:rsidRPr="00907DA4">
        <w:rPr>
          <w:rFonts w:ascii="GHEA Grapalat" w:hAnsi="GHEA Grapalat" w:cs="GHEA Grapalat"/>
          <w:sz w:val="20"/>
          <w:szCs w:val="20"/>
          <w:lang w:val="pt-BR"/>
        </w:rPr>
        <w:t>,</w:t>
      </w:r>
      <w:r w:rsidRPr="00907DA4">
        <w:rPr>
          <w:rFonts w:ascii="GHEA Grapalat" w:hAnsi="GHEA Grapalat" w:cs="GHEA Grapalat"/>
          <w:sz w:val="20"/>
          <w:szCs w:val="20"/>
          <w:lang w:val="hy-AM"/>
        </w:rPr>
        <w:t xml:space="preserve"> երբ Ընկերության հաշվի միջոցները չեն բավարարում</w:t>
      </w:r>
      <w:r w:rsidRPr="00907DA4">
        <w:rPr>
          <w:rFonts w:ascii="GHEA Grapalat" w:hAnsi="GHEA Grapalat" w:cs="GHEA Grapalat"/>
          <w:sz w:val="20"/>
          <w:szCs w:val="20"/>
        </w:rPr>
        <w:t>՝Վճարողբանկըվճարմանպահանջագիրըստանալուցհետո՝</w:t>
      </w:r>
      <w:r w:rsidRPr="00907DA4">
        <w:rPr>
          <w:rFonts w:ascii="GHEA Grapalat" w:hAnsi="GHEA Grapalat" w:cs="GHEA Grapalat"/>
          <w:sz w:val="20"/>
          <w:szCs w:val="20"/>
          <w:lang w:val="pt-BR"/>
        </w:rPr>
        <w:t xml:space="preserve"> 2 (</w:t>
      </w:r>
      <w:r w:rsidRPr="00907DA4">
        <w:rPr>
          <w:rFonts w:ascii="GHEA Grapalat" w:hAnsi="GHEA Grapalat" w:cs="GHEA Grapalat"/>
          <w:sz w:val="20"/>
          <w:szCs w:val="20"/>
        </w:rPr>
        <w:t>երկու</w:t>
      </w:r>
      <w:r w:rsidRPr="00907DA4">
        <w:rPr>
          <w:rFonts w:ascii="GHEA Grapalat" w:hAnsi="GHEA Grapalat" w:cs="GHEA Grapalat"/>
          <w:sz w:val="20"/>
          <w:szCs w:val="20"/>
          <w:lang w:val="pt-BR"/>
        </w:rPr>
        <w:t xml:space="preserve">) </w:t>
      </w:r>
      <w:r w:rsidRPr="00907DA4">
        <w:rPr>
          <w:rFonts w:ascii="GHEA Grapalat" w:hAnsi="GHEA Grapalat" w:cs="GHEA Grapalat"/>
          <w:sz w:val="20"/>
          <w:szCs w:val="20"/>
        </w:rPr>
        <w:t>աշխատանքայինօրվաընթացքումպետքէտեղեկացնիՊատվիրատուին՝գրավորձևով</w:t>
      </w:r>
      <w:r w:rsidRPr="00907DA4">
        <w:rPr>
          <w:rFonts w:ascii="GHEA Grapalat" w:hAnsi="GHEA Grapalat" w:cs="GHEA Grapalat"/>
          <w:sz w:val="20"/>
          <w:szCs w:val="20"/>
          <w:lang w:val="pt-BR"/>
        </w:rPr>
        <w:t>:</w:t>
      </w:r>
    </w:p>
    <w:p w:rsidR="00EF45FA" w:rsidRPr="00907DA4" w:rsidRDefault="00EF45FA" w:rsidP="00313359">
      <w:pPr>
        <w:numPr>
          <w:ilvl w:val="1"/>
          <w:numId w:val="25"/>
        </w:numPr>
        <w:spacing w:after="0" w:line="240" w:lineRule="auto"/>
        <w:ind w:left="0" w:firstLine="426"/>
        <w:jc w:val="both"/>
        <w:rPr>
          <w:rFonts w:ascii="GHEA Grapalat" w:hAnsi="GHEA Grapalat" w:cs="GHEA Grapalat"/>
          <w:sz w:val="20"/>
          <w:szCs w:val="20"/>
          <w:lang w:val="pt-BR"/>
        </w:rPr>
      </w:pPr>
      <w:r w:rsidRPr="00907DA4">
        <w:rPr>
          <w:rFonts w:ascii="GHEA Grapalat" w:hAnsi="GHEA Grapalat" w:cs="GHEA Grapalat"/>
          <w:sz w:val="20"/>
          <w:szCs w:val="20"/>
          <w:lang w:val="pt-BR"/>
        </w:rPr>
        <w:t xml:space="preserve"> Սույն համաձայնագիրը և կից </w:t>
      </w:r>
      <w:r w:rsidRPr="00907DA4">
        <w:rPr>
          <w:rFonts w:ascii="GHEA Grapalat" w:hAnsi="GHEA Grapalat" w:cs="GHEA Grapalat"/>
          <w:sz w:val="20"/>
          <w:szCs w:val="20"/>
          <w:lang w:val="hy-AM"/>
        </w:rPr>
        <w:t>Պ</w:t>
      </w:r>
      <w:r w:rsidRPr="00907DA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F45FA" w:rsidRPr="00907DA4" w:rsidRDefault="00EF45FA" w:rsidP="00313359">
      <w:pPr>
        <w:spacing w:after="0" w:line="240" w:lineRule="auto"/>
        <w:jc w:val="both"/>
        <w:rPr>
          <w:rFonts w:ascii="GHEA Grapalat" w:hAnsi="GHEA Grapalat" w:cs="GHEA Grapalat"/>
          <w:sz w:val="20"/>
          <w:szCs w:val="20"/>
          <w:lang w:val="hy-AM"/>
        </w:rPr>
      </w:pPr>
    </w:p>
    <w:p w:rsidR="00EF45FA" w:rsidRPr="00907DA4" w:rsidRDefault="00EF45FA" w:rsidP="00313359">
      <w:pPr>
        <w:numPr>
          <w:ilvl w:val="0"/>
          <w:numId w:val="6"/>
        </w:numPr>
        <w:spacing w:after="0" w:line="240" w:lineRule="auto"/>
        <w:jc w:val="center"/>
        <w:rPr>
          <w:rFonts w:ascii="GHEA Grapalat" w:hAnsi="GHEA Grapalat" w:cs="GHEA Grapalat"/>
          <w:b/>
          <w:bCs/>
          <w:sz w:val="20"/>
          <w:szCs w:val="20"/>
        </w:rPr>
      </w:pPr>
      <w:r w:rsidRPr="00907DA4">
        <w:rPr>
          <w:rFonts w:ascii="GHEA Grapalat" w:hAnsi="GHEA Grapalat" w:cs="GHEA Grapalat"/>
          <w:b/>
          <w:bCs/>
          <w:sz w:val="20"/>
          <w:szCs w:val="20"/>
        </w:rPr>
        <w:lastRenderedPageBreak/>
        <w:t>Այլ պայմաններ</w:t>
      </w:r>
    </w:p>
    <w:p w:rsidR="00EF45FA" w:rsidRPr="00907DA4" w:rsidRDefault="00EF45FA" w:rsidP="00313359">
      <w:pPr>
        <w:spacing w:after="0" w:line="240" w:lineRule="auto"/>
        <w:ind w:firstLine="567"/>
        <w:jc w:val="both"/>
        <w:rPr>
          <w:rFonts w:ascii="GHEA Grapalat" w:hAnsi="GHEA Grapalat" w:cs="GHEA Grapalat"/>
          <w:sz w:val="20"/>
          <w:szCs w:val="20"/>
        </w:rPr>
      </w:pPr>
      <w:r w:rsidRPr="00907DA4">
        <w:rPr>
          <w:rFonts w:ascii="GHEA Grapalat" w:hAnsi="GHEA Grapalat" w:cs="GHEA Grapalat"/>
          <w:sz w:val="20"/>
          <w:szCs w:val="20"/>
        </w:rPr>
        <w:t>2.1 Սույն համաձայնագիրը</w:t>
      </w:r>
      <w:r w:rsidRPr="00907DA4">
        <w:rPr>
          <w:rFonts w:ascii="GHEA Grapalat" w:hAnsi="GHEA Grapalat" w:cs="GHEA Grapalat"/>
          <w:sz w:val="20"/>
          <w:szCs w:val="20"/>
          <w:lang w:val="hy-AM"/>
        </w:rPr>
        <w:t xml:space="preserve"> և Պահանջագիրը անհետկանչելի են,</w:t>
      </w:r>
      <w:r w:rsidRPr="00907DA4">
        <w:rPr>
          <w:rFonts w:ascii="GHEA Grapalat" w:hAnsi="GHEA Grapalat" w:cs="GHEA Grapalat"/>
          <w:sz w:val="20"/>
          <w:szCs w:val="20"/>
        </w:rPr>
        <w:t xml:space="preserve"> ուժի մեջ </w:t>
      </w:r>
      <w:r w:rsidRPr="00907DA4">
        <w:rPr>
          <w:rFonts w:ascii="GHEA Grapalat" w:hAnsi="GHEA Grapalat" w:cs="GHEA Grapalat"/>
          <w:sz w:val="20"/>
          <w:szCs w:val="20"/>
          <w:lang w:val="hy-AM"/>
        </w:rPr>
        <w:t>են</w:t>
      </w:r>
      <w:r w:rsidRPr="00907DA4">
        <w:rPr>
          <w:rFonts w:ascii="GHEA Grapalat" w:hAnsi="GHEA Grapalat" w:cs="GHEA Grapalat"/>
          <w:sz w:val="20"/>
          <w:szCs w:val="20"/>
        </w:rPr>
        <w:t xml:space="preserve"> մտնում Ընկերության կողմից վավերացման պահից և ուժի մեջ</w:t>
      </w:r>
      <w:r w:rsidRPr="00907DA4">
        <w:rPr>
          <w:rFonts w:ascii="GHEA Grapalat" w:hAnsi="GHEA Grapalat" w:cs="GHEA Grapalat"/>
          <w:sz w:val="20"/>
          <w:szCs w:val="20"/>
          <w:lang w:val="hy-AM"/>
        </w:rPr>
        <w:t xml:space="preserve"> են մինչև </w:t>
      </w:r>
      <w:r w:rsidRPr="00907DA4">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EF45FA" w:rsidRPr="00907DA4" w:rsidDel="00A13215"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F45FA" w:rsidRPr="00907DA4" w:rsidRDefault="00EF45FA" w:rsidP="00313359">
      <w:pPr>
        <w:spacing w:after="0" w:line="240" w:lineRule="auto"/>
        <w:ind w:firstLine="567"/>
        <w:jc w:val="both"/>
        <w:rPr>
          <w:rFonts w:ascii="GHEA Grapalat" w:hAnsi="GHEA Grapalat" w:cs="GHEA Grapalat"/>
          <w:sz w:val="20"/>
          <w:szCs w:val="20"/>
          <w:lang w:val="hy-AM"/>
        </w:rPr>
      </w:pPr>
      <w:r w:rsidRPr="00907DA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F45FA" w:rsidRPr="00907DA4" w:rsidRDefault="00EF45FA" w:rsidP="00313359">
      <w:pPr>
        <w:spacing w:after="0" w:line="240" w:lineRule="auto"/>
        <w:ind w:firstLine="567"/>
        <w:jc w:val="both"/>
        <w:rPr>
          <w:rFonts w:ascii="GHEA Grapalat" w:hAnsi="GHEA Grapalat" w:cs="GHEA Grapalat"/>
          <w:sz w:val="20"/>
          <w:szCs w:val="20"/>
          <w:lang w:val="hy-AM"/>
        </w:rPr>
      </w:pPr>
    </w:p>
    <w:p w:rsidR="00EF45FA" w:rsidRPr="00907DA4" w:rsidRDefault="00EF45FA" w:rsidP="00313359">
      <w:pPr>
        <w:spacing w:after="0" w:line="240" w:lineRule="auto"/>
        <w:ind w:firstLine="567"/>
        <w:jc w:val="center"/>
        <w:rPr>
          <w:rFonts w:ascii="GHEA Grapalat" w:hAnsi="GHEA Grapalat" w:cs="GHEA Grapalat"/>
          <w:sz w:val="20"/>
          <w:szCs w:val="20"/>
          <w:lang w:val="hy-AM"/>
        </w:rPr>
      </w:pPr>
      <w:r w:rsidRPr="00907DA4">
        <w:rPr>
          <w:rFonts w:ascii="GHEA Grapalat" w:hAnsi="GHEA Grapalat" w:cs="GHEA Grapalat"/>
          <w:b/>
          <w:sz w:val="20"/>
          <w:szCs w:val="20"/>
          <w:lang w:val="hy-AM"/>
        </w:rPr>
        <w:t>3. Ընկերության հասցեն, բանկային վավերապայմանները`</w:t>
      </w:r>
    </w:p>
    <w:p w:rsidR="00EF45FA" w:rsidRPr="00907DA4" w:rsidRDefault="00EF45FA" w:rsidP="00313359">
      <w:pPr>
        <w:spacing w:after="0" w:line="240" w:lineRule="auto"/>
        <w:jc w:val="both"/>
        <w:rPr>
          <w:rFonts w:ascii="GHEA Grapalat" w:hAnsi="GHEA Grapalat" w:cs="GHEA Grapalat"/>
          <w:sz w:val="20"/>
          <w:szCs w:val="20"/>
          <w:u w:val="single"/>
          <w:lang w:val="hy-AM"/>
        </w:rPr>
      </w:pP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r w:rsidRPr="00907DA4">
        <w:rPr>
          <w:rFonts w:ascii="GHEA Grapalat" w:hAnsi="GHEA Grapalat" w:cs="GHEA Grapalat"/>
          <w:sz w:val="20"/>
          <w:szCs w:val="20"/>
          <w:u w:val="single"/>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անվանումը</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հասցեն</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ընկերությանը սպասարկող բանկի անվանումը</w:t>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բանկային հաշվեհամարը</w:t>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հարկ վճարողի հաշվառման համարը</w:t>
      </w:r>
    </w:p>
    <w:p w:rsidR="00EF45FA" w:rsidRPr="00907DA4" w:rsidRDefault="00EF45FA" w:rsidP="00313359">
      <w:pPr>
        <w:spacing w:after="0" w:line="240" w:lineRule="auto"/>
        <w:jc w:val="both"/>
        <w:rPr>
          <w:rFonts w:ascii="GHEA Grapalat" w:hAnsi="GHEA Grapalat"/>
          <w:sz w:val="20"/>
          <w:szCs w:val="20"/>
          <w:u w:val="single"/>
          <w:vertAlign w:val="superscript"/>
          <w:lang w:val="hy-AM"/>
        </w:rPr>
      </w:pP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r w:rsidRPr="00907DA4">
        <w:rPr>
          <w:rFonts w:ascii="GHEA Grapalat" w:hAnsi="GHEA Grapalat"/>
          <w:sz w:val="20"/>
          <w:szCs w:val="20"/>
          <w:u w:val="single"/>
          <w:vertAlign w:val="superscript"/>
          <w:lang w:val="hy-AM"/>
        </w:rPr>
        <w:tab/>
      </w:r>
    </w:p>
    <w:p w:rsidR="00EF45FA" w:rsidRPr="00907DA4" w:rsidRDefault="00EF45FA" w:rsidP="00313359">
      <w:pPr>
        <w:spacing w:after="0" w:line="240" w:lineRule="auto"/>
        <w:jc w:val="both"/>
        <w:rPr>
          <w:rFonts w:ascii="GHEA Grapalat" w:hAnsi="GHEA Grapalat"/>
          <w:sz w:val="20"/>
          <w:szCs w:val="20"/>
          <w:vertAlign w:val="superscript"/>
          <w:lang w:val="hy-AM"/>
        </w:rPr>
      </w:pPr>
      <w:r w:rsidRPr="00907DA4">
        <w:rPr>
          <w:rFonts w:ascii="GHEA Grapalat" w:hAnsi="GHEA Grapalat"/>
          <w:sz w:val="20"/>
          <w:szCs w:val="20"/>
          <w:vertAlign w:val="superscript"/>
          <w:lang w:val="hy-AM"/>
        </w:rPr>
        <w:t xml:space="preserve">       ընկերության տնօրենի անունը, ազգանունը և ստորագրությունը</w:t>
      </w: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Կ.Տ</w:t>
      </w:r>
    </w:p>
    <w:p w:rsidR="00EF45FA" w:rsidRPr="00907DA4" w:rsidRDefault="00EF45FA" w:rsidP="00313359">
      <w:pPr>
        <w:spacing w:after="0" w:line="240" w:lineRule="auto"/>
        <w:jc w:val="both"/>
        <w:rPr>
          <w:rFonts w:ascii="GHEA Grapalat" w:hAnsi="GHEA Grapalat"/>
          <w:sz w:val="20"/>
          <w:szCs w:val="20"/>
          <w:lang w:val="hy-AM"/>
        </w:rPr>
      </w:pPr>
    </w:p>
    <w:p w:rsidR="00EF45FA" w:rsidRPr="00907DA4" w:rsidRDefault="00EF45FA" w:rsidP="00313359">
      <w:pPr>
        <w:spacing w:after="0" w:line="240" w:lineRule="auto"/>
        <w:jc w:val="both"/>
        <w:rPr>
          <w:rFonts w:ascii="GHEA Grapalat" w:hAnsi="GHEA Grapalat"/>
          <w:sz w:val="20"/>
          <w:szCs w:val="20"/>
          <w:lang w:val="hy-AM"/>
        </w:rPr>
      </w:pPr>
      <w:r w:rsidRPr="00907DA4">
        <w:rPr>
          <w:rFonts w:ascii="GHEA Grapalat" w:hAnsi="GHEA Grapalat"/>
          <w:sz w:val="20"/>
          <w:szCs w:val="20"/>
          <w:lang w:val="hy-AM"/>
        </w:rPr>
        <w:t>Օր/ամիս/տարի</w:t>
      </w:r>
    </w:p>
    <w:p w:rsidR="00EF45FA" w:rsidRPr="00907DA4" w:rsidRDefault="00EF45FA" w:rsidP="00313359">
      <w:pPr>
        <w:spacing w:after="0" w:line="240" w:lineRule="auto"/>
        <w:jc w:val="center"/>
        <w:rPr>
          <w:rFonts w:ascii="GHEA Grapalat" w:hAnsi="GHEA Grapalat" w:cs="GHEA Grapalat"/>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i/>
          <w:sz w:val="20"/>
          <w:szCs w:val="20"/>
          <w:lang w:val="hy-AM"/>
        </w:rPr>
      </w:pPr>
      <w:r w:rsidRPr="00907DA4">
        <w:rPr>
          <w:rFonts w:ascii="GHEA Grapalat" w:hAnsi="GHEA Grapalat" w:cs="Sylfaen"/>
          <w:i/>
          <w:sz w:val="20"/>
          <w:szCs w:val="20"/>
          <w:lang w:val="hy-AM"/>
        </w:rPr>
        <w:t xml:space="preserve">* </w:t>
      </w:r>
      <w:r w:rsidRPr="00907DA4">
        <w:rPr>
          <w:rFonts w:ascii="GHEA Grapalat" w:hAnsi="GHEA Grapalat"/>
          <w:i/>
          <w:sz w:val="20"/>
          <w:szCs w:val="20"/>
          <w:lang w:val="hy-AM"/>
        </w:rPr>
        <w:t>լրացվում է հանձնաժողովի քարտուղարի կողմից` մինչև հրավերը տեղեկագրում հրապարակելը:</w:t>
      </w: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i/>
          <w:sz w:val="20"/>
          <w:szCs w:val="20"/>
          <w:lang w:val="hy-AM"/>
        </w:rPr>
      </w:pPr>
    </w:p>
    <w:p w:rsidR="00EF45FA" w:rsidRPr="00907DA4" w:rsidRDefault="00EF45FA" w:rsidP="00313359">
      <w:pPr>
        <w:pStyle w:val="BodyTextIndent3"/>
        <w:spacing w:line="240" w:lineRule="auto"/>
        <w:jc w:val="right"/>
        <w:rPr>
          <w:rFonts w:ascii="GHEA Grapalat" w:hAnsi="GHEA Grapalat"/>
          <w:b/>
          <w:lang w:val="hy-AM"/>
        </w:rPr>
      </w:pPr>
      <w:r w:rsidRPr="00907DA4">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Arial"/>
                <w:bCs/>
                <w:i/>
                <w:sz w:val="20"/>
                <w:szCs w:val="20"/>
              </w:rPr>
            </w:pPr>
            <w:r w:rsidRPr="00907DA4">
              <w:rPr>
                <w:rFonts w:ascii="GHEA Grapalat" w:hAnsi="GHEA Grapalat" w:cs="Sylfaen"/>
                <w:sz w:val="20"/>
                <w:szCs w:val="20"/>
              </w:rPr>
              <w:lastRenderedPageBreak/>
              <w:t xml:space="preserve">1.                                                              </w:t>
            </w:r>
            <w:r w:rsidRPr="00907DA4">
              <w:rPr>
                <w:rFonts w:ascii="GHEA Grapalat" w:hAnsi="GHEA Grapalat" w:cs="Sylfaen"/>
                <w:b/>
                <w:bCs/>
                <w:sz w:val="20"/>
                <w:szCs w:val="20"/>
              </w:rPr>
              <w:t xml:space="preserve">ՎՃԱՐՄԱՆՊԱՀԱՆՋԱԳԻՐ* </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lang w:val="hy-AM"/>
              </w:rPr>
            </w:pPr>
            <w:r w:rsidRPr="00907DA4">
              <w:rPr>
                <w:rFonts w:ascii="GHEA Grapalat" w:hAnsi="GHEA Grapalat" w:cs="Sylfaen"/>
                <w:sz w:val="20"/>
                <w:szCs w:val="20"/>
                <w:lang w:val="hy-AM"/>
              </w:rPr>
              <w:t>2</w:t>
            </w:r>
            <w:r w:rsidRPr="00907DA4">
              <w:rPr>
                <w:rFonts w:ascii="GHEA Grapalat" w:hAnsi="GHEA Grapalat" w:cs="Sylfaen"/>
                <w:sz w:val="20"/>
                <w:szCs w:val="20"/>
              </w:rPr>
              <w:t>.</w:t>
            </w:r>
            <w:r w:rsidRPr="00907DA4">
              <w:rPr>
                <w:rFonts w:ascii="GHEA Grapalat" w:hAnsi="GHEA Grapalat" w:cs="Sylfaen"/>
                <w:sz w:val="20"/>
                <w:szCs w:val="20"/>
                <w:lang w:val="hy-AM"/>
              </w:rPr>
              <w:t xml:space="preserve"> Թիվ </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lang w:val="hy-AM"/>
              </w:rPr>
              <w:t>3</w:t>
            </w:r>
            <w:r w:rsidRPr="00907DA4">
              <w:rPr>
                <w:rFonts w:ascii="GHEA Grapalat" w:hAnsi="GHEA Grapalat" w:cs="Sylfaen"/>
                <w:sz w:val="20"/>
                <w:szCs w:val="20"/>
              </w:rPr>
              <w:t>.                                                         Ներկայացմանամսաթիվը</w:t>
            </w:r>
            <w:r w:rsidRPr="00907DA4">
              <w:rPr>
                <w:rFonts w:ascii="GHEA Grapalat" w:hAnsi="GHEA Grapalat" w:cs="Arial"/>
                <w:sz w:val="20"/>
                <w:szCs w:val="20"/>
              </w:rPr>
              <w:t xml:space="preserve">` </w:t>
            </w:r>
            <w:r w:rsidRPr="00907DA4">
              <w:rPr>
                <w:rFonts w:ascii="GHEA Grapalat" w:hAnsi="GHEA Grapalat" w:cs="Tahoma"/>
                <w:color w:val="000000"/>
                <w:sz w:val="20"/>
                <w:szCs w:val="20"/>
              </w:rPr>
              <w:t xml:space="preserve">"___"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20___</w:t>
            </w:r>
            <w:r w:rsidRPr="00907DA4">
              <w:rPr>
                <w:rFonts w:ascii="GHEA Grapalat" w:hAnsi="GHEA Grapalat" w:cs="Sylfaen"/>
                <w:color w:val="000000"/>
                <w:sz w:val="20"/>
                <w:szCs w:val="20"/>
              </w:rPr>
              <w:t>թ.</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4</w:t>
            </w:r>
            <w:r w:rsidRPr="00907DA4">
              <w:rPr>
                <w:rFonts w:ascii="GHEA Grapalat" w:hAnsi="GHEA Grapalat" w:cs="Sylfaen"/>
                <w:sz w:val="20"/>
                <w:szCs w:val="20"/>
              </w:rPr>
              <w:t xml:space="preserve">. </w:t>
            </w:r>
            <w:r w:rsidRPr="00907DA4">
              <w:rPr>
                <w:rFonts w:ascii="GHEA Grapalat" w:hAnsi="GHEA Grapalat" w:cs="Sylfaen"/>
                <w:sz w:val="20"/>
                <w:szCs w:val="20"/>
                <w:lang w:val="hy-AM"/>
              </w:rPr>
              <w:t>Վճարողի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 </w:t>
            </w:r>
            <w:r w:rsidRPr="00907DA4">
              <w:rPr>
                <w:rFonts w:ascii="GHEA Grapalat" w:hAnsi="GHEA Grapalat" w:cs="Sylfaen"/>
                <w:sz w:val="20"/>
                <w:szCs w:val="20"/>
              </w:rPr>
              <w:t xml:space="preserve">(Ընկերություն </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5</w:t>
            </w:r>
            <w:r w:rsidRPr="00907DA4">
              <w:rPr>
                <w:rFonts w:ascii="GHEA Grapalat" w:hAnsi="GHEA Grapalat" w:cs="Sylfaen"/>
                <w:sz w:val="20"/>
                <w:szCs w:val="20"/>
              </w:rPr>
              <w:t>. Վճարողի</w:t>
            </w:r>
            <w:r w:rsidRPr="00907DA4">
              <w:rPr>
                <w:rFonts w:ascii="GHEA Grapalat" w:hAnsi="GHEA Grapalat" w:cs="Sylfaen"/>
                <w:sz w:val="20"/>
                <w:szCs w:val="20"/>
                <w:lang w:val="hy-AM"/>
              </w:rPr>
              <w:t xml:space="preserve">ն սպասարկող Ֆինանսական կազմակերպություն </w:t>
            </w:r>
            <w:r w:rsidRPr="00907DA4">
              <w:rPr>
                <w:rFonts w:ascii="GHEA Grapalat" w:hAnsi="GHEA Grapalat" w:cs="Sylfaen"/>
                <w:sz w:val="20"/>
                <w:szCs w:val="20"/>
              </w:rPr>
              <w:t>(բանկ)</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6</w:t>
            </w:r>
            <w:r w:rsidRPr="00907DA4">
              <w:rPr>
                <w:rFonts w:ascii="GHEA Grapalat" w:hAnsi="GHEA Grapalat" w:cs="Sylfaen"/>
                <w:sz w:val="20"/>
                <w:szCs w:val="20"/>
              </w:rPr>
              <w:t>. Վճարողիհաշվիհամարը</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7</w:t>
            </w:r>
            <w:r w:rsidRPr="00907DA4">
              <w:rPr>
                <w:rFonts w:ascii="GHEA Grapalat" w:hAnsi="GHEA Grapalat" w:cs="Sylfaen"/>
                <w:sz w:val="20"/>
                <w:szCs w:val="20"/>
              </w:rPr>
              <w:t>. ՎճարողիՀՎՀՀ</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8</w:t>
            </w:r>
            <w:r w:rsidRPr="00907DA4">
              <w:rPr>
                <w:rFonts w:ascii="GHEA Grapalat" w:hAnsi="GHEA Grapalat" w:cs="Sylfaen"/>
                <w:sz w:val="20"/>
                <w:szCs w:val="20"/>
              </w:rPr>
              <w:t>. ՎճարողիՀԾՀ</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lang w:val="hy-AM"/>
              </w:rPr>
              <w:t>9</w:t>
            </w:r>
            <w:r w:rsidRPr="00907DA4">
              <w:rPr>
                <w:rFonts w:ascii="GHEA Grapalat" w:hAnsi="GHEA Grapalat" w:cs="Sylfaen"/>
                <w:sz w:val="20"/>
                <w:szCs w:val="20"/>
              </w:rPr>
              <w:t>. Շահառու</w:t>
            </w:r>
            <w:r w:rsidRPr="00907DA4">
              <w:rPr>
                <w:rFonts w:ascii="GHEA Grapalat" w:hAnsi="GHEA Grapalat" w:cs="Sylfaen"/>
                <w:sz w:val="20"/>
                <w:szCs w:val="20"/>
                <w:lang w:val="hy-AM"/>
              </w:rPr>
              <w:t>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 </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10.  Շահառուի ՀԾՀ (</w:t>
            </w:r>
            <w:r w:rsidRPr="00907DA4">
              <w:rPr>
                <w:rFonts w:ascii="GHEA Grapalat" w:hAnsi="GHEA Grapalat" w:cs="Sylfaen"/>
                <w:sz w:val="20"/>
                <w:szCs w:val="20"/>
                <w:lang w:val="hy-AM"/>
              </w:rPr>
              <w:t>չի լրացվում</w:t>
            </w:r>
            <w:r w:rsidRPr="00907DA4">
              <w:rPr>
                <w:rFonts w:ascii="GHEA Grapalat" w:hAnsi="GHEA Grapalat" w:cs="Sylfaen"/>
                <w:sz w:val="20"/>
                <w:szCs w:val="20"/>
              </w:rPr>
              <w:t>)</w:t>
            </w:r>
          </w:p>
        </w:tc>
      </w:tr>
      <w:tr w:rsidR="00907DA4"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7DA4" w:rsidRPr="00907DA4" w:rsidRDefault="00907DA4" w:rsidP="00907DA4">
            <w:pPr>
              <w:spacing w:after="0" w:line="240" w:lineRule="auto"/>
              <w:rPr>
                <w:rFonts w:ascii="GHEA Grapalat" w:hAnsi="GHEA Grapalat" w:cs="Arial"/>
                <w:sz w:val="20"/>
                <w:szCs w:val="20"/>
              </w:rPr>
            </w:pPr>
            <w:r w:rsidRPr="00907DA4">
              <w:rPr>
                <w:rFonts w:ascii="GHEA Grapalat" w:hAnsi="GHEA Grapalat" w:cs="Sylfaen"/>
                <w:sz w:val="20"/>
                <w:szCs w:val="20"/>
                <w:lang w:val="hy-AM"/>
              </w:rPr>
              <w:t>11</w:t>
            </w:r>
            <w:r w:rsidRPr="00907DA4">
              <w:rPr>
                <w:rFonts w:ascii="GHEA Grapalat" w:hAnsi="GHEA Grapalat" w:cs="Sylfaen"/>
                <w:sz w:val="20"/>
                <w:szCs w:val="20"/>
              </w:rPr>
              <w:t>. ՇահառուիՀՎՀՀ</w:t>
            </w:r>
            <w:r w:rsidRPr="00907DA4">
              <w:rPr>
                <w:rFonts w:ascii="GHEA Grapalat" w:hAnsi="GHEA Grapalat" w:cs="Arial"/>
                <w:sz w:val="20"/>
                <w:szCs w:val="20"/>
              </w:rPr>
              <w:t>`</w:t>
            </w:r>
            <w:r w:rsidRPr="00907DA4">
              <w:rPr>
                <w:rFonts w:ascii="GHEA Grapalat" w:eastAsiaTheme="minorHAnsi" w:hAnsi="GHEA Grapalat" w:cs="SylfaenARM"/>
                <w:sz w:val="20"/>
                <w:szCs w:val="20"/>
                <w:lang w:val="pt-BR"/>
              </w:rPr>
              <w:t>0 3 5 0 4 1 5 6</w:t>
            </w:r>
          </w:p>
        </w:tc>
      </w:tr>
      <w:tr w:rsidR="00907DA4"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7DA4" w:rsidRPr="00907DA4" w:rsidRDefault="00907DA4" w:rsidP="00907DA4">
            <w:pPr>
              <w:spacing w:after="0"/>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2</w:t>
            </w:r>
            <w:r w:rsidRPr="00907DA4">
              <w:rPr>
                <w:rFonts w:ascii="GHEA Grapalat" w:hAnsi="GHEA Grapalat" w:cs="Sylfaen"/>
                <w:sz w:val="20"/>
                <w:szCs w:val="20"/>
              </w:rPr>
              <w:t>.Շահառուի</w:t>
            </w:r>
            <w:r w:rsidRPr="00907DA4">
              <w:rPr>
                <w:rFonts w:ascii="GHEA Grapalat" w:hAnsi="GHEA Grapalat" w:cs="Sylfaen"/>
                <w:sz w:val="20"/>
                <w:szCs w:val="20"/>
                <w:lang w:val="hy-AM"/>
              </w:rPr>
              <w:t>ն սպասարկող Ֆինանսական կազմակերպություն</w:t>
            </w:r>
            <w:r w:rsidRPr="00907DA4">
              <w:rPr>
                <w:rFonts w:ascii="GHEA Grapalat" w:hAnsi="GHEA Grapalat" w:cs="Sylfaen"/>
                <w:sz w:val="20"/>
                <w:szCs w:val="20"/>
              </w:rPr>
              <w:t xml:space="preserve"> (բանկ)</w:t>
            </w:r>
            <w:r w:rsidRPr="00907DA4">
              <w:rPr>
                <w:rFonts w:ascii="GHEA Grapalat" w:hAnsi="GHEA Grapalat" w:cs="Arial"/>
                <w:sz w:val="20"/>
                <w:szCs w:val="20"/>
              </w:rPr>
              <w:t>`</w:t>
            </w:r>
            <w:r w:rsidRPr="00907DA4">
              <w:rPr>
                <w:rFonts w:ascii="GHEA Grapalat" w:eastAsiaTheme="minorHAnsi" w:hAnsi="GHEA Grapalat" w:cs="SylfaenARM"/>
                <w:sz w:val="20"/>
                <w:szCs w:val="20"/>
                <w:lang w:val="hy-AM"/>
              </w:rPr>
              <w:t xml:space="preserve"> ՀՀ ՖՆ գործառնական վարչություն</w:t>
            </w:r>
          </w:p>
        </w:tc>
      </w:tr>
      <w:tr w:rsidR="00907DA4"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7DA4" w:rsidRPr="00907DA4" w:rsidRDefault="00907DA4" w:rsidP="00907DA4">
            <w:pPr>
              <w:spacing w:after="0" w:line="240" w:lineRule="auto"/>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3</w:t>
            </w:r>
            <w:r w:rsidRPr="00907DA4">
              <w:rPr>
                <w:rFonts w:ascii="GHEA Grapalat" w:hAnsi="GHEA Grapalat" w:cs="Sylfaen"/>
                <w:sz w:val="20"/>
                <w:szCs w:val="20"/>
              </w:rPr>
              <w:t>.Շահառուիհաշվիհամարը</w:t>
            </w:r>
            <w:r w:rsidRPr="00907DA4">
              <w:rPr>
                <w:rFonts w:ascii="GHEA Grapalat" w:hAnsi="GHEA Grapalat" w:cs="Arial"/>
                <w:sz w:val="20"/>
                <w:szCs w:val="20"/>
              </w:rPr>
              <w:t xml:space="preserve"> (</w:t>
            </w:r>
            <w:r w:rsidRPr="00907DA4">
              <w:rPr>
                <w:rFonts w:ascii="GHEA Grapalat" w:hAnsi="GHEA Grapalat" w:cs="Sylfaen"/>
                <w:sz w:val="20"/>
                <w:szCs w:val="20"/>
              </w:rPr>
              <w:t>հշ</w:t>
            </w:r>
            <w:r w:rsidRPr="00907DA4">
              <w:rPr>
                <w:rFonts w:ascii="GHEA Grapalat" w:hAnsi="GHEA Grapalat" w:cs="Arial"/>
                <w:sz w:val="20"/>
                <w:szCs w:val="20"/>
              </w:rPr>
              <w:t>.N)</w:t>
            </w:r>
            <w:r w:rsidRPr="00907DA4">
              <w:rPr>
                <w:rFonts w:ascii="GHEA Grapalat" w:hAnsi="GHEA Grapalat"/>
                <w:sz w:val="20"/>
                <w:szCs w:val="20"/>
                <w:lang w:val="hy-AM"/>
              </w:rPr>
              <w:t>900102254209</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rPr>
              <w:t>1</w:t>
            </w:r>
            <w:r w:rsidRPr="00907DA4">
              <w:rPr>
                <w:rFonts w:ascii="GHEA Grapalat" w:hAnsi="GHEA Grapalat" w:cs="Sylfaen"/>
                <w:sz w:val="20"/>
                <w:szCs w:val="20"/>
                <w:lang w:val="hy-AM"/>
              </w:rPr>
              <w:t>4</w:t>
            </w:r>
            <w:r w:rsidRPr="00907DA4">
              <w:rPr>
                <w:rFonts w:ascii="GHEA Grapalat" w:hAnsi="GHEA Grapalat" w:cs="Sylfaen"/>
                <w:sz w:val="20"/>
                <w:szCs w:val="20"/>
              </w:rPr>
              <w:t>.Գումարը</w:t>
            </w:r>
            <w:r w:rsidRPr="00907DA4">
              <w:rPr>
                <w:rFonts w:ascii="GHEA Grapalat" w:hAnsi="GHEA Grapalat" w:cs="Arial"/>
                <w:sz w:val="20"/>
                <w:szCs w:val="20"/>
              </w:rPr>
              <w:t xml:space="preserve"> (</w:t>
            </w:r>
            <w:r w:rsidRPr="00907DA4">
              <w:rPr>
                <w:rFonts w:ascii="GHEA Grapalat" w:hAnsi="GHEA Grapalat" w:cs="Sylfaen"/>
                <w:sz w:val="20"/>
                <w:szCs w:val="20"/>
              </w:rPr>
              <w:t>թվերովևբառերով)</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15. </w:t>
            </w:r>
            <w:r w:rsidRPr="00907DA4">
              <w:rPr>
                <w:rFonts w:ascii="GHEA Grapalat" w:hAnsi="GHEA Grapalat" w:cs="Sylfaen"/>
                <w:sz w:val="20"/>
                <w:szCs w:val="20"/>
                <w:lang w:val="hy-AM"/>
              </w:rPr>
              <w:t xml:space="preserve">Ակցեպտավորված գումարը՝ </w:t>
            </w:r>
            <w:r w:rsidRPr="00907DA4">
              <w:rPr>
                <w:rFonts w:ascii="GHEA Grapalat" w:hAnsi="GHEA Grapalat" w:cs="Sylfaen"/>
                <w:sz w:val="20"/>
                <w:szCs w:val="20"/>
              </w:rPr>
              <w:t xml:space="preserve"> (թվերովևբառերով)(</w:t>
            </w:r>
            <w:r w:rsidRPr="00907DA4">
              <w:rPr>
                <w:rFonts w:ascii="GHEA Grapalat" w:hAnsi="GHEA Grapalat" w:cs="Sylfaen"/>
                <w:sz w:val="20"/>
                <w:szCs w:val="20"/>
                <w:lang w:val="hy-AM"/>
              </w:rPr>
              <w:t>նախատեսված է նշված գումարի մասնակի ակցեպտի համար, որը չի կիրառվում</w:t>
            </w:r>
            <w:r w:rsidRPr="00907DA4">
              <w:rPr>
                <w:rFonts w:ascii="GHEA Grapalat" w:hAnsi="GHEA Grapalat" w:cs="Sylfaen"/>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rPr>
            </w:pPr>
            <w:r w:rsidRPr="00907DA4">
              <w:rPr>
                <w:rFonts w:ascii="GHEA Grapalat" w:hAnsi="GHEA Grapalat" w:cs="Sylfaen"/>
                <w:sz w:val="20"/>
                <w:szCs w:val="20"/>
              </w:rPr>
              <w:t>16.Արժույթը</w:t>
            </w:r>
            <w:r w:rsidRPr="00907DA4">
              <w:rPr>
                <w:rFonts w:ascii="GHEA Grapalat" w:hAnsi="GHEA Grapalat" w:cs="Arial"/>
                <w:sz w:val="20"/>
                <w:szCs w:val="20"/>
              </w:rPr>
              <w:t xml:space="preserve"> (</w:t>
            </w:r>
            <w:r w:rsidRPr="00907DA4">
              <w:rPr>
                <w:rFonts w:ascii="GHEA Grapalat" w:hAnsi="GHEA Grapalat" w:cs="Sylfaen"/>
                <w:sz w:val="20"/>
                <w:szCs w:val="20"/>
              </w:rPr>
              <w:t>բառերովևկոդով</w:t>
            </w:r>
            <w:r w:rsidRPr="00907DA4">
              <w:rPr>
                <w:rFonts w:ascii="GHEA Grapalat" w:hAnsi="GHEA Grapalat" w:cs="Arial"/>
                <w:sz w:val="20"/>
                <w:szCs w:val="20"/>
              </w:rPr>
              <w: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hy-AM"/>
              </w:rPr>
            </w:pPr>
            <w:r w:rsidRPr="00907DA4">
              <w:rPr>
                <w:rFonts w:ascii="GHEA Grapalat" w:hAnsi="GHEA Grapalat" w:cs="Sylfaen"/>
                <w:sz w:val="20"/>
                <w:szCs w:val="20"/>
              </w:rPr>
              <w:t>1</w:t>
            </w:r>
            <w:r w:rsidRPr="00907DA4">
              <w:rPr>
                <w:rFonts w:ascii="GHEA Grapalat" w:hAnsi="GHEA Grapalat" w:cs="Sylfaen"/>
                <w:sz w:val="20"/>
                <w:szCs w:val="20"/>
                <w:lang w:val="hy-AM"/>
              </w:rPr>
              <w:t>7</w:t>
            </w:r>
            <w:r w:rsidRPr="00907DA4">
              <w:rPr>
                <w:rFonts w:ascii="GHEA Grapalat" w:hAnsi="GHEA Grapalat" w:cs="Sylfaen"/>
                <w:sz w:val="20"/>
                <w:szCs w:val="20"/>
              </w:rPr>
              <w:t>.Գործարքի</w:t>
            </w:r>
            <w:r w:rsidRPr="00907DA4">
              <w:rPr>
                <w:rFonts w:ascii="GHEA Grapalat" w:hAnsi="GHEA Grapalat" w:cs="Arial"/>
                <w:sz w:val="20"/>
                <w:szCs w:val="20"/>
              </w:rPr>
              <w:t xml:space="preserve"> (</w:t>
            </w:r>
            <w:r w:rsidRPr="00907DA4">
              <w:rPr>
                <w:rFonts w:ascii="GHEA Grapalat" w:hAnsi="GHEA Grapalat" w:cs="Sylfaen"/>
                <w:sz w:val="20"/>
                <w:szCs w:val="20"/>
              </w:rPr>
              <w:t>վճարման</w:t>
            </w:r>
            <w:r w:rsidRPr="00907DA4">
              <w:rPr>
                <w:rFonts w:ascii="GHEA Grapalat" w:hAnsi="GHEA Grapalat" w:cs="Arial"/>
                <w:sz w:val="20"/>
                <w:szCs w:val="20"/>
              </w:rPr>
              <w:t xml:space="preserve">) </w:t>
            </w:r>
            <w:r w:rsidRPr="00907DA4">
              <w:rPr>
                <w:rFonts w:ascii="GHEA Grapalat" w:hAnsi="GHEA Grapalat" w:cs="Sylfaen"/>
                <w:sz w:val="20"/>
                <w:szCs w:val="20"/>
              </w:rPr>
              <w:t>նպատակը</w:t>
            </w:r>
            <w:r w:rsidRPr="00907DA4">
              <w:rPr>
                <w:rFonts w:ascii="GHEA Grapalat" w:hAnsi="GHEA Grapalat" w:cs="Arial"/>
                <w:sz w:val="20"/>
                <w:szCs w:val="20"/>
              </w:rPr>
              <w:t>`</w:t>
            </w:r>
            <w:r w:rsidRPr="00907DA4">
              <w:rPr>
                <w:rFonts w:ascii="GHEA Grapalat" w:hAnsi="GHEA Grapalat" w:cs="Sylfaen"/>
                <w:bCs/>
                <w:i/>
                <w:sz w:val="20"/>
                <w:szCs w:val="20"/>
              </w:rPr>
              <w:t>(որակավորման ապահովմ</w:t>
            </w:r>
            <w:r w:rsidRPr="00907DA4">
              <w:rPr>
                <w:rFonts w:ascii="GHEA Grapalat" w:hAnsi="GHEA Grapalat" w:cs="Sylfaen"/>
                <w:bCs/>
                <w:i/>
                <w:sz w:val="20"/>
                <w:szCs w:val="20"/>
                <w:lang w:val="hy-AM"/>
              </w:rPr>
              <w:t>ան համար</w:t>
            </w:r>
            <w:r w:rsidRPr="00907DA4">
              <w:rPr>
                <w:rFonts w:ascii="GHEA Grapalat" w:hAnsi="GHEA Grapalat" w:cs="Sylfaen"/>
                <w:bCs/>
                <w:i/>
                <w:sz w:val="20"/>
                <w:szCs w:val="20"/>
              </w:rPr>
              <w:t>)</w:t>
            </w:r>
          </w:p>
        </w:tc>
      </w:tr>
      <w:tr w:rsidR="00EF45FA" w:rsidRPr="00907DA4" w:rsidTr="00CE5C3F">
        <w:trPr>
          <w:trHeight w:val="20"/>
        </w:trPr>
        <w:tc>
          <w:tcPr>
            <w:tcW w:w="10980" w:type="dxa"/>
            <w:gridSpan w:val="2"/>
            <w:tcBorders>
              <w:top w:val="single" w:sz="4" w:space="0" w:color="auto"/>
              <w:left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Arial"/>
                <w:sz w:val="20"/>
                <w:szCs w:val="20"/>
              </w:rPr>
            </w:pPr>
            <w:r w:rsidRPr="00907DA4">
              <w:rPr>
                <w:rFonts w:ascii="GHEA Grapalat" w:hAnsi="GHEA Grapalat" w:cs="Sylfaen"/>
                <w:sz w:val="20"/>
                <w:szCs w:val="20"/>
              </w:rPr>
              <w:t>1</w:t>
            </w:r>
            <w:r w:rsidRPr="00907DA4">
              <w:rPr>
                <w:rFonts w:ascii="GHEA Grapalat" w:hAnsi="GHEA Grapalat" w:cs="Sylfaen"/>
                <w:sz w:val="20"/>
                <w:szCs w:val="20"/>
                <w:lang w:val="hy-AM"/>
              </w:rPr>
              <w:t>8</w:t>
            </w:r>
            <w:r w:rsidRPr="00907DA4">
              <w:rPr>
                <w:rFonts w:ascii="GHEA Grapalat" w:hAnsi="GHEA Grapalat" w:cs="Sylfaen"/>
                <w:sz w:val="20"/>
                <w:szCs w:val="20"/>
              </w:rPr>
              <w:t xml:space="preserve">. </w:t>
            </w:r>
            <w:r w:rsidRPr="00907DA4">
              <w:rPr>
                <w:rFonts w:ascii="GHEA Grapalat" w:hAnsi="GHEA Grapalat" w:cs="Sylfaen"/>
                <w:sz w:val="20"/>
                <w:szCs w:val="20"/>
                <w:lang w:val="hy-AM"/>
              </w:rPr>
              <w:t xml:space="preserve">Վճարման կատարման հիմքերը՝ </w:t>
            </w:r>
            <w:r w:rsidRPr="00907DA4">
              <w:rPr>
                <w:rFonts w:ascii="GHEA Grapalat" w:hAnsi="GHEA Grapalat" w:cs="Sylfaen"/>
                <w:sz w:val="20"/>
                <w:szCs w:val="20"/>
              </w:rPr>
              <w:t>(</w:t>
            </w:r>
            <w:r w:rsidRPr="00907DA4">
              <w:rPr>
                <w:rFonts w:ascii="GHEA Grapalat" w:hAnsi="GHEA Grapalat" w:cs="Sylfaen"/>
                <w:sz w:val="20"/>
                <w:szCs w:val="20"/>
                <w:lang w:val="hy-AM"/>
              </w:rPr>
              <w:t>Փաստաթղթերի</w:t>
            </w:r>
            <w:r w:rsidRPr="00907DA4">
              <w:rPr>
                <w:rFonts w:ascii="GHEA Grapalat" w:hAnsi="GHEA Grapalat" w:cs="Arial"/>
                <w:sz w:val="20"/>
                <w:szCs w:val="20"/>
                <w:lang w:val="hy-AM"/>
              </w:rPr>
              <w:t xml:space="preserve"> անվանումը</w:t>
            </w:r>
            <w:r w:rsidRPr="00907DA4">
              <w:rPr>
                <w:rFonts w:ascii="GHEA Grapalat" w:hAnsi="GHEA Grapalat" w:cs="Arial"/>
                <w:sz w:val="20"/>
                <w:szCs w:val="20"/>
              </w:rPr>
              <w:t>,</w:t>
            </w:r>
            <w:r w:rsidRPr="00907DA4">
              <w:rPr>
                <w:rFonts w:ascii="GHEA Grapalat" w:hAnsi="GHEA Grapalat" w:cs="Arial"/>
                <w:sz w:val="20"/>
                <w:szCs w:val="20"/>
                <w:lang w:val="hy-AM"/>
              </w:rPr>
              <w:t xml:space="preserve"> այդ թվում՝ տուժանքի մասին համաձայնագիրը, </w:t>
            </w:r>
            <w:r w:rsidRPr="00907DA4">
              <w:rPr>
                <w:rFonts w:ascii="GHEA Grapalat" w:hAnsi="GHEA Grapalat" w:cs="Sylfaen"/>
                <w:sz w:val="20"/>
                <w:szCs w:val="20"/>
                <w:lang w:val="hy-AM"/>
              </w:rPr>
              <w:t>դրանցհամարները</w:t>
            </w:r>
            <w:r w:rsidRPr="00907DA4">
              <w:rPr>
                <w:rFonts w:ascii="GHEA Grapalat" w:hAnsi="GHEA Grapalat" w:cs="Arial"/>
                <w:sz w:val="20"/>
                <w:szCs w:val="20"/>
                <w:lang w:val="hy-AM"/>
              </w:rPr>
              <w:t>,</w:t>
            </w:r>
            <w:r w:rsidRPr="00907DA4">
              <w:rPr>
                <w:rFonts w:ascii="GHEA Grapalat" w:hAnsi="GHEA Grapalat" w:cs="Sylfaen"/>
                <w:sz w:val="20"/>
                <w:szCs w:val="20"/>
                <w:lang w:val="hy-AM"/>
              </w:rPr>
              <w:t>պ</w:t>
            </w:r>
            <w:r w:rsidRPr="00907DA4">
              <w:rPr>
                <w:rFonts w:ascii="GHEA Grapalat" w:hAnsi="GHEA Grapalat" w:cs="Sylfaen"/>
                <w:sz w:val="20"/>
                <w:szCs w:val="20"/>
              </w:rPr>
              <w:t>այմանագրի ծածկագիրը</w:t>
            </w:r>
            <w:r w:rsidRPr="00907DA4">
              <w:rPr>
                <w:rFonts w:ascii="GHEA Grapalat" w:hAnsi="GHEA Grapalat" w:cs="Arial"/>
                <w:sz w:val="20"/>
                <w:szCs w:val="20"/>
                <w:lang w:val="hy-AM"/>
              </w:rPr>
              <w:t xml:space="preserve"> որի հիման վրա կատարվում է  գանձումը</w:t>
            </w:r>
            <w:r w:rsidRPr="00907DA4">
              <w:rPr>
                <w:rFonts w:ascii="GHEA Grapalat" w:hAnsi="GHEA Grapalat" w:cs="Arial"/>
                <w:sz w:val="20"/>
                <w:szCs w:val="20"/>
              </w:rPr>
              <w:t>)</w:t>
            </w:r>
            <w:r w:rsidRPr="00907DA4">
              <w:rPr>
                <w:rFonts w:ascii="GHEA Grapalat" w:hAnsi="GHEA Grapalat" w:cs="Sylfaen"/>
                <w:sz w:val="20"/>
                <w:szCs w:val="20"/>
              </w:rPr>
              <w:t>`</w:t>
            </w:r>
          </w:p>
        </w:tc>
      </w:tr>
      <w:tr w:rsidR="00EF45FA" w:rsidRPr="00907DA4" w:rsidTr="00CE5C3F">
        <w:trPr>
          <w:trHeight w:val="20"/>
        </w:trPr>
        <w:tc>
          <w:tcPr>
            <w:tcW w:w="10980" w:type="dxa"/>
            <w:gridSpan w:val="2"/>
            <w:tcBorders>
              <w:left w:val="single" w:sz="4" w:space="0" w:color="auto"/>
              <w:bottom w:val="single" w:sz="4" w:space="0" w:color="auto"/>
              <w:right w:val="single" w:sz="4" w:space="0" w:color="000000"/>
            </w:tcBorders>
            <w:noWrap/>
            <w:vAlign w:val="bottom"/>
          </w:tcPr>
          <w:p w:rsidR="00EF45FA" w:rsidRPr="00907DA4" w:rsidRDefault="00EF45FA" w:rsidP="00313359">
            <w:pPr>
              <w:spacing w:after="0" w:line="240" w:lineRule="auto"/>
              <w:rPr>
                <w:rFonts w:ascii="GHEA Grapalat" w:hAnsi="GHEA Grapalat" w:cs="Arial"/>
                <w:sz w:val="20"/>
                <w:szCs w:val="20"/>
                <w:lang w:val="hy-AM"/>
              </w:rPr>
            </w:pP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Sylfaen"/>
                <w:sz w:val="20"/>
                <w:szCs w:val="20"/>
              </w:rPr>
            </w:pPr>
            <w:r w:rsidRPr="00907DA4">
              <w:rPr>
                <w:rFonts w:ascii="GHEA Grapalat" w:hAnsi="GHEA Grapalat" w:cs="Sylfaen"/>
                <w:sz w:val="20"/>
                <w:szCs w:val="20"/>
                <w:lang w:val="hy-AM"/>
              </w:rPr>
              <w:t>19. Վճարման պայմանները՝                                &lt;ակցեպտավորված վճարում&gt;</w:t>
            </w:r>
          </w:p>
        </w:tc>
      </w:tr>
      <w:tr w:rsidR="00EF45FA" w:rsidRPr="00907DA4" w:rsidTr="00CE5C3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F45FA" w:rsidRPr="00907DA4" w:rsidRDefault="00EF45FA" w:rsidP="00CE5C3F">
            <w:pPr>
              <w:spacing w:after="0" w:line="240" w:lineRule="auto"/>
              <w:rPr>
                <w:rFonts w:ascii="GHEA Grapalat" w:hAnsi="GHEA Grapalat" w:cs="Sylfaen"/>
                <w:sz w:val="20"/>
                <w:szCs w:val="20"/>
                <w:lang w:val="hy-AM"/>
              </w:rPr>
            </w:pPr>
            <w:r w:rsidRPr="00907DA4">
              <w:rPr>
                <w:rFonts w:ascii="GHEA Grapalat" w:hAnsi="GHEA Grapalat" w:cs="Sylfaen"/>
                <w:sz w:val="20"/>
                <w:szCs w:val="20"/>
                <w:lang w:val="hy-AM"/>
              </w:rPr>
              <w:t xml:space="preserve">20. Առդիր էջերի քանակը՝    </w:t>
            </w:r>
            <w:r w:rsidRPr="00907DA4">
              <w:rPr>
                <w:rFonts w:ascii="GHEA Grapalat" w:hAnsi="GHEA Grapalat" w:cs="Arial"/>
                <w:sz w:val="20"/>
                <w:szCs w:val="20"/>
              </w:rPr>
              <w:t xml:space="preserve">--- </w:t>
            </w:r>
            <w:r w:rsidRPr="00907DA4">
              <w:rPr>
                <w:rFonts w:ascii="GHEA Grapalat" w:hAnsi="GHEA Grapalat" w:cs="Sylfaen"/>
                <w:sz w:val="20"/>
                <w:szCs w:val="20"/>
              </w:rPr>
              <w:t>էջ</w:t>
            </w:r>
          </w:p>
        </w:tc>
      </w:tr>
      <w:tr w:rsidR="00EF45FA" w:rsidRPr="00907DA4" w:rsidTr="00CE5C3F">
        <w:trPr>
          <w:trHeight w:val="20"/>
        </w:trPr>
        <w:tc>
          <w:tcPr>
            <w:tcW w:w="5616" w:type="dxa"/>
            <w:tcBorders>
              <w:top w:val="nil"/>
              <w:left w:val="single" w:sz="4" w:space="0" w:color="auto"/>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Calibri" w:hAnsi="Calibri" w:cs="Calibri"/>
                <w:sz w:val="20"/>
                <w:szCs w:val="20"/>
              </w:rPr>
              <w:t> </w:t>
            </w:r>
            <w:r w:rsidRPr="00907DA4">
              <w:rPr>
                <w:rFonts w:ascii="GHEA Grapalat" w:hAnsi="GHEA Grapalat" w:cs="Arial"/>
                <w:sz w:val="20"/>
                <w:szCs w:val="20"/>
                <w:lang w:val="hy-AM"/>
              </w:rPr>
              <w:t>22</w:t>
            </w:r>
            <w:r w:rsidRPr="00907DA4">
              <w:rPr>
                <w:rFonts w:ascii="GHEA Grapalat" w:hAnsi="GHEA Grapalat" w:cs="Arial"/>
                <w:sz w:val="20"/>
                <w:szCs w:val="20"/>
              </w:rPr>
              <w:t>.</w:t>
            </w:r>
            <w:r w:rsidRPr="00907DA4">
              <w:rPr>
                <w:rFonts w:ascii="GHEA Grapalat" w:hAnsi="GHEA Grapalat" w:cs="Sylfaen"/>
                <w:sz w:val="20"/>
                <w:szCs w:val="20"/>
              </w:rPr>
              <w:t>ա. Շահառուի ստորագրությունները</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rPr>
                <w:rFonts w:ascii="GHEA Grapalat" w:hAnsi="GHEA Grapalat" w:cs="Tahoma"/>
                <w:color w:val="000000"/>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lang w:val="hy-AM"/>
              </w:rPr>
              <w:t>22</w:t>
            </w:r>
            <w:r w:rsidRPr="00907DA4">
              <w:rPr>
                <w:rFonts w:ascii="GHEA Grapalat" w:hAnsi="GHEA Grapalat" w:cs="Sylfaen"/>
                <w:sz w:val="20"/>
                <w:szCs w:val="20"/>
              </w:rPr>
              <w:t>.բ.</w:t>
            </w:r>
          </w:p>
          <w:p w:rsidR="00EF45FA" w:rsidRPr="00907DA4" w:rsidRDefault="00EF45FA" w:rsidP="00CE5C3F">
            <w:pPr>
              <w:spacing w:after="0" w:line="240" w:lineRule="auto"/>
              <w:rPr>
                <w:rFonts w:ascii="GHEA Grapalat" w:hAnsi="GHEA Grapalat" w:cs="Sylfaen"/>
                <w:sz w:val="20"/>
                <w:szCs w:val="20"/>
              </w:rPr>
            </w:pPr>
            <w:r w:rsidRPr="00907DA4">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Arial"/>
                <w:sz w:val="20"/>
                <w:szCs w:val="20"/>
                <w:lang w:val="hy-AM"/>
              </w:rPr>
              <w:t>2</w:t>
            </w:r>
            <w:r w:rsidRPr="00907DA4">
              <w:rPr>
                <w:rFonts w:ascii="GHEA Grapalat" w:hAnsi="GHEA Grapalat" w:cs="Arial"/>
                <w:sz w:val="20"/>
                <w:szCs w:val="20"/>
              </w:rPr>
              <w:t>1.</w:t>
            </w:r>
            <w:r w:rsidRPr="00907DA4">
              <w:rPr>
                <w:rFonts w:ascii="GHEA Grapalat" w:hAnsi="GHEA Grapalat" w:cs="Sylfaen"/>
                <w:sz w:val="20"/>
                <w:szCs w:val="20"/>
              </w:rPr>
              <w:t xml:space="preserve">ա. </w:t>
            </w:r>
            <w:r w:rsidRPr="00907DA4">
              <w:rPr>
                <w:rFonts w:ascii="Calibri" w:hAnsi="Calibri" w:cs="Calibri"/>
                <w:sz w:val="20"/>
                <w:szCs w:val="20"/>
              </w:rPr>
              <w:t> </w:t>
            </w:r>
            <w:r w:rsidRPr="00907DA4">
              <w:rPr>
                <w:rFonts w:ascii="GHEA Grapalat" w:hAnsi="GHEA Grapalat" w:cs="Sylfaen"/>
                <w:sz w:val="20"/>
                <w:szCs w:val="20"/>
              </w:rPr>
              <w:t>Վճարողի ստորագրությունները`</w:t>
            </w:r>
          </w:p>
          <w:p w:rsidR="00EF45FA" w:rsidRPr="00907DA4" w:rsidRDefault="00EF45FA" w:rsidP="00313359">
            <w:pPr>
              <w:spacing w:after="0" w:line="240" w:lineRule="auto"/>
              <w:jc w:val="right"/>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Tahoma"/>
                <w:color w:val="000000"/>
                <w:sz w:val="20"/>
                <w:szCs w:val="20"/>
              </w:rPr>
              <w:t xml:space="preserve">                                               /____________________/</w:t>
            </w: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jc w:val="right"/>
              <w:rPr>
                <w:rFonts w:ascii="GHEA Grapalat" w:hAnsi="GHEA Grapalat" w:cs="Sylfaen"/>
                <w:sz w:val="20"/>
                <w:szCs w:val="20"/>
              </w:rPr>
            </w:pPr>
          </w:p>
          <w:p w:rsidR="00EF45FA" w:rsidRPr="00907DA4" w:rsidRDefault="00EF45FA" w:rsidP="00313359">
            <w:pPr>
              <w:spacing w:after="0" w:line="240" w:lineRule="auto"/>
              <w:jc w:val="right"/>
              <w:rPr>
                <w:rFonts w:ascii="GHEA Grapalat" w:hAnsi="GHEA Grapalat" w:cs="Sylfaen"/>
                <w:sz w:val="20"/>
                <w:szCs w:val="20"/>
              </w:rPr>
            </w:pPr>
            <w:r w:rsidRPr="00907DA4">
              <w:rPr>
                <w:rFonts w:ascii="GHEA Grapalat" w:hAnsi="GHEA Grapalat" w:cs="Sylfaen"/>
                <w:sz w:val="20"/>
                <w:szCs w:val="20"/>
                <w:lang w:val="hy-AM"/>
              </w:rPr>
              <w:t>2</w:t>
            </w:r>
            <w:r w:rsidRPr="00907DA4">
              <w:rPr>
                <w:rFonts w:ascii="GHEA Grapalat" w:hAnsi="GHEA Grapalat" w:cs="Sylfaen"/>
                <w:sz w:val="20"/>
                <w:szCs w:val="20"/>
              </w:rPr>
              <w:t>1.բ.                                                                    Կ.Տ.</w:t>
            </w:r>
          </w:p>
          <w:p w:rsidR="00EF45FA" w:rsidRPr="00907DA4" w:rsidRDefault="00EF45FA" w:rsidP="00313359">
            <w:pPr>
              <w:spacing w:after="0" w:line="240" w:lineRule="auto"/>
              <w:jc w:val="right"/>
              <w:rPr>
                <w:rFonts w:ascii="GHEA Grapalat" w:hAnsi="GHEA Grapalat" w:cs="Sylfaen"/>
                <w:sz w:val="20"/>
                <w:szCs w:val="20"/>
              </w:rPr>
            </w:pPr>
          </w:p>
        </w:tc>
      </w:tr>
      <w:tr w:rsidR="00EF45FA" w:rsidRPr="00907DA4" w:rsidTr="00CE5C3F">
        <w:trPr>
          <w:trHeight w:val="20"/>
        </w:trPr>
        <w:tc>
          <w:tcPr>
            <w:tcW w:w="5616" w:type="dxa"/>
            <w:tcBorders>
              <w:top w:val="single" w:sz="4" w:space="0" w:color="auto"/>
              <w:left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2</w:t>
            </w:r>
            <w:r w:rsidRPr="00907DA4">
              <w:rPr>
                <w:rFonts w:ascii="GHEA Grapalat" w:hAnsi="GHEA Grapalat" w:cs="Tahoma"/>
                <w:color w:val="000000"/>
                <w:sz w:val="20"/>
                <w:szCs w:val="20"/>
                <w:lang w:val="hy-AM"/>
              </w:rPr>
              <w:t>4</w:t>
            </w:r>
            <w:r w:rsidRPr="00907DA4">
              <w:rPr>
                <w:rFonts w:ascii="GHEA Grapalat" w:hAnsi="GHEA Grapalat" w:cs="Tahoma"/>
                <w:color w:val="000000"/>
                <w:sz w:val="20"/>
                <w:szCs w:val="20"/>
              </w:rPr>
              <w:t xml:space="preserve">.ա.   </w:t>
            </w:r>
            <w:r w:rsidRPr="00907DA4">
              <w:rPr>
                <w:rFonts w:ascii="GHEA Grapalat" w:hAnsi="GHEA Grapalat" w:cs="Tahoma"/>
                <w:color w:val="000000"/>
                <w:sz w:val="20"/>
                <w:szCs w:val="20"/>
                <w:lang w:val="hy-AM"/>
              </w:rPr>
              <w:t>Շահառուին  սպասարկող ֆինանսական կազմակերպություն</w:t>
            </w:r>
          </w:p>
          <w:p w:rsidR="00EF45FA" w:rsidRPr="00907DA4" w:rsidRDefault="00EF45FA" w:rsidP="00313359">
            <w:pPr>
              <w:spacing w:after="0" w:line="240" w:lineRule="auto"/>
              <w:rPr>
                <w:rFonts w:ascii="GHEA Grapalat" w:hAnsi="GHEA Grapalat" w:cs="Tahoma"/>
                <w:color w:val="000000"/>
                <w:sz w:val="20"/>
                <w:szCs w:val="20"/>
                <w:lang w:val="hy-AM"/>
              </w:rPr>
            </w:pPr>
          </w:p>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 xml:space="preserve">   /____________________/</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                                                       /ստորագրություն/</w:t>
            </w:r>
          </w:p>
          <w:p w:rsidR="00EF45FA" w:rsidRPr="00907DA4" w:rsidRDefault="00EF45FA" w:rsidP="00313359">
            <w:pPr>
              <w:spacing w:after="0" w:line="240" w:lineRule="auto"/>
              <w:rPr>
                <w:rFonts w:ascii="GHEA Grapalat" w:hAnsi="GHEA Grapalat" w:cs="Tahoma"/>
                <w:color w:val="000000"/>
                <w:sz w:val="20"/>
                <w:szCs w:val="20"/>
              </w:rPr>
            </w:pPr>
          </w:p>
          <w:p w:rsidR="00EF45FA" w:rsidRPr="00907DA4" w:rsidRDefault="00EF45FA" w:rsidP="00313359">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F45FA" w:rsidRPr="00907DA4" w:rsidRDefault="00EF45FA" w:rsidP="00313359">
            <w:pPr>
              <w:spacing w:after="0" w:line="240" w:lineRule="auto"/>
              <w:rPr>
                <w:rFonts w:ascii="GHEA Grapalat" w:hAnsi="GHEA Grapalat" w:cs="Tahoma"/>
                <w:color w:val="000000"/>
                <w:sz w:val="20"/>
                <w:szCs w:val="20"/>
              </w:rPr>
            </w:pPr>
            <w:r w:rsidRPr="00907DA4">
              <w:rPr>
                <w:rFonts w:ascii="GHEA Grapalat" w:hAnsi="GHEA Grapalat" w:cs="Tahoma"/>
                <w:color w:val="000000"/>
                <w:sz w:val="20"/>
                <w:szCs w:val="20"/>
              </w:rPr>
              <w:t>2</w:t>
            </w:r>
            <w:r w:rsidRPr="00907DA4">
              <w:rPr>
                <w:rFonts w:ascii="GHEA Grapalat" w:hAnsi="GHEA Grapalat" w:cs="Tahoma"/>
                <w:color w:val="000000"/>
                <w:sz w:val="20"/>
                <w:szCs w:val="20"/>
                <w:lang w:val="hy-AM"/>
              </w:rPr>
              <w:t>3</w:t>
            </w:r>
            <w:r w:rsidRPr="00907DA4">
              <w:rPr>
                <w:rFonts w:ascii="GHEA Grapalat" w:hAnsi="GHEA Grapalat" w:cs="Tahoma"/>
                <w:color w:val="000000"/>
                <w:sz w:val="20"/>
                <w:szCs w:val="20"/>
              </w:rPr>
              <w:t xml:space="preserve">.ա.   </w:t>
            </w:r>
            <w:r w:rsidRPr="00907DA4">
              <w:rPr>
                <w:rFonts w:ascii="GHEA Grapalat" w:hAnsi="GHEA Grapalat" w:cs="Tahoma"/>
                <w:color w:val="000000"/>
                <w:sz w:val="20"/>
                <w:szCs w:val="20"/>
                <w:lang w:val="hy-AM"/>
              </w:rPr>
              <w:t>Վճարողին  սպասարկող ֆինանսական կազմակերպություն</w:t>
            </w: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p>
          <w:p w:rsidR="00EF45FA" w:rsidRPr="00907DA4" w:rsidRDefault="00EF45FA" w:rsidP="00313359">
            <w:pPr>
              <w:spacing w:after="0" w:line="240" w:lineRule="auto"/>
              <w:jc w:val="right"/>
              <w:rPr>
                <w:rFonts w:ascii="GHEA Grapalat" w:hAnsi="GHEA Grapalat" w:cs="Tahoma"/>
                <w:color w:val="000000"/>
                <w:sz w:val="20"/>
                <w:szCs w:val="20"/>
              </w:rPr>
            </w:pPr>
            <w:r w:rsidRPr="00907DA4">
              <w:rPr>
                <w:rFonts w:ascii="GHEA Grapalat" w:hAnsi="GHEA Grapalat" w:cs="Tahoma"/>
                <w:color w:val="000000"/>
                <w:sz w:val="20"/>
                <w:szCs w:val="20"/>
              </w:rPr>
              <w:t>/____________________/</w:t>
            </w:r>
          </w:p>
          <w:p w:rsidR="00EF45FA" w:rsidRPr="00907DA4" w:rsidRDefault="00EF45FA" w:rsidP="00313359">
            <w:pPr>
              <w:spacing w:after="0" w:line="240" w:lineRule="auto"/>
              <w:jc w:val="center"/>
              <w:rPr>
                <w:rFonts w:ascii="GHEA Grapalat" w:hAnsi="GHEA Grapalat" w:cs="Sylfaen"/>
                <w:sz w:val="20"/>
                <w:szCs w:val="20"/>
              </w:rPr>
            </w:pPr>
            <w:r w:rsidRPr="00907DA4">
              <w:rPr>
                <w:rFonts w:ascii="GHEA Grapalat" w:hAnsi="GHEA Grapalat" w:cs="Sylfaen"/>
                <w:sz w:val="20"/>
                <w:szCs w:val="20"/>
              </w:rPr>
              <w:t>/ստորագրություն/</w:t>
            </w:r>
          </w:p>
          <w:p w:rsidR="00EF45FA" w:rsidRPr="00907DA4" w:rsidRDefault="00EF45FA" w:rsidP="00313359">
            <w:pPr>
              <w:spacing w:after="0" w:line="240" w:lineRule="auto"/>
              <w:jc w:val="right"/>
              <w:rPr>
                <w:rFonts w:ascii="GHEA Grapalat" w:hAnsi="GHEA Grapalat" w:cs="Arial"/>
                <w:sz w:val="20"/>
                <w:szCs w:val="20"/>
                <w:lang w:val="hy-AM"/>
              </w:rPr>
            </w:pPr>
          </w:p>
        </w:tc>
      </w:tr>
      <w:tr w:rsidR="00EF45FA" w:rsidRPr="00907DA4" w:rsidTr="00CE5C3F">
        <w:trPr>
          <w:trHeight w:val="20"/>
        </w:trPr>
        <w:tc>
          <w:tcPr>
            <w:tcW w:w="5616" w:type="dxa"/>
            <w:tcBorders>
              <w:top w:val="nil"/>
              <w:left w:val="single" w:sz="4" w:space="0" w:color="auto"/>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24.բ.                                                       Կ.Տ.</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2</w:t>
            </w:r>
            <w:r w:rsidRPr="00907DA4">
              <w:rPr>
                <w:rFonts w:ascii="GHEA Grapalat" w:hAnsi="GHEA Grapalat" w:cs="Sylfaen"/>
                <w:sz w:val="20"/>
                <w:szCs w:val="20"/>
                <w:lang w:val="hy-AM"/>
              </w:rPr>
              <w:t>4</w:t>
            </w:r>
            <w:r w:rsidRPr="00907DA4">
              <w:rPr>
                <w:rFonts w:ascii="GHEA Grapalat" w:hAnsi="GHEA Grapalat" w:cs="Sylfaen"/>
                <w:sz w:val="20"/>
                <w:szCs w:val="20"/>
              </w:rPr>
              <w:t>.</w:t>
            </w:r>
            <w:r w:rsidRPr="00907DA4">
              <w:rPr>
                <w:rFonts w:ascii="GHEA Grapalat" w:hAnsi="GHEA Grapalat" w:cs="Sylfaen"/>
                <w:sz w:val="20"/>
                <w:szCs w:val="20"/>
                <w:lang w:val="hy-AM"/>
              </w:rPr>
              <w:t>գ</w:t>
            </w:r>
            <w:r w:rsidRPr="00907DA4">
              <w:rPr>
                <w:rFonts w:ascii="GHEA Grapalat" w:hAnsi="GHEA Grapalat" w:cs="Tahoma"/>
                <w:color w:val="000000"/>
                <w:sz w:val="20"/>
                <w:szCs w:val="20"/>
              </w:rPr>
              <w:t xml:space="preserve">                                                 "___"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 xml:space="preserve">20___ </w:t>
            </w:r>
            <w:r w:rsidRPr="00907DA4">
              <w:rPr>
                <w:rFonts w:ascii="GHEA Grapalat" w:hAnsi="GHEA Grapalat" w:cs="Sylfaen"/>
                <w:color w:val="000000"/>
                <w:sz w:val="20"/>
                <w:szCs w:val="20"/>
              </w:rPr>
              <w:t>թ.</w:t>
            </w:r>
          </w:p>
          <w:p w:rsidR="00EF45FA" w:rsidRPr="00907DA4" w:rsidRDefault="00EF45FA" w:rsidP="00313359">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F45FA" w:rsidRPr="00907DA4" w:rsidRDefault="00EF45FA" w:rsidP="00313359">
            <w:pPr>
              <w:spacing w:after="0" w:line="240" w:lineRule="auto"/>
              <w:rPr>
                <w:rFonts w:ascii="GHEA Grapalat" w:hAnsi="GHEA Grapalat" w:cs="Sylfaen"/>
                <w:sz w:val="20"/>
                <w:szCs w:val="20"/>
              </w:rPr>
            </w:pPr>
            <w:r w:rsidRPr="00907DA4">
              <w:rPr>
                <w:rFonts w:ascii="GHEA Grapalat" w:hAnsi="GHEA Grapalat" w:cs="Sylfaen"/>
                <w:sz w:val="20"/>
                <w:szCs w:val="20"/>
              </w:rPr>
              <w:t xml:space="preserve">23.բ.                                                                 Կ.Տ.    </w:t>
            </w: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313359">
            <w:pPr>
              <w:spacing w:after="0" w:line="240" w:lineRule="auto"/>
              <w:rPr>
                <w:rFonts w:ascii="GHEA Grapalat" w:hAnsi="GHEA Grapalat" w:cs="Sylfaen"/>
                <w:sz w:val="20"/>
                <w:szCs w:val="20"/>
              </w:rPr>
            </w:pPr>
          </w:p>
          <w:p w:rsidR="00EF45FA" w:rsidRPr="00907DA4" w:rsidRDefault="00EF45FA" w:rsidP="00CE5C3F">
            <w:pPr>
              <w:spacing w:after="0" w:line="240" w:lineRule="auto"/>
              <w:rPr>
                <w:rFonts w:ascii="GHEA Grapalat" w:hAnsi="GHEA Grapalat" w:cs="Arial"/>
                <w:sz w:val="20"/>
                <w:szCs w:val="20"/>
              </w:rPr>
            </w:pPr>
            <w:r w:rsidRPr="00907DA4">
              <w:rPr>
                <w:rFonts w:ascii="GHEA Grapalat" w:hAnsi="GHEA Grapalat" w:cs="Sylfaen"/>
                <w:sz w:val="20"/>
                <w:szCs w:val="20"/>
              </w:rPr>
              <w:t>23.</w:t>
            </w:r>
            <w:r w:rsidRPr="00907DA4">
              <w:rPr>
                <w:rFonts w:ascii="GHEA Grapalat" w:hAnsi="GHEA Grapalat" w:cs="Sylfaen"/>
                <w:sz w:val="20"/>
                <w:szCs w:val="20"/>
                <w:lang w:val="hy-AM"/>
              </w:rPr>
              <w:t>գ</w:t>
            </w:r>
            <w:r w:rsidRPr="00907DA4">
              <w:rPr>
                <w:rFonts w:ascii="GHEA Grapalat" w:hAnsi="GHEA Grapalat" w:cs="Sylfaen"/>
                <w:sz w:val="20"/>
                <w:szCs w:val="20"/>
              </w:rPr>
              <w:t xml:space="preserve">.Կատարման ամսաթիվը`           </w:t>
            </w:r>
            <w:r w:rsidRPr="00907DA4">
              <w:rPr>
                <w:rFonts w:ascii="GHEA Grapalat" w:hAnsi="GHEA Grapalat" w:cs="Tahoma"/>
                <w:color w:val="000000"/>
                <w:sz w:val="20"/>
                <w:szCs w:val="20"/>
              </w:rPr>
              <w:t xml:space="preserve">"___" </w:t>
            </w:r>
            <w:r w:rsidRPr="00907DA4">
              <w:rPr>
                <w:rFonts w:ascii="GHEA Grapalat" w:hAnsi="GHEA Grapalat" w:cs="Sylfaen"/>
                <w:color w:val="000000"/>
                <w:sz w:val="20"/>
                <w:szCs w:val="20"/>
              </w:rPr>
              <w:t xml:space="preserve">___ </w:t>
            </w:r>
            <w:r w:rsidRPr="00907DA4">
              <w:rPr>
                <w:rFonts w:ascii="GHEA Grapalat" w:hAnsi="GHEA Grapalat" w:cs="Tahoma"/>
                <w:color w:val="000000"/>
                <w:sz w:val="20"/>
                <w:szCs w:val="20"/>
              </w:rPr>
              <w:t>20___</w:t>
            </w:r>
            <w:r w:rsidRPr="00907DA4">
              <w:rPr>
                <w:rFonts w:ascii="GHEA Grapalat" w:hAnsi="GHEA Grapalat" w:cs="Sylfaen"/>
                <w:color w:val="000000"/>
                <w:sz w:val="20"/>
                <w:szCs w:val="20"/>
              </w:rPr>
              <w:t>թ.</w:t>
            </w:r>
          </w:p>
        </w:tc>
      </w:tr>
    </w:tbl>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i/>
          <w:sz w:val="20"/>
          <w:szCs w:val="20"/>
          <w:lang w:val="hy-AM"/>
        </w:rPr>
      </w:pPr>
    </w:p>
    <w:p w:rsidR="00EF45FA" w:rsidRPr="00907DA4" w:rsidRDefault="00EF45FA" w:rsidP="00313359">
      <w:pPr>
        <w:tabs>
          <w:tab w:val="left" w:pos="540"/>
        </w:tabs>
        <w:autoSpaceDE w:val="0"/>
        <w:autoSpaceDN w:val="0"/>
        <w:adjustRightInd w:val="0"/>
        <w:spacing w:before="100" w:beforeAutospacing="1" w:after="0" w:line="240" w:lineRule="auto"/>
        <w:contextualSpacing/>
        <w:jc w:val="both"/>
        <w:rPr>
          <w:rFonts w:ascii="GHEA Grapalat" w:hAnsi="GHEA Grapalat" w:cs="Sylfaen"/>
          <w:sz w:val="20"/>
          <w:szCs w:val="20"/>
          <w:lang w:val="hy-AM"/>
        </w:rPr>
      </w:pPr>
      <w:r w:rsidRPr="00907DA4">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F45FA" w:rsidRPr="00907DA4" w:rsidRDefault="00EF45FA" w:rsidP="00313359">
      <w:pPr>
        <w:spacing w:after="0" w:line="240" w:lineRule="auto"/>
        <w:jc w:val="center"/>
        <w:rPr>
          <w:rFonts w:ascii="GHEA Grapalat" w:hAnsi="GHEA Grapalat"/>
          <w:b/>
          <w:sz w:val="20"/>
          <w:szCs w:val="20"/>
          <w:lang w:val="nl-NL"/>
        </w:rPr>
      </w:pPr>
      <w:r w:rsidRPr="00907DA4">
        <w:rPr>
          <w:rFonts w:ascii="GHEA Grapalat" w:hAnsi="GHEA Grapalat"/>
          <w:b/>
          <w:sz w:val="20"/>
          <w:szCs w:val="20"/>
          <w:lang w:val="hy-AM"/>
        </w:rPr>
        <w:br w:type="page"/>
      </w:r>
      <w:r w:rsidRPr="00907DA4">
        <w:rPr>
          <w:rFonts w:ascii="GHEA Grapalat" w:hAnsi="GHEA Grapalat"/>
          <w:b/>
          <w:sz w:val="20"/>
          <w:szCs w:val="20"/>
          <w:lang w:val="hy-AM"/>
        </w:rPr>
        <w:lastRenderedPageBreak/>
        <w:t>Վճարմանպահանջագրիպարտադիրվավերապայմաններըևլրացմանուղեցույցը</w:t>
      </w:r>
    </w:p>
    <w:p w:rsidR="00EF45FA" w:rsidRPr="00907DA4" w:rsidRDefault="00EF45FA" w:rsidP="00313359">
      <w:pPr>
        <w:spacing w:after="0" w:line="240" w:lineRule="auto"/>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Նշված դաշտի/</w:t>
            </w:r>
          </w:p>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lang w:val="hy-AM"/>
              </w:rPr>
            </w:pPr>
            <w:r w:rsidRPr="00907DA4">
              <w:rPr>
                <w:rFonts w:ascii="GHEA Grapalat" w:hAnsi="GHEA Grapalat"/>
                <w:b/>
                <w:sz w:val="20"/>
                <w:szCs w:val="20"/>
              </w:rPr>
              <w:t>Վավերապայմանի լրացման պահանջը</w:t>
            </w:r>
          </w:p>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w:t>
            </w:r>
            <w:r w:rsidRPr="00907DA4">
              <w:rPr>
                <w:rFonts w:ascii="GHEA Grapalat" w:hAnsi="GHEA Grapalat"/>
                <w:b/>
                <w:sz w:val="20"/>
                <w:szCs w:val="20"/>
                <w:lang w:val="hy-AM"/>
              </w:rPr>
              <w:t>գնումների գործընթացի հետ կապված</w:t>
            </w:r>
            <w:r w:rsidRPr="00907DA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Վավերապայմանը</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 xml:space="preserve">լրացնող կողմը` </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շահառուն կամ վճարողը</w:t>
            </w:r>
          </w:p>
          <w:p w:rsidR="00EF45FA" w:rsidRPr="00907DA4" w:rsidRDefault="00EF45FA" w:rsidP="00313359">
            <w:pPr>
              <w:spacing w:after="0" w:line="240" w:lineRule="auto"/>
              <w:ind w:left="-588" w:firstLine="588"/>
              <w:jc w:val="center"/>
              <w:rPr>
                <w:rFonts w:ascii="GHEA Grapalat" w:hAnsi="GHEA Grapalat"/>
                <w:b/>
                <w:sz w:val="20"/>
                <w:szCs w:val="20"/>
              </w:rPr>
            </w:pPr>
            <w:r w:rsidRPr="00907DA4">
              <w:rPr>
                <w:rFonts w:ascii="GHEA Grapalat" w:hAnsi="GHEA Grapalat"/>
                <w:b/>
                <w:sz w:val="20"/>
                <w:szCs w:val="20"/>
              </w:rPr>
              <w:t>(</w:t>
            </w:r>
            <w:r w:rsidRPr="00907DA4">
              <w:rPr>
                <w:rFonts w:ascii="GHEA Grapalat" w:hAnsi="GHEA Grapalat"/>
                <w:b/>
                <w:sz w:val="20"/>
                <w:szCs w:val="20"/>
                <w:lang w:val="hy-AM"/>
              </w:rPr>
              <w:t>գնումների գործընթացի հետ կապված</w:t>
            </w:r>
            <w:r w:rsidRPr="00907DA4">
              <w:rPr>
                <w:rFonts w:ascii="GHEA Grapalat" w:hAnsi="GHEA Grapalat"/>
                <w:b/>
                <w:sz w:val="20"/>
                <w:szCs w:val="20"/>
              </w:rPr>
              <w: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b/>
                <w:sz w:val="20"/>
                <w:szCs w:val="20"/>
              </w:rPr>
            </w:pPr>
            <w:r w:rsidRPr="00907DA4">
              <w:rPr>
                <w:rFonts w:ascii="GHEA Grapalat" w:hAnsi="GHEA Grapalat"/>
                <w:b/>
                <w:sz w:val="20"/>
                <w:szCs w:val="20"/>
              </w:rPr>
              <w:t>5</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Փաստաթղթի վրա նախապես լրացված է &lt;Վճարման պահանջագիր&gt;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 կողմից` վճարողի բանկին վճարման պահանջագիրը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132" w:hanging="132"/>
              <w:jc w:val="center"/>
              <w:rPr>
                <w:rFonts w:ascii="GHEA Grapalat" w:hAnsi="GHEA Grapalat"/>
                <w:sz w:val="20"/>
                <w:szCs w:val="20"/>
                <w:lang w:val="hy-AM"/>
              </w:rPr>
            </w:pPr>
            <w:r w:rsidRPr="00907DA4">
              <w:rPr>
                <w:rFonts w:ascii="GHEA Grapalat" w:hAnsi="GHEA Grapalat"/>
                <w:sz w:val="20"/>
                <w:szCs w:val="20"/>
              </w:rPr>
              <w:t>լրացվում է շահառուի կողմից` վճարողի բանկին վճարման պահանջագրի ներկայացման օրը</w:t>
            </w:r>
            <w:r w:rsidRPr="00907DA4">
              <w:rPr>
                <w:rFonts w:ascii="GHEA Grapalat" w:hAnsi="GHEA Grapalat"/>
                <w:sz w:val="20"/>
                <w:szCs w:val="20"/>
                <w:lang w:val="hy-AM"/>
              </w:rPr>
              <w:t xml:space="preserve">: </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both"/>
              <w:rPr>
                <w:rFonts w:ascii="GHEA Grapalat" w:hAnsi="GHEA Grapalat"/>
                <w:sz w:val="20"/>
                <w:szCs w:val="20"/>
              </w:rPr>
            </w:pPr>
            <w:r w:rsidRPr="00907DA4">
              <w:rPr>
                <w:rFonts w:ascii="GHEA Grapalat" w:hAnsi="GHEA Grapalat" w:cs="Sylfaen"/>
                <w:sz w:val="20"/>
                <w:szCs w:val="20"/>
                <w:lang w:val="hy-AM"/>
              </w:rPr>
              <w:t>Վճարողի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ind w:left="252" w:hanging="252"/>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Հայաստանի </w:t>
            </w:r>
            <w:r w:rsidRPr="00907DA4">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lastRenderedPageBreak/>
              <w:t>լրացվում է վճարողի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w:t>
            </w:r>
            <w:r w:rsidRPr="00907DA4">
              <w:rPr>
                <w:rFonts w:ascii="GHEA Grapalat" w:hAnsi="GHEA Grapalat" w:cs="Sylfaen"/>
                <w:sz w:val="20"/>
                <w:szCs w:val="20"/>
                <w:lang w:val="hy-AM"/>
              </w:rPr>
              <w:t>ի  անվանումը</w:t>
            </w:r>
            <w:r w:rsidRPr="00907DA4">
              <w:rPr>
                <w:rFonts w:ascii="GHEA Grapalat" w:hAnsi="GHEA Grapalat" w:cs="Sylfaen"/>
                <w:sz w:val="20"/>
                <w:szCs w:val="20"/>
              </w:rPr>
              <w:t>,</w:t>
            </w:r>
            <w:r w:rsidRPr="00907DA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w:t>
            </w:r>
            <w:r w:rsidRPr="00907DA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 xml:space="preserve"> (</w:t>
            </w:r>
            <w:r w:rsidRPr="00907DA4">
              <w:rPr>
                <w:rFonts w:ascii="GHEA Grapalat" w:hAnsi="GHEA Grapalat" w:cs="Sylfaen"/>
                <w:sz w:val="20"/>
                <w:szCs w:val="20"/>
                <w:lang w:val="hy-AM"/>
              </w:rPr>
              <w:t>գնումների հետ կապված գործընթացում չի լրացվում</w:t>
            </w:r>
            <w:r w:rsidRPr="00907DA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w:t>
            </w:r>
            <w:r w:rsidRPr="00907DA4">
              <w:rPr>
                <w:rFonts w:ascii="GHEA Grapalat" w:hAnsi="GHEA Grapalat" w:cs="Sylfaen"/>
                <w:sz w:val="20"/>
                <w:szCs w:val="20"/>
                <w:lang w:val="hy-AM"/>
              </w:rPr>
              <w:t>չի լրացվում</w:t>
            </w:r>
            <w:r w:rsidRPr="00907DA4">
              <w:rPr>
                <w:rFonts w:ascii="GHEA Grapalat" w:hAnsi="GHEA Grapalat" w:cs="Sylfaen"/>
                <w:sz w:val="20"/>
                <w:szCs w:val="20"/>
              </w:rPr>
              <w:t>)</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 այն բանկային (</w:t>
            </w:r>
            <w:r w:rsidRPr="00907DA4">
              <w:rPr>
                <w:rFonts w:ascii="GHEA Grapalat" w:hAnsi="GHEA Grapalat"/>
                <w:sz w:val="20"/>
                <w:szCs w:val="20"/>
                <w:lang w:val="hy-AM"/>
              </w:rPr>
              <w:t>գանձապետական</w:t>
            </w:r>
            <w:r w:rsidRPr="00907DA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լրացվում է վճարողի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ոչ պարտադիր</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(չի լրացվում եւ չի կիրառվում)</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վճարողի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 xml:space="preserve">Պարտադիր </w:t>
            </w:r>
            <w:r w:rsidRPr="00907DA4">
              <w:rPr>
                <w:rFonts w:ascii="GHEA Grapalat" w:hAnsi="GHEA Grapalat"/>
                <w:sz w:val="20"/>
                <w:szCs w:val="20"/>
                <w:lang w:val="hy-AM"/>
              </w:rPr>
              <w:t xml:space="preserve">լրացվում է </w:t>
            </w:r>
            <w:r w:rsidRPr="00907DA4">
              <w:rPr>
                <w:rFonts w:ascii="GHEA Grapalat" w:hAnsi="GHEA Grapalat"/>
                <w:sz w:val="20"/>
                <w:szCs w:val="20"/>
              </w:rPr>
              <w:t>«</w:t>
            </w:r>
            <w:r w:rsidRPr="00907DA4">
              <w:rPr>
                <w:rFonts w:ascii="GHEA Grapalat" w:hAnsi="GHEA Grapalat"/>
                <w:sz w:val="20"/>
                <w:szCs w:val="20"/>
                <w:lang w:val="hy-AM"/>
              </w:rPr>
              <w:t>պայմանագրի կատարման ապահովման համար</w:t>
            </w:r>
            <w:r w:rsidRPr="00907DA4">
              <w:rPr>
                <w:rFonts w:ascii="GHEA Grapalat" w:hAnsi="GHEA Grapalat"/>
                <w:sz w:val="20"/>
                <w:szCs w:val="20"/>
              </w:rPr>
              <w:t>»</w:t>
            </w:r>
            <w:r w:rsidRPr="00907DA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նախապես լրացվում է շահառուի կողմից` հրավերով</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07DA4">
              <w:rPr>
                <w:rFonts w:ascii="GHEA Grapalat" w:hAnsi="GHEA Grapalat"/>
                <w:sz w:val="20"/>
                <w:szCs w:val="20"/>
              </w:rPr>
              <w:lastRenderedPageBreak/>
              <w:t>ներկայացման համար հիմք հանդիսացող պայմանագրի համարը</w:t>
            </w:r>
            <w:r w:rsidRPr="00907DA4">
              <w:rPr>
                <w:rFonts w:ascii="GHEA Grapalat" w:hAnsi="GHEA Grapalat"/>
                <w:sz w:val="20"/>
                <w:szCs w:val="20"/>
                <w:lang w:val="hy-AM"/>
              </w:rPr>
              <w:t>,</w:t>
            </w:r>
            <w:r w:rsidRPr="00907DA4">
              <w:rPr>
                <w:rFonts w:ascii="GHEA Grapalat" w:hAnsi="GHEA Grapalat"/>
                <w:sz w:val="20"/>
                <w:szCs w:val="20"/>
              </w:rPr>
              <w:t xml:space="preserve"> գնման ընթացակարգի ծածկագիրը</w:t>
            </w:r>
            <w:r w:rsidRPr="00907DA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lastRenderedPageBreak/>
              <w:t xml:space="preserve">լրացվում է </w:t>
            </w:r>
            <w:r w:rsidRPr="00907DA4">
              <w:rPr>
                <w:rFonts w:ascii="GHEA Grapalat" w:hAnsi="GHEA Grapalat"/>
                <w:sz w:val="20"/>
                <w:szCs w:val="20"/>
                <w:lang w:val="hy-AM"/>
              </w:rPr>
              <w:t>շահառու</w:t>
            </w:r>
            <w:r w:rsidRPr="00907DA4">
              <w:rPr>
                <w:rFonts w:ascii="GHEA Grapalat" w:hAnsi="GHEA Grapalat"/>
                <w:sz w:val="20"/>
                <w:szCs w:val="20"/>
              </w:rPr>
              <w:t>ի 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Del="0010680B"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cs="Sylfaen"/>
                <w:sz w:val="20"/>
                <w:szCs w:val="20"/>
                <w:lang w:val="hy-AM"/>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cs="Sylfaen"/>
                <w:sz w:val="20"/>
                <w:szCs w:val="20"/>
                <w:lang w:val="hy-AM"/>
              </w:rPr>
            </w:pPr>
            <w:r w:rsidRPr="00907DA4">
              <w:rPr>
                <w:rFonts w:ascii="GHEA Grapalat" w:hAnsi="GHEA Grapalat" w:cs="Sylfaen"/>
                <w:sz w:val="20"/>
                <w:szCs w:val="20"/>
                <w:lang w:val="hy-AM"/>
              </w:rPr>
              <w:t xml:space="preserve">լրացվում է &lt;ակցեպտավորված վճարում&gt; բառերը,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նախապես լրացվում է շահառուի կողմից </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07DA4">
              <w:rPr>
                <w:rFonts w:ascii="GHEA Grapalat" w:hAnsi="GHEA Grapalat"/>
                <w:sz w:val="20"/>
                <w:szCs w:val="20"/>
                <w:lang w:val="hy-AM"/>
              </w:rPr>
              <w:t>վճարողի բանկին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Եթ ե լրացվել է &lt;</w:t>
            </w:r>
            <w:r w:rsidRPr="00907DA4">
              <w:rPr>
                <w:rFonts w:ascii="GHEA Grapalat" w:hAnsi="GHEA Grapalat" w:cs="Sylfaen"/>
                <w:sz w:val="20"/>
                <w:szCs w:val="20"/>
                <w:lang w:val="hy-AM"/>
              </w:rPr>
              <w:t>Վճարման կատարման հիմքեր&gt; դաշտը ապա այս տվյալը պարտադիր լրացվում է</w:t>
            </w:r>
            <w:r w:rsidRPr="00907DA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շահառուիկողմից</w:t>
            </w: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2</w:t>
            </w:r>
            <w:r w:rsidRPr="00907DA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այս դաշտը լրացվում</w:t>
            </w:r>
            <w:r w:rsidRPr="00907DA4">
              <w:rPr>
                <w:rFonts w:ascii="GHEA Grapalat" w:hAnsi="GHEA Grapalat"/>
                <w:sz w:val="20"/>
                <w:szCs w:val="20"/>
                <w:lang w:val="hy-AM"/>
              </w:rPr>
              <w:t xml:space="preserve"> է վճարողի կողմից պահանջագրի ներկայացման դեպքում: Ընդ որում</w:t>
            </w:r>
            <w:r w:rsidRPr="00907DA4">
              <w:rPr>
                <w:rFonts w:ascii="GHEA Grapalat" w:hAnsi="GHEA Grapalat"/>
                <w:sz w:val="20"/>
                <w:szCs w:val="20"/>
              </w:rPr>
              <w:t xml:space="preserve"> եթե </w:t>
            </w:r>
            <w:r w:rsidRPr="00907DA4">
              <w:rPr>
                <w:rFonts w:ascii="GHEA Grapalat" w:hAnsi="GHEA Grapalat" w:cs="Sylfaen"/>
                <w:sz w:val="20"/>
                <w:szCs w:val="20"/>
                <w:lang w:val="hy-AM"/>
              </w:rPr>
              <w:t xml:space="preserve">Վճարման պայմաններ դաշտում </w:t>
            </w:r>
            <w:r w:rsidRPr="00907DA4">
              <w:rPr>
                <w:rFonts w:ascii="GHEA Grapalat" w:hAnsi="GHEA Grapalat"/>
                <w:sz w:val="20"/>
                <w:szCs w:val="20"/>
                <w:lang w:val="hy-AM"/>
              </w:rPr>
              <w:t>նշված է &lt;ակցեպտավորված վճարում&gt; ապա</w:t>
            </w:r>
            <w:r w:rsidRPr="00907DA4">
              <w:rPr>
                <w:rFonts w:ascii="GHEA Grapalat" w:hAnsi="GHEA Grapalat"/>
                <w:sz w:val="20"/>
                <w:szCs w:val="20"/>
              </w:rPr>
              <w:t>վճարող</w:t>
            </w:r>
            <w:r w:rsidRPr="00907DA4">
              <w:rPr>
                <w:rFonts w:ascii="GHEA Grapalat" w:hAnsi="GHEA Grapalat"/>
                <w:sz w:val="20"/>
                <w:szCs w:val="20"/>
                <w:lang w:val="hy-AM"/>
              </w:rPr>
              <w:t xml:space="preserve">ը ստորագրելով՝ </w:t>
            </w:r>
            <w:r w:rsidRPr="00907DA4">
              <w:rPr>
                <w:rFonts w:ascii="GHEA Grapalat" w:hAnsi="GHEA Grapalat" w:cs="Sylfaen"/>
                <w:sz w:val="20"/>
                <w:szCs w:val="20"/>
                <w:lang w:val="hy-AM"/>
              </w:rPr>
              <w:t xml:space="preserve">նախապես </w:t>
            </w:r>
            <w:r w:rsidRPr="00907DA4">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F45FA" w:rsidRPr="00907DA4" w:rsidRDefault="00EF45FA" w:rsidP="00313359">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ստորագրվում է վճարողի կողմից կամ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դրվում է վճարողի էլեկտրոնային ստորագրությունը</w:t>
            </w:r>
          </w:p>
          <w:p w:rsidR="00EF45FA" w:rsidRPr="00907DA4" w:rsidRDefault="00EF45FA" w:rsidP="00313359">
            <w:pPr>
              <w:spacing w:after="0" w:line="240" w:lineRule="auto"/>
              <w:jc w:val="center"/>
              <w:rPr>
                <w:rFonts w:ascii="GHEA Grapalat" w:hAnsi="GHEA Grapalat"/>
                <w:sz w:val="20"/>
                <w:szCs w:val="20"/>
                <w:lang w:val="hy-AM"/>
              </w:rPr>
            </w:pPr>
          </w:p>
        </w:tc>
      </w:tr>
      <w:tr w:rsidR="00EF45FA" w:rsidRPr="008007BB"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lang w:val="hy-AM"/>
              </w:rPr>
              <w:t>2</w:t>
            </w:r>
            <w:r w:rsidRPr="00907DA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կնիքի առկայության դեպքում</w:t>
            </w:r>
            <w:r w:rsidRPr="00907DA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 xml:space="preserve">կնքվում է վճարողի կողմից </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թղթային եղանակով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22</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r w:rsidRPr="00907DA4">
              <w:rPr>
                <w:rFonts w:ascii="GHEA Grapalat" w:hAnsi="GHEA Grapalat"/>
                <w:sz w:val="20"/>
                <w:szCs w:val="20"/>
                <w:lang w:val="hy-AM"/>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ստորագրվում է շահառուի կողմից</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lang w:val="hy-AM"/>
              </w:rPr>
              <w:t>22</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պարտադիր` </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կնքվում է շահառուի կողմից</w:t>
            </w:r>
          </w:p>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թղթային եղանակով բանկ ներկայացնելիս</w:t>
            </w: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3</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վճարողին սպասարկող ֆինանսական կազմակերպության (մասնաճյուղի) </w:t>
            </w:r>
            <w:r w:rsidRPr="00907DA4">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վճարման պահանջագիրը վճարողին սպասարկող ֆինանսական կազմակերպության</w:t>
            </w:r>
            <w:r w:rsidRPr="00907DA4">
              <w:rPr>
                <w:rFonts w:ascii="GHEA Grapalat" w:hAnsi="GHEA Grapalat"/>
                <w:sz w:val="20"/>
                <w:szCs w:val="20"/>
                <w:lang w:val="hy-AM"/>
              </w:rPr>
              <w:t>ը</w:t>
            </w:r>
            <w:r w:rsidRPr="00907DA4">
              <w:rPr>
                <w:rFonts w:ascii="GHEA Grapalat" w:hAnsi="GHEA Grapalat"/>
                <w:sz w:val="20"/>
                <w:szCs w:val="20"/>
              </w:rPr>
              <w:t xml:space="preserve"> թղթային </w:t>
            </w:r>
            <w:r w:rsidRPr="00907DA4">
              <w:rPr>
                <w:rFonts w:ascii="GHEA Grapalat" w:hAnsi="GHEA Grapalat"/>
                <w:sz w:val="20"/>
                <w:szCs w:val="20"/>
              </w:rPr>
              <w:lastRenderedPageBreak/>
              <w:t>եղանակով ներկայաց</w:t>
            </w:r>
            <w:r w:rsidRPr="00907DA4">
              <w:rPr>
                <w:rFonts w:ascii="GHEA Grapalat" w:hAnsi="GHEA Grapalat"/>
                <w:sz w:val="20"/>
                <w:szCs w:val="20"/>
                <w:lang w:val="hy-AM"/>
              </w:rPr>
              <w:t>ված լի</w:t>
            </w:r>
            <w:r w:rsidRPr="00907DA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vAlign w:val="center"/>
          </w:tcPr>
          <w:p w:rsidR="00EF45FA" w:rsidRPr="00907DA4" w:rsidRDefault="00EF45FA" w:rsidP="00313359">
            <w:pPr>
              <w:spacing w:after="0" w:line="240" w:lineRule="auto"/>
              <w:rPr>
                <w:rFonts w:ascii="GHEA Grapalat" w:hAnsi="GHEA Grapalat"/>
                <w:sz w:val="20"/>
                <w:szCs w:val="20"/>
              </w:rPr>
            </w:pPr>
            <w:r w:rsidRPr="00907DA4">
              <w:rPr>
                <w:rFonts w:ascii="GHEA Grapalat" w:hAnsi="GHEA Grapalat"/>
                <w:sz w:val="20"/>
                <w:szCs w:val="20"/>
              </w:rPr>
              <w:lastRenderedPageBreak/>
              <w:t>2</w:t>
            </w:r>
            <w:r w:rsidRPr="00907DA4">
              <w:rPr>
                <w:rFonts w:ascii="GHEA Grapalat" w:hAnsi="GHEA Grapalat"/>
                <w:sz w:val="20"/>
                <w:szCs w:val="20"/>
                <w:lang w:val="hy-AM"/>
              </w:rPr>
              <w:t>3</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վճարողին սպասարկող ֆինանսական կազմակերպության (մասնաճյուղի) </w:t>
            </w:r>
            <w:r w:rsidRPr="00907DA4">
              <w:rPr>
                <w:rFonts w:ascii="GHEA Grapalat" w:hAnsi="GHEA Grapalat"/>
                <w:sz w:val="20"/>
                <w:szCs w:val="20"/>
                <w:lang w:val="hy-AM"/>
              </w:rPr>
              <w:t>դրոշմա</w:t>
            </w:r>
            <w:r w:rsidRPr="00907DA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վճարման պահանջագիրը վճարողին սպասարկող ֆինանսական կազմակերպության</w:t>
            </w:r>
            <w:r w:rsidRPr="00907DA4">
              <w:rPr>
                <w:rFonts w:ascii="GHEA Grapalat" w:hAnsi="GHEA Grapalat"/>
                <w:sz w:val="20"/>
                <w:szCs w:val="20"/>
                <w:lang w:val="hy-AM"/>
              </w:rPr>
              <w:t>ը</w:t>
            </w:r>
            <w:r w:rsidRPr="00907DA4">
              <w:rPr>
                <w:rFonts w:ascii="GHEA Grapalat" w:hAnsi="GHEA Grapalat"/>
                <w:sz w:val="20"/>
                <w:szCs w:val="20"/>
              </w:rPr>
              <w:t xml:space="preserve"> թղթային եղանակով ներկայաց</w:t>
            </w:r>
            <w:r w:rsidRPr="00907DA4">
              <w:rPr>
                <w:rFonts w:ascii="GHEA Grapalat" w:hAnsi="GHEA Grapalat"/>
                <w:sz w:val="20"/>
                <w:szCs w:val="20"/>
                <w:lang w:val="hy-AM"/>
              </w:rPr>
              <w:t>ված լի</w:t>
            </w:r>
            <w:r w:rsidRPr="00907DA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rPr>
              <w:t>2</w:t>
            </w:r>
            <w:r w:rsidRPr="00907DA4">
              <w:rPr>
                <w:rFonts w:ascii="GHEA Grapalat" w:hAnsi="GHEA Grapalat"/>
                <w:sz w:val="20"/>
                <w:szCs w:val="20"/>
                <w:lang w:val="hy-AM"/>
              </w:rPr>
              <w:t>3</w:t>
            </w:r>
            <w:r w:rsidRPr="00907DA4">
              <w:rPr>
                <w:rFonts w:ascii="GHEA Grapalat" w:hAnsi="GHEA Grapalat"/>
                <w:sz w:val="20"/>
                <w:szCs w:val="20"/>
              </w:rPr>
              <w:t>.</w:t>
            </w:r>
            <w:r w:rsidRPr="00907DA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ոչ 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վճարման պահանջագիրը շահառուին սպասարկող ֆինանսական կազմակերպության</w:t>
            </w:r>
            <w:r w:rsidRPr="00907DA4">
              <w:rPr>
                <w:rFonts w:ascii="GHEA Grapalat" w:hAnsi="GHEA Grapalat"/>
                <w:sz w:val="20"/>
                <w:szCs w:val="20"/>
                <w:lang w:val="hy-AM"/>
              </w:rPr>
              <w:t xml:space="preserve">ը </w:t>
            </w:r>
            <w:r w:rsidRPr="00907DA4">
              <w:rPr>
                <w:rFonts w:ascii="GHEA Grapalat" w:hAnsi="GHEA Grapalat"/>
                <w:sz w:val="20"/>
                <w:szCs w:val="20"/>
              </w:rPr>
              <w:t xml:space="preserve"> 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w:t>
            </w:r>
            <w:r w:rsidRPr="00907DA4">
              <w:rPr>
                <w:rFonts w:ascii="GHEA Grapalat" w:hAnsi="GHEA Grapalat"/>
                <w:sz w:val="20"/>
                <w:szCs w:val="20"/>
              </w:rPr>
              <w:t xml:space="preserve">աշխատակցի ստորագրությունը </w:t>
            </w:r>
            <w:r w:rsidRPr="00907DA4">
              <w:rPr>
                <w:rFonts w:ascii="GHEA Grapalat" w:hAnsi="GHEA Grapalat"/>
                <w:sz w:val="20"/>
                <w:szCs w:val="20"/>
                <w:lang w:val="hy-AM"/>
              </w:rPr>
              <w:t xml:space="preserve">դրվում է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 xml:space="preserve">շահառռւին սպասարկող ֆինանսական կազմակերպության (մասնաճյուղի) </w:t>
            </w:r>
            <w:r w:rsidRPr="00907DA4">
              <w:rPr>
                <w:rFonts w:ascii="GHEA Grapalat" w:hAnsi="GHEA Grapalat"/>
                <w:sz w:val="20"/>
                <w:szCs w:val="20"/>
                <w:lang w:val="hy-AM"/>
              </w:rPr>
              <w:t>դրոշմա</w:t>
            </w:r>
            <w:r w:rsidRPr="00907DA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ոչ </w:t>
            </w: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 xml:space="preserve">վճարման պահանջագիրը </w:t>
            </w:r>
            <w:r w:rsidRPr="00907DA4">
              <w:rPr>
                <w:rFonts w:ascii="GHEA Grapalat" w:hAnsi="GHEA Grapalat"/>
                <w:sz w:val="20"/>
                <w:szCs w:val="20"/>
                <w:lang w:val="hy-AM"/>
              </w:rPr>
              <w:t xml:space="preserve">վերջինիս </w:t>
            </w:r>
            <w:r w:rsidRPr="00907DA4">
              <w:rPr>
                <w:rFonts w:ascii="GHEA Grapalat" w:hAnsi="GHEA Grapalat"/>
                <w:sz w:val="20"/>
                <w:szCs w:val="20"/>
              </w:rPr>
              <w:t>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դրոշմակնիքըդրվում է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r w:rsidR="00EF45FA" w:rsidRPr="00907DA4" w:rsidTr="00D03FFD">
        <w:tc>
          <w:tcPr>
            <w:tcW w:w="72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2</w:t>
            </w:r>
            <w:r w:rsidRPr="00907DA4">
              <w:rPr>
                <w:rFonts w:ascii="GHEA Grapalat" w:hAnsi="GHEA Grapalat"/>
                <w:sz w:val="20"/>
                <w:szCs w:val="20"/>
                <w:lang w:val="hy-AM"/>
              </w:rPr>
              <w:t>4</w:t>
            </w:r>
            <w:r w:rsidRPr="00907DA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ոչ </w:t>
            </w:r>
            <w:r w:rsidRPr="00907DA4">
              <w:rPr>
                <w:rFonts w:ascii="GHEA Grapalat" w:hAnsi="GHEA Grapalat"/>
                <w:sz w:val="20"/>
                <w:szCs w:val="20"/>
              </w:rPr>
              <w:t>պարտադիր</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lang w:val="hy-AM"/>
              </w:rPr>
              <w:t xml:space="preserve">լրացվում է </w:t>
            </w:r>
            <w:r w:rsidRPr="00907DA4">
              <w:rPr>
                <w:rFonts w:ascii="GHEA Grapalat" w:hAnsi="GHEA Grapalat"/>
                <w:sz w:val="20"/>
                <w:szCs w:val="20"/>
              </w:rPr>
              <w:t xml:space="preserve">վճարման պահանջագիրը </w:t>
            </w:r>
            <w:r w:rsidRPr="00907DA4">
              <w:rPr>
                <w:rFonts w:ascii="GHEA Grapalat" w:hAnsi="GHEA Grapalat"/>
                <w:sz w:val="20"/>
                <w:szCs w:val="20"/>
                <w:lang w:val="hy-AM"/>
              </w:rPr>
              <w:t xml:space="preserve">վերջինիս </w:t>
            </w:r>
            <w:r w:rsidRPr="00907DA4">
              <w:rPr>
                <w:rFonts w:ascii="GHEA Grapalat" w:hAnsi="GHEA Grapalat"/>
                <w:sz w:val="20"/>
                <w:szCs w:val="20"/>
              </w:rPr>
              <w:t>ներկայաց</w:t>
            </w:r>
            <w:r w:rsidRPr="00907DA4">
              <w:rPr>
                <w:rFonts w:ascii="GHEA Grapalat" w:hAnsi="GHEA Grapalat"/>
                <w:sz w:val="20"/>
                <w:szCs w:val="20"/>
                <w:lang w:val="hy-AM"/>
              </w:rPr>
              <w:t>վ</w:t>
            </w:r>
            <w:r w:rsidRPr="00907DA4">
              <w:rPr>
                <w:rFonts w:ascii="GHEA Grapalat" w:hAnsi="GHEA Grapalat"/>
                <w:sz w:val="20"/>
                <w:szCs w:val="20"/>
              </w:rPr>
              <w:t>ելու դեպքում</w:t>
            </w:r>
            <w:r w:rsidRPr="00907DA4">
              <w:rPr>
                <w:rFonts w:ascii="GHEA Grapalat" w:hAnsi="GHEA Grapalat"/>
                <w:sz w:val="20"/>
                <w:szCs w:val="20"/>
                <w:lang w:val="hy-AM"/>
              </w:rPr>
              <w:t xml:space="preserve">,   որտեղ  սույն տվյալներըդրվում են </w:t>
            </w:r>
            <w:r w:rsidRPr="00907DA4">
              <w:rPr>
                <w:rFonts w:ascii="GHEA Grapalat" w:hAnsi="GHEA Grapalat"/>
                <w:sz w:val="20"/>
                <w:szCs w:val="20"/>
              </w:rPr>
              <w:t>թղթային եղանակով ներկայաց</w:t>
            </w:r>
            <w:r w:rsidRPr="00907DA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F45FA" w:rsidRPr="00907DA4" w:rsidRDefault="00EF45FA" w:rsidP="00313359">
            <w:pPr>
              <w:spacing w:after="0" w:line="240" w:lineRule="auto"/>
              <w:jc w:val="center"/>
              <w:rPr>
                <w:rFonts w:ascii="GHEA Grapalat" w:hAnsi="GHEA Grapalat"/>
                <w:sz w:val="20"/>
                <w:szCs w:val="20"/>
              </w:rPr>
            </w:pPr>
          </w:p>
        </w:tc>
      </w:tr>
    </w:tbl>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313359">
      <w:pPr>
        <w:pStyle w:val="BodyTextIndent"/>
        <w:spacing w:line="240" w:lineRule="auto"/>
        <w:jc w:val="right"/>
        <w:rPr>
          <w:rFonts w:ascii="GHEA Grapalat" w:hAnsi="GHEA Grapalat" w:cs="Sylfaen"/>
          <w:i w:val="0"/>
          <w:lang w:val="ru-RU"/>
        </w:rPr>
      </w:pPr>
    </w:p>
    <w:p w:rsidR="00EF45FA" w:rsidRPr="00907DA4" w:rsidRDefault="00EF45FA" w:rsidP="00BC0DFD">
      <w:pPr>
        <w:pStyle w:val="BodyTextIndent3"/>
        <w:spacing w:line="240" w:lineRule="auto"/>
        <w:jc w:val="right"/>
        <w:rPr>
          <w:rFonts w:ascii="GHEA Grapalat" w:hAnsi="GHEA Grapalat"/>
          <w:lang w:val="hy-AM"/>
        </w:rPr>
      </w:pPr>
      <w:r w:rsidRPr="00907DA4">
        <w:rPr>
          <w:rFonts w:ascii="GHEA Grapalat" w:hAnsi="GHEA Grapalat"/>
          <w:b/>
          <w:lang w:val="hy-AM"/>
        </w:rPr>
        <w:br w:type="page"/>
      </w:r>
    </w:p>
    <w:p w:rsidR="00EF45FA" w:rsidRPr="00907DA4" w:rsidRDefault="00EF45FA" w:rsidP="00313359">
      <w:pPr>
        <w:tabs>
          <w:tab w:val="left" w:pos="2268"/>
        </w:tabs>
        <w:spacing w:after="0" w:line="240" w:lineRule="auto"/>
        <w:ind w:left="-284" w:firstLine="284"/>
        <w:jc w:val="right"/>
        <w:rPr>
          <w:rFonts w:ascii="GHEA Grapalat" w:hAnsi="GHEA Grapalat"/>
          <w:sz w:val="20"/>
          <w:szCs w:val="20"/>
          <w:lang w:val="es-ES"/>
        </w:rPr>
      </w:pPr>
    </w:p>
    <w:p w:rsidR="00EF45FA" w:rsidRPr="00907DA4" w:rsidRDefault="00EF45FA" w:rsidP="00313359">
      <w:pPr>
        <w:spacing w:after="0" w:line="240" w:lineRule="auto"/>
        <w:ind w:left="-142" w:firstLine="142"/>
        <w:jc w:val="center"/>
        <w:rPr>
          <w:rFonts w:ascii="GHEA Grapalat" w:hAnsi="GHEA Grapalat"/>
          <w:b/>
          <w:sz w:val="20"/>
          <w:szCs w:val="20"/>
          <w:lang w:val="es-ES"/>
        </w:rPr>
      </w:pPr>
      <w:r w:rsidRPr="00907DA4">
        <w:rPr>
          <w:rFonts w:ascii="GHEA Grapalat" w:hAnsi="GHEA Grapalat" w:cs="Sylfaen"/>
          <w:b/>
          <w:sz w:val="20"/>
          <w:szCs w:val="20"/>
          <w:lang w:val="pt-BR"/>
        </w:rPr>
        <w:t>ՊԵՏՈՒԹՅԱՆԿԱՐԻՔՆԵՐԻՀԱՄԱՐԿԱՊԱԼԱՅԻՆԱՇԽԱՏԱՆՔՆԵՐԻԿԱՏԱՐՄԱՆ</w:t>
      </w:r>
    </w:p>
    <w:p w:rsidR="00EF45FA" w:rsidRPr="00907DA4" w:rsidRDefault="00EF45FA" w:rsidP="00313359">
      <w:pPr>
        <w:spacing w:after="0" w:line="240" w:lineRule="auto"/>
        <w:ind w:left="-142" w:firstLine="142"/>
        <w:jc w:val="center"/>
        <w:rPr>
          <w:rFonts w:ascii="GHEA Grapalat" w:hAnsi="GHEA Grapalat" w:cs="Times Armenian"/>
          <w:b/>
          <w:sz w:val="20"/>
          <w:szCs w:val="20"/>
          <w:lang w:val="es-ES"/>
        </w:rPr>
      </w:pPr>
      <w:r w:rsidRPr="00907DA4">
        <w:rPr>
          <w:rFonts w:ascii="GHEA Grapalat" w:hAnsi="GHEA Grapalat" w:cs="Sylfaen"/>
          <w:b/>
          <w:sz w:val="20"/>
          <w:szCs w:val="20"/>
          <w:lang w:val="pt-BR"/>
        </w:rPr>
        <w:t>ՊԵՏԱԿԱՆԳՆՄԱՆՊԱՅՄԱՆԱԳԻՐ</w:t>
      </w:r>
    </w:p>
    <w:p w:rsidR="00EF45FA" w:rsidRPr="007A24E9" w:rsidRDefault="00EF45FA" w:rsidP="00313359">
      <w:pPr>
        <w:spacing w:after="0" w:line="240" w:lineRule="auto"/>
        <w:ind w:left="-142" w:firstLine="142"/>
        <w:jc w:val="center"/>
        <w:rPr>
          <w:rFonts w:ascii="GHEA Grapalat" w:hAnsi="GHEA Grapalat"/>
          <w:b/>
          <w:sz w:val="20"/>
          <w:szCs w:val="20"/>
          <w:u w:val="single"/>
          <w:lang w:val="es-ES"/>
        </w:rPr>
      </w:pPr>
      <w:r w:rsidRPr="00907DA4">
        <w:rPr>
          <w:rFonts w:ascii="GHEA Grapalat" w:hAnsi="GHEA Grapalat"/>
          <w:b/>
          <w:sz w:val="20"/>
          <w:szCs w:val="20"/>
          <w:lang w:val="hy-AM"/>
        </w:rPr>
        <w:t>N</w:t>
      </w:r>
      <w:r w:rsidR="004A7520" w:rsidRPr="00907DA4">
        <w:rPr>
          <w:rFonts w:ascii="GHEA Grapalat" w:hAnsi="GHEA Grapalat"/>
          <w:sz w:val="20"/>
          <w:szCs w:val="20"/>
          <w:lang w:val="hy-AM"/>
        </w:rPr>
        <w:t>«</w:t>
      </w:r>
      <w:r w:rsidR="004A7520" w:rsidRPr="00907DA4">
        <w:rPr>
          <w:rFonts w:ascii="GHEA Grapalat" w:hAnsi="GHEA Grapalat"/>
          <w:b/>
          <w:sz w:val="20"/>
          <w:szCs w:val="20"/>
          <w:lang w:val="hy-AM"/>
        </w:rPr>
        <w:t>ՀՀ ԿՄԱՀ--ԳՀ</w:t>
      </w:r>
      <w:r w:rsidR="004A7520" w:rsidRPr="00907DA4">
        <w:rPr>
          <w:rFonts w:ascii="GHEA Grapalat" w:hAnsi="GHEA Grapalat" w:cs="Sylfaen"/>
          <w:b/>
          <w:sz w:val="20"/>
          <w:szCs w:val="20"/>
          <w:lang w:val="hy-AM"/>
        </w:rPr>
        <w:t>ԱՇՁԲ</w:t>
      </w:r>
      <w:r w:rsidR="004A7520" w:rsidRPr="00907DA4">
        <w:rPr>
          <w:rFonts w:ascii="GHEA Grapalat" w:hAnsi="GHEA Grapalat" w:cs="Arial"/>
          <w:b/>
          <w:sz w:val="20"/>
          <w:szCs w:val="20"/>
          <w:lang w:val="hy-AM"/>
        </w:rPr>
        <w:t>-20/0</w:t>
      </w:r>
      <w:r w:rsidR="00292360" w:rsidRPr="007A24E9">
        <w:rPr>
          <w:rFonts w:ascii="GHEA Grapalat" w:hAnsi="GHEA Grapalat" w:cs="Arial"/>
          <w:b/>
          <w:sz w:val="20"/>
          <w:szCs w:val="20"/>
          <w:lang w:val="es-ES"/>
        </w:rPr>
        <w:t>8</w:t>
      </w:r>
    </w:p>
    <w:p w:rsidR="00EF45FA" w:rsidRPr="00907DA4" w:rsidRDefault="00EF45FA" w:rsidP="00313359">
      <w:pPr>
        <w:tabs>
          <w:tab w:val="left" w:pos="720"/>
          <w:tab w:val="left" w:pos="1440"/>
          <w:tab w:val="left" w:pos="8865"/>
        </w:tabs>
        <w:spacing w:after="0" w:line="240" w:lineRule="auto"/>
        <w:jc w:val="both"/>
        <w:rPr>
          <w:rFonts w:ascii="GHEA Grapalat" w:hAnsi="GHEA Grapalat" w:cs="Sylfaen"/>
          <w:sz w:val="20"/>
          <w:szCs w:val="20"/>
          <w:lang w:val="hy-AM"/>
        </w:rPr>
      </w:pPr>
      <w:r w:rsidRPr="00907DA4">
        <w:rPr>
          <w:rFonts w:ascii="GHEA Grapalat" w:hAnsi="GHEA Grapalat" w:cs="Sylfaen"/>
          <w:sz w:val="20"/>
          <w:szCs w:val="20"/>
          <w:lang w:val="hy-AM"/>
        </w:rPr>
        <w:t xml:space="preserve">         ք. </w:t>
      </w:r>
      <w:r w:rsidRPr="00907DA4">
        <w:rPr>
          <w:rFonts w:ascii="GHEA Grapalat" w:hAnsi="GHEA Grapalat"/>
          <w:sz w:val="20"/>
          <w:szCs w:val="20"/>
          <w:lang w:val="hy-AM"/>
        </w:rPr>
        <w:t xml:space="preserve">«» </w:t>
      </w:r>
      <w:r w:rsidRPr="00907DA4">
        <w:rPr>
          <w:rFonts w:ascii="GHEA Grapalat" w:hAnsi="GHEA Grapalat" w:cs="Sylfaen"/>
          <w:sz w:val="20"/>
          <w:szCs w:val="20"/>
          <w:lang w:val="hy-AM"/>
        </w:rPr>
        <w:t>20   թ.</w:t>
      </w:r>
    </w:p>
    <w:p w:rsidR="00EF45FA" w:rsidRPr="00907DA4" w:rsidRDefault="00EF45FA" w:rsidP="00313359">
      <w:pPr>
        <w:spacing w:after="0" w:line="240" w:lineRule="auto"/>
        <w:jc w:val="both"/>
        <w:rPr>
          <w:rFonts w:ascii="GHEA Grapalat" w:hAnsi="GHEA Grapalat"/>
          <w:sz w:val="20"/>
          <w:szCs w:val="20"/>
          <w:lang w:val="es-ES"/>
        </w:rPr>
      </w:pPr>
    </w:p>
    <w:p w:rsidR="00EF45FA" w:rsidRPr="00907DA4" w:rsidRDefault="00EF45FA" w:rsidP="00313359">
      <w:pPr>
        <w:spacing w:after="0" w:line="240" w:lineRule="auto"/>
        <w:jc w:val="both"/>
        <w:rPr>
          <w:rFonts w:ascii="GHEA Grapalat" w:hAnsi="GHEA Grapalat"/>
          <w:sz w:val="20"/>
          <w:szCs w:val="20"/>
          <w:lang w:val="es-ES"/>
        </w:rPr>
      </w:pPr>
    </w:p>
    <w:p w:rsidR="00EF45FA" w:rsidRPr="00907DA4" w:rsidRDefault="004A7520" w:rsidP="00313359">
      <w:pPr>
        <w:spacing w:after="0" w:line="240" w:lineRule="auto"/>
        <w:ind w:firstLine="720"/>
        <w:jc w:val="both"/>
        <w:rPr>
          <w:rFonts w:ascii="GHEA Grapalat" w:hAnsi="GHEA Grapalat" w:cs="Sylfaen"/>
          <w:sz w:val="20"/>
          <w:szCs w:val="20"/>
          <w:lang w:val="pt-BR"/>
        </w:rPr>
      </w:pPr>
      <w:r w:rsidRPr="00907DA4">
        <w:rPr>
          <w:rFonts w:ascii="GHEA Grapalat" w:hAnsi="GHEA Grapalat" w:cs="Sylfaen"/>
          <w:sz w:val="20"/>
          <w:szCs w:val="20"/>
          <w:lang w:val="pt-BR"/>
        </w:rPr>
        <w:t>«Առինջի համայնքապետարանը», ի դեմս համայնքի ղեկավար Գ.Սարգսյանի,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EF45FA" w:rsidRPr="00907DA4" w:rsidRDefault="00EF45FA" w:rsidP="00313359">
      <w:pPr>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1. </w:t>
      </w:r>
      <w:r w:rsidRPr="00907DA4">
        <w:rPr>
          <w:rFonts w:ascii="GHEA Grapalat" w:hAnsi="GHEA Grapalat" w:cs="Sylfaen"/>
          <w:b/>
          <w:sz w:val="20"/>
          <w:szCs w:val="20"/>
          <w:lang w:val="pt-BR"/>
        </w:rPr>
        <w:t>ՊԱՅՄԱՆԱԳՐԻԱՌԱՐԿԱՆ</w:t>
      </w:r>
    </w:p>
    <w:p w:rsidR="00EF45FA" w:rsidRPr="00907DA4" w:rsidRDefault="00EF45FA" w:rsidP="00313359">
      <w:pPr>
        <w:spacing w:after="0" w:line="240" w:lineRule="auto"/>
        <w:ind w:firstLine="720"/>
        <w:jc w:val="both"/>
        <w:rPr>
          <w:rFonts w:ascii="GHEA Grapalat" w:hAnsi="GHEA Grapalat"/>
          <w:sz w:val="20"/>
          <w:szCs w:val="20"/>
          <w:vertAlign w:val="superscript"/>
          <w:lang w:val="es-ES"/>
        </w:rPr>
      </w:pPr>
      <w:r w:rsidRPr="00907DA4">
        <w:rPr>
          <w:rFonts w:ascii="GHEA Grapalat" w:hAnsi="GHEA Grapalat"/>
          <w:sz w:val="20"/>
          <w:szCs w:val="20"/>
          <w:lang w:val="es-ES"/>
        </w:rPr>
        <w:t>1.1</w:t>
      </w:r>
      <w:r w:rsidRPr="00907DA4">
        <w:rPr>
          <w:rFonts w:ascii="GHEA Grapalat" w:hAnsi="GHEA Grapalat"/>
          <w:sz w:val="20"/>
          <w:szCs w:val="20"/>
          <w:lang w:val="es-ES"/>
        </w:rPr>
        <w:tab/>
      </w:r>
      <w:r w:rsidRPr="00907DA4">
        <w:rPr>
          <w:rFonts w:ascii="GHEA Grapalat" w:hAnsi="GHEA Grapalat" w:cs="Sylfaen"/>
          <w:sz w:val="20"/>
          <w:szCs w:val="20"/>
          <w:lang w:val="pt-BR"/>
        </w:rPr>
        <w:t>Կապալառունպարտավորվումէսույնպայմանագրովսահմանվածկարգով</w:t>
      </w:r>
      <w:r w:rsidRPr="00907DA4">
        <w:rPr>
          <w:rFonts w:ascii="GHEA Grapalat" w:hAnsi="GHEA Grapalat"/>
          <w:sz w:val="20"/>
          <w:szCs w:val="20"/>
          <w:lang w:val="es-ES"/>
        </w:rPr>
        <w:t xml:space="preserve">, </w:t>
      </w:r>
      <w:r w:rsidRPr="00907DA4">
        <w:rPr>
          <w:rFonts w:ascii="GHEA Grapalat" w:hAnsi="GHEA Grapalat" w:cs="Sylfaen"/>
          <w:sz w:val="20"/>
          <w:szCs w:val="20"/>
          <w:lang w:val="pt-BR"/>
        </w:rPr>
        <w:t>նախատեսվածծավալներով</w:t>
      </w:r>
      <w:r w:rsidRPr="00907DA4">
        <w:rPr>
          <w:rFonts w:ascii="GHEA Grapalat" w:hAnsi="GHEA Grapalat"/>
          <w:sz w:val="20"/>
          <w:szCs w:val="20"/>
          <w:lang w:val="es-ES"/>
        </w:rPr>
        <w:t xml:space="preserve">, </w:t>
      </w:r>
      <w:r w:rsidRPr="00907DA4">
        <w:rPr>
          <w:rFonts w:ascii="GHEA Grapalat" w:hAnsi="GHEA Grapalat" w:cs="Sylfaen"/>
          <w:sz w:val="20"/>
          <w:szCs w:val="20"/>
          <w:lang w:val="pt-BR"/>
        </w:rPr>
        <w:t>ձևովևժամկետներումկատարելսույնպայմանագրի (այսուհետ` պայմանագիր)</w:t>
      </w:r>
      <w:r w:rsidRPr="00907DA4">
        <w:rPr>
          <w:rFonts w:ascii="GHEA Grapalat" w:hAnsi="GHEA Grapalat"/>
          <w:sz w:val="20"/>
          <w:szCs w:val="20"/>
          <w:lang w:val="es-ES"/>
        </w:rPr>
        <w:t xml:space="preserve"> N 1 </w:t>
      </w:r>
      <w:r w:rsidRPr="00907DA4">
        <w:rPr>
          <w:rFonts w:ascii="GHEA Grapalat" w:hAnsi="GHEA Grapalat" w:cs="Sylfaen"/>
          <w:sz w:val="20"/>
          <w:szCs w:val="20"/>
          <w:lang w:val="pt-BR"/>
        </w:rPr>
        <w:t>Հավելվածովսահմանվածծավալաթերթ</w:t>
      </w:r>
      <w:r w:rsidRPr="00907DA4">
        <w:rPr>
          <w:rFonts w:ascii="GHEA Grapalat" w:hAnsi="GHEA Grapalat"/>
          <w:sz w:val="20"/>
          <w:szCs w:val="20"/>
          <w:lang w:val="es-ES"/>
        </w:rPr>
        <w:t>-</w:t>
      </w:r>
      <w:r w:rsidRPr="00907DA4">
        <w:rPr>
          <w:rFonts w:ascii="GHEA Grapalat" w:hAnsi="GHEA Grapalat" w:cs="Sylfaen"/>
          <w:sz w:val="20"/>
          <w:szCs w:val="20"/>
          <w:lang w:val="pt-BR"/>
        </w:rPr>
        <w:t>նախահաշվովնախատեսված</w:t>
      </w:r>
      <w:r w:rsidR="004A7520" w:rsidRPr="00907DA4">
        <w:rPr>
          <w:rFonts w:ascii="GHEA Grapalat" w:hAnsi="GHEA Grapalat"/>
          <w:sz w:val="20"/>
          <w:szCs w:val="20"/>
          <w:lang w:val="es-ES"/>
        </w:rPr>
        <w:t>Առինջ համայնքի Գ թաղամասի գազաֆիկացման</w:t>
      </w:r>
      <w:r w:rsidRPr="00907DA4">
        <w:rPr>
          <w:rFonts w:ascii="GHEA Grapalat" w:hAnsi="GHEA Grapalat" w:cs="Sylfaen"/>
          <w:sz w:val="20"/>
          <w:szCs w:val="20"/>
          <w:lang w:val="pt-BR"/>
        </w:rPr>
        <w:t>աշխատանքները</w:t>
      </w:r>
      <w:r w:rsidRPr="00907DA4">
        <w:rPr>
          <w:rFonts w:ascii="GHEA Grapalat" w:hAnsi="GHEA Grapalat"/>
          <w:sz w:val="20"/>
          <w:szCs w:val="20"/>
          <w:lang w:val="es-ES"/>
        </w:rPr>
        <w:t xml:space="preserve"> (</w:t>
      </w:r>
      <w:r w:rsidRPr="00907DA4">
        <w:rPr>
          <w:rFonts w:ascii="GHEA Grapalat" w:hAnsi="GHEA Grapalat" w:cs="Sylfaen"/>
          <w:sz w:val="20"/>
          <w:szCs w:val="20"/>
          <w:lang w:val="pt-BR"/>
        </w:rPr>
        <w:t>այսուհետ</w:t>
      </w:r>
      <w:r w:rsidRPr="00907DA4">
        <w:rPr>
          <w:rFonts w:ascii="GHEA Grapalat" w:hAnsi="GHEA Grapalat"/>
          <w:sz w:val="20"/>
          <w:szCs w:val="20"/>
          <w:lang w:val="es-ES"/>
        </w:rPr>
        <w:t xml:space="preserve">` </w:t>
      </w:r>
      <w:r w:rsidRPr="00907DA4">
        <w:rPr>
          <w:rFonts w:ascii="GHEA Grapalat" w:hAnsi="GHEA Grapalat" w:cs="Sylfaen"/>
          <w:sz w:val="20"/>
          <w:szCs w:val="20"/>
          <w:lang w:val="pt-BR"/>
        </w:rPr>
        <w:t>աշխատանք</w:t>
      </w:r>
      <w:r w:rsidRPr="00907DA4">
        <w:rPr>
          <w:rFonts w:ascii="GHEA Grapalat" w:hAnsi="GHEA Grapalat"/>
          <w:sz w:val="20"/>
          <w:szCs w:val="20"/>
          <w:lang w:val="es-ES"/>
        </w:rPr>
        <w:t xml:space="preserve">), </w:t>
      </w:r>
      <w:r w:rsidRPr="00907DA4">
        <w:rPr>
          <w:rFonts w:ascii="GHEA Grapalat" w:hAnsi="GHEA Grapalat" w:cs="Sylfaen"/>
          <w:sz w:val="20"/>
          <w:szCs w:val="20"/>
          <w:lang w:val="pt-BR"/>
        </w:rPr>
        <w:t>իսկՊատվիրատունպարտավորվումէընդունելկատարված</w:t>
      </w:r>
      <w:r w:rsidRPr="00907DA4">
        <w:rPr>
          <w:rFonts w:ascii="GHEA Grapalat" w:hAnsi="GHEA Grapalat"/>
          <w:sz w:val="20"/>
          <w:szCs w:val="20"/>
          <w:lang w:val="es-ES"/>
        </w:rPr>
        <w:t xml:space="preserve"> ա</w:t>
      </w:r>
      <w:r w:rsidRPr="00907DA4">
        <w:rPr>
          <w:rFonts w:ascii="GHEA Grapalat" w:hAnsi="GHEA Grapalat" w:cs="Sylfaen"/>
          <w:sz w:val="20"/>
          <w:szCs w:val="20"/>
          <w:lang w:val="pt-BR"/>
        </w:rPr>
        <w:t>շխատանքըևվարձատրելդրահամար</w:t>
      </w:r>
      <w:r w:rsidRPr="00907DA4">
        <w:rPr>
          <w:rFonts w:ascii="GHEA Grapalat" w:hAnsi="GHEA Grapalat" w:cs="Tahoma"/>
          <w:sz w:val="20"/>
          <w:szCs w:val="20"/>
          <w:lang w:val="es-ES"/>
        </w:rPr>
        <w:t>։</w:t>
      </w:r>
    </w:p>
    <w:p w:rsidR="00EF45FA" w:rsidRPr="00907DA4" w:rsidRDefault="00EF45FA" w:rsidP="00313359">
      <w:pPr>
        <w:tabs>
          <w:tab w:val="left" w:pos="1134"/>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1.2</w:t>
      </w:r>
      <w:r w:rsidRPr="00907DA4">
        <w:rPr>
          <w:rFonts w:ascii="GHEA Grapalat" w:hAnsi="GHEA Grapalat"/>
          <w:sz w:val="20"/>
          <w:szCs w:val="20"/>
          <w:lang w:val="es-ES"/>
        </w:rPr>
        <w:tab/>
        <w:t>Պ</w:t>
      </w:r>
      <w:r w:rsidRPr="00907DA4">
        <w:rPr>
          <w:rFonts w:ascii="GHEA Grapalat" w:hAnsi="GHEA Grapalat" w:cs="Sylfaen"/>
          <w:sz w:val="20"/>
          <w:szCs w:val="20"/>
          <w:lang w:val="pt-BR"/>
        </w:rPr>
        <w:t>այմանագրովնախատեսված</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շխատանքներըկատարվումենՀՀօրենսդրությամբսահմանվածստանդարտներին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շինարարարականնորմերինևկանոններին</w:t>
      </w:r>
      <w:r w:rsidRPr="00907DA4">
        <w:rPr>
          <w:rFonts w:ascii="GHEA Grapalat" w:hAnsi="GHEA Grapalat" w:cs="Times Armenian"/>
          <w:sz w:val="20"/>
          <w:szCs w:val="20"/>
          <w:lang w:val="es-ES"/>
        </w:rPr>
        <w:t>, ա</w:t>
      </w:r>
      <w:r w:rsidRPr="00907DA4">
        <w:rPr>
          <w:rFonts w:ascii="GHEA Grapalat" w:hAnsi="GHEA Grapalat" w:cs="Sylfaen"/>
          <w:sz w:val="20"/>
          <w:szCs w:val="20"/>
          <w:lang w:val="pt-BR"/>
        </w:rPr>
        <w:t>շխատանքինախագծին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ինչպեսնաևպայմանագրիանբաժանելիմասըկազմող</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շխատանքիծավալաթերթ</w:t>
      </w:r>
      <w:r w:rsidRPr="00907DA4">
        <w:rPr>
          <w:rFonts w:ascii="GHEA Grapalat" w:hAnsi="GHEA Grapalat" w:cs="Times Armenian"/>
          <w:sz w:val="20"/>
          <w:szCs w:val="20"/>
          <w:lang w:val="es-ES"/>
        </w:rPr>
        <w:t>-</w:t>
      </w:r>
      <w:r w:rsidRPr="00907DA4">
        <w:rPr>
          <w:rFonts w:ascii="GHEA Grapalat" w:hAnsi="GHEA Grapalat" w:cs="Sylfaen"/>
          <w:sz w:val="20"/>
          <w:szCs w:val="20"/>
          <w:lang w:val="pt-BR"/>
        </w:rPr>
        <w:t>նախահաշվինհամապատասխան</w:t>
      </w:r>
      <w:r w:rsidRPr="00907DA4">
        <w:rPr>
          <w:rFonts w:ascii="GHEA Grapalat" w:hAnsi="GHEA Grapalat" w:cs="Tahoma"/>
          <w:sz w:val="20"/>
          <w:szCs w:val="20"/>
          <w:lang w:val="es-ES"/>
        </w:rPr>
        <w:t>։</w:t>
      </w:r>
    </w:p>
    <w:p w:rsidR="00EF45FA" w:rsidRPr="00907DA4" w:rsidRDefault="00EF45FA" w:rsidP="00313359">
      <w:pPr>
        <w:tabs>
          <w:tab w:val="left" w:pos="1134"/>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1.3</w:t>
      </w:r>
      <w:r w:rsidRPr="00907DA4">
        <w:rPr>
          <w:rFonts w:ascii="GHEA Grapalat" w:hAnsi="GHEA Grapalat"/>
          <w:sz w:val="20"/>
          <w:szCs w:val="20"/>
          <w:lang w:val="es-ES"/>
        </w:rPr>
        <w:tab/>
        <w:t>Պ</w:t>
      </w:r>
      <w:r w:rsidRPr="00907DA4">
        <w:rPr>
          <w:rFonts w:ascii="GHEA Grapalat" w:hAnsi="GHEA Grapalat" w:cs="Sylfaen"/>
          <w:sz w:val="20"/>
          <w:szCs w:val="20"/>
          <w:lang w:val="pt-BR"/>
        </w:rPr>
        <w:t>այմանագրովնախատեսված</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շխատանքներըսկսվումեն</w:t>
      </w:r>
      <w:r w:rsidRPr="00907DA4">
        <w:rPr>
          <w:rFonts w:ascii="GHEA Grapalat" w:hAnsi="GHEA Grapalat" w:cs="Times Armenian"/>
          <w:sz w:val="20"/>
          <w:szCs w:val="20"/>
          <w:lang w:val="es-ES"/>
        </w:rPr>
        <w:t xml:space="preserve"> պ</w:t>
      </w:r>
      <w:r w:rsidRPr="00907DA4">
        <w:rPr>
          <w:rFonts w:ascii="GHEA Grapalat" w:hAnsi="GHEA Grapalat" w:cs="Sylfaen"/>
          <w:sz w:val="20"/>
          <w:szCs w:val="20"/>
          <w:lang w:val="pt-BR"/>
        </w:rPr>
        <w:t>այմանագիրնուժիմեջմտնելուցհետոևկատարմանժամկետըսահմանվումէ</w:t>
      </w:r>
      <w:r w:rsidRPr="00907DA4">
        <w:rPr>
          <w:rFonts w:ascii="GHEA Grapalat" w:hAnsi="GHEA Grapalat" w:cs="Times Armenian"/>
          <w:sz w:val="20"/>
          <w:szCs w:val="20"/>
          <w:lang w:val="es-ES"/>
        </w:rPr>
        <w:t>`  _____________</w:t>
      </w:r>
      <w:r w:rsidR="00292360">
        <w:rPr>
          <w:rFonts w:ascii="GHEA Grapalat" w:hAnsi="GHEA Grapalat" w:cs="Times Armenian"/>
          <w:sz w:val="20"/>
          <w:szCs w:val="20"/>
          <w:lang w:val="es-ES"/>
        </w:rPr>
        <w:t>45</w:t>
      </w:r>
      <w:r w:rsidR="004A7520" w:rsidRPr="00907DA4">
        <w:rPr>
          <w:rFonts w:ascii="GHEA Grapalat" w:hAnsi="GHEA Grapalat" w:cs="Times Armenian"/>
          <w:sz w:val="20"/>
          <w:szCs w:val="20"/>
          <w:lang w:val="es-ES"/>
        </w:rPr>
        <w:t>օր</w:t>
      </w:r>
      <w:r w:rsidRPr="00907DA4">
        <w:rPr>
          <w:rFonts w:ascii="GHEA Grapalat" w:hAnsi="GHEA Grapalat" w:cs="Times Armenian"/>
          <w:sz w:val="20"/>
          <w:szCs w:val="20"/>
          <w:lang w:val="es-ES"/>
        </w:rPr>
        <w:t>_______________:</w:t>
      </w:r>
    </w:p>
    <w:p w:rsidR="00EF45FA" w:rsidRPr="00907DA4" w:rsidRDefault="00EF45FA" w:rsidP="00313359">
      <w:pPr>
        <w:tabs>
          <w:tab w:val="left" w:pos="1134"/>
        </w:tabs>
        <w:spacing w:after="0" w:line="240" w:lineRule="auto"/>
        <w:ind w:firstLine="720"/>
        <w:jc w:val="both"/>
        <w:rPr>
          <w:rFonts w:ascii="GHEA Grapalat" w:hAnsi="GHEA Grapalat" w:cs="Times Armenian"/>
          <w:sz w:val="20"/>
          <w:szCs w:val="20"/>
          <w:vertAlign w:val="superscript"/>
          <w:lang w:val="es-ES"/>
        </w:rPr>
      </w:pPr>
      <w:r w:rsidRPr="00907DA4">
        <w:rPr>
          <w:rFonts w:ascii="GHEA Grapalat" w:hAnsi="GHEA Grapalat" w:cs="Sylfaen"/>
          <w:sz w:val="20"/>
          <w:szCs w:val="20"/>
          <w:vertAlign w:val="superscript"/>
          <w:lang w:val="pt-BR"/>
        </w:rPr>
        <w:t xml:space="preserve">                                                                                            աշխատանքներիկատարմանվերջնաժամկետը</w:t>
      </w:r>
    </w:p>
    <w:p w:rsidR="00EF45FA" w:rsidRPr="00907DA4" w:rsidRDefault="00EF45FA" w:rsidP="00313359">
      <w:pPr>
        <w:tabs>
          <w:tab w:val="left" w:pos="1134"/>
        </w:tabs>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pt-BR"/>
        </w:rPr>
        <w:t>Պայմանագրովնախատեսվածառանձինտեսակիաշխատանքների</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փուլերիևծավալներիկատարմանժամկետներըորոշվումենկողմերիկողմիցհամաձայնեցվածօրացուցայինգրաֆիկով</w:t>
      </w:r>
      <w:r w:rsidRPr="00907DA4">
        <w:rPr>
          <w:rFonts w:ascii="GHEA Grapalat" w:hAnsi="GHEA Grapalat" w:cs="Sylfaen"/>
          <w:sz w:val="20"/>
          <w:szCs w:val="20"/>
          <w:lang w:val="es-ES"/>
        </w:rPr>
        <w:t xml:space="preserve"> (</w:t>
      </w:r>
      <w:r w:rsidRPr="00907DA4">
        <w:rPr>
          <w:rFonts w:ascii="GHEA Grapalat" w:hAnsi="GHEA Grapalat" w:cs="Sylfaen"/>
          <w:sz w:val="20"/>
          <w:szCs w:val="20"/>
          <w:lang w:val="pt-BR"/>
        </w:rPr>
        <w:t>Հավելված</w:t>
      </w:r>
      <w:r w:rsidRPr="00907DA4">
        <w:rPr>
          <w:rFonts w:ascii="GHEA Grapalat" w:hAnsi="GHEA Grapalat" w:cs="Sylfaen"/>
          <w:sz w:val="20"/>
          <w:szCs w:val="20"/>
          <w:lang w:val="es-ES"/>
        </w:rPr>
        <w:t xml:space="preserve"> N 2)</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2. </w:t>
      </w:r>
      <w:r w:rsidRPr="00907DA4">
        <w:rPr>
          <w:rFonts w:ascii="GHEA Grapalat" w:hAnsi="GHEA Grapalat" w:cs="Sylfaen"/>
          <w:b/>
          <w:sz w:val="20"/>
          <w:szCs w:val="20"/>
          <w:lang w:val="pt-BR"/>
        </w:rPr>
        <w:t>ԿԱՊԱԼԱՌՈՒԻՄԻՋՈՑՆԵՐՈՎԱՇԽԱՏԱՆՔՆԵՐԸԿԱՏԱՐԵԼԸ</w:t>
      </w:r>
    </w:p>
    <w:p w:rsidR="00EF45FA" w:rsidRPr="00907DA4" w:rsidRDefault="00EF45FA" w:rsidP="00313359">
      <w:pPr>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 xml:space="preserve">2.1   </w:t>
      </w:r>
      <w:r w:rsidRPr="00907DA4">
        <w:rPr>
          <w:rFonts w:ascii="GHEA Grapalat" w:hAnsi="GHEA Grapalat" w:cs="Sylfaen"/>
          <w:sz w:val="20"/>
          <w:szCs w:val="20"/>
          <w:lang w:val="pt-BR"/>
        </w:rPr>
        <w:t>ԱշխատանքըկատարվումէԿապալառուիուժերով</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նյութերովևմիջոցներով</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2.2</w:t>
      </w:r>
      <w:r w:rsidRPr="00907DA4">
        <w:rPr>
          <w:rFonts w:ascii="GHEA Grapalat" w:hAnsi="GHEA Grapalat"/>
          <w:sz w:val="20"/>
          <w:szCs w:val="20"/>
          <w:lang w:val="es-ES"/>
        </w:rPr>
        <w:tab/>
      </w:r>
      <w:r w:rsidRPr="00907DA4">
        <w:rPr>
          <w:rFonts w:ascii="GHEA Grapalat" w:hAnsi="GHEA Grapalat" w:cs="Sylfaen"/>
          <w:sz w:val="20"/>
          <w:szCs w:val="20"/>
          <w:lang w:val="pt-BR"/>
        </w:rPr>
        <w:t>Կապալառունպատասխանատվությունէկրումիրտրամադրածնյութերիևսարքավորումներիորակիհամար</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b/>
          <w:i/>
          <w:sz w:val="20"/>
          <w:szCs w:val="20"/>
          <w:lang w:val="es-ES"/>
        </w:rPr>
      </w:pP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3. </w:t>
      </w:r>
      <w:r w:rsidRPr="00907DA4">
        <w:rPr>
          <w:rFonts w:ascii="GHEA Grapalat" w:hAnsi="GHEA Grapalat" w:cs="Sylfaen"/>
          <w:b/>
          <w:sz w:val="20"/>
          <w:szCs w:val="20"/>
          <w:lang w:val="pt-BR"/>
        </w:rPr>
        <w:t>ԿՈՂՄԵՐԻԻՐԱՎՈՒՆՔՆԵՐԸԵՎՊԱՐՏԱԿԱՆՈՒԹՅՈՒՆՆԵՐԸ</w:t>
      </w:r>
      <w:r w:rsidRPr="00907DA4">
        <w:rPr>
          <w:rFonts w:ascii="GHEA Grapalat" w:hAnsi="GHEA Grapalat" w:cs="Times Armenian"/>
          <w:b/>
          <w:sz w:val="20"/>
          <w:szCs w:val="20"/>
          <w:lang w:val="es-ES"/>
        </w:rPr>
        <w:tab/>
      </w: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3.1. </w:t>
      </w:r>
      <w:r w:rsidRPr="00907DA4">
        <w:rPr>
          <w:rFonts w:ascii="GHEA Grapalat" w:hAnsi="GHEA Grapalat" w:cs="Sylfaen"/>
          <w:b/>
          <w:sz w:val="20"/>
          <w:szCs w:val="20"/>
          <w:lang w:val="pt-BR"/>
        </w:rPr>
        <w:t>Պատվիրատունիրավունքունի</w:t>
      </w:r>
      <w:r w:rsidRPr="00907DA4">
        <w:rPr>
          <w:rFonts w:ascii="GHEA Grapalat" w:hAnsi="GHEA Grapalat" w:cs="Times Armenian"/>
          <w:b/>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3.1.1</w:t>
      </w:r>
      <w:r w:rsidRPr="00907DA4">
        <w:rPr>
          <w:rFonts w:ascii="GHEA Grapalat" w:hAnsi="GHEA Grapalat"/>
          <w:sz w:val="20"/>
          <w:szCs w:val="20"/>
          <w:lang w:val="es-ES"/>
        </w:rPr>
        <w:tab/>
      </w:r>
      <w:r w:rsidRPr="00907DA4">
        <w:rPr>
          <w:rFonts w:ascii="GHEA Grapalat" w:hAnsi="GHEA Grapalat" w:cs="Sylfaen"/>
          <w:sz w:val="20"/>
          <w:szCs w:val="20"/>
          <w:lang w:val="pt-BR"/>
        </w:rPr>
        <w:t>ՑանկացածժամանակստուգելԿապալառուիիրականացրածաշխատանքիընթացքըևորակը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առանցմիջամտելուվերջինիսգործունեությանը</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3.1.2 </w:t>
      </w:r>
      <w:r w:rsidRPr="00907DA4">
        <w:rPr>
          <w:rFonts w:ascii="GHEA Grapalat" w:hAnsi="GHEA Grapalat" w:cs="Sylfaen"/>
          <w:sz w:val="20"/>
          <w:szCs w:val="20"/>
          <w:lang w:val="pt-BR"/>
        </w:rPr>
        <w:t>Կապալառուիկողմիցպայմանագրի</w:t>
      </w:r>
      <w:r w:rsidRPr="00907DA4">
        <w:rPr>
          <w:rFonts w:ascii="GHEA Grapalat" w:hAnsi="GHEA Grapalat" w:cs="Times Armenian"/>
          <w:sz w:val="20"/>
          <w:szCs w:val="20"/>
          <w:lang w:val="es-ES"/>
        </w:rPr>
        <w:t xml:space="preserve"> 1.3 </w:t>
      </w:r>
      <w:r w:rsidRPr="00907DA4">
        <w:rPr>
          <w:rFonts w:ascii="GHEA Grapalat" w:hAnsi="GHEA Grapalat" w:cs="Sylfaen"/>
          <w:sz w:val="20"/>
          <w:szCs w:val="20"/>
          <w:lang w:val="pt-BR"/>
        </w:rPr>
        <w:t>կետումնշվածժամկետի</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ներառյալօրացուցայինգրաֆիկի</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խախտմանդեպքումիրհայեցողությամբսահմանել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շխատանքիկատարմաննորժամկետևպահանջելԿապալառուիցվճարելուպայմանագրի</w:t>
      </w:r>
      <w:r w:rsidRPr="00907DA4">
        <w:rPr>
          <w:rFonts w:ascii="GHEA Grapalat" w:hAnsi="GHEA Grapalat" w:cs="Times Armenian"/>
          <w:sz w:val="20"/>
          <w:szCs w:val="20"/>
          <w:lang w:val="es-ES"/>
        </w:rPr>
        <w:t xml:space="preserve"> 6.2 </w:t>
      </w:r>
      <w:r w:rsidRPr="00907DA4">
        <w:rPr>
          <w:rFonts w:ascii="GHEA Grapalat" w:hAnsi="GHEA Grapalat" w:cs="Sylfaen"/>
          <w:sz w:val="20"/>
          <w:szCs w:val="20"/>
          <w:lang w:val="pt-BR"/>
        </w:rPr>
        <w:t>կետովնախատեսվածտույժը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3.1.3</w:t>
      </w:r>
      <w:r w:rsidRPr="00907DA4">
        <w:rPr>
          <w:rFonts w:ascii="GHEA Grapalat" w:hAnsi="GHEA Grapalat"/>
          <w:sz w:val="20"/>
          <w:szCs w:val="20"/>
          <w:lang w:val="es-ES"/>
        </w:rPr>
        <w:tab/>
      </w:r>
      <w:r w:rsidRPr="00907DA4">
        <w:rPr>
          <w:rFonts w:ascii="GHEA Grapalat" w:hAnsi="GHEA Grapalat" w:cs="Sylfaen"/>
          <w:sz w:val="20"/>
          <w:szCs w:val="20"/>
          <w:lang w:val="pt-BR"/>
        </w:rPr>
        <w:t>Չընդունել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ՀՀօրենսդրությամբսահմանվածդրույթներին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պայմանագրի</w:t>
      </w:r>
      <w:r w:rsidRPr="00907DA4">
        <w:rPr>
          <w:rFonts w:ascii="GHEA Grapalat" w:hAnsi="GHEA Grapalat" w:cs="Times Armenian"/>
          <w:sz w:val="20"/>
          <w:szCs w:val="20"/>
          <w:lang w:val="es-ES"/>
        </w:rPr>
        <w:t xml:space="preserve"> 1.2 </w:t>
      </w:r>
      <w:r w:rsidRPr="00907DA4">
        <w:rPr>
          <w:rFonts w:ascii="GHEA Grapalat" w:hAnsi="GHEA Grapalat" w:cs="Sylfaen"/>
          <w:sz w:val="20"/>
          <w:szCs w:val="20"/>
          <w:lang w:val="pt-BR"/>
        </w:rPr>
        <w:t>կետովնախատեսվածփաստաթղթերիպահանջներինչհամապատասխանելուդեպքում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իրհայեցողությամբսահմանելովթերություններիանհատույցվերացմանողջամիտժամկետևպահանջելԿապալառուիցվճարելուպայմանագրի</w:t>
      </w:r>
      <w:r w:rsidRPr="00907DA4">
        <w:rPr>
          <w:rFonts w:ascii="GHEA Grapalat" w:hAnsi="GHEA Grapalat" w:cs="Times Armenian"/>
          <w:sz w:val="20"/>
          <w:szCs w:val="20"/>
          <w:lang w:val="es-ES"/>
        </w:rPr>
        <w:t xml:space="preserve"> 6.2 </w:t>
      </w:r>
      <w:r w:rsidRPr="00907DA4">
        <w:rPr>
          <w:rFonts w:ascii="GHEA Grapalat" w:hAnsi="GHEA Grapalat" w:cs="Sylfaen"/>
          <w:sz w:val="20"/>
          <w:szCs w:val="20"/>
          <w:lang w:val="pt-BR"/>
        </w:rPr>
        <w:t>կետովնախատեսվածտույժը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ինչպեսնաև</w:t>
      </w:r>
      <w:r w:rsidRPr="00907DA4">
        <w:rPr>
          <w:rFonts w:ascii="GHEA Grapalat" w:hAnsi="GHEA Grapalat" w:cs="Times Armenian"/>
          <w:sz w:val="20"/>
          <w:szCs w:val="20"/>
          <w:lang w:val="es-ES"/>
        </w:rPr>
        <w:t xml:space="preserve"> 6.3 </w:t>
      </w:r>
      <w:r w:rsidRPr="00907DA4">
        <w:rPr>
          <w:rFonts w:ascii="GHEA Grapalat" w:hAnsi="GHEA Grapalat" w:cs="Sylfaen"/>
          <w:sz w:val="20"/>
          <w:szCs w:val="20"/>
          <w:lang w:val="pt-BR"/>
        </w:rPr>
        <w:t>կետովնախատեսվածտուգանքը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3.1.4</w:t>
      </w:r>
      <w:r w:rsidRPr="00907DA4">
        <w:rPr>
          <w:rFonts w:ascii="GHEA Grapalat" w:hAnsi="GHEA Grapalat"/>
          <w:sz w:val="20"/>
          <w:szCs w:val="20"/>
          <w:lang w:val="es-ES"/>
        </w:rPr>
        <w:tab/>
      </w:r>
      <w:r w:rsidRPr="00907DA4">
        <w:rPr>
          <w:rFonts w:ascii="GHEA Grapalat" w:hAnsi="GHEA Grapalat"/>
          <w:sz w:val="20"/>
          <w:szCs w:val="20"/>
          <w:lang w:val="es-ES"/>
        </w:rPr>
        <w:tab/>
      </w:r>
      <w:r w:rsidRPr="00907DA4">
        <w:rPr>
          <w:rFonts w:ascii="GHEA Grapalat" w:hAnsi="GHEA Grapalat" w:cs="Sylfaen"/>
          <w:sz w:val="20"/>
          <w:szCs w:val="20"/>
          <w:lang w:val="pt-BR"/>
        </w:rPr>
        <w:t>Միակողմանիլուծելպայմանագիրըևպահանջելհատուցելուիրենպատճառվածվնասները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եթե</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pt-BR"/>
        </w:rPr>
        <w:t>ա</w:t>
      </w:r>
      <w:r w:rsidRPr="00907DA4">
        <w:rPr>
          <w:rFonts w:ascii="GHEA Grapalat" w:hAnsi="GHEA Grapalat" w:cs="Times Armenian"/>
          <w:sz w:val="20"/>
          <w:szCs w:val="20"/>
          <w:lang w:val="es-ES"/>
        </w:rPr>
        <w:t>)</w:t>
      </w:r>
      <w:r w:rsidRPr="00907DA4">
        <w:rPr>
          <w:rFonts w:ascii="GHEA Grapalat" w:hAnsi="GHEA Grapalat" w:cs="Times Armenian"/>
          <w:sz w:val="20"/>
          <w:szCs w:val="20"/>
          <w:lang w:val="es-ES"/>
        </w:rPr>
        <w:tab/>
      </w:r>
      <w:r w:rsidRPr="00907DA4">
        <w:rPr>
          <w:rFonts w:ascii="GHEA Grapalat" w:hAnsi="GHEA Grapalat" w:cs="Sylfaen"/>
          <w:sz w:val="20"/>
          <w:szCs w:val="20"/>
          <w:lang w:val="pt-BR"/>
        </w:rPr>
        <w:t>Կապալառունժամանակինչիսկսում</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շխատանքիկատարումըկամ</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շխատանքըկատարումէայնքանդանդաղ</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որդրաժամանակինավարտըդառնումէակնհայտանհնար</w:t>
      </w:r>
      <w:r w:rsidRPr="00907DA4">
        <w:rPr>
          <w:rFonts w:ascii="GHEA Grapalat" w:hAnsi="GHEA Grapalat" w:cs="Times Armenian"/>
          <w:sz w:val="20"/>
          <w:szCs w:val="20"/>
          <w:lang w:val="es-ES"/>
        </w:rPr>
        <w:t xml:space="preserve">, </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pt-BR"/>
        </w:rPr>
        <w:t>բ</w:t>
      </w:r>
      <w:r w:rsidRPr="00907DA4">
        <w:rPr>
          <w:rFonts w:ascii="GHEA Grapalat" w:hAnsi="GHEA Grapalat" w:cs="Times Armenian"/>
          <w:sz w:val="20"/>
          <w:szCs w:val="20"/>
          <w:lang w:val="es-ES"/>
        </w:rPr>
        <w:t>)</w:t>
      </w:r>
      <w:r w:rsidRPr="00907DA4">
        <w:rPr>
          <w:rFonts w:ascii="GHEA Grapalat" w:hAnsi="GHEA Grapalat" w:cs="Times Armenian"/>
          <w:sz w:val="20"/>
          <w:szCs w:val="20"/>
          <w:lang w:val="es-ES"/>
        </w:rPr>
        <w:tab/>
      </w:r>
      <w:r w:rsidRPr="00907DA4">
        <w:rPr>
          <w:rFonts w:ascii="GHEA Grapalat" w:hAnsi="GHEA Grapalat" w:cs="Sylfaen"/>
          <w:sz w:val="20"/>
          <w:szCs w:val="20"/>
          <w:lang w:val="pt-BR"/>
        </w:rPr>
        <w:t>Կապալառունխախտելէպայմանագրի</w:t>
      </w:r>
      <w:r w:rsidRPr="00907DA4">
        <w:rPr>
          <w:rFonts w:ascii="GHEA Grapalat" w:hAnsi="GHEA Grapalat" w:cs="Times Armenian"/>
          <w:sz w:val="20"/>
          <w:szCs w:val="20"/>
          <w:lang w:val="es-ES"/>
        </w:rPr>
        <w:t xml:space="preserve"> 1.3 </w:t>
      </w:r>
      <w:r w:rsidRPr="00907DA4">
        <w:rPr>
          <w:rFonts w:ascii="GHEA Grapalat" w:hAnsi="GHEA Grapalat" w:cs="Sylfaen"/>
          <w:sz w:val="20"/>
          <w:szCs w:val="20"/>
          <w:lang w:val="pt-BR"/>
        </w:rPr>
        <w:t>կետումնախատեսվածժամկետը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ներառյալօրացուցայինգրաֆիկը</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pt-BR"/>
        </w:rPr>
        <w:t>գ</w:t>
      </w:r>
      <w:r w:rsidRPr="00907DA4">
        <w:rPr>
          <w:rFonts w:ascii="GHEA Grapalat" w:hAnsi="GHEA Grapalat"/>
          <w:sz w:val="20"/>
          <w:szCs w:val="20"/>
          <w:lang w:val="es-ES"/>
        </w:rPr>
        <w:t>)</w:t>
      </w:r>
      <w:r w:rsidRPr="00907DA4">
        <w:rPr>
          <w:rFonts w:ascii="GHEA Grapalat" w:hAnsi="GHEA Grapalat"/>
          <w:sz w:val="20"/>
          <w:szCs w:val="20"/>
          <w:lang w:val="es-ES"/>
        </w:rPr>
        <w:tab/>
      </w:r>
      <w:r w:rsidRPr="00907DA4">
        <w:rPr>
          <w:rFonts w:ascii="GHEA Grapalat" w:hAnsi="GHEA Grapalat" w:cs="Sylfaen"/>
          <w:sz w:val="20"/>
          <w:szCs w:val="20"/>
          <w:lang w:val="pt-BR"/>
        </w:rPr>
        <w:t>Կապալառուիկողմիցկատարված</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շխատանքըչիհամապատասխանումնախագծանախահաշվայինփաստաթղթերովսահմանվածպահանջներին</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cs="Sylfaen"/>
          <w:sz w:val="20"/>
          <w:szCs w:val="20"/>
          <w:lang w:val="pt-BR"/>
        </w:rPr>
        <w:t>դ</w:t>
      </w:r>
      <w:r w:rsidRPr="00907DA4">
        <w:rPr>
          <w:rFonts w:ascii="GHEA Grapalat" w:hAnsi="GHEA Grapalat" w:cs="Times Armenian"/>
          <w:sz w:val="20"/>
          <w:szCs w:val="20"/>
          <w:lang w:val="es-ES"/>
        </w:rPr>
        <w:t>)</w:t>
      </w:r>
      <w:r w:rsidRPr="00907DA4">
        <w:rPr>
          <w:rFonts w:ascii="GHEA Grapalat" w:hAnsi="GHEA Grapalat" w:cs="Times Armenian"/>
          <w:sz w:val="20"/>
          <w:szCs w:val="20"/>
          <w:lang w:val="es-ES"/>
        </w:rPr>
        <w:tab/>
      </w:r>
      <w:r w:rsidRPr="00907DA4">
        <w:rPr>
          <w:rFonts w:ascii="GHEA Grapalat" w:hAnsi="GHEA Grapalat" w:cs="Sylfaen"/>
          <w:sz w:val="20"/>
          <w:szCs w:val="20"/>
          <w:lang w:val="pt-BR"/>
        </w:rPr>
        <w:t>Կապալառուիկողմիցխախտվելենպայմանագրի</w:t>
      </w:r>
      <w:r w:rsidRPr="00907DA4">
        <w:rPr>
          <w:rFonts w:ascii="GHEA Grapalat" w:hAnsi="GHEA Grapalat" w:cs="Times Armenian"/>
          <w:sz w:val="20"/>
          <w:szCs w:val="20"/>
          <w:lang w:val="es-ES"/>
        </w:rPr>
        <w:t xml:space="preserve"> 3.1.3 </w:t>
      </w:r>
      <w:r w:rsidRPr="00907DA4">
        <w:rPr>
          <w:rFonts w:ascii="GHEA Grapalat" w:hAnsi="GHEA Grapalat" w:cs="Sylfaen"/>
          <w:sz w:val="20"/>
          <w:szCs w:val="20"/>
          <w:lang w:val="pt-BR"/>
        </w:rPr>
        <w:t>կետովնախատեսվածհիմքերով</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շխատանքիթերություններիանհատույցվերացմանողջամիտժամկետները</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3.1.5</w:t>
      </w:r>
      <w:r w:rsidRPr="00907DA4">
        <w:rPr>
          <w:rFonts w:ascii="GHEA Grapalat" w:hAnsi="GHEA Grapalat"/>
          <w:sz w:val="20"/>
          <w:szCs w:val="20"/>
          <w:lang w:val="es-ES"/>
        </w:rPr>
        <w:tab/>
      </w:r>
      <w:r w:rsidRPr="00907DA4">
        <w:rPr>
          <w:rFonts w:ascii="GHEA Grapalat" w:hAnsi="GHEA Grapalat" w:cs="Sylfaen"/>
          <w:sz w:val="20"/>
          <w:szCs w:val="20"/>
          <w:lang w:val="pt-BR"/>
        </w:rPr>
        <w:t>Աշխատանքիարդյունքիթերություններիհետկապվածպահանջներներկայացնելերաշխիքայինժամկետում</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lastRenderedPageBreak/>
        <w:t>3.1.6</w:t>
      </w:r>
      <w:r w:rsidRPr="00907DA4">
        <w:rPr>
          <w:rFonts w:ascii="GHEA Grapalat" w:hAnsi="GHEA Grapalat"/>
          <w:sz w:val="20"/>
          <w:szCs w:val="20"/>
          <w:lang w:val="es-ES"/>
        </w:rPr>
        <w:tab/>
      </w:r>
      <w:r w:rsidRPr="00907DA4">
        <w:rPr>
          <w:rFonts w:ascii="GHEA Grapalat" w:hAnsi="GHEA Grapalat" w:cs="Sylfaen"/>
          <w:sz w:val="20"/>
          <w:szCs w:val="20"/>
          <w:lang w:val="pt-BR"/>
        </w:rPr>
        <w:t>Լիազորելայլանձի</w:t>
      </w:r>
      <w:r w:rsidRPr="00907DA4">
        <w:rPr>
          <w:rFonts w:ascii="GHEA Grapalat" w:hAnsi="GHEA Grapalat" w:cs="Times Armenian"/>
          <w:sz w:val="20"/>
          <w:szCs w:val="20"/>
          <w:lang w:val="es-ES"/>
        </w:rPr>
        <w:t>` ա</w:t>
      </w:r>
      <w:r w:rsidRPr="00907DA4">
        <w:rPr>
          <w:rFonts w:ascii="GHEA Grapalat" w:hAnsi="GHEA Grapalat" w:cs="Sylfaen"/>
          <w:sz w:val="20"/>
          <w:szCs w:val="20"/>
          <w:lang w:val="pt-BR"/>
        </w:rPr>
        <w:t>շխատանքիիրականացմաննկատմամբտեխնիկականհսկողությունիրականացնելունպատակով</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3.1.7</w:t>
      </w:r>
      <w:r w:rsidRPr="00907DA4">
        <w:rPr>
          <w:rFonts w:ascii="GHEA Grapalat" w:hAnsi="GHEA Grapalat"/>
          <w:sz w:val="20"/>
          <w:szCs w:val="20"/>
          <w:lang w:val="es-ES"/>
        </w:rPr>
        <w:tab/>
      </w:r>
      <w:r w:rsidRPr="00907DA4">
        <w:rPr>
          <w:rFonts w:ascii="GHEA Grapalat" w:hAnsi="GHEA Grapalat" w:cs="Sylfaen"/>
          <w:sz w:val="20"/>
          <w:szCs w:val="20"/>
          <w:lang w:val="pt-BR"/>
        </w:rPr>
        <w:t>ՄինչևՊատվիրատուիկողմիցԿապալառուիկատարած</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շխատանքիարդյունքնընդունելը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պահանջելիրենհանձնելուանավարտ</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պայմանագիրնօրենքովկամպայմանագրովնախատեսվածհիմքերովդադարեցնելուդեպքում</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b/>
          <w:i/>
          <w:sz w:val="20"/>
          <w:szCs w:val="20"/>
          <w:lang w:val="es-ES"/>
        </w:rPr>
      </w:pPr>
    </w:p>
    <w:p w:rsidR="00EF45FA" w:rsidRPr="00907DA4" w:rsidRDefault="00EF45FA" w:rsidP="00313359">
      <w:pPr>
        <w:tabs>
          <w:tab w:val="left" w:pos="1276"/>
        </w:tabs>
        <w:spacing w:after="0" w:line="240" w:lineRule="auto"/>
        <w:ind w:firstLine="720"/>
        <w:jc w:val="both"/>
        <w:rPr>
          <w:rFonts w:ascii="GHEA Grapalat" w:hAnsi="GHEA Grapalat" w:cs="Times Armenian"/>
          <w:b/>
          <w:sz w:val="20"/>
          <w:szCs w:val="20"/>
          <w:lang w:val="es-ES"/>
        </w:rPr>
      </w:pPr>
      <w:r w:rsidRPr="00907DA4">
        <w:rPr>
          <w:rFonts w:ascii="GHEA Grapalat" w:hAnsi="GHEA Grapalat"/>
          <w:b/>
          <w:sz w:val="20"/>
          <w:szCs w:val="20"/>
          <w:lang w:val="es-ES"/>
        </w:rPr>
        <w:t xml:space="preserve">3.2. </w:t>
      </w:r>
      <w:r w:rsidRPr="00907DA4">
        <w:rPr>
          <w:rFonts w:ascii="GHEA Grapalat" w:hAnsi="GHEA Grapalat" w:cs="Sylfaen"/>
          <w:b/>
          <w:sz w:val="20"/>
          <w:szCs w:val="20"/>
          <w:lang w:val="pt-BR"/>
        </w:rPr>
        <w:t>Պատվիրատունպարտավորէ</w:t>
      </w:r>
      <w:r w:rsidRPr="00907DA4">
        <w:rPr>
          <w:rFonts w:ascii="GHEA Grapalat" w:hAnsi="GHEA Grapalat" w:cs="Times Armenian"/>
          <w:b/>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3.2.1</w:t>
      </w:r>
      <w:r w:rsidRPr="00907DA4">
        <w:rPr>
          <w:rFonts w:ascii="GHEA Grapalat" w:hAnsi="GHEA Grapalat"/>
          <w:sz w:val="20"/>
          <w:szCs w:val="20"/>
          <w:lang w:val="es-ES"/>
        </w:rPr>
        <w:tab/>
      </w:r>
      <w:r w:rsidRPr="00907DA4">
        <w:rPr>
          <w:rFonts w:ascii="GHEA Grapalat" w:hAnsi="GHEA Grapalat" w:cs="Sylfaen"/>
          <w:sz w:val="20"/>
          <w:szCs w:val="20"/>
          <w:lang w:val="pt-BR"/>
        </w:rPr>
        <w:t>Աշխատանքըկատարելիս</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աջակցելԿապալառուինպայմանագրովնախատեսվածդեպքերում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ծավալովևկարգով</w:t>
      </w:r>
      <w:r w:rsidRPr="00907DA4">
        <w:rPr>
          <w:rFonts w:ascii="GHEA Grapalat" w:hAnsi="GHEA Grapalat" w:cs="Times Armenian"/>
          <w:sz w:val="20"/>
          <w:szCs w:val="20"/>
          <w:lang w:val="es-ES"/>
        </w:rPr>
        <w:t>.</w:t>
      </w:r>
    </w:p>
    <w:p w:rsidR="00EF45FA" w:rsidRPr="00907DA4" w:rsidRDefault="00EF45FA" w:rsidP="00313359">
      <w:pPr>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3.2.2 Պ</w:t>
      </w:r>
      <w:r w:rsidRPr="00907DA4">
        <w:rPr>
          <w:rFonts w:ascii="GHEA Grapalat" w:hAnsi="GHEA Grapalat" w:cs="Sylfaen"/>
          <w:sz w:val="20"/>
          <w:szCs w:val="20"/>
          <w:lang w:val="pt-BR"/>
        </w:rPr>
        <w:t>այմանագրովնախատեսվածժամկետումևկարգովԿապալառուիմասնակցությամբզննելևընդունելկատարված</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դրաարդյունքը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իսկպայմանագրից</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շխատանքիարդյունքըվատթարացնողշեղումներկամ</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շխատանքումայլթերություններհայտնաբերելուդեպքերում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այդմասինանհապաղհայտնելԿապալառուին</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3.2.3</w:t>
      </w:r>
      <w:r w:rsidRPr="00907DA4">
        <w:rPr>
          <w:rFonts w:ascii="GHEA Grapalat" w:hAnsi="GHEA Grapalat"/>
          <w:sz w:val="20"/>
          <w:szCs w:val="20"/>
          <w:lang w:val="es-ES"/>
        </w:rPr>
        <w:tab/>
        <w:t xml:space="preserve"> Պ</w:t>
      </w:r>
      <w:r w:rsidRPr="00907DA4">
        <w:rPr>
          <w:rFonts w:ascii="GHEA Grapalat" w:hAnsi="GHEA Grapalat" w:cs="Sylfaen"/>
          <w:sz w:val="20"/>
          <w:szCs w:val="20"/>
          <w:lang w:val="pt-BR"/>
        </w:rPr>
        <w:t>այմանագրիուժիմեջմտնելուպահից</w:t>
      </w:r>
      <w:r w:rsidRPr="00907DA4">
        <w:rPr>
          <w:rFonts w:ascii="GHEA Grapalat" w:hAnsi="GHEA Grapalat" w:cs="Times Armenian"/>
          <w:sz w:val="20"/>
          <w:szCs w:val="20"/>
          <w:lang w:val="es-ES"/>
        </w:rPr>
        <w:t xml:space="preserve"> 5 </w:t>
      </w:r>
      <w:r w:rsidRPr="00907DA4">
        <w:rPr>
          <w:rFonts w:ascii="GHEA Grapalat" w:hAnsi="GHEA Grapalat" w:cs="Sylfaen"/>
          <w:sz w:val="20"/>
          <w:szCs w:val="20"/>
          <w:lang w:val="pt-BR"/>
        </w:rPr>
        <w:t>աշխատանքայինօրվաընթացքումԿապալառուինտրամադրել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շխատանքիիրականացմանհամարհամապատասխանտարածք</w:t>
      </w:r>
      <w:r w:rsidRPr="00907DA4">
        <w:rPr>
          <w:rFonts w:ascii="GHEA Grapalat" w:hAnsi="GHEA Grapalat" w:cs="Times Armenian"/>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 xml:space="preserve">3.2.4 </w:t>
      </w:r>
      <w:r w:rsidRPr="00907DA4">
        <w:rPr>
          <w:rFonts w:ascii="GHEA Grapalat" w:hAnsi="GHEA Grapalat"/>
          <w:sz w:val="20"/>
          <w:szCs w:val="20"/>
          <w:lang w:val="es-ES"/>
        </w:rPr>
        <w:tab/>
        <w:t>Պ</w:t>
      </w:r>
      <w:r w:rsidRPr="00907DA4">
        <w:rPr>
          <w:rFonts w:ascii="GHEA Grapalat" w:hAnsi="GHEA Grapalat" w:cs="Sylfaen"/>
          <w:sz w:val="20"/>
          <w:szCs w:val="20"/>
          <w:lang w:val="pt-BR"/>
        </w:rPr>
        <w:t>այմանագրի</w:t>
      </w:r>
      <w:r w:rsidRPr="00907DA4">
        <w:rPr>
          <w:rFonts w:ascii="GHEA Grapalat" w:hAnsi="GHEA Grapalat" w:cs="Times Armenian"/>
          <w:sz w:val="20"/>
          <w:szCs w:val="20"/>
          <w:lang w:val="es-ES"/>
        </w:rPr>
        <w:t xml:space="preserve"> 1.3 </w:t>
      </w:r>
      <w:r w:rsidRPr="00907DA4">
        <w:rPr>
          <w:rFonts w:ascii="GHEA Grapalat" w:hAnsi="GHEA Grapalat" w:cs="Sylfaen"/>
          <w:sz w:val="20"/>
          <w:szCs w:val="20"/>
          <w:lang w:val="pt-BR"/>
        </w:rPr>
        <w:t>կետովնախատեսվածժամկետում</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շխատանքիարդյունքնընդունելուդեպքումԿապալառուինվճարելվերջինիսվճարմանենթակագումարները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b/>
          <w:i/>
          <w:sz w:val="20"/>
          <w:szCs w:val="20"/>
          <w:lang w:val="es-ES"/>
        </w:rPr>
      </w:pP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3.3. </w:t>
      </w:r>
      <w:r w:rsidRPr="00907DA4">
        <w:rPr>
          <w:rFonts w:ascii="GHEA Grapalat" w:hAnsi="GHEA Grapalat" w:cs="Sylfaen"/>
          <w:b/>
          <w:sz w:val="20"/>
          <w:szCs w:val="20"/>
          <w:lang w:val="pt-BR"/>
        </w:rPr>
        <w:t>Կապալառունիրավունքունի</w:t>
      </w:r>
      <w:r w:rsidRPr="00907DA4">
        <w:rPr>
          <w:rFonts w:ascii="GHEA Grapalat" w:hAnsi="GHEA Grapalat" w:cs="Times Armenian"/>
          <w:b/>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3.3.1</w:t>
      </w:r>
      <w:r w:rsidRPr="00907DA4">
        <w:rPr>
          <w:rFonts w:ascii="GHEA Grapalat" w:hAnsi="GHEA Grapalat"/>
          <w:sz w:val="20"/>
          <w:szCs w:val="20"/>
          <w:lang w:val="es-ES"/>
        </w:rPr>
        <w:tab/>
        <w:t>Պ</w:t>
      </w:r>
      <w:r w:rsidRPr="00907DA4">
        <w:rPr>
          <w:rFonts w:ascii="GHEA Grapalat" w:hAnsi="GHEA Grapalat" w:cs="Sylfaen"/>
          <w:sz w:val="20"/>
          <w:szCs w:val="20"/>
          <w:lang w:val="pt-BR"/>
        </w:rPr>
        <w:t>այմանագրի</w:t>
      </w:r>
      <w:r w:rsidRPr="00907DA4">
        <w:rPr>
          <w:rFonts w:ascii="GHEA Grapalat" w:hAnsi="GHEA Grapalat" w:cs="Times Armenian"/>
          <w:sz w:val="20"/>
          <w:szCs w:val="20"/>
          <w:lang w:val="es-ES"/>
        </w:rPr>
        <w:t xml:space="preserve"> 1.3 </w:t>
      </w:r>
      <w:r w:rsidRPr="00907DA4">
        <w:rPr>
          <w:rFonts w:ascii="GHEA Grapalat" w:hAnsi="GHEA Grapalat" w:cs="Sylfaen"/>
          <w:sz w:val="20"/>
          <w:szCs w:val="20"/>
          <w:lang w:val="pt-BR"/>
        </w:rPr>
        <w:t>կետովնախատեսվածժամկետում</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շխատանքիարդյունքըհանձնելուդեպքումՊատվիրատուիցպահանջելվճարելուպայմանագրի</w:t>
      </w:r>
      <w:r w:rsidRPr="00907DA4">
        <w:rPr>
          <w:rFonts w:ascii="GHEA Grapalat" w:hAnsi="GHEA Grapalat" w:cs="Times Armenian"/>
          <w:sz w:val="20"/>
          <w:szCs w:val="20"/>
          <w:lang w:val="es-ES"/>
        </w:rPr>
        <w:t xml:space="preserve"> 5.1 </w:t>
      </w:r>
      <w:r w:rsidRPr="00907DA4">
        <w:rPr>
          <w:rFonts w:ascii="GHEA Grapalat" w:hAnsi="GHEA Grapalat" w:cs="Sylfaen"/>
          <w:sz w:val="20"/>
          <w:szCs w:val="20"/>
          <w:lang w:val="pt-BR"/>
        </w:rPr>
        <w:t>կետովնախատեսված</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վճարմանենթակագումարը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3.3.2</w:t>
      </w:r>
      <w:r w:rsidRPr="00907DA4">
        <w:rPr>
          <w:rFonts w:ascii="GHEA Grapalat" w:hAnsi="GHEA Grapalat"/>
          <w:sz w:val="20"/>
          <w:szCs w:val="20"/>
          <w:lang w:val="es-ES"/>
        </w:rPr>
        <w:tab/>
      </w:r>
      <w:r w:rsidRPr="00907DA4">
        <w:rPr>
          <w:rFonts w:ascii="GHEA Grapalat" w:hAnsi="GHEA Grapalat" w:cs="Sylfaen"/>
          <w:sz w:val="20"/>
          <w:szCs w:val="20"/>
          <w:lang w:val="pt-BR"/>
        </w:rPr>
        <w:t>Պատվիրատուիկողմիցպայմանագրի</w:t>
      </w:r>
      <w:r w:rsidRPr="00907DA4">
        <w:rPr>
          <w:rFonts w:ascii="GHEA Grapalat" w:hAnsi="GHEA Grapalat" w:cs="Times Armenian"/>
          <w:sz w:val="20"/>
          <w:szCs w:val="20"/>
          <w:lang w:val="es-ES"/>
        </w:rPr>
        <w:t xml:space="preserve"> 5.4 </w:t>
      </w:r>
      <w:r w:rsidRPr="00907DA4">
        <w:rPr>
          <w:rFonts w:ascii="GHEA Grapalat" w:hAnsi="GHEA Grapalat" w:cs="Sylfaen"/>
          <w:sz w:val="20"/>
          <w:szCs w:val="20"/>
          <w:lang w:val="pt-BR"/>
        </w:rPr>
        <w:t>կետումնշվածժամկետներիխախտմանդեպքումՊատվիրատուիցպահանջելվճարելուիրենվճարմանենթակագումարներըևպայմանագրի</w:t>
      </w:r>
      <w:r w:rsidRPr="00907DA4">
        <w:rPr>
          <w:rFonts w:ascii="GHEA Grapalat" w:hAnsi="GHEA Grapalat" w:cs="Times Armenian"/>
          <w:sz w:val="20"/>
          <w:szCs w:val="20"/>
          <w:lang w:val="es-ES"/>
        </w:rPr>
        <w:t xml:space="preserve"> 6.5 </w:t>
      </w:r>
      <w:r w:rsidRPr="00907DA4">
        <w:rPr>
          <w:rFonts w:ascii="GHEA Grapalat" w:hAnsi="GHEA Grapalat" w:cs="Sylfaen"/>
          <w:sz w:val="20"/>
          <w:szCs w:val="20"/>
          <w:lang w:val="pt-BR"/>
        </w:rPr>
        <w:t>կետովնախատեսվածտույժը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b/>
          <w:i/>
          <w:sz w:val="20"/>
          <w:szCs w:val="20"/>
          <w:lang w:val="es-ES"/>
        </w:rPr>
      </w:pPr>
      <w:r w:rsidRPr="00907DA4">
        <w:rPr>
          <w:rFonts w:ascii="GHEA Grapalat" w:hAnsi="GHEA Grapalat"/>
          <w:b/>
          <w:i/>
          <w:sz w:val="20"/>
          <w:szCs w:val="20"/>
          <w:lang w:val="es-ES"/>
        </w:rPr>
        <w:tab/>
      </w: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3.4. </w:t>
      </w:r>
      <w:r w:rsidRPr="00907DA4">
        <w:rPr>
          <w:rFonts w:ascii="GHEA Grapalat" w:hAnsi="GHEA Grapalat" w:cs="Sylfaen"/>
          <w:b/>
          <w:sz w:val="20"/>
          <w:szCs w:val="20"/>
          <w:lang w:val="pt-BR"/>
        </w:rPr>
        <w:t>Կապալառունպարտավորէ</w:t>
      </w:r>
      <w:r w:rsidRPr="00907DA4">
        <w:rPr>
          <w:rFonts w:ascii="GHEA Grapalat" w:hAnsi="GHEA Grapalat" w:cs="Times Armenian"/>
          <w:b/>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3.4.1</w:t>
      </w:r>
      <w:r w:rsidRPr="00907DA4">
        <w:rPr>
          <w:rFonts w:ascii="GHEA Grapalat" w:hAnsi="GHEA Grapalat"/>
          <w:sz w:val="20"/>
          <w:szCs w:val="20"/>
          <w:lang w:val="es-ES"/>
        </w:rPr>
        <w:tab/>
      </w:r>
      <w:r w:rsidRPr="00907DA4">
        <w:rPr>
          <w:rFonts w:ascii="GHEA Grapalat" w:hAnsi="GHEA Grapalat" w:cs="Sylfaen"/>
          <w:sz w:val="20"/>
          <w:szCs w:val="20"/>
          <w:lang w:val="pt-BR"/>
        </w:rPr>
        <w:t>Աշխատանքներիառնվազն</w:t>
      </w:r>
      <w:r w:rsidR="004A7520" w:rsidRPr="00907DA4">
        <w:rPr>
          <w:rFonts w:ascii="GHEA Grapalat" w:hAnsi="GHEA Grapalat" w:cs="Times Armenian"/>
          <w:sz w:val="20"/>
          <w:szCs w:val="20"/>
          <w:lang w:val="es-ES"/>
        </w:rPr>
        <w:t xml:space="preserve"> 100</w:t>
      </w:r>
      <w:r w:rsidRPr="00907DA4">
        <w:rPr>
          <w:rFonts w:ascii="GHEA Grapalat" w:hAnsi="GHEA Grapalat" w:cs="Sylfaen"/>
          <w:sz w:val="20"/>
          <w:szCs w:val="20"/>
          <w:lang w:val="pt-BR"/>
        </w:rPr>
        <w:t>տոկոսըկատարելանձամբ</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պայմանագրովնախատեսվածկարգովևժամկետներում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իրուժերով</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գործիքներով</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մեխանիզմներով</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ինչպեսնաևանհրաժեշտնյութերովուպատշաճորակով</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նախագծինևծավալաթերթինհամապատասխան</w:t>
      </w:r>
      <w:r w:rsidRPr="00907DA4">
        <w:rPr>
          <w:rFonts w:ascii="GHEA Grapalat" w:hAnsi="GHEA Grapalat" w:cs="Tahoma"/>
          <w:sz w:val="20"/>
          <w:szCs w:val="20"/>
          <w:lang w:val="es-ES"/>
        </w:rPr>
        <w:t>։</w:t>
      </w:r>
    </w:p>
    <w:p w:rsidR="00EF45FA" w:rsidRPr="00907DA4" w:rsidRDefault="00EF45FA" w:rsidP="00313359">
      <w:pPr>
        <w:spacing w:after="0" w:line="240" w:lineRule="auto"/>
        <w:ind w:firstLine="709"/>
        <w:jc w:val="both"/>
        <w:rPr>
          <w:rFonts w:ascii="GHEA Grapalat" w:hAnsi="GHEA Grapalat"/>
          <w:sz w:val="20"/>
          <w:szCs w:val="20"/>
          <w:lang w:val="es-ES"/>
        </w:rPr>
      </w:pPr>
      <w:r w:rsidRPr="00907DA4">
        <w:rPr>
          <w:rFonts w:ascii="GHEA Grapalat" w:hAnsi="GHEA Grapalat"/>
          <w:sz w:val="20"/>
          <w:szCs w:val="20"/>
          <w:lang w:val="es-ES"/>
        </w:rPr>
        <w:t>3.4.2</w:t>
      </w:r>
      <w:r w:rsidRPr="00907DA4">
        <w:rPr>
          <w:rFonts w:ascii="GHEA Grapalat" w:hAnsi="GHEA Grapalat"/>
          <w:sz w:val="20"/>
          <w:szCs w:val="20"/>
          <w:lang w:val="es-ES"/>
        </w:rPr>
        <w:tab/>
      </w:r>
      <w:r w:rsidRPr="00907DA4">
        <w:rPr>
          <w:rFonts w:ascii="GHEA Grapalat" w:hAnsi="GHEA Grapalat" w:cs="Sylfaen"/>
          <w:sz w:val="20"/>
          <w:szCs w:val="20"/>
          <w:lang w:val="pt-BR"/>
        </w:rPr>
        <w:t>Կատարել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շխատանքիվերաբերյալՊատվիրատուիտվածցուցումները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եթեդրանքչենհակասումպայմանագրիպայմաններին</w:t>
      </w:r>
      <w:r w:rsidRPr="00907DA4">
        <w:rPr>
          <w:rFonts w:ascii="GHEA Grapalat" w:hAnsi="GHEA Grapalat" w:cs="Tahoma"/>
          <w:sz w:val="20"/>
          <w:szCs w:val="20"/>
          <w:lang w:val="es-ES"/>
        </w:rPr>
        <w:t>։</w:t>
      </w:r>
      <w:r w:rsidRPr="00907DA4">
        <w:rPr>
          <w:rFonts w:ascii="GHEA Grapalat" w:hAnsi="GHEA Grapalat" w:cs="Times Armenian"/>
          <w:sz w:val="20"/>
          <w:szCs w:val="20"/>
          <w:lang w:val="es-ES"/>
        </w:rPr>
        <w:tab/>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3.4.3</w:t>
      </w:r>
      <w:r w:rsidRPr="00907DA4">
        <w:rPr>
          <w:rFonts w:ascii="GHEA Grapalat" w:hAnsi="GHEA Grapalat"/>
          <w:sz w:val="20"/>
          <w:szCs w:val="20"/>
          <w:lang w:val="es-ES"/>
        </w:rPr>
        <w:tab/>
      </w:r>
      <w:r w:rsidRPr="00907DA4">
        <w:rPr>
          <w:rFonts w:ascii="GHEA Grapalat" w:hAnsi="GHEA Grapalat" w:cs="Sylfaen"/>
          <w:sz w:val="20"/>
          <w:szCs w:val="20"/>
          <w:lang w:val="pt-BR"/>
        </w:rPr>
        <w:t>Ապահովելշինմոնտաժայինաշխատանքներիկատարումըշինարարականնորմերին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կանոններինուտեխնիկականպայմաններինհամապատասխան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կատարելիրկողմիցմոնտաժվածսարքավորման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էլեկտրական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ջեռուցման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ջրամատակարարման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կոյուղու</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օդափոխիչևայլն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անհատականփորձարկում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մասնակցելսարքավորմանհամալիրփորձարկմանը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3.4.4 </w:t>
      </w:r>
      <w:r w:rsidRPr="00907DA4">
        <w:rPr>
          <w:rFonts w:ascii="GHEA Grapalat" w:hAnsi="GHEA Grapalat"/>
          <w:sz w:val="20"/>
          <w:szCs w:val="20"/>
          <w:lang w:val="es-ES"/>
        </w:rPr>
        <w:tab/>
      </w:r>
      <w:r w:rsidRPr="00907DA4">
        <w:rPr>
          <w:rFonts w:ascii="GHEA Grapalat" w:hAnsi="GHEA Grapalat" w:cs="Sylfaen"/>
          <w:sz w:val="20"/>
          <w:szCs w:val="20"/>
          <w:lang w:val="pt-BR"/>
        </w:rPr>
        <w:t>ԱշխատանքիարդյունքըՊատվիրատուինհանձնելիսնրանհայտնելայնպահանջներիևկանոններիմասին</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որոնցպահպանումնանհրաժեշտէ</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շխատանքիարդյունքիարդյունավետևանվտանգօգտագործմանհամար</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ինչպեսնաևտեղեկություններհաղորդելայդպահանջներըևկանոններըչպահպանելուհնարավորհետևանքներիմասին</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sz w:val="20"/>
          <w:szCs w:val="20"/>
          <w:lang w:val="es-ES"/>
        </w:rPr>
        <w:t>3.4.5</w:t>
      </w:r>
      <w:r w:rsidRPr="00907DA4">
        <w:rPr>
          <w:rFonts w:ascii="GHEA Grapalat" w:hAnsi="GHEA Grapalat"/>
          <w:sz w:val="20"/>
          <w:szCs w:val="20"/>
          <w:lang w:val="es-ES"/>
        </w:rPr>
        <w:tab/>
        <w:t xml:space="preserve"> Պ</w:t>
      </w:r>
      <w:r w:rsidRPr="00907DA4">
        <w:rPr>
          <w:rFonts w:ascii="GHEA Grapalat" w:hAnsi="GHEA Grapalat" w:cs="Sylfaen"/>
          <w:sz w:val="20"/>
          <w:szCs w:val="20"/>
          <w:lang w:val="pt-BR"/>
        </w:rPr>
        <w:t>այմանագրի</w:t>
      </w:r>
      <w:r w:rsidRPr="00907DA4">
        <w:rPr>
          <w:rFonts w:ascii="GHEA Grapalat" w:hAnsi="GHEA Grapalat" w:cs="Times Armenian"/>
          <w:sz w:val="20"/>
          <w:szCs w:val="20"/>
          <w:lang w:val="es-ES"/>
        </w:rPr>
        <w:t xml:space="preserve"> 1.3 </w:t>
      </w:r>
      <w:r w:rsidRPr="00907DA4">
        <w:rPr>
          <w:rFonts w:ascii="GHEA Grapalat" w:hAnsi="GHEA Grapalat" w:cs="Sylfaen"/>
          <w:sz w:val="20"/>
          <w:szCs w:val="20"/>
          <w:lang w:val="pt-BR"/>
        </w:rPr>
        <w:t>կետումնշվածժամկետը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ներառյալօրացուցայինգրաֆիկը</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խախտելուևՊատվիրատուիկողմից</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շխատանքիկատարմաննորժամկետսահմանվելուդեպքում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ապահովել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շխատանքիկատարումըսահմանվածժամկետումևյուրաքանչյուրուշացվածօրվահամարվճարելպայմանագրի</w:t>
      </w:r>
      <w:r w:rsidRPr="00907DA4">
        <w:rPr>
          <w:rFonts w:ascii="GHEA Grapalat" w:hAnsi="GHEA Grapalat" w:cs="Times Armenian"/>
          <w:sz w:val="20"/>
          <w:szCs w:val="20"/>
          <w:lang w:val="es-ES"/>
        </w:rPr>
        <w:t xml:space="preserve">  6.2</w:t>
      </w:r>
      <w:r w:rsidRPr="00907DA4">
        <w:rPr>
          <w:rFonts w:ascii="GHEA Grapalat" w:hAnsi="GHEA Grapalat" w:cs="Sylfaen"/>
          <w:sz w:val="20"/>
          <w:szCs w:val="20"/>
          <w:lang w:val="pt-BR"/>
        </w:rPr>
        <w:t>կետովնախատեսվածտույժը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3.4.6</w:t>
      </w:r>
      <w:r w:rsidRPr="00907DA4">
        <w:rPr>
          <w:rFonts w:ascii="GHEA Grapalat" w:hAnsi="GHEA Grapalat"/>
          <w:sz w:val="20"/>
          <w:szCs w:val="20"/>
          <w:lang w:val="es-ES"/>
        </w:rPr>
        <w:tab/>
        <w:t>Պ</w:t>
      </w:r>
      <w:r w:rsidRPr="00907DA4">
        <w:rPr>
          <w:rFonts w:ascii="GHEA Grapalat" w:hAnsi="GHEA Grapalat" w:cs="Sylfaen"/>
          <w:sz w:val="20"/>
          <w:szCs w:val="20"/>
          <w:lang w:val="pt-BR"/>
        </w:rPr>
        <w:t>այմանագրի</w:t>
      </w:r>
      <w:r w:rsidRPr="00907DA4">
        <w:rPr>
          <w:rFonts w:ascii="GHEA Grapalat" w:hAnsi="GHEA Grapalat" w:cs="Times Armenian"/>
          <w:sz w:val="20"/>
          <w:szCs w:val="20"/>
          <w:lang w:val="es-ES"/>
        </w:rPr>
        <w:t xml:space="preserve"> 3.1.4 </w:t>
      </w:r>
      <w:r w:rsidRPr="00907DA4">
        <w:rPr>
          <w:rFonts w:ascii="GHEA Grapalat" w:hAnsi="GHEA Grapalat" w:cs="Sylfaen"/>
          <w:sz w:val="20"/>
          <w:szCs w:val="20"/>
          <w:lang w:val="pt-BR"/>
        </w:rPr>
        <w:t>կետովնախատեսվածհիմքերովպայմանագրիլուծմանդեպքումհատուցելՊատվիրատուինպատճառվածվնասներըևվճարել</w:t>
      </w:r>
      <w:r w:rsidRPr="00907DA4">
        <w:rPr>
          <w:rFonts w:ascii="GHEA Grapalat" w:hAnsi="GHEA Grapalat" w:cs="Sylfaen"/>
          <w:sz w:val="20"/>
          <w:szCs w:val="20"/>
          <w:lang w:val="es-ES"/>
        </w:rPr>
        <w:t xml:space="preserve"> 6.3 </w:t>
      </w:r>
      <w:r w:rsidRPr="00907DA4">
        <w:rPr>
          <w:rFonts w:ascii="GHEA Grapalat" w:hAnsi="GHEA Grapalat" w:cs="Sylfaen"/>
          <w:sz w:val="20"/>
          <w:szCs w:val="20"/>
          <w:lang w:val="pt-BR"/>
        </w:rPr>
        <w:t>կետովնախատեսվածտուգանքը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3.4.7 </w:t>
      </w:r>
      <w:r w:rsidRPr="00907DA4">
        <w:rPr>
          <w:rFonts w:ascii="GHEA Grapalat" w:hAnsi="GHEA Grapalat"/>
          <w:sz w:val="20"/>
          <w:szCs w:val="20"/>
          <w:lang w:val="es-ES"/>
        </w:rPr>
        <w:tab/>
      </w:r>
      <w:r w:rsidRPr="00907DA4">
        <w:rPr>
          <w:rFonts w:ascii="GHEA Grapalat" w:hAnsi="GHEA Grapalat" w:cs="Sylfaen"/>
          <w:sz w:val="20"/>
          <w:szCs w:val="20"/>
          <w:lang w:val="pt-BR"/>
        </w:rPr>
        <w:t>Շինարարությանօբյեկտիկոնսերվացմանանհրաժեշտությանծագմանդեպքում</w:t>
      </w:r>
      <w:r w:rsidRPr="00907DA4">
        <w:rPr>
          <w:rFonts w:ascii="GHEA Grapalat" w:hAnsi="GHEA Grapalat" w:cs="Times Armenian"/>
          <w:sz w:val="20"/>
          <w:szCs w:val="20"/>
          <w:lang w:val="es-ES"/>
        </w:rPr>
        <w:t xml:space="preserve">` </w:t>
      </w:r>
      <w:r w:rsidRPr="00907DA4">
        <w:rPr>
          <w:rFonts w:ascii="GHEA Grapalat" w:hAnsi="GHEA Grapalat" w:cs="Sylfaen"/>
          <w:sz w:val="20"/>
          <w:szCs w:val="20"/>
          <w:lang w:val="pt-BR"/>
        </w:rPr>
        <w:t>իրմիջոցներովկատարել</w:t>
      </w:r>
      <w:r w:rsidRPr="00907DA4">
        <w:rPr>
          <w:rFonts w:ascii="GHEA Grapalat" w:hAnsi="GHEA Grapalat" w:cs="Times Armenian"/>
          <w:sz w:val="20"/>
          <w:szCs w:val="20"/>
          <w:lang w:val="es-ES"/>
        </w:rPr>
        <w:t xml:space="preserve"> ա</w:t>
      </w:r>
      <w:r w:rsidRPr="00907DA4">
        <w:rPr>
          <w:rFonts w:ascii="GHEA Grapalat" w:hAnsi="GHEA Grapalat" w:cs="Sylfaen"/>
          <w:sz w:val="20"/>
          <w:szCs w:val="20"/>
          <w:lang w:val="pt-BR"/>
        </w:rPr>
        <w:t>շխատանքըդադարեցնելուևշինարարությունըկոնսերվացնելուանհրաժեշտությունիցբխողողջամիտծախսերը</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sz w:val="20"/>
          <w:szCs w:val="20"/>
          <w:lang w:val="es-ES"/>
        </w:rPr>
        <w:t xml:space="preserve">3.4.8 </w:t>
      </w:r>
      <w:r w:rsidRPr="00907DA4">
        <w:rPr>
          <w:rFonts w:ascii="GHEA Grapalat" w:hAnsi="GHEA Grapalat" w:cs="Sylfaen"/>
          <w:sz w:val="20"/>
          <w:szCs w:val="20"/>
          <w:lang w:val="hy-AM"/>
        </w:rPr>
        <w:t>Եթեշինարարականծրագրերիկատարմանարդյունքիկամդրաառանձինբաղադրիչիհամարսահմանվածերաշխիքայինժամկետիընթացքումիհայտեն</w:t>
      </w:r>
      <w:r w:rsidRPr="00907DA4">
        <w:rPr>
          <w:rFonts w:ascii="GHEA Grapalat" w:hAnsi="GHEA Grapalat" w:cs="Arial"/>
          <w:sz w:val="20"/>
          <w:szCs w:val="20"/>
        </w:rPr>
        <w:t>եկել</w:t>
      </w:r>
      <w:r w:rsidRPr="00907DA4">
        <w:rPr>
          <w:rFonts w:ascii="GHEA Grapalat" w:hAnsi="GHEA Grapalat"/>
          <w:sz w:val="20"/>
          <w:szCs w:val="20"/>
        </w:rPr>
        <w:t>կատարվածաշխատանքի</w:t>
      </w:r>
      <w:r w:rsidRPr="00907DA4">
        <w:rPr>
          <w:rFonts w:ascii="GHEA Grapalat" w:hAnsi="GHEA Grapalat" w:cs="Sylfaen"/>
          <w:sz w:val="20"/>
          <w:szCs w:val="20"/>
          <w:lang w:val="hy-AM"/>
        </w:rPr>
        <w:t>թերություններ</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ապա</w:t>
      </w:r>
      <w:r w:rsidRPr="00907DA4">
        <w:rPr>
          <w:rFonts w:ascii="GHEA Grapalat" w:hAnsi="GHEA Grapalat" w:cs="Sylfaen"/>
          <w:sz w:val="20"/>
          <w:szCs w:val="20"/>
        </w:rPr>
        <w:t>Կ</w:t>
      </w:r>
      <w:r w:rsidRPr="00907DA4">
        <w:rPr>
          <w:rFonts w:ascii="GHEA Grapalat" w:hAnsi="GHEA Grapalat" w:cs="Sylfaen"/>
          <w:sz w:val="20"/>
          <w:szCs w:val="20"/>
          <w:lang w:val="hy-AM"/>
        </w:rPr>
        <w:t>ապալառունպարտավորէիրհաշվին</w:t>
      </w:r>
      <w:r w:rsidRPr="00907DA4">
        <w:rPr>
          <w:rFonts w:ascii="GHEA Grapalat" w:hAnsi="GHEA Grapalat" w:cs="Arial"/>
          <w:sz w:val="20"/>
          <w:szCs w:val="20"/>
          <w:lang w:val="hy-AM"/>
        </w:rPr>
        <w:t xml:space="preserve">, </w:t>
      </w:r>
      <w:r w:rsidRPr="00907DA4">
        <w:rPr>
          <w:rFonts w:ascii="GHEA Grapalat" w:hAnsi="GHEA Grapalat" w:cs="Sylfaen"/>
          <w:sz w:val="20"/>
          <w:szCs w:val="20"/>
        </w:rPr>
        <w:t>Պ</w:t>
      </w:r>
      <w:r w:rsidRPr="00907DA4">
        <w:rPr>
          <w:rFonts w:ascii="GHEA Grapalat" w:hAnsi="GHEA Grapalat" w:cs="Sylfaen"/>
          <w:sz w:val="20"/>
          <w:szCs w:val="20"/>
          <w:lang w:val="hy-AM"/>
        </w:rPr>
        <w:t>ատվիրատուիկողմիցսահմանվածողջամիտժամկետումվերացնելթերությունները</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es-ES"/>
        </w:rPr>
      </w:pPr>
      <w:r w:rsidRPr="00907DA4">
        <w:rPr>
          <w:rFonts w:ascii="GHEA Grapalat" w:hAnsi="GHEA Grapalat" w:cs="Times Armenian"/>
          <w:sz w:val="20"/>
          <w:szCs w:val="20"/>
          <w:lang w:val="es-ES"/>
        </w:rPr>
        <w:t xml:space="preserve">3.4.10 </w:t>
      </w:r>
      <w:r w:rsidRPr="00907DA4">
        <w:rPr>
          <w:rFonts w:ascii="GHEA Grapalat" w:hAnsi="GHEA Grapalat" w:cs="Sylfaen"/>
          <w:sz w:val="20"/>
          <w:szCs w:val="20"/>
          <w:lang w:val="hy-AM"/>
        </w:rPr>
        <w:t>Կապալիօբյեկտի</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դրաառանձինմասերի</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կոնստրուկցիաներևայլն</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ևօգտագործվելիք նյութերի</w:t>
      </w:r>
      <w:r w:rsidRPr="00907DA4">
        <w:rPr>
          <w:rFonts w:ascii="GHEA Grapalat" w:hAnsi="GHEA Grapalat" w:cs="Arial"/>
          <w:sz w:val="20"/>
          <w:szCs w:val="20"/>
          <w:lang w:val="hy-AM"/>
        </w:rPr>
        <w:t xml:space="preserve"> և (կամ) սարքերի ու սարքավորումների </w:t>
      </w:r>
      <w:r w:rsidRPr="00907DA4">
        <w:rPr>
          <w:rFonts w:ascii="GHEA Grapalat" w:hAnsi="GHEA Grapalat" w:cs="Sylfaen"/>
          <w:sz w:val="20"/>
          <w:szCs w:val="20"/>
          <w:lang w:val="hy-AM"/>
        </w:rPr>
        <w:lastRenderedPageBreak/>
        <w:t>երաշխիքայինժամկետներիններկայացվողնվազագույնպահանջները</w:t>
      </w:r>
      <w:r w:rsidRPr="00907DA4">
        <w:rPr>
          <w:rFonts w:ascii="GHEA Grapalat" w:hAnsi="GHEA Grapalat" w:cs="Sylfaen"/>
          <w:sz w:val="20"/>
          <w:szCs w:val="20"/>
          <w:lang w:val="pt-BR"/>
        </w:rPr>
        <w:t>ներկայացվածենպայմանագրի</w:t>
      </w:r>
      <w:r w:rsidRPr="00907DA4">
        <w:rPr>
          <w:rFonts w:ascii="GHEA Grapalat" w:hAnsi="GHEA Grapalat" w:cs="Times Armenian"/>
          <w:sz w:val="20"/>
          <w:szCs w:val="20"/>
          <w:lang w:val="es-ES"/>
        </w:rPr>
        <w:t xml:space="preserve"> N – </w:t>
      </w:r>
      <w:r w:rsidRPr="00907DA4">
        <w:rPr>
          <w:rFonts w:ascii="GHEA Grapalat" w:hAnsi="GHEA Grapalat" w:cs="Sylfaen"/>
          <w:sz w:val="20"/>
          <w:szCs w:val="20"/>
          <w:lang w:val="pt-BR"/>
        </w:rPr>
        <w:t>Հավելվածում:</w:t>
      </w:r>
      <w:r w:rsidRPr="00907DA4">
        <w:rPr>
          <w:rFonts w:ascii="GHEA Grapalat" w:hAnsi="GHEA Grapalat" w:cs="Sylfaen"/>
          <w:sz w:val="20"/>
          <w:szCs w:val="20"/>
          <w:vertAlign w:val="superscript"/>
          <w:lang w:val="pt-BR"/>
        </w:rPr>
        <w:t>27</w:t>
      </w:r>
      <w:r w:rsidRPr="00907DA4">
        <w:rPr>
          <w:rStyle w:val="FootnoteReference"/>
          <w:rFonts w:ascii="GHEA Grapalat" w:hAnsi="GHEA Grapalat" w:cs="Sylfaen"/>
          <w:color w:val="FFFFFF"/>
          <w:sz w:val="20"/>
          <w:szCs w:val="20"/>
          <w:lang w:val="pt-BR"/>
        </w:rPr>
        <w:footnoteReference w:id="16"/>
      </w:r>
    </w:p>
    <w:p w:rsidR="00EF45FA" w:rsidRPr="00907DA4" w:rsidRDefault="00EF45FA" w:rsidP="00313359">
      <w:pPr>
        <w:tabs>
          <w:tab w:val="left" w:pos="1276"/>
        </w:tabs>
        <w:spacing w:after="0" w:line="240" w:lineRule="auto"/>
        <w:ind w:firstLine="720"/>
        <w:jc w:val="both"/>
        <w:rPr>
          <w:rFonts w:ascii="GHEA Grapalat" w:hAnsi="GHEA Grapalat"/>
          <w:sz w:val="20"/>
          <w:szCs w:val="20"/>
          <w:lang w:val="es-ES"/>
        </w:rPr>
      </w:pPr>
      <w:r w:rsidRPr="00907DA4">
        <w:rPr>
          <w:rFonts w:ascii="GHEA Grapalat" w:hAnsi="GHEA Grapalat" w:cs="Times Armenian"/>
          <w:sz w:val="20"/>
          <w:szCs w:val="20"/>
          <w:lang w:val="es-ES"/>
        </w:rPr>
        <w:t>3.4.11 Որակավորման և պ</w:t>
      </w:r>
      <w:r w:rsidRPr="00907DA4">
        <w:rPr>
          <w:rFonts w:ascii="GHEA Grapalat" w:hAnsi="GHEA Grapalat" w:cs="Sylfaen"/>
          <w:sz w:val="20"/>
          <w:szCs w:val="20"/>
          <w:lang w:val="pt-BR"/>
        </w:rPr>
        <w:t>այմանագրիկատարմանապահովմանգործողությանընթացքումլուծարմանկամսնանկացմանգործընթացսկսելուդեպքումդրամասիննախապեսգրավորտեղեկացնելՊատվիրատուին</w:t>
      </w:r>
      <w:r w:rsidRPr="00907DA4">
        <w:rPr>
          <w:rFonts w:ascii="GHEA Grapalat" w:hAnsi="GHEA Grapalat" w:cs="Tahoma"/>
          <w:sz w:val="20"/>
          <w:szCs w:val="20"/>
          <w:lang w:val="es-ES"/>
        </w:rPr>
        <w:t>։</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u w:val="single"/>
          <w:lang w:val="es-ES"/>
        </w:rPr>
      </w:pPr>
    </w:p>
    <w:p w:rsidR="00EF45FA" w:rsidRPr="00907DA4" w:rsidRDefault="00EF45FA" w:rsidP="00313359">
      <w:pPr>
        <w:tabs>
          <w:tab w:val="left" w:pos="1276"/>
        </w:tabs>
        <w:spacing w:after="0" w:line="240" w:lineRule="auto"/>
        <w:ind w:firstLine="720"/>
        <w:jc w:val="both"/>
        <w:rPr>
          <w:rFonts w:ascii="GHEA Grapalat" w:hAnsi="GHEA Grapalat"/>
          <w:b/>
          <w:sz w:val="20"/>
          <w:szCs w:val="20"/>
          <w:lang w:val="es-ES"/>
        </w:rPr>
      </w:pPr>
      <w:r w:rsidRPr="00907DA4">
        <w:rPr>
          <w:rFonts w:ascii="GHEA Grapalat" w:hAnsi="GHEA Grapalat"/>
          <w:b/>
          <w:sz w:val="20"/>
          <w:szCs w:val="20"/>
          <w:lang w:val="es-ES"/>
        </w:rPr>
        <w:t xml:space="preserve">4. </w:t>
      </w:r>
      <w:r w:rsidRPr="00907DA4">
        <w:rPr>
          <w:rFonts w:ascii="GHEA Grapalat" w:hAnsi="GHEA Grapalat" w:cs="Sylfaen"/>
          <w:b/>
          <w:sz w:val="20"/>
          <w:szCs w:val="20"/>
          <w:lang w:val="pt-BR"/>
        </w:rPr>
        <w:t>ԱՇԽԱՏԱՆՔԻՀԱՆՁՆՄԱՆԵՎԸՆԴՈՒՆՄԱՆԿԱՐԳԸ</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sz w:val="20"/>
          <w:szCs w:val="20"/>
          <w:lang w:val="es-ES"/>
        </w:rPr>
        <w:t>4</w:t>
      </w:r>
      <w:r w:rsidRPr="00907DA4">
        <w:rPr>
          <w:rFonts w:ascii="GHEA Grapalat" w:hAnsi="GHEA Grapalat"/>
          <w:sz w:val="20"/>
          <w:szCs w:val="20"/>
          <w:lang w:val="hy-AM"/>
        </w:rPr>
        <w:t xml:space="preserve">.1 Կատարված աշխատանքը </w:t>
      </w:r>
      <w:r w:rsidRPr="00907DA4">
        <w:rPr>
          <w:rFonts w:ascii="GHEA Grapalat" w:hAnsi="GHEA Grapalat" w:cs="Sylfaen"/>
          <w:sz w:val="20"/>
          <w:szCs w:val="20"/>
          <w:lang w:val="hy-AM"/>
        </w:rPr>
        <w:t>ընդունվում է Պատվիրատուի և Կա</w:t>
      </w:r>
      <w:r w:rsidRPr="00907DA4">
        <w:rPr>
          <w:rFonts w:ascii="GHEA Grapalat" w:hAnsi="GHEA Grapalat" w:cs="Sylfaen"/>
          <w:sz w:val="20"/>
          <w:szCs w:val="20"/>
        </w:rPr>
        <w:t>պալառուի</w:t>
      </w:r>
      <w:r w:rsidRPr="00907DA4">
        <w:rPr>
          <w:rFonts w:ascii="GHEA Grapalat" w:hAnsi="GHEA Grapalat" w:cs="Sylfaen"/>
          <w:sz w:val="20"/>
          <w:szCs w:val="20"/>
          <w:lang w:val="hy-AM"/>
        </w:rPr>
        <w:t>միջև հանձնման-ընդունման արձանագրության ստորագրմամբ: Աշխատանքը Պատվիրատուին հանձնելու փաստը ֆիքսվում է Պատվիրատուի և Կա</w:t>
      </w:r>
      <w:r w:rsidRPr="00907DA4">
        <w:rPr>
          <w:rFonts w:ascii="GHEA Grapalat" w:hAnsi="GHEA Grapalat" w:cs="Sylfaen"/>
          <w:sz w:val="20"/>
          <w:szCs w:val="20"/>
        </w:rPr>
        <w:t>պալառուի</w:t>
      </w:r>
      <w:r w:rsidRPr="00907DA4">
        <w:rPr>
          <w:rFonts w:ascii="GHEA Grapalat" w:hAnsi="GHEA Grapalat" w:cs="Sylfaen"/>
          <w:sz w:val="20"/>
          <w:szCs w:val="20"/>
          <w:lang w:val="hy-AM"/>
        </w:rPr>
        <w:t xml:space="preserve">միջև երկկողմ հաստատված փաստաթղթով՝ նշելով փաստաթղթի կազմման ամսաթիվը: </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907DA4">
        <w:rPr>
          <w:rFonts w:ascii="GHEA Grapalat" w:hAnsi="GHEA Grapalat" w:cs="Sylfaen"/>
          <w:sz w:val="20"/>
          <w:szCs w:val="20"/>
          <w:lang w:val="hy-AM"/>
        </w:rPr>
        <w:t>2</w:t>
      </w:r>
      <w:r w:rsidRPr="00907DA4">
        <w:rPr>
          <w:rFonts w:ascii="GHEA Grapalat" w:hAnsi="GHEA Grapalat" w:cs="Sylfaen"/>
          <w:sz w:val="20"/>
          <w:szCs w:val="20"/>
          <w:lang w:val="hy-AM"/>
        </w:rPr>
        <w:t xml:space="preserve"> օրինակ (հավելված N 3): </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 xml:space="preserve"> բ) Կապալառուի նկատմամբ կիրառում է պայմանագրով նախատեսված պատասխանատվության միջոցներ։</w:t>
      </w:r>
    </w:p>
    <w:p w:rsidR="00EF45FA" w:rsidRPr="00907DA4" w:rsidRDefault="00EF45FA" w:rsidP="00313359">
      <w:pPr>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 xml:space="preserve">4.3 Պատվիրատուն հանձնման-ընդունման արձանագրությունը ստանալու օրվան հաջորդող աշխատանքային օրվանից հաշված </w:t>
      </w:r>
      <w:r w:rsidR="00907DA4">
        <w:rPr>
          <w:rFonts w:ascii="GHEA Grapalat" w:hAnsi="GHEA Grapalat" w:cs="Sylfaen"/>
          <w:sz w:val="20"/>
          <w:szCs w:val="20"/>
          <w:u w:val="single"/>
          <w:lang w:val="hy-AM"/>
        </w:rPr>
        <w:t xml:space="preserve">3 </w:t>
      </w:r>
      <w:r w:rsidRPr="00907DA4">
        <w:rPr>
          <w:rFonts w:ascii="GHEA Grapalat" w:hAnsi="GHEA Grapalat" w:cs="Sylfaen"/>
          <w:sz w:val="20"/>
          <w:szCs w:val="20"/>
          <w:lang w:val="hy-AM"/>
        </w:rPr>
        <w:t>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F45FA" w:rsidRPr="00907DA4" w:rsidRDefault="00EF45FA" w:rsidP="00313359">
      <w:pPr>
        <w:spacing w:after="0" w:line="240" w:lineRule="auto"/>
        <w:ind w:firstLine="720"/>
        <w:jc w:val="both"/>
        <w:rPr>
          <w:rFonts w:ascii="GHEA Grapalat" w:hAnsi="GHEA Grapalat" w:cs="Sylfaen"/>
          <w:b/>
          <w:sz w:val="20"/>
          <w:szCs w:val="20"/>
          <w:lang w:val="hy-AM"/>
        </w:rPr>
      </w:pPr>
      <w:r w:rsidRPr="00907DA4">
        <w:rPr>
          <w:rFonts w:ascii="GHEA Grapalat" w:hAnsi="GHEA Grapalat" w:cs="Sylfaen"/>
          <w:sz w:val="20"/>
          <w:szCs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907DA4">
        <w:rPr>
          <w:rFonts w:ascii="GHEA Grapalat" w:hAnsi="GHEA Grapalat" w:cs="Sylfaen"/>
          <w:sz w:val="20"/>
          <w:szCs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907DA4">
        <w:rPr>
          <w:rFonts w:ascii="GHEA Grapalat" w:hAnsi="GHEA Grapalat" w:cs="Sylfaen"/>
          <w:sz w:val="20"/>
          <w:szCs w:val="20"/>
          <w:lang w:val="hy-AM"/>
        </w:rPr>
        <w:softHyphen/>
        <w:t>գրությունը:</w:t>
      </w:r>
    </w:p>
    <w:p w:rsidR="00EF45FA" w:rsidRPr="00907DA4" w:rsidRDefault="00EF45FA" w:rsidP="00313359">
      <w:pPr>
        <w:spacing w:after="0" w:line="240" w:lineRule="auto"/>
        <w:ind w:firstLine="720"/>
        <w:jc w:val="both"/>
        <w:rPr>
          <w:rFonts w:ascii="GHEA Grapalat" w:hAnsi="GHEA Grapalat" w:cs="Times Armenian"/>
          <w:sz w:val="20"/>
          <w:szCs w:val="20"/>
          <w:lang w:val="hy-AM"/>
        </w:rPr>
      </w:pPr>
      <w:r w:rsidRPr="00907DA4">
        <w:rPr>
          <w:rFonts w:ascii="GHEA Grapalat" w:hAnsi="GHEA Grapalat"/>
          <w:sz w:val="20"/>
          <w:szCs w:val="20"/>
          <w:lang w:val="hy-AM"/>
        </w:rPr>
        <w:t>4.</w:t>
      </w:r>
      <w:r w:rsidRPr="00907DA4">
        <w:rPr>
          <w:rFonts w:ascii="GHEA Grapalat" w:hAnsi="GHEA Grapalat"/>
          <w:sz w:val="20"/>
          <w:szCs w:val="20"/>
          <w:lang w:val="pt-BR"/>
        </w:rPr>
        <w:t>5</w:t>
      </w:r>
      <w:r w:rsidRPr="00907DA4">
        <w:rPr>
          <w:rFonts w:ascii="GHEA Grapalat" w:hAnsi="GHEA Grapalat"/>
          <w:sz w:val="20"/>
          <w:szCs w:val="20"/>
          <w:lang w:val="hy-AM"/>
        </w:rPr>
        <w:tab/>
      </w:r>
      <w:r w:rsidRPr="00907DA4">
        <w:rPr>
          <w:rFonts w:ascii="GHEA Grapalat" w:hAnsi="GHEA Grapalat" w:cs="Sylfaen"/>
          <w:sz w:val="20"/>
          <w:szCs w:val="20"/>
          <w:lang w:val="hy-AM"/>
        </w:rPr>
        <w:t>Աշխատանքիկամպայմանագրիօրացուցայինգրաֆիկովնախատեսվածառանձինտեսակիաշխատանքների</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փուլերիևծավալներիարդյունքներընախագծանախահաշվայինփաստաթղթերինչհամապատասխանելուդեպքումկողմերըկազմումեներկկողմակտ</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թվարկելովթերություններիվերացմանհամարպահանջվող</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կատարմանենթակալրացուցիչաշխատանքներըևժամկետները</w:t>
      </w:r>
      <w:r w:rsidRPr="00907DA4">
        <w:rPr>
          <w:rFonts w:ascii="GHEA Grapalat" w:hAnsi="GHEA Grapalat" w:cs="Tahoma"/>
          <w:sz w:val="20"/>
          <w:szCs w:val="20"/>
          <w:lang w:val="hy-AM"/>
        </w:rPr>
        <w:t>։</w:t>
      </w:r>
      <w:r w:rsidRPr="00907DA4">
        <w:rPr>
          <w:rFonts w:ascii="GHEA Grapalat" w:hAnsi="GHEA Grapalat" w:cs="Sylfaen"/>
          <w:sz w:val="20"/>
          <w:szCs w:val="20"/>
          <w:lang w:val="hy-AM"/>
        </w:rPr>
        <w:t>Կապալառունպարտավորէպայմանագրայինգնիսահմաններում</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առանցլրացուցիչվճարի</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կատարելանհրաժեշտաշխատանքներ</w:t>
      </w:r>
      <w:r w:rsidRPr="00907DA4">
        <w:rPr>
          <w:rFonts w:ascii="GHEA Grapalat" w:hAnsi="GHEA Grapalat" w:cs="Tahoma"/>
          <w:sz w:val="20"/>
          <w:szCs w:val="20"/>
          <w:lang w:val="hy-AM"/>
        </w:rPr>
        <w:t>։</w:t>
      </w:r>
    </w:p>
    <w:p w:rsidR="00EF45FA" w:rsidRPr="00907DA4" w:rsidRDefault="00EF45FA" w:rsidP="00313359">
      <w:pPr>
        <w:pStyle w:val="norm"/>
        <w:spacing w:line="240" w:lineRule="auto"/>
        <w:ind w:firstLine="0"/>
        <w:rPr>
          <w:rFonts w:ascii="GHEA Grapalat" w:hAnsi="GHEA Grapalat"/>
          <w:spacing w:val="-8"/>
          <w:sz w:val="20"/>
          <w:lang w:val="pt-BR"/>
        </w:rPr>
      </w:pPr>
      <w:r w:rsidRPr="00907DA4">
        <w:rPr>
          <w:rFonts w:ascii="GHEA Grapalat" w:hAnsi="GHEA Grapalat" w:cs="Sylfaen"/>
          <w:sz w:val="20"/>
          <w:lang w:val="hy-AM"/>
        </w:rPr>
        <w:t xml:space="preserve">         4.6 Աշխատանքնընդունելիս կիրառվում են նաև հետևյալ պայմանները`</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 xml:space="preserve">1) </w:t>
      </w:r>
      <w:r w:rsidRPr="00907DA4">
        <w:rPr>
          <w:rFonts w:ascii="GHEA Grapalat" w:hAnsi="GHEA Grapalat" w:cs="Sylfaen"/>
          <w:sz w:val="20"/>
        </w:rPr>
        <w:t>Կ</w:t>
      </w:r>
      <w:r w:rsidRPr="00907DA4">
        <w:rPr>
          <w:rFonts w:ascii="GHEA Grapalat" w:hAnsi="GHEA Grapalat" w:cs="Sylfaen"/>
          <w:sz w:val="20"/>
          <w:lang w:val="hy-AM"/>
        </w:rPr>
        <w:t xml:space="preserve">ապալառուի կողմից շինարարության ավարտի մասին տեղեկություն ստանալուց հետո </w:t>
      </w:r>
      <w:r w:rsidRPr="00907DA4">
        <w:rPr>
          <w:rFonts w:ascii="GHEA Grapalat" w:hAnsi="GHEA Grapalat" w:cs="Sylfaen"/>
          <w:sz w:val="20"/>
        </w:rPr>
        <w:t>Պ</w:t>
      </w:r>
      <w:r w:rsidRPr="00907DA4">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բ. չի համապատասխանում պայմանագրի պայմաններին, ապա արձանագրություն չի ստորագրվում.</w:t>
      </w:r>
    </w:p>
    <w:p w:rsidR="00EF45FA" w:rsidRPr="00907DA4" w:rsidRDefault="00EF45FA" w:rsidP="00313359">
      <w:pPr>
        <w:pStyle w:val="norm"/>
        <w:spacing w:line="240" w:lineRule="auto"/>
        <w:rPr>
          <w:rFonts w:ascii="GHEA Grapalat" w:hAnsi="GHEA Grapalat" w:cs="Sylfaen"/>
          <w:sz w:val="20"/>
          <w:lang w:val="hy-AM"/>
        </w:rPr>
      </w:pPr>
      <w:r w:rsidRPr="00907DA4">
        <w:rPr>
          <w:rFonts w:ascii="GHEA Grapalat" w:hAnsi="GHEA Grapalat" w:cs="Sylfaen"/>
          <w:sz w:val="20"/>
          <w:lang w:val="hy-AM"/>
        </w:rPr>
        <w:t xml:space="preserve">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w:t>
      </w:r>
      <w:r w:rsidRPr="00907DA4">
        <w:rPr>
          <w:rFonts w:ascii="GHEA Grapalat" w:hAnsi="GHEA Grapalat" w:cs="Sylfaen"/>
          <w:sz w:val="20"/>
          <w:lang w:val="hy-AM"/>
        </w:rPr>
        <w:lastRenderedPageBreak/>
        <w:t>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p>
    <w:p w:rsidR="00EF45FA" w:rsidRPr="00907DA4" w:rsidRDefault="00EF45FA" w:rsidP="00313359">
      <w:pPr>
        <w:tabs>
          <w:tab w:val="left" w:pos="1276"/>
        </w:tabs>
        <w:spacing w:after="0" w:line="240" w:lineRule="auto"/>
        <w:ind w:firstLine="720"/>
        <w:jc w:val="both"/>
        <w:rPr>
          <w:rFonts w:ascii="GHEA Grapalat" w:hAnsi="GHEA Grapalat"/>
          <w:b/>
          <w:sz w:val="20"/>
          <w:szCs w:val="20"/>
          <w:lang w:val="hy-AM"/>
        </w:rPr>
      </w:pPr>
      <w:r w:rsidRPr="00907DA4">
        <w:rPr>
          <w:rFonts w:ascii="GHEA Grapalat" w:hAnsi="GHEA Grapalat"/>
          <w:b/>
          <w:sz w:val="20"/>
          <w:szCs w:val="20"/>
          <w:lang w:val="hy-AM"/>
        </w:rPr>
        <w:t xml:space="preserve">5. </w:t>
      </w:r>
      <w:r w:rsidRPr="00907DA4">
        <w:rPr>
          <w:rFonts w:ascii="GHEA Grapalat" w:hAnsi="GHEA Grapalat" w:cs="Sylfaen"/>
          <w:b/>
          <w:sz w:val="20"/>
          <w:szCs w:val="20"/>
          <w:lang w:val="hy-AM"/>
        </w:rPr>
        <w:t>ԱՇԽԱՏԱՆՔԻԳԻՆԸԵՎՎԱՐՁԱՏՐՈՒԹՅՈՒՆԸ</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 xml:space="preserve">5.1 Սույն </w:t>
      </w:r>
      <w:r w:rsidRPr="00907DA4">
        <w:rPr>
          <w:rFonts w:ascii="GHEA Grapalat" w:hAnsi="GHEA Grapalat" w:cs="Sylfaen"/>
          <w:sz w:val="20"/>
          <w:szCs w:val="20"/>
          <w:lang w:val="hy-AM"/>
        </w:rPr>
        <w:t>պայմանագրիընդհանուրգինըկազմումէ</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որից</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ԱԱՀ</w:t>
      </w:r>
      <w:r w:rsidRPr="00907DA4">
        <w:rPr>
          <w:rFonts w:ascii="GHEA Grapalat" w:hAnsi="GHEA Grapalat" w:cs="Times Armenian"/>
          <w:sz w:val="20"/>
          <w:szCs w:val="20"/>
          <w:lang w:val="hy-AM"/>
        </w:rPr>
        <w:t>-</w:t>
      </w:r>
      <w:r w:rsidRPr="00907DA4">
        <w:rPr>
          <w:rFonts w:ascii="GHEA Grapalat" w:hAnsi="GHEA Grapalat" w:cs="Sylfaen"/>
          <w:sz w:val="20"/>
          <w:szCs w:val="20"/>
          <w:lang w:val="hy-AM"/>
        </w:rPr>
        <w:t>ն</w:t>
      </w:r>
      <w:r w:rsidRPr="00907DA4">
        <w:rPr>
          <w:rFonts w:ascii="GHEA Grapalat" w:hAnsi="GHEA Grapalat" w:cs="Tahoma"/>
          <w:sz w:val="20"/>
          <w:szCs w:val="20"/>
          <w:lang w:val="hy-AM"/>
        </w:rPr>
        <w:t>։</w:t>
      </w:r>
      <w:r w:rsidRPr="00907DA4">
        <w:rPr>
          <w:rFonts w:ascii="GHEA Grapalat" w:hAnsi="GHEA Grapalat" w:cs="Sylfaen"/>
          <w:sz w:val="20"/>
          <w:szCs w:val="20"/>
          <w:lang w:val="hy-AM"/>
        </w:rPr>
        <w:t>ԳինըներառումէԿապալառուիկողմիցիրականացվողբոլործախսերը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ընդորում</w:t>
      </w:r>
      <w:r w:rsidRPr="00907DA4">
        <w:rPr>
          <w:rFonts w:ascii="GHEA Grapalat" w:hAnsi="GHEA Grapalat" w:cs="Times Armenian"/>
          <w:sz w:val="20"/>
          <w:szCs w:val="20"/>
          <w:lang w:val="hy-AM"/>
        </w:rPr>
        <w:t xml:space="preserve">` </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 xml:space="preserve">    1-</w:t>
      </w:r>
      <w:r w:rsidRPr="00907DA4">
        <w:rPr>
          <w:rFonts w:ascii="GHEA Grapalat" w:hAnsi="GHEA Grapalat" w:cs="Sylfaen"/>
          <w:sz w:val="20"/>
          <w:szCs w:val="20"/>
          <w:lang w:val="hy-AM"/>
        </w:rPr>
        <w:t>ինչափաբաժին</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որից</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ԱԱՀ</w:t>
      </w:r>
      <w:r w:rsidRPr="00907DA4">
        <w:rPr>
          <w:rFonts w:ascii="GHEA Grapalat" w:hAnsi="GHEA Grapalat" w:cs="Times Armenian"/>
          <w:sz w:val="20"/>
          <w:szCs w:val="20"/>
          <w:lang w:val="hy-AM"/>
        </w:rPr>
        <w:t>-</w:t>
      </w:r>
      <w:r w:rsidRPr="00907DA4">
        <w:rPr>
          <w:rFonts w:ascii="GHEA Grapalat" w:hAnsi="GHEA Grapalat" w:cs="Sylfaen"/>
          <w:sz w:val="20"/>
          <w:szCs w:val="20"/>
          <w:lang w:val="hy-AM"/>
        </w:rPr>
        <w:t>ն</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cs="Times Armenian"/>
          <w:sz w:val="20"/>
          <w:szCs w:val="20"/>
          <w:lang w:val="hy-AM"/>
        </w:rPr>
        <w:t xml:space="preserve">     ------------------------------------------------------------------------------------------------------------------</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 xml:space="preserve">    n-</w:t>
      </w:r>
      <w:r w:rsidRPr="00907DA4">
        <w:rPr>
          <w:rFonts w:ascii="GHEA Grapalat" w:hAnsi="GHEA Grapalat" w:cs="Sylfaen"/>
          <w:sz w:val="20"/>
          <w:szCs w:val="20"/>
          <w:lang w:val="hy-AM"/>
        </w:rPr>
        <w:t>րդչափաբաժին</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որից</w:t>
      </w:r>
      <w:r w:rsidRPr="00907DA4">
        <w:rPr>
          <w:rFonts w:ascii="GHEA Grapalat" w:hAnsi="GHEA Grapalat" w:cs="Times Armenian"/>
          <w:sz w:val="20"/>
          <w:szCs w:val="20"/>
          <w:lang w:val="hy-AM"/>
        </w:rPr>
        <w:t xml:space="preserve"> ---------- (----------------------------) </w:t>
      </w:r>
      <w:r w:rsidRPr="00907DA4">
        <w:rPr>
          <w:rFonts w:ascii="GHEA Grapalat" w:hAnsi="GHEA Grapalat" w:cs="Sylfaen"/>
          <w:sz w:val="20"/>
          <w:szCs w:val="20"/>
          <w:lang w:val="hy-AM"/>
        </w:rPr>
        <w:t>ՀՀդրամը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ԱԱՀ</w:t>
      </w:r>
      <w:r w:rsidRPr="00907DA4">
        <w:rPr>
          <w:rFonts w:ascii="GHEA Grapalat" w:hAnsi="GHEA Grapalat" w:cs="Times Armenian"/>
          <w:sz w:val="20"/>
          <w:szCs w:val="20"/>
          <w:lang w:val="hy-AM"/>
        </w:rPr>
        <w:t>-</w:t>
      </w:r>
      <w:r w:rsidRPr="00907DA4">
        <w:rPr>
          <w:rFonts w:ascii="GHEA Grapalat" w:hAnsi="GHEA Grapalat" w:cs="Sylfaen"/>
          <w:sz w:val="20"/>
          <w:szCs w:val="20"/>
          <w:lang w:val="hy-AM"/>
        </w:rPr>
        <w:t>ն:</w:t>
      </w:r>
      <w:r w:rsidRPr="00907DA4">
        <w:rPr>
          <w:rFonts w:ascii="GHEA Grapalat" w:hAnsi="GHEA Grapalat" w:cs="Sylfaen"/>
          <w:sz w:val="20"/>
          <w:szCs w:val="20"/>
          <w:vertAlign w:val="superscript"/>
          <w:lang w:val="hy-AM"/>
        </w:rPr>
        <w:t>28</w:t>
      </w:r>
    </w:p>
    <w:p w:rsidR="00EF45FA" w:rsidRPr="00907DA4" w:rsidRDefault="00EF45FA" w:rsidP="00313359">
      <w:pPr>
        <w:tabs>
          <w:tab w:val="num" w:pos="0"/>
          <w:tab w:val="left" w:pos="720"/>
          <w:tab w:val="num" w:pos="900"/>
        </w:tabs>
        <w:spacing w:after="0" w:line="240" w:lineRule="auto"/>
        <w:jc w:val="both"/>
        <w:rPr>
          <w:rFonts w:ascii="GHEA Grapalat" w:hAnsi="GHEA Grapalat"/>
          <w:sz w:val="20"/>
          <w:szCs w:val="20"/>
          <w:lang w:val="hy-AM"/>
        </w:rPr>
      </w:pPr>
      <w:r w:rsidRPr="00907DA4">
        <w:rPr>
          <w:rFonts w:ascii="GHEA Grapalat" w:hAnsi="GHEA Grapalat"/>
          <w:sz w:val="20"/>
          <w:szCs w:val="20"/>
          <w:lang w:val="hy-AM"/>
        </w:rPr>
        <w:t xml:space="preserve">5.2 </w:t>
      </w:r>
      <w:r w:rsidRPr="00907DA4">
        <w:rPr>
          <w:rFonts w:ascii="GHEA Grapalat" w:hAnsi="GHEA Grapalat" w:cs="Sylfaen"/>
          <w:sz w:val="20"/>
          <w:szCs w:val="20"/>
          <w:lang w:val="hy-AM"/>
        </w:rPr>
        <w:t>ԱշխատանքիգինըկայունէևԿապալառունիրավունքչունիպահանջելավելացնելու</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իսկՊատվիրատուննվազեցնելուայդգինը</w:t>
      </w:r>
      <w:r w:rsidRPr="00907DA4">
        <w:rPr>
          <w:rFonts w:ascii="GHEA Grapalat" w:hAnsi="GHEA Grapalat" w:cs="Tahoma"/>
          <w:sz w:val="20"/>
          <w:szCs w:val="20"/>
          <w:lang w:val="hy-AM"/>
        </w:rPr>
        <w:t>։</w:t>
      </w:r>
    </w:p>
    <w:p w:rsidR="00EF45FA" w:rsidRPr="00907DA4" w:rsidRDefault="00EF45FA" w:rsidP="00313359">
      <w:pPr>
        <w:tabs>
          <w:tab w:val="num" w:pos="0"/>
          <w:tab w:val="left" w:pos="720"/>
          <w:tab w:val="num" w:pos="900"/>
        </w:tabs>
        <w:spacing w:after="0" w:line="240" w:lineRule="auto"/>
        <w:jc w:val="both"/>
        <w:rPr>
          <w:rFonts w:ascii="GHEA Grapalat" w:hAnsi="GHEA Grapalat" w:cs="Times Armenian"/>
          <w:sz w:val="20"/>
          <w:szCs w:val="20"/>
          <w:lang w:val="hy-AM"/>
        </w:rPr>
      </w:pPr>
      <w:r w:rsidRPr="00907DA4">
        <w:rPr>
          <w:rFonts w:ascii="GHEA Grapalat" w:hAnsi="GHEA Grapalat" w:cs="Sylfaen"/>
          <w:sz w:val="20"/>
          <w:szCs w:val="20"/>
          <w:lang w:val="hy-AM"/>
        </w:rPr>
        <w:t xml:space="preserve">       5.3</w:t>
      </w:r>
      <w:r w:rsidRPr="00907DA4">
        <w:rPr>
          <w:rFonts w:ascii="GHEA Grapalat" w:hAnsi="GHEA Grapalat" w:cs="Sylfaen"/>
          <w:sz w:val="20"/>
          <w:szCs w:val="20"/>
          <w:lang w:val="hy-AM"/>
        </w:rPr>
        <w:tab/>
        <w:t xml:space="preserve"> Պատվիրատունվճարումէ</w:t>
      </w:r>
      <w:r w:rsidRPr="00907DA4">
        <w:rPr>
          <w:rFonts w:ascii="GHEA Grapalat" w:hAnsi="GHEA Grapalat" w:cs="Times Armenian"/>
          <w:sz w:val="20"/>
          <w:szCs w:val="20"/>
          <w:lang w:val="hy-AM"/>
        </w:rPr>
        <w:t xml:space="preserve"> ա</w:t>
      </w:r>
      <w:r w:rsidRPr="00907DA4">
        <w:rPr>
          <w:rFonts w:ascii="GHEA Grapalat" w:hAnsi="GHEA Grapalat" w:cs="Sylfaen"/>
          <w:sz w:val="20"/>
          <w:szCs w:val="20"/>
          <w:lang w:val="hy-AM"/>
        </w:rPr>
        <w:t xml:space="preserve">շխատանքիկամպայմանագրիօրացուցայինգրաֆիկովնախատեսված`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EF45FA" w:rsidRPr="00907DA4" w:rsidRDefault="00EF45FA" w:rsidP="00313359">
      <w:pPr>
        <w:tabs>
          <w:tab w:val="left" w:pos="1276"/>
        </w:tabs>
        <w:spacing w:after="0" w:line="240" w:lineRule="auto"/>
        <w:ind w:firstLine="720"/>
        <w:jc w:val="both"/>
        <w:rPr>
          <w:rFonts w:ascii="GHEA Grapalat" w:hAnsi="GHEA Grapalat"/>
          <w:b/>
          <w:sz w:val="20"/>
          <w:szCs w:val="20"/>
          <w:lang w:val="hy-AM"/>
        </w:rPr>
      </w:pPr>
      <w:r w:rsidRPr="00907DA4">
        <w:rPr>
          <w:rFonts w:ascii="GHEA Grapalat" w:hAnsi="GHEA Grapalat"/>
          <w:b/>
          <w:sz w:val="20"/>
          <w:szCs w:val="20"/>
          <w:lang w:val="hy-AM"/>
        </w:rPr>
        <w:t xml:space="preserve">6. </w:t>
      </w:r>
      <w:r w:rsidRPr="00907DA4">
        <w:rPr>
          <w:rFonts w:ascii="GHEA Grapalat" w:hAnsi="GHEA Grapalat" w:cs="Sylfaen"/>
          <w:b/>
          <w:sz w:val="20"/>
          <w:szCs w:val="20"/>
          <w:lang w:val="hy-AM"/>
        </w:rPr>
        <w:t>ԿՈՂՄԵՐԻՊԱՏԱՍԽԱՆԱՏՎՈՒԹՅՈՒՆԸ</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6.1</w:t>
      </w:r>
      <w:r w:rsidRPr="00907DA4">
        <w:rPr>
          <w:rFonts w:ascii="GHEA Grapalat" w:hAnsi="GHEA Grapalat"/>
          <w:sz w:val="20"/>
          <w:szCs w:val="20"/>
          <w:lang w:val="hy-AM"/>
        </w:rPr>
        <w:tab/>
      </w:r>
      <w:r w:rsidRPr="00907DA4">
        <w:rPr>
          <w:rFonts w:ascii="GHEA Grapalat" w:hAnsi="GHEA Grapalat" w:cs="Sylfaen"/>
          <w:sz w:val="20"/>
          <w:szCs w:val="20"/>
          <w:lang w:val="hy-AM"/>
        </w:rPr>
        <w:t>ԿապալառունպատասխանատվությունէկրումԱշխատանքիորակիևսույնպայմանագրի</w:t>
      </w:r>
      <w:r w:rsidRPr="00907DA4">
        <w:rPr>
          <w:rFonts w:ascii="GHEA Grapalat" w:hAnsi="GHEA Grapalat" w:cs="Times Armenian"/>
          <w:sz w:val="20"/>
          <w:szCs w:val="20"/>
          <w:lang w:val="hy-AM"/>
        </w:rPr>
        <w:t xml:space="preserve"> 1.3 </w:t>
      </w:r>
      <w:r w:rsidRPr="00907DA4">
        <w:rPr>
          <w:rFonts w:ascii="GHEA Grapalat" w:hAnsi="GHEA Grapalat" w:cs="Sylfaen"/>
          <w:sz w:val="20"/>
          <w:szCs w:val="20"/>
          <w:lang w:val="hy-AM"/>
        </w:rPr>
        <w:t>կետով</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ներառյալօրացուցայինգրաֆիկը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նախատեսվածժամկետիպահպանմանհամար</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sz w:val="20"/>
          <w:szCs w:val="20"/>
          <w:lang w:val="hy-AM"/>
        </w:rPr>
        <w:t>6.2</w:t>
      </w:r>
      <w:r w:rsidRPr="00907DA4">
        <w:rPr>
          <w:rFonts w:ascii="GHEA Grapalat" w:hAnsi="GHEA Grapalat"/>
          <w:sz w:val="20"/>
          <w:szCs w:val="20"/>
          <w:lang w:val="hy-AM"/>
        </w:rPr>
        <w:tab/>
      </w:r>
      <w:r w:rsidRPr="00907DA4">
        <w:rPr>
          <w:rFonts w:ascii="GHEA Grapalat" w:hAnsi="GHEA Grapalat" w:cs="Sylfaen"/>
          <w:sz w:val="20"/>
          <w:szCs w:val="20"/>
          <w:lang w:val="hy-AM"/>
        </w:rPr>
        <w:t>ՍույնպայմանագրովնախատեսվածԱշխատանքիկատարմանժամկետըխախտելուդեպքումԿապալառուիցյուրաքանչյուրուշացված</w:t>
      </w:r>
      <w:r w:rsidRPr="00907DA4">
        <w:rPr>
          <w:rFonts w:ascii="GHEA Grapalat" w:hAnsi="GHEA Grapalat" w:cs="Arial"/>
          <w:sz w:val="20"/>
          <w:szCs w:val="20"/>
          <w:lang w:val="hy-AM"/>
        </w:rPr>
        <w:t xml:space="preserve"> աշխատանքային </w:t>
      </w:r>
      <w:r w:rsidRPr="00907DA4">
        <w:rPr>
          <w:rFonts w:ascii="GHEA Grapalat" w:hAnsi="GHEA Grapalat" w:cs="Sylfaen"/>
          <w:sz w:val="20"/>
          <w:szCs w:val="20"/>
          <w:lang w:val="hy-AM"/>
        </w:rPr>
        <w:t>օրվահամարգանձվումէտույժ</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կատարմանենթակա</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սակայնչկատարվածԱշխատանքիգնի</w:t>
      </w:r>
      <w:r w:rsidRPr="00907DA4">
        <w:rPr>
          <w:rFonts w:ascii="GHEA Grapalat" w:hAnsi="GHEA Grapalat" w:cs="Arial"/>
          <w:sz w:val="20"/>
          <w:szCs w:val="20"/>
          <w:lang w:val="hy-AM"/>
        </w:rPr>
        <w:t xml:space="preserve"> 0,05 (</w:t>
      </w:r>
      <w:r w:rsidRPr="00907DA4">
        <w:rPr>
          <w:rFonts w:ascii="GHEA Grapalat" w:hAnsi="GHEA Grapalat" w:cs="Sylfaen"/>
          <w:sz w:val="20"/>
          <w:szCs w:val="20"/>
          <w:lang w:val="hy-AM"/>
        </w:rPr>
        <w:t>զրոամբողջհինգհարյուրերրորդական</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տոկոսիչափով</w:t>
      </w:r>
      <w:r w:rsidRPr="00907DA4">
        <w:rPr>
          <w:rFonts w:ascii="GHEA Grapalat" w:hAnsi="GHEA Grapalat" w:cs="Tahoma"/>
          <w:sz w:val="20"/>
          <w:szCs w:val="20"/>
          <w:lang w:val="hy-AM"/>
        </w:rPr>
        <w:t>։</w:t>
      </w:r>
    </w:p>
    <w:p w:rsidR="00EF45FA" w:rsidRPr="00907DA4" w:rsidRDefault="00EF45FA" w:rsidP="00313359">
      <w:pPr>
        <w:spacing w:after="0" w:line="240" w:lineRule="auto"/>
        <w:ind w:firstLine="709"/>
        <w:jc w:val="both"/>
        <w:rPr>
          <w:rFonts w:ascii="GHEA Grapalat" w:hAnsi="GHEA Grapalat"/>
          <w:sz w:val="20"/>
          <w:szCs w:val="20"/>
          <w:lang w:val="hy-AM"/>
        </w:rPr>
      </w:pPr>
      <w:r w:rsidRPr="00907DA4">
        <w:rPr>
          <w:rFonts w:ascii="GHEA Grapalat" w:hAnsi="GHEA Grapalat"/>
          <w:sz w:val="20"/>
          <w:szCs w:val="20"/>
          <w:lang w:val="hy-AM"/>
        </w:rPr>
        <w:t>6.3</w:t>
      </w:r>
      <w:r w:rsidRPr="00907DA4">
        <w:rPr>
          <w:rFonts w:ascii="GHEA Grapalat" w:hAnsi="GHEA Grapalat"/>
          <w:sz w:val="20"/>
          <w:szCs w:val="20"/>
          <w:lang w:val="hy-AM"/>
        </w:rPr>
        <w:tab/>
        <w:t>Պ</w:t>
      </w:r>
      <w:r w:rsidRPr="00907DA4">
        <w:rPr>
          <w:rFonts w:ascii="GHEA Grapalat" w:hAnsi="GHEA Grapalat" w:cs="Sylfaen"/>
          <w:sz w:val="20"/>
          <w:szCs w:val="20"/>
          <w:lang w:val="hy-AM"/>
        </w:rPr>
        <w:t>այմանագրի</w:t>
      </w:r>
      <w:r w:rsidRPr="00907DA4">
        <w:rPr>
          <w:rFonts w:ascii="GHEA Grapalat" w:hAnsi="GHEA Grapalat" w:cs="Times Armenian"/>
          <w:sz w:val="20"/>
          <w:szCs w:val="20"/>
          <w:lang w:val="hy-AM"/>
        </w:rPr>
        <w:t xml:space="preserve"> 3.1.3 </w:t>
      </w:r>
      <w:r w:rsidRPr="00907DA4">
        <w:rPr>
          <w:rFonts w:ascii="GHEA Grapalat" w:hAnsi="GHEA Grapalat" w:cs="Sylfaen"/>
          <w:sz w:val="20"/>
          <w:szCs w:val="20"/>
          <w:lang w:val="hy-AM"/>
        </w:rPr>
        <w:t>կետովնախատեսվածհիմքերովՊատվիրատուիկողմից</w:t>
      </w:r>
      <w:r w:rsidRPr="00907DA4">
        <w:rPr>
          <w:rFonts w:ascii="GHEA Grapalat" w:hAnsi="GHEA Grapalat" w:cs="Times Armenian"/>
          <w:sz w:val="20"/>
          <w:szCs w:val="20"/>
          <w:lang w:val="hy-AM"/>
        </w:rPr>
        <w:t xml:space="preserve"> ա</w:t>
      </w:r>
      <w:r w:rsidRPr="00907DA4">
        <w:rPr>
          <w:rFonts w:ascii="GHEA Grapalat" w:hAnsi="GHEA Grapalat" w:cs="Sylfaen"/>
          <w:sz w:val="20"/>
          <w:szCs w:val="20"/>
          <w:lang w:val="hy-AM"/>
        </w:rPr>
        <w:t>շխատանքըչընդունվելու</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ինչպեսնաև</w:t>
      </w:r>
      <w:r w:rsidRPr="00907DA4">
        <w:rPr>
          <w:rFonts w:ascii="GHEA Grapalat" w:hAnsi="GHEA Grapalat" w:cs="Arial"/>
          <w:sz w:val="20"/>
          <w:szCs w:val="20"/>
          <w:lang w:val="hy-AM"/>
        </w:rPr>
        <w:t xml:space="preserve"> 3.1.4 </w:t>
      </w:r>
      <w:r w:rsidRPr="00907DA4">
        <w:rPr>
          <w:rFonts w:ascii="GHEA Grapalat" w:hAnsi="GHEA Grapalat" w:cs="Sylfaen"/>
          <w:sz w:val="20"/>
          <w:szCs w:val="20"/>
          <w:lang w:val="hy-AM"/>
        </w:rPr>
        <w:t>կետովնախատեսվածկարգովպայմանագիրըլուծելուդեպքումԿապալառուիցգանձվումէտուգանք</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պայմանագրի</w:t>
      </w:r>
      <w:r w:rsidRPr="00907DA4">
        <w:rPr>
          <w:rFonts w:ascii="GHEA Grapalat" w:hAnsi="GHEA Grapalat" w:cs="Arial"/>
          <w:sz w:val="20"/>
          <w:szCs w:val="20"/>
          <w:lang w:val="hy-AM"/>
        </w:rPr>
        <w:t xml:space="preserve"> 5.1 </w:t>
      </w:r>
      <w:r w:rsidRPr="00907DA4">
        <w:rPr>
          <w:rFonts w:ascii="GHEA Grapalat" w:hAnsi="GHEA Grapalat" w:cs="Sylfaen"/>
          <w:sz w:val="20"/>
          <w:szCs w:val="20"/>
          <w:lang w:val="hy-AM"/>
        </w:rPr>
        <w:t>կետումնախատեսվածգումարի</w:t>
      </w:r>
      <w:r w:rsidRPr="00907DA4">
        <w:rPr>
          <w:rFonts w:ascii="GHEA Grapalat" w:hAnsi="GHEA Grapalat" w:cs="Arial"/>
          <w:sz w:val="20"/>
          <w:szCs w:val="20"/>
          <w:lang w:val="hy-AM"/>
        </w:rPr>
        <w:t xml:space="preserve"> 0,5 (</w:t>
      </w:r>
      <w:r w:rsidRPr="00907DA4">
        <w:rPr>
          <w:rFonts w:ascii="GHEA Grapalat" w:hAnsi="GHEA Grapalat" w:cs="Sylfaen"/>
          <w:sz w:val="20"/>
          <w:szCs w:val="20"/>
          <w:lang w:val="hy-AM"/>
        </w:rPr>
        <w:t>զրոամբողջհինգտասնորդական</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տոկոսիչափով:</w:t>
      </w:r>
      <w:r w:rsidRPr="00907DA4">
        <w:rPr>
          <w:rFonts w:ascii="GHEA Grapalat" w:hAnsi="GHEA Grapalat" w:cs="Sylfaen"/>
          <w:sz w:val="20"/>
          <w:szCs w:val="20"/>
          <w:vertAlign w:val="superscript"/>
          <w:lang w:val="hy-AM"/>
        </w:rPr>
        <w:t>30</w:t>
      </w:r>
      <w:r w:rsidRPr="00907DA4">
        <w:rPr>
          <w:rStyle w:val="FootnoteReference"/>
          <w:rFonts w:ascii="GHEA Grapalat" w:hAnsi="GHEA Grapalat" w:cs="Sylfaen"/>
          <w:color w:val="FFFFFF"/>
          <w:sz w:val="20"/>
          <w:szCs w:val="20"/>
          <w:lang w:val="hy-AM"/>
        </w:rPr>
        <w:footnoteReference w:id="17"/>
      </w:r>
      <w:r w:rsidRPr="00907DA4">
        <w:rPr>
          <w:rFonts w:ascii="GHEA Grapalat" w:hAnsi="GHEA Grapalat"/>
          <w:sz w:val="20"/>
          <w:szCs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6.4</w:t>
      </w:r>
      <w:r w:rsidRPr="00907DA4">
        <w:rPr>
          <w:rFonts w:ascii="GHEA Grapalat" w:hAnsi="GHEA Grapalat"/>
          <w:sz w:val="20"/>
          <w:szCs w:val="20"/>
          <w:lang w:val="hy-AM"/>
        </w:rPr>
        <w:tab/>
        <w:t>Պ</w:t>
      </w:r>
      <w:r w:rsidRPr="00907DA4">
        <w:rPr>
          <w:rFonts w:ascii="GHEA Grapalat" w:hAnsi="GHEA Grapalat" w:cs="Sylfaen"/>
          <w:sz w:val="20"/>
          <w:szCs w:val="20"/>
          <w:lang w:val="hy-AM"/>
        </w:rPr>
        <w:t>այմանագրի</w:t>
      </w:r>
      <w:r w:rsidRPr="00907DA4">
        <w:rPr>
          <w:rFonts w:ascii="GHEA Grapalat" w:hAnsi="GHEA Grapalat" w:cs="Times Armenian"/>
          <w:sz w:val="20"/>
          <w:szCs w:val="20"/>
          <w:lang w:val="hy-AM"/>
        </w:rPr>
        <w:t xml:space="preserve"> 6.2 </w:t>
      </w:r>
      <w:r w:rsidRPr="00907DA4">
        <w:rPr>
          <w:rFonts w:ascii="GHEA Grapalat" w:hAnsi="GHEA Grapalat" w:cs="Sylfaen"/>
          <w:sz w:val="20"/>
          <w:szCs w:val="20"/>
          <w:lang w:val="hy-AM"/>
        </w:rPr>
        <w:t>և</w:t>
      </w:r>
      <w:r w:rsidRPr="00907DA4">
        <w:rPr>
          <w:rFonts w:ascii="GHEA Grapalat" w:hAnsi="GHEA Grapalat" w:cs="Times Armenian"/>
          <w:sz w:val="20"/>
          <w:szCs w:val="20"/>
          <w:lang w:val="hy-AM"/>
        </w:rPr>
        <w:t xml:space="preserve"> 6.3 </w:t>
      </w:r>
      <w:r w:rsidRPr="00907DA4">
        <w:rPr>
          <w:rFonts w:ascii="GHEA Grapalat" w:hAnsi="GHEA Grapalat" w:cs="Sylfaen"/>
          <w:sz w:val="20"/>
          <w:szCs w:val="20"/>
          <w:lang w:val="hy-AM"/>
        </w:rPr>
        <w:t>կետերովնախատեսվածտույժըևտուգանքըհաշվարկվումևհաշվանցվումենԿապալառուինվճարվողգումարներիհետ</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6.5</w:t>
      </w:r>
      <w:r w:rsidRPr="00907DA4">
        <w:rPr>
          <w:rFonts w:ascii="GHEA Grapalat" w:hAnsi="GHEA Grapalat"/>
          <w:sz w:val="20"/>
          <w:szCs w:val="20"/>
          <w:lang w:val="hy-AM"/>
        </w:rPr>
        <w:tab/>
      </w:r>
      <w:r w:rsidRPr="00907DA4">
        <w:rPr>
          <w:rFonts w:ascii="GHEA Grapalat" w:hAnsi="GHEA Grapalat" w:cs="Sylfaen"/>
          <w:sz w:val="20"/>
          <w:szCs w:val="20"/>
          <w:lang w:val="hy-AM"/>
        </w:rPr>
        <w:t>Պատվիրատուիկողմիցպայմանագրի</w:t>
      </w:r>
      <w:r w:rsidRPr="00907DA4">
        <w:rPr>
          <w:rFonts w:ascii="GHEA Grapalat" w:hAnsi="GHEA Grapalat" w:cs="Times Armenian"/>
          <w:sz w:val="20"/>
          <w:szCs w:val="20"/>
          <w:lang w:val="hy-AM"/>
        </w:rPr>
        <w:t xml:space="preserve"> 5.3 </w:t>
      </w:r>
      <w:r w:rsidRPr="00907DA4">
        <w:rPr>
          <w:rFonts w:ascii="GHEA Grapalat" w:hAnsi="GHEA Grapalat" w:cs="Sylfaen"/>
          <w:sz w:val="20"/>
          <w:szCs w:val="20"/>
          <w:lang w:val="hy-AM"/>
        </w:rPr>
        <w:t>կետովնախատեսվածժամկետներիխախտմանհամարՊատվիրատուինկատմամբյուրաքանչյուրուշացված</w:t>
      </w:r>
      <w:r w:rsidRPr="00907DA4">
        <w:rPr>
          <w:rFonts w:ascii="GHEA Grapalat" w:hAnsi="GHEA Grapalat" w:cs="Times Armenian"/>
          <w:sz w:val="20"/>
          <w:szCs w:val="20"/>
          <w:lang w:val="hy-AM"/>
        </w:rPr>
        <w:t xml:space="preserve"> աշխատանքային </w:t>
      </w:r>
      <w:r w:rsidRPr="00907DA4">
        <w:rPr>
          <w:rFonts w:ascii="GHEA Grapalat" w:hAnsi="GHEA Grapalat" w:cs="Sylfaen"/>
          <w:sz w:val="20"/>
          <w:szCs w:val="20"/>
          <w:lang w:val="hy-AM"/>
        </w:rPr>
        <w:t>օրվահամարհաշվարկվումէտույժ</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վճարմանենթակա</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սակայնչվճարվածգումարի</w:t>
      </w:r>
      <w:r w:rsidRPr="00907DA4">
        <w:rPr>
          <w:rFonts w:ascii="GHEA Grapalat" w:hAnsi="GHEA Grapalat" w:cs="Times Armenian"/>
          <w:sz w:val="20"/>
          <w:szCs w:val="20"/>
          <w:lang w:val="hy-AM"/>
        </w:rPr>
        <w:t xml:space="preserve"> 0,05 (</w:t>
      </w:r>
      <w:r w:rsidRPr="00907DA4">
        <w:rPr>
          <w:rFonts w:ascii="GHEA Grapalat" w:hAnsi="GHEA Grapalat" w:cs="Sylfaen"/>
          <w:sz w:val="20"/>
          <w:szCs w:val="20"/>
          <w:lang w:val="hy-AM"/>
        </w:rPr>
        <w:t>զրոամբողջհինգհարյուրերրորդական</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տոկոսիչափով</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6.6</w:t>
      </w:r>
      <w:r w:rsidRPr="00907DA4">
        <w:rPr>
          <w:rFonts w:ascii="GHEA Grapalat" w:hAnsi="GHEA Grapalat"/>
          <w:sz w:val="20"/>
          <w:szCs w:val="20"/>
          <w:lang w:val="hy-AM"/>
        </w:rPr>
        <w:tab/>
        <w:t>Պ</w:t>
      </w:r>
      <w:r w:rsidRPr="00907DA4">
        <w:rPr>
          <w:rFonts w:ascii="GHEA Grapalat" w:hAnsi="GHEA Grapalat" w:cs="Sylfaen"/>
          <w:sz w:val="20"/>
          <w:szCs w:val="20"/>
          <w:lang w:val="hy-AM"/>
        </w:rPr>
        <w:t>այամանագրովչնախատեսվածդեպքերումկողմերնիրենցպարտավորություններըչկատարելուկամոչպատշաճկատարելուհամարպատասխանատվությունենկրումՀՀօրենսդրությամբսահմանվածկարգով</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6.7</w:t>
      </w:r>
      <w:r w:rsidRPr="00907DA4">
        <w:rPr>
          <w:rFonts w:ascii="GHEA Grapalat" w:hAnsi="GHEA Grapalat"/>
          <w:sz w:val="20"/>
          <w:szCs w:val="20"/>
          <w:lang w:val="hy-AM"/>
        </w:rPr>
        <w:tab/>
      </w:r>
      <w:r w:rsidRPr="00907DA4">
        <w:rPr>
          <w:rFonts w:ascii="GHEA Grapalat" w:hAnsi="GHEA Grapalat" w:cs="Sylfaen"/>
          <w:sz w:val="20"/>
          <w:szCs w:val="20"/>
          <w:lang w:val="hy-AM"/>
        </w:rPr>
        <w:t>Տույժերիև</w:t>
      </w:r>
      <w:r w:rsidRPr="00907DA4">
        <w:rPr>
          <w:rFonts w:ascii="GHEA Grapalat" w:hAnsi="GHEA Grapalat" w:cs="Arial"/>
          <w:sz w:val="20"/>
          <w:szCs w:val="20"/>
          <w:lang w:val="hy-AM"/>
        </w:rPr>
        <w:t xml:space="preserve"> (</w:t>
      </w:r>
      <w:r w:rsidRPr="00907DA4">
        <w:rPr>
          <w:rFonts w:ascii="GHEA Grapalat" w:hAnsi="GHEA Grapalat" w:cs="Sylfaen"/>
          <w:sz w:val="20"/>
          <w:szCs w:val="20"/>
          <w:lang w:val="hy-AM"/>
        </w:rPr>
        <w:t>կամ</w:t>
      </w:r>
      <w:r w:rsidRPr="00907DA4">
        <w:rPr>
          <w:rFonts w:ascii="GHEA Grapalat" w:hAnsi="GHEA Grapalat" w:cs="Arial"/>
          <w:sz w:val="20"/>
          <w:szCs w:val="20"/>
          <w:lang w:val="hy-AM"/>
        </w:rPr>
        <w:t>)</w:t>
      </w:r>
      <w:r w:rsidRPr="00907DA4">
        <w:rPr>
          <w:rFonts w:ascii="GHEA Grapalat" w:hAnsi="GHEA Grapalat" w:cs="Sylfaen"/>
          <w:sz w:val="20"/>
          <w:szCs w:val="20"/>
          <w:lang w:val="hy-AM"/>
        </w:rPr>
        <w:t>տուգանքներիվճարումըկողմերինչիազատումիրենցպայմանագրայինպարտավորություններըկատարելուց</w:t>
      </w:r>
      <w:r w:rsidRPr="00907DA4">
        <w:rPr>
          <w:rFonts w:ascii="GHEA Grapalat" w:hAnsi="GHEA Grapalat" w:cs="Tahoma"/>
          <w:sz w:val="20"/>
          <w:szCs w:val="20"/>
          <w:lang w:val="hy-AM"/>
        </w:rPr>
        <w:t>։</w:t>
      </w:r>
      <w:r w:rsidRPr="00907DA4">
        <w:rPr>
          <w:rFonts w:ascii="GHEA Grapalat" w:hAnsi="GHEA Grapalat"/>
          <w:sz w:val="20"/>
          <w:szCs w:val="20"/>
          <w:lang w:val="hy-AM"/>
        </w:rPr>
        <w:tab/>
      </w:r>
    </w:p>
    <w:p w:rsidR="00EF45FA" w:rsidRPr="00907DA4" w:rsidRDefault="00EF45FA" w:rsidP="00313359">
      <w:pPr>
        <w:tabs>
          <w:tab w:val="left" w:pos="1276"/>
        </w:tabs>
        <w:spacing w:after="0" w:line="240" w:lineRule="auto"/>
        <w:ind w:firstLine="720"/>
        <w:jc w:val="both"/>
        <w:rPr>
          <w:rFonts w:ascii="GHEA Grapalat" w:hAnsi="GHEA Grapalat"/>
          <w:b/>
          <w:sz w:val="20"/>
          <w:szCs w:val="20"/>
          <w:lang w:val="hy-AM"/>
        </w:rPr>
      </w:pPr>
      <w:r w:rsidRPr="00907DA4">
        <w:rPr>
          <w:rFonts w:ascii="GHEA Grapalat" w:hAnsi="GHEA Grapalat"/>
          <w:b/>
          <w:sz w:val="20"/>
          <w:szCs w:val="20"/>
          <w:lang w:val="hy-AM"/>
        </w:rPr>
        <w:t xml:space="preserve">7. </w:t>
      </w:r>
      <w:r w:rsidRPr="00907DA4">
        <w:rPr>
          <w:rFonts w:ascii="GHEA Grapalat" w:hAnsi="GHEA Grapalat" w:cs="Sylfaen"/>
          <w:b/>
          <w:sz w:val="20"/>
          <w:szCs w:val="20"/>
          <w:lang w:val="hy-AM"/>
        </w:rPr>
        <w:t>ԱՆՀԱՂԹԱՀԱՐԵԼԻՈՒԺԻԱԶԴԵՑՈՒԹՅՈՒՆԸ</w:t>
      </w:r>
      <w:r w:rsidRPr="00907DA4">
        <w:rPr>
          <w:rFonts w:ascii="GHEA Grapalat" w:hAnsi="GHEA Grapalat" w:cs="Times Armenian"/>
          <w:b/>
          <w:sz w:val="20"/>
          <w:szCs w:val="20"/>
          <w:lang w:val="hy-AM"/>
        </w:rPr>
        <w:t xml:space="preserve"> (</w:t>
      </w:r>
      <w:r w:rsidRPr="00907DA4">
        <w:rPr>
          <w:rFonts w:ascii="GHEA Grapalat" w:hAnsi="GHEA Grapalat" w:cs="Sylfaen"/>
          <w:b/>
          <w:sz w:val="20"/>
          <w:szCs w:val="20"/>
          <w:lang w:val="hy-AM"/>
        </w:rPr>
        <w:t>ՖՈՐՍ</w:t>
      </w:r>
      <w:r w:rsidRPr="00907DA4">
        <w:rPr>
          <w:rFonts w:ascii="GHEA Grapalat" w:hAnsi="GHEA Grapalat" w:cs="Times Armenian"/>
          <w:b/>
          <w:sz w:val="20"/>
          <w:szCs w:val="20"/>
          <w:lang w:val="hy-AM"/>
        </w:rPr>
        <w:t>-</w:t>
      </w:r>
      <w:r w:rsidRPr="00907DA4">
        <w:rPr>
          <w:rFonts w:ascii="GHEA Grapalat" w:hAnsi="GHEA Grapalat" w:cs="Sylfaen"/>
          <w:b/>
          <w:sz w:val="20"/>
          <w:szCs w:val="20"/>
          <w:lang w:val="hy-AM"/>
        </w:rPr>
        <w:t>ՄԱԺՈՐ</w:t>
      </w:r>
      <w:r w:rsidRPr="00907DA4">
        <w:rPr>
          <w:rFonts w:ascii="GHEA Grapalat" w:hAnsi="GHEA Grapalat" w:cs="Times Armenian"/>
          <w:b/>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cs="Sylfaen"/>
          <w:sz w:val="20"/>
          <w:szCs w:val="20"/>
          <w:lang w:val="hy-AM"/>
        </w:rPr>
        <w:t>Սույնպայմանագրովպարտավորություններնամբողջությամբկամմասնակիորենչկատարելուհամարկողմերնազատվումենպատասխանատվությունից</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եթեդաեղելէանհաղթահարելիուժիազդեցությանհետևանքով</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որըծագելէսույնպայմանագիրըկնքելուցհետո</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ևորըկողմերըչէինկարողկանխատեսելկամկանխարգելել</w:t>
      </w:r>
      <w:r w:rsidRPr="00907DA4">
        <w:rPr>
          <w:rFonts w:ascii="GHEA Grapalat" w:hAnsi="GHEA Grapalat" w:cs="Tahoma"/>
          <w:sz w:val="20"/>
          <w:szCs w:val="20"/>
          <w:lang w:val="hy-AM"/>
        </w:rPr>
        <w:t>։</w:t>
      </w:r>
      <w:r w:rsidRPr="00907DA4">
        <w:rPr>
          <w:rFonts w:ascii="GHEA Grapalat" w:hAnsi="GHEA Grapalat" w:cs="Sylfaen"/>
          <w:sz w:val="20"/>
          <w:szCs w:val="20"/>
          <w:lang w:val="hy-AM"/>
        </w:rPr>
        <w:t>Այդպիսիիրավիճակներեներկրաշարժը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ջրհեղեղը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lastRenderedPageBreak/>
        <w:t>հրդեհը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պատերազմը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ռազմականևարտակարգդրությունհայտարարելը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քաղաքականհուզումները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գործադուլները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հաղորդակցությանմիջոցներիաշխատանքիդադարեցումը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պետականմարմիններիակտերըևայլն</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որոնքանհնարինենդարձնումսույնպայմանագրովպարտավորություններիկատարումը</w:t>
      </w:r>
      <w:r w:rsidRPr="00907DA4">
        <w:rPr>
          <w:rFonts w:ascii="GHEA Grapalat" w:hAnsi="GHEA Grapalat" w:cs="Tahoma"/>
          <w:sz w:val="20"/>
          <w:szCs w:val="20"/>
          <w:lang w:val="hy-AM"/>
        </w:rPr>
        <w:t>։</w:t>
      </w:r>
      <w:r w:rsidRPr="00907DA4">
        <w:rPr>
          <w:rFonts w:ascii="GHEA Grapalat" w:hAnsi="GHEA Grapalat" w:cs="Sylfaen"/>
          <w:sz w:val="20"/>
          <w:szCs w:val="20"/>
          <w:lang w:val="hy-AM"/>
        </w:rPr>
        <w:t>Եթեարտակարգուժիազդեցությունըշարունակվումէ</w:t>
      </w:r>
      <w:r w:rsidRPr="00907DA4">
        <w:rPr>
          <w:rFonts w:ascii="GHEA Grapalat" w:hAnsi="GHEA Grapalat" w:cs="Times Armenian"/>
          <w:sz w:val="20"/>
          <w:szCs w:val="20"/>
          <w:lang w:val="hy-AM"/>
        </w:rPr>
        <w:t xml:space="preserve"> 3 (</w:t>
      </w:r>
      <w:r w:rsidRPr="00907DA4">
        <w:rPr>
          <w:rFonts w:ascii="GHEA Grapalat" w:hAnsi="GHEA Grapalat" w:cs="Sylfaen"/>
          <w:sz w:val="20"/>
          <w:szCs w:val="20"/>
          <w:lang w:val="hy-AM"/>
        </w:rPr>
        <w:t>երեք</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ամսիցավելի</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ապակողմերիցյուրաքանչյուրնիրավունքունիլուծելպայմանագիրը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այդմասիննախապեստեղյակպահելովմյուսկողմին</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ab/>
      </w:r>
    </w:p>
    <w:p w:rsidR="00EF45FA" w:rsidRPr="00907DA4" w:rsidRDefault="00EF45FA" w:rsidP="00313359">
      <w:pPr>
        <w:tabs>
          <w:tab w:val="left" w:pos="1276"/>
        </w:tabs>
        <w:spacing w:after="0" w:line="240" w:lineRule="auto"/>
        <w:ind w:firstLine="720"/>
        <w:jc w:val="both"/>
        <w:rPr>
          <w:rFonts w:ascii="GHEA Grapalat" w:hAnsi="GHEA Grapalat" w:cs="Sylfaen"/>
          <w:b/>
          <w:sz w:val="20"/>
          <w:szCs w:val="20"/>
          <w:lang w:val="hy-AM"/>
        </w:rPr>
      </w:pPr>
      <w:r w:rsidRPr="00907DA4">
        <w:rPr>
          <w:rFonts w:ascii="GHEA Grapalat" w:hAnsi="GHEA Grapalat"/>
          <w:b/>
          <w:sz w:val="20"/>
          <w:szCs w:val="20"/>
          <w:lang w:val="hy-AM"/>
        </w:rPr>
        <w:t xml:space="preserve">8. </w:t>
      </w:r>
      <w:r w:rsidRPr="00907DA4">
        <w:rPr>
          <w:rFonts w:ascii="GHEA Grapalat" w:hAnsi="GHEA Grapalat" w:cs="Sylfaen"/>
          <w:b/>
          <w:sz w:val="20"/>
          <w:szCs w:val="20"/>
          <w:lang w:val="hy-AM"/>
        </w:rPr>
        <w:t>ԱՅԼՊԱՅՄԱՆՆԵՐ</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hy-AM"/>
        </w:rPr>
      </w:pPr>
      <w:r w:rsidRPr="00907DA4">
        <w:rPr>
          <w:rFonts w:ascii="GHEA Grapalat" w:hAnsi="GHEA Grapalat"/>
          <w:sz w:val="20"/>
          <w:szCs w:val="20"/>
          <w:lang w:val="hy-AM"/>
        </w:rPr>
        <w:t>8.1 Պ</w:t>
      </w:r>
      <w:r w:rsidRPr="00907DA4">
        <w:rPr>
          <w:rFonts w:ascii="GHEA Grapalat" w:hAnsi="GHEA Grapalat" w:cs="Sylfaen"/>
          <w:sz w:val="20"/>
          <w:szCs w:val="20"/>
          <w:lang w:val="hy-AM"/>
        </w:rPr>
        <w:t>այմանագիրնուժիմեջէմտնումԿողմերիստորագրմանպահիցև գործում է մինչևկողմերի պայմանագրովստանձնածպարտավորություններիողջծավալովկատարումը</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hy-AM"/>
        </w:rPr>
      </w:pPr>
      <w:r w:rsidRPr="00907DA4">
        <w:rPr>
          <w:rFonts w:ascii="GHEA Grapalat" w:hAnsi="GHEA Grapalat" w:cs="Sylfaen"/>
          <w:sz w:val="20"/>
          <w:szCs w:val="20"/>
          <w:lang w:val="hy-AM"/>
        </w:rPr>
        <w:t>8.2 Պայմանագրիցծագած</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կողմիվճարայինպարտավորությունըչիկարողդադարելայլպայմանագրիցծագած</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հակընդդեմպարտավորությանհաշվանցով</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առանցկողմերիգրավորևկնիքովհաստատվածհամաձայնության</w:t>
      </w:r>
      <w:r w:rsidRPr="00907DA4">
        <w:rPr>
          <w:rFonts w:ascii="GHEA Grapalat" w:hAnsi="GHEA Grapalat" w:cs="Tahoma"/>
          <w:sz w:val="20"/>
          <w:szCs w:val="20"/>
          <w:lang w:val="hy-AM"/>
        </w:rPr>
        <w:t>։</w:t>
      </w:r>
      <w:r w:rsidRPr="00907DA4">
        <w:rPr>
          <w:rFonts w:ascii="GHEA Grapalat" w:hAnsi="GHEA Grapalat" w:cs="Times Armenian"/>
          <w:sz w:val="20"/>
          <w:szCs w:val="20"/>
          <w:lang w:val="hy-AM"/>
        </w:rPr>
        <w:t xml:space="preserve"> Պ</w:t>
      </w:r>
      <w:r w:rsidRPr="00907DA4">
        <w:rPr>
          <w:rFonts w:ascii="GHEA Grapalat" w:hAnsi="GHEA Grapalat" w:cs="Sylfaen"/>
          <w:sz w:val="20"/>
          <w:szCs w:val="20"/>
          <w:lang w:val="hy-AM"/>
        </w:rPr>
        <w:t>այմանագրիցծագածպահանջիիրավունքըչիկարողփոխանցվելայլանձի</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առանցպարտապանկողմիգրավորհամաձայնության</w:t>
      </w:r>
      <w:r w:rsidRPr="00907DA4">
        <w:rPr>
          <w:rFonts w:ascii="GHEA Grapalat" w:hAnsi="GHEA Grapalat" w:cs="Tahoma"/>
          <w:sz w:val="20"/>
          <w:szCs w:val="20"/>
          <w:lang w:val="hy-AM"/>
        </w:rPr>
        <w:t>։</w:t>
      </w:r>
    </w:p>
    <w:p w:rsidR="00EF45FA" w:rsidRPr="00907DA4" w:rsidRDefault="00EF45FA" w:rsidP="00313359">
      <w:pPr>
        <w:tabs>
          <w:tab w:val="left" w:pos="720"/>
        </w:tabs>
        <w:spacing w:after="0" w:line="240" w:lineRule="auto"/>
        <w:jc w:val="both"/>
        <w:rPr>
          <w:rFonts w:ascii="GHEA Grapalat" w:hAnsi="GHEA Grapalat" w:cs="Sylfaen"/>
          <w:sz w:val="20"/>
          <w:szCs w:val="20"/>
          <w:lang w:val="hy-AM"/>
        </w:rPr>
      </w:pPr>
      <w:r w:rsidRPr="00907DA4">
        <w:rPr>
          <w:rFonts w:ascii="GHEA Grapalat" w:hAnsi="GHEA Grapalat"/>
          <w:sz w:val="20"/>
          <w:szCs w:val="20"/>
          <w:lang w:val="hy-AM"/>
        </w:rPr>
        <w:tab/>
        <w:t xml:space="preserve">8.3 </w:t>
      </w:r>
      <w:r w:rsidRPr="00907DA4">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EF45FA" w:rsidRPr="00907DA4" w:rsidRDefault="00EF45FA" w:rsidP="00313359">
      <w:pPr>
        <w:tabs>
          <w:tab w:val="left" w:pos="1276"/>
        </w:tabs>
        <w:spacing w:after="0" w:line="240" w:lineRule="auto"/>
        <w:jc w:val="both"/>
        <w:rPr>
          <w:rFonts w:ascii="GHEA Grapalat" w:hAnsi="GHEA Grapalat"/>
          <w:sz w:val="20"/>
          <w:szCs w:val="20"/>
          <w:lang w:val="hy-AM"/>
        </w:rPr>
      </w:pPr>
      <w:r w:rsidRPr="00907DA4">
        <w:rPr>
          <w:rFonts w:ascii="GHEA Grapalat" w:hAnsi="GHEA Grapalat"/>
          <w:sz w:val="20"/>
          <w:szCs w:val="20"/>
          <w:lang w:val="hy-AM"/>
        </w:rPr>
        <w:t xml:space="preserve">          8.4 Պ</w:t>
      </w:r>
      <w:r w:rsidRPr="00907DA4">
        <w:rPr>
          <w:rFonts w:ascii="GHEA Grapalat" w:hAnsi="GHEA Grapalat" w:cs="Sylfaen"/>
          <w:sz w:val="20"/>
          <w:szCs w:val="20"/>
          <w:lang w:val="hy-AM"/>
        </w:rPr>
        <w:t>այմանագրիհետկապվածվեճերըենթակաենքննությանՀայաստանիՀանրապետությանդատարաններում</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hy-AM"/>
        </w:rPr>
      </w:pPr>
      <w:r w:rsidRPr="00907DA4">
        <w:rPr>
          <w:rFonts w:ascii="GHEA Grapalat" w:hAnsi="GHEA Grapalat"/>
          <w:sz w:val="20"/>
          <w:szCs w:val="20"/>
          <w:lang w:val="hy-AM"/>
        </w:rPr>
        <w:t>8.5</w:t>
      </w:r>
      <w:r w:rsidRPr="00907DA4">
        <w:rPr>
          <w:rFonts w:ascii="GHEA Grapalat" w:hAnsi="GHEA Grapalat"/>
          <w:sz w:val="20"/>
          <w:szCs w:val="20"/>
          <w:lang w:val="hy-AM"/>
        </w:rPr>
        <w:tab/>
        <w:t>Պ</w:t>
      </w:r>
      <w:r w:rsidRPr="00907DA4">
        <w:rPr>
          <w:rFonts w:ascii="GHEA Grapalat" w:hAnsi="GHEA Grapalat" w:cs="Sylfaen"/>
          <w:sz w:val="20"/>
          <w:szCs w:val="20"/>
          <w:lang w:val="hy-AM"/>
        </w:rPr>
        <w:t>այմանագրումփոփոխություններևլրացումներկարողենկատարվելմիայնԿողմերիփոխադարձհամաձայնությամբ</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համաձայնագիրկնքելումիջոցով</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որըկհանդիսանապայմանագրիանբաժանելիմասը</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8.6 Եթե պայմանագիրն իրականացվում է ենթակապալի պայմանագիր կնքելու միջոցով.</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907DA4">
        <w:rPr>
          <w:rFonts w:ascii="GHEA Grapalat" w:hAnsi="GHEA Grapalat" w:cs="Sylfaen"/>
          <w:sz w:val="20"/>
          <w:szCs w:val="20"/>
          <w:vertAlign w:val="superscript"/>
          <w:lang w:val="hy-AM"/>
        </w:rPr>
        <w:t>32</w:t>
      </w:r>
      <w:r w:rsidRPr="00907DA4">
        <w:rPr>
          <w:rStyle w:val="FootnoteReference"/>
          <w:rFonts w:ascii="GHEA Grapalat" w:hAnsi="GHEA Grapalat" w:cs="Sylfaen"/>
          <w:color w:val="FFFFFF"/>
          <w:sz w:val="20"/>
          <w:szCs w:val="20"/>
          <w:lang w:val="hy-AM"/>
        </w:rPr>
        <w:footnoteReference w:id="18"/>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hy-AM"/>
        </w:rPr>
      </w:pPr>
      <w:r w:rsidRPr="00907DA4">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07DA4">
        <w:rPr>
          <w:rFonts w:ascii="GHEA Grapalat" w:hAnsi="GHEA Grapalat" w:cs="Sylfaen"/>
          <w:sz w:val="20"/>
          <w:szCs w:val="20"/>
          <w:vertAlign w:val="superscript"/>
          <w:lang w:val="hy-AM"/>
        </w:rPr>
        <w:t>33</w:t>
      </w:r>
      <w:r w:rsidRPr="00907DA4">
        <w:rPr>
          <w:rStyle w:val="FootnoteReference"/>
          <w:rFonts w:ascii="GHEA Grapalat" w:hAnsi="GHEA Grapalat"/>
          <w:color w:val="FFFFFF"/>
          <w:sz w:val="20"/>
          <w:szCs w:val="20"/>
          <w:lang w:val="hy-AM"/>
        </w:rPr>
        <w:footnoteReference w:id="19"/>
      </w:r>
    </w:p>
    <w:p w:rsidR="00EF45FA" w:rsidRPr="00907DA4" w:rsidRDefault="00EF45FA" w:rsidP="00313359">
      <w:pPr>
        <w:tabs>
          <w:tab w:val="left" w:pos="1276"/>
        </w:tabs>
        <w:spacing w:after="0" w:line="240" w:lineRule="auto"/>
        <w:ind w:firstLine="720"/>
        <w:jc w:val="both"/>
        <w:rPr>
          <w:rFonts w:ascii="GHEA Grapalat" w:hAnsi="GHEA Grapalat" w:cs="Sylfaen"/>
          <w:sz w:val="20"/>
          <w:szCs w:val="20"/>
          <w:lang w:val="pt-BR"/>
        </w:rPr>
      </w:pPr>
      <w:r w:rsidRPr="00907DA4">
        <w:rPr>
          <w:rFonts w:ascii="GHEA Grapalat" w:hAnsi="GHEA Grapalat" w:cs="Sylfaen"/>
          <w:sz w:val="20"/>
          <w:szCs w:val="20"/>
          <w:lang w:val="hy-AM"/>
        </w:rPr>
        <w:t xml:space="preserve">8.8Աշխատանքի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 Ընդ որում սույն կետով սահմանված դեպքում աշխատանքի կատարման ժամկետը կարող </w:t>
      </w:r>
      <w:r w:rsidRPr="00907DA4">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rsidR="00EF45FA" w:rsidRPr="00907DA4" w:rsidRDefault="00EF45FA" w:rsidP="00313359">
      <w:pPr>
        <w:tabs>
          <w:tab w:val="left" w:pos="720"/>
        </w:tabs>
        <w:spacing w:after="0" w:line="240" w:lineRule="auto"/>
        <w:jc w:val="both"/>
        <w:rPr>
          <w:rFonts w:ascii="GHEA Grapalat" w:hAnsi="GHEA Grapalat" w:cs="Times Armenian"/>
          <w:sz w:val="20"/>
          <w:szCs w:val="20"/>
          <w:lang w:val="hy-AM"/>
        </w:rPr>
      </w:pPr>
      <w:r w:rsidRPr="00907DA4">
        <w:rPr>
          <w:rFonts w:ascii="GHEA Grapalat" w:hAnsi="GHEA Grapalat"/>
          <w:sz w:val="20"/>
          <w:szCs w:val="20"/>
          <w:lang w:val="hy-AM"/>
        </w:rPr>
        <w:tab/>
        <w:t>8.9</w:t>
      </w:r>
      <w:r w:rsidRPr="00907DA4">
        <w:rPr>
          <w:rFonts w:ascii="GHEA Grapalat" w:hAnsi="GHEA Grapalat"/>
          <w:sz w:val="20"/>
          <w:szCs w:val="20"/>
          <w:lang w:val="hy-AM"/>
        </w:rPr>
        <w:tab/>
      </w:r>
      <w:r w:rsidRPr="00907DA4">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EF45FA" w:rsidRPr="00907DA4" w:rsidRDefault="00EF45FA" w:rsidP="00313359">
      <w:pPr>
        <w:tabs>
          <w:tab w:val="left" w:pos="720"/>
        </w:tabs>
        <w:spacing w:after="0" w:line="240" w:lineRule="auto"/>
        <w:jc w:val="both"/>
        <w:rPr>
          <w:rFonts w:ascii="GHEA Grapalat" w:hAnsi="GHEA Grapalat"/>
          <w:sz w:val="20"/>
          <w:szCs w:val="20"/>
          <w:lang w:val="hy-AM"/>
        </w:rPr>
      </w:pPr>
      <w:r w:rsidRPr="00907DA4">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EF45FA" w:rsidRPr="00907DA4" w:rsidRDefault="00EF45FA" w:rsidP="00313359">
      <w:pPr>
        <w:tabs>
          <w:tab w:val="left" w:pos="720"/>
        </w:tabs>
        <w:spacing w:after="0" w:line="240" w:lineRule="auto"/>
        <w:jc w:val="both"/>
        <w:rPr>
          <w:rFonts w:ascii="GHEA Grapalat" w:hAnsi="GHEA Grapalat" w:cs="Sylfaen"/>
          <w:sz w:val="20"/>
          <w:szCs w:val="20"/>
          <w:lang w:val="hy-AM"/>
        </w:rPr>
      </w:pPr>
      <w:r w:rsidRPr="00907DA4">
        <w:rPr>
          <w:rFonts w:ascii="GHEA Grapalat" w:hAnsi="GHEA Grapalat" w:cs="Sylfaen"/>
          <w:sz w:val="20"/>
          <w:szCs w:val="20"/>
          <w:lang w:val="hy-AM"/>
        </w:rPr>
        <w:tab/>
        <w:t>8.10 Պայմանագիրը չի կարող փոփոխվել կողմերի պարտա</w:t>
      </w:r>
      <w:r w:rsidRPr="00907DA4">
        <w:rPr>
          <w:rFonts w:ascii="GHEA Grapalat" w:hAnsi="GHEA Grapalat" w:cs="Sylfaen"/>
          <w:sz w:val="20"/>
          <w:szCs w:val="20"/>
          <w:lang w:val="hy-AM"/>
        </w:rPr>
        <w:softHyphen/>
        <w:t>վորու</w:t>
      </w:r>
      <w:r w:rsidRPr="00907DA4">
        <w:rPr>
          <w:rFonts w:ascii="GHEA Grapalat" w:hAnsi="GHEA Grapalat" w:cs="Sylfaen"/>
          <w:sz w:val="20"/>
          <w:szCs w:val="20"/>
          <w:lang w:val="hy-AM"/>
        </w:rPr>
        <w:softHyphen/>
        <w:t>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F45FA" w:rsidRPr="00907DA4" w:rsidRDefault="00EF45FA" w:rsidP="00313359">
      <w:pPr>
        <w:spacing w:after="0" w:line="240" w:lineRule="auto"/>
        <w:ind w:firstLine="567"/>
        <w:jc w:val="both"/>
        <w:rPr>
          <w:rFonts w:ascii="GHEA Grapalat" w:hAnsi="GHEA Grapalat"/>
          <w:sz w:val="20"/>
          <w:szCs w:val="20"/>
          <w:lang w:val="hy-AM"/>
        </w:rPr>
      </w:pPr>
      <w:r w:rsidRPr="00907DA4">
        <w:rPr>
          <w:rFonts w:ascii="GHEA Grapalat" w:hAnsi="GHEA Grapalat" w:cs="Sylfaen"/>
          <w:sz w:val="20"/>
          <w:szCs w:val="20"/>
          <w:lang w:val="hy-AM"/>
        </w:rPr>
        <w:tab/>
        <w:t>8.11 Կապալառուի կողմից ստանձնած պարտավորությունները չկատա</w:t>
      </w:r>
      <w:r w:rsidRPr="00907DA4">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907DA4">
        <w:rPr>
          <w:rFonts w:ascii="GHEA Grapalat" w:hAnsi="GHEA Grapalat"/>
          <w:sz w:val="20"/>
          <w:szCs w:val="20"/>
          <w:lang w:val="hy-AM"/>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rsidR="00EF45FA" w:rsidRPr="00907DA4" w:rsidRDefault="00EF45FA" w:rsidP="00313359">
      <w:pPr>
        <w:tabs>
          <w:tab w:val="left" w:pos="1276"/>
        </w:tabs>
        <w:spacing w:after="0" w:line="240" w:lineRule="auto"/>
        <w:ind w:firstLine="720"/>
        <w:jc w:val="both"/>
        <w:rPr>
          <w:rFonts w:ascii="GHEA Grapalat" w:hAnsi="GHEA Grapalat" w:cs="Times Armenian"/>
          <w:sz w:val="20"/>
          <w:szCs w:val="20"/>
          <w:lang w:val="hy-AM"/>
        </w:rPr>
      </w:pPr>
      <w:r w:rsidRPr="00907DA4">
        <w:rPr>
          <w:rFonts w:ascii="GHEA Grapalat" w:hAnsi="GHEA Grapalat"/>
          <w:sz w:val="20"/>
          <w:szCs w:val="20"/>
          <w:lang w:val="hy-AM"/>
        </w:rPr>
        <w:t>8.12</w:t>
      </w:r>
      <w:r w:rsidRPr="00907DA4">
        <w:rPr>
          <w:rFonts w:ascii="GHEA Grapalat" w:hAnsi="GHEA Grapalat"/>
          <w:sz w:val="20"/>
          <w:szCs w:val="20"/>
          <w:lang w:val="hy-AM"/>
        </w:rPr>
        <w:tab/>
      </w:r>
      <w:r w:rsidRPr="00907DA4">
        <w:rPr>
          <w:rFonts w:ascii="GHEA Grapalat" w:hAnsi="GHEA Grapalat" w:cs="Sylfaen"/>
          <w:sz w:val="20"/>
          <w:szCs w:val="20"/>
          <w:lang w:val="hy-AM"/>
        </w:rPr>
        <w:t>Սույնպայմանագրիկապակցությամբծագածվեճերըլուծվումենբանակցություններիմիջոցով</w:t>
      </w:r>
      <w:r w:rsidRPr="00907DA4">
        <w:rPr>
          <w:rFonts w:ascii="GHEA Grapalat" w:hAnsi="GHEA Grapalat" w:cs="Tahoma"/>
          <w:sz w:val="20"/>
          <w:szCs w:val="20"/>
          <w:lang w:val="hy-AM"/>
        </w:rPr>
        <w:t>։</w:t>
      </w:r>
      <w:r w:rsidRPr="00907DA4">
        <w:rPr>
          <w:rFonts w:ascii="GHEA Grapalat" w:hAnsi="GHEA Grapalat" w:cs="Sylfaen"/>
          <w:sz w:val="20"/>
          <w:szCs w:val="20"/>
          <w:lang w:val="hy-AM"/>
        </w:rPr>
        <w:t>Համաձայնությունձեռքչբերելուդեպքումվեճերըլուծվումենդատականկարգով</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sz w:val="20"/>
          <w:szCs w:val="20"/>
          <w:lang w:val="hy-AM"/>
        </w:rPr>
        <w:t xml:space="preserve">8.13 </w:t>
      </w:r>
      <w:r w:rsidRPr="00907DA4">
        <w:rPr>
          <w:rFonts w:ascii="GHEA Grapalat" w:hAnsi="GHEA Grapalat" w:cs="Sylfaen"/>
          <w:sz w:val="20"/>
          <w:szCs w:val="20"/>
          <w:lang w:val="hy-AM"/>
        </w:rPr>
        <w:t>Սույնպայմանագիրըկազմվածէ</w:t>
      </w:r>
      <w:r w:rsidRPr="00907DA4">
        <w:rPr>
          <w:rFonts w:ascii="GHEA Grapalat" w:hAnsi="GHEA Grapalat" w:cs="Times Armenian"/>
          <w:sz w:val="20"/>
          <w:szCs w:val="20"/>
          <w:lang w:val="hy-AM"/>
        </w:rPr>
        <w:t xml:space="preserve"> ____ </w:t>
      </w:r>
      <w:r w:rsidRPr="00907DA4">
        <w:rPr>
          <w:rFonts w:ascii="GHEA Grapalat" w:hAnsi="GHEA Grapalat" w:cs="Sylfaen"/>
          <w:sz w:val="20"/>
          <w:szCs w:val="20"/>
          <w:lang w:val="hy-AM"/>
        </w:rPr>
        <w:t>էջից</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կնքվումէերկուօրինակից</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որոնքունենհավասարազորիրավաբանականուժ</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յուրաքանչյուրկողմինտրվումէմեկականօրինակ</w:t>
      </w:r>
      <w:r w:rsidRPr="00907DA4">
        <w:rPr>
          <w:rFonts w:ascii="GHEA Grapalat" w:hAnsi="GHEA Grapalat" w:cs="Tahoma"/>
          <w:sz w:val="20"/>
          <w:szCs w:val="20"/>
          <w:lang w:val="hy-AM"/>
        </w:rPr>
        <w:t>։</w:t>
      </w:r>
      <w:r w:rsidRPr="00907DA4">
        <w:rPr>
          <w:rFonts w:ascii="GHEA Grapalat" w:hAnsi="GHEA Grapalat" w:cs="Sylfaen"/>
          <w:sz w:val="20"/>
          <w:szCs w:val="20"/>
          <w:lang w:val="hy-AM"/>
        </w:rPr>
        <w:t>Սույնպայմանագրի</w:t>
      </w:r>
      <w:r w:rsidRPr="00907DA4">
        <w:rPr>
          <w:rFonts w:ascii="GHEA Grapalat" w:hAnsi="GHEA Grapalat" w:cs="Times Armenian"/>
          <w:sz w:val="20"/>
          <w:szCs w:val="20"/>
          <w:lang w:val="hy-AM"/>
        </w:rPr>
        <w:t xml:space="preserve"> N 1, N 2, N 3, </w:t>
      </w:r>
      <w:r w:rsidRPr="00907DA4">
        <w:rPr>
          <w:rFonts w:ascii="GHEA Grapalat" w:hAnsi="GHEA Grapalat" w:cs="Arial"/>
          <w:sz w:val="20"/>
          <w:szCs w:val="20"/>
          <w:lang w:val="hy-AM"/>
        </w:rPr>
        <w:t xml:space="preserve">N 4 </w:t>
      </w:r>
      <w:r w:rsidRPr="00907DA4">
        <w:rPr>
          <w:rFonts w:ascii="GHEA Grapalat" w:hAnsi="GHEA Grapalat" w:cs="Sylfaen"/>
          <w:sz w:val="20"/>
          <w:szCs w:val="20"/>
          <w:lang w:val="hy-AM"/>
        </w:rPr>
        <w:t>և</w:t>
      </w:r>
      <w:r w:rsidRPr="00907DA4">
        <w:rPr>
          <w:rFonts w:ascii="GHEA Grapalat" w:hAnsi="GHEA Grapalat" w:cs="Arial"/>
          <w:sz w:val="20"/>
          <w:szCs w:val="20"/>
          <w:lang w:val="hy-AM"/>
        </w:rPr>
        <w:t xml:space="preserve"> N 4.1 </w:t>
      </w:r>
      <w:r w:rsidRPr="00907DA4">
        <w:rPr>
          <w:rFonts w:ascii="GHEA Grapalat" w:hAnsi="GHEA Grapalat" w:cs="Sylfaen"/>
          <w:sz w:val="20"/>
          <w:szCs w:val="20"/>
          <w:lang w:val="hy-AM"/>
        </w:rPr>
        <w:t>հավելվածները</w:t>
      </w:r>
      <w:r w:rsidRPr="00907DA4">
        <w:rPr>
          <w:rFonts w:ascii="GHEA Grapalat" w:hAnsi="GHEA Grapalat" w:cs="Times Armenian"/>
          <w:sz w:val="20"/>
          <w:szCs w:val="20"/>
          <w:lang w:val="hy-AM"/>
        </w:rPr>
        <w:t xml:space="preserve">, </w:t>
      </w:r>
      <w:r w:rsidRPr="00907DA4">
        <w:rPr>
          <w:rFonts w:ascii="GHEA Grapalat" w:hAnsi="GHEA Grapalat" w:cs="Sylfaen"/>
          <w:sz w:val="20"/>
          <w:szCs w:val="20"/>
          <w:lang w:val="hy-AM"/>
        </w:rPr>
        <w:t>համարվումենպայմանագրիանբաժանելիմասը</w:t>
      </w:r>
      <w:r w:rsidRPr="00907DA4">
        <w:rPr>
          <w:rFonts w:ascii="GHEA Grapalat" w:hAnsi="GHEA Grapalat" w:cs="Tahoma"/>
          <w:sz w:val="20"/>
          <w:szCs w:val="20"/>
          <w:lang w:val="hy-AM"/>
        </w:rPr>
        <w:t>։</w:t>
      </w:r>
    </w:p>
    <w:p w:rsidR="00EF45FA" w:rsidRPr="00907DA4" w:rsidRDefault="00EF45FA" w:rsidP="00313359">
      <w:pPr>
        <w:tabs>
          <w:tab w:val="left" w:pos="1276"/>
        </w:tabs>
        <w:spacing w:after="0" w:line="240" w:lineRule="auto"/>
        <w:ind w:firstLine="720"/>
        <w:jc w:val="both"/>
        <w:rPr>
          <w:rFonts w:ascii="GHEA Grapalat" w:hAnsi="GHEA Grapalat"/>
          <w:sz w:val="20"/>
          <w:szCs w:val="20"/>
          <w:lang w:val="hy-AM"/>
        </w:rPr>
      </w:pPr>
      <w:r w:rsidRPr="00907DA4">
        <w:rPr>
          <w:rFonts w:ascii="GHEA Grapalat" w:hAnsi="GHEA Grapalat" w:cs="Sylfaen"/>
          <w:sz w:val="20"/>
          <w:szCs w:val="20"/>
          <w:lang w:val="hy-AM"/>
        </w:rPr>
        <w:t>8.14 ՍույնպայմանագրիհետկապվածհարաբերություններինկատմամբկիրառվումէՀայաստանիՀանրապետությանիրավունքը</w:t>
      </w:r>
      <w:r w:rsidRPr="00907DA4">
        <w:rPr>
          <w:rFonts w:ascii="GHEA Grapalat" w:hAnsi="GHEA Grapalat" w:cs="Tahoma"/>
          <w:sz w:val="20"/>
          <w:szCs w:val="20"/>
          <w:lang w:val="hy-AM"/>
        </w:rPr>
        <w:t>։</w:t>
      </w:r>
    </w:p>
    <w:p w:rsidR="00EF45FA" w:rsidRPr="00907DA4" w:rsidRDefault="00EF45FA" w:rsidP="00313359">
      <w:pPr>
        <w:spacing w:after="0" w:line="240" w:lineRule="auto"/>
        <w:ind w:firstLine="708"/>
        <w:jc w:val="both"/>
        <w:rPr>
          <w:rFonts w:ascii="GHEA Grapalat" w:hAnsi="GHEA Grapalat"/>
          <w:sz w:val="20"/>
          <w:szCs w:val="20"/>
          <w:vertAlign w:val="superscript"/>
          <w:lang w:val="hy-AM"/>
        </w:rPr>
      </w:pPr>
      <w:r w:rsidRPr="00907DA4">
        <w:rPr>
          <w:rFonts w:ascii="GHEA Grapalat" w:hAnsi="GHEA Grapalat"/>
          <w:sz w:val="20"/>
          <w:szCs w:val="20"/>
          <w:lang w:val="hy-AM"/>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07DA4">
        <w:rPr>
          <w:rStyle w:val="FootnoteReference"/>
          <w:rFonts w:ascii="GHEA Grapalat" w:hAnsi="GHEA Grapalat"/>
          <w:sz w:val="20"/>
          <w:szCs w:val="20"/>
          <w:lang w:val="hy-AM"/>
        </w:rPr>
        <w:footnoteReference w:customMarkFollows="1" w:id="20"/>
        <w:t>34</w:t>
      </w:r>
    </w:p>
    <w:p w:rsidR="00EF45FA" w:rsidRPr="00907DA4" w:rsidRDefault="00EF45FA" w:rsidP="00313359">
      <w:pPr>
        <w:spacing w:after="0" w:line="240" w:lineRule="auto"/>
        <w:ind w:firstLine="709"/>
        <w:jc w:val="both"/>
        <w:rPr>
          <w:rFonts w:ascii="GHEA Grapalat" w:hAnsi="GHEA Grapalat" w:cs="Sylfaen"/>
          <w:b/>
          <w:sz w:val="20"/>
          <w:szCs w:val="20"/>
          <w:lang w:val="hy-AM"/>
        </w:rPr>
      </w:pPr>
      <w:r w:rsidRPr="00907DA4">
        <w:rPr>
          <w:rFonts w:ascii="GHEA Grapalat" w:hAnsi="GHEA Grapalat"/>
          <w:b/>
          <w:sz w:val="20"/>
          <w:szCs w:val="20"/>
          <w:lang w:val="hy-AM"/>
        </w:rPr>
        <w:t xml:space="preserve">9. </w:t>
      </w:r>
      <w:r w:rsidRPr="00907DA4">
        <w:rPr>
          <w:rFonts w:ascii="GHEA Grapalat" w:hAnsi="GHEA Grapalat" w:cs="Sylfaen"/>
          <w:b/>
          <w:sz w:val="20"/>
          <w:szCs w:val="20"/>
          <w:lang w:val="hy-AM"/>
        </w:rPr>
        <w:t>ԿՈՂՄԵՐԻՀԱՍՑԵՆԵՐԸ</w:t>
      </w:r>
      <w:r w:rsidRPr="00907DA4">
        <w:rPr>
          <w:rFonts w:ascii="GHEA Grapalat" w:hAnsi="GHEA Grapalat" w:cs="Times Armenian"/>
          <w:b/>
          <w:sz w:val="20"/>
          <w:szCs w:val="20"/>
          <w:lang w:val="hy-AM"/>
        </w:rPr>
        <w:t xml:space="preserve">, </w:t>
      </w:r>
      <w:r w:rsidRPr="00907DA4">
        <w:rPr>
          <w:rFonts w:ascii="GHEA Grapalat" w:hAnsi="GHEA Grapalat" w:cs="Sylfaen"/>
          <w:b/>
          <w:sz w:val="20"/>
          <w:szCs w:val="20"/>
          <w:lang w:val="hy-AM"/>
        </w:rPr>
        <w:t>ԲԱՆԿԱՅԻՆՎԱՎԵՐԱՊԱՅՄԱՆՆԵՐԸԵՎՍՏՈՐԱԳՐՈՒԹՅՈՒՆՆԵՐԸ</w:t>
      </w:r>
    </w:p>
    <w:p w:rsidR="00EF45FA" w:rsidRPr="00907DA4" w:rsidRDefault="00EF45FA" w:rsidP="00313359">
      <w:pPr>
        <w:spacing w:after="0" w:line="240" w:lineRule="auto"/>
        <w:ind w:firstLine="709"/>
        <w:jc w:val="both"/>
        <w:rPr>
          <w:rFonts w:ascii="GHEA Grapalat" w:hAnsi="GHEA Grapalat" w:cs="Sylfaen"/>
          <w:b/>
          <w:sz w:val="20"/>
          <w:szCs w:val="20"/>
          <w:lang w:val="hy-AM"/>
        </w:rPr>
      </w:pPr>
    </w:p>
    <w:tbl>
      <w:tblPr>
        <w:tblW w:w="9639" w:type="dxa"/>
        <w:jc w:val="center"/>
        <w:tblLayout w:type="fixed"/>
        <w:tblLook w:val="0000"/>
      </w:tblPr>
      <w:tblGrid>
        <w:gridCol w:w="4536"/>
        <w:gridCol w:w="760"/>
        <w:gridCol w:w="4343"/>
      </w:tblGrid>
      <w:tr w:rsidR="00EF45FA" w:rsidRPr="00907DA4" w:rsidTr="00D03FFD">
        <w:trPr>
          <w:jc w:val="center"/>
        </w:trPr>
        <w:tc>
          <w:tcPr>
            <w:tcW w:w="4536" w:type="dxa"/>
          </w:tcPr>
          <w:p w:rsidR="00EF45FA" w:rsidRPr="00907DA4" w:rsidRDefault="00EF45FA" w:rsidP="00313359">
            <w:pPr>
              <w:spacing w:after="0" w:line="240" w:lineRule="auto"/>
              <w:jc w:val="center"/>
              <w:rPr>
                <w:rFonts w:ascii="GHEA Grapalat" w:hAnsi="GHEA Grapalat" w:cs="Sylfaen"/>
                <w:b/>
                <w:bCs/>
                <w:sz w:val="20"/>
                <w:szCs w:val="20"/>
                <w:lang w:val="nb-NO"/>
              </w:rPr>
            </w:pPr>
            <w:r w:rsidRPr="00907DA4">
              <w:rPr>
                <w:rFonts w:ascii="GHEA Grapalat" w:hAnsi="GHEA Grapalat" w:cs="Sylfaen"/>
                <w:b/>
                <w:bCs/>
                <w:sz w:val="20"/>
                <w:szCs w:val="20"/>
                <w:lang w:val="nb-NO"/>
              </w:rPr>
              <w:t>ՊԱՏՎԻՐԱՏՈՒ</w:t>
            </w: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c>
          <w:tcPr>
            <w:tcW w:w="760" w:type="dxa"/>
          </w:tcPr>
          <w:p w:rsidR="00EF45FA" w:rsidRPr="00907DA4" w:rsidRDefault="00EF45FA" w:rsidP="00313359">
            <w:pPr>
              <w:spacing w:after="0" w:line="240" w:lineRule="auto"/>
              <w:jc w:val="center"/>
              <w:rPr>
                <w:rFonts w:ascii="GHEA Grapalat" w:hAnsi="GHEA Grapalat"/>
                <w:sz w:val="20"/>
                <w:szCs w:val="20"/>
              </w:rPr>
            </w:pPr>
          </w:p>
        </w:tc>
        <w:tc>
          <w:tcPr>
            <w:tcW w:w="4343" w:type="dxa"/>
          </w:tcPr>
          <w:p w:rsidR="00EF45FA" w:rsidRPr="00907DA4" w:rsidRDefault="00EF45FA" w:rsidP="00313359">
            <w:pPr>
              <w:spacing w:after="0" w:line="240" w:lineRule="auto"/>
              <w:jc w:val="center"/>
              <w:rPr>
                <w:rFonts w:ascii="GHEA Grapalat" w:hAnsi="GHEA Grapalat" w:cs="Sylfaen"/>
                <w:b/>
                <w:bCs/>
                <w:sz w:val="20"/>
                <w:szCs w:val="20"/>
              </w:rPr>
            </w:pPr>
            <w:r w:rsidRPr="00907DA4">
              <w:rPr>
                <w:rFonts w:ascii="GHEA Grapalat" w:hAnsi="GHEA Grapalat" w:cs="Sylfaen"/>
                <w:b/>
                <w:bCs/>
                <w:sz w:val="20"/>
                <w:szCs w:val="20"/>
                <w:lang w:val="pt-BR"/>
              </w:rPr>
              <w:t>ԿԱՊԱԼԱՌՈՒ</w:t>
            </w: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r>
    </w:tbl>
    <w:p w:rsidR="00EF45FA" w:rsidRPr="00907DA4" w:rsidRDefault="00EF45FA" w:rsidP="00313359">
      <w:pPr>
        <w:spacing w:after="0" w:line="240" w:lineRule="auto"/>
        <w:ind w:firstLine="709"/>
        <w:jc w:val="both"/>
        <w:rPr>
          <w:rFonts w:ascii="GHEA Grapalat" w:hAnsi="GHEA Grapalat" w:cs="Arial"/>
          <w:b/>
          <w:sz w:val="20"/>
          <w:szCs w:val="20"/>
        </w:rPr>
      </w:pPr>
    </w:p>
    <w:p w:rsidR="00EF45FA" w:rsidRPr="00907DA4" w:rsidRDefault="00EF45FA" w:rsidP="00313359">
      <w:pPr>
        <w:spacing w:after="0" w:line="240" w:lineRule="auto"/>
        <w:ind w:firstLine="567"/>
        <w:rPr>
          <w:rFonts w:ascii="GHEA Grapalat" w:hAnsi="GHEA Grapalat"/>
          <w:i/>
          <w:sz w:val="20"/>
          <w:szCs w:val="20"/>
        </w:rPr>
      </w:pPr>
    </w:p>
    <w:p w:rsidR="00EF45FA" w:rsidRPr="00907DA4" w:rsidRDefault="00EF45FA" w:rsidP="00313359">
      <w:pPr>
        <w:tabs>
          <w:tab w:val="left" w:pos="1276"/>
        </w:tabs>
        <w:spacing w:after="0" w:line="240" w:lineRule="auto"/>
        <w:ind w:firstLine="720"/>
        <w:jc w:val="both"/>
        <w:rPr>
          <w:rFonts w:ascii="GHEA Grapalat" w:hAnsi="GHEA Grapalat"/>
          <w:sz w:val="20"/>
          <w:szCs w:val="20"/>
          <w:u w:val="single"/>
          <w:lang w:val="nb-NO"/>
        </w:rPr>
      </w:pPr>
      <w:r w:rsidRPr="00907DA4">
        <w:rPr>
          <w:rFonts w:ascii="GHEA Grapalat" w:hAnsi="GHEA Grapalat" w:cs="Sylfaen"/>
          <w:i/>
          <w:sz w:val="20"/>
          <w:szCs w:val="20"/>
          <w:lang w:val="pt-BR"/>
        </w:rPr>
        <w:t>Անհրաժեշտությանդեպքումպայմանագրի նախագծումկարողեններառվելՀՀօրենսդրությանըչհակասողդրույթներ</w:t>
      </w:r>
      <w:r w:rsidRPr="00907DA4">
        <w:rPr>
          <w:rFonts w:ascii="GHEA Grapalat" w:hAnsi="GHEA Grapalat" w:cs="Sylfaen"/>
          <w:i/>
          <w:sz w:val="20"/>
          <w:szCs w:val="20"/>
          <w:lang w:val="nb-NO"/>
        </w:rPr>
        <w:t>։</w:t>
      </w:r>
    </w:p>
    <w:p w:rsidR="00EF45FA" w:rsidRPr="00907DA4" w:rsidRDefault="00EF45FA" w:rsidP="00907DA4">
      <w:pPr>
        <w:spacing w:after="0" w:line="240" w:lineRule="auto"/>
        <w:ind w:firstLine="567"/>
        <w:jc w:val="right"/>
        <w:rPr>
          <w:rFonts w:ascii="GHEA Grapalat" w:hAnsi="GHEA Grapalat" w:cs="Arial"/>
          <w:i/>
          <w:sz w:val="20"/>
          <w:szCs w:val="20"/>
          <w:lang w:val="hy-AM"/>
        </w:rPr>
      </w:pPr>
      <w:r w:rsidRPr="00907DA4">
        <w:rPr>
          <w:rFonts w:ascii="GHEA Grapalat" w:hAnsi="GHEA Grapalat"/>
          <w:i/>
          <w:sz w:val="20"/>
          <w:szCs w:val="20"/>
          <w:lang w:val="hy-AM"/>
        </w:rPr>
        <w:br w:type="page"/>
      </w:r>
      <w:r w:rsidRPr="00907DA4">
        <w:rPr>
          <w:rFonts w:ascii="GHEA Grapalat" w:hAnsi="GHEA Grapalat" w:cs="Sylfaen"/>
          <w:i/>
          <w:sz w:val="20"/>
          <w:szCs w:val="20"/>
          <w:lang w:val="hy-AM"/>
        </w:rPr>
        <w:lastRenderedPageBreak/>
        <w:t>Հավելվածթիվ</w:t>
      </w:r>
      <w:r w:rsidRPr="00907DA4">
        <w:rPr>
          <w:rFonts w:ascii="GHEA Grapalat" w:hAnsi="GHEA Grapalat" w:cs="Arial"/>
          <w:i/>
          <w:sz w:val="20"/>
          <w:szCs w:val="20"/>
          <w:lang w:val="hy-AM"/>
        </w:rPr>
        <w:t xml:space="preserve"> 1</w:t>
      </w: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sz w:val="20"/>
          <w:szCs w:val="20"/>
          <w:lang w:val="hy-AM"/>
        </w:rPr>
        <w:t>«»</w:t>
      </w:r>
      <w:r w:rsidRPr="00907DA4">
        <w:rPr>
          <w:rFonts w:ascii="GHEA Grapalat" w:hAnsi="GHEA Grapalat"/>
          <w:i/>
          <w:sz w:val="20"/>
          <w:szCs w:val="20"/>
          <w:lang w:val="pt-BR"/>
        </w:rPr>
        <w:t xml:space="preserve">                  20   </w:t>
      </w:r>
      <w:r w:rsidRPr="00907DA4">
        <w:rPr>
          <w:rFonts w:ascii="GHEA Grapalat" w:hAnsi="GHEA Grapalat" w:cs="Sylfaen"/>
          <w:i/>
          <w:sz w:val="20"/>
          <w:szCs w:val="20"/>
          <w:lang w:val="pt-BR"/>
        </w:rPr>
        <w:t>թ</w:t>
      </w:r>
      <w:r w:rsidRPr="00907DA4">
        <w:rPr>
          <w:rFonts w:ascii="GHEA Grapalat" w:hAnsi="GHEA Grapalat" w:cs="Arial"/>
          <w:i/>
          <w:sz w:val="20"/>
          <w:szCs w:val="20"/>
          <w:lang w:val="pt-BR"/>
        </w:rPr>
        <w:t xml:space="preserve">. </w:t>
      </w:r>
      <w:r w:rsidRPr="00907DA4">
        <w:rPr>
          <w:rFonts w:ascii="GHEA Grapalat" w:hAnsi="GHEA Grapalat" w:cs="Sylfaen"/>
          <w:i/>
          <w:sz w:val="20"/>
          <w:szCs w:val="20"/>
          <w:lang w:val="pt-BR"/>
        </w:rPr>
        <w:t>կնքված</w:t>
      </w:r>
    </w:p>
    <w:p w:rsidR="00EF45FA" w:rsidRPr="00907DA4" w:rsidRDefault="00EF45FA" w:rsidP="00313359">
      <w:pPr>
        <w:spacing w:after="0" w:line="240" w:lineRule="auto"/>
        <w:jc w:val="right"/>
        <w:rPr>
          <w:rFonts w:ascii="GHEA Grapalat" w:hAnsi="GHEA Grapalat" w:cs="Arial"/>
          <w:i/>
          <w:sz w:val="20"/>
          <w:szCs w:val="20"/>
          <w:lang w:val="pt-BR"/>
        </w:rPr>
      </w:pPr>
      <w:r w:rsidRPr="00907DA4">
        <w:rPr>
          <w:rFonts w:ascii="GHEA Grapalat" w:hAnsi="GHEA Grapalat" w:cs="Sylfaen"/>
          <w:i/>
          <w:sz w:val="20"/>
          <w:szCs w:val="20"/>
          <w:lang w:val="pt-BR"/>
        </w:rPr>
        <w:t>ծածկագրով պայմանագրի</w:t>
      </w:r>
    </w:p>
    <w:p w:rsidR="00EF45FA" w:rsidRPr="00907DA4" w:rsidRDefault="00EF45FA" w:rsidP="00313359">
      <w:pPr>
        <w:spacing w:after="0" w:line="240" w:lineRule="auto"/>
        <w:jc w:val="center"/>
        <w:rPr>
          <w:rFonts w:ascii="GHEA Grapalat" w:hAnsi="GHEA Grapalat" w:cs="Sylfaen"/>
          <w:b/>
          <w:sz w:val="20"/>
          <w:szCs w:val="20"/>
          <w:lang w:val="hy-AM"/>
        </w:rPr>
      </w:pPr>
    </w:p>
    <w:p w:rsidR="00EF45FA" w:rsidRPr="00907DA4" w:rsidRDefault="00EF45FA" w:rsidP="00313359">
      <w:pPr>
        <w:spacing w:after="0" w:line="240" w:lineRule="auto"/>
        <w:jc w:val="center"/>
        <w:rPr>
          <w:rFonts w:ascii="GHEA Grapalat" w:hAnsi="GHEA Grapalat"/>
          <w:b/>
          <w:sz w:val="20"/>
          <w:szCs w:val="20"/>
          <w:lang w:val="hy-AM"/>
        </w:rPr>
      </w:pPr>
    </w:p>
    <w:p w:rsidR="00EF45FA" w:rsidRPr="00907DA4" w:rsidRDefault="00EF45FA" w:rsidP="00313359">
      <w:pPr>
        <w:spacing w:after="0" w:line="240" w:lineRule="auto"/>
        <w:jc w:val="center"/>
        <w:rPr>
          <w:rFonts w:ascii="GHEA Grapalat" w:hAnsi="GHEA Grapalat"/>
          <w:b/>
          <w:sz w:val="20"/>
          <w:szCs w:val="20"/>
          <w:lang w:val="hy-AM"/>
        </w:rPr>
      </w:pPr>
    </w:p>
    <w:p w:rsidR="00EF45FA" w:rsidRPr="00907DA4" w:rsidRDefault="00EF45FA" w:rsidP="00313359">
      <w:pPr>
        <w:spacing w:after="0" w:line="240" w:lineRule="auto"/>
        <w:jc w:val="center"/>
        <w:rPr>
          <w:rFonts w:ascii="GHEA Grapalat" w:hAnsi="GHEA Grapalat"/>
          <w:b/>
          <w:sz w:val="20"/>
          <w:szCs w:val="20"/>
          <w:lang w:val="hy-AM"/>
        </w:rPr>
      </w:pPr>
    </w:p>
    <w:p w:rsidR="00EF45FA" w:rsidRPr="00907DA4" w:rsidRDefault="00EF45FA" w:rsidP="00313359">
      <w:pPr>
        <w:spacing w:after="0" w:line="240" w:lineRule="auto"/>
        <w:jc w:val="center"/>
        <w:rPr>
          <w:rFonts w:ascii="GHEA Grapalat" w:hAnsi="GHEA Grapalat" w:cs="Arial"/>
          <w:b/>
          <w:sz w:val="20"/>
          <w:szCs w:val="20"/>
          <w:lang w:val="hy-AM"/>
        </w:rPr>
      </w:pPr>
      <w:r w:rsidRPr="00907DA4">
        <w:rPr>
          <w:rFonts w:ascii="GHEA Grapalat" w:hAnsi="GHEA Grapalat" w:cs="Sylfaen"/>
          <w:b/>
          <w:sz w:val="20"/>
          <w:szCs w:val="20"/>
          <w:lang w:val="hy-AM"/>
        </w:rPr>
        <w:t>ԾԱՎԱԼԱԹԵՐԹ</w:t>
      </w:r>
      <w:r w:rsidRPr="00907DA4">
        <w:rPr>
          <w:rFonts w:ascii="GHEA Grapalat" w:hAnsi="GHEA Grapalat" w:cs="Arial"/>
          <w:b/>
          <w:sz w:val="20"/>
          <w:szCs w:val="20"/>
          <w:lang w:val="hy-AM"/>
        </w:rPr>
        <w:t>-</w:t>
      </w:r>
      <w:r w:rsidRPr="00907DA4">
        <w:rPr>
          <w:rFonts w:ascii="GHEA Grapalat" w:hAnsi="GHEA Grapalat" w:cs="Sylfaen"/>
          <w:b/>
          <w:sz w:val="20"/>
          <w:szCs w:val="20"/>
          <w:lang w:val="hy-AM"/>
        </w:rPr>
        <w:t>ՆԱԽԱՀԱՇԻՎ*</w:t>
      </w:r>
    </w:p>
    <w:p w:rsidR="00EF45FA" w:rsidRPr="00907DA4" w:rsidRDefault="00EF45FA" w:rsidP="00313359">
      <w:pPr>
        <w:spacing w:after="0" w:line="240" w:lineRule="auto"/>
        <w:ind w:firstLine="567"/>
        <w:jc w:val="right"/>
        <w:rPr>
          <w:rFonts w:ascii="GHEA Grapalat" w:hAnsi="GHEA Grapalat"/>
          <w:i/>
          <w:sz w:val="20"/>
          <w:szCs w:val="20"/>
          <w:lang w:val="hy-AM"/>
        </w:rPr>
      </w:pPr>
    </w:p>
    <w:p w:rsidR="00D9007C" w:rsidRPr="00907DA4" w:rsidRDefault="00EF45FA" w:rsidP="00313359">
      <w:pPr>
        <w:spacing w:after="0" w:line="240" w:lineRule="auto"/>
        <w:ind w:firstLine="567"/>
        <w:jc w:val="center"/>
        <w:rPr>
          <w:rFonts w:ascii="GHEA Grapalat" w:hAnsi="GHEA Grapalat" w:cs="Times Armenian"/>
          <w:b/>
          <w:sz w:val="20"/>
          <w:szCs w:val="20"/>
          <w:lang w:val="pt-BR"/>
        </w:rPr>
      </w:pPr>
      <w:r w:rsidRPr="00907DA4">
        <w:rPr>
          <w:rFonts w:ascii="GHEA Grapalat" w:hAnsi="GHEA Grapalat"/>
          <w:b/>
          <w:sz w:val="20"/>
          <w:szCs w:val="20"/>
          <w:lang w:val="hy-AM"/>
        </w:rPr>
        <w:t>«</w:t>
      </w:r>
      <w:r w:rsidR="00D9007C" w:rsidRPr="00907DA4">
        <w:rPr>
          <w:rFonts w:ascii="GHEA Grapalat" w:hAnsi="GHEA Grapalat"/>
          <w:b/>
          <w:sz w:val="20"/>
          <w:szCs w:val="20"/>
          <w:lang w:val="pt-BR"/>
        </w:rPr>
        <w:t xml:space="preserve">Առինջ համայնքի կարիքների համար </w:t>
      </w:r>
      <w:r w:rsidR="00074639">
        <w:rPr>
          <w:rFonts w:ascii="GHEA Grapalat" w:hAnsi="GHEA Grapalat"/>
          <w:b/>
          <w:sz w:val="20"/>
          <w:szCs w:val="20"/>
          <w:lang w:val="pt-BR"/>
        </w:rPr>
        <w:t>ներհամայնքային փողոցների փոսային նորոգում</w:t>
      </w:r>
      <w:r w:rsidRPr="00907DA4">
        <w:rPr>
          <w:rFonts w:ascii="GHEA Grapalat" w:hAnsi="GHEA Grapalat"/>
          <w:sz w:val="20"/>
          <w:szCs w:val="20"/>
          <w:lang w:val="hy-AM"/>
        </w:rPr>
        <w:t>»</w:t>
      </w:r>
    </w:p>
    <w:p w:rsidR="00EF45FA" w:rsidRPr="00907DA4" w:rsidRDefault="00EF45FA" w:rsidP="00313359">
      <w:pPr>
        <w:spacing w:after="0" w:line="240" w:lineRule="auto"/>
        <w:ind w:firstLine="567"/>
        <w:jc w:val="center"/>
        <w:rPr>
          <w:rFonts w:ascii="GHEA Grapalat" w:hAnsi="GHEA Grapalat"/>
          <w:b/>
          <w:sz w:val="20"/>
          <w:szCs w:val="20"/>
          <w:lang w:val="pt-BR"/>
        </w:rPr>
      </w:pPr>
      <w:r w:rsidRPr="00907DA4">
        <w:rPr>
          <w:rFonts w:ascii="GHEA Grapalat" w:hAnsi="GHEA Grapalat" w:cs="Sylfaen"/>
          <w:b/>
          <w:sz w:val="20"/>
          <w:szCs w:val="20"/>
          <w:lang w:val="pt-BR"/>
        </w:rPr>
        <w:t>ԱՇԽԱՏԱՆՔՆԵՐԻԿԱՏԱՐՄԱՆ</w:t>
      </w:r>
    </w:p>
    <w:tbl>
      <w:tblPr>
        <w:tblW w:w="10929" w:type="dxa"/>
        <w:tblInd w:w="93" w:type="dxa"/>
        <w:tblLayout w:type="fixed"/>
        <w:tblLook w:val="04A0"/>
      </w:tblPr>
      <w:tblGrid>
        <w:gridCol w:w="563"/>
        <w:gridCol w:w="6817"/>
        <w:gridCol w:w="998"/>
        <w:gridCol w:w="1134"/>
        <w:gridCol w:w="1417"/>
      </w:tblGrid>
      <w:tr w:rsidR="007A24E9" w:rsidRPr="007A24E9" w:rsidTr="0018679A">
        <w:trPr>
          <w:trHeight w:val="361"/>
        </w:trPr>
        <w:tc>
          <w:tcPr>
            <w:tcW w:w="10929" w:type="dxa"/>
            <w:gridSpan w:val="5"/>
            <w:tcBorders>
              <w:top w:val="nil"/>
              <w:left w:val="nil"/>
              <w:bottom w:val="nil"/>
              <w:right w:val="nil"/>
            </w:tcBorders>
            <w:shd w:val="clear" w:color="auto" w:fill="auto"/>
            <w:vAlign w:val="bottom"/>
            <w:hideMark/>
          </w:tcPr>
          <w:p w:rsidR="007A24E9" w:rsidRPr="007A24E9" w:rsidRDefault="007A24E9" w:rsidP="007A24E9">
            <w:pPr>
              <w:spacing w:after="0" w:line="240" w:lineRule="auto"/>
              <w:jc w:val="center"/>
              <w:rPr>
                <w:rFonts w:ascii="Times Armenian" w:eastAsia="Times New Roman" w:hAnsi="Times Armenian" w:cs="Times New Roman"/>
                <w:b/>
                <w:bCs/>
                <w:sz w:val="24"/>
                <w:szCs w:val="24"/>
              </w:rPr>
            </w:pPr>
          </w:p>
        </w:tc>
      </w:tr>
      <w:tr w:rsidR="007A24E9" w:rsidRPr="007A24E9" w:rsidTr="0018679A">
        <w:trPr>
          <w:trHeight w:val="417"/>
        </w:trPr>
        <w:tc>
          <w:tcPr>
            <w:tcW w:w="563"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7A24E9" w:rsidRPr="007A24E9" w:rsidRDefault="007A24E9" w:rsidP="007A24E9">
            <w:pPr>
              <w:spacing w:after="0" w:line="240" w:lineRule="auto"/>
              <w:jc w:val="center"/>
              <w:rPr>
                <w:rFonts w:ascii="Times New Roman" w:eastAsia="Times New Roman" w:hAnsi="Times New Roman" w:cs="Times New Roman"/>
                <w:sz w:val="24"/>
                <w:szCs w:val="24"/>
              </w:rPr>
            </w:pPr>
            <w:r w:rsidRPr="007A24E9">
              <w:rPr>
                <w:rFonts w:ascii="Times New Roman" w:eastAsia="Times New Roman" w:hAnsi="Times New Roman" w:cs="Times New Roman"/>
                <w:sz w:val="24"/>
                <w:szCs w:val="24"/>
              </w:rPr>
              <w:t>NN</w:t>
            </w:r>
          </w:p>
        </w:tc>
        <w:tc>
          <w:tcPr>
            <w:tcW w:w="6818"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Times Armenian" w:eastAsia="Times New Roman" w:hAnsi="Times Armenian" w:cs="Times New Roman"/>
                <w:sz w:val="24"/>
                <w:szCs w:val="24"/>
              </w:rPr>
              <w:t>²ßË³ï³ÝùÝ»ñÇ  ³Ýí³ÝáõÙÁ</w:t>
            </w:r>
          </w:p>
        </w:tc>
        <w:tc>
          <w:tcPr>
            <w:tcW w:w="997" w:type="dxa"/>
            <w:tcBorders>
              <w:top w:val="double" w:sz="6" w:space="0" w:color="auto"/>
              <w:left w:val="nil"/>
              <w:bottom w:val="nil"/>
              <w:right w:val="double" w:sz="6" w:space="0" w:color="auto"/>
            </w:tcBorders>
            <w:shd w:val="clear" w:color="auto" w:fill="auto"/>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Times Armenian" w:eastAsia="Times New Roman" w:hAnsi="Times Armenian" w:cs="Times New Roman"/>
                <w:sz w:val="24"/>
                <w:szCs w:val="24"/>
              </w:rPr>
              <w:t>â³÷.</w:t>
            </w:r>
          </w:p>
        </w:tc>
        <w:tc>
          <w:tcPr>
            <w:tcW w:w="1134"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Ընդհանուր</w:t>
            </w:r>
            <w:r w:rsidRPr="007A24E9">
              <w:rPr>
                <w:rFonts w:ascii="Times Armenian" w:eastAsia="Times New Roman" w:hAnsi="Times Armenian" w:cs="Times Armenian"/>
                <w:sz w:val="24"/>
                <w:szCs w:val="24"/>
              </w:rPr>
              <w:t xml:space="preserve"> </w:t>
            </w:r>
            <w:r w:rsidRPr="007A24E9">
              <w:rPr>
                <w:rFonts w:ascii="Sylfaen" w:eastAsia="Times New Roman" w:hAnsi="Sylfaen" w:cs="Sylfaen"/>
                <w:sz w:val="24"/>
                <w:szCs w:val="24"/>
              </w:rPr>
              <w:t>ծ</w:t>
            </w:r>
            <w:r w:rsidRPr="007A24E9">
              <w:rPr>
                <w:rFonts w:ascii="Times Armenian" w:eastAsia="Times New Roman" w:hAnsi="Times Armenian" w:cs="Times Armenian"/>
                <w:sz w:val="24"/>
                <w:szCs w:val="24"/>
              </w:rPr>
              <w:t>³í³ÉÁ</w:t>
            </w:r>
            <w:r w:rsidRPr="007A24E9">
              <w:rPr>
                <w:rFonts w:ascii="Times Armenian" w:eastAsia="Times New Roman" w:hAnsi="Times Armenian" w:cs="Times New Roman"/>
                <w:sz w:val="24"/>
                <w:szCs w:val="24"/>
              </w:rPr>
              <w:t xml:space="preserve">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24E9" w:rsidRPr="007A24E9" w:rsidRDefault="007A24E9" w:rsidP="007A24E9">
            <w:pPr>
              <w:spacing w:after="0" w:line="240" w:lineRule="auto"/>
              <w:jc w:val="center"/>
              <w:rPr>
                <w:rFonts w:ascii="GHEA Grapalat" w:eastAsia="Times New Roman" w:hAnsi="GHEA Grapalat" w:cs="Times New Roman"/>
                <w:b/>
                <w:bCs/>
                <w:sz w:val="20"/>
                <w:szCs w:val="20"/>
              </w:rPr>
            </w:pPr>
            <w:r w:rsidRPr="007A24E9">
              <w:rPr>
                <w:rFonts w:ascii="GHEA Grapalat" w:eastAsia="Times New Roman" w:hAnsi="GHEA Grapalat" w:cs="Times New Roman"/>
                <w:b/>
                <w:bCs/>
                <w:sz w:val="20"/>
                <w:szCs w:val="20"/>
              </w:rPr>
              <w:t>Ընդհանուր արժեքը    (տոկոս)</w:t>
            </w:r>
          </w:p>
        </w:tc>
      </w:tr>
      <w:tr w:rsidR="007A24E9" w:rsidRPr="007A24E9" w:rsidTr="0018679A">
        <w:trPr>
          <w:trHeight w:val="911"/>
        </w:trPr>
        <w:tc>
          <w:tcPr>
            <w:tcW w:w="563" w:type="dxa"/>
            <w:vMerge/>
            <w:tcBorders>
              <w:top w:val="double" w:sz="6" w:space="0" w:color="auto"/>
              <w:left w:val="double" w:sz="6" w:space="0" w:color="auto"/>
              <w:bottom w:val="double" w:sz="6" w:space="0" w:color="000000"/>
              <w:right w:val="double" w:sz="6" w:space="0" w:color="auto"/>
            </w:tcBorders>
            <w:vAlign w:val="center"/>
            <w:hideMark/>
          </w:tcPr>
          <w:p w:rsidR="007A24E9" w:rsidRPr="007A24E9" w:rsidRDefault="007A24E9" w:rsidP="007A24E9">
            <w:pPr>
              <w:spacing w:after="0" w:line="240" w:lineRule="auto"/>
              <w:rPr>
                <w:rFonts w:ascii="Times New Roman" w:eastAsia="Times New Roman" w:hAnsi="Times New Roman" w:cs="Times New Roman"/>
                <w:sz w:val="24"/>
                <w:szCs w:val="24"/>
              </w:rPr>
            </w:pPr>
          </w:p>
        </w:tc>
        <w:tc>
          <w:tcPr>
            <w:tcW w:w="6818" w:type="dxa"/>
            <w:vMerge/>
            <w:tcBorders>
              <w:top w:val="double" w:sz="6" w:space="0" w:color="auto"/>
              <w:left w:val="double" w:sz="6" w:space="0" w:color="auto"/>
              <w:bottom w:val="double" w:sz="6" w:space="0" w:color="000000"/>
              <w:right w:val="double" w:sz="6" w:space="0" w:color="auto"/>
            </w:tcBorders>
            <w:vAlign w:val="center"/>
            <w:hideMark/>
          </w:tcPr>
          <w:p w:rsidR="007A24E9" w:rsidRPr="007A24E9" w:rsidRDefault="007A24E9" w:rsidP="007A24E9">
            <w:pPr>
              <w:spacing w:after="0" w:line="240" w:lineRule="auto"/>
              <w:rPr>
                <w:rFonts w:ascii="Times Armenian" w:eastAsia="Times New Roman" w:hAnsi="Times Armenian" w:cs="Times New Roman"/>
                <w:sz w:val="24"/>
                <w:szCs w:val="24"/>
              </w:rPr>
            </w:pPr>
          </w:p>
        </w:tc>
        <w:tc>
          <w:tcPr>
            <w:tcW w:w="997" w:type="dxa"/>
            <w:tcBorders>
              <w:top w:val="nil"/>
              <w:left w:val="nil"/>
              <w:bottom w:val="double" w:sz="6" w:space="0" w:color="auto"/>
              <w:right w:val="double" w:sz="6" w:space="0" w:color="auto"/>
            </w:tcBorders>
            <w:shd w:val="clear" w:color="auto" w:fill="auto"/>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Times Armenian" w:eastAsia="Times New Roman" w:hAnsi="Times Armenian" w:cs="Times New Roman"/>
                <w:sz w:val="24"/>
                <w:szCs w:val="24"/>
              </w:rPr>
              <w:t>ÙÇ³í.</w:t>
            </w:r>
          </w:p>
        </w:tc>
        <w:tc>
          <w:tcPr>
            <w:tcW w:w="1134" w:type="dxa"/>
            <w:vMerge/>
            <w:tcBorders>
              <w:top w:val="double" w:sz="6" w:space="0" w:color="auto"/>
              <w:left w:val="double" w:sz="6" w:space="0" w:color="auto"/>
              <w:bottom w:val="double" w:sz="6" w:space="0" w:color="000000"/>
              <w:right w:val="double" w:sz="6" w:space="0" w:color="auto"/>
            </w:tcBorders>
            <w:vAlign w:val="center"/>
            <w:hideMark/>
          </w:tcPr>
          <w:p w:rsidR="007A24E9" w:rsidRPr="007A24E9" w:rsidRDefault="007A24E9" w:rsidP="007A24E9">
            <w:pPr>
              <w:spacing w:after="0" w:line="240" w:lineRule="auto"/>
              <w:rPr>
                <w:rFonts w:ascii="Times Armenian" w:eastAsia="Times New Roman" w:hAnsi="Times Armenian" w:cs="Times New Roman"/>
                <w:sz w:val="24"/>
                <w:szCs w:val="24"/>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7A24E9" w:rsidRPr="007A24E9" w:rsidRDefault="007A24E9" w:rsidP="007A24E9">
            <w:pPr>
              <w:spacing w:after="0" w:line="240" w:lineRule="auto"/>
              <w:rPr>
                <w:rFonts w:ascii="GHEA Grapalat" w:eastAsia="Times New Roman" w:hAnsi="GHEA Grapalat" w:cs="Times New Roman"/>
                <w:b/>
                <w:bCs/>
                <w:sz w:val="20"/>
                <w:szCs w:val="20"/>
              </w:rPr>
            </w:pPr>
          </w:p>
        </w:tc>
      </w:tr>
      <w:tr w:rsidR="007A24E9" w:rsidRPr="007A24E9" w:rsidTr="0018679A">
        <w:trPr>
          <w:trHeight w:val="366"/>
        </w:trPr>
        <w:tc>
          <w:tcPr>
            <w:tcW w:w="563" w:type="dxa"/>
            <w:tcBorders>
              <w:top w:val="nil"/>
              <w:left w:val="double" w:sz="6"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2</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3</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4</w:t>
            </w:r>
          </w:p>
        </w:tc>
        <w:tc>
          <w:tcPr>
            <w:tcW w:w="1417" w:type="dxa"/>
            <w:tcBorders>
              <w:top w:val="double" w:sz="6" w:space="0" w:color="auto"/>
              <w:left w:val="nil"/>
              <w:bottom w:val="nil"/>
              <w:right w:val="double" w:sz="6"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5</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Sylfaen" w:eastAsia="Times New Roman" w:hAnsi="Sylfaen" w:cs="Sylfaen"/>
                <w:b/>
                <w:bCs/>
                <w:i/>
                <w:iCs/>
                <w:sz w:val="24"/>
                <w:szCs w:val="24"/>
              </w:rPr>
              <w:t>Մաշտոցի</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2,93</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10</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10</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55"/>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1-</w:t>
            </w:r>
            <w:r w:rsidRPr="007A24E9">
              <w:rPr>
                <w:rFonts w:ascii="Sylfaen" w:eastAsia="Times New Roman" w:hAnsi="Sylfaen" w:cs="Sylfaen"/>
                <w:b/>
                <w:bCs/>
                <w:i/>
                <w:iCs/>
                <w:sz w:val="24"/>
                <w:szCs w:val="24"/>
              </w:rPr>
              <w:t>ին</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r w:rsidRPr="007A24E9">
              <w:rPr>
                <w:rFonts w:ascii="Calibri" w:eastAsia="Times New Roman" w:hAnsi="Calibri" w:cs="Times New Roman"/>
                <w:b/>
                <w:bCs/>
                <w:i/>
                <w:iCs/>
                <w:sz w:val="24"/>
                <w:szCs w:val="24"/>
              </w:rPr>
              <w:t xml:space="preserve">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6,59</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34</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34</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2-</w:t>
            </w:r>
            <w:r w:rsidRPr="007A24E9">
              <w:rPr>
                <w:rFonts w:ascii="Sylfaen" w:eastAsia="Times New Roman" w:hAnsi="Sylfaen" w:cs="Sylfaen"/>
                <w:b/>
                <w:bCs/>
                <w:i/>
                <w:iCs/>
                <w:sz w:val="24"/>
                <w:szCs w:val="24"/>
              </w:rPr>
              <w:t>րդ</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r w:rsidRPr="007A24E9">
              <w:rPr>
                <w:rFonts w:ascii="Calibri" w:eastAsia="Times New Roman" w:hAnsi="Calibri" w:cs="Times New Roman"/>
                <w:b/>
                <w:bCs/>
                <w:i/>
                <w:iCs/>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4,51</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41</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14</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14</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399"/>
        </w:trPr>
        <w:tc>
          <w:tcPr>
            <w:tcW w:w="9512" w:type="dxa"/>
            <w:gridSpan w:val="4"/>
            <w:tcBorders>
              <w:top w:val="single" w:sz="4" w:space="0" w:color="auto"/>
              <w:left w:val="nil"/>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Sylfaen" w:eastAsia="Times New Roman" w:hAnsi="Sylfaen" w:cs="Sylfaen"/>
                <w:b/>
                <w:bCs/>
                <w:i/>
                <w:iCs/>
                <w:sz w:val="24"/>
                <w:szCs w:val="24"/>
              </w:rPr>
              <w:t>Ձագավանքի</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p>
        </w:tc>
        <w:tc>
          <w:tcPr>
            <w:tcW w:w="1417" w:type="dxa"/>
            <w:tcBorders>
              <w:top w:val="nil"/>
              <w:left w:val="nil"/>
              <w:bottom w:val="single" w:sz="4" w:space="0" w:color="auto"/>
              <w:right w:val="nil"/>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15,00</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99</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67</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67</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380"/>
        </w:trPr>
        <w:tc>
          <w:tcPr>
            <w:tcW w:w="951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Sylfaen" w:eastAsia="Times New Roman" w:hAnsi="Sylfaen" w:cs="Sylfaen"/>
                <w:b/>
                <w:bCs/>
                <w:i/>
                <w:iCs/>
                <w:sz w:val="24"/>
                <w:szCs w:val="24"/>
              </w:rPr>
              <w:t>Ձագավանքի</w:t>
            </w:r>
            <w:r w:rsidRPr="007A24E9">
              <w:rPr>
                <w:rFonts w:ascii="Calibri" w:eastAsia="Times New Roman" w:hAnsi="Calibri" w:cs="Calibri"/>
                <w:b/>
                <w:bCs/>
                <w:i/>
                <w:iCs/>
                <w:sz w:val="24"/>
                <w:szCs w:val="24"/>
              </w:rPr>
              <w:t xml:space="preserve"> 2-</w:t>
            </w:r>
            <w:r w:rsidRPr="007A24E9">
              <w:rPr>
                <w:rFonts w:ascii="Sylfaen" w:eastAsia="Times New Roman" w:hAnsi="Sylfaen" w:cs="Sylfaen"/>
                <w:b/>
                <w:bCs/>
                <w:i/>
                <w:iCs/>
                <w:sz w:val="24"/>
                <w:szCs w:val="24"/>
              </w:rPr>
              <w:t>րդ</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նրբանցք</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3,08</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18</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lastRenderedPageBreak/>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15</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6-</w:t>
            </w:r>
            <w:r w:rsidRPr="007A24E9">
              <w:rPr>
                <w:rFonts w:ascii="Sylfaen" w:eastAsia="Times New Roman" w:hAnsi="Sylfaen" w:cs="Sylfaen"/>
                <w:b/>
                <w:bCs/>
                <w:i/>
                <w:iCs/>
                <w:sz w:val="24"/>
                <w:szCs w:val="24"/>
              </w:rPr>
              <w:t>րդ</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r w:rsidRPr="007A24E9">
              <w:rPr>
                <w:rFonts w:ascii="Calibri" w:eastAsia="Times New Roman" w:hAnsi="Calibri" w:cs="Times New Roman"/>
                <w:b/>
                <w:bCs/>
                <w:i/>
                <w:iCs/>
                <w:sz w:val="24"/>
                <w:szCs w:val="24"/>
              </w:rPr>
              <w:t xml:space="preserve">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3,05</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11</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11</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15-</w:t>
            </w:r>
            <w:r w:rsidRPr="007A24E9">
              <w:rPr>
                <w:rFonts w:ascii="Sylfaen" w:eastAsia="Times New Roman" w:hAnsi="Sylfaen" w:cs="Sylfaen"/>
                <w:b/>
                <w:bCs/>
                <w:sz w:val="24"/>
                <w:szCs w:val="24"/>
              </w:rPr>
              <w:t>րդ</w:t>
            </w:r>
            <w:r w:rsidRPr="007A24E9">
              <w:rPr>
                <w:rFonts w:ascii="Calibri" w:eastAsia="Times New Roman" w:hAnsi="Calibri" w:cs="Calibri"/>
                <w:b/>
                <w:bCs/>
                <w:sz w:val="24"/>
                <w:szCs w:val="24"/>
              </w:rPr>
              <w:t xml:space="preserve"> </w:t>
            </w:r>
            <w:r w:rsidRPr="007A24E9">
              <w:rPr>
                <w:rFonts w:ascii="Sylfaen" w:eastAsia="Times New Roman" w:hAnsi="Sylfaen" w:cs="Sylfaen"/>
                <w:b/>
                <w:bCs/>
                <w:sz w:val="24"/>
                <w:szCs w:val="24"/>
              </w:rPr>
              <w:t>փողոց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sz w:val="24"/>
                <w:szCs w:val="24"/>
              </w:rPr>
            </w:pPr>
            <w:r w:rsidRPr="007A24E9">
              <w:rPr>
                <w:rFonts w:ascii="Calibri" w:eastAsia="Times New Roman" w:hAnsi="Calibri" w:cs="Times New Roman"/>
                <w:b/>
                <w:bCs/>
                <w:sz w:val="24"/>
                <w:szCs w:val="24"/>
              </w:rPr>
              <w:t>6,88</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32</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38</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38</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 </w:t>
            </w:r>
          </w:p>
        </w:tc>
      </w:tr>
      <w:tr w:rsidR="007A24E9" w:rsidRPr="007A24E9" w:rsidTr="0018679A">
        <w:trPr>
          <w:trHeight w:val="399"/>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19-</w:t>
            </w:r>
            <w:r w:rsidRPr="007A24E9">
              <w:rPr>
                <w:rFonts w:ascii="Sylfaen" w:eastAsia="Times New Roman" w:hAnsi="Sylfaen" w:cs="Sylfaen"/>
                <w:b/>
                <w:bCs/>
                <w:i/>
                <w:iCs/>
                <w:sz w:val="24"/>
                <w:szCs w:val="24"/>
              </w:rPr>
              <w:t>րդ</w:t>
            </w:r>
            <w:r w:rsidRPr="007A24E9">
              <w:rPr>
                <w:rFonts w:ascii="Calibri" w:eastAsia="Times New Roman" w:hAnsi="Calibri" w:cs="Calibri"/>
                <w:b/>
                <w:bCs/>
                <w:i/>
                <w:iCs/>
                <w:sz w:val="24"/>
                <w:szCs w:val="24"/>
              </w:rPr>
              <w:t xml:space="preserve"> </w:t>
            </w:r>
            <w:r w:rsidRPr="007A24E9">
              <w:rPr>
                <w:rFonts w:ascii="Sylfaen" w:eastAsia="Times New Roman" w:hAnsi="Sylfaen" w:cs="Sylfaen"/>
                <w:b/>
                <w:bCs/>
                <w:i/>
                <w:iCs/>
                <w:sz w:val="24"/>
                <w:szCs w:val="24"/>
              </w:rPr>
              <w:t>փողոց</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1,09</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7</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Sylfaen" w:eastAsia="Times New Roman" w:hAnsi="Sylfaen" w:cs="Times New Roman"/>
                <w:sz w:val="24"/>
                <w:szCs w:val="24"/>
              </w:rPr>
            </w:pPr>
            <w:r w:rsidRPr="007A24E9">
              <w:rPr>
                <w:rFonts w:ascii="Sylfaen" w:eastAsia="Times New Roman" w:hAnsi="Sylfaen" w:cs="Times New Roman"/>
                <w:sz w:val="24"/>
                <w:szCs w:val="24"/>
              </w:rPr>
              <w:t xml:space="preserve">   -մանրահատիկ ա/բ շերտ h=5սմ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5</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 </w:t>
            </w:r>
          </w:p>
        </w:tc>
      </w:tr>
      <w:tr w:rsidR="007A24E9" w:rsidRPr="007A24E9" w:rsidTr="0018679A">
        <w:trPr>
          <w:trHeight w:val="531"/>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Sylfaen" w:eastAsia="Times New Roman" w:hAnsi="Sylfaen" w:cs="Times New Roman"/>
                <w:b/>
                <w:bCs/>
              </w:rPr>
            </w:pPr>
            <w:r w:rsidRPr="007A24E9">
              <w:rPr>
                <w:rFonts w:ascii="Sylfaen" w:eastAsia="Times New Roman" w:hAnsi="Sylfaen" w:cs="Times New Roman"/>
                <w:b/>
                <w:bCs/>
              </w:rPr>
              <w:t>Պարույր Սևակի փողոց</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5,96</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11</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42</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42</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Sylfaen" w:eastAsia="Times New Roman" w:hAnsi="Sylfaen" w:cs="Times New Roman"/>
                <w:b/>
                <w:bCs/>
              </w:rPr>
            </w:pPr>
            <w:r w:rsidRPr="007A24E9">
              <w:rPr>
                <w:rFonts w:ascii="Sylfaen" w:eastAsia="Times New Roman" w:hAnsi="Sylfaen" w:cs="Times New Roman"/>
                <w:b/>
                <w:bCs/>
              </w:rPr>
              <w:t>Պարույր Սևակի 1-ին նրբանցք</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i/>
                <w:iCs/>
                <w:sz w:val="24"/>
                <w:szCs w:val="24"/>
              </w:rPr>
            </w:pPr>
            <w:r w:rsidRPr="007A24E9">
              <w:rPr>
                <w:rFonts w:ascii="Calibri" w:eastAsia="Times New Roman" w:hAnsi="Calibri" w:cs="Times New Roman"/>
                <w:b/>
                <w:bCs/>
                <w:i/>
                <w:iCs/>
                <w:sz w:val="24"/>
                <w:szCs w:val="24"/>
              </w:rPr>
              <w:t>7,82</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22</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3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51</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nil"/>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4"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51</w:t>
            </w:r>
          </w:p>
        </w:tc>
        <w:tc>
          <w:tcPr>
            <w:tcW w:w="1417" w:type="dxa"/>
            <w:tcBorders>
              <w:top w:val="nil"/>
              <w:left w:val="nil"/>
              <w:bottom w:val="nil"/>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9512" w:type="dxa"/>
            <w:gridSpan w:val="4"/>
            <w:tcBorders>
              <w:top w:val="single" w:sz="4" w:space="0" w:color="auto"/>
              <w:left w:val="single" w:sz="4" w:space="0" w:color="auto"/>
              <w:bottom w:val="single" w:sz="4" w:space="0" w:color="auto"/>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b/>
                <w:bCs/>
                <w:sz w:val="24"/>
                <w:szCs w:val="24"/>
              </w:rPr>
            </w:pPr>
            <w:r w:rsidRPr="007A24E9">
              <w:rPr>
                <w:rFonts w:ascii="Calibri" w:eastAsia="Times New Roman" w:hAnsi="Calibri" w:cs="Times New Roman"/>
                <w:b/>
                <w:bCs/>
                <w:sz w:val="24"/>
                <w:szCs w:val="24"/>
              </w:rPr>
              <w:t>9-</w:t>
            </w:r>
            <w:r w:rsidRPr="007A24E9">
              <w:rPr>
                <w:rFonts w:ascii="Sylfaen" w:eastAsia="Times New Roman" w:hAnsi="Sylfaen" w:cs="Sylfaen"/>
                <w:b/>
                <w:bCs/>
                <w:sz w:val="24"/>
                <w:szCs w:val="24"/>
              </w:rPr>
              <w:t>րդ</w:t>
            </w:r>
            <w:r w:rsidRPr="007A24E9">
              <w:rPr>
                <w:rFonts w:ascii="Calibri" w:eastAsia="Times New Roman" w:hAnsi="Calibri" w:cs="Calibri"/>
                <w:b/>
                <w:bCs/>
                <w:sz w:val="24"/>
                <w:szCs w:val="24"/>
              </w:rPr>
              <w:t xml:space="preserve"> </w:t>
            </w:r>
            <w:r w:rsidRPr="007A24E9">
              <w:rPr>
                <w:rFonts w:ascii="Sylfaen" w:eastAsia="Times New Roman" w:hAnsi="Sylfaen" w:cs="Sylfaen"/>
                <w:b/>
                <w:bCs/>
                <w:sz w:val="24"/>
                <w:szCs w:val="24"/>
              </w:rPr>
              <w:t>փողոց</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right"/>
              <w:rPr>
                <w:rFonts w:ascii="Calibri" w:eastAsia="Times New Roman" w:hAnsi="Calibri" w:cs="Times New Roman"/>
                <w:b/>
                <w:bCs/>
                <w:sz w:val="24"/>
                <w:szCs w:val="24"/>
              </w:rPr>
            </w:pPr>
            <w:r w:rsidRPr="007A24E9">
              <w:rPr>
                <w:rFonts w:ascii="Calibri" w:eastAsia="Times New Roman" w:hAnsi="Calibri" w:cs="Times New Roman"/>
                <w:b/>
                <w:bCs/>
                <w:sz w:val="24"/>
                <w:szCs w:val="24"/>
              </w:rPr>
              <w:t>43,09</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1</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h=3-5</w:t>
            </w:r>
            <w:r w:rsidRPr="007A24E9">
              <w:rPr>
                <w:rFonts w:ascii="Sylfaen" w:eastAsia="Times New Roman" w:hAnsi="Sylfaen" w:cs="Sylfaen"/>
                <w:sz w:val="24"/>
                <w:szCs w:val="24"/>
              </w:rPr>
              <w:t>սմ</w:t>
            </w:r>
            <w:r w:rsidRPr="007A24E9">
              <w:rPr>
                <w:rFonts w:ascii="Arial Armenian" w:eastAsia="Times New Roman" w:hAnsi="Arial Armenian" w:cs="Times New Roman"/>
                <w:sz w:val="24"/>
                <w:szCs w:val="24"/>
              </w:rPr>
              <w:t xml:space="preserve"> </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38</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5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2</w:t>
            </w:r>
          </w:p>
        </w:tc>
        <w:tc>
          <w:tcPr>
            <w:tcW w:w="6818" w:type="dxa"/>
            <w:tcBorders>
              <w:top w:val="nil"/>
              <w:left w:val="nil"/>
              <w:bottom w:val="single" w:sz="4" w:space="0" w:color="auto"/>
              <w:right w:val="single" w:sz="4" w:space="0" w:color="auto"/>
            </w:tcBorders>
            <w:shd w:val="clear" w:color="auto" w:fill="auto"/>
            <w:vAlign w:val="center"/>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87</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h=5</w:t>
            </w:r>
            <w:r w:rsidRPr="007A24E9">
              <w:rPr>
                <w:rFonts w:ascii="Sylfaen" w:eastAsia="Times New Roman" w:hAnsi="Sylfaen" w:cs="Sylfaen"/>
                <w:sz w:val="24"/>
                <w:szCs w:val="24"/>
              </w:rPr>
              <w:t>սմ</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87</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873"/>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lastRenderedPageBreak/>
              <w:t>3</w:t>
            </w:r>
          </w:p>
        </w:tc>
        <w:tc>
          <w:tcPr>
            <w:tcW w:w="6818" w:type="dxa"/>
            <w:tcBorders>
              <w:top w:val="nil"/>
              <w:left w:val="nil"/>
              <w:bottom w:val="single" w:sz="4" w:space="0" w:color="auto"/>
              <w:right w:val="single" w:sz="4" w:space="0" w:color="auto"/>
            </w:tcBorders>
            <w:shd w:val="clear" w:color="auto" w:fill="auto"/>
            <w:vAlign w:val="center"/>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Փոսային</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նորոգում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հիմքով</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խճային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հիմք</w:t>
            </w:r>
            <w:r w:rsidRPr="007A24E9">
              <w:rPr>
                <w:rFonts w:ascii="Arial Armenian" w:eastAsia="Times New Roman" w:hAnsi="Arial Armenian" w:cs="Arial Armenian"/>
                <w:sz w:val="24"/>
                <w:szCs w:val="24"/>
              </w:rPr>
              <w:t xml:space="preserve"> h=8-16</w:t>
            </w:r>
            <w:r w:rsidRPr="007A24E9">
              <w:rPr>
                <w:rFonts w:ascii="Sylfaen" w:eastAsia="Times New Roman" w:hAnsi="Sylfaen" w:cs="Sylfaen"/>
                <w:sz w:val="24"/>
                <w:szCs w:val="24"/>
              </w:rPr>
              <w:t>սմ</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բիտումի</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տարածումով</w:t>
            </w:r>
            <w:r w:rsidRPr="007A24E9">
              <w:rPr>
                <w:rFonts w:ascii="Arial Armenian" w:eastAsia="Times New Roman" w:hAnsi="Arial Armenian" w:cs="Arial Armenian"/>
                <w:sz w:val="24"/>
                <w:szCs w:val="24"/>
              </w:rPr>
              <w:t xml:space="preserve"> 4.12/1000</w:t>
            </w:r>
            <w:r w:rsidRPr="007A24E9">
              <w:rPr>
                <w:rFonts w:ascii="Sylfaen" w:eastAsia="Times New Roman" w:hAnsi="Sylfaen" w:cs="Sylfaen"/>
                <w:sz w:val="24"/>
                <w:szCs w:val="24"/>
              </w:rPr>
              <w:t>մ</w:t>
            </w:r>
            <w:r w:rsidRPr="007A24E9">
              <w:rPr>
                <w:rFonts w:ascii="Arial Armenian" w:eastAsia="Times New Roman" w:hAnsi="Arial Armenian" w:cs="Times New Roman"/>
                <w:sz w:val="24"/>
                <w:szCs w:val="24"/>
                <w:vertAlign w:val="superscript"/>
              </w:rPr>
              <w:t>2</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60</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4</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Հարթեցնող</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w:t>
            </w:r>
            <w:r w:rsidRPr="007A24E9">
              <w:rPr>
                <w:rFonts w:ascii="Sylfaen" w:eastAsia="Times New Roman" w:hAnsi="Sylfaen" w:cs="Sylfaen"/>
                <w:sz w:val="24"/>
                <w:szCs w:val="24"/>
                <w:vertAlign w:val="subscript"/>
              </w:rPr>
              <w:t>միջ</w:t>
            </w:r>
            <w:r w:rsidRPr="007A24E9">
              <w:rPr>
                <w:rFonts w:ascii="Arial Armenian" w:eastAsia="Times New Roman" w:hAnsi="Arial Armenian" w:cs="Times New Roman"/>
                <w:sz w:val="24"/>
                <w:szCs w:val="24"/>
              </w:rPr>
              <w:t>=3</w:t>
            </w:r>
            <w:r w:rsidRPr="007A24E9">
              <w:rPr>
                <w:rFonts w:ascii="Sylfaen" w:eastAsia="Times New Roman" w:hAnsi="Sylfaen" w:cs="Sylfaen"/>
                <w:sz w:val="24"/>
                <w:szCs w:val="24"/>
              </w:rPr>
              <w:t>սմ</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տ</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7,82</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5</w:t>
            </w:r>
          </w:p>
        </w:tc>
        <w:tc>
          <w:tcPr>
            <w:tcW w:w="6818" w:type="dxa"/>
            <w:tcBorders>
              <w:top w:val="nil"/>
              <w:left w:val="nil"/>
              <w:bottom w:val="single" w:sz="4" w:space="0" w:color="auto"/>
              <w:right w:val="single" w:sz="4" w:space="0" w:color="auto"/>
            </w:tcBorders>
            <w:shd w:val="clear" w:color="auto" w:fill="auto"/>
            <w:hideMark/>
          </w:tcPr>
          <w:p w:rsidR="007A24E9" w:rsidRPr="007A24E9" w:rsidRDefault="007A24E9" w:rsidP="007A24E9">
            <w:pPr>
              <w:spacing w:after="0" w:line="240" w:lineRule="auto"/>
              <w:rPr>
                <w:rFonts w:ascii="Arial Armenian" w:eastAsia="Times New Roman" w:hAnsi="Arial Armenian" w:cs="Times New Roman"/>
                <w:sz w:val="24"/>
                <w:szCs w:val="24"/>
              </w:rPr>
            </w:pPr>
            <w:r w:rsidRPr="007A24E9">
              <w:rPr>
                <w:rFonts w:ascii="Sylfaen" w:eastAsia="Times New Roman" w:hAnsi="Sylfaen" w:cs="Sylfaen"/>
                <w:sz w:val="24"/>
                <w:szCs w:val="24"/>
              </w:rPr>
              <w:t>Ծածկի</w:t>
            </w:r>
            <w:r w:rsidRPr="007A24E9">
              <w:rPr>
                <w:rFonts w:ascii="Arial Armenian" w:eastAsia="Times New Roman" w:hAnsi="Arial Armenian" w:cs="Times New Roman"/>
                <w:sz w:val="24"/>
                <w:szCs w:val="24"/>
              </w:rPr>
              <w:t xml:space="preserve"> </w:t>
            </w:r>
            <w:r w:rsidRPr="007A24E9">
              <w:rPr>
                <w:rFonts w:ascii="Sylfaen" w:eastAsia="Times New Roman" w:hAnsi="Sylfaen" w:cs="Sylfaen"/>
                <w:sz w:val="24"/>
                <w:szCs w:val="24"/>
              </w:rPr>
              <w:t>վերին</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շերտ</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մանրահատիկ</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ա</w:t>
            </w:r>
            <w:r w:rsidRPr="007A24E9">
              <w:rPr>
                <w:rFonts w:ascii="Arial Armenian" w:eastAsia="Times New Roman" w:hAnsi="Arial Armenian" w:cs="Arial Armenian"/>
                <w:sz w:val="24"/>
                <w:szCs w:val="24"/>
              </w:rPr>
              <w:t>/</w:t>
            </w:r>
            <w:r w:rsidRPr="007A24E9">
              <w:rPr>
                <w:rFonts w:ascii="Sylfaen" w:eastAsia="Times New Roman" w:hAnsi="Sylfaen" w:cs="Sylfaen"/>
                <w:sz w:val="24"/>
                <w:szCs w:val="24"/>
              </w:rPr>
              <w:t>բ</w:t>
            </w:r>
            <w:r w:rsidRPr="007A24E9">
              <w:rPr>
                <w:rFonts w:ascii="Arial Armenian" w:eastAsia="Times New Roman" w:hAnsi="Arial Armenian" w:cs="Arial Armenian"/>
                <w:sz w:val="24"/>
                <w:szCs w:val="24"/>
              </w:rPr>
              <w:t xml:space="preserve"> </w:t>
            </w:r>
            <w:r w:rsidRPr="007A24E9">
              <w:rPr>
                <w:rFonts w:ascii="Sylfaen" w:eastAsia="Times New Roman" w:hAnsi="Sylfaen" w:cs="Sylfaen"/>
                <w:sz w:val="24"/>
                <w:szCs w:val="24"/>
              </w:rPr>
              <w:t>հ</w:t>
            </w:r>
            <w:r w:rsidRPr="007A24E9">
              <w:rPr>
                <w:rFonts w:ascii="Arial Armenian" w:eastAsia="Times New Roman" w:hAnsi="Arial Armenian" w:cs="Arial Armenian"/>
                <w:sz w:val="24"/>
                <w:szCs w:val="24"/>
              </w:rPr>
              <w:t>=4</w:t>
            </w:r>
            <w:r w:rsidRPr="007A24E9">
              <w:rPr>
                <w:rFonts w:ascii="Sylfaen" w:eastAsia="Times New Roman" w:hAnsi="Sylfaen" w:cs="Sylfaen"/>
                <w:sz w:val="24"/>
                <w:szCs w:val="24"/>
              </w:rPr>
              <w:t>սմ</w:t>
            </w:r>
          </w:p>
        </w:tc>
        <w:tc>
          <w:tcPr>
            <w:tcW w:w="998"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Times Armenian" w:eastAsia="Times New Roman" w:hAnsi="Times Armenian" w:cs="Times New Roman"/>
                <w:sz w:val="24"/>
                <w:szCs w:val="24"/>
              </w:rPr>
            </w:pPr>
            <w:r w:rsidRPr="007A24E9">
              <w:rPr>
                <w:rFonts w:ascii="Sylfaen" w:eastAsia="Times New Roman" w:hAnsi="Sylfaen" w:cs="Sylfaen"/>
                <w:sz w:val="24"/>
                <w:szCs w:val="24"/>
              </w:rPr>
              <w:t>մ</w:t>
            </w:r>
            <w:r w:rsidRPr="007A24E9">
              <w:rPr>
                <w:rFonts w:ascii="Times Armenian" w:eastAsia="Times New Roman" w:hAnsi="Times Armenian" w:cs="Times New Roman"/>
                <w:sz w:val="24"/>
                <w:szCs w:val="24"/>
                <w:vertAlign w:val="superscript"/>
              </w:rPr>
              <w:t>2</w:t>
            </w:r>
          </w:p>
        </w:tc>
        <w:tc>
          <w:tcPr>
            <w:tcW w:w="1133"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370</w:t>
            </w:r>
          </w:p>
        </w:tc>
        <w:tc>
          <w:tcPr>
            <w:tcW w:w="1417" w:type="dxa"/>
            <w:tcBorders>
              <w:top w:val="nil"/>
              <w:left w:val="nil"/>
              <w:bottom w:val="single" w:sz="4" w:space="0" w:color="auto"/>
              <w:right w:val="single" w:sz="4" w:space="0" w:color="auto"/>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w:t>
            </w:r>
          </w:p>
        </w:tc>
      </w:tr>
      <w:tr w:rsidR="007A24E9" w:rsidRPr="007A24E9" w:rsidTr="0018679A">
        <w:trPr>
          <w:trHeight w:val="474"/>
        </w:trPr>
        <w:tc>
          <w:tcPr>
            <w:tcW w:w="563" w:type="dxa"/>
            <w:tcBorders>
              <w:top w:val="nil"/>
              <w:left w:val="nil"/>
              <w:bottom w:val="nil"/>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p>
        </w:tc>
        <w:tc>
          <w:tcPr>
            <w:tcW w:w="68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A24E9" w:rsidRPr="007A24E9" w:rsidRDefault="007A24E9" w:rsidP="007A24E9">
            <w:pPr>
              <w:spacing w:after="0" w:line="240" w:lineRule="auto"/>
              <w:jc w:val="center"/>
              <w:rPr>
                <w:rFonts w:ascii="Calibri" w:eastAsia="Times New Roman" w:hAnsi="Calibri" w:cs="Times New Roman"/>
                <w:sz w:val="24"/>
                <w:szCs w:val="24"/>
              </w:rPr>
            </w:pPr>
            <w:r w:rsidRPr="007A24E9">
              <w:rPr>
                <w:rFonts w:ascii="Calibri" w:eastAsia="Times New Roman" w:hAnsi="Calibri" w:cs="Times New Roman"/>
                <w:sz w:val="24"/>
                <w:szCs w:val="24"/>
              </w:rPr>
              <w:t xml:space="preserve"> </w:t>
            </w:r>
            <w:r w:rsidRPr="007A24E9">
              <w:rPr>
                <w:rFonts w:ascii="Sylfaen" w:eastAsia="Times New Roman" w:hAnsi="Sylfaen" w:cs="Sylfaen"/>
                <w:sz w:val="24"/>
                <w:szCs w:val="24"/>
              </w:rPr>
              <w:t>Ընդամենը՝</w:t>
            </w:r>
            <w:r w:rsidRPr="007A24E9">
              <w:rPr>
                <w:rFonts w:ascii="Calibri" w:eastAsia="Times New Roman" w:hAnsi="Calibri" w:cs="Times New Roman"/>
                <w:sz w:val="24"/>
                <w:szCs w:val="24"/>
              </w:rPr>
              <w:t>%</w:t>
            </w:r>
          </w:p>
        </w:tc>
        <w:tc>
          <w:tcPr>
            <w:tcW w:w="998" w:type="dxa"/>
            <w:tcBorders>
              <w:top w:val="nil"/>
              <w:left w:val="nil"/>
              <w:bottom w:val="nil"/>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p>
        </w:tc>
        <w:tc>
          <w:tcPr>
            <w:tcW w:w="1133" w:type="dxa"/>
            <w:tcBorders>
              <w:top w:val="nil"/>
              <w:left w:val="nil"/>
              <w:bottom w:val="nil"/>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p>
        </w:tc>
        <w:tc>
          <w:tcPr>
            <w:tcW w:w="141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A24E9" w:rsidRPr="007A24E9" w:rsidRDefault="007A24E9" w:rsidP="007A24E9">
            <w:pPr>
              <w:spacing w:after="0" w:line="240" w:lineRule="auto"/>
              <w:jc w:val="right"/>
              <w:rPr>
                <w:rFonts w:ascii="Calibri" w:eastAsia="Times New Roman" w:hAnsi="Calibri" w:cs="Times New Roman"/>
                <w:sz w:val="24"/>
                <w:szCs w:val="24"/>
              </w:rPr>
            </w:pPr>
            <w:r w:rsidRPr="007A24E9">
              <w:rPr>
                <w:rFonts w:ascii="Calibri" w:eastAsia="Times New Roman" w:hAnsi="Calibri" w:cs="Times New Roman"/>
                <w:sz w:val="24"/>
                <w:szCs w:val="24"/>
              </w:rPr>
              <w:t>100,00</w:t>
            </w:r>
          </w:p>
        </w:tc>
      </w:tr>
      <w:tr w:rsidR="007A24E9" w:rsidRPr="007A24E9" w:rsidTr="0018679A">
        <w:trPr>
          <w:trHeight w:val="417"/>
        </w:trPr>
        <w:tc>
          <w:tcPr>
            <w:tcW w:w="563" w:type="dxa"/>
            <w:tcBorders>
              <w:top w:val="nil"/>
              <w:left w:val="nil"/>
              <w:bottom w:val="nil"/>
              <w:right w:val="nil"/>
            </w:tcBorders>
            <w:shd w:val="clear" w:color="auto" w:fill="auto"/>
            <w:noWrap/>
            <w:vAlign w:val="bottom"/>
            <w:hideMark/>
          </w:tcPr>
          <w:p w:rsidR="007A24E9" w:rsidRPr="007A24E9" w:rsidRDefault="007A24E9" w:rsidP="007A24E9">
            <w:pPr>
              <w:spacing w:after="0" w:line="240" w:lineRule="auto"/>
              <w:rPr>
                <w:rFonts w:ascii="Calibri" w:eastAsia="Times New Roman" w:hAnsi="Calibri" w:cs="Times New Roman"/>
              </w:rPr>
            </w:pPr>
          </w:p>
        </w:tc>
        <w:tc>
          <w:tcPr>
            <w:tcW w:w="6818" w:type="dxa"/>
            <w:tcBorders>
              <w:top w:val="nil"/>
              <w:left w:val="single" w:sz="8" w:space="0" w:color="auto"/>
              <w:bottom w:val="single" w:sz="8" w:space="0" w:color="auto"/>
              <w:right w:val="single" w:sz="8" w:space="0" w:color="auto"/>
            </w:tcBorders>
            <w:shd w:val="clear" w:color="auto" w:fill="auto"/>
            <w:noWrap/>
            <w:vAlign w:val="bottom"/>
            <w:hideMark/>
          </w:tcPr>
          <w:p w:rsidR="007A24E9" w:rsidRPr="007A24E9" w:rsidRDefault="007A24E9" w:rsidP="007A24E9">
            <w:pPr>
              <w:spacing w:after="0" w:line="240" w:lineRule="auto"/>
              <w:jc w:val="center"/>
              <w:rPr>
                <w:rFonts w:ascii="Calibri" w:eastAsia="Times New Roman" w:hAnsi="Calibri" w:cs="Times New Roman"/>
              </w:rPr>
            </w:pPr>
            <w:r w:rsidRPr="007A24E9">
              <w:rPr>
                <w:rFonts w:ascii="Calibri" w:eastAsia="Times New Roman" w:hAnsi="Calibri" w:cs="Times New Roman"/>
              </w:rPr>
              <w:t xml:space="preserve"> </w:t>
            </w:r>
            <w:r w:rsidRPr="007A24E9">
              <w:rPr>
                <w:rFonts w:ascii="Sylfaen" w:eastAsia="Times New Roman" w:hAnsi="Sylfaen" w:cs="Sylfaen"/>
              </w:rPr>
              <w:t>Ընդամենը՝ներառյալ</w:t>
            </w:r>
            <w:r w:rsidRPr="007A24E9">
              <w:rPr>
                <w:rFonts w:ascii="Calibri" w:eastAsia="Times New Roman" w:hAnsi="Calibri" w:cs="Calibri"/>
              </w:rPr>
              <w:t xml:space="preserve"> </w:t>
            </w:r>
            <w:r w:rsidRPr="007A24E9">
              <w:rPr>
                <w:rFonts w:ascii="Sylfaen" w:eastAsia="Times New Roman" w:hAnsi="Sylfaen" w:cs="Sylfaen"/>
              </w:rPr>
              <w:t>շահույթը</w:t>
            </w:r>
            <w:r w:rsidRPr="007A24E9">
              <w:rPr>
                <w:rFonts w:ascii="Calibri" w:eastAsia="Times New Roman" w:hAnsi="Calibri" w:cs="Calibri"/>
              </w:rPr>
              <w:t xml:space="preserve">, </w:t>
            </w:r>
            <w:r w:rsidRPr="007A24E9">
              <w:rPr>
                <w:rFonts w:ascii="Sylfaen" w:eastAsia="Times New Roman" w:hAnsi="Sylfaen" w:cs="Sylfaen"/>
              </w:rPr>
              <w:t>վերադիր</w:t>
            </w:r>
            <w:r w:rsidRPr="007A24E9">
              <w:rPr>
                <w:rFonts w:ascii="Calibri" w:eastAsia="Times New Roman" w:hAnsi="Calibri" w:cs="Calibri"/>
              </w:rPr>
              <w:t xml:space="preserve"> </w:t>
            </w:r>
            <w:r w:rsidRPr="007A24E9">
              <w:rPr>
                <w:rFonts w:ascii="Sylfaen" w:eastAsia="Times New Roman" w:hAnsi="Sylfaen" w:cs="Sylfaen"/>
              </w:rPr>
              <w:t>ծախսերը</w:t>
            </w:r>
            <w:r w:rsidRPr="007A24E9">
              <w:rPr>
                <w:rFonts w:ascii="Calibri" w:eastAsia="Times New Roman" w:hAnsi="Calibri" w:cs="Times New Roman"/>
              </w:rPr>
              <w:t xml:space="preserve"> </w:t>
            </w:r>
            <w:r w:rsidRPr="007A24E9">
              <w:rPr>
                <w:rFonts w:ascii="Sylfaen" w:eastAsia="Times New Roman" w:hAnsi="Sylfaen" w:cs="Sylfaen"/>
              </w:rPr>
              <w:t>և</w:t>
            </w:r>
            <w:r w:rsidRPr="007A24E9">
              <w:rPr>
                <w:rFonts w:ascii="Calibri" w:eastAsia="Times New Roman" w:hAnsi="Calibri" w:cs="Calibri"/>
              </w:rPr>
              <w:t xml:space="preserve"> </w:t>
            </w:r>
            <w:r w:rsidRPr="007A24E9">
              <w:rPr>
                <w:rFonts w:ascii="Sylfaen" w:eastAsia="Times New Roman" w:hAnsi="Sylfaen" w:cs="Sylfaen"/>
              </w:rPr>
              <w:t>ԱԱՀ</w:t>
            </w:r>
            <w:r w:rsidRPr="007A24E9">
              <w:rPr>
                <w:rFonts w:ascii="Calibri" w:eastAsia="Times New Roman" w:hAnsi="Calibri" w:cs="Times New Roman"/>
              </w:rPr>
              <w:t xml:space="preserve">  (</w:t>
            </w:r>
            <w:r w:rsidRPr="007A24E9">
              <w:rPr>
                <w:rFonts w:ascii="Sylfaen" w:eastAsia="Times New Roman" w:hAnsi="Sylfaen" w:cs="Sylfaen"/>
              </w:rPr>
              <w:t>հազար</w:t>
            </w:r>
            <w:r w:rsidRPr="007A24E9">
              <w:rPr>
                <w:rFonts w:ascii="Calibri" w:eastAsia="Times New Roman" w:hAnsi="Calibri" w:cs="Calibri"/>
              </w:rPr>
              <w:t xml:space="preserve"> </w:t>
            </w:r>
            <w:r w:rsidRPr="007A24E9">
              <w:rPr>
                <w:rFonts w:ascii="Sylfaen" w:eastAsia="Times New Roman" w:hAnsi="Sylfaen" w:cs="Sylfaen"/>
              </w:rPr>
              <w:t>ՀՀ</w:t>
            </w:r>
            <w:r w:rsidRPr="007A24E9">
              <w:rPr>
                <w:rFonts w:ascii="Calibri" w:eastAsia="Times New Roman" w:hAnsi="Calibri" w:cs="Calibri"/>
              </w:rPr>
              <w:t xml:space="preserve"> </w:t>
            </w:r>
            <w:r w:rsidRPr="007A24E9">
              <w:rPr>
                <w:rFonts w:ascii="Sylfaen" w:eastAsia="Times New Roman" w:hAnsi="Sylfaen" w:cs="Sylfaen"/>
              </w:rPr>
              <w:t>դրամ</w:t>
            </w:r>
            <w:r w:rsidRPr="007A24E9">
              <w:rPr>
                <w:rFonts w:ascii="Calibri" w:eastAsia="Times New Roman" w:hAnsi="Calibri" w:cs="Calibri"/>
              </w:rPr>
              <w:t>)</w:t>
            </w:r>
            <w:r w:rsidRPr="007A24E9">
              <w:rPr>
                <w:rFonts w:ascii="Calibri" w:eastAsia="Times New Roman" w:hAnsi="Calibri" w:cs="Times New Roman"/>
              </w:rPr>
              <w:t xml:space="preserve"> </w:t>
            </w:r>
          </w:p>
        </w:tc>
        <w:tc>
          <w:tcPr>
            <w:tcW w:w="998" w:type="dxa"/>
            <w:tcBorders>
              <w:top w:val="nil"/>
              <w:left w:val="nil"/>
              <w:bottom w:val="nil"/>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p>
        </w:tc>
        <w:tc>
          <w:tcPr>
            <w:tcW w:w="1133" w:type="dxa"/>
            <w:tcBorders>
              <w:top w:val="nil"/>
              <w:left w:val="nil"/>
              <w:bottom w:val="nil"/>
              <w:right w:val="nil"/>
            </w:tcBorders>
            <w:shd w:val="clear" w:color="auto" w:fill="auto"/>
            <w:noWrap/>
            <w:vAlign w:val="center"/>
            <w:hideMark/>
          </w:tcPr>
          <w:p w:rsidR="007A24E9" w:rsidRPr="007A24E9" w:rsidRDefault="007A24E9" w:rsidP="007A24E9">
            <w:pPr>
              <w:spacing w:after="0" w:line="240" w:lineRule="auto"/>
              <w:jc w:val="center"/>
              <w:rPr>
                <w:rFonts w:ascii="Calibri" w:eastAsia="Times New Roman" w:hAnsi="Calibri" w:cs="Times New Roman"/>
                <w:sz w:val="24"/>
                <w:szCs w:val="24"/>
              </w:rPr>
            </w:pPr>
          </w:p>
        </w:tc>
        <w:tc>
          <w:tcPr>
            <w:tcW w:w="1417" w:type="dxa"/>
            <w:tcBorders>
              <w:top w:val="nil"/>
              <w:left w:val="single" w:sz="8" w:space="0" w:color="auto"/>
              <w:bottom w:val="single" w:sz="8" w:space="0" w:color="auto"/>
              <w:right w:val="single" w:sz="8" w:space="0" w:color="auto"/>
            </w:tcBorders>
            <w:shd w:val="clear" w:color="auto" w:fill="auto"/>
            <w:noWrap/>
            <w:vAlign w:val="bottom"/>
            <w:hideMark/>
          </w:tcPr>
          <w:p w:rsidR="007A24E9" w:rsidRPr="007A24E9" w:rsidRDefault="007A24E9" w:rsidP="007A24E9">
            <w:pPr>
              <w:spacing w:after="0" w:line="240" w:lineRule="auto"/>
              <w:jc w:val="right"/>
              <w:rPr>
                <w:rFonts w:ascii="Calibri" w:eastAsia="Times New Roman" w:hAnsi="Calibri" w:cs="Times New Roman"/>
                <w:b/>
                <w:bCs/>
                <w:sz w:val="24"/>
                <w:szCs w:val="24"/>
              </w:rPr>
            </w:pPr>
            <w:r w:rsidRPr="007A24E9">
              <w:rPr>
                <w:rFonts w:ascii="Calibri" w:eastAsia="Times New Roman" w:hAnsi="Calibri" w:cs="Times New Roman"/>
                <w:b/>
                <w:bCs/>
                <w:sz w:val="24"/>
                <w:szCs w:val="24"/>
              </w:rPr>
              <w:t>7545,57</w:t>
            </w:r>
          </w:p>
        </w:tc>
      </w:tr>
    </w:tbl>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rPr>
          <w:rFonts w:ascii="GHEA Grapalat" w:hAnsi="GHEA Grapalat"/>
          <w:i/>
          <w:sz w:val="20"/>
          <w:szCs w:val="20"/>
          <w:lang w:val="pt-BR"/>
        </w:rPr>
      </w:pPr>
      <w:r w:rsidRPr="00907DA4">
        <w:rPr>
          <w:rFonts w:ascii="GHEA Grapalat" w:hAnsi="GHEA Grapalat" w:cs="Sylfaen"/>
          <w:sz w:val="20"/>
          <w:szCs w:val="20"/>
          <w:lang w:val="af-ZA"/>
        </w:rPr>
        <w:t xml:space="preserve">* Կապալառուն աշխատանքները կատարում է </w:t>
      </w:r>
      <w:r w:rsidR="008708C6" w:rsidRPr="00907DA4">
        <w:rPr>
          <w:rFonts w:ascii="GHEA Grapalat" w:hAnsi="GHEA Grapalat"/>
          <w:b/>
          <w:sz w:val="20"/>
          <w:szCs w:val="20"/>
          <w:lang w:val="pt-BR"/>
        </w:rPr>
        <w:t xml:space="preserve">Առինջ համայնքի </w:t>
      </w:r>
      <w:r w:rsidR="0018679A" w:rsidRPr="0018679A">
        <w:rPr>
          <w:rFonts w:ascii="GHEA Grapalat" w:hAnsi="GHEA Grapalat" w:cs="Sylfaen"/>
          <w:sz w:val="20"/>
          <w:szCs w:val="20"/>
          <w:lang w:val="pt-BR"/>
        </w:rPr>
        <w:t>1-</w:t>
      </w:r>
      <w:r w:rsidR="0018679A">
        <w:rPr>
          <w:rFonts w:ascii="GHEA Grapalat" w:hAnsi="GHEA Grapalat" w:cs="Sylfaen"/>
          <w:sz w:val="20"/>
          <w:szCs w:val="20"/>
          <w:lang w:val="en-US"/>
        </w:rPr>
        <w:t>ին</w:t>
      </w:r>
      <w:r w:rsidR="0018679A" w:rsidRPr="0018679A">
        <w:rPr>
          <w:rFonts w:ascii="GHEA Grapalat" w:hAnsi="GHEA Grapalat" w:cs="Sylfaen"/>
          <w:sz w:val="20"/>
          <w:szCs w:val="20"/>
          <w:lang w:val="pt-BR"/>
        </w:rPr>
        <w:t>,</w:t>
      </w:r>
      <w:r w:rsidR="0018679A">
        <w:rPr>
          <w:rFonts w:ascii="GHEA Grapalat" w:hAnsi="GHEA Grapalat" w:cs="Sylfaen"/>
          <w:sz w:val="20"/>
          <w:szCs w:val="20"/>
          <w:lang w:val="pt-BR"/>
        </w:rPr>
        <w:t>2-րդ</w:t>
      </w:r>
      <w:r w:rsidR="0018679A" w:rsidRPr="0018679A">
        <w:rPr>
          <w:rFonts w:ascii="GHEA Grapalat" w:hAnsi="GHEA Grapalat" w:cs="Sylfaen"/>
          <w:sz w:val="20"/>
          <w:szCs w:val="20"/>
          <w:lang w:val="pt-BR"/>
        </w:rPr>
        <w:t xml:space="preserve"> 6-</w:t>
      </w:r>
      <w:r w:rsidR="0018679A">
        <w:rPr>
          <w:rFonts w:ascii="GHEA Grapalat" w:hAnsi="GHEA Grapalat" w:cs="Sylfaen"/>
          <w:sz w:val="20"/>
          <w:szCs w:val="20"/>
          <w:lang w:val="en-US"/>
        </w:rPr>
        <w:t>րդ</w:t>
      </w:r>
      <w:r w:rsidR="0018679A" w:rsidRPr="0018679A">
        <w:rPr>
          <w:rFonts w:ascii="GHEA Grapalat" w:hAnsi="GHEA Grapalat" w:cs="Sylfaen"/>
          <w:sz w:val="20"/>
          <w:szCs w:val="20"/>
          <w:lang w:val="pt-BR"/>
        </w:rPr>
        <w:t>, 9-</w:t>
      </w:r>
      <w:r w:rsidR="0018679A">
        <w:rPr>
          <w:rFonts w:ascii="GHEA Grapalat" w:hAnsi="GHEA Grapalat" w:cs="Sylfaen"/>
          <w:sz w:val="20"/>
          <w:szCs w:val="20"/>
          <w:lang w:val="en-US"/>
        </w:rPr>
        <w:t>րդ</w:t>
      </w:r>
      <w:r w:rsidR="0018679A" w:rsidRPr="0018679A">
        <w:rPr>
          <w:rFonts w:ascii="GHEA Grapalat" w:hAnsi="GHEA Grapalat" w:cs="Sylfaen"/>
          <w:sz w:val="20"/>
          <w:szCs w:val="20"/>
          <w:lang w:val="pt-BR"/>
        </w:rPr>
        <w:t>,</w:t>
      </w:r>
      <w:r w:rsidR="0018679A">
        <w:rPr>
          <w:rFonts w:ascii="GHEA Grapalat" w:hAnsi="GHEA Grapalat" w:cs="Sylfaen"/>
          <w:sz w:val="20"/>
          <w:szCs w:val="20"/>
          <w:lang w:val="pt-BR"/>
        </w:rPr>
        <w:t>15-րդ</w:t>
      </w:r>
      <w:r w:rsidR="0018679A" w:rsidRPr="0018679A">
        <w:rPr>
          <w:rFonts w:ascii="GHEA Grapalat" w:hAnsi="GHEA Grapalat" w:cs="Sylfaen"/>
          <w:sz w:val="20"/>
          <w:szCs w:val="20"/>
          <w:lang w:val="pt-BR"/>
        </w:rPr>
        <w:t xml:space="preserve"> 19-</w:t>
      </w:r>
      <w:r w:rsidR="0018679A">
        <w:rPr>
          <w:rFonts w:ascii="GHEA Grapalat" w:hAnsi="GHEA Grapalat" w:cs="Sylfaen"/>
          <w:sz w:val="20"/>
          <w:szCs w:val="20"/>
          <w:lang w:val="en-US"/>
        </w:rPr>
        <w:t>րդ</w:t>
      </w:r>
      <w:r w:rsidR="0018679A" w:rsidRPr="0018679A">
        <w:rPr>
          <w:rFonts w:ascii="GHEA Grapalat" w:hAnsi="GHEA Grapalat" w:cs="Sylfaen"/>
          <w:sz w:val="20"/>
          <w:szCs w:val="20"/>
          <w:lang w:val="pt-BR"/>
        </w:rPr>
        <w:t xml:space="preserve"> </w:t>
      </w:r>
      <w:r w:rsidR="0018679A" w:rsidRPr="003E3A3E">
        <w:rPr>
          <w:rFonts w:ascii="GHEA Grapalat" w:hAnsi="GHEA Grapalat" w:cs="Sylfaen"/>
          <w:sz w:val="20"/>
          <w:szCs w:val="20"/>
          <w:lang w:val="en-US"/>
        </w:rPr>
        <w:t>փողոց</w:t>
      </w:r>
      <w:r w:rsidR="0018679A">
        <w:rPr>
          <w:rFonts w:ascii="GHEA Grapalat" w:hAnsi="GHEA Grapalat" w:cs="Sylfaen"/>
          <w:sz w:val="20"/>
          <w:szCs w:val="20"/>
          <w:lang w:val="en-US"/>
        </w:rPr>
        <w:t>ներ</w:t>
      </w:r>
      <w:r w:rsidR="0018679A" w:rsidRPr="003E3A3E">
        <w:rPr>
          <w:rFonts w:ascii="GHEA Grapalat" w:hAnsi="GHEA Grapalat" w:cs="Sylfaen"/>
          <w:sz w:val="20"/>
          <w:szCs w:val="20"/>
          <w:lang w:val="en-US"/>
        </w:rPr>
        <w:t>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Մաշտոցի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փողոց</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Ձագավանքի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փողոց</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Ձագավանքի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փողոցի</w:t>
      </w:r>
      <w:r w:rsidR="0018679A" w:rsidRPr="0018679A">
        <w:rPr>
          <w:rFonts w:ascii="GHEA Grapalat" w:hAnsi="GHEA Grapalat" w:cs="Sylfaen"/>
          <w:sz w:val="20"/>
          <w:szCs w:val="20"/>
          <w:lang w:val="pt-BR"/>
        </w:rPr>
        <w:t xml:space="preserve"> 2-</w:t>
      </w:r>
      <w:r w:rsidR="0018679A">
        <w:rPr>
          <w:rFonts w:ascii="GHEA Grapalat" w:hAnsi="GHEA Grapalat" w:cs="Sylfaen"/>
          <w:sz w:val="20"/>
          <w:szCs w:val="20"/>
          <w:lang w:val="en-US"/>
        </w:rPr>
        <w:t>րդ</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նրբանցք</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Պ</w:t>
      </w:r>
      <w:r w:rsidR="0018679A" w:rsidRPr="0018679A">
        <w:rPr>
          <w:rFonts w:ascii="GHEA Grapalat" w:hAnsi="GHEA Grapalat" w:cs="Sylfaen"/>
          <w:sz w:val="20"/>
          <w:szCs w:val="20"/>
          <w:lang w:val="pt-BR"/>
        </w:rPr>
        <w:t>.</w:t>
      </w:r>
      <w:r w:rsidR="0018679A">
        <w:rPr>
          <w:rFonts w:ascii="GHEA Grapalat" w:hAnsi="GHEA Grapalat" w:cs="Sylfaen"/>
          <w:sz w:val="20"/>
          <w:szCs w:val="20"/>
          <w:lang w:val="en-US"/>
        </w:rPr>
        <w:t>Սևակի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փողոց</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Պ</w:t>
      </w:r>
      <w:r w:rsidR="0018679A" w:rsidRPr="0018679A">
        <w:rPr>
          <w:rFonts w:ascii="GHEA Grapalat" w:hAnsi="GHEA Grapalat" w:cs="Sylfaen"/>
          <w:sz w:val="20"/>
          <w:szCs w:val="20"/>
          <w:lang w:val="pt-BR"/>
        </w:rPr>
        <w:t>.</w:t>
      </w:r>
      <w:r w:rsidR="0018679A">
        <w:rPr>
          <w:rFonts w:ascii="GHEA Grapalat" w:hAnsi="GHEA Grapalat" w:cs="Sylfaen"/>
          <w:sz w:val="20"/>
          <w:szCs w:val="20"/>
          <w:lang w:val="en-US"/>
        </w:rPr>
        <w:t>Սևակի</w:t>
      </w:r>
      <w:r w:rsidR="0018679A" w:rsidRPr="0018679A">
        <w:rPr>
          <w:rFonts w:ascii="GHEA Grapalat" w:hAnsi="GHEA Grapalat" w:cs="Sylfaen"/>
          <w:sz w:val="20"/>
          <w:szCs w:val="20"/>
          <w:lang w:val="pt-BR"/>
        </w:rPr>
        <w:t xml:space="preserve"> </w:t>
      </w:r>
      <w:r w:rsidR="0018679A">
        <w:rPr>
          <w:rFonts w:ascii="GHEA Grapalat" w:hAnsi="GHEA Grapalat" w:cs="Sylfaen"/>
          <w:sz w:val="20"/>
          <w:szCs w:val="20"/>
          <w:lang w:val="en-US"/>
        </w:rPr>
        <w:t>փողոցի</w:t>
      </w:r>
      <w:r w:rsidR="0018679A" w:rsidRPr="0018679A">
        <w:rPr>
          <w:rFonts w:ascii="GHEA Grapalat" w:hAnsi="GHEA Grapalat" w:cs="Sylfaen"/>
          <w:sz w:val="20"/>
          <w:szCs w:val="20"/>
          <w:lang w:val="pt-BR"/>
        </w:rPr>
        <w:t xml:space="preserve">  1-</w:t>
      </w:r>
      <w:r w:rsidR="0018679A" w:rsidRPr="003E3A3E">
        <w:rPr>
          <w:rFonts w:ascii="GHEA Grapalat" w:hAnsi="GHEA Grapalat" w:cs="Sylfaen"/>
          <w:sz w:val="20"/>
          <w:szCs w:val="20"/>
          <w:lang w:val="en-US"/>
        </w:rPr>
        <w:t>ին</w:t>
      </w:r>
      <w:r w:rsidR="0018679A" w:rsidRPr="0018679A">
        <w:rPr>
          <w:rFonts w:ascii="GHEA Grapalat" w:hAnsi="GHEA Grapalat" w:cs="Sylfaen"/>
          <w:sz w:val="20"/>
          <w:szCs w:val="20"/>
          <w:lang w:val="pt-BR"/>
        </w:rPr>
        <w:t xml:space="preserve"> </w:t>
      </w:r>
      <w:r w:rsidR="0018679A" w:rsidRPr="003E3A3E">
        <w:rPr>
          <w:rFonts w:ascii="GHEA Grapalat" w:hAnsi="GHEA Grapalat" w:cs="Sylfaen"/>
          <w:sz w:val="20"/>
          <w:szCs w:val="20"/>
          <w:lang w:val="en-US"/>
        </w:rPr>
        <w:t>նրբանցք</w:t>
      </w:r>
      <w:r w:rsidR="0018679A">
        <w:rPr>
          <w:rFonts w:ascii="GHEA Grapalat" w:hAnsi="GHEA Grapalat" w:cs="Sylfaen"/>
          <w:sz w:val="20"/>
          <w:szCs w:val="20"/>
          <w:lang w:val="en-US"/>
        </w:rPr>
        <w:t>ի</w:t>
      </w:r>
      <w:r w:rsidR="0018679A" w:rsidRPr="00907DA4">
        <w:rPr>
          <w:rFonts w:ascii="GHEA Grapalat" w:hAnsi="GHEA Grapalat" w:cs="Sylfaen"/>
          <w:sz w:val="20"/>
          <w:szCs w:val="20"/>
          <w:lang w:val="af-ZA"/>
        </w:rPr>
        <w:t xml:space="preserve"> </w:t>
      </w:r>
      <w:r w:rsidRPr="00907DA4">
        <w:rPr>
          <w:rFonts w:ascii="GHEA Grapalat" w:hAnsi="GHEA Grapalat" w:cs="Sylfaen"/>
          <w:sz w:val="20"/>
          <w:szCs w:val="20"/>
          <w:lang w:val="af-ZA"/>
        </w:rPr>
        <w:t>հասցեում:</w:t>
      </w: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tbl>
      <w:tblPr>
        <w:tblW w:w="9639" w:type="dxa"/>
        <w:jc w:val="center"/>
        <w:tblLayout w:type="fixed"/>
        <w:tblLook w:val="0000"/>
      </w:tblPr>
      <w:tblGrid>
        <w:gridCol w:w="4536"/>
        <w:gridCol w:w="760"/>
        <w:gridCol w:w="4343"/>
      </w:tblGrid>
      <w:tr w:rsidR="00EF45FA" w:rsidRPr="00907DA4" w:rsidTr="00D03FFD">
        <w:trPr>
          <w:jc w:val="center"/>
        </w:trPr>
        <w:tc>
          <w:tcPr>
            <w:tcW w:w="4536" w:type="dxa"/>
          </w:tcPr>
          <w:p w:rsidR="00EF45FA" w:rsidRPr="00907DA4" w:rsidRDefault="00EF45FA" w:rsidP="00313359">
            <w:pPr>
              <w:spacing w:after="0" w:line="240" w:lineRule="auto"/>
              <w:jc w:val="center"/>
              <w:rPr>
                <w:rFonts w:ascii="GHEA Grapalat" w:hAnsi="GHEA Grapalat" w:cs="Sylfaen"/>
                <w:b/>
                <w:bCs/>
                <w:sz w:val="20"/>
                <w:szCs w:val="20"/>
                <w:lang w:val="nb-NO"/>
              </w:rPr>
            </w:pPr>
            <w:r w:rsidRPr="00907DA4">
              <w:rPr>
                <w:rFonts w:ascii="GHEA Grapalat" w:hAnsi="GHEA Grapalat" w:cs="Sylfaen"/>
                <w:b/>
                <w:bCs/>
                <w:sz w:val="20"/>
                <w:szCs w:val="20"/>
                <w:lang w:val="nb-NO"/>
              </w:rPr>
              <w:t>ՊԱՏՎԻՐԱՏՈՒ</w:t>
            </w: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c>
          <w:tcPr>
            <w:tcW w:w="760" w:type="dxa"/>
          </w:tcPr>
          <w:p w:rsidR="00EF45FA" w:rsidRPr="00907DA4" w:rsidRDefault="00EF45FA" w:rsidP="00313359">
            <w:pPr>
              <w:spacing w:after="0" w:line="240" w:lineRule="auto"/>
              <w:jc w:val="center"/>
              <w:rPr>
                <w:rFonts w:ascii="GHEA Grapalat" w:hAnsi="GHEA Grapalat"/>
                <w:sz w:val="20"/>
                <w:szCs w:val="20"/>
              </w:rPr>
            </w:pPr>
          </w:p>
        </w:tc>
        <w:tc>
          <w:tcPr>
            <w:tcW w:w="4343" w:type="dxa"/>
          </w:tcPr>
          <w:p w:rsidR="00EF45FA" w:rsidRPr="00907DA4" w:rsidRDefault="00EF45FA" w:rsidP="00313359">
            <w:pPr>
              <w:spacing w:after="0" w:line="240" w:lineRule="auto"/>
              <w:jc w:val="center"/>
              <w:rPr>
                <w:rFonts w:ascii="GHEA Grapalat" w:hAnsi="GHEA Grapalat" w:cs="Sylfaen"/>
                <w:b/>
                <w:bCs/>
                <w:sz w:val="20"/>
                <w:szCs w:val="20"/>
              </w:rPr>
            </w:pPr>
            <w:r w:rsidRPr="00907DA4">
              <w:rPr>
                <w:rFonts w:ascii="GHEA Grapalat" w:hAnsi="GHEA Grapalat" w:cs="Sylfaen"/>
                <w:b/>
                <w:bCs/>
                <w:sz w:val="20"/>
                <w:szCs w:val="20"/>
                <w:lang w:val="pt-BR"/>
              </w:rPr>
              <w:t>ԿԱՊԱԼԱՌՈՒ</w:t>
            </w: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r>
    </w:tbl>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p>
    <w:p w:rsidR="00EF45FA" w:rsidRPr="00907DA4" w:rsidRDefault="00EF45FA" w:rsidP="00313359">
      <w:pPr>
        <w:spacing w:after="0" w:line="240" w:lineRule="auto"/>
        <w:rPr>
          <w:rFonts w:ascii="GHEA Grapalat" w:hAnsi="GHEA Grapalat"/>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Default="003576F5"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Default="00074639" w:rsidP="00313359">
      <w:pPr>
        <w:spacing w:after="0" w:line="240" w:lineRule="auto"/>
        <w:ind w:firstLine="567"/>
        <w:jc w:val="right"/>
        <w:rPr>
          <w:rFonts w:ascii="GHEA Grapalat" w:hAnsi="GHEA Grapalat" w:cs="Sylfaen"/>
          <w:i/>
          <w:sz w:val="20"/>
          <w:szCs w:val="20"/>
          <w:lang w:val="pt-BR"/>
        </w:rPr>
      </w:pPr>
    </w:p>
    <w:p w:rsidR="00074639" w:rsidRPr="00907DA4" w:rsidRDefault="00074639"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3576F5" w:rsidRPr="00907DA4" w:rsidRDefault="003576F5" w:rsidP="00313359">
      <w:pPr>
        <w:spacing w:after="0" w:line="240" w:lineRule="auto"/>
        <w:ind w:firstLine="567"/>
        <w:jc w:val="right"/>
        <w:rPr>
          <w:rFonts w:ascii="GHEA Grapalat" w:hAnsi="GHEA Grapalat" w:cs="Sylfaen"/>
          <w:i/>
          <w:sz w:val="20"/>
          <w:szCs w:val="20"/>
          <w:lang w:val="pt-BR"/>
        </w:rPr>
      </w:pP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cs="Sylfaen"/>
          <w:i/>
          <w:sz w:val="20"/>
          <w:szCs w:val="20"/>
          <w:lang w:val="pt-BR"/>
        </w:rPr>
        <w:lastRenderedPageBreak/>
        <w:t>Հավելվածթիվ</w:t>
      </w:r>
      <w:r w:rsidRPr="00907DA4">
        <w:rPr>
          <w:rFonts w:ascii="GHEA Grapalat" w:hAnsi="GHEA Grapalat" w:cs="Arial"/>
          <w:i/>
          <w:sz w:val="20"/>
          <w:szCs w:val="20"/>
          <w:lang w:val="pt-BR"/>
        </w:rPr>
        <w:t xml:space="preserve"> 2</w:t>
      </w: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i/>
          <w:sz w:val="20"/>
          <w:szCs w:val="20"/>
          <w:lang w:val="pt-BR"/>
        </w:rPr>
        <w:t xml:space="preserve">«           »                  20   </w:t>
      </w:r>
      <w:r w:rsidRPr="00907DA4">
        <w:rPr>
          <w:rFonts w:ascii="GHEA Grapalat" w:hAnsi="GHEA Grapalat" w:cs="Sylfaen"/>
          <w:i/>
          <w:sz w:val="20"/>
          <w:szCs w:val="20"/>
          <w:lang w:val="pt-BR"/>
        </w:rPr>
        <w:t>թ</w:t>
      </w:r>
      <w:r w:rsidRPr="00907DA4">
        <w:rPr>
          <w:rFonts w:ascii="GHEA Grapalat" w:hAnsi="GHEA Grapalat" w:cs="Arial"/>
          <w:i/>
          <w:sz w:val="20"/>
          <w:szCs w:val="20"/>
          <w:lang w:val="pt-BR"/>
        </w:rPr>
        <w:t xml:space="preserve">. </w:t>
      </w:r>
      <w:r w:rsidRPr="00907DA4">
        <w:rPr>
          <w:rFonts w:ascii="GHEA Grapalat" w:hAnsi="GHEA Grapalat" w:cs="Sylfaen"/>
          <w:i/>
          <w:sz w:val="20"/>
          <w:szCs w:val="20"/>
          <w:lang w:val="pt-BR"/>
        </w:rPr>
        <w:t>կնքված</w:t>
      </w:r>
    </w:p>
    <w:p w:rsidR="00EF45FA" w:rsidRPr="00907DA4" w:rsidRDefault="00EF45FA" w:rsidP="00313359">
      <w:pPr>
        <w:spacing w:after="0" w:line="240" w:lineRule="auto"/>
        <w:jc w:val="right"/>
        <w:rPr>
          <w:rFonts w:ascii="GHEA Grapalat" w:hAnsi="GHEA Grapalat" w:cs="Arial"/>
          <w:i/>
          <w:sz w:val="20"/>
          <w:szCs w:val="20"/>
          <w:lang w:val="pt-BR"/>
        </w:rPr>
      </w:pPr>
      <w:r w:rsidRPr="00907DA4">
        <w:rPr>
          <w:rFonts w:ascii="GHEA Grapalat" w:hAnsi="GHEA Grapalat" w:cs="Sylfaen"/>
          <w:i/>
          <w:sz w:val="20"/>
          <w:szCs w:val="20"/>
          <w:lang w:val="pt-BR"/>
        </w:rPr>
        <w:t>ծածկագրով պայմանագրի</w:t>
      </w:r>
    </w:p>
    <w:p w:rsidR="00EF45FA" w:rsidRPr="00907DA4" w:rsidRDefault="00EF45FA" w:rsidP="00313359">
      <w:pPr>
        <w:spacing w:after="0" w:line="240" w:lineRule="auto"/>
        <w:jc w:val="center"/>
        <w:rPr>
          <w:rFonts w:ascii="GHEA Grapalat" w:hAnsi="GHEA Grapalat" w:cs="Sylfaen"/>
          <w:b/>
          <w:sz w:val="20"/>
          <w:szCs w:val="20"/>
          <w:lang w:val="pt-BR"/>
        </w:rPr>
      </w:pPr>
    </w:p>
    <w:p w:rsidR="00EF45FA" w:rsidRPr="00907DA4" w:rsidRDefault="00EF45FA" w:rsidP="00313359">
      <w:pPr>
        <w:spacing w:after="0" w:line="240" w:lineRule="auto"/>
        <w:jc w:val="center"/>
        <w:rPr>
          <w:rFonts w:ascii="GHEA Grapalat" w:hAnsi="GHEA Grapalat" w:cs="Sylfaen"/>
          <w:b/>
          <w:sz w:val="20"/>
          <w:szCs w:val="20"/>
          <w:lang w:val="pt-BR"/>
        </w:rPr>
      </w:pPr>
    </w:p>
    <w:p w:rsidR="00EF45FA" w:rsidRPr="00907DA4" w:rsidRDefault="00EF45FA" w:rsidP="00313359">
      <w:pPr>
        <w:spacing w:after="0" w:line="240" w:lineRule="auto"/>
        <w:jc w:val="center"/>
        <w:rPr>
          <w:rFonts w:ascii="GHEA Grapalat" w:hAnsi="GHEA Grapalat"/>
          <w:b/>
          <w:sz w:val="20"/>
          <w:szCs w:val="20"/>
          <w:lang w:val="pt-BR"/>
        </w:rPr>
      </w:pPr>
      <w:r w:rsidRPr="00907DA4">
        <w:rPr>
          <w:rFonts w:ascii="GHEA Grapalat" w:hAnsi="GHEA Grapalat" w:cs="Sylfaen"/>
          <w:b/>
          <w:sz w:val="20"/>
          <w:szCs w:val="20"/>
          <w:lang w:val="pt-BR"/>
        </w:rPr>
        <w:t>ՕՐԱՑՈՒՑԱՅԻՆԳՐԱՖԻԿ</w:t>
      </w:r>
    </w:p>
    <w:p w:rsidR="00845DE4" w:rsidRDefault="00EF45FA" w:rsidP="00313359">
      <w:pPr>
        <w:spacing w:after="0" w:line="240" w:lineRule="auto"/>
        <w:ind w:firstLine="567"/>
        <w:jc w:val="center"/>
        <w:rPr>
          <w:rFonts w:ascii="GHEA Grapalat" w:hAnsi="GHEA Grapalat" w:cs="Times Armenian"/>
          <w:b/>
          <w:sz w:val="20"/>
          <w:szCs w:val="20"/>
          <w:lang w:val="pt-BR"/>
        </w:rPr>
      </w:pPr>
      <w:r w:rsidRPr="00907DA4">
        <w:rPr>
          <w:rFonts w:ascii="GHEA Grapalat" w:hAnsi="GHEA Grapalat"/>
          <w:sz w:val="20"/>
          <w:szCs w:val="20"/>
          <w:lang w:val="pt-BR"/>
        </w:rPr>
        <w:t>«</w:t>
      </w:r>
      <w:r w:rsidR="005B2F8B" w:rsidRPr="00907DA4">
        <w:rPr>
          <w:rFonts w:ascii="GHEA Grapalat" w:hAnsi="GHEA Grapalat"/>
          <w:sz w:val="20"/>
          <w:szCs w:val="20"/>
          <w:lang w:val="pt-BR"/>
        </w:rPr>
        <w:t xml:space="preserve">Առինջ համայնքի կարիքների համար </w:t>
      </w:r>
      <w:r w:rsidR="007A24E9" w:rsidRPr="00907DA4">
        <w:rPr>
          <w:rFonts w:ascii="GHEA Grapalat" w:hAnsi="GHEA Grapalat"/>
          <w:sz w:val="20"/>
          <w:szCs w:val="20"/>
          <w:lang w:val="pt-BR"/>
        </w:rPr>
        <w:t xml:space="preserve">համար </w:t>
      </w:r>
      <w:r w:rsidR="007A24E9">
        <w:rPr>
          <w:rFonts w:ascii="GHEA Grapalat" w:hAnsi="GHEA Grapalat"/>
          <w:sz w:val="20"/>
          <w:szCs w:val="20"/>
          <w:lang w:val="pt-BR"/>
        </w:rPr>
        <w:t>համայնքի ներհամայնքային փողոցների փոսային նորոգում</w:t>
      </w:r>
      <w:r w:rsidR="007A24E9" w:rsidRPr="00907DA4">
        <w:rPr>
          <w:rFonts w:ascii="GHEA Grapalat" w:hAnsi="GHEA Grapalat"/>
          <w:sz w:val="20"/>
          <w:szCs w:val="20"/>
          <w:lang w:val="pt-BR"/>
        </w:rPr>
        <w:t xml:space="preserve"> </w:t>
      </w:r>
      <w:r w:rsidRPr="00907DA4">
        <w:rPr>
          <w:rFonts w:ascii="GHEA Grapalat" w:hAnsi="GHEA Grapalat"/>
          <w:sz w:val="20"/>
          <w:szCs w:val="20"/>
          <w:lang w:val="pt-BR"/>
        </w:rPr>
        <w:t>»</w:t>
      </w:r>
    </w:p>
    <w:p w:rsidR="00EF45FA" w:rsidRPr="00907DA4" w:rsidRDefault="00EF45FA" w:rsidP="00313359">
      <w:pPr>
        <w:spacing w:after="0" w:line="240" w:lineRule="auto"/>
        <w:ind w:firstLine="567"/>
        <w:jc w:val="center"/>
        <w:rPr>
          <w:rFonts w:ascii="GHEA Grapalat" w:hAnsi="GHEA Grapalat"/>
          <w:b/>
          <w:sz w:val="20"/>
          <w:szCs w:val="20"/>
          <w:lang w:val="pt-BR"/>
        </w:rPr>
      </w:pPr>
      <w:r w:rsidRPr="00907DA4">
        <w:rPr>
          <w:rFonts w:ascii="GHEA Grapalat" w:hAnsi="GHEA Grapalat" w:cs="Sylfaen"/>
          <w:b/>
          <w:sz w:val="20"/>
          <w:szCs w:val="20"/>
          <w:lang w:val="pt-BR"/>
        </w:rPr>
        <w:t>ԱՇԽԱՏԱՆՔՆԵՐԻԿԱՏԱՐՄԱՆ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EF45FA" w:rsidRPr="00907DA4" w:rsidTr="00D03FFD">
        <w:trPr>
          <w:cantSplit/>
          <w:jc w:val="center"/>
        </w:trPr>
        <w:tc>
          <w:tcPr>
            <w:tcW w:w="540" w:type="dxa"/>
            <w:vMerge w:val="restart"/>
            <w:vAlign w:val="center"/>
          </w:tcPr>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 xml:space="preserve">N </w:t>
            </w:r>
            <w:r w:rsidRPr="00907DA4">
              <w:rPr>
                <w:rFonts w:ascii="GHEA Grapalat" w:hAnsi="GHEA Grapalat" w:cs="Sylfaen"/>
                <w:sz w:val="20"/>
                <w:szCs w:val="20"/>
                <w:lang w:val="pt-BR"/>
              </w:rPr>
              <w:t>ը</w:t>
            </w:r>
            <w:r w:rsidRPr="00907DA4">
              <w:rPr>
                <w:rFonts w:ascii="GHEA Grapalat" w:hAnsi="GHEA Grapalat" w:cs="Arial"/>
                <w:sz w:val="20"/>
                <w:szCs w:val="20"/>
                <w:lang w:val="pt-BR"/>
              </w:rPr>
              <w:t>/</w:t>
            </w:r>
            <w:r w:rsidRPr="00907DA4">
              <w:rPr>
                <w:rFonts w:ascii="GHEA Grapalat" w:hAnsi="GHEA Grapalat" w:cs="Sylfaen"/>
                <w:sz w:val="20"/>
                <w:szCs w:val="20"/>
                <w:lang w:val="pt-BR"/>
              </w:rPr>
              <w:t>կ</w:t>
            </w:r>
          </w:p>
        </w:tc>
        <w:tc>
          <w:tcPr>
            <w:tcW w:w="4924" w:type="dxa"/>
            <w:vMerge w:val="restart"/>
            <w:vAlign w:val="center"/>
          </w:tcPr>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cs="Sylfaen"/>
                <w:sz w:val="20"/>
                <w:szCs w:val="20"/>
                <w:lang w:val="pt-BR"/>
              </w:rPr>
              <w:t>Կապալառուիկողմիցկատարվելիքաշխատանքներիառանձինտեսակների</w:t>
            </w:r>
          </w:p>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cs="Sylfaen"/>
                <w:sz w:val="20"/>
                <w:szCs w:val="20"/>
                <w:lang w:val="pt-BR"/>
              </w:rPr>
              <w:t>անվանումներ</w:t>
            </w:r>
          </w:p>
        </w:tc>
        <w:tc>
          <w:tcPr>
            <w:tcW w:w="2970" w:type="dxa"/>
            <w:gridSpan w:val="2"/>
            <w:vAlign w:val="center"/>
          </w:tcPr>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cs="Sylfaen"/>
                <w:sz w:val="20"/>
                <w:szCs w:val="20"/>
                <w:lang w:val="pt-BR"/>
              </w:rPr>
              <w:t>Աշխատանքներիկատարմանժամկետը**</w:t>
            </w:r>
          </w:p>
        </w:tc>
      </w:tr>
      <w:tr w:rsidR="00EF45FA" w:rsidRPr="00907DA4" w:rsidTr="00D03FFD">
        <w:trPr>
          <w:cantSplit/>
          <w:trHeight w:val="586"/>
          <w:jc w:val="center"/>
        </w:trPr>
        <w:tc>
          <w:tcPr>
            <w:tcW w:w="540" w:type="dxa"/>
            <w:vMerge/>
            <w:vAlign w:val="center"/>
          </w:tcPr>
          <w:p w:rsidR="00EF45FA" w:rsidRPr="00907DA4" w:rsidRDefault="00EF45FA" w:rsidP="00313359">
            <w:pPr>
              <w:spacing w:after="0" w:line="240" w:lineRule="auto"/>
              <w:jc w:val="both"/>
              <w:rPr>
                <w:rFonts w:ascii="GHEA Grapalat" w:hAnsi="GHEA Grapalat"/>
                <w:sz w:val="20"/>
                <w:szCs w:val="20"/>
                <w:lang w:val="pt-BR"/>
              </w:rPr>
            </w:pPr>
          </w:p>
        </w:tc>
        <w:tc>
          <w:tcPr>
            <w:tcW w:w="4924" w:type="dxa"/>
            <w:vMerge/>
          </w:tcPr>
          <w:p w:rsidR="00EF45FA" w:rsidRPr="00907DA4" w:rsidRDefault="00EF45FA" w:rsidP="00313359">
            <w:pPr>
              <w:spacing w:after="0" w:line="240" w:lineRule="auto"/>
              <w:rPr>
                <w:rFonts w:ascii="GHEA Grapalat" w:hAnsi="GHEA Grapalat"/>
                <w:sz w:val="20"/>
                <w:szCs w:val="20"/>
                <w:lang w:val="pt-BR"/>
              </w:rPr>
            </w:pPr>
          </w:p>
        </w:tc>
        <w:tc>
          <w:tcPr>
            <w:tcW w:w="1530" w:type="dxa"/>
            <w:vAlign w:val="center"/>
          </w:tcPr>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cs="Sylfaen"/>
                <w:sz w:val="20"/>
                <w:szCs w:val="20"/>
                <w:lang w:val="pt-BR"/>
              </w:rPr>
              <w:t>Սկիզբը</w:t>
            </w:r>
          </w:p>
        </w:tc>
        <w:tc>
          <w:tcPr>
            <w:tcW w:w="1440" w:type="dxa"/>
            <w:vAlign w:val="center"/>
          </w:tcPr>
          <w:p w:rsidR="00EF45FA" w:rsidRPr="00907DA4" w:rsidRDefault="00EF45FA" w:rsidP="00313359">
            <w:pPr>
              <w:spacing w:after="0" w:line="240" w:lineRule="auto"/>
              <w:jc w:val="center"/>
              <w:rPr>
                <w:rFonts w:ascii="GHEA Grapalat" w:hAnsi="GHEA Grapalat"/>
                <w:sz w:val="20"/>
                <w:szCs w:val="20"/>
                <w:lang w:val="pt-BR"/>
              </w:rPr>
            </w:pPr>
            <w:r w:rsidRPr="00907DA4">
              <w:rPr>
                <w:rFonts w:ascii="GHEA Grapalat" w:hAnsi="GHEA Grapalat" w:cs="Sylfaen"/>
                <w:sz w:val="20"/>
                <w:szCs w:val="20"/>
                <w:lang w:val="pt-BR"/>
              </w:rPr>
              <w:t>Ավարտը</w:t>
            </w: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1</w:t>
            </w:r>
          </w:p>
        </w:tc>
        <w:tc>
          <w:tcPr>
            <w:tcW w:w="4924" w:type="dxa"/>
            <w:vAlign w:val="center"/>
          </w:tcPr>
          <w:p w:rsidR="005B2F8B" w:rsidRPr="00907DA4" w:rsidRDefault="005B2F8B" w:rsidP="00292360">
            <w:pPr>
              <w:spacing w:after="0" w:line="240" w:lineRule="auto"/>
              <w:rPr>
                <w:rFonts w:ascii="GHEA Grapalat" w:hAnsi="GHEA Grapalat"/>
                <w:sz w:val="20"/>
                <w:szCs w:val="20"/>
                <w:lang w:val="pt-BR"/>
              </w:rPr>
            </w:pPr>
            <w:r w:rsidRPr="00907DA4">
              <w:rPr>
                <w:rFonts w:ascii="GHEA Grapalat" w:hAnsi="GHEA Grapalat"/>
                <w:sz w:val="20"/>
                <w:szCs w:val="20"/>
                <w:lang w:val="pt-BR"/>
              </w:rPr>
              <w:t xml:space="preserve">Առինջ համայնքի կարիքների համար </w:t>
            </w:r>
            <w:r w:rsidR="00BF645F">
              <w:rPr>
                <w:rFonts w:ascii="GHEA Grapalat" w:hAnsi="GHEA Grapalat"/>
                <w:sz w:val="20"/>
                <w:szCs w:val="20"/>
                <w:lang w:val="pt-BR"/>
              </w:rPr>
              <w:t>համայնքի ներհամայնքային փողոցների փոսային նորոգման</w:t>
            </w:r>
          </w:p>
        </w:tc>
        <w:tc>
          <w:tcPr>
            <w:tcW w:w="1530" w:type="dxa"/>
            <w:vAlign w:val="center"/>
          </w:tcPr>
          <w:p w:rsidR="005B2F8B" w:rsidRPr="00907DA4" w:rsidRDefault="005B2F8B" w:rsidP="00313359">
            <w:pPr>
              <w:spacing w:after="0" w:line="240" w:lineRule="auto"/>
              <w:jc w:val="center"/>
              <w:rPr>
                <w:rFonts w:ascii="GHEA Grapalat" w:hAnsi="GHEA Grapalat"/>
                <w:color w:val="000000" w:themeColor="text1"/>
                <w:sz w:val="20"/>
                <w:szCs w:val="20"/>
                <w:lang w:val="pt-BR"/>
              </w:rPr>
            </w:pPr>
            <w:r w:rsidRPr="00907DA4">
              <w:rPr>
                <w:rFonts w:ascii="GHEA Grapalat" w:hAnsi="GHEA Grapalat"/>
                <w:color w:val="000000" w:themeColor="text1"/>
                <w:sz w:val="20"/>
                <w:szCs w:val="20"/>
                <w:lang w:val="hy-AM"/>
              </w:rPr>
              <w:t xml:space="preserve"> Պայմանգրի կնքման օրվանից՝</w:t>
            </w:r>
          </w:p>
        </w:tc>
        <w:tc>
          <w:tcPr>
            <w:tcW w:w="1440" w:type="dxa"/>
            <w:vAlign w:val="center"/>
          </w:tcPr>
          <w:p w:rsidR="005B2F8B" w:rsidRPr="00907DA4" w:rsidRDefault="00292360" w:rsidP="00292360">
            <w:pPr>
              <w:spacing w:after="0" w:line="240" w:lineRule="auto"/>
              <w:rPr>
                <w:rFonts w:ascii="GHEA Grapalat" w:hAnsi="GHEA Grapalat"/>
                <w:color w:val="000000" w:themeColor="text1"/>
                <w:sz w:val="20"/>
                <w:szCs w:val="20"/>
                <w:lang w:val="pt-BR"/>
              </w:rPr>
            </w:pPr>
            <w:r>
              <w:rPr>
                <w:rFonts w:ascii="GHEA Grapalat" w:hAnsi="GHEA Grapalat"/>
                <w:color w:val="000000" w:themeColor="text1"/>
                <w:sz w:val="20"/>
                <w:szCs w:val="20"/>
                <w:lang w:val="pt-BR"/>
              </w:rPr>
              <w:t>45</w:t>
            </w:r>
            <w:r w:rsidR="005B2F8B" w:rsidRPr="00907DA4">
              <w:rPr>
                <w:rFonts w:ascii="GHEA Grapalat" w:hAnsi="GHEA Grapalat"/>
                <w:color w:val="000000" w:themeColor="text1"/>
                <w:sz w:val="20"/>
                <w:szCs w:val="20"/>
                <w:lang w:val="pt-BR"/>
              </w:rPr>
              <w:t>օր</w:t>
            </w: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2</w:t>
            </w:r>
          </w:p>
        </w:tc>
        <w:tc>
          <w:tcPr>
            <w:tcW w:w="4924" w:type="dxa"/>
            <w:vAlign w:val="center"/>
          </w:tcPr>
          <w:p w:rsidR="005B2F8B" w:rsidRPr="00907DA4" w:rsidRDefault="005B2F8B" w:rsidP="00313359">
            <w:pPr>
              <w:spacing w:after="0" w:line="240" w:lineRule="auto"/>
              <w:rPr>
                <w:rFonts w:ascii="GHEA Grapalat" w:hAnsi="GHEA Grapalat"/>
                <w:sz w:val="20"/>
                <w:szCs w:val="20"/>
                <w:lang w:val="pt-BR"/>
              </w:rPr>
            </w:pPr>
          </w:p>
        </w:tc>
        <w:tc>
          <w:tcPr>
            <w:tcW w:w="1530" w:type="dxa"/>
            <w:vAlign w:val="center"/>
          </w:tcPr>
          <w:p w:rsidR="005B2F8B" w:rsidRPr="00907DA4" w:rsidRDefault="005B2F8B" w:rsidP="00313359">
            <w:pPr>
              <w:spacing w:after="0" w:line="240" w:lineRule="auto"/>
              <w:jc w:val="center"/>
              <w:rPr>
                <w:rFonts w:ascii="GHEA Grapalat" w:hAnsi="GHEA Grapalat"/>
                <w:sz w:val="20"/>
                <w:szCs w:val="20"/>
                <w:lang w:val="pt-BR"/>
              </w:rPr>
            </w:pPr>
          </w:p>
        </w:tc>
        <w:tc>
          <w:tcPr>
            <w:tcW w:w="1440" w:type="dxa"/>
            <w:vAlign w:val="center"/>
          </w:tcPr>
          <w:p w:rsidR="005B2F8B" w:rsidRPr="00907DA4" w:rsidRDefault="005B2F8B" w:rsidP="00313359">
            <w:pPr>
              <w:spacing w:after="0" w:line="240" w:lineRule="auto"/>
              <w:rPr>
                <w:rFonts w:ascii="GHEA Grapalat" w:hAnsi="GHEA Grapalat"/>
                <w:sz w:val="20"/>
                <w:szCs w:val="20"/>
                <w:lang w:val="pt-BR"/>
              </w:rPr>
            </w:pP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3</w:t>
            </w:r>
          </w:p>
        </w:tc>
        <w:tc>
          <w:tcPr>
            <w:tcW w:w="4924" w:type="dxa"/>
            <w:vAlign w:val="center"/>
          </w:tcPr>
          <w:p w:rsidR="005B2F8B" w:rsidRPr="00907DA4" w:rsidRDefault="005B2F8B" w:rsidP="00313359">
            <w:pPr>
              <w:spacing w:after="0" w:line="240" w:lineRule="auto"/>
              <w:rPr>
                <w:rFonts w:ascii="GHEA Grapalat" w:hAnsi="GHEA Grapalat"/>
                <w:sz w:val="20"/>
                <w:szCs w:val="20"/>
                <w:lang w:val="pt-BR"/>
              </w:rPr>
            </w:pPr>
          </w:p>
        </w:tc>
        <w:tc>
          <w:tcPr>
            <w:tcW w:w="1530" w:type="dxa"/>
            <w:vAlign w:val="center"/>
          </w:tcPr>
          <w:p w:rsidR="005B2F8B" w:rsidRPr="00907DA4" w:rsidRDefault="005B2F8B" w:rsidP="00313359">
            <w:pPr>
              <w:spacing w:after="0" w:line="240" w:lineRule="auto"/>
              <w:jc w:val="center"/>
              <w:rPr>
                <w:rFonts w:ascii="GHEA Grapalat" w:hAnsi="GHEA Grapalat"/>
                <w:sz w:val="20"/>
                <w:szCs w:val="20"/>
                <w:lang w:val="pt-BR"/>
              </w:rPr>
            </w:pPr>
          </w:p>
        </w:tc>
        <w:tc>
          <w:tcPr>
            <w:tcW w:w="1440" w:type="dxa"/>
            <w:vAlign w:val="center"/>
          </w:tcPr>
          <w:p w:rsidR="005B2F8B" w:rsidRPr="00907DA4" w:rsidRDefault="005B2F8B" w:rsidP="00313359">
            <w:pPr>
              <w:spacing w:after="0" w:line="240" w:lineRule="auto"/>
              <w:rPr>
                <w:rFonts w:ascii="GHEA Grapalat" w:hAnsi="GHEA Grapalat"/>
                <w:sz w:val="20"/>
                <w:szCs w:val="20"/>
                <w:lang w:val="pt-BR"/>
              </w:rPr>
            </w:pP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4</w:t>
            </w:r>
          </w:p>
        </w:tc>
        <w:tc>
          <w:tcPr>
            <w:tcW w:w="4924" w:type="dxa"/>
            <w:vAlign w:val="center"/>
          </w:tcPr>
          <w:p w:rsidR="005B2F8B" w:rsidRPr="00907DA4" w:rsidRDefault="005B2F8B" w:rsidP="00313359">
            <w:pPr>
              <w:spacing w:after="0" w:line="240" w:lineRule="auto"/>
              <w:rPr>
                <w:rFonts w:ascii="GHEA Grapalat" w:hAnsi="GHEA Grapalat"/>
                <w:sz w:val="20"/>
                <w:szCs w:val="20"/>
                <w:lang w:val="pt-BR"/>
              </w:rPr>
            </w:pPr>
          </w:p>
        </w:tc>
        <w:tc>
          <w:tcPr>
            <w:tcW w:w="1530" w:type="dxa"/>
            <w:vAlign w:val="center"/>
          </w:tcPr>
          <w:p w:rsidR="005B2F8B" w:rsidRPr="00907DA4" w:rsidRDefault="005B2F8B" w:rsidP="00313359">
            <w:pPr>
              <w:spacing w:after="0" w:line="240" w:lineRule="auto"/>
              <w:jc w:val="center"/>
              <w:rPr>
                <w:rFonts w:ascii="GHEA Grapalat" w:hAnsi="GHEA Grapalat"/>
                <w:sz w:val="20"/>
                <w:szCs w:val="20"/>
                <w:lang w:val="pt-BR"/>
              </w:rPr>
            </w:pPr>
          </w:p>
        </w:tc>
        <w:tc>
          <w:tcPr>
            <w:tcW w:w="1440" w:type="dxa"/>
            <w:vAlign w:val="center"/>
          </w:tcPr>
          <w:p w:rsidR="005B2F8B" w:rsidRPr="00907DA4" w:rsidRDefault="005B2F8B" w:rsidP="00313359">
            <w:pPr>
              <w:spacing w:after="0" w:line="240" w:lineRule="auto"/>
              <w:rPr>
                <w:rFonts w:ascii="GHEA Grapalat" w:hAnsi="GHEA Grapalat"/>
                <w:sz w:val="20"/>
                <w:szCs w:val="20"/>
                <w:lang w:val="pt-BR"/>
              </w:rPr>
            </w:pP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5</w:t>
            </w:r>
          </w:p>
        </w:tc>
        <w:tc>
          <w:tcPr>
            <w:tcW w:w="4924" w:type="dxa"/>
            <w:vAlign w:val="center"/>
          </w:tcPr>
          <w:p w:rsidR="005B2F8B" w:rsidRPr="00907DA4" w:rsidRDefault="005B2F8B" w:rsidP="00313359">
            <w:pPr>
              <w:spacing w:after="0" w:line="240" w:lineRule="auto"/>
              <w:rPr>
                <w:rFonts w:ascii="GHEA Grapalat" w:hAnsi="GHEA Grapalat"/>
                <w:sz w:val="20"/>
                <w:szCs w:val="20"/>
                <w:lang w:val="pt-BR"/>
              </w:rPr>
            </w:pPr>
          </w:p>
        </w:tc>
        <w:tc>
          <w:tcPr>
            <w:tcW w:w="1530" w:type="dxa"/>
            <w:vAlign w:val="center"/>
          </w:tcPr>
          <w:p w:rsidR="005B2F8B" w:rsidRPr="00907DA4" w:rsidRDefault="005B2F8B" w:rsidP="00313359">
            <w:pPr>
              <w:spacing w:after="0" w:line="240" w:lineRule="auto"/>
              <w:jc w:val="center"/>
              <w:rPr>
                <w:rFonts w:ascii="GHEA Grapalat" w:hAnsi="GHEA Grapalat"/>
                <w:sz w:val="20"/>
                <w:szCs w:val="20"/>
                <w:lang w:val="pt-BR"/>
              </w:rPr>
            </w:pPr>
          </w:p>
        </w:tc>
        <w:tc>
          <w:tcPr>
            <w:tcW w:w="1440" w:type="dxa"/>
            <w:vAlign w:val="center"/>
          </w:tcPr>
          <w:p w:rsidR="005B2F8B" w:rsidRPr="00907DA4" w:rsidRDefault="005B2F8B" w:rsidP="00313359">
            <w:pPr>
              <w:spacing w:after="0" w:line="240" w:lineRule="auto"/>
              <w:rPr>
                <w:rFonts w:ascii="GHEA Grapalat" w:hAnsi="GHEA Grapalat"/>
                <w:sz w:val="20"/>
                <w:szCs w:val="20"/>
                <w:lang w:val="pt-BR"/>
              </w:rPr>
            </w:pPr>
          </w:p>
        </w:tc>
      </w:tr>
      <w:tr w:rsidR="005B2F8B" w:rsidRPr="00907DA4" w:rsidTr="00D03FFD">
        <w:trPr>
          <w:trHeight w:val="586"/>
          <w:jc w:val="center"/>
        </w:trPr>
        <w:tc>
          <w:tcPr>
            <w:tcW w:w="540" w:type="dxa"/>
            <w:vAlign w:val="center"/>
          </w:tcPr>
          <w:p w:rsidR="005B2F8B" w:rsidRPr="00907DA4" w:rsidRDefault="005B2F8B"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w:t>
            </w:r>
          </w:p>
        </w:tc>
        <w:tc>
          <w:tcPr>
            <w:tcW w:w="4924" w:type="dxa"/>
            <w:vAlign w:val="center"/>
          </w:tcPr>
          <w:p w:rsidR="005B2F8B" w:rsidRPr="00907DA4" w:rsidRDefault="005B2F8B" w:rsidP="00313359">
            <w:pPr>
              <w:spacing w:after="0" w:line="240" w:lineRule="auto"/>
              <w:rPr>
                <w:rFonts w:ascii="GHEA Grapalat" w:hAnsi="GHEA Grapalat"/>
                <w:sz w:val="20"/>
                <w:szCs w:val="20"/>
                <w:lang w:val="pt-BR"/>
              </w:rPr>
            </w:pPr>
          </w:p>
        </w:tc>
        <w:tc>
          <w:tcPr>
            <w:tcW w:w="1530" w:type="dxa"/>
            <w:vAlign w:val="center"/>
          </w:tcPr>
          <w:p w:rsidR="005B2F8B" w:rsidRPr="00907DA4" w:rsidRDefault="005B2F8B" w:rsidP="00313359">
            <w:pPr>
              <w:spacing w:after="0" w:line="240" w:lineRule="auto"/>
              <w:jc w:val="center"/>
              <w:rPr>
                <w:rFonts w:ascii="GHEA Grapalat" w:hAnsi="GHEA Grapalat"/>
                <w:sz w:val="20"/>
                <w:szCs w:val="20"/>
                <w:lang w:val="pt-BR"/>
              </w:rPr>
            </w:pPr>
          </w:p>
        </w:tc>
        <w:tc>
          <w:tcPr>
            <w:tcW w:w="1440" w:type="dxa"/>
            <w:vAlign w:val="center"/>
          </w:tcPr>
          <w:p w:rsidR="005B2F8B" w:rsidRPr="00907DA4" w:rsidRDefault="005B2F8B" w:rsidP="00313359">
            <w:pPr>
              <w:spacing w:after="0" w:line="240" w:lineRule="auto"/>
              <w:rPr>
                <w:rFonts w:ascii="GHEA Grapalat" w:hAnsi="GHEA Grapalat"/>
                <w:sz w:val="20"/>
                <w:szCs w:val="20"/>
                <w:lang w:val="pt-BR"/>
              </w:rPr>
            </w:pPr>
          </w:p>
        </w:tc>
      </w:tr>
      <w:tr w:rsidR="005B2F8B" w:rsidRPr="00907DA4" w:rsidTr="00D03FFD">
        <w:trPr>
          <w:cantSplit/>
          <w:trHeight w:val="586"/>
          <w:jc w:val="center"/>
        </w:trPr>
        <w:tc>
          <w:tcPr>
            <w:tcW w:w="5464" w:type="dxa"/>
            <w:gridSpan w:val="2"/>
            <w:vAlign w:val="center"/>
          </w:tcPr>
          <w:p w:rsidR="005B2F8B" w:rsidRPr="00907DA4" w:rsidRDefault="005B2F8B" w:rsidP="00313359">
            <w:pPr>
              <w:spacing w:after="0" w:line="240" w:lineRule="auto"/>
              <w:rPr>
                <w:rFonts w:ascii="GHEA Grapalat" w:hAnsi="GHEA Grapalat"/>
                <w:b/>
                <w:sz w:val="20"/>
                <w:szCs w:val="20"/>
                <w:lang w:val="pt-BR"/>
              </w:rPr>
            </w:pPr>
            <w:r w:rsidRPr="00907DA4">
              <w:rPr>
                <w:rFonts w:ascii="GHEA Grapalat" w:hAnsi="GHEA Grapalat" w:cs="Sylfaen"/>
                <w:b/>
                <w:sz w:val="20"/>
                <w:szCs w:val="20"/>
                <w:lang w:val="pt-BR"/>
              </w:rPr>
              <w:t>ԸՆԴԱՄԵՆԸ</w:t>
            </w:r>
          </w:p>
        </w:tc>
        <w:tc>
          <w:tcPr>
            <w:tcW w:w="1530" w:type="dxa"/>
            <w:vAlign w:val="center"/>
          </w:tcPr>
          <w:p w:rsidR="005B2F8B" w:rsidRPr="00907DA4" w:rsidRDefault="005B2F8B" w:rsidP="00313359">
            <w:pPr>
              <w:spacing w:after="0" w:line="240" w:lineRule="auto"/>
              <w:jc w:val="center"/>
              <w:rPr>
                <w:rFonts w:ascii="GHEA Grapalat" w:hAnsi="GHEA Grapalat"/>
                <w:b/>
                <w:sz w:val="20"/>
                <w:szCs w:val="20"/>
                <w:lang w:val="pt-BR"/>
              </w:rPr>
            </w:pPr>
          </w:p>
        </w:tc>
        <w:tc>
          <w:tcPr>
            <w:tcW w:w="1440" w:type="dxa"/>
            <w:vAlign w:val="center"/>
          </w:tcPr>
          <w:p w:rsidR="005B2F8B" w:rsidRPr="00907DA4" w:rsidRDefault="005B2F8B" w:rsidP="00313359">
            <w:pPr>
              <w:spacing w:after="0" w:line="240" w:lineRule="auto"/>
              <w:jc w:val="center"/>
              <w:rPr>
                <w:rFonts w:ascii="GHEA Grapalat" w:hAnsi="GHEA Grapalat"/>
                <w:b/>
                <w:sz w:val="20"/>
                <w:szCs w:val="20"/>
                <w:lang w:val="pt-BR"/>
              </w:rPr>
            </w:pPr>
          </w:p>
        </w:tc>
      </w:tr>
    </w:tbl>
    <w:p w:rsidR="00EF45FA" w:rsidRPr="00907DA4" w:rsidRDefault="00EF45FA" w:rsidP="00313359">
      <w:pPr>
        <w:keepNext/>
        <w:spacing w:after="0" w:line="240" w:lineRule="auto"/>
        <w:jc w:val="both"/>
        <w:outlineLvl w:val="3"/>
        <w:rPr>
          <w:rFonts w:ascii="GHEA Grapalat" w:hAnsi="GHEA Grapalat"/>
          <w:i/>
          <w:sz w:val="20"/>
          <w:szCs w:val="20"/>
          <w:lang w:val="pt-BR"/>
        </w:rPr>
      </w:pPr>
    </w:p>
    <w:p w:rsidR="00EF45FA" w:rsidRPr="00907DA4" w:rsidRDefault="00EF45FA" w:rsidP="00313359">
      <w:pPr>
        <w:keepNext/>
        <w:spacing w:after="0" w:line="240" w:lineRule="auto"/>
        <w:jc w:val="both"/>
        <w:outlineLvl w:val="3"/>
        <w:rPr>
          <w:rFonts w:ascii="GHEA Grapalat" w:hAnsi="GHEA Grapalat"/>
          <w:i/>
          <w:sz w:val="20"/>
          <w:szCs w:val="20"/>
          <w:lang w:val="pt-BR"/>
        </w:rPr>
      </w:pPr>
    </w:p>
    <w:tbl>
      <w:tblPr>
        <w:tblW w:w="9639" w:type="dxa"/>
        <w:jc w:val="center"/>
        <w:tblLayout w:type="fixed"/>
        <w:tblLook w:val="0000"/>
      </w:tblPr>
      <w:tblGrid>
        <w:gridCol w:w="4536"/>
        <w:gridCol w:w="760"/>
        <w:gridCol w:w="4343"/>
      </w:tblGrid>
      <w:tr w:rsidR="00EF45FA" w:rsidRPr="00907DA4" w:rsidTr="00D03FFD">
        <w:trPr>
          <w:jc w:val="center"/>
        </w:trPr>
        <w:tc>
          <w:tcPr>
            <w:tcW w:w="4536" w:type="dxa"/>
          </w:tcPr>
          <w:p w:rsidR="00EF45FA" w:rsidRPr="00907DA4" w:rsidRDefault="00EF45FA" w:rsidP="00313359">
            <w:pPr>
              <w:spacing w:after="0" w:line="240" w:lineRule="auto"/>
              <w:jc w:val="center"/>
              <w:rPr>
                <w:rFonts w:ascii="GHEA Grapalat" w:hAnsi="GHEA Grapalat" w:cs="Sylfaen"/>
                <w:b/>
                <w:bCs/>
                <w:sz w:val="20"/>
                <w:szCs w:val="20"/>
                <w:lang w:val="nb-NO"/>
              </w:rPr>
            </w:pPr>
            <w:r w:rsidRPr="00907DA4">
              <w:rPr>
                <w:rFonts w:ascii="GHEA Grapalat" w:hAnsi="GHEA Grapalat" w:cs="Sylfaen"/>
                <w:b/>
                <w:bCs/>
                <w:sz w:val="20"/>
                <w:szCs w:val="20"/>
                <w:lang w:val="nb-NO"/>
              </w:rPr>
              <w:t>ՊԱՏՎԻՐԱՏՈՒ</w:t>
            </w: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c>
          <w:tcPr>
            <w:tcW w:w="760" w:type="dxa"/>
          </w:tcPr>
          <w:p w:rsidR="00EF45FA" w:rsidRPr="00907DA4" w:rsidRDefault="00EF45FA" w:rsidP="00313359">
            <w:pPr>
              <w:spacing w:after="0" w:line="240" w:lineRule="auto"/>
              <w:jc w:val="center"/>
              <w:rPr>
                <w:rFonts w:ascii="GHEA Grapalat" w:hAnsi="GHEA Grapalat"/>
                <w:sz w:val="20"/>
                <w:szCs w:val="20"/>
              </w:rPr>
            </w:pPr>
          </w:p>
        </w:tc>
        <w:tc>
          <w:tcPr>
            <w:tcW w:w="4343" w:type="dxa"/>
          </w:tcPr>
          <w:p w:rsidR="00EF45FA" w:rsidRPr="00907DA4" w:rsidRDefault="00EF45FA" w:rsidP="00313359">
            <w:pPr>
              <w:spacing w:after="0" w:line="240" w:lineRule="auto"/>
              <w:jc w:val="center"/>
              <w:rPr>
                <w:rFonts w:ascii="GHEA Grapalat" w:hAnsi="GHEA Grapalat" w:cs="Sylfaen"/>
                <w:b/>
                <w:bCs/>
                <w:sz w:val="20"/>
                <w:szCs w:val="20"/>
              </w:rPr>
            </w:pPr>
            <w:r w:rsidRPr="00907DA4">
              <w:rPr>
                <w:rFonts w:ascii="GHEA Grapalat" w:hAnsi="GHEA Grapalat" w:cs="Sylfaen"/>
                <w:b/>
                <w:bCs/>
                <w:sz w:val="20"/>
                <w:szCs w:val="20"/>
                <w:lang w:val="pt-BR"/>
              </w:rPr>
              <w:t>ԿԱՊԱԼԱՌՈՒ</w:t>
            </w: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r>
    </w:tbl>
    <w:p w:rsidR="00EF45FA" w:rsidRPr="00907DA4" w:rsidRDefault="00EF45FA" w:rsidP="00313359">
      <w:pPr>
        <w:spacing w:after="0" w:line="240" w:lineRule="auto"/>
        <w:jc w:val="both"/>
        <w:rPr>
          <w:rFonts w:ascii="GHEA Grapalat" w:hAnsi="GHEA Grapalat"/>
          <w:sz w:val="20"/>
          <w:szCs w:val="20"/>
          <w:lang w:val="pt-BR"/>
        </w:rPr>
      </w:pPr>
    </w:p>
    <w:p w:rsidR="00EF45FA" w:rsidRPr="00907DA4" w:rsidRDefault="00EF45FA" w:rsidP="00313359">
      <w:pPr>
        <w:tabs>
          <w:tab w:val="left" w:pos="8789"/>
        </w:tabs>
        <w:spacing w:after="0" w:line="240" w:lineRule="auto"/>
        <w:jc w:val="both"/>
        <w:rPr>
          <w:rFonts w:ascii="GHEA Grapalat" w:hAnsi="GHEA Grapalat"/>
          <w:sz w:val="20"/>
          <w:szCs w:val="20"/>
          <w:lang w:val="pt-BR"/>
        </w:rPr>
      </w:pPr>
    </w:p>
    <w:p w:rsidR="00EF45FA" w:rsidRPr="00907DA4" w:rsidRDefault="00EF45FA" w:rsidP="00313359">
      <w:pPr>
        <w:tabs>
          <w:tab w:val="left" w:pos="1080"/>
        </w:tabs>
        <w:spacing w:after="0" w:line="240" w:lineRule="auto"/>
        <w:ind w:right="-7" w:firstLine="567"/>
        <w:jc w:val="both"/>
        <w:rPr>
          <w:rFonts w:ascii="GHEA Grapalat" w:hAnsi="GHEA Grapalat"/>
          <w:sz w:val="20"/>
          <w:szCs w:val="20"/>
          <w:lang w:val="pt-BR"/>
        </w:rPr>
      </w:pPr>
    </w:p>
    <w:p w:rsidR="00EF45FA" w:rsidRPr="00907DA4" w:rsidRDefault="00EF45FA" w:rsidP="00313359">
      <w:pPr>
        <w:spacing w:after="0" w:line="240" w:lineRule="auto"/>
        <w:rPr>
          <w:rFonts w:ascii="GHEA Grapalat" w:hAnsi="GHEA Grapalat"/>
          <w:sz w:val="20"/>
          <w:szCs w:val="20"/>
          <w:lang w:val="pt-BR"/>
        </w:rPr>
      </w:pPr>
    </w:p>
    <w:p w:rsidR="00EF45FA" w:rsidRPr="00907DA4" w:rsidRDefault="00EF45FA" w:rsidP="00313359">
      <w:pPr>
        <w:spacing w:after="0" w:line="240" w:lineRule="auto"/>
        <w:rPr>
          <w:rFonts w:ascii="GHEA Grapalat" w:hAnsi="GHEA Grapalat"/>
          <w:sz w:val="20"/>
          <w:szCs w:val="20"/>
          <w:lang w:val="pt-BR"/>
        </w:rPr>
      </w:pPr>
    </w:p>
    <w:p w:rsidR="00EF45FA" w:rsidRPr="00907DA4" w:rsidRDefault="00EF45FA" w:rsidP="00313359">
      <w:pPr>
        <w:spacing w:after="0" w:line="240" w:lineRule="auto"/>
        <w:jc w:val="both"/>
        <w:rPr>
          <w:rFonts w:ascii="GHEA Grapalat" w:hAnsi="GHEA Grapalat"/>
          <w:i/>
          <w:sz w:val="20"/>
          <w:szCs w:val="20"/>
          <w:lang w:val="pt-BR"/>
        </w:rPr>
      </w:pPr>
      <w:r w:rsidRPr="00907DA4">
        <w:rPr>
          <w:rFonts w:ascii="GHEA Grapalat" w:hAnsi="GHEA Grapalat"/>
          <w:i/>
          <w:sz w:val="20"/>
          <w:szCs w:val="20"/>
          <w:lang w:val="pt-BR"/>
        </w:rPr>
        <w:t xml:space="preserve">** </w:t>
      </w:r>
      <w:r w:rsidRPr="00907DA4">
        <w:rPr>
          <w:rFonts w:ascii="GHEA Grapalat" w:hAnsi="GHEA Grapalat" w:cs="Sylfaen"/>
          <w:i/>
          <w:sz w:val="20"/>
          <w:szCs w:val="20"/>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EF45FA" w:rsidRPr="00907DA4" w:rsidRDefault="00EF45FA" w:rsidP="00313359">
      <w:pPr>
        <w:spacing w:after="0" w:line="240" w:lineRule="auto"/>
        <w:rPr>
          <w:rFonts w:ascii="GHEA Grapalat" w:hAnsi="GHEA Grapalat"/>
          <w:sz w:val="20"/>
          <w:szCs w:val="20"/>
          <w:lang w:val="pt-BR"/>
        </w:rPr>
      </w:pPr>
    </w:p>
    <w:p w:rsidR="00EF45FA" w:rsidRPr="00907DA4" w:rsidRDefault="00EF45FA" w:rsidP="00313359">
      <w:pPr>
        <w:spacing w:after="0" w:line="240" w:lineRule="auto"/>
        <w:rPr>
          <w:rFonts w:ascii="GHEA Grapalat" w:hAnsi="GHEA Grapalat"/>
          <w:sz w:val="20"/>
          <w:szCs w:val="20"/>
          <w:lang w:val="pt-BR"/>
        </w:rPr>
      </w:pPr>
    </w:p>
    <w:p w:rsidR="00EF45FA" w:rsidRPr="00907DA4" w:rsidRDefault="00EF45FA" w:rsidP="00313359">
      <w:pPr>
        <w:spacing w:after="0" w:line="240" w:lineRule="auto"/>
        <w:ind w:firstLine="567"/>
        <w:jc w:val="right"/>
        <w:rPr>
          <w:rFonts w:ascii="GHEA Grapalat" w:hAnsi="GHEA Grapalat"/>
          <w:i/>
          <w:sz w:val="20"/>
          <w:szCs w:val="20"/>
          <w:lang w:val="pt-BR"/>
        </w:rPr>
      </w:pPr>
      <w:r w:rsidRPr="00907DA4">
        <w:rPr>
          <w:rFonts w:ascii="GHEA Grapalat" w:hAnsi="GHEA Grapalat"/>
          <w:i/>
          <w:sz w:val="20"/>
          <w:szCs w:val="20"/>
          <w:lang w:val="pt-BR"/>
        </w:rPr>
        <w:br w:type="page"/>
      </w:r>
    </w:p>
    <w:p w:rsidR="00EF45FA" w:rsidRPr="00907DA4" w:rsidRDefault="00EF45FA" w:rsidP="00313359">
      <w:pPr>
        <w:spacing w:after="0" w:line="240" w:lineRule="auto"/>
        <w:ind w:firstLine="567"/>
        <w:jc w:val="right"/>
        <w:rPr>
          <w:rFonts w:ascii="GHEA Grapalat" w:hAnsi="GHEA Grapalat" w:cs="Sylfaen"/>
          <w:i/>
          <w:sz w:val="20"/>
          <w:szCs w:val="20"/>
          <w:lang w:val="pt-BR"/>
        </w:rPr>
      </w:pPr>
      <w:r w:rsidRPr="00907DA4">
        <w:rPr>
          <w:rFonts w:ascii="GHEA Grapalat" w:hAnsi="GHEA Grapalat" w:cs="Sylfaen"/>
          <w:i/>
          <w:sz w:val="20"/>
          <w:szCs w:val="20"/>
          <w:lang w:val="pt-BR"/>
        </w:rPr>
        <w:lastRenderedPageBreak/>
        <w:t>Հավելված N 3</w:t>
      </w:r>
    </w:p>
    <w:p w:rsidR="00EF45FA" w:rsidRPr="00907DA4" w:rsidRDefault="00EF45FA" w:rsidP="00313359">
      <w:pPr>
        <w:spacing w:after="0" w:line="240" w:lineRule="auto"/>
        <w:ind w:firstLine="567"/>
        <w:jc w:val="right"/>
        <w:rPr>
          <w:rFonts w:ascii="GHEA Grapalat" w:hAnsi="GHEA Grapalat" w:cs="Sylfaen"/>
          <w:i/>
          <w:sz w:val="20"/>
          <w:szCs w:val="20"/>
          <w:lang w:val="pt-BR"/>
        </w:rPr>
      </w:pPr>
      <w:r w:rsidRPr="00907DA4">
        <w:rPr>
          <w:rFonts w:ascii="GHEA Grapalat" w:hAnsi="GHEA Grapalat" w:cs="Sylfaen"/>
          <w:i/>
          <w:sz w:val="20"/>
          <w:szCs w:val="20"/>
          <w:lang w:val="pt-BR"/>
        </w:rPr>
        <w:t xml:space="preserve">«         »              20  թ. կնքված </w:t>
      </w:r>
    </w:p>
    <w:p w:rsidR="00EF45FA" w:rsidRPr="00907DA4" w:rsidRDefault="00EF45FA" w:rsidP="00313359">
      <w:pPr>
        <w:spacing w:after="0" w:line="240" w:lineRule="auto"/>
        <w:ind w:firstLine="567"/>
        <w:jc w:val="right"/>
        <w:rPr>
          <w:rFonts w:ascii="GHEA Grapalat" w:hAnsi="GHEA Grapalat" w:cs="Sylfaen"/>
          <w:i/>
          <w:sz w:val="20"/>
          <w:szCs w:val="20"/>
          <w:lang w:val="pt-BR"/>
        </w:rPr>
      </w:pPr>
      <w:r w:rsidRPr="00907DA4">
        <w:rPr>
          <w:rFonts w:ascii="GHEA Grapalat" w:hAnsi="GHEA Grapalat" w:cs="Sylfaen"/>
          <w:i/>
          <w:sz w:val="20"/>
          <w:szCs w:val="20"/>
          <w:lang w:val="pt-BR"/>
        </w:rPr>
        <w:t xml:space="preserve">                      ծածկագրով պայմանագրի</w:t>
      </w:r>
    </w:p>
    <w:p w:rsidR="00EF45FA" w:rsidRPr="00907DA4" w:rsidRDefault="00EF45FA" w:rsidP="00313359">
      <w:pPr>
        <w:tabs>
          <w:tab w:val="left" w:pos="9540"/>
        </w:tabs>
        <w:spacing w:after="0" w:line="240" w:lineRule="auto"/>
        <w:rPr>
          <w:rFonts w:ascii="GHEA Grapalat" w:hAnsi="GHEA Grapalat"/>
          <w:sz w:val="20"/>
          <w:szCs w:val="20"/>
          <w:lang w:val="pt-BR"/>
        </w:rPr>
      </w:pPr>
    </w:p>
    <w:p w:rsidR="00EF45FA" w:rsidRPr="00907DA4" w:rsidRDefault="00EF45FA" w:rsidP="00313359">
      <w:pPr>
        <w:tabs>
          <w:tab w:val="left" w:pos="9540"/>
        </w:tabs>
        <w:spacing w:after="0" w:line="240" w:lineRule="auto"/>
        <w:rPr>
          <w:rFonts w:ascii="GHEA Grapalat" w:hAnsi="GHEA Grapalat"/>
          <w:sz w:val="20"/>
          <w:szCs w:val="20"/>
          <w:lang w:val="pt-BR"/>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cs="Sylfaen"/>
          <w:b/>
          <w:sz w:val="20"/>
          <w:szCs w:val="20"/>
        </w:rPr>
        <w:softHyphen/>
      </w:r>
      <w:r w:rsidRPr="00907DA4">
        <w:rPr>
          <w:rFonts w:ascii="GHEA Grapalat" w:hAnsi="GHEA Grapalat"/>
          <w:sz w:val="20"/>
          <w:szCs w:val="20"/>
        </w:rPr>
        <w:t>ՎՃԱՐՄԱՆ ԺԱՄԱՆԱԿԱՑՈՒՅՑ*</w:t>
      </w:r>
    </w:p>
    <w:p w:rsidR="00EF45FA" w:rsidRPr="00907DA4" w:rsidRDefault="00EF45FA" w:rsidP="00313359">
      <w:pPr>
        <w:spacing w:after="0" w:line="240" w:lineRule="auto"/>
        <w:jc w:val="right"/>
        <w:rPr>
          <w:rFonts w:ascii="GHEA Grapalat" w:hAnsi="GHEA Grapalat"/>
          <w:sz w:val="20"/>
          <w:szCs w:val="20"/>
        </w:rPr>
      </w:pPr>
      <w:r w:rsidRPr="00907DA4">
        <w:rPr>
          <w:rFonts w:ascii="GHEA Grapalat" w:hAnsi="GHEA Grapalat" w:cs="Sylfaen"/>
          <w:sz w:val="20"/>
          <w:szCs w:val="20"/>
        </w:rPr>
        <w:t>ՀՀդրամ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
        <w:gridCol w:w="3155"/>
        <w:gridCol w:w="1132"/>
        <w:gridCol w:w="374"/>
        <w:gridCol w:w="374"/>
        <w:gridCol w:w="374"/>
        <w:gridCol w:w="374"/>
        <w:gridCol w:w="374"/>
        <w:gridCol w:w="374"/>
        <w:gridCol w:w="374"/>
        <w:gridCol w:w="374"/>
        <w:gridCol w:w="374"/>
        <w:gridCol w:w="404"/>
        <w:gridCol w:w="404"/>
        <w:gridCol w:w="404"/>
        <w:gridCol w:w="777"/>
      </w:tblGrid>
      <w:tr w:rsidR="00EF45FA" w:rsidRPr="00907DA4" w:rsidTr="005B2F8B">
        <w:tc>
          <w:tcPr>
            <w:tcW w:w="10644" w:type="dxa"/>
            <w:gridSpan w:val="16"/>
          </w:tcPr>
          <w:p w:rsidR="00EF45FA" w:rsidRPr="00907DA4" w:rsidRDefault="00EF45FA" w:rsidP="00313359">
            <w:pPr>
              <w:spacing w:after="0" w:line="240" w:lineRule="auto"/>
              <w:jc w:val="center"/>
              <w:rPr>
                <w:rFonts w:ascii="GHEA Grapalat" w:hAnsi="GHEA Grapalat"/>
                <w:sz w:val="20"/>
                <w:szCs w:val="20"/>
                <w:lang w:val="es-ES"/>
              </w:rPr>
            </w:pPr>
            <w:r w:rsidRPr="00907DA4">
              <w:rPr>
                <w:rFonts w:ascii="GHEA Grapalat" w:hAnsi="GHEA Grapalat"/>
                <w:sz w:val="20"/>
                <w:szCs w:val="20"/>
                <w:lang w:val="es-ES"/>
              </w:rPr>
              <w:t>Աշխատանքի</w:t>
            </w:r>
          </w:p>
        </w:tc>
      </w:tr>
      <w:tr w:rsidR="00EF45FA" w:rsidRPr="008007BB" w:rsidTr="00BF645F">
        <w:tc>
          <w:tcPr>
            <w:tcW w:w="1012" w:type="dxa"/>
            <w:vAlign w:val="center"/>
          </w:tcPr>
          <w:p w:rsidR="00EF45FA" w:rsidRPr="00907DA4" w:rsidRDefault="00EF45FA" w:rsidP="00313359">
            <w:pPr>
              <w:spacing w:after="0" w:line="240" w:lineRule="auto"/>
              <w:jc w:val="center"/>
              <w:rPr>
                <w:rFonts w:ascii="GHEA Grapalat" w:hAnsi="GHEA Grapalat"/>
                <w:sz w:val="20"/>
                <w:szCs w:val="20"/>
                <w:lang w:val="es-ES"/>
              </w:rPr>
            </w:pPr>
            <w:r w:rsidRPr="00907DA4">
              <w:rPr>
                <w:rFonts w:ascii="GHEA Grapalat" w:hAnsi="GHEA Grapalat"/>
                <w:sz w:val="20"/>
                <w:szCs w:val="20"/>
              </w:rPr>
              <w:t>հրավերով նախատեսված չափաբաժնի համարը</w:t>
            </w:r>
          </w:p>
        </w:tc>
        <w:tc>
          <w:tcPr>
            <w:tcW w:w="3186" w:type="dxa"/>
            <w:vAlign w:val="center"/>
          </w:tcPr>
          <w:p w:rsidR="00EF45FA" w:rsidRPr="00907DA4" w:rsidRDefault="00EF45FA" w:rsidP="00313359">
            <w:pPr>
              <w:spacing w:after="0" w:line="240" w:lineRule="auto"/>
              <w:jc w:val="center"/>
              <w:rPr>
                <w:rFonts w:ascii="GHEA Grapalat" w:hAnsi="GHEA Grapalat"/>
                <w:sz w:val="20"/>
                <w:szCs w:val="20"/>
                <w:lang w:val="es-ES"/>
              </w:rPr>
            </w:pPr>
            <w:r w:rsidRPr="00907DA4">
              <w:rPr>
                <w:rFonts w:ascii="GHEA Grapalat" w:hAnsi="GHEA Grapalat"/>
                <w:sz w:val="20"/>
                <w:szCs w:val="20"/>
              </w:rPr>
              <w:t>գնումներիպլանովնախատեսվածմիջանցիկծածկագիրը</w:t>
            </w:r>
            <w:r w:rsidRPr="00907DA4">
              <w:rPr>
                <w:rFonts w:ascii="GHEA Grapalat" w:hAnsi="GHEA Grapalat"/>
                <w:sz w:val="20"/>
                <w:szCs w:val="20"/>
                <w:lang w:val="es-ES"/>
              </w:rPr>
              <w:t xml:space="preserve">` </w:t>
            </w:r>
            <w:r w:rsidRPr="00907DA4">
              <w:rPr>
                <w:rFonts w:ascii="GHEA Grapalat" w:hAnsi="GHEA Grapalat"/>
                <w:sz w:val="20"/>
                <w:szCs w:val="20"/>
              </w:rPr>
              <w:t>ըստԳՄԱդասակարգման</w:t>
            </w:r>
            <w:r w:rsidRPr="00907DA4">
              <w:rPr>
                <w:rFonts w:ascii="GHEA Grapalat" w:hAnsi="GHEA Grapalat"/>
                <w:sz w:val="20"/>
                <w:szCs w:val="20"/>
                <w:lang w:val="es-ES"/>
              </w:rPr>
              <w:t xml:space="preserve"> (CPV)</w:t>
            </w:r>
          </w:p>
        </w:tc>
        <w:tc>
          <w:tcPr>
            <w:tcW w:w="1070" w:type="dxa"/>
            <w:vAlign w:val="center"/>
          </w:tcPr>
          <w:p w:rsidR="00EF45FA" w:rsidRPr="00907DA4" w:rsidRDefault="00EF45FA" w:rsidP="00313359">
            <w:pPr>
              <w:spacing w:after="0" w:line="240" w:lineRule="auto"/>
              <w:jc w:val="center"/>
              <w:rPr>
                <w:rFonts w:ascii="GHEA Grapalat" w:hAnsi="GHEA Grapalat"/>
                <w:sz w:val="20"/>
                <w:szCs w:val="20"/>
                <w:lang w:val="es-ES"/>
              </w:rPr>
            </w:pPr>
            <w:r w:rsidRPr="00907DA4">
              <w:rPr>
                <w:rFonts w:ascii="GHEA Grapalat" w:hAnsi="GHEA Grapalat"/>
                <w:sz w:val="20"/>
                <w:szCs w:val="20"/>
              </w:rPr>
              <w:t>անվանումը</w:t>
            </w:r>
          </w:p>
        </w:tc>
        <w:tc>
          <w:tcPr>
            <w:tcW w:w="5376" w:type="dxa"/>
            <w:gridSpan w:val="13"/>
            <w:vAlign w:val="center"/>
          </w:tcPr>
          <w:p w:rsidR="00EF45FA" w:rsidRPr="00907DA4" w:rsidRDefault="00EF45FA" w:rsidP="00313359">
            <w:pPr>
              <w:spacing w:after="0" w:line="240" w:lineRule="auto"/>
              <w:jc w:val="both"/>
              <w:rPr>
                <w:rFonts w:ascii="GHEA Grapalat" w:hAnsi="GHEA Grapalat"/>
                <w:sz w:val="20"/>
                <w:szCs w:val="20"/>
                <w:lang w:val="es-ES"/>
              </w:rPr>
            </w:pPr>
            <w:r w:rsidRPr="00907DA4">
              <w:rPr>
                <w:rFonts w:ascii="GHEA Grapalat" w:hAnsi="GHEA Grapalat"/>
                <w:sz w:val="20"/>
                <w:szCs w:val="20"/>
                <w:lang w:val="es-ES"/>
              </w:rPr>
              <w:t>դիմաց վճարումները նախատեսվում է իրականացնել 20</w:t>
            </w:r>
            <w:r w:rsidR="005B2F8B" w:rsidRPr="00907DA4">
              <w:rPr>
                <w:rFonts w:ascii="GHEA Grapalat" w:hAnsi="GHEA Grapalat"/>
                <w:sz w:val="20"/>
                <w:szCs w:val="20"/>
                <w:lang w:val="es-ES"/>
              </w:rPr>
              <w:t>20</w:t>
            </w:r>
            <w:r w:rsidRPr="00907DA4">
              <w:rPr>
                <w:rFonts w:ascii="GHEA Grapalat" w:hAnsi="GHEA Grapalat"/>
                <w:sz w:val="20"/>
                <w:szCs w:val="20"/>
                <w:lang w:val="es-ES"/>
              </w:rPr>
              <w:t xml:space="preserve">  թ-ին` ըստ ամիսների, այդ թվում**</w:t>
            </w:r>
          </w:p>
        </w:tc>
      </w:tr>
      <w:tr w:rsidR="00EF45FA" w:rsidRPr="00907DA4" w:rsidTr="00BF645F">
        <w:trPr>
          <w:trHeight w:val="1538"/>
        </w:trPr>
        <w:tc>
          <w:tcPr>
            <w:tcW w:w="1012" w:type="dxa"/>
          </w:tcPr>
          <w:p w:rsidR="00EF45FA" w:rsidRPr="00907DA4" w:rsidRDefault="00EF45FA" w:rsidP="00313359">
            <w:pPr>
              <w:spacing w:after="0" w:line="240" w:lineRule="auto"/>
              <w:jc w:val="center"/>
              <w:rPr>
                <w:rFonts w:ascii="GHEA Grapalat" w:hAnsi="GHEA Grapalat"/>
                <w:sz w:val="20"/>
                <w:szCs w:val="20"/>
                <w:lang w:val="es-ES"/>
              </w:rPr>
            </w:pPr>
          </w:p>
        </w:tc>
        <w:tc>
          <w:tcPr>
            <w:tcW w:w="3186" w:type="dxa"/>
          </w:tcPr>
          <w:p w:rsidR="00EF45FA" w:rsidRPr="00907DA4" w:rsidRDefault="00EF45FA" w:rsidP="00313359">
            <w:pPr>
              <w:spacing w:after="0" w:line="240" w:lineRule="auto"/>
              <w:jc w:val="center"/>
              <w:rPr>
                <w:rFonts w:ascii="GHEA Grapalat" w:hAnsi="GHEA Grapalat"/>
                <w:sz w:val="20"/>
                <w:szCs w:val="20"/>
                <w:lang w:val="es-ES"/>
              </w:rPr>
            </w:pPr>
          </w:p>
        </w:tc>
        <w:tc>
          <w:tcPr>
            <w:tcW w:w="1070" w:type="dxa"/>
          </w:tcPr>
          <w:p w:rsidR="00EF45FA" w:rsidRPr="00907DA4" w:rsidRDefault="00EF45FA" w:rsidP="00313359">
            <w:pPr>
              <w:spacing w:after="0" w:line="240" w:lineRule="auto"/>
              <w:jc w:val="center"/>
              <w:rPr>
                <w:rFonts w:ascii="GHEA Grapalat" w:hAnsi="GHEA Grapalat"/>
                <w:sz w:val="20"/>
                <w:szCs w:val="20"/>
                <w:lang w:val="es-ES"/>
              </w:rPr>
            </w:pP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bookmarkStart w:id="17" w:name="_GoBack"/>
            <w:bookmarkEnd w:id="17"/>
            <w:r w:rsidRPr="00907DA4">
              <w:rPr>
                <w:rFonts w:ascii="GHEA Grapalat" w:hAnsi="GHEA Grapalat" w:cs="Sylfaen"/>
                <w:sz w:val="20"/>
                <w:szCs w:val="20"/>
                <w:lang w:val="pt-BR"/>
              </w:rPr>
              <w:t>հունվար</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cs="Sylfaen"/>
                <w:sz w:val="20"/>
                <w:szCs w:val="20"/>
                <w:lang w:val="pt-BR"/>
              </w:rPr>
            </w:pPr>
            <w:r w:rsidRPr="00907DA4">
              <w:rPr>
                <w:rFonts w:ascii="GHEA Grapalat" w:hAnsi="GHEA Grapalat" w:cs="Sylfaen"/>
                <w:sz w:val="20"/>
                <w:szCs w:val="20"/>
                <w:lang w:val="pt-BR"/>
              </w:rPr>
              <w:t>փետրվար</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մարտ</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cs="Sylfaen"/>
                <w:sz w:val="20"/>
                <w:szCs w:val="20"/>
                <w:lang w:val="pt-BR"/>
              </w:rPr>
            </w:pPr>
            <w:r w:rsidRPr="00907DA4">
              <w:rPr>
                <w:rFonts w:ascii="GHEA Grapalat" w:hAnsi="GHEA Grapalat" w:cs="Sylfaen"/>
                <w:sz w:val="20"/>
                <w:szCs w:val="20"/>
                <w:lang w:val="pt-BR"/>
              </w:rPr>
              <w:t>ապրիլ</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մայիս</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հունիս</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հուլիս</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օգոստոս</w:t>
            </w:r>
          </w:p>
        </w:tc>
        <w:tc>
          <w:tcPr>
            <w:tcW w:w="375"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սեպտեմբեր</w:t>
            </w:r>
          </w:p>
        </w:tc>
        <w:tc>
          <w:tcPr>
            <w:tcW w:w="406"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հոկտեմբեր</w:t>
            </w:r>
          </w:p>
        </w:tc>
        <w:tc>
          <w:tcPr>
            <w:tcW w:w="406"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նոյեմբեր</w:t>
            </w:r>
          </w:p>
        </w:tc>
        <w:tc>
          <w:tcPr>
            <w:tcW w:w="406" w:type="dxa"/>
            <w:textDirection w:val="btLr"/>
            <w:vAlign w:val="center"/>
          </w:tcPr>
          <w:p w:rsidR="00EF45FA" w:rsidRPr="00907DA4" w:rsidRDefault="00EF45FA" w:rsidP="00313359">
            <w:pPr>
              <w:spacing w:after="0" w:line="240" w:lineRule="auto"/>
              <w:ind w:left="113" w:right="-7"/>
              <w:jc w:val="center"/>
              <w:rPr>
                <w:rFonts w:ascii="GHEA Grapalat" w:hAnsi="GHEA Grapalat"/>
                <w:sz w:val="20"/>
                <w:szCs w:val="20"/>
                <w:lang w:val="pt-BR"/>
              </w:rPr>
            </w:pPr>
            <w:r w:rsidRPr="00907DA4">
              <w:rPr>
                <w:rFonts w:ascii="GHEA Grapalat" w:hAnsi="GHEA Grapalat" w:cs="Sylfaen"/>
                <w:sz w:val="20"/>
                <w:szCs w:val="20"/>
                <w:lang w:val="pt-BR"/>
              </w:rPr>
              <w:t>դեկտեմբեր</w:t>
            </w:r>
          </w:p>
        </w:tc>
        <w:tc>
          <w:tcPr>
            <w:tcW w:w="783" w:type="dxa"/>
            <w:vAlign w:val="center"/>
          </w:tcPr>
          <w:p w:rsidR="00EF45FA" w:rsidRPr="00907DA4" w:rsidRDefault="00EF45FA" w:rsidP="00313359">
            <w:pPr>
              <w:spacing w:after="0" w:line="240" w:lineRule="auto"/>
              <w:ind w:right="-1"/>
              <w:jc w:val="center"/>
              <w:rPr>
                <w:rFonts w:ascii="GHEA Grapalat" w:hAnsi="GHEA Grapalat"/>
                <w:sz w:val="20"/>
                <w:szCs w:val="20"/>
                <w:lang w:val="pt-BR"/>
              </w:rPr>
            </w:pPr>
            <w:r w:rsidRPr="00907DA4">
              <w:rPr>
                <w:rFonts w:ascii="GHEA Grapalat" w:hAnsi="GHEA Grapalat" w:cs="Sylfaen"/>
                <w:sz w:val="20"/>
                <w:szCs w:val="20"/>
                <w:lang w:val="pt-BR"/>
              </w:rPr>
              <w:t>Ընդամենը</w:t>
            </w:r>
          </w:p>
          <w:p w:rsidR="00EF45FA" w:rsidRPr="00907DA4" w:rsidRDefault="00EF45FA" w:rsidP="00313359">
            <w:pPr>
              <w:spacing w:after="0" w:line="240" w:lineRule="auto"/>
              <w:jc w:val="center"/>
              <w:rPr>
                <w:rFonts w:ascii="GHEA Grapalat" w:hAnsi="GHEA Grapalat"/>
                <w:sz w:val="20"/>
                <w:szCs w:val="20"/>
                <w:lang w:val="es-ES"/>
              </w:rPr>
            </w:pPr>
          </w:p>
        </w:tc>
      </w:tr>
      <w:tr w:rsidR="00BF645F" w:rsidRPr="00907DA4" w:rsidTr="00BF645F">
        <w:trPr>
          <w:trHeight w:val="1538"/>
        </w:trPr>
        <w:tc>
          <w:tcPr>
            <w:tcW w:w="1012" w:type="dxa"/>
            <w:vAlign w:val="center"/>
          </w:tcPr>
          <w:p w:rsidR="00BF645F" w:rsidRPr="00907DA4" w:rsidRDefault="00BF645F" w:rsidP="008708C6">
            <w:pPr>
              <w:spacing w:after="0" w:line="240" w:lineRule="auto"/>
              <w:jc w:val="center"/>
              <w:rPr>
                <w:rFonts w:ascii="GHEA Grapalat" w:hAnsi="GHEA Grapalat"/>
                <w:sz w:val="20"/>
                <w:szCs w:val="20"/>
                <w:lang w:val="hy-AM"/>
              </w:rPr>
            </w:pPr>
            <w:r w:rsidRPr="00907DA4">
              <w:rPr>
                <w:rFonts w:ascii="GHEA Grapalat" w:hAnsi="GHEA Grapalat"/>
                <w:sz w:val="20"/>
                <w:szCs w:val="20"/>
                <w:lang w:val="hy-AM"/>
              </w:rPr>
              <w:t>1</w:t>
            </w:r>
          </w:p>
        </w:tc>
        <w:tc>
          <w:tcPr>
            <w:tcW w:w="3186" w:type="dxa"/>
            <w:vAlign w:val="center"/>
          </w:tcPr>
          <w:p w:rsidR="00BF645F" w:rsidRDefault="00BF645F" w:rsidP="00BF645F">
            <w:pPr>
              <w:jc w:val="center"/>
              <w:rPr>
                <w:rFonts w:ascii="GHEA Grapalat" w:hAnsi="GHEA Grapalat" w:cs="Arial"/>
                <w:color w:val="000000"/>
              </w:rPr>
            </w:pPr>
            <w:r>
              <w:rPr>
                <w:rFonts w:ascii="GHEA Grapalat" w:hAnsi="GHEA Grapalat" w:cs="Arial"/>
                <w:color w:val="000000"/>
              </w:rPr>
              <w:t>45231188</w:t>
            </w:r>
          </w:p>
          <w:p w:rsidR="00BF645F" w:rsidRPr="000A381F" w:rsidRDefault="00BF645F" w:rsidP="000A381F">
            <w:pPr>
              <w:jc w:val="center"/>
              <w:rPr>
                <w:rFonts w:ascii="GHEA Grapalat" w:hAnsi="GHEA Grapalat"/>
                <w:sz w:val="20"/>
                <w:szCs w:val="20"/>
                <w:lang w:val="es-ES"/>
              </w:rPr>
            </w:pPr>
          </w:p>
        </w:tc>
        <w:tc>
          <w:tcPr>
            <w:tcW w:w="1070" w:type="dxa"/>
            <w:vAlign w:val="center"/>
          </w:tcPr>
          <w:p w:rsidR="00BF645F" w:rsidRPr="00907DA4" w:rsidRDefault="00BF645F" w:rsidP="007A24E9">
            <w:pPr>
              <w:spacing w:after="0" w:line="240" w:lineRule="auto"/>
              <w:rPr>
                <w:rFonts w:ascii="GHEA Grapalat" w:hAnsi="GHEA Grapalat"/>
                <w:sz w:val="20"/>
                <w:szCs w:val="20"/>
                <w:lang w:val="pt-BR"/>
              </w:rPr>
            </w:pPr>
            <w:r w:rsidRPr="00907DA4">
              <w:rPr>
                <w:rFonts w:ascii="GHEA Grapalat" w:hAnsi="GHEA Grapalat"/>
                <w:sz w:val="20"/>
                <w:szCs w:val="20"/>
                <w:lang w:val="pt-BR"/>
              </w:rPr>
              <w:t xml:space="preserve">Առինջ համայնքի կարիքների համար </w:t>
            </w:r>
            <w:r>
              <w:rPr>
                <w:rFonts w:ascii="GHEA Grapalat" w:hAnsi="GHEA Grapalat"/>
                <w:sz w:val="20"/>
                <w:szCs w:val="20"/>
                <w:lang w:val="pt-BR"/>
              </w:rPr>
              <w:t>համայնքի ներհամայնքային փողոցների փոսային նորոգման</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25 %</w:t>
            </w:r>
          </w:p>
        </w:tc>
        <w:tc>
          <w:tcPr>
            <w:tcW w:w="375"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50 %</w:t>
            </w:r>
          </w:p>
        </w:tc>
        <w:tc>
          <w:tcPr>
            <w:tcW w:w="406"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Default="00BF645F" w:rsidP="005056D9">
            <w:pPr>
              <w:spacing w:after="0" w:line="240" w:lineRule="auto"/>
              <w:rPr>
                <w:rFonts w:ascii="GHEA Grapalat" w:hAnsi="GHEA Grapalat"/>
                <w:sz w:val="20"/>
                <w:szCs w:val="20"/>
                <w:lang w:val="pt-BR"/>
              </w:rPr>
            </w:pPr>
            <w:r>
              <w:rPr>
                <w:rFonts w:ascii="GHEA Grapalat" w:hAnsi="GHEA Grapalat"/>
                <w:sz w:val="20"/>
                <w:szCs w:val="20"/>
                <w:lang w:val="pt-BR"/>
              </w:rPr>
              <w:t>100</w:t>
            </w:r>
          </w:p>
          <w:p w:rsidR="00BF645F" w:rsidRPr="00907DA4" w:rsidRDefault="00BF645F" w:rsidP="005056D9">
            <w:pPr>
              <w:spacing w:after="0" w:line="240" w:lineRule="auto"/>
              <w:rPr>
                <w:rFonts w:ascii="GHEA Grapalat" w:hAnsi="GHEA Grapalat" w:cs="Arial"/>
                <w:sz w:val="20"/>
                <w:szCs w:val="20"/>
                <w:lang w:val="pt-BR"/>
              </w:rPr>
            </w:pPr>
            <w:r w:rsidRPr="00907DA4">
              <w:rPr>
                <w:rFonts w:ascii="GHEA Grapalat" w:hAnsi="GHEA Grapalat"/>
                <w:sz w:val="20"/>
                <w:szCs w:val="20"/>
                <w:lang w:val="pt-BR"/>
              </w:rPr>
              <w:t>%</w:t>
            </w:r>
          </w:p>
        </w:tc>
        <w:tc>
          <w:tcPr>
            <w:tcW w:w="406"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100 %</w:t>
            </w:r>
          </w:p>
        </w:tc>
        <w:tc>
          <w:tcPr>
            <w:tcW w:w="406"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cs="Arial"/>
                <w:sz w:val="20"/>
                <w:szCs w:val="20"/>
                <w:lang w:val="pt-BR"/>
              </w:rPr>
            </w:pPr>
            <w:r w:rsidRPr="00907DA4">
              <w:rPr>
                <w:rFonts w:ascii="GHEA Grapalat" w:hAnsi="GHEA Grapalat"/>
                <w:sz w:val="20"/>
                <w:szCs w:val="20"/>
                <w:lang w:val="pt-BR"/>
              </w:rPr>
              <w:t>100 %</w:t>
            </w:r>
          </w:p>
        </w:tc>
        <w:tc>
          <w:tcPr>
            <w:tcW w:w="783" w:type="dxa"/>
          </w:tcPr>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sz w:val="20"/>
                <w:szCs w:val="20"/>
                <w:lang w:val="pt-BR"/>
              </w:rPr>
            </w:pPr>
          </w:p>
          <w:p w:rsidR="00BF645F" w:rsidRPr="00907DA4" w:rsidRDefault="00BF645F" w:rsidP="00313359">
            <w:pPr>
              <w:spacing w:after="0" w:line="240" w:lineRule="auto"/>
              <w:jc w:val="center"/>
              <w:rPr>
                <w:rFonts w:ascii="GHEA Grapalat" w:hAnsi="GHEA Grapalat"/>
                <w:b/>
                <w:sz w:val="20"/>
                <w:szCs w:val="20"/>
                <w:lang w:val="pt-BR"/>
              </w:rPr>
            </w:pPr>
            <w:r w:rsidRPr="00907DA4">
              <w:rPr>
                <w:rFonts w:ascii="GHEA Grapalat" w:hAnsi="GHEA Grapalat"/>
                <w:sz w:val="20"/>
                <w:szCs w:val="20"/>
                <w:lang w:val="pt-BR"/>
              </w:rPr>
              <w:t>100%</w:t>
            </w:r>
          </w:p>
        </w:tc>
      </w:tr>
    </w:tbl>
    <w:p w:rsidR="00EF45FA" w:rsidRPr="00907DA4" w:rsidRDefault="00EF45FA" w:rsidP="00313359">
      <w:pPr>
        <w:spacing w:after="0" w:line="240" w:lineRule="auto"/>
        <w:rPr>
          <w:rFonts w:ascii="GHEA Grapalat" w:hAnsi="GHEA Grapalat"/>
          <w:i/>
          <w:sz w:val="20"/>
          <w:szCs w:val="20"/>
        </w:rPr>
      </w:pPr>
    </w:p>
    <w:p w:rsidR="00EF45FA" w:rsidRPr="00907DA4" w:rsidRDefault="00EF45FA" w:rsidP="00313359">
      <w:pPr>
        <w:spacing w:after="0" w:line="240" w:lineRule="auto"/>
        <w:jc w:val="both"/>
        <w:rPr>
          <w:rFonts w:ascii="GHEA Grapalat" w:hAnsi="GHEA Grapalat" w:cs="Sylfaen"/>
          <w:i/>
          <w:sz w:val="20"/>
          <w:szCs w:val="20"/>
          <w:lang w:val="pt-BR"/>
        </w:rPr>
      </w:pPr>
      <w:r w:rsidRPr="00907DA4">
        <w:rPr>
          <w:rFonts w:ascii="GHEA Grapalat" w:hAnsi="GHEA Grapalat"/>
          <w:i/>
          <w:sz w:val="20"/>
          <w:szCs w:val="20"/>
        </w:rPr>
        <w:t xml:space="preserve">* </w:t>
      </w:r>
      <w:r w:rsidRPr="00907DA4">
        <w:rPr>
          <w:rFonts w:ascii="GHEA Grapalat" w:hAnsi="GHEA Grapalat" w:cs="Sylfaen"/>
          <w:i/>
          <w:sz w:val="20"/>
          <w:szCs w:val="20"/>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F45FA" w:rsidRPr="00907DA4" w:rsidRDefault="00EF45FA" w:rsidP="00313359">
      <w:pPr>
        <w:spacing w:after="0" w:line="240" w:lineRule="auto"/>
        <w:jc w:val="both"/>
        <w:rPr>
          <w:rFonts w:ascii="GHEA Grapalat" w:hAnsi="GHEA Grapalat"/>
          <w:i/>
          <w:sz w:val="20"/>
          <w:szCs w:val="20"/>
          <w:lang w:val="pt-BR"/>
        </w:rPr>
      </w:pPr>
      <w:r w:rsidRPr="00907DA4">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rsidR="00EF45FA" w:rsidRPr="00907DA4" w:rsidRDefault="00EF45FA" w:rsidP="00313359">
      <w:pPr>
        <w:spacing w:after="0" w:line="240" w:lineRule="auto"/>
        <w:jc w:val="center"/>
        <w:rPr>
          <w:rFonts w:ascii="GHEA Grapalat" w:hAnsi="GHEA Grapalat"/>
          <w:sz w:val="20"/>
          <w:szCs w:val="20"/>
          <w:lang w:val="es-ES"/>
        </w:rPr>
      </w:pPr>
    </w:p>
    <w:p w:rsidR="00EF45FA" w:rsidRPr="00907DA4" w:rsidRDefault="00EF45FA" w:rsidP="00313359">
      <w:pPr>
        <w:spacing w:after="0" w:line="240" w:lineRule="auto"/>
        <w:jc w:val="right"/>
        <w:rPr>
          <w:rFonts w:ascii="GHEA Grapalat" w:hAnsi="GHEA Grapalat"/>
          <w:sz w:val="20"/>
          <w:szCs w:val="20"/>
          <w:lang w:val="es-ES"/>
        </w:rPr>
      </w:pPr>
    </w:p>
    <w:tbl>
      <w:tblPr>
        <w:tblW w:w="9639" w:type="dxa"/>
        <w:jc w:val="center"/>
        <w:tblLayout w:type="fixed"/>
        <w:tblLook w:val="0000"/>
      </w:tblPr>
      <w:tblGrid>
        <w:gridCol w:w="4536"/>
        <w:gridCol w:w="760"/>
        <w:gridCol w:w="4343"/>
      </w:tblGrid>
      <w:tr w:rsidR="00EF45FA" w:rsidRPr="00907DA4" w:rsidTr="00D03FFD">
        <w:trPr>
          <w:jc w:val="center"/>
        </w:trPr>
        <w:tc>
          <w:tcPr>
            <w:tcW w:w="4536" w:type="dxa"/>
          </w:tcPr>
          <w:p w:rsidR="00EF45FA" w:rsidRPr="00907DA4" w:rsidRDefault="00EF45FA" w:rsidP="00313359">
            <w:pPr>
              <w:spacing w:after="0" w:line="240" w:lineRule="auto"/>
              <w:jc w:val="center"/>
              <w:rPr>
                <w:rFonts w:ascii="GHEA Grapalat" w:hAnsi="GHEA Grapalat" w:cs="Sylfaen"/>
                <w:b/>
                <w:bCs/>
                <w:sz w:val="20"/>
                <w:szCs w:val="20"/>
                <w:lang w:val="nb-NO"/>
              </w:rPr>
            </w:pPr>
            <w:r w:rsidRPr="00907DA4">
              <w:rPr>
                <w:rFonts w:ascii="GHEA Grapalat" w:hAnsi="GHEA Grapalat" w:cs="Sylfaen"/>
                <w:b/>
                <w:bCs/>
                <w:sz w:val="20"/>
                <w:szCs w:val="20"/>
                <w:lang w:val="nb-NO"/>
              </w:rPr>
              <w:t>ՊԱՏՎԻՐԱՏՈՒ</w:t>
            </w: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c>
          <w:tcPr>
            <w:tcW w:w="760" w:type="dxa"/>
          </w:tcPr>
          <w:p w:rsidR="00EF45FA" w:rsidRPr="00907DA4" w:rsidRDefault="00EF45FA" w:rsidP="00313359">
            <w:pPr>
              <w:spacing w:after="0" w:line="240" w:lineRule="auto"/>
              <w:jc w:val="center"/>
              <w:rPr>
                <w:rFonts w:ascii="GHEA Grapalat" w:hAnsi="GHEA Grapalat"/>
                <w:sz w:val="20"/>
                <w:szCs w:val="20"/>
              </w:rPr>
            </w:pPr>
          </w:p>
        </w:tc>
        <w:tc>
          <w:tcPr>
            <w:tcW w:w="4343" w:type="dxa"/>
          </w:tcPr>
          <w:p w:rsidR="00EF45FA" w:rsidRPr="00907DA4" w:rsidRDefault="00EF45FA" w:rsidP="00313359">
            <w:pPr>
              <w:spacing w:after="0" w:line="240" w:lineRule="auto"/>
              <w:jc w:val="center"/>
              <w:rPr>
                <w:rFonts w:ascii="GHEA Grapalat" w:hAnsi="GHEA Grapalat" w:cs="Sylfaen"/>
                <w:b/>
                <w:bCs/>
                <w:sz w:val="20"/>
                <w:szCs w:val="20"/>
              </w:rPr>
            </w:pPr>
            <w:r w:rsidRPr="00907DA4">
              <w:rPr>
                <w:rFonts w:ascii="GHEA Grapalat" w:hAnsi="GHEA Grapalat" w:cs="Sylfaen"/>
                <w:b/>
                <w:bCs/>
                <w:sz w:val="20"/>
                <w:szCs w:val="20"/>
                <w:lang w:val="pt-BR"/>
              </w:rPr>
              <w:t>ԿԱՊԱԼԱՌՈՒ</w:t>
            </w: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sz w:val="20"/>
                <w:szCs w:val="20"/>
              </w:rPr>
              <w:t>/</w:t>
            </w:r>
            <w:r w:rsidRPr="00907DA4">
              <w:rPr>
                <w:rFonts w:ascii="GHEA Grapalat" w:hAnsi="GHEA Grapalat" w:cs="Sylfaen"/>
                <w:sz w:val="20"/>
                <w:szCs w:val="20"/>
              </w:rPr>
              <w:t>ստորագրություն</w:t>
            </w:r>
            <w:r w:rsidRPr="00907DA4">
              <w:rPr>
                <w:rFonts w:ascii="GHEA Grapalat" w:hAnsi="GHEA Grapalat"/>
                <w:sz w:val="20"/>
                <w:szCs w:val="20"/>
              </w:rPr>
              <w:t>/</w:t>
            </w:r>
          </w:p>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Կ</w:t>
            </w:r>
            <w:r w:rsidRPr="00907DA4">
              <w:rPr>
                <w:rFonts w:ascii="GHEA Grapalat" w:hAnsi="GHEA Grapalat"/>
                <w:sz w:val="20"/>
                <w:szCs w:val="20"/>
              </w:rPr>
              <w:t>.</w:t>
            </w:r>
            <w:r w:rsidRPr="00907DA4">
              <w:rPr>
                <w:rFonts w:ascii="GHEA Grapalat" w:hAnsi="GHEA Grapalat" w:cs="Sylfaen"/>
                <w:sz w:val="20"/>
                <w:szCs w:val="20"/>
              </w:rPr>
              <w:t>Տ</w:t>
            </w:r>
          </w:p>
        </w:tc>
      </w:tr>
    </w:tbl>
    <w:p w:rsidR="00EF45FA" w:rsidRPr="00907DA4" w:rsidRDefault="00EF45FA" w:rsidP="00313359">
      <w:pPr>
        <w:spacing w:after="0" w:line="240" w:lineRule="auto"/>
        <w:rPr>
          <w:rFonts w:ascii="GHEA Grapalat" w:hAnsi="GHEA Grapalat"/>
          <w:sz w:val="20"/>
          <w:szCs w:val="20"/>
        </w:rPr>
        <w:sectPr w:rsidR="00EF45FA" w:rsidRPr="00907DA4" w:rsidSect="00D03FFD">
          <w:footnotePr>
            <w:pos w:val="beneathText"/>
          </w:footnotePr>
          <w:pgSz w:w="11906" w:h="16838" w:code="9"/>
          <w:pgMar w:top="533" w:right="707" w:bottom="720" w:left="663" w:header="561" w:footer="561" w:gutter="0"/>
          <w:cols w:space="720"/>
        </w:sectPr>
      </w:pP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cs="Sylfaen"/>
          <w:i/>
          <w:sz w:val="20"/>
          <w:szCs w:val="20"/>
          <w:lang w:val="pt-BR"/>
        </w:rPr>
        <w:lastRenderedPageBreak/>
        <w:t>Հավելվածթիվ</w:t>
      </w:r>
      <w:r w:rsidRPr="00907DA4">
        <w:rPr>
          <w:rFonts w:ascii="GHEA Grapalat" w:hAnsi="GHEA Grapalat" w:cs="Arial"/>
          <w:i/>
          <w:sz w:val="20"/>
          <w:szCs w:val="20"/>
          <w:lang w:val="pt-BR"/>
        </w:rPr>
        <w:t xml:space="preserve"> 4</w:t>
      </w: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i/>
          <w:sz w:val="20"/>
          <w:szCs w:val="20"/>
        </w:rPr>
        <w:t>«»</w:t>
      </w:r>
      <w:r w:rsidRPr="00907DA4">
        <w:rPr>
          <w:rFonts w:ascii="GHEA Grapalat" w:hAnsi="GHEA Grapalat"/>
          <w:i/>
          <w:sz w:val="20"/>
          <w:szCs w:val="20"/>
          <w:lang w:val="pt-BR"/>
        </w:rPr>
        <w:t xml:space="preserve">                  20   </w:t>
      </w:r>
      <w:r w:rsidRPr="00907DA4">
        <w:rPr>
          <w:rFonts w:ascii="GHEA Grapalat" w:hAnsi="GHEA Grapalat" w:cs="Sylfaen"/>
          <w:i/>
          <w:sz w:val="20"/>
          <w:szCs w:val="20"/>
          <w:lang w:val="pt-BR"/>
        </w:rPr>
        <w:t>թ</w:t>
      </w:r>
      <w:r w:rsidRPr="00907DA4">
        <w:rPr>
          <w:rFonts w:ascii="GHEA Grapalat" w:hAnsi="GHEA Grapalat" w:cs="Arial"/>
          <w:i/>
          <w:sz w:val="20"/>
          <w:szCs w:val="20"/>
          <w:lang w:val="pt-BR"/>
        </w:rPr>
        <w:t xml:space="preserve">. </w:t>
      </w:r>
      <w:r w:rsidRPr="00907DA4">
        <w:rPr>
          <w:rFonts w:ascii="GHEA Grapalat" w:hAnsi="GHEA Grapalat" w:cs="Sylfaen"/>
          <w:i/>
          <w:sz w:val="20"/>
          <w:szCs w:val="20"/>
          <w:lang w:val="pt-BR"/>
        </w:rPr>
        <w:t>կնքված</w:t>
      </w:r>
    </w:p>
    <w:p w:rsidR="00EF45FA" w:rsidRPr="00907DA4" w:rsidRDefault="00EF45FA" w:rsidP="00313359">
      <w:pPr>
        <w:spacing w:after="0" w:line="240" w:lineRule="auto"/>
        <w:jc w:val="right"/>
        <w:rPr>
          <w:rFonts w:ascii="GHEA Grapalat" w:hAnsi="GHEA Grapalat" w:cs="Arial"/>
          <w:i/>
          <w:sz w:val="20"/>
          <w:szCs w:val="20"/>
          <w:lang w:val="pt-BR"/>
        </w:rPr>
      </w:pPr>
      <w:r w:rsidRPr="00907DA4">
        <w:rPr>
          <w:rFonts w:ascii="GHEA Grapalat" w:hAnsi="GHEA Grapalat" w:cs="Sylfaen"/>
          <w:i/>
          <w:sz w:val="20"/>
          <w:szCs w:val="20"/>
          <w:lang w:val="pt-BR"/>
        </w:rPr>
        <w:t>ծածկագրով պայմանագրի</w:t>
      </w:r>
    </w:p>
    <w:p w:rsidR="00EF45FA" w:rsidRPr="00907DA4" w:rsidRDefault="00EF45FA" w:rsidP="00313359">
      <w:pPr>
        <w:spacing w:after="0" w:line="240" w:lineRule="auto"/>
        <w:ind w:firstLine="567"/>
        <w:jc w:val="right"/>
        <w:rPr>
          <w:rFonts w:ascii="GHEA Grapalat" w:hAnsi="GHEA Grapalat" w:cs="Sylfaen"/>
          <w:i/>
          <w:sz w:val="20"/>
          <w:szCs w:val="20"/>
          <w:lang w:val="pt-BR"/>
        </w:rPr>
      </w:pPr>
    </w:p>
    <w:p w:rsidR="00EF45FA" w:rsidRPr="00907DA4" w:rsidRDefault="00EF45FA" w:rsidP="00313359">
      <w:pPr>
        <w:spacing w:after="0" w:line="240" w:lineRule="auto"/>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618"/>
        <w:gridCol w:w="5132"/>
      </w:tblGrid>
      <w:tr w:rsidR="00EF45FA" w:rsidRPr="000A381F" w:rsidTr="00D03FFD">
        <w:trPr>
          <w:tblCellSpacing w:w="7" w:type="dxa"/>
          <w:jc w:val="center"/>
        </w:trPr>
        <w:tc>
          <w:tcPr>
            <w:tcW w:w="0" w:type="auto"/>
            <w:vAlign w:val="center"/>
          </w:tcPr>
          <w:p w:rsidR="00EF45FA" w:rsidRPr="00907DA4" w:rsidRDefault="007B1CD1" w:rsidP="00313359">
            <w:pPr>
              <w:spacing w:after="0" w:line="240" w:lineRule="auto"/>
              <w:jc w:val="center"/>
              <w:rPr>
                <w:rFonts w:ascii="GHEA Grapalat" w:hAnsi="GHEA Grapalat"/>
                <w:iCs/>
                <w:color w:val="000000"/>
                <w:sz w:val="20"/>
                <w:szCs w:val="20"/>
                <w:lang w:val="pt-BR"/>
              </w:rPr>
            </w:pPr>
            <w:r w:rsidRPr="007B1CD1">
              <w:rPr>
                <w:rFonts w:ascii="GHEA Grapalat" w:hAnsi="GHEA Grapalat"/>
                <w:noProof/>
                <w:sz w:val="20"/>
                <w:szCs w:val="20"/>
              </w:rPr>
              <w:pict>
                <v:rect id="_x0000_s1029" style="position:absolute;left:0;text-align:left;margin-left:189pt;margin-top:13.2pt;width:9pt;height:81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EF45FA" w:rsidRPr="00907DA4">
              <w:rPr>
                <w:rFonts w:ascii="GHEA Grapalat" w:hAnsi="GHEA Grapalat"/>
                <w:iCs/>
                <w:color w:val="000000"/>
                <w:sz w:val="20"/>
                <w:szCs w:val="20"/>
              </w:rPr>
              <w:t>Պայմանագրիկողմ</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lang w:val="pt-BR"/>
              </w:rPr>
              <w:t>___________________________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lang w:val="pt-BR"/>
              </w:rPr>
              <w:t>___________________________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գտնվելուվայրը</w:t>
            </w:r>
            <w:r w:rsidRPr="00907DA4">
              <w:rPr>
                <w:rFonts w:ascii="GHEA Grapalat" w:hAnsi="GHEA Grapalat"/>
                <w:iCs/>
                <w:color w:val="000000"/>
                <w:sz w:val="20"/>
                <w:szCs w:val="20"/>
                <w:lang w:val="pt-BR"/>
              </w:rPr>
              <w:t xml:space="preserve"> 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հհ</w:t>
            </w:r>
            <w:r w:rsidRPr="00907DA4">
              <w:rPr>
                <w:rFonts w:ascii="GHEA Grapalat" w:hAnsi="GHEA Grapalat"/>
                <w:iCs/>
                <w:color w:val="000000"/>
                <w:sz w:val="20"/>
                <w:szCs w:val="20"/>
                <w:lang w:val="pt-BR"/>
              </w:rPr>
              <w:t xml:space="preserve"> _________________________ </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հվհհ</w:t>
            </w:r>
            <w:r w:rsidRPr="00907DA4">
              <w:rPr>
                <w:rFonts w:ascii="GHEA Grapalat" w:hAnsi="GHEA Grapalat"/>
                <w:iCs/>
                <w:color w:val="000000"/>
                <w:sz w:val="20"/>
                <w:szCs w:val="20"/>
                <w:lang w:val="pt-BR"/>
              </w:rPr>
              <w:t xml:space="preserve"> _______________________ </w:t>
            </w:r>
          </w:p>
        </w:tc>
        <w:tc>
          <w:tcPr>
            <w:tcW w:w="0" w:type="auto"/>
            <w:vAlign w:val="center"/>
          </w:tcPr>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Պատվիրատու</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lang w:val="pt-BR"/>
              </w:rPr>
              <w:t>_____________________________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lang w:val="pt-BR"/>
              </w:rPr>
              <w:t>_____________________________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գտնվելուվայրը</w:t>
            </w:r>
            <w:r w:rsidRPr="00907DA4">
              <w:rPr>
                <w:rFonts w:ascii="GHEA Grapalat" w:hAnsi="GHEA Grapalat"/>
                <w:iCs/>
                <w:color w:val="000000"/>
                <w:sz w:val="20"/>
                <w:szCs w:val="20"/>
                <w:lang w:val="pt-BR"/>
              </w:rPr>
              <w:t xml:space="preserve"> 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հհ</w:t>
            </w:r>
            <w:r w:rsidRPr="00907DA4">
              <w:rPr>
                <w:rFonts w:ascii="GHEA Grapalat" w:hAnsi="GHEA Grapalat"/>
                <w:iCs/>
                <w:color w:val="000000"/>
                <w:sz w:val="20"/>
                <w:szCs w:val="20"/>
                <w:lang w:val="pt-BR"/>
              </w:rPr>
              <w:t>____________________________</w:t>
            </w:r>
          </w:p>
          <w:p w:rsidR="00EF45FA" w:rsidRPr="00907DA4" w:rsidRDefault="00EF45FA" w:rsidP="00313359">
            <w:pPr>
              <w:spacing w:after="0" w:line="240" w:lineRule="auto"/>
              <w:jc w:val="center"/>
              <w:rPr>
                <w:rFonts w:ascii="GHEA Grapalat" w:hAnsi="GHEA Grapalat"/>
                <w:iCs/>
                <w:color w:val="000000"/>
                <w:sz w:val="20"/>
                <w:szCs w:val="20"/>
                <w:lang w:val="pt-BR"/>
              </w:rPr>
            </w:pPr>
            <w:r w:rsidRPr="00907DA4">
              <w:rPr>
                <w:rFonts w:ascii="GHEA Grapalat" w:hAnsi="GHEA Grapalat"/>
                <w:iCs/>
                <w:color w:val="000000"/>
                <w:sz w:val="20"/>
                <w:szCs w:val="20"/>
              </w:rPr>
              <w:t>հվհհ</w:t>
            </w:r>
            <w:r w:rsidRPr="00907DA4">
              <w:rPr>
                <w:rFonts w:ascii="GHEA Grapalat" w:hAnsi="GHEA Grapalat"/>
                <w:iCs/>
                <w:color w:val="000000"/>
                <w:sz w:val="20"/>
                <w:szCs w:val="20"/>
                <w:lang w:val="pt-BR"/>
              </w:rPr>
              <w:t>___________________________</w:t>
            </w:r>
          </w:p>
        </w:tc>
      </w:tr>
    </w:tbl>
    <w:p w:rsidR="00EF45FA" w:rsidRPr="00907DA4" w:rsidRDefault="00EF45FA" w:rsidP="00313359">
      <w:pPr>
        <w:spacing w:after="0" w:line="240" w:lineRule="auto"/>
        <w:ind w:firstLine="375"/>
        <w:rPr>
          <w:rFonts w:ascii="GHEA Grapalat" w:hAnsi="GHEA Grapalat" w:cs="Arial"/>
          <w:iCs/>
          <w:color w:val="000000"/>
          <w:sz w:val="20"/>
          <w:szCs w:val="20"/>
          <w:lang w:val="pt-BR"/>
        </w:rPr>
      </w:pPr>
      <w:r w:rsidRPr="00907DA4">
        <w:rPr>
          <w:rFonts w:ascii="Calibri" w:hAnsi="Calibri" w:cs="Calibri"/>
          <w:iCs/>
          <w:color w:val="000000"/>
          <w:sz w:val="20"/>
          <w:szCs w:val="20"/>
          <w:lang w:val="pt-BR"/>
        </w:rPr>
        <w:t>  </w:t>
      </w:r>
    </w:p>
    <w:p w:rsidR="00EF45FA" w:rsidRPr="00907DA4" w:rsidRDefault="00EF45FA" w:rsidP="00313359">
      <w:pPr>
        <w:spacing w:after="0" w:line="240" w:lineRule="auto"/>
        <w:ind w:firstLine="375"/>
        <w:rPr>
          <w:rFonts w:ascii="GHEA Grapalat" w:hAnsi="GHEA Grapalat"/>
          <w:iCs/>
          <w:color w:val="000000"/>
          <w:sz w:val="20"/>
          <w:szCs w:val="20"/>
          <w:lang w:val="pt-BR"/>
        </w:rPr>
      </w:pPr>
    </w:p>
    <w:p w:rsidR="00EF45FA" w:rsidRPr="00907DA4" w:rsidRDefault="00EF45FA" w:rsidP="00313359">
      <w:pPr>
        <w:spacing w:after="0" w:line="240" w:lineRule="auto"/>
        <w:ind w:firstLine="375"/>
        <w:jc w:val="center"/>
        <w:rPr>
          <w:rFonts w:ascii="GHEA Grapalat" w:hAnsi="GHEA Grapalat"/>
          <w:iCs/>
          <w:color w:val="000000"/>
          <w:sz w:val="20"/>
          <w:szCs w:val="20"/>
          <w:lang w:val="pt-BR"/>
        </w:rPr>
      </w:pPr>
      <w:r w:rsidRPr="00907DA4">
        <w:rPr>
          <w:rFonts w:ascii="GHEA Grapalat" w:hAnsi="GHEA Grapalat"/>
          <w:b/>
          <w:bCs/>
          <w:iCs/>
          <w:color w:val="000000"/>
          <w:sz w:val="20"/>
          <w:szCs w:val="20"/>
        </w:rPr>
        <w:t>ԱՐՁԱՆԱԳՐՈՒԹՅՈՒՆ</w:t>
      </w:r>
      <w:r w:rsidRPr="00907DA4">
        <w:rPr>
          <w:rFonts w:ascii="GHEA Grapalat" w:hAnsi="GHEA Grapalat"/>
          <w:b/>
          <w:bCs/>
          <w:iCs/>
          <w:color w:val="000000"/>
          <w:sz w:val="20"/>
          <w:szCs w:val="20"/>
          <w:lang w:val="pt-BR"/>
        </w:rPr>
        <w:t xml:space="preserve"> N</w:t>
      </w:r>
    </w:p>
    <w:p w:rsidR="00EF45FA" w:rsidRPr="00907DA4" w:rsidRDefault="00EF45FA" w:rsidP="00313359">
      <w:pPr>
        <w:spacing w:after="0" w:line="240" w:lineRule="auto"/>
        <w:ind w:firstLine="375"/>
        <w:jc w:val="center"/>
        <w:rPr>
          <w:rFonts w:ascii="GHEA Grapalat" w:hAnsi="GHEA Grapalat"/>
          <w:b/>
          <w:bCs/>
          <w:iCs/>
          <w:color w:val="000000"/>
          <w:sz w:val="20"/>
          <w:szCs w:val="20"/>
          <w:lang w:val="pt-BR"/>
        </w:rPr>
      </w:pPr>
      <w:r w:rsidRPr="00907DA4">
        <w:rPr>
          <w:rFonts w:ascii="GHEA Grapalat" w:hAnsi="GHEA Grapalat"/>
          <w:b/>
          <w:bCs/>
          <w:iCs/>
          <w:color w:val="000000"/>
          <w:sz w:val="20"/>
          <w:szCs w:val="20"/>
        </w:rPr>
        <w:t>ՊԱՅՄԱՆԱԳՐԻԿԱՄԴՐԱՄԻՄԱՍԻ</w:t>
      </w:r>
      <w:r w:rsidRPr="00907DA4">
        <w:rPr>
          <w:rFonts w:ascii="GHEA Grapalat" w:hAnsi="GHEA Grapalat"/>
          <w:b/>
          <w:bCs/>
          <w:iCs/>
          <w:color w:val="000000"/>
          <w:sz w:val="20"/>
          <w:szCs w:val="20"/>
          <w:lang w:val="pt-BR"/>
        </w:rPr>
        <w:t xml:space="preserve"> ԿԱՏԱՐՄԱՆ ԱՐԴՅՈՒՆՔՆԵՐԻ </w:t>
      </w:r>
    </w:p>
    <w:p w:rsidR="00EF45FA" w:rsidRPr="00907DA4" w:rsidRDefault="00EF45FA" w:rsidP="00313359">
      <w:pPr>
        <w:spacing w:after="0" w:line="240" w:lineRule="auto"/>
        <w:ind w:firstLine="375"/>
        <w:jc w:val="center"/>
        <w:rPr>
          <w:rFonts w:ascii="GHEA Grapalat" w:hAnsi="GHEA Grapalat"/>
          <w:iCs/>
          <w:color w:val="000000"/>
          <w:sz w:val="20"/>
          <w:szCs w:val="20"/>
          <w:lang w:val="pt-BR"/>
        </w:rPr>
      </w:pPr>
      <w:r w:rsidRPr="00907DA4">
        <w:rPr>
          <w:rFonts w:ascii="GHEA Grapalat" w:hAnsi="GHEA Grapalat"/>
          <w:b/>
          <w:bCs/>
          <w:iCs/>
          <w:color w:val="000000"/>
          <w:sz w:val="20"/>
          <w:szCs w:val="20"/>
        </w:rPr>
        <w:t>ՀԱՆՁՆՄԱՆ</w:t>
      </w:r>
      <w:r w:rsidRPr="00907DA4">
        <w:rPr>
          <w:rFonts w:ascii="GHEA Grapalat" w:hAnsi="GHEA Grapalat"/>
          <w:b/>
          <w:bCs/>
          <w:iCs/>
          <w:color w:val="000000"/>
          <w:sz w:val="20"/>
          <w:szCs w:val="20"/>
          <w:lang w:val="pt-BR"/>
        </w:rPr>
        <w:t>-</w:t>
      </w:r>
      <w:r w:rsidRPr="00907DA4">
        <w:rPr>
          <w:rFonts w:ascii="GHEA Grapalat" w:hAnsi="GHEA Grapalat"/>
          <w:b/>
          <w:bCs/>
          <w:iCs/>
          <w:color w:val="000000"/>
          <w:sz w:val="20"/>
          <w:szCs w:val="20"/>
        </w:rPr>
        <w:t>ԸՆԴՈՒՆՄԱՆ</w:t>
      </w:r>
    </w:p>
    <w:p w:rsidR="00EF45FA" w:rsidRPr="00907DA4" w:rsidRDefault="00EF45FA" w:rsidP="00313359">
      <w:pPr>
        <w:pStyle w:val="BodyTextIndent"/>
        <w:spacing w:line="240" w:lineRule="auto"/>
        <w:ind w:firstLine="0"/>
        <w:jc w:val="center"/>
        <w:rPr>
          <w:rFonts w:ascii="GHEA Grapalat" w:hAnsi="GHEA Grapalat"/>
          <w:b/>
          <w:bCs/>
          <w:iCs/>
          <w:lang w:val="es-ES"/>
        </w:rPr>
      </w:pPr>
    </w:p>
    <w:p w:rsidR="00EF45FA" w:rsidRPr="00907DA4" w:rsidRDefault="00EF45FA" w:rsidP="00313359">
      <w:pPr>
        <w:pStyle w:val="BodyTextIndent"/>
        <w:spacing w:line="240" w:lineRule="auto"/>
        <w:ind w:firstLine="540"/>
        <w:rPr>
          <w:rFonts w:ascii="GHEA Grapalat" w:hAnsi="GHEA Grapalat"/>
          <w:iCs/>
          <w:lang w:val="es-ES"/>
        </w:rPr>
      </w:pPr>
      <w:r w:rsidRPr="00907DA4">
        <w:rPr>
          <w:rFonts w:ascii="GHEA Grapalat" w:hAnsi="GHEA Grapalat"/>
          <w:color w:val="000000"/>
          <w:lang w:val="es-ES" w:eastAsia="ru-RU"/>
        </w:rPr>
        <w:t xml:space="preserve">«      » «              »20    </w:t>
      </w:r>
      <w:r w:rsidRPr="00907DA4">
        <w:rPr>
          <w:rFonts w:ascii="GHEA Grapalat" w:hAnsi="GHEA Grapalat"/>
          <w:color w:val="000000"/>
          <w:lang w:eastAsia="ru-RU"/>
        </w:rPr>
        <w:t>թ</w:t>
      </w:r>
      <w:r w:rsidRPr="00907DA4">
        <w:rPr>
          <w:rFonts w:ascii="GHEA Grapalat" w:hAnsi="GHEA Grapalat"/>
          <w:color w:val="000000"/>
          <w:lang w:val="es-ES" w:eastAsia="ru-RU"/>
        </w:rPr>
        <w:t>.</w:t>
      </w:r>
    </w:p>
    <w:p w:rsidR="00EF45FA" w:rsidRPr="00907DA4" w:rsidRDefault="00EF45FA" w:rsidP="00313359">
      <w:pPr>
        <w:pStyle w:val="BodyTextIndent"/>
        <w:spacing w:line="240" w:lineRule="auto"/>
        <w:ind w:firstLine="0"/>
        <w:rPr>
          <w:rFonts w:ascii="GHEA Grapalat" w:hAnsi="GHEA Grapalat"/>
          <w:iCs/>
          <w:lang w:val="es-ES"/>
        </w:rPr>
      </w:pPr>
    </w:p>
    <w:p w:rsidR="00EF45FA" w:rsidRPr="00907DA4" w:rsidRDefault="00EF45FA" w:rsidP="00313359">
      <w:pPr>
        <w:pStyle w:val="NormalWeb"/>
        <w:spacing w:before="0" w:beforeAutospacing="0" w:after="0" w:afterAutospacing="0"/>
        <w:rPr>
          <w:rFonts w:ascii="GHEA Grapalat" w:hAnsi="GHEA Grapalat"/>
          <w:color w:val="000000"/>
          <w:sz w:val="20"/>
          <w:szCs w:val="20"/>
          <w:lang w:val="es-ES"/>
        </w:rPr>
      </w:pPr>
      <w:r w:rsidRPr="00907DA4">
        <w:rPr>
          <w:rFonts w:ascii="GHEA Grapalat" w:hAnsi="GHEA Grapalat"/>
          <w:color w:val="000000"/>
          <w:sz w:val="20"/>
          <w:szCs w:val="20"/>
        </w:rPr>
        <w:t>Պայմանագրի</w:t>
      </w:r>
      <w:r w:rsidRPr="00907DA4">
        <w:rPr>
          <w:rFonts w:ascii="GHEA Grapalat" w:hAnsi="GHEA Grapalat"/>
          <w:color w:val="000000"/>
          <w:sz w:val="20"/>
          <w:szCs w:val="20"/>
          <w:lang w:val="es-ES"/>
        </w:rPr>
        <w:t xml:space="preserve"> /</w:t>
      </w:r>
      <w:r w:rsidRPr="00907DA4">
        <w:rPr>
          <w:rFonts w:ascii="GHEA Grapalat" w:hAnsi="GHEA Grapalat"/>
          <w:color w:val="000000"/>
          <w:sz w:val="20"/>
          <w:szCs w:val="20"/>
        </w:rPr>
        <w:t>այսուհետ</w:t>
      </w:r>
      <w:r w:rsidRPr="00907DA4">
        <w:rPr>
          <w:rFonts w:ascii="GHEA Grapalat" w:hAnsi="GHEA Grapalat"/>
          <w:color w:val="000000"/>
          <w:sz w:val="20"/>
          <w:szCs w:val="20"/>
          <w:lang w:val="es-ES"/>
        </w:rPr>
        <w:t xml:space="preserve">` </w:t>
      </w:r>
      <w:r w:rsidRPr="00907DA4">
        <w:rPr>
          <w:rFonts w:ascii="GHEA Grapalat" w:hAnsi="GHEA Grapalat"/>
          <w:color w:val="000000"/>
          <w:sz w:val="20"/>
          <w:szCs w:val="20"/>
        </w:rPr>
        <w:t>Պայմանագիր</w:t>
      </w:r>
      <w:r w:rsidRPr="00907DA4">
        <w:rPr>
          <w:rFonts w:ascii="GHEA Grapalat" w:hAnsi="GHEA Grapalat"/>
          <w:color w:val="000000"/>
          <w:sz w:val="20"/>
          <w:szCs w:val="20"/>
          <w:lang w:val="es-ES"/>
        </w:rPr>
        <w:t xml:space="preserve">/ </w:t>
      </w:r>
      <w:r w:rsidRPr="00907DA4">
        <w:rPr>
          <w:rFonts w:ascii="GHEA Grapalat" w:hAnsi="GHEA Grapalat"/>
          <w:color w:val="000000"/>
          <w:sz w:val="20"/>
          <w:szCs w:val="20"/>
        </w:rPr>
        <w:t>անվանումը</w:t>
      </w:r>
      <w:r w:rsidRPr="00907DA4">
        <w:rPr>
          <w:rFonts w:ascii="GHEA Grapalat" w:hAnsi="GHEA Grapalat"/>
          <w:color w:val="000000"/>
          <w:sz w:val="20"/>
          <w:szCs w:val="20"/>
          <w:lang w:val="es-ES"/>
        </w:rPr>
        <w:t>` ____________________________________________________________________________________________</w:t>
      </w:r>
    </w:p>
    <w:p w:rsidR="00EF45FA" w:rsidRPr="00907DA4" w:rsidRDefault="00EF45FA" w:rsidP="00313359">
      <w:pPr>
        <w:pStyle w:val="NormalWeb"/>
        <w:spacing w:before="0" w:beforeAutospacing="0" w:after="0" w:afterAutospacing="0"/>
        <w:rPr>
          <w:rFonts w:ascii="GHEA Grapalat" w:hAnsi="GHEA Grapalat"/>
          <w:color w:val="000000"/>
          <w:sz w:val="20"/>
          <w:szCs w:val="20"/>
          <w:lang w:val="es-ES"/>
        </w:rPr>
      </w:pPr>
      <w:r w:rsidRPr="00907DA4">
        <w:rPr>
          <w:rFonts w:ascii="GHEA Grapalat" w:hAnsi="GHEA Grapalat"/>
          <w:color w:val="000000"/>
          <w:sz w:val="20"/>
          <w:szCs w:val="20"/>
        </w:rPr>
        <w:t>Պայմանագրիկնքմանամսաթիվը</w:t>
      </w:r>
      <w:r w:rsidRPr="00907DA4">
        <w:rPr>
          <w:rFonts w:ascii="GHEA Grapalat" w:hAnsi="GHEA Grapalat"/>
          <w:color w:val="000000"/>
          <w:sz w:val="20"/>
          <w:szCs w:val="20"/>
          <w:lang w:val="es-ES"/>
        </w:rPr>
        <w:t xml:space="preserve">` «____» «__________________» 20 </w:t>
      </w:r>
      <w:r w:rsidRPr="00907DA4">
        <w:rPr>
          <w:rFonts w:ascii="GHEA Grapalat" w:hAnsi="GHEA Grapalat"/>
          <w:color w:val="000000"/>
          <w:sz w:val="20"/>
          <w:szCs w:val="20"/>
        </w:rPr>
        <w:t>թ</w:t>
      </w:r>
      <w:r w:rsidRPr="00907DA4">
        <w:rPr>
          <w:rFonts w:ascii="GHEA Grapalat" w:hAnsi="GHEA Grapalat"/>
          <w:color w:val="000000"/>
          <w:sz w:val="20"/>
          <w:szCs w:val="20"/>
          <w:lang w:val="es-ES"/>
        </w:rPr>
        <w:t>.</w:t>
      </w:r>
    </w:p>
    <w:p w:rsidR="00EF45FA" w:rsidRPr="00907DA4" w:rsidRDefault="00EF45FA" w:rsidP="00313359">
      <w:pPr>
        <w:pStyle w:val="NormalWeb"/>
        <w:spacing w:before="0" w:beforeAutospacing="0" w:after="0" w:afterAutospacing="0"/>
        <w:rPr>
          <w:rFonts w:ascii="GHEA Grapalat" w:hAnsi="GHEA Grapalat"/>
          <w:color w:val="000000"/>
          <w:sz w:val="20"/>
          <w:szCs w:val="20"/>
          <w:lang w:val="es-ES"/>
        </w:rPr>
      </w:pPr>
      <w:r w:rsidRPr="00907DA4">
        <w:rPr>
          <w:rFonts w:ascii="GHEA Grapalat" w:hAnsi="GHEA Grapalat"/>
          <w:color w:val="000000"/>
          <w:sz w:val="20"/>
          <w:szCs w:val="20"/>
        </w:rPr>
        <w:t>Պայմանագրիհամարը</w:t>
      </w:r>
      <w:r w:rsidRPr="00907DA4">
        <w:rPr>
          <w:rFonts w:ascii="GHEA Grapalat" w:hAnsi="GHEA Grapalat"/>
          <w:color w:val="000000"/>
          <w:sz w:val="20"/>
          <w:szCs w:val="20"/>
          <w:lang w:val="es-ES"/>
        </w:rPr>
        <w:t>`    __________</w:t>
      </w:r>
    </w:p>
    <w:p w:rsidR="00EF45FA" w:rsidRPr="00907DA4" w:rsidRDefault="00EF45FA" w:rsidP="00313359">
      <w:pPr>
        <w:spacing w:after="0" w:line="240" w:lineRule="auto"/>
        <w:jc w:val="both"/>
        <w:rPr>
          <w:rFonts w:ascii="GHEA Grapalat" w:hAnsi="GHEA Grapalat" w:cs="Sylfaen"/>
          <w:iCs/>
          <w:sz w:val="20"/>
          <w:szCs w:val="20"/>
          <w:lang w:val="es-ES"/>
        </w:rPr>
      </w:pPr>
      <w:r w:rsidRPr="00907DA4">
        <w:rPr>
          <w:rFonts w:ascii="GHEA Grapalat" w:hAnsi="GHEA Grapalat"/>
          <w:iCs/>
          <w:color w:val="000000"/>
          <w:sz w:val="20"/>
          <w:szCs w:val="20"/>
        </w:rPr>
        <w:t>Պատվիրատունև</w:t>
      </w:r>
      <w:r w:rsidRPr="00907DA4">
        <w:rPr>
          <w:rFonts w:ascii="GHEA Grapalat" w:hAnsi="GHEA Grapalat"/>
          <w:color w:val="000000"/>
          <w:sz w:val="20"/>
          <w:szCs w:val="20"/>
        </w:rPr>
        <w:t>Պայմանագրիկողմը՝</w:t>
      </w:r>
      <w:r w:rsidRPr="00907DA4">
        <w:rPr>
          <w:rFonts w:ascii="GHEA Grapalat" w:hAnsi="GHEA Grapalat"/>
          <w:color w:val="000000"/>
          <w:sz w:val="20"/>
          <w:szCs w:val="20"/>
          <w:lang w:val="hy-AM"/>
        </w:rPr>
        <w:t xml:space="preserve">հիմք ընդունելովպայմանագրի կատարման վերաբերյալ «   » «       » 20   թ. դուրս գրված </w:t>
      </w:r>
      <w:r w:rsidRPr="00907DA4">
        <w:rPr>
          <w:rFonts w:ascii="GHEA Grapalat" w:hAnsi="GHEA Grapalat"/>
          <w:color w:val="000000"/>
          <w:sz w:val="20"/>
          <w:szCs w:val="20"/>
          <w:lang w:val="es-ES"/>
        </w:rPr>
        <w:t xml:space="preserve">N ___   </w:t>
      </w:r>
      <w:r w:rsidRPr="00907DA4">
        <w:rPr>
          <w:rFonts w:ascii="GHEA Grapalat" w:hAnsi="GHEA Grapalat"/>
          <w:color w:val="000000"/>
          <w:sz w:val="20"/>
          <w:szCs w:val="20"/>
          <w:lang w:val="hy-AM"/>
        </w:rPr>
        <w:t xml:space="preserve">հաշիվ ապրանքագիրը, </w:t>
      </w:r>
      <w:r w:rsidRPr="00907DA4">
        <w:rPr>
          <w:rFonts w:ascii="GHEA Grapalat" w:hAnsi="GHEA Grapalat"/>
          <w:color w:val="000000"/>
          <w:sz w:val="20"/>
          <w:szCs w:val="20"/>
          <w:lang w:val="es-ES"/>
        </w:rPr>
        <w:t>կազմեցին սույն արձանագրությունը հետևյալի մասին.</w:t>
      </w:r>
    </w:p>
    <w:p w:rsidR="00EF45FA" w:rsidRPr="00907DA4" w:rsidRDefault="00EF45FA" w:rsidP="00313359">
      <w:pPr>
        <w:spacing w:after="0" w:line="240" w:lineRule="auto"/>
        <w:jc w:val="both"/>
        <w:rPr>
          <w:rFonts w:ascii="GHEA Grapalat" w:hAnsi="GHEA Grapalat"/>
          <w:iCs/>
          <w:color w:val="000000"/>
          <w:sz w:val="20"/>
          <w:szCs w:val="20"/>
          <w:lang w:val="hy-AM"/>
        </w:rPr>
      </w:pPr>
      <w:r w:rsidRPr="00907DA4">
        <w:rPr>
          <w:rFonts w:ascii="GHEA Grapalat" w:hAnsi="GHEA Grapalat"/>
          <w:iCs/>
          <w:color w:val="000000"/>
          <w:sz w:val="20"/>
          <w:szCs w:val="20"/>
        </w:rPr>
        <w:t>Պայմանագրիշրջանակներում</w:t>
      </w:r>
      <w:r w:rsidRPr="00907DA4">
        <w:rPr>
          <w:rFonts w:ascii="GHEA Grapalat" w:hAnsi="GHEA Grapalat"/>
          <w:iCs/>
          <w:snapToGrid w:val="0"/>
          <w:color w:val="000000"/>
          <w:sz w:val="20"/>
          <w:szCs w:val="20"/>
          <w:lang w:val="es-ES"/>
        </w:rPr>
        <w:t>Պայմանագրի կողմը  կատարել</w:t>
      </w:r>
      <w:r w:rsidRPr="00907DA4">
        <w:rPr>
          <w:rFonts w:ascii="GHEA Grapalat" w:hAnsi="GHEA Grapalat"/>
          <w:iCs/>
          <w:color w:val="000000"/>
          <w:sz w:val="20"/>
          <w:szCs w:val="20"/>
          <w:lang w:val="es-ES"/>
        </w:rPr>
        <w:t xml:space="preserve"> է հետևյալ աշխատանքները</w:t>
      </w:r>
      <w:r w:rsidRPr="00907DA4">
        <w:rPr>
          <w:rFonts w:ascii="GHEA Grapalat" w:hAnsi="GHEA Grapalat"/>
          <w:iCs/>
          <w:color w:val="000000"/>
          <w:sz w:val="20"/>
          <w:szCs w:val="20"/>
        </w:rPr>
        <w:t>՝</w:t>
      </w:r>
    </w:p>
    <w:p w:rsidR="00EF45FA" w:rsidRPr="00907DA4" w:rsidRDefault="00EF45FA" w:rsidP="00313359">
      <w:pPr>
        <w:spacing w:after="0" w:line="240" w:lineRule="auto"/>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EF45FA" w:rsidRPr="00907DA4" w:rsidTr="00D03FFD">
        <w:trPr>
          <w:jc w:val="right"/>
        </w:trPr>
        <w:tc>
          <w:tcPr>
            <w:tcW w:w="357" w:type="dxa"/>
            <w:vMerge w:val="restart"/>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N</w:t>
            </w:r>
          </w:p>
        </w:tc>
        <w:tc>
          <w:tcPr>
            <w:tcW w:w="10348" w:type="dxa"/>
            <w:gridSpan w:val="8"/>
            <w:shd w:val="clear" w:color="auto" w:fill="auto"/>
            <w:vAlign w:val="center"/>
          </w:tcPr>
          <w:p w:rsidR="00EF45FA" w:rsidRPr="00907DA4" w:rsidRDefault="00EF45FA" w:rsidP="0031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20"/>
                <w:szCs w:val="20"/>
              </w:rPr>
            </w:pPr>
            <w:r w:rsidRPr="00907DA4">
              <w:rPr>
                <w:rFonts w:ascii="GHEA Grapalat" w:hAnsi="GHEA Grapalat" w:cs="Sylfaen"/>
                <w:sz w:val="20"/>
                <w:szCs w:val="20"/>
              </w:rPr>
              <w:t>Կատարվածաշխատանքների</w:t>
            </w:r>
          </w:p>
        </w:tc>
      </w:tr>
      <w:tr w:rsidR="00EF45FA" w:rsidRPr="008007BB" w:rsidTr="00D03FFD">
        <w:trPr>
          <w:jc w:val="right"/>
        </w:trPr>
        <w:tc>
          <w:tcPr>
            <w:tcW w:w="357" w:type="dxa"/>
            <w:vMerge/>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անվանումը</w:t>
            </w:r>
          </w:p>
        </w:tc>
        <w:tc>
          <w:tcPr>
            <w:tcW w:w="1440" w:type="dxa"/>
            <w:vMerge w:val="restart"/>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քանակական ցուցանիշը</w:t>
            </w:r>
          </w:p>
        </w:tc>
        <w:tc>
          <w:tcPr>
            <w:tcW w:w="2976" w:type="dxa"/>
            <w:gridSpan w:val="2"/>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կատարման ժամկետը</w:t>
            </w:r>
          </w:p>
        </w:tc>
        <w:tc>
          <w:tcPr>
            <w:tcW w:w="1168" w:type="dxa"/>
            <w:vMerge w:val="restart"/>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Վճարման ենթակա գումարը /հազար դրամ/</w:t>
            </w:r>
          </w:p>
        </w:tc>
        <w:tc>
          <w:tcPr>
            <w:tcW w:w="675" w:type="dxa"/>
            <w:vMerge w:val="restart"/>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Վճարման ժամկետը /ըստ վճարման ժամանակացույցի/</w:t>
            </w:r>
          </w:p>
        </w:tc>
      </w:tr>
      <w:tr w:rsidR="00EF45FA" w:rsidRPr="00907DA4" w:rsidTr="00D03FFD">
        <w:trPr>
          <w:trHeight w:val="1105"/>
          <w:jc w:val="right"/>
        </w:trPr>
        <w:tc>
          <w:tcPr>
            <w:tcW w:w="357" w:type="dxa"/>
            <w:vMerge/>
            <w:tcBorders>
              <w:bottom w:val="single" w:sz="4" w:space="0" w:color="auto"/>
            </w:tcBorders>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փաստացի</w:t>
            </w:r>
          </w:p>
        </w:tc>
        <w:tc>
          <w:tcPr>
            <w:tcW w:w="1842" w:type="dxa"/>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r w:rsidRPr="00907DA4">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r>
      <w:tr w:rsidR="00EF45FA" w:rsidRPr="00907DA4" w:rsidTr="00D03FFD">
        <w:trPr>
          <w:jc w:val="right"/>
        </w:trPr>
        <w:tc>
          <w:tcPr>
            <w:tcW w:w="357"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73"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440"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800"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16"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842"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34"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68"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675" w:type="dxa"/>
            <w:shd w:val="clear" w:color="auto" w:fill="auto"/>
            <w:vAlign w:val="center"/>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r>
      <w:tr w:rsidR="00EF45FA" w:rsidRPr="00907DA4" w:rsidTr="00D03FFD">
        <w:trPr>
          <w:jc w:val="right"/>
        </w:trPr>
        <w:tc>
          <w:tcPr>
            <w:tcW w:w="357"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73"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440"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800"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16"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842"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34"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1168"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c>
          <w:tcPr>
            <w:tcW w:w="675" w:type="dxa"/>
            <w:shd w:val="clear" w:color="auto" w:fill="auto"/>
          </w:tcPr>
          <w:p w:rsidR="00EF45FA" w:rsidRPr="00907DA4" w:rsidRDefault="00EF45FA" w:rsidP="00313359">
            <w:pPr>
              <w:pStyle w:val="NormalWeb"/>
              <w:spacing w:before="0" w:beforeAutospacing="0" w:after="0" w:afterAutospacing="0"/>
              <w:jc w:val="center"/>
              <w:rPr>
                <w:rFonts w:ascii="GHEA Grapalat" w:hAnsi="GHEA Grapalat"/>
                <w:sz w:val="20"/>
                <w:szCs w:val="20"/>
              </w:rPr>
            </w:pPr>
          </w:p>
        </w:tc>
      </w:tr>
    </w:tbl>
    <w:p w:rsidR="00EF45FA" w:rsidRPr="00907DA4" w:rsidRDefault="00EF45FA" w:rsidP="00313359">
      <w:pPr>
        <w:spacing w:after="0" w:line="240" w:lineRule="auto"/>
        <w:ind w:firstLine="375"/>
        <w:jc w:val="both"/>
        <w:rPr>
          <w:rFonts w:ascii="GHEA Grapalat" w:hAnsi="GHEA Grapalat" w:cs="Arial"/>
          <w:iCs/>
          <w:color w:val="000000"/>
          <w:sz w:val="20"/>
          <w:szCs w:val="20"/>
          <w:lang w:val="es-ES"/>
        </w:rPr>
      </w:pPr>
      <w:r w:rsidRPr="00907DA4">
        <w:rPr>
          <w:rFonts w:ascii="Calibri" w:hAnsi="Calibri" w:cs="Calibri"/>
          <w:iCs/>
          <w:color w:val="000000"/>
          <w:sz w:val="20"/>
          <w:szCs w:val="20"/>
          <w:lang w:val="es-ES"/>
        </w:rPr>
        <w:t> </w:t>
      </w:r>
    </w:p>
    <w:p w:rsidR="00EF45FA" w:rsidRPr="00907DA4" w:rsidRDefault="00EF45FA" w:rsidP="00313359">
      <w:pPr>
        <w:spacing w:after="0" w:line="240" w:lineRule="auto"/>
        <w:ind w:firstLine="375"/>
        <w:jc w:val="both"/>
        <w:rPr>
          <w:rFonts w:ascii="GHEA Grapalat" w:hAnsi="GHEA Grapalat"/>
          <w:iCs/>
          <w:snapToGrid w:val="0"/>
          <w:color w:val="000000"/>
          <w:sz w:val="20"/>
          <w:szCs w:val="20"/>
          <w:lang w:val="es-ES"/>
        </w:rPr>
      </w:pPr>
      <w:r w:rsidRPr="00907DA4">
        <w:rPr>
          <w:rFonts w:ascii="Calibri" w:hAnsi="Calibri" w:cs="Calibri"/>
          <w:iCs/>
          <w:color w:val="000000"/>
          <w:sz w:val="20"/>
          <w:szCs w:val="20"/>
          <w:lang w:val="es-ES"/>
        </w:rPr>
        <w:t> </w:t>
      </w:r>
      <w:r w:rsidRPr="00907DA4">
        <w:rPr>
          <w:rFonts w:ascii="GHEA Grapalat" w:hAnsi="GHEA Grapalat"/>
          <w:iCs/>
          <w:snapToGrid w:val="0"/>
          <w:color w:val="000000"/>
          <w:sz w:val="20"/>
          <w:szCs w:val="20"/>
          <w:lang w:val="hy-AM"/>
        </w:rPr>
        <w:t xml:space="preserve">Սույն </w:t>
      </w:r>
      <w:r w:rsidRPr="00907DA4">
        <w:rPr>
          <w:rFonts w:ascii="GHEA Grapalat" w:hAnsi="GHEA Grapalat"/>
          <w:iCs/>
          <w:snapToGrid w:val="0"/>
          <w:color w:val="000000"/>
          <w:sz w:val="20"/>
          <w:szCs w:val="20"/>
        </w:rPr>
        <w:t>արձանագրությաներկկողմ</w:t>
      </w:r>
      <w:r w:rsidRPr="00907DA4">
        <w:rPr>
          <w:rFonts w:ascii="GHEA Grapalat" w:hAnsi="GHEA Grapalat"/>
          <w:iCs/>
          <w:snapToGrid w:val="0"/>
          <w:color w:val="000000"/>
          <w:sz w:val="20"/>
          <w:szCs w:val="20"/>
          <w:lang w:val="hy-AM"/>
        </w:rPr>
        <w:t>հաստատման համար հիմք հանդիսացած</w:t>
      </w:r>
      <w:r w:rsidRPr="00907DA4">
        <w:rPr>
          <w:rFonts w:ascii="GHEA Grapalat" w:hAnsi="GHEA Grapalat"/>
          <w:iCs/>
          <w:snapToGrid w:val="0"/>
          <w:color w:val="000000"/>
          <w:sz w:val="20"/>
          <w:szCs w:val="20"/>
        </w:rPr>
        <w:t>հաշիվապրանքագիրըև</w:t>
      </w:r>
      <w:r w:rsidRPr="00907DA4">
        <w:rPr>
          <w:rFonts w:ascii="GHEA Grapalat" w:hAnsi="GHEA Grapalat"/>
          <w:iCs/>
          <w:snapToGrid w:val="0"/>
          <w:color w:val="000000"/>
          <w:sz w:val="20"/>
          <w:szCs w:val="20"/>
          <w:lang w:val="hy-AM"/>
        </w:rPr>
        <w:t xml:space="preserve">դրական </w:t>
      </w:r>
      <w:r w:rsidRPr="00907DA4">
        <w:rPr>
          <w:rFonts w:ascii="GHEA Grapalat" w:hAnsi="GHEA Grapalat"/>
          <w:color w:val="000000"/>
          <w:sz w:val="20"/>
          <w:szCs w:val="20"/>
          <w:lang w:val="es-ES"/>
        </w:rPr>
        <w:t>եզրակացությունը</w:t>
      </w:r>
      <w:r w:rsidRPr="00907DA4">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rsidR="00EF45FA" w:rsidRPr="00907DA4" w:rsidRDefault="00EF45FA" w:rsidP="00313359">
      <w:pPr>
        <w:spacing w:after="0" w:line="240" w:lineRule="auto"/>
        <w:ind w:firstLine="375"/>
        <w:rPr>
          <w:rFonts w:ascii="GHEA Grapalat" w:hAnsi="GHEA Grapalat"/>
          <w:iCs/>
          <w:snapToGrid w:val="0"/>
          <w:color w:val="000000"/>
          <w:sz w:val="20"/>
          <w:szCs w:val="20"/>
          <w:lang w:val="es-ES"/>
        </w:rPr>
      </w:pPr>
    </w:p>
    <w:tbl>
      <w:tblPr>
        <w:tblW w:w="9704" w:type="dxa"/>
        <w:jc w:val="center"/>
        <w:tblCellSpacing w:w="7" w:type="dxa"/>
        <w:tblCellMar>
          <w:left w:w="0" w:type="dxa"/>
          <w:right w:w="0" w:type="dxa"/>
        </w:tblCellMar>
        <w:tblLook w:val="0000"/>
      </w:tblPr>
      <w:tblGrid>
        <w:gridCol w:w="4852"/>
        <w:gridCol w:w="4852"/>
      </w:tblGrid>
      <w:tr w:rsidR="00EF45FA" w:rsidRPr="00907DA4" w:rsidTr="00D03FFD">
        <w:trPr>
          <w:trHeight w:val="266"/>
          <w:tblCellSpacing w:w="7" w:type="dxa"/>
          <w:jc w:val="center"/>
        </w:trPr>
        <w:tc>
          <w:tcPr>
            <w:tcW w:w="0" w:type="auto"/>
            <w:vAlign w:val="center"/>
          </w:tcPr>
          <w:p w:rsidR="00EF45FA" w:rsidRPr="00907DA4" w:rsidRDefault="00EF45FA" w:rsidP="00313359">
            <w:pPr>
              <w:spacing w:after="0" w:line="240" w:lineRule="auto"/>
              <w:jc w:val="center"/>
              <w:rPr>
                <w:rFonts w:ascii="GHEA Grapalat" w:hAnsi="GHEA Grapalat"/>
                <w:iCs/>
                <w:color w:val="000000"/>
                <w:sz w:val="20"/>
                <w:szCs w:val="20"/>
              </w:rPr>
            </w:pPr>
            <w:r w:rsidRPr="00907DA4">
              <w:rPr>
                <w:rFonts w:ascii="GHEA Grapalat" w:hAnsi="GHEA Grapalat"/>
                <w:iCs/>
                <w:color w:val="000000"/>
                <w:sz w:val="20"/>
                <w:szCs w:val="20"/>
              </w:rPr>
              <w:t xml:space="preserve">Աշխատանքը հանձնեց </w:t>
            </w:r>
          </w:p>
        </w:tc>
        <w:tc>
          <w:tcPr>
            <w:tcW w:w="0" w:type="auto"/>
            <w:vAlign w:val="center"/>
          </w:tcPr>
          <w:p w:rsidR="00EF45FA" w:rsidRPr="00907DA4" w:rsidRDefault="00EF45FA" w:rsidP="00313359">
            <w:pPr>
              <w:spacing w:after="0" w:line="240" w:lineRule="auto"/>
              <w:jc w:val="center"/>
              <w:rPr>
                <w:rFonts w:ascii="GHEA Grapalat" w:hAnsi="GHEA Grapalat"/>
                <w:iCs/>
                <w:color w:val="000000"/>
                <w:sz w:val="20"/>
                <w:szCs w:val="20"/>
              </w:rPr>
            </w:pPr>
            <w:r w:rsidRPr="00907DA4">
              <w:rPr>
                <w:rFonts w:ascii="GHEA Grapalat" w:hAnsi="GHEA Grapalat"/>
                <w:iCs/>
                <w:color w:val="000000"/>
                <w:sz w:val="20"/>
                <w:szCs w:val="20"/>
              </w:rPr>
              <w:t>Աշխատանքը ընդունեց</w:t>
            </w:r>
          </w:p>
        </w:tc>
      </w:tr>
      <w:tr w:rsidR="00EF45FA" w:rsidRPr="00907DA4" w:rsidTr="00D03FFD">
        <w:trPr>
          <w:trHeight w:val="473"/>
          <w:tblCellSpacing w:w="7" w:type="dxa"/>
          <w:jc w:val="center"/>
        </w:trPr>
        <w:tc>
          <w:tcPr>
            <w:tcW w:w="0" w:type="auto"/>
            <w:vAlign w:val="center"/>
          </w:tcPr>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 xml:space="preserve">___________________________ </w:t>
            </w:r>
          </w:p>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 xml:space="preserve">ստորագրություն </w:t>
            </w:r>
          </w:p>
        </w:tc>
        <w:tc>
          <w:tcPr>
            <w:tcW w:w="0" w:type="auto"/>
            <w:vAlign w:val="center"/>
          </w:tcPr>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___________________________</w:t>
            </w:r>
          </w:p>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 xml:space="preserve">ստորագրություն </w:t>
            </w:r>
          </w:p>
        </w:tc>
      </w:tr>
      <w:tr w:rsidR="00EF45FA" w:rsidRPr="00907DA4" w:rsidTr="00D03FFD">
        <w:trPr>
          <w:trHeight w:val="503"/>
          <w:tblCellSpacing w:w="7" w:type="dxa"/>
          <w:jc w:val="center"/>
        </w:trPr>
        <w:tc>
          <w:tcPr>
            <w:tcW w:w="0" w:type="auto"/>
            <w:vAlign w:val="center"/>
          </w:tcPr>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 xml:space="preserve">___________________________ </w:t>
            </w:r>
          </w:p>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ազգանուն, անուն</w:t>
            </w:r>
          </w:p>
        </w:tc>
        <w:tc>
          <w:tcPr>
            <w:tcW w:w="0" w:type="auto"/>
            <w:vAlign w:val="center"/>
          </w:tcPr>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___________________________</w:t>
            </w:r>
          </w:p>
          <w:p w:rsidR="00EF45FA" w:rsidRPr="00907DA4" w:rsidRDefault="00EF45FA" w:rsidP="00313359">
            <w:pPr>
              <w:spacing w:after="0" w:line="240" w:lineRule="auto"/>
              <w:jc w:val="center"/>
              <w:rPr>
                <w:rFonts w:ascii="GHEA Grapalat" w:hAnsi="GHEA Grapalat"/>
                <w:iCs/>
                <w:sz w:val="20"/>
                <w:szCs w:val="20"/>
              </w:rPr>
            </w:pPr>
            <w:r w:rsidRPr="00907DA4">
              <w:rPr>
                <w:rFonts w:ascii="GHEA Grapalat" w:hAnsi="GHEA Grapalat"/>
                <w:iCs/>
                <w:sz w:val="20"/>
                <w:szCs w:val="20"/>
              </w:rPr>
              <w:t>ազգանուն, անուն</w:t>
            </w:r>
          </w:p>
        </w:tc>
      </w:tr>
      <w:tr w:rsidR="00EF45FA" w:rsidRPr="00907DA4" w:rsidTr="00D03FFD">
        <w:trPr>
          <w:trHeight w:val="281"/>
          <w:tblCellSpacing w:w="7" w:type="dxa"/>
          <w:jc w:val="center"/>
        </w:trPr>
        <w:tc>
          <w:tcPr>
            <w:tcW w:w="0" w:type="auto"/>
            <w:vAlign w:val="center"/>
          </w:tcPr>
          <w:p w:rsidR="00EF45FA" w:rsidRPr="00907DA4" w:rsidRDefault="00EF45FA" w:rsidP="00313359">
            <w:pPr>
              <w:spacing w:after="0" w:line="240" w:lineRule="auto"/>
              <w:rPr>
                <w:rFonts w:ascii="GHEA Grapalat" w:hAnsi="GHEA Grapalat"/>
                <w:iCs/>
                <w:color w:val="000000"/>
                <w:sz w:val="20"/>
                <w:szCs w:val="20"/>
              </w:rPr>
            </w:pPr>
            <w:r w:rsidRPr="00907DA4">
              <w:rPr>
                <w:rFonts w:ascii="GHEA Grapalat" w:hAnsi="GHEA Grapalat"/>
                <w:iCs/>
                <w:color w:val="000000"/>
                <w:sz w:val="20"/>
                <w:szCs w:val="20"/>
              </w:rPr>
              <w:t xml:space="preserve">                              Կ.Տ.</w:t>
            </w:r>
            <w:r w:rsidRPr="00907DA4">
              <w:rPr>
                <w:rFonts w:ascii="Calibri" w:hAnsi="Calibri" w:cs="Calibri"/>
                <w:iCs/>
                <w:color w:val="000000"/>
                <w:sz w:val="20"/>
                <w:szCs w:val="20"/>
              </w:rPr>
              <w:t> </w:t>
            </w:r>
          </w:p>
        </w:tc>
        <w:tc>
          <w:tcPr>
            <w:tcW w:w="0" w:type="auto"/>
            <w:vAlign w:val="center"/>
          </w:tcPr>
          <w:p w:rsidR="00EF45FA" w:rsidRPr="00907DA4" w:rsidRDefault="00EF45FA" w:rsidP="00313359">
            <w:pPr>
              <w:spacing w:after="0" w:line="240" w:lineRule="auto"/>
              <w:rPr>
                <w:rFonts w:ascii="GHEA Grapalat" w:hAnsi="GHEA Grapalat"/>
                <w:iCs/>
                <w:color w:val="000000"/>
                <w:sz w:val="20"/>
                <w:szCs w:val="20"/>
              </w:rPr>
            </w:pPr>
            <w:r w:rsidRPr="00907DA4">
              <w:rPr>
                <w:rFonts w:ascii="Calibri" w:hAnsi="Calibri" w:cs="Calibri"/>
                <w:iCs/>
                <w:color w:val="000000"/>
                <w:sz w:val="20"/>
                <w:szCs w:val="20"/>
              </w:rPr>
              <w:t> </w:t>
            </w:r>
            <w:r w:rsidRPr="00907DA4">
              <w:rPr>
                <w:rFonts w:ascii="GHEA Grapalat" w:hAnsi="GHEA Grapalat"/>
                <w:iCs/>
                <w:color w:val="000000"/>
                <w:sz w:val="20"/>
                <w:szCs w:val="20"/>
              </w:rPr>
              <w:t>Կ.Տ.</w:t>
            </w:r>
          </w:p>
        </w:tc>
      </w:tr>
    </w:tbl>
    <w:p w:rsidR="00EF45FA" w:rsidRPr="00907DA4" w:rsidRDefault="00EF45FA" w:rsidP="00313359">
      <w:pPr>
        <w:spacing w:after="0" w:line="240" w:lineRule="auto"/>
        <w:ind w:left="-142" w:firstLine="142"/>
        <w:jc w:val="center"/>
        <w:rPr>
          <w:rFonts w:ascii="GHEA Grapalat" w:hAnsi="GHEA Grapalat" w:cs="Sylfaen"/>
          <w:b/>
          <w:sz w:val="20"/>
          <w:szCs w:val="20"/>
        </w:rPr>
      </w:pPr>
    </w:p>
    <w:p w:rsidR="00EF45FA" w:rsidRPr="00907DA4" w:rsidRDefault="00EF45FA" w:rsidP="00313359">
      <w:pPr>
        <w:spacing w:after="0" w:line="240" w:lineRule="auto"/>
        <w:ind w:firstLine="567"/>
        <w:jc w:val="right"/>
        <w:rPr>
          <w:rFonts w:ascii="GHEA Grapalat" w:hAnsi="GHEA Grapalat" w:cs="Sylfaen"/>
          <w:i/>
          <w:sz w:val="20"/>
          <w:szCs w:val="20"/>
          <w:lang w:val="pt-BR"/>
        </w:rPr>
      </w:pPr>
    </w:p>
    <w:p w:rsidR="00EF45FA" w:rsidRPr="00907DA4" w:rsidRDefault="00EF45FA" w:rsidP="00313359">
      <w:pPr>
        <w:spacing w:after="0" w:line="240" w:lineRule="auto"/>
        <w:ind w:firstLine="567"/>
        <w:jc w:val="right"/>
        <w:rPr>
          <w:rFonts w:ascii="GHEA Grapalat" w:hAnsi="GHEA Grapalat" w:cs="Sylfaen"/>
          <w:i/>
          <w:sz w:val="20"/>
          <w:szCs w:val="20"/>
          <w:lang w:val="pt-BR"/>
        </w:rPr>
      </w:pPr>
      <w:r w:rsidRPr="00907DA4">
        <w:rPr>
          <w:rFonts w:ascii="GHEA Grapalat" w:hAnsi="GHEA Grapalat" w:cs="Sylfaen"/>
          <w:i/>
          <w:sz w:val="20"/>
          <w:szCs w:val="20"/>
          <w:lang w:val="pt-BR"/>
        </w:rPr>
        <w:lastRenderedPageBreak/>
        <w:t>Հավելված 4.1</w:t>
      </w:r>
    </w:p>
    <w:p w:rsidR="00EF45FA" w:rsidRPr="00907DA4" w:rsidRDefault="00EF45FA" w:rsidP="00313359">
      <w:pPr>
        <w:spacing w:after="0" w:line="240" w:lineRule="auto"/>
        <w:ind w:firstLine="567"/>
        <w:jc w:val="right"/>
        <w:rPr>
          <w:rFonts w:ascii="GHEA Grapalat" w:hAnsi="GHEA Grapalat" w:cs="Arial"/>
          <w:i/>
          <w:sz w:val="20"/>
          <w:szCs w:val="20"/>
          <w:lang w:val="pt-BR"/>
        </w:rPr>
      </w:pPr>
      <w:r w:rsidRPr="00907DA4">
        <w:rPr>
          <w:rFonts w:ascii="GHEA Grapalat" w:hAnsi="GHEA Grapalat"/>
          <w:i/>
          <w:sz w:val="20"/>
          <w:szCs w:val="20"/>
          <w:lang w:val="pt-BR"/>
        </w:rPr>
        <w:t xml:space="preserve">«           »                  20   </w:t>
      </w:r>
      <w:r w:rsidRPr="00907DA4">
        <w:rPr>
          <w:rFonts w:ascii="GHEA Grapalat" w:hAnsi="GHEA Grapalat" w:cs="Sylfaen"/>
          <w:i/>
          <w:sz w:val="20"/>
          <w:szCs w:val="20"/>
          <w:lang w:val="pt-BR"/>
        </w:rPr>
        <w:t>թ</w:t>
      </w:r>
      <w:r w:rsidRPr="00907DA4">
        <w:rPr>
          <w:rFonts w:ascii="GHEA Grapalat" w:hAnsi="GHEA Grapalat" w:cs="Arial"/>
          <w:i/>
          <w:sz w:val="20"/>
          <w:szCs w:val="20"/>
          <w:lang w:val="pt-BR"/>
        </w:rPr>
        <w:t xml:space="preserve">. </w:t>
      </w:r>
      <w:r w:rsidRPr="00907DA4">
        <w:rPr>
          <w:rFonts w:ascii="GHEA Grapalat" w:hAnsi="GHEA Grapalat" w:cs="Sylfaen"/>
          <w:i/>
          <w:sz w:val="20"/>
          <w:szCs w:val="20"/>
          <w:lang w:val="pt-BR"/>
        </w:rPr>
        <w:t>կնքված</w:t>
      </w:r>
    </w:p>
    <w:p w:rsidR="00EF45FA" w:rsidRPr="00907DA4" w:rsidRDefault="00EF45FA" w:rsidP="00313359">
      <w:pPr>
        <w:spacing w:after="0" w:line="240" w:lineRule="auto"/>
        <w:jc w:val="right"/>
        <w:rPr>
          <w:rFonts w:ascii="GHEA Grapalat" w:hAnsi="GHEA Grapalat" w:cs="Arial"/>
          <w:i/>
          <w:sz w:val="20"/>
          <w:szCs w:val="20"/>
          <w:lang w:val="pt-BR"/>
        </w:rPr>
      </w:pPr>
      <w:r w:rsidRPr="00907DA4">
        <w:rPr>
          <w:rFonts w:ascii="GHEA Grapalat" w:hAnsi="GHEA Grapalat" w:cs="Sylfaen"/>
          <w:i/>
          <w:sz w:val="20"/>
          <w:szCs w:val="20"/>
          <w:lang w:val="pt-BR"/>
        </w:rPr>
        <w:t>ծածկագրով պայմանագրի</w:t>
      </w:r>
    </w:p>
    <w:p w:rsidR="00EF45FA" w:rsidRPr="00907DA4" w:rsidRDefault="00EF45FA" w:rsidP="00313359">
      <w:pPr>
        <w:tabs>
          <w:tab w:val="left" w:pos="360"/>
          <w:tab w:val="left" w:pos="540"/>
        </w:tabs>
        <w:spacing w:after="0" w:line="240" w:lineRule="auto"/>
        <w:jc w:val="center"/>
        <w:rPr>
          <w:rFonts w:ascii="GHEA Grapalat" w:hAnsi="GHEA Grapalat" w:cs="Sylfaen"/>
          <w:b/>
          <w:bCs/>
          <w:sz w:val="20"/>
          <w:szCs w:val="20"/>
          <w:lang w:val="pt-BR"/>
        </w:rPr>
      </w:pPr>
    </w:p>
    <w:p w:rsidR="00EF45FA" w:rsidRPr="00907DA4" w:rsidRDefault="00EF45FA" w:rsidP="00313359">
      <w:pPr>
        <w:tabs>
          <w:tab w:val="left" w:pos="360"/>
          <w:tab w:val="left" w:pos="540"/>
        </w:tabs>
        <w:spacing w:after="0" w:line="240" w:lineRule="auto"/>
        <w:jc w:val="center"/>
        <w:rPr>
          <w:rFonts w:ascii="GHEA Grapalat" w:hAnsi="GHEA Grapalat" w:cs="Sylfaen"/>
          <w:b/>
          <w:bCs/>
          <w:sz w:val="20"/>
          <w:szCs w:val="20"/>
          <w:lang w:val="pt-BR"/>
        </w:rPr>
      </w:pPr>
    </w:p>
    <w:p w:rsidR="00EF45FA" w:rsidRPr="00907DA4" w:rsidRDefault="00EF45FA" w:rsidP="00313359">
      <w:pPr>
        <w:tabs>
          <w:tab w:val="left" w:pos="360"/>
          <w:tab w:val="left" w:pos="540"/>
        </w:tabs>
        <w:spacing w:after="0" w:line="240" w:lineRule="auto"/>
        <w:rPr>
          <w:rFonts w:ascii="GHEA Grapalat" w:hAnsi="GHEA Grapalat" w:cs="Sylfaen"/>
          <w:sz w:val="20"/>
          <w:szCs w:val="20"/>
          <w:lang w:val="pt-BR"/>
        </w:rPr>
      </w:pPr>
    </w:p>
    <w:p w:rsidR="00EF45FA" w:rsidRPr="00907DA4" w:rsidRDefault="00EF45FA" w:rsidP="00313359">
      <w:pPr>
        <w:tabs>
          <w:tab w:val="left" w:pos="2250"/>
        </w:tabs>
        <w:spacing w:after="0" w:line="240" w:lineRule="auto"/>
        <w:jc w:val="center"/>
        <w:rPr>
          <w:rFonts w:ascii="GHEA Grapalat" w:hAnsi="GHEA Grapalat" w:cs="Sylfaen"/>
          <w:bCs/>
          <w:sz w:val="20"/>
          <w:szCs w:val="20"/>
          <w:lang w:val="pt-BR"/>
        </w:rPr>
      </w:pPr>
      <w:r w:rsidRPr="00907DA4">
        <w:rPr>
          <w:rFonts w:ascii="GHEA Grapalat" w:hAnsi="GHEA Grapalat" w:cs="Sylfaen"/>
          <w:bCs/>
          <w:sz w:val="20"/>
          <w:szCs w:val="20"/>
        </w:rPr>
        <w:t>ԱԿՏ</w:t>
      </w:r>
      <w:r w:rsidRPr="00907DA4">
        <w:rPr>
          <w:rFonts w:ascii="GHEA Grapalat" w:hAnsi="GHEA Grapalat" w:cs="Sylfaen"/>
          <w:bCs/>
          <w:sz w:val="20"/>
          <w:szCs w:val="20"/>
          <w:lang w:val="pt-BR"/>
        </w:rPr>
        <w:t xml:space="preserve">  N</w:t>
      </w:r>
    </w:p>
    <w:p w:rsidR="00EF45FA" w:rsidRPr="000A381F" w:rsidRDefault="00EF45FA" w:rsidP="00313359">
      <w:pPr>
        <w:tabs>
          <w:tab w:val="left" w:pos="360"/>
          <w:tab w:val="left" w:pos="540"/>
          <w:tab w:val="left" w:pos="2250"/>
        </w:tabs>
        <w:spacing w:after="0" w:line="240" w:lineRule="auto"/>
        <w:jc w:val="center"/>
        <w:rPr>
          <w:rFonts w:ascii="GHEA Grapalat" w:hAnsi="GHEA Grapalat" w:cs="Sylfaen"/>
          <w:bCs/>
          <w:sz w:val="20"/>
          <w:szCs w:val="20"/>
          <w:lang w:val="pt-BR"/>
        </w:rPr>
      </w:pPr>
      <w:r w:rsidRPr="00907DA4">
        <w:rPr>
          <w:rFonts w:ascii="GHEA Grapalat" w:hAnsi="GHEA Grapalat" w:cs="Sylfaen"/>
          <w:bCs/>
          <w:sz w:val="20"/>
          <w:szCs w:val="20"/>
        </w:rPr>
        <w:t>պայմանագրիարդյունքըՊատվիրատուինհանձնելուփաստըֆիքսելուվերաբերյալ</w:t>
      </w:r>
    </w:p>
    <w:p w:rsidR="00EF45FA" w:rsidRPr="000A381F" w:rsidRDefault="00EF45FA" w:rsidP="00313359">
      <w:pPr>
        <w:tabs>
          <w:tab w:val="left" w:pos="360"/>
          <w:tab w:val="left" w:pos="540"/>
        </w:tabs>
        <w:spacing w:after="0" w:line="240" w:lineRule="auto"/>
        <w:rPr>
          <w:rFonts w:ascii="GHEA Grapalat" w:hAnsi="GHEA Grapalat" w:cs="Sylfaen"/>
          <w:sz w:val="20"/>
          <w:szCs w:val="20"/>
          <w:lang w:val="pt-BR"/>
        </w:rPr>
      </w:pPr>
    </w:p>
    <w:p w:rsidR="00EF45FA" w:rsidRPr="000A381F" w:rsidRDefault="00EF45FA" w:rsidP="00313359">
      <w:pPr>
        <w:tabs>
          <w:tab w:val="left" w:pos="360"/>
          <w:tab w:val="left" w:pos="540"/>
        </w:tabs>
        <w:spacing w:after="0" w:line="240" w:lineRule="auto"/>
        <w:rPr>
          <w:rFonts w:ascii="GHEA Grapalat" w:hAnsi="GHEA Grapalat" w:cs="Sylfaen"/>
          <w:sz w:val="20"/>
          <w:szCs w:val="20"/>
          <w:lang w:val="pt-BR"/>
        </w:rPr>
      </w:pPr>
    </w:p>
    <w:p w:rsidR="00EF45FA" w:rsidRPr="000A381F" w:rsidRDefault="00EF45FA" w:rsidP="00313359">
      <w:pPr>
        <w:tabs>
          <w:tab w:val="left" w:pos="360"/>
          <w:tab w:val="left" w:pos="540"/>
        </w:tabs>
        <w:spacing w:after="0" w:line="240" w:lineRule="auto"/>
        <w:ind w:left="-540" w:firstLine="180"/>
        <w:jc w:val="both"/>
        <w:rPr>
          <w:rFonts w:ascii="GHEA Grapalat" w:hAnsi="GHEA Grapalat" w:cs="Sylfaen"/>
          <w:sz w:val="20"/>
          <w:szCs w:val="20"/>
          <w:lang w:val="pt-BR"/>
        </w:rPr>
      </w:pPr>
      <w:r w:rsidRPr="000A381F">
        <w:rPr>
          <w:rFonts w:ascii="GHEA Grapalat" w:hAnsi="GHEA Grapalat" w:cs="Sylfaen"/>
          <w:sz w:val="20"/>
          <w:szCs w:val="20"/>
          <w:lang w:val="pt-BR"/>
        </w:rPr>
        <w:tab/>
      </w:r>
      <w:r w:rsidRPr="00907DA4">
        <w:rPr>
          <w:rFonts w:ascii="GHEA Grapalat" w:hAnsi="GHEA Grapalat" w:cs="Sylfaen"/>
          <w:sz w:val="20"/>
          <w:szCs w:val="20"/>
          <w:lang w:val="hy-AM"/>
        </w:rPr>
        <w:t xml:space="preserve">Սույնով </w:t>
      </w:r>
      <w:r w:rsidRPr="00907DA4">
        <w:rPr>
          <w:rFonts w:ascii="GHEA Grapalat" w:hAnsi="GHEA Grapalat" w:cs="Sylfaen"/>
          <w:sz w:val="20"/>
          <w:szCs w:val="20"/>
        </w:rPr>
        <w:t>արձանագրվումէ</w:t>
      </w:r>
      <w:r w:rsidRPr="00907DA4">
        <w:rPr>
          <w:rFonts w:ascii="GHEA Grapalat" w:hAnsi="GHEA Grapalat" w:cs="Sylfaen"/>
          <w:sz w:val="20"/>
          <w:szCs w:val="20"/>
          <w:lang w:val="hy-AM"/>
        </w:rPr>
        <w:t xml:space="preserve">, որ </w:t>
      </w:r>
      <w:r w:rsidRPr="000A381F">
        <w:rPr>
          <w:rFonts w:ascii="GHEA Grapalat" w:hAnsi="GHEA Grapalat" w:cs="Sylfaen"/>
          <w:sz w:val="20"/>
          <w:szCs w:val="20"/>
          <w:u w:val="single"/>
          <w:lang w:val="pt-BR"/>
        </w:rPr>
        <w:tab/>
      </w:r>
      <w:r w:rsidRPr="000A381F">
        <w:rPr>
          <w:rFonts w:ascii="GHEA Grapalat" w:hAnsi="GHEA Grapalat" w:cs="Sylfaen"/>
          <w:sz w:val="20"/>
          <w:szCs w:val="20"/>
          <w:u w:val="single"/>
          <w:lang w:val="pt-BR"/>
        </w:rPr>
        <w:tab/>
      </w:r>
      <w:r w:rsidRPr="000A381F">
        <w:rPr>
          <w:rFonts w:ascii="GHEA Grapalat" w:hAnsi="GHEA Grapalat" w:cs="Sylfaen"/>
          <w:sz w:val="20"/>
          <w:szCs w:val="20"/>
          <w:lang w:val="pt-BR"/>
        </w:rPr>
        <w:t>-</w:t>
      </w:r>
      <w:r w:rsidRPr="00907DA4">
        <w:rPr>
          <w:rFonts w:ascii="GHEA Grapalat" w:hAnsi="GHEA Grapalat" w:cs="Sylfaen"/>
          <w:sz w:val="20"/>
          <w:szCs w:val="20"/>
        </w:rPr>
        <w:t>ի</w:t>
      </w:r>
      <w:r w:rsidRPr="000A381F">
        <w:rPr>
          <w:rFonts w:ascii="GHEA Grapalat" w:hAnsi="GHEA Grapalat" w:cs="Sylfaen"/>
          <w:sz w:val="20"/>
          <w:szCs w:val="20"/>
          <w:lang w:val="pt-BR"/>
        </w:rPr>
        <w:t xml:space="preserve"> (</w:t>
      </w:r>
      <w:r w:rsidRPr="00907DA4">
        <w:rPr>
          <w:rFonts w:ascii="GHEA Grapalat" w:hAnsi="GHEA Grapalat" w:cs="Sylfaen"/>
          <w:sz w:val="20"/>
          <w:szCs w:val="20"/>
        </w:rPr>
        <w:t>այսուհետ</w:t>
      </w:r>
      <w:r w:rsidRPr="000A381F">
        <w:rPr>
          <w:rFonts w:ascii="GHEA Grapalat" w:hAnsi="GHEA Grapalat" w:cs="Sylfaen"/>
          <w:sz w:val="20"/>
          <w:szCs w:val="20"/>
          <w:lang w:val="pt-BR"/>
        </w:rPr>
        <w:t xml:space="preserve">` </w:t>
      </w:r>
      <w:r w:rsidRPr="00907DA4">
        <w:rPr>
          <w:rFonts w:ascii="GHEA Grapalat" w:hAnsi="GHEA Grapalat" w:cs="Sylfaen"/>
          <w:sz w:val="20"/>
          <w:szCs w:val="20"/>
        </w:rPr>
        <w:t>Պատվիրատու</w:t>
      </w:r>
      <w:r w:rsidRPr="000A381F">
        <w:rPr>
          <w:rFonts w:ascii="GHEA Grapalat" w:hAnsi="GHEA Grapalat" w:cs="Sylfaen"/>
          <w:sz w:val="20"/>
          <w:szCs w:val="20"/>
          <w:lang w:val="pt-BR"/>
        </w:rPr>
        <w:t xml:space="preserve">)   </w:t>
      </w:r>
      <w:r w:rsidRPr="00907DA4">
        <w:rPr>
          <w:rFonts w:ascii="GHEA Grapalat" w:hAnsi="GHEA Grapalat" w:cs="Sylfaen"/>
          <w:sz w:val="20"/>
          <w:szCs w:val="20"/>
        </w:rPr>
        <w:t>և</w:t>
      </w:r>
      <w:r w:rsidRPr="000A381F">
        <w:rPr>
          <w:rFonts w:ascii="GHEA Grapalat" w:hAnsi="GHEA Grapalat" w:cs="Sylfaen"/>
          <w:sz w:val="20"/>
          <w:szCs w:val="20"/>
          <w:u w:val="single"/>
          <w:lang w:val="pt-BR"/>
        </w:rPr>
        <w:tab/>
      </w:r>
      <w:r w:rsidRPr="000A381F">
        <w:rPr>
          <w:rFonts w:ascii="GHEA Grapalat" w:hAnsi="GHEA Grapalat" w:cs="Sylfaen"/>
          <w:sz w:val="20"/>
          <w:szCs w:val="20"/>
          <w:u w:val="single"/>
          <w:lang w:val="pt-BR"/>
        </w:rPr>
        <w:tab/>
      </w:r>
      <w:r w:rsidRPr="000A381F">
        <w:rPr>
          <w:rFonts w:ascii="GHEA Grapalat" w:hAnsi="GHEA Grapalat" w:cs="Sylfaen"/>
          <w:sz w:val="20"/>
          <w:szCs w:val="20"/>
          <w:lang w:val="pt-BR"/>
        </w:rPr>
        <w:t>-</w:t>
      </w:r>
      <w:r w:rsidRPr="00907DA4">
        <w:rPr>
          <w:rFonts w:ascii="GHEA Grapalat" w:hAnsi="GHEA Grapalat" w:cs="Sylfaen"/>
          <w:sz w:val="20"/>
          <w:szCs w:val="20"/>
        </w:rPr>
        <w:t>ի</w:t>
      </w:r>
    </w:p>
    <w:p w:rsidR="00EF45FA" w:rsidRPr="000A381F" w:rsidRDefault="00EF45FA" w:rsidP="00313359">
      <w:pPr>
        <w:tabs>
          <w:tab w:val="left" w:pos="360"/>
          <w:tab w:val="left" w:pos="540"/>
        </w:tabs>
        <w:spacing w:after="0" w:line="240" w:lineRule="auto"/>
        <w:ind w:right="-360"/>
        <w:jc w:val="both"/>
        <w:rPr>
          <w:rFonts w:ascii="GHEA Grapalat" w:hAnsi="GHEA Grapalat" w:cs="Sylfaen"/>
          <w:sz w:val="20"/>
          <w:szCs w:val="20"/>
          <w:lang w:val="pt-BR"/>
        </w:rPr>
      </w:pPr>
      <w:r w:rsidRPr="00907DA4">
        <w:rPr>
          <w:rFonts w:ascii="GHEA Grapalat" w:hAnsi="GHEA Grapalat" w:cs="Sylfaen"/>
          <w:sz w:val="20"/>
          <w:szCs w:val="20"/>
        </w:rPr>
        <w:t>ՊատվիրատուիանունըԿապալառուիանունը</w:t>
      </w:r>
    </w:p>
    <w:p w:rsidR="00EF45FA" w:rsidRPr="00907DA4" w:rsidRDefault="00EF45FA" w:rsidP="00313359">
      <w:pPr>
        <w:tabs>
          <w:tab w:val="left" w:pos="360"/>
          <w:tab w:val="left" w:pos="540"/>
        </w:tabs>
        <w:spacing w:after="0" w:line="240" w:lineRule="auto"/>
        <w:ind w:right="-360"/>
        <w:jc w:val="both"/>
        <w:rPr>
          <w:rFonts w:ascii="GHEA Grapalat" w:hAnsi="GHEA Grapalat" w:cs="Sylfaen"/>
          <w:sz w:val="20"/>
          <w:szCs w:val="20"/>
          <w:u w:val="single"/>
          <w:lang w:val="hy-AM"/>
        </w:rPr>
      </w:pPr>
      <w:r w:rsidRPr="00907DA4">
        <w:rPr>
          <w:rFonts w:ascii="GHEA Grapalat" w:hAnsi="GHEA Grapalat" w:cs="Sylfaen"/>
          <w:sz w:val="20"/>
          <w:szCs w:val="20"/>
          <w:lang w:val="hy-AM"/>
        </w:rPr>
        <w:t>(այսուհետ` Կ</w:t>
      </w:r>
      <w:r w:rsidRPr="00907DA4">
        <w:rPr>
          <w:rFonts w:ascii="GHEA Grapalat" w:hAnsi="GHEA Grapalat" w:cs="Sylfaen"/>
          <w:sz w:val="20"/>
          <w:szCs w:val="20"/>
        </w:rPr>
        <w:t>ապալառու</w:t>
      </w:r>
      <w:r w:rsidRPr="00907DA4">
        <w:rPr>
          <w:rFonts w:ascii="GHEA Grapalat" w:hAnsi="GHEA Grapalat" w:cs="Sylfaen"/>
          <w:sz w:val="20"/>
          <w:szCs w:val="20"/>
          <w:lang w:val="hy-AM"/>
        </w:rPr>
        <w:t>)</w:t>
      </w:r>
      <w:r w:rsidRPr="00907DA4">
        <w:rPr>
          <w:rFonts w:ascii="GHEA Grapalat" w:hAnsi="GHEA Grapalat" w:cs="Sylfaen"/>
          <w:sz w:val="20"/>
          <w:szCs w:val="20"/>
        </w:rPr>
        <w:t>միջև</w:t>
      </w:r>
      <w:r w:rsidRPr="000A381F">
        <w:rPr>
          <w:rFonts w:ascii="GHEA Grapalat" w:hAnsi="GHEA Grapalat" w:cs="Sylfaen"/>
          <w:sz w:val="20"/>
          <w:szCs w:val="20"/>
          <w:lang w:val="pt-BR"/>
        </w:rPr>
        <w:t xml:space="preserve"> 20     </w:t>
      </w:r>
      <w:r w:rsidRPr="00907DA4">
        <w:rPr>
          <w:rFonts w:ascii="GHEA Grapalat" w:hAnsi="GHEA Grapalat" w:cs="Sylfaen"/>
          <w:sz w:val="20"/>
          <w:szCs w:val="20"/>
        </w:rPr>
        <w:t>թ</w:t>
      </w:r>
      <w:r w:rsidRPr="000A381F">
        <w:rPr>
          <w:rFonts w:ascii="GHEA Grapalat" w:hAnsi="GHEA Grapalat" w:cs="Sylfaen"/>
          <w:sz w:val="20"/>
          <w:szCs w:val="20"/>
          <w:lang w:val="pt-BR"/>
        </w:rPr>
        <w:t xml:space="preserve">. </w:t>
      </w:r>
      <w:r w:rsidRPr="000A381F">
        <w:rPr>
          <w:rFonts w:ascii="GHEA Grapalat" w:hAnsi="GHEA Grapalat" w:cs="Sylfaen"/>
          <w:sz w:val="20"/>
          <w:szCs w:val="20"/>
          <w:u w:val="single"/>
          <w:lang w:val="pt-BR"/>
        </w:rPr>
        <w:tab/>
      </w:r>
      <w:r w:rsidRPr="000A381F">
        <w:rPr>
          <w:rFonts w:ascii="GHEA Grapalat" w:hAnsi="GHEA Grapalat" w:cs="Sylfaen"/>
          <w:sz w:val="20"/>
          <w:szCs w:val="20"/>
          <w:u w:val="single"/>
          <w:lang w:val="pt-BR"/>
        </w:rPr>
        <w:tab/>
      </w:r>
      <w:r w:rsidRPr="000A381F">
        <w:rPr>
          <w:rFonts w:ascii="GHEA Grapalat" w:hAnsi="GHEA Grapalat" w:cs="Sylfaen"/>
          <w:sz w:val="20"/>
          <w:szCs w:val="20"/>
          <w:u w:val="single"/>
          <w:lang w:val="pt-BR"/>
        </w:rPr>
        <w:tab/>
      </w:r>
      <w:r w:rsidRPr="000A381F">
        <w:rPr>
          <w:rFonts w:ascii="GHEA Grapalat" w:hAnsi="GHEA Grapalat" w:cs="Sylfaen"/>
          <w:sz w:val="20"/>
          <w:szCs w:val="20"/>
          <w:u w:val="single"/>
          <w:lang w:val="pt-BR"/>
        </w:rPr>
        <w:tab/>
      </w:r>
      <w:r w:rsidRPr="00907DA4">
        <w:rPr>
          <w:rFonts w:ascii="GHEA Grapalat" w:hAnsi="GHEA Grapalat" w:cs="Sylfaen"/>
          <w:sz w:val="20"/>
          <w:szCs w:val="20"/>
          <w:lang w:val="hy-AM"/>
        </w:rPr>
        <w:t xml:space="preserve"> -ին կնքված N </w:t>
      </w:r>
      <w:r w:rsidRPr="00907DA4">
        <w:rPr>
          <w:rFonts w:ascii="GHEA Grapalat" w:hAnsi="GHEA Grapalat" w:cs="Sylfaen"/>
          <w:sz w:val="20"/>
          <w:szCs w:val="20"/>
          <w:u w:val="single"/>
          <w:lang w:val="hy-AM"/>
        </w:rPr>
        <w:tab/>
      </w:r>
      <w:r w:rsidRPr="00907DA4">
        <w:rPr>
          <w:rFonts w:ascii="GHEA Grapalat" w:hAnsi="GHEA Grapalat" w:cs="Sylfaen"/>
          <w:sz w:val="20"/>
          <w:szCs w:val="20"/>
          <w:u w:val="single"/>
          <w:lang w:val="hy-AM"/>
        </w:rPr>
        <w:tab/>
      </w:r>
      <w:r w:rsidRPr="00907DA4">
        <w:rPr>
          <w:rFonts w:ascii="GHEA Grapalat" w:hAnsi="GHEA Grapalat" w:cs="Sylfaen"/>
          <w:sz w:val="20"/>
          <w:szCs w:val="20"/>
          <w:u w:val="single"/>
          <w:lang w:val="hy-AM"/>
        </w:rPr>
        <w:tab/>
      </w:r>
      <w:r w:rsidRPr="00907DA4">
        <w:rPr>
          <w:rFonts w:ascii="GHEA Grapalat" w:hAnsi="GHEA Grapalat" w:cs="Sylfaen"/>
          <w:sz w:val="20"/>
          <w:szCs w:val="20"/>
          <w:u w:val="single"/>
          <w:lang w:val="hy-AM"/>
        </w:rPr>
        <w:tab/>
      </w:r>
    </w:p>
    <w:p w:rsidR="00EF45FA" w:rsidRPr="00907DA4" w:rsidRDefault="00EF45FA" w:rsidP="00313359">
      <w:pPr>
        <w:tabs>
          <w:tab w:val="left" w:pos="360"/>
          <w:tab w:val="left" w:pos="540"/>
        </w:tabs>
        <w:spacing w:after="0" w:line="240" w:lineRule="auto"/>
        <w:ind w:right="-360"/>
        <w:jc w:val="both"/>
        <w:rPr>
          <w:rFonts w:ascii="GHEA Grapalat" w:hAnsi="GHEA Grapalat" w:cs="Sylfaen"/>
          <w:sz w:val="20"/>
          <w:szCs w:val="20"/>
          <w:u w:val="single"/>
          <w:lang w:val="hy-AM"/>
        </w:rPr>
      </w:pPr>
      <w:r w:rsidRPr="00907DA4">
        <w:rPr>
          <w:rFonts w:ascii="GHEA Grapalat" w:hAnsi="GHEA Grapalat" w:cs="Sylfaen"/>
          <w:sz w:val="20"/>
          <w:szCs w:val="20"/>
          <w:lang w:val="hy-AM"/>
        </w:rPr>
        <w:t xml:space="preserve">                                                                                                պայմանագրի կնքման ամսաթիվը</w:t>
      </w:r>
      <w:r w:rsidRPr="00907DA4">
        <w:rPr>
          <w:rFonts w:ascii="GHEA Grapalat" w:hAnsi="GHEA Grapalat" w:cs="Sylfaen"/>
          <w:sz w:val="20"/>
          <w:szCs w:val="20"/>
          <w:lang w:val="hy-AM"/>
        </w:rPr>
        <w:tab/>
      </w:r>
      <w:r w:rsidRPr="00907DA4">
        <w:rPr>
          <w:rFonts w:ascii="GHEA Grapalat" w:hAnsi="GHEA Grapalat" w:cs="Sylfaen"/>
          <w:sz w:val="20"/>
          <w:szCs w:val="20"/>
          <w:lang w:val="hy-AM"/>
        </w:rPr>
        <w:tab/>
      </w:r>
      <w:r w:rsidRPr="00907DA4">
        <w:rPr>
          <w:rFonts w:ascii="GHEA Grapalat" w:hAnsi="GHEA Grapalat" w:cs="Sylfaen"/>
          <w:sz w:val="20"/>
          <w:szCs w:val="20"/>
          <w:lang w:val="hy-AM"/>
        </w:rPr>
        <w:tab/>
        <w:t xml:space="preserve">                             պայմանագրի համարը</w:t>
      </w:r>
    </w:p>
    <w:p w:rsidR="00EF45FA" w:rsidRPr="00907DA4" w:rsidRDefault="00EF45FA" w:rsidP="00313359">
      <w:pPr>
        <w:tabs>
          <w:tab w:val="left" w:pos="360"/>
          <w:tab w:val="left" w:pos="540"/>
        </w:tabs>
        <w:spacing w:after="0" w:line="240" w:lineRule="auto"/>
        <w:jc w:val="both"/>
        <w:rPr>
          <w:rFonts w:ascii="GHEA Grapalat" w:hAnsi="GHEA Grapalat" w:cs="Sylfaen"/>
          <w:sz w:val="20"/>
          <w:szCs w:val="20"/>
          <w:lang w:val="hy-AM"/>
        </w:rPr>
      </w:pPr>
      <w:r w:rsidRPr="00907DA4">
        <w:rPr>
          <w:rFonts w:ascii="GHEA Grapalat" w:hAnsi="GHEA Grapalat" w:cs="Sylfaen"/>
          <w:sz w:val="20"/>
          <w:szCs w:val="20"/>
          <w:lang w:val="hy-AM"/>
        </w:rPr>
        <w:t xml:space="preserve">գնման պայմանագրի շրջանակներում Կապալառուն  20  թ. </w:t>
      </w:r>
      <w:r w:rsidRPr="00907DA4">
        <w:rPr>
          <w:rFonts w:ascii="GHEA Grapalat" w:hAnsi="GHEA Grapalat" w:cs="Sylfaen"/>
          <w:sz w:val="20"/>
          <w:szCs w:val="20"/>
          <w:u w:val="single"/>
          <w:lang w:val="hy-AM"/>
        </w:rPr>
        <w:tab/>
      </w:r>
      <w:r w:rsidRPr="00907DA4">
        <w:rPr>
          <w:rFonts w:ascii="GHEA Grapalat" w:hAnsi="GHEA Grapalat" w:cs="Sylfaen"/>
          <w:sz w:val="20"/>
          <w:szCs w:val="20"/>
          <w:u w:val="single"/>
          <w:lang w:val="hy-AM"/>
        </w:rPr>
        <w:tab/>
      </w:r>
      <w:r w:rsidRPr="00907DA4">
        <w:rPr>
          <w:rFonts w:ascii="GHEA Grapalat" w:hAnsi="GHEA Grapalat" w:cs="Sylfaen"/>
          <w:sz w:val="20"/>
          <w:szCs w:val="20"/>
          <w:lang w:val="hy-AM"/>
        </w:rPr>
        <w:t>-ին հանձնման-ընդունման նպատակով Պատվիրատուին հանձնեց ստորև նշված աշխատանքները.</w:t>
      </w:r>
    </w:p>
    <w:p w:rsidR="00EF45FA" w:rsidRPr="00907DA4" w:rsidRDefault="00EF45FA" w:rsidP="00313359">
      <w:pPr>
        <w:tabs>
          <w:tab w:val="left" w:pos="360"/>
          <w:tab w:val="left" w:pos="540"/>
        </w:tabs>
        <w:spacing w:after="0" w:line="240" w:lineRule="auto"/>
        <w:ind w:left="-540" w:firstLine="180"/>
        <w:jc w:val="both"/>
        <w:rPr>
          <w:rFonts w:ascii="GHEA Grapalat" w:hAnsi="GHEA Grapalat" w:cs="Sylfaen"/>
          <w:sz w:val="20"/>
          <w:szCs w:val="20"/>
          <w:lang w:val="hy-AM"/>
        </w:rPr>
      </w:pPr>
      <w:r w:rsidRPr="00907DA4">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EF45FA" w:rsidRPr="00907DA4" w:rsidTr="00D03FF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EF45FA" w:rsidRPr="00907DA4" w:rsidRDefault="00EF45FA" w:rsidP="00313359">
            <w:pPr>
              <w:spacing w:after="0" w:line="240" w:lineRule="auto"/>
              <w:jc w:val="center"/>
              <w:rPr>
                <w:rFonts w:ascii="GHEA Grapalat" w:hAnsi="GHEA Grapalat" w:cs="Sylfaen"/>
                <w:bCs/>
                <w:sz w:val="20"/>
                <w:szCs w:val="20"/>
              </w:rPr>
            </w:pPr>
            <w:r w:rsidRPr="00907DA4">
              <w:rPr>
                <w:rFonts w:ascii="GHEA Grapalat" w:hAnsi="GHEA Grapalat" w:cs="Sylfaen"/>
                <w:sz w:val="20"/>
                <w:szCs w:val="20"/>
              </w:rPr>
              <w:t>Աշխատանքի</w:t>
            </w:r>
          </w:p>
        </w:tc>
      </w:tr>
      <w:tr w:rsidR="00EF45FA" w:rsidRPr="00907DA4" w:rsidTr="00D03FF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EF45FA" w:rsidRPr="00907DA4" w:rsidRDefault="00EF45FA" w:rsidP="00313359">
            <w:pPr>
              <w:spacing w:after="0" w:line="240" w:lineRule="auto"/>
              <w:jc w:val="center"/>
              <w:rPr>
                <w:rFonts w:ascii="GHEA Grapalat" w:hAnsi="GHEA Grapalat"/>
                <w:sz w:val="20"/>
                <w:szCs w:val="20"/>
              </w:rPr>
            </w:pPr>
            <w:r w:rsidRPr="00907DA4">
              <w:rPr>
                <w:rFonts w:ascii="GHEA Grapalat" w:hAnsi="GHEA Grapalat" w:cs="Sylfaen"/>
                <w:sz w:val="20"/>
                <w:szCs w:val="20"/>
              </w:rPr>
              <w:t>քանակը</w:t>
            </w:r>
            <w:r w:rsidRPr="00907DA4">
              <w:rPr>
                <w:rFonts w:ascii="GHEA Grapalat" w:hAnsi="GHEA Grapalat"/>
                <w:sz w:val="20"/>
                <w:szCs w:val="20"/>
              </w:rPr>
              <w:t xml:space="preserve"> (</w:t>
            </w:r>
            <w:r w:rsidRPr="00907DA4">
              <w:rPr>
                <w:rFonts w:ascii="GHEA Grapalat" w:hAnsi="GHEA Grapalat" w:cs="Sylfaen"/>
                <w:sz w:val="20"/>
                <w:szCs w:val="20"/>
              </w:rPr>
              <w:t>փաստացի</w:t>
            </w:r>
            <w:r w:rsidRPr="00907DA4">
              <w:rPr>
                <w:rFonts w:ascii="GHEA Grapalat" w:hAnsi="GHEA Grapalat"/>
                <w:sz w:val="20"/>
                <w:szCs w:val="20"/>
              </w:rPr>
              <w:t>)</w:t>
            </w:r>
          </w:p>
        </w:tc>
      </w:tr>
      <w:tr w:rsidR="00EF45FA" w:rsidRPr="00907DA4" w:rsidTr="00D03FFD">
        <w:trPr>
          <w:trHeight w:val="273"/>
        </w:trPr>
        <w:tc>
          <w:tcPr>
            <w:tcW w:w="3852" w:type="dxa"/>
            <w:tcBorders>
              <w:top w:val="single" w:sz="4" w:space="0" w:color="000000"/>
              <w:left w:val="single" w:sz="4" w:space="0" w:color="000000"/>
              <w:bottom w:val="single" w:sz="4" w:space="0" w:color="000000"/>
              <w:right w:val="single" w:sz="4" w:space="0" w:color="000000"/>
            </w:tcBorders>
          </w:tcPr>
          <w:p w:rsidR="00EF45FA" w:rsidRPr="00907DA4" w:rsidRDefault="00EF45FA" w:rsidP="00313359">
            <w:pPr>
              <w:spacing w:after="0" w:line="240" w:lineRule="auto"/>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EF45FA" w:rsidRPr="00907DA4" w:rsidRDefault="00EF45FA" w:rsidP="00313359">
            <w:pPr>
              <w:spacing w:after="0" w:line="240" w:lineRule="auto"/>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EF45FA" w:rsidRPr="00907DA4" w:rsidRDefault="00EF45FA" w:rsidP="00313359">
            <w:pPr>
              <w:spacing w:after="0" w:line="240" w:lineRule="auto"/>
              <w:rPr>
                <w:rFonts w:ascii="GHEA Grapalat" w:hAnsi="GHEA Grapalat" w:cs="Sylfaen"/>
                <w:sz w:val="20"/>
                <w:szCs w:val="20"/>
              </w:rPr>
            </w:pPr>
          </w:p>
        </w:tc>
      </w:tr>
      <w:tr w:rsidR="00EF45FA" w:rsidRPr="00907DA4" w:rsidTr="00D03FFD">
        <w:trPr>
          <w:trHeight w:val="273"/>
        </w:trPr>
        <w:tc>
          <w:tcPr>
            <w:tcW w:w="3852" w:type="dxa"/>
            <w:tcBorders>
              <w:top w:val="single" w:sz="4" w:space="0" w:color="000000"/>
              <w:left w:val="single" w:sz="4" w:space="0" w:color="000000"/>
              <w:bottom w:val="single" w:sz="4" w:space="0" w:color="000000"/>
              <w:right w:val="single" w:sz="4" w:space="0" w:color="000000"/>
            </w:tcBorders>
          </w:tcPr>
          <w:p w:rsidR="00EF45FA" w:rsidRPr="00907DA4" w:rsidRDefault="00EF45FA" w:rsidP="00313359">
            <w:pPr>
              <w:spacing w:after="0" w:line="240" w:lineRule="auto"/>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EF45FA" w:rsidRPr="00907DA4" w:rsidRDefault="00EF45FA" w:rsidP="00313359">
            <w:pPr>
              <w:spacing w:after="0" w:line="240" w:lineRule="auto"/>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EF45FA" w:rsidRPr="00907DA4" w:rsidRDefault="00EF45FA" w:rsidP="00313359">
            <w:pPr>
              <w:spacing w:after="0" w:line="240" w:lineRule="auto"/>
              <w:rPr>
                <w:rFonts w:ascii="GHEA Grapalat" w:hAnsi="GHEA Grapalat" w:cs="Sylfaen"/>
                <w:sz w:val="20"/>
                <w:szCs w:val="20"/>
              </w:rPr>
            </w:pPr>
          </w:p>
        </w:tc>
      </w:tr>
    </w:tbl>
    <w:p w:rsidR="00EF45FA" w:rsidRPr="00907DA4" w:rsidRDefault="00EF45FA" w:rsidP="00313359">
      <w:pPr>
        <w:tabs>
          <w:tab w:val="left" w:pos="360"/>
          <w:tab w:val="left" w:pos="540"/>
        </w:tabs>
        <w:spacing w:after="0" w:line="240" w:lineRule="auto"/>
        <w:jc w:val="both"/>
        <w:rPr>
          <w:rFonts w:ascii="GHEA Grapalat" w:hAnsi="GHEA Grapalat" w:cs="Sylfaen"/>
          <w:sz w:val="20"/>
          <w:szCs w:val="20"/>
        </w:rPr>
      </w:pPr>
    </w:p>
    <w:p w:rsidR="00EF45FA" w:rsidRPr="00907DA4" w:rsidRDefault="00EF45FA" w:rsidP="00313359">
      <w:pPr>
        <w:tabs>
          <w:tab w:val="left" w:pos="360"/>
          <w:tab w:val="left" w:pos="540"/>
        </w:tabs>
        <w:spacing w:after="0" w:line="240" w:lineRule="auto"/>
        <w:jc w:val="both"/>
        <w:rPr>
          <w:rFonts w:ascii="GHEA Grapalat" w:hAnsi="GHEA Grapalat" w:cs="Sylfaen"/>
          <w:sz w:val="20"/>
          <w:szCs w:val="20"/>
        </w:rPr>
      </w:pPr>
    </w:p>
    <w:p w:rsidR="00EF45FA" w:rsidRPr="00907DA4" w:rsidRDefault="00EF45FA" w:rsidP="00313359">
      <w:pPr>
        <w:tabs>
          <w:tab w:val="left" w:pos="360"/>
          <w:tab w:val="left" w:pos="540"/>
        </w:tabs>
        <w:spacing w:after="0" w:line="240" w:lineRule="auto"/>
        <w:jc w:val="both"/>
        <w:rPr>
          <w:rFonts w:ascii="GHEA Grapalat" w:hAnsi="GHEA Grapalat" w:cs="Sylfaen"/>
          <w:sz w:val="20"/>
          <w:szCs w:val="20"/>
          <w:lang w:val="hy-AM"/>
        </w:rPr>
      </w:pPr>
    </w:p>
    <w:p w:rsidR="00EF45FA" w:rsidRPr="00907DA4" w:rsidRDefault="00EF45FA" w:rsidP="00313359">
      <w:pPr>
        <w:tabs>
          <w:tab w:val="left" w:pos="360"/>
          <w:tab w:val="left" w:pos="540"/>
        </w:tabs>
        <w:spacing w:after="0" w:line="240" w:lineRule="auto"/>
        <w:jc w:val="both"/>
        <w:rPr>
          <w:rFonts w:ascii="GHEA Grapalat" w:hAnsi="GHEA Grapalat" w:cs="Sylfaen"/>
          <w:sz w:val="20"/>
          <w:szCs w:val="20"/>
          <w:lang w:val="hy-AM"/>
        </w:rPr>
      </w:pPr>
      <w:r w:rsidRPr="00907DA4">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EF45FA" w:rsidRPr="00907DA4" w:rsidRDefault="00EF45FA" w:rsidP="00313359">
      <w:pPr>
        <w:tabs>
          <w:tab w:val="left" w:pos="360"/>
          <w:tab w:val="left" w:pos="540"/>
        </w:tabs>
        <w:spacing w:after="0" w:line="240" w:lineRule="auto"/>
        <w:rPr>
          <w:rFonts w:ascii="GHEA Grapalat" w:hAnsi="GHEA Grapalat" w:cs="Sylfaen"/>
          <w:sz w:val="20"/>
          <w:szCs w:val="20"/>
          <w:lang w:val="hy-AM"/>
        </w:rPr>
      </w:pPr>
    </w:p>
    <w:p w:rsidR="00EF45FA" w:rsidRPr="00907DA4" w:rsidRDefault="00EF45FA" w:rsidP="00313359">
      <w:pPr>
        <w:spacing w:after="0" w:line="240" w:lineRule="auto"/>
        <w:jc w:val="center"/>
        <w:rPr>
          <w:rFonts w:ascii="GHEA Grapalat" w:hAnsi="GHEA Grapalat" w:cs="Sylfaen"/>
          <w:sz w:val="20"/>
          <w:szCs w:val="20"/>
          <w:lang w:val="hy-AM"/>
        </w:rPr>
      </w:pPr>
    </w:p>
    <w:p w:rsidR="00EF45FA" w:rsidRPr="00907DA4" w:rsidRDefault="00EF45FA" w:rsidP="00313359">
      <w:pPr>
        <w:spacing w:after="0" w:line="240" w:lineRule="auto"/>
        <w:jc w:val="center"/>
        <w:rPr>
          <w:rFonts w:ascii="GHEA Grapalat" w:hAnsi="GHEA Grapalat" w:cs="Sylfaen"/>
          <w:sz w:val="20"/>
          <w:szCs w:val="20"/>
          <w:lang w:val="hy-AM"/>
        </w:rPr>
      </w:pPr>
    </w:p>
    <w:p w:rsidR="00EF45FA" w:rsidRPr="00907DA4" w:rsidRDefault="00EF45FA" w:rsidP="00313359">
      <w:pPr>
        <w:spacing w:after="0" w:line="240" w:lineRule="auto"/>
        <w:jc w:val="center"/>
        <w:rPr>
          <w:rFonts w:ascii="GHEA Grapalat" w:hAnsi="GHEA Grapalat" w:cs="Sylfaen"/>
          <w:sz w:val="20"/>
          <w:szCs w:val="20"/>
          <w:lang w:val="hy-AM"/>
        </w:rPr>
      </w:pPr>
    </w:p>
    <w:p w:rsidR="00EF45FA" w:rsidRPr="00907DA4" w:rsidRDefault="00EF45FA" w:rsidP="00313359">
      <w:pPr>
        <w:spacing w:after="0" w:line="240" w:lineRule="auto"/>
        <w:jc w:val="center"/>
        <w:rPr>
          <w:rFonts w:ascii="GHEA Grapalat" w:hAnsi="GHEA Grapalat" w:cs="Sylfaen"/>
          <w:sz w:val="20"/>
          <w:szCs w:val="20"/>
          <w:lang w:val="hy-AM"/>
        </w:rPr>
      </w:pPr>
      <w:r w:rsidRPr="00907DA4">
        <w:rPr>
          <w:rFonts w:ascii="GHEA Grapalat" w:hAnsi="GHEA Grapalat" w:cs="Sylfaen"/>
          <w:sz w:val="20"/>
          <w:szCs w:val="20"/>
          <w:lang w:val="hy-AM"/>
        </w:rPr>
        <w:t>ԿՈՂՄԵՐԸ</w:t>
      </w:r>
    </w:p>
    <w:p w:rsidR="00EF45FA" w:rsidRPr="00907DA4" w:rsidRDefault="00EF45FA" w:rsidP="00313359">
      <w:pPr>
        <w:spacing w:after="0" w:line="240" w:lineRule="auto"/>
        <w:jc w:val="center"/>
        <w:rPr>
          <w:rFonts w:ascii="GHEA Grapalat" w:hAnsi="GHEA Grapalat" w:cs="Sylfaen"/>
          <w:sz w:val="20"/>
          <w:szCs w:val="20"/>
          <w:lang w:val="hy-AM"/>
        </w:rPr>
      </w:pPr>
    </w:p>
    <w:p w:rsidR="00EF45FA" w:rsidRPr="00907DA4" w:rsidRDefault="00EF45FA" w:rsidP="00313359">
      <w:pPr>
        <w:tabs>
          <w:tab w:val="left" w:pos="360"/>
          <w:tab w:val="left" w:pos="540"/>
        </w:tabs>
        <w:spacing w:after="0" w:line="240" w:lineRule="auto"/>
        <w:rPr>
          <w:rFonts w:ascii="GHEA Grapalat" w:hAnsi="GHEA Grapalat" w:cs="Sylfaen"/>
          <w:sz w:val="20"/>
          <w:szCs w:val="20"/>
          <w:lang w:val="hy-AM"/>
        </w:rPr>
      </w:pPr>
    </w:p>
    <w:p w:rsidR="00EF45FA" w:rsidRPr="00907DA4" w:rsidRDefault="00EF45FA" w:rsidP="00313359">
      <w:pPr>
        <w:tabs>
          <w:tab w:val="left" w:pos="360"/>
          <w:tab w:val="left" w:pos="540"/>
        </w:tabs>
        <w:spacing w:after="0" w:line="240" w:lineRule="auto"/>
        <w:rPr>
          <w:rFonts w:ascii="GHEA Grapalat" w:hAnsi="GHEA Grapalat" w:cs="Sylfaen"/>
          <w:sz w:val="20"/>
          <w:szCs w:val="20"/>
          <w:lang w:val="hy-AM"/>
        </w:rPr>
      </w:pPr>
    </w:p>
    <w:tbl>
      <w:tblPr>
        <w:tblW w:w="0" w:type="auto"/>
        <w:tblLook w:val="00A0"/>
      </w:tblPr>
      <w:tblGrid>
        <w:gridCol w:w="4785"/>
        <w:gridCol w:w="5223"/>
      </w:tblGrid>
      <w:tr w:rsidR="00EF45FA" w:rsidRPr="00907DA4" w:rsidTr="00D03FFD">
        <w:tc>
          <w:tcPr>
            <w:tcW w:w="4785" w:type="dxa"/>
          </w:tcPr>
          <w:p w:rsidR="00EF45FA" w:rsidRPr="00907DA4" w:rsidRDefault="00EF45FA" w:rsidP="00313359">
            <w:pPr>
              <w:tabs>
                <w:tab w:val="left" w:pos="360"/>
                <w:tab w:val="left" w:pos="540"/>
              </w:tabs>
              <w:spacing w:after="0" w:line="240" w:lineRule="auto"/>
              <w:jc w:val="center"/>
              <w:rPr>
                <w:rFonts w:ascii="GHEA Grapalat" w:hAnsi="GHEA Grapalat" w:cs="Sylfaen"/>
                <w:b/>
                <w:bCs/>
                <w:sz w:val="20"/>
                <w:szCs w:val="20"/>
                <w:lang w:val="hy-AM"/>
              </w:rPr>
            </w:pPr>
            <w:r w:rsidRPr="00907DA4">
              <w:rPr>
                <w:rFonts w:ascii="GHEA Grapalat" w:hAnsi="GHEA Grapalat" w:cs="Sylfaen"/>
                <w:b/>
                <w:bCs/>
                <w:sz w:val="20"/>
                <w:szCs w:val="20"/>
                <w:lang w:val="hy-AM"/>
              </w:rPr>
              <w:t>Հանձնեց</w:t>
            </w:r>
          </w:p>
        </w:tc>
        <w:tc>
          <w:tcPr>
            <w:tcW w:w="5223" w:type="dxa"/>
          </w:tcPr>
          <w:p w:rsidR="00EF45FA" w:rsidRPr="00907DA4" w:rsidRDefault="00EF45FA" w:rsidP="00313359">
            <w:pPr>
              <w:tabs>
                <w:tab w:val="left" w:pos="360"/>
                <w:tab w:val="left" w:pos="540"/>
              </w:tabs>
              <w:spacing w:after="0" w:line="240" w:lineRule="auto"/>
              <w:jc w:val="center"/>
              <w:rPr>
                <w:rFonts w:ascii="GHEA Grapalat" w:hAnsi="GHEA Grapalat" w:cs="Sylfaen"/>
                <w:b/>
                <w:bCs/>
                <w:sz w:val="20"/>
                <w:szCs w:val="20"/>
                <w:lang w:val="hy-AM"/>
              </w:rPr>
            </w:pPr>
            <w:r w:rsidRPr="00907DA4">
              <w:rPr>
                <w:rFonts w:ascii="GHEA Grapalat" w:hAnsi="GHEA Grapalat" w:cs="Sylfaen"/>
                <w:b/>
                <w:bCs/>
                <w:sz w:val="20"/>
                <w:szCs w:val="20"/>
                <w:lang w:val="hy-AM"/>
              </w:rPr>
              <w:t xml:space="preserve">        Ընդունեց</w:t>
            </w:r>
          </w:p>
        </w:tc>
      </w:tr>
    </w:tbl>
    <w:p w:rsidR="00EF45FA" w:rsidRPr="00907DA4" w:rsidRDefault="00EF45FA" w:rsidP="00313359">
      <w:pPr>
        <w:tabs>
          <w:tab w:val="left" w:pos="360"/>
          <w:tab w:val="left" w:pos="540"/>
        </w:tabs>
        <w:spacing w:after="0" w:line="240" w:lineRule="auto"/>
        <w:rPr>
          <w:rFonts w:ascii="GHEA Grapalat" w:hAnsi="GHEA Grapalat" w:cs="Sylfaen"/>
          <w:sz w:val="20"/>
          <w:szCs w:val="20"/>
          <w:lang w:val="hy-AM"/>
        </w:rPr>
      </w:pPr>
      <w:r w:rsidRPr="00907DA4">
        <w:rPr>
          <w:rFonts w:ascii="GHEA Grapalat" w:hAnsi="GHEA Grapalat" w:cs="Sylfaen"/>
          <w:sz w:val="20"/>
          <w:szCs w:val="20"/>
          <w:lang w:val="hy-AM"/>
        </w:rPr>
        <w:t xml:space="preserve">                                                                                                  հայտը նախագծած ներկայացուցիչ`</w:t>
      </w:r>
    </w:p>
    <w:p w:rsidR="00EF45FA" w:rsidRPr="00907DA4" w:rsidRDefault="00EF45FA" w:rsidP="00313359">
      <w:pPr>
        <w:tabs>
          <w:tab w:val="left" w:pos="360"/>
          <w:tab w:val="left" w:pos="540"/>
        </w:tabs>
        <w:spacing w:after="0" w:line="240" w:lineRule="auto"/>
        <w:rPr>
          <w:rFonts w:ascii="GHEA Grapalat" w:hAnsi="GHEA Grapalat" w:cs="Sylfaen"/>
          <w:sz w:val="20"/>
          <w:szCs w:val="20"/>
          <w:lang w:val="hy-AM"/>
        </w:rPr>
      </w:pPr>
    </w:p>
    <w:tbl>
      <w:tblPr>
        <w:tblW w:w="9750" w:type="dxa"/>
        <w:jc w:val="center"/>
        <w:tblCellSpacing w:w="7" w:type="dxa"/>
        <w:tblCellMar>
          <w:left w:w="0" w:type="dxa"/>
          <w:right w:w="0" w:type="dxa"/>
        </w:tblCellMar>
        <w:tblLook w:val="04A0"/>
      </w:tblPr>
      <w:tblGrid>
        <w:gridCol w:w="4875"/>
        <w:gridCol w:w="4875"/>
      </w:tblGrid>
      <w:tr w:rsidR="00EF45FA" w:rsidRPr="00907DA4" w:rsidTr="00D03FFD">
        <w:trPr>
          <w:tblCellSpacing w:w="7" w:type="dxa"/>
          <w:jc w:val="center"/>
        </w:trPr>
        <w:tc>
          <w:tcPr>
            <w:tcW w:w="0" w:type="auto"/>
            <w:vAlign w:val="center"/>
          </w:tcPr>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 xml:space="preserve">___________________________ </w:t>
            </w:r>
          </w:p>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ազգանուն, անուն</w:t>
            </w:r>
          </w:p>
        </w:tc>
        <w:tc>
          <w:tcPr>
            <w:tcW w:w="0" w:type="auto"/>
            <w:vAlign w:val="center"/>
          </w:tcPr>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___________________________</w:t>
            </w:r>
          </w:p>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ազգանուն, անուն</w:t>
            </w:r>
          </w:p>
        </w:tc>
      </w:tr>
      <w:tr w:rsidR="00EF45FA" w:rsidRPr="00907DA4" w:rsidTr="00D03FFD">
        <w:trPr>
          <w:tblCellSpacing w:w="7" w:type="dxa"/>
          <w:jc w:val="center"/>
        </w:trPr>
        <w:tc>
          <w:tcPr>
            <w:tcW w:w="0" w:type="auto"/>
            <w:vAlign w:val="center"/>
          </w:tcPr>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 xml:space="preserve">___________________________ </w:t>
            </w:r>
          </w:p>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ստորագրություն</w:t>
            </w:r>
          </w:p>
        </w:tc>
        <w:tc>
          <w:tcPr>
            <w:tcW w:w="0" w:type="auto"/>
            <w:vAlign w:val="center"/>
          </w:tcPr>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___________________________</w:t>
            </w:r>
          </w:p>
          <w:p w:rsidR="00EF45FA" w:rsidRPr="00907DA4" w:rsidRDefault="00EF45FA" w:rsidP="00313359">
            <w:pPr>
              <w:spacing w:after="0" w:line="240" w:lineRule="auto"/>
              <w:jc w:val="center"/>
              <w:rPr>
                <w:rFonts w:ascii="GHEA Grapalat" w:hAnsi="GHEA Grapalat" w:cs="GHEA Grapalat"/>
                <w:color w:val="000000"/>
                <w:sz w:val="20"/>
                <w:szCs w:val="20"/>
              </w:rPr>
            </w:pPr>
            <w:r w:rsidRPr="00907DA4">
              <w:rPr>
                <w:rFonts w:ascii="GHEA Grapalat" w:hAnsi="GHEA Grapalat" w:cs="GHEA Grapalat"/>
                <w:color w:val="000000"/>
                <w:sz w:val="20"/>
                <w:szCs w:val="20"/>
              </w:rPr>
              <w:t>ստորագրություն</w:t>
            </w:r>
          </w:p>
        </w:tc>
      </w:tr>
    </w:tbl>
    <w:p w:rsidR="00EF45FA" w:rsidRPr="00907DA4" w:rsidRDefault="00EF45FA" w:rsidP="00313359">
      <w:pPr>
        <w:tabs>
          <w:tab w:val="left" w:pos="360"/>
          <w:tab w:val="left" w:pos="540"/>
        </w:tabs>
        <w:spacing w:after="0" w:line="240" w:lineRule="auto"/>
        <w:jc w:val="center"/>
        <w:rPr>
          <w:rFonts w:ascii="GHEA Grapalat" w:hAnsi="GHEA Grapalat" w:cs="Sylfaen"/>
          <w:b/>
          <w:bCs/>
          <w:sz w:val="20"/>
          <w:szCs w:val="20"/>
        </w:rPr>
      </w:pPr>
    </w:p>
    <w:p w:rsidR="00EF45FA" w:rsidRPr="00907DA4" w:rsidRDefault="00EF45FA" w:rsidP="00313359">
      <w:pPr>
        <w:pStyle w:val="BodyTextIndent3"/>
        <w:spacing w:line="240" w:lineRule="auto"/>
        <w:jc w:val="center"/>
        <w:rPr>
          <w:rFonts w:ascii="GHEA Grapalat" w:hAnsi="GHEA Grapalat" w:cs="Sylfaen"/>
          <w:b/>
          <w:lang w:val="hy-AM"/>
        </w:rPr>
      </w:pPr>
    </w:p>
    <w:p w:rsidR="00EF45FA" w:rsidRPr="00907DA4" w:rsidRDefault="00EF45FA" w:rsidP="00313359">
      <w:pPr>
        <w:spacing w:after="0" w:line="240" w:lineRule="auto"/>
        <w:jc w:val="right"/>
        <w:rPr>
          <w:rFonts w:ascii="GHEA Grapalat" w:hAnsi="GHEA Grapalat"/>
          <w:i/>
          <w:sz w:val="20"/>
          <w:szCs w:val="20"/>
          <w:lang w:val="hy-AM"/>
        </w:rPr>
      </w:pPr>
    </w:p>
    <w:p w:rsidR="00EF45FA" w:rsidRPr="00907DA4" w:rsidRDefault="00EF45FA" w:rsidP="00313359">
      <w:pPr>
        <w:pStyle w:val="BodyTextIndent3"/>
        <w:spacing w:line="240" w:lineRule="auto"/>
        <w:jc w:val="right"/>
        <w:rPr>
          <w:rFonts w:ascii="GHEA Grapalat" w:hAnsi="GHEA Grapalat"/>
        </w:rPr>
      </w:pPr>
    </w:p>
    <w:p w:rsidR="00EF45FA" w:rsidRPr="00907DA4" w:rsidRDefault="00EF45FA" w:rsidP="00313359">
      <w:pPr>
        <w:tabs>
          <w:tab w:val="left" w:pos="2268"/>
        </w:tabs>
        <w:spacing w:after="0" w:line="240" w:lineRule="auto"/>
        <w:ind w:left="-284" w:firstLine="284"/>
        <w:jc w:val="right"/>
        <w:rPr>
          <w:rFonts w:ascii="GHEA Grapalat" w:hAnsi="GHEA Grapalat"/>
          <w:sz w:val="20"/>
          <w:szCs w:val="20"/>
          <w:lang w:val="hy-AM"/>
        </w:rPr>
      </w:pPr>
    </w:p>
    <w:p w:rsidR="00D03FFD" w:rsidRPr="00907DA4" w:rsidRDefault="00D03FFD" w:rsidP="00313359">
      <w:pPr>
        <w:spacing w:after="0" w:line="240" w:lineRule="auto"/>
        <w:rPr>
          <w:rFonts w:ascii="GHEA Grapalat" w:hAnsi="GHEA Grapalat"/>
          <w:sz w:val="20"/>
          <w:szCs w:val="20"/>
        </w:rPr>
      </w:pPr>
    </w:p>
    <w:sectPr w:rsidR="00D03FFD" w:rsidRPr="00907DA4" w:rsidSect="00D03FFD">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701" w:rsidRDefault="009D7701" w:rsidP="00EF45FA">
      <w:pPr>
        <w:spacing w:after="0" w:line="240" w:lineRule="auto"/>
      </w:pPr>
      <w:r>
        <w:separator/>
      </w:r>
    </w:p>
  </w:endnote>
  <w:endnote w:type="continuationSeparator" w:id="1">
    <w:p w:rsidR="009D7701" w:rsidRDefault="009D7701" w:rsidP="00EF4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00000287" w:usb1="00000000" w:usb2="00000000" w:usb3="00000000" w:csb0="0000009F" w:csb1="00000000"/>
  </w:font>
  <w:font w:name="GHEA Mariam">
    <w:altName w:val="Arial"/>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LatRus"/>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ARM">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701" w:rsidRDefault="009D7701" w:rsidP="00EF45FA">
      <w:pPr>
        <w:spacing w:after="0" w:line="240" w:lineRule="auto"/>
      </w:pPr>
      <w:r>
        <w:separator/>
      </w:r>
    </w:p>
  </w:footnote>
  <w:footnote w:type="continuationSeparator" w:id="1">
    <w:p w:rsidR="009D7701" w:rsidRDefault="009D7701" w:rsidP="00EF45FA">
      <w:pPr>
        <w:spacing w:after="0" w:line="240" w:lineRule="auto"/>
      </w:pPr>
      <w:r>
        <w:continuationSeparator/>
      </w:r>
    </w:p>
  </w:footnote>
  <w:footnote w:id="2">
    <w:p w:rsidR="00ED2D60" w:rsidRPr="00E6597C" w:rsidDel="009A5190" w:rsidRDefault="00ED2D60" w:rsidP="00EF45FA">
      <w:pPr>
        <w:pStyle w:val="FootnoteText"/>
        <w:jc w:val="both"/>
        <w:rPr>
          <w:del w:id="2" w:author="Vahe Mahtesyan" w:date="2018-02-14T10:15:00Z"/>
          <w:rFonts w:ascii="GHEA Grapalat" w:hAnsi="GHEA Grapalat"/>
          <w:i/>
          <w:sz w:val="16"/>
          <w:szCs w:val="16"/>
          <w:lang w:val="af-ZA"/>
        </w:rPr>
      </w:pPr>
      <w:r w:rsidRPr="00E6597C">
        <w:rPr>
          <w:rStyle w:val="FootnoteReference"/>
          <w:rFonts w:ascii="GHEA Grapalat" w:hAnsi="GHEA Grapalat"/>
          <w:sz w:val="16"/>
          <w:szCs w:val="16"/>
        </w:rPr>
        <w:footnoteRef/>
      </w:r>
      <w:r w:rsidRPr="00E6597C">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rsidR="00ED2D60" w:rsidRPr="000829CB" w:rsidRDefault="00ED2D60" w:rsidP="00EF45FA">
      <w:pPr>
        <w:pStyle w:val="FootnoteText"/>
        <w:jc w:val="both"/>
        <w:rPr>
          <w:rFonts w:ascii="GHEA Grapalat" w:hAnsi="GHEA Grapalat" w:cs="Sylfaen"/>
          <w:i/>
          <w:sz w:val="16"/>
          <w:szCs w:val="16"/>
          <w:lang w:val="af-ZA"/>
        </w:rPr>
      </w:pPr>
      <w:r w:rsidRPr="00E6597C">
        <w:rPr>
          <w:rStyle w:val="FootnoteReference"/>
        </w:rPr>
        <w:footnoteRef/>
      </w:r>
      <w:r w:rsidRPr="00E6597C">
        <w:rPr>
          <w:rFonts w:ascii="GHEA Grapalat" w:hAnsi="GHEA Grapalat" w:cs="Sylfaen"/>
          <w:i/>
          <w:sz w:val="16"/>
          <w:szCs w:val="16"/>
          <w:lang w:val="en-US"/>
        </w:rPr>
        <w:t>Կետը</w:t>
      </w:r>
      <w:r w:rsidRPr="000829CB">
        <w:rPr>
          <w:rFonts w:ascii="GHEA Grapalat" w:hAnsi="GHEA Grapalat" w:cs="Sylfaen"/>
          <w:i/>
          <w:sz w:val="16"/>
          <w:szCs w:val="16"/>
          <w:lang w:val="af-ZA"/>
        </w:rPr>
        <w:t xml:space="preserve">, </w:t>
      </w:r>
      <w:r w:rsidRPr="00E6597C">
        <w:rPr>
          <w:rFonts w:ascii="GHEA Grapalat" w:hAnsi="GHEA Grapalat" w:cs="Sylfaen"/>
          <w:i/>
          <w:sz w:val="16"/>
          <w:szCs w:val="16"/>
          <w:lang w:val="en-US"/>
        </w:rPr>
        <w:t>ինչպեսնաևհրավերի</w:t>
      </w:r>
      <w:r w:rsidRPr="000829CB">
        <w:rPr>
          <w:rFonts w:ascii="GHEA Grapalat" w:hAnsi="GHEA Grapalat" w:cs="Sylfaen"/>
          <w:i/>
          <w:sz w:val="16"/>
          <w:szCs w:val="16"/>
          <w:lang w:val="af-ZA"/>
        </w:rPr>
        <w:t xml:space="preserve"> 1-</w:t>
      </w:r>
      <w:r w:rsidRPr="00E6597C">
        <w:rPr>
          <w:rFonts w:ascii="GHEA Grapalat" w:hAnsi="GHEA Grapalat" w:cs="Sylfaen"/>
          <w:i/>
          <w:sz w:val="16"/>
          <w:szCs w:val="16"/>
          <w:lang w:val="en-US"/>
        </w:rPr>
        <w:t>ինմասի</w:t>
      </w:r>
      <w:r w:rsidRPr="000829CB">
        <w:rPr>
          <w:rFonts w:ascii="GHEA Grapalat" w:hAnsi="GHEA Grapalat" w:cs="Sylfaen"/>
          <w:i/>
          <w:sz w:val="16"/>
          <w:szCs w:val="16"/>
          <w:lang w:val="af-ZA"/>
        </w:rPr>
        <w:t xml:space="preserve"> 7-</w:t>
      </w:r>
      <w:r w:rsidRPr="00E6597C">
        <w:rPr>
          <w:rFonts w:ascii="GHEA Grapalat" w:hAnsi="GHEA Grapalat" w:cs="Sylfaen"/>
          <w:i/>
          <w:sz w:val="16"/>
          <w:szCs w:val="16"/>
          <w:lang w:val="en-US"/>
        </w:rPr>
        <w:t>րդբաժինըհրավերիցհանվումէ</w:t>
      </w:r>
      <w:r w:rsidRPr="000829CB">
        <w:rPr>
          <w:rFonts w:ascii="GHEA Grapalat" w:hAnsi="GHEA Grapalat" w:cs="Sylfaen"/>
          <w:i/>
          <w:sz w:val="16"/>
          <w:szCs w:val="16"/>
          <w:lang w:val="af-ZA"/>
        </w:rPr>
        <w:t xml:space="preserve">, </w:t>
      </w:r>
      <w:r w:rsidRPr="00E6597C">
        <w:rPr>
          <w:rFonts w:ascii="GHEA Grapalat" w:hAnsi="GHEA Grapalat" w:cs="Sylfaen"/>
          <w:i/>
          <w:sz w:val="16"/>
          <w:szCs w:val="16"/>
          <w:lang w:val="en-US"/>
        </w:rPr>
        <w:t>եթե՝</w:t>
      </w:r>
    </w:p>
    <w:p w:rsidR="00ED2D60" w:rsidRPr="007A2FB4" w:rsidRDefault="00ED2D60" w:rsidP="00EF45FA">
      <w:pPr>
        <w:pStyle w:val="FootnoteText"/>
        <w:jc w:val="both"/>
        <w:rPr>
          <w:rFonts w:ascii="GHEA Grapalat" w:hAnsi="GHEA Grapalat" w:cs="Sylfaen"/>
          <w:i/>
          <w:sz w:val="16"/>
          <w:szCs w:val="16"/>
          <w:lang w:val="af-ZA"/>
        </w:rPr>
      </w:pP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ընթացակարգըկազմակերպվումէ</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Գնումներիմասին</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ՀՀօրենքի</w:t>
      </w:r>
      <w:r w:rsidRPr="007A2FB4">
        <w:rPr>
          <w:rFonts w:ascii="GHEA Grapalat" w:hAnsi="GHEA Grapalat" w:cs="Sylfaen"/>
          <w:i/>
          <w:sz w:val="16"/>
          <w:szCs w:val="16"/>
          <w:lang w:val="af-ZA"/>
        </w:rPr>
        <w:t xml:space="preserve"> 15-</w:t>
      </w:r>
      <w:r w:rsidRPr="00E6597C">
        <w:rPr>
          <w:rFonts w:ascii="GHEA Grapalat" w:hAnsi="GHEA Grapalat" w:cs="Sylfaen"/>
          <w:i/>
          <w:sz w:val="16"/>
          <w:szCs w:val="16"/>
          <w:lang w:val="en-US"/>
        </w:rPr>
        <w:t>րդհոդվածի</w:t>
      </w:r>
      <w:r w:rsidRPr="007A2FB4">
        <w:rPr>
          <w:rFonts w:ascii="GHEA Grapalat" w:hAnsi="GHEA Grapalat" w:cs="Sylfaen"/>
          <w:i/>
          <w:sz w:val="16"/>
          <w:szCs w:val="16"/>
          <w:lang w:val="af-ZA"/>
        </w:rPr>
        <w:t xml:space="preserve"> 6-</w:t>
      </w:r>
      <w:r w:rsidRPr="00E6597C">
        <w:rPr>
          <w:rFonts w:ascii="GHEA Grapalat" w:hAnsi="GHEA Grapalat" w:cs="Sylfaen"/>
          <w:i/>
          <w:sz w:val="16"/>
          <w:szCs w:val="16"/>
          <w:lang w:val="en-US"/>
        </w:rPr>
        <w:t>րդմասիհիմանվրա</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բացառությամբայնդեպքի</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երբընթացակարգըկազմակերպելուհամարանհրաժեշտգնմանհայտըհաստատվելուօրվադրությամբնախատեսվածֆինանսականմիջոցներիչափըգերազանցումէ</w:t>
      </w:r>
      <w:r w:rsidRPr="00E6597C">
        <w:rPr>
          <w:rFonts w:ascii="GHEA Grapalat" w:hAnsi="GHEA Grapalat" w:cs="Sylfaen"/>
          <w:i/>
          <w:sz w:val="16"/>
          <w:szCs w:val="16"/>
          <w:lang w:val="hy-AM"/>
        </w:rPr>
        <w:t>10</w:t>
      </w:r>
      <w:r w:rsidRPr="00E6597C">
        <w:rPr>
          <w:rFonts w:ascii="GHEA Grapalat" w:hAnsi="GHEA Grapalat" w:cs="Sylfaen"/>
          <w:i/>
          <w:sz w:val="16"/>
          <w:szCs w:val="16"/>
          <w:lang w:val="en-US"/>
        </w:rPr>
        <w:t>մլն</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ՀՀդրամըևկնքվելիքպայմանագրիամբողջականկատարմանհամարհետագայումևսպահանջվելուենֆինանսականմիջոցներ</w:t>
      </w:r>
      <w:r w:rsidRPr="007A2FB4">
        <w:rPr>
          <w:rFonts w:ascii="GHEA Grapalat" w:hAnsi="GHEA Grapalat" w:cs="Sylfaen"/>
          <w:i/>
          <w:sz w:val="16"/>
          <w:szCs w:val="16"/>
          <w:lang w:val="af-ZA"/>
        </w:rPr>
        <w:t>.</w:t>
      </w:r>
    </w:p>
    <w:p w:rsidR="00ED2D60" w:rsidRPr="007A2FB4" w:rsidRDefault="00ED2D60" w:rsidP="00EF45FA">
      <w:pPr>
        <w:pStyle w:val="FootnoteText"/>
        <w:jc w:val="both"/>
        <w:rPr>
          <w:rFonts w:ascii="GHEA Grapalat" w:hAnsi="GHEA Grapalat" w:cs="Sylfaen"/>
          <w:i/>
          <w:sz w:val="16"/>
          <w:szCs w:val="16"/>
          <w:lang w:val="af-ZA"/>
        </w:rPr>
      </w:pP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գնմանհայտովտվյալընթացակարգիշրջանակումգնվելիքաշխատանքներիգինըչիգերազանցում</w:t>
      </w:r>
      <w:r w:rsidRPr="007A2FB4">
        <w:rPr>
          <w:rFonts w:ascii="GHEA Grapalat" w:hAnsi="GHEA Grapalat" w:cs="Sylfaen"/>
          <w:i/>
          <w:sz w:val="16"/>
          <w:szCs w:val="16"/>
          <w:lang w:val="af-ZA"/>
        </w:rPr>
        <w:t xml:space="preserve"> 10 </w:t>
      </w:r>
      <w:r w:rsidRPr="00E6597C">
        <w:rPr>
          <w:rFonts w:ascii="GHEA Grapalat" w:hAnsi="GHEA Grapalat" w:cs="Sylfaen"/>
          <w:i/>
          <w:sz w:val="16"/>
          <w:szCs w:val="16"/>
          <w:lang w:val="en-US"/>
        </w:rPr>
        <w:t>մլն</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ՀՀդրամը</w:t>
      </w:r>
      <w:r w:rsidRPr="007A2FB4">
        <w:rPr>
          <w:rFonts w:ascii="GHEA Grapalat" w:hAnsi="GHEA Grapalat" w:cs="Sylfaen"/>
          <w:i/>
          <w:sz w:val="16"/>
          <w:szCs w:val="16"/>
          <w:lang w:val="af-ZA"/>
        </w:rPr>
        <w:t>.</w:t>
      </w:r>
    </w:p>
    <w:p w:rsidR="00ED2D60" w:rsidRPr="007A2FB4" w:rsidRDefault="00ED2D60" w:rsidP="00EF45FA">
      <w:pPr>
        <w:pStyle w:val="FootnoteText"/>
        <w:jc w:val="both"/>
        <w:rPr>
          <w:rFonts w:ascii="GHEA Grapalat" w:hAnsi="GHEA Grapalat" w:cs="Sylfaen"/>
          <w:i/>
          <w:sz w:val="16"/>
          <w:szCs w:val="16"/>
          <w:lang w:val="af-ZA"/>
        </w:rPr>
      </w:pP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գնումնիրականացվումէհրատապությանհիմքովպայմանավորվածմեկանձիցգնմանձևով</w:t>
      </w:r>
      <w:r w:rsidRPr="007A2FB4">
        <w:rPr>
          <w:rFonts w:ascii="GHEA Grapalat" w:hAnsi="GHEA Grapalat" w:cs="Sylfaen"/>
          <w:i/>
          <w:sz w:val="16"/>
          <w:szCs w:val="16"/>
          <w:lang w:val="af-ZA"/>
        </w:rPr>
        <w:t>:</w:t>
      </w:r>
    </w:p>
    <w:p w:rsidR="00ED2D60" w:rsidRPr="007A2FB4" w:rsidRDefault="00ED2D60" w:rsidP="00EF45FA">
      <w:pPr>
        <w:pStyle w:val="FootnoteText"/>
        <w:jc w:val="both"/>
        <w:rPr>
          <w:lang w:val="af-ZA"/>
        </w:rPr>
      </w:pPr>
      <w:r w:rsidRPr="00E6597C">
        <w:rPr>
          <w:rFonts w:ascii="GHEA Grapalat" w:hAnsi="GHEA Grapalat" w:cs="Sylfaen"/>
          <w:i/>
          <w:sz w:val="16"/>
          <w:szCs w:val="16"/>
          <w:lang w:val="en-US"/>
        </w:rPr>
        <w:t>Սույնպայմանիկիրառմանդեպքումխմբագրվումենհրավերիկետերը</w:t>
      </w:r>
      <w:r w:rsidRPr="007A2FB4">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բաժիններըևդրանցկատարվածհյղումները</w:t>
      </w:r>
      <w:r w:rsidRPr="007A2FB4">
        <w:rPr>
          <w:rFonts w:ascii="GHEA Grapalat" w:hAnsi="GHEA Grapalat" w:cs="Sylfaen"/>
          <w:i/>
          <w:sz w:val="16"/>
          <w:szCs w:val="16"/>
          <w:lang w:val="af-ZA"/>
        </w:rPr>
        <w:t>:</w:t>
      </w:r>
    </w:p>
  </w:footnote>
  <w:footnote w:id="4">
    <w:p w:rsidR="00ED2D60" w:rsidRPr="000A381F" w:rsidRDefault="00ED2D60" w:rsidP="000A381F">
      <w:pPr>
        <w:pStyle w:val="FootnoteText"/>
        <w:rPr>
          <w:rFonts w:ascii="GHEA Grapalat" w:hAnsi="GHEA Grapalat" w:cs="Sylfaen"/>
          <w:sz w:val="16"/>
          <w:szCs w:val="16"/>
          <w:lang w:val="af-ZA"/>
        </w:rPr>
      </w:pPr>
      <w:r>
        <w:rPr>
          <w:rStyle w:val="FootnoteReference"/>
        </w:rPr>
        <w:footnoteRef/>
      </w:r>
      <w:r w:rsidRPr="009354D8">
        <w:rPr>
          <w:rFonts w:ascii="GHEA Grapalat" w:hAnsi="GHEA Grapalat" w:cs="Sylfaen"/>
          <w:i/>
          <w:sz w:val="16"/>
          <w:szCs w:val="16"/>
        </w:rPr>
        <w:t>Նախատեսվումէհրավերով</w:t>
      </w:r>
      <w:r w:rsidRPr="000A381F">
        <w:rPr>
          <w:rFonts w:ascii="GHEA Grapalat" w:hAnsi="GHEA Grapalat" w:cs="Sylfaen"/>
          <w:i/>
          <w:sz w:val="16"/>
          <w:szCs w:val="16"/>
          <w:lang w:val="af-ZA"/>
        </w:rPr>
        <w:t xml:space="preserve">, </w:t>
      </w:r>
      <w:r w:rsidRPr="009354D8">
        <w:rPr>
          <w:rFonts w:ascii="GHEA Grapalat" w:hAnsi="GHEA Grapalat" w:cs="Sylfaen"/>
          <w:i/>
          <w:sz w:val="16"/>
          <w:szCs w:val="16"/>
        </w:rPr>
        <w:t>եթեկիրառելիէ</w:t>
      </w:r>
      <w:r w:rsidRPr="000A381F">
        <w:rPr>
          <w:rFonts w:ascii="GHEA Grapalat" w:hAnsi="GHEA Grapalat" w:cs="Sylfaen"/>
          <w:i/>
          <w:sz w:val="16"/>
          <w:szCs w:val="16"/>
          <w:lang w:val="af-ZA"/>
        </w:rPr>
        <w:t xml:space="preserve">: </w:t>
      </w:r>
    </w:p>
    <w:p w:rsidR="00ED2D60" w:rsidRPr="000A381F" w:rsidRDefault="00ED2D60" w:rsidP="000A381F">
      <w:pPr>
        <w:pStyle w:val="FootnoteText"/>
        <w:rPr>
          <w:rFonts w:ascii="GHEA Grapalat" w:hAnsi="GHEA Grapalat" w:cs="Sylfaen"/>
          <w:sz w:val="16"/>
          <w:szCs w:val="16"/>
          <w:lang w:val="af-ZA"/>
        </w:rPr>
      </w:pPr>
    </w:p>
  </w:footnote>
  <w:footnote w:id="5">
    <w:p w:rsidR="00ED2D60" w:rsidRPr="007A2FB4" w:rsidRDefault="00ED2D60" w:rsidP="00EF45FA">
      <w:pPr>
        <w:jc w:val="both"/>
        <w:rPr>
          <w:rFonts w:ascii="GHEA Grapalat" w:hAnsi="GHEA Grapalat" w:cs="Sylfaen"/>
          <w:i/>
          <w:sz w:val="16"/>
          <w:szCs w:val="16"/>
          <w:lang w:val="af-ZA"/>
        </w:rPr>
      </w:pPr>
      <w:r w:rsidRPr="007A2FB4">
        <w:rPr>
          <w:rFonts w:ascii="GHEA Grapalat" w:hAnsi="GHEA Grapalat" w:cs="Sylfaen"/>
          <w:i/>
          <w:sz w:val="16"/>
          <w:szCs w:val="16"/>
          <w:vertAlign w:val="superscript"/>
          <w:lang w:val="af-ZA"/>
        </w:rPr>
        <w:t>5</w:t>
      </w:r>
      <w:r w:rsidRPr="00E6597C">
        <w:rPr>
          <w:rFonts w:ascii="GHEA Grapalat" w:hAnsi="GHEA Grapalat" w:cs="Sylfaen"/>
          <w:i/>
          <w:sz w:val="16"/>
          <w:szCs w:val="16"/>
        </w:rPr>
        <w:t>Եթեգնումնիրականացվումէհրատապությանհիմքովպայմանավորվածմեկանձիցգնմանձևով</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ապա՝</w:t>
      </w:r>
    </w:p>
    <w:p w:rsidR="00ED2D60" w:rsidRPr="00E6597C" w:rsidRDefault="00ED2D60" w:rsidP="00EF45FA">
      <w:pPr>
        <w:jc w:val="both"/>
        <w:rPr>
          <w:rFonts w:ascii="GHEA Grapalat" w:hAnsi="GHEA Grapalat"/>
          <w:i/>
          <w:sz w:val="16"/>
          <w:szCs w:val="16"/>
          <w:lang w:val="af-ZA"/>
        </w:rPr>
      </w:pPr>
      <w:r w:rsidRPr="007A2FB4">
        <w:rPr>
          <w:rFonts w:ascii="GHEA Grapalat" w:hAnsi="GHEA Grapalat" w:cs="Sylfaen"/>
          <w:i/>
          <w:sz w:val="16"/>
          <w:szCs w:val="16"/>
          <w:lang w:val="af-ZA"/>
        </w:rPr>
        <w:t xml:space="preserve">- 3.1 </w:t>
      </w:r>
      <w:r w:rsidRPr="00E6597C">
        <w:rPr>
          <w:rFonts w:ascii="GHEA Grapalat" w:hAnsi="GHEA Grapalat" w:cs="Sylfaen"/>
          <w:i/>
          <w:sz w:val="16"/>
          <w:szCs w:val="16"/>
        </w:rPr>
        <w:t>կետի</w:t>
      </w:r>
      <w:r w:rsidRPr="007A2FB4">
        <w:rPr>
          <w:rFonts w:ascii="GHEA Grapalat" w:hAnsi="GHEA Grapalat" w:cs="Sylfaen"/>
          <w:i/>
          <w:sz w:val="16"/>
          <w:szCs w:val="16"/>
          <w:lang w:val="af-ZA"/>
        </w:rPr>
        <w:t xml:space="preserve"> 2-</w:t>
      </w:r>
      <w:r w:rsidRPr="00E6597C">
        <w:rPr>
          <w:rFonts w:ascii="GHEA Grapalat" w:hAnsi="GHEA Grapalat" w:cs="Sylfaen"/>
          <w:i/>
          <w:sz w:val="16"/>
          <w:szCs w:val="16"/>
        </w:rPr>
        <w:t>րդպարբերությունըշարադրվումէհետևյալխմբագրությամբ՝</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Մասնակիցնիրավունքունիհայտերիներկայացմանվերջնաժամկետըլրանալուցառնվազնմեկօրացուցայինօրառաջհանձնաժողովիցպահանջելուհրավերիպարզաբանում։Ընդորումպարզաբանումըկարողէպահանջվելմինչևսույնկետումնշվածօրվաժամը</w:t>
      </w:r>
      <w:r w:rsidRPr="007A2FB4">
        <w:rPr>
          <w:rFonts w:ascii="GHEA Grapalat" w:hAnsi="GHEA Grapalat" w:cs="Sylfaen"/>
          <w:i/>
          <w:sz w:val="16"/>
          <w:szCs w:val="16"/>
          <w:lang w:val="af-ZA"/>
        </w:rPr>
        <w:t xml:space="preserve"> 17:00-</w:t>
      </w:r>
      <w:r w:rsidRPr="00E6597C">
        <w:rPr>
          <w:rFonts w:ascii="GHEA Grapalat" w:hAnsi="GHEA Grapalat" w:cs="Sylfaen"/>
          <w:i/>
          <w:sz w:val="16"/>
          <w:szCs w:val="16"/>
        </w:rPr>
        <w:t>ն</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Երևանիժամանակով</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Հանձնաժողովըհարցումըկատարածմասնակցինպարզաբանումըտրամադրումէհարցումըստանալուօրվանհաջորդողօրացուցայինօրվաընթացքում</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բայցոչուշ</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քանընթացակարգիհայտերիներկայացմանվերջնաժամկետըլրանալուցառնվազն</w:t>
      </w:r>
      <w:r w:rsidRPr="007A2FB4">
        <w:rPr>
          <w:rFonts w:ascii="GHEA Grapalat" w:hAnsi="GHEA Grapalat" w:cs="Sylfaen"/>
          <w:i/>
          <w:sz w:val="16"/>
          <w:szCs w:val="16"/>
          <w:lang w:val="af-ZA"/>
        </w:rPr>
        <w:t xml:space="preserve"> 3 </w:t>
      </w:r>
      <w:r w:rsidRPr="00E6597C">
        <w:rPr>
          <w:rFonts w:ascii="GHEA Grapalat" w:hAnsi="GHEA Grapalat" w:cs="Sylfaen"/>
          <w:i/>
          <w:sz w:val="16"/>
          <w:szCs w:val="16"/>
        </w:rPr>
        <w:t>ժամառաջ</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Սույնկետումնշվածհարցումըմասնակիցըներկայացնումէհանձնաժողովիքարտուղարիէլեկտրոնայինփոստինուղարկելումիջոցով</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Հարցմանմասինպարզաբանումնուղարկվումէհանձնաժողովիքարտուղարի</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սույնհրավերովնախատեսվածէլեկտրոնայինփոստիցմասնակցի</w:t>
      </w:r>
      <w:r w:rsidRPr="007A2FB4">
        <w:rPr>
          <w:rFonts w:ascii="GHEA Grapalat" w:hAnsi="GHEA Grapalat" w:cs="Sylfaen"/>
          <w:i/>
          <w:sz w:val="16"/>
          <w:szCs w:val="16"/>
          <w:lang w:val="af-ZA"/>
        </w:rPr>
        <w:t xml:space="preserve">` </w:t>
      </w:r>
      <w:r w:rsidRPr="00E6597C">
        <w:rPr>
          <w:rFonts w:ascii="GHEA Grapalat" w:hAnsi="GHEA Grapalat" w:cs="Sylfaen"/>
          <w:i/>
          <w:sz w:val="16"/>
          <w:szCs w:val="16"/>
        </w:rPr>
        <w:t>հարցումըստացվածէլեկտրոնայինփոստինուղարկելումիջոցով</w:t>
      </w:r>
      <w:r w:rsidRPr="007A2FB4">
        <w:rPr>
          <w:rFonts w:ascii="GHEA Grapalat" w:hAnsi="GHEA Grapalat" w:cs="Sylfaen"/>
          <w:i/>
          <w:sz w:val="16"/>
          <w:szCs w:val="16"/>
          <w:lang w:val="af-ZA"/>
        </w:rPr>
        <w:t>:</w:t>
      </w:r>
      <w:r w:rsidRPr="00E6597C">
        <w:rPr>
          <w:rFonts w:ascii="GHEA Grapalat" w:hAnsi="GHEA Grapalat"/>
          <w:i/>
          <w:sz w:val="16"/>
          <w:szCs w:val="16"/>
          <w:lang w:val="af-ZA"/>
        </w:rPr>
        <w:t>».</w:t>
      </w:r>
    </w:p>
    <w:p w:rsidR="00ED2D60" w:rsidRPr="00E6597C" w:rsidRDefault="00ED2D60" w:rsidP="00EF45FA">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rPr>
        <w:t xml:space="preserve">«3.4 </w:t>
      </w:r>
      <w:r w:rsidRPr="00E6597C">
        <w:rPr>
          <w:rFonts w:ascii="GHEA Grapalat" w:hAnsi="GHEA Grapalat" w:cs="Sylfaen"/>
          <w:i/>
          <w:sz w:val="16"/>
          <w:szCs w:val="16"/>
        </w:rPr>
        <w:t>Հայտերիներկայացմանվերջնաժամկետըլրանալուցառնվազնմեկօրացուցայինօրառաջհրավերումկարողենկատարվելփոփոխություններ։Փոփոխությունկատարելուօրըփոփոխությունկատարելումասինհայտարարությունէհրապարակվումտեղեկագրում</w:t>
      </w:r>
      <w:r w:rsidRPr="00E6597C">
        <w:rPr>
          <w:rFonts w:ascii="GHEA Grapalat" w:hAnsi="GHEA Grapalat" w:cs="Sylfaen"/>
          <w:i/>
          <w:sz w:val="16"/>
          <w:szCs w:val="16"/>
          <w:lang w:val="af-ZA"/>
        </w:rPr>
        <w:t>:</w:t>
      </w:r>
      <w:r w:rsidRPr="00E6597C">
        <w:rPr>
          <w:rFonts w:ascii="GHEA Grapalat" w:hAnsi="GHEA Grapalat"/>
          <w:i/>
          <w:sz w:val="16"/>
          <w:szCs w:val="16"/>
          <w:lang w:val="af-ZA"/>
        </w:rPr>
        <w:t>».</w:t>
      </w:r>
    </w:p>
    <w:p w:rsidR="00ED2D60" w:rsidRPr="00E6597C" w:rsidRDefault="00ED2D60" w:rsidP="00EF45FA">
      <w:pPr>
        <w:jc w:val="both"/>
        <w:rPr>
          <w:rFonts w:ascii="GHEA Grapalat" w:hAnsi="GHEA Grapalat" w:cs="Sylfaen"/>
          <w:i/>
          <w:sz w:val="16"/>
          <w:szCs w:val="16"/>
        </w:rPr>
      </w:pPr>
      <w:r w:rsidRPr="00E6597C">
        <w:rPr>
          <w:rFonts w:ascii="GHEA Grapalat" w:hAnsi="GHEA Grapalat" w:cs="Sylfaen"/>
          <w:i/>
          <w:sz w:val="16"/>
          <w:szCs w:val="16"/>
          <w:lang w:val="af-ZA"/>
        </w:rPr>
        <w:t xml:space="preserve">- 3.6 </w:t>
      </w:r>
      <w:r w:rsidRPr="00E6597C">
        <w:rPr>
          <w:rFonts w:ascii="GHEA Grapalat" w:hAnsi="GHEA Grapalat" w:cs="Sylfaen"/>
          <w:i/>
          <w:sz w:val="16"/>
          <w:szCs w:val="16"/>
        </w:rPr>
        <w:t>կետըշարադրվումէհետևյալխմբագրությամբ՝</w:t>
      </w:r>
      <w:r w:rsidRPr="00E6597C">
        <w:rPr>
          <w:rFonts w:ascii="GHEA Grapalat" w:hAnsi="GHEA Grapalat" w:cs="Sylfaen"/>
          <w:i/>
          <w:sz w:val="16"/>
          <w:szCs w:val="16"/>
          <w:lang w:val="af-ZA"/>
        </w:rPr>
        <w:t xml:space="preserve">  «3.6 </w:t>
      </w:r>
      <w:r w:rsidRPr="00E6597C">
        <w:rPr>
          <w:rFonts w:ascii="GHEA Grapalat" w:hAnsi="GHEA Grapalat" w:cs="Sylfaen"/>
          <w:i/>
          <w:sz w:val="16"/>
          <w:szCs w:val="16"/>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E6597C">
        <w:rPr>
          <w:rFonts w:ascii="GHEA Grapalat" w:hAnsi="GHEA Grapalat"/>
          <w:i/>
          <w:sz w:val="16"/>
          <w:szCs w:val="16"/>
          <w:lang w:val="af-ZA"/>
        </w:rPr>
        <w:t>»</w:t>
      </w:r>
    </w:p>
    <w:p w:rsidR="00ED2D60" w:rsidRPr="00EF45FA" w:rsidRDefault="00ED2D60" w:rsidP="00EF45FA">
      <w:pPr>
        <w:pStyle w:val="FootnoteText"/>
        <w:jc w:val="both"/>
        <w:rPr>
          <w:rFonts w:ascii="GHEA Grapalat" w:hAnsi="GHEA Grapalat" w:cs="Sylfaen"/>
          <w:i/>
          <w:sz w:val="16"/>
          <w:szCs w:val="16"/>
        </w:rPr>
      </w:pPr>
      <w:r w:rsidRPr="00EF45FA">
        <w:rPr>
          <w:vertAlign w:val="superscript"/>
        </w:rPr>
        <w:t>6</w:t>
      </w:r>
      <w:r w:rsidRPr="00E6597C">
        <w:rPr>
          <w:rStyle w:val="FootnoteReference"/>
          <w:color w:val="FFFFFF"/>
        </w:rPr>
        <w:footnoteRef/>
      </w:r>
      <w:r w:rsidRPr="00E6597C">
        <w:rPr>
          <w:rFonts w:ascii="GHEA Grapalat" w:hAnsi="GHEA Grapalat" w:cs="Sylfaen"/>
          <w:i/>
          <w:sz w:val="16"/>
          <w:szCs w:val="16"/>
          <w:lang w:val="en-US"/>
        </w:rPr>
        <w:t>Գնումըմրցույթովկամգնանշմանհարցմանձևովկազմակերպելուդեպքումսույննախադասությունըհանվումէհրավերից</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եթե</w:t>
      </w:r>
      <w:r w:rsidRPr="00EF45FA">
        <w:rPr>
          <w:rFonts w:ascii="GHEA Grapalat" w:hAnsi="GHEA Grapalat" w:cs="Sylfaen"/>
          <w:i/>
          <w:sz w:val="16"/>
          <w:szCs w:val="16"/>
        </w:rPr>
        <w:t>`</w:t>
      </w:r>
    </w:p>
    <w:p w:rsidR="00ED2D60" w:rsidRPr="00EF45FA" w:rsidRDefault="00ED2D60" w:rsidP="00EF45FA">
      <w:pPr>
        <w:pStyle w:val="FootnoteText"/>
        <w:jc w:val="both"/>
        <w:rPr>
          <w:rFonts w:ascii="GHEA Grapalat" w:hAnsi="GHEA Grapalat" w:cs="Sylfaen"/>
          <w:i/>
          <w:sz w:val="16"/>
          <w:szCs w:val="16"/>
        </w:rPr>
      </w:pPr>
      <w:r w:rsidRPr="00EF45FA">
        <w:rPr>
          <w:rFonts w:ascii="GHEA Grapalat" w:hAnsi="GHEA Grapalat" w:cs="Sylfaen"/>
          <w:i/>
          <w:sz w:val="16"/>
          <w:szCs w:val="16"/>
        </w:rPr>
        <w:t xml:space="preserve">- </w:t>
      </w:r>
      <w:r w:rsidRPr="00E6597C">
        <w:rPr>
          <w:rFonts w:ascii="GHEA Grapalat" w:hAnsi="GHEA Grapalat" w:cs="Sylfaen"/>
          <w:i/>
          <w:sz w:val="16"/>
          <w:szCs w:val="16"/>
          <w:lang w:val="en-US"/>
        </w:rPr>
        <w:t>ընթացակարգըկազմակերպվումէՕրենքի</w:t>
      </w:r>
      <w:r w:rsidRPr="00EF45FA">
        <w:rPr>
          <w:rFonts w:ascii="GHEA Grapalat" w:hAnsi="GHEA Grapalat" w:cs="Sylfaen"/>
          <w:i/>
          <w:sz w:val="16"/>
          <w:szCs w:val="16"/>
        </w:rPr>
        <w:t xml:space="preserve"> 15-</w:t>
      </w:r>
      <w:r w:rsidRPr="00E6597C">
        <w:rPr>
          <w:rFonts w:ascii="GHEA Grapalat" w:hAnsi="GHEA Grapalat" w:cs="Sylfaen"/>
          <w:i/>
          <w:sz w:val="16"/>
          <w:szCs w:val="16"/>
          <w:lang w:val="en-US"/>
        </w:rPr>
        <w:t>րդհոդվածի</w:t>
      </w:r>
      <w:r w:rsidRPr="00EF45FA">
        <w:rPr>
          <w:rFonts w:ascii="GHEA Grapalat" w:hAnsi="GHEA Grapalat" w:cs="Sylfaen"/>
          <w:i/>
          <w:sz w:val="16"/>
          <w:szCs w:val="16"/>
        </w:rPr>
        <w:t xml:space="preserve"> 6-</w:t>
      </w:r>
      <w:r w:rsidRPr="00E6597C">
        <w:rPr>
          <w:rFonts w:ascii="GHEA Grapalat" w:hAnsi="GHEA Grapalat" w:cs="Sylfaen"/>
          <w:i/>
          <w:sz w:val="16"/>
          <w:szCs w:val="16"/>
          <w:lang w:val="en-US"/>
        </w:rPr>
        <w:t>րդմասիհիմանվրա</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բացառությամբայնդեպքի</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երբընթացակարգըկազմակերպելուհամարանհրաժեշտգնմանհայտըհաստատվելուօրվադրությամբնախատեսվածֆինանսականմիջոցներիչափըգերազանցումէ</w:t>
      </w:r>
      <w:r w:rsidRPr="00E6597C">
        <w:rPr>
          <w:rFonts w:ascii="GHEA Grapalat" w:hAnsi="GHEA Grapalat" w:cs="Sylfaen"/>
          <w:i/>
          <w:sz w:val="16"/>
          <w:szCs w:val="16"/>
          <w:lang w:val="hy-AM"/>
        </w:rPr>
        <w:t>10</w:t>
      </w:r>
      <w:r w:rsidRPr="00E6597C">
        <w:rPr>
          <w:rFonts w:ascii="GHEA Grapalat" w:hAnsi="GHEA Grapalat" w:cs="Sylfaen"/>
          <w:i/>
          <w:sz w:val="16"/>
          <w:szCs w:val="16"/>
          <w:lang w:val="en-US"/>
        </w:rPr>
        <w:t>մլն</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ՀՀդրամըևկնքվելիքպայմանագրիամբողջականկատարմանհամարհետագայումևսպահանջվելուենֆինանսականմիջոցներ</w:t>
      </w:r>
      <w:r w:rsidRPr="00EF45FA">
        <w:rPr>
          <w:rFonts w:ascii="GHEA Grapalat" w:hAnsi="GHEA Grapalat" w:cs="Sylfaen"/>
          <w:i/>
          <w:sz w:val="16"/>
          <w:szCs w:val="16"/>
        </w:rPr>
        <w:t>.</w:t>
      </w:r>
    </w:p>
    <w:p w:rsidR="00ED2D60" w:rsidRPr="00EF45FA" w:rsidRDefault="00ED2D60" w:rsidP="00EF45FA">
      <w:pPr>
        <w:pStyle w:val="FootnoteText"/>
        <w:jc w:val="both"/>
      </w:pPr>
      <w:r w:rsidRPr="00EF45FA">
        <w:rPr>
          <w:rFonts w:ascii="GHEA Grapalat" w:hAnsi="GHEA Grapalat" w:cs="Sylfaen"/>
          <w:i/>
          <w:sz w:val="16"/>
          <w:szCs w:val="16"/>
        </w:rPr>
        <w:t xml:space="preserve"> - </w:t>
      </w:r>
      <w:r w:rsidRPr="00E6597C">
        <w:rPr>
          <w:rFonts w:ascii="GHEA Grapalat" w:hAnsi="GHEA Grapalat" w:cs="Sylfaen"/>
          <w:i/>
          <w:sz w:val="16"/>
          <w:szCs w:val="16"/>
          <w:lang w:val="en-US"/>
        </w:rPr>
        <w:t>գնմանհայտովտվյալընթացակարգիշրջանակումգնվելիքաշխատանքիգինըչիգերազանցում</w:t>
      </w:r>
      <w:r w:rsidRPr="00EF45FA">
        <w:rPr>
          <w:rFonts w:ascii="GHEA Grapalat" w:hAnsi="GHEA Grapalat" w:cs="Sylfaen"/>
          <w:i/>
          <w:sz w:val="16"/>
          <w:szCs w:val="16"/>
        </w:rPr>
        <w:t xml:space="preserve"> 10 </w:t>
      </w:r>
      <w:r w:rsidRPr="00E6597C">
        <w:rPr>
          <w:rFonts w:ascii="GHEA Grapalat" w:hAnsi="GHEA Grapalat" w:cs="Sylfaen"/>
          <w:i/>
          <w:sz w:val="16"/>
          <w:szCs w:val="16"/>
          <w:lang w:val="en-US"/>
        </w:rPr>
        <w:t>մլն</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ՀՀդրամը</w:t>
      </w:r>
    </w:p>
  </w:footnote>
  <w:footnote w:id="6">
    <w:p w:rsidR="00ED2D60" w:rsidRPr="00EF45FA" w:rsidRDefault="00ED2D60" w:rsidP="00EF45FA">
      <w:pPr>
        <w:pStyle w:val="FootnoteText"/>
        <w:jc w:val="both"/>
        <w:rPr>
          <w:rFonts w:ascii="GHEA Grapalat" w:hAnsi="GHEA Grapalat" w:cs="Sylfaen"/>
          <w:i/>
          <w:sz w:val="16"/>
          <w:szCs w:val="16"/>
        </w:rPr>
      </w:pPr>
      <w:r w:rsidRPr="00EF45FA">
        <w:rPr>
          <w:color w:val="000000"/>
          <w:vertAlign w:val="superscript"/>
        </w:rPr>
        <w:t>7</w:t>
      </w:r>
      <w:r w:rsidRPr="00CC3A77">
        <w:rPr>
          <w:rStyle w:val="FootnoteReference"/>
          <w:color w:val="FFFFFF"/>
        </w:rPr>
        <w:footnoteRef/>
      </w:r>
      <w:r>
        <w:rPr>
          <w:rFonts w:ascii="GHEA Grapalat" w:hAnsi="GHEA Grapalat" w:cs="Sylfaen"/>
          <w:i/>
          <w:sz w:val="16"/>
          <w:szCs w:val="16"/>
          <w:lang w:val="en-US"/>
        </w:rPr>
        <w:t>Ենթակետըհանվումէ</w:t>
      </w:r>
      <w:r w:rsidRPr="00EF45FA">
        <w:rPr>
          <w:rFonts w:ascii="GHEA Grapalat" w:hAnsi="GHEA Grapalat" w:cs="Sylfaen"/>
          <w:i/>
          <w:sz w:val="16"/>
          <w:szCs w:val="16"/>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թեհայտիապահով</w:t>
      </w:r>
      <w:r>
        <w:rPr>
          <w:rFonts w:ascii="GHEA Grapalat" w:hAnsi="GHEA Grapalat" w:cs="Sylfaen"/>
          <w:i/>
          <w:sz w:val="16"/>
          <w:szCs w:val="16"/>
          <w:lang w:val="en-US"/>
        </w:rPr>
        <w:t>մանպահանջսահմանվածչէ</w:t>
      </w:r>
      <w:r w:rsidRPr="00EF45FA">
        <w:rPr>
          <w:rFonts w:ascii="GHEA Grapalat" w:hAnsi="GHEA Grapalat" w:cs="Sylfaen"/>
          <w:i/>
          <w:sz w:val="16"/>
          <w:szCs w:val="16"/>
        </w:rPr>
        <w:t>:</w:t>
      </w:r>
    </w:p>
    <w:p w:rsidR="00ED2D60" w:rsidRPr="00EF45FA" w:rsidRDefault="00ED2D60" w:rsidP="00EF45FA">
      <w:pPr>
        <w:pStyle w:val="FootnoteText"/>
        <w:jc w:val="both"/>
      </w:pPr>
      <w:r w:rsidRPr="00EF45FA">
        <w:rPr>
          <w:rFonts w:ascii="GHEA Grapalat" w:hAnsi="GHEA Grapalat" w:cs="Sylfaen"/>
          <w:i/>
          <w:sz w:val="16"/>
          <w:szCs w:val="16"/>
          <w:vertAlign w:val="superscript"/>
        </w:rPr>
        <w:t xml:space="preserve">8 </w:t>
      </w:r>
      <w:r w:rsidRPr="00E6597C">
        <w:rPr>
          <w:rFonts w:ascii="GHEA Grapalat" w:hAnsi="GHEA Grapalat" w:cs="Sylfaen"/>
          <w:i/>
          <w:sz w:val="16"/>
          <w:szCs w:val="16"/>
          <w:lang w:val="en-US"/>
        </w:rPr>
        <w:t>Ենթակետըհանվումէ</w:t>
      </w:r>
      <w:r w:rsidRPr="00EF45FA">
        <w:rPr>
          <w:rFonts w:ascii="GHEA Grapalat" w:hAnsi="GHEA Grapalat" w:cs="Sylfaen"/>
          <w:i/>
          <w:sz w:val="16"/>
          <w:szCs w:val="16"/>
        </w:rPr>
        <w:t xml:space="preserve">, </w:t>
      </w:r>
      <w:r w:rsidRPr="00E6597C">
        <w:rPr>
          <w:rFonts w:ascii="GHEA Grapalat" w:hAnsi="GHEA Grapalat" w:cs="Sylfaen"/>
          <w:i/>
          <w:sz w:val="16"/>
          <w:szCs w:val="16"/>
          <w:lang w:val="en-US"/>
        </w:rPr>
        <w:t>եթեգնմանառարկանչիհանդիսանումշինարարականաշխատանք</w:t>
      </w:r>
    </w:p>
  </w:footnote>
  <w:footnote w:id="7">
    <w:p w:rsidR="00ED2D60" w:rsidRPr="00EF45FA" w:rsidRDefault="00ED2D60" w:rsidP="00EF45FA">
      <w:pPr>
        <w:pStyle w:val="FootnoteText"/>
        <w:jc w:val="both"/>
        <w:rPr>
          <w:rFonts w:ascii="GHEA Grapalat" w:hAnsi="GHEA Grapalat"/>
          <w:sz w:val="16"/>
          <w:szCs w:val="16"/>
        </w:rPr>
      </w:pPr>
      <w:r w:rsidRPr="00CC3A77">
        <w:rPr>
          <w:rStyle w:val="FootnoteReference"/>
          <w:rFonts w:ascii="GHEA Grapalat" w:hAnsi="GHEA Grapalat"/>
          <w:color w:val="FFFFFF"/>
          <w:sz w:val="16"/>
          <w:szCs w:val="16"/>
        </w:rPr>
        <w:footnoteRef/>
      </w:r>
      <w:r w:rsidRPr="00EF45FA">
        <w:rPr>
          <w:rFonts w:ascii="GHEA Grapalat" w:hAnsi="GHEA Grapalat"/>
          <w:sz w:val="16"/>
          <w:szCs w:val="16"/>
          <w:vertAlign w:val="superscript"/>
        </w:rPr>
        <w:t xml:space="preserve">9 </w:t>
      </w:r>
      <w:r w:rsidRPr="003053EF">
        <w:rPr>
          <w:rFonts w:ascii="GHEA Grapalat" w:hAnsi="GHEA Grapalat" w:cs="Sylfaen"/>
          <w:i/>
          <w:sz w:val="16"/>
          <w:szCs w:val="16"/>
        </w:rPr>
        <w:t xml:space="preserve">Սույն </w:t>
      </w:r>
      <w:r w:rsidRPr="003053EF">
        <w:rPr>
          <w:rFonts w:ascii="GHEA Grapalat" w:hAnsi="GHEA Grapalat" w:cs="Sylfaen"/>
          <w:i/>
          <w:sz w:val="16"/>
          <w:szCs w:val="16"/>
          <w:lang w:val="en-US"/>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rsidR="00ED2D60" w:rsidRDefault="00ED2D60" w:rsidP="00EF45FA">
      <w:pPr>
        <w:pStyle w:val="FootnoteText"/>
      </w:pPr>
      <w:r w:rsidRPr="00CC3A77">
        <w:rPr>
          <w:rStyle w:val="FootnoteReference"/>
          <w:color w:val="FFFFFF"/>
        </w:rPr>
        <w:footnoteRef/>
      </w:r>
      <w:r w:rsidRPr="00EF45FA">
        <w:rPr>
          <w:vertAlign w:val="superscript"/>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9">
    <w:p w:rsidR="00ED2D60" w:rsidRPr="00EF45FA" w:rsidRDefault="00ED2D60" w:rsidP="00EF45FA">
      <w:pPr>
        <w:pStyle w:val="FootnoteText"/>
        <w:rPr>
          <w:rFonts w:ascii="Sylfaen" w:hAnsi="Sylfaen"/>
        </w:rPr>
      </w:pPr>
      <w:r w:rsidRPr="00CC3A77">
        <w:rPr>
          <w:rFonts w:ascii="GHEA Grapalat" w:hAnsi="GHEA Grapalat" w:cs="Sylfaen"/>
          <w:i/>
          <w:color w:val="FFFFFF"/>
          <w:sz w:val="16"/>
          <w:szCs w:val="16"/>
          <w:vertAlign w:val="superscript"/>
        </w:rPr>
        <w:footnoteRef/>
      </w:r>
      <w:r w:rsidRPr="00EF45FA">
        <w:rPr>
          <w:rFonts w:ascii="GHEA Grapalat" w:hAnsi="GHEA Grapalat" w:cs="Sylfaen"/>
          <w:i/>
          <w:sz w:val="16"/>
          <w:szCs w:val="16"/>
          <w:vertAlign w:val="superscript"/>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rsidR="00ED2D60" w:rsidRPr="00EF45FA" w:rsidRDefault="00ED2D60" w:rsidP="00EF45FA">
      <w:pPr>
        <w:pStyle w:val="FootnoteText"/>
        <w:rPr>
          <w:rFonts w:ascii="GHEA Grapalat" w:hAnsi="GHEA Grapalat" w:cs="Sylfaen"/>
          <w:i/>
          <w:sz w:val="16"/>
          <w:szCs w:val="16"/>
        </w:rPr>
      </w:pPr>
      <w:r w:rsidRPr="00EF45FA">
        <w:rPr>
          <w:vertAlign w:val="superscript"/>
        </w:rPr>
        <w:t xml:space="preserve">12 </w:t>
      </w:r>
      <w:r w:rsidRPr="004D640E">
        <w:rPr>
          <w:rFonts w:ascii="GHEA Grapalat" w:hAnsi="GHEA Grapalat" w:cs="Sylfaen"/>
          <w:i/>
          <w:sz w:val="16"/>
          <w:szCs w:val="16"/>
          <w:lang w:val="en-US"/>
        </w:rPr>
        <w:t>Եթե՝</w:t>
      </w:r>
    </w:p>
    <w:p w:rsidR="00ED2D60" w:rsidRPr="00EF45FA" w:rsidRDefault="00ED2D60" w:rsidP="00EF45FA">
      <w:pPr>
        <w:pStyle w:val="FootnoteText"/>
        <w:rPr>
          <w:rFonts w:ascii="GHEA Grapalat" w:hAnsi="GHEA Grapalat" w:cs="Sylfaen"/>
          <w:i/>
          <w:sz w:val="16"/>
          <w:szCs w:val="16"/>
        </w:rPr>
      </w:pPr>
      <w:r w:rsidRPr="00EF45FA">
        <w:rPr>
          <w:rFonts w:ascii="GHEA Grapalat" w:hAnsi="GHEA Grapalat" w:cs="Sylfaen"/>
          <w:i/>
          <w:sz w:val="16"/>
          <w:szCs w:val="16"/>
        </w:rPr>
        <w:t xml:space="preserve">- </w:t>
      </w:r>
      <w:r w:rsidRPr="004D640E">
        <w:rPr>
          <w:rFonts w:ascii="GHEA Grapalat" w:hAnsi="GHEA Grapalat" w:cs="Sylfaen"/>
          <w:i/>
          <w:sz w:val="16"/>
          <w:szCs w:val="16"/>
          <w:lang w:val="en-US"/>
        </w:rPr>
        <w:t>գնմանհայտովգնվելիք</w:t>
      </w:r>
      <w:r>
        <w:rPr>
          <w:rFonts w:ascii="GHEA Grapalat" w:hAnsi="GHEA Grapalat" w:cs="Sylfaen"/>
          <w:i/>
          <w:sz w:val="16"/>
          <w:szCs w:val="16"/>
          <w:lang w:val="en-US"/>
        </w:rPr>
        <w:t>աշխատանքի</w:t>
      </w:r>
      <w:r w:rsidRPr="004D640E">
        <w:rPr>
          <w:rFonts w:ascii="GHEA Grapalat" w:hAnsi="GHEA Grapalat" w:cs="Sylfaen"/>
          <w:i/>
          <w:sz w:val="16"/>
          <w:szCs w:val="16"/>
          <w:lang w:val="en-US"/>
        </w:rPr>
        <w:t>գինըչիգերազանցում</w:t>
      </w:r>
      <w:r w:rsidRPr="00EF45FA">
        <w:rPr>
          <w:rFonts w:ascii="GHEA Grapalat" w:hAnsi="GHEA Grapalat" w:cs="Sylfaen"/>
          <w:i/>
          <w:sz w:val="16"/>
          <w:szCs w:val="16"/>
        </w:rPr>
        <w:t xml:space="preserve"> 10 </w:t>
      </w:r>
      <w:r w:rsidRPr="004D640E">
        <w:rPr>
          <w:rFonts w:ascii="GHEA Grapalat" w:hAnsi="GHEA Grapalat" w:cs="Sylfaen"/>
          <w:i/>
          <w:sz w:val="16"/>
          <w:szCs w:val="16"/>
          <w:lang w:val="en-US"/>
        </w:rPr>
        <w:t>մլն</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ՀՀդրամը</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ապա</w:t>
      </w:r>
      <w:r w:rsidRPr="00EF45FA">
        <w:rPr>
          <w:rFonts w:ascii="GHEA Grapalat" w:hAnsi="GHEA Grapalat" w:cs="Sylfaen"/>
          <w:i/>
          <w:sz w:val="16"/>
          <w:szCs w:val="16"/>
        </w:rPr>
        <w:t xml:space="preserve"> 10.2 </w:t>
      </w:r>
      <w:r w:rsidRPr="004D640E">
        <w:rPr>
          <w:rFonts w:ascii="GHEA Grapalat" w:hAnsi="GHEA Grapalat" w:cs="Sylfaen"/>
          <w:i/>
          <w:sz w:val="16"/>
          <w:szCs w:val="16"/>
          <w:lang w:val="en-US"/>
        </w:rPr>
        <w:t>կետի</w:t>
      </w:r>
      <w:r w:rsidRPr="00EF45FA">
        <w:rPr>
          <w:rFonts w:ascii="GHEA Grapalat" w:hAnsi="GHEA Grapalat" w:cs="Sylfaen"/>
          <w:i/>
          <w:sz w:val="16"/>
          <w:szCs w:val="16"/>
        </w:rPr>
        <w:t xml:space="preserve"> 1-</w:t>
      </w:r>
      <w:r w:rsidRPr="004D640E">
        <w:rPr>
          <w:rFonts w:ascii="GHEA Grapalat" w:hAnsi="GHEA Grapalat" w:cs="Sylfaen"/>
          <w:i/>
          <w:sz w:val="16"/>
          <w:szCs w:val="16"/>
          <w:lang w:val="en-US"/>
        </w:rPr>
        <w:t>ինպարբերությունում</w:t>
      </w:r>
      <w:r w:rsidRPr="00EF45FA">
        <w:rPr>
          <w:rFonts w:ascii="GHEA Grapalat" w:hAnsi="GHEA Grapalat" w:cs="Sylfaen"/>
          <w:i/>
          <w:sz w:val="16"/>
          <w:szCs w:val="16"/>
        </w:rPr>
        <w:t>“</w:t>
      </w:r>
      <w:r w:rsidRPr="004D640E">
        <w:rPr>
          <w:rFonts w:ascii="GHEA Grapalat" w:hAnsi="GHEA Grapalat" w:cs="Sylfaen"/>
          <w:i/>
          <w:sz w:val="16"/>
          <w:szCs w:val="16"/>
          <w:lang w:val="en-US"/>
        </w:rPr>
        <w:t>բանկայիներաշխիքիկամկանխիկփողիձևով</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բառերըփոխարիվումեն</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միակողմանիհաստատվածհայտարարության՝տուժանքի</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հավելված</w:t>
      </w:r>
      <w:r w:rsidRPr="00EF45FA">
        <w:rPr>
          <w:rFonts w:ascii="GHEA Grapalat" w:hAnsi="GHEA Grapalat" w:cs="Sylfaen"/>
          <w:i/>
          <w:sz w:val="16"/>
          <w:szCs w:val="16"/>
        </w:rPr>
        <w:t xml:space="preserve"> 4.2) </w:t>
      </w:r>
      <w:r w:rsidRPr="004D640E">
        <w:rPr>
          <w:rFonts w:ascii="GHEA Grapalat" w:hAnsi="GHEA Grapalat" w:cs="Sylfaen"/>
          <w:i/>
          <w:sz w:val="16"/>
          <w:szCs w:val="16"/>
          <w:lang w:val="en-US"/>
        </w:rPr>
        <w:t>կամկանխիկփողիձևով</w:t>
      </w:r>
      <w:r w:rsidRPr="00EF45FA">
        <w:rPr>
          <w:rFonts w:ascii="GHEA Grapalat" w:hAnsi="GHEA Grapalat" w:cs="Sylfaen"/>
          <w:i/>
          <w:sz w:val="16"/>
          <w:szCs w:val="16"/>
        </w:rPr>
        <w:t xml:space="preserve">” </w:t>
      </w:r>
      <w:r w:rsidRPr="004D640E">
        <w:rPr>
          <w:rFonts w:ascii="GHEA Grapalat" w:hAnsi="GHEA Grapalat" w:cs="Sylfaen"/>
          <w:i/>
          <w:sz w:val="16"/>
          <w:szCs w:val="16"/>
          <w:lang w:val="en-US"/>
        </w:rPr>
        <w:t>բառերով</w:t>
      </w:r>
      <w:r w:rsidRPr="00EF45FA">
        <w:rPr>
          <w:rFonts w:ascii="GHEA Grapalat" w:hAnsi="GHEA Grapalat" w:cs="Sylfaen"/>
          <w:i/>
          <w:sz w:val="16"/>
          <w:szCs w:val="16"/>
        </w:rPr>
        <w:t>.</w:t>
      </w:r>
    </w:p>
    <w:p w:rsidR="00ED2D60" w:rsidRPr="00EF45FA" w:rsidRDefault="00ED2D60" w:rsidP="00EF45FA">
      <w:pPr>
        <w:pStyle w:val="FootnoteText"/>
        <w:jc w:val="both"/>
        <w:rPr>
          <w:rFonts w:ascii="GHEA Grapalat" w:hAnsi="GHEA Grapalat" w:cs="Sylfaen"/>
          <w:i/>
          <w:sz w:val="16"/>
          <w:szCs w:val="16"/>
        </w:rPr>
      </w:pPr>
      <w:r w:rsidRPr="00EF45FA">
        <w:rPr>
          <w:rFonts w:ascii="GHEA Grapalat" w:hAnsi="GHEA Grapalat" w:cs="Sylfaen"/>
          <w:i/>
          <w:sz w:val="16"/>
          <w:szCs w:val="16"/>
        </w:rPr>
        <w:t xml:space="preserve">-  </w:t>
      </w:r>
      <w:r w:rsidRPr="004D640E">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EF45FA">
        <w:rPr>
          <w:rFonts w:ascii="GHEA Grapalat" w:hAnsi="GHEA Grapalat" w:cs="Sylfaen"/>
          <w:i/>
          <w:sz w:val="16"/>
          <w:szCs w:val="16"/>
        </w:rPr>
        <w:t>.</w:t>
      </w:r>
    </w:p>
    <w:p w:rsidR="00ED2D60" w:rsidRDefault="00ED2D60" w:rsidP="00EF45FA">
      <w:pPr>
        <w:pStyle w:val="FootnoteText"/>
        <w:jc w:val="both"/>
        <w:rPr>
          <w:rFonts w:ascii="GHEA Grapalat" w:hAnsi="GHEA Grapalat" w:cs="Sylfaen"/>
          <w:i/>
          <w:sz w:val="16"/>
          <w:szCs w:val="16"/>
          <w:lang w:val="hy-AM"/>
        </w:rPr>
      </w:pPr>
      <w:r w:rsidRPr="004D640E">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գումարի չափով: Բանկային երաշխիքի ձևով որակավորման ապահովումը ընտրված մասնակիցը ներկայացնում է 4.1 հավելվածի համաձայն: ” , իսկ հավելված 4-ը հրավերից հանվում է :</w:t>
      </w:r>
    </w:p>
    <w:p w:rsidR="00ED2D60" w:rsidRPr="00CF2915" w:rsidRDefault="00ED2D60" w:rsidP="00EF45FA">
      <w:pPr>
        <w:pStyle w:val="FootnoteText"/>
        <w:rPr>
          <w:rFonts w:ascii="GHEA Grapalat" w:hAnsi="GHEA Grapalat" w:cs="Sylfaen"/>
          <w:i/>
          <w:sz w:val="16"/>
          <w:szCs w:val="16"/>
          <w:lang w:val="hy-AM"/>
        </w:rPr>
      </w:pPr>
      <w:r w:rsidRPr="006B19F7">
        <w:rPr>
          <w:rFonts w:ascii="GHEA Grapalat" w:hAnsi="GHEA Grapalat" w:cs="Sylfaen"/>
          <w:i/>
          <w:sz w:val="16"/>
          <w:szCs w:val="16"/>
          <w:vertAlign w:val="superscript"/>
          <w:lang w:val="hy-AM"/>
        </w:rPr>
        <w:t xml:space="preserve">13 </w:t>
      </w:r>
      <w:r w:rsidRPr="006B19F7">
        <w:rPr>
          <w:rFonts w:ascii="GHEA Grapalat" w:hAnsi="GHEA Grapalat" w:cs="Sylfaen"/>
          <w:i/>
          <w:sz w:val="16"/>
          <w:szCs w:val="16"/>
          <w:lang w:val="hy-AM"/>
        </w:rPr>
        <w:t xml:space="preserve">Եթե գնման հայտով գնվելիք աշխատանքի գինը չի գերազանցում 10 մլն. </w:t>
      </w:r>
      <w:r w:rsidRPr="00CF2915">
        <w:rPr>
          <w:rFonts w:ascii="GHEA Grapalat" w:hAnsi="GHEA Grapalat" w:cs="Sylfaen"/>
          <w:i/>
          <w:sz w:val="16"/>
          <w:szCs w:val="16"/>
          <w:lang w:val="hy-AM"/>
        </w:rPr>
        <w:t>ՀՀ դրամը, ապա“բանկային երաշխիքի կա</w:t>
      </w:r>
      <w:r w:rsidRPr="008B5A23">
        <w:rPr>
          <w:rFonts w:ascii="GHEA Grapalat" w:hAnsi="GHEA Grapalat" w:cs="Sylfaen"/>
          <w:i/>
          <w:sz w:val="16"/>
          <w:szCs w:val="16"/>
          <w:lang w:val="hy-AM"/>
        </w:rPr>
        <w:t>մ</w:t>
      </w:r>
      <w:r w:rsidRPr="00CF291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p>
    <w:p w:rsidR="00ED2D60" w:rsidRPr="00CF2915" w:rsidRDefault="00ED2D60" w:rsidP="00EF45FA">
      <w:pPr>
        <w:pStyle w:val="FootnoteText"/>
        <w:rPr>
          <w:rFonts w:ascii="Times New Roman" w:hAnsi="Times New Roman"/>
          <w:vertAlign w:val="superscript"/>
          <w:lang w:val="hy-AM"/>
        </w:rPr>
      </w:pPr>
    </w:p>
  </w:footnote>
  <w:footnote w:id="11">
    <w:p w:rsidR="00ED2D60" w:rsidRPr="00EF45FA" w:rsidRDefault="00ED2D60" w:rsidP="00EF45FA">
      <w:pPr>
        <w:pStyle w:val="FootnoteText"/>
        <w:rPr>
          <w:rFonts w:ascii="GHEA Grapalat" w:hAnsi="GHEA Grapalat"/>
          <w:lang w:val="hy-AM"/>
        </w:rPr>
      </w:pPr>
      <w:r w:rsidRPr="00EF45FA">
        <w:rPr>
          <w:rFonts w:ascii="GHEA Grapalat" w:hAnsi="GHEA Grapalat" w:cs="Sylfaen"/>
          <w:i/>
          <w:sz w:val="16"/>
          <w:szCs w:val="16"/>
          <w:vertAlign w:val="superscript"/>
          <w:lang w:val="hy-AM"/>
        </w:rPr>
        <w:t xml:space="preserve">14 </w:t>
      </w:r>
      <w:r w:rsidRPr="007A2FB4">
        <w:rPr>
          <w:rFonts w:ascii="GHEA Grapalat" w:hAnsi="GHEA Grapalat" w:cs="Sylfaen"/>
          <w:i/>
          <w:sz w:val="16"/>
          <w:szCs w:val="16"/>
          <w:lang w:val="hy-AM"/>
        </w:rPr>
        <w:t xml:space="preserve">Սույն կետը խմբագրվում է ըստ համապատասխան </w:t>
      </w:r>
      <w:r w:rsidRPr="00EF45FA">
        <w:rPr>
          <w:rFonts w:ascii="GHEA Grapalat" w:hAnsi="GHEA Grapalat" w:cs="Sylfaen"/>
          <w:i/>
          <w:sz w:val="16"/>
          <w:szCs w:val="16"/>
          <w:lang w:val="hy-AM"/>
        </w:rPr>
        <w:t>պ</w:t>
      </w:r>
      <w:r w:rsidRPr="007A2FB4">
        <w:rPr>
          <w:rFonts w:ascii="GHEA Grapalat" w:hAnsi="GHEA Grapalat" w:cs="Sylfaen"/>
          <w:i/>
          <w:sz w:val="16"/>
          <w:szCs w:val="16"/>
          <w:lang w:val="hy-AM"/>
        </w:rPr>
        <w:t>ատվիրատուի:</w:t>
      </w:r>
    </w:p>
  </w:footnote>
  <w:footnote w:id="12">
    <w:p w:rsidR="00ED2D60" w:rsidRPr="00EC2CDE" w:rsidRDefault="00ED2D60" w:rsidP="00EF45FA">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7A2FB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ED2D60" w:rsidRPr="004605D7" w:rsidRDefault="00ED2D60" w:rsidP="00EF45FA">
      <w:pPr>
        <w:pStyle w:val="FootnoteText"/>
        <w:jc w:val="both"/>
        <w:rPr>
          <w:rFonts w:ascii="GHEA Grapalat" w:hAnsi="GHEA Grapalat" w:cs="Sylfaen"/>
          <w:i/>
          <w:sz w:val="16"/>
          <w:szCs w:val="16"/>
          <w:lang w:val="af-ZA"/>
        </w:rPr>
      </w:pPr>
      <w:r w:rsidRPr="004605D7">
        <w:rPr>
          <w:color w:val="000000"/>
          <w:vertAlign w:val="superscript"/>
          <w:lang w:val="af-ZA"/>
        </w:rPr>
        <w:t xml:space="preserve">16 </w:t>
      </w:r>
      <w:r w:rsidRPr="003053EF">
        <w:rPr>
          <w:rFonts w:ascii="GHEA Grapalat" w:hAnsi="GHEA Grapalat" w:cs="Sylfaen"/>
          <w:i/>
          <w:sz w:val="16"/>
          <w:szCs w:val="16"/>
          <w:lang w:val="en-US"/>
        </w:rPr>
        <w:t>Եթե</w:t>
      </w:r>
      <w:r>
        <w:rPr>
          <w:rFonts w:ascii="GHEA Grapalat" w:hAnsi="GHEA Grapalat" w:cs="Sylfaen"/>
          <w:i/>
          <w:sz w:val="16"/>
          <w:szCs w:val="16"/>
          <w:lang w:val="en-US"/>
        </w:rPr>
        <w:t>հրավերովհայտիապահովմաններկայացմանպահանջսահմանվածչէ</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ապա</w:t>
      </w:r>
      <w:r w:rsidRPr="003053EF">
        <w:rPr>
          <w:rFonts w:ascii="GHEA Grapalat" w:hAnsi="GHEA Grapalat" w:cs="Sylfaen"/>
          <w:i/>
          <w:sz w:val="16"/>
          <w:szCs w:val="16"/>
          <w:lang w:val="en-US"/>
        </w:rPr>
        <w:t>սույնկետըհրավերիցհանվումէ</w:t>
      </w:r>
      <w:r w:rsidRPr="004605D7">
        <w:rPr>
          <w:rFonts w:ascii="GHEA Grapalat" w:hAnsi="GHEA Grapalat" w:cs="Sylfaen"/>
          <w:i/>
          <w:sz w:val="16"/>
          <w:szCs w:val="16"/>
          <w:lang w:val="af-ZA"/>
        </w:rPr>
        <w:t>:</w:t>
      </w:r>
    </w:p>
    <w:p w:rsidR="00ED2D60" w:rsidRPr="004605D7" w:rsidRDefault="00ED2D60" w:rsidP="00EF45FA">
      <w:pPr>
        <w:pStyle w:val="FootnoteText"/>
        <w:jc w:val="both"/>
        <w:rPr>
          <w:vertAlign w:val="superscript"/>
          <w:lang w:val="af-ZA"/>
        </w:rPr>
      </w:pPr>
      <w:r w:rsidRPr="004605D7">
        <w:rPr>
          <w:rFonts w:ascii="GHEA Grapalat" w:hAnsi="GHEA Grapalat" w:cs="Sylfaen"/>
          <w:i/>
          <w:sz w:val="16"/>
          <w:szCs w:val="16"/>
          <w:vertAlign w:val="superscript"/>
          <w:lang w:val="af-ZA"/>
        </w:rPr>
        <w:t xml:space="preserve">17 </w:t>
      </w:r>
      <w:r w:rsidRPr="008747C6">
        <w:rPr>
          <w:rFonts w:ascii="GHEA Grapalat" w:hAnsi="GHEA Grapalat" w:cs="Sylfaen"/>
          <w:i/>
          <w:sz w:val="16"/>
          <w:szCs w:val="16"/>
        </w:rPr>
        <w:t>Կետըհանվումէ</w:t>
      </w:r>
      <w:r w:rsidRPr="007A2FB4">
        <w:rPr>
          <w:rFonts w:ascii="GHEA Grapalat" w:hAnsi="GHEA Grapalat" w:cs="Sylfaen"/>
          <w:i/>
          <w:sz w:val="16"/>
          <w:szCs w:val="16"/>
          <w:lang w:val="af-ZA"/>
        </w:rPr>
        <w:t xml:space="preserve">, </w:t>
      </w:r>
      <w:r w:rsidRPr="008747C6">
        <w:rPr>
          <w:rFonts w:ascii="GHEA Grapalat" w:hAnsi="GHEA Grapalat" w:cs="Sylfaen"/>
          <w:i/>
          <w:sz w:val="16"/>
          <w:szCs w:val="16"/>
        </w:rPr>
        <w:t>եթեգնմանառարկանչիհանդիսանումշինարարականաշխատանքներ</w:t>
      </w:r>
      <w:r w:rsidRPr="008747C6">
        <w:rPr>
          <w:rFonts w:ascii="GHEA Grapalat" w:hAnsi="GHEA Grapalat" w:cs="Sylfaen"/>
          <w:i/>
          <w:sz w:val="16"/>
          <w:szCs w:val="16"/>
          <w:lang w:val="af-ZA"/>
        </w:rPr>
        <w:t>:</w:t>
      </w:r>
    </w:p>
  </w:footnote>
  <w:footnote w:id="14">
    <w:p w:rsidR="00ED2D60" w:rsidRPr="002A4619" w:rsidRDefault="00ED2D60" w:rsidP="00EF45FA">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լրացվումէհանձնաժողովիքարտուղարիկողմից</w:t>
      </w:r>
      <w:r w:rsidRPr="001E7733">
        <w:rPr>
          <w:rFonts w:ascii="GHEA Grapalat" w:hAnsi="GHEA Grapalat"/>
          <w:i/>
          <w:sz w:val="16"/>
          <w:szCs w:val="16"/>
          <w:lang w:val="af-ZA"/>
        </w:rPr>
        <w:t xml:space="preserve">` </w:t>
      </w:r>
      <w:r>
        <w:rPr>
          <w:rFonts w:ascii="GHEA Grapalat" w:hAnsi="GHEA Grapalat"/>
          <w:i/>
          <w:sz w:val="16"/>
          <w:szCs w:val="16"/>
          <w:lang w:val="en-US"/>
        </w:rPr>
        <w:t>մինչևհրավերըտեղեկագրումհրապարակելը</w:t>
      </w:r>
      <w:r w:rsidRPr="00A65C38">
        <w:rPr>
          <w:rFonts w:ascii="GHEA Grapalat" w:hAnsi="GHEA Grapalat"/>
          <w:i/>
          <w:sz w:val="16"/>
          <w:szCs w:val="16"/>
          <w:lang w:val="hy-AM"/>
        </w:rPr>
        <w:t>:</w:t>
      </w:r>
    </w:p>
    <w:p w:rsidR="00ED2D60" w:rsidRDefault="00ED2D60" w:rsidP="00EF45FA">
      <w:pPr>
        <w:jc w:val="both"/>
        <w:rPr>
          <w:rFonts w:ascii="GHEA Grapalat" w:hAnsi="GHEA Grapalat"/>
          <w:i/>
          <w:sz w:val="16"/>
          <w:szCs w:val="16"/>
          <w:lang w:val="hy-AM"/>
        </w:rPr>
      </w:pPr>
      <w:r w:rsidRPr="001E7733">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Pr>
          <w:rFonts w:ascii="GHEA Grapalat" w:hAnsi="GHEA Grapalat"/>
          <w:i/>
          <w:sz w:val="16"/>
          <w:szCs w:val="16"/>
        </w:rPr>
        <w:t>մասնակցի</w:t>
      </w:r>
      <w:r w:rsidRPr="000673FF">
        <w:rPr>
          <w:rFonts w:ascii="GHEA Grapalat" w:hAnsi="GHEA Grapalat"/>
          <w:i/>
          <w:sz w:val="16"/>
          <w:szCs w:val="16"/>
          <w:lang w:val="hy-AM"/>
        </w:rPr>
        <w:t xml:space="preserve">գործադիր մարմնի ղեկավարի և անդամների տվյալները: </w:t>
      </w:r>
    </w:p>
    <w:p w:rsidR="00ED2D60" w:rsidRPr="004605D7" w:rsidRDefault="00ED2D60" w:rsidP="00EF45FA">
      <w:pPr>
        <w:jc w:val="both"/>
        <w:rPr>
          <w:rFonts w:ascii="GHEA Grapalat" w:hAnsi="GHEA Grapalat" w:cs="Sylfaen"/>
          <w:sz w:val="20"/>
          <w:lang w:val="hy-AM"/>
        </w:rPr>
      </w:pPr>
      <w:r w:rsidRPr="004605D7">
        <w:rPr>
          <w:rFonts w:ascii="GHEA Grapalat" w:hAnsi="GHEA Grapalat"/>
          <w:i/>
          <w:sz w:val="16"/>
          <w:szCs w:val="16"/>
          <w:lang w:val="hy-AM"/>
        </w:rPr>
        <w:t>*** պարբերությունը և հավելված 1.1 հանվում են, եթե գնման առարկան չի հանդիսանում շինարարական աշխատանքներ</w:t>
      </w:r>
    </w:p>
  </w:footnote>
  <w:footnote w:id="15">
    <w:p w:rsidR="00ED2D60" w:rsidRPr="001E7733" w:rsidRDefault="00ED2D60" w:rsidP="00EF45F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EF45FA">
        <w:rPr>
          <w:rFonts w:ascii="GHEA Grapalat" w:hAnsi="GHEA Grapalat"/>
          <w:i/>
          <w:sz w:val="16"/>
          <w:szCs w:val="16"/>
          <w:lang w:val="hy-AM"/>
        </w:rPr>
        <w:t>լրացվումէհանձնաժողովիքարտուղարիկողմից</w:t>
      </w:r>
      <w:r w:rsidRPr="001E7733">
        <w:rPr>
          <w:rFonts w:ascii="GHEA Grapalat" w:hAnsi="GHEA Grapalat"/>
          <w:i/>
          <w:sz w:val="16"/>
          <w:szCs w:val="16"/>
          <w:lang w:val="af-ZA"/>
        </w:rPr>
        <w:t xml:space="preserve">` </w:t>
      </w:r>
      <w:r w:rsidRPr="00EF45FA">
        <w:rPr>
          <w:rFonts w:ascii="GHEA Grapalat" w:hAnsi="GHEA Grapalat"/>
          <w:i/>
          <w:sz w:val="16"/>
          <w:szCs w:val="16"/>
          <w:lang w:val="hy-AM"/>
        </w:rPr>
        <w:t>մինչևհրավերըտեղեկագրումհրապարակելը</w:t>
      </w:r>
      <w:r w:rsidRPr="00A65C38">
        <w:rPr>
          <w:rFonts w:ascii="GHEA Grapalat" w:hAnsi="GHEA Grapalat"/>
          <w:i/>
          <w:sz w:val="16"/>
          <w:szCs w:val="16"/>
          <w:lang w:val="hy-AM"/>
        </w:rPr>
        <w:t>:</w:t>
      </w:r>
    </w:p>
    <w:p w:rsidR="00ED2D60" w:rsidRPr="0015088E" w:rsidRDefault="00ED2D60" w:rsidP="00EF45FA">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5D4E59">
        <w:rPr>
          <w:rFonts w:ascii="GHEA Grapalat" w:hAnsi="GHEA Grapalat"/>
          <w:i/>
          <w:sz w:val="16"/>
          <w:szCs w:val="16"/>
          <w:lang w:val="hy-AM"/>
        </w:rPr>
        <w:t>եթեմասնակիցնավելացվածարժեքիհարկվճարողէ</w:t>
      </w:r>
      <w:r w:rsidRPr="001E7733">
        <w:rPr>
          <w:rFonts w:ascii="GHEA Grapalat" w:hAnsi="GHEA Grapalat"/>
          <w:i/>
          <w:sz w:val="16"/>
          <w:szCs w:val="16"/>
          <w:lang w:val="af-ZA"/>
        </w:rPr>
        <w:t xml:space="preserve">, </w:t>
      </w:r>
      <w:r w:rsidRPr="005D4E59">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af-ZA"/>
        </w:rPr>
        <w:t>4</w:t>
      </w:r>
      <w:r w:rsidRPr="001E7733">
        <w:rPr>
          <w:rFonts w:ascii="GHEA Grapalat" w:hAnsi="GHEA Grapalat"/>
          <w:i/>
          <w:sz w:val="16"/>
          <w:szCs w:val="16"/>
          <w:lang w:val="af-ZA"/>
        </w:rPr>
        <w:t>-</w:t>
      </w:r>
      <w:r w:rsidRPr="005D4E59">
        <w:rPr>
          <w:rFonts w:ascii="GHEA Grapalat" w:hAnsi="GHEA Grapalat"/>
          <w:i/>
          <w:sz w:val="16"/>
          <w:szCs w:val="16"/>
          <w:lang w:val="hy-AM"/>
        </w:rPr>
        <w:t>րդսյունակում։</w:t>
      </w:r>
    </w:p>
    <w:p w:rsidR="00ED2D60" w:rsidRPr="001E7733" w:rsidDel="00856FDE" w:rsidRDefault="00ED2D60" w:rsidP="00EF45FA">
      <w:pPr>
        <w:pStyle w:val="FootnoteText"/>
        <w:rPr>
          <w:del w:id="13" w:author="User" w:date="2019-05-26T09:57:00Z"/>
          <w:i/>
          <w:lang w:val="af-ZA"/>
        </w:rPr>
      </w:pPr>
    </w:p>
  </w:footnote>
  <w:footnote w:id="16">
    <w:p w:rsidR="00ED2D60" w:rsidRPr="00EF5721" w:rsidDel="004D0559" w:rsidRDefault="00ED2D60" w:rsidP="00EF45FA">
      <w:pPr>
        <w:pStyle w:val="FootnoteText"/>
        <w:rPr>
          <w:del w:id="14" w:author="User" w:date="2019-05-26T13:16:00Z"/>
          <w:lang w:val="hy-AM"/>
        </w:rPr>
      </w:pPr>
      <w:r w:rsidRPr="00060EA7">
        <w:rPr>
          <w:vertAlign w:val="superscript"/>
          <w:lang w:val="hy-AM"/>
        </w:rPr>
        <w:t>2</w:t>
      </w:r>
      <w:r w:rsidRPr="00C011CE">
        <w:rPr>
          <w:vertAlign w:val="superscript"/>
          <w:lang w:val="hy-AM"/>
        </w:rPr>
        <w:t>7</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7">
    <w:p w:rsidR="00ED2D60" w:rsidRPr="004605D7" w:rsidRDefault="00ED2D60" w:rsidP="00EF45FA">
      <w:pPr>
        <w:pStyle w:val="FootnoteText"/>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D2D60" w:rsidRPr="003711BD" w:rsidDel="00AC0465" w:rsidRDefault="00ED2D60" w:rsidP="00EF45FA">
      <w:pPr>
        <w:pStyle w:val="FootnoteText"/>
        <w:rPr>
          <w:del w:id="15" w:author="User" w:date="2019-05-26T13:21:00Z"/>
          <w:lang w:val="hy-AM"/>
        </w:rPr>
      </w:pPr>
      <w:r w:rsidRPr="007A2FB4">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rsidR="00ED2D60" w:rsidRPr="00FC4820" w:rsidRDefault="00ED2D60" w:rsidP="00EF45FA">
      <w:pPr>
        <w:pStyle w:val="FootnoteText"/>
        <w:jc w:val="both"/>
        <w:rPr>
          <w:lang w:val="hy-AM"/>
        </w:rPr>
      </w:pPr>
      <w:r w:rsidRPr="002D4481">
        <w:rPr>
          <w:vertAlign w:val="superscript"/>
          <w:lang w:val="hy-AM"/>
        </w:rPr>
        <w:t>3</w:t>
      </w:r>
      <w:r w:rsidRPr="00496062">
        <w:rPr>
          <w:vertAlign w:val="superscript"/>
          <w:lang w:val="hy-AM"/>
        </w:rPr>
        <w:t>2</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rsidR="00ED2D60" w:rsidRPr="00FC4820" w:rsidDel="001432D3" w:rsidRDefault="00ED2D60" w:rsidP="00EF45FA">
      <w:pPr>
        <w:pStyle w:val="FootnoteText"/>
        <w:jc w:val="both"/>
        <w:rPr>
          <w:del w:id="16" w:author="User" w:date="2019-05-26T13:24:00Z"/>
          <w:lang w:val="hy-AM"/>
        </w:rPr>
      </w:pPr>
      <w:r w:rsidRPr="002D4481">
        <w:rPr>
          <w:vertAlign w:val="superscript"/>
          <w:lang w:val="hy-AM"/>
        </w:rPr>
        <w:t>3</w:t>
      </w:r>
      <w:r w:rsidRPr="00496062">
        <w:rPr>
          <w:vertAlign w:val="superscript"/>
          <w:lang w:val="hy-AM"/>
        </w:rPr>
        <w:t>3</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rsidR="00ED2D60" w:rsidRPr="007A2FB4" w:rsidRDefault="00ED2D60" w:rsidP="00EF45FA">
      <w:pPr>
        <w:pStyle w:val="FootnoteText"/>
        <w:rPr>
          <w:lang w:val="hy-AM"/>
        </w:rPr>
      </w:pPr>
      <w:r w:rsidRPr="007A2FB4">
        <w:rPr>
          <w:rStyle w:val="FootnoteReference"/>
          <w:lang w:val="hy-AM"/>
        </w:rPr>
        <w:t>34</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sidRPr="004605D7">
        <w:rPr>
          <w:rFonts w:ascii="GHEA Grapalat" w:hAnsi="GHEA Grapalat"/>
          <w:i/>
          <w:sz w:val="16"/>
          <w:lang w:val="hy-AM"/>
        </w:rPr>
        <w:t>տասնապատիկը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լով3</w:t>
      </w:r>
      <w:r w:rsidRPr="00E040F0">
        <w:rPr>
          <w:rFonts w:ascii="GHEA Grapalat" w:hAnsi="GHEA Grapalat"/>
          <w:i/>
          <w:sz w:val="16"/>
          <w:lang w:val="hy-AM"/>
        </w:rPr>
        <w:t>-րդ նախադասությունը</w:t>
      </w:r>
      <w:r w:rsidRPr="001E7733">
        <w:rPr>
          <w:rFonts w:ascii="GHEA Grapalat" w:hAnsi="GHEA Grapalat"/>
          <w:i/>
          <w:sz w:val="16"/>
          <w:lang w:val="hy-AM"/>
        </w:rPr>
        <w:t xml:space="preserve">, իսկ 4-րդ նախադասությունը խմբագրվում է` «, իսկ տուժանքի ձևով ներկայացված </w:t>
      </w:r>
      <w:r w:rsidRPr="004605D7">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605D7">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605D7">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footnotePr>
    <w:pos w:val="beneathText"/>
    <w:footnote w:id="0"/>
    <w:footnote w:id="1"/>
  </w:footnotePr>
  <w:endnotePr>
    <w:endnote w:id="0"/>
    <w:endnote w:id="1"/>
  </w:endnotePr>
  <w:compat>
    <w:useFELayout/>
  </w:compat>
  <w:rsids>
    <w:rsidRoot w:val="00EF45FA"/>
    <w:rsid w:val="000225D5"/>
    <w:rsid w:val="00074639"/>
    <w:rsid w:val="000829CB"/>
    <w:rsid w:val="000A381F"/>
    <w:rsid w:val="000B02D8"/>
    <w:rsid w:val="00127756"/>
    <w:rsid w:val="0018679A"/>
    <w:rsid w:val="001A2750"/>
    <w:rsid w:val="001F38A1"/>
    <w:rsid w:val="00292360"/>
    <w:rsid w:val="002B1E04"/>
    <w:rsid w:val="00313359"/>
    <w:rsid w:val="003576F5"/>
    <w:rsid w:val="003B0CD0"/>
    <w:rsid w:val="003D0F67"/>
    <w:rsid w:val="004A7520"/>
    <w:rsid w:val="004E26B4"/>
    <w:rsid w:val="005056D9"/>
    <w:rsid w:val="005B2F8B"/>
    <w:rsid w:val="005D4E59"/>
    <w:rsid w:val="005F5710"/>
    <w:rsid w:val="0061373E"/>
    <w:rsid w:val="00613F61"/>
    <w:rsid w:val="006B738B"/>
    <w:rsid w:val="006C0EC0"/>
    <w:rsid w:val="007120B7"/>
    <w:rsid w:val="00712366"/>
    <w:rsid w:val="00760C6E"/>
    <w:rsid w:val="00762F4A"/>
    <w:rsid w:val="007A24E9"/>
    <w:rsid w:val="007A2FB4"/>
    <w:rsid w:val="007B1CD1"/>
    <w:rsid w:val="007E76A6"/>
    <w:rsid w:val="008007BB"/>
    <w:rsid w:val="0083357F"/>
    <w:rsid w:val="00845DE4"/>
    <w:rsid w:val="008549C7"/>
    <w:rsid w:val="008708C6"/>
    <w:rsid w:val="00907DA4"/>
    <w:rsid w:val="00936AEC"/>
    <w:rsid w:val="009D7701"/>
    <w:rsid w:val="009E20C1"/>
    <w:rsid w:val="00A05642"/>
    <w:rsid w:val="00BC0DFD"/>
    <w:rsid w:val="00BF645F"/>
    <w:rsid w:val="00CE5C3F"/>
    <w:rsid w:val="00D03FFD"/>
    <w:rsid w:val="00D32311"/>
    <w:rsid w:val="00D65922"/>
    <w:rsid w:val="00D9007C"/>
    <w:rsid w:val="00E22743"/>
    <w:rsid w:val="00E76866"/>
    <w:rsid w:val="00ED2D60"/>
    <w:rsid w:val="00EF45FA"/>
    <w:rsid w:val="00F70B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B7"/>
  </w:style>
  <w:style w:type="paragraph" w:styleId="Heading1">
    <w:name w:val="heading 1"/>
    <w:basedOn w:val="Normal"/>
    <w:next w:val="Normal"/>
    <w:link w:val="Heading1Char"/>
    <w:qFormat/>
    <w:rsid w:val="00EF45FA"/>
    <w:pPr>
      <w:keepNext/>
      <w:spacing w:after="0" w:line="240" w:lineRule="auto"/>
      <w:jc w:val="center"/>
      <w:outlineLvl w:val="0"/>
    </w:pPr>
    <w:rPr>
      <w:rFonts w:ascii="Arial Armenian" w:eastAsia="Times New Roman" w:hAnsi="Arial Armenian" w:cs="Times New Roman"/>
      <w:sz w:val="28"/>
      <w:szCs w:val="20"/>
      <w:lang w:val="en-US"/>
    </w:rPr>
  </w:style>
  <w:style w:type="paragraph" w:styleId="Heading2">
    <w:name w:val="heading 2"/>
    <w:basedOn w:val="Normal"/>
    <w:next w:val="Normal"/>
    <w:link w:val="Heading2Char"/>
    <w:qFormat/>
    <w:rsid w:val="00EF45FA"/>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Heading3">
    <w:name w:val="heading 3"/>
    <w:basedOn w:val="Normal"/>
    <w:next w:val="Normal"/>
    <w:link w:val="Heading3Char"/>
    <w:qFormat/>
    <w:rsid w:val="00EF45FA"/>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Heading4">
    <w:name w:val="heading 4"/>
    <w:basedOn w:val="Normal"/>
    <w:next w:val="Normal"/>
    <w:link w:val="Heading4Char"/>
    <w:qFormat/>
    <w:rsid w:val="00EF45FA"/>
    <w:pPr>
      <w:keepNext/>
      <w:spacing w:after="0" w:line="240" w:lineRule="auto"/>
      <w:outlineLvl w:val="3"/>
    </w:pPr>
    <w:rPr>
      <w:rFonts w:ascii="Arial LatArm" w:eastAsia="Times New Roman" w:hAnsi="Arial LatArm" w:cs="Times New Roman"/>
      <w:i/>
      <w:sz w:val="18"/>
      <w:szCs w:val="20"/>
      <w:lang w:val="en-US" w:eastAsia="en-US"/>
    </w:rPr>
  </w:style>
  <w:style w:type="paragraph" w:styleId="Heading5">
    <w:name w:val="heading 5"/>
    <w:basedOn w:val="Normal"/>
    <w:next w:val="Normal"/>
    <w:link w:val="Heading5Char"/>
    <w:qFormat/>
    <w:rsid w:val="00EF45FA"/>
    <w:pPr>
      <w:keepNext/>
      <w:spacing w:after="0" w:line="240" w:lineRule="auto"/>
      <w:jc w:val="center"/>
      <w:outlineLvl w:val="4"/>
    </w:pPr>
    <w:rPr>
      <w:rFonts w:ascii="Arial LatArm" w:eastAsia="Times New Roman" w:hAnsi="Arial LatArm" w:cs="Times New Roman"/>
      <w:b/>
      <w:sz w:val="26"/>
      <w:szCs w:val="20"/>
      <w:lang w:val="en-US"/>
    </w:rPr>
  </w:style>
  <w:style w:type="paragraph" w:styleId="Heading6">
    <w:name w:val="heading 6"/>
    <w:basedOn w:val="Normal"/>
    <w:next w:val="Normal"/>
    <w:link w:val="Heading6Char"/>
    <w:qFormat/>
    <w:rsid w:val="00EF45FA"/>
    <w:pPr>
      <w:keepNext/>
      <w:spacing w:after="0" w:line="240" w:lineRule="auto"/>
      <w:outlineLvl w:val="5"/>
    </w:pPr>
    <w:rPr>
      <w:rFonts w:ascii="Arial LatArm" w:eastAsia="Times New Roman" w:hAnsi="Arial LatArm" w:cs="Times New Roman"/>
      <w:b/>
      <w:color w:val="000000"/>
      <w:szCs w:val="20"/>
      <w:lang w:val="en-US"/>
    </w:rPr>
  </w:style>
  <w:style w:type="paragraph" w:styleId="Heading7">
    <w:name w:val="heading 7"/>
    <w:basedOn w:val="Normal"/>
    <w:next w:val="Normal"/>
    <w:link w:val="Heading7Char"/>
    <w:qFormat/>
    <w:rsid w:val="00EF45FA"/>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Heading8">
    <w:name w:val="heading 8"/>
    <w:basedOn w:val="Normal"/>
    <w:next w:val="Normal"/>
    <w:link w:val="Heading8Char"/>
    <w:qFormat/>
    <w:rsid w:val="00EF45FA"/>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EF45FA"/>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5FA"/>
    <w:rPr>
      <w:rFonts w:ascii="Arial Armenian" w:eastAsia="Times New Roman" w:hAnsi="Arial Armenian" w:cs="Times New Roman"/>
      <w:sz w:val="28"/>
      <w:szCs w:val="20"/>
      <w:lang w:val="en-US"/>
    </w:rPr>
  </w:style>
  <w:style w:type="character" w:customStyle="1" w:styleId="Heading2Char">
    <w:name w:val="Heading 2 Char"/>
    <w:basedOn w:val="DefaultParagraphFont"/>
    <w:link w:val="Heading2"/>
    <w:rsid w:val="00EF45FA"/>
    <w:rPr>
      <w:rFonts w:ascii="Arial LatArm" w:eastAsia="Times New Roman" w:hAnsi="Arial LatArm" w:cs="Times New Roman"/>
      <w:b/>
      <w:color w:val="0000FF"/>
      <w:sz w:val="20"/>
      <w:szCs w:val="20"/>
      <w:lang w:val="en-US"/>
    </w:rPr>
  </w:style>
  <w:style w:type="character" w:customStyle="1" w:styleId="Heading3Char">
    <w:name w:val="Heading 3 Char"/>
    <w:basedOn w:val="DefaultParagraphFont"/>
    <w:link w:val="Heading3"/>
    <w:rsid w:val="00EF45FA"/>
    <w:rPr>
      <w:rFonts w:ascii="Arial LatArm" w:eastAsia="Times New Roman" w:hAnsi="Arial LatArm" w:cs="Times New Roman"/>
      <w:i/>
      <w:sz w:val="20"/>
      <w:szCs w:val="20"/>
      <w:lang w:val="en-AU" w:eastAsia="en-US"/>
    </w:rPr>
  </w:style>
  <w:style w:type="character" w:customStyle="1" w:styleId="Heading4Char">
    <w:name w:val="Heading 4 Char"/>
    <w:basedOn w:val="DefaultParagraphFont"/>
    <w:link w:val="Heading4"/>
    <w:rsid w:val="00EF45FA"/>
    <w:rPr>
      <w:rFonts w:ascii="Arial LatArm" w:eastAsia="Times New Roman" w:hAnsi="Arial LatArm" w:cs="Times New Roman"/>
      <w:i/>
      <w:sz w:val="18"/>
      <w:szCs w:val="20"/>
      <w:lang w:val="en-US" w:eastAsia="en-US"/>
    </w:rPr>
  </w:style>
  <w:style w:type="character" w:customStyle="1" w:styleId="Heading5Char">
    <w:name w:val="Heading 5 Char"/>
    <w:basedOn w:val="DefaultParagraphFont"/>
    <w:link w:val="Heading5"/>
    <w:rsid w:val="00EF45FA"/>
    <w:rPr>
      <w:rFonts w:ascii="Arial LatArm" w:eastAsia="Times New Roman" w:hAnsi="Arial LatArm" w:cs="Times New Roman"/>
      <w:b/>
      <w:sz w:val="26"/>
      <w:szCs w:val="20"/>
      <w:lang w:val="en-US"/>
    </w:rPr>
  </w:style>
  <w:style w:type="character" w:customStyle="1" w:styleId="Heading6Char">
    <w:name w:val="Heading 6 Char"/>
    <w:basedOn w:val="DefaultParagraphFont"/>
    <w:link w:val="Heading6"/>
    <w:rsid w:val="00EF45FA"/>
    <w:rPr>
      <w:rFonts w:ascii="Arial LatArm" w:eastAsia="Times New Roman" w:hAnsi="Arial LatArm" w:cs="Times New Roman"/>
      <w:b/>
      <w:color w:val="000000"/>
      <w:szCs w:val="20"/>
      <w:lang w:val="en-US"/>
    </w:rPr>
  </w:style>
  <w:style w:type="character" w:customStyle="1" w:styleId="Heading7Char">
    <w:name w:val="Heading 7 Char"/>
    <w:basedOn w:val="DefaultParagraphFont"/>
    <w:link w:val="Heading7"/>
    <w:rsid w:val="00EF45FA"/>
    <w:rPr>
      <w:rFonts w:ascii="Times Armenian" w:eastAsia="Times New Roman" w:hAnsi="Times Armenian" w:cs="Times New Roman"/>
      <w:b/>
      <w:sz w:val="20"/>
      <w:szCs w:val="20"/>
      <w:lang w:val="hy-AM"/>
    </w:rPr>
  </w:style>
  <w:style w:type="character" w:customStyle="1" w:styleId="Heading8Char">
    <w:name w:val="Heading 8 Char"/>
    <w:basedOn w:val="DefaultParagraphFont"/>
    <w:link w:val="Heading8"/>
    <w:rsid w:val="00EF45FA"/>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EF45FA"/>
    <w:rPr>
      <w:rFonts w:ascii="Times Armenian" w:eastAsia="Times New Roman" w:hAnsi="Times Armenian" w:cs="Times New Roman"/>
      <w:b/>
      <w:color w:val="000000"/>
      <w:szCs w:val="20"/>
      <w:lang w:val="pt-BR"/>
    </w:rPr>
  </w:style>
  <w:style w:type="paragraph" w:styleId="BodyTextIndent">
    <w:name w:val="Body Text Indent"/>
    <w:aliases w:val=" Char, Char Char Char Char,Char Char Char Char"/>
    <w:basedOn w:val="Normal"/>
    <w:link w:val="BodyTextIndentChar"/>
    <w:rsid w:val="00EF45FA"/>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EF45FA"/>
    <w:rPr>
      <w:rFonts w:ascii="Arial LatArm" w:eastAsia="Times New Roman" w:hAnsi="Arial LatArm" w:cs="Times New Roman"/>
      <w:i/>
      <w:sz w:val="20"/>
      <w:szCs w:val="20"/>
      <w:lang w:val="en-AU" w:eastAsia="en-US"/>
    </w:rPr>
  </w:style>
  <w:style w:type="paragraph" w:styleId="Footer">
    <w:name w:val="footer"/>
    <w:basedOn w:val="Normal"/>
    <w:link w:val="FooterChar"/>
    <w:rsid w:val="00EF45FA"/>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rsid w:val="00EF45FA"/>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rsid w:val="00EF45FA"/>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EF45FA"/>
    <w:rPr>
      <w:rFonts w:ascii="Times Armenian" w:eastAsia="Times New Roman" w:hAnsi="Times Armenian" w:cs="Times New Roman"/>
      <w:sz w:val="20"/>
      <w:szCs w:val="20"/>
      <w:lang w:val="en-US" w:eastAsia="en-US"/>
    </w:rPr>
  </w:style>
  <w:style w:type="paragraph" w:styleId="BodyText2">
    <w:name w:val="Body Text 2"/>
    <w:basedOn w:val="Normal"/>
    <w:link w:val="BodyText2Char"/>
    <w:rsid w:val="00EF45FA"/>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BodyText2Char">
    <w:name w:val="Body Text 2 Char"/>
    <w:basedOn w:val="DefaultParagraphFont"/>
    <w:link w:val="BodyText2"/>
    <w:rsid w:val="00EF45FA"/>
    <w:rPr>
      <w:rFonts w:ascii="Arial LatArm" w:eastAsia="Times New Roman" w:hAnsi="Arial LatArm" w:cs="Times New Roman"/>
      <w:sz w:val="20"/>
      <w:szCs w:val="20"/>
      <w:lang w:val="en-US" w:eastAsia="en-US"/>
    </w:rPr>
  </w:style>
  <w:style w:type="paragraph" w:styleId="BodyTextIndent2">
    <w:name w:val="Body Text Indent 2"/>
    <w:basedOn w:val="Normal"/>
    <w:link w:val="BodyTextIndent2Char"/>
    <w:rsid w:val="00EF45FA"/>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rsid w:val="00EF45FA"/>
    <w:rPr>
      <w:rFonts w:ascii="Baltica" w:eastAsia="Times New Roman" w:hAnsi="Baltica" w:cs="Times New Roman"/>
      <w:sz w:val="20"/>
      <w:szCs w:val="20"/>
      <w:lang w:val="af-ZA" w:eastAsia="en-US"/>
    </w:rPr>
  </w:style>
  <w:style w:type="paragraph" w:customStyle="1" w:styleId="Default">
    <w:name w:val="Default"/>
    <w:rsid w:val="00EF45FA"/>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BalloonText">
    <w:name w:val="Balloon Text"/>
    <w:basedOn w:val="Normal"/>
    <w:link w:val="BalloonTextChar"/>
    <w:rsid w:val="00EF45FA"/>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EF45FA"/>
    <w:rPr>
      <w:rFonts w:ascii="Tahoma" w:eastAsia="Times New Roman" w:hAnsi="Tahoma" w:cs="Times New Roman"/>
      <w:sz w:val="16"/>
      <w:szCs w:val="16"/>
    </w:rPr>
  </w:style>
  <w:style w:type="character" w:styleId="Hyperlink">
    <w:name w:val="Hyperlink"/>
    <w:rsid w:val="00EF45FA"/>
    <w:rPr>
      <w:color w:val="0000FF"/>
      <w:u w:val="single"/>
    </w:rPr>
  </w:style>
  <w:style w:type="character" w:customStyle="1" w:styleId="CharChar1">
    <w:name w:val="Char Char1"/>
    <w:locked/>
    <w:rsid w:val="00EF45FA"/>
    <w:rPr>
      <w:rFonts w:ascii="Arial LatArm" w:hAnsi="Arial LatArm"/>
      <w:i/>
      <w:lang w:val="en-AU" w:eastAsia="en-US" w:bidi="ar-SA"/>
    </w:rPr>
  </w:style>
  <w:style w:type="paragraph" w:styleId="BodyText">
    <w:name w:val="Body Text"/>
    <w:basedOn w:val="Normal"/>
    <w:link w:val="BodyTextChar"/>
    <w:rsid w:val="00EF45FA"/>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EF45FA"/>
    <w:rPr>
      <w:rFonts w:ascii="Times New Roman" w:eastAsia="Times New Roman" w:hAnsi="Times New Roman" w:cs="Times New Roman"/>
      <w:sz w:val="24"/>
      <w:szCs w:val="24"/>
      <w:lang w:val="en-US" w:eastAsia="en-US"/>
    </w:rPr>
  </w:style>
  <w:style w:type="paragraph" w:styleId="Index1">
    <w:name w:val="index 1"/>
    <w:basedOn w:val="Normal"/>
    <w:next w:val="Normal"/>
    <w:autoRedefine/>
    <w:semiHidden/>
    <w:rsid w:val="00EF45FA"/>
    <w:pPr>
      <w:spacing w:after="0" w:line="240" w:lineRule="auto"/>
      <w:ind w:left="240" w:hanging="240"/>
    </w:pPr>
    <w:rPr>
      <w:rFonts w:ascii="Times New Roman" w:eastAsia="Times New Roman" w:hAnsi="Times New Roman" w:cs="Times New Roman"/>
      <w:sz w:val="24"/>
      <w:szCs w:val="24"/>
      <w:lang w:val="en-US" w:eastAsia="en-US"/>
    </w:rPr>
  </w:style>
  <w:style w:type="paragraph" w:styleId="Header">
    <w:name w:val="header"/>
    <w:basedOn w:val="Normal"/>
    <w:link w:val="HeaderChar"/>
    <w:rsid w:val="00EF45FA"/>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EF45FA"/>
    <w:rPr>
      <w:rFonts w:ascii="Times New Roman" w:eastAsia="Times New Roman" w:hAnsi="Times New Roman" w:cs="Times New Roman"/>
      <w:sz w:val="20"/>
      <w:szCs w:val="20"/>
      <w:lang w:val="en-AU"/>
    </w:rPr>
  </w:style>
  <w:style w:type="paragraph" w:styleId="BodyText3">
    <w:name w:val="Body Text 3"/>
    <w:basedOn w:val="Normal"/>
    <w:link w:val="BodyText3Char"/>
    <w:rsid w:val="00EF45FA"/>
    <w:pPr>
      <w:spacing w:after="0" w:line="240" w:lineRule="auto"/>
      <w:jc w:val="both"/>
    </w:pPr>
    <w:rPr>
      <w:rFonts w:ascii="Arial LatArm" w:eastAsia="Times New Roman" w:hAnsi="Arial LatArm" w:cs="Times New Roman"/>
      <w:sz w:val="20"/>
      <w:szCs w:val="20"/>
      <w:lang w:val="en-US"/>
    </w:rPr>
  </w:style>
  <w:style w:type="character" w:customStyle="1" w:styleId="BodyText3Char">
    <w:name w:val="Body Text 3 Char"/>
    <w:basedOn w:val="DefaultParagraphFont"/>
    <w:link w:val="BodyText3"/>
    <w:rsid w:val="00EF45FA"/>
    <w:rPr>
      <w:rFonts w:ascii="Arial LatArm" w:eastAsia="Times New Roman" w:hAnsi="Arial LatArm" w:cs="Times New Roman"/>
      <w:sz w:val="20"/>
      <w:szCs w:val="20"/>
      <w:lang w:val="en-US"/>
    </w:rPr>
  </w:style>
  <w:style w:type="paragraph" w:styleId="Title">
    <w:name w:val="Title"/>
    <w:basedOn w:val="Normal"/>
    <w:link w:val="TitleChar"/>
    <w:qFormat/>
    <w:rsid w:val="00EF45FA"/>
    <w:pPr>
      <w:spacing w:after="0" w:line="240" w:lineRule="auto"/>
      <w:jc w:val="center"/>
    </w:pPr>
    <w:rPr>
      <w:rFonts w:ascii="Arial Armenian" w:eastAsia="Times New Roman" w:hAnsi="Arial Armenian" w:cs="Times New Roman"/>
      <w:sz w:val="24"/>
      <w:szCs w:val="20"/>
      <w:lang w:val="en-US" w:eastAsia="en-US"/>
    </w:rPr>
  </w:style>
  <w:style w:type="character" w:customStyle="1" w:styleId="TitleChar">
    <w:name w:val="Title Char"/>
    <w:basedOn w:val="DefaultParagraphFont"/>
    <w:link w:val="Title"/>
    <w:rsid w:val="00EF45FA"/>
    <w:rPr>
      <w:rFonts w:ascii="Arial Armenian" w:eastAsia="Times New Roman" w:hAnsi="Arial Armenian" w:cs="Times New Roman"/>
      <w:sz w:val="24"/>
      <w:szCs w:val="20"/>
      <w:lang w:val="en-US" w:eastAsia="en-US"/>
    </w:rPr>
  </w:style>
  <w:style w:type="character" w:styleId="PageNumber">
    <w:name w:val="page number"/>
    <w:basedOn w:val="DefaultParagraphFont"/>
    <w:rsid w:val="00EF45FA"/>
  </w:style>
  <w:style w:type="paragraph" w:styleId="FootnoteText">
    <w:name w:val="footnote text"/>
    <w:basedOn w:val="Normal"/>
    <w:link w:val="FootnoteTextChar"/>
    <w:semiHidden/>
    <w:rsid w:val="00EF45FA"/>
    <w:pPr>
      <w:spacing w:after="0" w:line="240" w:lineRule="auto"/>
    </w:pPr>
    <w:rPr>
      <w:rFonts w:ascii="Times Armenian" w:eastAsia="Times New Roman" w:hAnsi="Times Armenian" w:cs="Times New Roman"/>
      <w:sz w:val="20"/>
      <w:szCs w:val="20"/>
    </w:rPr>
  </w:style>
  <w:style w:type="character" w:customStyle="1" w:styleId="FootnoteTextChar">
    <w:name w:val="Footnote Text Char"/>
    <w:basedOn w:val="DefaultParagraphFont"/>
    <w:link w:val="FootnoteText"/>
    <w:semiHidden/>
    <w:rsid w:val="00EF45FA"/>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Normal"/>
    <w:rsid w:val="00EF45FA"/>
    <w:pPr>
      <w:spacing w:after="160" w:line="240" w:lineRule="exact"/>
    </w:pPr>
    <w:rPr>
      <w:rFonts w:ascii="Arial" w:eastAsia="Times New Roman" w:hAnsi="Arial" w:cs="Arial"/>
      <w:sz w:val="20"/>
      <w:szCs w:val="20"/>
      <w:lang w:val="en-US" w:eastAsia="en-US"/>
    </w:rPr>
  </w:style>
  <w:style w:type="paragraph" w:customStyle="1" w:styleId="norm">
    <w:name w:val="norm"/>
    <w:basedOn w:val="Normal"/>
    <w:rsid w:val="00EF45FA"/>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EF45FA"/>
    <w:rPr>
      <w:rFonts w:ascii="Arial Armenian" w:hAnsi="Arial Armenian"/>
      <w:sz w:val="22"/>
      <w:lang w:val="en-US" w:eastAsia="ru-RU" w:bidi="ar-SA"/>
    </w:rPr>
  </w:style>
  <w:style w:type="character" w:customStyle="1" w:styleId="CharCharChar">
    <w:name w:val="Char Char Char"/>
    <w:rsid w:val="00EF45FA"/>
    <w:rPr>
      <w:rFonts w:ascii="Arial LatArm" w:hAnsi="Arial LatArm"/>
      <w:sz w:val="24"/>
      <w:lang w:eastAsia="ru-RU"/>
    </w:rPr>
  </w:style>
  <w:style w:type="paragraph" w:styleId="NormalWeb">
    <w:name w:val="Normal (Web)"/>
    <w:basedOn w:val="Normal"/>
    <w:uiPriority w:val="99"/>
    <w:rsid w:val="00EF45F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EF45FA"/>
    <w:rPr>
      <w:b/>
      <w:bCs/>
    </w:rPr>
  </w:style>
  <w:style w:type="character" w:styleId="FootnoteReference">
    <w:name w:val="footnote reference"/>
    <w:semiHidden/>
    <w:rsid w:val="00EF45FA"/>
    <w:rPr>
      <w:vertAlign w:val="superscript"/>
    </w:rPr>
  </w:style>
  <w:style w:type="character" w:customStyle="1" w:styleId="CharChar22">
    <w:name w:val="Char Char22"/>
    <w:rsid w:val="00EF45FA"/>
    <w:rPr>
      <w:rFonts w:ascii="Arial Armenian" w:hAnsi="Arial Armenian"/>
      <w:sz w:val="28"/>
      <w:lang w:val="en-US"/>
    </w:rPr>
  </w:style>
  <w:style w:type="character" w:customStyle="1" w:styleId="CharChar20">
    <w:name w:val="Char Char20"/>
    <w:rsid w:val="00EF45FA"/>
    <w:rPr>
      <w:rFonts w:ascii="Times LatArm" w:hAnsi="Times LatArm"/>
      <w:b/>
      <w:sz w:val="28"/>
      <w:lang w:val="en-US"/>
    </w:rPr>
  </w:style>
  <w:style w:type="character" w:customStyle="1" w:styleId="CharChar16">
    <w:name w:val="Char Char16"/>
    <w:rsid w:val="00EF45FA"/>
    <w:rPr>
      <w:rFonts w:ascii="Times Armenian" w:hAnsi="Times Armenian"/>
      <w:b/>
      <w:lang w:val="hy-AM"/>
    </w:rPr>
  </w:style>
  <w:style w:type="character" w:customStyle="1" w:styleId="CharChar15">
    <w:name w:val="Char Char15"/>
    <w:rsid w:val="00EF45FA"/>
    <w:rPr>
      <w:rFonts w:ascii="Times Armenian" w:hAnsi="Times Armenian"/>
      <w:i/>
      <w:lang w:val="nl-NL"/>
    </w:rPr>
  </w:style>
  <w:style w:type="character" w:customStyle="1" w:styleId="CharChar13">
    <w:name w:val="Char Char13"/>
    <w:rsid w:val="00EF45FA"/>
    <w:rPr>
      <w:rFonts w:ascii="Arial Armenian" w:hAnsi="Arial Armenian"/>
      <w:lang w:val="en-US"/>
    </w:rPr>
  </w:style>
  <w:style w:type="character" w:customStyle="1" w:styleId="CommentTextChar">
    <w:name w:val="Comment Text Char"/>
    <w:basedOn w:val="DefaultParagraphFont"/>
    <w:link w:val="CommentText"/>
    <w:semiHidden/>
    <w:rsid w:val="00EF45FA"/>
    <w:rPr>
      <w:rFonts w:ascii="Times Armenian" w:eastAsia="Times New Roman" w:hAnsi="Times Armenian" w:cs="Times New Roman"/>
      <w:sz w:val="20"/>
      <w:szCs w:val="20"/>
      <w:lang w:val="en-US"/>
    </w:rPr>
  </w:style>
  <w:style w:type="paragraph" w:styleId="CommentText">
    <w:name w:val="annotation text"/>
    <w:basedOn w:val="Normal"/>
    <w:link w:val="CommentTextChar"/>
    <w:semiHidden/>
    <w:rsid w:val="00EF45FA"/>
    <w:pPr>
      <w:spacing w:after="0" w:line="240" w:lineRule="auto"/>
    </w:pPr>
    <w:rPr>
      <w:rFonts w:ascii="Times Armenian" w:eastAsia="Times New Roman" w:hAnsi="Times Armenian" w:cs="Times New Roman"/>
      <w:sz w:val="20"/>
      <w:szCs w:val="20"/>
      <w:lang w:val="en-US"/>
    </w:rPr>
  </w:style>
  <w:style w:type="character" w:customStyle="1" w:styleId="CommentSubjectChar">
    <w:name w:val="Comment Subject Char"/>
    <w:basedOn w:val="CommentTextChar"/>
    <w:link w:val="CommentSubject"/>
    <w:semiHidden/>
    <w:rsid w:val="00EF45FA"/>
    <w:rPr>
      <w:rFonts w:ascii="Times Armenian" w:eastAsia="Times New Roman" w:hAnsi="Times Armenian" w:cs="Times New Roman"/>
      <w:b/>
      <w:bCs/>
      <w:sz w:val="20"/>
      <w:szCs w:val="20"/>
      <w:lang w:val="en-US"/>
    </w:rPr>
  </w:style>
  <w:style w:type="paragraph" w:styleId="CommentSubject">
    <w:name w:val="annotation subject"/>
    <w:basedOn w:val="CommentText"/>
    <w:next w:val="CommentText"/>
    <w:link w:val="CommentSubjectChar"/>
    <w:semiHidden/>
    <w:rsid w:val="00EF45FA"/>
    <w:rPr>
      <w:b/>
      <w:bCs/>
    </w:rPr>
  </w:style>
  <w:style w:type="character" w:customStyle="1" w:styleId="EndnoteTextChar">
    <w:name w:val="Endnote Text Char"/>
    <w:basedOn w:val="DefaultParagraphFont"/>
    <w:link w:val="EndnoteText"/>
    <w:semiHidden/>
    <w:rsid w:val="00EF45FA"/>
    <w:rPr>
      <w:rFonts w:ascii="Times Armenian" w:eastAsia="Times New Roman" w:hAnsi="Times Armenian" w:cs="Times New Roman"/>
      <w:sz w:val="20"/>
      <w:szCs w:val="20"/>
      <w:lang w:val="en-US"/>
    </w:rPr>
  </w:style>
  <w:style w:type="paragraph" w:styleId="EndnoteText">
    <w:name w:val="endnote text"/>
    <w:basedOn w:val="Normal"/>
    <w:link w:val="EndnoteTextChar"/>
    <w:semiHidden/>
    <w:rsid w:val="00EF45FA"/>
    <w:pPr>
      <w:spacing w:after="0" w:line="240" w:lineRule="auto"/>
    </w:pPr>
    <w:rPr>
      <w:rFonts w:ascii="Times Armenian" w:eastAsia="Times New Roman" w:hAnsi="Times Armenian" w:cs="Times New Roman"/>
      <w:sz w:val="20"/>
      <w:szCs w:val="20"/>
      <w:lang w:val="en-US"/>
    </w:rPr>
  </w:style>
  <w:style w:type="character" w:customStyle="1" w:styleId="DocumentMapChar">
    <w:name w:val="Document Map Char"/>
    <w:basedOn w:val="DefaultParagraphFont"/>
    <w:link w:val="DocumentMap"/>
    <w:semiHidden/>
    <w:rsid w:val="00EF45FA"/>
    <w:rPr>
      <w:rFonts w:ascii="Tahoma" w:eastAsia="Times New Roman" w:hAnsi="Tahoma" w:cs="Tahoma"/>
      <w:sz w:val="20"/>
      <w:szCs w:val="20"/>
      <w:shd w:val="clear" w:color="auto" w:fill="000080"/>
      <w:lang w:val="en-US"/>
    </w:rPr>
  </w:style>
  <w:style w:type="paragraph" w:styleId="DocumentMap">
    <w:name w:val="Document Map"/>
    <w:basedOn w:val="Normal"/>
    <w:link w:val="DocumentMapChar"/>
    <w:semiHidden/>
    <w:rsid w:val="00EF45FA"/>
    <w:pPr>
      <w:shd w:val="clear" w:color="auto" w:fill="000080"/>
      <w:spacing w:after="0" w:line="240" w:lineRule="auto"/>
    </w:pPr>
    <w:rPr>
      <w:rFonts w:ascii="Tahoma" w:eastAsia="Times New Roman" w:hAnsi="Tahoma" w:cs="Tahoma"/>
      <w:sz w:val="20"/>
      <w:szCs w:val="20"/>
      <w:lang w:val="en-US"/>
    </w:rPr>
  </w:style>
  <w:style w:type="paragraph" w:customStyle="1" w:styleId="Char1">
    <w:name w:val="Char1"/>
    <w:basedOn w:val="Normal"/>
    <w:rsid w:val="00EF45FA"/>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Normal"/>
    <w:rsid w:val="00EF45FA"/>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Char Char23"/>
    <w:rsid w:val="00EF45FA"/>
    <w:rPr>
      <w:rFonts w:ascii="Arial Armenian" w:hAnsi="Arial Armenian"/>
      <w:sz w:val="28"/>
      <w:lang w:val="en-US" w:eastAsia="ru-RU" w:bidi="ar-SA"/>
    </w:rPr>
  </w:style>
  <w:style w:type="character" w:customStyle="1" w:styleId="CharChar21">
    <w:name w:val="Char Char21"/>
    <w:rsid w:val="00EF45FA"/>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EF45FA"/>
    <w:pPr>
      <w:spacing w:after="0" w:line="240" w:lineRule="auto"/>
      <w:ind w:left="720"/>
    </w:pPr>
    <w:rPr>
      <w:rFonts w:ascii="Times Armenian" w:eastAsia="Times New Roman" w:hAnsi="Times Armenian" w:cs="Times New Roman"/>
      <w:sz w:val="24"/>
      <w:szCs w:val="24"/>
    </w:rPr>
  </w:style>
  <w:style w:type="character" w:customStyle="1" w:styleId="ListParagraphChar">
    <w:name w:val="List Paragraph Char"/>
    <w:link w:val="ListParagraph"/>
    <w:uiPriority w:val="34"/>
    <w:locked/>
    <w:rsid w:val="00EF45FA"/>
    <w:rPr>
      <w:rFonts w:ascii="Times Armenian" w:eastAsia="Times New Roman" w:hAnsi="Times Armenian" w:cs="Times New Roman"/>
      <w:sz w:val="24"/>
      <w:szCs w:val="24"/>
    </w:rPr>
  </w:style>
  <w:style w:type="character" w:customStyle="1" w:styleId="CharChar25">
    <w:name w:val="Char Char25"/>
    <w:rsid w:val="00EF45FA"/>
    <w:rPr>
      <w:rFonts w:ascii="Arial Armenian" w:hAnsi="Arial Armenian"/>
      <w:sz w:val="28"/>
      <w:lang w:val="en-US" w:eastAsia="ru-RU" w:bidi="ar-SA"/>
    </w:rPr>
  </w:style>
  <w:style w:type="character" w:customStyle="1" w:styleId="CharChar24">
    <w:name w:val="Char Char24"/>
    <w:rsid w:val="00EF45FA"/>
    <w:rPr>
      <w:rFonts w:ascii="Arial LatArm" w:hAnsi="Arial LatArm"/>
      <w:b/>
      <w:color w:val="0000FF"/>
      <w:lang w:val="en-US" w:eastAsia="ru-RU" w:bidi="ar-SA"/>
    </w:rPr>
  </w:style>
  <w:style w:type="paragraph" w:styleId="BlockText">
    <w:name w:val="Block Text"/>
    <w:basedOn w:val="Normal"/>
    <w:rsid w:val="00EF45FA"/>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Normal"/>
    <w:next w:val="Normal"/>
    <w:rsid w:val="00EF45FA"/>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Normal"/>
    <w:next w:val="Normal"/>
    <w:rsid w:val="00EF45FA"/>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Normal"/>
    <w:rsid w:val="00EF45FA"/>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Normal"/>
    <w:rsid w:val="00EF45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Normal"/>
    <w:rsid w:val="00EF45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Normal"/>
    <w:rsid w:val="00EF45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Normal"/>
    <w:rsid w:val="00EF45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Normal"/>
    <w:rsid w:val="00EF45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Normal"/>
    <w:rsid w:val="00EF45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Normal"/>
    <w:rsid w:val="00EF45F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Normal"/>
    <w:rsid w:val="00EF45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Normal"/>
    <w:rsid w:val="00EF45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Normal"/>
    <w:rsid w:val="00EF45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Normal"/>
    <w:rsid w:val="00EF45FA"/>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Normal"/>
    <w:rsid w:val="00EF45FA"/>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Normal"/>
    <w:rsid w:val="00EF45FA"/>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Normal"/>
    <w:rsid w:val="00EF45FA"/>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Normal"/>
    <w:rsid w:val="00EF45FA"/>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Normal"/>
    <w:rsid w:val="00EF45FA"/>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Normal"/>
    <w:rsid w:val="00EF45FA"/>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Normal"/>
    <w:rsid w:val="00EF45FA"/>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Normal"/>
    <w:rsid w:val="00EF45FA"/>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Normal"/>
    <w:rsid w:val="00EF45F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Normal"/>
    <w:rsid w:val="00EF45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Normal"/>
    <w:rsid w:val="00EF45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11">
    <w:name w:val="Указатель 11"/>
    <w:basedOn w:val="Normal"/>
    <w:rsid w:val="00EF45FA"/>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
    <w:name w:val="Указатель1"/>
    <w:basedOn w:val="Normal"/>
    <w:rsid w:val="00EF45FA"/>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EF45FA"/>
    <w:rPr>
      <w:color w:val="800080"/>
      <w:u w:val="single"/>
    </w:rPr>
  </w:style>
  <w:style w:type="character" w:customStyle="1" w:styleId="CharCharCharChar1">
    <w:name w:val="Char Char Char Char1"/>
    <w:aliases w:val=" Char Char Char Char Char Char"/>
    <w:rsid w:val="00EF45FA"/>
    <w:rPr>
      <w:rFonts w:ascii="Arial LatArm" w:hAnsi="Arial LatArm"/>
      <w:sz w:val="24"/>
      <w:lang w:val="en-US" w:eastAsia="ru-RU" w:bidi="ar-SA"/>
    </w:rPr>
  </w:style>
  <w:style w:type="character" w:customStyle="1" w:styleId="CharChar">
    <w:name w:val="Char Char"/>
    <w:locked/>
    <w:rsid w:val="00EF45FA"/>
    <w:rPr>
      <w:lang w:val="en-US" w:eastAsia="en-US" w:bidi="ar-SA"/>
    </w:rPr>
  </w:style>
  <w:style w:type="character" w:styleId="Emphasis">
    <w:name w:val="Emphasis"/>
    <w:qFormat/>
    <w:rsid w:val="00EF45FA"/>
    <w:rPr>
      <w:i/>
      <w:iCs/>
    </w:rPr>
  </w:style>
  <w:style w:type="character" w:customStyle="1" w:styleId="CharChar4">
    <w:name w:val="Char Char4"/>
    <w:locked/>
    <w:rsid w:val="00EF45FA"/>
    <w:rPr>
      <w:sz w:val="24"/>
      <w:szCs w:val="24"/>
      <w:lang w:val="en-US" w:eastAsia="en-US" w:bidi="ar-SA"/>
    </w:rPr>
  </w:style>
  <w:style w:type="paragraph" w:customStyle="1" w:styleId="msonormalcxspmiddle">
    <w:name w:val="msonormalcxspmiddle"/>
    <w:basedOn w:val="Normal"/>
    <w:rsid w:val="00EF45F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Char5">
    <w:name w:val="Char Char5"/>
    <w:locked/>
    <w:rsid w:val="00EF45F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215550267">
      <w:bodyDiv w:val="1"/>
      <w:marLeft w:val="0"/>
      <w:marRight w:val="0"/>
      <w:marTop w:val="0"/>
      <w:marBottom w:val="0"/>
      <w:divBdr>
        <w:top w:val="none" w:sz="0" w:space="0" w:color="auto"/>
        <w:left w:val="none" w:sz="0" w:space="0" w:color="auto"/>
        <w:bottom w:val="none" w:sz="0" w:space="0" w:color="auto"/>
        <w:right w:val="none" w:sz="0" w:space="0" w:color="auto"/>
      </w:divBdr>
    </w:div>
    <w:div w:id="368142533">
      <w:bodyDiv w:val="1"/>
      <w:marLeft w:val="0"/>
      <w:marRight w:val="0"/>
      <w:marTop w:val="0"/>
      <w:marBottom w:val="0"/>
      <w:divBdr>
        <w:top w:val="none" w:sz="0" w:space="0" w:color="auto"/>
        <w:left w:val="none" w:sz="0" w:space="0" w:color="auto"/>
        <w:bottom w:val="none" w:sz="0" w:space="0" w:color="auto"/>
        <w:right w:val="none" w:sz="0" w:space="0" w:color="auto"/>
      </w:divBdr>
    </w:div>
    <w:div w:id="1397123199">
      <w:bodyDiv w:val="1"/>
      <w:marLeft w:val="0"/>
      <w:marRight w:val="0"/>
      <w:marTop w:val="0"/>
      <w:marBottom w:val="0"/>
      <w:divBdr>
        <w:top w:val="none" w:sz="0" w:space="0" w:color="auto"/>
        <w:left w:val="none" w:sz="0" w:space="0" w:color="auto"/>
        <w:bottom w:val="none" w:sz="0" w:space="0" w:color="auto"/>
        <w:right w:val="none" w:sz="0" w:space="0" w:color="auto"/>
      </w:divBdr>
    </w:div>
    <w:div w:id="1480070275">
      <w:bodyDiv w:val="1"/>
      <w:marLeft w:val="0"/>
      <w:marRight w:val="0"/>
      <w:marTop w:val="0"/>
      <w:marBottom w:val="0"/>
      <w:divBdr>
        <w:top w:val="none" w:sz="0" w:space="0" w:color="auto"/>
        <w:left w:val="none" w:sz="0" w:space="0" w:color="auto"/>
        <w:bottom w:val="none" w:sz="0" w:space="0" w:color="auto"/>
        <w:right w:val="none" w:sz="0" w:space="0" w:color="auto"/>
      </w:divBdr>
    </w:div>
    <w:div w:id="214264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53</Pages>
  <Words>18460</Words>
  <Characters>105222</Characters>
  <Application>Microsoft Office Word</Application>
  <DocSecurity>0</DocSecurity>
  <Lines>876</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MultiDVD Team</Company>
  <LinksUpToDate>false</LinksUpToDate>
  <CharactersWithSpaces>123436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
  <dc:description/>
  <cp:lastModifiedBy>user</cp:lastModifiedBy>
  <cp:revision>17</cp:revision>
  <dcterms:created xsi:type="dcterms:W3CDTF">2020-07-01T12:21:00Z</dcterms:created>
  <dcterms:modified xsi:type="dcterms:W3CDTF">2020-07-24T08:34:00Z</dcterms:modified>
</cp:coreProperties>
</file>