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0E" w:rsidRPr="00911CFE" w:rsidRDefault="0015630E" w:rsidP="0015630E">
      <w:pPr>
        <w:pStyle w:val="afd"/>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rsidR="0015630E" w:rsidRDefault="0015630E" w:rsidP="0015630E">
      <w:pPr>
        <w:pStyle w:val="afd"/>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26 -ի </w:t>
      </w:r>
    </w:p>
    <w:p w:rsidR="0015630E" w:rsidRPr="00A2575E" w:rsidRDefault="0015630E" w:rsidP="0015630E">
      <w:pPr>
        <w:pStyle w:val="afd"/>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rsidR="0015630E" w:rsidRPr="009E1915" w:rsidRDefault="0015630E" w:rsidP="0015630E">
      <w:pPr>
        <w:pStyle w:val="afd"/>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p>
    <w:p w:rsidR="0015630E" w:rsidRPr="00A16BE7" w:rsidRDefault="0015630E" w:rsidP="0015630E">
      <w:pPr>
        <w:pStyle w:val="afd"/>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rsidR="0015630E" w:rsidRDefault="0015630E" w:rsidP="0015630E">
      <w:pPr>
        <w:pStyle w:val="afd"/>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15630E" w:rsidRDefault="0015630E" w:rsidP="0015630E">
      <w:pPr>
        <w:pStyle w:val="afd"/>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15630E" w:rsidRPr="001F7800" w:rsidRDefault="0015630E" w:rsidP="0015630E">
      <w:pPr>
        <w:pStyle w:val="afd"/>
        <w:spacing w:after="0"/>
        <w:ind w:right="-7" w:firstLine="567"/>
        <w:jc w:val="right"/>
        <w:rPr>
          <w:rFonts w:ascii="GHEA Grapalat" w:hAnsi="GHEA Grapalat" w:cs="Sylfaen"/>
          <w:i/>
          <w:sz w:val="16"/>
          <w:lang w:val="af-ZA"/>
        </w:rPr>
      </w:pPr>
    </w:p>
    <w:p w:rsidR="0015630E" w:rsidRPr="00E6597C" w:rsidRDefault="0015630E" w:rsidP="0015630E">
      <w:pPr>
        <w:pStyle w:val="afd"/>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rsidR="00153CED" w:rsidRDefault="00153CED" w:rsidP="00B80C21">
      <w:pPr>
        <w:pStyle w:val="af6"/>
        <w:spacing w:line="240" w:lineRule="auto"/>
        <w:jc w:val="center"/>
        <w:rPr>
          <w:rFonts w:ascii="GHEA Grapalat" w:hAnsi="GHEA Grapalat"/>
          <w:i w:val="0"/>
          <w:lang w:val="hy-AM"/>
        </w:rPr>
      </w:pPr>
    </w:p>
    <w:p w:rsidR="00153CED" w:rsidRPr="004F71AE" w:rsidRDefault="00153CED" w:rsidP="00B80C21">
      <w:pPr>
        <w:pStyle w:val="af6"/>
        <w:spacing w:line="240" w:lineRule="auto"/>
        <w:jc w:val="center"/>
        <w:rPr>
          <w:rFonts w:ascii="GHEA Grapalat" w:hAnsi="GHEA Grapalat"/>
          <w:i w:val="0"/>
          <w:lang w:val="hy-AM"/>
        </w:rPr>
      </w:pP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rsidR="007B2389" w:rsidRPr="004F71AE" w:rsidRDefault="00D440CF" w:rsidP="007B2389">
      <w:pPr>
        <w:pStyle w:val="af6"/>
        <w:spacing w:line="240" w:lineRule="auto"/>
        <w:jc w:val="center"/>
        <w:rPr>
          <w:rFonts w:ascii="GHEA Grapalat" w:hAnsi="GHEA Grapalat"/>
          <w:i w:val="0"/>
          <w:lang w:val="af-ZA"/>
        </w:rPr>
      </w:pPr>
      <w:r>
        <w:rPr>
          <w:rFonts w:ascii="GHEA Grapalat" w:hAnsi="GHEA Grapalat"/>
          <w:i w:val="0"/>
          <w:lang w:val="af-ZA"/>
        </w:rPr>
        <w:t>ՀՐԱՏԱՊ ՄԵԿ ԱՆՁ</w:t>
      </w:r>
      <w:r w:rsidR="007B2389" w:rsidRPr="004F71AE">
        <w:rPr>
          <w:rFonts w:ascii="GHEA Grapalat" w:hAnsi="GHEA Grapalat"/>
          <w:i w:val="0"/>
          <w:lang w:val="af-ZA"/>
        </w:rPr>
        <w:t xml:space="preserve"> ՄԱՍԻՆ*</w:t>
      </w: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rsidR="007B2389" w:rsidRPr="004F71AE" w:rsidRDefault="007C6F56" w:rsidP="007B2389">
      <w:pPr>
        <w:pStyle w:val="af6"/>
        <w:spacing w:line="240" w:lineRule="auto"/>
        <w:jc w:val="center"/>
        <w:rPr>
          <w:rFonts w:ascii="GHEA Grapalat" w:hAnsi="GHEA Grapalat"/>
          <w:i w:val="0"/>
          <w:lang w:val="af-ZA"/>
        </w:rPr>
      </w:pPr>
      <w:r>
        <w:rPr>
          <w:rFonts w:ascii="GHEA Grapalat" w:hAnsi="GHEA Grapalat"/>
          <w:b/>
          <w:i w:val="0"/>
          <w:color w:val="FF0000"/>
          <w:lang w:val="af-ZA"/>
        </w:rPr>
        <w:t>«20» «09»</w:t>
      </w:r>
      <w:r w:rsidR="006C494B">
        <w:rPr>
          <w:rFonts w:ascii="GHEA Grapalat" w:hAnsi="GHEA Grapalat"/>
          <w:b/>
          <w:i w:val="0"/>
          <w:color w:val="FF0000"/>
          <w:lang w:val="af-ZA"/>
        </w:rPr>
        <w:t xml:space="preserve"> 2024</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39274C">
        <w:rPr>
          <w:rFonts w:ascii="GHEA Grapalat" w:hAnsi="GHEA Grapalat"/>
          <w:b/>
          <w:i w:val="0"/>
          <w:lang w:val="af-ZA"/>
        </w:rPr>
        <w:t>ՀՀԱՄ-</w:t>
      </w:r>
      <w:r w:rsidR="005C2A77">
        <w:rPr>
          <w:rFonts w:ascii="GHEA Grapalat" w:hAnsi="GHEA Grapalat"/>
          <w:b/>
          <w:i w:val="0"/>
          <w:lang w:val="af-ZA"/>
        </w:rPr>
        <w:t>ԱՇՆԱԿ</w:t>
      </w:r>
      <w:r w:rsidR="0039274C">
        <w:rPr>
          <w:rFonts w:ascii="GHEA Grapalat" w:hAnsi="GHEA Grapalat"/>
          <w:b/>
          <w:i w:val="0"/>
          <w:lang w:val="af-ZA"/>
        </w:rPr>
        <w:t>-ՄԴ-ՀՄԱՇՁԲ -24/01</w:t>
      </w: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5C2A77">
        <w:rPr>
          <w:rFonts w:ascii="GHEA Grapalat" w:hAnsi="GHEA Grapalat"/>
          <w:b/>
          <w:i w:val="0"/>
          <w:lang w:val="af-ZA"/>
        </w:rPr>
        <w:t>Աշնակի Գ. Չաուշի անվան միջնակարգ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5C2A77">
        <w:rPr>
          <w:rFonts w:ascii="GHEA Grapalat" w:hAnsi="GHEA Grapalat"/>
          <w:b/>
          <w:i w:val="0"/>
          <w:lang w:val="af-ZA"/>
        </w:rPr>
        <w:t>Գ. Աշնակ, Վ. Իսրայելյան 15</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r w:rsidR="001C6F13">
        <w:rPr>
          <w:rFonts w:ascii="GHEA Grapalat" w:hAnsi="GHEA Grapalat" w:cs="Sylfaen"/>
          <w:sz w:val="22"/>
          <w:szCs w:val="22"/>
        </w:rPr>
        <w:t>հրատապ</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մեկ</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անձ</w:t>
      </w:r>
      <w:r w:rsidRPr="004F71AE">
        <w:rPr>
          <w:rFonts w:ascii="GHEA Grapalat" w:hAnsi="GHEA Grapalat"/>
          <w:i w:val="0"/>
          <w:lang w:val="af-ZA"/>
        </w:rPr>
        <w:t>, որն իրականացվում է մեկ փուլով:</w:t>
      </w:r>
    </w:p>
    <w:p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1" w:name="_Hlk23167417"/>
      <w:r w:rsidRPr="004F71AE">
        <w:rPr>
          <w:rFonts w:ascii="GHEA Grapalat" w:hAnsi="GHEA Grapalat"/>
          <w:i w:val="0"/>
          <w:lang w:val="af-ZA"/>
        </w:rPr>
        <w:t>Սույն ընթացակարգի</w:t>
      </w:r>
      <w:bookmarkEnd w:id="1"/>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5C2A77">
        <w:rPr>
          <w:rFonts w:ascii="GHEA Grapalat" w:hAnsi="GHEA Grapalat"/>
          <w:b/>
          <w:i w:val="0"/>
          <w:lang w:val="af-ZA"/>
        </w:rPr>
        <w:t>Աշնակի Գ. Չաուշի անվան միջնակարգ դպրոց</w:t>
      </w:r>
      <w:r w:rsidRPr="004F71AE">
        <w:rPr>
          <w:rFonts w:ascii="GHEA Grapalat" w:hAnsi="GHEA Grapalat"/>
          <w:b/>
          <w:i w:val="0"/>
          <w:lang w:val="af-ZA"/>
        </w:rPr>
        <w:t xml:space="preserve"> ՊՈԱԿի </w:t>
      </w:r>
      <w:r w:rsidR="00FE5F4D">
        <w:rPr>
          <w:rFonts w:ascii="GHEA Grapalat" w:hAnsi="GHEA Grapalat"/>
          <w:b/>
          <w:i w:val="0"/>
          <w:color w:val="FF0000"/>
          <w:lang w:val="af-ZA"/>
        </w:rPr>
        <w:t>Լաբորատորիաների ընթացիկ վերանորոգման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5C2A77">
        <w:rPr>
          <w:rFonts w:ascii="GHEA Grapalat" w:hAnsi="GHEA Grapalat"/>
          <w:b/>
          <w:i w:val="0"/>
          <w:lang w:val="af-ZA"/>
        </w:rPr>
        <w:t>Գ. Աշնակ, Վ. Իսրայելյան 15</w:t>
      </w:r>
      <w:r w:rsidRPr="004F71AE">
        <w:rPr>
          <w:rFonts w:ascii="GHEA Grapalat" w:hAnsi="GHEA Grapalat"/>
          <w:b/>
          <w:i w:val="0"/>
          <w:lang w:val="af-ZA"/>
        </w:rPr>
        <w:t xml:space="preserve">, </w:t>
      </w:r>
      <w:r w:rsidR="005C2A77">
        <w:rPr>
          <w:rFonts w:ascii="GHEA Grapalat" w:hAnsi="GHEA Grapalat"/>
          <w:b/>
          <w:i w:val="0"/>
          <w:lang w:val="af-ZA"/>
        </w:rPr>
        <w:t>Աշնակի Գ. Չաուշի անվան միջնակարգ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974533">
        <w:rPr>
          <w:rFonts w:ascii="GHEA Grapalat" w:hAnsi="GHEA Grapalat"/>
          <w:b/>
          <w:i w:val="0"/>
          <w:lang w:val="af-ZA"/>
        </w:rPr>
        <w:t>5-րդ</w:t>
      </w:r>
      <w:r w:rsidR="003D5AFC">
        <w:rPr>
          <w:rFonts w:ascii="GHEA Grapalat" w:hAnsi="GHEA Grapalat"/>
          <w:b/>
          <w:i w:val="0"/>
          <w:lang w:val="af-ZA"/>
        </w:rPr>
        <w:t xml:space="preserve"> օրը</w:t>
      </w:r>
      <w:r w:rsidRPr="004F71AE">
        <w:rPr>
          <w:rFonts w:ascii="GHEA Grapalat" w:hAnsi="GHEA Grapalat"/>
          <w:b/>
          <w:i w:val="0"/>
          <w:lang w:val="af-ZA"/>
        </w:rPr>
        <w:t xml:space="preserve"> ժամը </w:t>
      </w:r>
      <w:r w:rsidR="005C2A77">
        <w:rPr>
          <w:rFonts w:ascii="GHEA Grapalat" w:hAnsi="GHEA Grapalat"/>
          <w:b/>
          <w:i w:val="0"/>
          <w:lang w:val="af-ZA"/>
        </w:rPr>
        <w:t>13։00</w:t>
      </w:r>
      <w:r w:rsidRPr="004F71AE">
        <w:rPr>
          <w:rFonts w:ascii="GHEA Grapalat" w:hAnsi="GHEA Grapalat"/>
          <w:i w:val="0"/>
          <w:lang w:val="af-ZA"/>
        </w:rPr>
        <w:t xml:space="preserve">-ը: Հայտերը, հայերենից բացի, կարող են ներկայացվել նաև անգլերեն կամ ռուսերեն: </w:t>
      </w:r>
    </w:p>
    <w:p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5C2A77">
        <w:rPr>
          <w:rFonts w:ascii="GHEA Grapalat" w:hAnsi="GHEA Grapalat"/>
          <w:b/>
          <w:i w:val="0"/>
          <w:lang w:val="af-ZA"/>
        </w:rPr>
        <w:t>Աշնակի Գ. Չաուշի անվան միջնակարգ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5C2A77">
        <w:rPr>
          <w:rFonts w:ascii="GHEA Grapalat" w:hAnsi="GHEA Grapalat"/>
          <w:b/>
          <w:i w:val="0"/>
          <w:lang w:val="af-ZA"/>
        </w:rPr>
        <w:t>Գ. Աշնակ, Վ. Իսրայելյան 15</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29620E">
        <w:rPr>
          <w:rFonts w:ascii="GHEA Grapalat" w:hAnsi="GHEA Grapalat"/>
          <w:b/>
          <w:i w:val="0"/>
          <w:color w:val="FF0000"/>
          <w:lang w:val="af-ZA"/>
        </w:rPr>
        <w:t>«24» «09»</w:t>
      </w:r>
      <w:r w:rsidR="006C494B">
        <w:rPr>
          <w:rFonts w:ascii="GHEA Grapalat" w:hAnsi="GHEA Grapalat"/>
          <w:b/>
          <w:i w:val="0"/>
          <w:color w:val="FF0000"/>
          <w:lang w:val="af-ZA"/>
        </w:rPr>
        <w:t xml:space="preserve"> 2024</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5C2A77">
        <w:rPr>
          <w:rFonts w:ascii="GHEA Grapalat" w:hAnsi="GHEA Grapalat"/>
          <w:b/>
          <w:i w:val="0"/>
          <w:u w:val="single"/>
          <w:lang w:val="af-ZA"/>
        </w:rPr>
        <w:t>13։00</w:t>
      </w:r>
      <w:r w:rsidRPr="004F71AE">
        <w:rPr>
          <w:rFonts w:ascii="GHEA Grapalat" w:hAnsi="GHEA Grapalat"/>
          <w:i w:val="0"/>
          <w:lang w:val="af-ZA"/>
        </w:rPr>
        <w:t xml:space="preserve">-ին։  </w:t>
      </w:r>
    </w:p>
    <w:p w:rsidR="007A63C0" w:rsidRDefault="007A63C0" w:rsidP="007B2389">
      <w:pPr>
        <w:pStyle w:val="af6"/>
        <w:spacing w:line="240" w:lineRule="auto"/>
        <w:ind w:firstLine="708"/>
        <w:rPr>
          <w:rFonts w:ascii="GHEA Grapalat" w:hAnsi="GHEA Grapalat"/>
          <w:i w:val="0"/>
          <w:lang w:val="af-ZA"/>
        </w:rPr>
      </w:pPr>
    </w:p>
    <w:p w:rsidR="007A63C0" w:rsidRPr="000A77BF" w:rsidRDefault="007A63C0" w:rsidP="007A63C0">
      <w:pPr>
        <w:pStyle w:val="af6"/>
        <w:spacing w:line="240" w:lineRule="auto"/>
        <w:rPr>
          <w:rFonts w:ascii="GHEA Grapalat" w:hAnsi="GHEA Grapalat"/>
          <w:b/>
          <w:i w:val="0"/>
          <w:color w:val="FF0000"/>
          <w:sz w:val="22"/>
          <w:u w:val="single"/>
          <w:lang w:val="hy-AM"/>
        </w:rPr>
      </w:pPr>
      <w:r w:rsidRPr="000A77BF">
        <w:rPr>
          <w:rFonts w:ascii="GHEA Grapalat" w:hAnsi="GHEA Grapalat"/>
          <w:b/>
          <w:i w:val="0"/>
          <w:color w:val="FF0000"/>
          <w:sz w:val="22"/>
          <w:u w:val="single"/>
          <w:lang w:val="hy-AM"/>
        </w:rPr>
        <w:t>ԳՆՄԱՆ ԸՆԹԱՑԱԿԱՐԳԸ ԻՐԱԿԱՆԱՑՎՈՒՄ Է &lt;&lt;ԳՆՈՒՄՆԵՐԻ ՄԱՍԻՆ&gt;&gt; ՀՀ ՕՐԵՆՔԻ 15-ՐԴ ՀՈԴՎԱԾԻ 6-ՐԴ ՄԱՍԻ ՀԱՄԱՁԱՅՆ։</w:t>
      </w:r>
    </w:p>
    <w:p w:rsidR="001D1CC4" w:rsidRPr="004F71AE" w:rsidRDefault="001D1CC4" w:rsidP="007B2389">
      <w:pPr>
        <w:pStyle w:val="af6"/>
        <w:spacing w:line="240" w:lineRule="auto"/>
        <w:ind w:firstLine="708"/>
        <w:rPr>
          <w:rFonts w:ascii="GHEA Grapalat" w:hAnsi="GHEA Grapalat"/>
          <w:i w:val="0"/>
          <w:lang w:val="af-ZA"/>
        </w:rPr>
      </w:pPr>
    </w:p>
    <w:p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5C2A77">
        <w:rPr>
          <w:rFonts w:ascii="GHEA Grapalat" w:hAnsi="GHEA Grapalat"/>
          <w:b/>
          <w:i w:val="0"/>
          <w:u w:val="single"/>
          <w:lang w:val="af-ZA"/>
        </w:rPr>
        <w:t>098-168-444</w:t>
      </w:r>
      <w:r w:rsidRPr="004F71AE">
        <w:rPr>
          <w:rFonts w:ascii="GHEA Grapalat" w:hAnsi="GHEA Grapalat"/>
          <w:b/>
          <w:i w:val="0"/>
          <w:u w:val="single"/>
          <w:lang w:val="af-ZA"/>
        </w:rPr>
        <w:tab/>
      </w:r>
    </w:p>
    <w:p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5C2A77">
        <w:rPr>
          <w:rFonts w:ascii="GHEA Grapalat" w:hAnsi="GHEA Grapalat"/>
          <w:b/>
          <w:i w:val="0"/>
          <w:u w:val="single"/>
          <w:lang w:val="af-ZA"/>
        </w:rPr>
        <w:t>ashnak</w:t>
      </w:r>
      <w:r w:rsidR="0039274C">
        <w:rPr>
          <w:rFonts w:ascii="GHEA Grapalat" w:hAnsi="GHEA Grapalat"/>
          <w:b/>
          <w:i w:val="0"/>
          <w:u w:val="single"/>
          <w:lang w:val="af-ZA"/>
        </w:rPr>
        <w:t>@schools.am</w:t>
      </w:r>
    </w:p>
    <w:p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5C2A77">
        <w:rPr>
          <w:rFonts w:ascii="GHEA Grapalat" w:hAnsi="GHEA Grapalat"/>
          <w:b/>
          <w:u w:val="single"/>
          <w:lang w:val="af-ZA"/>
        </w:rPr>
        <w:t>Աշնակի Գ. Չաուշի անվան միջնակարգ դպրոց</w:t>
      </w:r>
      <w:r w:rsidRPr="004F71AE">
        <w:rPr>
          <w:rFonts w:ascii="GHEA Grapalat" w:hAnsi="GHEA Grapalat"/>
          <w:b/>
          <w:u w:val="single"/>
          <w:lang w:val="af-ZA"/>
        </w:rPr>
        <w:t xml:space="preserve"> ՊՈԱԿ</w:t>
      </w:r>
    </w:p>
    <w:p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rsidR="007B2389" w:rsidRPr="004F71AE" w:rsidRDefault="007B2389" w:rsidP="007B2389">
      <w:pPr>
        <w:widowControl w:val="0"/>
        <w:spacing w:after="160"/>
        <w:jc w:val="center"/>
        <w:rPr>
          <w:rFonts w:ascii="GHEA Grapalat" w:hAnsi="GHEA Grapalat"/>
          <w:sz w:val="20"/>
          <w:szCs w:val="20"/>
          <w:lang w:val="hy-AM"/>
        </w:rPr>
      </w:pPr>
      <w:r w:rsidRPr="004F71AE">
        <w:rPr>
          <w:rFonts w:ascii="GHEA Grapalat" w:hAnsi="GHEA Grapalat"/>
          <w:sz w:val="20"/>
          <w:szCs w:val="20"/>
          <w:lang w:val="hy-AM"/>
        </w:rPr>
        <w:lastRenderedPageBreak/>
        <w:t>ОБЪЯВЛЕНИЕ</w:t>
      </w:r>
    </w:p>
    <w:p w:rsidR="007B2389" w:rsidRPr="004F71AE" w:rsidRDefault="007B2389" w:rsidP="007B2389">
      <w:pPr>
        <w:widowControl w:val="0"/>
        <w:spacing w:after="160"/>
        <w:ind w:firstLine="720"/>
        <w:jc w:val="center"/>
        <w:rPr>
          <w:rFonts w:ascii="GHEA Grapalat" w:hAnsi="GHEA Grapalat"/>
          <w:sz w:val="20"/>
          <w:szCs w:val="20"/>
          <w:lang w:val="hy-AM"/>
        </w:rPr>
      </w:pPr>
      <w:r w:rsidRPr="004F71AE">
        <w:rPr>
          <w:rFonts w:ascii="GHEA Grapalat" w:hAnsi="GHEA Grapalat"/>
          <w:sz w:val="20"/>
          <w:szCs w:val="20"/>
          <w:lang w:val="hy-AM"/>
        </w:rPr>
        <w:t>О ЗАПРОСЕ КОТИРОВОК</w:t>
      </w:r>
    </w:p>
    <w:p w:rsidR="007B2389" w:rsidRPr="004F71AE" w:rsidRDefault="007B2389" w:rsidP="007B2389">
      <w:pPr>
        <w:widowControl w:val="0"/>
        <w:spacing w:after="160"/>
        <w:ind w:firstLine="142"/>
        <w:jc w:val="center"/>
        <w:rPr>
          <w:rFonts w:ascii="GHEA Grapalat" w:hAnsi="GHEA Grapalat"/>
          <w:sz w:val="20"/>
          <w:szCs w:val="20"/>
          <w:lang w:val="ru-RU"/>
        </w:rPr>
      </w:pPr>
      <w:r w:rsidRPr="004F71AE">
        <w:rPr>
          <w:rFonts w:ascii="GHEA Grapalat" w:hAnsi="GHEA Grapalat"/>
          <w:sz w:val="20"/>
          <w:szCs w:val="20"/>
          <w:lang w:val="ru-RU"/>
        </w:rPr>
        <w:t xml:space="preserve">Настоящий текст объявления утвержден решением Комиссии по запросу котировок от </w:t>
      </w:r>
      <w:r w:rsidR="007C6F56">
        <w:rPr>
          <w:rFonts w:ascii="GHEA Grapalat" w:hAnsi="GHEA Grapalat"/>
          <w:b/>
          <w:lang w:val="af-ZA"/>
        </w:rPr>
        <w:t>«20» «09»</w:t>
      </w:r>
      <w:r w:rsidR="006C494B">
        <w:rPr>
          <w:rFonts w:ascii="GHEA Grapalat" w:hAnsi="GHEA Grapalat"/>
          <w:b/>
          <w:lang w:val="af-ZA"/>
        </w:rPr>
        <w:t xml:space="preserve"> 2024</w:t>
      </w:r>
      <w:r w:rsidRPr="004F71AE">
        <w:rPr>
          <w:rFonts w:ascii="GHEA Grapalat" w:hAnsi="GHEA Grapalat"/>
          <w:b/>
          <w:lang w:val="ru-RU"/>
        </w:rPr>
        <w:t xml:space="preserve"> </w:t>
      </w:r>
      <w:r w:rsidRPr="004F71AE">
        <w:rPr>
          <w:rFonts w:ascii="GHEA Grapalat" w:hAnsi="GHEA Grapalat"/>
          <w:sz w:val="20"/>
          <w:szCs w:val="20"/>
          <w:lang w:val="ru-RU"/>
        </w:rPr>
        <w:t>года "</w:t>
      </w:r>
      <w:r w:rsidRPr="004F71AE">
        <w:rPr>
          <w:rFonts w:ascii="GHEA Grapalat" w:hAnsi="GHEA Grapalat"/>
          <w:b/>
          <w:sz w:val="20"/>
          <w:szCs w:val="20"/>
          <w:lang w:val="ru-RU"/>
        </w:rPr>
        <w:t>1</w:t>
      </w:r>
      <w:r w:rsidRPr="004F71AE">
        <w:rPr>
          <w:rFonts w:ascii="GHEA Grapalat" w:hAnsi="GHEA Grapalat"/>
          <w:sz w:val="20"/>
          <w:szCs w:val="20"/>
          <w:lang w:val="ru-RU"/>
        </w:rPr>
        <w:t>" и опубликовывается</w:t>
      </w:r>
      <w:r w:rsidRPr="004F71AE">
        <w:rPr>
          <w:rFonts w:ascii="GHEA Grapalat" w:hAnsi="GHEA Grapalat"/>
          <w:sz w:val="20"/>
          <w:szCs w:val="20"/>
          <w:lang w:val="ru-RU"/>
        </w:rPr>
        <w:br/>
        <w:t>согласно статье 27 Закона Республики Армения "О закупках"</w:t>
      </w:r>
    </w:p>
    <w:p w:rsidR="007B2389" w:rsidRPr="004F71AE" w:rsidRDefault="007B2389" w:rsidP="007B2389">
      <w:pPr>
        <w:widowControl w:val="0"/>
        <w:spacing w:after="160"/>
        <w:ind w:firstLine="142"/>
        <w:jc w:val="center"/>
        <w:rPr>
          <w:rFonts w:ascii="GHEA Grapalat" w:hAnsi="GHEA Grapalat"/>
          <w:b/>
          <w:sz w:val="20"/>
          <w:szCs w:val="20"/>
          <w:lang w:val="hy-AM"/>
        </w:rPr>
      </w:pPr>
      <w:r w:rsidRPr="004F71AE">
        <w:rPr>
          <w:rFonts w:ascii="GHEA Grapalat" w:hAnsi="GHEA Grapalat"/>
          <w:sz w:val="20"/>
          <w:szCs w:val="20"/>
          <w:lang w:val="ru-RU"/>
        </w:rPr>
        <w:t xml:space="preserve">Код запроса котировок </w:t>
      </w:r>
      <w:r w:rsidR="0039274C">
        <w:rPr>
          <w:rFonts w:ascii="GHEA Grapalat" w:hAnsi="GHEA Grapalat"/>
          <w:b/>
          <w:sz w:val="20"/>
          <w:szCs w:val="20"/>
          <w:lang w:val="fo-FO"/>
        </w:rPr>
        <w:t>ՀՀԱՄ-</w:t>
      </w:r>
      <w:r w:rsidR="005C2A77">
        <w:rPr>
          <w:rFonts w:ascii="GHEA Grapalat" w:hAnsi="GHEA Grapalat"/>
          <w:b/>
          <w:sz w:val="20"/>
          <w:szCs w:val="20"/>
          <w:lang w:val="fo-FO"/>
        </w:rPr>
        <w:t>ԱՇՆԱԿ</w:t>
      </w:r>
      <w:r w:rsidR="0039274C">
        <w:rPr>
          <w:rFonts w:ascii="GHEA Grapalat" w:hAnsi="GHEA Grapalat"/>
          <w:b/>
          <w:sz w:val="20"/>
          <w:szCs w:val="20"/>
          <w:lang w:val="fo-FO"/>
        </w:rPr>
        <w:t>-ՄԴ-ՀՄԱՇՁԲ -24/01</w:t>
      </w:r>
    </w:p>
    <w:p w:rsidR="007B2389" w:rsidRPr="004F71AE" w:rsidRDefault="007B2389" w:rsidP="007B2389">
      <w:pPr>
        <w:jc w:val="both"/>
        <w:rPr>
          <w:rFonts w:ascii="GHEA Grapalat" w:hAnsi="GHEA Grapalat"/>
          <w:sz w:val="20"/>
          <w:szCs w:val="20"/>
          <w:lang w:val="ru-RU"/>
        </w:rPr>
      </w:pPr>
      <w:r w:rsidRPr="004F71AE">
        <w:rPr>
          <w:rFonts w:ascii="GHEA Grapalat" w:hAnsi="GHEA Grapalat"/>
          <w:sz w:val="20"/>
          <w:szCs w:val="20"/>
          <w:lang w:val="ru-RU"/>
        </w:rPr>
        <w:t xml:space="preserve">Заказчик </w:t>
      </w:r>
      <w:r w:rsidRPr="004F71AE">
        <w:rPr>
          <w:rFonts w:ascii="GHEA Grapalat" w:hAnsi="GHEA Grapalat"/>
          <w:b/>
          <w:sz w:val="20"/>
          <w:szCs w:val="20"/>
          <w:lang w:val="ru-RU"/>
        </w:rPr>
        <w:t xml:space="preserve">ГНКО </w:t>
      </w:r>
      <w:r w:rsidR="00FE25AC">
        <w:rPr>
          <w:rFonts w:ascii="GHEA Grapalat" w:hAnsi="GHEA Grapalat"/>
          <w:b/>
          <w:sz w:val="20"/>
          <w:szCs w:val="20"/>
          <w:lang w:val="ru-RU"/>
        </w:rPr>
        <w:t>Средняя</w:t>
      </w:r>
      <w:r w:rsidR="005702E5">
        <w:rPr>
          <w:rFonts w:ascii="GHEA Grapalat" w:hAnsi="GHEA Grapalat"/>
          <w:b/>
          <w:sz w:val="20"/>
          <w:szCs w:val="20"/>
          <w:lang w:val="ru-RU"/>
        </w:rPr>
        <w:t xml:space="preserve"> школа </w:t>
      </w:r>
      <w:r w:rsidR="005C2A77">
        <w:rPr>
          <w:rFonts w:ascii="GHEA Grapalat" w:hAnsi="GHEA Grapalat"/>
          <w:b/>
          <w:sz w:val="20"/>
          <w:szCs w:val="20"/>
          <w:lang w:val="ru-RU"/>
        </w:rPr>
        <w:t>Ашнак</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Арагацотнского марза Армении</w:t>
      </w:r>
      <w:r w:rsidRPr="004F71AE">
        <w:rPr>
          <w:rFonts w:ascii="GHEA Grapalat" w:hAnsi="GHEA Grapalat"/>
          <w:sz w:val="20"/>
          <w:szCs w:val="20"/>
          <w:lang w:val="ru-RU"/>
        </w:rPr>
        <w:t xml:space="preserve">, находящийся по адресу: </w:t>
      </w:r>
      <w:r w:rsidRPr="004F71AE">
        <w:rPr>
          <w:rFonts w:ascii="GHEA Grapalat" w:hAnsi="GHEA Grapalat"/>
          <w:b/>
          <w:sz w:val="20"/>
          <w:szCs w:val="20"/>
          <w:lang w:val="ru-RU"/>
        </w:rPr>
        <w:t xml:space="preserve">Республика Армения </w:t>
      </w:r>
      <w:proofErr w:type="gramStart"/>
      <w:r w:rsidRPr="004F71AE">
        <w:rPr>
          <w:rFonts w:ascii="GHEA Grapalat" w:hAnsi="GHEA Grapalat"/>
          <w:b/>
          <w:sz w:val="20"/>
          <w:szCs w:val="20"/>
          <w:lang w:val="ru-RU"/>
        </w:rPr>
        <w:t>Арагацотнская  марз</w:t>
      </w:r>
      <w:proofErr w:type="gramEnd"/>
      <w:r w:rsidRPr="004F71AE">
        <w:rPr>
          <w:rFonts w:ascii="GHEA Grapalat" w:hAnsi="GHEA Grapalat"/>
          <w:b/>
          <w:sz w:val="20"/>
          <w:szCs w:val="20"/>
          <w:lang w:val="ru-RU"/>
        </w:rPr>
        <w:t xml:space="preserve">,  </w:t>
      </w:r>
      <w:r w:rsidR="00C22211">
        <w:rPr>
          <w:rFonts w:ascii="GHEA Grapalat" w:hAnsi="GHEA Grapalat"/>
          <w:b/>
          <w:sz w:val="20"/>
          <w:szCs w:val="20"/>
          <w:lang w:val="ru-RU"/>
        </w:rPr>
        <w:t xml:space="preserve">с. </w:t>
      </w:r>
      <w:r w:rsidR="005C2A77">
        <w:rPr>
          <w:rFonts w:ascii="GHEA Grapalat" w:hAnsi="GHEA Grapalat"/>
          <w:b/>
          <w:sz w:val="20"/>
          <w:szCs w:val="20"/>
          <w:lang w:val="ru-RU"/>
        </w:rPr>
        <w:t>Ашнак</w:t>
      </w:r>
      <w:r w:rsidRPr="004F71AE">
        <w:rPr>
          <w:rFonts w:ascii="GHEA Grapalat" w:hAnsi="GHEA Grapalat"/>
          <w:sz w:val="20"/>
          <w:szCs w:val="20"/>
          <w:lang w:val="ru-RU"/>
        </w:rPr>
        <w:t>, объявляет запрос котировок, который проводится одним этапом.</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Участнику, отобранному по итогам запроса котировок, в</w:t>
      </w:r>
      <w:r w:rsidRPr="004F71AE">
        <w:rPr>
          <w:rFonts w:ascii="Calibri" w:hAnsi="Calibri" w:cs="Calibri"/>
          <w:sz w:val="20"/>
          <w:szCs w:val="20"/>
          <w:lang w:val="ru-RU"/>
        </w:rPr>
        <w:t> </w:t>
      </w:r>
      <w:r w:rsidRPr="004F71AE">
        <w:rPr>
          <w:rFonts w:ascii="GHEA Grapalat" w:hAnsi="GHEA Grapalat"/>
          <w:sz w:val="20"/>
          <w:szCs w:val="20"/>
          <w:lang w:val="ru-RU"/>
        </w:rPr>
        <w:t>установленном</w:t>
      </w:r>
      <w:r w:rsidRPr="004F71AE">
        <w:rPr>
          <w:rFonts w:ascii="Calibri" w:hAnsi="Calibri" w:cs="Calibri"/>
          <w:sz w:val="20"/>
          <w:szCs w:val="20"/>
          <w:lang w:val="ru-RU"/>
        </w:rPr>
        <w:t> </w:t>
      </w:r>
      <w:r w:rsidRPr="004F71AE">
        <w:rPr>
          <w:rFonts w:ascii="GHEA Grapalat" w:hAnsi="GHEA Grapalat"/>
          <w:sz w:val="20"/>
          <w:szCs w:val="20"/>
          <w:lang w:val="ru-RU"/>
        </w:rPr>
        <w:t xml:space="preserve">порядке будет предложено заключить договор на </w:t>
      </w:r>
      <w:proofErr w:type="gramStart"/>
      <w:r w:rsidRPr="004F71AE">
        <w:rPr>
          <w:rFonts w:ascii="GHEA Grapalat" w:hAnsi="GHEA Grapalat"/>
          <w:sz w:val="20"/>
          <w:szCs w:val="20"/>
          <w:lang w:val="ru-RU"/>
        </w:rPr>
        <w:t xml:space="preserve">выполнение  </w:t>
      </w:r>
      <w:r w:rsidR="00FE5F4D">
        <w:rPr>
          <w:rFonts w:ascii="GHEA Grapalat" w:hAnsi="GHEA Grapalat"/>
          <w:b/>
          <w:color w:val="FF0000"/>
          <w:sz w:val="20"/>
          <w:szCs w:val="20"/>
          <w:lang w:val="ru-RU"/>
        </w:rPr>
        <w:t>Текущий</w:t>
      </w:r>
      <w:proofErr w:type="gramEnd"/>
      <w:r w:rsidR="00FE5F4D">
        <w:rPr>
          <w:rFonts w:ascii="GHEA Grapalat" w:hAnsi="GHEA Grapalat"/>
          <w:b/>
          <w:color w:val="FF0000"/>
          <w:sz w:val="20"/>
          <w:szCs w:val="20"/>
          <w:lang w:val="ru-RU"/>
        </w:rPr>
        <w:t xml:space="preserve"> ремонт лабораторий</w:t>
      </w:r>
      <w:r w:rsidR="00AE13CC">
        <w:rPr>
          <w:rFonts w:ascii="GHEA Grapalat" w:hAnsi="GHEA Grapalat"/>
          <w:b/>
          <w:color w:val="FF0000"/>
          <w:sz w:val="20"/>
          <w:szCs w:val="20"/>
          <w:lang w:val="ru-RU"/>
        </w:rPr>
        <w:t xml:space="preserve"> </w:t>
      </w:r>
      <w:r w:rsidRPr="004F71AE">
        <w:rPr>
          <w:rFonts w:ascii="GHEA Grapalat" w:hAnsi="GHEA Grapalat"/>
          <w:b/>
          <w:sz w:val="20"/>
          <w:szCs w:val="20"/>
          <w:lang w:val="ru-RU"/>
        </w:rPr>
        <w:t xml:space="preserve">  ГНКО </w:t>
      </w:r>
      <w:r w:rsidR="00FE25AC">
        <w:rPr>
          <w:rFonts w:ascii="GHEA Grapalat" w:hAnsi="GHEA Grapalat"/>
          <w:b/>
          <w:sz w:val="20"/>
          <w:szCs w:val="20"/>
          <w:lang w:val="ru-RU"/>
        </w:rPr>
        <w:t>Средняя</w:t>
      </w:r>
      <w:r w:rsidR="005702E5">
        <w:rPr>
          <w:rFonts w:ascii="GHEA Grapalat" w:hAnsi="GHEA Grapalat"/>
          <w:b/>
          <w:sz w:val="20"/>
          <w:szCs w:val="20"/>
          <w:lang w:val="ru-RU"/>
        </w:rPr>
        <w:t xml:space="preserve"> школа </w:t>
      </w:r>
      <w:r w:rsidR="005C2A77">
        <w:rPr>
          <w:rFonts w:ascii="GHEA Grapalat" w:hAnsi="GHEA Grapalat"/>
          <w:b/>
          <w:sz w:val="20"/>
          <w:szCs w:val="20"/>
          <w:lang w:val="ru-RU"/>
        </w:rPr>
        <w:t>Ашнак</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w:t>
      </w:r>
      <w:r w:rsidRPr="004F71AE">
        <w:rPr>
          <w:rFonts w:ascii="GHEA Grapalat" w:hAnsi="GHEA Grapalat"/>
          <w:sz w:val="20"/>
          <w:szCs w:val="20"/>
          <w:lang w:val="ru-RU"/>
        </w:rPr>
        <w:t>(далее — договор).</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7B2389" w:rsidRPr="004F71AE" w:rsidRDefault="007B2389" w:rsidP="007B2389">
      <w:pPr>
        <w:widowControl w:val="0"/>
        <w:spacing w:after="160"/>
        <w:ind w:firstLine="567"/>
        <w:jc w:val="both"/>
        <w:rPr>
          <w:rFonts w:ascii="GHEA Grapalat" w:hAnsi="GHEA Grapalat"/>
          <w:sz w:val="20"/>
          <w:szCs w:val="20"/>
          <w:lang w:val="ru-RU"/>
        </w:rPr>
      </w:pPr>
      <w:r w:rsidRPr="004F71AE">
        <w:rPr>
          <w:rFonts w:ascii="GHEA Grapalat" w:hAnsi="GHEA Grapalat"/>
          <w:sz w:val="20"/>
          <w:szCs w:val="20"/>
          <w:lang w:val="ru-RU"/>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 xml:space="preserve">Для получения приглашения на запрос котировок в бумажной форме необходимо обратиться к заказчику до </w:t>
      </w:r>
      <w:r w:rsidR="005C2A77">
        <w:rPr>
          <w:rFonts w:ascii="GHEA Grapalat" w:hAnsi="GHEA Grapalat"/>
          <w:sz w:val="20"/>
          <w:szCs w:val="20"/>
          <w:lang w:val="ru-RU"/>
        </w:rPr>
        <w:t>13։00</w:t>
      </w:r>
      <w:r w:rsidRPr="004F71AE">
        <w:rPr>
          <w:rFonts w:ascii="GHEA Grapalat" w:hAnsi="GHEA Grapalat"/>
          <w:sz w:val="20"/>
          <w:szCs w:val="20"/>
          <w:lang w:val="ru-RU"/>
        </w:rPr>
        <w:t xml:space="preserve"> в </w:t>
      </w:r>
      <w:r w:rsidR="00974533">
        <w:rPr>
          <w:rFonts w:ascii="GHEA Grapalat" w:hAnsi="GHEA Grapalat"/>
          <w:color w:val="FF0000"/>
          <w:sz w:val="20"/>
          <w:szCs w:val="20"/>
          <w:lang w:val="hy-AM"/>
        </w:rPr>
        <w:t>5</w:t>
      </w:r>
      <w:r w:rsidRPr="00892E54">
        <w:rPr>
          <w:rFonts w:ascii="GHEA Grapalat" w:hAnsi="GHEA Grapalat"/>
          <w:color w:val="FF0000"/>
          <w:sz w:val="20"/>
          <w:szCs w:val="20"/>
          <w:lang w:val="ru-RU"/>
        </w:rPr>
        <w:t xml:space="preserve"> -го </w:t>
      </w:r>
      <w:r w:rsidRPr="004F71AE">
        <w:rPr>
          <w:rFonts w:ascii="GHEA Grapalat" w:hAnsi="GHEA Grapalat"/>
          <w:sz w:val="20"/>
          <w:szCs w:val="20"/>
          <w:lang w:val="ru-RU"/>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Неполучение приглашения не ограничивает права участника на участие в настоящей процедуре.</w:t>
      </w:r>
    </w:p>
    <w:p w:rsidR="007B2389" w:rsidRPr="004F71AE" w:rsidRDefault="007B2389" w:rsidP="007B2389">
      <w:pPr>
        <w:ind w:firstLine="567"/>
        <w:jc w:val="both"/>
        <w:rPr>
          <w:rFonts w:ascii="GHEA Grapalat" w:hAnsi="GHEA Grapalat"/>
          <w:sz w:val="20"/>
          <w:szCs w:val="20"/>
          <w:lang w:val="ru-RU"/>
        </w:rPr>
      </w:pPr>
      <w:r w:rsidRPr="004F71AE">
        <w:rPr>
          <w:rFonts w:ascii="GHEA Grapalat" w:hAnsi="GHEA Grapalat"/>
          <w:sz w:val="20"/>
          <w:szCs w:val="20"/>
          <w:lang w:val="ru-RU"/>
        </w:rPr>
        <w:t xml:space="preserve">Заявки на запрос котировок необходимо подать по адресу: </w:t>
      </w:r>
      <w:r w:rsidRPr="004F71AE">
        <w:rPr>
          <w:rFonts w:ascii="GHEA Grapalat" w:hAnsi="GHEA Grapalat"/>
          <w:b/>
          <w:sz w:val="20"/>
          <w:szCs w:val="20"/>
          <w:lang w:val="ru-RU"/>
        </w:rPr>
        <w:t xml:space="preserve">Республика Армения Арагацотнская </w:t>
      </w:r>
      <w:proofErr w:type="gramStart"/>
      <w:r w:rsidRPr="004F71AE">
        <w:rPr>
          <w:rFonts w:ascii="GHEA Grapalat" w:hAnsi="GHEA Grapalat"/>
          <w:b/>
          <w:sz w:val="20"/>
          <w:szCs w:val="20"/>
          <w:lang w:val="ru-RU"/>
        </w:rPr>
        <w:t xml:space="preserve">область  </w:t>
      </w:r>
      <w:r w:rsidR="00C22211">
        <w:rPr>
          <w:rFonts w:ascii="GHEA Grapalat" w:hAnsi="GHEA Grapalat"/>
          <w:b/>
          <w:sz w:val="20"/>
          <w:szCs w:val="20"/>
          <w:lang w:val="ru-RU"/>
        </w:rPr>
        <w:t>с.</w:t>
      </w:r>
      <w:proofErr w:type="gramEnd"/>
      <w:r w:rsidR="00C22211">
        <w:rPr>
          <w:rFonts w:ascii="GHEA Grapalat" w:hAnsi="GHEA Grapalat"/>
          <w:b/>
          <w:sz w:val="20"/>
          <w:szCs w:val="20"/>
          <w:lang w:val="ru-RU"/>
        </w:rPr>
        <w:t xml:space="preserve"> </w:t>
      </w:r>
      <w:r w:rsidR="005C2A77">
        <w:rPr>
          <w:rFonts w:ascii="GHEA Grapalat" w:hAnsi="GHEA Grapalat"/>
          <w:b/>
          <w:sz w:val="20"/>
          <w:szCs w:val="20"/>
          <w:lang w:val="ru-RU"/>
        </w:rPr>
        <w:t>Ашнак</w:t>
      </w:r>
      <w:r w:rsidRPr="004F71AE">
        <w:rPr>
          <w:rFonts w:ascii="GHEA Grapalat" w:hAnsi="GHEA Grapalat"/>
          <w:sz w:val="20"/>
          <w:szCs w:val="20"/>
          <w:lang w:val="ru-RU"/>
        </w:rPr>
        <w:t xml:space="preserve">, в документарной форме, до </w:t>
      </w:r>
      <w:r w:rsidR="005C2A77">
        <w:rPr>
          <w:rFonts w:ascii="GHEA Grapalat" w:hAnsi="GHEA Grapalat"/>
          <w:b/>
          <w:sz w:val="20"/>
          <w:szCs w:val="20"/>
          <w:lang w:val="ru-RU"/>
        </w:rPr>
        <w:t>13։00</w:t>
      </w:r>
      <w:r w:rsidRPr="004F71AE">
        <w:rPr>
          <w:rFonts w:ascii="GHEA Grapalat" w:hAnsi="GHEA Grapalat"/>
          <w:sz w:val="20"/>
          <w:szCs w:val="20"/>
          <w:lang w:val="ru-RU"/>
        </w:rPr>
        <w:t xml:space="preserve">часов </w:t>
      </w:r>
      <w:r w:rsidR="00974533">
        <w:rPr>
          <w:rFonts w:ascii="GHEA Grapalat" w:hAnsi="GHEA Grapalat"/>
          <w:color w:val="FF0000"/>
          <w:sz w:val="20"/>
          <w:szCs w:val="20"/>
          <w:lang w:val="hy-AM"/>
        </w:rPr>
        <w:t>5</w:t>
      </w:r>
      <w:r w:rsidRPr="00892E54">
        <w:rPr>
          <w:rFonts w:ascii="GHEA Grapalat" w:hAnsi="GHEA Grapalat"/>
          <w:color w:val="FF0000"/>
          <w:sz w:val="20"/>
          <w:szCs w:val="20"/>
          <w:lang w:val="ru-RU"/>
        </w:rPr>
        <w:t xml:space="preserve"> дня </w:t>
      </w:r>
      <w:r w:rsidRPr="004F71AE">
        <w:rPr>
          <w:rFonts w:ascii="GHEA Grapalat" w:hAnsi="GHEA Grapalat"/>
          <w:sz w:val="20"/>
          <w:szCs w:val="20"/>
          <w:lang w:val="ru-RU"/>
        </w:rPr>
        <w:t xml:space="preserve">с даты опубликования настоящего объявления.  Заявки могут быть поданы кроме армянского также на английском или русском языке. </w:t>
      </w:r>
    </w:p>
    <w:p w:rsidR="007B2389" w:rsidRPr="004F71AE" w:rsidRDefault="007B2389" w:rsidP="007B2389">
      <w:pPr>
        <w:ind w:firstLine="567"/>
        <w:jc w:val="both"/>
        <w:rPr>
          <w:rFonts w:ascii="GHEA Grapalat" w:hAnsi="GHEA Grapalat"/>
          <w:b/>
          <w:sz w:val="20"/>
          <w:szCs w:val="20"/>
          <w:lang w:val="ru-RU"/>
        </w:rPr>
      </w:pPr>
      <w:r w:rsidRPr="004F71AE">
        <w:rPr>
          <w:rFonts w:ascii="GHEA Grapalat" w:hAnsi="GHEA Grapalat"/>
          <w:sz w:val="20"/>
          <w:szCs w:val="20"/>
          <w:lang w:val="ru-RU"/>
        </w:rPr>
        <w:t xml:space="preserve">Вскрытие заявок будет проводиться по адресу: </w:t>
      </w:r>
      <w:r w:rsidRPr="004F71AE">
        <w:rPr>
          <w:rFonts w:ascii="GHEA Grapalat" w:hAnsi="GHEA Grapalat"/>
          <w:b/>
          <w:sz w:val="20"/>
          <w:szCs w:val="20"/>
          <w:lang w:val="ru-RU"/>
        </w:rPr>
        <w:t xml:space="preserve">Республика Армения Арагацотнская </w:t>
      </w:r>
      <w:proofErr w:type="gramStart"/>
      <w:r w:rsidRPr="004F71AE">
        <w:rPr>
          <w:rFonts w:ascii="GHEA Grapalat" w:hAnsi="GHEA Grapalat"/>
          <w:b/>
          <w:sz w:val="20"/>
          <w:szCs w:val="20"/>
          <w:lang w:val="ru-RU"/>
        </w:rPr>
        <w:t xml:space="preserve">марз,   </w:t>
      </w:r>
      <w:proofErr w:type="gramEnd"/>
      <w:r w:rsidR="00C22211">
        <w:rPr>
          <w:rFonts w:ascii="GHEA Grapalat" w:hAnsi="GHEA Grapalat"/>
          <w:b/>
          <w:sz w:val="20"/>
          <w:szCs w:val="20"/>
          <w:lang w:val="ru-RU"/>
        </w:rPr>
        <w:t xml:space="preserve">с. </w:t>
      </w:r>
      <w:r w:rsidR="005C2A77">
        <w:rPr>
          <w:rFonts w:ascii="GHEA Grapalat" w:hAnsi="GHEA Grapalat"/>
          <w:b/>
          <w:sz w:val="20"/>
          <w:szCs w:val="20"/>
          <w:lang w:val="ru-RU"/>
        </w:rPr>
        <w:t>Ашнак</w:t>
      </w:r>
      <w:r w:rsidRPr="004F71AE">
        <w:rPr>
          <w:rFonts w:ascii="GHEA Grapalat" w:hAnsi="GHEA Grapalat"/>
          <w:b/>
          <w:sz w:val="20"/>
          <w:szCs w:val="20"/>
          <w:lang w:val="ru-RU"/>
        </w:rPr>
        <w:t xml:space="preserve"> , в </w:t>
      </w:r>
      <w:r w:rsidR="005C2A77">
        <w:rPr>
          <w:rFonts w:ascii="GHEA Grapalat" w:hAnsi="GHEA Grapalat"/>
          <w:b/>
          <w:sz w:val="20"/>
          <w:szCs w:val="20"/>
          <w:lang w:val="ru-RU"/>
        </w:rPr>
        <w:t>13։00</w:t>
      </w:r>
      <w:r w:rsidRPr="004F71AE">
        <w:rPr>
          <w:rFonts w:ascii="GHEA Grapalat" w:hAnsi="GHEA Grapalat"/>
          <w:b/>
          <w:sz w:val="20"/>
          <w:szCs w:val="20"/>
          <w:lang w:val="ru-RU"/>
        </w:rPr>
        <w:t xml:space="preserve"> часов, </w:t>
      </w:r>
      <w:r w:rsidR="0029620E">
        <w:rPr>
          <w:rFonts w:ascii="GHEA Grapalat" w:hAnsi="GHEA Grapalat"/>
          <w:b/>
          <w:lang w:val="af-ZA"/>
        </w:rPr>
        <w:t>«24» «09»</w:t>
      </w:r>
      <w:r w:rsidR="006C494B">
        <w:rPr>
          <w:rFonts w:ascii="GHEA Grapalat" w:hAnsi="GHEA Grapalat"/>
          <w:b/>
          <w:lang w:val="af-ZA"/>
        </w:rPr>
        <w:t xml:space="preserve"> 2024</w:t>
      </w:r>
      <w:r w:rsidRPr="004F71AE">
        <w:rPr>
          <w:rFonts w:ascii="GHEA Grapalat" w:hAnsi="GHEA Grapalat"/>
          <w:b/>
          <w:lang w:val="ru-RU"/>
        </w:rPr>
        <w:t>.</w:t>
      </w:r>
    </w:p>
    <w:p w:rsidR="00A04B60" w:rsidRPr="00B26281" w:rsidRDefault="00A04B60" w:rsidP="00A04B60">
      <w:pPr>
        <w:pStyle w:val="afd"/>
        <w:ind w:firstLine="567"/>
        <w:jc w:val="both"/>
        <w:rPr>
          <w:rFonts w:ascii="GHEA Grapalat" w:hAnsi="GHEA Grapalat"/>
          <w:lang w:val="ru-RU"/>
        </w:rPr>
      </w:pPr>
      <w:r w:rsidRPr="00B26281">
        <w:rPr>
          <w:rFonts w:ascii="GHEA Grapalat" w:hAnsi="GHEA Grapalat"/>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7B2389" w:rsidRPr="004F71AE" w:rsidRDefault="007B2389" w:rsidP="007B2389">
      <w:pPr>
        <w:spacing w:after="120"/>
        <w:ind w:right="-7"/>
        <w:jc w:val="both"/>
        <w:rPr>
          <w:rFonts w:ascii="GHEA Grapalat" w:hAnsi="GHEA Grapalat" w:cs="Sylfaen"/>
          <w:sz w:val="20"/>
          <w:szCs w:val="20"/>
          <w:lang w:val="ru-RU"/>
        </w:rPr>
      </w:pPr>
      <w:r w:rsidRPr="004F71AE">
        <w:rPr>
          <w:rFonts w:ascii="GHEA Grapalat" w:hAnsi="GHEA Grapalat"/>
          <w:sz w:val="20"/>
          <w:szCs w:val="20"/>
          <w:lang w:val="ru-RU"/>
        </w:rPr>
        <w:t xml:space="preserve">Для получения дополнительной информации, связанной с настоящим объявлением, можно обратиться к секретарю Оценочной комиссии     </w:t>
      </w:r>
      <w:r w:rsidR="00DB0679" w:rsidRPr="004F71AE">
        <w:rPr>
          <w:rFonts w:ascii="GHEA Grapalat" w:hAnsi="GHEA Grapalat"/>
          <w:b/>
          <w:sz w:val="20"/>
          <w:szCs w:val="20"/>
          <w:lang w:val="ru-RU"/>
        </w:rPr>
        <w:t>В. Галстян</w:t>
      </w:r>
      <w:r w:rsidRPr="004F71AE">
        <w:rPr>
          <w:rFonts w:ascii="GHEA Grapalat" w:hAnsi="GHEA Grapalat" w:cs="Sylfaen"/>
          <w:sz w:val="20"/>
          <w:szCs w:val="20"/>
          <w:lang w:val="ru-RU"/>
        </w:rPr>
        <w:t>.</w:t>
      </w:r>
    </w:p>
    <w:p w:rsidR="007B2389" w:rsidRPr="004F71AE" w:rsidRDefault="007B2389" w:rsidP="007B2389">
      <w:pPr>
        <w:ind w:right="-7"/>
        <w:rPr>
          <w:rFonts w:ascii="GHEA Grapalat" w:hAnsi="GHEA Grapalat" w:cs="Sylfaen"/>
          <w:b/>
          <w:sz w:val="20"/>
          <w:szCs w:val="20"/>
          <w:lang w:val="ru-RU"/>
        </w:rPr>
      </w:pPr>
      <w:proofErr w:type="gramStart"/>
      <w:r w:rsidRPr="004F71AE">
        <w:rPr>
          <w:rFonts w:ascii="GHEA Grapalat" w:hAnsi="GHEA Grapalat" w:cs="Sylfaen"/>
          <w:sz w:val="20"/>
          <w:szCs w:val="20"/>
          <w:lang w:val="ru-RU"/>
        </w:rPr>
        <w:t xml:space="preserve">Телефон </w:t>
      </w:r>
      <w:r w:rsidR="00AE606A">
        <w:rPr>
          <w:rFonts w:ascii="GHEA Grapalat" w:hAnsi="GHEA Grapalat" w:cs="Sylfaen"/>
          <w:b/>
          <w:sz w:val="20"/>
          <w:szCs w:val="20"/>
          <w:lang w:val="ru-RU"/>
        </w:rPr>
        <w:t xml:space="preserve"> </w:t>
      </w:r>
      <w:r w:rsidR="005C2A77">
        <w:rPr>
          <w:rFonts w:ascii="GHEA Grapalat" w:hAnsi="GHEA Grapalat" w:cs="Sylfaen"/>
          <w:b/>
          <w:sz w:val="20"/>
          <w:szCs w:val="20"/>
          <w:lang w:val="ru-RU"/>
        </w:rPr>
        <w:t>098</w:t>
      </w:r>
      <w:proofErr w:type="gramEnd"/>
      <w:r w:rsidR="005C2A77">
        <w:rPr>
          <w:rFonts w:ascii="GHEA Grapalat" w:hAnsi="GHEA Grapalat" w:cs="Sylfaen"/>
          <w:b/>
          <w:sz w:val="20"/>
          <w:szCs w:val="20"/>
          <w:lang w:val="ru-RU"/>
        </w:rPr>
        <w:t>-168-444</w:t>
      </w:r>
    </w:p>
    <w:p w:rsidR="007B2389" w:rsidRPr="004F71AE" w:rsidRDefault="007B2389" w:rsidP="007B2389">
      <w:pPr>
        <w:ind w:right="-7"/>
        <w:rPr>
          <w:rFonts w:ascii="GHEA Grapalat" w:hAnsi="GHEA Grapalat" w:cs="GHEA Grapalat"/>
          <w:b/>
          <w:sz w:val="20"/>
          <w:szCs w:val="20"/>
          <w:lang w:val="ru-RU"/>
        </w:rPr>
      </w:pPr>
      <w:r w:rsidRPr="004F71AE">
        <w:rPr>
          <w:rFonts w:ascii="GHEA Grapalat" w:hAnsi="GHEA Grapalat" w:cs="GHEA Grapalat"/>
          <w:sz w:val="20"/>
          <w:szCs w:val="20"/>
          <w:lang w:val="ru-RU"/>
        </w:rPr>
        <w:t xml:space="preserve">Тоже.почта </w:t>
      </w:r>
      <w:r w:rsidR="005C2A77">
        <w:rPr>
          <w:rFonts w:ascii="GHEA Grapalat" w:hAnsi="GHEA Grapalat" w:cs="Sylfaen"/>
          <w:b/>
          <w:sz w:val="20"/>
          <w:szCs w:val="20"/>
          <w:lang w:val="ru-RU"/>
        </w:rPr>
        <w:t>ashnak</w:t>
      </w:r>
      <w:r w:rsidR="0039274C">
        <w:rPr>
          <w:rFonts w:ascii="GHEA Grapalat" w:hAnsi="GHEA Grapalat" w:cs="Sylfaen"/>
          <w:b/>
          <w:sz w:val="20"/>
          <w:szCs w:val="20"/>
          <w:lang w:val="ru-RU"/>
        </w:rPr>
        <w:t>@schools.am</w:t>
      </w:r>
    </w:p>
    <w:p w:rsidR="007B2389" w:rsidRPr="004F71AE" w:rsidRDefault="007B2389" w:rsidP="007B2389">
      <w:pPr>
        <w:ind w:right="-7"/>
        <w:rPr>
          <w:rFonts w:ascii="GHEA Grapalat" w:hAnsi="GHEA Grapalat" w:cs="Sylfaen"/>
          <w:sz w:val="20"/>
          <w:szCs w:val="20"/>
          <w:lang w:val="ru-RU"/>
        </w:rPr>
      </w:pPr>
      <w:r w:rsidRPr="004F71AE">
        <w:rPr>
          <w:rFonts w:ascii="GHEA Grapalat" w:hAnsi="GHEA Grapalat" w:cs="Sylfaen"/>
          <w:sz w:val="20"/>
          <w:szCs w:val="20"/>
          <w:lang w:val="ru-RU"/>
        </w:rPr>
        <w:t xml:space="preserve">Имя клиента: </w:t>
      </w:r>
      <w:r w:rsidRPr="004F71AE">
        <w:rPr>
          <w:rFonts w:ascii="GHEA Grapalat" w:hAnsi="GHEA Grapalat" w:cs="Sylfaen"/>
          <w:b/>
          <w:sz w:val="20"/>
          <w:szCs w:val="20"/>
          <w:lang w:val="ru-RU"/>
        </w:rPr>
        <w:t xml:space="preserve">ГНКО </w:t>
      </w:r>
      <w:r w:rsidR="00FE25AC">
        <w:rPr>
          <w:rFonts w:ascii="GHEA Grapalat" w:hAnsi="GHEA Grapalat" w:cs="Sylfaen"/>
          <w:b/>
          <w:sz w:val="20"/>
          <w:szCs w:val="20"/>
          <w:lang w:val="ru-RU"/>
        </w:rPr>
        <w:t>Средняя</w:t>
      </w:r>
      <w:r w:rsidR="005702E5">
        <w:rPr>
          <w:rFonts w:ascii="GHEA Grapalat" w:hAnsi="GHEA Grapalat" w:cs="Sylfaen"/>
          <w:b/>
          <w:sz w:val="20"/>
          <w:szCs w:val="20"/>
          <w:lang w:val="ru-RU"/>
        </w:rPr>
        <w:t xml:space="preserve"> школа </w:t>
      </w:r>
      <w:r w:rsidR="005C2A77">
        <w:rPr>
          <w:rFonts w:ascii="GHEA Grapalat" w:hAnsi="GHEA Grapalat" w:cs="Sylfaen"/>
          <w:b/>
          <w:sz w:val="20"/>
          <w:szCs w:val="20"/>
          <w:lang w:val="ru-RU"/>
        </w:rPr>
        <w:t>Ашнак</w:t>
      </w:r>
      <w:r w:rsidR="005702E5">
        <w:rPr>
          <w:rFonts w:ascii="GHEA Grapalat" w:hAnsi="GHEA Grapalat" w:cs="Sylfaen"/>
          <w:b/>
          <w:sz w:val="20"/>
          <w:szCs w:val="20"/>
          <w:lang w:val="ru-RU"/>
        </w:rPr>
        <w:t xml:space="preserve"> </w:t>
      </w:r>
      <w:r w:rsidRPr="004F71AE">
        <w:rPr>
          <w:rFonts w:ascii="GHEA Grapalat" w:hAnsi="GHEA Grapalat" w:cs="Sylfaen"/>
          <w:b/>
          <w:sz w:val="20"/>
          <w:szCs w:val="20"/>
          <w:lang w:val="ru-RU"/>
        </w:rPr>
        <w:t xml:space="preserve"> </w:t>
      </w:r>
    </w:p>
    <w:p w:rsidR="007B2389" w:rsidRPr="004F71AE" w:rsidRDefault="007B2389" w:rsidP="007B2389">
      <w:pPr>
        <w:ind w:firstLine="567"/>
        <w:jc w:val="both"/>
        <w:rPr>
          <w:rFonts w:ascii="GHEA Grapalat" w:hAnsi="GHEA Grapalat" w:cs="Sylfaen"/>
          <w:sz w:val="20"/>
          <w:szCs w:val="20"/>
          <w:lang w:val="hy-AM"/>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Default="007B2389" w:rsidP="007B2389">
      <w:pPr>
        <w:spacing w:after="120"/>
        <w:ind w:right="-7"/>
        <w:rPr>
          <w:rFonts w:ascii="GHEA Grapalat" w:hAnsi="GHEA Grapalat" w:cs="Sylfaen"/>
          <w:sz w:val="20"/>
          <w:szCs w:val="20"/>
          <w:lang w:val="ru-RU"/>
        </w:rPr>
      </w:pPr>
    </w:p>
    <w:p w:rsidR="005E471E" w:rsidRDefault="005E471E" w:rsidP="007B2389">
      <w:pPr>
        <w:spacing w:after="120"/>
        <w:ind w:right="-7"/>
        <w:rPr>
          <w:rFonts w:ascii="GHEA Grapalat" w:hAnsi="GHEA Grapalat" w:cs="Sylfaen"/>
          <w:sz w:val="20"/>
          <w:szCs w:val="20"/>
          <w:lang w:val="ru-RU"/>
        </w:rPr>
      </w:pPr>
    </w:p>
    <w:p w:rsidR="005E471E" w:rsidRPr="004F71AE" w:rsidRDefault="005E471E" w:rsidP="007B2389">
      <w:pPr>
        <w:spacing w:after="120"/>
        <w:ind w:right="-7"/>
        <w:rPr>
          <w:rFonts w:ascii="GHEA Grapalat" w:hAnsi="GHEA Grapalat" w:cs="Sylfaen"/>
          <w:sz w:val="20"/>
          <w:szCs w:val="20"/>
          <w:lang w:val="ru-RU"/>
        </w:rPr>
      </w:pPr>
    </w:p>
    <w:p w:rsidR="002069EA" w:rsidRPr="00123AA3" w:rsidRDefault="002069EA" w:rsidP="007B2389">
      <w:pPr>
        <w:spacing w:line="360" w:lineRule="auto"/>
        <w:ind w:left="567" w:right="565"/>
        <w:jc w:val="center"/>
        <w:rPr>
          <w:rFonts w:ascii="GHEA Grapalat" w:hAnsi="GHEA Grapalat"/>
          <w:sz w:val="20"/>
          <w:szCs w:val="20"/>
          <w:lang w:val="ru-RU"/>
        </w:rPr>
      </w:pPr>
    </w:p>
    <w:p w:rsidR="007B2389" w:rsidRPr="004F71AE" w:rsidRDefault="007B2389" w:rsidP="007B2389">
      <w:pPr>
        <w:spacing w:line="360" w:lineRule="auto"/>
        <w:ind w:left="567" w:right="565"/>
        <w:jc w:val="center"/>
        <w:rPr>
          <w:rFonts w:ascii="GHEA Grapalat" w:hAnsi="GHEA Grapalat"/>
          <w:sz w:val="20"/>
          <w:szCs w:val="20"/>
        </w:rPr>
      </w:pPr>
      <w:r w:rsidRPr="004F71AE">
        <w:rPr>
          <w:rFonts w:ascii="GHEA Grapalat" w:hAnsi="GHEA Grapalat"/>
          <w:sz w:val="20"/>
          <w:szCs w:val="20"/>
          <w:lang w:val="en-AU"/>
        </w:rPr>
        <w:lastRenderedPageBreak/>
        <w:t>NOTICE</w:t>
      </w:r>
      <w:r w:rsidRPr="004F71AE">
        <w:rPr>
          <w:rFonts w:ascii="GHEA Grapalat" w:hAnsi="GHEA Grapalat"/>
          <w:sz w:val="20"/>
          <w:szCs w:val="20"/>
        </w:rPr>
        <w:br/>
      </w:r>
      <w:r w:rsidRPr="004F71AE">
        <w:rPr>
          <w:rFonts w:ascii="GHEA Grapalat" w:hAnsi="GHEA Grapalat"/>
          <w:sz w:val="20"/>
          <w:szCs w:val="20"/>
          <w:lang w:val="en-AU"/>
        </w:rPr>
        <w:t>ONPRICEQUOTATION</w:t>
      </w:r>
    </w:p>
    <w:p w:rsidR="007B2389" w:rsidRPr="004F71AE" w:rsidRDefault="007B2389" w:rsidP="007B2389">
      <w:pPr>
        <w:spacing w:line="360" w:lineRule="auto"/>
        <w:ind w:left="567" w:right="565"/>
        <w:jc w:val="center"/>
        <w:rPr>
          <w:rFonts w:ascii="GHEA Grapalat" w:hAnsi="GHEA Grapalat"/>
          <w:sz w:val="20"/>
          <w:szCs w:val="20"/>
          <w:lang w:val="en-AU"/>
        </w:rPr>
      </w:pPr>
      <w:r w:rsidRPr="004F71AE">
        <w:rPr>
          <w:rFonts w:ascii="GHEA Grapalat" w:hAnsi="GHEA Grapalat"/>
          <w:sz w:val="20"/>
          <w:szCs w:val="20"/>
          <w:lang w:val="en-AU"/>
        </w:rPr>
        <w:t xml:space="preserve">This text of the notice is approved by decision of the Price Quotation Commission"1" of </w:t>
      </w:r>
      <w:r w:rsidR="007C6F56">
        <w:rPr>
          <w:rFonts w:ascii="GHEA Grapalat" w:hAnsi="GHEA Grapalat"/>
          <w:b/>
          <w:lang w:val="af-ZA"/>
        </w:rPr>
        <w:t>«20» «09»</w:t>
      </w:r>
      <w:r w:rsidR="006C494B">
        <w:rPr>
          <w:rFonts w:ascii="GHEA Grapalat" w:hAnsi="GHEA Grapalat"/>
          <w:b/>
          <w:lang w:val="af-ZA"/>
        </w:rPr>
        <w:t xml:space="preserve"> 2024</w:t>
      </w:r>
      <w:r w:rsidRPr="004F71AE">
        <w:rPr>
          <w:rFonts w:ascii="GHEA Grapalat" w:hAnsi="GHEA Grapalat"/>
          <w:sz w:val="20"/>
          <w:szCs w:val="20"/>
          <w:lang w:val="en-AU"/>
        </w:rPr>
        <w:t xml:space="preserve"> and is</w:t>
      </w:r>
      <w:r w:rsidRPr="004F71AE">
        <w:rPr>
          <w:rFonts w:ascii="Calibri" w:hAnsi="Calibri" w:cs="Calibri"/>
          <w:sz w:val="20"/>
          <w:szCs w:val="20"/>
        </w:rPr>
        <w:t> </w:t>
      </w:r>
      <w:r w:rsidRPr="004F71AE">
        <w:rPr>
          <w:rFonts w:ascii="GHEA Grapalat" w:hAnsi="GHEA Grapalat"/>
          <w:sz w:val="20"/>
          <w:szCs w:val="20"/>
          <w:lang w:val="en-AU"/>
        </w:rPr>
        <w:t>publishedpursuant to Article 27 of the Law of the Republic of Armenia "On procurement"</w:t>
      </w:r>
    </w:p>
    <w:p w:rsidR="007B2389" w:rsidRPr="004F71AE" w:rsidRDefault="007B2389" w:rsidP="007B2389">
      <w:pPr>
        <w:spacing w:line="360" w:lineRule="auto"/>
        <w:ind w:left="567" w:right="565"/>
        <w:jc w:val="center"/>
        <w:rPr>
          <w:rFonts w:ascii="GHEA Grapalat" w:hAnsi="GHEA Grapalat"/>
          <w:sz w:val="20"/>
          <w:szCs w:val="20"/>
          <w:lang w:val="hy-AM"/>
        </w:rPr>
      </w:pPr>
      <w:r w:rsidRPr="004F71AE">
        <w:rPr>
          <w:rFonts w:ascii="GHEA Grapalat" w:hAnsi="GHEA Grapalat"/>
          <w:sz w:val="20"/>
          <w:szCs w:val="20"/>
          <w:lang w:val="en-AU"/>
        </w:rPr>
        <w:t xml:space="preserve">Code of the price quotation </w:t>
      </w:r>
      <w:r w:rsidR="0039274C">
        <w:rPr>
          <w:rFonts w:ascii="GHEA Grapalat" w:hAnsi="GHEA Grapalat"/>
          <w:b/>
          <w:sz w:val="20"/>
          <w:szCs w:val="20"/>
          <w:lang w:val="fo-FO"/>
        </w:rPr>
        <w:t>ՀՀԱՄ-</w:t>
      </w:r>
      <w:r w:rsidR="005C2A77">
        <w:rPr>
          <w:rFonts w:ascii="GHEA Grapalat" w:hAnsi="GHEA Grapalat"/>
          <w:b/>
          <w:sz w:val="20"/>
          <w:szCs w:val="20"/>
          <w:lang w:val="fo-FO"/>
        </w:rPr>
        <w:t>ԱՇՆԱԿ</w:t>
      </w:r>
      <w:r w:rsidR="0039274C">
        <w:rPr>
          <w:rFonts w:ascii="GHEA Grapalat" w:hAnsi="GHEA Grapalat"/>
          <w:b/>
          <w:sz w:val="20"/>
          <w:szCs w:val="20"/>
          <w:lang w:val="fo-FO"/>
        </w:rPr>
        <w:t>-ՄԴ-ՀՄԱՇՁԲ -24/01</w:t>
      </w:r>
    </w:p>
    <w:p w:rsidR="007B2389" w:rsidRPr="004F71AE" w:rsidRDefault="007B2389" w:rsidP="007B2389">
      <w:pPr>
        <w:spacing w:line="276" w:lineRule="auto"/>
        <w:ind w:right="565"/>
        <w:jc w:val="both"/>
        <w:rPr>
          <w:rFonts w:ascii="GHEA Grapalat" w:hAnsi="GHEA Grapalat"/>
          <w:sz w:val="20"/>
          <w:szCs w:val="20"/>
        </w:rPr>
      </w:pPr>
      <w:r w:rsidRPr="004F71AE">
        <w:rPr>
          <w:rFonts w:ascii="GHEA Grapalat" w:hAnsi="GHEA Grapalat"/>
          <w:sz w:val="20"/>
          <w:szCs w:val="20"/>
          <w:lang w:val="en-AU"/>
        </w:rPr>
        <w:t xml:space="preserve">The contracting authority </w:t>
      </w:r>
      <w:r w:rsidR="005C2A77">
        <w:rPr>
          <w:rFonts w:ascii="GHEA Grapalat" w:hAnsi="GHEA Grapalat"/>
          <w:b/>
          <w:sz w:val="20"/>
          <w:szCs w:val="20"/>
          <w:lang w:val="en-AU"/>
        </w:rPr>
        <w:t>Ashnak</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Pr="004F71AE">
        <w:rPr>
          <w:rFonts w:ascii="GHEA Grapalat" w:hAnsi="GHEA Grapalat"/>
          <w:b/>
          <w:sz w:val="20"/>
          <w:szCs w:val="20"/>
          <w:lang w:val="en-AU"/>
        </w:rPr>
        <w:t>SNCO of Aragatsotn Marz of Armenia</w:t>
      </w:r>
      <w:r w:rsidRPr="004F71AE">
        <w:rPr>
          <w:rFonts w:ascii="GHEA Grapalat" w:hAnsi="GHEA Grapalat"/>
          <w:sz w:val="20"/>
          <w:szCs w:val="20"/>
          <w:lang w:val="en-AU"/>
        </w:rPr>
        <w:t xml:space="preserve">, located at the following address: </w:t>
      </w:r>
      <w:r w:rsidRPr="004F71AE">
        <w:rPr>
          <w:rFonts w:ascii="GHEA Grapalat" w:hAnsi="GHEA Grapalat"/>
          <w:b/>
          <w:sz w:val="20"/>
          <w:szCs w:val="20"/>
          <w:lang w:val="en-AU"/>
        </w:rPr>
        <w:t xml:space="preserve">Republic of Armenia Aragatsotn marz </w:t>
      </w:r>
      <w:r w:rsidR="00D8642A">
        <w:rPr>
          <w:rFonts w:ascii="GHEA Grapalat" w:hAnsi="GHEA Grapalat"/>
          <w:b/>
          <w:sz w:val="20"/>
          <w:szCs w:val="20"/>
          <w:lang w:val="hy-AM"/>
        </w:rPr>
        <w:t xml:space="preserve">V. </w:t>
      </w:r>
      <w:r w:rsidR="005C2A77">
        <w:rPr>
          <w:rFonts w:ascii="GHEA Grapalat" w:hAnsi="GHEA Grapalat"/>
          <w:b/>
          <w:sz w:val="20"/>
          <w:szCs w:val="20"/>
          <w:lang w:val="en-AU"/>
        </w:rPr>
        <w:t>Ashnak</w:t>
      </w:r>
      <w:r w:rsidR="00C22211">
        <w:rPr>
          <w:rFonts w:ascii="GHEA Grapalat" w:hAnsi="GHEA Grapalat"/>
          <w:b/>
          <w:sz w:val="20"/>
          <w:szCs w:val="20"/>
          <w:lang w:val="en-AU"/>
        </w:rPr>
        <w:t xml:space="preserve"> </w:t>
      </w:r>
      <w:r w:rsidRPr="004F71AE">
        <w:rPr>
          <w:rFonts w:ascii="GHEA Grapalat" w:hAnsi="GHEA Grapalat"/>
          <w:sz w:val="20"/>
          <w:szCs w:val="20"/>
          <w:lang w:val="en-AU"/>
        </w:rPr>
        <w:t>gives notice for a price quotation which shall be carried out in one stage. The bidder selected based</w:t>
      </w:r>
      <w:r w:rsidRPr="004F71AE">
        <w:rPr>
          <w:rFonts w:ascii="GHEA Grapalat" w:hAnsi="GHEA Grapalat"/>
          <w:sz w:val="20"/>
          <w:szCs w:val="20"/>
        </w:rPr>
        <w:t xml:space="preserve"> on the results of the Quotation will be required to conclude a contract for the </w:t>
      </w:r>
      <w:r w:rsidR="00D440CF">
        <w:rPr>
          <w:rFonts w:ascii="GHEA Grapalat" w:hAnsi="GHEA Grapalat"/>
          <w:b/>
          <w:color w:val="FF0000"/>
          <w:sz w:val="20"/>
          <w:szCs w:val="20"/>
          <w:u w:val="single"/>
        </w:rPr>
        <w:t>Current repair of laboratories</w:t>
      </w:r>
      <w:r w:rsidRPr="004F71AE">
        <w:rPr>
          <w:rFonts w:ascii="GHEA Grapalat" w:hAnsi="GHEA Grapalat"/>
          <w:sz w:val="20"/>
          <w:szCs w:val="20"/>
        </w:rPr>
        <w:t xml:space="preserve"> (hereinafter referred to as contract). Pursuant to Article 7 of the Law of the Republic of Armenia "On procurement", any person, irrespective of the fact of being a foreign natural person, an organisation or a stateless person, shall have equal right to participate in this price quotation.</w:t>
      </w:r>
    </w:p>
    <w:p w:rsidR="007B2389" w:rsidRPr="004F71AE" w:rsidRDefault="007B2389" w:rsidP="007B2389">
      <w:pPr>
        <w:spacing w:after="160" w:line="360" w:lineRule="auto"/>
        <w:jc w:val="both"/>
        <w:rPr>
          <w:rFonts w:ascii="GHEA Grapalat" w:hAnsi="GHEA Grapalat"/>
          <w:sz w:val="20"/>
          <w:szCs w:val="20"/>
          <w:lang w:val="en-AU"/>
        </w:rPr>
      </w:pPr>
      <w:r w:rsidRPr="004F71AE">
        <w:rPr>
          <w:rFonts w:ascii="GHEA Grapalat" w:hAnsi="GHEA Grapalat"/>
          <w:sz w:val="20"/>
          <w:szCs w:val="20"/>
          <w:lang w:val="en-AU"/>
        </w:rPr>
        <w:t>The qualification criteria</w:t>
      </w:r>
      <w:r w:rsidRPr="004F71AE">
        <w:rPr>
          <w:rFonts w:ascii="GHEA Grapalat" w:hAnsi="GHEA Grapalat"/>
          <w:sz w:val="20"/>
          <w:szCs w:val="20"/>
        </w:rPr>
        <w:t xml:space="preserve"> for the persons ineligible to participate in the price quotation, as well as for bidders, and the documents to be submitted for the evaluation of those criteria shall be established by the invitation for this </w:t>
      </w:r>
      <w:r w:rsidRPr="004F71AE">
        <w:rPr>
          <w:rFonts w:ascii="GHEA Grapalat" w:hAnsi="GHEA Grapalat"/>
          <w:sz w:val="20"/>
          <w:szCs w:val="20"/>
          <w:lang w:val="en-AU"/>
        </w:rPr>
        <w:t>procedure.The selected bidder shall be determined from among the bidders having submitted bids evaluated as satisfying the requirements of the invitation, by the principle of giving preference to the bidder having submitted the lowest price proposal. For receiving the hard copy of the invitation for the price quotation, it is necessary to</w:t>
      </w:r>
      <w:r w:rsidRPr="004F71AE">
        <w:rPr>
          <w:rFonts w:ascii="Calibri" w:hAnsi="Calibri" w:cs="Calibri"/>
          <w:sz w:val="20"/>
          <w:szCs w:val="20"/>
          <w:lang w:val="en-AU"/>
        </w:rPr>
        <w:t> </w:t>
      </w:r>
      <w:r w:rsidRPr="004F71AE">
        <w:rPr>
          <w:rFonts w:ascii="GHEA Grapalat" w:hAnsi="GHEA Grapalat"/>
          <w:sz w:val="20"/>
          <w:szCs w:val="20"/>
          <w:lang w:val="en-AU"/>
        </w:rPr>
        <w:t xml:space="preserve">apply to the contracting authority by </w:t>
      </w:r>
      <w:r w:rsidR="005C2A77">
        <w:rPr>
          <w:rFonts w:ascii="GHEA Grapalat" w:hAnsi="GHEA Grapalat"/>
          <w:b/>
          <w:sz w:val="20"/>
          <w:szCs w:val="20"/>
        </w:rPr>
        <w:t>13։00</w:t>
      </w:r>
      <w:r w:rsidR="007155B0">
        <w:rPr>
          <w:rFonts w:ascii="GHEA Grapalat" w:hAnsi="GHEA Grapalat"/>
          <w:b/>
          <w:sz w:val="20"/>
          <w:szCs w:val="20"/>
        </w:rPr>
        <w:t xml:space="preserve"> </w:t>
      </w:r>
      <w:r w:rsidRPr="004F71AE">
        <w:rPr>
          <w:rFonts w:ascii="GHEA Grapalat" w:hAnsi="GHEA Grapalat"/>
          <w:sz w:val="20"/>
          <w:szCs w:val="20"/>
          <w:lang w:val="en-AU"/>
        </w:rPr>
        <w:t xml:space="preserve">o'clock of the </w:t>
      </w:r>
      <w:r w:rsidR="00974533">
        <w:rPr>
          <w:rFonts w:ascii="GHEA Grapalat" w:hAnsi="GHEA Grapalat"/>
          <w:color w:val="FF0000"/>
          <w:sz w:val="20"/>
          <w:szCs w:val="20"/>
          <w:lang w:val="hy-AM"/>
        </w:rPr>
        <w:t>5</w:t>
      </w:r>
      <w:r w:rsidRPr="00892E54">
        <w:rPr>
          <w:rFonts w:ascii="GHEA Grapalat" w:hAnsi="GHEA Grapalat"/>
          <w:color w:val="FF0000"/>
          <w:sz w:val="20"/>
          <w:szCs w:val="20"/>
          <w:lang w:val="en-AU"/>
        </w:rPr>
        <w:t xml:space="preserve"> day </w:t>
      </w:r>
      <w:r w:rsidRPr="004F71AE">
        <w:rPr>
          <w:rFonts w:ascii="GHEA Grapalat" w:hAnsi="GHEA Grapalat"/>
          <w:sz w:val="20"/>
          <w:szCs w:val="20"/>
          <w:lang w:val="en-AU"/>
        </w:rPr>
        <w:t>from the</w:t>
      </w:r>
      <w:r w:rsidRPr="004F71AE">
        <w:rPr>
          <w:rFonts w:ascii="Calibri" w:hAnsi="Calibri" w:cs="Calibri"/>
          <w:sz w:val="20"/>
          <w:szCs w:val="20"/>
          <w:lang w:val="en-AU"/>
        </w:rPr>
        <w:t> </w:t>
      </w:r>
      <w:r w:rsidRPr="004F71AE">
        <w:rPr>
          <w:rFonts w:ascii="GHEA Grapalat" w:hAnsi="GHEA Grapalat"/>
          <w:sz w:val="20"/>
          <w:szCs w:val="20"/>
          <w:lang w:val="en-AU"/>
        </w:rPr>
        <w:t xml:space="preserve">date of publication of this notice. Moreover, an application in writing must be submitted to the contracting authority for receiving the hard copy of the invitation.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In case of a request to provide the invitation electronically, the contracting authority shall ensure the free of charge provision of the invitation electronically within the</w:t>
      </w:r>
      <w:r w:rsidRPr="004F71AE">
        <w:rPr>
          <w:rFonts w:ascii="Calibri" w:hAnsi="Calibri" w:cs="Calibri"/>
          <w:sz w:val="20"/>
          <w:szCs w:val="20"/>
        </w:rPr>
        <w:t> </w:t>
      </w:r>
      <w:r w:rsidRPr="004F71AE">
        <w:rPr>
          <w:rFonts w:ascii="GHEA Grapalat" w:hAnsi="GHEA Grapalat"/>
          <w:sz w:val="20"/>
          <w:szCs w:val="20"/>
          <w:lang w:val="en-AU"/>
        </w:rPr>
        <w:t xml:space="preserve">working day following the date of receipt of the application.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 xml:space="preserve">Failure to receive the invitation shall not limit the bidder's right to participate in this procedure.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The bids for the price quotation must be submitted to the following address:</w:t>
      </w:r>
      <w:r w:rsidRPr="004F71AE">
        <w:rPr>
          <w:rFonts w:ascii="Calibri" w:hAnsi="Calibri" w:cs="Calibri"/>
          <w:sz w:val="20"/>
          <w:szCs w:val="20"/>
        </w:rPr>
        <w:t> </w:t>
      </w:r>
      <w:r w:rsidRPr="004F71AE">
        <w:rPr>
          <w:rFonts w:ascii="GHEA Grapalat" w:hAnsi="GHEA Grapalat"/>
          <w:b/>
          <w:sz w:val="20"/>
          <w:szCs w:val="20"/>
          <w:lang w:val="en-AU"/>
        </w:rPr>
        <w:t xml:space="preserve">Republic of Armenia marz Aragatsotn, </w:t>
      </w:r>
      <w:r w:rsidR="005C2A77">
        <w:rPr>
          <w:rFonts w:ascii="GHEA Grapalat" w:hAnsi="GHEA Grapalat"/>
          <w:b/>
          <w:sz w:val="20"/>
          <w:szCs w:val="20"/>
          <w:lang w:val="en-AU"/>
        </w:rPr>
        <w:t>Ashnak</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1F147C" w:rsidRPr="004F71AE">
        <w:rPr>
          <w:rFonts w:ascii="GHEA Grapalat" w:hAnsi="GHEA Grapalat"/>
          <w:b/>
          <w:sz w:val="20"/>
          <w:szCs w:val="20"/>
          <w:lang w:val="en-AU"/>
        </w:rPr>
        <w:t>SNCO</w:t>
      </w:r>
      <w:r w:rsidR="001F147C" w:rsidRPr="004F71AE">
        <w:rPr>
          <w:rFonts w:ascii="GHEA Grapalat" w:hAnsi="GHEA Grapalat"/>
          <w:sz w:val="20"/>
          <w:szCs w:val="20"/>
          <w:lang w:val="en-AU"/>
        </w:rPr>
        <w:t xml:space="preserve"> </w:t>
      </w:r>
      <w:r w:rsidRPr="004F71AE">
        <w:rPr>
          <w:rFonts w:ascii="GHEA Grapalat" w:hAnsi="GHEA Grapalat"/>
          <w:sz w:val="20"/>
          <w:szCs w:val="20"/>
          <w:lang w:val="en-AU"/>
        </w:rPr>
        <w:t xml:space="preserve">in hard copy, by </w:t>
      </w:r>
      <w:r w:rsidR="005C2A77">
        <w:rPr>
          <w:rFonts w:ascii="GHEA Grapalat" w:hAnsi="GHEA Grapalat"/>
          <w:b/>
          <w:sz w:val="20"/>
          <w:szCs w:val="20"/>
        </w:rPr>
        <w:t>13։00</w:t>
      </w:r>
      <w:r w:rsidRPr="004F71AE">
        <w:rPr>
          <w:rFonts w:ascii="GHEA Grapalat" w:hAnsi="GHEA Grapalat"/>
          <w:sz w:val="20"/>
          <w:szCs w:val="20"/>
          <w:lang w:val="en-AU"/>
        </w:rPr>
        <w:t xml:space="preserve"> o'clock of the </w:t>
      </w:r>
      <w:r w:rsidR="00974533">
        <w:rPr>
          <w:rFonts w:ascii="GHEA Grapalat" w:hAnsi="GHEA Grapalat"/>
          <w:color w:val="FF0000"/>
          <w:sz w:val="20"/>
          <w:szCs w:val="20"/>
          <w:lang w:val="hy-AM"/>
        </w:rPr>
        <w:t>5</w:t>
      </w:r>
      <w:r w:rsidR="00892E54" w:rsidRPr="00892E54">
        <w:rPr>
          <w:rFonts w:ascii="GHEA Grapalat" w:hAnsi="GHEA Grapalat"/>
          <w:color w:val="FF0000"/>
          <w:sz w:val="20"/>
          <w:szCs w:val="20"/>
          <w:lang w:val="en-AU"/>
        </w:rPr>
        <w:t xml:space="preserve"> day </w:t>
      </w:r>
      <w:r w:rsidRPr="004F71AE">
        <w:rPr>
          <w:rFonts w:ascii="GHEA Grapalat" w:hAnsi="GHEA Grapalat"/>
          <w:sz w:val="20"/>
          <w:szCs w:val="20"/>
          <w:lang w:val="en-AU"/>
        </w:rPr>
        <w:t xml:space="preserve">from the date of publication of this notice.  The bids may, in addition to Armenian, also be submitted in English or Russian. </w:t>
      </w:r>
    </w:p>
    <w:p w:rsidR="007B2389" w:rsidRPr="004F71AE" w:rsidRDefault="007B2389" w:rsidP="007B2389">
      <w:pPr>
        <w:spacing w:line="360" w:lineRule="auto"/>
        <w:jc w:val="both"/>
        <w:rPr>
          <w:rFonts w:ascii="GHEA Grapalat" w:hAnsi="GHEA Grapalat"/>
          <w:b/>
          <w:sz w:val="20"/>
          <w:szCs w:val="20"/>
          <w:lang w:val="en-AU"/>
        </w:rPr>
      </w:pPr>
      <w:r w:rsidRPr="004F71AE">
        <w:rPr>
          <w:rFonts w:ascii="GHEA Grapalat" w:hAnsi="GHEA Grapalat"/>
          <w:sz w:val="20"/>
          <w:szCs w:val="20"/>
          <w:lang w:val="en-AU"/>
        </w:rPr>
        <w:t xml:space="preserve">The bid opening will take place at the following address: </w:t>
      </w:r>
      <w:r w:rsidRPr="004F71AE">
        <w:rPr>
          <w:rFonts w:ascii="GHEA Grapalat" w:hAnsi="GHEA Grapalat"/>
          <w:b/>
          <w:sz w:val="20"/>
          <w:szCs w:val="20"/>
          <w:lang w:val="en-AU"/>
        </w:rPr>
        <w:t xml:space="preserve">Republic of Armenia marz Aragatsotn, </w:t>
      </w:r>
      <w:r w:rsidR="005C2A77">
        <w:rPr>
          <w:rFonts w:ascii="GHEA Grapalat" w:hAnsi="GHEA Grapalat"/>
          <w:b/>
          <w:sz w:val="20"/>
          <w:szCs w:val="20"/>
          <w:lang w:val="en-AU"/>
        </w:rPr>
        <w:t>Ashnak</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7053BF" w:rsidRPr="004F71AE">
        <w:rPr>
          <w:rFonts w:ascii="GHEA Grapalat" w:hAnsi="GHEA Grapalat"/>
          <w:b/>
          <w:sz w:val="20"/>
          <w:szCs w:val="20"/>
          <w:lang w:val="en-AU"/>
        </w:rPr>
        <w:t>SNCO</w:t>
      </w:r>
      <w:r w:rsidRPr="004F71AE">
        <w:rPr>
          <w:rFonts w:ascii="GHEA Grapalat" w:hAnsi="GHEA Grapalat"/>
          <w:b/>
          <w:sz w:val="20"/>
          <w:szCs w:val="20"/>
          <w:lang w:val="en-AU"/>
        </w:rPr>
        <w:t xml:space="preserve">, </w:t>
      </w:r>
      <w:r w:rsidRPr="004F71AE">
        <w:rPr>
          <w:rFonts w:ascii="GHEA Grapalat" w:hAnsi="GHEA Grapalat"/>
          <w:sz w:val="20"/>
          <w:szCs w:val="20"/>
          <w:lang w:val="en-AU"/>
        </w:rPr>
        <w:t>on</w:t>
      </w:r>
      <w:r w:rsidRPr="004F71AE">
        <w:rPr>
          <w:rFonts w:ascii="GHEA Grapalat" w:hAnsi="GHEA Grapalat"/>
          <w:b/>
          <w:sz w:val="20"/>
          <w:szCs w:val="20"/>
          <w:lang w:val="en-AU"/>
        </w:rPr>
        <w:t xml:space="preserve"> </w:t>
      </w:r>
      <w:r w:rsidR="0029620E">
        <w:rPr>
          <w:rFonts w:ascii="GHEA Grapalat" w:hAnsi="GHEA Grapalat"/>
          <w:b/>
          <w:lang w:val="af-ZA"/>
        </w:rPr>
        <w:t>«24» «09»</w:t>
      </w:r>
      <w:r w:rsidR="006C494B">
        <w:rPr>
          <w:rFonts w:ascii="GHEA Grapalat" w:hAnsi="GHEA Grapalat"/>
          <w:b/>
          <w:lang w:val="af-ZA"/>
        </w:rPr>
        <w:t xml:space="preserve"> 2024</w:t>
      </w:r>
      <w:r w:rsidRPr="004F71AE">
        <w:rPr>
          <w:rFonts w:ascii="GHEA Grapalat" w:hAnsi="GHEA Grapalat"/>
          <w:b/>
        </w:rPr>
        <w:t>,</w:t>
      </w:r>
      <w:r w:rsidRPr="004F71AE">
        <w:rPr>
          <w:rFonts w:ascii="GHEA Grapalat" w:hAnsi="GHEA Grapalat"/>
          <w:b/>
          <w:sz w:val="20"/>
          <w:szCs w:val="20"/>
          <w:lang w:val="en-AU"/>
        </w:rPr>
        <w:t xml:space="preserve"> </w:t>
      </w:r>
      <w:r w:rsidRPr="004F71AE">
        <w:rPr>
          <w:rFonts w:ascii="GHEA Grapalat" w:hAnsi="GHEA Grapalat"/>
          <w:sz w:val="20"/>
          <w:szCs w:val="20"/>
          <w:lang w:val="en-AU"/>
        </w:rPr>
        <w:t>at</w:t>
      </w:r>
      <w:r w:rsidRPr="004F71AE">
        <w:rPr>
          <w:rFonts w:ascii="GHEA Grapalat" w:hAnsi="GHEA Grapalat"/>
          <w:sz w:val="20"/>
          <w:szCs w:val="20"/>
        </w:rPr>
        <w:t xml:space="preserve"> </w:t>
      </w:r>
      <w:r w:rsidR="005C2A77">
        <w:rPr>
          <w:rFonts w:ascii="GHEA Grapalat" w:hAnsi="GHEA Grapalat"/>
          <w:b/>
          <w:sz w:val="20"/>
          <w:szCs w:val="20"/>
        </w:rPr>
        <w:t>13։00</w:t>
      </w:r>
      <w:r w:rsidR="00892E54">
        <w:rPr>
          <w:rFonts w:ascii="GHEA Grapalat" w:hAnsi="GHEA Grapalat"/>
          <w:b/>
          <w:sz w:val="20"/>
          <w:szCs w:val="20"/>
          <w:lang w:val="hy-AM"/>
        </w:rPr>
        <w:t xml:space="preserve"> </w:t>
      </w:r>
      <w:r w:rsidRPr="004F71AE">
        <w:rPr>
          <w:rFonts w:ascii="GHEA Grapalat" w:hAnsi="GHEA Grapalat"/>
          <w:sz w:val="20"/>
          <w:szCs w:val="20"/>
          <w:lang w:val="en-AU"/>
        </w:rPr>
        <w:t>o'clock</w:t>
      </w:r>
      <w:r w:rsidRPr="004F71AE">
        <w:rPr>
          <w:rFonts w:ascii="GHEA Grapalat" w:hAnsi="GHEA Grapalat"/>
          <w:b/>
          <w:sz w:val="20"/>
          <w:szCs w:val="20"/>
          <w:lang w:val="en-AU"/>
        </w:rPr>
        <w:t xml:space="preserve">.   </w:t>
      </w:r>
    </w:p>
    <w:p w:rsidR="00A04B60" w:rsidRPr="00B24460" w:rsidRDefault="00A04B60" w:rsidP="00A04B60">
      <w:pPr>
        <w:pStyle w:val="afd"/>
        <w:ind w:firstLine="567"/>
        <w:jc w:val="both"/>
        <w:rPr>
          <w:rFonts w:ascii="GHEA Grapalat" w:hAnsi="GHEA Grapalat"/>
          <w:i/>
          <w:sz w:val="20"/>
          <w:szCs w:val="20"/>
          <w:lang w:val="af-ZA"/>
        </w:rPr>
      </w:pPr>
      <w:r w:rsidRPr="00B24460">
        <w:rPr>
          <w:rFonts w:ascii="GHEA Grapalat" w:hAnsi="GHEA Grapalat"/>
          <w:i/>
          <w:sz w:val="20"/>
          <w:szCs w:val="20"/>
          <w:lang w:val="af-ZA"/>
        </w:rPr>
        <w:t>The appeal regarding this procedure is carried out in accordance with the procedure established by the RA Law "On Purchases" and the RA Civil Procedure Code.</w:t>
      </w:r>
    </w:p>
    <w:p w:rsidR="007B2389" w:rsidRPr="004F71AE" w:rsidRDefault="007B2389" w:rsidP="007B2389">
      <w:pPr>
        <w:ind w:right="-7"/>
        <w:jc w:val="both"/>
        <w:rPr>
          <w:rFonts w:ascii="GHEA Grapalat" w:hAnsi="GHEA Grapalat"/>
          <w:sz w:val="20"/>
          <w:szCs w:val="20"/>
          <w:lang w:val="hy-AM"/>
        </w:rPr>
      </w:pPr>
      <w:r w:rsidRPr="004F71AE">
        <w:rPr>
          <w:rFonts w:ascii="GHEA Grapalat" w:hAnsi="GHEA Grapalat"/>
          <w:sz w:val="20"/>
          <w:szCs w:val="20"/>
          <w:lang w:val="en-AU"/>
        </w:rPr>
        <w:t xml:space="preserve">For receiving additional information concerning this notice, you may apply to </w:t>
      </w:r>
      <w:r w:rsidR="003D40FF" w:rsidRPr="004F71AE">
        <w:rPr>
          <w:rFonts w:ascii="GHEA Grapalat" w:hAnsi="GHEA Grapalat"/>
          <w:b/>
          <w:color w:val="FF0000"/>
          <w:sz w:val="20"/>
          <w:szCs w:val="20"/>
        </w:rPr>
        <w:t>V. Galstyan</w:t>
      </w:r>
      <w:r w:rsidRPr="004F71AE">
        <w:rPr>
          <w:rFonts w:ascii="GHEA Grapalat" w:hAnsi="GHEA Grapalat"/>
          <w:sz w:val="20"/>
          <w:szCs w:val="20"/>
          <w:lang w:val="en-AU"/>
        </w:rPr>
        <w:t>, Secretary of the Appraisal Commission</w:t>
      </w:r>
    </w:p>
    <w:p w:rsidR="007B2389" w:rsidRPr="004F71AE" w:rsidRDefault="007B2389" w:rsidP="007B2389">
      <w:pPr>
        <w:ind w:right="-7"/>
        <w:jc w:val="both"/>
        <w:rPr>
          <w:rFonts w:ascii="GHEA Grapalat" w:hAnsi="GHEA Grapalat"/>
          <w:sz w:val="20"/>
          <w:szCs w:val="20"/>
          <w:lang w:val="hy-AM"/>
        </w:rPr>
      </w:pPr>
    </w:p>
    <w:p w:rsidR="007B2389" w:rsidRPr="004F71AE" w:rsidRDefault="007B2389" w:rsidP="007B2389">
      <w:pPr>
        <w:ind w:right="-7"/>
        <w:rPr>
          <w:rFonts w:ascii="GHEA Grapalat" w:hAnsi="GHEA Grapalat" w:cs="Sylfaen"/>
          <w:sz w:val="20"/>
          <w:szCs w:val="20"/>
          <w:lang w:val="hy-AM"/>
        </w:rPr>
      </w:pPr>
      <w:proofErr w:type="gramStart"/>
      <w:r w:rsidRPr="004F71AE">
        <w:rPr>
          <w:rFonts w:ascii="GHEA Grapalat" w:hAnsi="GHEA Grapalat" w:cs="Sylfaen"/>
          <w:sz w:val="20"/>
          <w:szCs w:val="20"/>
        </w:rPr>
        <w:t xml:space="preserve">Phone </w:t>
      </w:r>
      <w:r w:rsidR="00AE606A">
        <w:rPr>
          <w:rFonts w:ascii="GHEA Grapalat" w:hAnsi="GHEA Grapalat" w:cs="Sylfaen"/>
          <w:b/>
          <w:sz w:val="20"/>
          <w:szCs w:val="20"/>
        </w:rPr>
        <w:t xml:space="preserve"> </w:t>
      </w:r>
      <w:r w:rsidR="005C2A77">
        <w:rPr>
          <w:rFonts w:ascii="GHEA Grapalat" w:hAnsi="GHEA Grapalat" w:cs="Sylfaen"/>
          <w:b/>
          <w:sz w:val="20"/>
          <w:szCs w:val="20"/>
        </w:rPr>
        <w:t>098</w:t>
      </w:r>
      <w:proofErr w:type="gramEnd"/>
      <w:r w:rsidR="005C2A77">
        <w:rPr>
          <w:rFonts w:ascii="GHEA Grapalat" w:hAnsi="GHEA Grapalat" w:cs="Sylfaen"/>
          <w:b/>
          <w:sz w:val="20"/>
          <w:szCs w:val="20"/>
        </w:rPr>
        <w:t>-168-444</w:t>
      </w:r>
    </w:p>
    <w:p w:rsidR="007B2389" w:rsidRPr="004F71AE" w:rsidRDefault="007B2389" w:rsidP="007B2389">
      <w:pPr>
        <w:ind w:right="-7"/>
        <w:jc w:val="both"/>
        <w:rPr>
          <w:rFonts w:ascii="GHEA Grapalat" w:hAnsi="GHEA Grapalat" w:cs="Sylfaen"/>
          <w:sz w:val="20"/>
          <w:szCs w:val="20"/>
        </w:rPr>
      </w:pPr>
      <w:r w:rsidRPr="004F71AE">
        <w:rPr>
          <w:rFonts w:ascii="Calibri" w:hAnsi="Calibri" w:cs="Calibri"/>
          <w:sz w:val="20"/>
          <w:szCs w:val="20"/>
        </w:rPr>
        <w:t> </w:t>
      </w:r>
      <w:r w:rsidRPr="004F71AE">
        <w:rPr>
          <w:rFonts w:ascii="GHEA Grapalat" w:hAnsi="GHEA Grapalat" w:cs="Sylfaen"/>
          <w:sz w:val="20"/>
          <w:szCs w:val="20"/>
        </w:rPr>
        <w:t xml:space="preserve">E-mail: </w:t>
      </w:r>
      <w:r w:rsidR="005C2A77">
        <w:rPr>
          <w:rFonts w:ascii="GHEA Grapalat" w:hAnsi="GHEA Grapalat" w:cs="Sylfaen"/>
          <w:b/>
          <w:sz w:val="20"/>
          <w:szCs w:val="20"/>
        </w:rPr>
        <w:t>ashnak</w:t>
      </w:r>
      <w:r w:rsidR="0039274C">
        <w:rPr>
          <w:rFonts w:ascii="GHEA Grapalat" w:hAnsi="GHEA Grapalat" w:cs="Sylfaen"/>
          <w:b/>
          <w:sz w:val="20"/>
          <w:szCs w:val="20"/>
        </w:rPr>
        <w:t>@schools.am</w:t>
      </w:r>
    </w:p>
    <w:p w:rsidR="00B80C21" w:rsidRPr="004F71AE" w:rsidRDefault="007B2389" w:rsidP="007B2389">
      <w:pPr>
        <w:pStyle w:val="afd"/>
        <w:spacing w:after="0"/>
        <w:rPr>
          <w:rFonts w:ascii="GHEA Grapalat" w:hAnsi="GHEA Grapalat" w:cs="Sylfaen"/>
          <w:sz w:val="20"/>
          <w:szCs w:val="20"/>
          <w:lang w:val="hy-AM"/>
        </w:rPr>
      </w:pPr>
      <w:r w:rsidRPr="004F71AE">
        <w:rPr>
          <w:rFonts w:ascii="GHEA Grapalat" w:hAnsi="GHEA Grapalat"/>
          <w:sz w:val="20"/>
          <w:szCs w:val="20"/>
          <w:lang w:val="en-AU"/>
        </w:rPr>
        <w:t xml:space="preserve">Contracting authority </w:t>
      </w:r>
      <w:r w:rsidR="005C2A77">
        <w:rPr>
          <w:rFonts w:ascii="GHEA Grapalat" w:hAnsi="GHEA Grapalat"/>
          <w:b/>
          <w:sz w:val="20"/>
          <w:szCs w:val="20"/>
          <w:lang w:val="en-AU"/>
        </w:rPr>
        <w:t>Ashnak</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7053BF" w:rsidRPr="004F71AE">
        <w:rPr>
          <w:rFonts w:ascii="GHEA Grapalat" w:hAnsi="GHEA Grapalat"/>
          <w:b/>
          <w:sz w:val="20"/>
          <w:szCs w:val="20"/>
          <w:lang w:val="en-AU"/>
        </w:rPr>
        <w:t>SNCO</w:t>
      </w:r>
    </w:p>
    <w:p w:rsidR="00B80C21" w:rsidRPr="004F71AE" w:rsidRDefault="00B80C21" w:rsidP="00B80C21">
      <w:pPr>
        <w:pStyle w:val="afd"/>
        <w:spacing w:after="0"/>
        <w:ind w:firstLine="567"/>
        <w:jc w:val="right"/>
        <w:rPr>
          <w:rFonts w:ascii="GHEA Grapalat" w:hAnsi="GHEA Grapalat" w:cs="Sylfaen"/>
          <w:sz w:val="20"/>
          <w:szCs w:val="20"/>
          <w:lang w:val="hy-AM"/>
        </w:rPr>
      </w:pPr>
    </w:p>
    <w:p w:rsidR="00B80C21" w:rsidRPr="004F71AE" w:rsidRDefault="00B80C21" w:rsidP="00B80C21">
      <w:pPr>
        <w:pStyle w:val="afd"/>
        <w:spacing w:after="0"/>
        <w:ind w:firstLine="567"/>
        <w:jc w:val="right"/>
        <w:rPr>
          <w:rFonts w:ascii="GHEA Grapalat" w:hAnsi="GHEA Grapalat" w:cs="Sylfaen"/>
          <w:sz w:val="20"/>
          <w:szCs w:val="20"/>
        </w:rPr>
      </w:pPr>
    </w:p>
    <w:p w:rsidR="00B80C21" w:rsidRDefault="00B80C21"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Pr="004F71AE" w:rsidRDefault="00D549AE" w:rsidP="00B80C21">
      <w:pPr>
        <w:pStyle w:val="afd"/>
        <w:spacing w:after="0"/>
        <w:ind w:firstLine="567"/>
        <w:jc w:val="right"/>
        <w:rPr>
          <w:rFonts w:ascii="GHEA Grapalat" w:hAnsi="GHEA Grapalat" w:cs="Sylfaen"/>
          <w:sz w:val="20"/>
          <w:szCs w:val="20"/>
        </w:rPr>
      </w:pPr>
    </w:p>
    <w:p w:rsidR="00632DD8" w:rsidRPr="004F71AE" w:rsidRDefault="00632DD8" w:rsidP="00B80C21">
      <w:pPr>
        <w:pStyle w:val="afd"/>
        <w:spacing w:after="0"/>
        <w:ind w:firstLine="567"/>
        <w:jc w:val="right"/>
        <w:rPr>
          <w:rFonts w:ascii="GHEA Grapalat" w:hAnsi="GHEA Grapalat" w:cs="Sylfaen"/>
          <w:sz w:val="20"/>
          <w:szCs w:val="20"/>
          <w:lang w:val="hy-AM"/>
        </w:rPr>
      </w:pPr>
    </w:p>
    <w:p w:rsidR="00632DD8" w:rsidRDefault="00632DD8" w:rsidP="00B80C21">
      <w:pPr>
        <w:pStyle w:val="afd"/>
        <w:spacing w:after="0"/>
        <w:ind w:firstLine="567"/>
        <w:jc w:val="right"/>
        <w:rPr>
          <w:rFonts w:ascii="GHEA Grapalat" w:hAnsi="GHEA Grapalat" w:cs="Sylfaen"/>
          <w:sz w:val="20"/>
          <w:szCs w:val="20"/>
          <w:lang w:val="hy-AM"/>
        </w:rPr>
      </w:pPr>
    </w:p>
    <w:p w:rsidR="00A04B60" w:rsidRDefault="00A04B60" w:rsidP="00B80C21">
      <w:pPr>
        <w:pStyle w:val="afd"/>
        <w:spacing w:after="0"/>
        <w:ind w:firstLine="567"/>
        <w:jc w:val="right"/>
        <w:rPr>
          <w:rFonts w:ascii="GHEA Grapalat" w:hAnsi="GHEA Grapalat" w:cs="Sylfaen"/>
          <w:sz w:val="20"/>
          <w:szCs w:val="20"/>
          <w:lang w:val="hy-AM"/>
        </w:rPr>
      </w:pPr>
    </w:p>
    <w:p w:rsidR="00A04B60" w:rsidRDefault="00A04B60" w:rsidP="00B80C21">
      <w:pPr>
        <w:pStyle w:val="afd"/>
        <w:spacing w:after="0"/>
        <w:ind w:firstLine="567"/>
        <w:jc w:val="right"/>
        <w:rPr>
          <w:rFonts w:ascii="GHEA Grapalat" w:hAnsi="GHEA Grapalat" w:cs="Sylfaen"/>
          <w:sz w:val="20"/>
          <w:szCs w:val="20"/>
          <w:lang w:val="hy-AM"/>
        </w:rPr>
      </w:pPr>
    </w:p>
    <w:p w:rsidR="00A04B60" w:rsidRPr="004F71AE" w:rsidRDefault="00A04B60" w:rsidP="00B80C21">
      <w:pPr>
        <w:pStyle w:val="afd"/>
        <w:spacing w:after="0"/>
        <w:ind w:firstLine="567"/>
        <w:jc w:val="right"/>
        <w:rPr>
          <w:rFonts w:ascii="GHEA Grapalat" w:hAnsi="GHEA Grapalat" w:cs="Sylfaen"/>
          <w:sz w:val="20"/>
          <w:szCs w:val="20"/>
          <w:lang w:val="hy-AM"/>
        </w:rPr>
      </w:pPr>
    </w:p>
    <w:p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rsidR="00B80C21" w:rsidRPr="004F71AE" w:rsidRDefault="0039274C"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w:t>
      </w:r>
      <w:r w:rsidR="005C2A77">
        <w:rPr>
          <w:rFonts w:ascii="GHEA Grapalat" w:hAnsi="GHEA Grapalat"/>
          <w:b/>
          <w:sz w:val="20"/>
          <w:szCs w:val="20"/>
          <w:lang w:val="af-ZA"/>
        </w:rPr>
        <w:t>ԱՇՆԱԿ</w:t>
      </w:r>
      <w:r>
        <w:rPr>
          <w:rFonts w:ascii="GHEA Grapalat" w:hAnsi="GHEA Grapalat"/>
          <w:b/>
          <w:sz w:val="20"/>
          <w:szCs w:val="20"/>
          <w:lang w:val="af-ZA"/>
        </w:rPr>
        <w:t>-ՄԴ-ՀՄԱՇՁԲ -24/01</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rsidR="00B80C21" w:rsidRPr="004F71AE" w:rsidRDefault="00D440CF" w:rsidP="00B80C21">
      <w:pPr>
        <w:pStyle w:val="afd"/>
        <w:spacing w:after="0"/>
        <w:ind w:firstLine="567"/>
        <w:jc w:val="right"/>
        <w:rPr>
          <w:rFonts w:ascii="GHEA Grapalat" w:hAnsi="GHEA Grapalat" w:cs="Times Armenian"/>
          <w:sz w:val="20"/>
          <w:szCs w:val="20"/>
          <w:lang w:val="af-ZA"/>
        </w:rPr>
      </w:pPr>
      <w:r w:rsidRPr="00A04A2F">
        <w:rPr>
          <w:rFonts w:ascii="GHEA Grapalat" w:hAnsi="GHEA Grapalat" w:cs="Sylfaen"/>
          <w:sz w:val="20"/>
          <w:szCs w:val="20"/>
          <w:lang w:val="hy-AM"/>
        </w:rPr>
        <w:t>Հրատապ</w:t>
      </w:r>
      <w:r w:rsidRPr="00D440CF">
        <w:rPr>
          <w:rFonts w:ascii="GHEA Grapalat" w:hAnsi="GHEA Grapalat" w:cs="Sylfaen"/>
          <w:sz w:val="20"/>
          <w:szCs w:val="20"/>
          <w:lang w:val="af-ZA"/>
        </w:rPr>
        <w:t xml:space="preserve"> </w:t>
      </w:r>
      <w:r w:rsidRPr="00A04A2F">
        <w:rPr>
          <w:rFonts w:ascii="GHEA Grapalat" w:hAnsi="GHEA Grapalat" w:cs="Sylfaen"/>
          <w:sz w:val="20"/>
          <w:szCs w:val="20"/>
          <w:lang w:val="hy-AM"/>
        </w:rPr>
        <w:t>մեկ</w:t>
      </w:r>
      <w:r w:rsidRPr="00D440CF">
        <w:rPr>
          <w:rFonts w:ascii="GHEA Grapalat" w:hAnsi="GHEA Grapalat" w:cs="Sylfaen"/>
          <w:sz w:val="20"/>
          <w:szCs w:val="20"/>
          <w:lang w:val="af-ZA"/>
        </w:rPr>
        <w:t xml:space="preserve"> </w:t>
      </w:r>
      <w:r w:rsidRPr="00A04A2F">
        <w:rPr>
          <w:rFonts w:ascii="GHEA Grapalat" w:hAnsi="GHEA Grapalat" w:cs="Sylfaen"/>
          <w:sz w:val="20"/>
          <w:szCs w:val="20"/>
          <w:lang w:val="hy-AM"/>
        </w:rPr>
        <w:t>անձ</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7C6F56">
        <w:rPr>
          <w:rFonts w:ascii="GHEA Grapalat" w:hAnsi="GHEA Grapalat"/>
          <w:b/>
          <w:lang w:val="af-ZA"/>
        </w:rPr>
        <w:t>«20» «09»</w:t>
      </w:r>
      <w:r w:rsidR="006C494B">
        <w:rPr>
          <w:rFonts w:ascii="GHEA Grapalat" w:hAnsi="GHEA Grapalat"/>
          <w:b/>
          <w:lang w:val="af-ZA"/>
        </w:rPr>
        <w:t xml:space="preserve"> 2024</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r w:rsidRPr="004F71AE">
        <w:rPr>
          <w:rFonts w:ascii="GHEA Grapalat" w:hAnsi="GHEA Grapalat" w:cs="Sylfaen"/>
          <w:sz w:val="20"/>
          <w:szCs w:val="20"/>
        </w:rPr>
        <w:t>որոշմամբ</w:t>
      </w: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5C2A77">
        <w:rPr>
          <w:rFonts w:ascii="GHEA Grapalat" w:hAnsi="GHEA Grapalat"/>
          <w:b/>
          <w:sz w:val="20"/>
          <w:szCs w:val="20"/>
          <w:lang w:val="af-ZA"/>
        </w:rPr>
        <w:t>Աշնակի Գ. Չաուշի անվան միջնակարգ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rsidR="00B80C21" w:rsidRPr="004F71AE" w:rsidRDefault="00B80C21" w:rsidP="00B80C21">
      <w:pPr>
        <w:spacing w:after="120"/>
        <w:ind w:right="-7" w:firstLine="567"/>
        <w:jc w:val="center"/>
        <w:rPr>
          <w:rFonts w:ascii="GHEA Grapalat" w:hAnsi="GHEA Grapalat" w:cs="Sylfaen"/>
          <w:lang w:val="af-ZA"/>
        </w:rPr>
      </w:pPr>
    </w:p>
    <w:p w:rsidR="00B80C21" w:rsidRPr="004F71AE" w:rsidRDefault="00B80C21" w:rsidP="00B80C21">
      <w:pPr>
        <w:spacing w:after="120"/>
        <w:ind w:right="-7" w:firstLine="567"/>
        <w:jc w:val="center"/>
        <w:rPr>
          <w:rFonts w:ascii="GHEA Grapalat" w:hAnsi="GHEA Grapalat" w:cs="Sylfaen"/>
          <w:sz w:val="22"/>
          <w:szCs w:val="22"/>
          <w:lang w:val="af-ZA"/>
        </w:rPr>
      </w:pPr>
    </w:p>
    <w:p w:rsidR="00B80C21" w:rsidRPr="004F71AE" w:rsidRDefault="005C2A77" w:rsidP="00B80C21">
      <w:pPr>
        <w:pStyle w:val="afd"/>
        <w:ind w:right="-7"/>
        <w:jc w:val="center"/>
        <w:rPr>
          <w:rFonts w:ascii="GHEA Grapalat" w:hAnsi="GHEA Grapalat"/>
          <w:sz w:val="22"/>
          <w:szCs w:val="22"/>
          <w:lang w:val="af-ZA"/>
        </w:rPr>
      </w:pPr>
      <w:r>
        <w:rPr>
          <w:rFonts w:ascii="GHEA Grapalat" w:hAnsi="GHEA Grapalat"/>
          <w:b/>
          <w:sz w:val="22"/>
          <w:szCs w:val="22"/>
          <w:lang w:val="af-ZA"/>
        </w:rPr>
        <w:t>ԱՇՆԱԿԻ Գ. ՉԱՈՒՇԻ ԱՆՎԱՆ ՄԻՋՆԱԿԱՐԳ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sidR="00FE5F4D">
        <w:rPr>
          <w:rFonts w:ascii="GHEA Grapalat" w:hAnsi="GHEA Grapalat"/>
          <w:b/>
          <w:sz w:val="22"/>
          <w:szCs w:val="22"/>
          <w:lang w:val="af-ZA"/>
        </w:rPr>
        <w:t>ԼԱԲՈՐԱՏՈՐԻԱՆԵՐԻ ԸՆԹԱՑԻԿ ՎԵՐԱՆՈՐՈԳՄԱՆ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r w:rsidR="00D440CF">
        <w:rPr>
          <w:rFonts w:ascii="GHEA Grapalat" w:hAnsi="GHEA Grapalat" w:cs="Sylfaen"/>
          <w:sz w:val="22"/>
          <w:szCs w:val="22"/>
        </w:rPr>
        <w:t>հրատապ</w:t>
      </w:r>
      <w:r w:rsidR="00D440CF" w:rsidRPr="00D440CF">
        <w:rPr>
          <w:rFonts w:ascii="GHEA Grapalat" w:hAnsi="GHEA Grapalat" w:cs="Sylfaen"/>
          <w:sz w:val="22"/>
          <w:szCs w:val="22"/>
          <w:lang w:val="af-ZA"/>
        </w:rPr>
        <w:t xml:space="preserve"> </w:t>
      </w:r>
      <w:r w:rsidR="00D440CF">
        <w:rPr>
          <w:rFonts w:ascii="GHEA Grapalat" w:hAnsi="GHEA Grapalat" w:cs="Sylfaen"/>
          <w:sz w:val="22"/>
          <w:szCs w:val="22"/>
        </w:rPr>
        <w:t>մեկ</w:t>
      </w:r>
      <w:r w:rsidR="00D440CF" w:rsidRPr="00D440CF">
        <w:rPr>
          <w:rFonts w:ascii="GHEA Grapalat" w:hAnsi="GHEA Grapalat" w:cs="Sylfaen"/>
          <w:sz w:val="22"/>
          <w:szCs w:val="22"/>
          <w:lang w:val="af-ZA"/>
        </w:rPr>
        <w:t xml:space="preserve"> </w:t>
      </w:r>
      <w:r w:rsidR="00D440CF">
        <w:rPr>
          <w:rFonts w:ascii="GHEA Grapalat" w:hAnsi="GHEA Grapalat" w:cs="Sylfaen"/>
          <w:sz w:val="22"/>
          <w:szCs w:val="22"/>
        </w:rPr>
        <w:t>անձ</w:t>
      </w:r>
    </w:p>
    <w:p w:rsidR="00B80C21" w:rsidRPr="004F71AE" w:rsidRDefault="00B80C21" w:rsidP="00B80C21">
      <w:pPr>
        <w:pStyle w:val="afd"/>
        <w:ind w:right="-7"/>
        <w:jc w:val="center"/>
        <w:rPr>
          <w:rFonts w:ascii="GHEA Grapalat" w:hAnsi="GHEA Grapalat"/>
          <w:szCs w:val="22"/>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5D0B03" w:rsidP="005D0B03">
      <w:pPr>
        <w:ind w:firstLine="567"/>
        <w:jc w:val="both"/>
        <w:rPr>
          <w:rFonts w:ascii="GHEA Grapalat" w:hAnsi="GHEA Grapalat"/>
          <w:b/>
          <w:sz w:val="20"/>
          <w:szCs w:val="22"/>
          <w:lang w:val="af-ZA"/>
        </w:rPr>
      </w:pPr>
      <w:r w:rsidRPr="004F71AE">
        <w:rPr>
          <w:rFonts w:ascii="GHEA Grapalat" w:hAnsi="GHEA Grapalat" w:cs="Sylfaen"/>
          <w:b/>
          <w:sz w:val="22"/>
          <w:szCs w:val="22"/>
        </w:rPr>
        <w:t>Հարգելի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մասնակից</w:t>
      </w:r>
      <w:r w:rsidRPr="004F71AE">
        <w:rPr>
          <w:rFonts w:ascii="GHEA Grapalat" w:hAnsi="GHEA Grapalat" w:cs="Sylfaen"/>
          <w:b/>
          <w:sz w:val="22"/>
          <w:szCs w:val="22"/>
          <w:lang w:val="af-ZA"/>
        </w:rPr>
        <w:t xml:space="preserve"> </w:t>
      </w:r>
      <w:r w:rsidRPr="004F71AE">
        <w:rPr>
          <w:rFonts w:ascii="GHEA Grapalat" w:hAnsi="GHEA Grapalat" w:cs="Sylfaen"/>
          <w:b/>
          <w:sz w:val="22"/>
          <w:szCs w:val="22"/>
        </w:rPr>
        <w:t>նախքան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կազմելը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ներկայացնելը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խնդրում</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ենք</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մանրամասնորեն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ուսումնասիրել</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սույն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քանի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որ</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հրավերին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չհամապատասխանող</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ենթակա</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մերժման</w:t>
      </w:r>
      <w:r w:rsidRPr="004F71AE">
        <w:rPr>
          <w:rFonts w:ascii="GHEA Grapalat" w:hAnsi="GHEA Grapalat" w:cs="Sylfaen"/>
          <w:b/>
          <w:sz w:val="22"/>
          <w:szCs w:val="22"/>
          <w:lang w:val="af-ZA"/>
        </w:rPr>
        <w:t>:</w:t>
      </w:r>
    </w:p>
    <w:p w:rsidR="00B80C21" w:rsidRPr="004F71AE" w:rsidRDefault="00B80C21" w:rsidP="00B80C21">
      <w:pPr>
        <w:ind w:firstLine="567"/>
        <w:jc w:val="center"/>
        <w:rPr>
          <w:rFonts w:ascii="GHEA Grapalat" w:hAnsi="GHEA Grapalat" w:cs="Sylfaen"/>
          <w:b/>
          <w:sz w:val="22"/>
          <w:szCs w:val="22"/>
          <w:lang w:val="af-ZA"/>
        </w:rPr>
      </w:pPr>
    </w:p>
    <w:p w:rsidR="005D0B03" w:rsidRPr="004F71AE" w:rsidRDefault="005D0B03" w:rsidP="00B80C21">
      <w:pPr>
        <w:ind w:firstLine="567"/>
        <w:jc w:val="center"/>
        <w:rPr>
          <w:rFonts w:ascii="GHEA Grapalat" w:hAnsi="GHEA Grapalat" w:cs="Sylfaen"/>
          <w:b/>
          <w:sz w:val="20"/>
          <w:szCs w:val="20"/>
          <w:lang w:val="af-ZA"/>
        </w:rPr>
      </w:pPr>
    </w:p>
    <w:p w:rsidR="00461ED0" w:rsidRPr="004F71AE" w:rsidRDefault="00461ED0" w:rsidP="00B80C21">
      <w:pPr>
        <w:ind w:firstLine="567"/>
        <w:jc w:val="center"/>
        <w:rPr>
          <w:rFonts w:ascii="GHEA Grapalat" w:hAnsi="GHEA Grapalat" w:cs="Sylfaen"/>
          <w:b/>
          <w:sz w:val="20"/>
          <w:szCs w:val="20"/>
          <w:lang w:val="af-ZA"/>
        </w:rPr>
      </w:pPr>
    </w:p>
    <w:p w:rsidR="00461ED0" w:rsidRPr="004F71AE" w:rsidRDefault="00461ED0" w:rsidP="00B80C21">
      <w:pPr>
        <w:ind w:firstLine="567"/>
        <w:jc w:val="center"/>
        <w:rPr>
          <w:rFonts w:ascii="GHEA Grapalat" w:hAnsi="GHEA Grapalat" w:cs="Sylfaen"/>
          <w:b/>
          <w:sz w:val="20"/>
          <w:szCs w:val="20"/>
          <w:lang w:val="af-ZA"/>
        </w:rPr>
      </w:pPr>
    </w:p>
    <w:p w:rsidR="005D0B03" w:rsidRDefault="005D0B03" w:rsidP="00B80C21">
      <w:pPr>
        <w:ind w:firstLine="567"/>
        <w:jc w:val="center"/>
        <w:rPr>
          <w:rFonts w:ascii="GHEA Grapalat" w:hAnsi="GHEA Grapalat" w:cs="Sylfaen"/>
          <w:b/>
          <w:sz w:val="20"/>
          <w:szCs w:val="20"/>
          <w:lang w:val="af-ZA"/>
        </w:rPr>
      </w:pPr>
    </w:p>
    <w:p w:rsidR="00D549AE" w:rsidRDefault="00D549AE" w:rsidP="00B80C21">
      <w:pPr>
        <w:ind w:firstLine="567"/>
        <w:jc w:val="center"/>
        <w:rPr>
          <w:rFonts w:ascii="GHEA Grapalat" w:hAnsi="GHEA Grapalat" w:cs="Sylfaen"/>
          <w:b/>
          <w:sz w:val="20"/>
          <w:szCs w:val="20"/>
          <w:lang w:val="af-ZA"/>
        </w:rPr>
      </w:pPr>
    </w:p>
    <w:p w:rsidR="00D549AE" w:rsidRPr="004F71AE" w:rsidRDefault="00D549AE" w:rsidP="00B80C21">
      <w:pPr>
        <w:ind w:firstLine="567"/>
        <w:jc w:val="center"/>
        <w:rPr>
          <w:rFonts w:ascii="GHEA Grapalat" w:hAnsi="GHEA Grapalat" w:cs="Sylfaen"/>
          <w:b/>
          <w:sz w:val="20"/>
          <w:szCs w:val="20"/>
          <w:lang w:val="af-ZA"/>
        </w:rPr>
      </w:pPr>
    </w:p>
    <w:p w:rsidR="005D0B03" w:rsidRPr="004F71AE" w:rsidRDefault="005D0B03" w:rsidP="00B80C21">
      <w:pPr>
        <w:ind w:firstLine="567"/>
        <w:jc w:val="center"/>
        <w:rPr>
          <w:rFonts w:ascii="GHEA Grapalat" w:hAnsi="GHEA Grapalat" w:cs="Sylfaen"/>
          <w:b/>
          <w:sz w:val="20"/>
          <w:szCs w:val="20"/>
          <w:lang w:val="af-ZA"/>
        </w:rPr>
      </w:pPr>
    </w:p>
    <w:p w:rsidR="00B80C21" w:rsidRPr="004F71AE" w:rsidRDefault="00B80C21" w:rsidP="00B80C21">
      <w:pPr>
        <w:ind w:firstLine="567"/>
        <w:jc w:val="center"/>
        <w:rPr>
          <w:rFonts w:ascii="GHEA Grapalat" w:hAnsi="GHEA Grapalat" w:cs="Sylfaen"/>
          <w:b/>
          <w:sz w:val="20"/>
          <w:szCs w:val="20"/>
          <w:lang w:val="af-ZA"/>
        </w:rPr>
      </w:pPr>
      <w:r w:rsidRPr="004F71AE">
        <w:rPr>
          <w:rFonts w:ascii="GHEA Grapalat" w:hAnsi="GHEA Grapalat" w:cs="Sylfaen"/>
          <w:b/>
          <w:sz w:val="20"/>
          <w:szCs w:val="20"/>
        </w:rPr>
        <w:t>ԲՈՎԱՆԴԱԿՈւԹՅՈւՆ</w:t>
      </w:r>
    </w:p>
    <w:p w:rsidR="00B80C21" w:rsidRPr="004F71AE" w:rsidRDefault="00B80C21" w:rsidP="00B80C21">
      <w:pPr>
        <w:ind w:firstLine="567"/>
        <w:jc w:val="center"/>
        <w:rPr>
          <w:rFonts w:ascii="GHEA Grapalat" w:hAnsi="GHEA Grapalat"/>
          <w:b/>
          <w:sz w:val="20"/>
          <w:szCs w:val="20"/>
          <w:lang w:val="af-ZA"/>
        </w:rPr>
      </w:pPr>
    </w:p>
    <w:p w:rsidR="00B80C21" w:rsidRPr="004F71AE" w:rsidRDefault="005C2A77" w:rsidP="00B80C21">
      <w:pPr>
        <w:ind w:firstLine="567"/>
        <w:jc w:val="center"/>
        <w:rPr>
          <w:rFonts w:ascii="GHEA Grapalat" w:hAnsi="GHEA Grapalat"/>
          <w:sz w:val="20"/>
          <w:lang w:val="af-ZA"/>
        </w:rPr>
      </w:pPr>
      <w:r>
        <w:rPr>
          <w:rFonts w:ascii="GHEA Grapalat" w:hAnsi="GHEA Grapalat"/>
          <w:b/>
          <w:sz w:val="22"/>
          <w:szCs w:val="22"/>
          <w:lang w:val="af-ZA"/>
        </w:rPr>
        <w:t>ԱՇՆԱԿԻ Գ. ՉԱՈՒՇԻ ԱՆՎԱՆ ՄԻՋՆԱԿԱՐԳ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ԱՇՆԱԿԻ Գ. ՉԱՈՒՇԻ ԱՆՎԱՆ ՄԻՋՆԱԿԱՐԳ ԴՊՐՈՑ</w:t>
      </w:r>
      <w:r w:rsidR="00105634" w:rsidRPr="004F71AE">
        <w:rPr>
          <w:rFonts w:ascii="GHEA Grapalat" w:hAnsi="GHEA Grapalat"/>
          <w:b/>
          <w:sz w:val="22"/>
          <w:szCs w:val="22"/>
          <w:lang w:val="af-ZA"/>
        </w:rPr>
        <w:t xml:space="preserve"> ՊՈԱԿԻ </w:t>
      </w:r>
      <w:r w:rsidR="00105634">
        <w:rPr>
          <w:rFonts w:ascii="GHEA Grapalat" w:hAnsi="GHEA Grapalat"/>
          <w:b/>
          <w:sz w:val="22"/>
          <w:szCs w:val="22"/>
          <w:lang w:val="af-ZA"/>
        </w:rPr>
        <w:t>ԼԱԲՈՐԱՏՈՐԻԱՆԵՐԻ ԸՆԹԱՑԻԿ ՎԵՐԱՆՈՐՈԳՄԱՆ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D440CF">
        <w:rPr>
          <w:rFonts w:ascii="GHEA Grapalat" w:hAnsi="GHEA Grapalat"/>
          <w:b/>
          <w:sz w:val="20"/>
          <w:lang w:val="af-ZA"/>
        </w:rPr>
        <w:t>ՀՐԱՏԱՊ ՄԵԿ ԱՆՁ</w:t>
      </w:r>
      <w:r w:rsidR="00604DE0" w:rsidRPr="004F71AE">
        <w:rPr>
          <w:rFonts w:ascii="GHEA Grapalat" w:hAnsi="GHEA Grapalat"/>
          <w:b/>
          <w:sz w:val="20"/>
          <w:lang w:val="af-ZA"/>
        </w:rPr>
        <w:t xml:space="preserve"> ՀՐԱՎԵՐԻ</w:t>
      </w:r>
    </w:p>
    <w:p w:rsidR="00B80C21" w:rsidRPr="004F71AE" w:rsidRDefault="00B80C21" w:rsidP="00B80C21">
      <w:pPr>
        <w:ind w:firstLine="567"/>
        <w:jc w:val="center"/>
        <w:rPr>
          <w:rFonts w:ascii="GHEA Grapalat" w:hAnsi="GHEA Grapalat" w:cs="Sylfaen"/>
          <w:b/>
          <w:sz w:val="20"/>
          <w:szCs w:val="22"/>
          <w:lang w:val="af-ZA"/>
        </w:rPr>
      </w:pPr>
    </w:p>
    <w:p w:rsidR="00B80C21" w:rsidRPr="004F71AE" w:rsidRDefault="00B80C21" w:rsidP="00B80C21">
      <w:pPr>
        <w:ind w:firstLine="567"/>
        <w:jc w:val="center"/>
        <w:rPr>
          <w:rFonts w:ascii="GHEA Grapalat" w:hAnsi="GHEA Grapalat" w:cs="Sylfaen"/>
          <w:b/>
          <w:sz w:val="20"/>
          <w:szCs w:val="22"/>
          <w:lang w:val="af-ZA"/>
        </w:rPr>
      </w:pPr>
    </w:p>
    <w:p w:rsidR="00B80C21" w:rsidRPr="004F71AE" w:rsidRDefault="00B80C21" w:rsidP="00B80C21">
      <w:pPr>
        <w:ind w:firstLine="567"/>
        <w:jc w:val="center"/>
        <w:rPr>
          <w:rFonts w:ascii="GHEA Grapalat" w:hAnsi="GHEA Grapalat"/>
          <w:sz w:val="20"/>
          <w:lang w:val="af-ZA"/>
        </w:rPr>
      </w:pPr>
      <w:proofErr w:type="gramStart"/>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roofErr w:type="gramEnd"/>
      <w:r w:rsidRPr="004F71AE">
        <w:rPr>
          <w:rFonts w:ascii="GHEA Grapalat" w:hAnsi="GHEA Grapalat" w:cs="Times Armenian"/>
          <w:b/>
          <w:sz w:val="20"/>
          <w:szCs w:val="22"/>
          <w:lang w:val="af-ZA"/>
        </w:rPr>
        <w:t>.</w:t>
      </w:r>
    </w:p>
    <w:p w:rsidR="00B80C21" w:rsidRPr="004F71AE" w:rsidRDefault="00B80C21" w:rsidP="00B80C21">
      <w:pPr>
        <w:ind w:firstLine="567"/>
        <w:jc w:val="both"/>
        <w:rPr>
          <w:rFonts w:ascii="GHEA Grapalat" w:hAnsi="GHEA Grapalat"/>
          <w:sz w:val="20"/>
          <w:lang w:val="af-ZA"/>
        </w:rPr>
      </w:pP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sz w:val="20"/>
          <w:lang w:val="af-ZA"/>
        </w:rPr>
        <w:t xml:space="preserve"> </w:t>
      </w:r>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մասնակցության</w:t>
      </w:r>
      <w:r w:rsidRPr="004F71AE">
        <w:rPr>
          <w:rFonts w:ascii="GHEA Grapalat" w:hAnsi="GHEA Grapalat" w:cs="Times Armenian"/>
          <w:sz w:val="20"/>
          <w:lang w:val="af-ZA"/>
        </w:rPr>
        <w:t xml:space="preserve"> </w:t>
      </w:r>
      <w:r w:rsidRPr="004F71AE">
        <w:rPr>
          <w:rFonts w:ascii="GHEA Grapalat" w:hAnsi="GHEA Grapalat" w:cs="Sylfaen"/>
          <w:sz w:val="20"/>
        </w:rPr>
        <w:t>իրավունքի</w:t>
      </w:r>
      <w:r w:rsidRPr="004F71AE">
        <w:rPr>
          <w:rFonts w:ascii="GHEA Grapalat" w:hAnsi="GHEA Grapalat" w:cs="Times Armenian"/>
          <w:sz w:val="20"/>
          <w:lang w:val="af-ZA"/>
        </w:rPr>
        <w:t xml:space="preserve"> </w:t>
      </w:r>
      <w:r w:rsidRPr="004F71AE">
        <w:rPr>
          <w:rFonts w:ascii="GHEA Grapalat" w:hAnsi="GHEA Grapalat" w:cs="Sylfaen"/>
          <w:sz w:val="20"/>
        </w:rPr>
        <w:t>պահանջները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դրանց</w:t>
      </w:r>
      <w:r w:rsidRPr="004F71AE">
        <w:rPr>
          <w:rFonts w:ascii="GHEA Grapalat" w:hAnsi="GHEA Grapalat" w:cs="Sylfaen"/>
          <w:sz w:val="20"/>
          <w:lang w:val="af-ZA"/>
        </w:rPr>
        <w:t xml:space="preserve"> </w:t>
      </w:r>
      <w:r w:rsidRPr="004F71AE">
        <w:rPr>
          <w:rFonts w:ascii="GHEA Grapalat" w:hAnsi="GHEA Grapalat" w:cs="Sylfaen"/>
          <w:sz w:val="20"/>
        </w:rPr>
        <w:t>գնահատման</w:t>
      </w:r>
      <w:r w:rsidRPr="004F71AE">
        <w:rPr>
          <w:rFonts w:ascii="GHEA Grapalat" w:hAnsi="GHEA Grapalat" w:cs="Sylfaen"/>
          <w:sz w:val="20"/>
          <w:lang w:val="af-ZA"/>
        </w:rPr>
        <w:t xml:space="preserve"> </w:t>
      </w:r>
      <w:r w:rsidRPr="004F71AE">
        <w:rPr>
          <w:rFonts w:ascii="GHEA Grapalat" w:hAnsi="GHEA Grapalat" w:cs="Sylfaen"/>
          <w:sz w:val="20"/>
        </w:rPr>
        <w:t>կարգը</w:t>
      </w:r>
      <w:r w:rsidRPr="004F71AE">
        <w:rPr>
          <w:rFonts w:ascii="GHEA Grapalat" w:hAnsi="GHEA Grapalat" w:cs="Times Armenian"/>
          <w:sz w:val="20"/>
          <w:lang w:val="af-ZA"/>
        </w:rPr>
        <w:t xml:space="preserve">, ընտրված մասնակից ճանաչվելու դեպքում </w:t>
      </w:r>
      <w:r w:rsidRPr="004F71AE">
        <w:rPr>
          <w:rFonts w:ascii="GHEA Grapalat" w:hAnsi="GHEA Grapalat" w:cs="Sylfaen"/>
          <w:sz w:val="20"/>
        </w:rPr>
        <w:t>որակավորման</w:t>
      </w:r>
      <w:r w:rsidRPr="004F71AE">
        <w:rPr>
          <w:rFonts w:ascii="GHEA Grapalat" w:hAnsi="GHEA Grapalat" w:cs="Times Armenian"/>
          <w:sz w:val="20"/>
          <w:lang w:val="af-ZA"/>
        </w:rPr>
        <w:t xml:space="preserve"> ապահովում ներկայացնելու պայմանները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r w:rsidRPr="004F71AE">
        <w:rPr>
          <w:rFonts w:ascii="GHEA Grapalat" w:hAnsi="GHEA Grapalat" w:cs="Sylfaen"/>
          <w:sz w:val="20"/>
        </w:rPr>
        <w:t>Հրավերի</w:t>
      </w:r>
      <w:r w:rsidRPr="004F71AE">
        <w:rPr>
          <w:rFonts w:ascii="GHEA Grapalat" w:hAnsi="GHEA Grapalat" w:cs="Times Armenian"/>
          <w:sz w:val="20"/>
          <w:lang w:val="af-ZA"/>
        </w:rPr>
        <w:t xml:space="preserve"> </w:t>
      </w:r>
      <w:r w:rsidRPr="004F71AE">
        <w:rPr>
          <w:rFonts w:ascii="GHEA Grapalat" w:hAnsi="GHEA Grapalat" w:cs="Sylfaen"/>
          <w:sz w:val="20"/>
        </w:rPr>
        <w:t>պարզաբանումը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հրավերում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ներկայացնելու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նային</w:t>
      </w:r>
      <w:r w:rsidRPr="004F71AE">
        <w:rPr>
          <w:rFonts w:ascii="GHEA Grapalat" w:hAnsi="GHEA Grapalat" w:cs="Times Armenian"/>
          <w:sz w:val="20"/>
          <w:lang w:val="af-ZA"/>
        </w:rPr>
        <w:t xml:space="preserve"> </w:t>
      </w:r>
      <w:r w:rsidRPr="004F71AE">
        <w:rPr>
          <w:rFonts w:ascii="GHEA Grapalat" w:hAnsi="GHEA Grapalat" w:cs="Sylfaen"/>
          <w:sz w:val="20"/>
        </w:rPr>
        <w:t>առաջարկը</w:t>
      </w:r>
      <w:r w:rsidRPr="004F71AE">
        <w:rPr>
          <w:rFonts w:ascii="GHEA Grapalat" w:hAnsi="GHEA Grapalat" w:cs="Times Armenian"/>
          <w:sz w:val="20"/>
          <w:lang w:val="af-ZA"/>
        </w:rPr>
        <w:tab/>
        <w:t xml:space="preserve"> </w:t>
      </w:r>
    </w:p>
    <w:p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ործողության</w:t>
      </w:r>
      <w:r w:rsidRPr="004F71AE">
        <w:rPr>
          <w:rFonts w:ascii="GHEA Grapalat" w:hAnsi="GHEA Grapalat" w:cs="Times Armenian"/>
          <w:sz w:val="20"/>
          <w:lang w:val="af-ZA"/>
        </w:rPr>
        <w:t xml:space="preserve"> </w:t>
      </w:r>
      <w:r w:rsidRPr="004F71AE">
        <w:rPr>
          <w:rFonts w:ascii="GHEA Grapalat" w:hAnsi="GHEA Grapalat" w:cs="Sylfaen"/>
          <w:sz w:val="20"/>
        </w:rPr>
        <w:t>ժամկետը</w:t>
      </w:r>
      <w:r w:rsidRPr="004F71AE">
        <w:rPr>
          <w:rFonts w:ascii="GHEA Grapalat" w:hAnsi="GHEA Grapalat" w:cs="Times Armenian"/>
          <w:sz w:val="20"/>
          <w:lang w:val="af-ZA"/>
        </w:rPr>
        <w:t xml:space="preserve">, </w:t>
      </w:r>
      <w:r w:rsidRPr="004F71AE">
        <w:rPr>
          <w:rFonts w:ascii="GHEA Grapalat" w:hAnsi="GHEA Grapalat" w:cs="Sylfaen"/>
          <w:sz w:val="20"/>
        </w:rPr>
        <w:t>հայտերում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դրանք</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վերցնելու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p>
    <w:p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r w:rsidRPr="004F71AE">
        <w:rPr>
          <w:rFonts w:ascii="GHEA Grapalat" w:hAnsi="GHEA Grapalat" w:cs="Sylfaen"/>
          <w:sz w:val="20"/>
        </w:rPr>
        <w:t>այտերի</w:t>
      </w:r>
      <w:r w:rsidRPr="004F71AE">
        <w:rPr>
          <w:rFonts w:ascii="GHEA Grapalat" w:hAnsi="GHEA Grapalat" w:cs="Sylfaen"/>
          <w:sz w:val="20"/>
          <w:lang w:val="af-ZA"/>
        </w:rPr>
        <w:t xml:space="preserve"> </w:t>
      </w:r>
      <w:r w:rsidRPr="004F71AE">
        <w:rPr>
          <w:rFonts w:ascii="GHEA Grapalat" w:hAnsi="GHEA Grapalat" w:cs="Sylfaen"/>
          <w:sz w:val="20"/>
        </w:rPr>
        <w:t>բացումը</w:t>
      </w:r>
      <w:r w:rsidRPr="004F71AE">
        <w:rPr>
          <w:rFonts w:ascii="GHEA Grapalat" w:hAnsi="GHEA Grapalat" w:cs="Sylfaen"/>
          <w:sz w:val="20"/>
          <w:lang w:val="af-ZA"/>
        </w:rPr>
        <w:t xml:space="preserve">, </w:t>
      </w:r>
      <w:r w:rsidRPr="004F71AE">
        <w:rPr>
          <w:rFonts w:ascii="GHEA Grapalat" w:hAnsi="GHEA Grapalat" w:cs="Sylfaen"/>
          <w:sz w:val="20"/>
        </w:rPr>
        <w:t>գնահատումը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արդյունքների</w:t>
      </w:r>
      <w:r w:rsidRPr="004F71AE">
        <w:rPr>
          <w:rFonts w:ascii="GHEA Grapalat" w:hAnsi="GHEA Grapalat" w:cs="Sylfaen"/>
          <w:sz w:val="20"/>
          <w:lang w:val="af-ZA"/>
        </w:rPr>
        <w:t xml:space="preserve"> </w:t>
      </w:r>
      <w:r w:rsidRPr="004F71AE">
        <w:rPr>
          <w:rFonts w:ascii="GHEA Grapalat" w:hAnsi="GHEA Grapalat" w:cs="Sylfaen"/>
          <w:sz w:val="20"/>
        </w:rPr>
        <w:t>ամփոփումը</w:t>
      </w:r>
      <w:r w:rsidRPr="004F71AE">
        <w:rPr>
          <w:rFonts w:ascii="GHEA Grapalat" w:hAnsi="GHEA Grapalat" w:cs="Sylfaen"/>
          <w:sz w:val="20"/>
          <w:lang w:val="af-ZA"/>
        </w:rPr>
        <w:tab/>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կնքումը</w:t>
      </w:r>
      <w:r w:rsidRPr="004F71AE">
        <w:rPr>
          <w:rFonts w:ascii="GHEA Grapalat" w:hAnsi="GHEA Grapalat" w:cs="Times Armenian"/>
          <w:sz w:val="20"/>
          <w:lang w:val="af-ZA"/>
        </w:rPr>
        <w:tab/>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ապահովումները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r w:rsidRPr="004F71AE">
        <w:rPr>
          <w:rFonts w:ascii="GHEA Grapalat" w:hAnsi="GHEA Grapalat" w:cs="Sylfaen"/>
          <w:sz w:val="20"/>
        </w:rPr>
        <w:t>չկայացած</w:t>
      </w:r>
      <w:r w:rsidRPr="004F71AE">
        <w:rPr>
          <w:rFonts w:ascii="GHEA Grapalat" w:hAnsi="GHEA Grapalat" w:cs="Times Armenian"/>
          <w:sz w:val="20"/>
          <w:lang w:val="af-ZA"/>
        </w:rPr>
        <w:t xml:space="preserve"> </w:t>
      </w:r>
      <w:r w:rsidRPr="004F71AE">
        <w:rPr>
          <w:rFonts w:ascii="GHEA Grapalat" w:hAnsi="GHEA Grapalat" w:cs="Sylfaen"/>
          <w:sz w:val="20"/>
        </w:rPr>
        <w:t>հայտարարելը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ործողությունները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կամ</w:t>
      </w:r>
      <w:r w:rsidRPr="004F71AE">
        <w:rPr>
          <w:rFonts w:ascii="GHEA Grapalat" w:hAnsi="GHEA Grapalat" w:cs="Times Armenian"/>
          <w:sz w:val="20"/>
          <w:lang w:val="af-ZA"/>
        </w:rPr>
        <w:t xml:space="preserve">) </w:t>
      </w:r>
      <w:r w:rsidRPr="004F71AE">
        <w:rPr>
          <w:rFonts w:ascii="GHEA Grapalat" w:hAnsi="GHEA Grapalat" w:cs="Sylfaen"/>
          <w:sz w:val="20"/>
        </w:rPr>
        <w:t>ընդունված</w:t>
      </w:r>
      <w:r w:rsidRPr="004F71AE">
        <w:rPr>
          <w:rFonts w:ascii="GHEA Grapalat" w:hAnsi="GHEA Grapalat" w:cs="Times Armenian"/>
          <w:sz w:val="20"/>
          <w:lang w:val="af-ZA"/>
        </w:rPr>
        <w:t xml:space="preserve"> </w:t>
      </w:r>
      <w:r w:rsidRPr="004F71AE">
        <w:rPr>
          <w:rFonts w:ascii="GHEA Grapalat" w:hAnsi="GHEA Grapalat" w:cs="Sylfaen"/>
          <w:sz w:val="20"/>
        </w:rPr>
        <w:t>որոշումները</w:t>
      </w:r>
      <w:r w:rsidRPr="004F71AE">
        <w:rPr>
          <w:rFonts w:ascii="GHEA Grapalat" w:hAnsi="GHEA Grapalat" w:cs="Times Armenian"/>
          <w:sz w:val="20"/>
          <w:lang w:val="af-ZA"/>
        </w:rPr>
        <w:t xml:space="preserve"> </w:t>
      </w:r>
      <w:r w:rsidRPr="004F71AE">
        <w:rPr>
          <w:rFonts w:ascii="GHEA Grapalat" w:hAnsi="GHEA Grapalat" w:cs="Sylfaen"/>
          <w:sz w:val="20"/>
        </w:rPr>
        <w:t>բողոքարկելու</w:t>
      </w:r>
      <w:r w:rsidRPr="004F71AE">
        <w:rPr>
          <w:rFonts w:ascii="GHEA Grapalat" w:hAnsi="GHEA Grapalat" w:cs="Times Armenian"/>
          <w:sz w:val="20"/>
          <w:lang w:val="af-ZA"/>
        </w:rPr>
        <w:t xml:space="preserve">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իրավունքը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567"/>
        <w:jc w:val="center"/>
        <w:rPr>
          <w:rFonts w:ascii="GHEA Grapalat" w:hAnsi="GHEA Grapalat"/>
          <w:b/>
          <w:sz w:val="20"/>
          <w:lang w:val="af-ZA"/>
        </w:rPr>
      </w:pPr>
      <w:proofErr w:type="gramStart"/>
      <w:r w:rsidRPr="004F71AE">
        <w:rPr>
          <w:rFonts w:ascii="GHEA Grapalat" w:hAnsi="GHEA Grapalat" w:cs="Sylfaen"/>
          <w:b/>
          <w:sz w:val="20"/>
        </w:rPr>
        <w:t>ՄԱՍ</w:t>
      </w:r>
      <w:r w:rsidRPr="004F71AE">
        <w:rPr>
          <w:rFonts w:ascii="GHEA Grapalat" w:hAnsi="GHEA Grapalat" w:cs="Times Armenian"/>
          <w:b/>
          <w:sz w:val="20"/>
          <w:lang w:val="af-ZA"/>
        </w:rPr>
        <w:t xml:space="preserve">  II</w:t>
      </w:r>
      <w:proofErr w:type="gramEnd"/>
      <w:r w:rsidRPr="004F71AE">
        <w:rPr>
          <w:rFonts w:ascii="GHEA Grapalat" w:hAnsi="GHEA Grapalat" w:cs="Times Armenian"/>
          <w:b/>
          <w:sz w:val="20"/>
          <w:lang w:val="af-ZA"/>
        </w:rPr>
        <w:t xml:space="preserve">.  </w:t>
      </w:r>
      <w:r w:rsidR="001C6F13" w:rsidRPr="001C6F13">
        <w:rPr>
          <w:rFonts w:ascii="GHEA Grapalat" w:hAnsi="GHEA Grapalat" w:cs="Sylfaen"/>
          <w:b/>
          <w:sz w:val="22"/>
          <w:szCs w:val="22"/>
        </w:rPr>
        <w:t>ՀՐԱՏԱՊ</w:t>
      </w:r>
      <w:r w:rsidR="001C6F13" w:rsidRPr="001C6F13">
        <w:rPr>
          <w:rFonts w:ascii="GHEA Grapalat" w:hAnsi="GHEA Grapalat" w:cs="Sylfaen"/>
          <w:b/>
          <w:sz w:val="22"/>
          <w:szCs w:val="22"/>
          <w:lang w:val="af-ZA"/>
        </w:rPr>
        <w:t xml:space="preserve"> </w:t>
      </w:r>
      <w:r w:rsidR="001C6F13" w:rsidRPr="001C6F13">
        <w:rPr>
          <w:rFonts w:ascii="GHEA Grapalat" w:hAnsi="GHEA Grapalat" w:cs="Sylfaen"/>
          <w:b/>
          <w:sz w:val="22"/>
          <w:szCs w:val="22"/>
        </w:rPr>
        <w:t>ՄԵԿ</w:t>
      </w:r>
      <w:r w:rsidR="001C6F13" w:rsidRPr="001C6F13">
        <w:rPr>
          <w:rFonts w:ascii="GHEA Grapalat" w:hAnsi="GHEA Grapalat" w:cs="Sylfaen"/>
          <w:b/>
          <w:sz w:val="22"/>
          <w:szCs w:val="22"/>
          <w:lang w:val="af-ZA"/>
        </w:rPr>
        <w:t xml:space="preserve"> </w:t>
      </w:r>
      <w:r w:rsidR="001C6F13" w:rsidRPr="001C6F13">
        <w:rPr>
          <w:rFonts w:ascii="GHEA Grapalat" w:hAnsi="GHEA Grapalat" w:cs="Sylfaen"/>
          <w:b/>
          <w:sz w:val="22"/>
          <w:szCs w:val="22"/>
        </w:rPr>
        <w:t>ԱՆՁ</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r w:rsidRPr="004F71AE">
        <w:rPr>
          <w:rFonts w:ascii="GHEA Grapalat" w:hAnsi="GHEA Grapalat" w:cs="Sylfaen"/>
          <w:sz w:val="20"/>
        </w:rPr>
        <w:t>Ընդհանուրդ</w:t>
      </w:r>
      <w:r w:rsidR="005D0B03" w:rsidRPr="004F71AE">
        <w:rPr>
          <w:rFonts w:ascii="GHEA Grapalat" w:hAnsi="GHEA Grapalat" w:cs="Sylfaen"/>
          <w:sz w:val="20"/>
          <w:lang w:val="af-ZA"/>
        </w:rPr>
        <w:t xml:space="preserve"> </w:t>
      </w:r>
      <w:r w:rsidRPr="004F71AE">
        <w:rPr>
          <w:rFonts w:ascii="GHEA Grapalat" w:hAnsi="GHEA Grapalat" w:cs="Sylfaen"/>
          <w:sz w:val="20"/>
        </w:rPr>
        <w:t>րույթներ</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005D0B03" w:rsidRPr="004F71AE">
        <w:rPr>
          <w:rFonts w:ascii="GHEA Grapalat" w:hAnsi="GHEA Grapalat" w:cs="Sylfae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r w:rsidRPr="004F71AE">
        <w:rPr>
          <w:rFonts w:ascii="GHEA Grapalat" w:hAnsi="GHEA Grapalat" w:cs="Sylfaen"/>
          <w:sz w:val="20"/>
        </w:rPr>
        <w:t>Հավելվածներ</w:t>
      </w:r>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rsidR="00B80C21" w:rsidRPr="004F71AE" w:rsidRDefault="005D0B03" w:rsidP="00B80C21">
      <w:pPr>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տրամադրվում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լրումն</w:t>
      </w:r>
      <w:r w:rsidRPr="004F71AE">
        <w:rPr>
          <w:rFonts w:ascii="GHEA Grapalat" w:hAnsi="GHEA Grapalat" w:cs="Sylfaen"/>
          <w:sz w:val="20"/>
          <w:lang w:val="af-ZA"/>
        </w:rPr>
        <w:t xml:space="preserve">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00BD4C5F" w:rsidRPr="004F71AE">
        <w:rPr>
          <w:rFonts w:ascii="GHEA Grapalat" w:hAnsi="GHEA Grapalat"/>
          <w:b/>
          <w:sz w:val="20"/>
          <w:szCs w:val="20"/>
          <w:lang w:val="af-ZA"/>
        </w:rPr>
        <w:t xml:space="preserve"> </w:t>
      </w:r>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r w:rsidR="001C6F13">
        <w:rPr>
          <w:rFonts w:ascii="GHEA Grapalat" w:hAnsi="GHEA Grapalat" w:cs="Sylfaen"/>
          <w:sz w:val="20"/>
          <w:lang w:val="hy-AM"/>
        </w:rPr>
        <w:t xml:space="preserve"> </w:t>
      </w:r>
      <w:r w:rsidR="001C6F13">
        <w:rPr>
          <w:rFonts w:ascii="GHEA Grapalat" w:hAnsi="GHEA Grapalat" w:cs="Sylfaen"/>
          <w:sz w:val="22"/>
          <w:szCs w:val="22"/>
        </w:rPr>
        <w:t>հրատապ</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մեկ</w:t>
      </w:r>
      <w:r w:rsidR="001C6F13" w:rsidRPr="00D440CF">
        <w:rPr>
          <w:rFonts w:ascii="GHEA Grapalat" w:hAnsi="GHEA Grapalat" w:cs="Sylfaen"/>
          <w:sz w:val="22"/>
          <w:szCs w:val="22"/>
          <w:lang w:val="af-ZA"/>
        </w:rPr>
        <w:t xml:space="preserve"> </w:t>
      </w:r>
      <w:proofErr w:type="gramStart"/>
      <w:r w:rsidR="001C6F13">
        <w:rPr>
          <w:rFonts w:ascii="GHEA Grapalat" w:hAnsi="GHEA Grapalat" w:cs="Sylfaen"/>
          <w:sz w:val="22"/>
          <w:szCs w:val="22"/>
        </w:rPr>
        <w:t>անձ</w:t>
      </w:r>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proofErr w:type="gramEnd"/>
      <w:r w:rsidR="00B80C21" w:rsidRPr="004F71AE">
        <w:rPr>
          <w:rFonts w:ascii="GHEA Grapalat" w:hAnsi="GHEA Grapalat" w:cs="Sylfaen"/>
          <w:sz w:val="20"/>
        </w:rPr>
        <w:t>այսուհետև</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ընթացակար</w:t>
      </w:r>
      <w:r w:rsidR="00B80C21" w:rsidRPr="004F71AE">
        <w:rPr>
          <w:rFonts w:ascii="GHEA Grapalat" w:hAnsi="GHEA Grapalat" w:cs="Times Armenian"/>
          <w:sz w:val="20"/>
        </w:rPr>
        <w:t>գ</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հայտարարության</w:t>
      </w:r>
      <w:r w:rsidR="00B80C21" w:rsidRPr="004F71AE">
        <w:rPr>
          <w:rFonts w:ascii="GHEA Grapalat" w:hAnsi="GHEA Grapalat" w:cs="Times Armenian"/>
          <w:sz w:val="20"/>
          <w:lang w:val="af-ZA"/>
        </w:rPr>
        <w:t>։</w:t>
      </w:r>
    </w:p>
    <w:p w:rsidR="005D0B03" w:rsidRPr="004F71AE" w:rsidRDefault="005D0B03" w:rsidP="005D0B03">
      <w:pPr>
        <w:jc w:val="both"/>
        <w:rPr>
          <w:rFonts w:ascii="GHEA Grapalat" w:hAnsi="GHEA Grapalat"/>
          <w:sz w:val="20"/>
          <w:lang w:val="af-ZA"/>
        </w:rPr>
      </w:pPr>
      <w:proofErr w:type="gramStart"/>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proofErr w:type="gramEnd"/>
      <w:r w:rsidRPr="004F71AE">
        <w:rPr>
          <w:rFonts w:ascii="GHEA Grapalat" w:hAnsi="GHEA Grapalat"/>
          <w:sz w:val="20"/>
          <w:lang w:val="af-ZA"/>
        </w:rPr>
        <w:t xml:space="preserve"> </w:t>
      </w:r>
      <w:r w:rsidRPr="004F71AE">
        <w:rPr>
          <w:rFonts w:ascii="GHEA Grapalat" w:hAnsi="GHEA Grapalat" w:cs="Sylfaen"/>
          <w:sz w:val="20"/>
        </w:rPr>
        <w:t>անցկացվող</w:t>
      </w:r>
      <w:r w:rsidRPr="004F71AE">
        <w:rPr>
          <w:rFonts w:ascii="GHEA Grapalat" w:hAnsi="GHEA Grapalat" w:cs="Times Armenian"/>
          <w:sz w:val="20"/>
          <w:lang w:val="af-ZA"/>
        </w:rPr>
        <w:t xml:space="preserve"> </w:t>
      </w:r>
      <w:r w:rsidRPr="004F71AE">
        <w:rPr>
          <w:rFonts w:ascii="GHEA Grapalat" w:hAnsi="GHEA Grapalat" w:cs="Sylfaen"/>
          <w:sz w:val="20"/>
        </w:rPr>
        <w:t>բաց</w:t>
      </w:r>
      <w:r w:rsidRPr="004F71AE">
        <w:rPr>
          <w:rFonts w:ascii="GHEA Grapalat" w:hAnsi="GHEA Grapalat" w:cs="Times Armenian"/>
          <w:sz w:val="20"/>
          <w:lang w:val="af-ZA"/>
        </w:rPr>
        <w:t xml:space="preserve"> </w:t>
      </w:r>
      <w:r w:rsidRPr="004F71AE">
        <w:rPr>
          <w:rFonts w:ascii="GHEA Grapalat" w:hAnsi="GHEA Grapalat" w:cs="Times Armenian"/>
          <w:sz w:val="20"/>
        </w:rPr>
        <w:t>մրցույթ</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այսուհետև</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հայտարարության</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կազմվել</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օրենսդրության</w:t>
      </w:r>
      <w:r w:rsidRPr="004F71AE">
        <w:rPr>
          <w:rFonts w:ascii="GHEA Grapalat" w:hAnsi="GHEA Grapalat" w:cs="Times Armenian"/>
          <w:sz w:val="20"/>
          <w:lang w:val="af-ZA"/>
        </w:rPr>
        <w:t xml:space="preserve">, </w:t>
      </w:r>
      <w:r w:rsidRPr="004F71AE">
        <w:rPr>
          <w:rFonts w:ascii="GHEA Grapalat" w:hAnsi="GHEA Grapalat" w:cs="Sylfaen"/>
          <w:sz w:val="20"/>
        </w:rPr>
        <w:t>այդ</w:t>
      </w:r>
      <w:r w:rsidRPr="004F71AE">
        <w:rPr>
          <w:rFonts w:ascii="GHEA Grapalat" w:hAnsi="GHEA Grapalat" w:cs="Times Armenian"/>
          <w:sz w:val="20"/>
          <w:lang w:val="af-ZA"/>
        </w:rPr>
        <w:t xml:space="preserve"> </w:t>
      </w:r>
      <w:r w:rsidRPr="004F71AE">
        <w:rPr>
          <w:rFonts w:ascii="GHEA Grapalat" w:hAnsi="GHEA Grapalat" w:cs="Sylfaen"/>
          <w:sz w:val="20"/>
        </w:rPr>
        <w:t>թվում</w:t>
      </w:r>
      <w:r w:rsidRPr="004F71AE">
        <w:rPr>
          <w:rFonts w:ascii="GHEA Grapalat" w:hAnsi="GHEA Grapalat" w:cs="Times Armenian"/>
          <w:sz w:val="20"/>
          <w:lang w:val="af-ZA"/>
        </w:rPr>
        <w:t>`</w:t>
      </w:r>
      <w:r w:rsidRPr="004F71AE">
        <w:rPr>
          <w:rFonts w:ascii="GHEA Grapalat" w:hAnsi="GHEA Grapalat"/>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օրենքի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Օրենք</w:t>
      </w:r>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կառավարության</w:t>
      </w:r>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r w:rsidRPr="004F71AE">
        <w:rPr>
          <w:rFonts w:ascii="GHEA Grapalat" w:hAnsi="GHEA Grapalat" w:cs="Sylfaen"/>
          <w:sz w:val="20"/>
        </w:rPr>
        <w:t>որոշմամբ</w:t>
      </w:r>
      <w:r w:rsidRPr="004F71AE">
        <w:rPr>
          <w:rFonts w:ascii="GHEA Grapalat" w:hAnsi="GHEA Grapalat" w:cs="Times Armenian"/>
          <w:sz w:val="20"/>
          <w:lang w:val="af-ZA"/>
        </w:rPr>
        <w:t xml:space="preserve"> </w:t>
      </w:r>
      <w:r w:rsidRPr="004F71AE">
        <w:rPr>
          <w:rFonts w:ascii="GHEA Grapalat" w:hAnsi="GHEA Grapalat" w:cs="Sylfaen"/>
          <w:sz w:val="20"/>
        </w:rPr>
        <w:t>հաստատված</w:t>
      </w:r>
      <w:r w:rsidRPr="004F71AE">
        <w:rPr>
          <w:rFonts w:ascii="GHEA Grapalat" w:hAnsi="GHEA Grapalat" w:cs="Times Armenian"/>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կազմակերպման</w:t>
      </w:r>
      <w:r w:rsidRPr="004F71AE">
        <w:rPr>
          <w:rFonts w:ascii="GHEA Grapalat" w:hAnsi="GHEA Grapalat"/>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այլ</w:t>
      </w:r>
      <w:r w:rsidRPr="004F71AE">
        <w:rPr>
          <w:rFonts w:ascii="GHEA Grapalat" w:hAnsi="GHEA Grapalat" w:cs="Times Armenian"/>
          <w:sz w:val="20"/>
          <w:lang w:val="af-ZA"/>
        </w:rPr>
        <w:t xml:space="preserve"> </w:t>
      </w:r>
      <w:r w:rsidRPr="004F71AE">
        <w:rPr>
          <w:rFonts w:ascii="GHEA Grapalat" w:hAnsi="GHEA Grapalat" w:cs="Sylfaen"/>
          <w:sz w:val="20"/>
        </w:rPr>
        <w:t>իրավական</w:t>
      </w:r>
      <w:r w:rsidRPr="004F71AE">
        <w:rPr>
          <w:rFonts w:ascii="GHEA Grapalat" w:hAnsi="GHEA Grapalat" w:cs="Times Armenian"/>
          <w:sz w:val="20"/>
          <w:lang w:val="af-ZA"/>
        </w:rPr>
        <w:t xml:space="preserve"> </w:t>
      </w:r>
      <w:r w:rsidRPr="004F71AE">
        <w:rPr>
          <w:rFonts w:ascii="GHEA Grapalat" w:hAnsi="GHEA Grapalat" w:cs="Sylfaen"/>
          <w:sz w:val="20"/>
        </w:rPr>
        <w:t>ակտերի</w:t>
      </w:r>
      <w:r w:rsidRPr="004F71AE">
        <w:rPr>
          <w:rFonts w:ascii="GHEA Grapalat" w:hAnsi="GHEA Grapalat" w:cs="Times Armenian"/>
          <w:sz w:val="20"/>
          <w:lang w:val="af-ZA"/>
        </w:rPr>
        <w:t xml:space="preserve"> </w:t>
      </w:r>
      <w:r w:rsidRPr="004F71AE">
        <w:rPr>
          <w:rFonts w:ascii="GHEA Grapalat" w:hAnsi="GHEA Grapalat" w:cs="Sylfaen"/>
          <w:sz w:val="20"/>
        </w:rPr>
        <w:t>պահանջներին</w:t>
      </w:r>
      <w:r w:rsidRPr="004F71AE">
        <w:rPr>
          <w:rFonts w:ascii="GHEA Grapalat" w:hAnsi="GHEA Grapalat" w:cs="Times Armenian"/>
          <w:sz w:val="20"/>
          <w:lang w:val="af-ZA"/>
        </w:rPr>
        <w:t xml:space="preserve"> </w:t>
      </w:r>
      <w:r w:rsidRPr="004F71AE">
        <w:rPr>
          <w:rFonts w:ascii="GHEA Grapalat" w:hAnsi="GHEA Grapalat" w:cs="Sylfaen"/>
          <w:sz w:val="20"/>
        </w:rPr>
        <w:t>համապատասխան</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նպատակ</w:t>
      </w:r>
      <w:r w:rsidRPr="004F71AE">
        <w:rPr>
          <w:rFonts w:ascii="GHEA Grapalat" w:hAnsi="GHEA Grapalat" w:cs="Times Armenian"/>
          <w:sz w:val="20"/>
          <w:lang w:val="af-ZA"/>
        </w:rPr>
        <w:t xml:space="preserve"> </w:t>
      </w:r>
      <w:r w:rsidRPr="004F71AE">
        <w:rPr>
          <w:rFonts w:ascii="GHEA Grapalat" w:hAnsi="GHEA Grapalat" w:cs="Sylfaen"/>
          <w:sz w:val="20"/>
        </w:rPr>
        <w:t>ունի</w:t>
      </w:r>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5C2A77">
        <w:rPr>
          <w:rFonts w:ascii="GHEA Grapalat" w:hAnsi="GHEA Grapalat"/>
          <w:b/>
          <w:sz w:val="20"/>
          <w:szCs w:val="20"/>
          <w:lang w:val="af-ZA"/>
        </w:rPr>
        <w:t>Աշնակի Գ. Չաուշի անվան միջնակարգ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պատվիրատու</w:t>
      </w:r>
      <w:r w:rsidRPr="004F71AE">
        <w:rPr>
          <w:rFonts w:ascii="GHEA Grapalat" w:hAnsi="GHEA Grapalat" w:cs="Times Armenian"/>
          <w:sz w:val="20"/>
          <w:lang w:val="af-ZA"/>
        </w:rPr>
        <w:t xml:space="preserve">) </w:t>
      </w:r>
      <w:r w:rsidRPr="004F71AE">
        <w:rPr>
          <w:rFonts w:ascii="GHEA Grapalat" w:hAnsi="GHEA Grapalat" w:cs="Sylfaen"/>
          <w:sz w:val="20"/>
        </w:rPr>
        <w:t>կողմից</w:t>
      </w:r>
      <w:r w:rsidRPr="004F71AE">
        <w:rPr>
          <w:rFonts w:ascii="GHEA Grapalat" w:hAnsi="GHEA Grapalat" w:cs="Times Armenian"/>
          <w:sz w:val="20"/>
          <w:lang w:val="af-ZA"/>
        </w:rPr>
        <w:t xml:space="preserve"> </w:t>
      </w:r>
      <w:r w:rsidRPr="004F71AE">
        <w:rPr>
          <w:rFonts w:ascii="GHEA Grapalat" w:hAnsi="GHEA Grapalat" w:cs="Sylfaen"/>
          <w:sz w:val="20"/>
        </w:rPr>
        <w:t>հայտարարված</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r w:rsidRPr="004F71AE">
        <w:rPr>
          <w:rFonts w:ascii="GHEA Grapalat" w:hAnsi="GHEA Grapalat" w:cs="Sylfaen"/>
          <w:sz w:val="20"/>
          <w:lang w:val="af-ZA"/>
        </w:rPr>
        <w:t xml:space="preserve"> </w:t>
      </w:r>
      <w:r w:rsidRPr="004F71AE">
        <w:rPr>
          <w:rFonts w:ascii="GHEA Grapalat" w:hAnsi="GHEA Grapalat" w:cs="Sylfaen"/>
          <w:sz w:val="20"/>
        </w:rPr>
        <w:t>մասնակցելու</w:t>
      </w:r>
      <w:r w:rsidRPr="004F71AE">
        <w:rPr>
          <w:rFonts w:ascii="GHEA Grapalat" w:hAnsi="GHEA Grapalat" w:cs="Times Armenian"/>
          <w:sz w:val="20"/>
          <w:lang w:val="af-ZA"/>
        </w:rPr>
        <w:t xml:space="preserve"> </w:t>
      </w:r>
      <w:r w:rsidRPr="004F71AE">
        <w:rPr>
          <w:rFonts w:ascii="GHEA Grapalat" w:hAnsi="GHEA Grapalat" w:cs="Sylfaen"/>
          <w:sz w:val="20"/>
        </w:rPr>
        <w:t>մտադրություն</w:t>
      </w:r>
      <w:r w:rsidRPr="004F71AE">
        <w:rPr>
          <w:rFonts w:ascii="GHEA Grapalat" w:hAnsi="GHEA Grapalat" w:cs="Times Armenian"/>
          <w:sz w:val="20"/>
          <w:lang w:val="af-ZA"/>
        </w:rPr>
        <w:t xml:space="preserve"> </w:t>
      </w:r>
      <w:r w:rsidRPr="004F71AE">
        <w:rPr>
          <w:rFonts w:ascii="GHEA Grapalat" w:hAnsi="GHEA Grapalat" w:cs="Sylfaen"/>
          <w:sz w:val="20"/>
        </w:rPr>
        <w:t>ունեցող</w:t>
      </w:r>
      <w:r w:rsidRPr="004F71AE">
        <w:rPr>
          <w:rFonts w:ascii="GHEA Grapalat" w:hAnsi="GHEA Grapalat" w:cs="Times Armenian"/>
          <w:sz w:val="20"/>
          <w:lang w:val="af-ZA"/>
        </w:rPr>
        <w:t xml:space="preserve"> </w:t>
      </w:r>
      <w:r w:rsidRPr="004F71AE">
        <w:rPr>
          <w:rFonts w:ascii="GHEA Grapalat" w:hAnsi="GHEA Grapalat" w:cs="Sylfaen"/>
          <w:sz w:val="20"/>
        </w:rPr>
        <w:t>անձանց</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մասնակից</w:t>
      </w:r>
      <w:r w:rsidRPr="004F71AE">
        <w:rPr>
          <w:rFonts w:ascii="GHEA Grapalat" w:hAnsi="GHEA Grapalat" w:cs="Times Armenian"/>
          <w:sz w:val="20"/>
          <w:lang w:val="af-ZA"/>
        </w:rPr>
        <w:t xml:space="preserve">) </w:t>
      </w:r>
      <w:r w:rsidRPr="004F71AE">
        <w:rPr>
          <w:rFonts w:ascii="GHEA Grapalat" w:hAnsi="GHEA Grapalat" w:cs="Sylfaen"/>
          <w:sz w:val="20"/>
        </w:rPr>
        <w:t>տեղեկացնելու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պայմանների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անցկացման</w:t>
      </w:r>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r w:rsidRPr="004F71AE">
        <w:rPr>
          <w:rFonts w:ascii="GHEA Grapalat" w:hAnsi="GHEA Grapalat" w:cs="Sylfaen"/>
          <w:sz w:val="20"/>
        </w:rPr>
        <w:t>որոշելու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նրա</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r w:rsidRPr="004F71AE">
        <w:rPr>
          <w:rFonts w:ascii="GHEA Grapalat" w:hAnsi="GHEA Grapalat" w:cs="Times Armenian"/>
          <w:sz w:val="20"/>
          <w:lang w:val="af-ZA"/>
        </w:rPr>
        <w:t xml:space="preserve"> </w:t>
      </w:r>
      <w:r w:rsidRPr="004F71AE">
        <w:rPr>
          <w:rFonts w:ascii="GHEA Grapalat" w:hAnsi="GHEA Grapalat" w:cs="Sylfaen"/>
          <w:sz w:val="20"/>
        </w:rPr>
        <w:t>կնքելու</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Times Armenian"/>
          <w:sz w:val="20"/>
          <w:lang w:val="af-ZA"/>
        </w:rPr>
        <w:t xml:space="preserve">, </w:t>
      </w:r>
      <w:r w:rsidRPr="004F71AE">
        <w:rPr>
          <w:rFonts w:ascii="GHEA Grapalat" w:hAnsi="GHEA Grapalat" w:cs="Sylfaen"/>
          <w:sz w:val="20"/>
        </w:rPr>
        <w:t>ինչպես</w:t>
      </w:r>
      <w:r w:rsidRPr="004F71AE">
        <w:rPr>
          <w:rFonts w:ascii="GHEA Grapalat" w:hAnsi="GHEA Grapalat" w:cs="Times Armenian"/>
          <w:sz w:val="20"/>
          <w:lang w:val="af-ZA"/>
        </w:rPr>
        <w:t xml:space="preserve"> </w:t>
      </w:r>
      <w:r w:rsidRPr="004F71AE">
        <w:rPr>
          <w:rFonts w:ascii="GHEA Grapalat" w:hAnsi="GHEA Grapalat" w:cs="Sylfaen"/>
          <w:sz w:val="20"/>
        </w:rPr>
        <w:t>նաև</w:t>
      </w:r>
      <w:r w:rsidRPr="004F71AE">
        <w:rPr>
          <w:rFonts w:ascii="GHEA Grapalat" w:hAnsi="GHEA Grapalat" w:cs="Times Armenian"/>
          <w:sz w:val="20"/>
          <w:lang w:val="af-ZA"/>
        </w:rPr>
        <w:t xml:space="preserve"> </w:t>
      </w:r>
      <w:r w:rsidRPr="004F71AE">
        <w:rPr>
          <w:rFonts w:ascii="GHEA Grapalat" w:hAnsi="GHEA Grapalat" w:cs="Sylfaen"/>
          <w:sz w:val="20"/>
        </w:rPr>
        <w:t>օժանդակելու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պատրաստելիս</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Հայտեր</w:t>
      </w:r>
      <w:r w:rsidRPr="004F71AE">
        <w:rPr>
          <w:rFonts w:ascii="GHEA Grapalat" w:hAnsi="GHEA Grapalat" w:cs="Times Armenian"/>
          <w:sz w:val="20"/>
          <w:lang w:val="af-ZA"/>
        </w:rPr>
        <w:t xml:space="preserve"> </w:t>
      </w:r>
      <w:r w:rsidRPr="004F71AE">
        <w:rPr>
          <w:rFonts w:ascii="GHEA Grapalat" w:hAnsi="GHEA Grapalat" w:cs="Sylfaen"/>
          <w:sz w:val="20"/>
        </w:rPr>
        <w:t>կարող</w:t>
      </w:r>
      <w:r w:rsidRPr="004F71AE">
        <w:rPr>
          <w:rFonts w:ascii="GHEA Grapalat" w:hAnsi="GHEA Grapalat" w:cs="Times Armenian"/>
          <w:sz w:val="20"/>
          <w:lang w:val="af-ZA"/>
        </w:rPr>
        <w:t xml:space="preserve"> </w:t>
      </w:r>
      <w:r w:rsidRPr="004F71AE">
        <w:rPr>
          <w:rFonts w:ascii="GHEA Grapalat" w:hAnsi="GHEA Grapalat" w:cs="Sylfaen"/>
          <w:sz w:val="20"/>
        </w:rPr>
        <w:t>են</w:t>
      </w:r>
      <w:r w:rsidRPr="004F71AE">
        <w:rPr>
          <w:rFonts w:ascii="GHEA Grapalat" w:hAnsi="GHEA Grapalat" w:cs="Times Armenian"/>
          <w:sz w:val="20"/>
          <w:lang w:val="af-ZA"/>
        </w:rPr>
        <w:t xml:space="preserve"> </w:t>
      </w:r>
      <w:r w:rsidRPr="004F71AE">
        <w:rPr>
          <w:rFonts w:ascii="GHEA Grapalat" w:hAnsi="GHEA Grapalat" w:cs="Sylfaen"/>
          <w:sz w:val="20"/>
        </w:rPr>
        <w:t>ներկայացնել</w:t>
      </w:r>
      <w:r w:rsidRPr="004F71AE">
        <w:rPr>
          <w:rFonts w:ascii="GHEA Grapalat" w:hAnsi="GHEA Grapalat" w:cs="Times Armenian"/>
          <w:sz w:val="20"/>
          <w:lang w:val="af-ZA"/>
        </w:rPr>
        <w:t xml:space="preserve"> </w:t>
      </w:r>
      <w:r w:rsidRPr="004F71AE">
        <w:rPr>
          <w:rFonts w:ascii="GHEA Grapalat" w:hAnsi="GHEA Grapalat" w:cs="Sylfaen"/>
          <w:sz w:val="20"/>
        </w:rPr>
        <w:t>բոլոր</w:t>
      </w:r>
      <w:r w:rsidRPr="004F71AE">
        <w:rPr>
          <w:rFonts w:ascii="GHEA Grapalat" w:hAnsi="GHEA Grapalat" w:cs="Sylfaen"/>
          <w:sz w:val="20"/>
          <w:lang w:val="af-ZA"/>
        </w:rPr>
        <w:t xml:space="preserve"> </w:t>
      </w:r>
      <w:r w:rsidRPr="004F71AE">
        <w:rPr>
          <w:rFonts w:ascii="GHEA Grapalat" w:hAnsi="GHEA Grapalat" w:cs="Sylfaen"/>
          <w:sz w:val="20"/>
        </w:rPr>
        <w:t>անձիք</w:t>
      </w:r>
      <w:r w:rsidRPr="004F71AE">
        <w:rPr>
          <w:rFonts w:ascii="GHEA Grapalat" w:hAnsi="GHEA Grapalat" w:cs="Times Armenian"/>
          <w:sz w:val="20"/>
          <w:lang w:val="af-ZA"/>
        </w:rPr>
        <w:t xml:space="preserve">, </w:t>
      </w:r>
      <w:r w:rsidRPr="004F71AE">
        <w:rPr>
          <w:rFonts w:ascii="GHEA Grapalat" w:hAnsi="GHEA Grapalat" w:cs="Sylfaen"/>
          <w:sz w:val="20"/>
        </w:rPr>
        <w:t>անկախ</w:t>
      </w:r>
      <w:r w:rsidRPr="004F71AE">
        <w:rPr>
          <w:rFonts w:ascii="GHEA Grapalat" w:hAnsi="GHEA Grapalat" w:cs="Times Armenian"/>
          <w:sz w:val="20"/>
          <w:lang w:val="af-ZA"/>
        </w:rPr>
        <w:t xml:space="preserve"> </w:t>
      </w:r>
      <w:r w:rsidRPr="004F71AE">
        <w:rPr>
          <w:rFonts w:ascii="GHEA Grapalat" w:hAnsi="GHEA Grapalat" w:cs="Sylfaen"/>
          <w:sz w:val="20"/>
        </w:rPr>
        <w:t>նրանց</w:t>
      </w:r>
      <w:r w:rsidRPr="004F71AE">
        <w:rPr>
          <w:rFonts w:ascii="GHEA Grapalat" w:hAnsi="GHEA Grapalat" w:cs="Times Armenian"/>
          <w:sz w:val="20"/>
          <w:lang w:val="af-ZA"/>
        </w:rPr>
        <w:t xml:space="preserve">` </w:t>
      </w:r>
      <w:r w:rsidRPr="004F71AE">
        <w:rPr>
          <w:rFonts w:ascii="GHEA Grapalat" w:hAnsi="GHEA Grapalat" w:cs="Sylfaen"/>
          <w:sz w:val="20"/>
        </w:rPr>
        <w:t>օտարերկրյա</w:t>
      </w:r>
      <w:r w:rsidRPr="004F71AE">
        <w:rPr>
          <w:rFonts w:ascii="GHEA Grapalat" w:hAnsi="GHEA Grapalat" w:cs="Times Armenian"/>
          <w:sz w:val="20"/>
          <w:lang w:val="af-ZA"/>
        </w:rPr>
        <w:t xml:space="preserve"> </w:t>
      </w:r>
      <w:r w:rsidRPr="004F71AE">
        <w:rPr>
          <w:rFonts w:ascii="GHEA Grapalat" w:hAnsi="GHEA Grapalat" w:cs="Sylfaen"/>
          <w:sz w:val="20"/>
        </w:rPr>
        <w:t>ֆիզիկական</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կազմակերպություն</w:t>
      </w:r>
      <w:r w:rsidRPr="004F71AE">
        <w:rPr>
          <w:rFonts w:ascii="GHEA Grapalat" w:hAnsi="GHEA Grapalat" w:cs="Times Armenian"/>
          <w:sz w:val="20"/>
          <w:lang w:val="af-ZA"/>
        </w:rPr>
        <w:t xml:space="preserve">, </w:t>
      </w:r>
      <w:r w:rsidRPr="004F71AE">
        <w:rPr>
          <w:rFonts w:ascii="GHEA Grapalat" w:hAnsi="GHEA Grapalat" w:cs="Sylfaen"/>
          <w:sz w:val="20"/>
        </w:rPr>
        <w:t>քաղաքացիություն</w:t>
      </w:r>
      <w:r w:rsidRPr="004F71AE">
        <w:rPr>
          <w:rFonts w:ascii="GHEA Grapalat" w:hAnsi="GHEA Grapalat" w:cs="Times Armenian"/>
          <w:sz w:val="20"/>
          <w:lang w:val="af-ZA"/>
        </w:rPr>
        <w:t xml:space="preserve"> </w:t>
      </w:r>
      <w:r w:rsidRPr="004F71AE">
        <w:rPr>
          <w:rFonts w:ascii="GHEA Grapalat" w:hAnsi="GHEA Grapalat" w:cs="Sylfaen"/>
          <w:sz w:val="20"/>
        </w:rPr>
        <w:t>չունեցող</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լինելու</w:t>
      </w:r>
      <w:r w:rsidRPr="004F71AE">
        <w:rPr>
          <w:rFonts w:ascii="GHEA Grapalat" w:hAnsi="GHEA Grapalat" w:cs="Times Armenian"/>
          <w:sz w:val="20"/>
          <w:lang w:val="af-ZA"/>
        </w:rPr>
        <w:t xml:space="preserve"> </w:t>
      </w:r>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Sylfaen"/>
          <w:sz w:val="20"/>
        </w:rPr>
        <w:t>հարաբերությունների</w:t>
      </w:r>
      <w:r w:rsidRPr="004F71AE">
        <w:rPr>
          <w:rFonts w:ascii="GHEA Grapalat" w:hAnsi="GHEA Grapalat" w:cs="Times Armenian"/>
          <w:sz w:val="20"/>
          <w:lang w:val="af-ZA"/>
        </w:rPr>
        <w:t xml:space="preserve"> </w:t>
      </w:r>
      <w:r w:rsidRPr="004F71AE">
        <w:rPr>
          <w:rFonts w:ascii="GHEA Grapalat" w:hAnsi="GHEA Grapalat" w:cs="Sylfaen"/>
          <w:sz w:val="20"/>
        </w:rPr>
        <w:t>նկատմամբ</w:t>
      </w:r>
      <w:r w:rsidRPr="004F71AE">
        <w:rPr>
          <w:rFonts w:ascii="GHEA Grapalat" w:hAnsi="GHEA Grapalat" w:cs="Times Armenian"/>
          <w:sz w:val="20"/>
          <w:lang w:val="af-ZA"/>
        </w:rPr>
        <w:t xml:space="preserve"> </w:t>
      </w:r>
      <w:r w:rsidRPr="004F71AE">
        <w:rPr>
          <w:rFonts w:ascii="GHEA Grapalat" w:hAnsi="GHEA Grapalat" w:cs="Sylfaen"/>
          <w:sz w:val="20"/>
        </w:rPr>
        <w:t>կիրառվում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Հայաստանի</w:t>
      </w:r>
      <w:r w:rsidRPr="004F71AE">
        <w:rPr>
          <w:rFonts w:ascii="GHEA Grapalat" w:hAnsi="GHEA Grapalat" w:cs="Times Armenia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իրավունքը։</w:t>
      </w:r>
      <w:r w:rsidRPr="004F71AE">
        <w:rPr>
          <w:rFonts w:ascii="GHEA Grapalat" w:hAnsi="GHEA Grapalat" w:cs="Sylfaen"/>
          <w:sz w:val="20"/>
          <w:lang w:val="af-ZA"/>
        </w:rPr>
        <w:t xml:space="preserve"> </w:t>
      </w:r>
      <w:r w:rsidRPr="004F71AE">
        <w:rPr>
          <w:rFonts w:ascii="GHEA Grapalat" w:hAnsi="GHEA Grapalat" w:cs="Sylfaen"/>
          <w:sz w:val="20"/>
        </w:rPr>
        <w:t>Սույն</w:t>
      </w:r>
      <w:r w:rsidRPr="004F71AE">
        <w:rPr>
          <w:rFonts w:ascii="GHEA Grapalat" w:hAnsi="GHEA Grapalat" w:cs="Sylfaen"/>
          <w:sz w:val="20"/>
          <w:lang w:val="af-ZA"/>
        </w:rPr>
        <w:t xml:space="preserve"> </w:t>
      </w:r>
      <w:r w:rsidRPr="004F71AE">
        <w:rPr>
          <w:rFonts w:ascii="GHEA Grapalat" w:hAnsi="GHEA Grapalat" w:cs="Sylfaen"/>
          <w:sz w:val="20"/>
        </w:rPr>
        <w:t>ընթացակարգի</w:t>
      </w:r>
      <w:r w:rsidRPr="004F71AE">
        <w:rPr>
          <w:rFonts w:ascii="GHEA Grapalat" w:hAnsi="GHEA Grapalat" w:cs="Sylfaen"/>
          <w:sz w:val="20"/>
          <w:lang w:val="af-ZA"/>
        </w:rPr>
        <w:t xml:space="preserve"> </w:t>
      </w:r>
      <w:r w:rsidRPr="004F71AE">
        <w:rPr>
          <w:rFonts w:ascii="GHEA Grapalat" w:hAnsi="GHEA Grapalat" w:cs="Sylfaen"/>
          <w:sz w:val="20"/>
        </w:rPr>
        <w:t>հետ</w:t>
      </w:r>
      <w:r w:rsidRPr="004F71AE">
        <w:rPr>
          <w:rFonts w:ascii="GHEA Grapalat" w:hAnsi="GHEA Grapalat" w:cs="Sylfaen"/>
          <w:sz w:val="20"/>
          <w:lang w:val="af-ZA"/>
        </w:rPr>
        <w:t xml:space="preserve"> </w:t>
      </w:r>
      <w:r w:rsidRPr="004F71AE">
        <w:rPr>
          <w:rFonts w:ascii="GHEA Grapalat" w:hAnsi="GHEA Grapalat" w:cs="Sylfaen"/>
          <w:sz w:val="20"/>
        </w:rPr>
        <w:t>կապված</w:t>
      </w:r>
      <w:r w:rsidRPr="004F71AE">
        <w:rPr>
          <w:rFonts w:ascii="GHEA Grapalat" w:hAnsi="GHEA Grapalat" w:cs="Sylfaen"/>
          <w:sz w:val="20"/>
          <w:lang w:val="af-ZA"/>
        </w:rPr>
        <w:t xml:space="preserve"> </w:t>
      </w:r>
      <w:r w:rsidRPr="004F71AE">
        <w:rPr>
          <w:rFonts w:ascii="GHEA Grapalat" w:hAnsi="GHEA Grapalat" w:cs="Sylfaen"/>
          <w:sz w:val="20"/>
        </w:rPr>
        <w:t>վեճերը</w:t>
      </w:r>
      <w:r w:rsidRPr="004F71AE">
        <w:rPr>
          <w:rFonts w:ascii="GHEA Grapalat" w:hAnsi="GHEA Grapalat" w:cs="Sylfaen"/>
          <w:sz w:val="20"/>
          <w:lang w:val="af-ZA"/>
        </w:rPr>
        <w:t xml:space="preserve"> </w:t>
      </w:r>
      <w:r w:rsidRPr="004F71AE">
        <w:rPr>
          <w:rFonts w:ascii="GHEA Grapalat" w:hAnsi="GHEA Grapalat" w:cs="Sylfaen"/>
          <w:sz w:val="20"/>
        </w:rPr>
        <w:t>ենթակա</w:t>
      </w:r>
      <w:r w:rsidRPr="004F71AE">
        <w:rPr>
          <w:rFonts w:ascii="GHEA Grapalat" w:hAnsi="GHEA Grapalat" w:cs="Sylfaen"/>
          <w:sz w:val="20"/>
          <w:lang w:val="af-ZA"/>
        </w:rPr>
        <w:t xml:space="preserve"> </w:t>
      </w:r>
      <w:r w:rsidRPr="004F71AE">
        <w:rPr>
          <w:rFonts w:ascii="GHEA Grapalat" w:hAnsi="GHEA Grapalat" w:cs="Sylfaen"/>
          <w:sz w:val="20"/>
        </w:rPr>
        <w:t>են</w:t>
      </w:r>
      <w:r w:rsidRPr="004F71AE">
        <w:rPr>
          <w:rFonts w:ascii="GHEA Grapalat" w:hAnsi="GHEA Grapalat" w:cs="Sylfaen"/>
          <w:sz w:val="20"/>
          <w:lang w:val="af-ZA"/>
        </w:rPr>
        <w:t xml:space="preserve"> </w:t>
      </w:r>
      <w:r w:rsidRPr="004F71AE">
        <w:rPr>
          <w:rFonts w:ascii="GHEA Grapalat" w:hAnsi="GHEA Grapalat" w:cs="Sylfaen"/>
          <w:sz w:val="20"/>
        </w:rPr>
        <w:t>քննության</w:t>
      </w:r>
      <w:r w:rsidRPr="004F71AE">
        <w:rPr>
          <w:rFonts w:ascii="GHEA Grapalat" w:hAnsi="GHEA Grapalat" w:cs="Sylfaen"/>
          <w:sz w:val="20"/>
          <w:lang w:val="af-ZA"/>
        </w:rPr>
        <w:t xml:space="preserve"> </w:t>
      </w:r>
      <w:r w:rsidRPr="004F71AE">
        <w:rPr>
          <w:rFonts w:ascii="GHEA Grapalat" w:hAnsi="GHEA Grapalat" w:cs="Sylfaen"/>
          <w:sz w:val="20"/>
        </w:rPr>
        <w:t>Հայաստանի</w:t>
      </w:r>
      <w:r w:rsidRPr="004F71AE">
        <w:rPr>
          <w:rFonts w:ascii="GHEA Grapalat" w:hAnsi="GHEA Grapalat" w:cs="Sylfae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դատարաններում։</w:t>
      </w:r>
      <w:r w:rsidRPr="004F71AE">
        <w:rPr>
          <w:rFonts w:ascii="GHEA Grapalat" w:hAnsi="GHEA Grapalat" w:cs="Sylfaen"/>
          <w:sz w:val="20"/>
          <w:lang w:val="af-ZA"/>
        </w:rPr>
        <w:t xml:space="preserve"> </w:t>
      </w:r>
    </w:p>
    <w:p w:rsidR="00B80C21"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Գնահատող</w:t>
      </w:r>
      <w:r w:rsidRPr="004F71AE">
        <w:rPr>
          <w:rFonts w:ascii="GHEA Grapalat" w:hAnsi="GHEA Grapalat" w:cs="Sylfaen"/>
          <w:sz w:val="20"/>
          <w:lang w:val="af-ZA"/>
        </w:rPr>
        <w:t xml:space="preserve"> </w:t>
      </w:r>
      <w:r w:rsidRPr="004F71AE">
        <w:rPr>
          <w:rFonts w:ascii="GHEA Grapalat" w:hAnsi="GHEA Grapalat" w:cs="Sylfaen"/>
          <w:sz w:val="20"/>
        </w:rPr>
        <w:t>հանձնաժողովի</w:t>
      </w:r>
      <w:r w:rsidRPr="004F71AE">
        <w:rPr>
          <w:rFonts w:ascii="GHEA Grapalat" w:hAnsi="GHEA Grapalat" w:cs="Sylfaen"/>
          <w:sz w:val="20"/>
          <w:lang w:val="af-ZA"/>
        </w:rPr>
        <w:t xml:space="preserve"> </w:t>
      </w:r>
      <w:r w:rsidRPr="004F71AE">
        <w:rPr>
          <w:rFonts w:ascii="GHEA Grapalat" w:hAnsi="GHEA Grapalat" w:cs="Sylfaen"/>
          <w:sz w:val="20"/>
        </w:rPr>
        <w:t>քարտուղարի</w:t>
      </w:r>
      <w:r w:rsidRPr="004F71AE">
        <w:rPr>
          <w:rFonts w:ascii="GHEA Grapalat" w:hAnsi="GHEA Grapalat" w:cs="Sylfaen"/>
          <w:sz w:val="20"/>
          <w:lang w:val="af-ZA"/>
        </w:rPr>
        <w:t xml:space="preserve"> </w:t>
      </w:r>
      <w:r w:rsidRPr="004F71AE">
        <w:rPr>
          <w:rFonts w:ascii="GHEA Grapalat" w:hAnsi="GHEA Grapalat" w:cs="Sylfaen"/>
          <w:sz w:val="20"/>
        </w:rPr>
        <w:t>էլեկտրոնային</w:t>
      </w:r>
      <w:r w:rsidRPr="004F71AE">
        <w:rPr>
          <w:rFonts w:ascii="GHEA Grapalat" w:hAnsi="GHEA Grapalat" w:cs="Sylfaen"/>
          <w:sz w:val="20"/>
          <w:lang w:val="af-ZA"/>
        </w:rPr>
        <w:t xml:space="preserve"> </w:t>
      </w:r>
      <w:r w:rsidRPr="004F71AE">
        <w:rPr>
          <w:rFonts w:ascii="GHEA Grapalat" w:hAnsi="GHEA Grapalat" w:cs="Sylfaen"/>
          <w:sz w:val="20"/>
        </w:rPr>
        <w:t>փոստի</w:t>
      </w:r>
      <w:r w:rsidRPr="004F71AE">
        <w:rPr>
          <w:rFonts w:ascii="GHEA Grapalat" w:hAnsi="GHEA Grapalat" w:cs="Sylfaen"/>
          <w:sz w:val="20"/>
          <w:lang w:val="af-ZA"/>
        </w:rPr>
        <w:t xml:space="preserve"> </w:t>
      </w:r>
      <w:r w:rsidRPr="004F71AE">
        <w:rPr>
          <w:rFonts w:ascii="GHEA Grapalat" w:hAnsi="GHEA Grapalat" w:cs="Sylfaen"/>
          <w:sz w:val="20"/>
        </w:rPr>
        <w:t>հասցեն</w:t>
      </w:r>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5C2A77">
        <w:rPr>
          <w:rFonts w:ascii="GHEA Grapalat" w:hAnsi="GHEA Grapalat" w:cs="Sylfaen"/>
          <w:b/>
          <w:sz w:val="20"/>
          <w:lang w:val="af-ZA"/>
        </w:rPr>
        <w:t>ashnak</w:t>
      </w:r>
      <w:r w:rsidR="0039274C">
        <w:rPr>
          <w:rFonts w:ascii="GHEA Grapalat" w:hAnsi="GHEA Grapalat" w:cs="Sylfaen"/>
          <w:b/>
          <w:sz w:val="20"/>
          <w:lang w:val="af-ZA"/>
        </w:rPr>
        <w:t>@schools.am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proofErr w:type="gramStart"/>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roofErr w:type="gramEnd"/>
    </w:p>
    <w:p w:rsidR="00B80C21" w:rsidRPr="004F71AE" w:rsidRDefault="00B80C21" w:rsidP="00B80C21">
      <w:pPr>
        <w:pStyle w:val="3"/>
        <w:ind w:firstLine="567"/>
        <w:rPr>
          <w:rFonts w:ascii="GHEA Grapalat" w:hAnsi="GHEA Grapalat"/>
          <w:color w:val="auto"/>
          <w:szCs w:val="22"/>
          <w:lang w:val="af-ZA"/>
        </w:rPr>
      </w:pPr>
    </w:p>
    <w:p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rsidR="00B80C21" w:rsidRPr="004F71AE" w:rsidRDefault="00B80C21" w:rsidP="00B80C21">
      <w:pPr>
        <w:ind w:left="360"/>
        <w:jc w:val="center"/>
        <w:rPr>
          <w:rFonts w:ascii="GHEA Grapalat" w:hAnsi="GHEA Grapalat" w:cs="Sylfaen"/>
          <w:b/>
          <w:sz w:val="20"/>
        </w:rPr>
      </w:pPr>
    </w:p>
    <w:p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1.1 Գնման</w:t>
      </w:r>
      <w:r w:rsidR="009D7C7C" w:rsidRPr="004F71AE">
        <w:rPr>
          <w:rFonts w:ascii="GHEA Grapalat" w:hAnsi="GHEA Grapalat" w:cs="Sylfaen"/>
          <w:color w:val="auto"/>
          <w:sz w:val="22"/>
        </w:rPr>
        <w:t xml:space="preserve"> </w:t>
      </w:r>
      <w:r w:rsidRPr="004F71AE">
        <w:rPr>
          <w:rFonts w:ascii="GHEA Grapalat" w:hAnsi="GHEA Grapalat" w:cs="Sylfaen"/>
          <w:color w:val="auto"/>
          <w:sz w:val="22"/>
        </w:rPr>
        <w:t xml:space="preserve">առարկա է </w:t>
      </w:r>
      <w:proofErr w:type="gramStart"/>
      <w:r w:rsidRPr="004F71AE">
        <w:rPr>
          <w:rFonts w:ascii="GHEA Grapalat" w:hAnsi="GHEA Grapalat" w:cs="Sylfaen"/>
          <w:color w:val="auto"/>
          <w:sz w:val="22"/>
        </w:rPr>
        <w:t xml:space="preserve">հանդիսանում  </w:t>
      </w:r>
      <w:r w:rsidRPr="004F71AE">
        <w:rPr>
          <w:rFonts w:ascii="GHEA Grapalat" w:hAnsi="GHEA Grapalat" w:cs="Sylfaen"/>
          <w:b/>
          <w:color w:val="auto"/>
          <w:sz w:val="22"/>
        </w:rPr>
        <w:t>ՀՀ</w:t>
      </w:r>
      <w:proofErr w:type="gramEnd"/>
      <w:r w:rsidRPr="004F71AE">
        <w:rPr>
          <w:rFonts w:ascii="GHEA Grapalat" w:hAnsi="GHEA Grapalat" w:cs="Sylfaen"/>
          <w:b/>
          <w:color w:val="auto"/>
          <w:sz w:val="22"/>
        </w:rPr>
        <w:t xml:space="preserve"> Արագածոտնի մարզի </w:t>
      </w:r>
      <w:r w:rsidR="005C2A77">
        <w:rPr>
          <w:rFonts w:ascii="GHEA Grapalat" w:hAnsi="GHEA Grapalat" w:cs="Sylfaen"/>
          <w:b/>
          <w:color w:val="auto"/>
          <w:sz w:val="22"/>
        </w:rPr>
        <w:t>Աշնակի Գ. Չաուշի անվան միջնակարգ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ի</w:t>
      </w:r>
      <w:r w:rsidRPr="004F71AE">
        <w:rPr>
          <w:rFonts w:ascii="GHEA Grapalat" w:hAnsi="GHEA Grapalat" w:cs="Sylfaen"/>
          <w:color w:val="auto"/>
          <w:sz w:val="22"/>
        </w:rPr>
        <w:t xml:space="preserve"> կարիքների համար` </w:t>
      </w:r>
      <w:r w:rsidRPr="004F71AE">
        <w:rPr>
          <w:rFonts w:ascii="GHEA Grapalat" w:hAnsi="GHEA Grapalat" w:cs="Sylfaen"/>
          <w:b/>
          <w:color w:val="auto"/>
          <w:sz w:val="22"/>
        </w:rPr>
        <w:t xml:space="preserve">«ՀՀ Արագածոտնի մարզի </w:t>
      </w:r>
      <w:r w:rsidR="005C2A77">
        <w:rPr>
          <w:rFonts w:ascii="GHEA Grapalat" w:hAnsi="GHEA Grapalat" w:cs="Sylfaen"/>
          <w:b/>
          <w:color w:val="auto"/>
          <w:sz w:val="22"/>
        </w:rPr>
        <w:t>Աշնակի Գ. Չաուշի անվան միջնակարգ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 xml:space="preserve">ի </w:t>
      </w:r>
      <w:r w:rsidR="00FE5F4D">
        <w:rPr>
          <w:rFonts w:ascii="GHEA Grapalat" w:hAnsi="GHEA Grapalat" w:cs="Sylfaen"/>
          <w:b/>
          <w:color w:val="auto"/>
          <w:sz w:val="22"/>
        </w:rPr>
        <w:t>Լաբորատորիաների ընթացիկ վերանորոգման</w:t>
      </w:r>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ձեռքբերումը</w:t>
      </w:r>
      <w:r w:rsidRPr="004F71AE">
        <w:rPr>
          <w:rFonts w:ascii="GHEA Grapalat" w:hAnsi="GHEA Grapalat"/>
          <w:color w:val="auto"/>
          <w:sz w:val="22"/>
        </w:rPr>
        <w:t xml:space="preserve"> (այսուհետ` նաև աշխատանք)</w:t>
      </w:r>
      <w:r w:rsidRPr="004F71AE">
        <w:rPr>
          <w:rFonts w:ascii="GHEA Grapalat" w:hAnsi="GHEA Grapalat"/>
          <w:color w:val="auto"/>
          <w:sz w:val="22"/>
          <w:lang w:val="af-ZA"/>
        </w:rPr>
        <w:t xml:space="preserve">, </w:t>
      </w:r>
      <w:r w:rsidRPr="004F71AE">
        <w:rPr>
          <w:rFonts w:ascii="GHEA Grapalat" w:hAnsi="GHEA Grapalat"/>
          <w:color w:val="auto"/>
          <w:sz w:val="22"/>
        </w:rPr>
        <w:t>որոնք</w:t>
      </w:r>
      <w:r w:rsidR="005D0B03" w:rsidRPr="004F71AE">
        <w:rPr>
          <w:rFonts w:ascii="GHEA Grapalat" w:hAnsi="GHEA Grapalat"/>
          <w:color w:val="auto"/>
          <w:sz w:val="22"/>
        </w:rPr>
        <w:t xml:space="preserve"> </w:t>
      </w:r>
      <w:r w:rsidRPr="004F71AE">
        <w:rPr>
          <w:rFonts w:ascii="GHEA Grapalat" w:hAnsi="GHEA Grapalat"/>
          <w:color w:val="auto"/>
          <w:sz w:val="22"/>
        </w:rPr>
        <w:t>խմբավորված</w:t>
      </w:r>
      <w:r w:rsidR="0053011D" w:rsidRPr="004F71AE">
        <w:rPr>
          <w:rFonts w:ascii="GHEA Grapalat" w:hAnsi="GHEA Grapalat"/>
          <w:color w:val="auto"/>
          <w:sz w:val="22"/>
        </w:rPr>
        <w:t xml:space="preserve"> </w:t>
      </w:r>
      <w:r w:rsidRPr="004F71AE">
        <w:rPr>
          <w:rFonts w:ascii="GHEA Grapalat" w:hAnsi="GHEA Grapalat"/>
          <w:color w:val="auto"/>
          <w:sz w:val="22"/>
        </w:rPr>
        <w:t>են</w:t>
      </w:r>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r w:rsidR="006F4582" w:rsidRPr="004F71AE">
        <w:rPr>
          <w:rFonts w:ascii="GHEA Grapalat" w:hAnsi="GHEA Grapalat"/>
          <w:b/>
          <w:color w:val="FF0000"/>
          <w:sz w:val="22"/>
        </w:rPr>
        <w:t>մեկ</w:t>
      </w:r>
      <w:r w:rsidRPr="004F71AE">
        <w:rPr>
          <w:rFonts w:ascii="GHEA Grapalat" w:hAnsi="GHEA Grapalat"/>
          <w:color w:val="auto"/>
          <w:sz w:val="22"/>
          <w:lang w:val="af-ZA"/>
        </w:rPr>
        <w:t xml:space="preserve">» </w:t>
      </w:r>
      <w:r w:rsidRPr="004F71AE">
        <w:rPr>
          <w:rFonts w:ascii="GHEA Grapalat" w:hAnsi="GHEA Grapalat" w:cs="Sylfaen"/>
          <w:color w:val="auto"/>
          <w:sz w:val="22"/>
        </w:rPr>
        <w:t>չափաբաժիներում</w:t>
      </w:r>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rsidTr="001C26F0">
        <w:trPr>
          <w:trHeight w:val="306"/>
        </w:trPr>
        <w:tc>
          <w:tcPr>
            <w:tcW w:w="1843" w:type="dxa"/>
            <w:vAlign w:val="center"/>
          </w:tcPr>
          <w:p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rsidR="00082274" w:rsidRPr="004F71AE" w:rsidRDefault="00082274" w:rsidP="001C26F0">
            <w:pPr>
              <w:pStyle w:val="25"/>
              <w:spacing w:line="240" w:lineRule="auto"/>
              <w:ind w:firstLine="0"/>
              <w:jc w:val="center"/>
              <w:rPr>
                <w:rFonts w:ascii="GHEA Grapalat" w:hAnsi="GHEA Grapalat"/>
                <w:b/>
                <w:bCs/>
                <w:iCs/>
              </w:rPr>
            </w:pPr>
          </w:p>
        </w:tc>
      </w:tr>
      <w:tr w:rsidR="00082274" w:rsidRPr="005C2A77" w:rsidTr="001C26F0">
        <w:tc>
          <w:tcPr>
            <w:tcW w:w="1843" w:type="dxa"/>
            <w:vAlign w:val="center"/>
          </w:tcPr>
          <w:p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rsidR="00082274" w:rsidRPr="004F71AE" w:rsidRDefault="00D77A0D" w:rsidP="005702E5">
            <w:pPr>
              <w:jc w:val="center"/>
              <w:rPr>
                <w:rFonts w:ascii="Sylfaen" w:hAnsi="Sylfaen" w:cs="Arial"/>
                <w:b/>
                <w:bCs/>
                <w:sz w:val="18"/>
                <w:szCs w:val="18"/>
                <w:lang w:val="ru-RU"/>
              </w:rPr>
            </w:pPr>
            <w:r>
              <w:rPr>
                <w:rFonts w:ascii="Sylfaen" w:hAnsi="Sylfaen" w:cs="Arial"/>
                <w:b/>
                <w:bCs/>
                <w:color w:val="FF0000"/>
                <w:szCs w:val="18"/>
              </w:rPr>
              <w:t>2</w:t>
            </w:r>
            <w:r>
              <w:rPr>
                <w:b/>
                <w:bCs/>
                <w:color w:val="FF0000"/>
                <w:szCs w:val="18"/>
              </w:rPr>
              <w:t>․</w:t>
            </w:r>
            <w:r>
              <w:rPr>
                <w:rFonts w:ascii="Sylfaen" w:hAnsi="Sylfaen" w:cs="Arial"/>
                <w:b/>
                <w:bCs/>
                <w:color w:val="FF0000"/>
                <w:szCs w:val="18"/>
              </w:rPr>
              <w:t>704</w:t>
            </w:r>
            <w:r>
              <w:rPr>
                <w:b/>
                <w:bCs/>
                <w:color w:val="FF0000"/>
                <w:szCs w:val="18"/>
              </w:rPr>
              <w:t>․</w:t>
            </w:r>
            <w:r>
              <w:rPr>
                <w:rFonts w:ascii="Sylfaen" w:hAnsi="Sylfaen" w:cs="Arial"/>
                <w:b/>
                <w:bCs/>
                <w:color w:val="FF0000"/>
                <w:szCs w:val="18"/>
              </w:rPr>
              <w:t>674</w:t>
            </w:r>
          </w:p>
        </w:tc>
        <w:tc>
          <w:tcPr>
            <w:tcW w:w="6806" w:type="dxa"/>
            <w:vAlign w:val="center"/>
          </w:tcPr>
          <w:p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5C2A77">
              <w:rPr>
                <w:rFonts w:ascii="GHEA Grapalat" w:hAnsi="GHEA Grapalat" w:cs="Sylfaen"/>
                <w:b/>
                <w:sz w:val="22"/>
                <w:lang w:val="hy-AM"/>
              </w:rPr>
              <w:t>Աշնակի Գ. Չաուշի անվան միջնակարգ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FE5F4D">
              <w:rPr>
                <w:rFonts w:ascii="GHEA Grapalat" w:hAnsi="GHEA Grapalat" w:cs="Sylfaen"/>
                <w:b/>
                <w:sz w:val="22"/>
                <w:lang w:val="af-ZA"/>
              </w:rPr>
              <w:t>Լաբորատորիաների ընթացիկ վերանորոգման</w:t>
            </w:r>
            <w:r w:rsidRPr="004F71AE">
              <w:rPr>
                <w:rFonts w:ascii="GHEA Grapalat" w:hAnsi="GHEA Grapalat" w:cs="Sylfaen"/>
                <w:b/>
                <w:sz w:val="22"/>
                <w:lang w:val="hy-AM"/>
              </w:rPr>
              <w:t xml:space="preserve"> աշխատանքներ</w:t>
            </w:r>
          </w:p>
        </w:tc>
      </w:tr>
    </w:tbl>
    <w:p w:rsidR="00B80C21" w:rsidRPr="004F71AE" w:rsidRDefault="00B80C21" w:rsidP="00B80C21">
      <w:pPr>
        <w:ind w:firstLine="567"/>
        <w:rPr>
          <w:rFonts w:ascii="GHEA Grapalat" w:hAnsi="GHEA Grapalat" w:cs="Sylfaen"/>
          <w:sz w:val="20"/>
          <w:lang w:val="af-ZA"/>
        </w:rPr>
      </w:pPr>
    </w:p>
    <w:p w:rsidR="0015630E" w:rsidRPr="00E6597C" w:rsidRDefault="0015630E" w:rsidP="0015630E">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15630E" w:rsidRPr="00E6597C" w:rsidRDefault="0015630E" w:rsidP="0015630E">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15630E"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15630E" w:rsidRPr="00015CC3" w:rsidRDefault="0015630E" w:rsidP="0015630E">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15630E" w:rsidRPr="00015CC3" w:rsidRDefault="0015630E" w:rsidP="0015630E">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15630E" w:rsidRPr="00015CC3" w:rsidRDefault="0015630E" w:rsidP="0015630E">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15630E" w:rsidRPr="00015CC3" w:rsidRDefault="0015630E" w:rsidP="0015630E">
      <w:pPr>
        <w:pStyle w:val="ac"/>
        <w:numPr>
          <w:ilvl w:val="0"/>
          <w:numId w:val="37"/>
        </w:numPr>
        <w:shd w:val="clear" w:color="auto" w:fill="FFFFFF"/>
        <w:ind w:left="0" w:firstLine="720"/>
        <w:contextualSpacing w:val="0"/>
        <w:jc w:val="both"/>
        <w:rPr>
          <w:rFonts w:ascii="GHEA Grapalat" w:hAnsi="GHEA Grapalat" w:cs="Arial"/>
          <w:sz w:val="20"/>
          <w:lang w:val="es-ES"/>
        </w:rPr>
      </w:pPr>
      <w:r w:rsidRPr="00015CC3">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15630E" w:rsidRPr="00015CC3" w:rsidRDefault="0015630E" w:rsidP="0015630E">
      <w:pPr>
        <w:pStyle w:val="ac"/>
        <w:numPr>
          <w:ilvl w:val="0"/>
          <w:numId w:val="37"/>
        </w:numPr>
        <w:shd w:val="clear" w:color="auto" w:fill="FFFFFF"/>
        <w:ind w:left="0" w:firstLine="720"/>
        <w:contextualSpacing w:val="0"/>
        <w:jc w:val="both"/>
        <w:rPr>
          <w:rFonts w:ascii="GHEA Grapalat" w:hAnsi="GHEA Grapalat" w:cs="Arial"/>
          <w:sz w:val="20"/>
          <w:lang w:val="es-ES"/>
        </w:rPr>
      </w:pPr>
      <w:r w:rsidRPr="00015CC3">
        <w:rPr>
          <w:rFonts w:ascii="GHEA Grapalat" w:hAnsi="GHEA Grapalat" w:cs="Arial"/>
          <w:sz w:val="20"/>
          <w:lang w:val="es-ES"/>
        </w:rPr>
        <w:t>որպես ընտրված մասնակից հրաժարվել կամ զրկվել է պայմանագիր կնքելու իրավունքից:</w:t>
      </w:r>
    </w:p>
    <w:p w:rsidR="0015630E" w:rsidRPr="00E6597C" w:rsidRDefault="0015630E" w:rsidP="0015630E">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rsidR="0015630E" w:rsidRDefault="0015630E" w:rsidP="0015630E">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lastRenderedPageBreak/>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15630E" w:rsidRPr="00E6597C" w:rsidRDefault="0015630E" w:rsidP="0015630E">
      <w:pPr>
        <w:pStyle w:val="aff5"/>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15630E" w:rsidRPr="00E6597C" w:rsidRDefault="0015630E" w:rsidP="0015630E">
      <w:pPr>
        <w:pStyle w:val="af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15630E" w:rsidRPr="00E6597C" w:rsidRDefault="0015630E" w:rsidP="0015630E">
      <w:pPr>
        <w:pStyle w:val="af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15630E" w:rsidRPr="00E6597C" w:rsidRDefault="0015630E" w:rsidP="0015630E">
      <w:pPr>
        <w:pStyle w:val="aff5"/>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15630E" w:rsidRPr="00E6597C" w:rsidRDefault="0015630E" w:rsidP="0015630E">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rsidR="0015630E" w:rsidRPr="006D197A" w:rsidRDefault="0015630E" w:rsidP="0015630E">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w:t>
      </w:r>
      <w:r w:rsidRPr="00217530">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rsidR="0015630E" w:rsidRPr="00E6597C" w:rsidRDefault="0015630E" w:rsidP="0015630E">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15630E" w:rsidRPr="00E6597C" w:rsidRDefault="0015630E" w:rsidP="0015630E">
      <w:pPr>
        <w:pStyle w:val="25"/>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15630E" w:rsidRPr="00E6597C" w:rsidRDefault="0015630E" w:rsidP="0015630E">
      <w:pPr>
        <w:pStyle w:val="25"/>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rsidR="0015630E" w:rsidRPr="00E6597C" w:rsidRDefault="0015630E" w:rsidP="0015630E">
      <w:pPr>
        <w:pStyle w:val="25"/>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rsidR="00332B2B" w:rsidRDefault="00332B2B" w:rsidP="0015630E">
      <w:pPr>
        <w:jc w:val="center"/>
        <w:rPr>
          <w:rFonts w:ascii="GHEA Grapalat" w:hAnsi="GHEA Grapalat"/>
          <w:b/>
          <w:sz w:val="20"/>
          <w:lang w:val="af-ZA"/>
        </w:rPr>
      </w:pPr>
    </w:p>
    <w:p w:rsidR="0015630E" w:rsidRPr="00E6597C" w:rsidRDefault="0015630E" w:rsidP="0015630E">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15630E" w:rsidRPr="00E6597C" w:rsidRDefault="0015630E" w:rsidP="0015630E">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15630E" w:rsidRPr="00B14560" w:rsidRDefault="0015630E" w:rsidP="0015630E">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lastRenderedPageBreak/>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aff6"/>
          <w:rFonts w:ascii="GHEA Grapalat" w:hAnsi="GHEA Grapalat" w:cs="Sylfaen"/>
          <w:sz w:val="20"/>
        </w:rPr>
        <w:footnoteReference w:id="1"/>
      </w:r>
    </w:p>
    <w:p w:rsidR="0015630E" w:rsidRPr="00E6597C" w:rsidRDefault="0015630E" w:rsidP="0015630E">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15630E" w:rsidRPr="00E6597C" w:rsidRDefault="0015630E" w:rsidP="0015630E">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15630E" w:rsidRPr="00E6597C" w:rsidRDefault="0015630E" w:rsidP="0015630E">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15630E" w:rsidRDefault="0015630E" w:rsidP="0015630E">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5D0B03" w:rsidRPr="00332B2B" w:rsidRDefault="0015630E" w:rsidP="00332B2B">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Pr>
          <w:rFonts w:ascii="GHEA Grapalat" w:hAnsi="GHEA Grapalat" w:cs="Sylfaen"/>
          <w:sz w:val="20"/>
          <w:lang w:val="hy-AM"/>
        </w:rPr>
        <w:t>:</w:t>
      </w:r>
      <w:r>
        <w:rPr>
          <w:rStyle w:val="aff6"/>
          <w:rFonts w:ascii="GHEA Grapalat" w:hAnsi="GHEA Grapalat" w:cs="Sylfaen"/>
          <w:sz w:val="20"/>
          <w:lang w:val="hy-AM"/>
        </w:rPr>
        <w:footnoteReference w:id="2"/>
      </w:r>
    </w:p>
    <w:p w:rsidR="00332B2B" w:rsidRDefault="00332B2B" w:rsidP="00F00220">
      <w:pPr>
        <w:jc w:val="center"/>
        <w:rPr>
          <w:rFonts w:ascii="GHEA Grapalat" w:hAnsi="GHEA Grapalat"/>
          <w:b/>
          <w:sz w:val="20"/>
          <w:lang w:val="hy-AM"/>
        </w:rPr>
      </w:pPr>
    </w:p>
    <w:p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D440CF">
        <w:rPr>
          <w:rFonts w:ascii="GHEA Grapalat" w:hAnsi="GHEA Grapalat" w:cs="Sylfaen"/>
          <w:szCs w:val="24"/>
          <w:lang w:val="hy-AM"/>
        </w:rPr>
        <w:t>հրատապ մեկ անձ</w:t>
      </w:r>
      <w:r w:rsidRPr="004F71AE">
        <w:rPr>
          <w:rFonts w:ascii="GHEA Grapalat" w:hAnsi="GHEA Grapalat" w:cs="Sylfaen"/>
          <w:szCs w:val="24"/>
          <w:lang w:val="hy-AM"/>
        </w:rPr>
        <w:t xml:space="preserve"> մրցույթի հայտերը պատրաստելու հրահանգում։</w:t>
      </w:r>
    </w:p>
    <w:p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74533">
        <w:rPr>
          <w:rFonts w:ascii="GHEA Grapalat" w:hAnsi="GHEA Grapalat" w:cs="Sylfaen"/>
          <w:b/>
          <w:color w:val="FF0000"/>
          <w:szCs w:val="24"/>
          <w:highlight w:val="yellow"/>
          <w:lang w:val="hy-AM"/>
        </w:rPr>
        <w:t>5-րդ</w:t>
      </w:r>
      <w:r w:rsidR="003D5AFC">
        <w:rPr>
          <w:rFonts w:ascii="GHEA Grapalat" w:hAnsi="GHEA Grapalat" w:cs="Sylfaen"/>
          <w:b/>
          <w:color w:val="FF0000"/>
          <w:szCs w:val="24"/>
          <w:highlight w:val="yellow"/>
          <w:lang w:val="hy-AM"/>
        </w:rPr>
        <w:t xml:space="preserve"> օրը</w:t>
      </w:r>
      <w:r w:rsidR="00E43D23" w:rsidRPr="00E43D23">
        <w:rPr>
          <w:rFonts w:ascii="GHEA Grapalat" w:hAnsi="GHEA Grapalat" w:cs="Sylfaen"/>
          <w:b/>
          <w:color w:val="FF0000"/>
          <w:szCs w:val="24"/>
          <w:highlight w:val="yellow"/>
          <w:lang w:val="hy-AM"/>
        </w:rPr>
        <w:t xml:space="preserve"> ժամը </w:t>
      </w:r>
      <w:r w:rsidR="005C2A77">
        <w:rPr>
          <w:rFonts w:ascii="GHEA Grapalat" w:hAnsi="GHEA Grapalat" w:cs="Sylfaen"/>
          <w:b/>
          <w:color w:val="FF0000"/>
          <w:szCs w:val="24"/>
          <w:highlight w:val="yellow"/>
          <w:lang w:val="hy-AM"/>
        </w:rPr>
        <w:t>13։00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5C2A77">
        <w:rPr>
          <w:rFonts w:ascii="GHEA Grapalat" w:hAnsi="GHEA Grapalat"/>
          <w:b/>
        </w:rPr>
        <w:t>Աշնակի Գ. Չաուշի անվան միջնակարգ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Pr="004F71AE">
        <w:rPr>
          <w:rFonts w:ascii="GHEA Grapalat" w:hAnsi="GHEA Grapalat"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343ADE" w:rsidRPr="00E6597C" w:rsidRDefault="00343ADE" w:rsidP="00343ADE">
      <w:pPr>
        <w:pStyle w:val="25"/>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343ADE" w:rsidRPr="00807F3D" w:rsidRDefault="00343ADE" w:rsidP="00343ADE">
      <w:pPr>
        <w:pStyle w:val="25"/>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3"/>
    <w:p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rsidR="00343ADE" w:rsidRPr="004605D7" w:rsidRDefault="00343ADE" w:rsidP="00343ADE">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r w:rsidRPr="00B23933">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Pr="00B23933">
        <w:rPr>
          <w:rFonts w:ascii="GHEA Grapalat" w:hAnsi="GHEA Grapalat" w:cs="Sylfaen"/>
          <w:sz w:val="20"/>
          <w:szCs w:val="24"/>
          <w:vertAlign w:val="superscript"/>
          <w:lang w:val="hy-AM" w:eastAsia="en-US"/>
        </w:rPr>
        <w:t>8</w:t>
      </w:r>
    </w:p>
    <w:p w:rsidR="00343ADE" w:rsidRPr="00E6597C" w:rsidRDefault="00343ADE" w:rsidP="00343ADE">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343ADE" w:rsidRPr="00E6597C" w:rsidRDefault="00343ADE" w:rsidP="00343ADE">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343ADE" w:rsidRPr="00E6597C" w:rsidRDefault="00343ADE" w:rsidP="00343ADE">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343ADE" w:rsidRPr="00E6597C" w:rsidRDefault="00343ADE" w:rsidP="00343ADE">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343ADE" w:rsidRPr="00E6597C" w:rsidRDefault="00343ADE" w:rsidP="00343ADE">
      <w:pPr>
        <w:pStyle w:val="norm"/>
        <w:spacing w:line="240" w:lineRule="auto"/>
        <w:rPr>
          <w:rFonts w:ascii="GHEA Grapalat" w:hAnsi="GHEA Grapalat" w:cs="Sylfaen"/>
          <w:sz w:val="20"/>
          <w:szCs w:val="24"/>
          <w:lang w:val="hy-AM" w:eastAsia="en-US"/>
        </w:rPr>
      </w:pPr>
    </w:p>
    <w:p w:rsidR="00343ADE" w:rsidRPr="00E6597C" w:rsidRDefault="00343ADE" w:rsidP="00343ADE">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343ADE" w:rsidRPr="00E6597C" w:rsidRDefault="00343ADE" w:rsidP="00343ADE">
      <w:pPr>
        <w:jc w:val="center"/>
        <w:rPr>
          <w:rFonts w:ascii="GHEA Grapalat" w:hAnsi="GHEA Grapalat" w:cs="Arial"/>
          <w:b/>
          <w:sz w:val="20"/>
          <w:lang w:val="es-ES"/>
        </w:rPr>
      </w:pPr>
    </w:p>
    <w:p w:rsidR="00343ADE" w:rsidRPr="00E6597C" w:rsidRDefault="00343ADE" w:rsidP="00343ADE">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343ADE" w:rsidRPr="00FB1EC7" w:rsidRDefault="00343ADE" w:rsidP="00343ADE">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lastRenderedPageBreak/>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rsidR="00343ADE" w:rsidRPr="00FB1EC7" w:rsidRDefault="00343ADE" w:rsidP="00343AD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FB1EC7">
        <w:rPr>
          <w:rFonts w:ascii="GHEA Grapalat" w:hAnsi="GHEA Grapalat" w:cs="Sylfaen"/>
          <w:sz w:val="20"/>
          <w:szCs w:val="24"/>
          <w:lang w:val="hy-AM" w:eastAsia="en-US"/>
        </w:rPr>
        <w:t xml:space="preserve">բ. </w:t>
      </w:r>
      <w:r w:rsidRPr="0046082C">
        <w:rPr>
          <w:rFonts w:ascii="GHEA Grapalat" w:hAnsi="GHEA Grapalat" w:cs="Sylfaen"/>
          <w:sz w:val="20"/>
          <w:szCs w:val="24"/>
          <w:highlight w:val="yellow"/>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ՄԳ-ն ընտրված մասնակցի առաջարկած գինն է.</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ՆԳ-ն սույն հրավերով հրապարակված շինարարական աշխատանքների նախահաշվային գինն է.</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ԿԾ-ն տվյալ կատարողական ակտով ներկայացված աշխատանքների ծավալն է՝ գումարային արտահայտությամբ.</w:t>
      </w:r>
    </w:p>
    <w:p w:rsidR="00343ADE" w:rsidRPr="00A1337A" w:rsidRDefault="00343ADE" w:rsidP="00343ADE">
      <w:pPr>
        <w:pStyle w:val="norm"/>
        <w:spacing w:line="240" w:lineRule="auto"/>
        <w:ind w:firstLine="567"/>
        <w:rPr>
          <w:rFonts w:ascii="GHEA Grapalat" w:hAnsi="GHEA Grapalat" w:cs="Sylfaen"/>
          <w:sz w:val="20"/>
          <w:szCs w:val="24"/>
          <w:vertAlign w:val="superscript"/>
          <w:lang w:val="es-ES" w:eastAsia="en-US"/>
        </w:rPr>
      </w:pPr>
      <w:r w:rsidRPr="0046082C">
        <w:rPr>
          <w:rFonts w:ascii="GHEA Grapalat" w:hAnsi="GHEA Grapalat" w:cs="Sylfaen"/>
          <w:sz w:val="20"/>
          <w:szCs w:val="24"/>
          <w:highlight w:val="yellow"/>
          <w:lang w:val="hy-AM" w:eastAsia="en-US"/>
        </w:rPr>
        <w:t>ՎԳ –ն ծավալաթերթ-նախահաշվով սահմանված աշխատանքների դիմաց վճարվող գումարն է:</w:t>
      </w:r>
      <w:r w:rsidRPr="0046082C">
        <w:rPr>
          <w:rFonts w:ascii="GHEA Grapalat" w:hAnsi="GHEA Grapalat" w:cs="Sylfaen"/>
          <w:sz w:val="20"/>
          <w:szCs w:val="24"/>
          <w:highlight w:val="yellow"/>
          <w:vertAlign w:val="superscript"/>
          <w:lang w:val="hy-AM" w:eastAsia="en-US"/>
        </w:rPr>
        <w:t>8</w:t>
      </w:r>
    </w:p>
    <w:p w:rsidR="00343ADE" w:rsidRPr="00E6597C" w:rsidDel="00086481" w:rsidRDefault="00343ADE" w:rsidP="00343ADE">
      <w:pPr>
        <w:pStyle w:val="norm"/>
        <w:spacing w:line="240" w:lineRule="auto"/>
        <w:ind w:firstLine="567"/>
        <w:rPr>
          <w:del w:id="5" w:author="Sergey Shahnazaryan" w:date="2024-02-09T13:16:00Z"/>
          <w:rFonts w:ascii="GHEA Grapalat" w:hAnsi="GHEA Grapalat" w:cs="Sylfaen"/>
          <w:sz w:val="20"/>
          <w:szCs w:val="24"/>
          <w:lang w:val="es-ES" w:eastAsia="en-US"/>
        </w:rPr>
      </w:pPr>
    </w:p>
    <w:p w:rsidR="00343ADE" w:rsidRPr="00E6597C" w:rsidRDefault="00343ADE" w:rsidP="00343ADE">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343ADE" w:rsidRPr="00E6597C" w:rsidRDefault="00343ADE" w:rsidP="00343ADE">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343ADE" w:rsidRPr="00E6597C" w:rsidRDefault="00343ADE" w:rsidP="00343ADE">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343ADE" w:rsidRPr="00E6597C" w:rsidRDefault="00343ADE" w:rsidP="00343ADE">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43ADE" w:rsidRPr="00E6597C" w:rsidRDefault="00343ADE" w:rsidP="00343ADE">
      <w:pPr>
        <w:pStyle w:val="25"/>
        <w:spacing w:line="240" w:lineRule="auto"/>
        <w:ind w:firstLine="567"/>
        <w:rPr>
          <w:rFonts w:ascii="GHEA Grapalat" w:hAnsi="GHEA Grapalat"/>
          <w:lang w:val="es-ES"/>
        </w:rPr>
      </w:pPr>
    </w:p>
    <w:p w:rsidR="00343ADE" w:rsidRPr="00E6597C" w:rsidRDefault="00343ADE" w:rsidP="00343ADE">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343ADE" w:rsidRPr="00E6597C" w:rsidRDefault="00343ADE" w:rsidP="00343ADE">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343ADE" w:rsidRPr="00E6597C" w:rsidRDefault="00343ADE" w:rsidP="00343ADE">
      <w:pPr>
        <w:pStyle w:val="af6"/>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343ADE" w:rsidRPr="00E6597C" w:rsidRDefault="00343ADE" w:rsidP="00343ADE">
      <w:pPr>
        <w:pStyle w:val="af6"/>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C92CE6" w:rsidRDefault="00C92CE6" w:rsidP="00CF3D64">
      <w:pPr>
        <w:ind w:firstLine="567"/>
        <w:jc w:val="center"/>
        <w:rPr>
          <w:rFonts w:ascii="GHEA Grapalat" w:hAnsi="GHEA Grapalat"/>
          <w:b/>
          <w:sz w:val="20"/>
          <w:lang w:val="af-ZA"/>
        </w:rPr>
      </w:pPr>
    </w:p>
    <w:p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974533">
        <w:rPr>
          <w:rFonts w:ascii="GHEA Grapalat" w:hAnsi="GHEA Grapalat" w:cs="Sylfaen"/>
          <w:color w:val="FF0000"/>
          <w:szCs w:val="24"/>
          <w:highlight w:val="yellow"/>
        </w:rPr>
        <w:t>5-րդ</w:t>
      </w:r>
      <w:r w:rsidR="003D5AFC">
        <w:rPr>
          <w:rFonts w:ascii="GHEA Grapalat" w:hAnsi="GHEA Grapalat" w:cs="Sylfaen"/>
          <w:color w:val="FF0000"/>
          <w:szCs w:val="24"/>
          <w:highlight w:val="yellow"/>
        </w:rPr>
        <w:t xml:space="preserve"> օրը</w:t>
      </w:r>
      <w:r w:rsidR="00E43D23" w:rsidRPr="00B06D33">
        <w:rPr>
          <w:rFonts w:ascii="GHEA Grapalat" w:hAnsi="GHEA Grapalat" w:cs="Sylfaen"/>
          <w:color w:val="FF0000"/>
          <w:szCs w:val="24"/>
          <w:highlight w:val="yellow"/>
        </w:rPr>
        <w:t xml:space="preserve"> ժամը </w:t>
      </w:r>
      <w:r w:rsidR="005C2A77">
        <w:rPr>
          <w:rFonts w:ascii="GHEA Grapalat" w:hAnsi="GHEA Grapalat" w:cs="Sylfaen"/>
          <w:color w:val="FF0000"/>
          <w:szCs w:val="24"/>
          <w:highlight w:val="yellow"/>
        </w:rPr>
        <w:t>13։00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lastRenderedPageBreak/>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proofErr w:type="gramStart"/>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առաջարկվող</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գները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ներկայացված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երկու</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կամ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ավելի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արժույթներով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դրանք</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համեմատվում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Հայաստանի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Հանրապետության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դրամով</w:t>
      </w:r>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r w:rsidR="00732B01" w:rsidRPr="004F71AE">
        <w:rPr>
          <w:rFonts w:ascii="GHEA Grapalat" w:hAnsi="GHEA Grapalat" w:cs="Sylfaen"/>
          <w:b/>
          <w:i w:val="0"/>
          <w:color w:val="FF0000"/>
          <w:szCs w:val="24"/>
          <w:lang w:val="ru-RU"/>
        </w:rPr>
        <w:t>փոխարժեքով</w:t>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lang w:val="ru-RU"/>
        </w:rPr>
        <w:t>փոխարժեքով։</w:t>
      </w:r>
      <w:r w:rsidR="00C33D69" w:rsidRPr="004F71AE">
        <w:rPr>
          <w:rFonts w:ascii="GHEA Grapalat" w:hAnsi="GHEA Grapalat" w:cs="Sylfaen"/>
          <w:i w:val="0"/>
          <w:szCs w:val="24"/>
          <w:lang w:val="af-ZA"/>
        </w:rPr>
        <w:t xml:space="preserve"> </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5</w:t>
      </w:r>
      <w:r w:rsidRPr="00E6597C">
        <w:rPr>
          <w:rFonts w:ascii="GHEA Grapalat" w:hAnsi="GHEA Grapalat"/>
          <w:sz w:val="20"/>
          <w:lang w:val="af-ZA" w:eastAsia="x-none"/>
        </w:rPr>
        <w:t xml:space="preserve">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այդպիսին չճանաչված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և այդպիսին չճանաչված</w:t>
      </w:r>
      <w:r w:rsidRPr="00015CC3" w:rsidDel="006F3F15">
        <w:rPr>
          <w:rFonts w:ascii="GHEA Grapalat" w:hAnsi="GHEA Grapalat" w:cs="Sylfaen"/>
          <w:sz w:val="20"/>
          <w:szCs w:val="24"/>
          <w:lang w:val="hy-AM" w:eastAsia="en-US"/>
        </w:rPr>
        <w:t xml:space="preserve"> </w:t>
      </w:r>
      <w:r w:rsidRPr="00015CC3">
        <w:rPr>
          <w:rFonts w:ascii="GHEA Grapalat" w:hAnsi="GHEA Grapalat" w:cs="Sylfaen"/>
          <w:sz w:val="20"/>
          <w:szCs w:val="24"/>
          <w:lang w:val="hy-AM" w:eastAsia="en-US"/>
        </w:rPr>
        <w:t>մասնակիցներին որոշելու նպատակով հանձնաժողովի նիստում</w:t>
      </w:r>
      <w:r w:rsidRPr="00265A5A">
        <w:rPr>
          <w:rFonts w:ascii="GHEA Grapalat" w:hAnsi="GHEA Grapalat" w:cs="Sylfaen"/>
          <w:sz w:val="20"/>
          <w:szCs w:val="24"/>
          <w:lang w:val="hy-AM" w:eastAsia="en-US"/>
        </w:rPr>
        <w:t xml:space="preserve"> հավասար գներ ներկայացրած մասնակիցների հետ վարվում են միաժամանակյա բանակցություններ, եթե նիստին ներկա են </w:t>
      </w:r>
      <w:r>
        <w:rPr>
          <w:rFonts w:ascii="GHEA Grapalat" w:hAnsi="GHEA Grapalat" w:cs="Sylfaen"/>
          <w:sz w:val="20"/>
          <w:szCs w:val="24"/>
          <w:lang w:val="hy-AM" w:eastAsia="en-US"/>
        </w:rPr>
        <w:t>այդ</w:t>
      </w:r>
      <w:r w:rsidRPr="00265A5A">
        <w:rPr>
          <w:rFonts w:ascii="GHEA Grapalat" w:hAnsi="GHEA Grapalat" w:cs="Sylfaen"/>
          <w:sz w:val="20"/>
          <w:szCs w:val="24"/>
          <w:lang w:val="hy-AM" w:eastAsia="en-US"/>
        </w:rPr>
        <w:t xml:space="preserve"> 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56138C" w:rsidRPr="00265A5A"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rsidR="0056138C" w:rsidRPr="00265A5A"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Pr="00265A5A">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265A5A" w:rsidDel="006F3F15">
        <w:rPr>
          <w:rFonts w:ascii="GHEA Grapalat" w:hAnsi="GHEA Grapalat" w:cs="Sylfaen"/>
          <w:sz w:val="20"/>
          <w:lang w:val="hy-AM"/>
        </w:rPr>
        <w:t xml:space="preserve"> </w:t>
      </w:r>
      <w:r w:rsidRPr="00265A5A">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56138C" w:rsidRPr="00265A5A" w:rsidRDefault="0056138C" w:rsidP="0056138C">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265A5A">
        <w:rPr>
          <w:rFonts w:ascii="GHEA Grapalat" w:hAnsi="GHEA Grapalat" w:cs="Sylfaen"/>
          <w:sz w:val="20"/>
          <w:szCs w:val="24"/>
          <w:lang w:val="hy-AM" w:eastAsia="en-US"/>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6138C" w:rsidRPr="00265A5A" w:rsidRDefault="0056138C" w:rsidP="0056138C">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rsidR="0056138C" w:rsidRPr="00E6597C" w:rsidRDefault="0056138C" w:rsidP="0056138C">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eastAsia="x-none"/>
        </w:rPr>
        <w:t xml:space="preserve"> </w:t>
      </w:r>
      <w:r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eastAsia="x-none"/>
        </w:rPr>
        <w:t xml:space="preserve">հայտում ներառված </w:t>
      </w:r>
      <w:r w:rsidRPr="00E6597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eastAsia="x-none"/>
        </w:rPr>
        <w:t>:</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6" w:name="_Hlk9262487"/>
      <w:r w:rsidRPr="00E6597C">
        <w:rPr>
          <w:rFonts w:ascii="GHEA Grapalat" w:hAnsi="GHEA Grapalat" w:cs="Sylfaen"/>
          <w:sz w:val="20"/>
          <w:szCs w:val="24"/>
          <w:lang w:val="hy-AM" w:eastAsia="en-US"/>
        </w:rPr>
        <w:t xml:space="preserve"> </w:t>
      </w:r>
      <w:bookmarkEnd w:id="6"/>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56138C" w:rsidRPr="00E6597C" w:rsidRDefault="0056138C" w:rsidP="0056138C">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hy-AM" w:eastAsia="en-US"/>
        </w:rPr>
        <w:t>9</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56138C" w:rsidRPr="00F40755"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lang w:val="hy-AM"/>
        </w:rPr>
        <w:t>10</w:t>
      </w:r>
      <w:r w:rsidRPr="00E6597C">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rsidR="0056138C" w:rsidRPr="00E6597C" w:rsidRDefault="0056138C" w:rsidP="0056138C">
      <w:pPr>
        <w:pStyle w:val="25"/>
        <w:spacing w:line="240" w:lineRule="auto"/>
        <w:ind w:firstLine="567"/>
        <w:rPr>
          <w:rFonts w:ascii="GHEA Grapalat" w:hAnsi="GHEA Grapalat" w:cs="Sylfaen"/>
          <w:szCs w:val="24"/>
          <w:lang w:val="hy-AM"/>
        </w:rPr>
      </w:pPr>
    </w:p>
    <w:p w:rsidR="0056138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1</w:t>
      </w:r>
      <w:r w:rsidRPr="004605D7">
        <w:rPr>
          <w:rFonts w:ascii="GHEA Grapalat" w:hAnsi="GHEA Grapalat" w:cs="Sylfaen"/>
          <w:szCs w:val="24"/>
          <w:lang w:val="hy-AM"/>
        </w:rPr>
        <w:t xml:space="preserve">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2</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56138C" w:rsidRDefault="0056138C" w:rsidP="0056138C">
      <w:pPr>
        <w:pStyle w:val="25"/>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6138C" w:rsidRPr="0023252B"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p>
    <w:p w:rsidR="0056138C" w:rsidRPr="0023252B" w:rsidRDefault="0056138C" w:rsidP="0056138C">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r w:rsidRPr="0023252B">
        <w:rPr>
          <w:rFonts w:ascii="GHEA Grapalat" w:hAnsi="GHEA Grapalat" w:cs="Sylfaen"/>
          <w:sz w:val="20"/>
        </w:rPr>
        <w:t>Օրենքի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հոդվածի</w:t>
      </w:r>
      <w:r w:rsidRPr="0023252B">
        <w:rPr>
          <w:rFonts w:ascii="GHEA Grapalat" w:hAnsi="GHEA Grapalat" w:cs="Sylfaen"/>
          <w:sz w:val="20"/>
          <w:lang w:val="af-ZA"/>
        </w:rPr>
        <w:t xml:space="preserve"> 1-</w:t>
      </w:r>
      <w:r w:rsidRPr="0023252B">
        <w:rPr>
          <w:rFonts w:ascii="GHEA Grapalat" w:hAnsi="GHEA Grapalat" w:cs="Sylfaen"/>
          <w:sz w:val="20"/>
        </w:rPr>
        <w:t>ին</w:t>
      </w:r>
      <w:r w:rsidRPr="0023252B">
        <w:rPr>
          <w:rFonts w:ascii="GHEA Grapalat" w:hAnsi="GHEA Grapalat" w:cs="Sylfaen"/>
          <w:sz w:val="20"/>
          <w:lang w:val="af-ZA"/>
        </w:rPr>
        <w:t xml:space="preserve"> </w:t>
      </w:r>
      <w:r w:rsidRPr="0023252B">
        <w:rPr>
          <w:rFonts w:ascii="GHEA Grapalat" w:hAnsi="GHEA Grapalat" w:cs="Sylfaen"/>
          <w:sz w:val="20"/>
        </w:rPr>
        <w:t>մասի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կետով</w:t>
      </w:r>
      <w:r w:rsidRPr="0023252B">
        <w:rPr>
          <w:rFonts w:ascii="GHEA Grapalat" w:hAnsi="GHEA Grapalat" w:cs="Sylfaen"/>
          <w:sz w:val="20"/>
          <w:lang w:val="af-ZA"/>
        </w:rPr>
        <w:t xml:space="preserve"> </w:t>
      </w:r>
      <w:r w:rsidRPr="0023252B">
        <w:rPr>
          <w:rFonts w:ascii="GHEA Grapalat" w:hAnsi="GHEA Grapalat" w:cs="Sylfaen"/>
          <w:sz w:val="20"/>
        </w:rPr>
        <w:t>նախատեսված</w:t>
      </w:r>
      <w:r w:rsidRPr="0023252B">
        <w:rPr>
          <w:rFonts w:ascii="GHEA Grapalat" w:hAnsi="GHEA Grapalat" w:cs="Sylfaen"/>
          <w:sz w:val="20"/>
          <w:lang w:val="af-ZA"/>
        </w:rPr>
        <w:t xml:space="preserve"> </w:t>
      </w:r>
      <w:r w:rsidRPr="0023252B">
        <w:rPr>
          <w:rFonts w:ascii="GHEA Grapalat" w:hAnsi="GHEA Grapalat" w:cs="Sylfaen"/>
          <w:sz w:val="20"/>
        </w:rPr>
        <w:t>հիմքերն</w:t>
      </w:r>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r w:rsidRPr="0023252B">
        <w:rPr>
          <w:rFonts w:ascii="GHEA Grapalat" w:hAnsi="GHEA Grapalat" w:cs="Sylfaen"/>
          <w:sz w:val="20"/>
        </w:rPr>
        <w:t>հայտ</w:t>
      </w:r>
      <w:r w:rsidRPr="0023252B">
        <w:rPr>
          <w:rFonts w:ascii="GHEA Grapalat" w:hAnsi="GHEA Grapalat" w:cs="Sylfaen"/>
          <w:sz w:val="20"/>
          <w:lang w:val="af-ZA"/>
        </w:rPr>
        <w:t xml:space="preserve"> </w:t>
      </w:r>
      <w:r w:rsidRPr="0023252B">
        <w:rPr>
          <w:rFonts w:ascii="GHEA Grapalat" w:hAnsi="GHEA Grapalat" w:cs="Sylfaen"/>
          <w:sz w:val="20"/>
        </w:rPr>
        <w:t>գալու</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ru-RU"/>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ru-RU"/>
        </w:rPr>
        <w:t>ղեկավարի</w:t>
      </w:r>
      <w:r w:rsidRPr="0023252B">
        <w:rPr>
          <w:rFonts w:ascii="GHEA Grapalat" w:hAnsi="GHEA Grapalat" w:cs="Sylfaen"/>
          <w:sz w:val="20"/>
          <w:lang w:val="af-ZA"/>
        </w:rPr>
        <w:t xml:space="preserve"> </w:t>
      </w:r>
      <w:r w:rsidRPr="0023252B">
        <w:rPr>
          <w:rFonts w:ascii="GHEA Grapalat" w:hAnsi="GHEA Grapalat" w:cs="Sylfaen"/>
          <w:sz w:val="20"/>
          <w:lang w:val="ru-RU"/>
        </w:rPr>
        <w:t>պատճառաբանված</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հիման</w:t>
      </w:r>
      <w:r w:rsidRPr="0023252B">
        <w:rPr>
          <w:rFonts w:ascii="GHEA Grapalat" w:hAnsi="GHEA Grapalat" w:cs="Sylfaen"/>
          <w:sz w:val="20"/>
          <w:lang w:val="af-ZA"/>
        </w:rPr>
        <w:t xml:space="preserve"> </w:t>
      </w:r>
      <w:r w:rsidRPr="0023252B">
        <w:rPr>
          <w:rFonts w:ascii="GHEA Grapalat" w:hAnsi="GHEA Grapalat" w:cs="Sylfaen"/>
          <w:sz w:val="20"/>
          <w:lang w:val="ru-RU"/>
        </w:rPr>
        <w:t>վրա</w:t>
      </w:r>
      <w:r w:rsidRPr="0023252B">
        <w:rPr>
          <w:rFonts w:ascii="GHEA Grapalat" w:hAnsi="GHEA Grapalat" w:cs="Sylfaen"/>
          <w:sz w:val="20"/>
          <w:lang w:val="af-ZA"/>
        </w:rPr>
        <w:t xml:space="preserve">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մարմինը</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մասնակցին</w:t>
      </w:r>
      <w:r w:rsidRPr="0023252B">
        <w:rPr>
          <w:rFonts w:ascii="GHEA Grapalat" w:hAnsi="GHEA Grapalat" w:cs="Sylfaen"/>
          <w:sz w:val="20"/>
          <w:lang w:val="af-ZA"/>
        </w:rPr>
        <w:t xml:space="preserve"> </w:t>
      </w:r>
      <w:r w:rsidRPr="0023252B">
        <w:rPr>
          <w:rFonts w:ascii="GHEA Grapalat" w:hAnsi="GHEA Grapalat" w:cs="Sylfaen"/>
          <w:sz w:val="20"/>
          <w:lang w:val="ru-RU"/>
        </w:rPr>
        <w:t>ներառում</w:t>
      </w:r>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r w:rsidRPr="0023252B">
        <w:rPr>
          <w:rFonts w:ascii="GHEA Grapalat" w:hAnsi="GHEA Grapalat" w:cs="Sylfaen"/>
          <w:sz w:val="20"/>
          <w:lang w:val="ru-RU"/>
        </w:rPr>
        <w:t>գնումների</w:t>
      </w:r>
      <w:r w:rsidRPr="0023252B">
        <w:rPr>
          <w:rFonts w:ascii="GHEA Grapalat" w:hAnsi="GHEA Grapalat" w:cs="Sylfaen"/>
          <w:sz w:val="20"/>
          <w:lang w:val="af-ZA"/>
        </w:rPr>
        <w:t xml:space="preserve"> </w:t>
      </w:r>
      <w:r w:rsidRPr="0023252B">
        <w:rPr>
          <w:rFonts w:ascii="GHEA Grapalat" w:hAnsi="GHEA Grapalat" w:cs="Sylfaen"/>
          <w:sz w:val="20"/>
          <w:lang w:val="ru-RU"/>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ru-RU"/>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ru-RU"/>
        </w:rPr>
        <w:t>իրավունք</w:t>
      </w:r>
      <w:r w:rsidRPr="0023252B">
        <w:rPr>
          <w:rFonts w:ascii="GHEA Grapalat" w:hAnsi="GHEA Grapalat" w:cs="Sylfaen"/>
          <w:sz w:val="20"/>
          <w:lang w:val="af-ZA"/>
        </w:rPr>
        <w:t xml:space="preserve"> </w:t>
      </w:r>
      <w:r w:rsidRPr="0023252B">
        <w:rPr>
          <w:rFonts w:ascii="GHEA Grapalat" w:hAnsi="GHEA Grapalat" w:cs="Sylfaen"/>
          <w:sz w:val="20"/>
          <w:lang w:val="ru-RU"/>
        </w:rPr>
        <w:t>չունեցող</w:t>
      </w:r>
      <w:r w:rsidRPr="0023252B">
        <w:rPr>
          <w:rFonts w:ascii="GHEA Grapalat" w:hAnsi="GHEA Grapalat" w:cs="Sylfaen"/>
          <w:sz w:val="20"/>
          <w:lang w:val="af-ZA"/>
        </w:rPr>
        <w:t xml:space="preserve"> </w:t>
      </w:r>
      <w:r w:rsidRPr="0023252B">
        <w:rPr>
          <w:rFonts w:ascii="GHEA Grapalat" w:hAnsi="GHEA Grapalat" w:cs="Sylfaen"/>
          <w:sz w:val="20"/>
          <w:lang w:val="ru-RU"/>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ru-RU"/>
        </w:rPr>
        <w:t>ցուցակում</w:t>
      </w:r>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p>
    <w:p w:rsidR="0056138C" w:rsidRPr="00015CC3" w:rsidRDefault="0056138C" w:rsidP="0056138C">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lastRenderedPageBreak/>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rsidR="0056138C" w:rsidRPr="00015CC3" w:rsidRDefault="0056138C" w:rsidP="0056138C">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rsidR="0056138C" w:rsidRPr="00015CC3" w:rsidRDefault="0056138C" w:rsidP="0056138C">
      <w:pPr>
        <w:pStyle w:val="ac"/>
        <w:numPr>
          <w:ilvl w:val="0"/>
          <w:numId w:val="18"/>
        </w:numPr>
        <w:shd w:val="clear" w:color="auto" w:fill="FFFFFF"/>
        <w:ind w:left="0" w:firstLine="426"/>
        <w:contextualSpacing w:val="0"/>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56138C">
        <w:rPr>
          <w:rFonts w:ascii="GHEA Grapalat" w:hAnsi="GHEA Grapalat" w:cs="Sylfaen"/>
          <w:sz w:val="20"/>
          <w:lang w:val="af-ZA"/>
        </w:rPr>
        <w:t xml:space="preserve"> </w:t>
      </w:r>
      <w:r w:rsidRPr="00015CC3">
        <w:rPr>
          <w:rFonts w:ascii="GHEA Grapalat" w:hAnsi="GHEA Grapalat" w:cs="Sylfaen"/>
          <w:sz w:val="20"/>
        </w:rPr>
        <w:t>որոշումը</w:t>
      </w:r>
      <w:r w:rsidRPr="0056138C">
        <w:rPr>
          <w:rFonts w:ascii="GHEA Grapalat" w:hAnsi="GHEA Grapalat" w:cs="Sylfaen"/>
          <w:sz w:val="20"/>
          <w:lang w:val="af-ZA"/>
        </w:rPr>
        <w:t xml:space="preserve"> </w:t>
      </w:r>
      <w:r w:rsidRPr="00015CC3">
        <w:rPr>
          <w:rFonts w:ascii="GHEA Grapalat" w:hAnsi="GHEA Grapalat" w:cs="Sylfaen"/>
          <w:sz w:val="20"/>
        </w:rPr>
        <w:t>ներկայացվելու</w:t>
      </w:r>
      <w:r w:rsidRPr="0056138C">
        <w:rPr>
          <w:rFonts w:ascii="GHEA Grapalat" w:hAnsi="GHEA Grapalat" w:cs="Sylfaen"/>
          <w:sz w:val="20"/>
          <w:lang w:val="af-ZA"/>
        </w:rPr>
        <w:t xml:space="preserve"> </w:t>
      </w:r>
      <w:r w:rsidRPr="00015CC3">
        <w:rPr>
          <w:rFonts w:ascii="GHEA Grapalat" w:hAnsi="GHEA Grapalat" w:cs="Sylfaen"/>
          <w:sz w:val="20"/>
        </w:rPr>
        <w:t>վերջնաժամկետը</w:t>
      </w:r>
      <w:r w:rsidRPr="0056138C">
        <w:rPr>
          <w:rFonts w:ascii="GHEA Grapalat" w:hAnsi="GHEA Grapalat" w:cs="Sylfaen"/>
          <w:sz w:val="20"/>
          <w:lang w:val="af-ZA"/>
        </w:rPr>
        <w:t xml:space="preserve"> </w:t>
      </w:r>
      <w:r w:rsidRPr="00015CC3">
        <w:rPr>
          <w:rFonts w:ascii="GHEA Grapalat" w:hAnsi="GHEA Grapalat" w:cs="Sylfaen"/>
          <w:sz w:val="20"/>
        </w:rPr>
        <w:t>լրանալու</w:t>
      </w:r>
      <w:r w:rsidRPr="0056138C">
        <w:rPr>
          <w:rFonts w:ascii="GHEA Grapalat" w:hAnsi="GHEA Grapalat" w:cs="Sylfaen"/>
          <w:sz w:val="20"/>
          <w:lang w:val="af-ZA"/>
        </w:rPr>
        <w:t xml:space="preserve"> </w:t>
      </w:r>
      <w:r w:rsidRPr="00015CC3">
        <w:rPr>
          <w:rFonts w:ascii="GHEA Grapalat" w:hAnsi="GHEA Grapalat" w:cs="Sylfaen"/>
          <w:sz w:val="20"/>
        </w:rPr>
        <w:t>օրվա</w:t>
      </w:r>
      <w:r w:rsidRPr="0056138C">
        <w:rPr>
          <w:rFonts w:ascii="GHEA Grapalat" w:hAnsi="GHEA Grapalat" w:cs="Sylfaen"/>
          <w:sz w:val="20"/>
          <w:lang w:val="af-ZA"/>
        </w:rPr>
        <w:t xml:space="preserve"> </w:t>
      </w:r>
      <w:r w:rsidRPr="00015CC3">
        <w:rPr>
          <w:rFonts w:ascii="GHEA Grapalat" w:hAnsi="GHEA Grapalat" w:cs="Sylfaen"/>
          <w:sz w:val="20"/>
        </w:rPr>
        <w:t>դրությամբ</w:t>
      </w:r>
      <w:r w:rsidRPr="0056138C">
        <w:rPr>
          <w:rFonts w:ascii="GHEA Grapalat" w:hAnsi="GHEA Grapalat" w:cs="Sylfaen"/>
          <w:sz w:val="20"/>
          <w:lang w:val="af-ZA"/>
        </w:rPr>
        <w:t xml:space="preserve"> </w:t>
      </w:r>
      <w:r w:rsidRPr="00015CC3">
        <w:rPr>
          <w:rFonts w:ascii="GHEA Grapalat" w:hAnsi="GHEA Grapalat" w:cs="Sylfaen"/>
          <w:sz w:val="20"/>
        </w:rPr>
        <w:t>մասնակիցը</w:t>
      </w:r>
      <w:r w:rsidRPr="0056138C">
        <w:rPr>
          <w:rFonts w:ascii="GHEA Grapalat" w:hAnsi="GHEA Grapalat" w:cs="Sylfaen"/>
          <w:sz w:val="20"/>
          <w:lang w:val="af-ZA"/>
        </w:rPr>
        <w:t xml:space="preserve"> </w:t>
      </w:r>
      <w:r w:rsidRPr="00015CC3">
        <w:rPr>
          <w:rFonts w:ascii="GHEA Grapalat" w:hAnsi="GHEA Grapalat" w:cs="Sylfaen"/>
          <w:sz w:val="20"/>
        </w:rPr>
        <w:t>կամ</w:t>
      </w:r>
      <w:r w:rsidRPr="0056138C">
        <w:rPr>
          <w:rFonts w:ascii="GHEA Grapalat" w:hAnsi="GHEA Grapalat" w:cs="Sylfaen"/>
          <w:sz w:val="20"/>
          <w:lang w:val="af-ZA"/>
        </w:rPr>
        <w:t xml:space="preserve"> </w:t>
      </w:r>
      <w:r w:rsidRPr="00015CC3">
        <w:rPr>
          <w:rFonts w:ascii="GHEA Grapalat" w:hAnsi="GHEA Grapalat" w:cs="Sylfaen"/>
          <w:sz w:val="20"/>
        </w:rPr>
        <w:t>պայմանագիրը</w:t>
      </w:r>
      <w:r w:rsidRPr="0056138C">
        <w:rPr>
          <w:rFonts w:ascii="GHEA Grapalat" w:hAnsi="GHEA Grapalat" w:cs="Sylfaen"/>
          <w:sz w:val="20"/>
          <w:lang w:val="af-ZA"/>
        </w:rPr>
        <w:t xml:space="preserve"> </w:t>
      </w:r>
      <w:r w:rsidRPr="00015CC3">
        <w:rPr>
          <w:rFonts w:ascii="GHEA Grapalat" w:hAnsi="GHEA Grapalat" w:cs="Sylfaen"/>
          <w:sz w:val="20"/>
        </w:rPr>
        <w:t>կնքած</w:t>
      </w:r>
      <w:r w:rsidRPr="0056138C">
        <w:rPr>
          <w:rFonts w:ascii="GHEA Grapalat" w:hAnsi="GHEA Grapalat" w:cs="Sylfaen"/>
          <w:sz w:val="20"/>
          <w:lang w:val="af-ZA"/>
        </w:rPr>
        <w:t xml:space="preserve"> </w:t>
      </w:r>
      <w:r w:rsidRPr="00015CC3">
        <w:rPr>
          <w:rFonts w:ascii="GHEA Grapalat" w:hAnsi="GHEA Grapalat" w:cs="Sylfaen"/>
          <w:sz w:val="20"/>
        </w:rPr>
        <w:t>անձը</w:t>
      </w:r>
      <w:r w:rsidRPr="0056138C">
        <w:rPr>
          <w:rFonts w:ascii="GHEA Grapalat" w:hAnsi="GHEA Grapalat" w:cs="Sylfaen"/>
          <w:sz w:val="20"/>
          <w:lang w:val="af-ZA"/>
        </w:rPr>
        <w:t xml:space="preserve"> </w:t>
      </w:r>
      <w:r w:rsidRPr="00015CC3">
        <w:rPr>
          <w:rFonts w:ascii="GHEA Grapalat" w:hAnsi="GHEA Grapalat" w:cs="Sylfaen"/>
          <w:sz w:val="20"/>
        </w:rPr>
        <w:t>վճարել</w:t>
      </w:r>
      <w:r w:rsidRPr="0056138C">
        <w:rPr>
          <w:rFonts w:ascii="GHEA Grapalat" w:hAnsi="GHEA Grapalat" w:cs="Sylfaen"/>
          <w:sz w:val="20"/>
          <w:lang w:val="af-ZA"/>
        </w:rPr>
        <w:t xml:space="preserve"> </w:t>
      </w:r>
      <w:r w:rsidRPr="00015CC3">
        <w:rPr>
          <w:rFonts w:ascii="GHEA Grapalat" w:hAnsi="GHEA Grapalat" w:cs="Sylfaen"/>
          <w:sz w:val="20"/>
        </w:rPr>
        <w:t>է</w:t>
      </w:r>
      <w:r w:rsidRPr="0056138C">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56138C" w:rsidRPr="0023252B" w:rsidRDefault="0056138C" w:rsidP="0056138C">
      <w:pPr>
        <w:pStyle w:val="ac"/>
        <w:numPr>
          <w:ilvl w:val="0"/>
          <w:numId w:val="18"/>
        </w:numPr>
        <w:shd w:val="clear" w:color="auto" w:fill="FFFFFF"/>
        <w:ind w:left="0" w:firstLine="375"/>
        <w:contextualSpacing w:val="0"/>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w:t>
      </w:r>
      <w:r w:rsidRPr="0056138C">
        <w:rPr>
          <w:rFonts w:ascii="GHEA Grapalat" w:hAnsi="GHEA Grapalat" w:cs="Sylfaen"/>
          <w:sz w:val="20"/>
          <w:lang w:val="af-ZA"/>
        </w:rPr>
        <w:t xml:space="preserve"> </w:t>
      </w:r>
      <w:r w:rsidRPr="0023252B">
        <w:rPr>
          <w:rFonts w:ascii="GHEA Grapalat" w:hAnsi="GHEA Grapalat" w:cs="Sylfaen"/>
          <w:sz w:val="20"/>
        </w:rPr>
        <w:t>որոշումը</w:t>
      </w:r>
      <w:r w:rsidRPr="0056138C">
        <w:rPr>
          <w:rFonts w:ascii="GHEA Grapalat" w:hAnsi="GHEA Grapalat" w:cs="Sylfaen"/>
          <w:sz w:val="20"/>
          <w:lang w:val="af-ZA"/>
        </w:rPr>
        <w:t xml:space="preserve"> </w:t>
      </w:r>
      <w:r w:rsidRPr="0023252B">
        <w:rPr>
          <w:rFonts w:ascii="GHEA Grapalat" w:hAnsi="GHEA Grapalat" w:cs="Sylfaen"/>
          <w:sz w:val="20"/>
        </w:rPr>
        <w:t>ներկայացվելու</w:t>
      </w:r>
      <w:r w:rsidRPr="0056138C">
        <w:rPr>
          <w:rFonts w:ascii="GHEA Grapalat" w:hAnsi="GHEA Grapalat" w:cs="Sylfaen"/>
          <w:sz w:val="20"/>
          <w:lang w:val="af-ZA"/>
        </w:rPr>
        <w:t xml:space="preserve"> </w:t>
      </w:r>
      <w:r w:rsidRPr="0023252B">
        <w:rPr>
          <w:rFonts w:ascii="GHEA Grapalat" w:hAnsi="GHEA Grapalat" w:cs="Sylfaen"/>
          <w:sz w:val="20"/>
        </w:rPr>
        <w:t>վերջնաժամկետը</w:t>
      </w:r>
      <w:r w:rsidRPr="0056138C">
        <w:rPr>
          <w:rFonts w:ascii="GHEA Grapalat" w:hAnsi="GHEA Grapalat" w:cs="Sylfaen"/>
          <w:sz w:val="20"/>
          <w:lang w:val="af-ZA"/>
        </w:rPr>
        <w:t xml:space="preserve"> </w:t>
      </w:r>
      <w:r w:rsidRPr="0023252B">
        <w:rPr>
          <w:rFonts w:ascii="GHEA Grapalat" w:hAnsi="GHEA Grapalat" w:cs="Sylfaen"/>
          <w:sz w:val="20"/>
        </w:rPr>
        <w:t>լրանալուց</w:t>
      </w:r>
      <w:r w:rsidRPr="0023252B">
        <w:rPr>
          <w:rFonts w:ascii="GHEA Grapalat" w:hAnsi="GHEA Grapalat" w:cs="Sylfaen"/>
          <w:sz w:val="20"/>
          <w:lang w:val="af-ZA"/>
        </w:rPr>
        <w:t xml:space="preserve"> </w:t>
      </w:r>
      <w:r w:rsidRPr="0023252B">
        <w:rPr>
          <w:rFonts w:ascii="GHEA Grapalat" w:hAnsi="GHEA Grapalat" w:cs="Sylfaen"/>
          <w:sz w:val="20"/>
        </w:rPr>
        <w:t>հետո</w:t>
      </w:r>
      <w:r w:rsidRPr="0023252B">
        <w:rPr>
          <w:rFonts w:ascii="GHEA Grapalat" w:hAnsi="GHEA Grapalat" w:cs="Sylfaen"/>
          <w:sz w:val="20"/>
          <w:lang w:val="af-ZA"/>
        </w:rPr>
        <w:t xml:space="preserve">, </w:t>
      </w:r>
      <w:r w:rsidRPr="0023252B">
        <w:rPr>
          <w:rFonts w:ascii="GHEA Grapalat" w:hAnsi="GHEA Grapalat" w:cs="Sylfaen"/>
          <w:sz w:val="20"/>
        </w:rPr>
        <w:t>բայց</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r w:rsidRPr="0023252B">
        <w:rPr>
          <w:rFonts w:ascii="GHEA Grapalat" w:hAnsi="GHEA Grapalat" w:cs="Sylfaen"/>
          <w:sz w:val="20"/>
        </w:rPr>
        <w:t>լիազորված</w:t>
      </w:r>
      <w:r w:rsidRPr="0056138C">
        <w:rPr>
          <w:rFonts w:ascii="GHEA Grapalat" w:hAnsi="GHEA Grapalat" w:cs="Sylfaen"/>
          <w:sz w:val="20"/>
          <w:lang w:val="af-ZA"/>
        </w:rPr>
        <w:t xml:space="preserve"> </w:t>
      </w:r>
      <w:r w:rsidRPr="0023252B">
        <w:rPr>
          <w:rFonts w:ascii="GHEA Grapalat" w:hAnsi="GHEA Grapalat" w:cs="Sylfaen"/>
          <w:sz w:val="20"/>
        </w:rPr>
        <w:t>մարմնի</w:t>
      </w:r>
      <w:r w:rsidRPr="0056138C">
        <w:rPr>
          <w:rFonts w:ascii="GHEA Grapalat" w:hAnsi="GHEA Grapalat" w:cs="Sylfaen"/>
          <w:sz w:val="20"/>
          <w:lang w:val="af-ZA"/>
        </w:rPr>
        <w:t xml:space="preserve"> </w:t>
      </w:r>
      <w:r w:rsidRPr="0023252B">
        <w:rPr>
          <w:rFonts w:ascii="GHEA Grapalat" w:hAnsi="GHEA Grapalat" w:cs="Sylfaen"/>
          <w:sz w:val="20"/>
        </w:rPr>
        <w:t>կողմից</w:t>
      </w:r>
      <w:r w:rsidRPr="0056138C">
        <w:rPr>
          <w:rFonts w:ascii="GHEA Grapalat" w:hAnsi="GHEA Grapalat" w:cs="Sylfaen"/>
          <w:sz w:val="20"/>
          <w:lang w:val="af-ZA"/>
        </w:rPr>
        <w:t xml:space="preserve"> </w:t>
      </w:r>
      <w:r w:rsidRPr="0023252B">
        <w:rPr>
          <w:rFonts w:ascii="GHEA Grapalat" w:hAnsi="GHEA Grapalat" w:cs="Sylfaen"/>
          <w:sz w:val="20"/>
        </w:rPr>
        <w:t>մասնակցին</w:t>
      </w:r>
      <w:r w:rsidRPr="0056138C">
        <w:rPr>
          <w:rFonts w:ascii="GHEA Grapalat" w:hAnsi="GHEA Grapalat" w:cs="Sylfaen"/>
          <w:sz w:val="20"/>
          <w:lang w:val="af-ZA"/>
        </w:rPr>
        <w:t xml:space="preserve">  </w:t>
      </w:r>
      <w:r w:rsidRPr="0023252B">
        <w:rPr>
          <w:rFonts w:ascii="GHEA Grapalat" w:hAnsi="GHEA Grapalat" w:cs="Sylfaen"/>
          <w:sz w:val="20"/>
        </w:rPr>
        <w:t>ցուցակում</w:t>
      </w:r>
      <w:r w:rsidRPr="0056138C">
        <w:rPr>
          <w:rFonts w:ascii="GHEA Grapalat" w:hAnsi="GHEA Grapalat" w:cs="Sylfaen"/>
          <w:sz w:val="20"/>
          <w:lang w:val="af-ZA"/>
        </w:rPr>
        <w:t xml:space="preserve"> </w:t>
      </w:r>
      <w:r w:rsidRPr="0023252B">
        <w:rPr>
          <w:rFonts w:ascii="GHEA Grapalat" w:hAnsi="GHEA Grapalat" w:cs="Sylfaen"/>
          <w:sz w:val="20"/>
        </w:rPr>
        <w:t>ներառելու</w:t>
      </w:r>
      <w:r w:rsidRPr="0056138C">
        <w:rPr>
          <w:rFonts w:ascii="GHEA Grapalat" w:hAnsi="GHEA Grapalat" w:cs="Sylfaen"/>
          <w:sz w:val="20"/>
          <w:lang w:val="af-ZA"/>
        </w:rPr>
        <w:t xml:space="preserve"> </w:t>
      </w:r>
      <w:r w:rsidRPr="0023252B">
        <w:rPr>
          <w:rFonts w:ascii="GHEA Grapalat" w:hAnsi="GHEA Grapalat" w:cs="Sylfaen"/>
          <w:sz w:val="20"/>
        </w:rPr>
        <w:t>համար</w:t>
      </w:r>
      <w:r w:rsidRPr="0056138C">
        <w:rPr>
          <w:rFonts w:ascii="GHEA Grapalat" w:hAnsi="GHEA Grapalat" w:cs="Sylfaen"/>
          <w:sz w:val="20"/>
          <w:lang w:val="af-ZA"/>
        </w:rPr>
        <w:t xml:space="preserve"> </w:t>
      </w:r>
      <w:r w:rsidRPr="0023252B">
        <w:rPr>
          <w:rFonts w:ascii="GHEA Grapalat" w:hAnsi="GHEA Grapalat" w:cs="Sylfaen"/>
          <w:sz w:val="20"/>
        </w:rPr>
        <w:t>սահմանված</w:t>
      </w:r>
      <w:r w:rsidRPr="0056138C">
        <w:rPr>
          <w:rFonts w:ascii="GHEA Grapalat" w:hAnsi="GHEA Grapalat" w:cs="Sylfaen"/>
          <w:sz w:val="20"/>
          <w:lang w:val="af-ZA"/>
        </w:rPr>
        <w:t xml:space="preserve"> </w:t>
      </w:r>
      <w:r w:rsidRPr="0023252B">
        <w:rPr>
          <w:rFonts w:ascii="GHEA Grapalat" w:hAnsi="GHEA Grapalat" w:cs="Sylfaen"/>
          <w:sz w:val="20"/>
        </w:rPr>
        <w:t>քառասունօրյա</w:t>
      </w:r>
      <w:r w:rsidRPr="0056138C">
        <w:rPr>
          <w:rFonts w:ascii="GHEA Grapalat" w:hAnsi="GHEA Grapalat" w:cs="Sylfaen"/>
          <w:sz w:val="20"/>
          <w:lang w:val="af-ZA"/>
        </w:rPr>
        <w:t xml:space="preserve"> </w:t>
      </w:r>
      <w:r w:rsidRPr="0023252B">
        <w:rPr>
          <w:rFonts w:ascii="GHEA Grapalat" w:hAnsi="GHEA Grapalat" w:cs="Sylfaen"/>
          <w:sz w:val="20"/>
        </w:rPr>
        <w:t>ժամկետը</w:t>
      </w:r>
      <w:r w:rsidRPr="0056138C">
        <w:rPr>
          <w:rFonts w:ascii="GHEA Grapalat" w:hAnsi="GHEA Grapalat" w:cs="Sylfaen"/>
          <w:sz w:val="20"/>
          <w:lang w:val="af-ZA"/>
        </w:rPr>
        <w:t xml:space="preserve"> </w:t>
      </w:r>
      <w:r w:rsidRPr="0023252B">
        <w:rPr>
          <w:rFonts w:ascii="GHEA Grapalat" w:hAnsi="GHEA Grapalat" w:cs="Sylfaen"/>
          <w:sz w:val="20"/>
        </w:rPr>
        <w:t>լրանալը</w:t>
      </w:r>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r w:rsidRPr="0023252B">
        <w:rPr>
          <w:rFonts w:ascii="GHEA Grapalat" w:hAnsi="GHEA Grapalat" w:cs="Sylfaen"/>
          <w:sz w:val="20"/>
          <w:lang w:val="ru-RU"/>
        </w:rPr>
        <w:t>իսկ</w:t>
      </w:r>
      <w:r w:rsidRPr="0023252B">
        <w:rPr>
          <w:rFonts w:ascii="GHEA Grapalat" w:hAnsi="GHEA Grapalat" w:cs="Sylfaen"/>
          <w:sz w:val="20"/>
          <w:lang w:val="af-ZA"/>
        </w:rPr>
        <w:t xml:space="preserve"> </w:t>
      </w:r>
      <w:r w:rsidRPr="0023252B">
        <w:rPr>
          <w:rFonts w:ascii="GHEA Grapalat" w:hAnsi="GHEA Grapalat" w:cs="Sylfaen"/>
          <w:sz w:val="20"/>
          <w:lang w:val="ru-RU"/>
        </w:rPr>
        <w:t>որոշումն</w:t>
      </w:r>
      <w:r w:rsidRPr="0023252B">
        <w:rPr>
          <w:rFonts w:ascii="GHEA Grapalat" w:hAnsi="GHEA Grapalat" w:cs="Sylfaen"/>
          <w:sz w:val="20"/>
          <w:lang w:val="af-ZA"/>
        </w:rPr>
        <w:t xml:space="preserve"> </w:t>
      </w:r>
      <w:r w:rsidRPr="0023252B">
        <w:rPr>
          <w:rFonts w:ascii="GHEA Grapalat" w:hAnsi="GHEA Grapalat" w:cs="Sylfaen"/>
          <w:sz w:val="20"/>
          <w:lang w:val="ru-RU"/>
        </w:rPr>
        <w:t>ստանալուն</w:t>
      </w:r>
      <w:r w:rsidRPr="0023252B">
        <w:rPr>
          <w:rFonts w:ascii="GHEA Grapalat" w:hAnsi="GHEA Grapalat" w:cs="Sylfaen"/>
          <w:sz w:val="20"/>
          <w:lang w:val="af-ZA"/>
        </w:rPr>
        <w:t xml:space="preserve"> </w:t>
      </w:r>
      <w:r w:rsidRPr="0023252B">
        <w:rPr>
          <w:rFonts w:ascii="GHEA Grapalat" w:hAnsi="GHEA Grapalat" w:cs="Sylfaen"/>
          <w:sz w:val="20"/>
          <w:lang w:val="ru-RU"/>
        </w:rPr>
        <w:t>հաջորդող</w:t>
      </w:r>
      <w:r w:rsidRPr="0023252B">
        <w:rPr>
          <w:rFonts w:ascii="GHEA Grapalat" w:hAnsi="GHEA Grapalat" w:cs="Sylfaen"/>
          <w:sz w:val="20"/>
          <w:lang w:val="af-ZA"/>
        </w:rPr>
        <w:t xml:space="preserve"> </w:t>
      </w:r>
      <w:r w:rsidRPr="0023252B">
        <w:rPr>
          <w:rFonts w:ascii="GHEA Grapalat" w:hAnsi="GHEA Grapalat" w:cs="Sylfaen"/>
          <w:sz w:val="20"/>
          <w:lang w:val="ru-RU"/>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ru-RU"/>
        </w:rPr>
        <w:t>օրվա</w:t>
      </w:r>
      <w:r w:rsidRPr="0023252B">
        <w:rPr>
          <w:rFonts w:ascii="GHEA Grapalat" w:hAnsi="GHEA Grapalat" w:cs="Sylfaen"/>
          <w:sz w:val="20"/>
          <w:lang w:val="af-ZA"/>
        </w:rPr>
        <w:t xml:space="preserve"> </w:t>
      </w:r>
      <w:r w:rsidRPr="0023252B">
        <w:rPr>
          <w:rFonts w:ascii="GHEA Grapalat" w:hAnsi="GHEA Grapalat" w:cs="Sylfaen"/>
          <w:sz w:val="20"/>
          <w:lang w:val="ru-RU"/>
        </w:rPr>
        <w:t>դրությամբ</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w:t>
      </w:r>
      <w:r w:rsidRPr="0023252B">
        <w:rPr>
          <w:rFonts w:ascii="GHEA Grapalat" w:hAnsi="GHEA Grapalat" w:cs="Sylfaen"/>
          <w:sz w:val="20"/>
          <w:lang w:val="af-ZA"/>
        </w:rPr>
        <w:t xml:space="preserve"> </w:t>
      </w:r>
      <w:r w:rsidRPr="0023252B">
        <w:rPr>
          <w:rFonts w:ascii="GHEA Grapalat" w:hAnsi="GHEA Grapalat" w:cs="Sylfaen"/>
          <w:sz w:val="20"/>
          <w:lang w:val="ru-RU"/>
        </w:rPr>
        <w:t>կողմից</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ru-RU"/>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ru-RU"/>
        </w:rPr>
        <w:t>հարուցված</w:t>
      </w:r>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r w:rsidRPr="0023252B">
        <w:rPr>
          <w:rFonts w:ascii="GHEA Grapalat" w:hAnsi="GHEA Grapalat" w:cs="Sylfaen"/>
          <w:sz w:val="20"/>
          <w:lang w:val="ru-RU"/>
        </w:rPr>
        <w:t>չավարտված</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գործի</w:t>
      </w:r>
      <w:r w:rsidRPr="0023252B">
        <w:rPr>
          <w:rFonts w:ascii="GHEA Grapalat" w:hAnsi="GHEA Grapalat" w:cs="Sylfaen"/>
          <w:sz w:val="20"/>
          <w:lang w:val="af-ZA"/>
        </w:rPr>
        <w:t xml:space="preserve"> </w:t>
      </w:r>
      <w:r w:rsidRPr="0023252B">
        <w:rPr>
          <w:rFonts w:ascii="GHEA Grapalat" w:hAnsi="GHEA Grapalat" w:cs="Sylfaen"/>
          <w:sz w:val="20"/>
          <w:lang w:val="ru-RU"/>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hy-AM"/>
        </w:rPr>
        <w:t xml:space="preserve"> </w:t>
      </w:r>
      <w:r w:rsidRPr="0023252B">
        <w:rPr>
          <w:rFonts w:ascii="GHEA Grapalat" w:hAnsi="GHEA Grapalat" w:cs="Sylfaen"/>
          <w:sz w:val="20"/>
          <w:lang w:val="ru-RU"/>
        </w:rPr>
        <w:t>տվյալ</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գործով</w:t>
      </w:r>
      <w:r w:rsidRPr="0023252B">
        <w:rPr>
          <w:rFonts w:ascii="GHEA Grapalat" w:hAnsi="GHEA Grapalat" w:cs="Sylfaen"/>
          <w:sz w:val="20"/>
          <w:lang w:val="af-ZA"/>
        </w:rPr>
        <w:t xml:space="preserve"> </w:t>
      </w:r>
      <w:r w:rsidRPr="0023252B">
        <w:rPr>
          <w:rFonts w:ascii="GHEA Grapalat" w:hAnsi="GHEA Grapalat" w:cs="Sylfaen"/>
          <w:sz w:val="20"/>
          <w:lang w:val="ru-RU"/>
        </w:rPr>
        <w:t>եզրափակիչ</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ակտն</w:t>
      </w:r>
      <w:r w:rsidRPr="0023252B">
        <w:rPr>
          <w:rFonts w:ascii="GHEA Grapalat" w:hAnsi="GHEA Grapalat" w:cs="Sylfaen"/>
          <w:sz w:val="20"/>
          <w:lang w:val="af-ZA"/>
        </w:rPr>
        <w:t xml:space="preserve"> </w:t>
      </w:r>
      <w:r w:rsidRPr="0023252B">
        <w:rPr>
          <w:rFonts w:ascii="GHEA Grapalat" w:hAnsi="GHEA Grapalat" w:cs="Sylfaen"/>
          <w:sz w:val="20"/>
          <w:lang w:val="ru-RU"/>
        </w:rPr>
        <w:t>ուժի</w:t>
      </w:r>
      <w:r w:rsidRPr="0023252B">
        <w:rPr>
          <w:rFonts w:ascii="GHEA Grapalat" w:hAnsi="GHEA Grapalat" w:cs="Sylfaen"/>
          <w:sz w:val="20"/>
          <w:lang w:val="af-ZA"/>
        </w:rPr>
        <w:t xml:space="preserve"> </w:t>
      </w:r>
      <w:r w:rsidRPr="0023252B">
        <w:rPr>
          <w:rFonts w:ascii="GHEA Grapalat" w:hAnsi="GHEA Grapalat" w:cs="Sylfaen"/>
          <w:sz w:val="20"/>
          <w:lang w:val="ru-RU"/>
        </w:rPr>
        <w:t>մեջ</w:t>
      </w:r>
      <w:r w:rsidRPr="0023252B">
        <w:rPr>
          <w:rFonts w:ascii="GHEA Grapalat" w:hAnsi="GHEA Grapalat" w:cs="Sylfaen"/>
          <w:sz w:val="20"/>
          <w:lang w:val="af-ZA"/>
        </w:rPr>
        <w:t xml:space="preserve"> </w:t>
      </w:r>
      <w:r w:rsidRPr="0023252B">
        <w:rPr>
          <w:rFonts w:ascii="GHEA Grapalat" w:hAnsi="GHEA Grapalat" w:cs="Sylfaen"/>
          <w:sz w:val="20"/>
          <w:lang w:val="ru-RU"/>
        </w:rPr>
        <w:t>մտնելը</w:t>
      </w:r>
      <w:r w:rsidRPr="0056138C">
        <w:rPr>
          <w:rFonts w:ascii="GHEA Grapalat" w:hAnsi="GHEA Grapalat" w:cs="Sylfaen"/>
          <w:sz w:val="20"/>
          <w:lang w:val="af-ZA"/>
        </w:rPr>
        <w:t xml:space="preserve"> </w:t>
      </w:r>
      <w:r w:rsidRPr="0023252B">
        <w:rPr>
          <w:rFonts w:ascii="GHEA Grapalat" w:hAnsi="GHEA Grapalat" w:cs="Sylfaen"/>
          <w:sz w:val="20"/>
          <w:lang w:val="af-ZA"/>
        </w:rPr>
        <w:t xml:space="preserve">, </w:t>
      </w:r>
      <w:r w:rsidRPr="0023252B">
        <w:rPr>
          <w:rFonts w:ascii="GHEA Grapalat" w:hAnsi="GHEA Grapalat" w:cs="Sylfaen"/>
          <w:sz w:val="20"/>
        </w:rPr>
        <w:t>ապա</w:t>
      </w:r>
      <w:r w:rsidRPr="0023252B">
        <w:rPr>
          <w:rFonts w:ascii="GHEA Grapalat" w:hAnsi="GHEA Grapalat" w:cs="Sylfaen"/>
          <w:sz w:val="20"/>
          <w:lang w:val="af-ZA"/>
        </w:rPr>
        <w:t xml:space="preserve"> </w:t>
      </w:r>
      <w:r w:rsidRPr="0023252B">
        <w:rPr>
          <w:rFonts w:ascii="GHEA Grapalat" w:hAnsi="GHEA Grapalat" w:cs="Sylfaen"/>
          <w:sz w:val="20"/>
        </w:rPr>
        <w:t>պատվիրատուն</w:t>
      </w:r>
      <w:r w:rsidRPr="0023252B">
        <w:rPr>
          <w:rFonts w:ascii="GHEA Grapalat" w:hAnsi="GHEA Grapalat" w:cs="Sylfaen"/>
          <w:sz w:val="20"/>
          <w:lang w:val="af-ZA"/>
        </w:rPr>
        <w:t xml:space="preserve"> </w:t>
      </w:r>
      <w:r w:rsidRPr="0023252B">
        <w:rPr>
          <w:rFonts w:ascii="GHEA Grapalat" w:hAnsi="GHEA Grapalat" w:cs="Sylfaen"/>
          <w:sz w:val="20"/>
        </w:rPr>
        <w:t>դրա</w:t>
      </w:r>
      <w:r w:rsidRPr="0023252B">
        <w:rPr>
          <w:rFonts w:ascii="GHEA Grapalat" w:hAnsi="GHEA Grapalat" w:cs="Sylfaen"/>
          <w:sz w:val="20"/>
          <w:lang w:val="af-ZA"/>
        </w:rPr>
        <w:t xml:space="preserve"> </w:t>
      </w:r>
      <w:r w:rsidRPr="0023252B">
        <w:rPr>
          <w:rFonts w:ascii="GHEA Grapalat" w:hAnsi="GHEA Grapalat" w:cs="Sylfaen"/>
          <w:sz w:val="20"/>
        </w:rPr>
        <w:t>մասին</w:t>
      </w:r>
      <w:r w:rsidRPr="0023252B">
        <w:rPr>
          <w:rFonts w:ascii="GHEA Grapalat" w:hAnsi="GHEA Grapalat" w:cs="Sylfaen"/>
          <w:sz w:val="20"/>
          <w:lang w:val="af-ZA"/>
        </w:rPr>
        <w:t xml:space="preserve"> </w:t>
      </w:r>
      <w:r w:rsidRPr="0023252B">
        <w:rPr>
          <w:rFonts w:ascii="GHEA Grapalat" w:hAnsi="GHEA Grapalat" w:cs="Sylfaen"/>
          <w:sz w:val="20"/>
        </w:rPr>
        <w:t>գրավոր</w:t>
      </w:r>
      <w:r w:rsidRPr="0023252B">
        <w:rPr>
          <w:rFonts w:ascii="GHEA Grapalat" w:hAnsi="GHEA Grapalat" w:cs="Sylfaen"/>
          <w:sz w:val="20"/>
          <w:lang w:val="af-ZA"/>
        </w:rPr>
        <w:t xml:space="preserve"> </w:t>
      </w:r>
      <w:r w:rsidRPr="0023252B">
        <w:rPr>
          <w:rFonts w:ascii="GHEA Grapalat" w:hAnsi="GHEA Grapalat" w:cs="Sylfaen"/>
          <w:sz w:val="20"/>
        </w:rPr>
        <w:t>տեղեկացնում</w:t>
      </w:r>
      <w:r w:rsidRPr="0023252B">
        <w:rPr>
          <w:rFonts w:ascii="GHEA Grapalat" w:hAnsi="GHEA Grapalat" w:cs="Sylfaen"/>
          <w:sz w:val="20"/>
          <w:lang w:val="af-ZA"/>
        </w:rPr>
        <w:t xml:space="preserve"> </w:t>
      </w:r>
      <w:r w:rsidRPr="0023252B">
        <w:rPr>
          <w:rFonts w:ascii="GHEA Grapalat" w:hAnsi="GHEA Grapalat" w:cs="Sylfaen"/>
          <w:sz w:val="20"/>
        </w:rPr>
        <w:t>է</w:t>
      </w:r>
      <w:r w:rsidRPr="0023252B">
        <w:rPr>
          <w:rFonts w:ascii="GHEA Grapalat" w:hAnsi="GHEA Grapalat" w:cs="Sylfaen"/>
          <w:sz w:val="20"/>
          <w:lang w:val="af-ZA"/>
        </w:rPr>
        <w:t xml:space="preserve"> </w:t>
      </w:r>
      <w:r w:rsidRPr="0023252B">
        <w:rPr>
          <w:rFonts w:ascii="GHEA Grapalat" w:hAnsi="GHEA Grapalat" w:cs="Sylfaen"/>
          <w:sz w:val="20"/>
        </w:rPr>
        <w:t>լիազորված</w:t>
      </w:r>
      <w:r w:rsidRPr="0023252B">
        <w:rPr>
          <w:rFonts w:ascii="GHEA Grapalat" w:hAnsi="GHEA Grapalat" w:cs="Sylfaen"/>
          <w:sz w:val="20"/>
          <w:lang w:val="af-ZA"/>
        </w:rPr>
        <w:t xml:space="preserve"> </w:t>
      </w:r>
      <w:r w:rsidRPr="0023252B">
        <w:rPr>
          <w:rFonts w:ascii="GHEA Grapalat" w:hAnsi="GHEA Grapalat" w:cs="Sylfaen"/>
          <w:sz w:val="20"/>
        </w:rPr>
        <w:t>մարմին</w:t>
      </w:r>
      <w:r w:rsidRPr="0023252B">
        <w:rPr>
          <w:rFonts w:ascii="GHEA Grapalat" w:hAnsi="GHEA Grapalat" w:cs="Sylfaen"/>
          <w:sz w:val="20"/>
          <w:lang w:val="af-ZA"/>
        </w:rPr>
        <w:t xml:space="preserve">, </w:t>
      </w:r>
      <w:r w:rsidRPr="0023252B">
        <w:rPr>
          <w:rFonts w:ascii="GHEA Grapalat" w:hAnsi="GHEA Grapalat" w:cs="Sylfaen"/>
          <w:sz w:val="20"/>
        </w:rPr>
        <w:t>որի</w:t>
      </w:r>
      <w:r w:rsidRPr="0023252B">
        <w:rPr>
          <w:rFonts w:ascii="GHEA Grapalat" w:hAnsi="GHEA Grapalat" w:cs="Sylfaen"/>
          <w:sz w:val="20"/>
          <w:lang w:val="af-ZA"/>
        </w:rPr>
        <w:t xml:space="preserve"> </w:t>
      </w:r>
      <w:r w:rsidRPr="0023252B">
        <w:rPr>
          <w:rFonts w:ascii="GHEA Grapalat" w:hAnsi="GHEA Grapalat" w:cs="Sylfaen"/>
          <w:sz w:val="20"/>
        </w:rPr>
        <w:t>հիման</w:t>
      </w:r>
      <w:r w:rsidRPr="0023252B">
        <w:rPr>
          <w:rFonts w:ascii="GHEA Grapalat" w:hAnsi="GHEA Grapalat" w:cs="Sylfaen"/>
          <w:sz w:val="20"/>
          <w:lang w:val="af-ZA"/>
        </w:rPr>
        <w:t xml:space="preserve"> </w:t>
      </w:r>
      <w:r w:rsidRPr="0023252B">
        <w:rPr>
          <w:rFonts w:ascii="GHEA Grapalat" w:hAnsi="GHEA Grapalat" w:cs="Sylfaen"/>
          <w:sz w:val="20"/>
        </w:rPr>
        <w:t>վրա</w:t>
      </w:r>
      <w:r w:rsidRPr="0023252B">
        <w:rPr>
          <w:rFonts w:ascii="GHEA Grapalat" w:hAnsi="GHEA Grapalat" w:cs="Sylfaen"/>
          <w:sz w:val="20"/>
          <w:lang w:val="af-ZA"/>
        </w:rPr>
        <w:t xml:space="preserve"> </w:t>
      </w:r>
      <w:r w:rsidRPr="0023252B">
        <w:rPr>
          <w:rFonts w:ascii="GHEA Grapalat" w:hAnsi="GHEA Grapalat" w:cs="Sylfaen"/>
          <w:sz w:val="20"/>
        </w:rPr>
        <w:t>մասնակիցը</w:t>
      </w:r>
      <w:r w:rsidRPr="0023252B">
        <w:rPr>
          <w:rFonts w:ascii="GHEA Grapalat" w:hAnsi="GHEA Grapalat" w:cs="Sylfaen"/>
          <w:sz w:val="20"/>
          <w:lang w:val="af-ZA"/>
        </w:rPr>
        <w:t xml:space="preserve"> </w:t>
      </w:r>
      <w:r w:rsidRPr="0023252B">
        <w:rPr>
          <w:rFonts w:ascii="GHEA Grapalat" w:hAnsi="GHEA Grapalat" w:cs="Sylfaen"/>
          <w:sz w:val="20"/>
        </w:rPr>
        <w:t>չի</w:t>
      </w:r>
      <w:r w:rsidRPr="0023252B">
        <w:rPr>
          <w:rFonts w:ascii="GHEA Grapalat" w:hAnsi="GHEA Grapalat" w:cs="Sylfaen"/>
          <w:sz w:val="20"/>
          <w:lang w:val="af-ZA"/>
        </w:rPr>
        <w:t xml:space="preserve"> </w:t>
      </w:r>
      <w:r w:rsidRPr="0023252B">
        <w:rPr>
          <w:rFonts w:ascii="GHEA Grapalat" w:hAnsi="GHEA Grapalat" w:cs="Sylfaen"/>
          <w:sz w:val="20"/>
        </w:rPr>
        <w:t>ներառվում</w:t>
      </w:r>
      <w:r w:rsidRPr="0023252B">
        <w:rPr>
          <w:rFonts w:ascii="GHEA Grapalat" w:hAnsi="GHEA Grapalat" w:cs="Sylfaen"/>
          <w:sz w:val="20"/>
          <w:lang w:val="af-ZA"/>
        </w:rPr>
        <w:t xml:space="preserve"> </w:t>
      </w:r>
      <w:r w:rsidRPr="0023252B">
        <w:rPr>
          <w:rFonts w:ascii="GHEA Grapalat" w:hAnsi="GHEA Grapalat" w:cs="Sylfaen"/>
          <w:sz w:val="20"/>
        </w:rPr>
        <w:t>ցուցակում</w:t>
      </w:r>
      <w:r w:rsidRPr="0023252B">
        <w:rPr>
          <w:rFonts w:ascii="GHEA Grapalat" w:hAnsi="GHEA Grapalat" w:cs="Sylfaen"/>
          <w:sz w:val="20"/>
          <w:lang w:val="af-ZA"/>
        </w:rPr>
        <w:t>:</w:t>
      </w:r>
    </w:p>
    <w:p w:rsidR="0056138C" w:rsidRPr="00015CC3" w:rsidRDefault="0056138C" w:rsidP="0056138C">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56138C" w:rsidRPr="00015CC3" w:rsidRDefault="0056138C" w:rsidP="0056138C">
      <w:pPr>
        <w:ind w:firstLine="375"/>
        <w:jc w:val="both"/>
        <w:rPr>
          <w:rFonts w:ascii="GHEA Grapalat" w:hAnsi="GHEA Grapalat" w:cs="Sylfaen"/>
          <w:sz w:val="20"/>
          <w:lang w:val="af-ZA"/>
        </w:rPr>
      </w:pPr>
    </w:p>
    <w:p w:rsidR="0056138C" w:rsidRPr="00015CC3" w:rsidRDefault="0056138C" w:rsidP="0056138C">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rsidR="0056138C" w:rsidRPr="00E6597C" w:rsidRDefault="0056138C" w:rsidP="0056138C">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8.8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փաստաթղթերը</w:t>
      </w:r>
      <w:r w:rsidRPr="00015CC3">
        <w:rPr>
          <w:rFonts w:ascii="GHEA Grapalat" w:hAnsi="GHEA Grapalat" w:cs="Sylfaen"/>
          <w:sz w:val="20"/>
          <w:szCs w:val="24"/>
          <w:lang w:val="af-ZA" w:eastAsia="en-US"/>
        </w:rPr>
        <w:t xml:space="preserve"> մասնակիցը </w:t>
      </w:r>
      <w:r w:rsidRPr="00015CC3">
        <w:rPr>
          <w:rFonts w:ascii="GHEA Grapalat" w:hAnsi="GHEA Grapalat" w:cs="Sylfaen"/>
          <w:sz w:val="20"/>
          <w:szCs w:val="24"/>
          <w:lang w:eastAsia="en-US"/>
        </w:rPr>
        <w:t>սահմանված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ժամկետում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հանձնա</w:t>
      </w:r>
      <w:r w:rsidRPr="00015CC3">
        <w:rPr>
          <w:rFonts w:ascii="GHEA Grapalat" w:hAnsi="GHEA Grapalat" w:cs="Sylfaen"/>
          <w:sz w:val="20"/>
          <w:szCs w:val="24"/>
          <w:lang w:val="af-ZA" w:eastAsia="en-US"/>
        </w:rPr>
        <w:softHyphen/>
      </w:r>
      <w:r w:rsidRPr="00015CC3">
        <w:rPr>
          <w:rFonts w:ascii="GHEA Grapalat" w:hAnsi="GHEA Grapalat" w:cs="Sylfaen"/>
          <w:sz w:val="20"/>
          <w:szCs w:val="24"/>
          <w:lang w:val="ru-RU" w:eastAsia="en-US"/>
        </w:rPr>
        <w:t>ժողովի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ներկայաց</w:t>
      </w:r>
      <w:r w:rsidRPr="00015CC3">
        <w:rPr>
          <w:rFonts w:ascii="GHEA Grapalat" w:hAnsi="GHEA Grapalat" w:cs="Sylfaen"/>
          <w:sz w:val="20"/>
          <w:szCs w:val="24"/>
          <w:lang w:eastAsia="en-US"/>
        </w:rPr>
        <w:t>ն</w:t>
      </w:r>
      <w:r w:rsidRPr="00015CC3">
        <w:rPr>
          <w:rFonts w:ascii="GHEA Grapalat" w:hAnsi="GHEA Grapalat" w:cs="Sylfaen"/>
          <w:sz w:val="20"/>
          <w:szCs w:val="24"/>
          <w:lang w:val="ru-RU" w:eastAsia="en-US"/>
        </w:rPr>
        <w:t>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պարտավոր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օրը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հաստատել</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դրանց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հանգամանքը՝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հրավերում</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մասնակցի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հավաստում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միջոցով</w:t>
      </w:r>
      <w:r w:rsidRPr="00015CC3">
        <w:rPr>
          <w:rFonts w:ascii="GHEA Grapalat" w:hAnsi="GHEA Grapalat" w:cs="Sylfaen"/>
          <w:sz w:val="20"/>
          <w:szCs w:val="24"/>
          <w:lang w:val="af-ZA" w:eastAsia="en-US"/>
        </w:rPr>
        <w:t>:</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rsidR="0056138C" w:rsidRPr="00E6597C" w:rsidRDefault="0056138C" w:rsidP="0056138C">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6138C" w:rsidRPr="00F84B2C" w:rsidRDefault="0056138C" w:rsidP="0056138C">
      <w:pPr>
        <w:pStyle w:val="25"/>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r>
        <w:rPr>
          <w:rStyle w:val="aff6"/>
          <w:rFonts w:ascii="GHEA Grapalat" w:hAnsi="GHEA Grapalat" w:cs="Sylfaen"/>
          <w:lang w:val="hy-AM"/>
        </w:rPr>
        <w:footnoteReference w:id="6"/>
      </w:r>
    </w:p>
    <w:p w:rsidR="0056138C" w:rsidRPr="00E6597C" w:rsidRDefault="0056138C" w:rsidP="0056138C">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hy-AM" w:eastAsia="x-none"/>
        </w:rPr>
        <w:t>9</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w:t>
      </w:r>
      <w:r>
        <w:rPr>
          <w:rFonts w:ascii="GHEA Grapalat" w:hAnsi="GHEA Grapalat"/>
          <w:sz w:val="20"/>
          <w:szCs w:val="20"/>
          <w:lang w:val="hy-AM" w:eastAsia="x-none"/>
        </w:rPr>
        <w:t>8</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lastRenderedPageBreak/>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56138C" w:rsidRPr="00E6597C" w:rsidRDefault="0056138C" w:rsidP="0056138C">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66DD6" w:rsidRPr="004F71AE" w:rsidRDefault="00666DD6" w:rsidP="00666DD6">
      <w:pPr>
        <w:pStyle w:val="25"/>
        <w:spacing w:line="240" w:lineRule="auto"/>
        <w:ind w:firstLine="567"/>
        <w:rPr>
          <w:rFonts w:ascii="GHEA Grapalat" w:hAnsi="GHEA Grapalat" w:cs="Sylfaen"/>
          <w:szCs w:val="24"/>
        </w:rPr>
      </w:pPr>
      <w:r w:rsidRPr="004F71AE">
        <w:rPr>
          <w:rFonts w:ascii="GHEA Grapalat" w:hAnsi="GHEA Grapalat" w:cs="Sylfaen"/>
          <w:szCs w:val="24"/>
          <w:lang w:val="hy-AM"/>
        </w:rPr>
        <w:t>8.23 Անգործության</w:t>
      </w:r>
      <w:r w:rsidRPr="004F71AE">
        <w:rPr>
          <w:rFonts w:ascii="GHEA Grapalat" w:hAnsi="GHEA Grapalat" w:cs="Sylfaen"/>
          <w:szCs w:val="24"/>
        </w:rPr>
        <w:t xml:space="preserve"> </w:t>
      </w:r>
      <w:r w:rsidRPr="004F71AE">
        <w:rPr>
          <w:rFonts w:ascii="GHEA Grapalat" w:hAnsi="GHEA Grapalat" w:cs="Sylfaen"/>
          <w:szCs w:val="24"/>
          <w:lang w:val="hy-AM"/>
        </w:rPr>
        <w:t>ժամկետը</w:t>
      </w:r>
      <w:r w:rsidRPr="004F71AE">
        <w:rPr>
          <w:rFonts w:ascii="GHEA Grapalat" w:hAnsi="GHEA Grapalat" w:cs="Sylfaen"/>
          <w:szCs w:val="24"/>
        </w:rPr>
        <w:t xml:space="preserve"> </w:t>
      </w:r>
      <w:r w:rsidRPr="004F71AE">
        <w:rPr>
          <w:rFonts w:ascii="GHEA Grapalat" w:hAnsi="GHEA Grapalat" w:cs="Sylfaen"/>
          <w:szCs w:val="24"/>
          <w:lang w:val="hy-AM"/>
        </w:rPr>
        <w:t>պայմանագիր</w:t>
      </w:r>
      <w:r w:rsidRPr="004F71AE">
        <w:rPr>
          <w:rFonts w:ascii="GHEA Grapalat" w:hAnsi="GHEA Grapalat" w:cs="Sylfaen"/>
          <w:szCs w:val="24"/>
        </w:rPr>
        <w:t xml:space="preserve"> </w:t>
      </w:r>
      <w:r w:rsidRPr="004F71AE">
        <w:rPr>
          <w:rFonts w:ascii="GHEA Grapalat" w:hAnsi="GHEA Grapalat" w:cs="Sylfaen"/>
          <w:szCs w:val="24"/>
          <w:lang w:val="hy-AM"/>
        </w:rPr>
        <w:t>կնքելու</w:t>
      </w:r>
      <w:r w:rsidRPr="004F71AE">
        <w:rPr>
          <w:rFonts w:ascii="GHEA Grapalat" w:hAnsi="GHEA Grapalat" w:cs="Sylfaen"/>
          <w:szCs w:val="24"/>
        </w:rPr>
        <w:t xml:space="preserve"> </w:t>
      </w:r>
      <w:r w:rsidRPr="004F71AE">
        <w:rPr>
          <w:rFonts w:ascii="GHEA Grapalat" w:hAnsi="GHEA Grapalat" w:cs="Sylfaen"/>
          <w:szCs w:val="24"/>
          <w:lang w:val="hy-AM"/>
        </w:rPr>
        <w:t>մասին</w:t>
      </w:r>
      <w:r w:rsidRPr="004F71AE">
        <w:rPr>
          <w:rFonts w:ascii="GHEA Grapalat" w:hAnsi="GHEA Grapalat" w:cs="Sylfaen"/>
          <w:szCs w:val="24"/>
        </w:rPr>
        <w:t xml:space="preserve"> </w:t>
      </w:r>
      <w:r w:rsidRPr="004F71AE">
        <w:rPr>
          <w:rFonts w:ascii="GHEA Grapalat" w:hAnsi="GHEA Grapalat" w:cs="Sylfaen"/>
          <w:szCs w:val="24"/>
          <w:lang w:val="hy-AM"/>
        </w:rPr>
        <w:t>որոշման</w:t>
      </w:r>
      <w:r w:rsidRPr="004F71AE">
        <w:rPr>
          <w:rFonts w:ascii="GHEA Grapalat" w:hAnsi="GHEA Grapalat" w:cs="Sylfaen"/>
          <w:szCs w:val="24"/>
        </w:rPr>
        <w:t xml:space="preserve"> </w:t>
      </w:r>
      <w:r w:rsidRPr="004F71AE">
        <w:rPr>
          <w:rFonts w:ascii="GHEA Grapalat" w:hAnsi="GHEA Grapalat" w:cs="Sylfaen"/>
          <w:szCs w:val="24"/>
          <w:lang w:val="hy-AM"/>
        </w:rPr>
        <w:t>հայտարարության</w:t>
      </w:r>
      <w:r w:rsidRPr="004F71AE">
        <w:rPr>
          <w:rFonts w:ascii="GHEA Grapalat" w:hAnsi="GHEA Grapalat" w:cs="Sylfaen"/>
          <w:szCs w:val="24"/>
        </w:rPr>
        <w:t xml:space="preserve"> </w:t>
      </w:r>
      <w:r w:rsidRPr="004F71AE">
        <w:rPr>
          <w:rFonts w:ascii="GHEA Grapalat" w:hAnsi="GHEA Grapalat" w:cs="Sylfaen"/>
          <w:szCs w:val="24"/>
          <w:lang w:val="hy-AM"/>
        </w:rPr>
        <w:t>հրապարակման</w:t>
      </w:r>
      <w:r w:rsidRPr="004F71AE">
        <w:rPr>
          <w:rFonts w:ascii="GHEA Grapalat" w:hAnsi="GHEA Grapalat" w:cs="Sylfaen"/>
          <w:szCs w:val="24"/>
        </w:rPr>
        <w:t xml:space="preserve"> </w:t>
      </w:r>
      <w:r w:rsidRPr="004F71AE">
        <w:rPr>
          <w:rFonts w:ascii="GHEA Grapalat" w:hAnsi="GHEA Grapalat" w:cs="Sylfaen"/>
          <w:szCs w:val="24"/>
          <w:lang w:val="hy-AM"/>
        </w:rPr>
        <w:t>օրվան</w:t>
      </w:r>
      <w:r w:rsidRPr="004F71AE">
        <w:rPr>
          <w:rFonts w:ascii="GHEA Grapalat" w:hAnsi="GHEA Grapalat" w:cs="Sylfaen"/>
          <w:szCs w:val="24"/>
        </w:rPr>
        <w:t xml:space="preserve"> </w:t>
      </w:r>
      <w:r w:rsidRPr="004F71AE">
        <w:rPr>
          <w:rFonts w:ascii="GHEA Grapalat" w:hAnsi="GHEA Grapalat" w:cs="Sylfaen"/>
          <w:szCs w:val="24"/>
          <w:lang w:val="hy-AM"/>
        </w:rPr>
        <w:t>հաջորդող</w:t>
      </w:r>
      <w:r w:rsidRPr="004F71AE">
        <w:rPr>
          <w:rFonts w:ascii="GHEA Grapalat" w:hAnsi="GHEA Grapalat" w:cs="Sylfaen"/>
          <w:szCs w:val="24"/>
        </w:rPr>
        <w:t xml:space="preserve"> </w:t>
      </w:r>
      <w:r w:rsidRPr="004F71AE">
        <w:rPr>
          <w:rFonts w:ascii="GHEA Grapalat" w:hAnsi="GHEA Grapalat" w:cs="Sylfaen"/>
          <w:szCs w:val="24"/>
          <w:lang w:val="hy-AM"/>
        </w:rPr>
        <w:t>օրվա</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պ</w:t>
      </w:r>
      <w:r w:rsidRPr="004F71AE">
        <w:rPr>
          <w:rFonts w:ascii="GHEA Grapalat" w:hAnsi="GHEA Grapalat" w:cs="Sylfaen"/>
          <w:szCs w:val="24"/>
          <w:lang w:val="hy-AM"/>
        </w:rPr>
        <w:t>ատվիրատուի</w:t>
      </w:r>
      <w:r w:rsidRPr="004F71AE">
        <w:rPr>
          <w:rFonts w:ascii="GHEA Grapalat" w:hAnsi="GHEA Grapalat" w:cs="Sylfaen"/>
          <w:szCs w:val="24"/>
        </w:rPr>
        <w:t xml:space="preserve"> </w:t>
      </w:r>
      <w:r w:rsidRPr="004F71AE">
        <w:rPr>
          <w:rFonts w:ascii="GHEA Grapalat" w:hAnsi="GHEA Grapalat" w:cs="Sylfaen"/>
          <w:szCs w:val="24"/>
          <w:lang w:val="hy-AM"/>
        </w:rPr>
        <w:t>կողմից</w:t>
      </w:r>
      <w:r w:rsidRPr="004F71AE">
        <w:rPr>
          <w:rFonts w:ascii="GHEA Grapalat" w:hAnsi="GHEA Grapalat" w:cs="Sylfaen"/>
          <w:szCs w:val="24"/>
        </w:rPr>
        <w:t xml:space="preserve"> </w:t>
      </w:r>
      <w:r w:rsidRPr="004F71AE">
        <w:rPr>
          <w:rFonts w:ascii="GHEA Grapalat" w:hAnsi="GHEA Grapalat" w:cs="Sylfaen"/>
          <w:szCs w:val="24"/>
          <w:lang w:val="hy-AM"/>
        </w:rPr>
        <w:t>պայմանագիրը</w:t>
      </w:r>
      <w:r w:rsidRPr="004F71AE">
        <w:rPr>
          <w:rFonts w:ascii="GHEA Grapalat" w:hAnsi="GHEA Grapalat" w:cs="Sylfaen"/>
          <w:szCs w:val="24"/>
        </w:rPr>
        <w:t xml:space="preserve"> </w:t>
      </w:r>
      <w:r w:rsidRPr="004F71AE">
        <w:rPr>
          <w:rFonts w:ascii="GHEA Grapalat" w:hAnsi="GHEA Grapalat" w:cs="Sylfaen"/>
          <w:szCs w:val="24"/>
          <w:lang w:val="hy-AM"/>
        </w:rPr>
        <w:t>կնքելու</w:t>
      </w:r>
      <w:r w:rsidRPr="004F71AE">
        <w:rPr>
          <w:rFonts w:ascii="GHEA Grapalat" w:hAnsi="GHEA Grapalat" w:cs="Sylfaen"/>
          <w:szCs w:val="24"/>
        </w:rPr>
        <w:t xml:space="preserve"> </w:t>
      </w:r>
      <w:r w:rsidRPr="004F71AE">
        <w:rPr>
          <w:rFonts w:ascii="GHEA Grapalat" w:hAnsi="GHEA Grapalat" w:cs="Sylfaen"/>
          <w:szCs w:val="24"/>
          <w:lang w:val="hy-AM"/>
        </w:rPr>
        <w:t>իրավասության</w:t>
      </w:r>
      <w:r w:rsidRPr="004F71AE">
        <w:rPr>
          <w:rFonts w:ascii="GHEA Grapalat" w:hAnsi="GHEA Grapalat" w:cs="Sylfaen"/>
          <w:szCs w:val="24"/>
        </w:rPr>
        <w:t xml:space="preserve"> </w:t>
      </w:r>
      <w:r w:rsidRPr="004F71AE">
        <w:rPr>
          <w:rFonts w:ascii="GHEA Grapalat" w:hAnsi="GHEA Grapalat" w:cs="Sylfaen"/>
          <w:szCs w:val="24"/>
          <w:lang w:val="hy-AM"/>
        </w:rPr>
        <w:t>առաջացման</w:t>
      </w:r>
      <w:r w:rsidRPr="004F71AE">
        <w:rPr>
          <w:rFonts w:ascii="GHEA Grapalat" w:hAnsi="GHEA Grapalat" w:cs="Sylfaen"/>
          <w:szCs w:val="24"/>
        </w:rPr>
        <w:t xml:space="preserve"> </w:t>
      </w:r>
      <w:r w:rsidRPr="004F71AE">
        <w:rPr>
          <w:rFonts w:ascii="GHEA Grapalat" w:hAnsi="GHEA Grapalat" w:cs="Sylfaen"/>
          <w:szCs w:val="24"/>
          <w:lang w:val="hy-AM"/>
        </w:rPr>
        <w:t>օրվա</w:t>
      </w:r>
      <w:r w:rsidRPr="004F71AE">
        <w:rPr>
          <w:rFonts w:ascii="GHEA Grapalat" w:hAnsi="GHEA Grapalat" w:cs="Sylfaen"/>
          <w:szCs w:val="24"/>
        </w:rPr>
        <w:t xml:space="preserve"> </w:t>
      </w:r>
      <w:r w:rsidRPr="004F71AE">
        <w:rPr>
          <w:rFonts w:ascii="GHEA Grapalat" w:hAnsi="GHEA Grapalat" w:cs="Sylfaen"/>
          <w:szCs w:val="24"/>
          <w:lang w:val="hy-AM"/>
        </w:rPr>
        <w:t>միջև</w:t>
      </w:r>
      <w:r w:rsidRPr="004F71AE">
        <w:rPr>
          <w:rFonts w:ascii="GHEA Grapalat" w:hAnsi="GHEA Grapalat" w:cs="Sylfaen"/>
          <w:szCs w:val="24"/>
        </w:rPr>
        <w:t xml:space="preserve"> </w:t>
      </w:r>
      <w:r w:rsidRPr="004F71AE">
        <w:rPr>
          <w:rFonts w:ascii="GHEA Grapalat" w:hAnsi="GHEA Grapalat" w:cs="Sylfaen"/>
          <w:szCs w:val="24"/>
          <w:lang w:val="hy-AM"/>
        </w:rPr>
        <w:t>ընկած</w:t>
      </w:r>
      <w:r w:rsidRPr="004F71AE">
        <w:rPr>
          <w:rFonts w:ascii="GHEA Grapalat" w:hAnsi="GHEA Grapalat" w:cs="Sylfaen"/>
          <w:szCs w:val="24"/>
        </w:rPr>
        <w:t xml:space="preserve"> </w:t>
      </w:r>
      <w:r w:rsidRPr="004F71AE">
        <w:rPr>
          <w:rFonts w:ascii="GHEA Grapalat" w:hAnsi="GHEA Grapalat" w:cs="Sylfaen"/>
          <w:szCs w:val="24"/>
          <w:lang w:val="hy-AM"/>
        </w:rPr>
        <w:t>ժամանակահատվածն</w:t>
      </w:r>
      <w:r w:rsidRPr="004F71AE">
        <w:rPr>
          <w:rFonts w:ascii="GHEA Grapalat" w:hAnsi="GHEA Grapalat" w:cs="Sylfaen"/>
          <w:szCs w:val="24"/>
        </w:rPr>
        <w:t xml:space="preserve"> </w:t>
      </w:r>
      <w:r w:rsidRPr="004F71AE">
        <w:rPr>
          <w:rFonts w:ascii="GHEA Grapalat" w:hAnsi="GHEA Grapalat" w:cs="Sylfaen"/>
          <w:szCs w:val="24"/>
          <w:lang w:val="hy-AM"/>
        </w:rPr>
        <w:t>է։</w:t>
      </w:r>
    </w:p>
    <w:p w:rsidR="00666DD6" w:rsidRPr="004F71AE" w:rsidRDefault="00666DD6" w:rsidP="00666DD6">
      <w:pPr>
        <w:pStyle w:val="25"/>
        <w:spacing w:line="240" w:lineRule="auto"/>
        <w:ind w:firstLine="567"/>
        <w:rPr>
          <w:rFonts w:ascii="GHEA Grapalat" w:hAnsi="GHEA Grapalat" w:cs="Sylfaen"/>
          <w:lang w:val="hy-AM"/>
        </w:rPr>
      </w:pP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սույն</w:t>
      </w:r>
      <w:r w:rsidRPr="004F71AE">
        <w:rPr>
          <w:rFonts w:ascii="GHEA Grapalat" w:hAnsi="GHEA Grapalat" w:cs="Arial"/>
          <w:lang w:val="es-ES"/>
        </w:rPr>
        <w:t xml:space="preserve"> </w:t>
      </w:r>
      <w:r w:rsidRPr="004F71AE">
        <w:rPr>
          <w:rFonts w:ascii="GHEA Grapalat" w:hAnsi="GHEA Grapalat" w:cs="Sylfaen"/>
          <w:lang w:val="es-ES"/>
        </w:rPr>
        <w:t>ընթացակարգի</w:t>
      </w:r>
      <w:r w:rsidRPr="004F71AE">
        <w:rPr>
          <w:rFonts w:ascii="GHEA Grapalat" w:hAnsi="GHEA Grapalat" w:cs="Arial"/>
          <w:lang w:val="es-ES"/>
        </w:rPr>
        <w:t xml:space="preserve"> </w:t>
      </w:r>
      <w:r w:rsidRPr="004F71AE">
        <w:rPr>
          <w:rFonts w:ascii="GHEA Grapalat" w:hAnsi="GHEA Grapalat" w:cs="Sylfaen"/>
          <w:lang w:val="es-ES"/>
        </w:rPr>
        <w:t xml:space="preserve">դեպքում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օրացուցային</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օր</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կիրառելի</w:t>
      </w:r>
      <w:r w:rsidRPr="004F71AE">
        <w:rPr>
          <w:rFonts w:ascii="GHEA Grapalat" w:hAnsi="GHEA Grapalat" w:cs="Sylfaen"/>
          <w:lang w:val="hy-AM"/>
        </w:rPr>
        <w:t>.</w:t>
      </w:r>
    </w:p>
    <w:p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չէ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եթե</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միայն</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մեկ</w:t>
      </w:r>
      <w:r w:rsidRPr="004F71AE">
        <w:rPr>
          <w:rFonts w:ascii="GHEA Grapalat" w:hAnsi="GHEA Grapalat" w:cs="Arial"/>
          <w:sz w:val="20"/>
          <w:szCs w:val="20"/>
          <w:lang w:val="es-ES"/>
        </w:rPr>
        <w:t xml:space="preserve"> մ</w:t>
      </w:r>
      <w:r w:rsidRPr="004F71AE">
        <w:rPr>
          <w:rFonts w:ascii="GHEA Grapalat" w:hAnsi="GHEA Grapalat" w:cs="Sylfaen"/>
          <w:sz w:val="20"/>
          <w:szCs w:val="20"/>
          <w:lang w:val="es-ES"/>
        </w:rPr>
        <w:t>ասնակից է հայտ ներկայացրել</w:t>
      </w:r>
      <w:r w:rsidRPr="004F71AE">
        <w:rPr>
          <w:rFonts w:ascii="GHEA Grapalat" w:hAnsi="GHEA Grapalat"/>
          <w:sz w:val="20"/>
          <w:szCs w:val="20"/>
          <w:lang w:val="es-ES"/>
        </w:rPr>
        <w:t xml:space="preserve">, </w:t>
      </w:r>
      <w:r w:rsidRPr="004F71AE">
        <w:rPr>
          <w:rFonts w:ascii="GHEA Grapalat" w:hAnsi="GHEA Grapalat" w:cs="Sylfaen"/>
          <w:sz w:val="20"/>
          <w:szCs w:val="20"/>
          <w:lang w:val="es-ES"/>
        </w:rPr>
        <w:t>որի</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հետ</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կնքվում</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պայմանագիր</w:t>
      </w:r>
      <w:r w:rsidRPr="004F71AE">
        <w:rPr>
          <w:rFonts w:ascii="GHEA Grapalat" w:hAnsi="GHEA Grapalat" w:cs="Arial"/>
          <w:sz w:val="20"/>
          <w:szCs w:val="20"/>
          <w:lang w:val="hy-AM"/>
        </w:rPr>
        <w:t>,</w:t>
      </w:r>
    </w:p>
    <w:p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r w:rsidRPr="004F71AE">
        <w:rPr>
          <w:rFonts w:ascii="GHEA Grapalat" w:hAnsi="GHEA Grapalat" w:cs="Sylfaen"/>
          <w:sz w:val="20"/>
          <w:lang w:val="ru-RU"/>
        </w:rPr>
        <w:t>Մինչև</w:t>
      </w:r>
      <w:r w:rsidRPr="004F71AE">
        <w:rPr>
          <w:rFonts w:ascii="GHEA Grapalat" w:hAnsi="GHEA Grapalat" w:cs="Sylfaen"/>
          <w:sz w:val="20"/>
          <w:lang w:val="es-ES"/>
        </w:rPr>
        <w:t xml:space="preserve"> </w:t>
      </w:r>
      <w:r w:rsidRPr="004F71AE">
        <w:rPr>
          <w:rFonts w:ascii="GHEA Grapalat" w:hAnsi="GHEA Grapalat" w:cs="Sylfaen"/>
          <w:sz w:val="20"/>
          <w:lang w:val="ru-RU"/>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ru-RU"/>
        </w:rPr>
        <w:t>ժամկետը</w:t>
      </w:r>
      <w:r w:rsidRPr="004F71AE">
        <w:rPr>
          <w:rFonts w:ascii="GHEA Grapalat" w:hAnsi="GHEA Grapalat" w:cs="Sylfaen"/>
          <w:sz w:val="20"/>
          <w:lang w:val="es-ES"/>
        </w:rPr>
        <w:t xml:space="preserve"> </w:t>
      </w:r>
      <w:r w:rsidRPr="004F71AE">
        <w:rPr>
          <w:rFonts w:ascii="GHEA Grapalat" w:hAnsi="GHEA Grapalat" w:cs="Sylfaen"/>
          <w:sz w:val="20"/>
          <w:lang w:val="ru-RU"/>
        </w:rPr>
        <w:t>լրանալը</w:t>
      </w:r>
      <w:r w:rsidRPr="004F71AE">
        <w:rPr>
          <w:rFonts w:ascii="GHEA Grapalat" w:hAnsi="GHEA Grapalat" w:cs="Sylfaen"/>
          <w:sz w:val="20"/>
          <w:lang w:val="es-ES"/>
        </w:rPr>
        <w:t xml:space="preserve"> </w:t>
      </w:r>
      <w:r w:rsidRPr="004F71AE">
        <w:rPr>
          <w:rFonts w:ascii="GHEA Grapalat" w:hAnsi="GHEA Grapalat" w:cs="Sylfaen"/>
          <w:sz w:val="20"/>
          <w:lang w:val="ru-RU"/>
        </w:rPr>
        <w:t>կամ</w:t>
      </w:r>
      <w:r w:rsidRPr="004F71AE">
        <w:rPr>
          <w:rFonts w:ascii="GHEA Grapalat" w:hAnsi="GHEA Grapalat" w:cs="Sylfaen"/>
          <w:sz w:val="20"/>
          <w:lang w:val="es-ES"/>
        </w:rPr>
        <w:t xml:space="preserve"> </w:t>
      </w:r>
      <w:r w:rsidRPr="004F71AE">
        <w:rPr>
          <w:rFonts w:ascii="GHEA Grapalat" w:hAnsi="GHEA Grapalat" w:cs="Sylfaen"/>
          <w:sz w:val="20"/>
          <w:lang w:val="ru-RU"/>
        </w:rPr>
        <w:t>առանց</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ru-RU"/>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r w:rsidRPr="004F71AE">
        <w:rPr>
          <w:rFonts w:ascii="GHEA Grapalat" w:hAnsi="GHEA Grapalat" w:cs="Sylfaen"/>
          <w:sz w:val="20"/>
          <w:lang w:val="ru-RU"/>
        </w:rPr>
        <w:t>մասին</w:t>
      </w:r>
      <w:r w:rsidRPr="004F71AE">
        <w:rPr>
          <w:rFonts w:ascii="GHEA Grapalat" w:hAnsi="GHEA Grapalat" w:cs="Sylfaen"/>
          <w:sz w:val="20"/>
          <w:lang w:val="es-ES"/>
        </w:rPr>
        <w:t xml:space="preserve"> </w:t>
      </w:r>
      <w:r w:rsidRPr="004F71AE">
        <w:rPr>
          <w:rFonts w:ascii="GHEA Grapalat" w:hAnsi="GHEA Grapalat" w:cs="Sylfaen"/>
          <w:sz w:val="20"/>
          <w:lang w:val="ru-RU"/>
        </w:rPr>
        <w:t>հայտարարության</w:t>
      </w:r>
      <w:r w:rsidRPr="004F71AE">
        <w:rPr>
          <w:rFonts w:ascii="GHEA Grapalat" w:hAnsi="GHEA Grapalat" w:cs="Sylfaen"/>
          <w:sz w:val="20"/>
          <w:lang w:val="es-ES"/>
        </w:rPr>
        <w:t xml:space="preserve"> </w:t>
      </w:r>
      <w:r w:rsidRPr="004F71AE">
        <w:rPr>
          <w:rFonts w:ascii="GHEA Grapalat" w:hAnsi="GHEA Grapalat" w:cs="Sylfaen"/>
          <w:sz w:val="20"/>
          <w:lang w:val="ru-RU"/>
        </w:rPr>
        <w:t>հրապարակման</w:t>
      </w:r>
      <w:r w:rsidRPr="004F71AE">
        <w:rPr>
          <w:rFonts w:ascii="GHEA Grapalat" w:hAnsi="GHEA Grapalat" w:cs="Sylfaen"/>
          <w:sz w:val="20"/>
          <w:lang w:val="es-ES"/>
        </w:rPr>
        <w:t xml:space="preserve"> </w:t>
      </w:r>
      <w:r w:rsidRPr="004F71AE">
        <w:rPr>
          <w:rFonts w:ascii="GHEA Grapalat" w:hAnsi="GHEA Grapalat" w:cs="Sylfaen"/>
          <w:sz w:val="20"/>
          <w:lang w:val="ru-RU"/>
        </w:rPr>
        <w:t>կնք</w:t>
      </w:r>
      <w:r w:rsidRPr="004F71AE">
        <w:rPr>
          <w:rFonts w:ascii="GHEA Grapalat" w:hAnsi="GHEA Grapalat" w:cs="Sylfaen"/>
          <w:sz w:val="20"/>
        </w:rPr>
        <w:t>վ</w:t>
      </w:r>
      <w:r w:rsidRPr="004F71AE">
        <w:rPr>
          <w:rFonts w:ascii="GHEA Grapalat" w:hAnsi="GHEA Grapalat" w:cs="Sylfaen"/>
          <w:sz w:val="20"/>
          <w:lang w:val="ru-RU"/>
        </w:rPr>
        <w:t>ած</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պայմանագիրն</w:t>
      </w:r>
      <w:r w:rsidRPr="004F71AE">
        <w:rPr>
          <w:rFonts w:ascii="GHEA Grapalat" w:hAnsi="GHEA Grapalat" w:cs="Sylfaen"/>
          <w:sz w:val="20"/>
          <w:lang w:val="es-ES"/>
        </w:rPr>
        <w:t xml:space="preserve"> </w:t>
      </w:r>
      <w:r w:rsidRPr="004F71AE">
        <w:rPr>
          <w:rFonts w:ascii="GHEA Grapalat" w:hAnsi="GHEA Grapalat" w:cs="Sylfaen"/>
          <w:sz w:val="20"/>
          <w:lang w:val="ru-RU"/>
        </w:rPr>
        <w:t>առ</w:t>
      </w:r>
      <w:r w:rsidRPr="004F71AE">
        <w:rPr>
          <w:rFonts w:ascii="GHEA Grapalat" w:hAnsi="GHEA Grapalat" w:cs="Sylfaen"/>
          <w:sz w:val="20"/>
          <w:lang w:val="es-ES"/>
        </w:rPr>
        <w:t xml:space="preserve"> </w:t>
      </w:r>
      <w:r w:rsidRPr="004F71AE">
        <w:rPr>
          <w:rFonts w:ascii="GHEA Grapalat" w:hAnsi="GHEA Grapalat" w:cs="Sylfaen"/>
          <w:sz w:val="20"/>
          <w:lang w:val="ru-RU"/>
        </w:rPr>
        <w:t>ոչինչ</w:t>
      </w:r>
      <w:r w:rsidRPr="004F71AE">
        <w:rPr>
          <w:rFonts w:ascii="GHEA Grapalat" w:hAnsi="GHEA Grapalat" w:cs="Sylfaen"/>
          <w:sz w:val="20"/>
          <w:lang w:val="es-ES"/>
        </w:rPr>
        <w:t xml:space="preserve"> </w:t>
      </w:r>
      <w:r w:rsidRPr="004F71AE">
        <w:rPr>
          <w:rFonts w:ascii="GHEA Grapalat" w:hAnsi="GHEA Grapalat" w:cs="Sylfaen"/>
          <w:sz w:val="20"/>
          <w:lang w:val="ru-RU"/>
        </w:rPr>
        <w:t>է։</w:t>
      </w:r>
    </w:p>
    <w:p w:rsidR="00666DD6" w:rsidRPr="004F71AE" w:rsidRDefault="00666DD6" w:rsidP="00666DD6">
      <w:pPr>
        <w:ind w:firstLine="567"/>
        <w:jc w:val="center"/>
        <w:rPr>
          <w:rFonts w:ascii="GHEA Grapalat" w:hAnsi="GHEA Grapalat"/>
          <w:b/>
          <w:sz w:val="20"/>
          <w:lang w:val="es-ES"/>
        </w:rPr>
      </w:pPr>
    </w:p>
    <w:p w:rsidR="00666DD6" w:rsidRPr="004F71AE" w:rsidRDefault="00666DD6" w:rsidP="00666DD6">
      <w:pPr>
        <w:jc w:val="center"/>
        <w:rPr>
          <w:rFonts w:ascii="GHEA Grapalat" w:hAnsi="GHEA Grapalat" w:cs="Arial"/>
          <w:b/>
          <w:iCs/>
          <w:sz w:val="20"/>
          <w:lang w:val="af-ZA"/>
        </w:rPr>
      </w:pPr>
      <w:r w:rsidRPr="004F71AE">
        <w:rPr>
          <w:rFonts w:ascii="GHEA Grapalat" w:hAnsi="GHEA Grapalat"/>
          <w:b/>
          <w:iCs/>
          <w:sz w:val="20"/>
          <w:lang w:val="es-ES"/>
        </w:rPr>
        <w:t>9</w:t>
      </w:r>
      <w:r w:rsidRPr="004F71AE">
        <w:rPr>
          <w:rFonts w:ascii="GHEA Grapalat" w:hAnsi="GHEA Grapalat"/>
          <w:b/>
          <w:iCs/>
          <w:sz w:val="20"/>
          <w:lang w:val="af-ZA"/>
        </w:rPr>
        <w:t xml:space="preserve">. </w:t>
      </w:r>
      <w:r w:rsidRPr="004F71AE">
        <w:rPr>
          <w:rFonts w:ascii="GHEA Grapalat" w:hAnsi="GHEA Grapalat" w:cs="Sylfaen"/>
          <w:b/>
          <w:iCs/>
          <w:sz w:val="20"/>
          <w:lang w:val="af-ZA"/>
        </w:rPr>
        <w:t>ՊԱՅՄԱՆԱԳՐԻ</w:t>
      </w:r>
      <w:r w:rsidRPr="004F71AE">
        <w:rPr>
          <w:rFonts w:ascii="GHEA Grapalat" w:hAnsi="GHEA Grapalat" w:cs="Arial"/>
          <w:b/>
          <w:iCs/>
          <w:sz w:val="20"/>
          <w:lang w:val="af-ZA"/>
        </w:rPr>
        <w:t xml:space="preserve"> </w:t>
      </w:r>
      <w:r w:rsidRPr="004F71AE">
        <w:rPr>
          <w:rFonts w:ascii="GHEA Grapalat" w:hAnsi="GHEA Grapalat" w:cs="Sylfaen"/>
          <w:b/>
          <w:iCs/>
          <w:sz w:val="20"/>
          <w:lang w:val="af-ZA"/>
        </w:rPr>
        <w:t>ԿՆՔՈՒՄԸ</w:t>
      </w:r>
      <w:r w:rsidRPr="004F71AE">
        <w:rPr>
          <w:rFonts w:ascii="GHEA Grapalat" w:hAnsi="GHEA Grapalat" w:cs="Arial"/>
          <w:b/>
          <w:iCs/>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w:t>
      </w:r>
      <w:r>
        <w:rPr>
          <w:rFonts w:ascii="GHEA Grapalat" w:hAnsi="GHEA Grapalat" w:cs="Sylfaen"/>
          <w:sz w:val="20"/>
          <w:lang w:val="hy-AM"/>
        </w:rPr>
        <w:t>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Pr>
          <w:rFonts w:ascii="GHEA Grapalat" w:hAnsi="GHEA Grapalat" w:cs="Sylfaen"/>
          <w:sz w:val="20"/>
          <w:lang w:val="hy-AM"/>
        </w:rPr>
        <w:t>օրը</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Pr>
          <w:rFonts w:ascii="GHEA Grapalat" w:hAnsi="GHEA Grapalat" w:cs="Sylfaen"/>
          <w:sz w:val="20"/>
          <w:lang w:val="hy-AM"/>
        </w:rPr>
        <w:t>չորրորդ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56138C" w:rsidRPr="00F84B2C" w:rsidRDefault="0056138C" w:rsidP="0056138C">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w:t>
      </w:r>
      <w:r>
        <w:rPr>
          <w:rFonts w:ascii="GHEA Grapalat" w:hAnsi="GHEA Grapalat" w:cs="Sylfaen"/>
          <w:sz w:val="20"/>
          <w:lang w:val="hy-AM"/>
        </w:rPr>
        <w:t>ներ</w:t>
      </w:r>
      <w:r w:rsidRPr="004B72E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B14560">
        <w:rPr>
          <w:rFonts w:ascii="GHEA Grapalat" w:hAnsi="GHEA Grapalat" w:cs="Sylfaen"/>
          <w:sz w:val="20"/>
          <w:lang w:val="hy-AM"/>
        </w:rPr>
        <w:t>և</w:t>
      </w:r>
      <w:r w:rsidRPr="00E6597C">
        <w:rPr>
          <w:rFonts w:ascii="GHEA Grapalat" w:hAnsi="GHEA Grapalat" w:cs="Sylfaen"/>
          <w:sz w:val="20"/>
          <w:lang w:val="af-ZA"/>
        </w:rPr>
        <w:t xml:space="preserve"> </w:t>
      </w:r>
      <w:r w:rsidRPr="00B14560">
        <w:rPr>
          <w:rFonts w:ascii="GHEA Grapalat" w:hAnsi="GHEA Grapalat" w:cs="Sylfaen"/>
          <w:sz w:val="20"/>
          <w:lang w:val="hy-AM"/>
        </w:rPr>
        <w:t>հաստատմանը</w:t>
      </w:r>
      <w:r w:rsidRPr="00E6597C">
        <w:rPr>
          <w:rFonts w:ascii="GHEA Grapalat" w:hAnsi="GHEA Grapalat" w:cs="Sylfaen"/>
          <w:sz w:val="20"/>
          <w:lang w:val="af-ZA"/>
        </w:rPr>
        <w:t xml:space="preserve"> </w:t>
      </w:r>
      <w:r w:rsidRPr="00B14560">
        <w:rPr>
          <w:rFonts w:ascii="GHEA Grapalat" w:hAnsi="GHEA Grapalat" w:cs="Sylfaen"/>
          <w:sz w:val="20"/>
          <w:lang w:val="hy-AM"/>
        </w:rPr>
        <w:t>հաջորդող</w:t>
      </w:r>
      <w:r w:rsidRPr="00E6597C">
        <w:rPr>
          <w:rFonts w:ascii="GHEA Grapalat" w:hAnsi="GHEA Grapalat" w:cs="Sylfaen"/>
          <w:sz w:val="20"/>
          <w:lang w:val="af-ZA"/>
        </w:rPr>
        <w:t xml:space="preserve"> </w:t>
      </w:r>
      <w:r w:rsidRPr="00B14560">
        <w:rPr>
          <w:rFonts w:ascii="GHEA Grapalat" w:hAnsi="GHEA Grapalat" w:cs="Sylfaen"/>
          <w:sz w:val="20"/>
          <w:lang w:val="hy-AM"/>
        </w:rPr>
        <w:t>աշխատանքային</w:t>
      </w:r>
      <w:r w:rsidRPr="00E6597C">
        <w:rPr>
          <w:rFonts w:ascii="GHEA Grapalat" w:hAnsi="GHEA Grapalat" w:cs="Sylfaen"/>
          <w:sz w:val="20"/>
          <w:lang w:val="af-ZA"/>
        </w:rPr>
        <w:t xml:space="preserve"> </w:t>
      </w:r>
      <w:r w:rsidRPr="00B14560">
        <w:rPr>
          <w:rFonts w:ascii="GHEA Grapalat" w:hAnsi="GHEA Grapalat" w:cs="Sylfaen"/>
          <w:sz w:val="20"/>
          <w:lang w:val="hy-AM"/>
        </w:rPr>
        <w:t>օրը</w:t>
      </w:r>
      <w:r w:rsidRPr="00E6597C">
        <w:rPr>
          <w:rFonts w:ascii="GHEA Grapalat" w:hAnsi="GHEA Grapalat" w:cs="Sylfaen"/>
          <w:sz w:val="20"/>
          <w:lang w:val="af-ZA"/>
        </w:rPr>
        <w:t xml:space="preserve"> </w:t>
      </w:r>
      <w:r w:rsidRPr="00B14560">
        <w:rPr>
          <w:rFonts w:ascii="GHEA Grapalat" w:hAnsi="GHEA Grapalat" w:cs="Sylfaen"/>
          <w:sz w:val="20"/>
          <w:lang w:val="hy-AM"/>
        </w:rPr>
        <w:t>ուղեկցող</w:t>
      </w:r>
      <w:r w:rsidRPr="00E6597C">
        <w:rPr>
          <w:rFonts w:ascii="GHEA Grapalat" w:hAnsi="GHEA Grapalat" w:cs="Sylfaen"/>
          <w:sz w:val="20"/>
          <w:lang w:val="af-ZA"/>
        </w:rPr>
        <w:t xml:space="preserve"> </w:t>
      </w:r>
      <w:r w:rsidRPr="00B14560">
        <w:rPr>
          <w:rFonts w:ascii="GHEA Grapalat" w:hAnsi="GHEA Grapalat" w:cs="Sylfaen"/>
          <w:sz w:val="20"/>
          <w:lang w:val="hy-AM"/>
        </w:rPr>
        <w:t>գրությամբ</w:t>
      </w:r>
      <w:r w:rsidRPr="00E6597C">
        <w:rPr>
          <w:rFonts w:ascii="GHEA Grapalat" w:hAnsi="GHEA Grapalat" w:cs="Sylfaen"/>
          <w:sz w:val="20"/>
          <w:lang w:val="af-ZA"/>
        </w:rPr>
        <w:t xml:space="preserve"> </w:t>
      </w:r>
      <w:r w:rsidRPr="00B14560">
        <w:rPr>
          <w:rFonts w:ascii="GHEA Grapalat" w:hAnsi="GHEA Grapalat" w:cs="Sylfaen"/>
          <w:sz w:val="20"/>
          <w:lang w:val="hy-AM"/>
        </w:rPr>
        <w:t>տրամադրվում</w:t>
      </w:r>
      <w:r w:rsidRPr="00E6597C">
        <w:rPr>
          <w:rFonts w:ascii="GHEA Grapalat" w:hAnsi="GHEA Grapalat" w:cs="Sylfaen"/>
          <w:sz w:val="20"/>
          <w:lang w:val="af-ZA"/>
        </w:rPr>
        <w:t xml:space="preserve"> </w:t>
      </w:r>
      <w:r w:rsidRPr="00B14560">
        <w:rPr>
          <w:rFonts w:ascii="GHEA Grapalat" w:hAnsi="GHEA Grapalat" w:cs="Sylfaen"/>
          <w:sz w:val="20"/>
          <w:lang w:val="hy-AM"/>
        </w:rPr>
        <w:t>է</w:t>
      </w:r>
      <w:r w:rsidRPr="00E6597C">
        <w:rPr>
          <w:rFonts w:ascii="GHEA Grapalat" w:hAnsi="GHEA Grapalat" w:cs="Sylfaen"/>
          <w:sz w:val="20"/>
          <w:lang w:val="af-ZA"/>
        </w:rPr>
        <w:t xml:space="preserve"> </w:t>
      </w:r>
      <w:r w:rsidRPr="00B14560">
        <w:rPr>
          <w:rFonts w:ascii="GHEA Grapalat" w:hAnsi="GHEA Grapalat" w:cs="Sylfaen"/>
          <w:sz w:val="20"/>
          <w:lang w:val="hy-AM"/>
        </w:rPr>
        <w:t>ընտրված</w:t>
      </w:r>
      <w:r w:rsidRPr="00E6597C">
        <w:rPr>
          <w:rFonts w:ascii="GHEA Grapalat" w:hAnsi="GHEA Grapalat" w:cs="Sylfaen"/>
          <w:sz w:val="20"/>
          <w:lang w:val="af-ZA"/>
        </w:rPr>
        <w:t xml:space="preserve"> </w:t>
      </w:r>
      <w:r w:rsidRPr="00B14560">
        <w:rPr>
          <w:rFonts w:ascii="GHEA Grapalat" w:hAnsi="GHEA Grapalat" w:cs="Sylfaen"/>
          <w:sz w:val="20"/>
          <w:lang w:val="hy-AM"/>
        </w:rPr>
        <w:t>մասնակցին</w:t>
      </w:r>
      <w:r w:rsidRPr="00E6597C">
        <w:rPr>
          <w:rFonts w:ascii="GHEA Grapalat" w:hAnsi="GHEA Grapalat" w:cs="Sylfaen"/>
          <w:sz w:val="20"/>
          <w:lang w:val="hy-AM"/>
        </w:rPr>
        <w:t>:</w:t>
      </w:r>
    </w:p>
    <w:p w:rsidR="0056138C" w:rsidRPr="00E6597C" w:rsidRDefault="0056138C" w:rsidP="0056138C">
      <w:pPr>
        <w:pStyle w:val="af6"/>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56138C" w:rsidRPr="00E6597C" w:rsidRDefault="0056138C" w:rsidP="0056138C">
      <w:pPr>
        <w:jc w:val="center"/>
        <w:rPr>
          <w:rFonts w:ascii="GHEA Grapalat" w:hAnsi="GHEA Grapalat"/>
          <w:b/>
          <w:iCs/>
          <w:sz w:val="20"/>
          <w:lang w:val="af-ZA"/>
        </w:rPr>
      </w:pPr>
    </w:p>
    <w:p w:rsidR="0056138C" w:rsidRPr="00E6597C" w:rsidRDefault="0056138C" w:rsidP="0056138C">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rsidR="0056138C" w:rsidRPr="00E6597C" w:rsidRDefault="0056138C" w:rsidP="0056138C">
      <w:pPr>
        <w:jc w:val="center"/>
        <w:rPr>
          <w:rFonts w:ascii="GHEA Grapalat" w:hAnsi="GHEA Grapalat"/>
          <w:b/>
          <w:iCs/>
          <w:sz w:val="20"/>
          <w:lang w:val="af-ZA"/>
        </w:rPr>
      </w:pPr>
    </w:p>
    <w:p w:rsidR="0056138C" w:rsidRDefault="0056138C" w:rsidP="0056138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Եթե ապահովումը ներկայացվում է բանկային երաշխիքի ձևով, </w:t>
      </w:r>
      <w:r w:rsidRPr="004B72E3">
        <w:rPr>
          <w:rFonts w:ascii="GHEA Grapalat" w:hAnsi="GHEA Grapalat" w:cs="Sylfaen"/>
          <w:sz w:val="20"/>
          <w:lang w:val="hy-AM"/>
        </w:rPr>
        <w:lastRenderedPageBreak/>
        <w:t>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rsidR="0056138C" w:rsidRDefault="0056138C" w:rsidP="0056138C">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բանկերի</w:t>
      </w:r>
      <w:r w:rsidRPr="00EE5DD1">
        <w:rPr>
          <w:rFonts w:ascii="GHEA Grapalat" w:hAnsi="GHEA Grapalat" w:cs="Sylfaen"/>
          <w:sz w:val="20"/>
          <w:lang w:val="af-ZA"/>
        </w:rPr>
        <w:t xml:space="preserve"> </w:t>
      </w:r>
      <w:r w:rsidRPr="00D533CD">
        <w:rPr>
          <w:rFonts w:ascii="GHEA Grapalat" w:hAnsi="GHEA Grapalat" w:cs="Sylfaen"/>
          <w:sz w:val="20"/>
        </w:rPr>
        <w:t>կողմից</w:t>
      </w:r>
      <w:r w:rsidRPr="00EE5DD1">
        <w:rPr>
          <w:rFonts w:ascii="GHEA Grapalat" w:hAnsi="GHEA Grapalat" w:cs="Sylfaen"/>
          <w:sz w:val="20"/>
          <w:lang w:val="af-ZA"/>
        </w:rPr>
        <w:t xml:space="preserve"> </w:t>
      </w:r>
      <w:r w:rsidRPr="00D533CD">
        <w:rPr>
          <w:rFonts w:ascii="GHEA Grapalat" w:hAnsi="GHEA Grapalat" w:cs="Sylfaen"/>
          <w:sz w:val="20"/>
        </w:rPr>
        <w:t>տրամադրված</w:t>
      </w:r>
      <w:r w:rsidRPr="00EE5DD1">
        <w:rPr>
          <w:rFonts w:ascii="GHEA Grapalat" w:hAnsi="GHEA Grapalat" w:cs="Sylfaen"/>
          <w:sz w:val="20"/>
          <w:lang w:val="af-ZA"/>
        </w:rPr>
        <w:t xml:space="preserve"> </w:t>
      </w:r>
      <w:r w:rsidRPr="00D533CD">
        <w:rPr>
          <w:rFonts w:ascii="GHEA Grapalat" w:hAnsi="GHEA Grapalat" w:cs="Sylfaen"/>
          <w:sz w:val="20"/>
        </w:rPr>
        <w:t>երաշխիքների</w:t>
      </w:r>
      <w:r w:rsidRPr="00E34136">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r>
        <w:rPr>
          <w:rStyle w:val="aff6"/>
          <w:rFonts w:ascii="GHEA Grapalat" w:hAnsi="GHEA Grapalat" w:cs="Arial"/>
          <w:sz w:val="20"/>
          <w:lang w:val="af-ZA"/>
        </w:rPr>
        <w:footnoteReference w:id="8"/>
      </w:r>
      <w:r w:rsidRPr="006D197A">
        <w:rPr>
          <w:rStyle w:val="aff6"/>
          <w:rFonts w:ascii="GHEA Grapalat" w:hAnsi="GHEA Grapalat" w:cs="Arial"/>
          <w:sz w:val="20"/>
          <w:lang w:val="af-ZA"/>
        </w:rPr>
        <w:t xml:space="preserve"> </w:t>
      </w:r>
    </w:p>
    <w:p w:rsidR="0056138C" w:rsidRDefault="0056138C" w:rsidP="0056138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56138C"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56138C"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56138C" w:rsidRPr="00D90E1A" w:rsidRDefault="0056138C" w:rsidP="0056138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rsidR="0056138C" w:rsidRPr="00265A5A"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6138C" w:rsidRPr="00E6597C" w:rsidRDefault="0056138C" w:rsidP="0056138C">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6138C" w:rsidRPr="00FF3C84" w:rsidRDefault="0056138C" w:rsidP="0056138C">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 xml:space="preserve">Եթե պայմանագրի նախագծով նախատեսված աշխատանքների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Pr>
          <w:rStyle w:val="aff6"/>
          <w:rFonts w:ascii="GHEA Grapalat" w:hAnsi="GHEA Grapalat" w:cs="Sylfaen"/>
          <w:sz w:val="20"/>
          <w:lang w:val="hy-AM"/>
        </w:rPr>
        <w:footnoteReference w:id="10"/>
      </w:r>
    </w:p>
    <w:p w:rsidR="0056138C" w:rsidRPr="004B72E3" w:rsidRDefault="0056138C" w:rsidP="0056138C">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6138C" w:rsidRPr="00E6597C" w:rsidRDefault="0056138C" w:rsidP="0056138C">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56138C" w:rsidRDefault="0056138C" w:rsidP="0056138C">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6138C" w:rsidRPr="00E6597C" w:rsidRDefault="0056138C" w:rsidP="0056138C">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56138C" w:rsidRPr="00015CC3"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6138C"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56138C" w:rsidRPr="00043681" w:rsidRDefault="0056138C" w:rsidP="0056138C">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56138C" w:rsidRPr="006608ED" w:rsidRDefault="0056138C" w:rsidP="0056138C">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56138C" w:rsidRPr="006608ED" w:rsidRDefault="0056138C" w:rsidP="0056138C">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56138C" w:rsidRPr="007C7FCA" w:rsidRDefault="0056138C" w:rsidP="0056138C">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56138C" w:rsidRPr="00DB7A9F"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hy-AM"/>
        </w:rPr>
      </w:pPr>
    </w:p>
    <w:p w:rsidR="0056138C" w:rsidRPr="00131A59"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af-ZA"/>
        </w:rPr>
      </w:pPr>
    </w:p>
    <w:p w:rsidR="0056138C" w:rsidRPr="00E6597C" w:rsidRDefault="0056138C" w:rsidP="0056138C">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56138C" w:rsidRPr="00E6597C" w:rsidRDefault="0056138C" w:rsidP="0056138C">
      <w:pPr>
        <w:jc w:val="center"/>
        <w:rPr>
          <w:rFonts w:ascii="GHEA Grapalat" w:hAnsi="GHEA Grapalat"/>
          <w:b/>
          <w:sz w:val="20"/>
          <w:lang w:val="af-ZA"/>
        </w:rPr>
      </w:pP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37-</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56138C" w:rsidRPr="00BC42E1" w:rsidRDefault="0056138C" w:rsidP="0056138C">
      <w:pPr>
        <w:ind w:firstLine="567"/>
        <w:jc w:val="both"/>
        <w:rPr>
          <w:rFonts w:ascii="GHEA Grapalat" w:hAnsi="GHEA Grapalat" w:cs="Sylfaen"/>
          <w:color w:val="FFFFFF"/>
          <w:sz w:val="20"/>
          <w:lang w:val="hy-AM"/>
        </w:rPr>
      </w:pPr>
      <w:r w:rsidRPr="00E6597C">
        <w:rPr>
          <w:rFonts w:ascii="GHEA Grapalat" w:hAnsi="GHEA Grapalat" w:cs="Sylfaen"/>
          <w:sz w:val="20"/>
          <w:lang w:val="af-ZA"/>
        </w:rPr>
        <w:lastRenderedPageBreak/>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Pr>
          <w:rStyle w:val="aff6"/>
          <w:rFonts w:ascii="GHEA Grapalat" w:hAnsi="GHEA Grapalat" w:cs="Sylfaen"/>
          <w:sz w:val="20"/>
          <w:lang w:val="af-ZA"/>
        </w:rPr>
        <w:footnoteReference w:id="11"/>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p>
    <w:p w:rsidR="0056138C" w:rsidRPr="00E6597C" w:rsidRDefault="0056138C" w:rsidP="0056138C">
      <w:pPr>
        <w:pStyle w:val="af6"/>
        <w:spacing w:line="240" w:lineRule="auto"/>
        <w:rPr>
          <w:rFonts w:ascii="GHEA Grapalat" w:hAnsi="GHEA Grapalat"/>
          <w:i w:val="0"/>
          <w:sz w:val="18"/>
          <w:szCs w:val="18"/>
          <w:u w:val="single"/>
          <w:lang w:val="af-ZA"/>
        </w:rPr>
      </w:pP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ԻՐԱՎՈՒՆՔԸ ԵՎ ԿԱՐԳԸ</w:t>
      </w:r>
    </w:p>
    <w:p w:rsidR="0056138C" w:rsidRPr="00E6597C" w:rsidRDefault="0056138C" w:rsidP="0056138C">
      <w:pPr>
        <w:jc w:val="center"/>
        <w:rPr>
          <w:rFonts w:ascii="GHEA Grapalat" w:hAnsi="GHEA Grapalat"/>
          <w:b/>
          <w:sz w:val="20"/>
          <w:lang w:val="af-ZA"/>
        </w:rPr>
      </w:pPr>
    </w:p>
    <w:p w:rsidR="0056138C" w:rsidRPr="00E6597C" w:rsidRDefault="0056138C" w:rsidP="0056138C">
      <w:pPr>
        <w:ind w:firstLine="567"/>
        <w:jc w:val="center"/>
        <w:rPr>
          <w:rFonts w:ascii="GHEA Grapalat" w:hAnsi="GHEA Grapalat" w:cs="Sylfaen"/>
          <w:b/>
          <w:szCs w:val="22"/>
          <w:lang w:val="es-ES"/>
        </w:rPr>
      </w:pPr>
    </w:p>
    <w:p w:rsidR="0056138C" w:rsidRPr="00E6597C" w:rsidRDefault="0056138C" w:rsidP="0056138C">
      <w:pPr>
        <w:ind w:firstLine="567"/>
        <w:jc w:val="center"/>
        <w:rPr>
          <w:rFonts w:ascii="GHEA Grapalat" w:hAnsi="GHEA Grapalat" w:cs="Sylfaen"/>
          <w:b/>
          <w:szCs w:val="22"/>
          <w:lang w:val="es-ES"/>
        </w:rPr>
      </w:pP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B80C21" w:rsidRPr="004F71AE" w:rsidRDefault="00F037D5" w:rsidP="0056138C">
      <w:pPr>
        <w:jc w:val="center"/>
        <w:rPr>
          <w:rFonts w:ascii="GHEA Grapalat" w:hAnsi="GHEA Grapalat"/>
          <w:b/>
          <w:szCs w:val="22"/>
          <w:lang w:val="af-ZA"/>
        </w:rPr>
      </w:pPr>
      <w:r w:rsidRPr="004F71AE">
        <w:rPr>
          <w:rFonts w:ascii="GHEA Grapalat" w:hAnsi="GHEA Grapalat" w:cs="Sylfaen"/>
          <w:b/>
          <w:szCs w:val="22"/>
          <w:lang w:val="es-ES"/>
        </w:rPr>
        <w:br w:type="page"/>
      </w:r>
      <w:r w:rsidR="00B80C21" w:rsidRPr="004F71AE">
        <w:rPr>
          <w:rFonts w:ascii="GHEA Grapalat" w:hAnsi="GHEA Grapalat" w:cs="Sylfaen"/>
          <w:b/>
          <w:szCs w:val="22"/>
          <w:lang w:val="es-ES"/>
        </w:rPr>
        <w:lastRenderedPageBreak/>
        <w:t>ՄԱՍ</w:t>
      </w:r>
      <w:r w:rsidR="00B80C21" w:rsidRPr="004F71AE">
        <w:rPr>
          <w:rFonts w:ascii="GHEA Grapalat" w:hAnsi="GHEA Grapalat"/>
          <w:b/>
          <w:szCs w:val="22"/>
          <w:lang w:val="af-ZA"/>
        </w:rPr>
        <w:t xml:space="preserve">  II</w:t>
      </w:r>
    </w:p>
    <w:p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rsidR="00B80C21" w:rsidRPr="004F71AE" w:rsidRDefault="005B3F48" w:rsidP="00B80C21">
      <w:pPr>
        <w:pStyle w:val="afd"/>
        <w:spacing w:after="0"/>
        <w:ind w:right="-7"/>
        <w:jc w:val="center"/>
        <w:rPr>
          <w:rFonts w:ascii="GHEA Grapalat" w:hAnsi="GHEA Grapalat"/>
          <w:b/>
          <w:szCs w:val="22"/>
          <w:lang w:val="af-ZA"/>
        </w:rPr>
      </w:pPr>
      <w:r w:rsidRPr="005B3F48">
        <w:rPr>
          <w:rFonts w:ascii="GHEA Grapalat" w:hAnsi="GHEA Grapalat" w:cs="Sylfaen"/>
          <w:b/>
          <w:szCs w:val="22"/>
          <w:lang w:val="hy-AM"/>
        </w:rPr>
        <w:t>ՀՐԱՏԱՊ ՄԵԿ ԱՆՁ</w:t>
      </w:r>
      <w:r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rsidR="00B80C21" w:rsidRPr="004F71AE" w:rsidRDefault="00B80C21" w:rsidP="00B80C21">
      <w:pPr>
        <w:ind w:firstLine="567"/>
        <w:jc w:val="center"/>
        <w:rPr>
          <w:rFonts w:ascii="GHEA Grapalat" w:hAnsi="GHEA Grapalat"/>
          <w:sz w:val="12"/>
          <w:szCs w:val="22"/>
          <w:lang w:val="af-ZA"/>
        </w:rPr>
      </w:pP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w:t>
      </w:r>
      <w:r w:rsidR="00974533">
        <w:rPr>
          <w:rFonts w:ascii="GHEA Grapalat" w:hAnsi="GHEA Grapalat"/>
          <w:sz w:val="20"/>
          <w:szCs w:val="20"/>
          <w:lang w:val="af-ZA"/>
        </w:rPr>
        <w:t>5-րդ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rsidR="0056138C" w:rsidRPr="009F5C16" w:rsidDel="00C20953" w:rsidRDefault="0056138C" w:rsidP="003D77C0">
      <w:pPr>
        <w:pStyle w:val="norm"/>
        <w:spacing w:line="240" w:lineRule="auto"/>
        <w:ind w:left="-142" w:firstLine="284"/>
        <w:rPr>
          <w:del w:id="7"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rsidR="0056138C" w:rsidRPr="000E08D1" w:rsidRDefault="0056138C" w:rsidP="0056138C">
      <w:pPr>
        <w:ind w:firstLine="567"/>
        <w:jc w:val="both"/>
        <w:rPr>
          <w:rFonts w:ascii="GHEA Grapalat" w:hAnsi="GHEA Grapalat"/>
          <w:sz w:val="20"/>
          <w:lang w:val="af-ZA"/>
        </w:rPr>
      </w:pPr>
    </w:p>
    <w:p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r w:rsidRPr="004F71AE">
        <w:rPr>
          <w:rFonts w:ascii="GHEA Grapalat" w:hAnsi="GHEA Grapalat" w:cs="Sylfaen"/>
          <w:sz w:val="20"/>
          <w:szCs w:val="20"/>
          <w:lang w:val="ru-RU"/>
        </w:rPr>
        <w:t>Մասնակիցը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հայտը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ներկայացնում</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սույն</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հրավերով</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սահմանված</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կարգով։</w:t>
      </w:r>
      <w:r w:rsidRPr="004F71AE">
        <w:rPr>
          <w:rFonts w:ascii="GHEA Grapalat" w:hAnsi="GHEA Grapalat" w:cs="Sylfaen"/>
          <w:sz w:val="20"/>
          <w:szCs w:val="20"/>
          <w:lang w:val="af-ZA"/>
        </w:rPr>
        <w:t xml:space="preserve"> </w:t>
      </w:r>
    </w:p>
    <w:p w:rsidR="00732B01" w:rsidRPr="004F71AE" w:rsidRDefault="00732B01" w:rsidP="00027F83">
      <w:pPr>
        <w:ind w:left="-284" w:firstLine="426"/>
        <w:jc w:val="both"/>
        <w:rPr>
          <w:rFonts w:ascii="GHEA Grapalat" w:hAnsi="GHEA Grapalat" w:cs="Sylfaen"/>
          <w:sz w:val="20"/>
          <w:lang w:val="af-ZA"/>
        </w:rPr>
      </w:pPr>
      <w:r w:rsidRPr="004F71AE">
        <w:rPr>
          <w:rFonts w:ascii="GHEA Grapalat" w:hAnsi="GHEA Grapalat"/>
          <w:sz w:val="20"/>
          <w:szCs w:val="20"/>
        </w:rPr>
        <w:t>Մ</w:t>
      </w:r>
      <w:r w:rsidRPr="004F71AE">
        <w:rPr>
          <w:rFonts w:ascii="GHEA Grapalat" w:hAnsi="GHEA Grapalat" w:cs="Sylfaen"/>
          <w:sz w:val="20"/>
          <w:szCs w:val="20"/>
        </w:rPr>
        <w:t>ասնակցի</w:t>
      </w:r>
      <w:r w:rsidRPr="004F71AE">
        <w:rPr>
          <w:rFonts w:ascii="GHEA Grapalat" w:hAnsi="GHEA Grapalat"/>
          <w:sz w:val="20"/>
          <w:szCs w:val="20"/>
          <w:lang w:val="af-ZA"/>
        </w:rPr>
        <w:t xml:space="preserve"> </w:t>
      </w:r>
      <w:r w:rsidRPr="004F71AE">
        <w:rPr>
          <w:rFonts w:ascii="GHEA Grapalat" w:hAnsi="GHEA Grapalat" w:cs="Sylfaen"/>
          <w:sz w:val="20"/>
          <w:szCs w:val="20"/>
        </w:rPr>
        <w:t>առաջարկները</w:t>
      </w:r>
      <w:r w:rsidRPr="004F71AE">
        <w:rPr>
          <w:rFonts w:ascii="GHEA Grapalat" w:hAnsi="GHEA Grapalat"/>
          <w:sz w:val="20"/>
          <w:szCs w:val="20"/>
          <w:lang w:val="af-ZA"/>
        </w:rPr>
        <w:t xml:space="preserve">, </w:t>
      </w:r>
      <w:r w:rsidRPr="004F71AE">
        <w:rPr>
          <w:rFonts w:ascii="GHEA Grapalat" w:hAnsi="GHEA Grapalat" w:cs="Sylfaen"/>
          <w:sz w:val="20"/>
          <w:szCs w:val="20"/>
        </w:rPr>
        <w:t>դրանց</w:t>
      </w:r>
      <w:r w:rsidRPr="004F71AE">
        <w:rPr>
          <w:rFonts w:ascii="GHEA Grapalat" w:hAnsi="GHEA Grapalat"/>
          <w:sz w:val="20"/>
          <w:szCs w:val="20"/>
          <w:lang w:val="af-ZA"/>
        </w:rPr>
        <w:t xml:space="preserve"> </w:t>
      </w:r>
      <w:r w:rsidRPr="004F71AE">
        <w:rPr>
          <w:rFonts w:ascii="GHEA Grapalat" w:hAnsi="GHEA Grapalat" w:cs="Sylfaen"/>
          <w:sz w:val="20"/>
          <w:szCs w:val="20"/>
        </w:rPr>
        <w:t>վերաբերող</w:t>
      </w:r>
      <w:r w:rsidRPr="004F71AE">
        <w:rPr>
          <w:rFonts w:ascii="GHEA Grapalat" w:hAnsi="GHEA Grapalat"/>
          <w:sz w:val="20"/>
          <w:szCs w:val="20"/>
          <w:lang w:val="af-ZA"/>
        </w:rPr>
        <w:t xml:space="preserve"> </w:t>
      </w:r>
      <w:r w:rsidRPr="004F71AE">
        <w:rPr>
          <w:rFonts w:ascii="GHEA Grapalat" w:hAnsi="GHEA Grapalat" w:cs="Sylfaen"/>
          <w:sz w:val="20"/>
          <w:szCs w:val="20"/>
        </w:rPr>
        <w:t>փաստաթղթերը</w:t>
      </w:r>
      <w:r w:rsidRPr="004F71AE">
        <w:rPr>
          <w:rFonts w:ascii="GHEA Grapalat" w:hAnsi="GHEA Grapalat"/>
          <w:sz w:val="20"/>
          <w:szCs w:val="20"/>
          <w:lang w:val="af-ZA"/>
        </w:rPr>
        <w:t xml:space="preserve"> </w:t>
      </w:r>
      <w:r w:rsidRPr="004F71AE">
        <w:rPr>
          <w:rFonts w:ascii="GHEA Grapalat" w:hAnsi="GHEA Grapalat" w:cs="Sylfaen"/>
          <w:sz w:val="20"/>
          <w:szCs w:val="20"/>
        </w:rPr>
        <w:t>դրվում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մեջ</w:t>
      </w:r>
      <w:r w:rsidRPr="004F71AE">
        <w:rPr>
          <w:rFonts w:ascii="GHEA Grapalat" w:hAnsi="GHEA Grapalat"/>
          <w:sz w:val="20"/>
          <w:szCs w:val="20"/>
          <w:lang w:val="af-ZA"/>
        </w:rPr>
        <w:t xml:space="preserve">, </w:t>
      </w:r>
      <w:r w:rsidRPr="004F71AE">
        <w:rPr>
          <w:rFonts w:ascii="GHEA Grapalat" w:hAnsi="GHEA Grapalat" w:cs="Sylfaen"/>
          <w:sz w:val="20"/>
          <w:szCs w:val="20"/>
        </w:rPr>
        <w:t>որը</w:t>
      </w:r>
      <w:r w:rsidRPr="004F71AE">
        <w:rPr>
          <w:rFonts w:ascii="GHEA Grapalat" w:hAnsi="GHEA Grapalat"/>
          <w:sz w:val="20"/>
          <w:szCs w:val="20"/>
          <w:lang w:val="af-ZA"/>
        </w:rPr>
        <w:t xml:space="preserve"> </w:t>
      </w:r>
      <w:r w:rsidRPr="004F71AE">
        <w:rPr>
          <w:rFonts w:ascii="GHEA Grapalat" w:hAnsi="GHEA Grapalat" w:cs="Sylfaen"/>
          <w:sz w:val="20"/>
          <w:szCs w:val="20"/>
        </w:rPr>
        <w:t>սոսնձում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այն</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ներկայացնողը</w:t>
      </w:r>
      <w:r w:rsidRPr="004F71AE">
        <w:rPr>
          <w:rFonts w:ascii="GHEA Grapalat" w:hAnsi="GHEA Grapalat"/>
          <w:color w:val="FF0000"/>
          <w:sz w:val="20"/>
          <w:szCs w:val="20"/>
          <w:lang w:val="af-ZA"/>
        </w:rPr>
        <w:t xml:space="preserve">: </w:t>
      </w:r>
      <w:r w:rsidRPr="004F71AE">
        <w:rPr>
          <w:rFonts w:ascii="GHEA Grapalat" w:hAnsi="GHEA Grapalat" w:cs="Sylfaen"/>
          <w:b/>
          <w:color w:val="FF0000"/>
          <w:sz w:val="20"/>
          <w:szCs w:val="20"/>
          <w:highlight w:val="yellow"/>
        </w:rPr>
        <w:t>Ծրարում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ներառված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կազմվում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են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բնօրինակից</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r w:rsidRPr="004F71AE">
        <w:rPr>
          <w:rFonts w:ascii="GHEA Grapalat" w:hAnsi="GHEA Grapalat" w:cs="Sylfaen"/>
          <w:b/>
          <w:color w:val="FF0000"/>
          <w:sz w:val="20"/>
          <w:szCs w:val="20"/>
          <w:highlight w:val="yellow"/>
          <w:lang w:val="es-ES"/>
        </w:rPr>
        <w:t>բացառությամբ</w:t>
      </w:r>
      <w:r w:rsidRPr="004F71AE">
        <w:rPr>
          <w:rFonts w:ascii="GHEA Grapalat" w:hAnsi="GHEA Grapalat" w:cs="Sylfaen"/>
          <w:b/>
          <w:color w:val="FF0000"/>
          <w:sz w:val="20"/>
          <w:szCs w:val="20"/>
          <w:highlight w:val="yellow"/>
          <w:lang w:val="af-ZA"/>
        </w:rPr>
        <w:t xml:space="preserve"> </w:t>
      </w:r>
      <w:r w:rsidR="00974533">
        <w:rPr>
          <w:rFonts w:ascii="GHEA Grapalat" w:hAnsi="GHEA Grapalat" w:cs="Sylfaen"/>
          <w:b/>
          <w:color w:val="FF0000"/>
          <w:sz w:val="20"/>
          <w:szCs w:val="20"/>
          <w:highlight w:val="yellow"/>
          <w:lang w:val="af-ZA"/>
        </w:rPr>
        <w:t>5-րդ</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տրամադրված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կամ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հաստատված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փաստաթղթերի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որոնց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դեպքում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ներկայացվում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դրանց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բնօրինակից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պատճենահանված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տարբերակը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r w:rsidRPr="004F71AE">
        <w:rPr>
          <w:rFonts w:ascii="GHEA Grapalat" w:hAnsi="GHEA Grapalat"/>
          <w:b/>
          <w:color w:val="FF0000"/>
          <w:sz w:val="20"/>
          <w:szCs w:val="20"/>
          <w:highlight w:val="yellow"/>
        </w:rPr>
        <w:t>երկու</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օրինակ</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պատճեններից</w:t>
      </w:r>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r w:rsidRPr="000104E2">
        <w:rPr>
          <w:rFonts w:ascii="GHEA Grapalat" w:hAnsi="GHEA Grapalat" w:cs="Sylfaen"/>
          <w:b/>
          <w:color w:val="FF0000"/>
          <w:sz w:val="20"/>
          <w:szCs w:val="20"/>
          <w:highlight w:val="yellow"/>
        </w:rPr>
        <w:t>Փաստաթղթերի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փաթեթների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վրա</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համապատասխանաբար</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գրվում</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բնօրինակ</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պատճեն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բառերը</w:t>
      </w:r>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lang w:val="ru-RU"/>
        </w:rPr>
        <w:t>Հայտում</w:t>
      </w:r>
      <w:r w:rsidRPr="004F71AE">
        <w:rPr>
          <w:rFonts w:ascii="GHEA Grapalat" w:hAnsi="GHEA Grapalat" w:cs="Sylfaen"/>
          <w:sz w:val="20"/>
          <w:lang w:val="af-ZA"/>
        </w:rPr>
        <w:t xml:space="preserve"> </w:t>
      </w:r>
      <w:r w:rsidRPr="004F71AE">
        <w:rPr>
          <w:rFonts w:ascii="GHEA Grapalat" w:hAnsi="GHEA Grapalat" w:cs="Sylfaen"/>
          <w:sz w:val="20"/>
          <w:lang w:val="ru-RU"/>
        </w:rPr>
        <w:t>ներառվող</w:t>
      </w:r>
      <w:r w:rsidRPr="004F71AE">
        <w:rPr>
          <w:rFonts w:ascii="GHEA Grapalat" w:hAnsi="GHEA Grapalat" w:cs="Sylfaen"/>
          <w:sz w:val="20"/>
          <w:lang w:val="af-ZA"/>
        </w:rPr>
        <w:t xml:space="preserve"> </w:t>
      </w:r>
      <w:r w:rsidRPr="004F71AE">
        <w:rPr>
          <w:rFonts w:ascii="GHEA Grapalat" w:hAnsi="GHEA Grapalat" w:cs="Sylfaen"/>
          <w:sz w:val="20"/>
          <w:lang w:val="ru-RU"/>
        </w:rPr>
        <w:t>բնօրինակ</w:t>
      </w:r>
      <w:r w:rsidRPr="004F71AE">
        <w:rPr>
          <w:rFonts w:ascii="GHEA Grapalat" w:hAnsi="GHEA Grapalat" w:cs="Sylfaen"/>
          <w:sz w:val="20"/>
          <w:lang w:val="af-ZA"/>
        </w:rPr>
        <w:t xml:space="preserve"> </w:t>
      </w:r>
      <w:r w:rsidRPr="004F71AE">
        <w:rPr>
          <w:rFonts w:ascii="GHEA Grapalat" w:hAnsi="GHEA Grapalat" w:cs="Sylfaen"/>
          <w:sz w:val="20"/>
          <w:lang w:val="ru-RU"/>
        </w:rPr>
        <w:t>փաստաթղթերի</w:t>
      </w:r>
      <w:r w:rsidRPr="004F71AE">
        <w:rPr>
          <w:rFonts w:ascii="GHEA Grapalat" w:hAnsi="GHEA Grapalat" w:cs="Sylfaen"/>
          <w:sz w:val="20"/>
          <w:lang w:val="af-ZA"/>
        </w:rPr>
        <w:t xml:space="preserve"> </w:t>
      </w:r>
      <w:r w:rsidRPr="004F71AE">
        <w:rPr>
          <w:rFonts w:ascii="GHEA Grapalat" w:hAnsi="GHEA Grapalat" w:cs="Sylfaen"/>
          <w:sz w:val="20"/>
          <w:lang w:val="ru-RU"/>
        </w:rPr>
        <w:t>փոխարեն</w:t>
      </w:r>
      <w:r w:rsidRPr="004F71AE">
        <w:rPr>
          <w:rFonts w:ascii="GHEA Grapalat" w:hAnsi="GHEA Grapalat" w:cs="Sylfaen"/>
          <w:sz w:val="20"/>
          <w:lang w:val="af-ZA"/>
        </w:rPr>
        <w:t xml:space="preserve"> </w:t>
      </w:r>
      <w:r w:rsidRPr="004F71AE">
        <w:rPr>
          <w:rFonts w:ascii="GHEA Grapalat" w:hAnsi="GHEA Grapalat" w:cs="Sylfaen"/>
          <w:sz w:val="20"/>
          <w:lang w:val="ru-RU"/>
        </w:rPr>
        <w:t>կարող</w:t>
      </w:r>
      <w:r w:rsidRPr="004F71AE">
        <w:rPr>
          <w:rFonts w:ascii="GHEA Grapalat" w:hAnsi="GHEA Grapalat" w:cs="Sylfaen"/>
          <w:sz w:val="20"/>
          <w:lang w:val="af-ZA"/>
        </w:rPr>
        <w:t xml:space="preserve"> </w:t>
      </w:r>
      <w:r w:rsidRPr="004F71AE">
        <w:rPr>
          <w:rFonts w:ascii="GHEA Grapalat" w:hAnsi="GHEA Grapalat" w:cs="Sylfaen"/>
          <w:sz w:val="20"/>
          <w:lang w:val="ru-RU"/>
        </w:rPr>
        <w:t>են</w:t>
      </w:r>
      <w:r w:rsidRPr="004F71AE">
        <w:rPr>
          <w:rFonts w:ascii="GHEA Grapalat" w:hAnsi="GHEA Grapalat" w:cs="Sylfaen"/>
          <w:sz w:val="20"/>
          <w:lang w:val="af-ZA"/>
        </w:rPr>
        <w:t xml:space="preserve"> </w:t>
      </w:r>
      <w:r w:rsidRPr="004F71AE">
        <w:rPr>
          <w:rFonts w:ascii="GHEA Grapalat" w:hAnsi="GHEA Grapalat" w:cs="Sylfaen"/>
          <w:sz w:val="20"/>
          <w:lang w:val="ru-RU"/>
        </w:rPr>
        <w:t>ներկայացվել</w:t>
      </w:r>
      <w:r w:rsidRPr="004F71AE">
        <w:rPr>
          <w:rFonts w:ascii="GHEA Grapalat" w:hAnsi="GHEA Grapalat" w:cs="Sylfaen"/>
          <w:sz w:val="20"/>
          <w:lang w:val="af-ZA"/>
        </w:rPr>
        <w:t xml:space="preserve"> </w:t>
      </w:r>
      <w:r w:rsidRPr="004F71AE">
        <w:rPr>
          <w:rFonts w:ascii="GHEA Grapalat" w:hAnsi="GHEA Grapalat" w:cs="Sylfaen"/>
          <w:sz w:val="20"/>
          <w:lang w:val="ru-RU"/>
        </w:rPr>
        <w:t>դրանց</w:t>
      </w:r>
      <w:r w:rsidRPr="004F71AE">
        <w:rPr>
          <w:rFonts w:ascii="GHEA Grapalat" w:hAnsi="GHEA Grapalat" w:cs="Sylfaen"/>
          <w:sz w:val="20"/>
          <w:lang w:val="af-ZA"/>
        </w:rPr>
        <w:t xml:space="preserve"> </w:t>
      </w:r>
      <w:r w:rsidRPr="004F71AE">
        <w:rPr>
          <w:rFonts w:ascii="GHEA Grapalat" w:hAnsi="GHEA Grapalat" w:cs="Sylfaen"/>
          <w:sz w:val="20"/>
          <w:lang w:val="ru-RU"/>
        </w:rPr>
        <w:t>նոտարական</w:t>
      </w:r>
      <w:r w:rsidRPr="004F71AE">
        <w:rPr>
          <w:rFonts w:ascii="GHEA Grapalat" w:hAnsi="GHEA Grapalat" w:cs="Sylfaen"/>
          <w:sz w:val="20"/>
          <w:lang w:val="af-ZA"/>
        </w:rPr>
        <w:t xml:space="preserve"> </w:t>
      </w:r>
      <w:r w:rsidRPr="004F71AE">
        <w:rPr>
          <w:rFonts w:ascii="GHEA Grapalat" w:hAnsi="GHEA Grapalat" w:cs="Sylfaen"/>
          <w:sz w:val="20"/>
          <w:lang w:val="ru-RU"/>
        </w:rPr>
        <w:t>կարգով</w:t>
      </w:r>
      <w:r w:rsidRPr="004F71AE">
        <w:rPr>
          <w:rFonts w:ascii="GHEA Grapalat" w:hAnsi="GHEA Grapalat" w:cs="Sylfaen"/>
          <w:sz w:val="20"/>
          <w:lang w:val="af-ZA"/>
        </w:rPr>
        <w:t xml:space="preserve"> </w:t>
      </w:r>
      <w:r w:rsidRPr="004F71AE">
        <w:rPr>
          <w:rFonts w:ascii="GHEA Grapalat" w:hAnsi="GHEA Grapalat" w:cs="Sylfaen"/>
          <w:sz w:val="20"/>
          <w:lang w:val="ru-RU"/>
        </w:rPr>
        <w:t>վավերացված</w:t>
      </w:r>
      <w:r w:rsidRPr="004F71AE">
        <w:rPr>
          <w:rFonts w:ascii="GHEA Grapalat" w:hAnsi="GHEA Grapalat" w:cs="Sylfaen"/>
          <w:sz w:val="20"/>
          <w:lang w:val="af-ZA"/>
        </w:rPr>
        <w:t xml:space="preserve"> </w:t>
      </w:r>
      <w:r w:rsidRPr="004F71AE">
        <w:rPr>
          <w:rFonts w:ascii="GHEA Grapalat" w:hAnsi="GHEA Grapalat" w:cs="Sylfaen"/>
          <w:sz w:val="20"/>
          <w:lang w:val="ru-RU"/>
        </w:rPr>
        <w:t>օրինակները։</w:t>
      </w:r>
    </w:p>
    <w:p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cs="Sylfaen"/>
          <w:b/>
          <w:color w:val="FF0000"/>
          <w:sz w:val="20"/>
          <w:szCs w:val="20"/>
          <w:highlight w:val="yellow"/>
        </w:rPr>
        <w:t>Ծրարը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սույն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հրավերով</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նախատեսված</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ստորագրում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դրանք</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ներկայացնող</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վերջինիս</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լիազորված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այսուհետ</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գործակալ</w:t>
      </w:r>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szCs w:val="20"/>
        </w:rPr>
        <w:t>Եթե</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գործակալը</w:t>
      </w:r>
      <w:r w:rsidRPr="004F71AE">
        <w:rPr>
          <w:rFonts w:ascii="GHEA Grapalat" w:hAnsi="GHEA Grapalat"/>
          <w:sz w:val="20"/>
          <w:szCs w:val="20"/>
          <w:lang w:val="af-ZA"/>
        </w:rPr>
        <w:t xml:space="preserve">, </w:t>
      </w:r>
      <w:r w:rsidRPr="004F71AE">
        <w:rPr>
          <w:rFonts w:ascii="GHEA Grapalat" w:hAnsi="GHEA Grapalat" w:cs="Sylfaen"/>
          <w:sz w:val="20"/>
          <w:szCs w:val="20"/>
        </w:rPr>
        <w:t>ապա</w:t>
      </w:r>
      <w:r w:rsidRPr="004F71AE">
        <w:rPr>
          <w:rFonts w:ascii="GHEA Grapalat" w:hAnsi="GHEA Grapalat"/>
          <w:sz w:val="20"/>
          <w:szCs w:val="20"/>
          <w:lang w:val="af-ZA"/>
        </w:rPr>
        <w:t xml:space="preserve"> </w:t>
      </w:r>
      <w:r w:rsidRPr="004F71AE">
        <w:rPr>
          <w:rFonts w:ascii="GHEA Grapalat" w:hAnsi="GHEA Grapalat" w:cs="Sylfaen"/>
          <w:sz w:val="20"/>
          <w:szCs w:val="20"/>
        </w:rPr>
        <w:t>հայտով</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ներկայացվում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վերջինիս</w:t>
      </w:r>
      <w:r w:rsidRPr="004F71AE">
        <w:rPr>
          <w:rFonts w:ascii="GHEA Grapalat" w:hAnsi="GHEA Grapalat"/>
          <w:sz w:val="20"/>
          <w:szCs w:val="20"/>
          <w:lang w:val="af-ZA"/>
        </w:rPr>
        <w:t xml:space="preserve"> </w:t>
      </w:r>
      <w:r w:rsidRPr="004F71AE">
        <w:rPr>
          <w:rFonts w:ascii="GHEA Grapalat" w:hAnsi="GHEA Grapalat" w:cs="Sylfaen"/>
          <w:sz w:val="20"/>
          <w:szCs w:val="20"/>
        </w:rPr>
        <w:t>այդ</w:t>
      </w:r>
      <w:r w:rsidRPr="004F71AE">
        <w:rPr>
          <w:rFonts w:ascii="GHEA Grapalat" w:hAnsi="GHEA Grapalat"/>
          <w:sz w:val="20"/>
          <w:szCs w:val="20"/>
          <w:lang w:val="af-ZA"/>
        </w:rPr>
        <w:t xml:space="preserve"> </w:t>
      </w:r>
      <w:r w:rsidRPr="004F71AE">
        <w:rPr>
          <w:rFonts w:ascii="GHEA Grapalat" w:hAnsi="GHEA Grapalat" w:cs="Sylfaen"/>
          <w:sz w:val="20"/>
          <w:szCs w:val="20"/>
        </w:rPr>
        <w:t>լիազորությունը</w:t>
      </w:r>
      <w:r w:rsidRPr="004F71AE">
        <w:rPr>
          <w:rFonts w:ascii="GHEA Grapalat" w:hAnsi="GHEA Grapalat"/>
          <w:sz w:val="20"/>
          <w:szCs w:val="20"/>
          <w:lang w:val="af-ZA"/>
        </w:rPr>
        <w:t xml:space="preserve"> </w:t>
      </w:r>
      <w:r w:rsidRPr="004F71AE">
        <w:rPr>
          <w:rFonts w:ascii="GHEA Grapalat" w:hAnsi="GHEA Grapalat" w:cs="Sylfaen"/>
          <w:sz w:val="20"/>
          <w:szCs w:val="20"/>
        </w:rPr>
        <w:t>վերապահված</w:t>
      </w:r>
      <w:r w:rsidRPr="004F71AE">
        <w:rPr>
          <w:rFonts w:ascii="GHEA Grapalat" w:hAnsi="GHEA Grapalat"/>
          <w:sz w:val="20"/>
          <w:szCs w:val="20"/>
          <w:lang w:val="af-ZA"/>
        </w:rPr>
        <w:t xml:space="preserve"> </w:t>
      </w:r>
      <w:r w:rsidRPr="004F71AE">
        <w:rPr>
          <w:rFonts w:ascii="GHEA Grapalat" w:hAnsi="GHEA Grapalat" w:cs="Sylfaen"/>
          <w:sz w:val="20"/>
          <w:szCs w:val="20"/>
        </w:rPr>
        <w:t>լինելու</w:t>
      </w:r>
      <w:r w:rsidRPr="004F71AE">
        <w:rPr>
          <w:rFonts w:ascii="GHEA Grapalat" w:hAnsi="GHEA Grapalat"/>
          <w:sz w:val="20"/>
          <w:szCs w:val="20"/>
          <w:lang w:val="af-ZA"/>
        </w:rPr>
        <w:t xml:space="preserve"> </w:t>
      </w:r>
      <w:r w:rsidRPr="004F71AE">
        <w:rPr>
          <w:rFonts w:ascii="GHEA Grapalat" w:hAnsi="GHEA Grapalat" w:cs="Sylfaen"/>
          <w:sz w:val="20"/>
          <w:szCs w:val="20"/>
        </w:rPr>
        <w:t>մասին</w:t>
      </w:r>
      <w:r w:rsidRPr="004F71AE">
        <w:rPr>
          <w:rFonts w:ascii="GHEA Grapalat" w:hAnsi="GHEA Grapalat" w:cs="Sylfaen"/>
          <w:sz w:val="20"/>
          <w:szCs w:val="20"/>
          <w:lang w:val="af-ZA"/>
        </w:rPr>
        <w:t xml:space="preserve"> </w:t>
      </w:r>
      <w:r w:rsidRPr="004F71AE">
        <w:rPr>
          <w:rFonts w:ascii="GHEA Grapalat" w:hAnsi="GHEA Grapalat" w:cs="Sylfaen"/>
          <w:sz w:val="20"/>
          <w:szCs w:val="20"/>
        </w:rPr>
        <w:t>փաստաթուղթ</w:t>
      </w:r>
      <w:r w:rsidRPr="004F71AE">
        <w:rPr>
          <w:rFonts w:ascii="GHEA Grapalat" w:hAnsi="GHEA Grapalat" w:cs="Sylfaen"/>
          <w:sz w:val="20"/>
          <w:szCs w:val="20"/>
          <w:lang w:val="af-ZA"/>
        </w:rPr>
        <w:t>:</w:t>
      </w:r>
    </w:p>
    <w:p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r w:rsidRPr="004F71AE">
        <w:rPr>
          <w:rFonts w:ascii="GHEA Grapalat" w:hAnsi="GHEA Grapalat" w:cs="Sylfaen"/>
          <w:sz w:val="20"/>
          <w:szCs w:val="20"/>
        </w:rPr>
        <w:t>Սույն</w:t>
      </w:r>
      <w:r w:rsidRPr="004F71AE">
        <w:rPr>
          <w:rFonts w:ascii="GHEA Grapalat" w:hAnsi="GHEA Grapalat"/>
          <w:sz w:val="20"/>
          <w:szCs w:val="20"/>
          <w:lang w:val="af-ZA"/>
        </w:rPr>
        <w:t xml:space="preserve"> </w:t>
      </w:r>
      <w:r w:rsidRPr="004F71AE">
        <w:rPr>
          <w:rFonts w:ascii="GHEA Grapalat" w:hAnsi="GHEA Grapalat"/>
          <w:sz w:val="20"/>
          <w:szCs w:val="20"/>
        </w:rPr>
        <w:t>հրահանգի</w:t>
      </w:r>
      <w:r w:rsidRPr="004F71AE">
        <w:rPr>
          <w:rFonts w:ascii="GHEA Grapalat" w:hAnsi="GHEA Grapalat"/>
          <w:sz w:val="20"/>
          <w:szCs w:val="20"/>
          <w:lang w:val="af-ZA"/>
        </w:rPr>
        <w:t xml:space="preserve"> 3.1 </w:t>
      </w:r>
      <w:r w:rsidRPr="004F71AE">
        <w:rPr>
          <w:rFonts w:ascii="GHEA Grapalat" w:hAnsi="GHEA Grapalat"/>
          <w:sz w:val="20"/>
          <w:szCs w:val="20"/>
        </w:rPr>
        <w:t>կետում</w:t>
      </w:r>
      <w:r w:rsidRPr="004F71AE">
        <w:rPr>
          <w:rFonts w:ascii="GHEA Grapalat" w:hAnsi="GHEA Grapalat"/>
          <w:sz w:val="20"/>
          <w:szCs w:val="20"/>
          <w:lang w:val="af-ZA"/>
        </w:rPr>
        <w:t xml:space="preserve"> </w:t>
      </w:r>
      <w:r w:rsidRPr="004F71AE">
        <w:rPr>
          <w:rFonts w:ascii="GHEA Grapalat" w:hAnsi="GHEA Grapalat" w:cs="Sylfaen"/>
          <w:sz w:val="20"/>
          <w:szCs w:val="20"/>
        </w:rPr>
        <w:t>նշված</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վրա</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կազմելու</w:t>
      </w:r>
      <w:r w:rsidRPr="004F71AE">
        <w:rPr>
          <w:rFonts w:ascii="GHEA Grapalat" w:hAnsi="GHEA Grapalat"/>
          <w:sz w:val="20"/>
          <w:szCs w:val="20"/>
          <w:lang w:val="af-ZA"/>
        </w:rPr>
        <w:t xml:space="preserve"> </w:t>
      </w:r>
      <w:r w:rsidRPr="004F71AE">
        <w:rPr>
          <w:rFonts w:ascii="GHEA Grapalat" w:hAnsi="GHEA Grapalat" w:cs="Sylfaen"/>
          <w:sz w:val="20"/>
          <w:szCs w:val="20"/>
        </w:rPr>
        <w:t>լեզվով</w:t>
      </w:r>
      <w:r w:rsidRPr="004F71AE">
        <w:rPr>
          <w:rFonts w:ascii="GHEA Grapalat" w:hAnsi="GHEA Grapalat"/>
          <w:sz w:val="20"/>
          <w:szCs w:val="20"/>
          <w:lang w:val="af-ZA"/>
        </w:rPr>
        <w:t xml:space="preserve"> </w:t>
      </w:r>
      <w:r w:rsidRPr="004F71AE">
        <w:rPr>
          <w:rFonts w:ascii="GHEA Grapalat" w:hAnsi="GHEA Grapalat" w:cs="Sylfaen"/>
          <w:sz w:val="20"/>
          <w:szCs w:val="20"/>
        </w:rPr>
        <w:t>նշվում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ներկայացման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հասցեն</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r w:rsidRPr="004F71AE">
        <w:rPr>
          <w:rFonts w:ascii="GHEA Grapalat" w:hAnsi="GHEA Grapalat"/>
          <w:b/>
          <w:sz w:val="20"/>
          <w:szCs w:val="20"/>
          <w:u w:val="single"/>
        </w:rPr>
        <w:t>ընթացակարգի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ծածկագիրը</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r w:rsidRPr="004F71AE">
        <w:rPr>
          <w:rFonts w:ascii="GHEA Grapalat" w:hAnsi="GHEA Grapalat" w:cs="Sylfaen"/>
          <w:b/>
          <w:sz w:val="20"/>
          <w:szCs w:val="20"/>
          <w:u w:val="single"/>
        </w:rPr>
        <w:t>չբացել</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մինչև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նիստը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բառերը</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անունը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գտնվելու</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հեռախոսահամարը</w:t>
      </w:r>
      <w:r w:rsidRPr="004F71AE">
        <w:rPr>
          <w:rFonts w:ascii="GHEA Grapalat" w:hAnsi="GHEA Grapalat"/>
          <w:b/>
          <w:sz w:val="20"/>
          <w:szCs w:val="20"/>
          <w:u w:val="single"/>
          <w:lang w:val="af-ZA"/>
        </w:rPr>
        <w:t>:</w:t>
      </w:r>
    </w:p>
    <w:p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r w:rsidRPr="004F71AE">
        <w:rPr>
          <w:rFonts w:ascii="GHEA Grapalat" w:hAnsi="GHEA Grapalat" w:cs="Sylfaen"/>
          <w:b/>
          <w:sz w:val="20"/>
          <w:szCs w:val="20"/>
          <w:u w:val="single"/>
        </w:rPr>
        <w:t>Սույն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հրահանգի</w:t>
      </w:r>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r w:rsidRPr="004F71AE">
        <w:rPr>
          <w:rFonts w:ascii="GHEA Grapalat" w:hAnsi="GHEA Grapalat" w:cs="Sylfaen"/>
          <w:b/>
          <w:sz w:val="20"/>
          <w:szCs w:val="20"/>
          <w:u w:val="single"/>
        </w:rPr>
        <w:t>կետերի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պահանջներին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չհամապատասխանող</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հանձնաժողովը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նիստում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մերժում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նույնությամբ</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վերադարձնում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ներկայացնողին</w:t>
      </w:r>
      <w:r w:rsidRPr="004F71AE">
        <w:rPr>
          <w:rFonts w:ascii="GHEA Grapalat" w:hAnsi="GHEA Grapalat" w:cs="Sylfaen"/>
          <w:sz w:val="20"/>
          <w:szCs w:val="20"/>
          <w:lang w:val="af-ZA"/>
        </w:rPr>
        <w:t>:</w:t>
      </w:r>
    </w:p>
    <w:p w:rsidR="00784CE3" w:rsidRPr="004F71AE" w:rsidRDefault="00784CE3" w:rsidP="00B80C21">
      <w:pPr>
        <w:pStyle w:val="norm"/>
        <w:spacing w:line="240" w:lineRule="auto"/>
        <w:ind w:firstLine="284"/>
        <w:jc w:val="right"/>
        <w:rPr>
          <w:rFonts w:ascii="GHEA Grapalat" w:hAnsi="GHEA Grapalat" w:cs="Sylfaen"/>
          <w:b/>
          <w:sz w:val="20"/>
          <w:lang w:val="es-ES"/>
        </w:rPr>
      </w:pPr>
    </w:p>
    <w:p w:rsidR="00B80C21" w:rsidRPr="004F71AE" w:rsidRDefault="00B80C21" w:rsidP="00B80C21">
      <w:pPr>
        <w:pStyle w:val="norm"/>
        <w:spacing w:line="240" w:lineRule="auto"/>
        <w:ind w:firstLine="284"/>
        <w:jc w:val="right"/>
        <w:rPr>
          <w:rFonts w:ascii="GHEA Grapalat" w:hAnsi="GHEA Grapalat" w:cs="Arial"/>
          <w:b/>
          <w:sz w:val="20"/>
          <w:lang w:val="af-ZA"/>
        </w:rPr>
      </w:pPr>
      <w:r w:rsidRPr="004F71AE">
        <w:rPr>
          <w:rFonts w:ascii="GHEA Grapalat" w:hAnsi="GHEA Grapalat" w:cs="Sylfaen"/>
          <w:b/>
          <w:sz w:val="20"/>
          <w:lang w:val="es-ES"/>
        </w:rPr>
        <w:t>Հավելված</w:t>
      </w:r>
      <w:r w:rsidRPr="004F71AE">
        <w:rPr>
          <w:rFonts w:ascii="GHEA Grapalat" w:hAnsi="GHEA Grapalat" w:cs="Arial"/>
          <w:b/>
          <w:sz w:val="20"/>
          <w:lang w:val="af-ZA"/>
        </w:rPr>
        <w:t xml:space="preserve">  N 1</w:t>
      </w:r>
    </w:p>
    <w:p w:rsidR="00B80C21" w:rsidRPr="004F71AE" w:rsidRDefault="0039274C" w:rsidP="00B80C21">
      <w:pPr>
        <w:pStyle w:val="31"/>
        <w:spacing w:line="240" w:lineRule="auto"/>
        <w:jc w:val="right"/>
        <w:rPr>
          <w:rFonts w:ascii="GHEA Grapalat" w:hAnsi="GHEA Grapalat" w:cs="Arial"/>
          <w:b/>
          <w:lang w:val="af-ZA"/>
        </w:rPr>
      </w:pPr>
      <w:r>
        <w:rPr>
          <w:rFonts w:ascii="GHEA Grapalat" w:hAnsi="GHEA Grapalat"/>
          <w:b/>
          <w:lang w:val="af-ZA"/>
        </w:rPr>
        <w:t>ՀՀԱՄ-</w:t>
      </w:r>
      <w:r w:rsidR="005C2A77">
        <w:rPr>
          <w:rFonts w:ascii="GHEA Grapalat" w:hAnsi="GHEA Grapalat"/>
          <w:b/>
          <w:lang w:val="af-ZA"/>
        </w:rPr>
        <w:t>ԱՇՆԱԿ</w:t>
      </w:r>
      <w:r>
        <w:rPr>
          <w:rFonts w:ascii="GHEA Grapalat" w:hAnsi="GHEA Grapalat"/>
          <w:b/>
          <w:lang w:val="af-ZA"/>
        </w:rPr>
        <w:t>-ՄԴ-ՀՄԱՇՁԲ -24/01</w:t>
      </w:r>
      <w:r w:rsidR="0030128F" w:rsidRPr="004F71AE">
        <w:rPr>
          <w:rFonts w:ascii="GHEA Grapalat" w:hAnsi="GHEA Grapalat"/>
          <w:b/>
          <w:lang w:val="af-ZA"/>
        </w:rPr>
        <w:t xml:space="preserve"> </w:t>
      </w:r>
      <w:r w:rsidR="00B80C21" w:rsidRPr="004F71AE">
        <w:rPr>
          <w:rFonts w:ascii="GHEA Grapalat" w:hAnsi="GHEA Grapalat" w:cs="Sylfaen"/>
          <w:b/>
          <w:lang w:val="es-ES"/>
        </w:rPr>
        <w:t>ծածկագրով</w:t>
      </w:r>
    </w:p>
    <w:p w:rsidR="00B80C21" w:rsidRPr="004F71AE" w:rsidRDefault="00D440CF" w:rsidP="00B80C21">
      <w:pPr>
        <w:pStyle w:val="31"/>
        <w:spacing w:line="240" w:lineRule="auto"/>
        <w:jc w:val="right"/>
        <w:rPr>
          <w:rFonts w:ascii="GHEA Grapalat" w:hAnsi="GHEA Grapalat" w:cs="Arial"/>
          <w:b/>
          <w:lang w:val="af-ZA"/>
        </w:rPr>
      </w:pPr>
      <w:r>
        <w:rPr>
          <w:rFonts w:ascii="GHEA Grapalat" w:hAnsi="GHEA Grapalat" w:cs="Sylfaen"/>
          <w:b/>
          <w:lang w:val="es-ES"/>
        </w:rPr>
        <w:t>Հրատապ մեկ անձ</w:t>
      </w:r>
      <w:r w:rsidR="00343787" w:rsidRPr="004F71AE">
        <w:rPr>
          <w:rFonts w:ascii="GHEA Grapalat" w:hAnsi="GHEA Grapalat" w:cs="Sylfaen"/>
          <w:b/>
          <w:lang w:val="hy-AM"/>
        </w:rPr>
        <w:t xml:space="preserve"> </w:t>
      </w:r>
      <w:r w:rsidR="00B80C21" w:rsidRPr="004F71AE">
        <w:rPr>
          <w:rFonts w:ascii="GHEA Grapalat" w:hAnsi="GHEA Grapalat" w:cs="Sylfaen"/>
          <w:b/>
          <w:lang w:val="es-ES"/>
        </w:rPr>
        <w:t>հրավերի</w:t>
      </w:r>
    </w:p>
    <w:p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rsidR="00B80C21" w:rsidRPr="004F71AE" w:rsidRDefault="00D440CF" w:rsidP="00E55B81">
      <w:pPr>
        <w:jc w:val="center"/>
        <w:rPr>
          <w:rFonts w:ascii="GHEA Grapalat" w:hAnsi="GHEA Grapalat" w:cs="Arial"/>
          <w:lang w:val="af-ZA"/>
        </w:rPr>
      </w:pPr>
      <w:r>
        <w:rPr>
          <w:rFonts w:ascii="GHEA Grapalat" w:hAnsi="GHEA Grapalat" w:cs="Sylfaen"/>
          <w:lang w:val="es-ES"/>
        </w:rPr>
        <w:t>Հրատապ մեկ անձ</w:t>
      </w:r>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r w:rsidR="00B80C21" w:rsidRPr="004F71AE">
        <w:rPr>
          <w:rFonts w:ascii="GHEA Grapalat" w:hAnsi="GHEA Grapalat" w:cs="Sylfaen"/>
          <w:lang w:val="es-ES"/>
        </w:rPr>
        <w:t>մասնակցելու</w:t>
      </w:r>
    </w:p>
    <w:p w:rsidR="00E55B81" w:rsidRPr="004F71AE" w:rsidRDefault="00E55B81" w:rsidP="00B80C21">
      <w:pPr>
        <w:jc w:val="both"/>
        <w:rPr>
          <w:rFonts w:ascii="GHEA Grapalat" w:hAnsi="GHEA Grapalat"/>
          <w:sz w:val="12"/>
          <w:szCs w:val="22"/>
          <w:u w:val="single"/>
          <w:lang w:val="af-ZA"/>
        </w:rPr>
      </w:pPr>
    </w:p>
    <w:p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ցանկություն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ունի</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մասնակցել</w:t>
      </w:r>
    </w:p>
    <w:p w:rsidR="00E55B81" w:rsidRPr="004F71AE" w:rsidRDefault="00B80C21" w:rsidP="00E55B81">
      <w:pPr>
        <w:jc w:val="both"/>
        <w:rPr>
          <w:rFonts w:ascii="GHEA Grapalat" w:hAnsi="GHEA Grapalat"/>
          <w:sz w:val="22"/>
          <w:szCs w:val="22"/>
          <w:vertAlign w:val="superscript"/>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Արագածոտնի</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մարզի</w:t>
      </w:r>
      <w:r w:rsidR="00E55B81" w:rsidRPr="004F71AE">
        <w:rPr>
          <w:rFonts w:ascii="GHEA Grapalat" w:hAnsi="GHEA Grapalat"/>
          <w:b/>
          <w:sz w:val="22"/>
          <w:szCs w:val="22"/>
          <w:lang w:val="af-ZA"/>
        </w:rPr>
        <w:t xml:space="preserve"> </w:t>
      </w:r>
      <w:r w:rsidR="005C2A77">
        <w:rPr>
          <w:rFonts w:ascii="GHEA Grapalat" w:hAnsi="GHEA Grapalat"/>
          <w:b/>
          <w:sz w:val="22"/>
          <w:szCs w:val="22"/>
          <w:lang w:val="af-ZA"/>
        </w:rPr>
        <w:t>Աշնակի Գ. Չաուշի անվան միջնակարգ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r w:rsidRPr="004F71AE">
        <w:rPr>
          <w:rFonts w:ascii="GHEA Grapalat" w:hAnsi="GHEA Grapalat" w:cs="Sylfaen"/>
          <w:sz w:val="20"/>
          <w:szCs w:val="20"/>
          <w:lang w:val="es-ES"/>
        </w:rPr>
        <w:t>կողմից</w:t>
      </w:r>
      <w:r w:rsidR="00752E4E" w:rsidRPr="004F71AE">
        <w:rPr>
          <w:rFonts w:ascii="GHEA Grapalat" w:hAnsi="GHEA Grapalat" w:cs="Sylfaen"/>
          <w:sz w:val="20"/>
          <w:szCs w:val="20"/>
          <w:lang w:val="af-ZA"/>
        </w:rPr>
        <w:t xml:space="preserve">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00752E4E" w:rsidRPr="004F71AE">
        <w:rPr>
          <w:rFonts w:ascii="GHEA Grapalat" w:hAnsi="GHEA Grapalat"/>
          <w:b/>
          <w:sz w:val="20"/>
          <w:szCs w:val="20"/>
          <w:lang w:val="af-ZA"/>
        </w:rPr>
        <w:t xml:space="preserve"> </w:t>
      </w:r>
      <w:r w:rsidRPr="004F71AE">
        <w:rPr>
          <w:rFonts w:ascii="GHEA Grapalat" w:hAnsi="GHEA Grapalat" w:cs="Sylfaen"/>
          <w:sz w:val="20"/>
          <w:szCs w:val="20"/>
          <w:lang w:val="es-ES"/>
        </w:rPr>
        <w:t>ծածկագրով</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հայտարարված</w:t>
      </w:r>
      <w:r w:rsidR="00752E4E" w:rsidRPr="004F71AE">
        <w:rPr>
          <w:rFonts w:ascii="GHEA Grapalat" w:hAnsi="GHEA Grapalat" w:cs="Sylfaen"/>
          <w:sz w:val="20"/>
          <w:szCs w:val="20"/>
          <w:lang w:val="af-ZA"/>
        </w:rPr>
        <w:t xml:space="preserve"> </w:t>
      </w:r>
      <w:r w:rsidR="00D440CF">
        <w:rPr>
          <w:rFonts w:ascii="GHEA Grapalat" w:hAnsi="GHEA Grapalat" w:cs="Sylfaen"/>
          <w:sz w:val="20"/>
          <w:szCs w:val="20"/>
          <w:lang w:val="es-ES"/>
        </w:rPr>
        <w:t>հրատապ մեկ անձ</w:t>
      </w:r>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r w:rsidRPr="004F71AE">
        <w:rPr>
          <w:rFonts w:ascii="GHEA Grapalat" w:hAnsi="GHEA Grapalat" w:cs="Sylfaen"/>
          <w:sz w:val="20"/>
          <w:szCs w:val="20"/>
          <w:lang w:val="es-ES"/>
        </w:rPr>
        <w:t>չափաբաժնին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չափաբաժիններին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հրավերի</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պահանջներին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համապատասխան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ներկայացնում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w:t>
      </w:r>
      <w:r w:rsidRPr="004F71AE">
        <w:rPr>
          <w:rFonts w:ascii="GHEA Grapalat" w:hAnsi="GHEA Grapalat" w:cs="Sylfaen"/>
          <w:sz w:val="20"/>
          <w:szCs w:val="20"/>
          <w:lang w:val="af-ZA"/>
        </w:rPr>
        <w:t>:</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հավաստում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հանդիսանում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lang w:val="es-ES"/>
        </w:rPr>
        <w:t>ռեզիդենտ</w:t>
      </w:r>
      <w:r w:rsidRPr="004F71AE">
        <w:rPr>
          <w:rFonts w:ascii="GHEA Grapalat" w:hAnsi="GHEA Grapalat" w:cs="Sylfaen"/>
          <w:sz w:val="20"/>
          <w:szCs w:val="20"/>
          <w:lang w:val="af-ZA"/>
        </w:rPr>
        <w:t xml:space="preserve">:  </w:t>
      </w:r>
    </w:p>
    <w:p w:rsidR="00B80C21" w:rsidRPr="004F71AE" w:rsidRDefault="00B80C21" w:rsidP="00E55B81">
      <w:pPr>
        <w:jc w:val="both"/>
        <w:rPr>
          <w:rFonts w:ascii="GHEA Grapalat" w:hAnsi="GHEA Grapalat" w:cs="Arial"/>
          <w:vertAlign w:val="superscript"/>
          <w:lang w:val="af-ZA"/>
        </w:rPr>
      </w:pPr>
      <w:r w:rsidRPr="004F71AE">
        <w:rPr>
          <w:rFonts w:ascii="GHEA Grapalat" w:hAnsi="GHEA Grapalat" w:cs="Arial"/>
          <w:vertAlign w:val="superscript"/>
          <w:lang w:val="es-ES"/>
        </w:rPr>
        <w:t>երկրի</w:t>
      </w:r>
      <w:r w:rsidR="00E55B81"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անվանումը</w:t>
      </w:r>
    </w:p>
    <w:p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անվանումը</w:t>
      </w:r>
    </w:p>
    <w:p w:rsidR="00B80C21" w:rsidRPr="004F71AE" w:rsidRDefault="00B80C21" w:rsidP="00E55B81">
      <w:pPr>
        <w:numPr>
          <w:ilvl w:val="0"/>
          <w:numId w:val="18"/>
        </w:numPr>
        <w:rPr>
          <w:rFonts w:ascii="GHEA Grapalat" w:hAnsi="GHEA Grapalat" w:cs="Arial"/>
          <w:szCs w:val="22"/>
          <w:u w:val="single"/>
          <w:lang w:val="af-ZA"/>
        </w:rPr>
      </w:pPr>
      <w:r w:rsidRPr="004F71AE">
        <w:rPr>
          <w:rFonts w:ascii="GHEA Grapalat" w:hAnsi="GHEA Grapalat" w:cs="Arial"/>
          <w:b/>
          <w:sz w:val="20"/>
          <w:szCs w:val="20"/>
          <w:lang w:val="es-ES"/>
        </w:rPr>
        <w:t>հարկ</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վճարողի</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հաշվառման</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համարն</w:t>
      </w:r>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հարկի վճարողի հաշվառման համարը</w:t>
      </w:r>
    </w:p>
    <w:p w:rsidR="00B80C21" w:rsidRPr="004F71AE" w:rsidRDefault="00B80C21" w:rsidP="00E55B81">
      <w:pPr>
        <w:numPr>
          <w:ilvl w:val="0"/>
          <w:numId w:val="18"/>
        </w:numPr>
        <w:jc w:val="both"/>
        <w:rPr>
          <w:rFonts w:ascii="GHEA Grapalat" w:hAnsi="GHEA Grapalat"/>
          <w:sz w:val="22"/>
          <w:szCs w:val="22"/>
          <w:u w:val="single"/>
          <w:lang w:val="es-ES"/>
        </w:rPr>
      </w:pPr>
      <w:r w:rsidRPr="004F71AE">
        <w:rPr>
          <w:rFonts w:ascii="GHEA Grapalat" w:hAnsi="GHEA Grapalat" w:cs="Sylfaen"/>
          <w:b/>
          <w:sz w:val="20"/>
          <w:szCs w:val="20"/>
          <w:lang w:val="es-ES"/>
        </w:rPr>
        <w:t>էլեկտրոնային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փոստի</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հասցեն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էլեկտրոնային փոստի հասցեն</w:t>
      </w:r>
    </w:p>
    <w:p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ն մասնակցելու շրջանակում`</w:t>
      </w:r>
    </w:p>
    <w:p w:rsidR="00BA6017" w:rsidRPr="004F71AE" w:rsidRDefault="00BA6017" w:rsidP="00BA6017">
      <w:pPr>
        <w:numPr>
          <w:ilvl w:val="0"/>
          <w:numId w:val="18"/>
        </w:numPr>
        <w:ind w:left="0" w:firstLine="720"/>
        <w:jc w:val="both"/>
        <w:rPr>
          <w:rFonts w:ascii="GHEA Grapalat" w:hAnsi="GHEA Grapalat" w:cs="Arial"/>
          <w:sz w:val="20"/>
          <w:szCs w:val="20"/>
          <w:lang w:val="es-ES"/>
        </w:rPr>
      </w:pPr>
      <w:r w:rsidRPr="004F71AE">
        <w:rPr>
          <w:rFonts w:ascii="GHEA Grapalat" w:hAnsi="GHEA Grapalat" w:cs="Arial"/>
          <w:sz w:val="20"/>
          <w:szCs w:val="20"/>
          <w:lang w:val="es-ES"/>
        </w:rPr>
        <w:t xml:space="preserve">թույլ չի տվել և (կամ) թույլ չի տալու </w:t>
      </w:r>
      <w:r w:rsidRPr="004F71AE">
        <w:rPr>
          <w:rFonts w:ascii="GHEA Grapalat" w:hAnsi="GHEA Grapalat" w:cs="Arial"/>
          <w:sz w:val="20"/>
          <w:szCs w:val="20"/>
          <w:lang w:val="hy-AM"/>
        </w:rPr>
        <w:t xml:space="preserve">անբարեխիղճ մրցակցություն, </w:t>
      </w:r>
      <w:r w:rsidRPr="004F71AE">
        <w:rPr>
          <w:rFonts w:ascii="GHEA Grapalat" w:hAnsi="GHEA Grapalat" w:cs="Arial"/>
          <w:sz w:val="20"/>
          <w:szCs w:val="20"/>
          <w:lang w:val="es-ES"/>
        </w:rPr>
        <w:t>գերիշխող դիրքի չարաշահում և հակամրցակցային համաձայնություն,</w:t>
      </w:r>
    </w:p>
    <w:p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es-ES"/>
        </w:rPr>
        <w:t>բացակայում է հրավերով սահմանված`</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-ին</w:t>
      </w:r>
      <w:r w:rsidRPr="004F71AE">
        <w:rPr>
          <w:rFonts w:ascii="GHEA Grapalat" w:hAnsi="GHEA Grapalat"/>
          <w:sz w:val="22"/>
          <w:szCs w:val="22"/>
          <w:lang w:val="es-ES"/>
        </w:rPr>
        <w:t xml:space="preserve"> </w:t>
      </w:r>
    </w:p>
    <w:p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փոխկապակցված անձանց և (կամ)</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կողմից հիմնադրված կամ ավելի քան հիսուն տոկոս</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-ին</w:t>
      </w:r>
    </w:p>
    <w:p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rsidR="00BA6017" w:rsidRPr="004F71AE" w:rsidRDefault="00BA6017" w:rsidP="00BA6017">
      <w:pPr>
        <w:jc w:val="both"/>
        <w:rPr>
          <w:rFonts w:ascii="GHEA Grapalat" w:hAnsi="GHEA Grapalat" w:cs="Arial"/>
          <w:sz w:val="20"/>
          <w:szCs w:val="20"/>
          <w:lang w:val="es-ES"/>
        </w:rPr>
      </w:pPr>
      <w:r w:rsidRPr="004F71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BA6017" w:rsidRPr="004F71AE" w:rsidRDefault="00BA6017" w:rsidP="00BA6017">
      <w:pPr>
        <w:jc w:val="both"/>
        <w:rPr>
          <w:rFonts w:ascii="GHEA Grapalat" w:hAnsi="GHEA Grapalat" w:cs="Arial"/>
          <w:sz w:val="20"/>
          <w:szCs w:val="20"/>
          <w:lang w:val="es-ES"/>
        </w:rPr>
      </w:pPr>
    </w:p>
    <w:p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r w:rsidRPr="004F71AE">
        <w:rPr>
          <w:rFonts w:ascii="GHEA Grapalat" w:hAnsi="GHEA Grapalat" w:cs="Arial"/>
          <w:sz w:val="20"/>
          <w:szCs w:val="20"/>
          <w:lang w:val="es-ES"/>
        </w:rPr>
        <w:t xml:space="preserve">տորև ներկայացնում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 իրական շահառուների վերաբերյալ</w:t>
      </w:r>
    </w:p>
    <w:p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rsidR="00BA6017" w:rsidRPr="004F71AE" w:rsidRDefault="00BA6017" w:rsidP="00BA6017">
      <w:pPr>
        <w:jc w:val="both"/>
        <w:rPr>
          <w:rFonts w:ascii="GHEA Grapalat" w:hAnsi="GHEA Grapalat" w:cs="Arial"/>
          <w:sz w:val="18"/>
          <w:szCs w:val="18"/>
          <w:vertAlign w:val="superscript"/>
          <w:lang w:val="es-ES"/>
        </w:rPr>
      </w:pPr>
      <w:r w:rsidRPr="004F71AE">
        <w:rPr>
          <w:rFonts w:ascii="GHEA Grapalat" w:hAnsi="GHEA Grapalat" w:cs="Arial"/>
          <w:sz w:val="20"/>
          <w:szCs w:val="20"/>
          <w:lang w:val="es-ES"/>
        </w:rPr>
        <w:t>տեղեկություններ պարունակող կայքէջի հղումը՝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rsidR="00BA6017" w:rsidRPr="004F71AE" w:rsidRDefault="00BA6017" w:rsidP="00BA6017">
      <w:pPr>
        <w:jc w:val="right"/>
        <w:rPr>
          <w:rFonts w:ascii="GHEA Grapalat" w:hAnsi="GHEA Grapalat"/>
          <w:sz w:val="10"/>
          <w:szCs w:val="10"/>
          <w:lang w:val="es-ES"/>
        </w:rPr>
      </w:pPr>
    </w:p>
    <w:p w:rsidR="00BA6017" w:rsidRPr="004F71AE" w:rsidRDefault="00BA6017" w:rsidP="00BA6017">
      <w:pPr>
        <w:ind w:firstLine="708"/>
        <w:jc w:val="both"/>
        <w:rPr>
          <w:rFonts w:ascii="GHEA Grapalat" w:hAnsi="GHEA Grapalat"/>
          <w:sz w:val="20"/>
          <w:lang w:val="hy-AM"/>
        </w:rPr>
      </w:pPr>
      <w:r w:rsidRPr="004F71AE">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4F71AE">
        <w:rPr>
          <w:rFonts w:ascii="GHEA Grapalat" w:hAnsi="GHEA Grapalat"/>
          <w:sz w:val="20"/>
          <w:lang w:val="hy-AM"/>
        </w:rPr>
        <w:t>մակնիշները</w:t>
      </w:r>
      <w:r w:rsidRPr="004F71AE">
        <w:rPr>
          <w:rFonts w:ascii="GHEA Grapalat" w:hAnsi="GHEA Grapalat"/>
          <w:sz w:val="20"/>
          <w:lang w:val="es-ES"/>
        </w:rPr>
        <w:t>, արտադրողները և երաշխիքային ժամկետները:***</w:t>
      </w:r>
    </w:p>
    <w:p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rsidR="00BA6017" w:rsidRPr="004F71AE" w:rsidRDefault="00BA6017" w:rsidP="00BA6017">
      <w:pPr>
        <w:jc w:val="both"/>
        <w:rPr>
          <w:rFonts w:ascii="GHEA Grapalat" w:hAnsi="GHEA Grapalat" w:cs="Arial"/>
          <w:sz w:val="20"/>
          <w:vertAlign w:val="superscript"/>
          <w:lang w:val="es-ES"/>
        </w:rPr>
      </w:pPr>
    </w:p>
    <w:p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39274C">
        <w:rPr>
          <w:rFonts w:ascii="GHEA Grapalat" w:hAnsi="GHEA Grapalat"/>
          <w:b/>
          <w:lang w:val="af-ZA"/>
        </w:rPr>
        <w:t>ՀՀԱՄ-</w:t>
      </w:r>
      <w:r w:rsidR="005C2A77">
        <w:rPr>
          <w:rFonts w:ascii="GHEA Grapalat" w:hAnsi="GHEA Grapalat"/>
          <w:b/>
          <w:lang w:val="af-ZA"/>
        </w:rPr>
        <w:t>ԱՇՆԱԿ</w:t>
      </w:r>
      <w:r w:rsidR="0039274C">
        <w:rPr>
          <w:rFonts w:ascii="GHEA Grapalat" w:hAnsi="GHEA Grapalat"/>
          <w:b/>
          <w:lang w:val="af-ZA"/>
        </w:rPr>
        <w:t>-ՄԴ-ՀՄԱՇՁԲ -24/01</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rsidR="003D77C0" w:rsidRPr="007B5542" w:rsidRDefault="00D440CF" w:rsidP="003D77C0">
      <w:pPr>
        <w:pStyle w:val="31"/>
        <w:spacing w:line="240" w:lineRule="auto"/>
        <w:jc w:val="right"/>
        <w:rPr>
          <w:rFonts w:ascii="GHEA Grapalat" w:hAnsi="GHEA Grapalat" w:cs="Arial"/>
          <w:b/>
          <w:lang w:val="hy-AM"/>
        </w:rPr>
      </w:pPr>
      <w:r>
        <w:rPr>
          <w:rFonts w:ascii="GHEA Grapalat" w:hAnsi="GHEA Grapalat" w:cs="Sylfaen"/>
          <w:b/>
          <w:lang w:val="es-ES"/>
        </w:rPr>
        <w:t>Հրատապ մեկ անձ</w:t>
      </w:r>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rsidR="003D77C0" w:rsidRPr="007B5542" w:rsidRDefault="003D77C0" w:rsidP="003D77C0">
      <w:pPr>
        <w:ind w:left="-66"/>
        <w:jc w:val="center"/>
        <w:rPr>
          <w:rFonts w:ascii="GHEA Grapalat" w:hAnsi="GHEA Grapalat"/>
          <w:b/>
          <w:lang w:val="hy-AM"/>
        </w:rPr>
      </w:pPr>
    </w:p>
    <w:p w:rsidR="003D77C0" w:rsidRDefault="003D77C0" w:rsidP="003D77C0">
      <w:pPr>
        <w:pStyle w:val="3"/>
        <w:ind w:firstLine="567"/>
        <w:rPr>
          <w:rFonts w:ascii="GHEA Grapalat" w:hAnsi="GHEA Grapalat"/>
          <w:b/>
          <w:lang w:val="hy-AM"/>
        </w:rPr>
      </w:pPr>
    </w:p>
    <w:p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rsidR="003D77C0" w:rsidRPr="009F5C16" w:rsidRDefault="003D77C0" w:rsidP="003D77C0">
      <w:pPr>
        <w:ind w:firstLine="567"/>
        <w:jc w:val="both"/>
        <w:rPr>
          <w:rFonts w:ascii="GHEA Grapalat" w:hAnsi="GHEA Grapalat" w:cs="Arial"/>
          <w:sz w:val="20"/>
          <w:szCs w:val="20"/>
          <w:u w:val="single"/>
          <w:lang w:val="es-ES"/>
        </w:rPr>
      </w:pPr>
    </w:p>
    <w:p w:rsidR="003D77C0" w:rsidRPr="009F5C16" w:rsidRDefault="003D77C0" w:rsidP="003D77C0">
      <w:pPr>
        <w:ind w:firstLine="567"/>
        <w:jc w:val="both"/>
        <w:rPr>
          <w:rFonts w:ascii="GHEA Grapalat" w:hAnsi="GHEA Grapalat" w:cs="Arial"/>
          <w:sz w:val="20"/>
          <w:szCs w:val="20"/>
          <w:u w:val="single"/>
          <w:lang w:val="es-ES"/>
        </w:rPr>
      </w:pPr>
    </w:p>
    <w:p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39274C">
        <w:rPr>
          <w:rFonts w:ascii="GHEA Grapalat" w:hAnsi="GHEA Grapalat"/>
          <w:b/>
          <w:lang w:val="af-ZA"/>
        </w:rPr>
        <w:t>ՀՀԱՄ-</w:t>
      </w:r>
      <w:r w:rsidR="005C2A77">
        <w:rPr>
          <w:rFonts w:ascii="GHEA Grapalat" w:hAnsi="GHEA Grapalat"/>
          <w:b/>
          <w:lang w:val="af-ZA"/>
        </w:rPr>
        <w:t>ԱՇՆԱԿ</w:t>
      </w:r>
      <w:r w:rsidR="0039274C">
        <w:rPr>
          <w:rFonts w:ascii="GHEA Grapalat" w:hAnsi="GHEA Grapalat"/>
          <w:b/>
          <w:lang w:val="af-ZA"/>
        </w:rPr>
        <w:t>-ՄԴ-ՀՄԱՇՁԲ -24/01</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rsidR="003D77C0" w:rsidRPr="00DD1884" w:rsidRDefault="003D77C0" w:rsidP="003D77C0">
      <w:pPr>
        <w:jc w:val="both"/>
        <w:rPr>
          <w:lang w:val="es-ES"/>
        </w:rPr>
      </w:pPr>
      <w:r w:rsidRPr="009F5C16">
        <w:rPr>
          <w:rFonts w:ascii="GHEA Grapalat" w:hAnsi="GHEA Grapalat" w:cs="Arial"/>
          <w:sz w:val="20"/>
          <w:szCs w:val="20"/>
          <w:lang w:val="es-ES"/>
        </w:rPr>
        <w:t xml:space="preserve">ծածկագրով </w:t>
      </w:r>
      <w:r w:rsidR="00D440CF">
        <w:rPr>
          <w:rFonts w:ascii="GHEA Grapalat" w:hAnsi="GHEA Grapalat" w:cs="Arial"/>
          <w:b/>
          <w:sz w:val="20"/>
          <w:szCs w:val="20"/>
          <w:lang w:val="hy-AM"/>
        </w:rPr>
        <w:t>Հրատապ մեկ անձ</w:t>
      </w:r>
      <w:r w:rsidR="00444424" w:rsidRPr="004F71AE">
        <w:rPr>
          <w:rFonts w:ascii="GHEA Grapalat" w:hAnsi="GHEA Grapalat" w:cs="Sylfaen"/>
          <w:b/>
          <w:lang w:val="hy-AM"/>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rsidR="003D77C0" w:rsidRPr="009F5C16" w:rsidRDefault="003D77C0" w:rsidP="003D77C0">
      <w:pPr>
        <w:rPr>
          <w:lang w:val="es-ES"/>
        </w:rPr>
      </w:pPr>
    </w:p>
    <w:p w:rsidR="003D77C0" w:rsidRPr="009F5C16" w:rsidRDefault="003D77C0" w:rsidP="003D77C0">
      <w:pPr>
        <w:pStyle w:val="3"/>
        <w:ind w:firstLine="567"/>
        <w:rPr>
          <w:rFonts w:ascii="GHEA Grapalat" w:hAnsi="GHEA Grapalat"/>
          <w:b/>
          <w:lang w:val="es-ES"/>
        </w:rPr>
      </w:pPr>
    </w:p>
    <w:p w:rsidR="003D77C0" w:rsidRPr="00CE1C61" w:rsidRDefault="003D77C0" w:rsidP="003D77C0">
      <w:pPr>
        <w:pStyle w:val="3"/>
        <w:ind w:firstLine="567"/>
        <w:rPr>
          <w:rFonts w:ascii="GHEA Grapalat" w:hAnsi="GHEA Grapalat"/>
          <w:b/>
          <w:lang w:val="es-ES"/>
        </w:rPr>
      </w:pPr>
    </w:p>
    <w:p w:rsidR="003D77C0" w:rsidRPr="007B5542" w:rsidRDefault="003D77C0" w:rsidP="003D77C0">
      <w:pPr>
        <w:rPr>
          <w:rFonts w:ascii="GHEA Grapalat" w:hAnsi="GHEA Grapalat"/>
          <w:sz w:val="20"/>
          <w:lang w:val="es-ES"/>
        </w:rPr>
      </w:pPr>
    </w:p>
    <w:p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3D77C0" w:rsidRPr="0053699F" w:rsidRDefault="003D77C0" w:rsidP="003D77C0">
      <w:pPr>
        <w:jc w:val="right"/>
        <w:rPr>
          <w:rFonts w:ascii="GHEA Grapalat" w:hAnsi="GHEA Grapalat" w:cs="Sylfaen"/>
          <w:sz w:val="20"/>
          <w:lang w:val="hy-AM"/>
        </w:rPr>
      </w:pPr>
    </w:p>
    <w:p w:rsidR="003D77C0" w:rsidRPr="0053699F" w:rsidRDefault="003D77C0" w:rsidP="003D77C0">
      <w:pPr>
        <w:jc w:val="right"/>
        <w:rPr>
          <w:rFonts w:ascii="GHEA Grapalat" w:hAnsi="GHEA Grapalat" w:cs="Sylfaen"/>
          <w:sz w:val="20"/>
          <w:lang w:val="hy-AM"/>
        </w:rPr>
      </w:pPr>
    </w:p>
    <w:p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3D77C0" w:rsidRPr="007B5542" w:rsidRDefault="003D77C0" w:rsidP="003D77C0">
      <w:pPr>
        <w:jc w:val="right"/>
        <w:rPr>
          <w:rFonts w:ascii="GHEA Grapalat" w:hAnsi="GHEA Grapalat"/>
          <w:sz w:val="20"/>
          <w:lang w:val="hy-AM"/>
        </w:rPr>
      </w:pPr>
    </w:p>
    <w:p w:rsidR="003D77C0" w:rsidRPr="007B5542" w:rsidRDefault="003D77C0" w:rsidP="003D77C0">
      <w:pPr>
        <w:jc w:val="right"/>
        <w:rPr>
          <w:rFonts w:ascii="GHEA Grapalat" w:hAnsi="GHEA Grapalat"/>
          <w:sz w:val="20"/>
          <w:lang w:val="hy-AM"/>
        </w:rPr>
      </w:pPr>
    </w:p>
    <w:p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Pr="00E20FA4" w:rsidRDefault="00E20FA4" w:rsidP="00E20FA4">
      <w:pPr>
        <w:rPr>
          <w:lang w:val="af-ZA"/>
        </w:rPr>
      </w:pPr>
    </w:p>
    <w:p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lastRenderedPageBreak/>
        <w:t>Հավելված 1.2**</w:t>
      </w:r>
    </w:p>
    <w:p w:rsidR="00632457" w:rsidRPr="004F71AE" w:rsidRDefault="0039274C" w:rsidP="00632457">
      <w:pPr>
        <w:pStyle w:val="31"/>
        <w:spacing w:line="240" w:lineRule="auto"/>
        <w:jc w:val="right"/>
        <w:rPr>
          <w:rFonts w:ascii="GHEA Grapalat" w:hAnsi="GHEA Grapalat" w:cs="Arial"/>
          <w:b/>
          <w:lang w:val="af-ZA"/>
        </w:rPr>
      </w:pPr>
      <w:r>
        <w:rPr>
          <w:rFonts w:ascii="GHEA Grapalat" w:hAnsi="GHEA Grapalat"/>
          <w:b/>
          <w:lang w:val="af-ZA"/>
        </w:rPr>
        <w:t>ՀՀԱՄ-</w:t>
      </w:r>
      <w:r w:rsidR="005C2A77">
        <w:rPr>
          <w:rFonts w:ascii="GHEA Grapalat" w:hAnsi="GHEA Grapalat"/>
          <w:b/>
          <w:lang w:val="af-ZA"/>
        </w:rPr>
        <w:t>ԱՇՆԱԿ</w:t>
      </w:r>
      <w:r>
        <w:rPr>
          <w:rFonts w:ascii="GHEA Grapalat" w:hAnsi="GHEA Grapalat"/>
          <w:b/>
          <w:lang w:val="af-ZA"/>
        </w:rPr>
        <w:t>-ՄԴ-ՀՄԱՇՁԲ -24/01</w:t>
      </w:r>
      <w:r w:rsidR="00632457" w:rsidRPr="004F71AE">
        <w:rPr>
          <w:rFonts w:ascii="GHEA Grapalat" w:hAnsi="GHEA Grapalat" w:cs="Sylfaen"/>
          <w:b/>
          <w:lang w:val="es-ES"/>
        </w:rPr>
        <w:t>ծածկագրով</w:t>
      </w:r>
    </w:p>
    <w:p w:rsidR="00632457" w:rsidRPr="004F71AE" w:rsidRDefault="001C6F13" w:rsidP="00632457">
      <w:pPr>
        <w:pStyle w:val="31"/>
        <w:spacing w:line="240" w:lineRule="auto"/>
        <w:jc w:val="right"/>
        <w:rPr>
          <w:rFonts w:ascii="GHEA Grapalat" w:hAnsi="GHEA Grapalat" w:cs="Arial"/>
          <w:b/>
          <w:lang w:val="af-ZA"/>
        </w:rPr>
      </w:pPr>
      <w:proofErr w:type="gramStart"/>
      <w:r>
        <w:rPr>
          <w:rFonts w:ascii="GHEA Grapalat" w:hAnsi="GHEA Grapalat" w:cs="Sylfaen"/>
          <w:sz w:val="22"/>
          <w:szCs w:val="22"/>
        </w:rPr>
        <w:t>հրատապ</w:t>
      </w:r>
      <w:proofErr w:type="gramEnd"/>
      <w:r w:rsidRPr="00D440CF">
        <w:rPr>
          <w:rFonts w:ascii="GHEA Grapalat" w:hAnsi="GHEA Grapalat" w:cs="Sylfaen"/>
          <w:sz w:val="22"/>
          <w:szCs w:val="22"/>
          <w:lang w:val="af-ZA"/>
        </w:rPr>
        <w:t xml:space="preserve"> </w:t>
      </w:r>
      <w:r>
        <w:rPr>
          <w:rFonts w:ascii="GHEA Grapalat" w:hAnsi="GHEA Grapalat" w:cs="Sylfaen"/>
          <w:sz w:val="22"/>
          <w:szCs w:val="22"/>
        </w:rPr>
        <w:t>մեկ</w:t>
      </w:r>
      <w:r w:rsidRPr="00D440CF">
        <w:rPr>
          <w:rFonts w:ascii="GHEA Grapalat" w:hAnsi="GHEA Grapalat" w:cs="Sylfaen"/>
          <w:sz w:val="22"/>
          <w:szCs w:val="22"/>
          <w:lang w:val="af-ZA"/>
        </w:rPr>
        <w:t xml:space="preserve"> </w:t>
      </w:r>
      <w:r>
        <w:rPr>
          <w:rFonts w:ascii="GHEA Grapalat" w:hAnsi="GHEA Grapalat" w:cs="Sylfaen"/>
          <w:sz w:val="22"/>
          <w:szCs w:val="22"/>
        </w:rPr>
        <w:t>անձ</w:t>
      </w:r>
      <w:r w:rsidRPr="004F71AE">
        <w:rPr>
          <w:rFonts w:ascii="GHEA Grapalat" w:hAnsi="GHEA Grapalat" w:cs="Sylfaen"/>
          <w:b/>
          <w:lang w:val="es-ES"/>
        </w:rPr>
        <w:t xml:space="preserve"> </w:t>
      </w:r>
      <w:r w:rsidR="00632457" w:rsidRPr="004F71AE">
        <w:rPr>
          <w:rFonts w:ascii="GHEA Grapalat" w:hAnsi="GHEA Grapalat" w:cs="Sylfaen"/>
          <w:b/>
          <w:lang w:val="es-ES"/>
        </w:rPr>
        <w:t>հրավերի</w:t>
      </w:r>
    </w:p>
    <w:p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4F71AE">
        <w:rPr>
          <w:rFonts w:ascii="GHEA Grapalat" w:eastAsia="GHEA Grapalat" w:hAnsi="GHEA Grapalat" w:cs="GHEA Grapalat"/>
          <w:b/>
          <w:color w:val="000000"/>
          <w:sz w:val="22"/>
          <w:szCs w:val="22"/>
        </w:rPr>
        <w:t>Կազմակերպությունը</w:t>
      </w:r>
    </w:p>
    <w:p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 լատինատառ</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Պետական գրանցման համարը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օրը, ամիսը, տարին</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հասցեն</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պետությունը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Գործադիր մարմնի ղեկավարի անունը և ազգանունը</w:t>
            </w:r>
          </w:p>
        </w:tc>
        <w:tc>
          <w:tcPr>
            <w:tcW w:w="4394" w:type="dxa"/>
          </w:tcPr>
          <w:p w:rsidR="00DA23BC" w:rsidRPr="004F71AE" w:rsidRDefault="00DA23BC" w:rsidP="00A607CE">
            <w:pPr>
              <w:rPr>
                <w:rFonts w:ascii="GHEA Grapalat" w:eastAsia="GHEA Grapalat" w:hAnsi="GHEA Grapalat" w:cs="GHEA Grapalat"/>
                <w:sz w:val="22"/>
                <w:szCs w:val="22"/>
              </w:rPr>
            </w:pPr>
          </w:p>
        </w:tc>
      </w:tr>
    </w:tbl>
    <w:p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rsidTr="00B71181">
        <w:tc>
          <w:tcPr>
            <w:tcW w:w="7621" w:type="dxa"/>
            <w:shd w:val="clear" w:color="auto" w:fill="D9E2F3"/>
          </w:tcPr>
          <w:p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անունը և ազգանունը</w:t>
            </w:r>
          </w:p>
        </w:tc>
        <w:tc>
          <w:tcPr>
            <w:tcW w:w="3260" w:type="dxa"/>
          </w:tcPr>
          <w:p w:rsidR="00DA23BC" w:rsidRPr="004F71AE" w:rsidRDefault="00DA23BC" w:rsidP="00A607CE">
            <w:pPr>
              <w:rPr>
                <w:rFonts w:ascii="GHEA Grapalat" w:eastAsia="GHEA Grapalat" w:hAnsi="GHEA Grapalat" w:cs="GHEA Grapalat"/>
                <w:sz w:val="22"/>
              </w:rPr>
            </w:pPr>
          </w:p>
        </w:tc>
      </w:tr>
      <w:tr w:rsidR="00DA23BC" w:rsidRPr="004F71AE" w:rsidTr="00B71181">
        <w:tc>
          <w:tcPr>
            <w:tcW w:w="7621" w:type="dxa"/>
            <w:shd w:val="clear" w:color="auto" w:fill="D9E2F3"/>
          </w:tcPr>
          <w:p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պաշտոնը</w:t>
            </w:r>
          </w:p>
        </w:tc>
        <w:tc>
          <w:tcPr>
            <w:tcW w:w="3260" w:type="dxa"/>
          </w:tcPr>
          <w:p w:rsidR="00DA23BC" w:rsidRPr="004F71AE" w:rsidRDefault="00DA23BC" w:rsidP="00A607CE">
            <w:pPr>
              <w:rPr>
                <w:rFonts w:ascii="GHEA Grapalat" w:eastAsia="GHEA Grapalat" w:hAnsi="GHEA Grapalat" w:cs="GHEA Grapalat"/>
                <w:sz w:val="22"/>
              </w:rPr>
            </w:pPr>
          </w:p>
        </w:tc>
      </w:tr>
    </w:tbl>
    <w:p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ստորագրման օրը, ամիսը, տարին</w:t>
            </w:r>
          </w:p>
        </w:tc>
        <w:tc>
          <w:tcPr>
            <w:tcW w:w="3685" w:type="dxa"/>
          </w:tcPr>
          <w:p w:rsidR="00DA23BC" w:rsidRPr="004F71AE" w:rsidRDefault="00DA23BC" w:rsidP="00B71181">
            <w:pPr>
              <w:rPr>
                <w:rFonts w:ascii="GHEA Grapalat" w:eastAsia="GHEA Grapalat" w:hAnsi="GHEA Grapalat" w:cs="GHEA Grapalat"/>
                <w:sz w:val="22"/>
                <w:szCs w:val="22"/>
              </w:rPr>
            </w:pPr>
          </w:p>
        </w:tc>
      </w:tr>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էջերի քանակը</w:t>
            </w:r>
          </w:p>
        </w:tc>
        <w:tc>
          <w:tcPr>
            <w:tcW w:w="3685" w:type="dxa"/>
          </w:tcPr>
          <w:p w:rsidR="00DA23BC" w:rsidRPr="004F71AE" w:rsidRDefault="00DA23BC" w:rsidP="00B71181">
            <w:pPr>
              <w:rPr>
                <w:rFonts w:ascii="GHEA Grapalat" w:eastAsia="GHEA Grapalat" w:hAnsi="GHEA Grapalat" w:cs="GHEA Grapalat"/>
                <w:sz w:val="22"/>
                <w:szCs w:val="22"/>
              </w:rPr>
            </w:pPr>
          </w:p>
        </w:tc>
      </w:tr>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անձի ստորագրությունը</w:t>
            </w:r>
          </w:p>
        </w:tc>
        <w:tc>
          <w:tcPr>
            <w:tcW w:w="3685" w:type="dxa"/>
          </w:tcPr>
          <w:p w:rsidR="00DA23BC" w:rsidRPr="004F71AE" w:rsidRDefault="00DA23BC" w:rsidP="00B71181">
            <w:pPr>
              <w:rPr>
                <w:rFonts w:ascii="GHEA Grapalat" w:eastAsia="GHEA Grapalat" w:hAnsi="GHEA Grapalat" w:cs="GHEA Grapalat"/>
                <w:sz w:val="22"/>
                <w:szCs w:val="22"/>
              </w:rPr>
            </w:pPr>
          </w:p>
        </w:tc>
      </w:tr>
    </w:tbl>
    <w:p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b/>
          <w:color w:val="000000"/>
          <w:sz w:val="22"/>
          <w:szCs w:val="22"/>
        </w:rPr>
        <w:t>Բաժնետոմսերի</w:t>
      </w:r>
      <w:r w:rsidRPr="007468AC">
        <w:rPr>
          <w:rFonts w:ascii="GHEA Grapalat" w:eastAsia="GHEA Grapalat" w:hAnsi="GHEA Grapalat" w:cs="GHEA Grapalat"/>
          <w:color w:val="000000"/>
          <w:sz w:val="22"/>
          <w:szCs w:val="22"/>
        </w:rPr>
        <w:t xml:space="preserve"> </w:t>
      </w:r>
      <w:r w:rsidRPr="007468AC">
        <w:rPr>
          <w:rFonts w:ascii="GHEA Grapalat" w:eastAsia="GHEA Grapalat" w:hAnsi="GHEA Grapalat" w:cs="GHEA Grapalat"/>
          <w:b/>
          <w:color w:val="000000"/>
          <w:sz w:val="22"/>
          <w:szCs w:val="22"/>
        </w:rPr>
        <w:t>ցուցակման տվյալները</w:t>
      </w:r>
    </w:p>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rsidTr="004D0585">
        <w:tc>
          <w:tcPr>
            <w:tcW w:w="7338"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Ֆոնդային բորսայի անվանումը</w:t>
            </w:r>
          </w:p>
        </w:tc>
        <w:tc>
          <w:tcPr>
            <w:tcW w:w="3543"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Հղումը բորսայում առկա փաստաթղթերին</w:t>
            </w:r>
          </w:p>
        </w:tc>
        <w:tc>
          <w:tcPr>
            <w:tcW w:w="3543" w:type="dxa"/>
            <w:vAlign w:val="center"/>
          </w:tcPr>
          <w:p w:rsidR="00DA23BC" w:rsidRPr="007468AC" w:rsidRDefault="00DA23BC" w:rsidP="00A607CE">
            <w:pPr>
              <w:rPr>
                <w:rFonts w:ascii="GHEA Grapalat" w:eastAsia="GHEA Grapalat" w:hAnsi="GHEA Grapalat" w:cs="GHEA Grapalat"/>
                <w:sz w:val="22"/>
                <w:szCs w:val="22"/>
              </w:rPr>
            </w:pPr>
          </w:p>
        </w:tc>
      </w:tr>
    </w:tbl>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bl>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r w:rsidRPr="007468AC">
        <w:rPr>
          <w:rFonts w:ascii="GHEA Grapalat" w:eastAsia="GHEA Grapalat" w:hAnsi="GHEA Grapalat" w:cs="GHEA Grapalat"/>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rsidTr="00A607CE">
        <w:tc>
          <w:tcPr>
            <w:tcW w:w="5211"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5670"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A607CE">
        <w:tc>
          <w:tcPr>
            <w:tcW w:w="5211"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5670" w:type="dxa"/>
            <w:vAlign w:val="center"/>
          </w:tcPr>
          <w:p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Ուղղակի մասնակցություն</w:t>
            </w:r>
          </w:p>
          <w:p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Պետության, համայնքի կամ միջազգային կազմակերպության մասնակցությունը</w:t>
      </w:r>
    </w:p>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անվանումը</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Համայնքի անվանումը</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804" w:type="dxa"/>
            <w:vAlign w:val="center"/>
          </w:tcPr>
          <w:p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Ուղղակի մասնակցություն</w:t>
            </w:r>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 լատինատառ</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4252" w:type="dxa"/>
            <w:vAlign w:val="center"/>
          </w:tcPr>
          <w:p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Ուղղակի մասնակցություն</w:t>
            </w:r>
          </w:p>
          <w:p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lastRenderedPageBreak/>
        <w:t>Իրական շահառուի տվյալները</w:t>
      </w:r>
    </w:p>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 (լատինատառ)</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 (լատինատառ)</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Քաղաքացիությունը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Ծննդյան օրը, ամիսը, տարին</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տեսակը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համարը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Տրամադրման օրը, ամիսը, տարին</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Տրամադրող մարմինը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ՀԾՀ կամ համարժեք համարը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A23BC" w:rsidRPr="007468AC" w:rsidTr="006F5552">
        <w:trPr>
          <w:trHeight w:val="20"/>
        </w:trPr>
        <w:tc>
          <w:tcPr>
            <w:tcW w:w="3936" w:type="dxa"/>
            <w:shd w:val="clear" w:color="auto" w:fill="D9E2F3"/>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945" w:type="dxa"/>
            <w:shd w:val="clear" w:color="auto" w:fill="FFFFFF"/>
          </w:tcPr>
          <w:p w:rsidR="00DA23BC" w:rsidRPr="007468AC" w:rsidRDefault="00DA23BC" w:rsidP="006F5552">
            <w:pPr>
              <w:rPr>
                <w:rFonts w:ascii="GHEA Grapalat" w:eastAsia="GHEA Grapalat" w:hAnsi="GHEA Grapalat" w:cs="GHEA Grapalat"/>
                <w:sz w:val="22"/>
                <w:szCs w:val="22"/>
              </w:rPr>
            </w:pPr>
          </w:p>
        </w:tc>
      </w:tr>
      <w:tr w:rsidR="00DA23BC" w:rsidRPr="007468AC" w:rsidTr="006F5552">
        <w:trPr>
          <w:trHeight w:val="20"/>
        </w:trPr>
        <w:tc>
          <w:tcPr>
            <w:tcW w:w="3936" w:type="dxa"/>
            <w:shd w:val="clear" w:color="auto" w:fill="D9E2F3"/>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945" w:type="dxa"/>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տվյալ իրավաբանական անձի նկատմամբ իրականացնում է իրական (փաստացի) վերահսկողություն այլ միջոցներով</w:t>
            </w:r>
          </w:p>
        </w:tc>
      </w:tr>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w:t>
            </w:r>
            <w:r w:rsidRPr="007468AC">
              <w:rPr>
                <w:rFonts w:ascii="GHEA Grapalat" w:hAnsi="GHEA Grapalat"/>
                <w:sz w:val="22"/>
                <w:szCs w:val="22"/>
              </w:rPr>
              <w:t xml:space="preserve"> </w:t>
            </w:r>
            <w:r w:rsidRPr="007468AC">
              <w:rPr>
                <w:rFonts w:ascii="GHEA Grapalat" w:eastAsia="GHEA Grapalat" w:hAnsi="GHEA Grapalat" w:cs="GHEA Grapalat"/>
                <w:sz w:val="22"/>
                <w:szCs w:val="22"/>
              </w:rPr>
              <w:t>այն դեպքում, երբ առկա չէ «ա» և «բ» կետերի պահանջներին համապատասխանող ֆիզիկական անձ</w:t>
            </w: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rsidTr="00516155">
        <w:trPr>
          <w:trHeight w:val="924"/>
        </w:trPr>
        <w:tc>
          <w:tcPr>
            <w:tcW w:w="10881" w:type="dxa"/>
            <w:gridSpan w:val="2"/>
            <w:vAlign w:val="center"/>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A23BC" w:rsidRPr="007468AC" w:rsidTr="00516155">
        <w:trPr>
          <w:trHeight w:val="20"/>
        </w:trPr>
        <w:tc>
          <w:tcPr>
            <w:tcW w:w="4508" w:type="dxa"/>
            <w:shd w:val="clear" w:color="auto" w:fill="D9E2F3"/>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373" w:type="dxa"/>
            <w:shd w:val="clear" w:color="auto" w:fill="auto"/>
          </w:tcPr>
          <w:p w:rsidR="00DA23BC" w:rsidRPr="007468AC" w:rsidRDefault="00DA23BC" w:rsidP="00516155">
            <w:pPr>
              <w:rPr>
                <w:rFonts w:ascii="GHEA Grapalat" w:eastAsia="GHEA Grapalat" w:hAnsi="GHEA Grapalat" w:cs="GHEA Grapalat"/>
                <w:sz w:val="22"/>
                <w:szCs w:val="22"/>
              </w:rPr>
            </w:pPr>
          </w:p>
        </w:tc>
      </w:tr>
      <w:tr w:rsidR="00DA23BC" w:rsidRPr="007468AC" w:rsidTr="00516155">
        <w:trPr>
          <w:trHeight w:val="20"/>
        </w:trPr>
        <w:tc>
          <w:tcPr>
            <w:tcW w:w="4508" w:type="dxa"/>
            <w:shd w:val="clear" w:color="auto" w:fill="D9E2F3"/>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373" w:type="dxa"/>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իրավունք ունի նշանակելու կամ հեռացնելու իրավաբանական անձի կառավարման մարմինների անդամների մեծամասնությանը</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 նկատմամբ իրականացնում է իրական (փաստացի) վերահսկողություն այլ միջոցներով</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կարգավիճակի վերաբերյալ տեղեկությունները</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դառնալու օրը, ամիսը, տարին</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նկատմամբ վերահսկողության իրականացումը</w:t>
            </w:r>
          </w:p>
        </w:tc>
        <w:tc>
          <w:tcPr>
            <w:tcW w:w="5103" w:type="dxa"/>
            <w:vAlign w:val="center"/>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r w:rsidRPr="007468AC">
              <w:rPr>
                <w:rFonts w:ascii="GHEA Grapalat" w:eastAsia="GHEA Grapalat" w:hAnsi="GHEA Grapalat" w:cs="GHEA Grapalat"/>
                <w:sz w:val="22"/>
                <w:szCs w:val="22"/>
              </w:rPr>
              <w:t xml:space="preserve">Առանձին </w:t>
            </w:r>
          </w:p>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Փոխկապակցված անձանց հետ համատեղ</w:t>
            </w: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5103" w:type="dxa"/>
            <w:vAlign w:val="center"/>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Այո</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Ոչ</w:t>
            </w:r>
          </w:p>
        </w:tc>
      </w:tr>
    </w:tbl>
    <w:p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Էլ</w:t>
            </w:r>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փոստի հասցեն</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Հեռախոսահամարը</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bl>
    <w:p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Միջանկյալ իրավաբանական անձինք</w:t>
      </w:r>
    </w:p>
    <w:p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rsidTr="00516155">
        <w:trPr>
          <w:trHeight w:val="20"/>
        </w:trPr>
        <w:tc>
          <w:tcPr>
            <w:tcW w:w="6487" w:type="dxa"/>
            <w:vMerge w:val="restart"/>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r w:rsidRPr="007468AC">
        <w:rPr>
          <w:rFonts w:ascii="GHEA Grapalat" w:eastAsia="GHEA Grapalat" w:hAnsi="GHEA Grapalat" w:cs="GHEA Grapalat"/>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rsidTr="001157F1">
        <w:trPr>
          <w:trHeight w:val="113"/>
        </w:trPr>
        <w:tc>
          <w:tcPr>
            <w:tcW w:w="5637" w:type="dxa"/>
            <w:shd w:val="clear" w:color="auto" w:fill="D9E2F3"/>
          </w:tcPr>
          <w:p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Ֆոնդային բորսայի անվանումը</w:t>
            </w:r>
          </w:p>
        </w:tc>
        <w:tc>
          <w:tcPr>
            <w:tcW w:w="5103" w:type="dxa"/>
          </w:tcPr>
          <w:p w:rsidR="00DA23BC" w:rsidRPr="00061920" w:rsidRDefault="00DA23BC" w:rsidP="001157F1">
            <w:pPr>
              <w:rPr>
                <w:rFonts w:ascii="GHEA Grapalat" w:eastAsia="GHEA Grapalat" w:hAnsi="GHEA Grapalat" w:cs="GHEA Grapalat"/>
                <w:sz w:val="22"/>
                <w:szCs w:val="22"/>
              </w:rPr>
            </w:pPr>
          </w:p>
        </w:tc>
      </w:tr>
      <w:tr w:rsidR="00DA23BC" w:rsidRPr="007468AC" w:rsidTr="001157F1">
        <w:trPr>
          <w:trHeight w:val="113"/>
        </w:trPr>
        <w:tc>
          <w:tcPr>
            <w:tcW w:w="5637" w:type="dxa"/>
            <w:shd w:val="clear" w:color="auto" w:fill="D9E2F3"/>
          </w:tcPr>
          <w:p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Հղումը բորսայում առկա փաստաթղթերին</w:t>
            </w:r>
          </w:p>
        </w:tc>
        <w:tc>
          <w:tcPr>
            <w:tcW w:w="5103" w:type="dxa"/>
          </w:tcPr>
          <w:p w:rsidR="00DA23BC" w:rsidRPr="00061920"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Լրացուցիչ նշումներ</w:t>
      </w:r>
    </w:p>
    <w:p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rsidTr="001157F1">
        <w:tc>
          <w:tcPr>
            <w:tcW w:w="10598" w:type="dxa"/>
            <w:shd w:val="clear" w:color="auto" w:fill="DEEAF6"/>
          </w:tcPr>
          <w:p w:rsidR="00DA23BC" w:rsidRPr="007468AC" w:rsidRDefault="00DA23BC" w:rsidP="001157F1">
            <w:pP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DA23BC" w:rsidRPr="007468AC" w:rsidTr="001157F1">
        <w:trPr>
          <w:trHeight w:val="1134"/>
        </w:trPr>
        <w:tc>
          <w:tcPr>
            <w:tcW w:w="10598" w:type="dxa"/>
            <w:shd w:val="clear" w:color="auto" w:fill="auto"/>
          </w:tcPr>
          <w:p w:rsidR="00DA23BC" w:rsidRPr="007468AC" w:rsidRDefault="00DA23BC" w:rsidP="001157F1">
            <w:pPr>
              <w:rPr>
                <w:rFonts w:ascii="GHEA Grapalat" w:eastAsia="GHEA Grapalat" w:hAnsi="GHEA Grapalat" w:cs="GHEA Grapalat"/>
                <w:b/>
                <w:color w:val="000000"/>
                <w:sz w:val="22"/>
                <w:szCs w:val="22"/>
              </w:rPr>
            </w:pPr>
          </w:p>
        </w:tc>
      </w:tr>
    </w:tbl>
    <w:p w:rsidR="00DA23BC" w:rsidRDefault="00DA23BC"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Pr="004F71AE" w:rsidRDefault="001157F1" w:rsidP="00DA23BC">
      <w:pPr>
        <w:spacing w:line="360" w:lineRule="auto"/>
        <w:jc w:val="center"/>
        <w:rPr>
          <w:rFonts w:ascii="GHEA Grapalat" w:eastAsia="GHEA Grapalat" w:hAnsi="GHEA Grapalat" w:cs="GHEA Grapalat"/>
          <w:b/>
        </w:rPr>
      </w:pPr>
    </w:p>
    <w:p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I. Հայտարարագրի լրացման կարգը</w:t>
      </w:r>
    </w:p>
    <w:p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4F71AE">
        <w:rPr>
          <w:rFonts w:ascii="GHEA Grapalat" w:eastAsia="GHEA Grapalat" w:hAnsi="GHEA Grapalat" w:cs="GHEA Grapalat"/>
          <w:sz w:val="18"/>
          <w:szCs w:val="18"/>
          <w:lang w:val="hy-AM"/>
        </w:rPr>
        <w:t xml:space="preserve">սույն ընթացակարգի </w:t>
      </w:r>
      <w:r w:rsidRPr="004F71AE">
        <w:rPr>
          <w:rFonts w:ascii="GHEA Grapalat" w:eastAsia="GHEA Grapalat" w:hAnsi="GHEA Grapalat" w:cs="GHEA Grapalat"/>
          <w:sz w:val="18"/>
          <w:szCs w:val="18"/>
        </w:rPr>
        <w:t>հայտում ներառվող փաստաթղթերը.</w:t>
      </w:r>
    </w:p>
    <w:p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A23BC" w:rsidRPr="004F71AE" w:rsidRDefault="00DA23BC" w:rsidP="00DA23BC">
      <w:pPr>
        <w:spacing w:line="276" w:lineRule="auto"/>
        <w:ind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w:t>
      </w:r>
      <w:r w:rsidRPr="004F71AE">
        <w:rPr>
          <w:rFonts w:ascii="GHEA Grapalat" w:eastAsia="GHEA Grapalat" w:hAnsi="GHEA Grapalat" w:cs="GHEA Grapalat"/>
          <w:color w:val="000000"/>
          <w:sz w:val="18"/>
          <w:szCs w:val="18"/>
        </w:rPr>
        <w:t xml:space="preserve"> 2-րդ բաժինը (Բաժնետոմսերի ցուցակման տվյալները)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լրացվում է, եթե Կազմակերպության կամ Կազմակերպություն</w:t>
      </w:r>
      <w:r w:rsidRPr="004F71AE">
        <w:rPr>
          <w:rFonts w:ascii="GHEA Grapalat" w:eastAsia="GHEA Grapalat" w:hAnsi="GHEA Grapalat" w:cs="GHEA Grapalat"/>
          <w:sz w:val="18"/>
          <w:szCs w:val="18"/>
        </w:rPr>
        <w:t xml:space="preserve">ն </w:t>
      </w:r>
      <w:r w:rsidRPr="004F71AE">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F71AE">
        <w:rPr>
          <w:rFonts w:ascii="GHEA Grapalat" w:eastAsia="GHEA Grapalat" w:hAnsi="GHEA Grapalat" w:cs="GHEA Grapalat"/>
          <w:sz w:val="18"/>
          <w:szCs w:val="18"/>
        </w:rPr>
        <w:t>այս</w:t>
      </w:r>
      <w:r w:rsidRPr="004F71AE">
        <w:rPr>
          <w:rFonts w:ascii="GHEA Grapalat" w:eastAsia="GHEA Grapalat" w:hAnsi="GHEA Grapalat" w:cs="GHEA Grapalat"/>
          <w:color w:val="000000"/>
          <w:sz w:val="18"/>
          <w:szCs w:val="18"/>
        </w:rPr>
        <w:t xml:space="preserve"> բաժինը լրացվում է Կազմակերպության կամ </w:t>
      </w:r>
      <w:r w:rsidRPr="004F71AE">
        <w:rPr>
          <w:rFonts w:ascii="GHEA Grapalat" w:eastAsia="GHEA Grapalat" w:hAnsi="GHEA Grapalat" w:cs="GHEA Grapalat"/>
          <w:sz w:val="18"/>
          <w:szCs w:val="18"/>
        </w:rPr>
        <w:t>Կազմակերպությունն</w:t>
      </w:r>
      <w:r w:rsidRPr="004F71AE">
        <w:rPr>
          <w:rFonts w:ascii="GHEA Grapalat" w:eastAsia="GHEA Grapalat" w:hAnsi="GHEA Grapalat" w:cs="GHEA Grapalat"/>
          <w:color w:val="000000"/>
          <w:sz w:val="18"/>
          <w:szCs w:val="18"/>
        </w:rPr>
        <w:t xml:space="preserve"> ամբողջությամբ վերահսկող այլ իրավաբանական անձի համար։ </w:t>
      </w:r>
      <w:r w:rsidRPr="004F71AE">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«Վերահսկողության մակարդակը» ենթաբաժինը լրացվում է, եթե հայտարարագրի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 xml:space="preserve">Հայտարարագրի </w:t>
      </w:r>
      <w:r w:rsidR="00974533">
        <w:rPr>
          <w:rFonts w:ascii="GHEA Grapalat" w:eastAsia="GHEA Grapalat" w:hAnsi="GHEA Grapalat" w:cs="GHEA Grapalat"/>
          <w:color w:val="000000"/>
          <w:sz w:val="18"/>
          <w:szCs w:val="18"/>
        </w:rPr>
        <w:t>5-րդ</w:t>
      </w:r>
      <w:r w:rsidRPr="004F71AE">
        <w:rPr>
          <w:rFonts w:ascii="GHEA Grapalat" w:eastAsia="GHEA Grapalat" w:hAnsi="GHEA Grapalat" w:cs="GHEA Grapalat"/>
          <w:color w:val="000000"/>
          <w:sz w:val="18"/>
          <w:szCs w:val="18"/>
        </w:rPr>
        <w:t xml:space="preserve"> բաժինը (Պետության, համայնքի կամ միջազգային կազմակերպության մասնակցությունը)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w:t>
      </w:r>
      <w:r w:rsidRPr="004F71AE">
        <w:rPr>
          <w:rFonts w:ascii="GHEA Grapalat" w:eastAsia="GHEA Grapalat" w:hAnsi="GHEA Grapalat" w:cs="GHEA Grapalat"/>
          <w:color w:val="000000"/>
          <w:sz w:val="18"/>
          <w:szCs w:val="18"/>
        </w:rPr>
        <w:lastRenderedPageBreak/>
        <w:t>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Անուղղակի մասնակցությունը կարող է իրականացվել անկախ ֆիզիկական անձի և Կազմակերպության </w:t>
      </w:r>
      <w:r w:rsidRPr="004F71AE">
        <w:rPr>
          <w:rFonts w:ascii="GHEA Grapalat" w:eastAsia="GHEA Grapalat" w:hAnsi="GHEA Grapalat" w:cs="GHEA Grapalat"/>
          <w:sz w:val="18"/>
          <w:szCs w:val="18"/>
        </w:rPr>
        <w:lastRenderedPageBreak/>
        <w:t>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8" w:name="_heading=h.gjdgxs" w:colFirst="0" w:colLast="0"/>
      <w:bookmarkEnd w:id="8"/>
      <w:r w:rsidRPr="004F71AE">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F71AE">
        <w:rPr>
          <w:rFonts w:ascii="GHEA Grapalat" w:eastAsia="GHEA Grapalat" w:hAnsi="GHEA Grapalat" w:cs="GHEA Grapalat"/>
          <w:sz w:val="18"/>
          <w:szCs w:val="18"/>
        </w:rPr>
        <w:t>բ</w:t>
      </w:r>
      <w:proofErr w:type="gramEnd"/>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F71AE">
        <w:rPr>
          <w:rFonts w:ascii="GHEA Grapalat" w:eastAsia="GHEA Grapalat" w:hAnsi="GHEA Grapalat" w:cs="GHEA Grapalat"/>
          <w:sz w:val="18"/>
          <w:szCs w:val="18"/>
        </w:rPr>
        <w:t>գ</w:t>
      </w:r>
      <w:proofErr w:type="gramEnd"/>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r w:rsidRPr="004F71AE">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w:t>
      </w:r>
      <w:r w:rsidRPr="004F71AE">
        <w:rPr>
          <w:rFonts w:ascii="GHEA Grapalat" w:eastAsia="GHEA Grapalat" w:hAnsi="GHEA Grapalat" w:cs="GHEA Grapalat"/>
          <w:sz w:val="18"/>
          <w:szCs w:val="18"/>
        </w:rPr>
        <w:lastRenderedPageBreak/>
        <w:t xml:space="preserve">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w:t>
      </w:r>
      <w:r w:rsidR="00974533">
        <w:rPr>
          <w:rFonts w:ascii="GHEA Grapalat" w:eastAsia="GHEA Grapalat" w:hAnsi="GHEA Grapalat" w:cs="GHEA Grapalat"/>
          <w:sz w:val="18"/>
          <w:szCs w:val="18"/>
        </w:rPr>
        <w:t>5-րդ</w:t>
      </w:r>
      <w:r w:rsidRPr="004F71AE">
        <w:rPr>
          <w:rFonts w:ascii="GHEA Grapalat" w:eastAsia="GHEA Grapalat" w:hAnsi="GHEA Grapalat" w:cs="GHEA Grapalat"/>
          <w:sz w:val="18"/>
          <w:szCs w:val="18"/>
        </w:rPr>
        <w:t xml:space="preserve"> հոդվածի 1-ին մասի 5</w:t>
      </w:r>
      <w:r w:rsidR="00974533">
        <w:rPr>
          <w:rFonts w:ascii="GHEA Grapalat" w:eastAsia="GHEA Grapalat" w:hAnsi="GHEA Grapalat" w:cs="GHEA Grapalat"/>
          <w:sz w:val="18"/>
          <w:szCs w:val="18"/>
        </w:rPr>
        <w:t>5-րդ</w:t>
      </w:r>
      <w:r w:rsidRPr="004F71AE">
        <w:rPr>
          <w:rFonts w:ascii="GHEA Grapalat" w:eastAsia="GHEA Grapalat" w:hAnsi="GHEA Grapalat" w:cs="GHEA Grapalat"/>
          <w:sz w:val="18"/>
          <w:szCs w:val="18"/>
        </w:rPr>
        <w:t xml:space="preserve"> կետի իմաստով պաշտոնատար անձ կամ նրա ընտանիքի անդամ հանդիսանալու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F71AE">
        <w:rPr>
          <w:rFonts w:ascii="GHEA Grapalat" w:eastAsia="GHEA Grapalat" w:hAnsi="GHEA Grapalat" w:cs="GHEA Grapalat"/>
          <w:color w:val="000000"/>
          <w:sz w:val="18"/>
          <w:szCs w:val="18"/>
        </w:rPr>
        <w:t xml:space="preserve">ենթակա է լրացման յուրաքանչյուր </w:t>
      </w:r>
      <w:r w:rsidRPr="004F71AE">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տվյալները» ենթաբաժնում լրացվում են այն իրական </w:t>
      </w:r>
      <w:proofErr w:type="gramStart"/>
      <w:r w:rsidRPr="004F71AE">
        <w:rPr>
          <w:rFonts w:ascii="GHEA Grapalat" w:eastAsia="GHEA Grapalat" w:hAnsi="GHEA Grapalat" w:cs="GHEA Grapalat"/>
          <w:sz w:val="18"/>
          <w:szCs w:val="18"/>
        </w:rPr>
        <w:t>շահառու(</w:t>
      </w:r>
      <w:proofErr w:type="gramEnd"/>
      <w:r w:rsidRPr="004F71AE">
        <w:rPr>
          <w:rFonts w:ascii="GHEA Grapalat" w:eastAsia="GHEA Grapalat" w:hAnsi="GHEA Grapalat"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լրացնում և ստորագրում է հայտը ներկայացնող անձը։ </w:t>
      </w: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rsidR="001C26F0" w:rsidRPr="004F71AE" w:rsidRDefault="001C26F0" w:rsidP="00B80C21">
      <w:pPr>
        <w:pStyle w:val="31"/>
        <w:spacing w:line="240" w:lineRule="auto"/>
        <w:ind w:firstLine="0"/>
        <w:jc w:val="right"/>
        <w:rPr>
          <w:rFonts w:ascii="GHEA Grapalat" w:hAnsi="GHEA Grapalat" w:cs="Sylfaen"/>
          <w:b/>
          <w:lang w:val="hy-AM"/>
        </w:rPr>
      </w:pPr>
    </w:p>
    <w:p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rsidR="00B80C21" w:rsidRPr="004F71AE" w:rsidRDefault="0039274C" w:rsidP="00B80C21">
      <w:pPr>
        <w:pStyle w:val="31"/>
        <w:spacing w:line="240" w:lineRule="auto"/>
        <w:jc w:val="right"/>
        <w:rPr>
          <w:rFonts w:ascii="GHEA Grapalat" w:hAnsi="GHEA Grapalat" w:cs="Arial"/>
          <w:b/>
          <w:lang w:val="hy-AM"/>
        </w:rPr>
      </w:pPr>
      <w:r>
        <w:rPr>
          <w:rFonts w:ascii="GHEA Grapalat" w:hAnsi="GHEA Grapalat"/>
          <w:b/>
          <w:lang w:val="af-ZA"/>
        </w:rPr>
        <w:t>ՀՀԱՄ-</w:t>
      </w:r>
      <w:r w:rsidR="005C2A77">
        <w:rPr>
          <w:rFonts w:ascii="GHEA Grapalat" w:hAnsi="GHEA Grapalat"/>
          <w:b/>
          <w:lang w:val="af-ZA"/>
        </w:rPr>
        <w:t>ԱՇՆԱԿ</w:t>
      </w:r>
      <w:r>
        <w:rPr>
          <w:rFonts w:ascii="GHEA Grapalat" w:hAnsi="GHEA Grapalat"/>
          <w:b/>
          <w:lang w:val="af-ZA"/>
        </w:rPr>
        <w:t>-ՄԴ-ՀՄԱՇՁԲ -24/01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Arial"/>
          <w:b/>
          <w:lang w:val="hy-AM"/>
        </w:rPr>
      </w:pPr>
      <w:r>
        <w:rPr>
          <w:rFonts w:ascii="GHEA Grapalat" w:hAnsi="GHEA Grapalat" w:cs="Sylfaen"/>
          <w:b/>
          <w:lang w:val="hy-AM"/>
        </w:rPr>
        <w:t>հրատապ մեկ անձ</w:t>
      </w:r>
      <w:r w:rsidR="00B80C21" w:rsidRPr="004F71AE">
        <w:rPr>
          <w:rFonts w:ascii="GHEA Grapalat" w:hAnsi="GHEA Grapalat" w:cs="Sylfaen"/>
          <w:b/>
          <w:lang w:val="hy-AM"/>
        </w:rPr>
        <w:t>հրավերի</w:t>
      </w:r>
    </w:p>
    <w:p w:rsidR="00B80C21" w:rsidRPr="004F71AE" w:rsidRDefault="00B80C21" w:rsidP="00B80C21">
      <w:pPr>
        <w:rPr>
          <w:rFonts w:ascii="GHEA Grapalat" w:hAnsi="GHEA Grapalat"/>
          <w:lang w:val="hy-AM"/>
        </w:rPr>
      </w:pPr>
    </w:p>
    <w:p w:rsidR="00B80C21" w:rsidRPr="004F71AE" w:rsidRDefault="00B80C21" w:rsidP="00B80C21">
      <w:pPr>
        <w:ind w:firstLine="567"/>
        <w:jc w:val="center"/>
        <w:rPr>
          <w:rFonts w:ascii="GHEA Grapalat" w:hAnsi="GHEA Grapalat"/>
          <w:sz w:val="20"/>
          <w:lang w:val="hy-AM"/>
        </w:rPr>
      </w:pPr>
    </w:p>
    <w:p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rsidR="00B80C21" w:rsidRPr="004F71AE" w:rsidRDefault="00B80C21" w:rsidP="00B80C21">
      <w:pPr>
        <w:ind w:firstLine="567"/>
        <w:rPr>
          <w:rFonts w:ascii="GHEA Grapalat" w:hAnsi="GHEA Grapalat"/>
          <w:lang w:val="hy-AM"/>
        </w:rPr>
      </w:pPr>
    </w:p>
    <w:p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rsidR="00B80C21" w:rsidRPr="004F71AE" w:rsidRDefault="00B80C21" w:rsidP="00B80C21">
      <w:pPr>
        <w:ind w:firstLine="567"/>
        <w:jc w:val="both"/>
        <w:rPr>
          <w:rFonts w:ascii="GHEA Grapalat" w:hAnsi="GHEA Grapalat" w:cs="Arial"/>
        </w:rPr>
      </w:pPr>
      <w:bookmarkStart w:id="9" w:name="_Hlk23147299"/>
      <w:r w:rsidRPr="004F71AE">
        <w:rPr>
          <w:rFonts w:ascii="GHEA Grapalat" w:hAnsi="GHEA Grapalat" w:cs="Sylfaen"/>
          <w:vertAlign w:val="superscript"/>
          <w:lang w:val="hy-AM"/>
        </w:rPr>
        <w:t xml:space="preserve">                                                                                     մասնակցի անվանումը</w:t>
      </w:r>
    </w:p>
    <w:bookmarkEnd w:id="9"/>
    <w:p w:rsidR="00B80C21" w:rsidRPr="004F71AE" w:rsidRDefault="00B80C21" w:rsidP="00B80C21">
      <w:pPr>
        <w:jc w:val="both"/>
        <w:rPr>
          <w:rFonts w:ascii="GHEA Grapalat" w:hAnsi="GHEA Grapalat"/>
          <w:sz w:val="20"/>
          <w:lang w:val="hy-AM"/>
        </w:rPr>
      </w:pPr>
      <w:r w:rsidRPr="004F71AE">
        <w:rPr>
          <w:rFonts w:ascii="GHEA Grapalat" w:hAnsi="GHEA Grapalat" w:cs="Arial"/>
          <w:sz w:val="20"/>
          <w:szCs w:val="20"/>
          <w:lang w:val="es-ES"/>
        </w:rPr>
        <w:t>պայմանագիրը կատարել ներքոհիշյալ ընդհանուր գներով.</w:t>
      </w:r>
    </w:p>
    <w:p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ՀՀ դրամ</w:t>
      </w:r>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5C2A77" w:rsidTr="00767191">
        <w:trPr>
          <w:cantSplit/>
          <w:trHeight w:val="916"/>
          <w:jc w:val="center"/>
        </w:trPr>
        <w:tc>
          <w:tcPr>
            <w:tcW w:w="789"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Չափա-</w:t>
            </w:r>
          </w:p>
          <w:p w:rsidR="00256141" w:rsidRPr="004F71AE" w:rsidRDefault="00256141" w:rsidP="00294002">
            <w:pPr>
              <w:jc w:val="center"/>
              <w:rPr>
                <w:rFonts w:ascii="GHEA Grapalat" w:hAnsi="GHEA Grapalat"/>
                <w:b/>
                <w:bCs/>
                <w:sz w:val="16"/>
                <w:lang w:val="es-ES"/>
              </w:rPr>
            </w:pPr>
            <w:r w:rsidRPr="004F71AE">
              <w:rPr>
                <w:rFonts w:ascii="GHEA Grapalat" w:hAnsi="GHEA Grapalat"/>
                <w:b/>
                <w:bCs/>
                <w:sz w:val="16"/>
                <w:szCs w:val="18"/>
                <w:lang w:val="es-ES"/>
              </w:rPr>
              <w:t>բաժինների համարները</w:t>
            </w:r>
          </w:p>
        </w:tc>
        <w:tc>
          <w:tcPr>
            <w:tcW w:w="4012"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Cs/>
                <w:sz w:val="16"/>
                <w:szCs w:val="18"/>
                <w:lang w:val="es-ES"/>
              </w:rPr>
            </w:pPr>
            <w:r w:rsidRPr="004F71AE">
              <w:rPr>
                <w:rFonts w:ascii="GHEA Grapalat" w:hAnsi="GHEA Grapalat"/>
                <w:b/>
                <w:bCs/>
                <w:sz w:val="16"/>
                <w:szCs w:val="18"/>
                <w:lang w:val="es-ES"/>
              </w:rPr>
              <w:t xml:space="preserve">Արժեք </w:t>
            </w:r>
            <w:r w:rsidRPr="004F71AE">
              <w:rPr>
                <w:rFonts w:ascii="GHEA Grapalat" w:hAnsi="GHEA Grapalat"/>
                <w:bCs/>
                <w:sz w:val="16"/>
                <w:szCs w:val="18"/>
                <w:lang w:val="es-ES"/>
              </w:rPr>
              <w:t>(ինքնարժեքի և կանխատեսվող շահույթի հանրագումարը)</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Ընդհանուր գինը</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/տառերով և թվերով/</w:t>
            </w:r>
          </w:p>
        </w:tc>
      </w:tr>
      <w:tr w:rsidR="00256141" w:rsidRPr="004F71AE"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5C2A77"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r w:rsidRPr="004F71AE">
              <w:rPr>
                <w:rFonts w:ascii="GHEA Grapalat" w:hAnsi="GHEA Grapalat" w:cs="Sylfaen"/>
                <w:sz w:val="22"/>
              </w:rPr>
              <w:t>Արագածոտնի</w:t>
            </w:r>
            <w:r w:rsidRPr="004F71AE">
              <w:rPr>
                <w:rFonts w:ascii="GHEA Grapalat" w:hAnsi="GHEA Grapalat" w:cs="Sylfaen"/>
                <w:sz w:val="22"/>
                <w:lang w:val="es-ES"/>
              </w:rPr>
              <w:t xml:space="preserve"> </w:t>
            </w:r>
            <w:r w:rsidRPr="004F71AE">
              <w:rPr>
                <w:rFonts w:ascii="GHEA Grapalat" w:hAnsi="GHEA Grapalat" w:cs="Sylfaen"/>
                <w:sz w:val="22"/>
              </w:rPr>
              <w:t>մարզի</w:t>
            </w:r>
            <w:r w:rsidRPr="004F71AE">
              <w:rPr>
                <w:rFonts w:ascii="GHEA Grapalat" w:hAnsi="GHEA Grapalat" w:cs="Sylfaen"/>
                <w:sz w:val="22"/>
                <w:lang w:val="es-ES"/>
              </w:rPr>
              <w:t xml:space="preserve"> </w:t>
            </w:r>
            <w:r w:rsidR="005C2A77">
              <w:rPr>
                <w:rFonts w:ascii="GHEA Grapalat" w:hAnsi="GHEA Grapalat" w:cs="Sylfaen"/>
                <w:sz w:val="22"/>
              </w:rPr>
              <w:t>Աշնակի</w:t>
            </w:r>
            <w:r w:rsidR="005C2A77" w:rsidRPr="005C2A77">
              <w:rPr>
                <w:rFonts w:ascii="GHEA Grapalat" w:hAnsi="GHEA Grapalat" w:cs="Sylfaen"/>
                <w:sz w:val="22"/>
                <w:lang w:val="es-ES"/>
              </w:rPr>
              <w:t xml:space="preserve"> </w:t>
            </w:r>
            <w:r w:rsidR="005C2A77">
              <w:rPr>
                <w:rFonts w:ascii="GHEA Grapalat" w:hAnsi="GHEA Grapalat" w:cs="Sylfaen"/>
                <w:sz w:val="22"/>
              </w:rPr>
              <w:t>Գ</w:t>
            </w:r>
            <w:r w:rsidR="005C2A77" w:rsidRPr="005C2A77">
              <w:rPr>
                <w:rFonts w:ascii="GHEA Grapalat" w:hAnsi="GHEA Grapalat" w:cs="Sylfaen"/>
                <w:sz w:val="22"/>
                <w:lang w:val="es-ES"/>
              </w:rPr>
              <w:t xml:space="preserve">. </w:t>
            </w:r>
            <w:r w:rsidR="005C2A77">
              <w:rPr>
                <w:rFonts w:ascii="GHEA Grapalat" w:hAnsi="GHEA Grapalat" w:cs="Sylfaen"/>
                <w:sz w:val="22"/>
              </w:rPr>
              <w:t>Չաուշի</w:t>
            </w:r>
            <w:r w:rsidR="005C2A77" w:rsidRPr="005C2A77">
              <w:rPr>
                <w:rFonts w:ascii="GHEA Grapalat" w:hAnsi="GHEA Grapalat" w:cs="Sylfaen"/>
                <w:sz w:val="22"/>
                <w:lang w:val="es-ES"/>
              </w:rPr>
              <w:t xml:space="preserve"> </w:t>
            </w:r>
            <w:r w:rsidR="005C2A77">
              <w:rPr>
                <w:rFonts w:ascii="GHEA Grapalat" w:hAnsi="GHEA Grapalat" w:cs="Sylfaen"/>
                <w:sz w:val="22"/>
              </w:rPr>
              <w:t>անվան</w:t>
            </w:r>
            <w:r w:rsidR="005C2A77" w:rsidRPr="005C2A77">
              <w:rPr>
                <w:rFonts w:ascii="GHEA Grapalat" w:hAnsi="GHEA Grapalat" w:cs="Sylfaen"/>
                <w:sz w:val="22"/>
                <w:lang w:val="es-ES"/>
              </w:rPr>
              <w:t xml:space="preserve"> </w:t>
            </w:r>
            <w:r w:rsidR="005C2A77">
              <w:rPr>
                <w:rFonts w:ascii="GHEA Grapalat" w:hAnsi="GHEA Grapalat" w:cs="Sylfaen"/>
                <w:sz w:val="22"/>
              </w:rPr>
              <w:t>միջնակարգ</w:t>
            </w:r>
            <w:r w:rsidR="005C2A77" w:rsidRPr="005C2A77">
              <w:rPr>
                <w:rFonts w:ascii="GHEA Grapalat" w:hAnsi="GHEA Grapalat" w:cs="Sylfaen"/>
                <w:sz w:val="22"/>
                <w:lang w:val="es-ES"/>
              </w:rPr>
              <w:t xml:space="preserve"> </w:t>
            </w:r>
            <w:r w:rsidR="005C2A77">
              <w:rPr>
                <w:rFonts w:ascii="GHEA Grapalat" w:hAnsi="GHEA Grapalat" w:cs="Sylfaen"/>
                <w:sz w:val="22"/>
              </w:rPr>
              <w:t>դպրոց</w:t>
            </w:r>
            <w:r w:rsidR="009C05A3" w:rsidRPr="004F71AE">
              <w:rPr>
                <w:rFonts w:ascii="GHEA Grapalat" w:hAnsi="GHEA Grapalat" w:cs="Sylfaen"/>
                <w:sz w:val="22"/>
                <w:lang w:val="es-ES"/>
              </w:rPr>
              <w:t xml:space="preserve"> </w:t>
            </w:r>
            <w:r w:rsidR="009C05A3" w:rsidRPr="004F71AE">
              <w:rPr>
                <w:rFonts w:ascii="GHEA Grapalat" w:hAnsi="GHEA Grapalat" w:cs="Sylfaen"/>
                <w:sz w:val="22"/>
              </w:rPr>
              <w:t>ՊՈԱԿ</w:t>
            </w:r>
            <w:r w:rsidRPr="004F71AE">
              <w:rPr>
                <w:rFonts w:ascii="GHEA Grapalat" w:hAnsi="GHEA Grapalat" w:cs="Sylfaen"/>
                <w:sz w:val="22"/>
              </w:rPr>
              <w:t>ի</w:t>
            </w:r>
            <w:r w:rsidRPr="004F71AE">
              <w:rPr>
                <w:rFonts w:ascii="GHEA Grapalat" w:hAnsi="GHEA Grapalat" w:cs="Sylfaen"/>
                <w:sz w:val="22"/>
                <w:lang w:val="es-ES"/>
              </w:rPr>
              <w:t xml:space="preserve"> </w:t>
            </w:r>
            <w:r w:rsidR="00FE5F4D">
              <w:rPr>
                <w:rFonts w:ascii="GHEA Grapalat" w:hAnsi="GHEA Grapalat" w:cs="Sylfaen"/>
                <w:sz w:val="22"/>
                <w:lang w:val="es-ES"/>
              </w:rPr>
              <w:t>Լաբորատորիաների ընթացիկ վերանորոգման</w:t>
            </w:r>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r>
    </w:tbl>
    <w:p w:rsidR="00B80C21" w:rsidRPr="004F71AE" w:rsidRDefault="00B80C21" w:rsidP="00B80C21">
      <w:pPr>
        <w:rPr>
          <w:rFonts w:ascii="GHEA Grapalat" w:hAnsi="GHEA Grapalat"/>
          <w:sz w:val="18"/>
          <w:szCs w:val="18"/>
          <w:lang w:val="es-ES"/>
        </w:rPr>
      </w:pPr>
    </w:p>
    <w:p w:rsidR="00B80C21" w:rsidRPr="004F71AE" w:rsidRDefault="00B80C21" w:rsidP="00B80C21">
      <w:pPr>
        <w:rPr>
          <w:rFonts w:ascii="GHEA Grapalat" w:hAnsi="GHEA Grapalat"/>
          <w:sz w:val="18"/>
          <w:szCs w:val="18"/>
          <w:lang w:val="es-ES"/>
        </w:rPr>
      </w:pPr>
    </w:p>
    <w:p w:rsidR="00B80C21" w:rsidRPr="004F71AE" w:rsidRDefault="00B80C21" w:rsidP="00B80C21">
      <w:pPr>
        <w:rPr>
          <w:rFonts w:ascii="GHEA Grapalat" w:hAnsi="GHEA Grapalat"/>
          <w:sz w:val="18"/>
          <w:szCs w:val="18"/>
          <w:lang w:val="hy-AM"/>
        </w:rPr>
      </w:pPr>
    </w:p>
    <w:p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rsidR="00B80C21" w:rsidRPr="004F71AE" w:rsidRDefault="00B80C21" w:rsidP="00B80C21">
      <w:pPr>
        <w:jc w:val="right"/>
        <w:rPr>
          <w:rFonts w:ascii="GHEA Grapalat" w:hAnsi="GHEA Grapalat"/>
          <w:sz w:val="20"/>
          <w:lang w:val="hy-AM"/>
        </w:rPr>
      </w:pPr>
    </w:p>
    <w:p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rsidR="00B80C21" w:rsidRPr="004F71AE" w:rsidRDefault="00B80C21" w:rsidP="00B80C21">
      <w:pPr>
        <w:jc w:val="right"/>
        <w:rPr>
          <w:rFonts w:ascii="GHEA Grapalat" w:hAnsi="GHEA Grapalat"/>
          <w:sz w:val="20"/>
          <w:lang w:val="hy-AM"/>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pStyle w:val="31"/>
        <w:spacing w:line="240" w:lineRule="auto"/>
        <w:jc w:val="right"/>
        <w:rPr>
          <w:rFonts w:ascii="GHEA Grapalat" w:hAnsi="GHEA Grapalat"/>
          <w:lang w:val="hy-AM"/>
        </w:rPr>
      </w:pPr>
    </w:p>
    <w:p w:rsidR="00B80C21" w:rsidRPr="004F71AE" w:rsidRDefault="00B80C21" w:rsidP="00B80C21">
      <w:pPr>
        <w:pStyle w:val="31"/>
        <w:spacing w:line="240" w:lineRule="auto"/>
        <w:jc w:val="right"/>
        <w:rPr>
          <w:rFonts w:ascii="GHEA Grapalat" w:hAnsi="GHEA Grapalat"/>
          <w:lang w:val="hy-AM"/>
        </w:rPr>
      </w:pPr>
    </w:p>
    <w:p w:rsidR="00B80C21" w:rsidRPr="004F71AE" w:rsidRDefault="00B80C21" w:rsidP="00B80C21">
      <w:pPr>
        <w:pStyle w:val="31"/>
        <w:spacing w:line="240" w:lineRule="auto"/>
        <w:jc w:val="right"/>
        <w:rPr>
          <w:rFonts w:ascii="GHEA Grapalat" w:hAnsi="GHEA Grapalat"/>
          <w:lang w:val="hy-AM" w:eastAsia="ru-RU"/>
        </w:rPr>
      </w:pPr>
    </w:p>
    <w:p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rsidR="00B80C21" w:rsidRPr="004F71AE" w:rsidRDefault="0039274C" w:rsidP="00B80C21">
      <w:pPr>
        <w:pStyle w:val="31"/>
        <w:spacing w:line="240" w:lineRule="auto"/>
        <w:jc w:val="right"/>
        <w:rPr>
          <w:rFonts w:ascii="GHEA Grapalat" w:hAnsi="GHEA Grapalat" w:cs="Arial"/>
          <w:b/>
          <w:lang w:val="hy-AM"/>
        </w:rPr>
      </w:pPr>
      <w:r>
        <w:rPr>
          <w:rFonts w:ascii="GHEA Grapalat" w:hAnsi="GHEA Grapalat"/>
          <w:b/>
          <w:lang w:val="af-ZA"/>
        </w:rPr>
        <w:t>ՀՀԱՄ-</w:t>
      </w:r>
      <w:r w:rsidR="005C2A77">
        <w:rPr>
          <w:rFonts w:ascii="GHEA Grapalat" w:hAnsi="GHEA Grapalat"/>
          <w:b/>
          <w:lang w:val="af-ZA"/>
        </w:rPr>
        <w:t>ԱՇՆԱԿ</w:t>
      </w:r>
      <w:r>
        <w:rPr>
          <w:rFonts w:ascii="GHEA Grapalat" w:hAnsi="GHEA Grapalat"/>
          <w:b/>
          <w:lang w:val="af-ZA"/>
        </w:rPr>
        <w:t>-ՄԴ-ՀՄԱՇՁԲ -24/01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հրավերի</w:t>
      </w:r>
    </w:p>
    <w:p w:rsidR="00B80C21" w:rsidRPr="004F71AE" w:rsidRDefault="00B80C21" w:rsidP="00B80C21">
      <w:pPr>
        <w:pStyle w:val="31"/>
        <w:spacing w:line="240" w:lineRule="auto"/>
        <w:jc w:val="right"/>
        <w:rPr>
          <w:rFonts w:ascii="GHEA Grapalat" w:hAnsi="GHEA Grapalat" w:cs="Sylfaen"/>
          <w:b/>
          <w:lang w:val="hy-AM"/>
        </w:rPr>
      </w:pP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rsidR="00B80C21" w:rsidRPr="004F71AE" w:rsidRDefault="00B80C21" w:rsidP="00B80C21">
      <w:pPr>
        <w:rPr>
          <w:rFonts w:ascii="GHEA Grapalat" w:hAnsi="GHEA Grapalat" w:cs="GHEA Grapalat"/>
          <w:b/>
          <w:sz w:val="20"/>
          <w:szCs w:val="20"/>
          <w:lang w:val="hy-AM"/>
        </w:rPr>
      </w:pPr>
    </w:p>
    <w:p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rsidR="00B80C21" w:rsidRPr="004F71AE" w:rsidRDefault="00B80C21" w:rsidP="00B80C21">
      <w:pPr>
        <w:rPr>
          <w:rFonts w:ascii="GHEA Grapalat" w:hAnsi="GHEA Grapalat" w:cs="GHEA Grapalat"/>
          <w:sz w:val="20"/>
          <w:szCs w:val="20"/>
          <w:lang w:val="hy-AM"/>
        </w:rPr>
      </w:pPr>
    </w:p>
    <w:p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80C21" w:rsidRPr="004F71AE" w:rsidRDefault="00B80C21" w:rsidP="00B80C21">
      <w:pPr>
        <w:ind w:firstLine="708"/>
        <w:jc w:val="both"/>
        <w:rPr>
          <w:rFonts w:ascii="GHEA Grapalat" w:hAnsi="GHEA Grapalat" w:cs="GHEA Grapalat"/>
          <w:sz w:val="20"/>
          <w:szCs w:val="20"/>
          <w:lang w:val="hy-AM"/>
        </w:rPr>
      </w:pPr>
    </w:p>
    <w:p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5C2A77">
        <w:rPr>
          <w:rFonts w:ascii="GHEA Grapalat" w:hAnsi="GHEA Grapalat" w:cs="GHEA Grapalat"/>
          <w:sz w:val="20"/>
          <w:szCs w:val="20"/>
          <w:u w:val="single"/>
          <w:lang w:val="hy-AM"/>
        </w:rPr>
        <w:t>Աշնակի Գ. Չաուշի անվան միջնակարգ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Pr="004F71AE">
        <w:rPr>
          <w:rFonts w:ascii="GHEA Grapalat" w:hAnsi="GHEA Grapalat" w:cs="GHEA Grapalat"/>
          <w:sz w:val="20"/>
          <w:szCs w:val="20"/>
          <w:lang w:val="pt-BR"/>
        </w:rPr>
        <w:t>ծածկագրով գնման ընթացակարգին:</w:t>
      </w:r>
    </w:p>
    <w:p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764A5" w:rsidRPr="00E6597C" w:rsidRDefault="00F764A5" w:rsidP="00F764A5">
      <w:pPr>
        <w:jc w:val="both"/>
        <w:rPr>
          <w:rFonts w:ascii="GHEA Grapalat" w:hAnsi="GHEA Grapalat" w:cs="GHEA Grapalat"/>
          <w:sz w:val="20"/>
          <w:szCs w:val="20"/>
          <w:lang w:val="hy-AM"/>
        </w:rPr>
      </w:pPr>
    </w:p>
    <w:p w:rsidR="00F764A5" w:rsidRPr="00E6597C" w:rsidRDefault="00F764A5" w:rsidP="00F764A5">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80C21" w:rsidRPr="004F71AE" w:rsidRDefault="00B80C21" w:rsidP="00B80C21">
      <w:pPr>
        <w:ind w:firstLine="567"/>
        <w:jc w:val="both"/>
        <w:rPr>
          <w:rFonts w:ascii="GHEA Grapalat" w:hAnsi="GHEA Grapalat" w:cs="GHEA Grapalat"/>
          <w:sz w:val="20"/>
          <w:szCs w:val="20"/>
          <w:lang w:val="hy-AM"/>
        </w:rPr>
      </w:pPr>
    </w:p>
    <w:p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u w:val="single"/>
          <w:vertAlign w:val="superscript"/>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rsidR="00B80C21" w:rsidRPr="004F71AE" w:rsidRDefault="00B80C21" w:rsidP="00B80C21">
      <w:pPr>
        <w:jc w:val="both"/>
        <w:rPr>
          <w:rFonts w:ascii="GHEA Grapalat" w:hAnsi="GHEA Grapalat"/>
          <w:sz w:val="20"/>
          <w:szCs w:val="20"/>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rsidR="00B80C21" w:rsidRPr="004F71AE" w:rsidRDefault="00B80C21" w:rsidP="00B80C21">
      <w:pPr>
        <w:jc w:val="both"/>
        <w:rPr>
          <w:rFonts w:ascii="GHEA Grapalat" w:hAnsi="GHEA Grapalat"/>
          <w:sz w:val="18"/>
          <w:szCs w:val="18"/>
          <w:vertAlign w:val="superscript"/>
          <w:lang w:val="hy-AM"/>
        </w:rPr>
      </w:pPr>
    </w:p>
    <w:p w:rsidR="00B80C21" w:rsidRPr="004F71AE" w:rsidRDefault="00B80C21" w:rsidP="00B80C21">
      <w:pPr>
        <w:jc w:val="both"/>
        <w:rPr>
          <w:rFonts w:ascii="GHEA Grapalat" w:hAnsi="GHEA Grapalat" w:cs="GHEA Grapalat"/>
          <w:sz w:val="18"/>
          <w:szCs w:val="18"/>
          <w:lang w:val="hy-AM"/>
        </w:rPr>
      </w:pPr>
    </w:p>
    <w:p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rsidR="00B80C21" w:rsidRPr="004F71AE" w:rsidRDefault="00B80C21" w:rsidP="002C25EC">
            <w:pPr>
              <w:jc w:val="center"/>
              <w:rPr>
                <w:rFonts w:ascii="GHEA Grapalat" w:hAnsi="GHEA Grapalat" w:cs="Arial"/>
                <w:bCs/>
                <w:sz w:val="20"/>
                <w:szCs w:val="20"/>
              </w:rPr>
            </w:pP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D77A0D">
              <w:rPr>
                <w:rFonts w:ascii="GHEA Grapalat" w:hAnsi="GHEA Grapalat" w:cs="Sylfaen"/>
                <w:b/>
                <w:color w:val="FF0000"/>
                <w:sz w:val="20"/>
                <w:szCs w:val="20"/>
                <w:lang w:val="hy-AM"/>
              </w:rPr>
              <w:t>05010017</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D77A0D">
              <w:rPr>
                <w:rFonts w:ascii="GHEA Grapalat" w:hAnsi="GHEA Grapalat" w:cs="Arial"/>
                <w:b/>
                <w:color w:val="FF0000"/>
                <w:sz w:val="20"/>
                <w:szCs w:val="20"/>
              </w:rPr>
              <w:t>900468000337</w:t>
            </w:r>
          </w:p>
        </w:tc>
      </w:tr>
      <w:tr w:rsidR="00B80C21" w:rsidRPr="004F71AE"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r w:rsidRPr="004F71AE">
              <w:rPr>
                <w:rFonts w:ascii="GHEA Grapalat" w:hAnsi="GHEA Grapalat" w:cs="Sylfaen"/>
                <w:sz w:val="20"/>
                <w:szCs w:val="20"/>
              </w:rPr>
              <w:t>բառերով)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(որակավորման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rsidTr="002C25EC">
        <w:trPr>
          <w:trHeight w:val="424"/>
        </w:trPr>
        <w:tc>
          <w:tcPr>
            <w:tcW w:w="10980" w:type="dxa"/>
            <w:gridSpan w:val="2"/>
            <w:tcBorders>
              <w:top w:val="single" w:sz="4" w:space="0" w:color="auto"/>
              <w:left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rsidR="00B80C21" w:rsidRPr="004F71AE" w:rsidRDefault="00B80C21" w:rsidP="002C25EC">
            <w:pPr>
              <w:jc w:val="right"/>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jc w:val="right"/>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rsidR="00B80C21" w:rsidRPr="004F71AE" w:rsidRDefault="00B80C21" w:rsidP="002C25EC">
            <w:pPr>
              <w:jc w:val="right"/>
              <w:rPr>
                <w:rFonts w:ascii="GHEA Grapalat" w:hAnsi="GHEA Grapalat" w:cs="Sylfaen"/>
                <w:sz w:val="20"/>
                <w:szCs w:val="20"/>
              </w:rPr>
            </w:pPr>
          </w:p>
        </w:tc>
      </w:tr>
      <w:tr w:rsidR="00B80C21" w:rsidRPr="004F71AE" w:rsidTr="002C25EC">
        <w:trPr>
          <w:trHeight w:val="2058"/>
        </w:trPr>
        <w:tc>
          <w:tcPr>
            <w:tcW w:w="5616" w:type="dxa"/>
            <w:tcBorders>
              <w:top w:val="single" w:sz="4" w:space="0" w:color="auto"/>
              <w:left w:val="single" w:sz="4" w:space="0" w:color="auto"/>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rsidR="00B80C21" w:rsidRPr="004F71AE" w:rsidRDefault="00B80C21" w:rsidP="002C25EC">
            <w:pPr>
              <w:rPr>
                <w:rFonts w:ascii="GHEA Grapalat" w:hAnsi="GHEA Grapalat" w:cs="Tahoma"/>
                <w:sz w:val="20"/>
                <w:szCs w:val="20"/>
                <w:lang w:val="hy-AM"/>
              </w:rPr>
            </w:pPr>
          </w:p>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rsidR="00B80C21" w:rsidRPr="004F71AE" w:rsidRDefault="00B80C21" w:rsidP="002C25EC">
            <w:pPr>
              <w:jc w:val="right"/>
              <w:rPr>
                <w:rFonts w:ascii="GHEA Grapalat" w:hAnsi="GHEA Grapalat" w:cs="Arial"/>
                <w:sz w:val="20"/>
                <w:szCs w:val="20"/>
                <w:lang w:val="hy-AM"/>
              </w:rPr>
            </w:pPr>
          </w:p>
        </w:tc>
      </w:tr>
      <w:tr w:rsidR="00B80C21" w:rsidRPr="004F71AE" w:rsidTr="002C25EC">
        <w:trPr>
          <w:trHeight w:val="80"/>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Arial"/>
                <w:sz w:val="20"/>
                <w:szCs w:val="20"/>
              </w:rPr>
            </w:pPr>
          </w:p>
        </w:tc>
      </w:tr>
    </w:tbl>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&lt;&lt;Վճարման պահանջագիր&gt;&gt; փաստաթղթի վավերապայմանները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Նշված դաշտի/</w:t>
            </w:r>
          </w:p>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վավերապայմանի առկայությունը փաստաթղթում</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lang w:val="hy-AM"/>
              </w:rPr>
            </w:pPr>
            <w:r w:rsidRPr="00081F87">
              <w:rPr>
                <w:rFonts w:ascii="GHEA Grapalat" w:hAnsi="GHEA Grapalat"/>
                <w:b/>
                <w:sz w:val="16"/>
                <w:szCs w:val="16"/>
              </w:rPr>
              <w:t>Վավերապայմանի լրացման պահանջը</w:t>
            </w:r>
            <w:r w:rsidRPr="00081F87">
              <w:rPr>
                <w:rFonts w:ascii="GHEA Grapalat" w:hAnsi="GHEA Grapalat"/>
                <w:b/>
                <w:sz w:val="16"/>
                <w:szCs w:val="16"/>
                <w:lang w:val="hy-AM"/>
              </w:rPr>
              <w:t xml:space="preserve"> </w:t>
            </w:r>
          </w:p>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Վավերապայմանը</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 xml:space="preserve">լրացնող կողմը` </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շահառուն կամ վճարողը</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վճարման պահանջագրի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կողմից` վճարողի բանկին վճարման պահանջագիրը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ներկայացման ամսաթիվը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132" w:hanging="132"/>
              <w:jc w:val="center"/>
              <w:rPr>
                <w:rFonts w:ascii="GHEA Grapalat" w:hAnsi="GHEA Grapalat"/>
                <w:sz w:val="16"/>
                <w:szCs w:val="16"/>
                <w:lang w:val="hy-AM"/>
              </w:rPr>
            </w:pPr>
            <w:r w:rsidRPr="00081F87">
              <w:rPr>
                <w:rFonts w:ascii="GHEA Grapalat" w:hAnsi="GHEA Grapalat"/>
                <w:sz w:val="16"/>
                <w:szCs w:val="16"/>
              </w:rPr>
              <w:t>լրացվում է շահառուի կողմից` վճարողի բանկին վճարման պահանջագրի ներկայացման օրը</w:t>
            </w:r>
            <w:r w:rsidRPr="00081F87">
              <w:rPr>
                <w:rFonts w:ascii="GHEA Grapalat" w:hAnsi="GHEA Grapalat"/>
                <w:sz w:val="16"/>
                <w:szCs w:val="16"/>
                <w:lang w:val="hy-AM"/>
              </w:rPr>
              <w:t xml:space="preserve">: </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81F87">
              <w:rPr>
                <w:rFonts w:ascii="GHEA Grapalat" w:hAnsi="GHEA Grapalat"/>
                <w:sz w:val="16"/>
                <w:szCs w:val="16"/>
                <w:lang w:val="hy-AM"/>
              </w:rPr>
              <w:t xml:space="preserve"> </w:t>
            </w:r>
            <w:r w:rsidRPr="00081F87">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252" w:hanging="252"/>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անվանումը (վճարողի բանկը)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հաշվի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ՀՎՀՀ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ՀԾՀ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w:t>
            </w:r>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ՀՎՀՀ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շահառուին սպասարկող ֆինանսական կազմակերպության (մասնաճյուղի) անվանումը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հաշվի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այն բանկային (</w:t>
            </w:r>
            <w:r w:rsidRPr="00081F87">
              <w:rPr>
                <w:rFonts w:ascii="GHEA Grapalat" w:hAnsi="GHEA Grapalat"/>
                <w:sz w:val="16"/>
                <w:szCs w:val="16"/>
                <w:lang w:val="hy-AM"/>
              </w:rPr>
              <w:t>գանձապետական</w:t>
            </w:r>
            <w:r w:rsidRPr="00081F87">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գումարը (թվերով և բառերով)</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լրացվում է վճարողի կողմից</w:t>
            </w:r>
            <w:r w:rsidRPr="00081F87">
              <w:rPr>
                <w:rFonts w:ascii="GHEA Grapalat" w:hAnsi="GHEA Grapalat"/>
                <w:sz w:val="16"/>
                <w:szCs w:val="16"/>
                <w:lang w:val="hy-AM"/>
              </w:rPr>
              <w:t xml:space="preserve"> </w:t>
            </w:r>
          </w:p>
        </w:tc>
      </w:tr>
      <w:tr w:rsidR="00081F87" w:rsidRPr="005C2A7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արժույթը (բառերով և կոդով)</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5C2A7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գործարքի նպատակը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Պարտադիր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գնման ընթացակարգի ծածկագիրը</w:t>
            </w:r>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լրացվում է </w:t>
            </w:r>
            <w:r w:rsidRPr="00081F87">
              <w:rPr>
                <w:rFonts w:ascii="GHEA Grapalat" w:hAnsi="GHEA Grapalat"/>
                <w:sz w:val="16"/>
                <w:szCs w:val="16"/>
                <w:lang w:val="hy-AM"/>
              </w:rPr>
              <w:t>շահառու</w:t>
            </w:r>
            <w:r w:rsidRPr="00081F87">
              <w:rPr>
                <w:rFonts w:ascii="GHEA Grapalat" w:hAnsi="GHEA Grapalat"/>
                <w:sz w:val="16"/>
                <w:szCs w:val="16"/>
              </w:rPr>
              <w:t>ի կողմից</w:t>
            </w:r>
          </w:p>
        </w:tc>
      </w:tr>
      <w:tr w:rsidR="00081F87" w:rsidRPr="005C2A7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cs="Sylfaen"/>
                <w:sz w:val="16"/>
                <w:szCs w:val="16"/>
                <w:lang w:val="hy-AM"/>
              </w:rPr>
            </w:pPr>
            <w:r w:rsidRPr="00081F87">
              <w:rPr>
                <w:rFonts w:ascii="GHEA Grapalat" w:hAnsi="GHEA Grapalat"/>
                <w:sz w:val="16"/>
                <w:szCs w:val="16"/>
              </w:rPr>
              <w:t>պարտադիր</w:t>
            </w:r>
            <w:r w:rsidRPr="00081F87">
              <w:rPr>
                <w:rFonts w:ascii="GHEA Grapalat" w:hAnsi="GHEA Grapalat" w:cs="Sylfaen"/>
                <w:sz w:val="16"/>
                <w:szCs w:val="16"/>
                <w:lang w:val="hy-AM"/>
              </w:rPr>
              <w:t xml:space="preserve"> </w:t>
            </w:r>
          </w:p>
          <w:p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առդիր էջերի քանակը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w:t>
            </w:r>
            <w:r w:rsidRPr="00081F87">
              <w:rPr>
                <w:rFonts w:ascii="GHEA Grapalat" w:hAnsi="GHEA Grapalat"/>
                <w:sz w:val="16"/>
                <w:szCs w:val="16"/>
                <w:lang w:val="hy-AM"/>
              </w:rPr>
              <w:t xml:space="preserve"> </w:t>
            </w:r>
            <w:r w:rsidRPr="00081F87">
              <w:rPr>
                <w:rFonts w:ascii="GHEA Grapalat" w:hAnsi="GHEA Grapalat"/>
                <w:sz w:val="16"/>
                <w:szCs w:val="16"/>
              </w:rPr>
              <w:t>կողմից</w:t>
            </w:r>
          </w:p>
        </w:tc>
      </w:tr>
      <w:tr w:rsidR="00081F87" w:rsidRPr="005C2A7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այս դաշտը լրացվում</w:t>
            </w:r>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եթե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r w:rsidRPr="00081F87">
              <w:rPr>
                <w:rFonts w:ascii="GHEA Grapalat" w:hAnsi="GHEA Grapalat"/>
                <w:sz w:val="16"/>
                <w:szCs w:val="16"/>
              </w:rPr>
              <w:t>վճարող</w:t>
            </w:r>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rsidR="00702F0B" w:rsidRPr="00081F87" w:rsidRDefault="00702F0B" w:rsidP="00273C8C">
            <w:pPr>
              <w:jc w:val="center"/>
              <w:rPr>
                <w:rFonts w:ascii="GHEA Grapalat" w:hAnsi="GHEA Grapalat"/>
                <w:sz w:val="16"/>
                <w:szCs w:val="16"/>
                <w:lang w:val="hy-AM"/>
              </w:rPr>
            </w:pPr>
          </w:p>
        </w:tc>
      </w:tr>
      <w:tr w:rsidR="00081F87" w:rsidRPr="005C2A7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կնիքի առկայության դեպքում</w:t>
            </w:r>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r w:rsidRPr="00081F87">
              <w:rPr>
                <w:rFonts w:ascii="GHEA Grapalat" w:hAnsi="GHEA Grapalat"/>
                <w:sz w:val="16"/>
                <w:szCs w:val="16"/>
                <w:lang w:val="hy-AM"/>
              </w:rPr>
              <w:t>՝</w:t>
            </w:r>
            <w:r w:rsidRPr="00081F87">
              <w:rPr>
                <w:rFonts w:ascii="GHEA Grapalat" w:hAnsi="GHEA Grapalat"/>
                <w:sz w:val="16"/>
                <w:szCs w:val="16"/>
              </w:rPr>
              <w:t xml:space="preserve"> </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ստորագրվում է շահառուի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կնքվում է շահառուի կողմից</w:t>
            </w:r>
            <w:r w:rsidRPr="00081F87">
              <w:rPr>
                <w:rFonts w:ascii="GHEA Grapalat" w:hAnsi="GHEA Grapalat"/>
                <w:sz w:val="16"/>
                <w:szCs w:val="16"/>
                <w:lang w:val="hy-AM"/>
              </w:rPr>
              <w:t xml:space="preserve">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w:t>
            </w:r>
            <w:r w:rsidRPr="00081F87">
              <w:rPr>
                <w:rFonts w:ascii="GHEA Grapalat" w:hAnsi="GHEA Grapalat"/>
                <w:sz w:val="16"/>
                <w:szCs w:val="16"/>
                <w:lang w:val="hy-AM"/>
              </w:rPr>
              <w:t xml:space="preserve"> </w:t>
            </w:r>
            <w:r w:rsidRPr="00081F87">
              <w:rPr>
                <w:rFonts w:ascii="GHEA Grapalat" w:hAnsi="GHEA Grapalat"/>
                <w:sz w:val="16"/>
                <w:szCs w:val="16"/>
              </w:rPr>
              <w:t>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վճարողին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 xml:space="preserve">կնիքը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վճարման պահանջագիրը շահառուին սպասարկող ֆինանսական կազմակերպության</w:t>
            </w:r>
            <w:r w:rsidRPr="00081F87">
              <w:rPr>
                <w:rFonts w:ascii="GHEA Grapalat" w:hAnsi="GHEA Grapalat"/>
                <w:sz w:val="16"/>
                <w:szCs w:val="16"/>
                <w:lang w:val="hy-AM"/>
              </w:rPr>
              <w:t xml:space="preserve">ը </w:t>
            </w:r>
            <w:r w:rsidRPr="00081F87">
              <w:rPr>
                <w:rFonts w:ascii="GHEA Grapalat" w:hAnsi="GHEA Grapalat"/>
                <w:sz w:val="16"/>
                <w:szCs w:val="16"/>
              </w:rPr>
              <w:t xml:space="preserve"> 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r w:rsidRPr="00081F87">
              <w:rPr>
                <w:rFonts w:ascii="GHEA Grapalat" w:hAnsi="GHEA Grapalat"/>
                <w:sz w:val="16"/>
                <w:szCs w:val="16"/>
              </w:rPr>
              <w:t xml:space="preserve">աշխատակցի ստորագրությունը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շահառռւին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շահառռւին սպասարկող ֆինանսական կազմակերպության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bl>
    <w:p w:rsidR="00C93028" w:rsidRPr="00702F0B" w:rsidRDefault="00C93028" w:rsidP="0071563C">
      <w:pPr>
        <w:jc w:val="right"/>
        <w:rPr>
          <w:rFonts w:ascii="GHEA Grapalat" w:hAnsi="GHEA Grapalat"/>
          <w:b/>
        </w:rPr>
      </w:pPr>
    </w:p>
    <w:p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rsidR="00B80C21" w:rsidRPr="004F71AE" w:rsidRDefault="0039274C"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5C2A77">
        <w:rPr>
          <w:rFonts w:ascii="GHEA Grapalat" w:hAnsi="GHEA Grapalat"/>
          <w:b/>
          <w:lang w:val="af-ZA"/>
        </w:rPr>
        <w:t>ԱՇՆԱԿ</w:t>
      </w:r>
      <w:r>
        <w:rPr>
          <w:rFonts w:ascii="GHEA Grapalat" w:hAnsi="GHEA Grapalat"/>
          <w:b/>
          <w:lang w:val="af-ZA"/>
        </w:rPr>
        <w:t>-ՄԴ-ՀՄԱՇՁԲ -24/01</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 xml:space="preserve"> հրավերի</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rsidR="00B80C21" w:rsidRPr="004F71AE" w:rsidRDefault="00B80C21" w:rsidP="00B80C21">
      <w:pPr>
        <w:rPr>
          <w:rFonts w:ascii="GHEA Grapalat" w:hAnsi="GHEA Grapalat" w:cs="GHEA Grapalat"/>
          <w:b/>
          <w:sz w:val="20"/>
          <w:szCs w:val="20"/>
          <w:lang w:val="hy-AM"/>
        </w:rPr>
      </w:pPr>
    </w:p>
    <w:p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rsidR="00B80C21" w:rsidRPr="004F71AE" w:rsidRDefault="00B80C21" w:rsidP="00B80C21">
      <w:pPr>
        <w:rPr>
          <w:rFonts w:ascii="GHEA Grapalat" w:hAnsi="GHEA Grapalat" w:cs="GHEA Grapalat"/>
          <w:sz w:val="20"/>
          <w:szCs w:val="20"/>
          <w:lang w:val="hy-AM"/>
        </w:rPr>
      </w:pPr>
    </w:p>
    <w:p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80C21" w:rsidRPr="004F71AE" w:rsidRDefault="00B80C21" w:rsidP="00B80C21">
      <w:pPr>
        <w:ind w:firstLine="708"/>
        <w:jc w:val="both"/>
        <w:rPr>
          <w:rFonts w:ascii="GHEA Grapalat" w:hAnsi="GHEA Grapalat" w:cs="GHEA Grapalat"/>
          <w:sz w:val="20"/>
          <w:szCs w:val="20"/>
          <w:lang w:val="hy-AM"/>
        </w:rPr>
      </w:pPr>
    </w:p>
    <w:p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5C2A77">
        <w:rPr>
          <w:rFonts w:ascii="GHEA Grapalat" w:hAnsi="GHEA Grapalat" w:cs="GHEA Grapalat"/>
          <w:sz w:val="20"/>
          <w:szCs w:val="20"/>
          <w:u w:val="single"/>
          <w:lang w:val="hy-AM"/>
        </w:rPr>
        <w:t>Աշնակի Գ. Չաուշի անվան միջնակարգ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Pr="004F71AE">
        <w:rPr>
          <w:rFonts w:ascii="GHEA Grapalat" w:hAnsi="GHEA Grapalat" w:cs="GHEA Grapalat"/>
          <w:sz w:val="20"/>
          <w:szCs w:val="20"/>
          <w:lang w:val="pt-BR"/>
        </w:rPr>
        <w:t>ծածկագրով գնման ընթացակարգին:</w:t>
      </w:r>
    </w:p>
    <w:p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73C8C" w:rsidRPr="00E6597C" w:rsidRDefault="00273C8C" w:rsidP="00273C8C">
      <w:pPr>
        <w:jc w:val="both"/>
        <w:rPr>
          <w:rFonts w:ascii="GHEA Grapalat" w:hAnsi="GHEA Grapalat" w:cs="GHEA Grapalat"/>
          <w:sz w:val="20"/>
          <w:szCs w:val="20"/>
          <w:lang w:val="hy-AM"/>
        </w:rPr>
      </w:pPr>
    </w:p>
    <w:p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73C8C" w:rsidRPr="00E6597C" w:rsidRDefault="00273C8C" w:rsidP="00273C8C">
      <w:pPr>
        <w:ind w:firstLine="567"/>
        <w:jc w:val="both"/>
        <w:rPr>
          <w:rFonts w:ascii="GHEA Grapalat" w:hAnsi="GHEA Grapalat" w:cs="GHEA Grapalat"/>
          <w:sz w:val="20"/>
          <w:szCs w:val="20"/>
          <w:lang w:val="hy-AM"/>
        </w:rPr>
      </w:pPr>
    </w:p>
    <w:p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rsidR="00B80C21" w:rsidRPr="004F71AE" w:rsidRDefault="00B80C21" w:rsidP="00B80C21">
      <w:pPr>
        <w:jc w:val="both"/>
        <w:rPr>
          <w:rFonts w:ascii="GHEA Grapalat" w:hAnsi="GHEA Grapalat"/>
          <w:sz w:val="20"/>
          <w:szCs w:val="20"/>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rsidR="00B80C21" w:rsidRPr="004F71AE" w:rsidRDefault="00B80C21" w:rsidP="00B80C21">
      <w:pPr>
        <w:jc w:val="center"/>
        <w:rPr>
          <w:rFonts w:ascii="GHEA Grapalat" w:hAnsi="GHEA Grapalat" w:cs="GHEA Grapalat"/>
          <w:sz w:val="20"/>
          <w:szCs w:val="20"/>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rsidR="00B80C21" w:rsidRPr="004F71AE" w:rsidRDefault="00B80C21" w:rsidP="002C25EC">
            <w:pPr>
              <w:jc w:val="center"/>
              <w:rPr>
                <w:rFonts w:ascii="GHEA Grapalat" w:hAnsi="GHEA Grapalat" w:cs="Arial"/>
                <w:bCs/>
                <w:sz w:val="20"/>
                <w:szCs w:val="20"/>
              </w:rPr>
            </w:pP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ՎճարողիՀՎՀՀ</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ՎճարողիՀԾՀ</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D77A0D">
              <w:rPr>
                <w:rFonts w:ascii="GHEA Grapalat" w:hAnsi="GHEA Grapalat" w:cs="Sylfaen"/>
                <w:b/>
                <w:sz w:val="20"/>
                <w:szCs w:val="20"/>
                <w:lang w:val="hy-AM"/>
              </w:rPr>
              <w:t>05010017</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D77A0D">
              <w:rPr>
                <w:rFonts w:ascii="GHEA Grapalat" w:hAnsi="GHEA Grapalat" w:cs="Arial"/>
                <w:b/>
                <w:sz w:val="20"/>
                <w:szCs w:val="20"/>
              </w:rPr>
              <w:t>900468000337</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(թվերովևբառերով)(</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rsidTr="002C25EC">
        <w:trPr>
          <w:trHeight w:val="424"/>
        </w:trPr>
        <w:tc>
          <w:tcPr>
            <w:tcW w:w="10980" w:type="dxa"/>
            <w:gridSpan w:val="2"/>
            <w:tcBorders>
              <w:top w:val="single" w:sz="4" w:space="0" w:color="auto"/>
              <w:left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rsidR="00B80C21" w:rsidRPr="004F71AE" w:rsidRDefault="00B80C21" w:rsidP="002C25EC">
            <w:pPr>
              <w:jc w:val="right"/>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jc w:val="right"/>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rsidR="00B80C21" w:rsidRPr="004F71AE" w:rsidRDefault="00B80C21" w:rsidP="002C25EC">
            <w:pPr>
              <w:jc w:val="right"/>
              <w:rPr>
                <w:rFonts w:ascii="GHEA Grapalat" w:hAnsi="GHEA Grapalat" w:cs="Sylfaen"/>
                <w:sz w:val="20"/>
                <w:szCs w:val="20"/>
              </w:rPr>
            </w:pPr>
          </w:p>
        </w:tc>
      </w:tr>
      <w:tr w:rsidR="00B80C21" w:rsidRPr="004F71AE" w:rsidTr="002C25EC">
        <w:trPr>
          <w:trHeight w:val="2058"/>
        </w:trPr>
        <w:tc>
          <w:tcPr>
            <w:tcW w:w="5616" w:type="dxa"/>
            <w:tcBorders>
              <w:top w:val="single" w:sz="4" w:space="0" w:color="auto"/>
              <w:left w:val="single" w:sz="4" w:space="0" w:color="auto"/>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rsidR="00B80C21" w:rsidRPr="004F71AE" w:rsidRDefault="00B80C21" w:rsidP="002C25EC">
            <w:pPr>
              <w:rPr>
                <w:rFonts w:ascii="GHEA Grapalat" w:hAnsi="GHEA Grapalat" w:cs="Tahoma"/>
                <w:sz w:val="20"/>
                <w:szCs w:val="20"/>
                <w:lang w:val="hy-AM"/>
              </w:rPr>
            </w:pPr>
          </w:p>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rsidR="00B80C21" w:rsidRPr="004F71AE" w:rsidRDefault="00B80C21" w:rsidP="002C25EC">
            <w:pPr>
              <w:jc w:val="right"/>
              <w:rPr>
                <w:rFonts w:ascii="GHEA Grapalat" w:hAnsi="GHEA Grapalat" w:cs="Arial"/>
                <w:sz w:val="20"/>
                <w:szCs w:val="20"/>
                <w:lang w:val="hy-AM"/>
              </w:rPr>
            </w:pP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Arial"/>
                <w:sz w:val="20"/>
                <w:szCs w:val="20"/>
              </w:rPr>
            </w:pPr>
          </w:p>
        </w:tc>
      </w:tr>
    </w:tbl>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B80C21" w:rsidRPr="004F71AE" w:rsidRDefault="00B80C21" w:rsidP="0071563C">
      <w:pPr>
        <w:jc w:val="center"/>
        <w:rPr>
          <w:rFonts w:ascii="GHEA Grapalat" w:hAnsi="GHEA Grapalat"/>
        </w:rPr>
      </w:pPr>
      <w:r w:rsidRPr="004F71AE">
        <w:rPr>
          <w:rFonts w:ascii="GHEA Grapalat" w:hAnsi="GHEA Grapalat"/>
          <w:b/>
          <w:lang w:val="hy-AM"/>
        </w:rPr>
        <w:br w:type="page"/>
      </w:r>
    </w:p>
    <w:p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&lt;&lt;Վճարման պահանջագիր&gt;&gt; փաստաթղթի վավերապայմանները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Նշված դաշտի/</w:t>
            </w:r>
          </w:p>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վավերապայմանի առկայությունը փաստաթղթում</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lang w:val="hy-AM"/>
              </w:rPr>
            </w:pPr>
            <w:r w:rsidRPr="00273C8C">
              <w:rPr>
                <w:rFonts w:ascii="GHEA Grapalat" w:hAnsi="GHEA Grapalat"/>
                <w:b/>
                <w:sz w:val="16"/>
                <w:szCs w:val="16"/>
              </w:rPr>
              <w:t>Վավերապայմանի լրացման պահանջը</w:t>
            </w:r>
            <w:r w:rsidRPr="00273C8C">
              <w:rPr>
                <w:rFonts w:ascii="GHEA Grapalat" w:hAnsi="GHEA Grapalat"/>
                <w:b/>
                <w:sz w:val="16"/>
                <w:szCs w:val="16"/>
                <w:lang w:val="hy-AM"/>
              </w:rPr>
              <w:t xml:space="preserve"> </w:t>
            </w:r>
          </w:p>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Վավերապայմանը</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 xml:space="preserve">լրացնող կողմը` </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շահառուն կամ վճարողը</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վճարման պահանջագրի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 կողմից` վճարողի բանկին վճարման պահանջագիրը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ներկայացման ամսաթիվը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p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132" w:hanging="132"/>
              <w:jc w:val="center"/>
              <w:rPr>
                <w:rFonts w:ascii="GHEA Grapalat" w:hAnsi="GHEA Grapalat"/>
                <w:sz w:val="16"/>
                <w:szCs w:val="16"/>
                <w:lang w:val="hy-AM"/>
              </w:rPr>
            </w:pPr>
            <w:r w:rsidRPr="00273C8C">
              <w:rPr>
                <w:rFonts w:ascii="GHEA Grapalat" w:hAnsi="GHEA Grapalat"/>
                <w:sz w:val="16"/>
                <w:szCs w:val="16"/>
              </w:rPr>
              <w:t>լրացվում է շահառուի կողմից` վճարողի բանկին վճարման պահանջագրի ներկայացման օրը</w:t>
            </w:r>
            <w:r w:rsidRPr="00273C8C">
              <w:rPr>
                <w:rFonts w:ascii="GHEA Grapalat" w:hAnsi="GHEA Grapalat"/>
                <w:sz w:val="16"/>
                <w:szCs w:val="16"/>
                <w:lang w:val="hy-AM"/>
              </w:rPr>
              <w:t xml:space="preserve">: </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Լրացվում է վճարողի կողմից</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252" w:hanging="252"/>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անվանումը (վճարողի բանկը)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 xml:space="preserve">պարտադիր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հաշվի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ՀՎՀՀ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ՀԾՀ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w:t>
            </w:r>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ՀՎՀՀ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շահառուին սպասարկող ֆինանսական կազմակերպության (մասնաճյուղի) անվանումը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հաշվի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 այն բանկային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հաշվի համարը, որի վրա պետք է փոխանցվեն վճարողից գանձված միջոցները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գումարը (թվերով և բառերով)</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շահառուին վճարման ենթակա գումարը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լրացվում է վճարողի կողմից</w:t>
            </w:r>
            <w:r w:rsidRPr="00273C8C">
              <w:rPr>
                <w:rFonts w:ascii="GHEA Grapalat" w:hAnsi="GHEA Grapalat"/>
                <w:sz w:val="16"/>
                <w:szCs w:val="16"/>
                <w:lang w:val="hy-AM"/>
              </w:rPr>
              <w:t xml:space="preserve"> </w:t>
            </w:r>
          </w:p>
        </w:tc>
      </w:tr>
      <w:tr w:rsidR="00273C8C" w:rsidRPr="005C2A77"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արժույթը (բառերով և կոդով)</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5C2A77"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գործարքի նպատակը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 xml:space="preserve">Պարտադիր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գնման ընթացակարգի ծածկագիրը</w:t>
            </w:r>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 xml:space="preserve">լրացվում է </w:t>
            </w:r>
            <w:r w:rsidRPr="00273C8C">
              <w:rPr>
                <w:rFonts w:ascii="GHEA Grapalat" w:hAnsi="GHEA Grapalat"/>
                <w:sz w:val="16"/>
                <w:szCs w:val="16"/>
                <w:lang w:val="hy-AM"/>
              </w:rPr>
              <w:t>շահառու</w:t>
            </w:r>
            <w:r w:rsidRPr="00273C8C">
              <w:rPr>
                <w:rFonts w:ascii="GHEA Grapalat" w:hAnsi="GHEA Grapalat"/>
                <w:sz w:val="16"/>
                <w:szCs w:val="16"/>
              </w:rPr>
              <w:t>ի կողմից</w:t>
            </w:r>
          </w:p>
        </w:tc>
      </w:tr>
      <w:tr w:rsidR="00273C8C" w:rsidRPr="005C2A77"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cs="Sylfaen"/>
                <w:sz w:val="16"/>
                <w:szCs w:val="16"/>
                <w:lang w:val="hy-AM"/>
              </w:rPr>
            </w:pPr>
            <w:r w:rsidRPr="00273C8C">
              <w:rPr>
                <w:rFonts w:ascii="GHEA Grapalat" w:hAnsi="GHEA Grapalat"/>
                <w:sz w:val="16"/>
                <w:szCs w:val="16"/>
              </w:rPr>
              <w:t>պարտադիր</w:t>
            </w:r>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առդիր էջերի քանակը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w:t>
            </w:r>
            <w:r w:rsidRPr="00273C8C">
              <w:rPr>
                <w:rFonts w:ascii="GHEA Grapalat" w:hAnsi="GHEA Grapalat"/>
                <w:sz w:val="16"/>
                <w:szCs w:val="16"/>
                <w:lang w:val="hy-AM"/>
              </w:rPr>
              <w:t xml:space="preserve"> </w:t>
            </w:r>
            <w:r w:rsidRPr="00273C8C">
              <w:rPr>
                <w:rFonts w:ascii="GHEA Grapalat" w:hAnsi="GHEA Grapalat"/>
                <w:sz w:val="16"/>
                <w:szCs w:val="16"/>
              </w:rPr>
              <w:t>կողմից</w:t>
            </w:r>
          </w:p>
        </w:tc>
      </w:tr>
      <w:tr w:rsidR="00273C8C" w:rsidRPr="005C2A77"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lang w:val="hy-AM"/>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այս դաշտը լրացվում</w:t>
            </w:r>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եթե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rPr>
              <w:t>վճարող</w:t>
            </w:r>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rsidR="00273C8C" w:rsidRPr="00273C8C" w:rsidRDefault="00273C8C" w:rsidP="00273C8C">
            <w:pPr>
              <w:jc w:val="center"/>
              <w:rPr>
                <w:rFonts w:ascii="GHEA Grapalat" w:hAnsi="GHEA Grapalat"/>
                <w:sz w:val="16"/>
                <w:szCs w:val="16"/>
                <w:lang w:val="hy-AM"/>
              </w:rPr>
            </w:pPr>
          </w:p>
        </w:tc>
      </w:tr>
      <w:tr w:rsidR="00273C8C" w:rsidRPr="005C2A77"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պարտադիր` կնիքի առկայության դեպքում</w:t>
            </w:r>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r w:rsidRPr="00273C8C">
              <w:rPr>
                <w:rFonts w:ascii="GHEA Grapalat" w:hAnsi="GHEA Grapalat"/>
                <w:sz w:val="16"/>
                <w:szCs w:val="16"/>
                <w:lang w:val="hy-AM"/>
              </w:rPr>
              <w:t>՝</w:t>
            </w:r>
            <w:r w:rsidRPr="00273C8C">
              <w:rPr>
                <w:rFonts w:ascii="GHEA Grapalat" w:hAnsi="GHEA Grapalat"/>
                <w:sz w:val="16"/>
                <w:szCs w:val="16"/>
              </w:rPr>
              <w:t xml:space="preserve"> լրացվում է բանկ ներկայացնելիս</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ստորագրվում է շահառուի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 կնիքի առկայության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կնքվում է շահառուի կողմից</w:t>
            </w:r>
            <w:r w:rsidRPr="00273C8C">
              <w:rPr>
                <w:rFonts w:ascii="GHEA Grapalat" w:hAnsi="GHEA Grapalat"/>
                <w:sz w:val="16"/>
                <w:szCs w:val="16"/>
                <w:lang w:val="hy-AM"/>
              </w:rPr>
              <w:t xml:space="preserve">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վճարողին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 xml:space="preserve">կնիքը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rPr>
              <w:t>ոչ 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վճարման պահանջագիրը շահառուին սպասարկող ֆինանսական կազմակերպության</w:t>
            </w:r>
            <w:r w:rsidRPr="00273C8C">
              <w:rPr>
                <w:rFonts w:ascii="GHEA Grapalat" w:hAnsi="GHEA Grapalat"/>
                <w:sz w:val="16"/>
                <w:szCs w:val="16"/>
                <w:lang w:val="hy-AM"/>
              </w:rPr>
              <w:t xml:space="preserve">ը </w:t>
            </w:r>
            <w:r w:rsidRPr="00273C8C">
              <w:rPr>
                <w:rFonts w:ascii="GHEA Grapalat" w:hAnsi="GHEA Grapalat"/>
                <w:sz w:val="16"/>
                <w:szCs w:val="16"/>
              </w:rPr>
              <w:t xml:space="preserve"> 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r w:rsidRPr="00273C8C">
              <w:rPr>
                <w:rFonts w:ascii="GHEA Grapalat" w:hAnsi="GHEA Grapalat"/>
                <w:sz w:val="16"/>
                <w:szCs w:val="16"/>
              </w:rPr>
              <w:t xml:space="preserve">աշխատակցի ստորագրությունը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շահառռւին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շահառռւին սպասարկող ֆինանսական կազմակերպության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bl>
    <w:p w:rsidR="00B80C21" w:rsidRPr="004F71AE" w:rsidRDefault="00B80C21" w:rsidP="00B80C21">
      <w:pPr>
        <w:pStyle w:val="31"/>
        <w:spacing w:line="240" w:lineRule="auto"/>
        <w:jc w:val="right"/>
        <w:rPr>
          <w:rFonts w:ascii="GHEA Grapalat" w:hAnsi="GHEA Grapalat"/>
        </w:rPr>
      </w:pPr>
    </w:p>
    <w:p w:rsidR="003122D9" w:rsidRDefault="003122D9" w:rsidP="00B80C21">
      <w:pPr>
        <w:pStyle w:val="31"/>
        <w:spacing w:line="240" w:lineRule="auto"/>
        <w:jc w:val="right"/>
        <w:rPr>
          <w:rFonts w:ascii="GHEA Grapalat" w:hAnsi="GHEA Grapalat" w:cs="Sylfaen"/>
          <w:b/>
        </w:rPr>
      </w:pPr>
    </w:p>
    <w:p w:rsidR="003122D9" w:rsidRDefault="003122D9" w:rsidP="00B80C21">
      <w:pPr>
        <w:pStyle w:val="31"/>
        <w:spacing w:line="240" w:lineRule="auto"/>
        <w:jc w:val="right"/>
        <w:rPr>
          <w:rFonts w:ascii="GHEA Grapalat" w:hAnsi="GHEA Grapalat" w:cs="Sylfaen"/>
          <w:b/>
        </w:rPr>
      </w:pPr>
    </w:p>
    <w:p w:rsidR="003122D9" w:rsidRDefault="003122D9" w:rsidP="00B80C21">
      <w:pPr>
        <w:pStyle w:val="31"/>
        <w:spacing w:line="240" w:lineRule="auto"/>
        <w:jc w:val="right"/>
        <w:rPr>
          <w:rFonts w:ascii="GHEA Grapalat" w:hAnsi="GHEA Grapalat" w:cs="Sylfaen"/>
          <w:b/>
        </w:rPr>
      </w:pPr>
    </w:p>
    <w:p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rsidR="00B80C21" w:rsidRPr="004F71AE" w:rsidRDefault="0039274C"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5C2A77">
        <w:rPr>
          <w:rFonts w:ascii="GHEA Grapalat" w:hAnsi="GHEA Grapalat"/>
          <w:b/>
          <w:lang w:val="af-ZA"/>
        </w:rPr>
        <w:t>ԱՇՆԱԿ</w:t>
      </w:r>
      <w:r>
        <w:rPr>
          <w:rFonts w:ascii="GHEA Grapalat" w:hAnsi="GHEA Grapalat"/>
          <w:b/>
          <w:lang w:val="af-ZA"/>
        </w:rPr>
        <w:t>-ՄԴ-ՀՄԱՇՁԲ -24/01</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 xml:space="preserve"> հրավերի</w:t>
      </w:r>
    </w:p>
    <w:p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5C2A77">
        <w:rPr>
          <w:rFonts w:ascii="GHEA Grapalat" w:hAnsi="GHEA Grapalat" w:cs="Sylfaen"/>
          <w:b/>
          <w:lang w:val="hy-AM"/>
        </w:rPr>
        <w:t>ԱՇՆԱԿԻ Գ. ՉԱՈՒՇԻ ԱՆՎԱՆ ՄԻՋՆԱԿԱՐԳ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39274C">
        <w:rPr>
          <w:rFonts w:ascii="GHEA Grapalat" w:hAnsi="GHEA Grapalat"/>
          <w:b/>
          <w:sz w:val="20"/>
          <w:szCs w:val="20"/>
          <w:lang w:val="af-ZA"/>
        </w:rPr>
        <w:t>ՀՀԱՄ-</w:t>
      </w:r>
      <w:r w:rsidR="005C2A77">
        <w:rPr>
          <w:rFonts w:ascii="GHEA Grapalat" w:hAnsi="GHEA Grapalat"/>
          <w:b/>
          <w:sz w:val="20"/>
          <w:szCs w:val="20"/>
          <w:lang w:val="af-ZA"/>
        </w:rPr>
        <w:t>ԱՇՆԱԿ</w:t>
      </w:r>
      <w:r w:rsidR="0039274C">
        <w:rPr>
          <w:rFonts w:ascii="GHEA Grapalat" w:hAnsi="GHEA Grapalat"/>
          <w:b/>
          <w:sz w:val="20"/>
          <w:szCs w:val="20"/>
          <w:lang w:val="af-ZA"/>
        </w:rPr>
        <w:t>-ՄԴ-ՀՄԱՇՁԲ -24/01</w:t>
      </w:r>
      <w:r w:rsidRPr="004F71AE">
        <w:rPr>
          <w:rFonts w:ascii="GHEA Grapalat" w:hAnsi="GHEA Grapalat"/>
          <w:sz w:val="20"/>
          <w:szCs w:val="20"/>
          <w:lang w:val="hy-AM"/>
        </w:rPr>
        <w:t>»</w:t>
      </w:r>
    </w:p>
    <w:p w:rsidR="00094F22" w:rsidRPr="004F71AE" w:rsidRDefault="00786514" w:rsidP="00094F22">
      <w:pPr>
        <w:tabs>
          <w:tab w:val="left" w:pos="720"/>
          <w:tab w:val="left" w:pos="1440"/>
          <w:tab w:val="left" w:pos="8865"/>
        </w:tabs>
        <w:jc w:val="both"/>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rsidR="00094F22" w:rsidRPr="004F71AE" w:rsidRDefault="00094F22" w:rsidP="00094F22">
      <w:pPr>
        <w:jc w:val="both"/>
        <w:rPr>
          <w:rFonts w:ascii="GHEA Grapalat" w:hAnsi="GHEA Grapalat"/>
          <w:lang w:val="hy-AM"/>
        </w:rPr>
      </w:pPr>
    </w:p>
    <w:p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FE5F4D">
        <w:rPr>
          <w:rFonts w:ascii="GHEA Grapalat" w:hAnsi="GHEA Grapalat"/>
          <w:b/>
          <w:color w:val="FF0000"/>
          <w:lang w:val="af-ZA"/>
        </w:rPr>
        <w:t>Լաբորատորիաների ընթացիկ վերանորոգման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39274C">
        <w:rPr>
          <w:rFonts w:ascii="GHEA Grapalat" w:hAnsi="GHEA Grapalat"/>
          <w:b/>
          <w:lang w:val="af-ZA"/>
        </w:rPr>
        <w:t>ՀՀԱՄ-</w:t>
      </w:r>
      <w:r w:rsidR="005C2A77">
        <w:rPr>
          <w:rFonts w:ascii="GHEA Grapalat" w:hAnsi="GHEA Grapalat"/>
          <w:b/>
          <w:lang w:val="af-ZA"/>
        </w:rPr>
        <w:t>ԱՇՆԱԿ</w:t>
      </w:r>
      <w:r w:rsidR="0039274C">
        <w:rPr>
          <w:rFonts w:ascii="GHEA Grapalat" w:hAnsi="GHEA Grapalat"/>
          <w:b/>
          <w:lang w:val="af-ZA"/>
        </w:rPr>
        <w:t>-ՄԴ-ՀՄԱՇՁԲ -24/01</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0A47D0" w:rsidRPr="000A47D0">
        <w:rPr>
          <w:rFonts w:ascii="GHEA Grapalat" w:hAnsi="GHEA Grapalat"/>
          <w:b/>
          <w:color w:val="FF0000"/>
          <w:sz w:val="20"/>
          <w:szCs w:val="20"/>
          <w:lang w:val="hy-AM"/>
        </w:rPr>
        <w:t>համաձայնագրի ուժի մեջ մտնելու օրվանից</w:t>
      </w:r>
      <w:r w:rsidR="00343787" w:rsidRPr="004F71AE">
        <w:rPr>
          <w:rFonts w:ascii="GHEA Grapalat" w:hAnsi="GHEA Grapalat"/>
          <w:b/>
          <w:color w:val="FF0000"/>
          <w:sz w:val="20"/>
          <w:szCs w:val="20"/>
          <w:lang w:val="hy-AM"/>
        </w:rPr>
        <w:t xml:space="preserve"> </w:t>
      </w:r>
      <w:r w:rsidR="00946FDE">
        <w:rPr>
          <w:rFonts w:ascii="GHEA Grapalat" w:hAnsi="GHEA Grapalat"/>
          <w:b/>
          <w:color w:val="FF0000"/>
          <w:sz w:val="20"/>
          <w:szCs w:val="20"/>
          <w:lang w:val="hy-AM"/>
        </w:rPr>
        <w:t>45 օրացուցային օր</w:t>
      </w:r>
      <w:r w:rsidRPr="004F71AE">
        <w:rPr>
          <w:rFonts w:ascii="GHEA Grapalat" w:hAnsi="GHEA Grapalat" w:cs="Times Armenian"/>
          <w:lang w:val="pt-BR"/>
        </w:rPr>
        <w:t>:</w:t>
      </w:r>
    </w:p>
    <w:p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rsidR="00CD76D4" w:rsidRPr="00E6597C" w:rsidRDefault="00CD76D4" w:rsidP="00CD76D4">
      <w:pPr>
        <w:tabs>
          <w:tab w:val="left" w:pos="1134"/>
        </w:tabs>
        <w:ind w:firstLine="720"/>
        <w:jc w:val="both"/>
        <w:rPr>
          <w:rFonts w:ascii="GHEA Grapalat" w:hAnsi="GHEA Grapalat"/>
          <w:lang w:val="es-ES"/>
        </w:rPr>
      </w:pP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A0797B" w:rsidRPr="00FB1EC7" w:rsidRDefault="00A0797B" w:rsidP="00A0797B">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կատարվում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Կապալառուի</w:t>
      </w:r>
      <w:r w:rsidRPr="00717204">
        <w:rPr>
          <w:rFonts w:ascii="GHEA Grapalat" w:hAnsi="GHEA Grapalat" w:cs="Sylfaen"/>
          <w:sz w:val="20"/>
          <w:szCs w:val="20"/>
          <w:lang w:val="pt-BR"/>
        </w:rPr>
        <w:t xml:space="preserve"> աշխատանքային և տեխնիկական ռեսուրսով, շինարարական նյութերով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717204">
        <w:rPr>
          <w:rFonts w:ascii="GHEA Grapalat" w:hAnsi="GHEA Grapalat" w:cs="Sylfaen"/>
          <w:sz w:val="20"/>
          <w:szCs w:val="20"/>
          <w:lang w:val="pt-BR"/>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b/>
          <w:i/>
          <w:sz w:val="20"/>
          <w:szCs w:val="20"/>
          <w:lang w:val="es-ES"/>
        </w:rPr>
      </w:pP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lastRenderedPageBreak/>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Pr="009F5C16">
        <w:rPr>
          <w:rFonts w:ascii="GHEA Grapalat" w:hAnsi="GHEA Grapalat" w:cs="Times Armenian"/>
          <w:sz w:val="20"/>
          <w:szCs w:val="20"/>
          <w:lang w:val="hy-AM"/>
        </w:rPr>
        <w:t>սույն պայմանագրի 1.1 կամ 1.2 կետով</w:t>
      </w:r>
      <w:r w:rsidRPr="00E6597C">
        <w:rPr>
          <w:rFonts w:ascii="GHEA Grapalat" w:hAnsi="GHEA Grapalat" w:cs="Sylfaen"/>
          <w:sz w:val="20"/>
          <w:szCs w:val="20"/>
          <w:lang w:val="pt-BR"/>
        </w:rPr>
        <w:t xml:space="preserve"> 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b/>
          <w:i/>
          <w:sz w:val="20"/>
          <w:szCs w:val="20"/>
          <w:lang w:val="es-ES"/>
        </w:rPr>
      </w:pPr>
    </w:p>
    <w:p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A0797B" w:rsidRDefault="00A0797B" w:rsidP="00A0797B">
      <w:pPr>
        <w:tabs>
          <w:tab w:val="left" w:pos="1276"/>
        </w:tabs>
        <w:ind w:firstLine="720"/>
        <w:jc w:val="both"/>
        <w:rPr>
          <w:ins w:id="12"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rsidR="00A95CE3" w:rsidRDefault="00A95CE3" w:rsidP="00A95CE3">
      <w:pPr>
        <w:tabs>
          <w:tab w:val="left" w:pos="1276"/>
        </w:tabs>
        <w:ind w:firstLine="720"/>
        <w:jc w:val="both"/>
        <w:rPr>
          <w:ins w:id="13"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4" w:author="Sergey Shahnazaryan" w:date="2024-02-09T13:52:00Z">
        <w:r w:rsidRPr="00717204" w:rsidDel="00E149D8">
          <w:rPr>
            <w:rFonts w:ascii="GHEA Grapalat" w:hAnsi="GHEA Grapalat" w:cs="Sylfaen"/>
            <w:sz w:val="20"/>
            <w:szCs w:val="20"/>
            <w:lang w:val="pt-BR"/>
          </w:rPr>
          <w:delText>։</w:delText>
        </w:r>
      </w:del>
      <w:ins w:id="15" w:author="Sergey Shahnazaryan" w:date="2024-02-09T13:52:00Z">
        <w:r>
          <w:rPr>
            <w:rFonts w:ascii="GHEA Grapalat" w:hAnsi="GHEA Grapalat" w:cs="Sylfaen"/>
            <w:sz w:val="20"/>
            <w:szCs w:val="20"/>
            <w:lang w:val="hy-AM"/>
          </w:rPr>
          <w:t>.</w:t>
        </w:r>
      </w:ins>
    </w:p>
    <w:p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rsidR="00A95CE3" w:rsidRPr="00E6597C" w:rsidDel="00E149D8" w:rsidRDefault="00A95CE3" w:rsidP="00A95CE3">
      <w:pPr>
        <w:tabs>
          <w:tab w:val="left" w:pos="1276"/>
        </w:tabs>
        <w:ind w:firstLine="720"/>
        <w:jc w:val="both"/>
        <w:rPr>
          <w:del w:id="16" w:author="Sergey Shahnazaryan" w:date="2024-02-09T13:52:00Z"/>
          <w:rFonts w:ascii="GHEA Grapalat" w:hAnsi="GHEA Grapalat"/>
          <w:sz w:val="20"/>
          <w:szCs w:val="20"/>
          <w:lang w:val="es-ES"/>
        </w:rPr>
      </w:pP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lastRenderedPageBreak/>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6C1B03" w:rsidRPr="00E6597C" w:rsidRDefault="006C1B03" w:rsidP="006C1B03">
      <w:pPr>
        <w:tabs>
          <w:tab w:val="left" w:pos="1276"/>
        </w:tabs>
        <w:ind w:firstLine="720"/>
        <w:jc w:val="both"/>
        <w:rPr>
          <w:rFonts w:ascii="GHEA Grapalat" w:hAnsi="GHEA Grapalat" w:cs="Sylfaen"/>
          <w:sz w:val="16"/>
          <w:szCs w:val="16"/>
          <w:u w:val="single"/>
          <w:lang w:val="es-ES"/>
        </w:rPr>
      </w:pPr>
    </w:p>
    <w:p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կողմից </w:t>
      </w:r>
      <w:r w:rsidRPr="00E6597C">
        <w:rPr>
          <w:rFonts w:ascii="GHEA Grapalat" w:hAnsi="GHEA Grapalat" w:cs="Sylfaen"/>
          <w:sz w:val="20"/>
          <w:lang w:val="hy-AM"/>
        </w:rPr>
        <w:lastRenderedPageBreak/>
        <w:t>ստորագրված հանձնման-ընդունման արձանագրության մեկ օրինակը կամ աշխատանքը չընդունելու պատճառաբանված մերժումը։</w:t>
      </w:r>
    </w:p>
    <w:p w:rsidR="00817B93" w:rsidRPr="00E6597C" w:rsidRDefault="00817B93" w:rsidP="00817B93">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817B93" w:rsidRPr="00E6597C" w:rsidRDefault="00817B93" w:rsidP="00817B93">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817B93" w:rsidRPr="00E6597C" w:rsidRDefault="00817B93" w:rsidP="00817B93">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w:t>
      </w:r>
      <w:r w:rsidR="00974533">
        <w:rPr>
          <w:rFonts w:ascii="GHEA Grapalat" w:hAnsi="GHEA Grapalat" w:cs="Sylfaen"/>
          <w:sz w:val="20"/>
          <w:lang w:val="hy-AM"/>
        </w:rPr>
        <w:t>5-րդ</w:t>
      </w:r>
      <w:r w:rsidRPr="00E6597C">
        <w:rPr>
          <w:rFonts w:ascii="GHEA Grapalat" w:hAnsi="GHEA Grapalat" w:cs="Sylfaen"/>
          <w:sz w:val="20"/>
          <w:lang w:val="hy-AM"/>
        </w:rPr>
        <w:t xml:space="preserve">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rsidR="006E6FE2" w:rsidRPr="00E6597C" w:rsidRDefault="006E6FE2" w:rsidP="006E6FE2">
      <w:pPr>
        <w:tabs>
          <w:tab w:val="left" w:pos="1276"/>
        </w:tabs>
        <w:ind w:firstLine="720"/>
        <w:jc w:val="both"/>
        <w:rPr>
          <w:rFonts w:ascii="GHEA Grapalat" w:hAnsi="GHEA Grapalat" w:cs="Sylfaen"/>
          <w:lang w:val="hy-AM"/>
        </w:rPr>
      </w:pPr>
    </w:p>
    <w:p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rsidTr="006E4880">
        <w:tc>
          <w:tcPr>
            <w:tcW w:w="2631" w:type="dxa"/>
          </w:tcPr>
          <w:p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bl>
    <w:p w:rsidR="00630656" w:rsidRPr="00717204" w:rsidRDefault="00630656" w:rsidP="00630656">
      <w:pPr>
        <w:tabs>
          <w:tab w:val="left" w:pos="1276"/>
        </w:tabs>
        <w:ind w:firstLine="720"/>
        <w:jc w:val="both"/>
        <w:rPr>
          <w:rFonts w:ascii="GHEA Grapalat" w:hAnsi="GHEA Grapalat" w:cs="Sylfaen"/>
          <w:sz w:val="20"/>
          <w:szCs w:val="20"/>
          <w:lang w:val="hy-AM"/>
        </w:rPr>
      </w:pP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630656" w:rsidRPr="00E6597C" w:rsidRDefault="00630656" w:rsidP="00630656">
      <w:pPr>
        <w:tabs>
          <w:tab w:val="left" w:pos="1276"/>
        </w:tabs>
        <w:ind w:firstLine="720"/>
        <w:jc w:val="both"/>
        <w:rPr>
          <w:rFonts w:ascii="GHEA Grapalat" w:hAnsi="GHEA Grapalat"/>
          <w:sz w:val="20"/>
          <w:szCs w:val="20"/>
          <w:lang w:val="hy-AM"/>
        </w:rPr>
      </w:pPr>
    </w:p>
    <w:p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6E6FE2" w:rsidRPr="00E6597C" w:rsidRDefault="006E6FE2" w:rsidP="006E6FE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630656" w:rsidRPr="00E6597C" w:rsidRDefault="00630656" w:rsidP="00630656">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630656" w:rsidRPr="004605D7"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szCs w:val="20"/>
          <w:lang w:val="hy-AM"/>
        </w:rPr>
        <w:t>:</w:t>
      </w:r>
      <w:r>
        <w:rPr>
          <w:rStyle w:val="aff6"/>
          <w:rFonts w:ascii="GHEA Grapalat" w:hAnsi="GHEA Grapalat" w:cs="Sylfaen"/>
          <w:sz w:val="20"/>
          <w:szCs w:val="20"/>
          <w:lang w:val="hy-AM"/>
        </w:rPr>
        <w:footnoteReference w:id="22"/>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30656" w:rsidRPr="00E6597C" w:rsidRDefault="00630656" w:rsidP="00630656">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30656" w:rsidRPr="00E6597C" w:rsidRDefault="00630656" w:rsidP="00630656">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Pr>
          <w:rStyle w:val="aff6"/>
          <w:rFonts w:ascii="GHEA Grapalat" w:hAnsi="GHEA Grapalat" w:cs="Sylfaen"/>
          <w:sz w:val="20"/>
          <w:szCs w:val="20"/>
          <w:lang w:val="hy-AM"/>
        </w:rPr>
        <w:footnoteReference w:id="23"/>
      </w:r>
    </w:p>
    <w:p w:rsidR="00630656" w:rsidRPr="004605D7"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E6597C">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Pr>
          <w:rStyle w:val="aff6"/>
          <w:rFonts w:ascii="GHEA Grapalat" w:hAnsi="GHEA Grapalat" w:cs="Sylfaen"/>
          <w:sz w:val="20"/>
          <w:szCs w:val="20"/>
          <w:lang w:val="hy-AM"/>
        </w:rPr>
        <w:footnoteReference w:id="24"/>
      </w:r>
    </w:p>
    <w:p w:rsidR="00630656" w:rsidRPr="00E6597C" w:rsidRDefault="00630656" w:rsidP="00630656">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Pr="00717204">
        <w:rPr>
          <w:rFonts w:ascii="GHEA Grapalat" w:hAnsi="GHEA Grapalat" w:cs="Sylfaen"/>
          <w:sz w:val="20"/>
          <w:lang w:val="hy-AM"/>
        </w:rPr>
        <w:t xml:space="preserve">7 </w:t>
      </w:r>
      <w:r w:rsidRPr="004605D7">
        <w:rPr>
          <w:rFonts w:ascii="GHEA Grapalat" w:hAnsi="GHEA Grapalat" w:cs="Sylfaen"/>
          <w:sz w:val="20"/>
          <w:lang w:val="hy-AM"/>
        </w:rPr>
        <w:t xml:space="preserve">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630656" w:rsidRPr="00E6597C" w:rsidRDefault="00630656" w:rsidP="00630656">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630656" w:rsidRPr="00E6597C" w:rsidRDefault="00630656" w:rsidP="00630656">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630656" w:rsidRPr="00E6597C" w:rsidRDefault="00630656" w:rsidP="00630656">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630656" w:rsidRPr="004605D7" w:rsidRDefault="00630656" w:rsidP="00630656">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9F45B1" w:rsidRPr="004F71AE" w:rsidRDefault="009F45B1" w:rsidP="009F45B1">
      <w:pPr>
        <w:shd w:val="clear" w:color="auto" w:fill="A6A6A6" w:themeFill="background1" w:themeFillShade="A6"/>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Կապալառուն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1D1CC4" w:rsidRPr="004F71AE" w:rsidRDefault="001D1CC4" w:rsidP="005B3FAE">
      <w:pPr>
        <w:tabs>
          <w:tab w:val="left" w:pos="1276"/>
        </w:tabs>
        <w:ind w:firstLine="720"/>
        <w:jc w:val="both"/>
        <w:rPr>
          <w:rFonts w:ascii="GHEA Grapalat" w:hAnsi="GHEA Grapalat"/>
          <w:sz w:val="20"/>
          <w:szCs w:val="20"/>
          <w:lang w:val="hy-AM"/>
        </w:rPr>
      </w:pPr>
    </w:p>
    <w:p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t>ՊԱՏՎԻՐԱՏՈՒ</w:t>
            </w:r>
          </w:p>
          <w:p w:rsidR="009B3A9B" w:rsidRPr="004F71AE" w:rsidRDefault="009B3A9B" w:rsidP="00562B77">
            <w:pPr>
              <w:pBdr>
                <w:bottom w:val="single" w:sz="6" w:space="1" w:color="auto"/>
              </w:pBdr>
              <w:rPr>
                <w:rFonts w:ascii="GHEA Grapalat" w:hAnsi="GHEA Grapalat"/>
                <w:lang w:val="ru-RU"/>
              </w:rPr>
            </w:pP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rsidR="00094F22" w:rsidRPr="004F71AE" w:rsidRDefault="00094F22" w:rsidP="00562B77">
            <w:pPr>
              <w:pBdr>
                <w:bottom w:val="single" w:sz="6" w:space="1" w:color="auto"/>
              </w:pBdr>
              <w:jc w:val="center"/>
              <w:rPr>
                <w:rFonts w:ascii="GHEA Grapalat" w:hAnsi="GHEA Grapalat"/>
                <w:lang w:val="ru-RU"/>
              </w:rPr>
            </w:pPr>
          </w:p>
          <w:p w:rsidR="009B3A9B" w:rsidRPr="004F71AE" w:rsidRDefault="009B3A9B" w:rsidP="00562B77">
            <w:pPr>
              <w:pBdr>
                <w:bottom w:val="single" w:sz="6" w:space="1" w:color="auto"/>
              </w:pBdr>
              <w:jc w:val="center"/>
              <w:rPr>
                <w:rFonts w:ascii="GHEA Grapalat" w:hAnsi="GHEA Grapalat"/>
                <w:lang w:val="ru-RU"/>
              </w:rPr>
            </w:pP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sz w:val="20"/>
          <w:szCs w:val="20"/>
          <w:lang w:val="hy-AM"/>
        </w:rPr>
        <w:br w:type="page"/>
      </w: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jc w:val="center"/>
        <w:rPr>
          <w:rFonts w:ascii="GHEA Grapalat" w:hAnsi="GHEA Grapalat" w:cs="Sylfaen"/>
          <w:b/>
          <w:lang w:val="hy-AM"/>
        </w:rPr>
      </w:pPr>
    </w:p>
    <w:p w:rsidR="00094F22" w:rsidRPr="004F71AE" w:rsidRDefault="00094F22" w:rsidP="00094F22">
      <w:pPr>
        <w:jc w:val="center"/>
        <w:rPr>
          <w:rFonts w:ascii="GHEA Grapalat" w:hAnsi="GHEA Grapalat"/>
          <w:b/>
          <w:lang w:val="hy-AM"/>
        </w:rPr>
      </w:pPr>
    </w:p>
    <w:p w:rsidR="00094F22" w:rsidRPr="004F71AE" w:rsidRDefault="00094F22" w:rsidP="00094F22">
      <w:pPr>
        <w:jc w:val="center"/>
        <w:rPr>
          <w:rFonts w:ascii="GHEA Grapalat" w:hAnsi="GHEA Grapalat"/>
          <w:b/>
          <w:lang w:val="hy-AM"/>
        </w:rPr>
      </w:pPr>
    </w:p>
    <w:p w:rsidR="00094F22" w:rsidRPr="004F71AE" w:rsidRDefault="00094F22" w:rsidP="00094F22">
      <w:pPr>
        <w:jc w:val="center"/>
        <w:rPr>
          <w:rFonts w:ascii="GHEA Grapalat" w:hAnsi="GHEA Grapalat"/>
          <w:b/>
          <w:lang w:val="hy-AM"/>
        </w:rPr>
      </w:pPr>
    </w:p>
    <w:p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rsidR="00094F22" w:rsidRPr="004F71AE" w:rsidRDefault="00094F22" w:rsidP="00094F22">
      <w:pPr>
        <w:ind w:firstLine="567"/>
        <w:jc w:val="right"/>
        <w:rPr>
          <w:rFonts w:ascii="GHEA Grapalat" w:hAnsi="GHEA Grapalat" w:cs="Sylfaen"/>
          <w:b/>
          <w:sz w:val="20"/>
          <w:lang w:val="pt-BR"/>
        </w:rPr>
      </w:pPr>
    </w:p>
    <w:p w:rsidR="00094F22" w:rsidRPr="004F71AE" w:rsidRDefault="00FE5F4D" w:rsidP="00094F22">
      <w:pPr>
        <w:ind w:firstLine="567"/>
        <w:jc w:val="center"/>
        <w:rPr>
          <w:rFonts w:ascii="GHEA Grapalat" w:hAnsi="GHEA Grapalat"/>
          <w:b/>
          <w:sz w:val="20"/>
          <w:lang w:val="pt-BR"/>
        </w:rPr>
      </w:pPr>
      <w:r>
        <w:rPr>
          <w:rFonts w:ascii="GHEA Grapalat" w:hAnsi="GHEA Grapalat" w:cs="Sylfaen"/>
          <w:b/>
          <w:sz w:val="20"/>
          <w:lang w:val="pt-BR"/>
        </w:rPr>
        <w:t>Լաբորատորիաների ընթացիկ վերանորոգման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hy-AM"/>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rsidR="00E91503" w:rsidRPr="004F71AE" w:rsidRDefault="00E91503" w:rsidP="00094F22">
      <w:pPr>
        <w:ind w:firstLine="567"/>
        <w:jc w:val="center"/>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hy-AM"/>
        </w:rPr>
      </w:pPr>
    </w:p>
    <w:p w:rsidR="001E741E" w:rsidRPr="004F71AE" w:rsidRDefault="001E741E" w:rsidP="001E741E">
      <w:pPr>
        <w:ind w:left="927"/>
        <w:jc w:val="center"/>
        <w:rPr>
          <w:rFonts w:ascii="GHEA Grapalat" w:hAnsi="GHEA Grapalat"/>
          <w:color w:val="FF0000"/>
          <w:lang w:val="pt-BR"/>
        </w:rPr>
      </w:pPr>
    </w:p>
    <w:p w:rsidR="007578E4" w:rsidRPr="004F71AE" w:rsidRDefault="007578E4" w:rsidP="007578E4">
      <w:pPr>
        <w:pStyle w:val="ac"/>
        <w:ind w:left="1287" w:firstLine="0"/>
        <w:rPr>
          <w:rFonts w:ascii="GHEA Grapalat" w:hAnsi="GHEA Grapalat"/>
          <w:color w:val="FF0000"/>
          <w:lang w:val="hy-AM"/>
        </w:rPr>
      </w:pPr>
    </w:p>
    <w:p w:rsidR="005E0E0F" w:rsidRPr="004F71AE" w:rsidRDefault="005E0E0F" w:rsidP="009A16FA">
      <w:pPr>
        <w:ind w:left="927"/>
        <w:rPr>
          <w:rFonts w:ascii="GHEA Grapalat" w:hAnsi="GHEA Grapalat"/>
          <w:color w:val="FF0000"/>
          <w:lang w:val="hy-AM"/>
        </w:rPr>
      </w:pPr>
    </w:p>
    <w:p w:rsidR="00094F22" w:rsidRPr="004F71AE" w:rsidRDefault="00094F22" w:rsidP="00094F22">
      <w:pPr>
        <w:ind w:firstLine="567"/>
        <w:jc w:val="right"/>
        <w:rPr>
          <w:rFonts w:ascii="GHEA Grapalat" w:hAnsi="GHEA Grapalat"/>
          <w:lang w:val="hy-AM"/>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C321CE">
      <w:pPr>
        <w:ind w:firstLine="567"/>
        <w:jc w:val="center"/>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5C2A77">
        <w:rPr>
          <w:rFonts w:ascii="GHEA Grapalat" w:hAnsi="GHEA Grapalat" w:cs="Sylfaen"/>
          <w:sz w:val="22"/>
          <w:szCs w:val="22"/>
          <w:lang w:val="hy-AM"/>
        </w:rPr>
        <w:t>Գ. Աշնակ, Վ. Իսրայելյան 15</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331525" w:rsidRDefault="00331525"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Pr="004F71AE" w:rsidRDefault="00843183" w:rsidP="00094F22">
      <w:pPr>
        <w:ind w:firstLine="567"/>
        <w:jc w:val="right"/>
        <w:rPr>
          <w:rFonts w:ascii="GHEA Grapalat" w:hAnsi="GHEA Grapalat" w:cs="Sylfaen"/>
          <w:sz w:val="20"/>
          <w:szCs w:val="20"/>
          <w:lang w:val="pt-BR"/>
        </w:rPr>
      </w:pPr>
    </w:p>
    <w:p w:rsidR="00305DAB" w:rsidRPr="004F71AE" w:rsidRDefault="00305DAB" w:rsidP="00094F22">
      <w:pPr>
        <w:ind w:firstLine="567"/>
        <w:jc w:val="right"/>
        <w:rPr>
          <w:rFonts w:ascii="GHEA Grapalat" w:hAnsi="GHEA Grapalat" w:cs="Sylfaen"/>
          <w:sz w:val="20"/>
          <w:szCs w:val="20"/>
          <w:lang w:val="pt-BR"/>
        </w:rPr>
      </w:pP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rsidR="00094F22" w:rsidRPr="004F71AE" w:rsidRDefault="00094F22" w:rsidP="00094F22">
      <w:pPr>
        <w:ind w:firstLine="567"/>
        <w:jc w:val="right"/>
        <w:rPr>
          <w:rFonts w:ascii="GHEA Grapalat" w:hAnsi="GHEA Grapalat" w:cs="Arial"/>
          <w:sz w:val="20"/>
          <w:szCs w:val="20"/>
          <w:lang w:val="pt-BR"/>
        </w:rPr>
      </w:pPr>
      <w:proofErr w:type="gramStart"/>
      <w:r w:rsidRPr="004F71AE">
        <w:rPr>
          <w:rFonts w:ascii="GHEA Grapalat" w:hAnsi="GHEA Grapalat"/>
          <w:sz w:val="20"/>
          <w:szCs w:val="20"/>
          <w:lang w:val="ru-RU"/>
        </w:rPr>
        <w:t>«</w:t>
      </w:r>
      <w:r w:rsidRPr="004F71AE">
        <w:rPr>
          <w:rFonts w:ascii="GHEA Grapalat" w:hAnsi="GHEA Grapalat"/>
          <w:sz w:val="20"/>
          <w:szCs w:val="20"/>
          <w:lang w:val="pt-BR"/>
        </w:rPr>
        <w:t xml:space="preserve">  </w:t>
      </w:r>
      <w:proofErr w:type="gramEnd"/>
      <w:r w:rsidRPr="004F71AE">
        <w:rPr>
          <w:rFonts w:ascii="GHEA Grapalat" w:hAnsi="GHEA Grapalat"/>
          <w:sz w:val="20"/>
          <w:szCs w:val="20"/>
          <w:lang w:val="pt-BR"/>
        </w:rPr>
        <w:t xml:space="preserve">         </w:t>
      </w:r>
      <w:r w:rsidRPr="004F71AE">
        <w:rPr>
          <w:rFonts w:ascii="GHEA Grapalat" w:hAnsi="GHEA Grapalat"/>
          <w:sz w:val="20"/>
          <w:szCs w:val="20"/>
          <w:lang w:val="ru-RU"/>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jc w:val="center"/>
        <w:rPr>
          <w:rFonts w:ascii="GHEA Grapalat" w:hAnsi="GHEA Grapalat" w:cs="Sylfaen"/>
          <w:b/>
          <w:lang w:val="pt-BR"/>
        </w:rPr>
      </w:pPr>
    </w:p>
    <w:p w:rsidR="00094F22" w:rsidRPr="004F71AE" w:rsidRDefault="00094F22" w:rsidP="00094F22">
      <w:pPr>
        <w:jc w:val="center"/>
        <w:rPr>
          <w:rFonts w:ascii="GHEA Grapalat" w:hAnsi="GHEA Grapalat" w:cs="Sylfaen"/>
          <w:b/>
          <w:lang w:val="pt-BR"/>
        </w:rPr>
      </w:pPr>
    </w:p>
    <w:p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rsidR="00094F22" w:rsidRPr="004F71AE" w:rsidRDefault="00FE5F4D" w:rsidP="00094F22">
      <w:pPr>
        <w:ind w:firstLine="567"/>
        <w:jc w:val="center"/>
        <w:rPr>
          <w:rFonts w:ascii="GHEA Grapalat" w:hAnsi="GHEA Grapalat" w:cs="Sylfaen"/>
          <w:b/>
          <w:sz w:val="18"/>
          <w:szCs w:val="18"/>
          <w:lang w:val="pt-BR"/>
        </w:rPr>
      </w:pPr>
      <w:r>
        <w:rPr>
          <w:rFonts w:ascii="GHEA Grapalat" w:hAnsi="GHEA Grapalat" w:cs="Sylfaen"/>
          <w:b/>
          <w:sz w:val="20"/>
          <w:lang w:val="pt-BR"/>
        </w:rPr>
        <w:t>Լաբորատորիաների ընթացիկ վերանորոգման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rsidTr="00562B77">
        <w:trPr>
          <w:cantSplit/>
          <w:trHeight w:val="508"/>
          <w:jc w:val="center"/>
        </w:trPr>
        <w:tc>
          <w:tcPr>
            <w:tcW w:w="627" w:type="dxa"/>
            <w:vMerge w:val="restart"/>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rsidTr="00562B77">
        <w:trPr>
          <w:cantSplit/>
          <w:trHeight w:val="567"/>
          <w:jc w:val="center"/>
        </w:trPr>
        <w:tc>
          <w:tcPr>
            <w:tcW w:w="627" w:type="dxa"/>
            <w:vMerge/>
            <w:vAlign w:val="center"/>
          </w:tcPr>
          <w:p w:rsidR="00094F22" w:rsidRPr="004F71AE" w:rsidRDefault="00094F22" w:rsidP="00562B77">
            <w:pPr>
              <w:jc w:val="both"/>
              <w:rPr>
                <w:rFonts w:ascii="GHEA Grapalat" w:hAnsi="GHEA Grapalat"/>
                <w:sz w:val="20"/>
                <w:szCs w:val="20"/>
                <w:lang w:val="pt-BR"/>
              </w:rPr>
            </w:pPr>
          </w:p>
        </w:tc>
        <w:tc>
          <w:tcPr>
            <w:tcW w:w="4553" w:type="dxa"/>
            <w:vMerge/>
          </w:tcPr>
          <w:p w:rsidR="00094F22" w:rsidRPr="004F71AE" w:rsidRDefault="00094F22" w:rsidP="00562B77">
            <w:pPr>
              <w:rPr>
                <w:rFonts w:ascii="GHEA Grapalat" w:hAnsi="GHEA Grapalat"/>
                <w:sz w:val="20"/>
                <w:szCs w:val="20"/>
                <w:lang w:val="pt-BR"/>
              </w:rPr>
            </w:pPr>
          </w:p>
        </w:tc>
        <w:tc>
          <w:tcPr>
            <w:tcW w:w="2945" w:type="dxa"/>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rsidTr="00562B77">
        <w:trPr>
          <w:trHeight w:val="567"/>
          <w:jc w:val="center"/>
        </w:trPr>
        <w:tc>
          <w:tcPr>
            <w:tcW w:w="627" w:type="dxa"/>
            <w:vAlign w:val="center"/>
          </w:tcPr>
          <w:p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rsidR="006A18B4" w:rsidRPr="004F71AE" w:rsidRDefault="00FE5F4D" w:rsidP="00404A01">
            <w:pPr>
              <w:rPr>
                <w:rFonts w:ascii="GHEA Grapalat" w:hAnsi="GHEA Grapalat"/>
                <w:sz w:val="20"/>
                <w:szCs w:val="20"/>
                <w:lang w:val="pt-BR"/>
              </w:rPr>
            </w:pPr>
            <w:r>
              <w:rPr>
                <w:rFonts w:ascii="GHEA Grapalat" w:hAnsi="GHEA Grapalat" w:cs="Sylfaen"/>
                <w:b/>
                <w:sz w:val="20"/>
                <w:lang w:val="pt-BR"/>
              </w:rPr>
              <w:t>Լաբորատորիաների ընթացիկ վերանորոգման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rsidR="006A18B4" w:rsidRPr="004F71AE" w:rsidRDefault="00843183" w:rsidP="005879F8">
            <w:pPr>
              <w:jc w:val="center"/>
              <w:rPr>
                <w:rFonts w:ascii="GHEA Grapalat" w:hAnsi="GHEA Grapalat"/>
                <w:sz w:val="20"/>
                <w:szCs w:val="20"/>
                <w:lang w:val="hy-AM"/>
              </w:rPr>
            </w:pPr>
            <w:r>
              <w:rPr>
                <w:rFonts w:ascii="Sylfaen" w:hAnsi="Sylfaen" w:cs="Calibri"/>
                <w:color w:val="000000"/>
                <w:sz w:val="16"/>
                <w:szCs w:val="16"/>
                <w:lang w:val="hy-AM"/>
              </w:rPr>
              <w:t>Ֆ</w:t>
            </w:r>
            <w:r>
              <w:rPr>
                <w:rFonts w:ascii="Sylfaen" w:hAnsi="Sylfaen" w:cs="Calibri"/>
                <w:color w:val="000000"/>
                <w:sz w:val="16"/>
                <w:szCs w:val="16"/>
              </w:rPr>
              <w:t>ինանսական</w:t>
            </w:r>
            <w:r w:rsidRPr="00843183">
              <w:rPr>
                <w:rFonts w:ascii="Sylfaen" w:hAnsi="Sylfaen" w:cs="Calibri"/>
                <w:color w:val="000000"/>
                <w:sz w:val="16"/>
                <w:szCs w:val="16"/>
                <w:lang w:val="pt-BR"/>
              </w:rPr>
              <w:t xml:space="preserve"> </w:t>
            </w:r>
            <w:r>
              <w:rPr>
                <w:rFonts w:ascii="Sylfaen" w:hAnsi="Sylfaen" w:cs="Calibri"/>
                <w:color w:val="000000"/>
                <w:sz w:val="16"/>
                <w:szCs w:val="16"/>
              </w:rPr>
              <w:t>միջոցներ</w:t>
            </w:r>
            <w:r w:rsidRPr="00843183">
              <w:rPr>
                <w:rFonts w:ascii="Sylfaen" w:hAnsi="Sylfaen" w:cs="Calibri"/>
                <w:color w:val="000000"/>
                <w:sz w:val="16"/>
                <w:szCs w:val="16"/>
                <w:lang w:val="pt-BR"/>
              </w:rPr>
              <w:t xml:space="preserve"> </w:t>
            </w:r>
            <w:r>
              <w:rPr>
                <w:rFonts w:ascii="Sylfaen" w:hAnsi="Sylfaen" w:cs="Calibri"/>
                <w:color w:val="000000"/>
                <w:sz w:val="16"/>
                <w:szCs w:val="16"/>
              </w:rPr>
              <w:t>նախատեսվելու</w:t>
            </w:r>
            <w:r w:rsidRPr="00843183">
              <w:rPr>
                <w:rFonts w:ascii="Sylfaen" w:hAnsi="Sylfaen" w:cs="Calibri"/>
                <w:color w:val="000000"/>
                <w:sz w:val="16"/>
                <w:szCs w:val="16"/>
                <w:lang w:val="pt-BR"/>
              </w:rPr>
              <w:t xml:space="preserve"> </w:t>
            </w:r>
            <w:r>
              <w:rPr>
                <w:rFonts w:ascii="Sylfaen" w:hAnsi="Sylfaen" w:cs="Calibri"/>
                <w:color w:val="000000"/>
                <w:sz w:val="16"/>
                <w:szCs w:val="16"/>
              </w:rPr>
              <w:t>դեպքում</w:t>
            </w:r>
            <w:r w:rsidRPr="00843183">
              <w:rPr>
                <w:rFonts w:ascii="Sylfaen" w:hAnsi="Sylfaen" w:cs="Calibri"/>
                <w:color w:val="000000"/>
                <w:sz w:val="16"/>
                <w:szCs w:val="16"/>
                <w:lang w:val="pt-BR"/>
              </w:rPr>
              <w:t xml:space="preserve"> </w:t>
            </w:r>
            <w:r>
              <w:rPr>
                <w:rFonts w:ascii="Sylfaen" w:hAnsi="Sylfaen" w:cs="Calibri"/>
                <w:color w:val="000000"/>
                <w:sz w:val="16"/>
                <w:szCs w:val="16"/>
              </w:rPr>
              <w:t>կողմերի</w:t>
            </w:r>
            <w:r w:rsidRPr="00843183">
              <w:rPr>
                <w:rFonts w:ascii="Sylfaen" w:hAnsi="Sylfaen" w:cs="Calibri"/>
                <w:color w:val="000000"/>
                <w:sz w:val="16"/>
                <w:szCs w:val="16"/>
                <w:lang w:val="pt-BR"/>
              </w:rPr>
              <w:t xml:space="preserve"> </w:t>
            </w:r>
            <w:r>
              <w:rPr>
                <w:rFonts w:ascii="Sylfaen" w:hAnsi="Sylfaen" w:cs="Calibri"/>
                <w:color w:val="000000"/>
                <w:sz w:val="16"/>
                <w:szCs w:val="16"/>
              </w:rPr>
              <w:t>միջև</w:t>
            </w:r>
            <w:r w:rsidRPr="00843183">
              <w:rPr>
                <w:rFonts w:ascii="Sylfaen" w:hAnsi="Sylfaen" w:cs="Calibri"/>
                <w:color w:val="000000"/>
                <w:sz w:val="16"/>
                <w:szCs w:val="16"/>
                <w:lang w:val="pt-BR"/>
              </w:rPr>
              <w:t xml:space="preserve"> </w:t>
            </w:r>
            <w:r>
              <w:rPr>
                <w:rFonts w:ascii="Sylfaen" w:hAnsi="Sylfaen" w:cs="Calibri"/>
                <w:color w:val="000000"/>
                <w:sz w:val="16"/>
                <w:szCs w:val="16"/>
              </w:rPr>
              <w:t>կնքվող</w:t>
            </w:r>
            <w:r w:rsidRPr="00843183">
              <w:rPr>
                <w:rFonts w:ascii="Sylfaen" w:hAnsi="Sylfaen" w:cs="Calibri"/>
                <w:color w:val="000000"/>
                <w:sz w:val="16"/>
                <w:szCs w:val="16"/>
                <w:lang w:val="pt-BR"/>
              </w:rPr>
              <w:t xml:space="preserve"> </w:t>
            </w:r>
            <w:r>
              <w:rPr>
                <w:rFonts w:ascii="Sylfaen" w:hAnsi="Sylfaen" w:cs="Calibri"/>
                <w:color w:val="000000"/>
                <w:sz w:val="16"/>
                <w:szCs w:val="16"/>
              </w:rPr>
              <w:t>համաձայնագրի</w:t>
            </w:r>
            <w:r w:rsidRPr="00843183">
              <w:rPr>
                <w:rFonts w:ascii="Sylfaen" w:hAnsi="Sylfaen" w:cs="Calibri"/>
                <w:color w:val="000000"/>
                <w:sz w:val="16"/>
                <w:szCs w:val="16"/>
                <w:lang w:val="pt-BR"/>
              </w:rPr>
              <w:t xml:space="preserve"> </w:t>
            </w:r>
            <w:r>
              <w:rPr>
                <w:rFonts w:ascii="Sylfaen" w:hAnsi="Sylfaen" w:cs="Calibri"/>
                <w:color w:val="000000"/>
                <w:sz w:val="16"/>
                <w:szCs w:val="16"/>
              </w:rPr>
              <w:t>ուժի</w:t>
            </w:r>
            <w:r w:rsidRPr="00843183">
              <w:rPr>
                <w:rFonts w:ascii="Sylfaen" w:hAnsi="Sylfaen" w:cs="Calibri"/>
                <w:color w:val="000000"/>
                <w:sz w:val="16"/>
                <w:szCs w:val="16"/>
                <w:lang w:val="pt-BR"/>
              </w:rPr>
              <w:t xml:space="preserve"> </w:t>
            </w:r>
            <w:r>
              <w:rPr>
                <w:rFonts w:ascii="Sylfaen" w:hAnsi="Sylfaen" w:cs="Calibri"/>
                <w:color w:val="000000"/>
                <w:sz w:val="16"/>
                <w:szCs w:val="16"/>
              </w:rPr>
              <w:t>մեջ</w:t>
            </w:r>
            <w:r w:rsidRPr="00843183">
              <w:rPr>
                <w:rFonts w:ascii="Sylfaen" w:hAnsi="Sylfaen" w:cs="Calibri"/>
                <w:color w:val="000000"/>
                <w:sz w:val="16"/>
                <w:szCs w:val="16"/>
                <w:lang w:val="pt-BR"/>
              </w:rPr>
              <w:t xml:space="preserve"> </w:t>
            </w:r>
            <w:r>
              <w:rPr>
                <w:rFonts w:ascii="Sylfaen" w:hAnsi="Sylfaen" w:cs="Calibri"/>
                <w:color w:val="000000"/>
                <w:sz w:val="16"/>
                <w:szCs w:val="16"/>
              </w:rPr>
              <w:t>մտնելու</w:t>
            </w:r>
            <w:r w:rsidRPr="00843183">
              <w:rPr>
                <w:rFonts w:ascii="Sylfaen" w:hAnsi="Sylfaen" w:cs="Calibri"/>
                <w:color w:val="000000"/>
                <w:sz w:val="16"/>
                <w:szCs w:val="16"/>
                <w:lang w:val="pt-BR"/>
              </w:rPr>
              <w:t xml:space="preserve"> </w:t>
            </w:r>
            <w:r>
              <w:rPr>
                <w:rFonts w:ascii="Sylfaen" w:hAnsi="Sylfaen" w:cs="Calibri"/>
                <w:color w:val="000000"/>
                <w:sz w:val="16"/>
                <w:szCs w:val="16"/>
              </w:rPr>
              <w:t>օրվանից</w:t>
            </w:r>
            <w:r w:rsidRPr="00843183">
              <w:rPr>
                <w:rFonts w:ascii="Sylfaen" w:hAnsi="Sylfaen" w:cs="Calibri"/>
                <w:color w:val="000000"/>
                <w:sz w:val="16"/>
                <w:szCs w:val="16"/>
                <w:lang w:val="pt-BR"/>
              </w:rPr>
              <w:t xml:space="preserve"> </w:t>
            </w:r>
            <w:r>
              <w:rPr>
                <w:rFonts w:ascii="Sylfaen" w:hAnsi="Sylfaen" w:cs="Calibri"/>
                <w:color w:val="000000"/>
                <w:sz w:val="16"/>
                <w:szCs w:val="16"/>
              </w:rPr>
              <w:t>սկսած</w:t>
            </w:r>
          </w:p>
        </w:tc>
        <w:tc>
          <w:tcPr>
            <w:tcW w:w="1996" w:type="dxa"/>
            <w:vAlign w:val="center"/>
          </w:tcPr>
          <w:p w:rsidR="006A18B4" w:rsidRPr="004F71AE" w:rsidRDefault="00946FDE" w:rsidP="00562B77">
            <w:pPr>
              <w:rPr>
                <w:rFonts w:ascii="GHEA Grapalat" w:hAnsi="GHEA Grapalat"/>
                <w:sz w:val="20"/>
                <w:szCs w:val="20"/>
                <w:lang w:val="pt-BR"/>
              </w:rPr>
            </w:pPr>
            <w:r>
              <w:rPr>
                <w:rFonts w:ascii="GHEA Grapalat" w:hAnsi="GHEA Grapalat"/>
                <w:b/>
                <w:color w:val="FF0000"/>
                <w:sz w:val="20"/>
                <w:szCs w:val="20"/>
              </w:rPr>
              <w:t>45 օրացուցային օր</w:t>
            </w:r>
          </w:p>
        </w:tc>
      </w:tr>
      <w:tr w:rsidR="00843183" w:rsidRPr="004F71AE" w:rsidTr="00562B77">
        <w:trPr>
          <w:cantSplit/>
          <w:trHeight w:val="567"/>
          <w:jc w:val="center"/>
        </w:trPr>
        <w:tc>
          <w:tcPr>
            <w:tcW w:w="5180" w:type="dxa"/>
            <w:gridSpan w:val="2"/>
            <w:vAlign w:val="center"/>
          </w:tcPr>
          <w:p w:rsidR="00843183" w:rsidRPr="004F71AE" w:rsidRDefault="00843183" w:rsidP="00843183">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rsidR="00843183" w:rsidRPr="004F71AE" w:rsidRDefault="00843183" w:rsidP="00843183">
            <w:pPr>
              <w:jc w:val="center"/>
              <w:rPr>
                <w:rFonts w:ascii="GHEA Grapalat" w:hAnsi="GHEA Grapalat"/>
                <w:sz w:val="20"/>
                <w:szCs w:val="20"/>
                <w:lang w:val="hy-AM"/>
              </w:rPr>
            </w:pPr>
            <w:r>
              <w:rPr>
                <w:rFonts w:ascii="Sylfaen" w:hAnsi="Sylfaen" w:cs="Calibri"/>
                <w:color w:val="000000"/>
                <w:sz w:val="16"/>
                <w:szCs w:val="16"/>
                <w:lang w:val="hy-AM"/>
              </w:rPr>
              <w:t>Ֆ</w:t>
            </w:r>
            <w:r>
              <w:rPr>
                <w:rFonts w:ascii="Sylfaen" w:hAnsi="Sylfaen" w:cs="Calibri"/>
                <w:color w:val="000000"/>
                <w:sz w:val="16"/>
                <w:szCs w:val="16"/>
              </w:rPr>
              <w:t>ինանսական</w:t>
            </w:r>
            <w:r w:rsidRPr="00843183">
              <w:rPr>
                <w:rFonts w:ascii="Sylfaen" w:hAnsi="Sylfaen" w:cs="Calibri"/>
                <w:color w:val="000000"/>
                <w:sz w:val="16"/>
                <w:szCs w:val="16"/>
                <w:lang w:val="pt-BR"/>
              </w:rPr>
              <w:t xml:space="preserve"> </w:t>
            </w:r>
            <w:r>
              <w:rPr>
                <w:rFonts w:ascii="Sylfaen" w:hAnsi="Sylfaen" w:cs="Calibri"/>
                <w:color w:val="000000"/>
                <w:sz w:val="16"/>
                <w:szCs w:val="16"/>
              </w:rPr>
              <w:t>միջոցներ</w:t>
            </w:r>
            <w:r w:rsidRPr="00843183">
              <w:rPr>
                <w:rFonts w:ascii="Sylfaen" w:hAnsi="Sylfaen" w:cs="Calibri"/>
                <w:color w:val="000000"/>
                <w:sz w:val="16"/>
                <w:szCs w:val="16"/>
                <w:lang w:val="pt-BR"/>
              </w:rPr>
              <w:t xml:space="preserve"> </w:t>
            </w:r>
            <w:r>
              <w:rPr>
                <w:rFonts w:ascii="Sylfaen" w:hAnsi="Sylfaen" w:cs="Calibri"/>
                <w:color w:val="000000"/>
                <w:sz w:val="16"/>
                <w:szCs w:val="16"/>
              </w:rPr>
              <w:t>նախատեսվելու</w:t>
            </w:r>
            <w:r w:rsidRPr="00843183">
              <w:rPr>
                <w:rFonts w:ascii="Sylfaen" w:hAnsi="Sylfaen" w:cs="Calibri"/>
                <w:color w:val="000000"/>
                <w:sz w:val="16"/>
                <w:szCs w:val="16"/>
                <w:lang w:val="pt-BR"/>
              </w:rPr>
              <w:t xml:space="preserve"> </w:t>
            </w:r>
            <w:r>
              <w:rPr>
                <w:rFonts w:ascii="Sylfaen" w:hAnsi="Sylfaen" w:cs="Calibri"/>
                <w:color w:val="000000"/>
                <w:sz w:val="16"/>
                <w:szCs w:val="16"/>
              </w:rPr>
              <w:t>դեպքում</w:t>
            </w:r>
            <w:r w:rsidRPr="00843183">
              <w:rPr>
                <w:rFonts w:ascii="Sylfaen" w:hAnsi="Sylfaen" w:cs="Calibri"/>
                <w:color w:val="000000"/>
                <w:sz w:val="16"/>
                <w:szCs w:val="16"/>
                <w:lang w:val="pt-BR"/>
              </w:rPr>
              <w:t xml:space="preserve"> </w:t>
            </w:r>
            <w:r>
              <w:rPr>
                <w:rFonts w:ascii="Sylfaen" w:hAnsi="Sylfaen" w:cs="Calibri"/>
                <w:color w:val="000000"/>
                <w:sz w:val="16"/>
                <w:szCs w:val="16"/>
              </w:rPr>
              <w:t>կողմերի</w:t>
            </w:r>
            <w:r w:rsidRPr="00843183">
              <w:rPr>
                <w:rFonts w:ascii="Sylfaen" w:hAnsi="Sylfaen" w:cs="Calibri"/>
                <w:color w:val="000000"/>
                <w:sz w:val="16"/>
                <w:szCs w:val="16"/>
                <w:lang w:val="pt-BR"/>
              </w:rPr>
              <w:t xml:space="preserve"> </w:t>
            </w:r>
            <w:r>
              <w:rPr>
                <w:rFonts w:ascii="Sylfaen" w:hAnsi="Sylfaen" w:cs="Calibri"/>
                <w:color w:val="000000"/>
                <w:sz w:val="16"/>
                <w:szCs w:val="16"/>
              </w:rPr>
              <w:t>միջև</w:t>
            </w:r>
            <w:r w:rsidRPr="00843183">
              <w:rPr>
                <w:rFonts w:ascii="Sylfaen" w:hAnsi="Sylfaen" w:cs="Calibri"/>
                <w:color w:val="000000"/>
                <w:sz w:val="16"/>
                <w:szCs w:val="16"/>
                <w:lang w:val="pt-BR"/>
              </w:rPr>
              <w:t xml:space="preserve"> </w:t>
            </w:r>
            <w:r>
              <w:rPr>
                <w:rFonts w:ascii="Sylfaen" w:hAnsi="Sylfaen" w:cs="Calibri"/>
                <w:color w:val="000000"/>
                <w:sz w:val="16"/>
                <w:szCs w:val="16"/>
              </w:rPr>
              <w:t>կնքվող</w:t>
            </w:r>
            <w:r w:rsidRPr="00843183">
              <w:rPr>
                <w:rFonts w:ascii="Sylfaen" w:hAnsi="Sylfaen" w:cs="Calibri"/>
                <w:color w:val="000000"/>
                <w:sz w:val="16"/>
                <w:szCs w:val="16"/>
                <w:lang w:val="pt-BR"/>
              </w:rPr>
              <w:t xml:space="preserve"> </w:t>
            </w:r>
            <w:r>
              <w:rPr>
                <w:rFonts w:ascii="Sylfaen" w:hAnsi="Sylfaen" w:cs="Calibri"/>
                <w:color w:val="000000"/>
                <w:sz w:val="16"/>
                <w:szCs w:val="16"/>
              </w:rPr>
              <w:t>համաձայնագրի</w:t>
            </w:r>
            <w:r w:rsidRPr="00843183">
              <w:rPr>
                <w:rFonts w:ascii="Sylfaen" w:hAnsi="Sylfaen" w:cs="Calibri"/>
                <w:color w:val="000000"/>
                <w:sz w:val="16"/>
                <w:szCs w:val="16"/>
                <w:lang w:val="pt-BR"/>
              </w:rPr>
              <w:t xml:space="preserve"> </w:t>
            </w:r>
            <w:r>
              <w:rPr>
                <w:rFonts w:ascii="Sylfaen" w:hAnsi="Sylfaen" w:cs="Calibri"/>
                <w:color w:val="000000"/>
                <w:sz w:val="16"/>
                <w:szCs w:val="16"/>
              </w:rPr>
              <w:t>ուժի</w:t>
            </w:r>
            <w:r w:rsidRPr="00843183">
              <w:rPr>
                <w:rFonts w:ascii="Sylfaen" w:hAnsi="Sylfaen" w:cs="Calibri"/>
                <w:color w:val="000000"/>
                <w:sz w:val="16"/>
                <w:szCs w:val="16"/>
                <w:lang w:val="pt-BR"/>
              </w:rPr>
              <w:t xml:space="preserve"> </w:t>
            </w:r>
            <w:r>
              <w:rPr>
                <w:rFonts w:ascii="Sylfaen" w:hAnsi="Sylfaen" w:cs="Calibri"/>
                <w:color w:val="000000"/>
                <w:sz w:val="16"/>
                <w:szCs w:val="16"/>
              </w:rPr>
              <w:t>մեջ</w:t>
            </w:r>
            <w:r w:rsidRPr="00843183">
              <w:rPr>
                <w:rFonts w:ascii="Sylfaen" w:hAnsi="Sylfaen" w:cs="Calibri"/>
                <w:color w:val="000000"/>
                <w:sz w:val="16"/>
                <w:szCs w:val="16"/>
                <w:lang w:val="pt-BR"/>
              </w:rPr>
              <w:t xml:space="preserve"> </w:t>
            </w:r>
            <w:r>
              <w:rPr>
                <w:rFonts w:ascii="Sylfaen" w:hAnsi="Sylfaen" w:cs="Calibri"/>
                <w:color w:val="000000"/>
                <w:sz w:val="16"/>
                <w:szCs w:val="16"/>
              </w:rPr>
              <w:t>մտնելու</w:t>
            </w:r>
            <w:r w:rsidRPr="00843183">
              <w:rPr>
                <w:rFonts w:ascii="Sylfaen" w:hAnsi="Sylfaen" w:cs="Calibri"/>
                <w:color w:val="000000"/>
                <w:sz w:val="16"/>
                <w:szCs w:val="16"/>
                <w:lang w:val="pt-BR"/>
              </w:rPr>
              <w:t xml:space="preserve"> </w:t>
            </w:r>
            <w:r>
              <w:rPr>
                <w:rFonts w:ascii="Sylfaen" w:hAnsi="Sylfaen" w:cs="Calibri"/>
                <w:color w:val="000000"/>
                <w:sz w:val="16"/>
                <w:szCs w:val="16"/>
              </w:rPr>
              <w:t>օրվանից</w:t>
            </w:r>
            <w:r w:rsidRPr="00843183">
              <w:rPr>
                <w:rFonts w:ascii="Sylfaen" w:hAnsi="Sylfaen" w:cs="Calibri"/>
                <w:color w:val="000000"/>
                <w:sz w:val="16"/>
                <w:szCs w:val="16"/>
                <w:lang w:val="pt-BR"/>
              </w:rPr>
              <w:t xml:space="preserve"> </w:t>
            </w:r>
            <w:r>
              <w:rPr>
                <w:rFonts w:ascii="Sylfaen" w:hAnsi="Sylfaen" w:cs="Calibri"/>
                <w:color w:val="000000"/>
                <w:sz w:val="16"/>
                <w:szCs w:val="16"/>
              </w:rPr>
              <w:t>սկսած</w:t>
            </w:r>
          </w:p>
        </w:tc>
        <w:tc>
          <w:tcPr>
            <w:tcW w:w="1996" w:type="dxa"/>
            <w:vAlign w:val="center"/>
          </w:tcPr>
          <w:p w:rsidR="00843183" w:rsidRPr="004F71AE" w:rsidRDefault="00843183" w:rsidP="00843183">
            <w:pPr>
              <w:rPr>
                <w:rFonts w:ascii="GHEA Grapalat" w:hAnsi="GHEA Grapalat"/>
                <w:sz w:val="20"/>
                <w:szCs w:val="20"/>
                <w:lang w:val="pt-BR"/>
              </w:rPr>
            </w:pPr>
            <w:r>
              <w:rPr>
                <w:rFonts w:ascii="GHEA Grapalat" w:hAnsi="GHEA Grapalat"/>
                <w:b/>
                <w:color w:val="FF0000"/>
                <w:sz w:val="20"/>
                <w:szCs w:val="20"/>
              </w:rPr>
              <w:t>45 օրացուցային օր</w:t>
            </w:r>
          </w:p>
        </w:tc>
      </w:tr>
    </w:tbl>
    <w:p w:rsidR="00094F22" w:rsidRPr="004F71AE" w:rsidRDefault="00094F22" w:rsidP="00094F22">
      <w:pPr>
        <w:keepNext/>
        <w:jc w:val="both"/>
        <w:outlineLvl w:val="3"/>
        <w:rPr>
          <w:rFonts w:ascii="GHEA Grapalat" w:hAnsi="GHEA Grapalat"/>
          <w:sz w:val="32"/>
          <w:lang w:val="pt-BR"/>
        </w:rPr>
      </w:pPr>
    </w:p>
    <w:p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jc w:val="both"/>
        <w:rPr>
          <w:rFonts w:ascii="GHEA Grapalat" w:hAnsi="GHEA Grapalat"/>
          <w:lang w:val="pt-BR"/>
        </w:rPr>
      </w:pPr>
    </w:p>
    <w:p w:rsidR="00094F22" w:rsidRPr="004F71AE" w:rsidRDefault="00094F22" w:rsidP="00094F22">
      <w:pPr>
        <w:tabs>
          <w:tab w:val="left" w:pos="8789"/>
        </w:tabs>
        <w:jc w:val="both"/>
        <w:rPr>
          <w:rFonts w:ascii="GHEA Grapalat" w:hAnsi="GHEA Grapalat"/>
          <w:lang w:val="pt-BR"/>
        </w:rPr>
      </w:pPr>
    </w:p>
    <w:p w:rsidR="00094F22" w:rsidRPr="004F71AE" w:rsidRDefault="00094F22" w:rsidP="00094F22">
      <w:pPr>
        <w:tabs>
          <w:tab w:val="left" w:pos="1080"/>
        </w:tabs>
        <w:ind w:right="-7" w:firstLine="567"/>
        <w:jc w:val="both"/>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rsidR="00094F22" w:rsidRPr="004F71AE" w:rsidRDefault="00094F22" w:rsidP="00094F22">
      <w:pPr>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rsidR="00094F22" w:rsidRPr="004F71AE" w:rsidRDefault="00094F22" w:rsidP="00094F22">
      <w:pPr>
        <w:tabs>
          <w:tab w:val="left" w:pos="9540"/>
        </w:tabs>
        <w:rPr>
          <w:rFonts w:ascii="GHEA Grapalat" w:hAnsi="GHEA Grapalat"/>
          <w:sz w:val="20"/>
          <w:lang w:val="pt-BR"/>
        </w:rPr>
      </w:pPr>
    </w:p>
    <w:p w:rsidR="00094F22" w:rsidRPr="004F71AE" w:rsidRDefault="00094F22" w:rsidP="00094F22">
      <w:pPr>
        <w:tabs>
          <w:tab w:val="left" w:pos="9540"/>
        </w:tabs>
        <w:rPr>
          <w:rFonts w:ascii="GHEA Grapalat" w:hAnsi="GHEA Grapalat"/>
          <w:sz w:val="20"/>
          <w:lang w:val="pt-BR"/>
        </w:rPr>
      </w:pPr>
    </w:p>
    <w:p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r w:rsidRPr="004F71AE">
        <w:rPr>
          <w:rFonts w:ascii="GHEA Grapalat" w:hAnsi="GHEA Grapalat" w:cs="Sylfaen"/>
          <w:sz w:val="18"/>
        </w:rPr>
        <w:t>դրամ</w:t>
      </w:r>
    </w:p>
    <w:tbl>
      <w:tblPr>
        <w:tblW w:w="10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365"/>
        <w:gridCol w:w="1871"/>
        <w:gridCol w:w="433"/>
        <w:gridCol w:w="433"/>
        <w:gridCol w:w="433"/>
        <w:gridCol w:w="433"/>
        <w:gridCol w:w="433"/>
        <w:gridCol w:w="433"/>
        <w:gridCol w:w="433"/>
        <w:gridCol w:w="433"/>
        <w:gridCol w:w="433"/>
        <w:gridCol w:w="457"/>
        <w:gridCol w:w="457"/>
        <w:gridCol w:w="457"/>
        <w:gridCol w:w="986"/>
      </w:tblGrid>
      <w:tr w:rsidR="00094F22" w:rsidRPr="004F71AE" w:rsidTr="00FE4BDA">
        <w:tc>
          <w:tcPr>
            <w:tcW w:w="10785" w:type="dxa"/>
            <w:gridSpan w:val="16"/>
          </w:tcPr>
          <w:p w:rsidR="00094F22" w:rsidRPr="004F71AE" w:rsidRDefault="00094F22" w:rsidP="00562B77">
            <w:pPr>
              <w:jc w:val="center"/>
              <w:rPr>
                <w:rFonts w:ascii="GHEA Grapalat" w:hAnsi="GHEA Grapalat"/>
                <w:sz w:val="18"/>
                <w:lang w:val="es-ES"/>
              </w:rPr>
            </w:pPr>
            <w:r w:rsidRPr="004F71AE">
              <w:rPr>
                <w:rFonts w:ascii="GHEA Grapalat" w:hAnsi="GHEA Grapalat"/>
                <w:sz w:val="18"/>
                <w:lang w:val="es-ES"/>
              </w:rPr>
              <w:t>Աշխատանքի</w:t>
            </w:r>
          </w:p>
        </w:tc>
      </w:tr>
      <w:tr w:rsidR="00094F22" w:rsidRPr="005C2A77" w:rsidTr="00FE4BDA">
        <w:tc>
          <w:tcPr>
            <w:tcW w:w="1353"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հրավերով նախատեսված չափաբաժնի համարը</w:t>
            </w:r>
          </w:p>
        </w:tc>
        <w:tc>
          <w:tcPr>
            <w:tcW w:w="1426"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գնումների</w:t>
            </w:r>
            <w:r w:rsidRPr="004F71AE">
              <w:rPr>
                <w:rFonts w:ascii="GHEA Grapalat" w:hAnsi="GHEA Grapalat"/>
                <w:sz w:val="18"/>
                <w:lang w:val="es-ES"/>
              </w:rPr>
              <w:t xml:space="preserve"> </w:t>
            </w:r>
            <w:r w:rsidRPr="004F71AE">
              <w:rPr>
                <w:rFonts w:ascii="GHEA Grapalat" w:hAnsi="GHEA Grapalat"/>
                <w:sz w:val="18"/>
              </w:rPr>
              <w:t>պլանով</w:t>
            </w:r>
            <w:r w:rsidRPr="004F71AE">
              <w:rPr>
                <w:rFonts w:ascii="GHEA Grapalat" w:hAnsi="GHEA Grapalat"/>
                <w:sz w:val="18"/>
                <w:lang w:val="es-ES"/>
              </w:rPr>
              <w:t xml:space="preserve"> </w:t>
            </w:r>
            <w:r w:rsidRPr="004F71AE">
              <w:rPr>
                <w:rFonts w:ascii="GHEA Grapalat" w:hAnsi="GHEA Grapalat"/>
                <w:sz w:val="18"/>
              </w:rPr>
              <w:t>նախատեսված</w:t>
            </w:r>
            <w:r w:rsidRPr="004F71AE">
              <w:rPr>
                <w:rFonts w:ascii="GHEA Grapalat" w:hAnsi="GHEA Grapalat"/>
                <w:sz w:val="18"/>
                <w:lang w:val="es-ES"/>
              </w:rPr>
              <w:t xml:space="preserve"> </w:t>
            </w:r>
            <w:r w:rsidRPr="004F71AE">
              <w:rPr>
                <w:rFonts w:ascii="GHEA Grapalat" w:hAnsi="GHEA Grapalat"/>
                <w:sz w:val="18"/>
              </w:rPr>
              <w:t>միջանցիկ</w:t>
            </w:r>
            <w:r w:rsidRPr="004F71AE">
              <w:rPr>
                <w:rFonts w:ascii="GHEA Grapalat" w:hAnsi="GHEA Grapalat"/>
                <w:sz w:val="18"/>
                <w:lang w:val="es-ES"/>
              </w:rPr>
              <w:t xml:space="preserve"> </w:t>
            </w:r>
            <w:r w:rsidRPr="004F71AE">
              <w:rPr>
                <w:rFonts w:ascii="GHEA Grapalat" w:hAnsi="GHEA Grapalat"/>
                <w:sz w:val="18"/>
              </w:rPr>
              <w:t>ծածկագիրը</w:t>
            </w:r>
            <w:r w:rsidRPr="004F71AE">
              <w:rPr>
                <w:rFonts w:ascii="GHEA Grapalat" w:hAnsi="GHEA Grapalat"/>
                <w:sz w:val="18"/>
                <w:lang w:val="es-ES"/>
              </w:rPr>
              <w:t xml:space="preserve">` </w:t>
            </w:r>
            <w:r w:rsidRPr="004F71AE">
              <w:rPr>
                <w:rFonts w:ascii="GHEA Grapalat" w:hAnsi="GHEA Grapalat"/>
                <w:sz w:val="18"/>
              </w:rPr>
              <w:t>ըստ</w:t>
            </w:r>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r w:rsidRPr="004F71AE">
              <w:rPr>
                <w:rFonts w:ascii="GHEA Grapalat" w:hAnsi="GHEA Grapalat"/>
                <w:sz w:val="18"/>
              </w:rPr>
              <w:t>դասակարգման</w:t>
            </w:r>
            <w:r w:rsidRPr="004F71AE">
              <w:rPr>
                <w:rFonts w:ascii="GHEA Grapalat" w:hAnsi="GHEA Grapalat"/>
                <w:sz w:val="18"/>
                <w:lang w:val="es-ES"/>
              </w:rPr>
              <w:t xml:space="preserve"> (CPV)</w:t>
            </w:r>
          </w:p>
        </w:tc>
        <w:tc>
          <w:tcPr>
            <w:tcW w:w="1568"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անվանումը</w:t>
            </w:r>
          </w:p>
        </w:tc>
        <w:tc>
          <w:tcPr>
            <w:tcW w:w="6438" w:type="dxa"/>
            <w:gridSpan w:val="13"/>
            <w:vAlign w:val="center"/>
          </w:tcPr>
          <w:p w:rsidR="000A47D0" w:rsidRDefault="001D1CC4" w:rsidP="001D1CC4">
            <w:pPr>
              <w:jc w:val="both"/>
              <w:rPr>
                <w:rFonts w:ascii="GHEA Grapalat" w:hAnsi="GHEA Grapalat"/>
                <w:b/>
                <w:color w:val="FF0000"/>
                <w:sz w:val="20"/>
                <w:lang w:val="hy-AM"/>
              </w:rPr>
            </w:pPr>
            <w:r w:rsidRPr="00EC5E2F">
              <w:rPr>
                <w:rFonts w:ascii="GHEA Grapalat" w:hAnsi="GHEA Grapalat"/>
                <w:b/>
                <w:sz w:val="20"/>
                <w:lang w:val="es-ES"/>
              </w:rPr>
              <w:t>Աշխատանքի դիմաց վճարումները նախատեսվում է իրականացնել</w:t>
            </w:r>
            <w:r w:rsidRPr="004F71AE">
              <w:rPr>
                <w:rFonts w:ascii="GHEA Grapalat" w:hAnsi="GHEA Grapalat"/>
                <w:b/>
                <w:color w:val="FF0000"/>
                <w:sz w:val="20"/>
                <w:lang w:val="es-ES"/>
              </w:rPr>
              <w:t xml:space="preserve"> </w:t>
            </w:r>
            <w:r w:rsidR="000A47D0" w:rsidRPr="00D35D5C">
              <w:rPr>
                <w:rFonts w:ascii="GHEA Grapalat" w:hAnsi="GHEA Grapalat"/>
                <w:b/>
                <w:color w:val="FF0000"/>
                <w:sz w:val="20"/>
                <w:lang w:val="es-ES"/>
              </w:rPr>
              <w:t>"Գնումների մասին" ՀՀ օրենքի 15-րդ հոդվածի 6-րդ մասի հիման վրա</w:t>
            </w:r>
            <w:r w:rsidR="000A47D0">
              <w:rPr>
                <w:rFonts w:ascii="GHEA Grapalat" w:hAnsi="GHEA Grapalat"/>
                <w:b/>
                <w:color w:val="FF0000"/>
                <w:sz w:val="20"/>
                <w:lang w:val="hy-AM"/>
              </w:rPr>
              <w:t xml:space="preserve"> </w:t>
            </w:r>
          </w:p>
          <w:p w:rsidR="001D1CC4" w:rsidRPr="00EC5E2F" w:rsidRDefault="001D1CC4" w:rsidP="001D1CC4">
            <w:pPr>
              <w:jc w:val="both"/>
              <w:rPr>
                <w:rFonts w:ascii="GHEA Grapalat" w:hAnsi="GHEA Grapalat"/>
                <w:b/>
                <w:sz w:val="20"/>
                <w:lang w:val="es-ES"/>
              </w:rPr>
            </w:pPr>
            <w:r w:rsidRPr="00EC5E2F">
              <w:rPr>
                <w:rFonts w:ascii="GHEA Grapalat" w:hAnsi="GHEA Grapalat"/>
                <w:b/>
                <w:sz w:val="20"/>
                <w:lang w:val="es-ES"/>
              </w:rPr>
              <w:t>202</w:t>
            </w:r>
            <w:r w:rsidR="00FE4BDA" w:rsidRPr="00EC5E2F">
              <w:rPr>
                <w:rFonts w:ascii="GHEA Grapalat" w:hAnsi="GHEA Grapalat"/>
                <w:b/>
                <w:sz w:val="20"/>
                <w:lang w:val="es-ES"/>
              </w:rPr>
              <w:t>4</w:t>
            </w:r>
            <w:r w:rsidRPr="00EC5E2F">
              <w:rPr>
                <w:rFonts w:ascii="GHEA Grapalat" w:hAnsi="GHEA Grapalat"/>
                <w:b/>
                <w:sz w:val="20"/>
                <w:lang w:val="es-ES"/>
              </w:rPr>
              <w:t>թ-ին` ըստ ամիսների, այդ թվում**</w:t>
            </w:r>
          </w:p>
          <w:p w:rsidR="00D229BC" w:rsidRPr="004F71AE" w:rsidRDefault="00D229BC" w:rsidP="00D229BC">
            <w:pPr>
              <w:jc w:val="both"/>
              <w:rPr>
                <w:rFonts w:ascii="GHEA Grapalat" w:hAnsi="GHEA Grapalat"/>
                <w:sz w:val="18"/>
                <w:lang w:val="es-ES"/>
              </w:rPr>
            </w:pPr>
          </w:p>
        </w:tc>
      </w:tr>
      <w:tr w:rsidR="003F72AE" w:rsidRPr="004F71AE" w:rsidTr="00FE4BDA">
        <w:trPr>
          <w:trHeight w:val="1538"/>
        </w:trPr>
        <w:tc>
          <w:tcPr>
            <w:tcW w:w="1353" w:type="dxa"/>
          </w:tcPr>
          <w:p w:rsidR="00094F22" w:rsidRPr="004F71AE" w:rsidRDefault="00094F22" w:rsidP="00562B77">
            <w:pPr>
              <w:jc w:val="center"/>
              <w:rPr>
                <w:rFonts w:ascii="GHEA Grapalat" w:hAnsi="GHEA Grapalat"/>
                <w:sz w:val="20"/>
                <w:lang w:val="es-ES"/>
              </w:rPr>
            </w:pPr>
          </w:p>
        </w:tc>
        <w:tc>
          <w:tcPr>
            <w:tcW w:w="1426" w:type="dxa"/>
          </w:tcPr>
          <w:p w:rsidR="00094F22" w:rsidRPr="004F71AE" w:rsidRDefault="00094F22" w:rsidP="00562B77">
            <w:pPr>
              <w:jc w:val="center"/>
              <w:rPr>
                <w:rFonts w:ascii="GHEA Grapalat" w:hAnsi="GHEA Grapalat"/>
                <w:sz w:val="20"/>
                <w:lang w:val="es-ES"/>
              </w:rPr>
            </w:pPr>
          </w:p>
        </w:tc>
        <w:tc>
          <w:tcPr>
            <w:tcW w:w="1568" w:type="dxa"/>
          </w:tcPr>
          <w:p w:rsidR="00094F22" w:rsidRPr="004F71AE" w:rsidRDefault="00094F22" w:rsidP="00562B77">
            <w:pPr>
              <w:jc w:val="center"/>
              <w:rPr>
                <w:rFonts w:ascii="GHEA Grapalat" w:hAnsi="GHEA Grapalat"/>
                <w:sz w:val="20"/>
                <w:lang w:val="es-ES"/>
              </w:rPr>
            </w:pPr>
          </w:p>
        </w:tc>
        <w:tc>
          <w:tcPr>
            <w:tcW w:w="444"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45" w:type="dxa"/>
            <w:textDirection w:val="btLr"/>
            <w:vAlign w:val="center"/>
          </w:tcPr>
          <w:p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45" w:type="dxa"/>
            <w:textDirection w:val="btLr"/>
            <w:vAlign w:val="center"/>
          </w:tcPr>
          <w:p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1027" w:type="dxa"/>
            <w:vAlign w:val="center"/>
          </w:tcPr>
          <w:p w:rsidR="00094F22" w:rsidRPr="004F71AE" w:rsidRDefault="00094F22" w:rsidP="00562B77">
            <w:pPr>
              <w:ind w:right="-1"/>
              <w:jc w:val="center"/>
              <w:rPr>
                <w:rFonts w:ascii="GHEA Grapalat" w:hAnsi="GHEA Grapalat"/>
                <w:sz w:val="18"/>
                <w:lang w:val="pt-BR"/>
              </w:rPr>
            </w:pPr>
            <w:r w:rsidRPr="004F71AE">
              <w:rPr>
                <w:rFonts w:ascii="GHEA Grapalat" w:hAnsi="GHEA Grapalat" w:cs="Sylfaen"/>
                <w:sz w:val="18"/>
                <w:szCs w:val="22"/>
                <w:lang w:val="pt-BR"/>
              </w:rPr>
              <w:t>Ընդամենը</w:t>
            </w:r>
          </w:p>
          <w:p w:rsidR="00094F22" w:rsidRPr="004F71AE" w:rsidRDefault="00094F22" w:rsidP="00562B77">
            <w:pPr>
              <w:jc w:val="center"/>
              <w:rPr>
                <w:rFonts w:ascii="GHEA Grapalat" w:hAnsi="GHEA Grapalat"/>
                <w:sz w:val="18"/>
                <w:lang w:val="es-ES"/>
              </w:rPr>
            </w:pPr>
          </w:p>
        </w:tc>
      </w:tr>
      <w:tr w:rsidR="00FE4BDA" w:rsidRPr="004F71AE" w:rsidTr="00FE4BDA">
        <w:trPr>
          <w:cantSplit/>
          <w:trHeight w:val="1538"/>
        </w:trPr>
        <w:tc>
          <w:tcPr>
            <w:tcW w:w="1353" w:type="dxa"/>
            <w:vAlign w:val="center"/>
          </w:tcPr>
          <w:p w:rsidR="00FE4BDA" w:rsidRPr="004F71AE" w:rsidRDefault="00FE4BDA" w:rsidP="00FE4BDA">
            <w:pPr>
              <w:jc w:val="center"/>
              <w:rPr>
                <w:rFonts w:ascii="GHEA Grapalat" w:hAnsi="GHEA Grapalat"/>
                <w:sz w:val="20"/>
                <w:lang w:val="es-ES"/>
              </w:rPr>
            </w:pPr>
            <w:r w:rsidRPr="004F71AE">
              <w:rPr>
                <w:rFonts w:ascii="GHEA Grapalat" w:hAnsi="GHEA Grapalat"/>
                <w:sz w:val="20"/>
                <w:lang w:val="es-ES"/>
              </w:rPr>
              <w:t>1</w:t>
            </w:r>
          </w:p>
        </w:tc>
        <w:tc>
          <w:tcPr>
            <w:tcW w:w="1426" w:type="dxa"/>
            <w:vAlign w:val="center"/>
          </w:tcPr>
          <w:p w:rsidR="00FE4BDA" w:rsidRPr="004F71AE" w:rsidRDefault="007A63C0" w:rsidP="00FE4BDA">
            <w:pPr>
              <w:jc w:val="center"/>
              <w:rPr>
                <w:rFonts w:ascii="GHEA Grapalat" w:hAnsi="GHEA Grapalat"/>
                <w:sz w:val="20"/>
                <w:lang w:val="ru-RU"/>
              </w:rPr>
            </w:pPr>
            <w:r>
              <w:rPr>
                <w:rFonts w:ascii="GHEA Grapalat" w:hAnsi="GHEA Grapalat"/>
                <w:sz w:val="20"/>
                <w:lang w:val="es-ES"/>
              </w:rPr>
              <w:t>45461100</w:t>
            </w:r>
          </w:p>
        </w:tc>
        <w:tc>
          <w:tcPr>
            <w:tcW w:w="1568" w:type="dxa"/>
            <w:vAlign w:val="center"/>
          </w:tcPr>
          <w:p w:rsidR="00FE4BDA" w:rsidRPr="004F71AE" w:rsidRDefault="00FE5F4D" w:rsidP="00FE4BDA">
            <w:pPr>
              <w:rPr>
                <w:rFonts w:ascii="GHEA Grapalat" w:hAnsi="GHEA Grapalat"/>
                <w:sz w:val="20"/>
                <w:szCs w:val="20"/>
                <w:lang w:val="pt-BR"/>
              </w:rPr>
            </w:pPr>
            <w:r>
              <w:rPr>
                <w:rFonts w:ascii="GHEA Grapalat" w:hAnsi="GHEA Grapalat" w:cs="Sylfaen"/>
                <w:sz w:val="20"/>
                <w:szCs w:val="20"/>
                <w:lang w:val="pt-BR"/>
              </w:rPr>
              <w:t>Լաբորատորիաների ընթացիկ վերանորոգման</w:t>
            </w:r>
            <w:r w:rsidR="00FE4BDA" w:rsidRPr="004F71AE">
              <w:rPr>
                <w:rFonts w:ascii="GHEA Grapalat" w:hAnsi="GHEA Grapalat" w:cs="Sylfaen"/>
                <w:sz w:val="20"/>
                <w:szCs w:val="20"/>
                <w:lang w:val="pt-BR"/>
              </w:rPr>
              <w:t xml:space="preserve">   աշխատանքներ</w:t>
            </w:r>
          </w:p>
        </w:tc>
        <w:tc>
          <w:tcPr>
            <w:tcW w:w="444" w:type="dxa"/>
          </w:tcPr>
          <w:p w:rsidR="00FE4BDA" w:rsidRPr="004F71AE" w:rsidRDefault="00FE4BDA" w:rsidP="00FE4BDA">
            <w:pPr>
              <w:rPr>
                <w:lang w:val="ru-RU"/>
              </w:rPr>
            </w:pPr>
          </w:p>
        </w:tc>
        <w:tc>
          <w:tcPr>
            <w:tcW w:w="445" w:type="dxa"/>
          </w:tcPr>
          <w:p w:rsidR="00FE4BDA" w:rsidRPr="004F71AE" w:rsidRDefault="00FE4BDA" w:rsidP="00FE4BDA">
            <w:pPr>
              <w:rPr>
                <w:lang w:val="ru-RU"/>
              </w:rPr>
            </w:pPr>
          </w:p>
        </w:tc>
        <w:tc>
          <w:tcPr>
            <w:tcW w:w="445" w:type="dxa"/>
            <w:textDirection w:val="btLr"/>
            <w:vAlign w:val="center"/>
          </w:tcPr>
          <w:p w:rsidR="00FE4BDA" w:rsidRPr="004F71AE" w:rsidRDefault="00FE4BDA" w:rsidP="00FE4BDA">
            <w:pPr>
              <w:ind w:left="113" w:right="113"/>
              <w:jc w:val="center"/>
              <w:rPr>
                <w:lang w:val="ru-RU"/>
              </w:rPr>
            </w:pPr>
          </w:p>
        </w:tc>
        <w:tc>
          <w:tcPr>
            <w:tcW w:w="445" w:type="dxa"/>
            <w:textDirection w:val="btLr"/>
            <w:vAlign w:val="center"/>
          </w:tcPr>
          <w:p w:rsidR="00FE4BDA" w:rsidRPr="004F71AE" w:rsidRDefault="00FE4BDA" w:rsidP="00FE4BDA">
            <w:pPr>
              <w:ind w:left="113" w:right="113"/>
              <w:jc w:val="center"/>
              <w:rPr>
                <w:lang w:val="ru-RU"/>
              </w:rP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1027"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r>
    </w:tbl>
    <w:p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rsidR="00446EDF" w:rsidRPr="004F71AE" w:rsidRDefault="00446EDF" w:rsidP="00094F22">
      <w:pPr>
        <w:ind w:firstLine="567"/>
        <w:jc w:val="right"/>
        <w:rPr>
          <w:rFonts w:ascii="GHEA Grapalat" w:hAnsi="GHEA Grapalat" w:cs="Sylfaen"/>
          <w:sz w:val="20"/>
          <w:szCs w:val="20"/>
          <w:lang w:val="pt-BR"/>
        </w:rPr>
      </w:pP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ind w:firstLine="567"/>
        <w:jc w:val="right"/>
        <w:rPr>
          <w:rFonts w:ascii="GHEA Grapalat" w:hAnsi="GHEA Grapalat" w:cs="Sylfaen"/>
          <w:sz w:val="22"/>
          <w:szCs w:val="22"/>
          <w:lang w:val="pt-BR"/>
        </w:rPr>
      </w:pPr>
    </w:p>
    <w:p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5C2A77" w:rsidTr="00562B77">
        <w:trPr>
          <w:tblCellSpacing w:w="7" w:type="dxa"/>
          <w:jc w:val="center"/>
        </w:trPr>
        <w:tc>
          <w:tcPr>
            <w:tcW w:w="0" w:type="auto"/>
            <w:vAlign w:val="center"/>
          </w:tcPr>
          <w:p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D2BD8"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094F22" w:rsidRPr="004F71AE">
              <w:rPr>
                <w:rFonts w:ascii="GHEA Grapalat" w:hAnsi="GHEA Grapalat"/>
                <w:iCs/>
                <w:color w:val="000000"/>
                <w:sz w:val="21"/>
                <w:szCs w:val="21"/>
              </w:rPr>
              <w:t>Պայմանագրի</w:t>
            </w:r>
            <w:r w:rsidR="00094F22" w:rsidRPr="004F71AE">
              <w:rPr>
                <w:rFonts w:ascii="GHEA Grapalat" w:hAnsi="GHEA Grapalat"/>
                <w:iCs/>
                <w:color w:val="000000"/>
                <w:sz w:val="21"/>
                <w:szCs w:val="21"/>
                <w:lang w:val="pt-BR"/>
              </w:rPr>
              <w:t xml:space="preserve"> </w:t>
            </w:r>
            <w:r w:rsidR="00094F22" w:rsidRPr="004F71AE">
              <w:rPr>
                <w:rFonts w:ascii="GHEA Grapalat" w:hAnsi="GHEA Grapalat"/>
                <w:iCs/>
                <w:color w:val="000000"/>
                <w:sz w:val="21"/>
                <w:szCs w:val="21"/>
              </w:rPr>
              <w:t>կողմ</w:t>
            </w:r>
            <w:r w:rsidR="00094F22" w:rsidRPr="004F71AE">
              <w:rPr>
                <w:rFonts w:ascii="GHEA Grapalat" w:hAnsi="GHEA Grapalat"/>
                <w:iCs/>
                <w:color w:val="000000"/>
                <w:sz w:val="21"/>
                <w:szCs w:val="21"/>
                <w:lang w:val="pt-BR"/>
              </w:rPr>
              <w:t xml:space="preserve"> </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 xml:space="preserve"> _________________________ </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 xml:space="preserve"> _______________________ </w:t>
            </w:r>
          </w:p>
        </w:tc>
        <w:tc>
          <w:tcPr>
            <w:tcW w:w="0" w:type="auto"/>
            <w:vAlign w:val="center"/>
          </w:tcPr>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Պատվիրատու</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___________________________</w:t>
            </w:r>
          </w:p>
        </w:tc>
      </w:tr>
    </w:tbl>
    <w:p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rsidR="00094F22" w:rsidRPr="004F71AE" w:rsidRDefault="00094F22" w:rsidP="00094F22">
      <w:pPr>
        <w:ind w:firstLine="375"/>
        <w:rPr>
          <w:rFonts w:ascii="GHEA Grapalat" w:hAnsi="GHEA Grapalat"/>
          <w:iCs/>
          <w:color w:val="000000"/>
          <w:sz w:val="15"/>
          <w:szCs w:val="21"/>
          <w:lang w:val="pt-BR"/>
        </w:rPr>
      </w:pPr>
    </w:p>
    <w:p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rsidR="00094F22" w:rsidRPr="004F71AE" w:rsidRDefault="00094F22" w:rsidP="00094F22">
      <w:pPr>
        <w:pStyle w:val="af6"/>
        <w:spacing w:line="240" w:lineRule="auto"/>
        <w:ind w:firstLine="0"/>
        <w:jc w:val="center"/>
        <w:rPr>
          <w:b/>
          <w:bCs/>
          <w:i w:val="0"/>
          <w:iCs/>
          <w:lang w:val="pt-BR"/>
        </w:rPr>
      </w:pPr>
    </w:p>
    <w:p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rsidR="00094F22" w:rsidRPr="004F71AE" w:rsidRDefault="00094F22" w:rsidP="00094F22">
      <w:pPr>
        <w:pStyle w:val="af6"/>
        <w:spacing w:line="240" w:lineRule="auto"/>
        <w:ind w:firstLine="0"/>
        <w:rPr>
          <w:i w:val="0"/>
          <w:iCs/>
          <w:lang w:val="pt-BR"/>
        </w:rPr>
      </w:pP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այսուհետ</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Պայմանագիր</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անվանումը</w:t>
      </w:r>
      <w:r w:rsidRPr="004F71AE">
        <w:rPr>
          <w:rFonts w:ascii="GHEA Grapalat" w:hAnsi="GHEA Grapalat"/>
          <w:color w:val="000000"/>
          <w:sz w:val="21"/>
          <w:szCs w:val="21"/>
          <w:lang w:val="pt-BR"/>
        </w:rPr>
        <w:t>` ____________________________________________________________________________________________</w:t>
      </w: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կնքման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ամսաթիվը</w:t>
      </w:r>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համարը</w:t>
      </w:r>
      <w:r w:rsidRPr="004F71AE">
        <w:rPr>
          <w:rFonts w:ascii="GHEA Grapalat" w:hAnsi="GHEA Grapalat"/>
          <w:color w:val="000000"/>
          <w:sz w:val="21"/>
          <w:szCs w:val="21"/>
          <w:lang w:val="pt-BR"/>
        </w:rPr>
        <w:t>`    __________</w:t>
      </w:r>
    </w:p>
    <w:p w:rsidR="00094F22" w:rsidRPr="004F71AE" w:rsidRDefault="00094F22" w:rsidP="00094F22">
      <w:pPr>
        <w:jc w:val="both"/>
        <w:rPr>
          <w:rFonts w:ascii="GHEA Grapalat" w:hAnsi="GHEA Grapalat" w:cs="Sylfaen"/>
          <w:iCs/>
          <w:lang w:val="pt-BR"/>
        </w:rPr>
      </w:pPr>
      <w:proofErr w:type="gramStart"/>
      <w:r w:rsidRPr="004F71AE">
        <w:rPr>
          <w:rFonts w:ascii="GHEA Grapalat" w:hAnsi="GHEA Grapalat"/>
          <w:iCs/>
          <w:color w:val="000000"/>
          <w:sz w:val="21"/>
          <w:szCs w:val="21"/>
        </w:rPr>
        <w:t>Պատվիրատուն</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proofErr w:type="gramEnd"/>
      <w:r w:rsidRPr="004F71AE">
        <w:rPr>
          <w:rFonts w:ascii="GHEA Grapalat" w:hAnsi="GHEA Grapalat"/>
          <w:iCs/>
          <w:color w:val="000000"/>
          <w:sz w:val="21"/>
          <w:szCs w:val="21"/>
          <w:lang w:val="pt-BR"/>
        </w:rPr>
        <w:t xml:space="preserve">  </w:t>
      </w: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կողմը՝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հիմք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պայմանագրի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վերաբերյալ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20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r w:rsidRPr="004F71AE">
        <w:rPr>
          <w:rFonts w:ascii="GHEA Grapalat" w:hAnsi="GHEA Grapalat"/>
          <w:color w:val="000000"/>
          <w:sz w:val="21"/>
          <w:szCs w:val="21"/>
          <w:lang w:val="es-ES"/>
        </w:rPr>
        <w:t>կազմեցին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սույն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արձանագրությունը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հետևյալի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մասին</w:t>
      </w:r>
      <w:r w:rsidRPr="004F71AE">
        <w:rPr>
          <w:rFonts w:ascii="GHEA Grapalat" w:hAnsi="GHEA Grapalat"/>
          <w:color w:val="000000"/>
          <w:sz w:val="21"/>
          <w:szCs w:val="21"/>
          <w:lang w:val="pt-BR"/>
        </w:rPr>
        <w:t>.</w:t>
      </w:r>
    </w:p>
    <w:p w:rsidR="00094F22" w:rsidRPr="004F71AE" w:rsidRDefault="00094F22" w:rsidP="00094F22">
      <w:pPr>
        <w:jc w:val="both"/>
        <w:rPr>
          <w:rFonts w:ascii="GHEA Grapalat" w:hAnsi="GHEA Grapalat"/>
          <w:iCs/>
          <w:color w:val="000000"/>
          <w:sz w:val="21"/>
          <w:szCs w:val="21"/>
          <w:lang w:val="hy-AM"/>
        </w:rPr>
      </w:pPr>
      <w:r w:rsidRPr="004F71AE">
        <w:rPr>
          <w:rFonts w:ascii="GHEA Grapalat" w:hAnsi="GHEA Grapalat"/>
          <w:iCs/>
          <w:color w:val="000000"/>
          <w:sz w:val="21"/>
          <w:szCs w:val="21"/>
        </w:rPr>
        <w:t>Պայմանագրի</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շրջանակներում</w:t>
      </w:r>
      <w:r w:rsidRPr="004F71AE">
        <w:rPr>
          <w:rFonts w:ascii="GHEA Grapalat" w:hAnsi="GHEA Grapalat"/>
          <w:iCs/>
          <w:color w:val="000000"/>
          <w:sz w:val="21"/>
          <w:szCs w:val="21"/>
          <w:lang w:val="pt-BR"/>
        </w:rPr>
        <w:t xml:space="preserve"> </w:t>
      </w:r>
      <w:r w:rsidRPr="004F71AE">
        <w:rPr>
          <w:rFonts w:ascii="GHEA Grapalat" w:hAnsi="GHEA Grapalat"/>
          <w:iCs/>
          <w:snapToGrid w:val="0"/>
          <w:color w:val="000000"/>
          <w:sz w:val="21"/>
          <w:szCs w:val="21"/>
          <w:lang w:val="es-ES"/>
        </w:rPr>
        <w:t>Պայմանագրի</w:t>
      </w:r>
      <w:r w:rsidRPr="004F71AE">
        <w:rPr>
          <w:rFonts w:ascii="GHEA Grapalat" w:hAnsi="GHEA Grapalat"/>
          <w:iCs/>
          <w:snapToGrid w:val="0"/>
          <w:color w:val="000000"/>
          <w:sz w:val="21"/>
          <w:szCs w:val="21"/>
          <w:lang w:val="pt-BR"/>
        </w:rPr>
        <w:t xml:space="preserve"> </w:t>
      </w:r>
      <w:proofErr w:type="gramStart"/>
      <w:r w:rsidRPr="004F71AE">
        <w:rPr>
          <w:rFonts w:ascii="GHEA Grapalat" w:hAnsi="GHEA Grapalat"/>
          <w:iCs/>
          <w:snapToGrid w:val="0"/>
          <w:color w:val="000000"/>
          <w:sz w:val="21"/>
          <w:szCs w:val="21"/>
          <w:lang w:val="es-ES"/>
        </w:rPr>
        <w:t>կողմը</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կատարել</w:t>
      </w:r>
      <w:proofErr w:type="gram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հետևյալ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աշխատանքները</w:t>
      </w:r>
      <w:r w:rsidRPr="004F71AE">
        <w:rPr>
          <w:rFonts w:ascii="GHEA Grapalat" w:hAnsi="GHEA Grapalat"/>
          <w:iCs/>
          <w:color w:val="000000"/>
          <w:sz w:val="21"/>
          <w:szCs w:val="21"/>
        </w:rPr>
        <w:t>՝</w:t>
      </w:r>
    </w:p>
    <w:p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rsidTr="00562B77">
        <w:trPr>
          <w:jc w:val="right"/>
        </w:trPr>
        <w:tc>
          <w:tcPr>
            <w:tcW w:w="357"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shd w:val="clear" w:color="auto" w:fill="auto"/>
            <w:vAlign w:val="center"/>
          </w:tcPr>
          <w:p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F71AE">
              <w:rPr>
                <w:rFonts w:ascii="GHEA Grapalat" w:hAnsi="GHEA Grapalat" w:cs="Sylfaen"/>
                <w:sz w:val="18"/>
                <w:szCs w:val="18"/>
              </w:rPr>
              <w:t>Կատարված</w:t>
            </w:r>
            <w:r w:rsidRPr="004F71AE">
              <w:rPr>
                <w:rFonts w:ascii="GHEA Grapalat" w:hAnsi="GHEA Grapalat" w:cs="Courier New"/>
                <w:sz w:val="18"/>
                <w:szCs w:val="18"/>
              </w:rPr>
              <w:t xml:space="preserve"> </w:t>
            </w:r>
            <w:r w:rsidRPr="004F71AE">
              <w:rPr>
                <w:rFonts w:ascii="GHEA Grapalat" w:hAnsi="GHEA Grapalat" w:cs="Sylfaen"/>
                <w:sz w:val="18"/>
                <w:szCs w:val="18"/>
              </w:rPr>
              <w:t>աշխատանքների</w:t>
            </w:r>
          </w:p>
        </w:tc>
      </w:tr>
      <w:tr w:rsidR="00094F22" w:rsidRPr="004F71AE" w:rsidTr="00562B77">
        <w:trPr>
          <w:jc w:val="right"/>
        </w:trPr>
        <w:tc>
          <w:tcPr>
            <w:tcW w:w="357" w:type="dxa"/>
            <w:vMerge/>
            <w:shd w:val="clear" w:color="auto" w:fill="auto"/>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անվանումը</w:t>
            </w:r>
          </w:p>
        </w:tc>
        <w:tc>
          <w:tcPr>
            <w:tcW w:w="1440"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քանակական ցուցանիշը</w:t>
            </w:r>
          </w:p>
        </w:tc>
        <w:tc>
          <w:tcPr>
            <w:tcW w:w="2976" w:type="dxa"/>
            <w:gridSpan w:val="2"/>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կատարման ժամկետը</w:t>
            </w:r>
          </w:p>
        </w:tc>
        <w:tc>
          <w:tcPr>
            <w:tcW w:w="1168"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ժամկետը /ըստ վճարման ժամանակացույցի/</w:t>
            </w:r>
          </w:p>
        </w:tc>
      </w:tr>
      <w:tr w:rsidR="00094F22" w:rsidRPr="004F71AE" w:rsidTr="00562B77">
        <w:trPr>
          <w:trHeight w:val="1105"/>
          <w:jc w:val="right"/>
        </w:trPr>
        <w:tc>
          <w:tcPr>
            <w:tcW w:w="357" w:type="dxa"/>
            <w:vMerge/>
            <w:tcBorders>
              <w:bottom w:val="single" w:sz="4" w:space="0" w:color="auto"/>
            </w:tcBorders>
            <w:shd w:val="clear" w:color="auto" w:fill="auto"/>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rsidTr="00562B77">
        <w:trPr>
          <w:jc w:val="right"/>
        </w:trPr>
        <w:tc>
          <w:tcPr>
            <w:tcW w:w="357"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rsidTr="00562B77">
        <w:trPr>
          <w:jc w:val="right"/>
        </w:trPr>
        <w:tc>
          <w:tcPr>
            <w:tcW w:w="357"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73"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440"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800"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16"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842"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34"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68"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675"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r>
    </w:tbl>
    <w:p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r w:rsidRPr="004F71AE">
        <w:rPr>
          <w:rFonts w:ascii="GHEA Grapalat" w:hAnsi="GHEA Grapalat"/>
          <w:iCs/>
          <w:snapToGrid w:val="0"/>
          <w:color w:val="000000"/>
          <w:sz w:val="21"/>
          <w:szCs w:val="21"/>
        </w:rPr>
        <w:t>արձանագրության</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երկկողմ</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հաշիվ</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ապրանքագիրը</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r w:rsidRPr="004F71AE">
        <w:rPr>
          <w:rFonts w:ascii="GHEA Grapalat" w:hAnsi="GHEA Grapalat"/>
          <w:color w:val="000000"/>
          <w:sz w:val="21"/>
          <w:szCs w:val="21"/>
          <w:lang w:val="es-ES"/>
        </w:rPr>
        <w:t>եզրակացությունը</w:t>
      </w:r>
      <w:r w:rsidRPr="004F71A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094F22" w:rsidRPr="004F71AE" w:rsidRDefault="00094F22" w:rsidP="00094F22">
      <w:pPr>
        <w:ind w:firstLine="375"/>
        <w:jc w:val="both"/>
        <w:rPr>
          <w:rFonts w:ascii="GHEA Grapalat" w:hAnsi="GHEA Grapalat"/>
          <w:iCs/>
          <w:snapToGrid w:val="0"/>
          <w:color w:val="000000"/>
          <w:sz w:val="21"/>
          <w:szCs w:val="21"/>
          <w:lang w:val="es-ES"/>
        </w:rPr>
      </w:pPr>
    </w:p>
    <w:p w:rsidR="00094F22" w:rsidRPr="004F71AE" w:rsidRDefault="00094F22" w:rsidP="00094F22">
      <w:pPr>
        <w:ind w:firstLine="375"/>
        <w:jc w:val="both"/>
        <w:rPr>
          <w:rFonts w:ascii="GHEA Grapalat" w:hAnsi="GHEA Grapalat"/>
          <w:iCs/>
          <w:snapToGrid w:val="0"/>
          <w:color w:val="000000"/>
          <w:sz w:val="2"/>
          <w:szCs w:val="21"/>
          <w:lang w:val="es-ES"/>
        </w:rPr>
      </w:pPr>
    </w:p>
    <w:p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rsidTr="00562B77">
        <w:trPr>
          <w:trHeight w:val="266"/>
          <w:tblCellSpacing w:w="7" w:type="dxa"/>
          <w:jc w:val="center"/>
        </w:trPr>
        <w:tc>
          <w:tcPr>
            <w:tcW w:w="0" w:type="auto"/>
            <w:vAlign w:val="center"/>
          </w:tcPr>
          <w:p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 xml:space="preserve">Աշխատանքը հանձնեց </w:t>
            </w:r>
          </w:p>
        </w:tc>
        <w:tc>
          <w:tcPr>
            <w:tcW w:w="0" w:type="auto"/>
            <w:vAlign w:val="center"/>
          </w:tcPr>
          <w:p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Աշխատանքը ընդունեց</w:t>
            </w:r>
          </w:p>
        </w:tc>
      </w:tr>
      <w:tr w:rsidR="00094F22" w:rsidRPr="004F71AE" w:rsidTr="00562B77">
        <w:trPr>
          <w:trHeight w:val="473"/>
          <w:tblCellSpacing w:w="7" w:type="dxa"/>
          <w:jc w:val="center"/>
        </w:trPr>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r>
      <w:tr w:rsidR="00094F22" w:rsidRPr="004F71AE" w:rsidTr="00562B77">
        <w:trPr>
          <w:trHeight w:val="503"/>
          <w:tblCellSpacing w:w="7" w:type="dxa"/>
          <w:jc w:val="center"/>
        </w:trPr>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r>
      <w:tr w:rsidR="00094F22" w:rsidRPr="004F71AE" w:rsidTr="00562B77">
        <w:trPr>
          <w:trHeight w:val="281"/>
          <w:tblCellSpacing w:w="7" w:type="dxa"/>
          <w:jc w:val="center"/>
        </w:trPr>
        <w:tc>
          <w:tcPr>
            <w:tcW w:w="0" w:type="auto"/>
            <w:vAlign w:val="center"/>
          </w:tcPr>
          <w:p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firstLine="567"/>
        <w:jc w:val="right"/>
        <w:rPr>
          <w:rFonts w:ascii="GHEA Grapalat" w:hAnsi="GHEA Grapalat" w:cs="Sylfaen"/>
          <w:sz w:val="22"/>
          <w:szCs w:val="22"/>
          <w:lang w:val="pt-BR"/>
        </w:rPr>
      </w:pP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tabs>
          <w:tab w:val="left" w:pos="360"/>
          <w:tab w:val="left" w:pos="540"/>
        </w:tabs>
        <w:jc w:val="center"/>
        <w:rPr>
          <w:rFonts w:ascii="Sylfaen" w:hAnsi="Sylfaen" w:cs="Sylfaen"/>
          <w:b/>
          <w:bCs/>
          <w:sz w:val="20"/>
          <w:szCs w:val="20"/>
        </w:rPr>
      </w:pPr>
    </w:p>
    <w:p w:rsidR="00094F22" w:rsidRPr="004F71AE" w:rsidRDefault="00094F22" w:rsidP="00094F22">
      <w:pPr>
        <w:tabs>
          <w:tab w:val="left" w:pos="360"/>
          <w:tab w:val="left" w:pos="540"/>
        </w:tabs>
        <w:jc w:val="center"/>
        <w:rPr>
          <w:rFonts w:ascii="Sylfaen" w:hAnsi="Sylfaen" w:cs="Sylfaen"/>
          <w:b/>
          <w:bCs/>
        </w:rPr>
      </w:pP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ԱԿՏ  N</w:t>
      </w:r>
      <w:proofErr w:type="gramEnd"/>
      <w:r w:rsidRPr="004F71AE">
        <w:rPr>
          <w:rFonts w:ascii="GHEA Grapalat" w:hAnsi="GHEA Grapalat" w:cs="Sylfaen"/>
          <w:bCs/>
          <w:sz w:val="18"/>
          <w:szCs w:val="18"/>
        </w:rPr>
        <w:t xml:space="preserve">    </w:t>
      </w:r>
    </w:p>
    <w:p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պայմանագրի</w:t>
      </w:r>
      <w:proofErr w:type="gramEnd"/>
      <w:r w:rsidRPr="004F71AE">
        <w:rPr>
          <w:rFonts w:ascii="GHEA Grapalat" w:hAnsi="GHEA Grapalat" w:cs="Sylfaen"/>
          <w:bCs/>
          <w:sz w:val="18"/>
          <w:szCs w:val="18"/>
        </w:rPr>
        <w:t xml:space="preserve"> արդյունքը Պատվիրատուին հանձնելու փաստը ֆիքսելու վերաբերյալ                                                                                                                               </w:t>
      </w: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r w:rsidRPr="004F71AE">
        <w:rPr>
          <w:rFonts w:ascii="GHEA Grapalat" w:hAnsi="GHEA Grapalat" w:cs="Sylfaen"/>
          <w:sz w:val="20"/>
          <w:szCs w:val="20"/>
        </w:rPr>
        <w:t>արձանագրվում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(այսուհետ` Պատվիրատու)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r w:rsidRPr="004F71AE">
        <w:rPr>
          <w:rFonts w:ascii="GHEA Grapalat" w:hAnsi="GHEA Grapalat" w:cs="Sylfaen"/>
          <w:sz w:val="12"/>
          <w:szCs w:val="12"/>
        </w:rPr>
        <w:t>Պատվիրատուի անունը                                                                                                 Կապալառուի անունը</w:t>
      </w:r>
    </w:p>
    <w:p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r w:rsidRPr="004F71AE">
        <w:rPr>
          <w:rFonts w:ascii="GHEA Grapalat" w:hAnsi="GHEA Grapalat" w:cs="Sylfaen"/>
          <w:sz w:val="20"/>
          <w:szCs w:val="20"/>
        </w:rPr>
        <w:t>ապալառու</w:t>
      </w:r>
      <w:r w:rsidRPr="004F71AE">
        <w:rPr>
          <w:rFonts w:ascii="GHEA Grapalat" w:hAnsi="GHEA Grapalat" w:cs="Sylfaen"/>
          <w:sz w:val="20"/>
          <w:szCs w:val="20"/>
          <w:lang w:val="hy-AM"/>
        </w:rPr>
        <w:t>)</w:t>
      </w:r>
      <w:r w:rsidRPr="004F71AE">
        <w:rPr>
          <w:rFonts w:ascii="GHEA Grapalat" w:hAnsi="GHEA Grapalat" w:cs="Sylfaen"/>
          <w:sz w:val="20"/>
          <w:szCs w:val="20"/>
        </w:rPr>
        <w:t xml:space="preserve"> միջև</w:t>
      </w:r>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jc w:val="center"/>
              <w:rPr>
                <w:rFonts w:ascii="GHEA Grapalat" w:hAnsi="GHEA Grapalat" w:cs="Sylfaen"/>
                <w:bCs/>
                <w:sz w:val="18"/>
                <w:szCs w:val="18"/>
                <w:lang w:val="ru-RU" w:eastAsia="ru-RU"/>
              </w:rPr>
            </w:pPr>
            <w:r w:rsidRPr="004F71AE">
              <w:rPr>
                <w:rFonts w:ascii="GHEA Grapalat" w:hAnsi="GHEA Grapalat" w:cs="Sylfaen"/>
                <w:sz w:val="18"/>
                <w:szCs w:val="18"/>
              </w:rPr>
              <w:t>Աշխատանքի</w:t>
            </w: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քանակը</w:t>
            </w:r>
            <w:r w:rsidRPr="004F71AE">
              <w:rPr>
                <w:rFonts w:ascii="GHEA Grapalat" w:hAnsi="GHEA Grapalat"/>
                <w:sz w:val="18"/>
                <w:szCs w:val="18"/>
              </w:rPr>
              <w:t xml:space="preserve"> (</w:t>
            </w:r>
            <w:r w:rsidRPr="004F71AE">
              <w:rPr>
                <w:rFonts w:ascii="GHEA Grapalat" w:hAnsi="GHEA Grapalat" w:cs="Sylfaen"/>
                <w:sz w:val="18"/>
                <w:szCs w:val="18"/>
              </w:rPr>
              <w:t>փաստացի</w:t>
            </w:r>
            <w:r w:rsidRPr="004F71AE">
              <w:rPr>
                <w:rFonts w:ascii="GHEA Grapalat" w:hAnsi="GHEA Grapalat"/>
                <w:sz w:val="18"/>
                <w:szCs w:val="18"/>
              </w:rPr>
              <w:t>)</w:t>
            </w: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r>
    </w:tbl>
    <w:p w:rsidR="00094F22" w:rsidRPr="004F71AE" w:rsidRDefault="00094F22" w:rsidP="00094F22">
      <w:pPr>
        <w:tabs>
          <w:tab w:val="left" w:pos="360"/>
          <w:tab w:val="left" w:pos="540"/>
        </w:tabs>
        <w:jc w:val="both"/>
        <w:rPr>
          <w:rFonts w:ascii="GHEA Grapalat" w:hAnsi="GHEA Grapalat" w:cs="Sylfaen"/>
          <w:lang w:eastAsia="ru-RU"/>
        </w:rPr>
      </w:pPr>
    </w:p>
    <w:p w:rsidR="00094F22" w:rsidRPr="004F71AE" w:rsidRDefault="00094F22" w:rsidP="00094F22">
      <w:pPr>
        <w:tabs>
          <w:tab w:val="left" w:pos="360"/>
          <w:tab w:val="left" w:pos="540"/>
        </w:tabs>
        <w:jc w:val="both"/>
        <w:rPr>
          <w:rFonts w:ascii="GHEA Grapalat" w:hAnsi="GHEA Grapalat" w:cs="Sylfaen"/>
        </w:rPr>
      </w:pPr>
    </w:p>
    <w:p w:rsidR="00094F22" w:rsidRPr="004F71AE" w:rsidRDefault="00094F22" w:rsidP="00094F22">
      <w:pPr>
        <w:tabs>
          <w:tab w:val="left" w:pos="360"/>
          <w:tab w:val="left" w:pos="540"/>
        </w:tabs>
        <w:jc w:val="both"/>
        <w:rPr>
          <w:rFonts w:ascii="GHEA Grapalat" w:hAnsi="GHEA Grapalat" w:cs="Sylfaen"/>
          <w:lang w:val="hy-AM"/>
        </w:rPr>
      </w:pPr>
    </w:p>
    <w:p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094F22" w:rsidRPr="004F71AE" w:rsidRDefault="00094F22" w:rsidP="00094F22">
      <w:pPr>
        <w:tabs>
          <w:tab w:val="left" w:pos="360"/>
          <w:tab w:val="left" w:pos="540"/>
        </w:tabs>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14"/>
          <w:szCs w:val="14"/>
          <w:lang w:val="hy-AM"/>
        </w:rPr>
      </w:pP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tabs>
          <w:tab w:val="left" w:pos="360"/>
          <w:tab w:val="left" w:pos="540"/>
        </w:tabs>
        <w:rPr>
          <w:rFonts w:ascii="GHEA Grapalat" w:hAnsi="GHEA Grapalat" w:cs="Sylfaen"/>
          <w:sz w:val="22"/>
          <w:szCs w:val="22"/>
          <w:lang w:val="hy-AM"/>
        </w:rPr>
      </w:pPr>
    </w:p>
    <w:p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rsidTr="00562B77">
        <w:tc>
          <w:tcPr>
            <w:tcW w:w="4785" w:type="dxa"/>
          </w:tcPr>
          <w:p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rsidTr="00562B77">
        <w:trPr>
          <w:tblCellSpacing w:w="7" w:type="dxa"/>
          <w:jc w:val="center"/>
        </w:trPr>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r>
      <w:tr w:rsidR="00094F22" w:rsidRPr="004F71AE" w:rsidTr="00562B77">
        <w:trPr>
          <w:tblCellSpacing w:w="7" w:type="dxa"/>
          <w:jc w:val="center"/>
        </w:trPr>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w:t>
            </w:r>
            <w:bookmarkStart w:id="17" w:name="_GoBack"/>
            <w:bookmarkEnd w:id="17"/>
            <w:r w:rsidRPr="004F71AE">
              <w:rPr>
                <w:rFonts w:ascii="GHEA Grapalat" w:hAnsi="GHEA Grapalat" w:cs="GHEA Grapalat"/>
                <w:color w:val="000000"/>
                <w:sz w:val="21"/>
                <w:szCs w:val="21"/>
              </w:rPr>
              <w:t xml:space="preserve">_____ </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r>
    </w:tbl>
    <w:p w:rsidR="00094F22" w:rsidRPr="004F71AE" w:rsidRDefault="00094F22" w:rsidP="00094F22">
      <w:pPr>
        <w:tabs>
          <w:tab w:val="left" w:pos="360"/>
          <w:tab w:val="left" w:pos="540"/>
        </w:tabs>
        <w:jc w:val="center"/>
        <w:rPr>
          <w:rFonts w:ascii="Sylfaen" w:hAnsi="Sylfaen" w:cs="Sylfaen"/>
          <w:b/>
          <w:bCs/>
        </w:rPr>
      </w:pPr>
    </w:p>
    <w:p w:rsidR="00094F22" w:rsidRPr="004F71AE" w:rsidRDefault="00094F22" w:rsidP="00094F22">
      <w:pPr>
        <w:pStyle w:val="31"/>
        <w:spacing w:line="240" w:lineRule="auto"/>
        <w:jc w:val="center"/>
        <w:rPr>
          <w:rFonts w:ascii="GHEA Grapalat" w:hAnsi="GHEA Grapalat" w:cs="Sylfaen"/>
          <w:b/>
          <w:lang w:val="hy-AM"/>
        </w:rPr>
      </w:pPr>
    </w:p>
    <w:p w:rsidR="00094F22" w:rsidRPr="004F71AE" w:rsidRDefault="00094F22" w:rsidP="00094F22">
      <w:pPr>
        <w:jc w:val="right"/>
        <w:rPr>
          <w:rFonts w:ascii="GHEA Grapalat" w:hAnsi="GHEA Grapalat"/>
          <w:sz w:val="20"/>
          <w:lang w:val="hy-AM"/>
        </w:rPr>
      </w:pPr>
    </w:p>
    <w:p w:rsidR="00094F22" w:rsidRPr="004F71AE" w:rsidRDefault="00094F22" w:rsidP="00094F22">
      <w:pPr>
        <w:pStyle w:val="31"/>
        <w:spacing w:line="240" w:lineRule="auto"/>
        <w:jc w:val="right"/>
        <w:rPr>
          <w:rFonts w:ascii="GHEA Grapalat" w:hAnsi="GHEA Grapalat"/>
        </w:rPr>
      </w:pPr>
    </w:p>
    <w:p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77F" w:rsidRDefault="0032177F" w:rsidP="00B80C21">
      <w:r>
        <w:separator/>
      </w:r>
    </w:p>
  </w:endnote>
  <w:endnote w:type="continuationSeparator" w:id="0">
    <w:p w:rsidR="0032177F" w:rsidRDefault="0032177F"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default"/>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77F" w:rsidRDefault="0032177F" w:rsidP="00B80C21">
      <w:r>
        <w:separator/>
      </w:r>
    </w:p>
  </w:footnote>
  <w:footnote w:type="continuationSeparator" w:id="0">
    <w:p w:rsidR="0032177F" w:rsidRDefault="0032177F" w:rsidP="00B80C21">
      <w:r>
        <w:continuationSeparator/>
      </w:r>
    </w:p>
  </w:footnote>
  <w:footnote w:id="1">
    <w:p w:rsidR="005C2A77" w:rsidRPr="00265A5A" w:rsidRDefault="005C2A77" w:rsidP="0015630E">
      <w:pPr>
        <w:jc w:val="both"/>
        <w:rPr>
          <w:rFonts w:ascii="GHEA Grapalat" w:hAnsi="GHEA Grapalat" w:cs="Sylfaen"/>
          <w:i/>
          <w:sz w:val="16"/>
          <w:szCs w:val="16"/>
          <w:lang w:val="af-ZA" w:eastAsia="ru-RU"/>
        </w:rPr>
      </w:pPr>
      <w:r>
        <w:rPr>
          <w:rStyle w:val="af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5C2A77" w:rsidRPr="005D7B02" w:rsidRDefault="005C2A77" w:rsidP="0015630E">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rsidR="005C2A77" w:rsidRPr="005D7B02" w:rsidRDefault="005C2A77" w:rsidP="0015630E">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5C2A77" w:rsidRPr="005D7B02" w:rsidRDefault="005C2A77" w:rsidP="0015630E">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5C2A77" w:rsidRPr="00916EDA" w:rsidRDefault="005C2A77" w:rsidP="0015630E">
      <w:pPr>
        <w:pStyle w:val="aff3"/>
        <w:rPr>
          <w:rFonts w:asciiTheme="minorHAnsi" w:hAnsiTheme="minorHAnsi"/>
        </w:rPr>
      </w:pPr>
    </w:p>
  </w:footnote>
  <w:footnote w:id="2">
    <w:p w:rsidR="005C2A77" w:rsidRPr="005D7B02" w:rsidRDefault="005C2A77" w:rsidP="0015630E">
      <w:pPr>
        <w:pStyle w:val="aff3"/>
        <w:jc w:val="both"/>
        <w:rPr>
          <w:rFonts w:ascii="GHEA Grapalat" w:hAnsi="GHEA Grapalat" w:cs="Sylfaen"/>
          <w:i/>
          <w:sz w:val="16"/>
          <w:szCs w:val="16"/>
        </w:rPr>
      </w:pPr>
      <w:r>
        <w:rPr>
          <w:rStyle w:val="aff6"/>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5C2A77" w:rsidRPr="005D7B02" w:rsidRDefault="005C2A77" w:rsidP="0015630E">
      <w:pPr>
        <w:pStyle w:val="aff3"/>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5C2A77" w:rsidRPr="00916EDA" w:rsidRDefault="005C2A77" w:rsidP="0015630E">
      <w:pPr>
        <w:pStyle w:val="aff3"/>
        <w:jc w:val="both"/>
        <w:rPr>
          <w:rFonts w:asciiTheme="minorHAnsi" w:hAnsiTheme="minorHAnsi"/>
          <w:lang w:val="hy-AM"/>
        </w:rPr>
      </w:pPr>
      <w:r w:rsidRPr="005D7B02">
        <w:rPr>
          <w:rFonts w:ascii="GHEA Grapalat" w:hAnsi="GHEA Grapalat" w:cs="Sylfaen"/>
          <w:i/>
          <w:sz w:val="16"/>
          <w:szCs w:val="16"/>
        </w:rPr>
        <w:t xml:space="preserve"> - </w:t>
      </w:r>
      <w:proofErr w:type="gramStart"/>
      <w:r w:rsidRPr="005D7B02">
        <w:rPr>
          <w:rFonts w:ascii="GHEA Grapalat" w:hAnsi="GHEA Grapalat" w:cs="Sylfaen"/>
          <w:i/>
          <w:sz w:val="16"/>
          <w:szCs w:val="16"/>
        </w:rPr>
        <w:t>գնման</w:t>
      </w:r>
      <w:proofErr w:type="gramEnd"/>
      <w:r w:rsidRPr="005D7B02">
        <w:rPr>
          <w:rFonts w:ascii="GHEA Grapalat" w:hAnsi="GHEA Grapalat" w:cs="Sylfaen"/>
          <w:i/>
          <w:sz w:val="16"/>
          <w:szCs w:val="16"/>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3">
    <w:p w:rsidR="005C2A77" w:rsidRPr="00D70570" w:rsidRDefault="005C2A77"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5C2A77" w:rsidRPr="005C4375" w:rsidRDefault="005C2A77" w:rsidP="00343ADE">
      <w:pPr>
        <w:pStyle w:val="aff3"/>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5">
    <w:p w:rsidR="005C2A77" w:rsidRPr="00CF3D64" w:rsidRDefault="005C2A77"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rsidR="005C2A77" w:rsidRPr="00F84B2C" w:rsidRDefault="005C2A77" w:rsidP="0056138C">
      <w:pPr>
        <w:pStyle w:val="aff3"/>
        <w:rPr>
          <w:rFonts w:asciiTheme="minorHAnsi" w:hAnsiTheme="minorHAnsi"/>
          <w:lang w:val="hy-AM"/>
        </w:rPr>
      </w:pPr>
      <w:r>
        <w:rPr>
          <w:rStyle w:val="aff6"/>
        </w:rPr>
        <w:footnoteRef/>
      </w:r>
      <w:r w:rsidRPr="0056138C">
        <w:rPr>
          <w:lang w:val="hy-AM"/>
        </w:rPr>
        <w:t xml:space="preserve"> </w:t>
      </w:r>
      <w:r w:rsidRPr="0056138C">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5C2A77" w:rsidRPr="004B72E3" w:rsidRDefault="005C2A77" w:rsidP="0056138C">
      <w:pPr>
        <w:pStyle w:val="aff3"/>
        <w:jc w:val="both"/>
        <w:rPr>
          <w:rFonts w:ascii="GHEA Grapalat" w:hAnsi="GHEA Grapalat" w:cs="Sylfaen"/>
          <w:i/>
          <w:sz w:val="16"/>
          <w:szCs w:val="16"/>
          <w:lang w:val="hy-AM"/>
        </w:rPr>
      </w:pPr>
      <w:r>
        <w:rPr>
          <w:rStyle w:val="aff6"/>
        </w:rPr>
        <w:footnoteRef/>
      </w:r>
      <w:r w:rsidRPr="0056138C">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5C2A77" w:rsidRPr="004B72E3" w:rsidRDefault="005C2A77" w:rsidP="0056138C">
      <w:pPr>
        <w:pStyle w:val="aff3"/>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5C2A77" w:rsidRPr="004B72E3" w:rsidRDefault="005C2A77" w:rsidP="0056138C">
      <w:pPr>
        <w:pStyle w:val="aff3"/>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5C2A77" w:rsidRPr="00F84B2C" w:rsidRDefault="005C2A77" w:rsidP="0056138C">
      <w:pPr>
        <w:pStyle w:val="aff3"/>
        <w:rPr>
          <w:rFonts w:asciiTheme="minorHAnsi" w:hAnsiTheme="minorHAnsi"/>
          <w:lang w:val="hy-AM"/>
        </w:rPr>
      </w:pPr>
    </w:p>
  </w:footnote>
  <w:footnote w:id="8">
    <w:p w:rsidR="005C2A77" w:rsidRPr="005D7B02" w:rsidRDefault="005C2A77"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5C2A77" w:rsidRPr="005D7B02" w:rsidRDefault="005C2A77"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5C2A77" w:rsidRPr="005D7B02" w:rsidRDefault="005C2A77"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5C2A77" w:rsidRPr="00D70570" w:rsidRDefault="005C2A77"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rsidR="005C2A77" w:rsidRPr="005D7B02" w:rsidRDefault="005C2A77"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Եթե ՝</w:t>
      </w:r>
    </w:p>
    <w:p w:rsidR="005C2A77" w:rsidRPr="005D7B02" w:rsidRDefault="005C2A77" w:rsidP="0056138C">
      <w:pPr>
        <w:pStyle w:val="af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5C2A77" w:rsidRPr="00D70570" w:rsidRDefault="005C2A77" w:rsidP="0056138C">
      <w:pPr>
        <w:pStyle w:val="af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0">
    <w:p w:rsidR="005C2A77" w:rsidRPr="005D7B02" w:rsidRDefault="005C2A77"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5C2A77" w:rsidRPr="005D7B02" w:rsidRDefault="005C2A77" w:rsidP="0056138C">
      <w:pPr>
        <w:pStyle w:val="aff3"/>
        <w:rPr>
          <w:rFonts w:ascii="Times New Roman" w:hAnsi="Times New Roman"/>
          <w:vertAlign w:val="superscript"/>
          <w:lang w:val="hy-AM"/>
        </w:rPr>
      </w:pPr>
    </w:p>
    <w:p w:rsidR="005C2A77" w:rsidRPr="00D90E1A" w:rsidRDefault="005C2A77" w:rsidP="0056138C">
      <w:pPr>
        <w:pStyle w:val="aff3"/>
        <w:rPr>
          <w:rFonts w:asciiTheme="minorHAnsi" w:hAnsiTheme="minorHAnsi"/>
          <w:lang w:val="hy-AM"/>
        </w:rPr>
      </w:pPr>
    </w:p>
  </w:footnote>
  <w:footnote w:id="11">
    <w:p w:rsidR="005C2A77" w:rsidRPr="0056138C" w:rsidRDefault="005C2A77" w:rsidP="0056138C">
      <w:pPr>
        <w:pStyle w:val="aff3"/>
        <w:rPr>
          <w:rFonts w:asciiTheme="minorHAnsi" w:hAnsiTheme="minorHAnsi"/>
          <w:lang w:val="hy-AM"/>
        </w:rPr>
      </w:pPr>
      <w:r>
        <w:rPr>
          <w:rStyle w:val="aff6"/>
        </w:rPr>
        <w:footnoteRef/>
      </w:r>
      <w:r w:rsidRPr="0056138C">
        <w:rPr>
          <w:lang w:val="hy-AM"/>
        </w:rPr>
        <w:t xml:space="preserve"> </w:t>
      </w:r>
      <w:r w:rsidRPr="0056138C">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6138C">
        <w:rPr>
          <w:rFonts w:ascii="GHEA Grapalat" w:hAnsi="GHEA Grapalat" w:cs="Sylfaen"/>
          <w:i/>
          <w:sz w:val="16"/>
          <w:szCs w:val="16"/>
          <w:lang w:val="hy-AM"/>
        </w:rPr>
        <w:t>ատվիրատուի:</w:t>
      </w:r>
    </w:p>
  </w:footnote>
  <w:footnote w:id="12">
    <w:p w:rsidR="005C2A77" w:rsidRPr="003B5430" w:rsidRDefault="005C2A77"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5C2A77" w:rsidRPr="0056138C" w:rsidRDefault="005C2A77"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rsidR="005C2A77" w:rsidRDefault="005C2A77"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5C2A77" w:rsidRPr="000E08D1" w:rsidRDefault="005C2A77" w:rsidP="0056138C">
      <w:pPr>
        <w:pStyle w:val="aff3"/>
        <w:rPr>
          <w:rFonts w:asciiTheme="minorHAnsi" w:hAnsiTheme="minorHAnsi"/>
          <w:lang w:val="hy-AM"/>
        </w:rPr>
      </w:pPr>
    </w:p>
  </w:footnote>
  <w:footnote w:id="15">
    <w:p w:rsidR="005C2A77" w:rsidRPr="004E641A" w:rsidRDefault="005C2A77" w:rsidP="00B80C21">
      <w:pPr>
        <w:pStyle w:val="31"/>
        <w:spacing w:line="240" w:lineRule="auto"/>
        <w:ind w:firstLine="0"/>
        <w:rPr>
          <w:rFonts w:ascii="GHEA Grapalat" w:hAnsi="GHEA Grapalat" w:cs="Sylfaen"/>
          <w:i/>
          <w:sz w:val="16"/>
          <w:szCs w:val="16"/>
          <w:lang w:val="hy-AM" w:eastAsia="ru-RU"/>
        </w:rPr>
      </w:pPr>
    </w:p>
    <w:p w:rsidR="005C2A77" w:rsidRPr="001E7733" w:rsidRDefault="005C2A77"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rsidR="005C2A77" w:rsidRPr="00E55B81" w:rsidRDefault="005C2A77"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5C2A77" w:rsidRPr="001E7733" w:rsidDel="00856FDE" w:rsidRDefault="005C2A77" w:rsidP="00E55B81">
      <w:pPr>
        <w:pStyle w:val="aff3"/>
        <w:rPr>
          <w:del w:id="10" w:author="User" w:date="2019-05-26T09:57:00Z"/>
          <w:i/>
          <w:lang w:val="af-ZA"/>
        </w:rPr>
      </w:pPr>
    </w:p>
    <w:p w:rsidR="005C2A77" w:rsidRPr="0015088E" w:rsidRDefault="005C2A77"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rsidR="005C2A77" w:rsidRPr="001E7733" w:rsidDel="00856FDE" w:rsidRDefault="005C2A77" w:rsidP="00B80C21">
      <w:pPr>
        <w:pStyle w:val="aff3"/>
        <w:rPr>
          <w:del w:id="11" w:author="User" w:date="2019-05-26T09:57:00Z"/>
          <w:i/>
          <w:lang w:val="af-ZA"/>
        </w:rPr>
      </w:pPr>
    </w:p>
  </w:footnote>
  <w:footnote w:id="16">
    <w:p w:rsidR="005C2A77" w:rsidRPr="00F1088F" w:rsidRDefault="005C2A77"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rsidR="005C2A77" w:rsidRPr="00F1088F" w:rsidRDefault="005C2A77"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rsidR="005C2A77" w:rsidRPr="003024A2" w:rsidRDefault="005C2A77"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5C2A77" w:rsidRPr="00F1088F" w:rsidRDefault="005C2A77" w:rsidP="00817B93">
      <w:pPr>
        <w:pStyle w:val="aff3"/>
        <w:rPr>
          <w:rFonts w:asciiTheme="minorHAnsi" w:hAnsiTheme="minorHAnsi"/>
          <w:lang w:val="hy-AM"/>
        </w:rPr>
      </w:pPr>
    </w:p>
  </w:footnote>
  <w:footnote w:id="19">
    <w:p w:rsidR="005C2A77" w:rsidRPr="00C754B2" w:rsidRDefault="005C2A77"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rsidR="005C2A77" w:rsidRPr="005D7B02" w:rsidRDefault="005C2A77"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C2A77" w:rsidRPr="00C754B2" w:rsidRDefault="005C2A77"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rsidR="005C2A77" w:rsidRPr="005D7B02" w:rsidRDefault="005C2A77"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5C2A77" w:rsidRPr="00742B5B" w:rsidRDefault="005C2A77" w:rsidP="00630656">
      <w:pPr>
        <w:pStyle w:val="aff3"/>
        <w:rPr>
          <w:rFonts w:asciiTheme="minorHAnsi" w:hAnsiTheme="minorHAnsi"/>
          <w:lang w:val="hy-AM"/>
        </w:rPr>
      </w:pPr>
    </w:p>
  </w:footnote>
  <w:footnote w:id="22">
    <w:p w:rsidR="005C2A77" w:rsidRDefault="005C2A77" w:rsidP="00630656">
      <w:pPr>
        <w:pStyle w:val="aff3"/>
        <w:jc w:val="both"/>
        <w:rPr>
          <w:rFonts w:ascii="GHEA Grapalat" w:hAnsi="GHEA Grapalat" w:cs="Sylfaen"/>
          <w:i/>
          <w:sz w:val="16"/>
          <w:szCs w:val="16"/>
          <w:lang w:val="hy-AM"/>
        </w:rPr>
      </w:pPr>
      <w:r>
        <w:rPr>
          <w:rStyle w:val="aff6"/>
        </w:rPr>
        <w:footnoteRef/>
      </w:r>
      <w:r w:rsidRPr="00630656">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5C2A77" w:rsidRPr="00742B5B" w:rsidRDefault="005C2A77" w:rsidP="00630656">
      <w:pPr>
        <w:pStyle w:val="aff3"/>
        <w:rPr>
          <w:rFonts w:asciiTheme="minorHAnsi" w:hAnsiTheme="minorHAnsi"/>
          <w:lang w:val="hy-AM"/>
        </w:rPr>
      </w:pPr>
    </w:p>
  </w:footnote>
  <w:footnote w:id="23">
    <w:p w:rsidR="005C2A77" w:rsidRPr="00630656" w:rsidRDefault="005C2A77" w:rsidP="00630656">
      <w:pPr>
        <w:pStyle w:val="aff3"/>
        <w:rPr>
          <w:rFonts w:asciiTheme="minorHAnsi" w:hAnsiTheme="minorHAnsi"/>
          <w:lang w:val="hy-AM"/>
        </w:rPr>
      </w:pPr>
      <w:r>
        <w:rPr>
          <w:rStyle w:val="af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4">
    <w:p w:rsidR="005C2A77" w:rsidRPr="00742B5B" w:rsidRDefault="005C2A77" w:rsidP="00630656">
      <w:pPr>
        <w:pStyle w:val="aff3"/>
        <w:rPr>
          <w:rFonts w:asciiTheme="minorHAnsi" w:hAnsiTheme="minorHAnsi"/>
          <w:lang w:val="hy-AM"/>
        </w:rPr>
      </w:pPr>
      <w:r>
        <w:rPr>
          <w:rStyle w:val="aff6"/>
        </w:rPr>
        <w:footnoteRef/>
      </w:r>
      <w:r w:rsidRPr="00630656">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3"/>
  </w:num>
  <w:num w:numId="13">
    <w:abstractNumId w:val="28"/>
  </w:num>
  <w:num w:numId="14">
    <w:abstractNumId w:val="12"/>
  </w:num>
  <w:num w:numId="15">
    <w:abstractNumId w:val="31"/>
  </w:num>
  <w:num w:numId="16">
    <w:abstractNumId w:val="15"/>
  </w:num>
  <w:num w:numId="17">
    <w:abstractNumId w:val="6"/>
  </w:num>
  <w:num w:numId="18">
    <w:abstractNumId w:val="1"/>
  </w:num>
  <w:num w:numId="19">
    <w:abstractNumId w:val="3"/>
  </w:num>
  <w:num w:numId="20">
    <w:abstractNumId w:val="2"/>
  </w:num>
  <w:num w:numId="21">
    <w:abstractNumId w:val="34"/>
  </w:num>
  <w:num w:numId="22">
    <w:abstractNumId w:val="32"/>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27"/>
  </w:num>
  <w:num w:numId="30">
    <w:abstractNumId w:val="17"/>
  </w:num>
  <w:num w:numId="31">
    <w:abstractNumId w:val="29"/>
  </w:num>
  <w:num w:numId="32">
    <w:abstractNumId w:val="9"/>
  </w:num>
  <w:num w:numId="33">
    <w:abstractNumId w:val="30"/>
  </w:num>
  <w:num w:numId="34">
    <w:abstractNumId w:val="10"/>
  </w:num>
  <w:num w:numId="35">
    <w:abstractNumId w:val="13"/>
  </w:num>
  <w:num w:numId="36">
    <w:abstractNumId w:val="4"/>
  </w:num>
  <w:num w:numId="37">
    <w:abstractNumId w:val="21"/>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activeWritingStyle w:appName="MSWord" w:lang="en-AU" w:vendorID="64" w:dllVersion="131078" w:nlCheck="1" w:checkStyle="1"/>
  <w:activeWritingStyle w:appName="MSWord" w:lang="en-US" w:vendorID="64" w:dllVersion="131078" w:nlCheck="1" w:checkStyle="1"/>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80927"/>
    <w:rsid w:val="00081F87"/>
    <w:rsid w:val="00082274"/>
    <w:rsid w:val="000843BF"/>
    <w:rsid w:val="00085E3F"/>
    <w:rsid w:val="0008740D"/>
    <w:rsid w:val="00091EF7"/>
    <w:rsid w:val="000922B5"/>
    <w:rsid w:val="00094F22"/>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0A43"/>
    <w:rsid w:val="000F134F"/>
    <w:rsid w:val="000F19DD"/>
    <w:rsid w:val="000F2A2C"/>
    <w:rsid w:val="000F2CE2"/>
    <w:rsid w:val="000F71E3"/>
    <w:rsid w:val="00105634"/>
    <w:rsid w:val="00107DF5"/>
    <w:rsid w:val="001157F1"/>
    <w:rsid w:val="001164D4"/>
    <w:rsid w:val="00117AA5"/>
    <w:rsid w:val="00120601"/>
    <w:rsid w:val="00122CF6"/>
    <w:rsid w:val="0012332B"/>
    <w:rsid w:val="00123AA3"/>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6141"/>
    <w:rsid w:val="0026078B"/>
    <w:rsid w:val="00260E5A"/>
    <w:rsid w:val="00261125"/>
    <w:rsid w:val="00262FBB"/>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620E"/>
    <w:rsid w:val="00297192"/>
    <w:rsid w:val="002A07A0"/>
    <w:rsid w:val="002A52E7"/>
    <w:rsid w:val="002A7A86"/>
    <w:rsid w:val="002A7CF1"/>
    <w:rsid w:val="002B07B8"/>
    <w:rsid w:val="002B2E1B"/>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177F"/>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459B"/>
    <w:rsid w:val="0037497E"/>
    <w:rsid w:val="00375D99"/>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A8D"/>
    <w:rsid w:val="003B53DF"/>
    <w:rsid w:val="003B7658"/>
    <w:rsid w:val="003C401B"/>
    <w:rsid w:val="003C483F"/>
    <w:rsid w:val="003C55A2"/>
    <w:rsid w:val="003C5B9B"/>
    <w:rsid w:val="003D40FF"/>
    <w:rsid w:val="003D5687"/>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DA4"/>
    <w:rsid w:val="004C12AE"/>
    <w:rsid w:val="004C30FD"/>
    <w:rsid w:val="004C79F8"/>
    <w:rsid w:val="004C7A1D"/>
    <w:rsid w:val="004C7DC7"/>
    <w:rsid w:val="004D0585"/>
    <w:rsid w:val="004D256B"/>
    <w:rsid w:val="004D4786"/>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1007"/>
    <w:rsid w:val="0053011D"/>
    <w:rsid w:val="005304A4"/>
    <w:rsid w:val="00530661"/>
    <w:rsid w:val="00531F4E"/>
    <w:rsid w:val="0053432E"/>
    <w:rsid w:val="00541149"/>
    <w:rsid w:val="0054307F"/>
    <w:rsid w:val="005514A7"/>
    <w:rsid w:val="00554978"/>
    <w:rsid w:val="00555B21"/>
    <w:rsid w:val="005603AE"/>
    <w:rsid w:val="0056138C"/>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2A77"/>
    <w:rsid w:val="005C4221"/>
    <w:rsid w:val="005D0B03"/>
    <w:rsid w:val="005D6396"/>
    <w:rsid w:val="005E0E0F"/>
    <w:rsid w:val="005E1A2B"/>
    <w:rsid w:val="005E471E"/>
    <w:rsid w:val="005E5019"/>
    <w:rsid w:val="005E6593"/>
    <w:rsid w:val="005F4E87"/>
    <w:rsid w:val="005F62AD"/>
    <w:rsid w:val="00604DE0"/>
    <w:rsid w:val="00605621"/>
    <w:rsid w:val="0060606E"/>
    <w:rsid w:val="006149DF"/>
    <w:rsid w:val="006159B3"/>
    <w:rsid w:val="00620552"/>
    <w:rsid w:val="006236D8"/>
    <w:rsid w:val="00623B6C"/>
    <w:rsid w:val="00624E3B"/>
    <w:rsid w:val="00630656"/>
    <w:rsid w:val="00631397"/>
    <w:rsid w:val="00632457"/>
    <w:rsid w:val="00632DD8"/>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6B0B"/>
    <w:rsid w:val="006F7927"/>
    <w:rsid w:val="007001EE"/>
    <w:rsid w:val="007012AC"/>
    <w:rsid w:val="00702F0B"/>
    <w:rsid w:val="00702FAF"/>
    <w:rsid w:val="007053BF"/>
    <w:rsid w:val="00710D21"/>
    <w:rsid w:val="00711EF2"/>
    <w:rsid w:val="00714917"/>
    <w:rsid w:val="007155B0"/>
    <w:rsid w:val="0071563C"/>
    <w:rsid w:val="007170D4"/>
    <w:rsid w:val="00723305"/>
    <w:rsid w:val="00724C3B"/>
    <w:rsid w:val="00730181"/>
    <w:rsid w:val="007315EE"/>
    <w:rsid w:val="00732B01"/>
    <w:rsid w:val="007376C8"/>
    <w:rsid w:val="00740B1F"/>
    <w:rsid w:val="00742D29"/>
    <w:rsid w:val="007468AC"/>
    <w:rsid w:val="00747142"/>
    <w:rsid w:val="00752E4E"/>
    <w:rsid w:val="0075645F"/>
    <w:rsid w:val="007578E4"/>
    <w:rsid w:val="00760C1E"/>
    <w:rsid w:val="00762966"/>
    <w:rsid w:val="00762AE6"/>
    <w:rsid w:val="00763C6A"/>
    <w:rsid w:val="007646FF"/>
    <w:rsid w:val="00765676"/>
    <w:rsid w:val="00767191"/>
    <w:rsid w:val="00770E6C"/>
    <w:rsid w:val="0077459D"/>
    <w:rsid w:val="00774B77"/>
    <w:rsid w:val="00781961"/>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6F56"/>
    <w:rsid w:val="007C72CC"/>
    <w:rsid w:val="007D0B4C"/>
    <w:rsid w:val="007D4694"/>
    <w:rsid w:val="007E21AC"/>
    <w:rsid w:val="007E3738"/>
    <w:rsid w:val="007E4AD8"/>
    <w:rsid w:val="007F333C"/>
    <w:rsid w:val="0080318F"/>
    <w:rsid w:val="008060E2"/>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B70"/>
    <w:rsid w:val="008A4092"/>
    <w:rsid w:val="008A430E"/>
    <w:rsid w:val="008A6781"/>
    <w:rsid w:val="008B016C"/>
    <w:rsid w:val="008B1C73"/>
    <w:rsid w:val="008B31FC"/>
    <w:rsid w:val="008B3F94"/>
    <w:rsid w:val="008B493C"/>
    <w:rsid w:val="008C038A"/>
    <w:rsid w:val="008C3A3B"/>
    <w:rsid w:val="008C443B"/>
    <w:rsid w:val="008C4612"/>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F9"/>
    <w:rsid w:val="00932CCE"/>
    <w:rsid w:val="0093441E"/>
    <w:rsid w:val="0093676D"/>
    <w:rsid w:val="00937042"/>
    <w:rsid w:val="00940738"/>
    <w:rsid w:val="00940B5B"/>
    <w:rsid w:val="00946FDE"/>
    <w:rsid w:val="009520F8"/>
    <w:rsid w:val="00954488"/>
    <w:rsid w:val="00967F1D"/>
    <w:rsid w:val="00971D40"/>
    <w:rsid w:val="00971E16"/>
    <w:rsid w:val="009729F1"/>
    <w:rsid w:val="0097388B"/>
    <w:rsid w:val="00974533"/>
    <w:rsid w:val="009755CB"/>
    <w:rsid w:val="00975680"/>
    <w:rsid w:val="009762D0"/>
    <w:rsid w:val="009771B4"/>
    <w:rsid w:val="0097787A"/>
    <w:rsid w:val="00977FED"/>
    <w:rsid w:val="00984A21"/>
    <w:rsid w:val="009968BB"/>
    <w:rsid w:val="009A16FA"/>
    <w:rsid w:val="009A29D0"/>
    <w:rsid w:val="009A5405"/>
    <w:rsid w:val="009A54E1"/>
    <w:rsid w:val="009A729F"/>
    <w:rsid w:val="009A7365"/>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46B5"/>
    <w:rsid w:val="00A95CE3"/>
    <w:rsid w:val="00AA3A12"/>
    <w:rsid w:val="00AB016B"/>
    <w:rsid w:val="00AB065B"/>
    <w:rsid w:val="00AB1CE6"/>
    <w:rsid w:val="00AB47E3"/>
    <w:rsid w:val="00AB6A6D"/>
    <w:rsid w:val="00AB6DBF"/>
    <w:rsid w:val="00AC0A3B"/>
    <w:rsid w:val="00AC3895"/>
    <w:rsid w:val="00AC4C96"/>
    <w:rsid w:val="00AC6C34"/>
    <w:rsid w:val="00AD0E8B"/>
    <w:rsid w:val="00AD23D6"/>
    <w:rsid w:val="00AD3B6A"/>
    <w:rsid w:val="00AD3C23"/>
    <w:rsid w:val="00AE13CC"/>
    <w:rsid w:val="00AE2EF2"/>
    <w:rsid w:val="00AE5431"/>
    <w:rsid w:val="00AE606A"/>
    <w:rsid w:val="00AF1FB5"/>
    <w:rsid w:val="00AF2487"/>
    <w:rsid w:val="00AF528E"/>
    <w:rsid w:val="00B04D75"/>
    <w:rsid w:val="00B06D33"/>
    <w:rsid w:val="00B110BC"/>
    <w:rsid w:val="00B1143A"/>
    <w:rsid w:val="00B120D6"/>
    <w:rsid w:val="00B17B29"/>
    <w:rsid w:val="00B203FF"/>
    <w:rsid w:val="00B24546"/>
    <w:rsid w:val="00B25EDF"/>
    <w:rsid w:val="00B32A30"/>
    <w:rsid w:val="00B37028"/>
    <w:rsid w:val="00B40863"/>
    <w:rsid w:val="00B53C2F"/>
    <w:rsid w:val="00B54328"/>
    <w:rsid w:val="00B66BB9"/>
    <w:rsid w:val="00B71181"/>
    <w:rsid w:val="00B72151"/>
    <w:rsid w:val="00B729C5"/>
    <w:rsid w:val="00B75F84"/>
    <w:rsid w:val="00B80C21"/>
    <w:rsid w:val="00B83E91"/>
    <w:rsid w:val="00B921AC"/>
    <w:rsid w:val="00B96B3D"/>
    <w:rsid w:val="00B96BC3"/>
    <w:rsid w:val="00B972D8"/>
    <w:rsid w:val="00BA0403"/>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44D95"/>
    <w:rsid w:val="00C451BC"/>
    <w:rsid w:val="00C45A91"/>
    <w:rsid w:val="00C54683"/>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43EC"/>
    <w:rsid w:val="00D549AE"/>
    <w:rsid w:val="00D57965"/>
    <w:rsid w:val="00D643DF"/>
    <w:rsid w:val="00D652A1"/>
    <w:rsid w:val="00D660D5"/>
    <w:rsid w:val="00D739AA"/>
    <w:rsid w:val="00D74572"/>
    <w:rsid w:val="00D7562B"/>
    <w:rsid w:val="00D76BC6"/>
    <w:rsid w:val="00D77996"/>
    <w:rsid w:val="00D77A0D"/>
    <w:rsid w:val="00D851FE"/>
    <w:rsid w:val="00D858CB"/>
    <w:rsid w:val="00D8642A"/>
    <w:rsid w:val="00D90B93"/>
    <w:rsid w:val="00D90E3C"/>
    <w:rsid w:val="00D96084"/>
    <w:rsid w:val="00DA00E6"/>
    <w:rsid w:val="00DA11AA"/>
    <w:rsid w:val="00DA23BC"/>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7851"/>
    <w:rsid w:val="00DE7D5E"/>
    <w:rsid w:val="00DF0798"/>
    <w:rsid w:val="00DF326D"/>
    <w:rsid w:val="00DF39C0"/>
    <w:rsid w:val="00DF7B83"/>
    <w:rsid w:val="00E02A94"/>
    <w:rsid w:val="00E05CE1"/>
    <w:rsid w:val="00E06CB1"/>
    <w:rsid w:val="00E06F96"/>
    <w:rsid w:val="00E118A4"/>
    <w:rsid w:val="00E1498E"/>
    <w:rsid w:val="00E20F13"/>
    <w:rsid w:val="00E20FA4"/>
    <w:rsid w:val="00E21C42"/>
    <w:rsid w:val="00E22842"/>
    <w:rsid w:val="00E25934"/>
    <w:rsid w:val="00E25BF2"/>
    <w:rsid w:val="00E270DF"/>
    <w:rsid w:val="00E3006C"/>
    <w:rsid w:val="00E32CA7"/>
    <w:rsid w:val="00E40256"/>
    <w:rsid w:val="00E4194E"/>
    <w:rsid w:val="00E41C0A"/>
    <w:rsid w:val="00E42626"/>
    <w:rsid w:val="00E43D23"/>
    <w:rsid w:val="00E45183"/>
    <w:rsid w:val="00E462C1"/>
    <w:rsid w:val="00E47125"/>
    <w:rsid w:val="00E53F85"/>
    <w:rsid w:val="00E5528A"/>
    <w:rsid w:val="00E55B81"/>
    <w:rsid w:val="00E56FDE"/>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E51"/>
    <w:rsid w:val="00E97B9A"/>
    <w:rsid w:val="00EA0AEA"/>
    <w:rsid w:val="00EA11C7"/>
    <w:rsid w:val="00EA4C01"/>
    <w:rsid w:val="00EA58F0"/>
    <w:rsid w:val="00EB07A8"/>
    <w:rsid w:val="00EB5369"/>
    <w:rsid w:val="00EC5E2F"/>
    <w:rsid w:val="00ED2DF0"/>
    <w:rsid w:val="00ED3036"/>
    <w:rsid w:val="00EE3363"/>
    <w:rsid w:val="00EE5372"/>
    <w:rsid w:val="00EF72FB"/>
    <w:rsid w:val="00EF735E"/>
    <w:rsid w:val="00F00220"/>
    <w:rsid w:val="00F02FE9"/>
    <w:rsid w:val="00F0302F"/>
    <w:rsid w:val="00F037D5"/>
    <w:rsid w:val="00F044D4"/>
    <w:rsid w:val="00F04912"/>
    <w:rsid w:val="00F05485"/>
    <w:rsid w:val="00F104B0"/>
    <w:rsid w:val="00F12580"/>
    <w:rsid w:val="00F13019"/>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B6E"/>
    <w:rsid w:val="00F751EB"/>
    <w:rsid w:val="00F764A5"/>
    <w:rsid w:val="00F77883"/>
    <w:rsid w:val="00F915C9"/>
    <w:rsid w:val="00F91F68"/>
    <w:rsid w:val="00F94BDA"/>
    <w:rsid w:val="00FA002B"/>
    <w:rsid w:val="00FA3722"/>
    <w:rsid w:val="00FA3C10"/>
    <w:rsid w:val="00FA3ED4"/>
    <w:rsid w:val="00FB3959"/>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B80C21"/>
    <w:pPr>
      <w:spacing w:after="160" w:line="240" w:lineRule="exact"/>
    </w:pPr>
    <w:rPr>
      <w:rFonts w:ascii="Arial" w:hAnsi="Arial" w:cs="Arial"/>
      <w:sz w:val="20"/>
      <w:szCs w:val="20"/>
    </w:rPr>
  </w:style>
  <w:style w:type="paragraph" w:customStyle="1" w:styleId="norm">
    <w:name w:val="norm"/>
    <w:basedOn w:val="a"/>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80C21"/>
    <w:pPr>
      <w:spacing w:after="160" w:line="240" w:lineRule="exact"/>
    </w:pPr>
    <w:rPr>
      <w:rFonts w:ascii="Verdana" w:hAnsi="Verdana"/>
      <w:sz w:val="20"/>
      <w:szCs w:val="20"/>
    </w:rPr>
  </w:style>
  <w:style w:type="paragraph" w:customStyle="1" w:styleId="Style2">
    <w:name w:val="Style2"/>
    <w:basedOn w:val="a"/>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B80C21"/>
    <w:pPr>
      <w:spacing w:before="100" w:beforeAutospacing="1" w:after="100" w:afterAutospacing="1"/>
    </w:pPr>
    <w:rPr>
      <w:rFonts w:eastAsia="Arial Unicode MS"/>
      <w:sz w:val="16"/>
      <w:szCs w:val="16"/>
    </w:rPr>
  </w:style>
  <w:style w:type="paragraph" w:customStyle="1" w:styleId="font13">
    <w:name w:val="font13"/>
    <w:basedOn w:val="a"/>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UnresolvedMention">
    <w:name w:val="Unresolved Mention"/>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semiHidden/>
    <w:rsid w:val="003B30C8"/>
    <w:pPr>
      <w:spacing w:after="160" w:line="240" w:lineRule="exact"/>
      <w:jc w:val="both"/>
    </w:pPr>
    <w:rPr>
      <w:rFonts w:ascii="Arial" w:hAnsi="Arial" w:cs="Arial"/>
      <w:b/>
      <w:sz w:val="20"/>
      <w:szCs w:val="20"/>
      <w:lang w:val="en-GB"/>
    </w:rPr>
  </w:style>
  <w:style w:type="paragraph" w:customStyle="1" w:styleId="Index11">
    <w:name w:val="Index 11"/>
    <w:basedOn w:val="a"/>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74A6F"/>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3804A-8911-4DEB-8221-03E2C02B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53</Pages>
  <Words>22232</Words>
  <Characters>126724</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96</cp:revision>
  <dcterms:created xsi:type="dcterms:W3CDTF">2022-06-07T15:47:00Z</dcterms:created>
  <dcterms:modified xsi:type="dcterms:W3CDTF">2024-09-20T11:46:00Z</dcterms:modified>
</cp:coreProperties>
</file>