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792156">
        <w:rPr>
          <w:rFonts w:ascii="GHEA Grapalat" w:hAnsi="GHEA Grapalat"/>
          <w:i w:val="0"/>
          <w:sz w:val="24"/>
          <w:szCs w:val="24"/>
        </w:rPr>
        <w:t>1</w:t>
      </w:r>
      <w:r w:rsidR="00E53644" w:rsidRPr="00E53644">
        <w:rPr>
          <w:rFonts w:ascii="GHEA Grapalat" w:hAnsi="GHEA Grapalat"/>
          <w:i w:val="0"/>
          <w:sz w:val="24"/>
          <w:szCs w:val="24"/>
        </w:rPr>
        <w:t>3</w:t>
      </w:r>
      <w:r w:rsidR="00792156">
        <w:rPr>
          <w:rFonts w:ascii="GHEA Grapalat" w:hAnsi="GHEA Grapalat"/>
          <w:i w:val="0"/>
          <w:sz w:val="24"/>
          <w:szCs w:val="24"/>
        </w:rPr>
        <w:t>-го 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792156">
        <w:rPr>
          <w:rFonts w:ascii="GHEA Grapalat" w:hAnsi="GHEA Grapalat"/>
          <w:b/>
          <w:i w:val="0"/>
          <w:sz w:val="24"/>
          <w:szCs w:val="24"/>
        </w:rPr>
        <w:t>GHTsDzB-HVKAK-2025-03</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услуг по ремонту и обслуживанию компьютерной техники</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E53644" w:rsidRPr="00203BBB">
        <w:rPr>
          <w:rFonts w:ascii="GHEA Grapalat" w:hAnsi="GHEA Grapalat"/>
          <w:b/>
          <w:i w:val="0"/>
          <w:sz w:val="24"/>
          <w:szCs w:val="24"/>
        </w:rPr>
        <w:t>20</w:t>
      </w:r>
      <w:r w:rsidR="0077372B">
        <w:rPr>
          <w:rFonts w:ascii="GHEA Grapalat" w:hAnsi="GHEA Grapalat"/>
          <w:b/>
          <w:i w:val="0"/>
          <w:sz w:val="24"/>
          <w:szCs w:val="24"/>
        </w:rPr>
        <w:t xml:space="preserve"> декабря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792156">
        <w:rPr>
          <w:rFonts w:ascii="GHEA Grapalat" w:hAnsi="GHEA Grapalat"/>
          <w:sz w:val="22"/>
          <w:szCs w:val="22"/>
        </w:rPr>
        <w:t>GHTsDzB-HVKAK-2025-03</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77372B">
        <w:rPr>
          <w:rFonts w:ascii="GHEA Grapalat" w:hAnsi="GHEA Grapalat"/>
          <w:sz w:val="22"/>
          <w:szCs w:val="22"/>
        </w:rPr>
        <w:t>1</w:t>
      </w:r>
      <w:r w:rsidR="00203BBB">
        <w:rPr>
          <w:rFonts w:ascii="GHEA Grapalat" w:hAnsi="GHEA Grapalat"/>
          <w:sz w:val="22"/>
          <w:szCs w:val="22"/>
          <w:lang w:val="en-GB"/>
        </w:rPr>
        <w:t>3</w:t>
      </w:r>
      <w:r w:rsidR="0077372B">
        <w:rPr>
          <w:rFonts w:ascii="GHEA Grapalat" w:hAnsi="GHEA Grapalat"/>
          <w:sz w:val="22"/>
          <w:szCs w:val="22"/>
        </w:rPr>
        <w:t xml:space="preserve"> декабря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УСЛУГ ПО РЕМОНТУ И ОБСЛУЖИВАНИЮ КОМПЬЮТЕРНОЙ ТЕХНИКИ</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77372B" w:rsidRPr="00521A49" w:rsidRDefault="00096865" w:rsidP="0077372B">
      <w:pPr>
        <w:rPr>
          <w:rFonts w:ascii="GHEA Grapalat" w:hAnsi="GHEA Grapalat"/>
          <w:b/>
        </w:rPr>
      </w:pPr>
      <w:r w:rsidRPr="009044F1">
        <w:rPr>
          <w:rFonts w:ascii="GHEA Grapalat" w:hAnsi="GHEA Grapalat"/>
          <w:i/>
        </w:rPr>
        <w:t xml:space="preserve"> </w:t>
      </w:r>
      <w:r w:rsidR="0077372B" w:rsidRPr="00A149BB">
        <w:rPr>
          <w:rFonts w:ascii="GHEA Grapalat" w:hAnsi="GHEA Grapalat"/>
          <w:b/>
          <w:i/>
          <w:color w:val="FF0000"/>
        </w:rPr>
        <w:t>Процедура осуществляется на основании части 6 статьи 15 закона Республики Армения "О</w:t>
      </w:r>
      <w:r w:rsidR="0077372B" w:rsidRPr="00A149BB">
        <w:rPr>
          <w:rFonts w:ascii="Sylfaen" w:hAnsi="Sylfaen" w:cs="Courier New"/>
          <w:b/>
          <w:i/>
          <w:color w:val="FF0000"/>
          <w:lang w:val="en-US"/>
        </w:rPr>
        <w:t> </w:t>
      </w:r>
      <w:r w:rsidR="0077372B" w:rsidRPr="00A149BB">
        <w:rPr>
          <w:rFonts w:ascii="GHEA Grapalat" w:hAnsi="GHEA Grapalat"/>
          <w:b/>
          <w:i/>
          <w:color w:val="FF0000"/>
        </w:rPr>
        <w:t>закупках"</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ПРИГЛАШЕНИЯ НА ЗАПРОС КОТИРОВОК, ОБЪЯВЛЕННЫЙ С ЦЕЛЬЮ ПРИОБРЕТЕНИЯ УСЛУГ ПО РЕМОНТУ И ОБСЛУЖИВАНИЮ КОМПЬЮТЕРНОЙ ТЕХНИКИ 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792156">
        <w:rPr>
          <w:rFonts w:ascii="GHEA Grapalat" w:hAnsi="GHEA Grapalat"/>
          <w:b/>
          <w:sz w:val="22"/>
          <w:szCs w:val="22"/>
        </w:rPr>
        <w:t>GHTsDzB-HVKAK-2025-03</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услуг по ремонту и обслуживанию компьютерной техники</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DD37A4">
        <w:rPr>
          <w:rFonts w:ascii="GHEA Grapalat" w:hAnsi="GHEA Grapalat"/>
          <w:b/>
          <w:i w:val="0"/>
          <w:sz w:val="24"/>
          <w:szCs w:val="24"/>
        </w:rPr>
        <w:t>2</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DD37A4">
        <w:rPr>
          <w:rFonts w:ascii="GHEA Grapalat" w:hAnsi="GHEA Grapalat"/>
          <w:b/>
          <w:i w:val="0"/>
          <w:sz w:val="24"/>
          <w:szCs w:val="24"/>
        </w:rPr>
        <w:t>а</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77372B" w:rsidRDefault="0077372B" w:rsidP="00AA73D2">
            <w:pPr>
              <w:pStyle w:val="23"/>
              <w:spacing w:line="240" w:lineRule="auto"/>
              <w:ind w:firstLine="0"/>
              <w:jc w:val="center"/>
              <w:rPr>
                <w:rFonts w:ascii="GHEA Grapalat" w:hAnsi="GHEA Grapalat"/>
              </w:rPr>
            </w:pPr>
            <w:r>
              <w:rPr>
                <w:rFonts w:ascii="GHEA Grapalat" w:hAnsi="GHEA Grapalat"/>
              </w:rPr>
              <w:t>2,500,000</w:t>
            </w:r>
          </w:p>
        </w:tc>
        <w:tc>
          <w:tcPr>
            <w:tcW w:w="6600" w:type="dxa"/>
            <w:vAlign w:val="center"/>
          </w:tcPr>
          <w:p w:rsidR="00AA73D2" w:rsidRPr="009D6A8A" w:rsidRDefault="00AA73D2" w:rsidP="00AA73D2">
            <w:pPr>
              <w:rPr>
                <w:rFonts w:ascii="GHEA Grapalat" w:hAnsi="GHEA Grapalat"/>
                <w:sz w:val="20"/>
                <w:szCs w:val="20"/>
                <w:lang w:val="hy-AM"/>
              </w:rPr>
            </w:pPr>
            <w:r w:rsidRPr="009D6A8A">
              <w:rPr>
                <w:rFonts w:ascii="GHEA Grapalat" w:hAnsi="GHEA Grapalat"/>
                <w:sz w:val="20"/>
                <w:szCs w:val="20"/>
                <w:lang w:val="hy-AM"/>
              </w:rPr>
              <w:t>Услуги по обслуживани</w:t>
            </w:r>
            <w:r>
              <w:rPr>
                <w:rFonts w:ascii="GHEA Grapalat" w:hAnsi="GHEA Grapalat"/>
                <w:sz w:val="20"/>
                <w:szCs w:val="20"/>
                <w:lang w:val="hy-AM"/>
              </w:rPr>
              <w:t>ю компьютеров, мониторов и UPS</w:t>
            </w: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418" w:type="dxa"/>
            <w:vAlign w:val="center"/>
          </w:tcPr>
          <w:p w:rsidR="00AA73D2" w:rsidRPr="0077372B" w:rsidRDefault="0077372B" w:rsidP="00AA73D2">
            <w:pPr>
              <w:pStyle w:val="23"/>
              <w:spacing w:line="240" w:lineRule="auto"/>
              <w:ind w:firstLine="0"/>
              <w:jc w:val="center"/>
              <w:rPr>
                <w:rFonts w:ascii="GHEA Grapalat" w:hAnsi="GHEA Grapalat"/>
              </w:rPr>
            </w:pPr>
            <w:r>
              <w:rPr>
                <w:rFonts w:ascii="GHEA Grapalat" w:hAnsi="GHEA Grapalat"/>
              </w:rPr>
              <w:t>3,000,000</w:t>
            </w:r>
          </w:p>
        </w:tc>
        <w:tc>
          <w:tcPr>
            <w:tcW w:w="6600" w:type="dxa"/>
            <w:vAlign w:val="center"/>
          </w:tcPr>
          <w:p w:rsidR="00AA73D2" w:rsidRPr="009D6A8A" w:rsidRDefault="00AA73D2" w:rsidP="00AA73D2">
            <w:pPr>
              <w:rPr>
                <w:rFonts w:ascii="GHEA Grapalat" w:hAnsi="GHEA Grapalat"/>
                <w:sz w:val="20"/>
                <w:szCs w:val="20"/>
                <w:lang w:val="hy-AM"/>
              </w:rPr>
            </w:pPr>
            <w:r w:rsidRPr="009D6A8A">
              <w:rPr>
                <w:rFonts w:ascii="GHEA Grapalat" w:hAnsi="GHEA Grapalat"/>
                <w:sz w:val="20"/>
                <w:szCs w:val="20"/>
                <w:lang w:val="hy-AM"/>
              </w:rPr>
              <w:t>Услуги по обслуживанию струйных, лазерных п</w:t>
            </w:r>
            <w:r>
              <w:rPr>
                <w:rFonts w:ascii="GHEA Grapalat" w:hAnsi="GHEA Grapalat"/>
                <w:sz w:val="20"/>
                <w:szCs w:val="20"/>
                <w:lang w:val="hy-AM"/>
              </w:rPr>
              <w:t>ринтеров и копировальных машин</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005A26BE">
        <w:rPr>
          <w:rFonts w:asciiTheme="minorHAnsi" w:hAnsiTheme="minorHAnsi"/>
        </w:rPr>
        <w:t>/</w:t>
      </w:r>
      <w:r w:rsidR="005A26BE" w:rsidRPr="005A26BE">
        <w:rPr>
          <w:rFonts w:ascii="GHEA Grapalat" w:hAnsi="GHEA Grapalat"/>
          <w:sz w:val="24"/>
          <w:szCs w:val="24"/>
        </w:rPr>
        <w:t>в виде суммы цен по каждому виду оказания услуг (согласно приложению № 1.1)</w:t>
      </w:r>
      <w:r w:rsidR="005A26BE">
        <w:rPr>
          <w:rFonts w:ascii="GHEA Grapalat" w:hAnsi="GHEA Grapalat"/>
          <w:sz w:val="24"/>
          <w:szCs w:val="24"/>
        </w:rPr>
        <w:t>/</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792156">
        <w:rPr>
          <w:rFonts w:ascii="GHEA Grapalat" w:hAnsi="GHEA Grapalat"/>
          <w:b/>
          <w:sz w:val="22"/>
          <w:szCs w:val="22"/>
        </w:rPr>
        <w:t>GHTsDzB-HVKAK-2025-03</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792156">
        <w:rPr>
          <w:rFonts w:ascii="GHEA Grapalat" w:hAnsi="GHEA Grapalat"/>
          <w:b/>
          <w:sz w:val="22"/>
          <w:szCs w:val="22"/>
        </w:rPr>
        <w:t>GHTsDzB-HVKAK-2025-03</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B089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B089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B089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B089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B089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B089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B089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B0892"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3B089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B0892"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B089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B089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792156">
        <w:rPr>
          <w:rFonts w:ascii="GHEA Grapalat" w:hAnsi="GHEA Grapalat"/>
          <w:b/>
          <w:sz w:val="22"/>
          <w:szCs w:val="22"/>
        </w:rPr>
        <w:t>GHTsDzB-HVKAK-2025-03</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792156">
        <w:rPr>
          <w:rFonts w:ascii="GHEA Grapalat" w:hAnsi="GHEA Grapalat"/>
          <w:b/>
          <w:sz w:val="22"/>
          <w:szCs w:val="22"/>
        </w:rPr>
        <w:t>GHTsDzB-HVKAK-2025-03</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792156">
        <w:rPr>
          <w:rFonts w:ascii="GHEA Grapalat" w:hAnsi="GHEA Grapalat"/>
          <w:b/>
          <w:sz w:val="22"/>
          <w:szCs w:val="22"/>
        </w:rPr>
        <w:t>GHTsDzB-HVKAK-2025-03</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792156">
        <w:rPr>
          <w:rFonts w:ascii="GHEA Grapalat" w:hAnsi="GHEA Grapalat"/>
          <w:b/>
          <w:sz w:val="22"/>
          <w:szCs w:val="22"/>
        </w:rPr>
        <w:t>GHTsDzB-HVKAK-2025-03</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792156">
        <w:rPr>
          <w:rFonts w:ascii="GHEA Grapalat" w:hAnsi="GHEA Grapalat"/>
          <w:b/>
          <w:sz w:val="22"/>
          <w:szCs w:val="22"/>
        </w:rPr>
        <w:t>GHTsDzB-HVKAK-2025-03</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792156">
        <w:rPr>
          <w:rFonts w:ascii="GHEA Grapalat" w:hAnsi="GHEA Grapalat"/>
          <w:b/>
          <w:sz w:val="22"/>
          <w:szCs w:val="22"/>
        </w:rPr>
        <w:t>GHTsDzB-HVKAK-2025-03</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D68F2" w:rsidRPr="00DB23E1">
        <w:rPr>
          <w:rFonts w:ascii="GHEA Grapalat" w:hAnsi="GHEA Grapalat"/>
          <w:b/>
        </w:rPr>
        <w:t>услуг по ремонту и обслуживанию компьютерной техники</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xml:space="preserve">№ 3 и № 3.1 </w:t>
      </w:r>
      <w:r w:rsidR="00092AFE">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E16259" w:rsidRDefault="003B2F27" w:rsidP="003F4FD0">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E16259">
        <w:rPr>
          <w:rFonts w:ascii="GHEA Grapalat" w:hAnsi="GHEA Grapalat"/>
          <w:b/>
          <w:color w:val="000000" w:themeColor="text1"/>
        </w:rPr>
        <w:t>предусмотрения</w:t>
      </w:r>
      <w:proofErr w:type="spellEnd"/>
      <w:r w:rsidR="00224C7B" w:rsidRPr="00E16259">
        <w:rPr>
          <w:rFonts w:ascii="GHEA Grapalat" w:hAnsi="GHEA Grapalat"/>
          <w:b/>
          <w:color w:val="000000" w:themeColor="text1"/>
        </w:rPr>
        <w:t xml:space="preserve"> финансовых сре</w:t>
      </w:r>
      <w:proofErr w:type="gramStart"/>
      <w:r w:rsidR="00224C7B" w:rsidRPr="00E16259">
        <w:rPr>
          <w:rFonts w:ascii="GHEA Grapalat" w:hAnsi="GHEA Grapalat"/>
          <w:b/>
          <w:color w:val="000000" w:themeColor="text1"/>
        </w:rPr>
        <w:t>дств дл</w:t>
      </w:r>
      <w:proofErr w:type="gramEnd"/>
      <w:r w:rsidR="00224C7B"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E16259">
        <w:rPr>
          <w:rFonts w:ascii="GHEA Grapalat" w:hAnsi="GHEA Grapalat"/>
          <w:b/>
        </w:rPr>
        <w:t>двадцатипя</w:t>
      </w:r>
      <w:r w:rsidRPr="00E16259">
        <w:rPr>
          <w:rFonts w:ascii="GHEA Grapalat" w:hAnsi="GHEA Grapalat"/>
          <w:b/>
        </w:rPr>
        <w:t>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w:t>
      </w:r>
      <w:r w:rsidR="002C12AE" w:rsidRPr="00E16259">
        <w:rPr>
          <w:rFonts w:ascii="GHEA Grapalat" w:hAnsi="GHEA Grapalat"/>
          <w:b/>
        </w:rPr>
        <w:t>й квалификации и</w:t>
      </w:r>
      <w:r w:rsidRPr="00E16259">
        <w:rPr>
          <w:rFonts w:ascii="GHEA Grapalat" w:hAnsi="GHEA Grapalat"/>
          <w:b/>
        </w:rPr>
        <w:t xml:space="preserve"> договора заменяется гарантией или наличными деньгами, с учетом требований </w:t>
      </w:r>
      <w:r w:rsidR="00936F41" w:rsidRPr="00E16259">
        <w:rPr>
          <w:rFonts w:ascii="GHEA Grapalat" w:hAnsi="GHEA Grapalat"/>
          <w:b/>
        </w:rPr>
        <w:t xml:space="preserve">абзаца "в"  подпункта 1 и </w:t>
      </w:r>
      <w:r w:rsidRPr="00E16259">
        <w:rPr>
          <w:rFonts w:ascii="GHEA Grapalat" w:hAnsi="GHEA Grapalat"/>
          <w:b/>
        </w:rPr>
        <w:t>абзаца "б" подпункта 1</w:t>
      </w:r>
      <w:r w:rsidR="002C12AE" w:rsidRPr="00E16259">
        <w:rPr>
          <w:rFonts w:ascii="GHEA Grapalat" w:hAnsi="GHEA Grapalat"/>
          <w:b/>
        </w:rPr>
        <w:t>7</w:t>
      </w:r>
      <w:r w:rsidRPr="00E1625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16259">
        <w:rPr>
          <w:rFonts w:ascii="GHEA Grapalat" w:hAnsi="GHEA Grapalat"/>
          <w:b/>
        </w:rPr>
        <w:t>й</w:t>
      </w:r>
      <w:r w:rsidRPr="00E16259">
        <w:rPr>
          <w:rFonts w:ascii="GHEA Grapalat" w:hAnsi="GHEA Grapalat"/>
          <w:b/>
        </w:rPr>
        <w:t xml:space="preserve"> </w:t>
      </w:r>
      <w:r w:rsidR="00A15315" w:rsidRPr="00E16259">
        <w:rPr>
          <w:rFonts w:ascii="GHEA Grapalat" w:hAnsi="GHEA Grapalat"/>
          <w:b/>
        </w:rPr>
        <w:t xml:space="preserve">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w:t>
      </w:r>
      <w:r w:rsidR="00A27144" w:rsidRPr="00E16259">
        <w:rPr>
          <w:rFonts w:ascii="GHEA Grapalat" w:hAnsi="GHEA Grapalat"/>
          <w:b/>
        </w:rPr>
        <w:t>ых</w:t>
      </w:r>
      <w:r w:rsidRPr="00E16259">
        <w:rPr>
          <w:rFonts w:ascii="GHEA Grapalat" w:hAnsi="GHEA Grapalat"/>
          <w:b/>
        </w:rPr>
        <w:t xml:space="preserve"> в виде неустойки, также представляет Заказчику нов</w:t>
      </w:r>
      <w:r w:rsidR="00A15315" w:rsidRPr="00E16259">
        <w:rPr>
          <w:rFonts w:ascii="GHEA Grapalat" w:hAnsi="GHEA Grapalat"/>
          <w:b/>
        </w:rPr>
        <w:t>ые</w:t>
      </w:r>
      <w:r w:rsidRPr="00E16259">
        <w:rPr>
          <w:rFonts w:ascii="GHEA Grapalat" w:hAnsi="GHEA Grapalat"/>
          <w:b/>
        </w:rPr>
        <w:t xml:space="preserve"> обеспечени</w:t>
      </w:r>
      <w:r w:rsidR="00A15315" w:rsidRPr="00E16259">
        <w:rPr>
          <w:rFonts w:ascii="GHEA Grapalat" w:hAnsi="GHEA Grapalat"/>
          <w:b/>
        </w:rPr>
        <w:t>я</w:t>
      </w:r>
      <w:r w:rsidRPr="00E1625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16259">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EE1EA5">
        <w:trPr>
          <w:jc w:val="center"/>
        </w:trPr>
        <w:tc>
          <w:tcPr>
            <w:tcW w:w="4536" w:type="dxa"/>
          </w:tcPr>
          <w:p w:rsidR="0011447A" w:rsidRPr="009F3DC7" w:rsidRDefault="0011447A" w:rsidP="00EE1EA5">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EE1EA5">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EE1EA5">
            <w:pPr>
              <w:widowControl w:val="0"/>
              <w:spacing w:after="160" w:line="360" w:lineRule="auto"/>
              <w:jc w:val="center"/>
              <w:rPr>
                <w:rFonts w:ascii="GHEA Grapalat" w:hAnsi="GHEA Grapalat"/>
              </w:rPr>
            </w:pPr>
          </w:p>
        </w:tc>
        <w:tc>
          <w:tcPr>
            <w:tcW w:w="4343" w:type="dxa"/>
          </w:tcPr>
          <w:p w:rsidR="0011447A" w:rsidRPr="009F3DC7" w:rsidRDefault="0011447A" w:rsidP="00EE1EA5">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EE1EA5">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C64" w:rsidRDefault="00E62C64">
      <w:r>
        <w:separator/>
      </w:r>
    </w:p>
  </w:endnote>
  <w:endnote w:type="continuationSeparator" w:id="0">
    <w:p w:rsidR="00E62C64" w:rsidRDefault="00E62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11447A" w:rsidRPr="003E450C" w:rsidRDefault="003B0892">
        <w:pPr>
          <w:pStyle w:val="a5"/>
          <w:jc w:val="center"/>
          <w:rPr>
            <w:rFonts w:ascii="GHEA Grapalat" w:hAnsi="GHEA Grapalat"/>
            <w:sz w:val="24"/>
            <w:szCs w:val="24"/>
          </w:rPr>
        </w:pPr>
        <w:r w:rsidRPr="003E450C">
          <w:rPr>
            <w:rFonts w:ascii="GHEA Grapalat" w:hAnsi="GHEA Grapalat"/>
            <w:sz w:val="24"/>
            <w:szCs w:val="24"/>
          </w:rPr>
          <w:fldChar w:fldCharType="begin"/>
        </w:r>
        <w:r w:rsidR="0011447A"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203BBB">
          <w:rPr>
            <w:rFonts w:ascii="GHEA Grapalat" w:hAnsi="GHEA Grapalat"/>
            <w:noProof/>
            <w:sz w:val="24"/>
            <w:szCs w:val="24"/>
          </w:rPr>
          <w:t>2</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64" w:rsidRPr="00305BEC" w:rsidRDefault="00E62C64">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C64" w:rsidRDefault="00E62C64">
      <w:r>
        <w:separator/>
      </w:r>
    </w:p>
  </w:footnote>
  <w:footnote w:type="continuationSeparator" w:id="0">
    <w:p w:rsidR="00E62C64" w:rsidRDefault="00E62C64">
      <w:r>
        <w:continuationSeparator/>
      </w:r>
    </w:p>
  </w:footnote>
  <w:footnote w:id="1">
    <w:p w:rsidR="00E62C64" w:rsidRPr="00A31673" w:rsidRDefault="00E62C64">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62C64" w:rsidRDefault="00E62C64" w:rsidP="006B3E56">
      <w:pPr>
        <w:jc w:val="both"/>
      </w:pPr>
    </w:p>
    <w:p w:rsidR="00E62C64" w:rsidRPr="00503980" w:rsidRDefault="00E62C64"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62C64" w:rsidRPr="00503980" w:rsidRDefault="00E62C64"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E62C64" w:rsidRPr="00503980" w:rsidRDefault="00E62C64"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E62C64" w:rsidRDefault="00E62C64" w:rsidP="006B3E56">
      <w:pPr>
        <w:pStyle w:val="af2"/>
        <w:rPr>
          <w:rFonts w:asciiTheme="minorHAnsi" w:hAnsiTheme="minorHAnsi"/>
          <w:lang w:val="af-ZA"/>
        </w:rPr>
      </w:pPr>
    </w:p>
  </w:footnote>
  <w:footnote w:id="3">
    <w:p w:rsidR="00E62C64" w:rsidRPr="00D3436F" w:rsidRDefault="00E62C6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62C64" w:rsidRPr="009C4E45" w:rsidRDefault="00E62C64">
      <w:pPr>
        <w:pStyle w:val="af2"/>
        <w:rPr>
          <w:rFonts w:ascii="GHEA Grapalat" w:hAnsi="GHEA Grapalat"/>
          <w:color w:val="FF0000"/>
          <w:sz w:val="28"/>
          <w:szCs w:val="28"/>
        </w:rPr>
      </w:pPr>
    </w:p>
  </w:footnote>
  <w:footnote w:id="4">
    <w:p w:rsidR="00E62C64" w:rsidRPr="008842CE" w:rsidRDefault="00E62C64" w:rsidP="003D2FE2">
      <w:pPr>
        <w:pStyle w:val="af2"/>
        <w:jc w:val="both"/>
      </w:pPr>
    </w:p>
  </w:footnote>
  <w:footnote w:id="5">
    <w:p w:rsidR="00E62C64" w:rsidRPr="008842CE" w:rsidRDefault="00E62C64" w:rsidP="000A214C">
      <w:pPr>
        <w:pStyle w:val="af2"/>
        <w:jc w:val="both"/>
      </w:pPr>
    </w:p>
  </w:footnote>
  <w:footnote w:id="6">
    <w:p w:rsidR="00E62C64" w:rsidRPr="006F5F33" w:rsidRDefault="00E62C64"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62C64" w:rsidRPr="006F5F33" w:rsidRDefault="00E62C64"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62C64" w:rsidRPr="006F5F33" w:rsidRDefault="00E62C64"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62C64" w:rsidRPr="006F5F33" w:rsidRDefault="00E62C64"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E62C64" w:rsidRPr="009E00B3" w:rsidRDefault="00E62C64"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E62C64" w:rsidRPr="00A47171" w:rsidRDefault="00E62C64"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E62C64" w:rsidRPr="00E40AC8" w:rsidRDefault="00E62C64"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rsidR="0011447A" w:rsidRPr="00124BE9" w:rsidRDefault="0011447A"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0481"/>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651D3-F382-4898-87E1-E977A286E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2397</TotalTime>
  <Pages>70</Pages>
  <Words>15339</Words>
  <Characters>111534</Characters>
  <Application>Microsoft Office Word</Application>
  <DocSecurity>0</DocSecurity>
  <Lines>929</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1599</cp:revision>
  <cp:lastPrinted>2018-02-16T07:12:00Z</cp:lastPrinted>
  <dcterms:created xsi:type="dcterms:W3CDTF">2019-10-28T07:04:00Z</dcterms:created>
  <dcterms:modified xsi:type="dcterms:W3CDTF">2024-12-13T08:34:00Z</dcterms:modified>
</cp:coreProperties>
</file>