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թվականի հուլիսի 1</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511852">
        <w:rPr>
          <w:rFonts w:ascii="GHEA Grapalat" w:hAnsi="GHEA Grapalat"/>
          <w:b/>
          <w:i w:val="0"/>
          <w:lang w:val="hy-AM"/>
        </w:rPr>
        <w:t>ԳՀԾՁԲ-ՀՎԿԱԿ-2022-64</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CC7643">
        <w:rPr>
          <w:rFonts w:ascii="GHEA Grapalat" w:hAnsi="GHEA Grapalat"/>
          <w:b/>
          <w:i w:val="0"/>
          <w:lang w:val="hy-AM"/>
        </w:rPr>
        <w:t xml:space="preserve">ԱՆ </w:t>
      </w:r>
      <w:r w:rsidR="00CC7643">
        <w:rPr>
          <w:rFonts w:ascii="GHEA Grapalat" w:hAnsi="GHEA Grapalat"/>
          <w:i w:val="0"/>
          <w:lang w:val="hy-AM"/>
        </w:rPr>
        <w:t xml:space="preserve"> </w:t>
      </w:r>
      <w:r w:rsidR="00CC7643" w:rsidRPr="00773C2C">
        <w:rPr>
          <w:rFonts w:ascii="GHEA Grapalat" w:hAnsi="GHEA Grapalat"/>
          <w:b/>
          <w:i w:val="0"/>
          <w:lang w:val="hy-AM"/>
        </w:rPr>
        <w:t>«ՀՎԿ ԱԶԳԱՅԻՆ ԿԵՆՏՐՈՆ» ՊՈԱԿ-ի աշխատակիցների բժշկական զննության</w:t>
      </w:r>
      <w:r w:rsidR="00CC7643">
        <w:rPr>
          <w:rFonts w:ascii="GHEA Grapalat" w:hAnsi="GHEA Grapalat"/>
          <w:b/>
          <w:i w:val="0"/>
          <w:lang w:val="hy-AM"/>
        </w:rPr>
        <w:t xml:space="preserve">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10:30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525D0A" w:rsidRPr="00525D0A">
        <w:rPr>
          <w:rFonts w:ascii="GHEA Grapalat" w:hAnsi="GHEA Grapalat"/>
          <w:b/>
          <w:i w:val="0"/>
          <w:lang w:val="hy-AM"/>
        </w:rPr>
        <w:t>հուլիսի 08</w:t>
      </w:r>
      <w:r w:rsidRPr="00525D0A">
        <w:rPr>
          <w:rFonts w:ascii="GHEA Grapalat" w:hAnsi="GHEA Grapalat"/>
          <w:b/>
          <w:i w:val="0"/>
          <w:lang w:val="af-ZA"/>
        </w:rPr>
        <w:t xml:space="preserve">-ին ժամը </w:t>
      </w:r>
      <w:r w:rsidR="00525D0A" w:rsidRPr="00525D0A">
        <w:rPr>
          <w:rFonts w:ascii="GHEA Grapalat" w:hAnsi="GHEA Grapalat"/>
          <w:b/>
          <w:i w:val="0"/>
          <w:lang w:val="hy-AM"/>
        </w:rPr>
        <w:t>10:30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Pr>
          <w:rFonts w:ascii="GHEA Grapalat" w:hAnsi="GHEA Grapalat"/>
          <w:b/>
          <w:sz w:val="20"/>
          <w:szCs w:val="20"/>
          <w:lang w:val="af-ZA"/>
        </w:rPr>
        <w:t>ԳՀԾՁԲ-ՀՎԿԱԿ-202</w:t>
      </w:r>
      <w:r>
        <w:rPr>
          <w:rFonts w:ascii="GHEA Grapalat" w:hAnsi="GHEA Grapalat"/>
          <w:b/>
          <w:sz w:val="20"/>
          <w:szCs w:val="20"/>
          <w:lang w:val="hy-AM"/>
        </w:rPr>
        <w:t>2-64»</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հուլիսի 01</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Pr="00A6308B">
        <w:rPr>
          <w:rFonts w:ascii="GHEA Grapalat" w:hAnsi="GHEA Grapalat"/>
          <w:b/>
          <w:lang w:val="hy-AM"/>
        </w:rPr>
        <w:t xml:space="preserve">ԱՇԽԱՏԱԿԻՑՆԵՐԻ ԲԺՇԿԱԿԱՆ ԶՆՆՈՒԹՅԱՆ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Pr="00426DFE">
        <w:rPr>
          <w:rFonts w:ascii="GHEA Grapalat" w:hAnsi="GHEA Grapalat"/>
          <w:b/>
          <w:sz w:val="20"/>
          <w:szCs w:val="20"/>
          <w:lang w:val="hy-AM"/>
        </w:rPr>
        <w:t>ԱՇԽԱՏԱԿԻՑՆԵՐԻ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172DE4">
        <w:rPr>
          <w:rFonts w:ascii="GHEA Grapalat" w:hAnsi="GHEA Grapalat"/>
          <w:b/>
          <w:sz w:val="20"/>
          <w:szCs w:val="20"/>
          <w:lang w:val="af-ZA"/>
        </w:rPr>
        <w:t>ԳՀԾՁԲ-ՀՎԿԱԿ-202</w:t>
      </w:r>
      <w:r w:rsidR="00172DE4">
        <w:rPr>
          <w:rFonts w:ascii="GHEA Grapalat" w:hAnsi="GHEA Grapalat"/>
          <w:b/>
          <w:sz w:val="20"/>
          <w:szCs w:val="20"/>
          <w:lang w:val="hy-AM"/>
        </w:rPr>
        <w:t xml:space="preserve">2-64»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A40E34" w:rsidRDefault="00845AA5" w:rsidP="00EF3662">
      <w:pPr>
        <w:pStyle w:val="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5C5EB1" w:rsidRPr="002B5227">
        <w:rPr>
          <w:rFonts w:ascii="GHEA Grapalat" w:hAnsi="GHEA Grapalat"/>
          <w:b/>
          <w:i w:val="0"/>
          <w:lang w:val="hy-AM"/>
        </w:rPr>
        <w:t>աշխատակիցների</w:t>
      </w:r>
      <w:r w:rsidR="005C5EB1" w:rsidRPr="00961B4B">
        <w:rPr>
          <w:rFonts w:ascii="GHEA Grapalat" w:hAnsi="GHEA Grapalat"/>
          <w:i w:val="0"/>
          <w:lang w:val="hy-AM"/>
        </w:rPr>
        <w:t xml:space="preserve"> </w:t>
      </w:r>
      <w:r w:rsidR="005C5EB1" w:rsidRPr="00961B4B">
        <w:rPr>
          <w:rFonts w:ascii="GHEA Grapalat" w:hAnsi="GHEA Grapalat"/>
          <w:b/>
          <w:i w:val="0"/>
          <w:lang w:val="hy-AM"/>
        </w:rPr>
        <w:t>բժշկական զննության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11</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w:t>
      </w:r>
      <w:r w:rsidR="005A2033">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r w:rsidR="00A40E34">
        <w:rPr>
          <w:rFonts w:ascii="GHEA Grapalat" w:hAnsi="GHEA Grapalat" w:cs="Times Armenian"/>
          <w:i w:val="0"/>
          <w:lang w:val="hy-AM"/>
        </w:rPr>
        <w:t xml:space="preserve"> </w:t>
      </w:r>
      <w:r w:rsidR="00A40E34" w:rsidRPr="00A40E34">
        <w:rPr>
          <w:rFonts w:ascii="GHEA Grapalat" w:hAnsi="GHEA Grapalat" w:cs="Times Armenian"/>
          <w:i w:val="0"/>
          <w:color w:val="FF0000"/>
          <w:lang w:val="hy-AM"/>
        </w:rPr>
        <w:t>(</w:t>
      </w:r>
      <w:r w:rsidR="00A40E34" w:rsidRPr="00A40E34">
        <w:rPr>
          <w:rFonts w:ascii="GHEA Grapalat" w:hAnsi="GHEA Grapalat"/>
          <w:b/>
          <w:color w:val="FF0000"/>
          <w:lang w:val="hy-AM"/>
        </w:rPr>
        <w:t xml:space="preserve">Կցվում են հավելվածներ </w:t>
      </w:r>
      <w:r w:rsidR="00A40E34" w:rsidRPr="00A40E34">
        <w:rPr>
          <w:rFonts w:ascii="GHEA Grapalat" w:hAnsi="GHEA Grapalat"/>
          <w:b/>
          <w:color w:val="FF0000"/>
          <w:lang w:val="en-GB"/>
        </w:rPr>
        <w:t>NN 1, 1.1</w:t>
      </w:r>
      <w:r w:rsidR="00A40E34" w:rsidRPr="00A40E34">
        <w:rPr>
          <w:rFonts w:ascii="GHEA Grapalat" w:hAnsi="GHEA Grapalat"/>
          <w:b/>
          <w:color w:val="FF000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B45F0C" w:rsidRPr="00B45F0C" w:rsidTr="00993392">
        <w:tc>
          <w:tcPr>
            <w:tcW w:w="1701" w:type="dxa"/>
            <w:vAlign w:val="center"/>
          </w:tcPr>
          <w:p w:rsidR="00B45F0C" w:rsidRPr="00064ADD" w:rsidRDefault="00B45F0C"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B45F0C" w:rsidRPr="006D650C" w:rsidRDefault="00B45F0C" w:rsidP="005D26B6">
            <w:pPr>
              <w:pStyle w:val="23"/>
              <w:spacing w:line="240" w:lineRule="auto"/>
              <w:ind w:firstLine="0"/>
              <w:jc w:val="center"/>
              <w:rPr>
                <w:rFonts w:ascii="GHEA Grapalat" w:hAnsi="GHEA Grapalat"/>
                <w:sz w:val="16"/>
                <w:lang w:val="hy-AM"/>
              </w:rPr>
            </w:pPr>
            <w:r>
              <w:rPr>
                <w:rFonts w:ascii="GHEA Grapalat" w:hAnsi="GHEA Grapalat"/>
                <w:sz w:val="16"/>
                <w:lang w:val="hy-AM"/>
              </w:rPr>
              <w:t>243,600</w:t>
            </w:r>
          </w:p>
        </w:tc>
        <w:tc>
          <w:tcPr>
            <w:tcW w:w="7231" w:type="dxa"/>
            <w:vAlign w:val="center"/>
          </w:tcPr>
          <w:p w:rsidR="00B45F0C" w:rsidRPr="00EC470B" w:rsidRDefault="00B45F0C">
            <w:pPr>
              <w:rPr>
                <w:rFonts w:ascii="GHEA Grapalat" w:hAnsi="GHEA Grapalat"/>
                <w:sz w:val="20"/>
                <w:szCs w:val="20"/>
                <w:lang w:val="hy-AM"/>
              </w:rPr>
            </w:pPr>
            <w:r w:rsidRPr="00EC470B">
              <w:rPr>
                <w:rFonts w:ascii="GHEA Grapalat" w:hAnsi="GHEA Grapalat"/>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w:t>
            </w:r>
          </w:p>
        </w:tc>
      </w:tr>
      <w:tr w:rsidR="00B45F0C" w:rsidRPr="00B45F0C" w:rsidTr="00993392">
        <w:tc>
          <w:tcPr>
            <w:tcW w:w="1701" w:type="dxa"/>
            <w:vAlign w:val="center"/>
          </w:tcPr>
          <w:p w:rsidR="00B45F0C" w:rsidRPr="006D65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B45F0C" w:rsidRPr="00B45F0C" w:rsidRDefault="000058CA" w:rsidP="005D26B6">
            <w:pPr>
              <w:pStyle w:val="23"/>
              <w:spacing w:line="240" w:lineRule="auto"/>
              <w:ind w:firstLine="0"/>
              <w:jc w:val="center"/>
              <w:rPr>
                <w:rFonts w:ascii="GHEA Grapalat" w:hAnsi="GHEA Grapalat"/>
                <w:sz w:val="16"/>
                <w:lang w:val="hy-AM"/>
              </w:rPr>
            </w:pPr>
            <w:r>
              <w:rPr>
                <w:rFonts w:ascii="GHEA Grapalat" w:hAnsi="GHEA Grapalat"/>
                <w:sz w:val="16"/>
                <w:lang w:val="hy-AM"/>
              </w:rPr>
              <w:t>79,200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Արագածոտն</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B45F0C" w:rsidRPr="000058CA" w:rsidRDefault="000058CA" w:rsidP="005D26B6">
            <w:pPr>
              <w:pStyle w:val="23"/>
              <w:spacing w:line="240" w:lineRule="auto"/>
              <w:ind w:firstLine="0"/>
              <w:jc w:val="center"/>
              <w:rPr>
                <w:rFonts w:ascii="GHEA Grapalat" w:hAnsi="GHEA Grapalat"/>
                <w:sz w:val="16"/>
                <w:lang w:val="hy-AM"/>
              </w:rPr>
            </w:pPr>
            <w:r>
              <w:rPr>
                <w:rFonts w:ascii="GHEA Grapalat" w:hAnsi="GHEA Grapalat"/>
                <w:sz w:val="16"/>
                <w:lang w:val="hy-AM"/>
              </w:rPr>
              <w:t>54,750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Արարատ</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B45F0C" w:rsidRPr="00B45F0C" w:rsidRDefault="00B45F0C" w:rsidP="005D26B6">
            <w:pPr>
              <w:pStyle w:val="23"/>
              <w:spacing w:line="240" w:lineRule="auto"/>
              <w:ind w:firstLine="0"/>
              <w:jc w:val="center"/>
              <w:rPr>
                <w:rFonts w:ascii="GHEA Grapalat" w:hAnsi="GHEA Grapalat"/>
                <w:sz w:val="16"/>
                <w:lang w:val="hy-AM"/>
              </w:rPr>
            </w:pPr>
            <w:r>
              <w:rPr>
                <w:rFonts w:ascii="GHEA Grapalat" w:hAnsi="GHEA Grapalat"/>
                <w:sz w:val="16"/>
                <w:lang w:val="hy-AM"/>
              </w:rPr>
              <w:t>44,000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Տավուշ</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B45F0C" w:rsidRPr="005A5A50" w:rsidRDefault="005A5A50" w:rsidP="005D26B6">
            <w:pPr>
              <w:pStyle w:val="23"/>
              <w:spacing w:line="240" w:lineRule="auto"/>
              <w:ind w:firstLine="0"/>
              <w:jc w:val="center"/>
              <w:rPr>
                <w:rFonts w:ascii="GHEA Grapalat" w:hAnsi="GHEA Grapalat"/>
                <w:sz w:val="16"/>
                <w:lang w:val="hy-AM"/>
              </w:rPr>
            </w:pPr>
            <w:r>
              <w:rPr>
                <w:rFonts w:ascii="GHEA Grapalat" w:hAnsi="GHEA Grapalat"/>
                <w:sz w:val="16"/>
                <w:lang w:val="hy-AM"/>
              </w:rPr>
              <w:t>153,600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Շիրակ</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B45F0C" w:rsidRPr="00330631" w:rsidRDefault="00330631" w:rsidP="005D26B6">
            <w:pPr>
              <w:pStyle w:val="23"/>
              <w:spacing w:line="240" w:lineRule="auto"/>
              <w:ind w:firstLine="0"/>
              <w:jc w:val="center"/>
              <w:rPr>
                <w:rFonts w:ascii="GHEA Grapalat" w:hAnsi="GHEA Grapalat"/>
                <w:sz w:val="16"/>
                <w:lang w:val="hy-AM"/>
              </w:rPr>
            </w:pPr>
            <w:r>
              <w:rPr>
                <w:rFonts w:ascii="GHEA Grapalat" w:hAnsi="GHEA Grapalat"/>
                <w:sz w:val="16"/>
                <w:lang w:val="hy-AM"/>
              </w:rPr>
              <w:t>75,600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Գեղարքունիք</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B45F0C" w:rsidRPr="00663554" w:rsidRDefault="00663554" w:rsidP="005D26B6">
            <w:pPr>
              <w:pStyle w:val="23"/>
              <w:spacing w:line="240" w:lineRule="auto"/>
              <w:ind w:firstLine="0"/>
              <w:jc w:val="center"/>
              <w:rPr>
                <w:rFonts w:ascii="GHEA Grapalat" w:hAnsi="GHEA Grapalat"/>
                <w:sz w:val="16"/>
                <w:lang w:val="hy-AM"/>
              </w:rPr>
            </w:pPr>
            <w:r>
              <w:rPr>
                <w:rFonts w:ascii="GHEA Grapalat" w:hAnsi="GHEA Grapalat"/>
                <w:sz w:val="16"/>
                <w:lang w:val="hy-AM"/>
              </w:rPr>
              <w:t>59,600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Սյունիք</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B45F0C" w:rsidRPr="00663554" w:rsidRDefault="00663554" w:rsidP="005D26B6">
            <w:pPr>
              <w:pStyle w:val="23"/>
              <w:spacing w:line="240" w:lineRule="auto"/>
              <w:ind w:firstLine="0"/>
              <w:jc w:val="center"/>
              <w:rPr>
                <w:rFonts w:ascii="GHEA Grapalat" w:hAnsi="GHEA Grapalat"/>
                <w:sz w:val="16"/>
                <w:lang w:val="hy-AM"/>
              </w:rPr>
            </w:pPr>
            <w:r>
              <w:rPr>
                <w:rFonts w:ascii="GHEA Grapalat" w:hAnsi="GHEA Grapalat"/>
                <w:sz w:val="16"/>
                <w:lang w:val="hy-AM"/>
              </w:rPr>
              <w:t>59,600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Լոռի</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B45F0C" w:rsidRPr="00B84778" w:rsidRDefault="00B84778" w:rsidP="005D26B6">
            <w:pPr>
              <w:pStyle w:val="23"/>
              <w:spacing w:line="240" w:lineRule="auto"/>
              <w:ind w:firstLine="0"/>
              <w:jc w:val="center"/>
              <w:rPr>
                <w:rFonts w:ascii="GHEA Grapalat" w:hAnsi="GHEA Grapalat"/>
                <w:sz w:val="16"/>
                <w:lang w:val="hy-AM"/>
              </w:rPr>
            </w:pPr>
            <w:r>
              <w:rPr>
                <w:rFonts w:ascii="GHEA Grapalat" w:hAnsi="GHEA Grapalat"/>
                <w:sz w:val="16"/>
                <w:lang w:val="hy-AM"/>
              </w:rPr>
              <w:t>33,600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Վայոց</w:t>
            </w:r>
            <w:r w:rsidRPr="00EC470B">
              <w:rPr>
                <w:rFonts w:ascii="GHEA Grapalat" w:hAnsi="GHEA Grapalat"/>
                <w:sz w:val="20"/>
                <w:szCs w:val="20"/>
                <w:lang w:val="af-ZA"/>
              </w:rPr>
              <w:t xml:space="preserve"> </w:t>
            </w:r>
            <w:r w:rsidRPr="00EC470B">
              <w:rPr>
                <w:rFonts w:ascii="GHEA Grapalat" w:hAnsi="GHEA Grapalat"/>
                <w:sz w:val="20"/>
                <w:szCs w:val="20"/>
              </w:rPr>
              <w:t>Ձոր</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B45F0C" w:rsidRPr="00FA612B" w:rsidRDefault="00FA612B" w:rsidP="005D26B6">
            <w:pPr>
              <w:pStyle w:val="23"/>
              <w:spacing w:line="240" w:lineRule="auto"/>
              <w:ind w:firstLine="0"/>
              <w:jc w:val="center"/>
              <w:rPr>
                <w:rFonts w:ascii="GHEA Grapalat" w:hAnsi="GHEA Grapalat"/>
                <w:sz w:val="16"/>
                <w:lang w:val="hy-AM"/>
              </w:rPr>
            </w:pPr>
            <w:r>
              <w:rPr>
                <w:rFonts w:ascii="GHEA Grapalat" w:hAnsi="GHEA Grapalat"/>
                <w:sz w:val="16"/>
                <w:lang w:val="hy-AM"/>
              </w:rPr>
              <w:t>55,600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Արմավիր</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r w:rsidR="00B45F0C" w:rsidRPr="00B45F0C" w:rsidTr="00993392">
        <w:tc>
          <w:tcPr>
            <w:tcW w:w="1701" w:type="dxa"/>
            <w:vAlign w:val="center"/>
          </w:tcPr>
          <w:p w:rsidR="00B45F0C" w:rsidRDefault="00B45F0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B45F0C" w:rsidRPr="00B45F0C" w:rsidRDefault="00B45F0C" w:rsidP="005D26B6">
            <w:pPr>
              <w:pStyle w:val="23"/>
              <w:spacing w:line="240" w:lineRule="auto"/>
              <w:ind w:firstLine="0"/>
              <w:jc w:val="center"/>
              <w:rPr>
                <w:rFonts w:ascii="GHEA Grapalat" w:hAnsi="GHEA Grapalat"/>
                <w:sz w:val="16"/>
                <w:lang w:val="hy-AM"/>
              </w:rPr>
            </w:pPr>
            <w:r>
              <w:rPr>
                <w:rFonts w:ascii="GHEA Grapalat" w:hAnsi="GHEA Grapalat"/>
                <w:sz w:val="16"/>
                <w:lang w:val="hy-AM"/>
              </w:rPr>
              <w:t>48,100</w:t>
            </w:r>
          </w:p>
        </w:tc>
        <w:tc>
          <w:tcPr>
            <w:tcW w:w="7231" w:type="dxa"/>
            <w:vAlign w:val="center"/>
          </w:tcPr>
          <w:p w:rsidR="00B45F0C" w:rsidRPr="00EC470B" w:rsidRDefault="00B45F0C">
            <w:pPr>
              <w:rPr>
                <w:rFonts w:ascii="GHEA Grapalat" w:hAnsi="GHEA Grapalat"/>
                <w:sz w:val="20"/>
                <w:szCs w:val="20"/>
                <w:lang w:val="af-ZA"/>
              </w:rPr>
            </w:pPr>
            <w:r w:rsidRPr="00EC470B">
              <w:rPr>
                <w:rFonts w:ascii="GHEA Grapalat" w:hAnsi="GHEA Grapalat"/>
                <w:sz w:val="20"/>
                <w:szCs w:val="20"/>
              </w:rPr>
              <w:t>ԱՆ</w:t>
            </w:r>
            <w:r w:rsidRPr="00EC470B">
              <w:rPr>
                <w:rFonts w:ascii="GHEA Grapalat" w:hAnsi="GHEA Grapalat"/>
                <w:sz w:val="20"/>
                <w:szCs w:val="20"/>
                <w:lang w:val="af-ZA"/>
              </w:rPr>
              <w:t xml:space="preserve"> «</w:t>
            </w:r>
            <w:r w:rsidRPr="00EC470B">
              <w:rPr>
                <w:rFonts w:ascii="GHEA Grapalat" w:hAnsi="GHEA Grapalat"/>
                <w:sz w:val="20"/>
                <w:szCs w:val="20"/>
              </w:rPr>
              <w:t>ՀՎԿ</w:t>
            </w:r>
            <w:r w:rsidRPr="00EC470B">
              <w:rPr>
                <w:rFonts w:ascii="GHEA Grapalat" w:hAnsi="GHEA Grapalat"/>
                <w:sz w:val="20"/>
                <w:szCs w:val="20"/>
                <w:lang w:val="af-ZA"/>
              </w:rPr>
              <w:t xml:space="preserve"> </w:t>
            </w:r>
            <w:r w:rsidRPr="00EC470B">
              <w:rPr>
                <w:rFonts w:ascii="GHEA Grapalat" w:hAnsi="GHEA Grapalat"/>
                <w:sz w:val="20"/>
                <w:szCs w:val="20"/>
              </w:rPr>
              <w:t>ԱԶԳԱՅԻՆ</w:t>
            </w:r>
            <w:r w:rsidRPr="00EC470B">
              <w:rPr>
                <w:rFonts w:ascii="GHEA Grapalat" w:hAnsi="GHEA Grapalat"/>
                <w:sz w:val="20"/>
                <w:szCs w:val="20"/>
                <w:lang w:val="af-ZA"/>
              </w:rPr>
              <w:t xml:space="preserve"> </w:t>
            </w:r>
            <w:r w:rsidRPr="00EC470B">
              <w:rPr>
                <w:rFonts w:ascii="GHEA Grapalat" w:hAnsi="GHEA Grapalat"/>
                <w:sz w:val="20"/>
                <w:szCs w:val="20"/>
              </w:rPr>
              <w:t>ԿԵՆՏՐՈՆ</w:t>
            </w:r>
            <w:r w:rsidRPr="00EC470B">
              <w:rPr>
                <w:rFonts w:ascii="GHEA Grapalat" w:hAnsi="GHEA Grapalat"/>
                <w:sz w:val="20"/>
                <w:szCs w:val="20"/>
                <w:lang w:val="af-ZA"/>
              </w:rPr>
              <w:t xml:space="preserve">» </w:t>
            </w:r>
            <w:r w:rsidRPr="00EC470B">
              <w:rPr>
                <w:rFonts w:ascii="GHEA Grapalat" w:hAnsi="GHEA Grapalat"/>
                <w:sz w:val="20"/>
                <w:szCs w:val="20"/>
              </w:rPr>
              <w:t>ՊՈԱԿ</w:t>
            </w:r>
            <w:r w:rsidRPr="00EC470B">
              <w:rPr>
                <w:rFonts w:ascii="GHEA Grapalat" w:hAnsi="GHEA Grapalat"/>
                <w:sz w:val="20"/>
                <w:szCs w:val="20"/>
                <w:lang w:val="af-ZA"/>
              </w:rPr>
              <w:t>-</w:t>
            </w:r>
            <w:r w:rsidRPr="00EC470B">
              <w:rPr>
                <w:rFonts w:ascii="GHEA Grapalat" w:hAnsi="GHEA Grapalat"/>
                <w:sz w:val="20"/>
                <w:szCs w:val="20"/>
              </w:rPr>
              <w:t>ի</w:t>
            </w:r>
            <w:r w:rsidRPr="00EC470B">
              <w:rPr>
                <w:rFonts w:ascii="GHEA Grapalat" w:hAnsi="GHEA Grapalat"/>
                <w:sz w:val="20"/>
                <w:szCs w:val="20"/>
                <w:lang w:val="af-ZA"/>
              </w:rPr>
              <w:t xml:space="preserve"> </w:t>
            </w:r>
            <w:r w:rsidRPr="00EC470B">
              <w:rPr>
                <w:rFonts w:ascii="GHEA Grapalat" w:hAnsi="GHEA Grapalat"/>
                <w:sz w:val="20"/>
                <w:szCs w:val="20"/>
              </w:rPr>
              <w:t>Կոտայքր</w:t>
            </w:r>
            <w:r w:rsidRPr="00EC470B">
              <w:rPr>
                <w:rFonts w:ascii="GHEA Grapalat" w:hAnsi="GHEA Grapalat"/>
                <w:sz w:val="20"/>
                <w:szCs w:val="20"/>
                <w:lang w:val="af-ZA"/>
              </w:rPr>
              <w:t xml:space="preserve">» </w:t>
            </w:r>
            <w:r w:rsidRPr="00EC470B">
              <w:rPr>
                <w:rFonts w:ascii="GHEA Grapalat" w:hAnsi="GHEA Grapalat"/>
                <w:sz w:val="20"/>
                <w:szCs w:val="20"/>
              </w:rPr>
              <w:t>մասնաճյուղի</w:t>
            </w:r>
            <w:r w:rsidRPr="00EC470B">
              <w:rPr>
                <w:rFonts w:ascii="GHEA Grapalat" w:hAnsi="GHEA Grapalat"/>
                <w:sz w:val="20"/>
                <w:szCs w:val="20"/>
                <w:lang w:val="af-ZA"/>
              </w:rPr>
              <w:t xml:space="preserve"> </w:t>
            </w:r>
            <w:r w:rsidRPr="00EC470B">
              <w:rPr>
                <w:rFonts w:ascii="GHEA Grapalat" w:hAnsi="GHEA Grapalat"/>
                <w:sz w:val="20"/>
                <w:szCs w:val="20"/>
              </w:rPr>
              <w:t>լաբորատոր</w:t>
            </w:r>
            <w:r w:rsidRPr="00EC470B">
              <w:rPr>
                <w:rFonts w:ascii="GHEA Grapalat" w:hAnsi="GHEA Grapalat"/>
                <w:sz w:val="20"/>
                <w:szCs w:val="20"/>
                <w:lang w:val="af-ZA"/>
              </w:rPr>
              <w:t xml:space="preserve"> </w:t>
            </w:r>
            <w:r w:rsidRPr="00EC470B">
              <w:rPr>
                <w:rFonts w:ascii="GHEA Grapalat" w:hAnsi="GHEA Grapalat"/>
                <w:sz w:val="20"/>
                <w:szCs w:val="20"/>
              </w:rPr>
              <w:t>աշխատակիցների</w:t>
            </w:r>
            <w:r w:rsidRPr="00EC470B">
              <w:rPr>
                <w:rFonts w:ascii="GHEA Grapalat" w:hAnsi="GHEA Grapalat"/>
                <w:sz w:val="20"/>
                <w:szCs w:val="20"/>
                <w:lang w:val="af-ZA"/>
              </w:rPr>
              <w:t xml:space="preserve"> </w:t>
            </w:r>
            <w:r w:rsidRPr="00EC470B">
              <w:rPr>
                <w:rFonts w:ascii="GHEA Grapalat" w:hAnsi="GHEA Grapalat"/>
                <w:sz w:val="20"/>
                <w:szCs w:val="20"/>
              </w:rPr>
              <w:t>բուժական</w:t>
            </w:r>
            <w:r w:rsidRPr="00EC470B">
              <w:rPr>
                <w:rFonts w:ascii="GHEA Grapalat" w:hAnsi="GHEA Grapalat"/>
                <w:sz w:val="20"/>
                <w:szCs w:val="20"/>
                <w:lang w:val="af-ZA"/>
              </w:rPr>
              <w:t xml:space="preserve"> </w:t>
            </w:r>
            <w:r w:rsidRPr="00EC470B">
              <w:rPr>
                <w:rFonts w:ascii="GHEA Grapalat" w:hAnsi="GHEA Grapalat"/>
                <w:sz w:val="20"/>
                <w:szCs w:val="20"/>
              </w:rPr>
              <w:t>զննության</w:t>
            </w:r>
            <w:r w:rsidRPr="00EC470B">
              <w:rPr>
                <w:rFonts w:ascii="GHEA Grapalat" w:hAnsi="GHEA Grapalat"/>
                <w:sz w:val="20"/>
                <w:szCs w:val="20"/>
                <w:lang w:val="af-ZA"/>
              </w:rPr>
              <w:t xml:space="preserve"> </w:t>
            </w:r>
            <w:r w:rsidRPr="00EC470B">
              <w:rPr>
                <w:rFonts w:ascii="GHEA Grapalat" w:hAnsi="GHEA Grapalat"/>
                <w:sz w:val="20"/>
                <w:szCs w:val="20"/>
              </w:rPr>
              <w:t>ծառայություններ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2148C" w:rsidRDefault="00096865" w:rsidP="00EF3662">
      <w:pPr>
        <w:pStyle w:val="23"/>
        <w:spacing w:line="240" w:lineRule="auto"/>
        <w:ind w:firstLine="567"/>
        <w:rPr>
          <w:rFonts w:ascii="GHEA Grapalat" w:hAnsi="GHEA Grapalat" w:cs="Sylfaen"/>
          <w:b/>
          <w:szCs w:val="24"/>
          <w:lang w:val="hy-AM"/>
        </w:rPr>
      </w:pPr>
      <w:r w:rsidRPr="0082148C">
        <w:rPr>
          <w:rFonts w:ascii="GHEA Grapalat" w:hAnsi="GHEA Grapalat" w:cs="Sylfaen"/>
          <w:b/>
        </w:rPr>
        <w:t>Մասնակիցը</w:t>
      </w:r>
      <w:r w:rsidRPr="0082148C">
        <w:rPr>
          <w:rFonts w:ascii="GHEA Grapalat" w:hAnsi="GHEA Grapalat"/>
          <w:b/>
          <w:lang w:val="hy-AM"/>
        </w:rPr>
        <w:t xml:space="preserve"> </w:t>
      </w:r>
      <w:r w:rsidRPr="0082148C">
        <w:rPr>
          <w:rFonts w:ascii="GHEA Grapalat" w:hAnsi="GHEA Grapalat" w:cs="Sylfaen"/>
          <w:b/>
        </w:rPr>
        <w:t>կարող</w:t>
      </w:r>
      <w:r w:rsidRPr="0082148C">
        <w:rPr>
          <w:rFonts w:ascii="GHEA Grapalat" w:hAnsi="GHEA Grapalat"/>
          <w:b/>
          <w:lang w:val="hy-AM"/>
        </w:rPr>
        <w:t xml:space="preserve"> </w:t>
      </w:r>
      <w:r w:rsidR="000946A3" w:rsidRPr="0082148C">
        <w:rPr>
          <w:rFonts w:ascii="GHEA Grapalat" w:hAnsi="GHEA Grapalat" w:cs="Sylfaen"/>
          <w:b/>
        </w:rPr>
        <w:t>է</w:t>
      </w:r>
      <w:r w:rsidR="000946A3" w:rsidRPr="0082148C">
        <w:rPr>
          <w:rFonts w:ascii="GHEA Grapalat" w:hAnsi="GHEA Grapalat"/>
          <w:b/>
          <w:lang w:val="hy-AM"/>
        </w:rPr>
        <w:t xml:space="preserve"> </w:t>
      </w:r>
      <w:r w:rsidRPr="0082148C">
        <w:rPr>
          <w:rFonts w:ascii="GHEA Grapalat" w:hAnsi="GHEA Grapalat" w:cs="Sylfaen"/>
          <w:b/>
        </w:rPr>
        <w:t>հայտ</w:t>
      </w:r>
      <w:r w:rsidRPr="0082148C">
        <w:rPr>
          <w:rFonts w:ascii="GHEA Grapalat" w:hAnsi="GHEA Grapalat"/>
          <w:b/>
          <w:lang w:val="hy-AM"/>
        </w:rPr>
        <w:t xml:space="preserve"> </w:t>
      </w:r>
      <w:r w:rsidRPr="0082148C">
        <w:rPr>
          <w:rFonts w:ascii="GHEA Grapalat" w:hAnsi="GHEA Grapalat" w:cs="Sylfaen"/>
          <w:b/>
        </w:rPr>
        <w:t>ներկայացնել</w:t>
      </w:r>
      <w:r w:rsidRPr="0082148C">
        <w:rPr>
          <w:rFonts w:ascii="GHEA Grapalat" w:hAnsi="GHEA Grapalat"/>
          <w:b/>
          <w:lang w:val="hy-AM"/>
        </w:rPr>
        <w:t xml:space="preserve"> </w:t>
      </w:r>
      <w:r w:rsidRPr="0082148C">
        <w:rPr>
          <w:rFonts w:ascii="GHEA Grapalat" w:hAnsi="GHEA Grapalat" w:cs="Sylfaen"/>
          <w:b/>
        </w:rPr>
        <w:t>ինչպես</w:t>
      </w:r>
      <w:r w:rsidRPr="0082148C">
        <w:rPr>
          <w:rFonts w:ascii="GHEA Grapalat" w:hAnsi="GHEA Grapalat"/>
          <w:b/>
          <w:lang w:val="hy-AM"/>
        </w:rPr>
        <w:t xml:space="preserve"> </w:t>
      </w:r>
      <w:r w:rsidRPr="0082148C">
        <w:rPr>
          <w:rFonts w:ascii="GHEA Grapalat" w:hAnsi="GHEA Grapalat" w:cs="Sylfaen"/>
          <w:b/>
        </w:rPr>
        <w:t>յուրաքանչյուր</w:t>
      </w:r>
      <w:r w:rsidRPr="0082148C">
        <w:rPr>
          <w:rFonts w:ascii="GHEA Grapalat" w:hAnsi="GHEA Grapalat"/>
          <w:b/>
          <w:lang w:val="hy-AM"/>
        </w:rPr>
        <w:t xml:space="preserve"> </w:t>
      </w:r>
      <w:r w:rsidRPr="0082148C">
        <w:rPr>
          <w:rFonts w:ascii="GHEA Grapalat" w:hAnsi="GHEA Grapalat" w:cs="Sylfaen"/>
          <w:b/>
        </w:rPr>
        <w:t>չափաբաժնի</w:t>
      </w:r>
      <w:r w:rsidRPr="0082148C">
        <w:rPr>
          <w:rFonts w:ascii="GHEA Grapalat" w:hAnsi="GHEA Grapalat"/>
          <w:b/>
          <w:lang w:val="hy-AM"/>
        </w:rPr>
        <w:t xml:space="preserve">, </w:t>
      </w:r>
      <w:r w:rsidRPr="0082148C">
        <w:rPr>
          <w:rFonts w:ascii="GHEA Grapalat" w:hAnsi="GHEA Grapalat" w:cs="Sylfaen"/>
          <w:b/>
        </w:rPr>
        <w:t>այնպես</w:t>
      </w:r>
      <w:r w:rsidRPr="0082148C">
        <w:rPr>
          <w:rFonts w:ascii="GHEA Grapalat" w:hAnsi="GHEA Grapalat"/>
          <w:b/>
          <w:lang w:val="hy-AM"/>
        </w:rPr>
        <w:t xml:space="preserve"> </w:t>
      </w:r>
      <w:r w:rsidRPr="0082148C">
        <w:rPr>
          <w:rFonts w:ascii="GHEA Grapalat" w:hAnsi="GHEA Grapalat" w:cs="Sylfaen"/>
          <w:b/>
        </w:rPr>
        <w:t>էլ</w:t>
      </w:r>
      <w:r w:rsidRPr="0082148C">
        <w:rPr>
          <w:rFonts w:ascii="GHEA Grapalat" w:hAnsi="GHEA Grapalat"/>
          <w:b/>
          <w:lang w:val="hy-AM"/>
        </w:rPr>
        <w:t xml:space="preserve"> </w:t>
      </w:r>
      <w:r w:rsidRPr="0082148C">
        <w:rPr>
          <w:rFonts w:ascii="GHEA Grapalat" w:hAnsi="GHEA Grapalat" w:cs="Sylfaen"/>
          <w:b/>
        </w:rPr>
        <w:t>մի</w:t>
      </w:r>
      <w:r w:rsidRPr="0082148C">
        <w:rPr>
          <w:rFonts w:ascii="GHEA Grapalat" w:hAnsi="GHEA Grapalat"/>
          <w:b/>
          <w:lang w:val="hy-AM"/>
        </w:rPr>
        <w:t xml:space="preserve"> </w:t>
      </w:r>
      <w:r w:rsidRPr="0082148C">
        <w:rPr>
          <w:rFonts w:ascii="GHEA Grapalat" w:hAnsi="GHEA Grapalat" w:cs="Sylfaen"/>
          <w:b/>
        </w:rPr>
        <w:t>քանի</w:t>
      </w:r>
      <w:r w:rsidRPr="0082148C">
        <w:rPr>
          <w:rFonts w:ascii="GHEA Grapalat" w:hAnsi="GHEA Grapalat"/>
          <w:b/>
          <w:lang w:val="hy-AM"/>
        </w:rPr>
        <w:t xml:space="preserve"> </w:t>
      </w:r>
      <w:r w:rsidRPr="0082148C">
        <w:rPr>
          <w:rFonts w:ascii="GHEA Grapalat" w:hAnsi="GHEA Grapalat" w:cs="Sylfaen"/>
          <w:b/>
        </w:rPr>
        <w:t>կամ</w:t>
      </w:r>
      <w:r w:rsidRPr="0082148C">
        <w:rPr>
          <w:rFonts w:ascii="GHEA Grapalat" w:hAnsi="GHEA Grapalat"/>
          <w:b/>
          <w:lang w:val="hy-AM"/>
        </w:rPr>
        <w:t xml:space="preserve"> </w:t>
      </w:r>
      <w:r w:rsidRPr="0082148C">
        <w:rPr>
          <w:rFonts w:ascii="GHEA Grapalat" w:hAnsi="GHEA Grapalat" w:cs="Sylfaen"/>
          <w:b/>
        </w:rPr>
        <w:t>բոլոր</w:t>
      </w:r>
      <w:r w:rsidRPr="0082148C">
        <w:rPr>
          <w:rFonts w:ascii="GHEA Grapalat" w:hAnsi="GHEA Grapalat"/>
          <w:b/>
        </w:rPr>
        <w:t xml:space="preserve"> </w:t>
      </w:r>
      <w:r w:rsidRPr="0082148C">
        <w:rPr>
          <w:rFonts w:ascii="GHEA Grapalat" w:hAnsi="GHEA Grapalat" w:cs="Sylfaen"/>
          <w:b/>
        </w:rPr>
        <w:t>չափաբաժինների</w:t>
      </w:r>
      <w:r w:rsidRPr="0082148C">
        <w:rPr>
          <w:rFonts w:ascii="GHEA Grapalat" w:hAnsi="GHEA Grapalat"/>
          <w:b/>
          <w:lang w:val="hy-AM"/>
        </w:rPr>
        <w:t xml:space="preserve"> </w:t>
      </w:r>
      <w:r w:rsidRPr="0082148C">
        <w:rPr>
          <w:rFonts w:ascii="GHEA Grapalat" w:hAnsi="GHEA Grapalat" w:cs="Sylfaen"/>
          <w:b/>
        </w:rPr>
        <w:t>համար</w:t>
      </w:r>
      <w:r w:rsidR="004D5671" w:rsidRPr="0082148C">
        <w:rPr>
          <w:rFonts w:ascii="GHEA Grapalat" w:hAnsi="GHEA Grapalat" w:cs="Sylfaen"/>
          <w:b/>
          <w:szCs w:val="24"/>
          <w:lang w:val="hy-AM"/>
        </w:rPr>
        <w:t>։</w:t>
      </w:r>
      <w:r w:rsidRPr="0082148C">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10:30-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10:30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754E3A">
        <w:rPr>
          <w:rFonts w:ascii="GHEA Grapalat" w:hAnsi="GHEA Grapalat" w:cs="Sylfaen"/>
          <w:b/>
        </w:rPr>
        <w:t>Հայտերի</w:t>
      </w:r>
      <w:r w:rsidR="00571F29" w:rsidRPr="00754E3A">
        <w:rPr>
          <w:rFonts w:ascii="GHEA Grapalat" w:hAnsi="GHEA Grapalat" w:cs="Arial"/>
          <w:b/>
        </w:rPr>
        <w:t xml:space="preserve"> </w:t>
      </w:r>
      <w:r w:rsidR="00571F29" w:rsidRPr="00754E3A">
        <w:rPr>
          <w:rFonts w:ascii="GHEA Grapalat" w:hAnsi="GHEA Grapalat" w:cs="Sylfaen"/>
          <w:b/>
        </w:rPr>
        <w:t>գնահատումը</w:t>
      </w:r>
      <w:r w:rsidR="00571F29" w:rsidRPr="00754E3A">
        <w:rPr>
          <w:rFonts w:ascii="GHEA Grapalat" w:hAnsi="GHEA Grapalat" w:cs="Arial"/>
          <w:b/>
        </w:rPr>
        <w:t xml:space="preserve"> </w:t>
      </w:r>
      <w:r w:rsidR="00571F29" w:rsidRPr="00754E3A">
        <w:rPr>
          <w:rFonts w:ascii="GHEA Grapalat" w:hAnsi="GHEA Grapalat" w:cs="Sylfaen"/>
          <w:b/>
        </w:rPr>
        <w:t>և</w:t>
      </w:r>
      <w:r w:rsidR="00571F29" w:rsidRPr="00754E3A">
        <w:rPr>
          <w:rFonts w:ascii="GHEA Grapalat" w:hAnsi="GHEA Grapalat" w:cs="Arial"/>
          <w:b/>
        </w:rPr>
        <w:t xml:space="preserve"> </w:t>
      </w:r>
      <w:r w:rsidR="00571F29" w:rsidRPr="00754E3A">
        <w:rPr>
          <w:rFonts w:ascii="GHEA Grapalat" w:hAnsi="GHEA Grapalat" w:cs="Sylfaen"/>
          <w:b/>
        </w:rPr>
        <w:t>ընտրված մասնակցի որոշումն</w:t>
      </w:r>
      <w:r w:rsidR="00571F29" w:rsidRPr="00754E3A">
        <w:rPr>
          <w:rFonts w:ascii="GHEA Grapalat" w:hAnsi="GHEA Grapalat" w:cs="Arial"/>
          <w:b/>
        </w:rPr>
        <w:t xml:space="preserve"> </w:t>
      </w:r>
      <w:r w:rsidR="00571F29" w:rsidRPr="00754E3A">
        <w:rPr>
          <w:rFonts w:ascii="GHEA Grapalat" w:hAnsi="GHEA Grapalat" w:cs="Sylfaen"/>
          <w:b/>
        </w:rPr>
        <w:t>իրականացվում</w:t>
      </w:r>
      <w:r w:rsidR="00571F29" w:rsidRPr="00754E3A">
        <w:rPr>
          <w:rFonts w:ascii="GHEA Grapalat" w:hAnsi="GHEA Grapalat" w:cs="Arial"/>
          <w:b/>
        </w:rPr>
        <w:t xml:space="preserve"> </w:t>
      </w:r>
      <w:r w:rsidR="00571F29" w:rsidRPr="00754E3A">
        <w:rPr>
          <w:rFonts w:ascii="GHEA Grapalat" w:hAnsi="GHEA Grapalat" w:cs="Sylfaen"/>
          <w:b/>
        </w:rPr>
        <w:t>է</w:t>
      </w:r>
      <w:r w:rsidR="00571F29" w:rsidRPr="00754E3A">
        <w:rPr>
          <w:rFonts w:ascii="GHEA Grapalat" w:hAnsi="GHEA Grapalat" w:cs="Arial"/>
          <w:b/>
        </w:rPr>
        <w:t xml:space="preserve"> </w:t>
      </w:r>
      <w:r w:rsidR="00571F29" w:rsidRPr="00754E3A">
        <w:rPr>
          <w:rFonts w:ascii="GHEA Grapalat" w:hAnsi="GHEA Grapalat" w:cs="Sylfaen"/>
          <w:b/>
        </w:rPr>
        <w:t>ըստ</w:t>
      </w:r>
      <w:r w:rsidR="00571F29" w:rsidRPr="00754E3A">
        <w:rPr>
          <w:rFonts w:ascii="GHEA Grapalat" w:hAnsi="GHEA Grapalat" w:cs="Arial"/>
          <w:b/>
        </w:rPr>
        <w:t xml:space="preserve"> </w:t>
      </w:r>
      <w:r w:rsidR="00571F29" w:rsidRPr="00754E3A">
        <w:rPr>
          <w:rFonts w:ascii="GHEA Grapalat" w:hAnsi="GHEA Grapalat" w:cs="Sylfaen"/>
          <w:b/>
        </w:rPr>
        <w:t>առանձին</w:t>
      </w:r>
      <w:r w:rsidR="00571F29" w:rsidRPr="00754E3A">
        <w:rPr>
          <w:rFonts w:ascii="GHEA Grapalat" w:hAnsi="GHEA Grapalat" w:cs="Arial"/>
          <w:b/>
        </w:rPr>
        <w:t xml:space="preserve"> </w:t>
      </w:r>
      <w:r w:rsidR="00571F29" w:rsidRPr="00754E3A">
        <w:rPr>
          <w:rFonts w:ascii="GHEA Grapalat" w:hAnsi="GHEA Grapalat" w:cs="Sylfaen"/>
          <w:b/>
        </w:rPr>
        <w:t>չափաբաժիններ</w:t>
      </w:r>
      <w:r w:rsidR="00A41ACC">
        <w:rPr>
          <w:rFonts w:ascii="GHEA Grapalat" w:hAnsi="GHEA Grapalat" w:cs="Sylfaen"/>
          <w:b/>
          <w:lang w:val="hy-AM"/>
        </w:rPr>
        <w:t>ի:</w:t>
      </w:r>
      <w:r w:rsidR="002B103D" w:rsidRPr="00064ADD">
        <w:rPr>
          <w:rFonts w:ascii="GHEA Grapalat" w:hAnsi="GHEA Grapalat" w:cs="Tahoma"/>
          <w:lang w:val="hy-AM"/>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w:t>
      </w:r>
      <w:r w:rsidR="00DE71FE" w:rsidRPr="00F54136">
        <w:rPr>
          <w:rFonts w:ascii="GHEA Grapalat" w:hAnsi="GHEA Grapalat"/>
          <w:b/>
          <w:color w:val="000000"/>
          <w:lang w:val="hy-AM"/>
        </w:rPr>
        <w:t>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«ԳՀԾՁԲ-ՀՎԿԱԿ-2022-6</w:t>
      </w:r>
      <w:r w:rsidRPr="00E33152">
        <w:rPr>
          <w:rFonts w:ascii="GHEA Grapalat" w:hAnsi="GHEA Grapalat"/>
          <w:b/>
          <w:color w:val="000000"/>
          <w:sz w:val="20"/>
          <w:szCs w:val="20"/>
          <w:lang w:val="es-ES"/>
        </w:rPr>
        <w:t>4</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«ԳՀԾՁԲ-ՀՎԿԱԿ-2022-6</w:t>
      </w:r>
      <w:r w:rsidR="00E33152" w:rsidRPr="00E33152">
        <w:rPr>
          <w:rFonts w:ascii="GHEA Grapalat" w:hAnsi="GHEA Grapalat"/>
          <w:b/>
          <w:color w:val="000000"/>
          <w:sz w:val="20"/>
          <w:szCs w:val="20"/>
          <w:lang w:val="es-ES"/>
        </w:rPr>
        <w:t>4</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«ԳՀԾՁԲ-ՀՎԿԱԿ-2022-6</w:t>
      </w:r>
      <w:r w:rsidR="00E33152" w:rsidRPr="00E33152">
        <w:rPr>
          <w:rFonts w:ascii="GHEA Grapalat" w:hAnsi="GHEA Grapalat"/>
          <w:b/>
          <w:color w:val="000000"/>
          <w:sz w:val="20"/>
          <w:szCs w:val="20"/>
          <w:lang w:val="es-ES"/>
        </w:rPr>
        <w:t>4</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w:t>
      </w:r>
      <w:r w:rsidRPr="0040293B">
        <w:rPr>
          <w:rFonts w:ascii="GHEA Grapalat" w:hAnsi="GHEA Grapalat"/>
          <w:b/>
          <w:color w:val="000000"/>
          <w:lang w:val="hy-AM"/>
        </w:rPr>
        <w:t>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«ԳՀԾՁԲ-ՀՎԿԱԿ-2022-64»</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A40E3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A40E3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A40E3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A40E3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w:t>
      </w:r>
      <w:r w:rsidRPr="0040293B">
        <w:rPr>
          <w:rFonts w:ascii="GHEA Grapalat" w:hAnsi="GHEA Grapalat"/>
          <w:b/>
          <w:color w:val="000000"/>
          <w:lang w:val="hy-AM"/>
        </w:rPr>
        <w:t>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8C678F">
        <w:rPr>
          <w:rFonts w:ascii="GHEA Grapalat" w:hAnsi="GHEA Grapalat"/>
          <w:b/>
          <w:color w:val="000000"/>
          <w:sz w:val="20"/>
          <w:szCs w:val="20"/>
          <w:lang w:val="hy-AM"/>
        </w:rPr>
        <w:t>ԳՀԾՁԲ-ՀՎԿԱԿ-2022-64</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A40E3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A40E3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A40E3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A40E3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A40E3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ԳՀԾՁԲ-ՀՎԿԱԿ-2022-64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7633D4">
        <w:rPr>
          <w:rFonts w:ascii="GHEA Grapalat" w:hAnsi="GHEA Grapalat"/>
          <w:b/>
          <w:color w:val="000000"/>
          <w:sz w:val="20"/>
          <w:szCs w:val="20"/>
          <w:lang w:val="hy-AM"/>
        </w:rPr>
        <w:t>ԳՀԾՁԲ-ՀՎԿԱԿ-2022-64</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A40E3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A40E3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A40E3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A40E3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A40E3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Pr>
          <w:rFonts w:ascii="GHEA Grapalat" w:hAnsi="GHEA Grapalat"/>
          <w:b/>
          <w:color w:val="000000"/>
          <w:lang w:val="hy-AM"/>
        </w:rPr>
        <w:t>ԳՀԾՁԲ-ՀՎԿԱԿ-2022-64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9A2227" w:rsidRPr="00A6308B">
        <w:rPr>
          <w:rFonts w:ascii="GHEA Grapalat" w:hAnsi="GHEA Grapalat"/>
          <w:b/>
          <w:lang w:val="hy-AM"/>
        </w:rPr>
        <w:t>ԱՇԽԱՏԱԿԻՑՆԵՐԻ ԲԺՇԿԱԿԱՆ ԶՆՆՈՒԹՅԱՆ</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9A2227" w:rsidRPr="0058134A">
        <w:rPr>
          <w:rFonts w:ascii="GHEA Grapalat" w:hAnsi="GHEA Grapalat"/>
          <w:b/>
          <w:sz w:val="20"/>
          <w:szCs w:val="20"/>
          <w:lang w:val="hy-AM"/>
        </w:rPr>
        <w:t>աշխատակիցների բժշկական</w:t>
      </w:r>
      <w:r w:rsidR="009A2227" w:rsidRPr="00A6308B">
        <w:rPr>
          <w:rFonts w:ascii="GHEA Grapalat" w:hAnsi="GHEA Grapalat"/>
          <w:b/>
          <w:lang w:val="hy-AM"/>
        </w:rPr>
        <w:t xml:space="preserve"> </w:t>
      </w:r>
      <w:r w:rsidR="009A2227" w:rsidRPr="0058134A">
        <w:rPr>
          <w:rFonts w:ascii="GHEA Grapalat" w:hAnsi="GHEA Grapalat"/>
          <w:b/>
          <w:sz w:val="20"/>
          <w:szCs w:val="20"/>
          <w:lang w:val="hy-AM"/>
        </w:rPr>
        <w:t>զննության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F54136" w:rsidRDefault="007678FA" w:rsidP="007678FA">
      <w:pPr>
        <w:ind w:firstLine="567"/>
        <w:jc w:val="both"/>
        <w:rPr>
          <w:rFonts w:ascii="GHEA Grapalat" w:hAnsi="GHEA Grapalat"/>
          <w:b/>
          <w:color w:val="FFFFFF"/>
          <w:sz w:val="20"/>
          <w:szCs w:val="20"/>
          <w:vertAlign w:val="superscript"/>
          <w:lang w:val="hy-AM" w:eastAsia="ru-RU"/>
        </w:rPr>
      </w:pPr>
      <w:r w:rsidRPr="00F54136">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F54136">
        <w:rPr>
          <w:rFonts w:ascii="GHEA Grapalat" w:hAnsi="GHEA Grapalat"/>
          <w:b/>
          <w:sz w:val="20"/>
          <w:szCs w:val="20"/>
          <w:lang w:val="hy-AM" w:eastAsia="ru-RU"/>
        </w:rPr>
        <w:t>քսանհինգա</w:t>
      </w:r>
      <w:r w:rsidR="00CD31D5" w:rsidRPr="00F54136">
        <w:rPr>
          <w:rFonts w:ascii="GHEA Grapalat" w:hAnsi="GHEA Grapalat"/>
          <w:b/>
          <w:sz w:val="20"/>
          <w:szCs w:val="20"/>
          <w:lang w:val="hy-AM" w:eastAsia="ru-RU"/>
        </w:rPr>
        <w:t>պատիկը</w:t>
      </w:r>
      <w:r w:rsidRPr="00F54136">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F54136">
        <w:rPr>
          <w:rFonts w:ascii="GHEA Grapalat" w:hAnsi="GHEA Grapalat"/>
          <w:b/>
          <w:sz w:val="20"/>
          <w:szCs w:val="20"/>
          <w:lang w:val="hy-AM" w:eastAsia="ru-RU"/>
        </w:rPr>
        <w:t>7</w:t>
      </w:r>
      <w:r w:rsidRPr="00F54136">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F54136">
        <w:rPr>
          <w:rFonts w:ascii="GHEA Grapalat" w:hAnsi="GHEA Grapalat"/>
          <w:b/>
          <w:sz w:val="20"/>
          <w:szCs w:val="20"/>
          <w:lang w:val="hy-AM" w:eastAsia="ru-RU"/>
        </w:rPr>
        <w:t xml:space="preserve">որակավորման և </w:t>
      </w:r>
      <w:r w:rsidRPr="00F54136">
        <w:rPr>
          <w:rFonts w:ascii="GHEA Grapalat" w:hAnsi="GHEA Grapalat"/>
          <w:b/>
          <w:sz w:val="20"/>
          <w:szCs w:val="20"/>
          <w:lang w:val="hy-AM" w:eastAsia="ru-RU"/>
        </w:rPr>
        <w:t>պայմանագրի ապահով</w:t>
      </w:r>
      <w:r w:rsidR="00CD31D5" w:rsidRPr="00F54136">
        <w:rPr>
          <w:rFonts w:ascii="GHEA Grapalat" w:hAnsi="GHEA Grapalat"/>
          <w:b/>
          <w:sz w:val="20"/>
          <w:szCs w:val="20"/>
          <w:lang w:val="hy-AM" w:eastAsia="ru-RU"/>
        </w:rPr>
        <w:t>ումների</w:t>
      </w:r>
      <w:r w:rsidRPr="00F54136">
        <w:rPr>
          <w:rFonts w:ascii="GHEA Grapalat" w:hAnsi="GHEA Grapalat"/>
          <w:b/>
          <w:sz w:val="20"/>
          <w:szCs w:val="20"/>
          <w:lang w:val="hy-AM" w:eastAsia="ru-RU"/>
        </w:rPr>
        <w:t xml:space="preserve"> փոխարինման դեպքում նաև նոր ապահովում</w:t>
      </w:r>
      <w:r w:rsidR="00CD31D5" w:rsidRPr="00F54136">
        <w:rPr>
          <w:rFonts w:ascii="GHEA Grapalat" w:hAnsi="GHEA Grapalat"/>
          <w:b/>
          <w:sz w:val="20"/>
          <w:szCs w:val="20"/>
          <w:lang w:val="hy-AM" w:eastAsia="ru-RU"/>
        </w:rPr>
        <w:t>ներ</w:t>
      </w:r>
      <w:r w:rsidRPr="00F54136">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F54136">
        <w:rPr>
          <w:rFonts w:ascii="GHEA Grapalat" w:hAnsi="GHEA Grapalat"/>
          <w:b/>
          <w:sz w:val="20"/>
          <w:szCs w:val="20"/>
          <w:vertAlign w:val="superscript"/>
          <w:lang w:val="hy-AM" w:eastAsia="ru-RU"/>
        </w:rPr>
        <w:t>24</w:t>
      </w:r>
      <w:r w:rsidR="008D0F13" w:rsidRPr="00F54136">
        <w:rPr>
          <w:rStyle w:val="af6"/>
          <w:rFonts w:ascii="GHEA Grapalat" w:hAnsi="GHEA Grapalat"/>
          <w:b/>
          <w:color w:val="FFFFFF"/>
          <w:sz w:val="20"/>
          <w:szCs w:val="20"/>
          <w:lang w:val="hy-AM" w:eastAsia="ru-RU"/>
        </w:rPr>
        <w:footnoteReference w:customMarkFollows="1" w:id="9"/>
        <w:t>24</w:t>
      </w:r>
      <w:r w:rsidRPr="00F54136">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af6"/>
          <w:rFonts w:ascii="GHEA Grapalat" w:hAnsi="GHEA Grapalat"/>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F54136" w:rsidRPr="00F54136" w:rsidRDefault="00F54136" w:rsidP="007678FA">
      <w:pPr>
        <w:jc w:val="center"/>
        <w:rPr>
          <w:rFonts w:ascii="GHEA Grapalat" w:hAnsi="GHEA Grapalat"/>
          <w:b/>
          <w:color w:val="FF0000"/>
          <w:sz w:val="40"/>
          <w:szCs w:val="40"/>
          <w:lang w:val="hy-AM"/>
        </w:rPr>
      </w:pPr>
    </w:p>
    <w:p w:rsidR="007678FA" w:rsidRPr="00F54136" w:rsidRDefault="00F54136" w:rsidP="007678FA">
      <w:pPr>
        <w:jc w:val="center"/>
        <w:rPr>
          <w:rFonts w:ascii="GHEA Grapalat" w:hAnsi="GHEA Grapalat"/>
          <w:b/>
          <w:color w:val="FF0000"/>
          <w:sz w:val="40"/>
          <w:szCs w:val="40"/>
          <w:lang w:val="hy-AM"/>
        </w:rPr>
      </w:pPr>
      <w:r w:rsidRPr="00F54136">
        <w:rPr>
          <w:rFonts w:ascii="GHEA Grapalat" w:hAnsi="GHEA Grapalat"/>
          <w:b/>
          <w:color w:val="FF0000"/>
          <w:sz w:val="40"/>
          <w:szCs w:val="40"/>
          <w:lang w:val="hy-AM"/>
        </w:rPr>
        <w:t>ԿՑՎՈՒՄ Է</w:t>
      </w:r>
    </w:p>
    <w:p w:rsidR="00F54136" w:rsidRDefault="00F54136" w:rsidP="007678FA">
      <w:pPr>
        <w:jc w:val="center"/>
        <w:rPr>
          <w:rFonts w:ascii="GHEA Grapalat" w:hAnsi="GHEA Grapalat"/>
          <w:sz w:val="20"/>
          <w:lang w:val="hy-AM"/>
        </w:rPr>
      </w:pPr>
    </w:p>
    <w:p w:rsidR="00F54136" w:rsidRDefault="00F54136" w:rsidP="007678FA">
      <w:pPr>
        <w:jc w:val="center"/>
        <w:rPr>
          <w:rFonts w:ascii="GHEA Grapalat" w:hAnsi="GHEA Grapalat"/>
          <w:sz w:val="20"/>
          <w:lang w:val="hy-AM"/>
        </w:rPr>
      </w:pPr>
    </w:p>
    <w:p w:rsidR="00F54136" w:rsidRPr="00F54136" w:rsidRDefault="00F54136" w:rsidP="007678FA">
      <w:pPr>
        <w:jc w:val="center"/>
        <w:rPr>
          <w:rFonts w:ascii="GHEA Grapalat" w:hAnsi="GHEA Grapalat"/>
          <w:sz w:val="20"/>
          <w:lang w:val="hy-AM"/>
        </w:rPr>
      </w:pPr>
    </w:p>
    <w:p w:rsidR="007678FA" w:rsidRPr="00F54136" w:rsidRDefault="007678FA" w:rsidP="007678FA">
      <w:pPr>
        <w:jc w:val="both"/>
        <w:rPr>
          <w:rFonts w:ascii="GHEA Grapalat" w:hAnsi="GHEA Grapalat"/>
          <w:sz w:val="20"/>
          <w:lang w:val="hy-AM"/>
        </w:rPr>
      </w:pPr>
      <w:r w:rsidRPr="00F5413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A40E34" w:rsidRDefault="007678FA" w:rsidP="007678FA">
      <w:pPr>
        <w:jc w:val="both"/>
        <w:rPr>
          <w:rFonts w:ascii="GHEA Grapalat" w:hAnsi="GHEA Grapalat"/>
          <w:i/>
          <w:sz w:val="20"/>
          <w:lang w:val="hy-AM"/>
        </w:rPr>
      </w:pPr>
      <w:r w:rsidRPr="00A40E34">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A40E34" w:rsidRDefault="007678FA" w:rsidP="007678FA">
      <w:pPr>
        <w:jc w:val="both"/>
        <w:rPr>
          <w:rFonts w:ascii="GHEA Grapalat" w:hAnsi="GHEA Grapalat"/>
          <w:sz w:val="20"/>
          <w:lang w:val="hy-AM"/>
        </w:rPr>
      </w:pPr>
    </w:p>
    <w:p w:rsidR="007678FA" w:rsidRPr="00A40E34" w:rsidRDefault="007678FA" w:rsidP="007678FA">
      <w:pPr>
        <w:jc w:val="both"/>
        <w:rPr>
          <w:rFonts w:ascii="GHEA Grapalat" w:hAnsi="GHEA Grapalat"/>
          <w:sz w:val="20"/>
          <w:lang w:val="hy-AM"/>
        </w:rPr>
      </w:pPr>
    </w:p>
    <w:p w:rsidR="007678FA" w:rsidRPr="00A40E34"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986D1A" w:rsidP="007678FA">
      <w:pPr>
        <w:autoSpaceDE w:val="0"/>
        <w:autoSpaceDN w:val="0"/>
        <w:adjustRightInd w:val="0"/>
        <w:jc w:val="right"/>
        <w:rPr>
          <w:rFonts w:ascii="GHEA Grapalat" w:hAnsi="GHEA Grapalat" w:cs="TimesArmenianPSMT"/>
          <w:i/>
          <w:sz w:val="20"/>
        </w:rPr>
      </w:pPr>
      <w:r>
        <w:rPr>
          <w:rFonts w:ascii="GHEA Grapalat" w:hAnsi="GHEA Grapalat" w:cs="TimesArmenianPSMT"/>
          <w:i/>
          <w:sz w:val="20"/>
          <w:lang w:val="hy-AM"/>
        </w:rPr>
        <w:t>Հ</w:t>
      </w:r>
      <w:r w:rsidR="007678FA" w:rsidRPr="00064ADD">
        <w:rPr>
          <w:rFonts w:ascii="GHEA Grapalat" w:hAnsi="GHEA Grapalat" w:cs="TimesArmenianPSMT"/>
          <w:i/>
          <w:sz w:val="20"/>
          <w:lang w:val="ru-RU"/>
        </w:rPr>
        <w:t xml:space="preserve">ավելված </w:t>
      </w:r>
      <w:r w:rsidR="007678FA"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A40E34" w:rsidTr="00E53C12">
        <w:trPr>
          <w:tblCellSpacing w:w="7" w:type="dxa"/>
          <w:jc w:val="center"/>
        </w:trPr>
        <w:tc>
          <w:tcPr>
            <w:tcW w:w="0" w:type="auto"/>
            <w:vAlign w:val="center"/>
          </w:tcPr>
          <w:p w:rsidR="007678FA" w:rsidRPr="00064ADD" w:rsidRDefault="00444047" w:rsidP="00E53C12">
            <w:pPr>
              <w:jc w:val="center"/>
              <w:rPr>
                <w:rFonts w:ascii="GHEA Grapalat" w:hAnsi="GHEA Grapalat"/>
                <w:iCs/>
                <w:color w:val="000000"/>
                <w:sz w:val="21"/>
                <w:szCs w:val="21"/>
                <w:lang w:val="pt-BR"/>
              </w:rPr>
            </w:pPr>
            <w:r w:rsidRPr="00444047">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A50" w:rsidRDefault="005A5A50">
      <w:r>
        <w:separator/>
      </w:r>
    </w:p>
  </w:endnote>
  <w:endnote w:type="continuationSeparator" w:id="0">
    <w:p w:rsidR="005A5A50" w:rsidRDefault="005A5A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A50" w:rsidRDefault="005A5A50">
      <w:r>
        <w:separator/>
      </w:r>
    </w:p>
  </w:footnote>
  <w:footnote w:type="continuationSeparator" w:id="0">
    <w:p w:rsidR="005A5A50" w:rsidRDefault="005A5A50">
      <w:r>
        <w:continuationSeparator/>
      </w:r>
    </w:p>
  </w:footnote>
  <w:footnote w:id="1">
    <w:p w:rsidR="005A5A50" w:rsidRPr="00EC2CDE" w:rsidRDefault="005A5A50"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5A5A50" w:rsidRPr="00B01C80" w:rsidRDefault="005A5A50"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5A5A50" w:rsidRPr="001634AA" w:rsidRDefault="005A5A50">
      <w:pPr>
        <w:pStyle w:val="af2"/>
        <w:rPr>
          <w:rFonts w:ascii="Calibri" w:hAnsi="Calibri"/>
          <w:lang w:val="hy-AM"/>
        </w:rPr>
      </w:pPr>
    </w:p>
  </w:footnote>
  <w:footnote w:id="3">
    <w:p w:rsidR="005A5A50" w:rsidRPr="0039302D" w:rsidRDefault="005A5A50" w:rsidP="0039302D">
      <w:pPr>
        <w:pStyle w:val="af2"/>
        <w:rPr>
          <w:rFonts w:ascii="GHEA Grapalat" w:hAnsi="GHEA Grapalat"/>
          <w:i/>
          <w:lang w:val="hy-AM"/>
        </w:rPr>
      </w:pPr>
    </w:p>
    <w:p w:rsidR="005A5A50" w:rsidRPr="0039302D" w:rsidRDefault="005A5A50"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5A5A50" w:rsidRPr="0039302D" w:rsidRDefault="005A5A50" w:rsidP="0039302D">
      <w:pPr>
        <w:pStyle w:val="31"/>
        <w:spacing w:line="240" w:lineRule="auto"/>
        <w:ind w:left="142" w:firstLine="0"/>
        <w:rPr>
          <w:rFonts w:ascii="GHEA Grapalat" w:hAnsi="GHEA Grapalat"/>
          <w:i/>
          <w:lang w:val="hy-AM" w:eastAsia="ru-RU"/>
        </w:rPr>
      </w:pPr>
    </w:p>
    <w:p w:rsidR="005A5A50" w:rsidRPr="0039302D" w:rsidRDefault="005A5A50"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5A5A50" w:rsidRPr="0039302D" w:rsidRDefault="005A5A50" w:rsidP="0039302D">
      <w:pPr>
        <w:pStyle w:val="af2"/>
        <w:rPr>
          <w:rFonts w:ascii="GHEA Grapalat" w:hAnsi="GHEA Grapalat"/>
          <w:i/>
          <w:lang w:val="hy-AM"/>
        </w:rPr>
      </w:pPr>
    </w:p>
    <w:p w:rsidR="005A5A50" w:rsidRPr="0039302D" w:rsidRDefault="005A5A50"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5A5A50" w:rsidRPr="0039302D" w:rsidRDefault="005A5A50" w:rsidP="0039302D">
      <w:pPr>
        <w:pStyle w:val="af2"/>
        <w:rPr>
          <w:rFonts w:ascii="GHEA Grapalat" w:hAnsi="GHEA Grapalat"/>
          <w:i/>
          <w:lang w:val="hy-AM"/>
        </w:rPr>
      </w:pPr>
    </w:p>
    <w:p w:rsidR="005A5A50" w:rsidRPr="0039302D" w:rsidRDefault="005A5A50" w:rsidP="0039302D">
      <w:pPr>
        <w:pStyle w:val="af2"/>
        <w:rPr>
          <w:rFonts w:ascii="GHEA Grapalat" w:hAnsi="GHEA Grapalat"/>
          <w:i/>
          <w:lang w:val="af-ZA"/>
        </w:rPr>
      </w:pPr>
      <w:r w:rsidRPr="0039302D">
        <w:rPr>
          <w:rFonts w:ascii="GHEA Grapalat" w:hAnsi="GHEA Grapalat"/>
          <w:i/>
          <w:lang w:val="hy-AM"/>
        </w:rPr>
        <w:t xml:space="preserve"> </w:t>
      </w: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Default="005A5A50" w:rsidP="00CE3A99">
      <w:pPr>
        <w:jc w:val="both"/>
        <w:rPr>
          <w:rFonts w:ascii="GHEA Grapalat" w:hAnsi="GHEA Grapalat"/>
          <w:i/>
          <w:sz w:val="16"/>
          <w:szCs w:val="16"/>
          <w:lang w:val="hy-AM" w:eastAsia="ru-RU"/>
        </w:rPr>
      </w:pPr>
    </w:p>
    <w:p w:rsidR="005A5A50" w:rsidRPr="00712340" w:rsidRDefault="005A5A50"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5A5A50" w:rsidRPr="00712340" w:rsidRDefault="005A5A50"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w:t>
      </w:r>
      <w:r w:rsidRPr="001973F7">
        <w:rPr>
          <w:rFonts w:ascii="GHEA Grapalat" w:hAnsi="GHEA Grapalat"/>
          <w:b/>
          <w:color w:val="000000"/>
          <w:lang w:val="es-ES"/>
        </w:rPr>
        <w:t>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5A5A50" w:rsidRPr="00712340" w:rsidRDefault="005A5A50"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5A5A50" w:rsidRDefault="005A5A50" w:rsidP="008F6325">
      <w:pPr>
        <w:pStyle w:val="31"/>
        <w:spacing w:line="240" w:lineRule="auto"/>
        <w:jc w:val="right"/>
        <w:rPr>
          <w:rFonts w:ascii="GHEA Grapalat" w:hAnsi="GHEA Grapalat" w:cs="Sylfaen"/>
          <w:b/>
          <w:lang w:val="es-ES"/>
        </w:rPr>
      </w:pPr>
    </w:p>
    <w:p w:rsidR="005A5A50" w:rsidRPr="00FA6936" w:rsidRDefault="005A5A50"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5A5A50" w:rsidRPr="00A66FC2" w:rsidRDefault="005A5A50"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5A5A50" w:rsidRPr="00FD1EE4" w:rsidRDefault="005A5A50"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rPr>
          <w:rFonts w:ascii="GHEA Grapalat" w:eastAsia="GHEA Grapalat" w:hAnsi="GHEA Grapalat" w:cs="GHEA Grapalat"/>
        </w:rPr>
      </w:pPr>
    </w:p>
    <w:p w:rsidR="005A5A50" w:rsidRPr="00FD1EE4" w:rsidRDefault="005A5A50" w:rsidP="008F6325">
      <w:pPr>
        <w:rPr>
          <w:rFonts w:ascii="GHEA Grapalat" w:eastAsia="GHEA Grapalat" w:hAnsi="GHEA Grapalat" w:cs="GHEA Grapalat"/>
        </w:rPr>
      </w:pPr>
      <w:r w:rsidRPr="00FD1EE4">
        <w:rPr>
          <w:rFonts w:ascii="GHEA Grapalat" w:hAnsi="GHEA Grapalat"/>
        </w:rPr>
        <w:br w:type="page"/>
      </w:r>
    </w:p>
    <w:p w:rsidR="005A5A50" w:rsidRPr="00FD1EE4" w:rsidRDefault="005A5A50"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574FF7"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5A5A50" w:rsidRPr="00FD1EE4" w:rsidRDefault="005A5A50"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5A5A50" w:rsidRPr="00FD1EE4" w:rsidRDefault="005A5A50"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A5A50" w:rsidRPr="00FD1EE4" w:rsidRDefault="005A5A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5A5A50" w:rsidRPr="00FD1EE4" w:rsidRDefault="005A5A50" w:rsidP="008F6325">
      <w:pPr>
        <w:rPr>
          <w:rFonts w:ascii="GHEA Grapalat" w:eastAsia="GHEA Grapalat" w:hAnsi="GHEA Grapalat" w:cs="GHEA Grapalat"/>
          <w:b/>
        </w:rPr>
      </w:pPr>
      <w:r w:rsidRPr="00FD1EE4">
        <w:rPr>
          <w:rFonts w:ascii="GHEA Grapalat" w:hAnsi="GHEA Grapalat"/>
        </w:rPr>
        <w:br w:type="page"/>
      </w:r>
    </w:p>
    <w:p w:rsidR="005A5A50" w:rsidRPr="00FD1EE4" w:rsidRDefault="005A5A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6"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A5A50" w:rsidRPr="00FD1EE4" w:rsidTr="00DD4B8A">
        <w:trPr>
          <w:trHeight w:val="924"/>
        </w:trPr>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A5A50" w:rsidRPr="00FD1EE4" w:rsidTr="00DD4B8A">
        <w:trPr>
          <w:trHeight w:val="684"/>
        </w:trPr>
        <w:tc>
          <w:tcPr>
            <w:tcW w:w="4508"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1282"/>
        </w:trPr>
        <w:tc>
          <w:tcPr>
            <w:tcW w:w="4508"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A5A50" w:rsidRPr="00FD1EE4" w:rsidTr="00DD4B8A">
        <w:trPr>
          <w:trHeight w:val="924"/>
        </w:trPr>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A5A50" w:rsidRPr="00FD1EE4" w:rsidTr="00DD4B8A">
        <w:trPr>
          <w:trHeight w:val="684"/>
        </w:trPr>
        <w:tc>
          <w:tcPr>
            <w:tcW w:w="4508"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1282"/>
        </w:trPr>
        <w:tc>
          <w:tcPr>
            <w:tcW w:w="4508"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A5A50" w:rsidRPr="00FD1EE4" w:rsidTr="00DD4B8A">
        <w:tc>
          <w:tcPr>
            <w:tcW w:w="9016" w:type="dxa"/>
            <w:gridSpan w:val="2"/>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5A5A50" w:rsidRPr="00FD1EE4" w:rsidRDefault="005A5A50"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5A5A50" w:rsidRPr="00FD1EE4" w:rsidRDefault="005A5A50"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7"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A5A50" w:rsidRPr="00FD1EE4" w:rsidRDefault="005A5A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rPr>
          <w:trHeight w:val="853"/>
        </w:trPr>
        <w:tc>
          <w:tcPr>
            <w:tcW w:w="2835" w:type="dxa"/>
            <w:vMerge w:val="restart"/>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850"/>
        </w:trPr>
        <w:tc>
          <w:tcPr>
            <w:tcW w:w="2835" w:type="dxa"/>
            <w:vMerge/>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850"/>
        </w:trPr>
        <w:tc>
          <w:tcPr>
            <w:tcW w:w="2835" w:type="dxa"/>
            <w:vMerge/>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850"/>
        </w:trPr>
        <w:tc>
          <w:tcPr>
            <w:tcW w:w="2835" w:type="dxa"/>
            <w:vMerge/>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rPr>
          <w:trHeight w:val="850"/>
        </w:trPr>
        <w:tc>
          <w:tcPr>
            <w:tcW w:w="2835" w:type="dxa"/>
            <w:vMerge/>
            <w:shd w:val="clear" w:color="auto" w:fill="D9E2F3"/>
            <w:vAlign w:val="center"/>
          </w:tcPr>
          <w:p w:rsidR="005A5A50" w:rsidRPr="00FD1EE4" w:rsidRDefault="005A5A50"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A5A50" w:rsidRPr="00FD1EE4" w:rsidRDefault="005A5A50" w:rsidP="008F6325">
            <w:pPr>
              <w:spacing w:before="240" w:after="240"/>
              <w:rPr>
                <w:rFonts w:ascii="GHEA Grapalat" w:eastAsia="GHEA Grapalat" w:hAnsi="GHEA Grapalat" w:cs="GHEA Grapalat"/>
              </w:rPr>
            </w:pPr>
          </w:p>
        </w:tc>
      </w:tr>
    </w:tbl>
    <w:p w:rsidR="005A5A50" w:rsidRDefault="005A5A50"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r w:rsidR="005A5A50" w:rsidRPr="00FD1EE4" w:rsidTr="00DD4B8A">
        <w:tc>
          <w:tcPr>
            <w:tcW w:w="2835" w:type="dxa"/>
            <w:shd w:val="clear" w:color="auto" w:fill="D9E2F3"/>
            <w:vAlign w:val="center"/>
          </w:tcPr>
          <w:p w:rsidR="005A5A50" w:rsidRPr="00FD1EE4" w:rsidRDefault="005A5A50"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A5A50" w:rsidRPr="00FD1EE4" w:rsidRDefault="005A5A50" w:rsidP="008F6325">
            <w:pPr>
              <w:spacing w:before="240" w:after="240"/>
              <w:rPr>
                <w:rFonts w:ascii="GHEA Grapalat" w:eastAsia="GHEA Grapalat" w:hAnsi="GHEA Grapalat" w:cs="GHEA Grapalat"/>
              </w:rPr>
            </w:pPr>
          </w:p>
        </w:tc>
      </w:tr>
    </w:tbl>
    <w:p w:rsidR="005A5A50" w:rsidRPr="00FD1EE4" w:rsidRDefault="005A5A50"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5A5A50" w:rsidRPr="00FD1EE4" w:rsidRDefault="005A5A50"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5A5A50" w:rsidRPr="00FD1EE4" w:rsidRDefault="005A5A50"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5A5A50" w:rsidRPr="00FD1EE4" w:rsidTr="00DD4B8A">
        <w:tc>
          <w:tcPr>
            <w:tcW w:w="9016" w:type="dxa"/>
            <w:shd w:val="clear" w:color="auto" w:fill="DEEAF6"/>
          </w:tcPr>
          <w:p w:rsidR="005A5A50" w:rsidRPr="00DD4B8A" w:rsidRDefault="005A5A50"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A5A50" w:rsidRPr="00FD1EE4" w:rsidTr="00DD4B8A">
        <w:trPr>
          <w:trHeight w:val="10187"/>
        </w:trPr>
        <w:tc>
          <w:tcPr>
            <w:tcW w:w="9016" w:type="dxa"/>
            <w:shd w:val="clear" w:color="auto" w:fill="auto"/>
          </w:tcPr>
          <w:p w:rsidR="005A5A50" w:rsidRPr="00DD4B8A" w:rsidRDefault="005A5A50" w:rsidP="008F6325">
            <w:pPr>
              <w:rPr>
                <w:rFonts w:ascii="GHEA Grapalat" w:eastAsia="GHEA Grapalat" w:hAnsi="GHEA Grapalat" w:cs="GHEA Grapalat"/>
                <w:b/>
                <w:color w:val="000000"/>
              </w:rPr>
            </w:pPr>
          </w:p>
        </w:tc>
      </w:tr>
    </w:tbl>
    <w:p w:rsidR="005A5A50" w:rsidRPr="00FD1EE4" w:rsidRDefault="005A5A50" w:rsidP="008F6325">
      <w:pPr>
        <w:pBdr>
          <w:top w:val="nil"/>
          <w:left w:val="nil"/>
          <w:bottom w:val="nil"/>
          <w:right w:val="nil"/>
          <w:between w:val="nil"/>
        </w:pBdr>
        <w:rPr>
          <w:rFonts w:ascii="GHEA Grapalat" w:eastAsia="GHEA Grapalat" w:hAnsi="GHEA Grapalat" w:cs="GHEA Grapalat"/>
          <w:b/>
          <w:color w:val="000000"/>
        </w:rPr>
      </w:pPr>
    </w:p>
    <w:p w:rsidR="005A5A50" w:rsidRPr="00A66FC2" w:rsidRDefault="005A5A50" w:rsidP="008F6325">
      <w:pPr>
        <w:pStyle w:val="31"/>
        <w:spacing w:line="240" w:lineRule="auto"/>
        <w:jc w:val="right"/>
        <w:rPr>
          <w:rFonts w:ascii="GHEA Grapalat" w:hAnsi="GHEA Grapalat" w:cs="Arial"/>
          <w:b/>
        </w:rPr>
      </w:pPr>
    </w:p>
    <w:p w:rsidR="005A5A50" w:rsidRDefault="005A5A50" w:rsidP="008F6325">
      <w:pPr>
        <w:pStyle w:val="31"/>
        <w:spacing w:line="240" w:lineRule="auto"/>
        <w:ind w:firstLine="0"/>
        <w:jc w:val="left"/>
        <w:rPr>
          <w:rFonts w:ascii="GHEA Grapalat" w:hAnsi="GHEA Grapalat"/>
          <w:i/>
          <w:sz w:val="16"/>
          <w:szCs w:val="16"/>
          <w:lang w:val="hy-AM"/>
        </w:rPr>
      </w:pPr>
    </w:p>
    <w:p w:rsidR="005A5A50" w:rsidRDefault="005A5A50" w:rsidP="008F6325">
      <w:pPr>
        <w:pStyle w:val="31"/>
        <w:spacing w:line="240" w:lineRule="auto"/>
        <w:ind w:firstLine="0"/>
        <w:jc w:val="left"/>
        <w:rPr>
          <w:rFonts w:ascii="GHEA Grapalat" w:hAnsi="GHEA Grapalat"/>
          <w:i/>
          <w:sz w:val="16"/>
          <w:szCs w:val="16"/>
          <w:lang w:val="hy-AM"/>
        </w:rPr>
      </w:pPr>
    </w:p>
    <w:p w:rsidR="005A5A50" w:rsidRDefault="005A5A50" w:rsidP="008F6325">
      <w:pPr>
        <w:pStyle w:val="31"/>
        <w:spacing w:line="240" w:lineRule="auto"/>
        <w:ind w:firstLine="0"/>
        <w:jc w:val="left"/>
        <w:rPr>
          <w:rFonts w:ascii="GHEA Grapalat" w:hAnsi="GHEA Grapalat"/>
          <w:i/>
          <w:sz w:val="16"/>
          <w:szCs w:val="16"/>
          <w:lang w:val="hy-AM"/>
        </w:rPr>
      </w:pPr>
    </w:p>
    <w:p w:rsidR="005A5A50" w:rsidRDefault="005A5A50" w:rsidP="008F6325">
      <w:pPr>
        <w:pStyle w:val="31"/>
        <w:spacing w:line="240" w:lineRule="auto"/>
        <w:ind w:firstLine="0"/>
        <w:jc w:val="left"/>
        <w:rPr>
          <w:rFonts w:ascii="GHEA Grapalat" w:hAnsi="GHEA Grapalat"/>
          <w:i/>
          <w:sz w:val="16"/>
          <w:szCs w:val="16"/>
          <w:lang w:val="hy-AM"/>
        </w:rPr>
      </w:pPr>
    </w:p>
    <w:p w:rsidR="005A5A50" w:rsidRDefault="005A5A50" w:rsidP="008F6325">
      <w:pPr>
        <w:pStyle w:val="31"/>
        <w:spacing w:line="240" w:lineRule="auto"/>
        <w:ind w:firstLine="0"/>
        <w:jc w:val="left"/>
        <w:rPr>
          <w:rFonts w:ascii="GHEA Grapalat" w:hAnsi="GHEA Grapalat"/>
          <w:b/>
          <w:lang w:val="hy-AM"/>
        </w:rPr>
      </w:pPr>
    </w:p>
    <w:p w:rsidR="005A5A50" w:rsidRDefault="005A5A50" w:rsidP="008F6325">
      <w:pPr>
        <w:pStyle w:val="31"/>
        <w:spacing w:line="240" w:lineRule="auto"/>
        <w:ind w:firstLine="0"/>
        <w:jc w:val="left"/>
        <w:rPr>
          <w:rFonts w:ascii="GHEA Grapalat" w:hAnsi="GHEA Grapalat"/>
          <w:b/>
          <w:lang w:val="hy-AM"/>
        </w:rPr>
      </w:pPr>
    </w:p>
    <w:p w:rsidR="005A5A50" w:rsidRDefault="005A5A50" w:rsidP="008F6325">
      <w:pPr>
        <w:pStyle w:val="31"/>
        <w:spacing w:line="240" w:lineRule="auto"/>
        <w:ind w:firstLine="0"/>
        <w:jc w:val="left"/>
        <w:rPr>
          <w:rFonts w:ascii="GHEA Grapalat" w:hAnsi="GHEA Grapalat"/>
          <w:b/>
          <w:lang w:val="hy-AM"/>
        </w:rPr>
      </w:pPr>
    </w:p>
    <w:p w:rsidR="005A5A50" w:rsidRDefault="005A5A50" w:rsidP="008F6325">
      <w:pPr>
        <w:pStyle w:val="31"/>
        <w:spacing w:line="240" w:lineRule="auto"/>
        <w:ind w:firstLine="0"/>
        <w:jc w:val="left"/>
        <w:rPr>
          <w:rFonts w:ascii="GHEA Grapalat" w:hAnsi="GHEA Grapalat"/>
          <w:b/>
          <w:lang w:val="hy-AM"/>
        </w:rPr>
      </w:pPr>
    </w:p>
    <w:p w:rsidR="005A5A50" w:rsidRDefault="005A5A50" w:rsidP="008F6325">
      <w:pPr>
        <w:spacing w:line="360" w:lineRule="auto"/>
        <w:jc w:val="center"/>
        <w:rPr>
          <w:rFonts w:ascii="GHEA Grapalat" w:eastAsia="GHEA Grapalat" w:hAnsi="GHEA Grapalat" w:cs="GHEA Grapalat"/>
          <w:b/>
        </w:rPr>
      </w:pPr>
    </w:p>
    <w:p w:rsidR="005A5A50" w:rsidRDefault="005A5A50" w:rsidP="008F6325">
      <w:pPr>
        <w:spacing w:line="360" w:lineRule="auto"/>
        <w:jc w:val="center"/>
        <w:rPr>
          <w:rFonts w:ascii="GHEA Grapalat" w:eastAsia="GHEA Grapalat" w:hAnsi="GHEA Grapalat" w:cs="GHEA Grapalat"/>
          <w:b/>
        </w:rPr>
      </w:pPr>
    </w:p>
    <w:p w:rsidR="005A5A50" w:rsidRDefault="005A5A50"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5A5A50" w:rsidRDefault="005A5A50"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A5A50"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5A5A50" w:rsidRPr="00FA6936"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5A5A50" w:rsidRPr="00FA6936" w:rsidRDefault="005A5A50"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5A5A50" w:rsidRDefault="005A5A50"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5A5A50" w:rsidRDefault="005A5A50" w:rsidP="008F6325">
      <w:pPr>
        <w:spacing w:line="276" w:lineRule="auto"/>
        <w:ind w:firstLine="567"/>
        <w:jc w:val="both"/>
        <w:rPr>
          <w:rFonts w:ascii="GHEA Grapalat" w:eastAsia="GHEA Grapalat" w:hAnsi="GHEA Grapalat" w:cs="GHEA Grapalat"/>
        </w:rPr>
      </w:pPr>
    </w:p>
    <w:p w:rsidR="005A5A50"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5A5A50"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5A5A50"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5A5A50" w:rsidRDefault="005A5A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5A5A50"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5A5A50" w:rsidRPr="008C104F"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5A5A50" w:rsidRPr="008C104F" w:rsidRDefault="005A5A50"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5A5A50" w:rsidRDefault="005A5A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5A5A50"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5A5A50"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A5A50" w:rsidRPr="005B15D8" w:rsidRDefault="005A5A50"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A5A50" w:rsidRDefault="005A5A50"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5A5A50" w:rsidRPr="00FA6936"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5A5A50" w:rsidRPr="00FA6936" w:rsidRDefault="005A5A50"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cs="Sylfaen"/>
          <w:i/>
          <w:sz w:val="16"/>
          <w:szCs w:val="16"/>
          <w:lang w:val="hy-AM" w:eastAsia="ru-RU"/>
        </w:rPr>
      </w:pPr>
    </w:p>
    <w:p w:rsidR="005A5A50" w:rsidRPr="00FA6936" w:rsidRDefault="005A5A50"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5A5A50" w:rsidRPr="00A66FC2" w:rsidRDefault="005A5A50"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5A5A50" w:rsidRPr="0039302D" w:rsidRDefault="005A5A50" w:rsidP="00CE3A99">
      <w:pPr>
        <w:jc w:val="both"/>
        <w:rPr>
          <w:rFonts w:ascii="GHEA Grapalat" w:hAnsi="GHEA Grapalat" w:cs="Sylfaen"/>
          <w:sz w:val="20"/>
          <w:lang w:val="hy-AM"/>
        </w:rPr>
      </w:pPr>
    </w:p>
  </w:footnote>
  <w:footnote w:id="4">
    <w:p w:rsidR="005A5A50" w:rsidRPr="0015088E" w:rsidRDefault="005A5A50"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AD7E34" w:rsidRPr="00DA44C7" w:rsidRDefault="00AD7E34" w:rsidP="00AD7E34">
      <w:pPr>
        <w:ind w:right="309"/>
        <w:jc w:val="both"/>
        <w:rPr>
          <w:rFonts w:ascii="GHEA Grapalat" w:hAnsi="GHEA Grapalat"/>
          <w:b/>
          <w:bCs/>
          <w:i/>
          <w:color w:val="FF0000"/>
          <w:sz w:val="28"/>
          <w:szCs w:val="28"/>
          <w:lang w:val="hy-AM"/>
        </w:rPr>
      </w:pPr>
      <w:r w:rsidRPr="006E32C4">
        <w:rPr>
          <w:rFonts w:ascii="GHEA Grapalat" w:hAnsi="GHEA Grapalat"/>
          <w:b/>
          <w:bCs/>
          <w:i/>
          <w:color w:val="FF0000"/>
          <w:sz w:val="28"/>
          <w:szCs w:val="28"/>
          <w:highlight w:val="yellow"/>
          <w:lang w:val="es-ES"/>
        </w:rPr>
        <w:t>* Հավելված N 1.1 համարվում է գնային առաջարկի անբաժանելի մաս և ներկայացվում է հայտով:</w:t>
      </w:r>
    </w:p>
    <w:p w:rsidR="005A5A50" w:rsidRPr="00AD7E34" w:rsidDel="00856FDE" w:rsidRDefault="005A5A50" w:rsidP="00B2572B">
      <w:pPr>
        <w:pStyle w:val="af2"/>
        <w:rPr>
          <w:del w:id="8" w:author="User" w:date="2019-05-26T09:57:00Z"/>
          <w:i/>
          <w:lang w:val="hy-AM"/>
        </w:rPr>
      </w:pPr>
    </w:p>
  </w:footnote>
  <w:footnote w:id="5">
    <w:p w:rsidR="005A5A50" w:rsidRPr="00DF6AA5" w:rsidRDefault="005A5A50"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5A5A50" w:rsidRPr="00F50E0A" w:rsidDel="001B2C6E" w:rsidRDefault="005A5A50"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5A5A50" w:rsidRPr="007B1334" w:rsidRDefault="005A5A50" w:rsidP="007678FA">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C82D89">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5A5A50" w:rsidRPr="00BE77AC" w:rsidRDefault="005A5A50"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5A5A50" w:rsidRPr="00B004E0" w:rsidRDefault="005A5A50"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5A5A50" w:rsidDel="00343637" w:rsidRDefault="005A5A50" w:rsidP="007678FA">
      <w:pPr>
        <w:pStyle w:val="af2"/>
        <w:rPr>
          <w:del w:id="10" w:author="User" w:date="2019-05-26T11:24:00Z"/>
        </w:rPr>
      </w:pPr>
    </w:p>
  </w:footnote>
  <w:footnote w:id="7">
    <w:p w:rsidR="005A5A50" w:rsidRPr="002B5F7E" w:rsidDel="00CE70A2" w:rsidRDefault="005A5A50"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5A5A50" w:rsidRDefault="005A5A50"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5A5A50" w:rsidRPr="00F934D2" w:rsidDel="00D90DD6" w:rsidRDefault="005A5A50"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5A5A50" w:rsidRPr="008D0F13" w:rsidRDefault="005A5A50"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5A5A50" w:rsidRPr="00560A40" w:rsidRDefault="005A5A50"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5A5A50" w:rsidRPr="00560A40" w:rsidRDefault="005A5A50"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A"/>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815"/>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0631"/>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47"/>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A50"/>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3554"/>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D650C"/>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893"/>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6D1A"/>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0E34"/>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E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5F0C"/>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778"/>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B2C"/>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70B"/>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136"/>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2B"/>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A4D35-3F8D-4A68-85B5-747B2EF9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59</Pages>
  <Words>12531</Words>
  <Characters>97816</Characters>
  <Application>Microsoft Office Word</Application>
  <DocSecurity>0</DocSecurity>
  <Lines>815</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110127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15</cp:revision>
  <cp:lastPrinted>2018-02-16T07:12:00Z</cp:lastPrinted>
  <dcterms:created xsi:type="dcterms:W3CDTF">2022-07-01T06:35:00Z</dcterms:created>
  <dcterms:modified xsi:type="dcterms:W3CDTF">2022-07-01T10:09:00Z</dcterms:modified>
</cp:coreProperties>
</file>