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4753DC"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КОТИРОВКИ</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Настоящий текст объявления утвержден Решением</w:t>
      </w:r>
      <w:r w:rsidR="004753DC">
        <w:rPr>
          <w:rFonts w:ascii="GHEA Grapalat" w:hAnsi="GHEA Grapalat"/>
          <w:i w:val="0"/>
          <w:sz w:val="24"/>
          <w:szCs w:val="24"/>
        </w:rPr>
        <w:t xml:space="preserve"> 1</w:t>
      </w:r>
      <w:r w:rsidRPr="009044F1">
        <w:rPr>
          <w:rFonts w:ascii="GHEA Grapalat" w:hAnsi="GHEA Grapalat"/>
          <w:i w:val="0"/>
          <w:sz w:val="24"/>
          <w:szCs w:val="24"/>
        </w:rPr>
        <w:t xml:space="preserve"> </w:t>
      </w:r>
      <w:r w:rsidR="00417E48">
        <w:rPr>
          <w:rFonts w:ascii="GHEA Grapalat" w:hAnsi="GHEA Grapalat"/>
          <w:i w:val="0"/>
          <w:sz w:val="24"/>
          <w:szCs w:val="24"/>
        </w:rPr>
        <w:t xml:space="preserve">Оценочной </w:t>
      </w:r>
      <w:r w:rsidR="004753DC">
        <w:rPr>
          <w:rFonts w:ascii="GHEA Grapalat" w:hAnsi="GHEA Grapalat"/>
          <w:i w:val="0"/>
          <w:sz w:val="24"/>
          <w:szCs w:val="24"/>
        </w:rPr>
        <w:t xml:space="preserve">Комиссии от 29 ИЮЛЯ </w:t>
      </w:r>
      <w:r w:rsidRPr="009044F1">
        <w:rPr>
          <w:rFonts w:ascii="GHEA Grapalat" w:hAnsi="GHEA Grapalat"/>
          <w:i w:val="0"/>
          <w:sz w:val="24"/>
          <w:szCs w:val="24"/>
        </w:rPr>
        <w:t xml:space="preserve"> 20</w:t>
      </w:r>
      <w:r w:rsidR="004753DC">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3B1EE6" w:rsidRPr="003B1EE6">
        <w:rPr>
          <w:rFonts w:ascii="GHEA Grapalat" w:hAnsi="GHEA Grapalat"/>
          <w:i w:val="0"/>
          <w:sz w:val="24"/>
          <w:szCs w:val="24"/>
        </w:rPr>
        <w:t>ЦПМ-GHAPDzB</w:t>
      </w:r>
      <w:r w:rsidR="004753DC" w:rsidRPr="003B1EE6">
        <w:rPr>
          <w:rFonts w:ascii="GHEA Grapalat" w:hAnsi="GHEA Grapalat"/>
          <w:i w:val="0"/>
          <w:sz w:val="24"/>
          <w:szCs w:val="24"/>
        </w:rPr>
        <w:t>-2020/5</w:t>
      </w:r>
      <w:r w:rsidR="004753DC" w:rsidRPr="00AE2768">
        <w:rPr>
          <w:rFonts w:ascii="GHEA Grapalat" w:hAnsi="GHEA Grapalat"/>
          <w:i w:val="0"/>
          <w:u w:val="single"/>
          <w:lang w:val="af-ZA"/>
        </w:rPr>
        <w:t xml:space="preserve">        </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4753DC" w:rsidRDefault="004753DC" w:rsidP="004753DC">
      <w:pPr>
        <w:pStyle w:val="a3"/>
        <w:widowControl w:val="0"/>
        <w:spacing w:line="240" w:lineRule="auto"/>
        <w:ind w:firstLine="709"/>
        <w:jc w:val="left"/>
        <w:rPr>
          <w:rFonts w:ascii="GHEA Grapalat" w:hAnsi="GHEA Grapalat"/>
          <w:i w:val="0"/>
          <w:sz w:val="16"/>
          <w:szCs w:val="16"/>
        </w:rPr>
      </w:pPr>
      <w:r>
        <w:rPr>
          <w:rFonts w:ascii="GHEA Grapalat" w:hAnsi="GHEA Grapalat"/>
          <w:i w:val="0"/>
          <w:sz w:val="24"/>
          <w:szCs w:val="24"/>
        </w:rPr>
        <w:t>Заказчик «Центр пенитенциарной медицины» ГНО</w:t>
      </w:r>
      <w:r w:rsidR="00642EFE" w:rsidRPr="009044F1">
        <w:rPr>
          <w:rFonts w:ascii="GHEA Grapalat" w:hAnsi="GHEA Grapalat"/>
          <w:i w:val="0"/>
          <w:sz w:val="24"/>
          <w:szCs w:val="24"/>
        </w:rPr>
        <w:t>, находящийся по адресу</w:t>
      </w:r>
      <w:r>
        <w:rPr>
          <w:rFonts w:ascii="GHEA Grapalat" w:hAnsi="GHEA Grapalat"/>
          <w:i w:val="0"/>
          <w:sz w:val="24"/>
          <w:szCs w:val="24"/>
        </w:rPr>
        <w:t>: Алабяня 41а</w:t>
      </w:r>
      <w:r>
        <w:rPr>
          <w:rFonts w:ascii="GHEA Grapalat" w:hAnsi="GHEA Grapalat"/>
          <w:i w:val="0"/>
          <w:sz w:val="16"/>
          <w:szCs w:val="16"/>
        </w:rPr>
        <w:t xml:space="preserve"> </w:t>
      </w:r>
      <w:r w:rsidR="00642EFE" w:rsidRPr="007B0562">
        <w:rPr>
          <w:rFonts w:ascii="GHEA Grapalat" w:hAnsi="GHEA Grapalat"/>
          <w:i w:val="0"/>
          <w:sz w:val="24"/>
          <w:szCs w:val="24"/>
        </w:rPr>
        <w:t xml:space="preserve">объявляет </w:t>
      </w:r>
      <w:r>
        <w:rPr>
          <w:rFonts w:ascii="GHEA Grapalat" w:hAnsi="GHEA Grapalat"/>
          <w:i w:val="0"/>
          <w:sz w:val="24"/>
          <w:szCs w:val="24"/>
        </w:rPr>
        <w:t>о запросе котировки</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11076" w:rsidRPr="004753DC" w:rsidRDefault="00A20B69" w:rsidP="004753DC">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4753DC" w:rsidRPr="004753DC">
        <w:rPr>
          <w:rFonts w:ascii="GHEA Grapalat" w:hAnsi="GHEA Grapalat"/>
          <w:i w:val="0"/>
          <w:sz w:val="24"/>
          <w:szCs w:val="24"/>
        </w:rPr>
        <w:t xml:space="preserve">лекарств и лабораторных принадлежностей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677658"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753DC">
        <w:rPr>
          <w:rFonts w:ascii="GHEA Grapalat" w:hAnsi="GHEA Grapalat"/>
          <w:i w:val="0"/>
          <w:sz w:val="24"/>
          <w:szCs w:val="24"/>
        </w:rPr>
        <w:t>17:00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4753DC">
        <w:rPr>
          <w:rFonts w:ascii="GHEA Grapalat" w:hAnsi="GHEA Grapalat"/>
          <w:i w:val="0"/>
          <w:sz w:val="24"/>
          <w:szCs w:val="24"/>
        </w:rPr>
        <w:t>6</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4753DC">
        <w:rPr>
          <w:rFonts w:ascii="GHEA Grapalat" w:hAnsi="GHEA Grapalat"/>
          <w:i w:val="0"/>
          <w:sz w:val="24"/>
          <w:szCs w:val="24"/>
        </w:rPr>
        <w:t xml:space="preserve">. </w:t>
      </w:r>
      <w:r w:rsidR="00357D48"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00357D48"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4753DC" w:rsidRDefault="003F6ED1" w:rsidP="004753DC">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4753DC">
        <w:rPr>
          <w:rFonts w:ascii="GHEA Grapalat" w:hAnsi="GHEA Grapalat"/>
          <w:i w:val="0"/>
          <w:spacing w:val="6"/>
          <w:sz w:val="24"/>
          <w:szCs w:val="24"/>
        </w:rPr>
        <w:t xml:space="preserve">Алабяна 41а </w:t>
      </w:r>
      <w:r w:rsidR="004753DC">
        <w:rPr>
          <w:rFonts w:ascii="GHEA Grapalat" w:hAnsi="GHEA Grapalat"/>
          <w:i w:val="0"/>
          <w:sz w:val="24"/>
          <w:szCs w:val="24"/>
        </w:rPr>
        <w:t>в документарной форме, до 11:00часов 7</w:t>
      </w:r>
      <w:r w:rsidRPr="000F0CA8">
        <w:rPr>
          <w:rFonts w:ascii="GHEA Grapalat" w:hAnsi="GHEA Grapalat"/>
          <w:i w:val="0"/>
          <w:sz w:val="24"/>
          <w:szCs w:val="24"/>
        </w:rPr>
        <w:t xml:space="preserve">-го дня со дня опубликования настоящего </w:t>
      </w:r>
      <w:r w:rsidRPr="000F0CA8">
        <w:rPr>
          <w:rFonts w:ascii="GHEA Grapalat" w:hAnsi="GHEA Grapalat"/>
          <w:i w:val="0"/>
          <w:sz w:val="24"/>
          <w:szCs w:val="24"/>
        </w:rPr>
        <w:lastRenderedPageBreak/>
        <w:t>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Вскрытие заявок будет пров</w:t>
      </w:r>
      <w:r w:rsidR="00B6275C">
        <w:rPr>
          <w:rFonts w:ascii="GHEA Grapalat" w:hAnsi="GHEA Grapalat"/>
          <w:i w:val="0"/>
          <w:sz w:val="24"/>
          <w:szCs w:val="24"/>
        </w:rPr>
        <w:t xml:space="preserve">одиться по адресу Алабяня 41а, в 11:00 часов </w:t>
      </w:r>
      <w:r w:rsidR="003B1EE6" w:rsidRPr="003B1EE6">
        <w:rPr>
          <w:rFonts w:ascii="GHEA Grapalat" w:hAnsi="GHEA Grapalat"/>
          <w:i w:val="0"/>
          <w:sz w:val="24"/>
          <w:szCs w:val="24"/>
        </w:rPr>
        <w:t>5-го</w:t>
      </w:r>
      <w:r w:rsidR="00B6275C">
        <w:rPr>
          <w:rFonts w:ascii="GHEA Grapalat" w:hAnsi="GHEA Grapalat"/>
          <w:i w:val="0"/>
          <w:sz w:val="24"/>
          <w:szCs w:val="24"/>
        </w:rPr>
        <w:t xml:space="preserve"> </w:t>
      </w:r>
      <w:r w:rsidR="003B1EE6" w:rsidRPr="003B1EE6">
        <w:rPr>
          <w:rFonts w:ascii="GHEA Grapalat" w:hAnsi="GHEA Grapalat"/>
          <w:i w:val="0"/>
          <w:sz w:val="24"/>
          <w:szCs w:val="24"/>
        </w:rPr>
        <w:t>августа</w:t>
      </w:r>
      <w:r w:rsidR="00B6275C">
        <w:rPr>
          <w:rFonts w:ascii="GHEA Grapalat" w:hAnsi="GHEA Grapalat"/>
          <w:i w:val="0"/>
          <w:sz w:val="24"/>
          <w:szCs w:val="24"/>
        </w:rPr>
        <w:t xml:space="preserve"> 2020 года</w:t>
      </w:r>
      <w:r>
        <w:rPr>
          <w:rFonts w:ascii="GHEA Grapalat" w:hAnsi="GHEA Grapalat"/>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9F18D0" w:rsidRPr="003A1EBB" w:rsidRDefault="00B6275C" w:rsidP="00B46D58">
      <w:pPr>
        <w:pStyle w:val="a3"/>
        <w:widowControl w:val="0"/>
        <w:spacing w:after="160" w:line="240" w:lineRule="auto"/>
        <w:ind w:left="993" w:firstLine="0"/>
        <w:rPr>
          <w:rFonts w:ascii="GHEA Grapalat" w:hAnsi="GHEA Grapalat"/>
          <w:i w:val="0"/>
          <w:sz w:val="16"/>
          <w:szCs w:val="16"/>
        </w:rPr>
      </w:pPr>
      <w:r>
        <w:rPr>
          <w:rFonts w:ascii="GHEA Grapalat" w:hAnsi="GHEA Grapalat"/>
          <w:i w:val="0"/>
          <w:sz w:val="24"/>
          <w:szCs w:val="24"/>
        </w:rPr>
        <w:t xml:space="preserve">Сатеник Асатрян </w:t>
      </w:r>
    </w:p>
    <w:p w:rsidR="00754697" w:rsidRPr="00B6275C" w:rsidRDefault="00754697" w:rsidP="00B6275C">
      <w:pPr>
        <w:pStyle w:val="a3"/>
        <w:spacing w:line="240" w:lineRule="auto"/>
        <w:rPr>
          <w:rFonts w:ascii="GHEA Grapalat" w:hAnsi="GHEA Grapalat"/>
          <w:b/>
          <w:i w:val="0"/>
          <w:u w:val="single"/>
          <w:lang w:val="hy-AM"/>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B6275C" w:rsidRPr="00B6275C">
        <w:rPr>
          <w:rFonts w:ascii="GHEA Grapalat" w:hAnsi="GHEA Grapalat"/>
          <w:b/>
          <w:i w:val="0"/>
          <w:lang w:val="hy-AM"/>
        </w:rPr>
        <w:t>091 55 22 66</w:t>
      </w:r>
    </w:p>
    <w:p w:rsidR="00B6275C" w:rsidRDefault="00754697" w:rsidP="00B6275C">
      <w:pPr>
        <w:pStyle w:val="a3"/>
        <w:widowControl w:val="0"/>
        <w:spacing w:after="160" w:line="240" w:lineRule="auto"/>
        <w:rPr>
          <w:rFonts w:ascii="GHEA Grapalat" w:hAnsi="GHEA Grapalat"/>
          <w:i w:val="0"/>
          <w:sz w:val="24"/>
          <w:szCs w:val="24"/>
        </w:rPr>
      </w:pPr>
      <w:r w:rsidRPr="009044F1">
        <w:rPr>
          <w:rFonts w:ascii="GHEA Grapalat" w:hAnsi="GHEA Grapalat"/>
          <w:i w:val="0"/>
          <w:sz w:val="24"/>
          <w:szCs w:val="24"/>
        </w:rPr>
        <w:t xml:space="preserve">Электронная почта </w:t>
      </w:r>
      <w:hyperlink r:id="rId8" w:history="1">
        <w:r w:rsidR="00B6275C" w:rsidRPr="003B7F44">
          <w:rPr>
            <w:rStyle w:val="a9"/>
            <w:rFonts w:ascii="GHEA Grapalat" w:hAnsi="GHEA Grapalat"/>
            <w:b/>
            <w:i w:val="0"/>
            <w:lang w:val="hy-AM"/>
          </w:rPr>
          <w:t>pmc.procurementdepartment@gmail.com</w:t>
        </w:r>
      </w:hyperlink>
    </w:p>
    <w:p w:rsidR="00915A97" w:rsidRDefault="00754697" w:rsidP="00B6275C">
      <w:pPr>
        <w:pStyle w:val="a3"/>
        <w:widowControl w:val="0"/>
        <w:spacing w:after="160" w:line="240" w:lineRule="auto"/>
        <w:rPr>
          <w:rFonts w:ascii="GHEA Grapalat" w:hAnsi="GHEA Grapalat"/>
          <w:i w:val="0"/>
          <w:sz w:val="24"/>
          <w:szCs w:val="24"/>
        </w:rPr>
      </w:pPr>
      <w:r w:rsidRPr="009044F1">
        <w:rPr>
          <w:rFonts w:ascii="GHEA Grapalat" w:hAnsi="GHEA Grapalat"/>
          <w:i w:val="0"/>
          <w:sz w:val="24"/>
          <w:szCs w:val="24"/>
        </w:rPr>
        <w:t>Заказчик</w:t>
      </w:r>
      <w:r w:rsidR="00B6275C">
        <w:rPr>
          <w:rFonts w:ascii="GHEA Grapalat" w:hAnsi="GHEA Grapalat"/>
          <w:i w:val="0"/>
          <w:sz w:val="24"/>
          <w:szCs w:val="24"/>
        </w:rPr>
        <w:t xml:space="preserve"> «Центр пенитенциарной медицины» ГНО</w:t>
      </w:r>
    </w:p>
    <w:p w:rsidR="00B6275C" w:rsidRDefault="00B6275C" w:rsidP="00B6275C">
      <w:pPr>
        <w:pStyle w:val="a3"/>
        <w:widowControl w:val="0"/>
        <w:spacing w:line="240" w:lineRule="auto"/>
        <w:ind w:left="1701" w:firstLine="0"/>
        <w:jc w:val="left"/>
        <w:rPr>
          <w:rFonts w:ascii="GHEA Grapalat" w:hAnsi="GHEA Grapalat"/>
          <w:i w:val="0"/>
          <w:sz w:val="24"/>
          <w:szCs w:val="24"/>
        </w:rPr>
      </w:pPr>
    </w:p>
    <w:p w:rsidR="00B6275C" w:rsidRDefault="00B6275C" w:rsidP="00B6275C">
      <w:pPr>
        <w:pStyle w:val="a3"/>
        <w:widowControl w:val="0"/>
        <w:spacing w:line="240" w:lineRule="auto"/>
        <w:ind w:left="1701" w:firstLine="0"/>
        <w:jc w:val="left"/>
        <w:rPr>
          <w:rFonts w:ascii="GHEA Grapalat" w:hAnsi="GHEA Grapalat"/>
          <w:i w:val="0"/>
          <w:sz w:val="24"/>
          <w:szCs w:val="24"/>
        </w:rPr>
      </w:pPr>
    </w:p>
    <w:p w:rsidR="00B6275C" w:rsidRDefault="00B6275C" w:rsidP="00B6275C">
      <w:pPr>
        <w:pStyle w:val="a3"/>
        <w:widowControl w:val="0"/>
        <w:spacing w:line="240" w:lineRule="auto"/>
        <w:ind w:left="1701" w:firstLine="0"/>
        <w:jc w:val="left"/>
        <w:rPr>
          <w:rFonts w:ascii="GHEA Grapalat" w:hAnsi="GHEA Grapalat"/>
          <w:i w:val="0"/>
          <w:sz w:val="24"/>
          <w:szCs w:val="24"/>
        </w:rPr>
      </w:pPr>
    </w:p>
    <w:p w:rsidR="00B6275C" w:rsidRDefault="00B6275C" w:rsidP="00B6275C">
      <w:pPr>
        <w:pStyle w:val="a3"/>
        <w:widowControl w:val="0"/>
        <w:spacing w:line="240" w:lineRule="auto"/>
        <w:ind w:left="1701" w:firstLine="0"/>
        <w:jc w:val="left"/>
        <w:rPr>
          <w:rFonts w:ascii="GHEA Grapalat" w:hAnsi="GHEA Grapalat"/>
          <w:i w:val="0"/>
          <w:sz w:val="24"/>
          <w:szCs w:val="24"/>
        </w:rPr>
      </w:pPr>
    </w:p>
    <w:p w:rsidR="00B6275C" w:rsidRDefault="00B6275C" w:rsidP="00B6275C">
      <w:pPr>
        <w:pStyle w:val="a3"/>
        <w:widowControl w:val="0"/>
        <w:spacing w:line="240" w:lineRule="auto"/>
        <w:ind w:left="1701" w:firstLine="0"/>
        <w:jc w:val="left"/>
        <w:rPr>
          <w:rFonts w:ascii="GHEA Grapalat" w:hAnsi="GHEA Grapalat"/>
          <w:i w:val="0"/>
          <w:sz w:val="24"/>
          <w:szCs w:val="24"/>
        </w:rPr>
      </w:pPr>
    </w:p>
    <w:p w:rsidR="00B6275C" w:rsidRDefault="00B6275C" w:rsidP="00B6275C">
      <w:pPr>
        <w:pStyle w:val="a3"/>
        <w:widowControl w:val="0"/>
        <w:spacing w:line="240" w:lineRule="auto"/>
        <w:ind w:left="1701" w:firstLine="0"/>
        <w:jc w:val="left"/>
        <w:rPr>
          <w:rFonts w:ascii="GHEA Grapalat" w:hAnsi="GHEA Grapalat"/>
          <w:i w:val="0"/>
          <w:sz w:val="24"/>
          <w:szCs w:val="24"/>
        </w:rPr>
      </w:pPr>
    </w:p>
    <w:p w:rsidR="00B6275C" w:rsidRDefault="00B6275C" w:rsidP="00B6275C">
      <w:pPr>
        <w:pStyle w:val="a3"/>
        <w:widowControl w:val="0"/>
        <w:spacing w:line="240" w:lineRule="auto"/>
        <w:ind w:left="1701" w:firstLine="0"/>
        <w:jc w:val="left"/>
        <w:rPr>
          <w:rFonts w:ascii="GHEA Grapalat" w:hAnsi="GHEA Grapalat"/>
          <w:i w:val="0"/>
          <w:sz w:val="24"/>
          <w:szCs w:val="24"/>
        </w:rPr>
      </w:pPr>
    </w:p>
    <w:p w:rsidR="00B6275C" w:rsidRDefault="00B6275C" w:rsidP="00B6275C">
      <w:pPr>
        <w:pStyle w:val="a3"/>
        <w:widowControl w:val="0"/>
        <w:spacing w:line="240" w:lineRule="auto"/>
        <w:ind w:left="1701" w:firstLine="0"/>
        <w:jc w:val="left"/>
        <w:rPr>
          <w:rFonts w:ascii="GHEA Grapalat" w:hAnsi="GHEA Grapalat"/>
          <w:i w:val="0"/>
          <w:sz w:val="24"/>
          <w:szCs w:val="24"/>
        </w:rPr>
      </w:pPr>
    </w:p>
    <w:p w:rsidR="00B6275C" w:rsidRDefault="00B6275C" w:rsidP="00B6275C">
      <w:pPr>
        <w:pStyle w:val="a3"/>
        <w:widowControl w:val="0"/>
        <w:spacing w:line="240" w:lineRule="auto"/>
        <w:ind w:left="1701" w:firstLine="0"/>
        <w:jc w:val="left"/>
        <w:rPr>
          <w:rFonts w:ascii="GHEA Grapalat" w:hAnsi="GHEA Grapalat"/>
          <w:i w:val="0"/>
          <w:sz w:val="24"/>
          <w:szCs w:val="24"/>
        </w:rPr>
      </w:pPr>
    </w:p>
    <w:p w:rsidR="00B6275C" w:rsidRPr="00D5443D" w:rsidRDefault="00B6275C" w:rsidP="00B6275C">
      <w:pPr>
        <w:pStyle w:val="a3"/>
        <w:widowControl w:val="0"/>
        <w:spacing w:line="240" w:lineRule="auto"/>
        <w:ind w:left="1701" w:firstLine="0"/>
        <w:jc w:val="left"/>
        <w:rPr>
          <w:rFonts w:ascii="GHEA Grapalat" w:hAnsi="GHEA Grapalat"/>
          <w:i w:val="0"/>
          <w:sz w:val="16"/>
          <w:szCs w:val="16"/>
        </w:rPr>
      </w:pPr>
    </w:p>
    <w:p w:rsidR="003B1EE6" w:rsidRDefault="003B1EE6" w:rsidP="00B46D58">
      <w:pPr>
        <w:pStyle w:val="aa"/>
        <w:widowControl w:val="0"/>
        <w:spacing w:after="160"/>
        <w:ind w:firstLine="567"/>
        <w:jc w:val="right"/>
        <w:rPr>
          <w:rFonts w:ascii="GHEA Grapalat" w:hAnsi="GHEA Grapalat"/>
          <w:i/>
          <w:lang w:val="en-US"/>
        </w:rPr>
      </w:pPr>
    </w:p>
    <w:p w:rsidR="003B1EE6" w:rsidRDefault="003B1EE6" w:rsidP="00B46D58">
      <w:pPr>
        <w:pStyle w:val="aa"/>
        <w:widowControl w:val="0"/>
        <w:spacing w:after="160"/>
        <w:ind w:firstLine="567"/>
        <w:jc w:val="right"/>
        <w:rPr>
          <w:rFonts w:ascii="GHEA Grapalat" w:hAnsi="GHEA Grapalat"/>
          <w:i/>
          <w:lang w:val="en-US"/>
        </w:rPr>
      </w:pPr>
    </w:p>
    <w:p w:rsidR="003B1EE6" w:rsidRDefault="003B1EE6" w:rsidP="00B46D58">
      <w:pPr>
        <w:pStyle w:val="aa"/>
        <w:widowControl w:val="0"/>
        <w:spacing w:after="160"/>
        <w:ind w:firstLine="567"/>
        <w:jc w:val="right"/>
        <w:rPr>
          <w:rFonts w:ascii="GHEA Grapalat" w:hAnsi="GHEA Grapalat"/>
          <w:i/>
          <w:lang w:val="en-US"/>
        </w:rPr>
      </w:pPr>
    </w:p>
    <w:p w:rsidR="003B1EE6" w:rsidRDefault="003B1EE6" w:rsidP="00B46D58">
      <w:pPr>
        <w:pStyle w:val="aa"/>
        <w:widowControl w:val="0"/>
        <w:spacing w:after="160"/>
        <w:ind w:firstLine="567"/>
        <w:jc w:val="right"/>
        <w:rPr>
          <w:rFonts w:ascii="GHEA Grapalat" w:hAnsi="GHEA Grapalat"/>
          <w:i/>
          <w:lang w:val="en-US"/>
        </w:rPr>
      </w:pPr>
    </w:p>
    <w:p w:rsidR="003B1EE6" w:rsidRDefault="003B1EE6" w:rsidP="00B46D58">
      <w:pPr>
        <w:pStyle w:val="aa"/>
        <w:widowControl w:val="0"/>
        <w:spacing w:after="160"/>
        <w:ind w:firstLine="567"/>
        <w:jc w:val="right"/>
        <w:rPr>
          <w:rFonts w:ascii="GHEA Grapalat" w:hAnsi="GHEA Grapalat"/>
          <w:i/>
          <w:lang w:val="en-US"/>
        </w:rPr>
      </w:pPr>
    </w:p>
    <w:p w:rsidR="003B1EE6" w:rsidRDefault="003B1EE6" w:rsidP="00B46D58">
      <w:pPr>
        <w:pStyle w:val="aa"/>
        <w:widowControl w:val="0"/>
        <w:spacing w:after="160"/>
        <w:ind w:firstLine="567"/>
        <w:jc w:val="right"/>
        <w:rPr>
          <w:rFonts w:ascii="GHEA Grapalat" w:hAnsi="GHEA Grapalat"/>
          <w:i/>
          <w:lang w:val="en-US"/>
        </w:rPr>
      </w:pPr>
    </w:p>
    <w:p w:rsidR="003B1EE6" w:rsidRDefault="003B1EE6" w:rsidP="00B46D58">
      <w:pPr>
        <w:pStyle w:val="aa"/>
        <w:widowControl w:val="0"/>
        <w:spacing w:after="160"/>
        <w:ind w:firstLine="567"/>
        <w:jc w:val="right"/>
        <w:rPr>
          <w:rFonts w:ascii="GHEA Grapalat" w:hAnsi="GHEA Grapalat"/>
          <w:i/>
          <w:lang w:val="en-US"/>
        </w:rPr>
      </w:pPr>
    </w:p>
    <w:p w:rsidR="003B1EE6" w:rsidRDefault="003B1EE6" w:rsidP="00B46D58">
      <w:pPr>
        <w:pStyle w:val="aa"/>
        <w:widowControl w:val="0"/>
        <w:spacing w:after="160"/>
        <w:ind w:firstLine="567"/>
        <w:jc w:val="right"/>
        <w:rPr>
          <w:rFonts w:ascii="GHEA Grapalat" w:hAnsi="GHEA Grapalat"/>
          <w:i/>
          <w:lang w:val="en-US"/>
        </w:rPr>
      </w:pPr>
    </w:p>
    <w:p w:rsidR="003B1EE6" w:rsidRDefault="003B1EE6" w:rsidP="00B46D58">
      <w:pPr>
        <w:pStyle w:val="aa"/>
        <w:widowControl w:val="0"/>
        <w:spacing w:after="160"/>
        <w:ind w:firstLine="567"/>
        <w:jc w:val="right"/>
        <w:rPr>
          <w:rFonts w:ascii="GHEA Grapalat" w:hAnsi="GHEA Grapalat"/>
          <w:i/>
          <w:lang w:val="en-US"/>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w:t>
      </w:r>
      <w:r w:rsidR="00B6275C">
        <w:rPr>
          <w:rFonts w:ascii="GHEA Grapalat" w:hAnsi="GHEA Grapalat"/>
        </w:rPr>
        <w:t>ценочной комиссии запроса котировки</w:t>
      </w:r>
      <w:r w:rsidR="001B32D9" w:rsidRPr="001B32D9">
        <w:rPr>
          <w:rFonts w:ascii="GHEA Grapalat" w:hAnsi="GHEA Grapalat" w:cs="Sylfaen"/>
          <w:i/>
        </w:rPr>
        <w:br/>
      </w:r>
      <w:r w:rsidR="00096865" w:rsidRPr="009044F1">
        <w:rPr>
          <w:rFonts w:ascii="GHEA Grapalat" w:hAnsi="GHEA Grapalat"/>
          <w:i/>
        </w:rPr>
        <w:t xml:space="preserve">под кодом </w:t>
      </w:r>
      <w:r w:rsidR="003B1EE6" w:rsidRPr="003B1EE6">
        <w:rPr>
          <w:rFonts w:ascii="GHEA Grapalat" w:hAnsi="GHEA Grapalat"/>
          <w:i/>
        </w:rPr>
        <w:t>ЦПМ-GHAPDzB</w:t>
      </w:r>
      <w:r w:rsidR="003B1EE6" w:rsidRPr="003B1EE6">
        <w:rPr>
          <w:rFonts w:ascii="GHEA Grapalat" w:hAnsi="GHEA Grapalat"/>
        </w:rPr>
        <w:t>-2020/5</w:t>
      </w:r>
      <w:r w:rsidR="003B1EE6" w:rsidRPr="00AE2768">
        <w:rPr>
          <w:rFonts w:ascii="GHEA Grapalat" w:hAnsi="GHEA Grapalat"/>
          <w:u w:val="single"/>
          <w:lang w:val="af-ZA"/>
        </w:rPr>
        <w:t xml:space="preserve">        </w:t>
      </w:r>
      <w:r w:rsidR="001B32D9" w:rsidRPr="001B32D9">
        <w:rPr>
          <w:rFonts w:ascii="GHEA Grapalat" w:hAnsi="GHEA Grapalat" w:cs="Times Armenian"/>
          <w:i/>
        </w:rPr>
        <w:br/>
      </w:r>
      <w:r w:rsidR="00A46F92">
        <w:rPr>
          <w:rFonts w:ascii="GHEA Grapalat" w:hAnsi="GHEA Grapalat"/>
          <w:i/>
        </w:rPr>
        <w:t>№</w:t>
      </w:r>
      <w:r w:rsidR="00B6275C">
        <w:rPr>
          <w:rFonts w:ascii="GHEA Grapalat" w:hAnsi="GHEA Grapalat"/>
          <w:i/>
        </w:rPr>
        <w:t xml:space="preserve"> 1 от 29 июля </w:t>
      </w:r>
      <w:r w:rsidR="00096865" w:rsidRPr="009044F1">
        <w:rPr>
          <w:rFonts w:ascii="GHEA Grapalat" w:hAnsi="GHEA Grapalat"/>
          <w:i/>
        </w:rPr>
        <w:t>20</w:t>
      </w:r>
      <w:r w:rsidR="00B6275C">
        <w:rPr>
          <w:rFonts w:ascii="GHEA Grapalat" w:hAnsi="GHEA Grapalat"/>
          <w:i/>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3A1EBB" w:rsidRDefault="00B6275C" w:rsidP="00B46D58">
      <w:pPr>
        <w:pStyle w:val="aa"/>
        <w:widowControl w:val="0"/>
        <w:spacing w:after="160"/>
        <w:ind w:right="-7" w:firstLine="567"/>
        <w:jc w:val="center"/>
        <w:rPr>
          <w:rFonts w:ascii="GHEA Grapalat" w:hAnsi="GHEA Grapalat"/>
        </w:rPr>
      </w:pPr>
      <w:r>
        <w:rPr>
          <w:rFonts w:ascii="GHEA Grapalat" w:hAnsi="GHEA Grapalat"/>
          <w:i/>
        </w:rPr>
        <w:t>«Центр пенитенциарной медицины» ГНО</w:t>
      </w: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3B1EE6" w:rsidP="00B46D58">
      <w:pPr>
        <w:pStyle w:val="aa"/>
        <w:widowControl w:val="0"/>
        <w:spacing w:after="160"/>
        <w:ind w:right="-7"/>
        <w:jc w:val="center"/>
        <w:rPr>
          <w:rFonts w:ascii="GHEA Grapalat" w:hAnsi="GHEA Grapalat"/>
        </w:rPr>
      </w:pPr>
      <w:r>
        <w:rPr>
          <w:rFonts w:ascii="GHEA Grapalat" w:hAnsi="GHEA Grapalat"/>
        </w:rPr>
        <w:t>НА</w:t>
      </w:r>
      <w:r w:rsidRPr="009044F1">
        <w:rPr>
          <w:rFonts w:ascii="GHEA Grapalat" w:hAnsi="GHEA Grapalat"/>
        </w:rPr>
        <w:t xml:space="preserve"> КОНКУРС</w:t>
      </w:r>
      <w:r>
        <w:rPr>
          <w:rFonts w:ascii="GHEA Grapalat" w:hAnsi="GHEA Grapalat"/>
        </w:rPr>
        <w:t xml:space="preserve"> ЗАПРОСА КОТИРОВКИ</w:t>
      </w:r>
      <w:r w:rsidRPr="009044F1">
        <w:rPr>
          <w:rFonts w:ascii="GHEA Grapalat" w:hAnsi="GHEA Grapalat"/>
        </w:rPr>
        <w:t xml:space="preserve">, ОБЪЯВЛЕННЫЙ С ЦЕЛЬЮ ПРИОБРЕТЕНИЯ </w:t>
      </w:r>
      <w:r w:rsidRPr="004753DC">
        <w:rPr>
          <w:rFonts w:ascii="GHEA Grapalat" w:hAnsi="GHEA Grapalat"/>
          <w:i/>
        </w:rPr>
        <w:t xml:space="preserve">ЛЕКАРСТВ И ЛАБОРАТОРНЫХ ПРИНАДЛЕЖНОСТЕЙ </w:t>
      </w:r>
      <w:r w:rsidRPr="009044F1">
        <w:rPr>
          <w:rFonts w:ascii="GHEA Grapalat" w:hAnsi="GHEA Grapalat"/>
        </w:rPr>
        <w:t xml:space="preserve">ДЛЯ НУЖД </w:t>
      </w:r>
      <w:r>
        <w:rPr>
          <w:rFonts w:ascii="GHEA Grapalat" w:hAnsi="GHEA Grapalat"/>
          <w:i/>
        </w:rPr>
        <w:t>«ЦЕНТР ПЕНИТЕНЦИАРНОЙ МЕДИЦИНЫ» ГНО</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B6275C" w:rsidP="00B6275C">
      <w:pPr>
        <w:widowControl w:val="0"/>
        <w:rPr>
          <w:rFonts w:ascii="GHEA Grapalat" w:hAnsi="GHEA Grapalat"/>
          <w:sz w:val="20"/>
          <w:szCs w:val="20"/>
        </w:rPr>
      </w:pPr>
      <w:r>
        <w:rPr>
          <w:rFonts w:ascii="GHEA Grapalat" w:hAnsi="GHEA Grapalat"/>
          <w:i/>
        </w:rPr>
        <w:t>Л</w:t>
      </w:r>
      <w:r w:rsidRPr="004753DC">
        <w:rPr>
          <w:rFonts w:ascii="GHEA Grapalat" w:hAnsi="GHEA Grapalat"/>
          <w:i/>
        </w:rPr>
        <w:t>екарств</w:t>
      </w:r>
      <w:r>
        <w:rPr>
          <w:rFonts w:ascii="GHEA Grapalat" w:hAnsi="GHEA Grapalat"/>
          <w:i/>
        </w:rPr>
        <w:t>а и лабораторные принадлежности</w:t>
      </w:r>
      <w:r w:rsidR="005D7731" w:rsidRPr="003B1EE6">
        <w:rPr>
          <w:rFonts w:ascii="GHEA Grapalat" w:hAnsi="GHEA Grapalat"/>
          <w:i/>
        </w:rPr>
        <w:t xml:space="preserve"> ДЛЯ НУЖД</w:t>
      </w:r>
      <w:r w:rsidR="00EB5576" w:rsidRPr="003B1EE6">
        <w:rPr>
          <w:rFonts w:ascii="GHEA Grapalat" w:hAnsi="GHEA Grapalat"/>
          <w:i/>
        </w:rPr>
        <w:t xml:space="preserve"> </w:t>
      </w:r>
      <w:r>
        <w:rPr>
          <w:rFonts w:ascii="GHEA Grapalat" w:hAnsi="GHEA Grapalat"/>
          <w:i/>
        </w:rPr>
        <w:t>«Центр</w:t>
      </w:r>
      <w:r w:rsidR="000219E9">
        <w:rPr>
          <w:rFonts w:ascii="GHEA Grapalat" w:hAnsi="GHEA Grapalat"/>
          <w:i/>
        </w:rPr>
        <w:t>а</w:t>
      </w:r>
      <w:r>
        <w:rPr>
          <w:rFonts w:ascii="GHEA Grapalat" w:hAnsi="GHEA Grapalat"/>
          <w:i/>
        </w:rPr>
        <w:t xml:space="preserve"> пенитенциарной медицины» ГНО</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ПРИГЛАШЕНИЯ НА КОНКУРС</w:t>
      </w:r>
      <w:r w:rsidR="00B6275C">
        <w:rPr>
          <w:rFonts w:ascii="GHEA Grapalat" w:hAnsi="GHEA Grapalat"/>
          <w:b/>
        </w:rPr>
        <w:t xml:space="preserve"> ЗАПРОСА КОТИРОВКИ</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w:t>
      </w:r>
      <w:r w:rsidR="00B6275C">
        <w:rPr>
          <w:rFonts w:ascii="GHEA Grapalat" w:hAnsi="GHEA Grapalat"/>
          <w:spacing w:val="-6"/>
        </w:rPr>
        <w:t>тся в дополнение к объявлению о</w:t>
      </w:r>
      <w:r w:rsidR="00096865" w:rsidRPr="006D2DF7">
        <w:rPr>
          <w:rFonts w:ascii="GHEA Grapalat" w:hAnsi="GHEA Grapalat"/>
          <w:spacing w:val="-6"/>
        </w:rPr>
        <w:t xml:space="preserve"> конкурсе</w:t>
      </w:r>
      <w:r w:rsidR="00B6275C">
        <w:rPr>
          <w:rFonts w:ascii="GHEA Grapalat" w:hAnsi="GHEA Grapalat"/>
          <w:spacing w:val="-6"/>
        </w:rPr>
        <w:t xml:space="preserve"> запроса котировки</w:t>
      </w:r>
      <w:r w:rsidR="00096865" w:rsidRPr="006D2DF7">
        <w:rPr>
          <w:rFonts w:ascii="GHEA Grapalat" w:hAnsi="GHEA Grapalat"/>
          <w:spacing w:val="-6"/>
        </w:rPr>
        <w:t xml:space="preserve">, проводимом под кодом </w:t>
      </w:r>
      <w:r w:rsidR="003B1EE6">
        <w:rPr>
          <w:rFonts w:ascii="GHEA Grapalat" w:hAnsi="GHEA Grapalat"/>
          <w:i/>
          <w:lang w:val="af-ZA"/>
        </w:rPr>
        <w:t xml:space="preserve">ЦПМ-GHAPDZB-2020/5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B6275C" w:rsidRPr="00AE2768">
        <w:rPr>
          <w:rFonts w:ascii="GHEA Grapalat" w:hAnsi="GHEA Grapalat"/>
          <w:sz w:val="24"/>
          <w:szCs w:val="24"/>
        </w:rPr>
        <w:t>«</w:t>
      </w:r>
      <w:r w:rsidR="00B6275C" w:rsidRPr="00517932">
        <w:rPr>
          <w:rFonts w:ascii="GHEA Grapalat" w:hAnsi="GHEA Grapalat"/>
        </w:rPr>
        <w:t>pmc.procurementdepartment@gmail.com</w:t>
      </w:r>
      <w:r w:rsidR="00B6275C" w:rsidRPr="00AE2768">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3B1EE6" w:rsidRDefault="00845AA5" w:rsidP="003B1EE6">
      <w:pPr>
        <w:widowControl w:val="0"/>
        <w:rPr>
          <w:rFonts w:ascii="GHEA Grapalat" w:hAnsi="GHEA Grapalat"/>
          <w:sz w:val="20"/>
          <w:szCs w:val="20"/>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Предметом закупки является приобретени</w:t>
      </w:r>
      <w:r w:rsidR="00B6275C">
        <w:rPr>
          <w:rFonts w:ascii="GHEA Grapalat" w:hAnsi="GHEA Grapalat"/>
          <w:i/>
        </w:rPr>
        <w:t>е лекарств и лабораторных принадлежностей</w:t>
      </w:r>
      <w:r w:rsidRPr="009044F1">
        <w:rPr>
          <w:rFonts w:ascii="GHEA Grapalat" w:hAnsi="GHEA Grapalat"/>
          <w:i/>
        </w:rPr>
        <w:t xml:space="preserve"> (далее — также товар) для нужд</w:t>
      </w:r>
      <w:r w:rsidR="000219E9">
        <w:rPr>
          <w:rFonts w:ascii="GHEA Grapalat" w:hAnsi="GHEA Grapalat"/>
          <w:i/>
        </w:rPr>
        <w:t xml:space="preserve"> «Центра пенитенциарной медицины» ГНО</w:t>
      </w:r>
      <w:r w:rsidRPr="009044F1">
        <w:rPr>
          <w:rFonts w:ascii="GHEA Grapalat" w:hAnsi="GHEA Grapalat"/>
        </w:rPr>
        <w:t>, которые сгруппированы в лоты "</w:t>
      </w:r>
      <w:r w:rsidR="003B1EE6" w:rsidRPr="003B1EE6">
        <w:rPr>
          <w:rFonts w:ascii="GHEA Grapalat" w:hAnsi="GHEA Grapalat"/>
        </w:rPr>
        <w:t>100</w:t>
      </w:r>
      <w:r w:rsidRPr="009044F1">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219E9" w:rsidRPr="009044F1" w:rsidTr="004E0B7B">
        <w:trPr>
          <w:jc w:val="center"/>
        </w:trPr>
        <w:tc>
          <w:tcPr>
            <w:tcW w:w="1530" w:type="dxa"/>
            <w:vAlign w:val="center"/>
          </w:tcPr>
          <w:p w:rsidR="000219E9" w:rsidRPr="009044F1"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pStyle w:val="23"/>
              <w:spacing w:line="240" w:lineRule="auto"/>
              <w:ind w:firstLine="0"/>
              <w:jc w:val="center"/>
              <w:rPr>
                <w:rFonts w:ascii="GHEA Grapalat" w:hAnsi="GHEA Grapalat"/>
                <w:sz w:val="16"/>
                <w:szCs w:val="16"/>
              </w:rPr>
            </w:pPr>
            <w:r>
              <w:rPr>
                <w:rFonts w:ascii="GHEA Grapalat" w:hAnsi="GHEA Grapalat" w:cs="Sylfaen"/>
              </w:rPr>
              <w:t>Омепразол</w:t>
            </w:r>
            <w:r w:rsidRPr="00F072C3">
              <w:rPr>
                <w:rFonts w:ascii="GHEA Grapalat" w:hAnsi="GHEA Grapalat" w:cs="Sylfaen"/>
              </w:rPr>
              <w:t xml:space="preserve"> a02bc01</w:t>
            </w:r>
          </w:p>
        </w:tc>
      </w:tr>
      <w:tr w:rsidR="000219E9" w:rsidRPr="009044F1" w:rsidTr="004E0B7B">
        <w:trPr>
          <w:jc w:val="center"/>
        </w:trPr>
        <w:tc>
          <w:tcPr>
            <w:tcW w:w="1530" w:type="dxa"/>
            <w:vAlign w:val="center"/>
          </w:tcPr>
          <w:p w:rsidR="000219E9" w:rsidRPr="009044F1"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pStyle w:val="23"/>
              <w:spacing w:line="240" w:lineRule="auto"/>
              <w:ind w:firstLine="0"/>
              <w:jc w:val="center"/>
              <w:rPr>
                <w:rFonts w:ascii="GHEA Grapalat" w:hAnsi="GHEA Grapalat"/>
                <w:sz w:val="16"/>
                <w:szCs w:val="16"/>
              </w:rPr>
            </w:pPr>
            <w:r w:rsidRPr="00C7255E">
              <w:rPr>
                <w:rFonts w:ascii="GHEA Grapalat" w:hAnsi="GHEA Grapalat" w:cs="Sylfaen"/>
              </w:rPr>
              <w:t>Гидроксид алюм</w:t>
            </w:r>
            <w:r>
              <w:rPr>
                <w:rFonts w:ascii="GHEA Grapalat" w:hAnsi="GHEA Grapalat" w:cs="Sylfaen"/>
              </w:rPr>
              <w:t>иния</w:t>
            </w:r>
            <w:r w:rsidRPr="00C7255E">
              <w:rPr>
                <w:rFonts w:ascii="GHEA Grapalat" w:hAnsi="GHEA Grapalat" w:cs="Sylfaen"/>
                <w:lang w:val="hy-AM"/>
              </w:rPr>
              <w:t>+</w:t>
            </w:r>
            <w:r>
              <w:rPr>
                <w:rFonts w:ascii="GHEA Grapalat" w:hAnsi="GHEA Grapalat" w:cs="Sylfaen"/>
              </w:rPr>
              <w:t xml:space="preserve"> гидроксид магния</w:t>
            </w:r>
            <w:r w:rsidRPr="00F072C3">
              <w:rPr>
                <w:rFonts w:ascii="GHEA Grapalat" w:hAnsi="GHEA Grapalat"/>
              </w:rPr>
              <w:t xml:space="preserve"> a02aa04  a02ab01 g04bx01</w:t>
            </w:r>
          </w:p>
        </w:tc>
      </w:tr>
      <w:tr w:rsidR="000219E9" w:rsidRPr="009044F1" w:rsidTr="004E0B7B">
        <w:trPr>
          <w:jc w:val="center"/>
        </w:trPr>
        <w:tc>
          <w:tcPr>
            <w:tcW w:w="1530" w:type="dxa"/>
            <w:vAlign w:val="center"/>
          </w:tcPr>
          <w:p w:rsidR="000219E9" w:rsidRPr="009044F1"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pStyle w:val="23"/>
              <w:spacing w:line="240" w:lineRule="auto"/>
              <w:ind w:firstLine="0"/>
              <w:jc w:val="center"/>
              <w:rPr>
                <w:rFonts w:ascii="GHEA Grapalat" w:hAnsi="GHEA Grapalat"/>
                <w:sz w:val="16"/>
                <w:szCs w:val="16"/>
              </w:rPr>
            </w:pPr>
            <w:r w:rsidRPr="00C7255E">
              <w:rPr>
                <w:rFonts w:ascii="GHEA Grapalat" w:hAnsi="GHEA Grapalat" w:cs="Sylfaen"/>
              </w:rPr>
              <w:t>Гидроксид алюм</w:t>
            </w:r>
            <w:r>
              <w:rPr>
                <w:rFonts w:ascii="GHEA Grapalat" w:hAnsi="GHEA Grapalat" w:cs="Sylfaen"/>
              </w:rPr>
              <w:t>иния</w:t>
            </w:r>
            <w:r w:rsidRPr="00C7255E">
              <w:rPr>
                <w:rFonts w:ascii="GHEA Grapalat" w:hAnsi="GHEA Grapalat" w:cs="Sylfaen"/>
                <w:lang w:val="hy-AM"/>
              </w:rPr>
              <w:t>+</w:t>
            </w:r>
            <w:r>
              <w:rPr>
                <w:rFonts w:ascii="GHEA Grapalat" w:hAnsi="GHEA Grapalat" w:cs="Sylfaen"/>
              </w:rPr>
              <w:t xml:space="preserve"> гидроксид магния</w:t>
            </w:r>
            <w:r w:rsidRPr="00F072C3">
              <w:rPr>
                <w:rFonts w:ascii="GHEA Grapalat" w:hAnsi="GHEA Grapalat"/>
              </w:rPr>
              <w:t xml:space="preserve"> a02aa04  a02ab01 g04bx01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pStyle w:val="23"/>
              <w:spacing w:line="240" w:lineRule="auto"/>
              <w:ind w:firstLine="0"/>
              <w:jc w:val="center"/>
              <w:rPr>
                <w:rFonts w:ascii="GHEA Grapalat" w:hAnsi="GHEA Grapalat"/>
                <w:sz w:val="16"/>
                <w:szCs w:val="16"/>
              </w:rPr>
            </w:pPr>
            <w:r>
              <w:rPr>
                <w:rFonts w:ascii="GHEA Grapalat" w:hAnsi="GHEA Grapalat" w:cs="Sylfaen"/>
              </w:rPr>
              <w:t>фамотидин</w:t>
            </w:r>
            <w:r w:rsidRPr="00F072C3">
              <w:rPr>
                <w:rFonts w:ascii="GHEA Grapalat" w:hAnsi="GHEA Grapalat"/>
              </w:rPr>
              <w:t xml:space="preserve">  A02BA03</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pStyle w:val="23"/>
              <w:spacing w:line="240" w:lineRule="auto"/>
              <w:ind w:firstLine="0"/>
              <w:jc w:val="center"/>
              <w:rPr>
                <w:rFonts w:ascii="GHEA Grapalat" w:hAnsi="GHEA Grapalat"/>
                <w:sz w:val="16"/>
                <w:szCs w:val="16"/>
              </w:rPr>
            </w:pPr>
            <w:r>
              <w:rPr>
                <w:rFonts w:ascii="GHEA Grapalat" w:hAnsi="GHEA Grapalat" w:cs="Sylfaen"/>
              </w:rPr>
              <w:t>фамотидин</w:t>
            </w:r>
            <w:r w:rsidRPr="00F072C3">
              <w:rPr>
                <w:rFonts w:ascii="GHEA Grapalat" w:hAnsi="GHEA Grapalat"/>
              </w:rPr>
              <w:t xml:space="preserve">  A02BA03</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pStyle w:val="23"/>
              <w:spacing w:line="240" w:lineRule="auto"/>
              <w:ind w:firstLine="0"/>
              <w:jc w:val="center"/>
              <w:rPr>
                <w:rFonts w:ascii="GHEA Grapalat" w:hAnsi="GHEA Grapalat"/>
                <w:sz w:val="16"/>
                <w:szCs w:val="16"/>
              </w:rPr>
            </w:pPr>
            <w:r>
              <w:rPr>
                <w:rFonts w:ascii="GHEA Grapalat" w:hAnsi="GHEA Grapalat" w:cs="Sylfaen"/>
              </w:rPr>
              <w:t>фамотидин</w:t>
            </w:r>
            <w:r w:rsidRPr="00F072C3">
              <w:rPr>
                <w:rFonts w:ascii="GHEA Grapalat" w:hAnsi="GHEA Grapalat"/>
              </w:rPr>
              <w:t xml:space="preserve">  A02BA03</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Pr>
                <w:rFonts w:ascii="GHEA Grapalat" w:hAnsi="GHEA Grapalat"/>
                <w:sz w:val="20"/>
                <w:szCs w:val="20"/>
              </w:rPr>
              <w:t>атропин</w:t>
            </w:r>
            <w:r w:rsidRPr="00F072C3">
              <w:rPr>
                <w:rFonts w:ascii="GHEA Grapalat" w:hAnsi="GHEA Grapalat"/>
                <w:sz w:val="20"/>
                <w:szCs w:val="20"/>
              </w:rPr>
              <w:t xml:space="preserve"> a03ba01, s01fa01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Pr>
                <w:rFonts w:ascii="GHEA Grapalat" w:hAnsi="GHEA Grapalat"/>
                <w:sz w:val="20"/>
                <w:szCs w:val="20"/>
              </w:rPr>
              <w:t>атропин</w:t>
            </w:r>
            <w:r w:rsidRPr="00F072C3">
              <w:rPr>
                <w:rFonts w:ascii="GHEA Grapalat" w:hAnsi="GHEA Grapalat"/>
                <w:sz w:val="20"/>
                <w:szCs w:val="20"/>
              </w:rPr>
              <w:t xml:space="preserve"> a03ba01, s01fa01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Pr>
                <w:rFonts w:ascii="GHEA Grapalat" w:hAnsi="GHEA Grapalat" w:cs="Sylfaen"/>
                <w:sz w:val="20"/>
                <w:szCs w:val="20"/>
              </w:rPr>
              <w:t>панкреатин</w:t>
            </w:r>
            <w:r w:rsidRPr="00F072C3">
              <w:rPr>
                <w:rFonts w:ascii="GHEA Grapalat" w:hAnsi="GHEA Grapalat"/>
                <w:sz w:val="20"/>
                <w:szCs w:val="20"/>
              </w:rPr>
              <w:t xml:space="preserve"> a09a</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Pr>
                <w:rFonts w:ascii="GHEA Grapalat" w:hAnsi="GHEA Grapalat" w:cs="Sylfaen"/>
                <w:sz w:val="20"/>
                <w:szCs w:val="20"/>
              </w:rPr>
              <w:t>панкреатин</w:t>
            </w:r>
            <w:r w:rsidRPr="00F072C3">
              <w:rPr>
                <w:rFonts w:ascii="GHEA Grapalat" w:hAnsi="GHEA Grapalat"/>
                <w:sz w:val="20"/>
                <w:szCs w:val="20"/>
              </w:rPr>
              <w:t xml:space="preserve"> a09a</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Pr>
                <w:rFonts w:ascii="GHEA Grapalat" w:hAnsi="GHEA Grapalat"/>
                <w:sz w:val="20"/>
                <w:szCs w:val="20"/>
                <w:lang w:val="hy-AM"/>
              </w:rPr>
              <w:t>Метоклопрам</w:t>
            </w:r>
            <w:r>
              <w:rPr>
                <w:rFonts w:ascii="GHEA Grapalat" w:hAnsi="GHEA Grapalat"/>
                <w:sz w:val="20"/>
                <w:szCs w:val="20"/>
              </w:rPr>
              <w:t>и</w:t>
            </w:r>
            <w:r w:rsidRPr="00CA5F4F">
              <w:rPr>
                <w:rFonts w:ascii="GHEA Grapalat" w:hAnsi="GHEA Grapalat"/>
                <w:sz w:val="20"/>
                <w:szCs w:val="20"/>
                <w:lang w:val="hy-AM"/>
              </w:rPr>
              <w:t>д</w:t>
            </w:r>
            <w:r w:rsidRPr="00F072C3">
              <w:rPr>
                <w:rFonts w:ascii="GHEA Grapalat" w:hAnsi="GHEA Grapalat"/>
                <w:sz w:val="20"/>
                <w:szCs w:val="20"/>
              </w:rPr>
              <w:t xml:space="preserve"> a03fa01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Pr>
                <w:rFonts w:ascii="GHEA Grapalat" w:hAnsi="GHEA Grapalat"/>
                <w:sz w:val="20"/>
                <w:szCs w:val="20"/>
                <w:lang w:val="hy-AM"/>
              </w:rPr>
              <w:t>Метоклопрам</w:t>
            </w:r>
            <w:r>
              <w:rPr>
                <w:rFonts w:ascii="GHEA Grapalat" w:hAnsi="GHEA Grapalat"/>
                <w:sz w:val="20"/>
                <w:szCs w:val="20"/>
              </w:rPr>
              <w:t>и</w:t>
            </w:r>
            <w:r w:rsidRPr="00CA5F4F">
              <w:rPr>
                <w:rFonts w:ascii="GHEA Grapalat" w:hAnsi="GHEA Grapalat"/>
                <w:sz w:val="20"/>
                <w:szCs w:val="20"/>
                <w:lang w:val="hy-AM"/>
              </w:rPr>
              <w:t>д</w:t>
            </w:r>
            <w:r w:rsidRPr="00F072C3">
              <w:rPr>
                <w:rFonts w:ascii="GHEA Grapalat" w:hAnsi="GHEA Grapalat"/>
                <w:sz w:val="20"/>
                <w:szCs w:val="20"/>
              </w:rPr>
              <w:t xml:space="preserve"> a03fa01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CA5F4F" w:rsidRDefault="000219E9" w:rsidP="000219E9">
            <w:pPr>
              <w:jc w:val="center"/>
              <w:rPr>
                <w:rFonts w:ascii="GHEA Grapalat" w:hAnsi="GHEA Grapalat"/>
                <w:sz w:val="20"/>
                <w:szCs w:val="20"/>
                <w:lang w:val="pt-BR"/>
              </w:rPr>
            </w:pPr>
            <w:r>
              <w:rPr>
                <w:rFonts w:ascii="GHEA Grapalat" w:hAnsi="GHEA Grapalat" w:cs="Sylfaen"/>
                <w:sz w:val="20"/>
                <w:szCs w:val="20"/>
              </w:rPr>
              <w:t>дротаверин</w:t>
            </w:r>
            <w:r w:rsidRPr="00CA5F4F">
              <w:rPr>
                <w:rFonts w:ascii="GHEA Grapalat" w:hAnsi="GHEA Grapalat"/>
                <w:sz w:val="20"/>
                <w:szCs w:val="20"/>
                <w:lang w:val="pt-BR"/>
              </w:rPr>
              <w:t xml:space="preserve"> a03ad02</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Default="000219E9" w:rsidP="000219E9">
            <w:pPr>
              <w:jc w:val="center"/>
              <w:rPr>
                <w:rFonts w:ascii="GHEA Grapalat" w:hAnsi="GHEA Grapalat" w:cs="Sylfaen"/>
                <w:sz w:val="20"/>
                <w:szCs w:val="20"/>
              </w:rPr>
            </w:pPr>
            <w:r>
              <w:rPr>
                <w:rFonts w:ascii="GHEA Grapalat" w:hAnsi="GHEA Grapalat" w:cs="Sylfaen"/>
                <w:sz w:val="20"/>
                <w:szCs w:val="20"/>
              </w:rPr>
              <w:t>Дротаверин</w:t>
            </w:r>
          </w:p>
          <w:p w:rsidR="000219E9" w:rsidRPr="00F072C3" w:rsidRDefault="000219E9" w:rsidP="000219E9">
            <w:pPr>
              <w:jc w:val="center"/>
              <w:rPr>
                <w:rFonts w:ascii="GHEA Grapalat" w:hAnsi="GHEA Grapalat"/>
                <w:sz w:val="20"/>
                <w:szCs w:val="20"/>
              </w:rPr>
            </w:pPr>
            <w:r w:rsidRPr="00F072C3">
              <w:rPr>
                <w:rFonts w:ascii="GHEA Grapalat" w:hAnsi="GHEA Grapalat"/>
                <w:sz w:val="20"/>
                <w:szCs w:val="20"/>
              </w:rPr>
              <w:t>a03ad02</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Pr>
                <w:rFonts w:ascii="GHEA Grapalat" w:hAnsi="GHEA Grapalat" w:cs="Sylfaen"/>
                <w:sz w:val="20"/>
                <w:szCs w:val="20"/>
              </w:rPr>
              <w:t>лактулоза</w:t>
            </w:r>
            <w:r w:rsidRPr="00F072C3">
              <w:rPr>
                <w:rFonts w:ascii="GHEA Grapalat" w:hAnsi="GHEA Grapalat"/>
                <w:sz w:val="20"/>
                <w:szCs w:val="20"/>
              </w:rPr>
              <w:t xml:space="preserve"> a06ad11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1B7251" w:rsidRDefault="000219E9" w:rsidP="000219E9">
            <w:pPr>
              <w:jc w:val="center"/>
              <w:rPr>
                <w:rFonts w:ascii="GHEA Grapalat" w:hAnsi="GHEA Grapalat" w:cs="Sylfaen"/>
                <w:sz w:val="20"/>
                <w:szCs w:val="20"/>
              </w:rPr>
            </w:pPr>
            <w:r>
              <w:rPr>
                <w:rFonts w:ascii="GHEA Grapalat" w:hAnsi="GHEA Grapalat" w:cs="Sylfaen"/>
                <w:sz w:val="20"/>
                <w:szCs w:val="20"/>
              </w:rPr>
              <w:t>Кассия</w:t>
            </w:r>
          </w:p>
          <w:p w:rsidR="000219E9" w:rsidRPr="00F072C3" w:rsidRDefault="000219E9" w:rsidP="000219E9">
            <w:pPr>
              <w:jc w:val="center"/>
              <w:rPr>
                <w:rFonts w:ascii="GHEA Grapalat" w:hAnsi="GHEA Grapalat"/>
                <w:sz w:val="20"/>
                <w:szCs w:val="20"/>
                <w:lang w:val="pt-BR"/>
              </w:rPr>
            </w:pPr>
            <w:r w:rsidRPr="00F072C3">
              <w:rPr>
                <w:rFonts w:ascii="GHEA Grapalat" w:hAnsi="GHEA Grapalat"/>
                <w:sz w:val="20"/>
                <w:szCs w:val="20"/>
              </w:rPr>
              <w:t>a06ab06</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Default="000219E9" w:rsidP="000219E9">
            <w:pPr>
              <w:jc w:val="center"/>
              <w:rPr>
                <w:rFonts w:ascii="GHEA Grapalat" w:hAnsi="GHEA Grapalat"/>
                <w:sz w:val="20"/>
                <w:szCs w:val="20"/>
              </w:rPr>
            </w:pPr>
            <w:r w:rsidRPr="003459A5">
              <w:rPr>
                <w:rFonts w:ascii="GHEA Grapalat" w:hAnsi="GHEA Grapalat" w:cs="Sylfaen"/>
                <w:sz w:val="20"/>
                <w:szCs w:val="20"/>
                <w:lang w:val="pt-BR"/>
              </w:rPr>
              <w:t>С</w:t>
            </w:r>
            <w:r>
              <w:rPr>
                <w:rFonts w:ascii="GHEA Grapalat" w:hAnsi="GHEA Grapalat" w:cs="Sylfaen"/>
                <w:sz w:val="20"/>
                <w:szCs w:val="20"/>
                <w:lang w:val="pt-BR"/>
              </w:rPr>
              <w:t>ульфасалазин</w:t>
            </w:r>
          </w:p>
          <w:p w:rsidR="000219E9" w:rsidRPr="00F072C3" w:rsidRDefault="000219E9" w:rsidP="000219E9">
            <w:pPr>
              <w:jc w:val="center"/>
              <w:rPr>
                <w:rFonts w:ascii="GHEA Grapalat" w:hAnsi="GHEA Grapalat"/>
                <w:sz w:val="20"/>
                <w:szCs w:val="20"/>
                <w:lang w:val="hy-AM"/>
              </w:rPr>
            </w:pPr>
            <w:r w:rsidRPr="00D11A49">
              <w:rPr>
                <w:rFonts w:ascii="GHEA Grapalat" w:hAnsi="GHEA Grapalat"/>
                <w:sz w:val="20"/>
                <w:szCs w:val="20"/>
                <w:lang w:val="pt-BR"/>
              </w:rPr>
              <w:t>a07ec01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hy-AM"/>
              </w:rPr>
            </w:pPr>
            <w:r>
              <w:rPr>
                <w:rFonts w:ascii="GHEA Grapalat" w:hAnsi="GHEA Grapalat" w:cs="Sylfaen"/>
                <w:sz w:val="20"/>
                <w:szCs w:val="20"/>
              </w:rPr>
              <w:t xml:space="preserve">Водовосстанавливающие соли для внутреннего применения </w:t>
            </w:r>
            <w:r w:rsidRPr="00F072C3">
              <w:rPr>
                <w:rFonts w:ascii="GHEA Grapalat" w:hAnsi="GHEA Grapalat"/>
                <w:sz w:val="20"/>
                <w:szCs w:val="20"/>
                <w:lang w:val="hy-AM"/>
              </w:rPr>
              <w:t>a07ca</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Pr>
                <w:rFonts w:ascii="GHEA Grapalat" w:hAnsi="GHEA Grapalat" w:cs="Sylfaen"/>
                <w:sz w:val="20"/>
                <w:szCs w:val="20"/>
              </w:rPr>
              <w:t xml:space="preserve">Активированный уголь </w:t>
            </w:r>
            <w:r w:rsidRPr="00F072C3">
              <w:rPr>
                <w:rFonts w:ascii="GHEA Grapalat" w:hAnsi="GHEA Grapalat"/>
                <w:sz w:val="20"/>
                <w:szCs w:val="20"/>
              </w:rPr>
              <w:t>a07ba01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Pr>
                <w:rFonts w:ascii="GHEA Grapalat" w:hAnsi="GHEA Grapalat" w:cs="Sylfaen"/>
                <w:sz w:val="20"/>
                <w:szCs w:val="20"/>
              </w:rPr>
              <w:t>глибенкламид</w:t>
            </w:r>
            <w:r w:rsidRPr="00F072C3">
              <w:rPr>
                <w:rFonts w:ascii="GHEA Grapalat" w:hAnsi="GHEA Grapalat"/>
                <w:sz w:val="20"/>
                <w:szCs w:val="20"/>
              </w:rPr>
              <w:t xml:space="preserve"> a10bb01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F072C3">
              <w:rPr>
                <w:rFonts w:ascii="GHEA Grapalat" w:hAnsi="GHEA Grapalat" w:cs="Sylfaen"/>
                <w:sz w:val="20"/>
                <w:szCs w:val="20"/>
              </w:rPr>
              <w:t>մետֆորմին</w:t>
            </w:r>
            <w:r w:rsidRPr="00F072C3">
              <w:rPr>
                <w:rFonts w:ascii="GHEA Grapalat" w:hAnsi="GHEA Grapalat"/>
                <w:sz w:val="20"/>
                <w:szCs w:val="20"/>
              </w:rPr>
              <w:t xml:space="preserve"> a10ba02</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Pr>
                <w:rFonts w:ascii="GHEA Grapalat" w:hAnsi="GHEA Grapalat" w:cs="Sylfaen"/>
                <w:sz w:val="20"/>
                <w:szCs w:val="20"/>
              </w:rPr>
              <w:t xml:space="preserve">Гликлазид </w:t>
            </w:r>
            <w:r w:rsidRPr="00F072C3">
              <w:rPr>
                <w:rFonts w:ascii="GHEA Grapalat" w:hAnsi="GHEA Grapalat"/>
                <w:sz w:val="20"/>
                <w:szCs w:val="20"/>
              </w:rPr>
              <w:t>a10bb09</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150CDF" w:rsidRDefault="000219E9" w:rsidP="000219E9">
            <w:pPr>
              <w:jc w:val="center"/>
              <w:rPr>
                <w:rFonts w:ascii="GHEA Grapalat" w:hAnsi="GHEA Grapalat" w:cs="Sylfaen"/>
                <w:sz w:val="20"/>
                <w:szCs w:val="20"/>
                <w:lang w:val="pt-BR"/>
              </w:rPr>
            </w:pPr>
            <w:r w:rsidRPr="00150CDF">
              <w:rPr>
                <w:rFonts w:ascii="GHEA Grapalat" w:hAnsi="GHEA Grapalat" w:cs="Sylfaen"/>
                <w:sz w:val="20"/>
                <w:szCs w:val="20"/>
              </w:rPr>
              <w:t>глимепирид</w:t>
            </w:r>
            <w:r w:rsidRPr="00150CDF">
              <w:rPr>
                <w:rFonts w:ascii="GHEA Grapalat" w:hAnsi="GHEA Grapalat" w:cs="Sylfaen"/>
                <w:sz w:val="20"/>
                <w:szCs w:val="20"/>
                <w:lang w:val="pt-BR"/>
              </w:rPr>
              <w:t xml:space="preserve">, </w:t>
            </w:r>
            <w:r w:rsidRPr="00150CDF">
              <w:rPr>
                <w:rFonts w:ascii="GHEA Grapalat" w:hAnsi="GHEA Grapalat" w:cs="Sylfaen"/>
                <w:sz w:val="20"/>
                <w:szCs w:val="20"/>
              </w:rPr>
              <w:t>метформин</w:t>
            </w:r>
            <w:r w:rsidRPr="00150CDF">
              <w:rPr>
                <w:rFonts w:ascii="GHEA Grapalat" w:hAnsi="GHEA Grapalat" w:cs="Sylfaen"/>
                <w:sz w:val="20"/>
                <w:szCs w:val="20"/>
                <w:lang w:val="pt-BR"/>
              </w:rPr>
              <w:t xml:space="preserve"> (</w:t>
            </w:r>
            <w:r w:rsidRPr="00150CDF">
              <w:rPr>
                <w:rFonts w:ascii="GHEA Grapalat" w:hAnsi="GHEA Grapalat" w:cs="Sylfaen"/>
                <w:sz w:val="20"/>
                <w:szCs w:val="20"/>
              </w:rPr>
              <w:t>метформин</w:t>
            </w:r>
            <w:r>
              <w:rPr>
                <w:rFonts w:ascii="GHEA Grapalat" w:hAnsi="GHEA Grapalat" w:cs="Sylfaen"/>
                <w:sz w:val="20"/>
                <w:szCs w:val="20"/>
              </w:rPr>
              <w:t>а</w:t>
            </w:r>
            <w:r w:rsidRPr="00150CDF">
              <w:rPr>
                <w:rFonts w:ascii="GHEA Grapalat" w:hAnsi="GHEA Grapalat" w:cs="Sylfaen"/>
                <w:sz w:val="20"/>
                <w:szCs w:val="20"/>
                <w:lang w:val="pt-BR"/>
              </w:rPr>
              <w:t xml:space="preserve"> </w:t>
            </w:r>
            <w:r w:rsidRPr="00150CDF">
              <w:rPr>
                <w:rFonts w:ascii="GHEA Grapalat" w:hAnsi="GHEA Grapalat" w:cs="Sylfaen"/>
                <w:sz w:val="20"/>
                <w:szCs w:val="20"/>
              </w:rPr>
              <w:t>гидрохлорид</w:t>
            </w:r>
            <w:r w:rsidRPr="00150CDF">
              <w:rPr>
                <w:rFonts w:ascii="GHEA Grapalat" w:hAnsi="GHEA Grapalat" w:cs="Sylfaen"/>
                <w:sz w:val="20"/>
                <w:szCs w:val="20"/>
                <w:lang w:val="pt-BR"/>
              </w:rPr>
              <w:t>)</w:t>
            </w:r>
          </w:p>
          <w:p w:rsidR="000219E9" w:rsidRPr="00F072C3" w:rsidRDefault="000219E9" w:rsidP="000219E9">
            <w:pPr>
              <w:jc w:val="center"/>
              <w:rPr>
                <w:rFonts w:ascii="GHEA Grapalat" w:hAnsi="GHEA Grapalat"/>
                <w:sz w:val="20"/>
                <w:szCs w:val="20"/>
                <w:lang w:val="pt-BR"/>
              </w:rPr>
            </w:pPr>
            <w:r w:rsidRPr="00F072C3">
              <w:rPr>
                <w:rFonts w:ascii="GHEA Grapalat" w:hAnsi="GHEA Grapalat"/>
                <w:sz w:val="20"/>
                <w:szCs w:val="20"/>
                <w:lang w:val="pt-BR"/>
              </w:rPr>
              <w:t>A10BD02, A10BB12, A10BA02</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Default="000219E9" w:rsidP="000219E9">
            <w:pPr>
              <w:jc w:val="center"/>
              <w:rPr>
                <w:rFonts w:ascii="GHEA Grapalat" w:hAnsi="GHEA Grapalat" w:cs="Sylfaen"/>
                <w:sz w:val="20"/>
                <w:szCs w:val="20"/>
              </w:rPr>
            </w:pPr>
            <w:r w:rsidRPr="00150CDF">
              <w:rPr>
                <w:rFonts w:ascii="GHEA Grapalat" w:hAnsi="GHEA Grapalat" w:cs="Sylfaen"/>
                <w:sz w:val="20"/>
                <w:szCs w:val="20"/>
              </w:rPr>
              <w:t>глимепирид, метформин (метформин</w:t>
            </w:r>
            <w:r>
              <w:rPr>
                <w:rFonts w:ascii="GHEA Grapalat" w:hAnsi="GHEA Grapalat" w:cs="Sylfaen"/>
                <w:sz w:val="20"/>
                <w:szCs w:val="20"/>
              </w:rPr>
              <w:t>а</w:t>
            </w:r>
            <w:r w:rsidRPr="00150CDF">
              <w:rPr>
                <w:rFonts w:ascii="GHEA Grapalat" w:hAnsi="GHEA Grapalat" w:cs="Sylfaen"/>
                <w:sz w:val="20"/>
                <w:szCs w:val="20"/>
              </w:rPr>
              <w:t xml:space="preserve"> гидрохлорид)</w:t>
            </w:r>
          </w:p>
          <w:p w:rsidR="000219E9" w:rsidRPr="00F072C3" w:rsidRDefault="000219E9" w:rsidP="000219E9">
            <w:pPr>
              <w:jc w:val="center"/>
              <w:rPr>
                <w:rFonts w:ascii="GHEA Grapalat" w:hAnsi="GHEA Grapalat"/>
                <w:sz w:val="20"/>
                <w:szCs w:val="20"/>
                <w:lang w:val="hy-AM"/>
              </w:rPr>
            </w:pPr>
            <w:r w:rsidRPr="00F072C3">
              <w:rPr>
                <w:rFonts w:ascii="GHEA Grapalat" w:hAnsi="GHEA Grapalat"/>
                <w:sz w:val="20"/>
                <w:szCs w:val="20"/>
                <w:lang w:val="hy-AM"/>
              </w:rPr>
              <w:lastRenderedPageBreak/>
              <w:t>A10BD02</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Default="000219E9" w:rsidP="000219E9">
            <w:pPr>
              <w:jc w:val="center"/>
              <w:rPr>
                <w:rFonts w:ascii="GHEA Grapalat" w:hAnsi="GHEA Grapalat"/>
                <w:sz w:val="20"/>
                <w:szCs w:val="20"/>
              </w:rPr>
            </w:pPr>
            <w:r w:rsidRPr="00150CDF">
              <w:rPr>
                <w:rFonts w:ascii="GHEA Grapalat" w:hAnsi="GHEA Grapalat"/>
                <w:sz w:val="20"/>
                <w:szCs w:val="20"/>
              </w:rPr>
              <w:t>глимепирид, метформин (метформин</w:t>
            </w:r>
            <w:r>
              <w:rPr>
                <w:rFonts w:ascii="GHEA Grapalat" w:hAnsi="GHEA Grapalat"/>
                <w:sz w:val="20"/>
                <w:szCs w:val="20"/>
              </w:rPr>
              <w:t>а</w:t>
            </w:r>
            <w:r w:rsidRPr="00150CDF">
              <w:rPr>
                <w:rFonts w:ascii="GHEA Grapalat" w:hAnsi="GHEA Grapalat"/>
                <w:sz w:val="20"/>
                <w:szCs w:val="20"/>
              </w:rPr>
              <w:t xml:space="preserve"> гидрохлорид)</w:t>
            </w:r>
          </w:p>
          <w:p w:rsidR="000219E9" w:rsidRPr="00F072C3" w:rsidRDefault="000219E9" w:rsidP="000219E9">
            <w:pPr>
              <w:jc w:val="center"/>
              <w:rPr>
                <w:rFonts w:ascii="GHEA Grapalat" w:hAnsi="GHEA Grapalat"/>
                <w:sz w:val="20"/>
                <w:szCs w:val="20"/>
                <w:lang w:val="hy-AM"/>
              </w:rPr>
            </w:pPr>
            <w:r w:rsidRPr="00F072C3">
              <w:rPr>
                <w:rFonts w:ascii="GHEA Grapalat" w:hAnsi="GHEA Grapalat"/>
                <w:sz w:val="20"/>
                <w:szCs w:val="20"/>
                <w:lang w:val="hy-AM"/>
              </w:rPr>
              <w:t>A10BD02</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B44BD1" w:rsidRDefault="000219E9" w:rsidP="000219E9">
            <w:pPr>
              <w:jc w:val="center"/>
              <w:rPr>
                <w:rFonts w:ascii="GHEA Grapalat" w:hAnsi="GHEA Grapalat"/>
                <w:sz w:val="20"/>
                <w:szCs w:val="20"/>
              </w:rPr>
            </w:pPr>
            <w:r>
              <w:rPr>
                <w:rFonts w:ascii="GHEA Grapalat" w:hAnsi="GHEA Grapalat"/>
                <w:sz w:val="20"/>
                <w:szCs w:val="20"/>
              </w:rPr>
              <w:t>инсулин</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B44BD1" w:rsidRDefault="000219E9" w:rsidP="000219E9">
            <w:pPr>
              <w:jc w:val="center"/>
              <w:rPr>
                <w:rFonts w:ascii="GHEA Grapalat" w:hAnsi="GHEA Grapalat"/>
                <w:sz w:val="20"/>
                <w:szCs w:val="20"/>
              </w:rPr>
            </w:pPr>
            <w:r>
              <w:rPr>
                <w:rFonts w:ascii="GHEA Grapalat" w:hAnsi="GHEA Grapalat"/>
                <w:sz w:val="20"/>
                <w:szCs w:val="20"/>
              </w:rPr>
              <w:t>инсулин</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hy-AM"/>
              </w:rPr>
            </w:pPr>
            <w:r>
              <w:rPr>
                <w:rFonts w:ascii="Calibri" w:hAnsi="Calibri" w:cs="Arial"/>
                <w:sz w:val="20"/>
                <w:szCs w:val="20"/>
              </w:rPr>
              <w:t>Инсулин для инъекций</w:t>
            </w:r>
            <w:r>
              <w:rPr>
                <w:rFonts w:ascii="Arial LatArm" w:hAnsi="Arial LatArm" w:cs="Arial"/>
                <w:sz w:val="20"/>
                <w:szCs w:val="20"/>
                <w:lang w:val="hy-AM"/>
              </w:rPr>
              <w:t xml:space="preserve"> (</w:t>
            </w:r>
            <w:r w:rsidRPr="00B44BD1">
              <w:rPr>
                <w:rFonts w:ascii="GHEA Grapalat" w:hAnsi="GHEA Grapalat" w:cs="Arial"/>
                <w:sz w:val="20"/>
                <w:szCs w:val="20"/>
                <w:lang w:val="hy-AM"/>
              </w:rPr>
              <w:t>растворяющаяся)</w:t>
            </w:r>
            <w:r w:rsidRPr="00F072C3">
              <w:rPr>
                <w:rFonts w:ascii="Arial LatArm" w:hAnsi="Arial LatArm" w:cs="Arial"/>
                <w:sz w:val="20"/>
                <w:szCs w:val="20"/>
                <w:lang w:val="hy-AM"/>
              </w:rPr>
              <w:t xml:space="preserve"> a10ab</w:t>
            </w:r>
          </w:p>
        </w:tc>
      </w:tr>
      <w:tr w:rsidR="000219E9" w:rsidRPr="009044F1" w:rsidTr="00A37D8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tcPr>
          <w:p w:rsidR="000219E9" w:rsidRPr="00F072C3" w:rsidRDefault="000219E9" w:rsidP="000219E9">
            <w:pPr>
              <w:jc w:val="center"/>
              <w:rPr>
                <w:rFonts w:ascii="GHEA Grapalat" w:hAnsi="GHEA Grapalat"/>
                <w:sz w:val="20"/>
                <w:szCs w:val="20"/>
              </w:rPr>
            </w:pPr>
            <w:r>
              <w:rPr>
                <w:rFonts w:ascii="Calibri" w:hAnsi="Calibri" w:cs="Arial"/>
                <w:sz w:val="20"/>
                <w:szCs w:val="20"/>
              </w:rPr>
              <w:t>Инсулин гларгин</w:t>
            </w:r>
            <w:r w:rsidRPr="00F072C3">
              <w:rPr>
                <w:rFonts w:ascii="Arial LatArm" w:hAnsi="Arial LatArm" w:cs="Arial"/>
                <w:sz w:val="20"/>
                <w:szCs w:val="20"/>
              </w:rPr>
              <w:t xml:space="preserve">   A10AE04</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8C7EBF">
              <w:rPr>
                <w:rFonts w:ascii="GHEA Grapalat" w:hAnsi="GHEA Grapalat"/>
                <w:sz w:val="20"/>
                <w:szCs w:val="20"/>
                <w:lang w:val="af-ZA"/>
              </w:rPr>
              <w:t xml:space="preserve">Инсулин среднего действия </w:t>
            </w:r>
            <w:r w:rsidRPr="00F072C3">
              <w:rPr>
                <w:rFonts w:ascii="GHEA Grapalat" w:hAnsi="GHEA Grapalat"/>
                <w:sz w:val="20"/>
                <w:szCs w:val="20"/>
                <w:lang w:val="af-ZA"/>
              </w:rPr>
              <w:t>a10ac</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Default="000219E9" w:rsidP="000219E9">
            <w:pPr>
              <w:jc w:val="center"/>
              <w:rPr>
                <w:rFonts w:ascii="GHEA Grapalat" w:hAnsi="GHEA Grapalat"/>
                <w:sz w:val="20"/>
                <w:szCs w:val="20"/>
              </w:rPr>
            </w:pPr>
            <w:r w:rsidRPr="00A937CC">
              <w:rPr>
                <w:rFonts w:ascii="GHEA Grapalat" w:hAnsi="GHEA Grapalat" w:cs="Sylfaen"/>
                <w:sz w:val="20"/>
                <w:szCs w:val="20"/>
              </w:rPr>
              <w:t>аскорбиновая кислота</w:t>
            </w:r>
          </w:p>
          <w:p w:rsidR="000219E9" w:rsidRPr="00F072C3" w:rsidRDefault="000219E9" w:rsidP="000219E9">
            <w:pPr>
              <w:jc w:val="center"/>
              <w:rPr>
                <w:rFonts w:ascii="GHEA Grapalat" w:hAnsi="GHEA Grapalat"/>
                <w:sz w:val="20"/>
                <w:szCs w:val="20"/>
              </w:rPr>
            </w:pPr>
            <w:r w:rsidRPr="00F072C3">
              <w:rPr>
                <w:rFonts w:ascii="GHEA Grapalat" w:hAnsi="GHEA Grapalat"/>
                <w:sz w:val="20"/>
                <w:szCs w:val="20"/>
                <w:lang w:val="af-ZA"/>
              </w:rPr>
              <w:t>g01ad03</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Default="000219E9" w:rsidP="000219E9">
            <w:pPr>
              <w:jc w:val="center"/>
              <w:rPr>
                <w:rFonts w:ascii="GHEA Grapalat" w:hAnsi="GHEA Grapalat"/>
                <w:sz w:val="20"/>
                <w:szCs w:val="20"/>
              </w:rPr>
            </w:pPr>
            <w:r w:rsidRPr="00A937CC">
              <w:rPr>
                <w:rFonts w:ascii="GHEA Grapalat" w:hAnsi="GHEA Grapalat" w:cs="Sylfaen"/>
                <w:sz w:val="20"/>
                <w:szCs w:val="20"/>
              </w:rPr>
              <w:t>аскорбиновая кислота</w:t>
            </w:r>
          </w:p>
          <w:p w:rsidR="000219E9" w:rsidRPr="00F072C3" w:rsidRDefault="000219E9" w:rsidP="000219E9">
            <w:pPr>
              <w:jc w:val="center"/>
              <w:rPr>
                <w:rFonts w:ascii="GHEA Grapalat" w:hAnsi="GHEA Grapalat"/>
                <w:sz w:val="20"/>
                <w:szCs w:val="20"/>
              </w:rPr>
            </w:pPr>
            <w:r w:rsidRPr="00F072C3">
              <w:rPr>
                <w:rFonts w:ascii="GHEA Grapalat" w:hAnsi="GHEA Grapalat"/>
                <w:sz w:val="20"/>
                <w:szCs w:val="20"/>
                <w:lang w:val="af-ZA"/>
              </w:rPr>
              <w:t>g01ad03</w:t>
            </w:r>
          </w:p>
        </w:tc>
      </w:tr>
      <w:tr w:rsidR="000219E9" w:rsidRPr="009044F1" w:rsidTr="00A37D8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tcPr>
          <w:p w:rsidR="000219E9" w:rsidRDefault="000219E9" w:rsidP="000219E9">
            <w:pPr>
              <w:jc w:val="center"/>
              <w:rPr>
                <w:rFonts w:ascii="GHEA Grapalat" w:hAnsi="GHEA Grapalat"/>
                <w:sz w:val="20"/>
                <w:szCs w:val="20"/>
              </w:rPr>
            </w:pPr>
            <w:r w:rsidRPr="00A937CC">
              <w:rPr>
                <w:rFonts w:ascii="GHEA Grapalat" w:hAnsi="GHEA Grapalat" w:cs="Sylfaen"/>
                <w:sz w:val="20"/>
                <w:szCs w:val="20"/>
              </w:rPr>
              <w:t>аскорбиновая кислота</w:t>
            </w:r>
          </w:p>
          <w:p w:rsidR="000219E9" w:rsidRPr="00F072C3" w:rsidRDefault="000219E9" w:rsidP="000219E9">
            <w:pPr>
              <w:jc w:val="center"/>
              <w:rPr>
                <w:rFonts w:ascii="GHEA Grapalat" w:hAnsi="GHEA Grapalat"/>
                <w:sz w:val="20"/>
                <w:szCs w:val="20"/>
                <w:lang w:val="af-ZA"/>
              </w:rPr>
            </w:pPr>
            <w:r w:rsidRPr="00F072C3">
              <w:rPr>
                <w:rFonts w:ascii="GHEA Grapalat" w:hAnsi="GHEA Grapalat"/>
                <w:sz w:val="20"/>
                <w:szCs w:val="20"/>
                <w:lang w:val="af-ZA"/>
              </w:rPr>
              <w:t>g01ad03</w:t>
            </w:r>
          </w:p>
          <w:p w:rsidR="000219E9" w:rsidRPr="00A937CC" w:rsidRDefault="000219E9" w:rsidP="000219E9">
            <w:pPr>
              <w:jc w:val="center"/>
              <w:rPr>
                <w:rFonts w:ascii="GHEA Grapalat" w:hAnsi="GHEA Grapalat"/>
                <w:sz w:val="20"/>
                <w:szCs w:val="20"/>
                <w:lang w:val="pt-BR"/>
              </w:rPr>
            </w:pPr>
          </w:p>
        </w:tc>
      </w:tr>
      <w:tr w:rsidR="000219E9" w:rsidRPr="009044F1" w:rsidTr="00A37D8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tcPr>
          <w:p w:rsidR="000219E9" w:rsidRDefault="000219E9" w:rsidP="000219E9">
            <w:pPr>
              <w:jc w:val="center"/>
              <w:rPr>
                <w:rFonts w:ascii="GHEA Grapalat" w:hAnsi="GHEA Grapalat"/>
                <w:sz w:val="20"/>
                <w:szCs w:val="20"/>
              </w:rPr>
            </w:pPr>
            <w:r w:rsidRPr="00A937CC">
              <w:rPr>
                <w:rFonts w:ascii="GHEA Grapalat" w:hAnsi="GHEA Grapalat" w:cs="Sylfaen"/>
                <w:sz w:val="20"/>
                <w:szCs w:val="20"/>
              </w:rPr>
              <w:t>аскорбиновая кислота</w:t>
            </w:r>
          </w:p>
          <w:p w:rsidR="000219E9" w:rsidRPr="00F072C3" w:rsidRDefault="000219E9" w:rsidP="000219E9">
            <w:pPr>
              <w:jc w:val="center"/>
              <w:rPr>
                <w:rFonts w:ascii="GHEA Grapalat" w:hAnsi="GHEA Grapalat"/>
                <w:sz w:val="20"/>
                <w:szCs w:val="20"/>
                <w:lang w:val="af-ZA"/>
              </w:rPr>
            </w:pPr>
            <w:r w:rsidRPr="00F072C3">
              <w:rPr>
                <w:rFonts w:ascii="GHEA Grapalat" w:hAnsi="GHEA Grapalat"/>
                <w:sz w:val="20"/>
                <w:szCs w:val="20"/>
                <w:lang w:val="af-ZA"/>
              </w:rPr>
              <w:t>g01ad03</w:t>
            </w:r>
          </w:p>
          <w:p w:rsidR="000219E9" w:rsidRPr="00F072C3" w:rsidRDefault="000219E9" w:rsidP="000219E9">
            <w:pPr>
              <w:jc w:val="center"/>
              <w:rPr>
                <w:rFonts w:ascii="GHEA Grapalat" w:hAnsi="GHEA Grapalat"/>
                <w:sz w:val="20"/>
                <w:szCs w:val="20"/>
              </w:rPr>
            </w:pP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Pr>
                <w:rFonts w:ascii="GHEA Grapalat" w:hAnsi="GHEA Grapalat" w:cs="Arial"/>
                <w:sz w:val="20"/>
                <w:szCs w:val="20"/>
              </w:rPr>
              <w:t>тиамин</w:t>
            </w:r>
            <w:r w:rsidRPr="00F072C3">
              <w:rPr>
                <w:rFonts w:ascii="GHEA Grapalat" w:hAnsi="GHEA Grapalat" w:cs="Arial"/>
                <w:sz w:val="20"/>
                <w:szCs w:val="20"/>
              </w:rPr>
              <w:t xml:space="preserve"> a11da01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A937CC">
              <w:rPr>
                <w:rFonts w:ascii="GHEA Grapalat" w:hAnsi="GHEA Grapalat" w:cs="Arial"/>
                <w:sz w:val="20"/>
                <w:szCs w:val="20"/>
              </w:rPr>
              <w:t>Никотиновая кислота</w:t>
            </w:r>
            <w:r w:rsidRPr="00F072C3">
              <w:rPr>
                <w:rFonts w:ascii="GHEA Grapalat" w:hAnsi="GHEA Grapalat" w:cs="Arial"/>
                <w:sz w:val="20"/>
                <w:szCs w:val="20"/>
              </w:rPr>
              <w:t xml:space="preserve"> c04ac01, c10ad02</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Default="000219E9" w:rsidP="000219E9">
            <w:pPr>
              <w:jc w:val="center"/>
              <w:rPr>
                <w:rFonts w:ascii="GHEA Grapalat" w:hAnsi="GHEA Grapalat"/>
                <w:sz w:val="20"/>
                <w:szCs w:val="20"/>
              </w:rPr>
            </w:pPr>
            <w:r>
              <w:rPr>
                <w:rFonts w:ascii="GHEA Grapalat" w:hAnsi="GHEA Grapalat"/>
                <w:sz w:val="20"/>
                <w:szCs w:val="20"/>
              </w:rPr>
              <w:t>пиридоксин</w:t>
            </w:r>
          </w:p>
          <w:p w:rsidR="000219E9" w:rsidRPr="00F072C3" w:rsidRDefault="000219E9" w:rsidP="000219E9">
            <w:pPr>
              <w:jc w:val="center"/>
              <w:rPr>
                <w:rFonts w:ascii="GHEA Grapalat" w:hAnsi="GHEA Grapalat"/>
                <w:sz w:val="20"/>
                <w:szCs w:val="20"/>
                <w:lang w:val="hy-AM"/>
              </w:rPr>
            </w:pPr>
            <w:r w:rsidRPr="00F072C3">
              <w:rPr>
                <w:rFonts w:ascii="GHEA Grapalat" w:hAnsi="GHEA Grapalat"/>
                <w:sz w:val="20"/>
                <w:szCs w:val="20"/>
                <w:lang w:val="es-ES"/>
              </w:rPr>
              <w:t>a11ha02</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680443">
              <w:rPr>
                <w:rFonts w:ascii="GHEA Grapalat" w:hAnsi="GHEA Grapalat" w:cs="Sylfaen"/>
                <w:sz w:val="20"/>
                <w:szCs w:val="20"/>
              </w:rPr>
              <w:t xml:space="preserve">Глюконат кальция </w:t>
            </w:r>
            <w:r w:rsidRPr="00F072C3">
              <w:rPr>
                <w:rFonts w:ascii="GHEA Grapalat" w:hAnsi="GHEA Grapalat"/>
                <w:sz w:val="20"/>
                <w:szCs w:val="20"/>
              </w:rPr>
              <w:t>12aa03, d11ax03</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680443">
              <w:rPr>
                <w:rFonts w:ascii="GHEA Grapalat" w:hAnsi="GHEA Grapalat" w:cs="Sylfaen"/>
                <w:sz w:val="20"/>
                <w:szCs w:val="20"/>
              </w:rPr>
              <w:t xml:space="preserve">Глюконат кальция </w:t>
            </w:r>
            <w:r w:rsidRPr="00680443">
              <w:rPr>
                <w:rFonts w:ascii="GHEA Grapalat" w:hAnsi="GHEA Grapalat"/>
                <w:sz w:val="20"/>
                <w:szCs w:val="20"/>
                <w:lang w:val="pt-BR"/>
              </w:rPr>
              <w:t>a12</w:t>
            </w:r>
            <w:r w:rsidRPr="00F072C3">
              <w:rPr>
                <w:rFonts w:ascii="GHEA Grapalat" w:hAnsi="GHEA Grapalat"/>
                <w:sz w:val="20"/>
                <w:szCs w:val="20"/>
              </w:rPr>
              <w:t>aa03, d11ax03</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4166C0">
              <w:rPr>
                <w:rFonts w:ascii="GHEA Grapalat" w:hAnsi="GHEA Grapalat" w:cs="Arial"/>
                <w:sz w:val="20"/>
                <w:szCs w:val="20"/>
              </w:rPr>
              <w:t>Тиамин</w:t>
            </w:r>
            <w:r w:rsidRPr="004166C0">
              <w:rPr>
                <w:rFonts w:ascii="GHEA Grapalat" w:hAnsi="GHEA Grapalat" w:cs="Arial"/>
                <w:sz w:val="20"/>
                <w:szCs w:val="20"/>
                <w:lang w:val="pt-BR"/>
              </w:rPr>
              <w:t xml:space="preserve"> (</w:t>
            </w:r>
            <w:r w:rsidRPr="004166C0">
              <w:rPr>
                <w:rFonts w:ascii="GHEA Grapalat" w:hAnsi="GHEA Grapalat" w:cs="Arial"/>
                <w:sz w:val="20"/>
                <w:szCs w:val="20"/>
              </w:rPr>
              <w:t>тиамин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натрия</w:t>
            </w:r>
            <w:r w:rsidRPr="004166C0">
              <w:rPr>
                <w:rFonts w:ascii="GHEA Grapalat" w:hAnsi="GHEA Grapalat" w:cs="Arial"/>
                <w:sz w:val="20"/>
                <w:szCs w:val="20"/>
                <w:lang w:val="pt-BR"/>
              </w:rPr>
              <w:t xml:space="preserve"> </w:t>
            </w:r>
            <w:r w:rsidRPr="004166C0">
              <w:rPr>
                <w:rFonts w:ascii="GHEA Grapalat" w:hAnsi="GHEA Grapalat" w:cs="Arial"/>
                <w:sz w:val="20"/>
                <w:szCs w:val="20"/>
              </w:rPr>
              <w:t>фосфат</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никотинамид</w:t>
            </w:r>
            <w:r w:rsidRPr="004166C0">
              <w:rPr>
                <w:rFonts w:ascii="GHEA Grapalat" w:hAnsi="GHEA Grapalat" w:cs="Arial"/>
                <w:sz w:val="20"/>
                <w:szCs w:val="20"/>
                <w:lang w:val="pt-BR"/>
              </w:rPr>
              <w:t xml:space="preserve"> </w:t>
            </w:r>
            <w:r w:rsidRPr="00F072C3">
              <w:rPr>
                <w:rFonts w:ascii="GHEA Grapalat" w:hAnsi="GHEA Grapalat" w:cs="Arial"/>
                <w:sz w:val="20"/>
                <w:szCs w:val="20"/>
                <w:lang w:val="pt-BR"/>
              </w:rPr>
              <w:t>A11EX</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4166C0">
              <w:rPr>
                <w:rFonts w:ascii="GHEA Grapalat" w:hAnsi="GHEA Grapalat" w:cs="Arial"/>
                <w:sz w:val="20"/>
                <w:szCs w:val="20"/>
              </w:rPr>
              <w:t>Тиамин</w:t>
            </w:r>
            <w:r w:rsidRPr="004166C0">
              <w:rPr>
                <w:rFonts w:ascii="GHEA Grapalat" w:hAnsi="GHEA Grapalat" w:cs="Arial"/>
                <w:sz w:val="20"/>
                <w:szCs w:val="20"/>
                <w:lang w:val="pt-BR"/>
              </w:rPr>
              <w:t xml:space="preserve"> (</w:t>
            </w:r>
            <w:r w:rsidRPr="004166C0">
              <w:rPr>
                <w:rFonts w:ascii="GHEA Grapalat" w:hAnsi="GHEA Grapalat" w:cs="Arial"/>
                <w:sz w:val="20"/>
                <w:szCs w:val="20"/>
              </w:rPr>
              <w:t>тиамин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натрия</w:t>
            </w:r>
            <w:r w:rsidRPr="004166C0">
              <w:rPr>
                <w:rFonts w:ascii="GHEA Grapalat" w:hAnsi="GHEA Grapalat" w:cs="Arial"/>
                <w:sz w:val="20"/>
                <w:szCs w:val="20"/>
                <w:lang w:val="pt-BR"/>
              </w:rPr>
              <w:t xml:space="preserve"> </w:t>
            </w:r>
            <w:r w:rsidRPr="004166C0">
              <w:rPr>
                <w:rFonts w:ascii="GHEA Grapalat" w:hAnsi="GHEA Grapalat" w:cs="Arial"/>
                <w:sz w:val="20"/>
                <w:szCs w:val="20"/>
              </w:rPr>
              <w:t>фосфат</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никотинамид</w:t>
            </w:r>
            <w:r w:rsidRPr="004166C0">
              <w:rPr>
                <w:rFonts w:ascii="GHEA Grapalat" w:hAnsi="GHEA Grapalat" w:cs="Arial"/>
                <w:sz w:val="20"/>
                <w:szCs w:val="20"/>
                <w:lang w:val="pt-BR"/>
              </w:rPr>
              <w:t xml:space="preserve"> </w:t>
            </w:r>
            <w:r w:rsidRPr="00F072C3">
              <w:rPr>
                <w:rFonts w:ascii="GHEA Grapalat" w:hAnsi="GHEA Grapalat" w:cs="Arial"/>
                <w:sz w:val="20"/>
                <w:szCs w:val="20"/>
                <w:lang w:val="pt-BR"/>
              </w:rPr>
              <w:t>A11EX</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Default="000219E9" w:rsidP="000219E9">
            <w:pPr>
              <w:jc w:val="center"/>
              <w:rPr>
                <w:rFonts w:ascii="GHEA Grapalat" w:hAnsi="GHEA Grapalat" w:cs="Arial"/>
                <w:sz w:val="20"/>
                <w:szCs w:val="20"/>
              </w:rPr>
            </w:pPr>
            <w:r>
              <w:rPr>
                <w:rFonts w:ascii="GHEA Grapalat" w:hAnsi="GHEA Grapalat" w:cs="Arial"/>
                <w:sz w:val="20"/>
                <w:szCs w:val="20"/>
              </w:rPr>
              <w:t>Висмута трикали дицитрат</w:t>
            </w:r>
          </w:p>
          <w:p w:rsidR="000219E9" w:rsidRPr="00F072C3" w:rsidRDefault="000219E9" w:rsidP="000219E9">
            <w:pPr>
              <w:jc w:val="center"/>
              <w:rPr>
                <w:rFonts w:ascii="GHEA Grapalat" w:hAnsi="GHEA Grapalat"/>
                <w:sz w:val="20"/>
                <w:szCs w:val="20"/>
              </w:rPr>
            </w:pPr>
            <w:r w:rsidRPr="00F072C3">
              <w:rPr>
                <w:rFonts w:ascii="GHEA Grapalat" w:hAnsi="GHEA Grapalat" w:cs="Arial"/>
                <w:sz w:val="20"/>
                <w:szCs w:val="20"/>
              </w:rPr>
              <w:t>A02BX05</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Default="000219E9" w:rsidP="000219E9">
            <w:pPr>
              <w:jc w:val="center"/>
              <w:rPr>
                <w:rFonts w:ascii="GHEA Grapalat" w:hAnsi="GHEA Grapalat"/>
                <w:sz w:val="20"/>
                <w:szCs w:val="20"/>
              </w:rPr>
            </w:pPr>
            <w:r w:rsidRPr="00E70D4C">
              <w:rPr>
                <w:rFonts w:ascii="GHEA Grapalat" w:hAnsi="GHEA Grapalat"/>
                <w:sz w:val="20"/>
                <w:szCs w:val="20"/>
              </w:rPr>
              <w:t>Мебе</w:t>
            </w:r>
            <w:r>
              <w:rPr>
                <w:rFonts w:ascii="GHEA Grapalat" w:hAnsi="GHEA Grapalat"/>
                <w:sz w:val="20"/>
                <w:szCs w:val="20"/>
              </w:rPr>
              <w:t>ве</w:t>
            </w:r>
            <w:r w:rsidRPr="00E70D4C">
              <w:rPr>
                <w:rFonts w:ascii="GHEA Grapalat" w:hAnsi="GHEA Grapalat"/>
                <w:sz w:val="20"/>
                <w:szCs w:val="20"/>
              </w:rPr>
              <w:t>рин (Мебе</w:t>
            </w:r>
            <w:r>
              <w:rPr>
                <w:rFonts w:ascii="GHEA Grapalat" w:hAnsi="GHEA Grapalat"/>
                <w:sz w:val="20"/>
                <w:szCs w:val="20"/>
              </w:rPr>
              <w:t>ве</w:t>
            </w:r>
            <w:r w:rsidRPr="00E70D4C">
              <w:rPr>
                <w:rFonts w:ascii="GHEA Grapalat" w:hAnsi="GHEA Grapalat"/>
                <w:sz w:val="20"/>
                <w:szCs w:val="20"/>
              </w:rPr>
              <w:t>рин</w:t>
            </w:r>
            <w:r>
              <w:rPr>
                <w:rFonts w:ascii="GHEA Grapalat" w:hAnsi="GHEA Grapalat"/>
                <w:sz w:val="20"/>
                <w:szCs w:val="20"/>
              </w:rPr>
              <w:t>а</w:t>
            </w:r>
            <w:r w:rsidRPr="00E70D4C">
              <w:rPr>
                <w:rFonts w:ascii="GHEA Grapalat" w:hAnsi="GHEA Grapalat"/>
                <w:sz w:val="20"/>
                <w:szCs w:val="20"/>
              </w:rPr>
              <w:t xml:space="preserve"> гидрохлорид)</w:t>
            </w:r>
          </w:p>
          <w:p w:rsidR="000219E9" w:rsidRPr="00F072C3" w:rsidRDefault="000219E9" w:rsidP="000219E9">
            <w:pPr>
              <w:jc w:val="center"/>
              <w:rPr>
                <w:rFonts w:ascii="GHEA Grapalat" w:hAnsi="GHEA Grapalat"/>
                <w:sz w:val="20"/>
                <w:szCs w:val="20"/>
                <w:lang w:val="pt-BR"/>
              </w:rPr>
            </w:pPr>
            <w:r w:rsidRPr="00F072C3">
              <w:rPr>
                <w:rFonts w:ascii="GHEA Grapalat" w:hAnsi="GHEA Grapalat"/>
                <w:sz w:val="20"/>
                <w:szCs w:val="20"/>
              </w:rPr>
              <w:t>A03AA04</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hy-AM"/>
              </w:rPr>
            </w:pPr>
            <w:r>
              <w:rPr>
                <w:rFonts w:ascii="GHEA Grapalat" w:hAnsi="GHEA Grapalat"/>
                <w:sz w:val="20"/>
                <w:szCs w:val="20"/>
              </w:rPr>
              <w:t xml:space="preserve">Гепарин натрия </w:t>
            </w:r>
            <w:r w:rsidRPr="00F072C3">
              <w:rPr>
                <w:rFonts w:ascii="GHEA Grapalat" w:hAnsi="GHEA Grapalat"/>
                <w:sz w:val="20"/>
                <w:szCs w:val="20"/>
                <w:lang w:val="es-ES"/>
              </w:rPr>
              <w:t>b01ab01, c05ba03, s01xa14</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Pr>
                <w:rFonts w:ascii="GHEA Grapalat" w:hAnsi="GHEA Grapalat" w:cs="Arial"/>
                <w:sz w:val="20"/>
                <w:szCs w:val="20"/>
              </w:rPr>
              <w:t>клопидогрел</w:t>
            </w:r>
            <w:r w:rsidRPr="00F072C3">
              <w:rPr>
                <w:rFonts w:ascii="GHEA Grapalat" w:hAnsi="GHEA Grapalat" w:cs="Arial"/>
                <w:sz w:val="20"/>
                <w:szCs w:val="20"/>
              </w:rPr>
              <w:t xml:space="preserve"> b01ac04</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B067FC" w:rsidRDefault="000219E9" w:rsidP="000219E9">
            <w:pPr>
              <w:jc w:val="center"/>
              <w:rPr>
                <w:rFonts w:ascii="GHEA Grapalat" w:hAnsi="GHEA Grapalat"/>
                <w:sz w:val="20"/>
                <w:szCs w:val="20"/>
                <w:lang w:val="pt-BR"/>
              </w:rPr>
            </w:pPr>
            <w:r w:rsidRPr="00A72C56">
              <w:rPr>
                <w:rFonts w:ascii="GHEA Grapalat" w:hAnsi="GHEA Grapalat"/>
                <w:sz w:val="20"/>
                <w:szCs w:val="20"/>
              </w:rPr>
              <w:t xml:space="preserve">Аминокапроновая кислота </w:t>
            </w:r>
            <w:r w:rsidRPr="00B067FC">
              <w:rPr>
                <w:rFonts w:ascii="GHEA Grapalat" w:hAnsi="GHEA Grapalat"/>
                <w:sz w:val="20"/>
                <w:szCs w:val="20"/>
                <w:lang w:val="pt-BR"/>
              </w:rPr>
              <w:t>b02aa01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Default="000219E9" w:rsidP="000219E9">
            <w:pPr>
              <w:jc w:val="center"/>
              <w:rPr>
                <w:rFonts w:ascii="GHEA Grapalat" w:hAnsi="GHEA Grapalat" w:cs="Sylfaen"/>
                <w:sz w:val="20"/>
                <w:szCs w:val="20"/>
              </w:rPr>
            </w:pPr>
            <w:r w:rsidRPr="00A72C56">
              <w:rPr>
                <w:rFonts w:ascii="GHEA Grapalat" w:hAnsi="GHEA Grapalat" w:cs="Sylfaen"/>
                <w:sz w:val="20"/>
                <w:szCs w:val="20"/>
                <w:lang w:val="hy-AM"/>
              </w:rPr>
              <w:t>Менадион (менадиона натрия бисульфит)</w:t>
            </w:r>
          </w:p>
          <w:p w:rsidR="000219E9" w:rsidRPr="00F072C3" w:rsidRDefault="000219E9" w:rsidP="000219E9">
            <w:pPr>
              <w:jc w:val="center"/>
              <w:rPr>
                <w:rFonts w:ascii="GHEA Grapalat" w:hAnsi="GHEA Grapalat"/>
                <w:sz w:val="20"/>
                <w:szCs w:val="20"/>
                <w:lang w:val="pt-BR"/>
              </w:rPr>
            </w:pPr>
            <w:r w:rsidRPr="00F072C3">
              <w:rPr>
                <w:rFonts w:ascii="GHEA Grapalat" w:hAnsi="GHEA Grapalat"/>
                <w:sz w:val="20"/>
                <w:szCs w:val="20"/>
                <w:lang w:val="pt-BR"/>
              </w:rPr>
              <w:t>B02BA02</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A72C56">
              <w:rPr>
                <w:rFonts w:ascii="GHEA Grapalat" w:hAnsi="GHEA Grapalat"/>
                <w:sz w:val="20"/>
                <w:szCs w:val="20"/>
              </w:rPr>
              <w:t>железосодержащее соединение</w:t>
            </w:r>
            <w:r w:rsidRPr="00F072C3">
              <w:rPr>
                <w:rFonts w:ascii="GHEA Grapalat" w:hAnsi="GHEA Grapalat"/>
                <w:sz w:val="20"/>
                <w:szCs w:val="20"/>
              </w:rPr>
              <w:t xml:space="preserve"> b03a</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A72C56">
              <w:rPr>
                <w:rFonts w:ascii="GHEA Grapalat" w:hAnsi="GHEA Grapalat"/>
                <w:sz w:val="20"/>
                <w:szCs w:val="20"/>
              </w:rPr>
              <w:t>железосодержащее</w:t>
            </w:r>
            <w:r w:rsidRPr="003B2DAC">
              <w:rPr>
                <w:rFonts w:ascii="GHEA Grapalat" w:hAnsi="GHEA Grapalat"/>
                <w:sz w:val="20"/>
                <w:szCs w:val="20"/>
                <w:lang w:val="pt-BR"/>
              </w:rPr>
              <w:t xml:space="preserve"> </w:t>
            </w:r>
            <w:r w:rsidRPr="00A72C56">
              <w:rPr>
                <w:rFonts w:ascii="GHEA Grapalat" w:hAnsi="GHEA Grapalat"/>
                <w:sz w:val="20"/>
                <w:szCs w:val="20"/>
              </w:rPr>
              <w:t>соединение</w:t>
            </w:r>
            <w:r w:rsidRPr="003B2DAC">
              <w:rPr>
                <w:rFonts w:ascii="GHEA Grapalat" w:hAnsi="GHEA Grapalat"/>
                <w:sz w:val="20"/>
                <w:szCs w:val="20"/>
                <w:lang w:val="pt-BR"/>
              </w:rPr>
              <w:t xml:space="preserve"> </w:t>
            </w:r>
            <w:r w:rsidRPr="00F072C3">
              <w:rPr>
                <w:rFonts w:ascii="GHEA Grapalat" w:hAnsi="GHEA Grapalat"/>
                <w:sz w:val="20"/>
                <w:szCs w:val="20"/>
              </w:rPr>
              <w:t>b03a</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3B2DAC" w:rsidRDefault="000219E9" w:rsidP="000219E9">
            <w:pPr>
              <w:jc w:val="center"/>
              <w:rPr>
                <w:rFonts w:ascii="GHEA Grapalat" w:hAnsi="GHEA Grapalat"/>
                <w:sz w:val="20"/>
                <w:szCs w:val="20"/>
              </w:rPr>
            </w:pPr>
            <w:r w:rsidRPr="003B2DAC">
              <w:rPr>
                <w:rFonts w:ascii="GHEA Grapalat" w:hAnsi="GHEA Grapalat" w:cs="Sylfaen"/>
                <w:sz w:val="20"/>
                <w:szCs w:val="20"/>
              </w:rPr>
              <w:t xml:space="preserve">соль железа + фолиевая кислота </w:t>
            </w:r>
            <w:r w:rsidRPr="00F072C3">
              <w:rPr>
                <w:rFonts w:ascii="GHEA Grapalat" w:hAnsi="GHEA Grapalat"/>
                <w:sz w:val="20"/>
                <w:szCs w:val="20"/>
              </w:rPr>
              <w:t>b</w:t>
            </w:r>
            <w:r w:rsidRPr="003B2DAC">
              <w:rPr>
                <w:rFonts w:ascii="GHEA Grapalat" w:hAnsi="GHEA Grapalat"/>
                <w:sz w:val="20"/>
                <w:szCs w:val="20"/>
              </w:rPr>
              <w:t>03</w:t>
            </w:r>
            <w:r w:rsidRPr="00F072C3">
              <w:rPr>
                <w:rFonts w:ascii="GHEA Grapalat" w:hAnsi="GHEA Grapalat"/>
                <w:sz w:val="20"/>
                <w:szCs w:val="20"/>
              </w:rPr>
              <w:t>ad</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3B2DAC">
              <w:rPr>
                <w:rFonts w:ascii="GHEA Grapalat" w:hAnsi="GHEA Grapalat" w:cs="Sylfaen"/>
                <w:sz w:val="20"/>
                <w:szCs w:val="20"/>
              </w:rPr>
              <w:t>цианокобаламин</w:t>
            </w:r>
            <w:r w:rsidRPr="003B2DAC">
              <w:rPr>
                <w:rFonts w:ascii="GHEA Grapalat" w:hAnsi="GHEA Grapalat"/>
                <w:sz w:val="20"/>
                <w:szCs w:val="20"/>
                <w:lang w:val="pt-BR"/>
              </w:rPr>
              <w:t xml:space="preserve"> b03ba01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Pr>
                <w:rFonts w:ascii="GHEA Grapalat" w:hAnsi="GHEA Grapalat" w:cs="Arial"/>
                <w:sz w:val="20"/>
                <w:szCs w:val="20"/>
              </w:rPr>
              <w:t>декстран</w:t>
            </w:r>
            <w:r w:rsidRPr="003B2DAC">
              <w:rPr>
                <w:rFonts w:ascii="GHEA Grapalat" w:hAnsi="GHEA Grapalat" w:cs="Arial"/>
                <w:sz w:val="20"/>
                <w:szCs w:val="20"/>
                <w:lang w:val="pt-BR"/>
              </w:rPr>
              <w:t xml:space="preserve"> b05aa05</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hy-AM"/>
              </w:rPr>
            </w:pPr>
            <w:r w:rsidRPr="001F1CCC">
              <w:rPr>
                <w:rFonts w:ascii="GHEA Grapalat" w:hAnsi="GHEA Grapalat" w:cs="Arial"/>
                <w:sz w:val="20"/>
                <w:szCs w:val="20"/>
                <w:lang w:val="hy-AM"/>
              </w:rPr>
              <w:t>Раствор Ломентола в ментилизовалериановой кислоте,</w:t>
            </w:r>
            <w:r w:rsidRPr="00F072C3">
              <w:rPr>
                <w:rFonts w:ascii="GHEA Grapalat" w:hAnsi="GHEA Grapalat" w:cs="Arial"/>
                <w:sz w:val="20"/>
                <w:szCs w:val="20"/>
                <w:lang w:val="hy-AM"/>
              </w:rPr>
              <w:t>C01EX</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1F1CCC">
              <w:rPr>
                <w:rFonts w:ascii="GHEA Grapalat" w:hAnsi="GHEA Grapalat"/>
                <w:sz w:val="20"/>
                <w:szCs w:val="20"/>
              </w:rPr>
              <w:t xml:space="preserve">Фенобарбиталэтилбромуксусная кислота </w:t>
            </w:r>
            <w:r w:rsidRPr="00F072C3">
              <w:rPr>
                <w:rFonts w:ascii="GHEA Grapalat" w:hAnsi="GHEA Grapalat"/>
                <w:sz w:val="20"/>
                <w:szCs w:val="20"/>
              </w:rPr>
              <w:t>N05CB02</w:t>
            </w:r>
          </w:p>
        </w:tc>
      </w:tr>
      <w:tr w:rsidR="000219E9" w:rsidRPr="003B1EE6" w:rsidTr="00A37D8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tcPr>
          <w:p w:rsidR="000219E9" w:rsidRPr="000219E9" w:rsidRDefault="000219E9" w:rsidP="000219E9">
            <w:pPr>
              <w:jc w:val="center"/>
              <w:rPr>
                <w:rFonts w:ascii="GHEA Grapalat" w:hAnsi="GHEA Grapalat"/>
                <w:sz w:val="20"/>
                <w:szCs w:val="20"/>
                <w:lang w:val="en-US"/>
              </w:rPr>
            </w:pPr>
            <w:r>
              <w:rPr>
                <w:rFonts w:ascii="GHEA Grapalat" w:hAnsi="GHEA Grapalat" w:cs="Arial"/>
                <w:sz w:val="20"/>
                <w:szCs w:val="20"/>
              </w:rPr>
              <w:t>эпинефрин</w:t>
            </w:r>
            <w:r w:rsidRPr="000219E9">
              <w:rPr>
                <w:rFonts w:ascii="GHEA Grapalat" w:hAnsi="GHEA Grapalat" w:cs="Arial"/>
                <w:sz w:val="20"/>
                <w:szCs w:val="20"/>
                <w:lang w:val="en-US"/>
              </w:rPr>
              <w:t xml:space="preserve"> (</w:t>
            </w:r>
            <w:r>
              <w:rPr>
                <w:rFonts w:ascii="GHEA Grapalat" w:hAnsi="GHEA Grapalat" w:cs="Arial"/>
                <w:sz w:val="20"/>
                <w:szCs w:val="20"/>
              </w:rPr>
              <w:t>адреналин</w:t>
            </w:r>
            <w:r w:rsidRPr="000219E9">
              <w:rPr>
                <w:rFonts w:ascii="GHEA Grapalat" w:hAnsi="GHEA Grapalat" w:cs="Arial"/>
                <w:sz w:val="20"/>
                <w:szCs w:val="20"/>
                <w:lang w:val="en-US"/>
              </w:rPr>
              <w:t>) a01ad01, b02bc09, c01ca24, r01aa14, r03aa01, s01ea01</w:t>
            </w:r>
          </w:p>
        </w:tc>
      </w:tr>
      <w:tr w:rsidR="000219E9" w:rsidRPr="009044F1" w:rsidTr="004E0B7B">
        <w:trPr>
          <w:jc w:val="center"/>
        </w:trPr>
        <w:tc>
          <w:tcPr>
            <w:tcW w:w="1530" w:type="dxa"/>
            <w:vAlign w:val="center"/>
          </w:tcPr>
          <w:p w:rsidR="000219E9" w:rsidRPr="000219E9" w:rsidRDefault="000219E9" w:rsidP="000219E9">
            <w:pPr>
              <w:pStyle w:val="23"/>
              <w:widowControl w:val="0"/>
              <w:numPr>
                <w:ilvl w:val="0"/>
                <w:numId w:val="25"/>
              </w:numPr>
              <w:spacing w:after="120" w:line="240" w:lineRule="auto"/>
              <w:rPr>
                <w:rFonts w:ascii="GHEA Grapalat" w:hAnsi="GHEA Grapalat"/>
                <w:sz w:val="24"/>
                <w:szCs w:val="24"/>
                <w:lang w:val="en-US"/>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2F7F58">
              <w:rPr>
                <w:rFonts w:ascii="GHEA Grapalat" w:hAnsi="GHEA Grapalat"/>
                <w:sz w:val="20"/>
                <w:szCs w:val="20"/>
              </w:rPr>
              <w:t xml:space="preserve">этилбромизовалерианат, фенобарбитал мятного масла </w:t>
            </w:r>
            <w:r w:rsidRPr="00F072C3">
              <w:rPr>
                <w:rFonts w:ascii="GHEA Grapalat" w:hAnsi="GHEA Grapalat"/>
                <w:sz w:val="20"/>
                <w:szCs w:val="20"/>
                <w:lang w:val="pt-BR"/>
              </w:rPr>
              <w:t>N05CM</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2F7F58">
              <w:rPr>
                <w:rFonts w:ascii="GHEA Grapalat" w:hAnsi="GHEA Grapalat"/>
                <w:sz w:val="20"/>
                <w:szCs w:val="20"/>
              </w:rPr>
              <w:t xml:space="preserve">этилбромизовалерианат, фенобарбитал мятного масла </w:t>
            </w:r>
            <w:r w:rsidRPr="00F072C3">
              <w:rPr>
                <w:rFonts w:ascii="GHEA Grapalat" w:hAnsi="GHEA Grapalat"/>
                <w:sz w:val="20"/>
                <w:szCs w:val="20"/>
                <w:lang w:val="pt-BR"/>
              </w:rPr>
              <w:t>N05CM</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66590F">
              <w:rPr>
                <w:rFonts w:ascii="GHEA Grapalat" w:hAnsi="GHEA Grapalat" w:cs="Sylfaen"/>
                <w:sz w:val="20"/>
                <w:szCs w:val="20"/>
              </w:rPr>
              <w:t>триметазидин (триметазидин дигидрохлорид)</w:t>
            </w:r>
            <w:r w:rsidRPr="00F072C3">
              <w:rPr>
                <w:rFonts w:ascii="GHEA Grapalat" w:hAnsi="GHEA Grapalat"/>
                <w:sz w:val="20"/>
                <w:szCs w:val="20"/>
              </w:rPr>
              <w:t>C01EB15</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66590F">
              <w:rPr>
                <w:rFonts w:ascii="GHEA Grapalat" w:hAnsi="GHEA Grapalat"/>
                <w:sz w:val="20"/>
                <w:szCs w:val="20"/>
                <w:lang w:val="hy-AM"/>
              </w:rPr>
              <w:t>валериана Аптечная</w:t>
            </w:r>
            <w:r w:rsidRPr="00F072C3">
              <w:rPr>
                <w:rFonts w:ascii="GHEA Grapalat" w:hAnsi="GHEA Grapalat"/>
                <w:sz w:val="20"/>
                <w:szCs w:val="20"/>
                <w:lang w:val="pt-BR"/>
              </w:rPr>
              <w:t xml:space="preserve">, </w:t>
            </w:r>
            <w:r w:rsidRPr="008020C8">
              <w:rPr>
                <w:rFonts w:ascii="GHEA Grapalat" w:hAnsi="GHEA Grapalat"/>
                <w:sz w:val="20"/>
                <w:szCs w:val="20"/>
                <w:lang w:val="hy-AM"/>
              </w:rPr>
              <w:t xml:space="preserve">мелисса </w:t>
            </w:r>
            <w:r>
              <w:rPr>
                <w:rFonts w:ascii="GHEA Grapalat" w:hAnsi="GHEA Grapalat"/>
                <w:sz w:val="20"/>
                <w:szCs w:val="20"/>
                <w:lang w:val="hy-AM"/>
              </w:rPr>
              <w:t>апт</w:t>
            </w:r>
            <w:r w:rsidRPr="008020C8">
              <w:rPr>
                <w:rFonts w:ascii="GHEA Grapalat" w:hAnsi="GHEA Grapalat"/>
                <w:sz w:val="20"/>
                <w:szCs w:val="20"/>
                <w:lang w:val="hy-AM"/>
              </w:rPr>
              <w:t>ечная</w:t>
            </w:r>
            <w:r w:rsidRPr="00F072C3">
              <w:rPr>
                <w:rFonts w:ascii="GHEA Grapalat" w:hAnsi="GHEA Grapalat"/>
                <w:sz w:val="20"/>
                <w:szCs w:val="20"/>
                <w:lang w:val="pt-BR"/>
              </w:rPr>
              <w:t xml:space="preserve">, </w:t>
            </w:r>
            <w:r>
              <w:rPr>
                <w:rFonts w:ascii="GHEA Grapalat" w:hAnsi="GHEA Grapalat"/>
                <w:sz w:val="20"/>
                <w:szCs w:val="20"/>
              </w:rPr>
              <w:t>мята перечная</w:t>
            </w:r>
            <w:r w:rsidRPr="00F072C3">
              <w:rPr>
                <w:rFonts w:ascii="GHEA Grapalat" w:hAnsi="GHEA Grapalat"/>
                <w:sz w:val="20"/>
                <w:szCs w:val="20"/>
                <w:lang w:val="pt-BR"/>
              </w:rPr>
              <w:t xml:space="preserve">  HN05CM</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8020C8">
              <w:rPr>
                <w:rFonts w:ascii="GHEA Grapalat" w:hAnsi="GHEA Grapalat" w:cs="Arial"/>
                <w:sz w:val="20"/>
                <w:szCs w:val="20"/>
              </w:rPr>
              <w:t xml:space="preserve">кофеин бензоат натрия </w:t>
            </w:r>
            <w:r w:rsidRPr="00F072C3">
              <w:rPr>
                <w:rFonts w:ascii="GHEA Grapalat" w:hAnsi="GHEA Grapalat" w:cs="Arial"/>
                <w:sz w:val="20"/>
                <w:szCs w:val="20"/>
              </w:rPr>
              <w:t>N06BC01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Default="000219E9" w:rsidP="000219E9">
            <w:pPr>
              <w:jc w:val="center"/>
              <w:rPr>
                <w:rFonts w:ascii="GHEA Grapalat" w:hAnsi="GHEA Grapalat"/>
                <w:sz w:val="20"/>
                <w:szCs w:val="20"/>
                <w:lang w:val="hy-AM"/>
              </w:rPr>
            </w:pPr>
            <w:r w:rsidRPr="008020C8">
              <w:rPr>
                <w:rFonts w:ascii="GHEA Grapalat" w:hAnsi="GHEA Grapalat"/>
                <w:sz w:val="20"/>
                <w:szCs w:val="20"/>
                <w:lang w:val="hy-AM"/>
              </w:rPr>
              <w:t>глицерилтнитрат (нитроглицерин)</w:t>
            </w:r>
          </w:p>
          <w:p w:rsidR="000219E9" w:rsidRPr="00F072C3" w:rsidRDefault="000219E9" w:rsidP="000219E9">
            <w:pPr>
              <w:jc w:val="center"/>
              <w:rPr>
                <w:rFonts w:ascii="GHEA Grapalat" w:hAnsi="GHEA Grapalat"/>
                <w:sz w:val="20"/>
                <w:szCs w:val="20"/>
                <w:lang w:val="hy-AM"/>
              </w:rPr>
            </w:pPr>
            <w:r w:rsidRPr="00F072C3">
              <w:rPr>
                <w:rFonts w:ascii="GHEA Grapalat" w:hAnsi="GHEA Grapalat"/>
                <w:sz w:val="20"/>
                <w:szCs w:val="20"/>
                <w:lang w:val="hy-AM"/>
              </w:rPr>
              <w:t>c01da02,c05ae01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Default="000219E9" w:rsidP="000219E9">
            <w:pPr>
              <w:jc w:val="center"/>
              <w:rPr>
                <w:rFonts w:ascii="GHEA Grapalat" w:hAnsi="GHEA Grapalat"/>
                <w:sz w:val="20"/>
                <w:szCs w:val="20"/>
                <w:lang w:val="hy-AM"/>
              </w:rPr>
            </w:pPr>
            <w:r w:rsidRPr="008020C8">
              <w:rPr>
                <w:rFonts w:ascii="GHEA Grapalat" w:hAnsi="GHEA Grapalat"/>
                <w:sz w:val="20"/>
                <w:szCs w:val="20"/>
                <w:lang w:val="hy-AM"/>
              </w:rPr>
              <w:t>глицерилтнитрат (нитроглицерин)</w:t>
            </w:r>
          </w:p>
          <w:p w:rsidR="000219E9" w:rsidRPr="00F072C3" w:rsidRDefault="000219E9" w:rsidP="000219E9">
            <w:pPr>
              <w:jc w:val="center"/>
              <w:rPr>
                <w:rFonts w:ascii="GHEA Grapalat" w:hAnsi="GHEA Grapalat"/>
                <w:sz w:val="20"/>
                <w:szCs w:val="20"/>
                <w:lang w:val="hy-AM"/>
              </w:rPr>
            </w:pPr>
            <w:r w:rsidRPr="00F072C3">
              <w:rPr>
                <w:rFonts w:ascii="GHEA Grapalat" w:hAnsi="GHEA Grapalat"/>
                <w:sz w:val="20"/>
                <w:szCs w:val="20"/>
                <w:lang w:val="hy-AM"/>
              </w:rPr>
              <w:t>c01da02,c05ae01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hy-AM"/>
              </w:rPr>
            </w:pPr>
            <w:r w:rsidRPr="009B4DCE">
              <w:rPr>
                <w:rFonts w:ascii="GHEA Grapalat" w:hAnsi="GHEA Grapalat" w:cs="Arial"/>
                <w:sz w:val="20"/>
                <w:szCs w:val="20"/>
              </w:rPr>
              <w:t>симвастатин</w:t>
            </w:r>
            <w:r w:rsidRPr="00F072C3">
              <w:rPr>
                <w:rFonts w:ascii="GHEA Grapalat" w:hAnsi="GHEA Grapalat" w:cs="Arial"/>
                <w:sz w:val="20"/>
                <w:szCs w:val="20"/>
              </w:rPr>
              <w:t xml:space="preserve"> c10aa01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9B4DCE">
              <w:rPr>
                <w:rFonts w:ascii="GHEA Grapalat" w:hAnsi="GHEA Grapalat"/>
                <w:sz w:val="20"/>
                <w:szCs w:val="20"/>
              </w:rPr>
              <w:t>Аторвастатин</w:t>
            </w:r>
            <w:r w:rsidRPr="00F072C3">
              <w:rPr>
                <w:rFonts w:ascii="GHEA Grapalat" w:hAnsi="GHEA Grapalat"/>
                <w:sz w:val="20"/>
                <w:szCs w:val="20"/>
              </w:rPr>
              <w:t xml:space="preserve"> c10aa05</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9B4DCE">
              <w:rPr>
                <w:rFonts w:ascii="GHEA Grapalat" w:hAnsi="GHEA Grapalat"/>
                <w:sz w:val="20"/>
                <w:szCs w:val="20"/>
              </w:rPr>
              <w:t>Аторвастатин</w:t>
            </w:r>
            <w:r w:rsidRPr="00F072C3">
              <w:rPr>
                <w:rFonts w:ascii="GHEA Grapalat" w:hAnsi="GHEA Grapalat"/>
                <w:sz w:val="20"/>
                <w:szCs w:val="20"/>
              </w:rPr>
              <w:t xml:space="preserve"> c10aa05</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hy-AM"/>
              </w:rPr>
            </w:pPr>
            <w:r w:rsidRPr="00322F1D">
              <w:rPr>
                <w:rFonts w:ascii="GHEA Grapalat" w:hAnsi="GHEA Grapalat" w:cs="Sylfaen"/>
                <w:sz w:val="20"/>
                <w:szCs w:val="20"/>
                <w:lang w:val="hy-AM"/>
              </w:rPr>
              <w:t>Периндоприл (периндоприл</w:t>
            </w:r>
            <w:r>
              <w:rPr>
                <w:rFonts w:ascii="GHEA Grapalat" w:hAnsi="GHEA Grapalat" w:cs="Sylfaen"/>
                <w:sz w:val="20"/>
                <w:szCs w:val="20"/>
              </w:rPr>
              <w:t>а</w:t>
            </w:r>
            <w:r w:rsidRPr="00322F1D">
              <w:rPr>
                <w:rFonts w:ascii="GHEA Grapalat" w:hAnsi="GHEA Grapalat" w:cs="Sylfaen"/>
                <w:sz w:val="20"/>
                <w:szCs w:val="20"/>
                <w:lang w:val="hy-AM"/>
              </w:rPr>
              <w:t xml:space="preserve"> аргинин), амлодипин (амлодипин</w:t>
            </w:r>
            <w:r>
              <w:rPr>
                <w:rFonts w:ascii="GHEA Grapalat" w:hAnsi="GHEA Grapalat" w:cs="Sylfaen"/>
                <w:sz w:val="20"/>
                <w:szCs w:val="20"/>
              </w:rPr>
              <w:t>а</w:t>
            </w:r>
            <w:r w:rsidRPr="00322F1D">
              <w:rPr>
                <w:rFonts w:ascii="GHEA Grapalat" w:hAnsi="GHEA Grapalat" w:cs="Sylfaen"/>
                <w:sz w:val="20"/>
                <w:szCs w:val="20"/>
                <w:lang w:val="hy-AM"/>
              </w:rPr>
              <w:t xml:space="preserve"> бесилат),</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9B4DCE">
              <w:rPr>
                <w:rFonts w:ascii="GHEA Grapalat" w:hAnsi="GHEA Grapalat" w:cs="Sylfaen"/>
                <w:sz w:val="20"/>
                <w:szCs w:val="20"/>
                <w:lang w:val="hy-AM"/>
              </w:rPr>
              <w:t>Периндоприл (периндоприл</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аргинин), амлодипин (амлодипин</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бесилат),</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A41728" w:rsidRDefault="000219E9" w:rsidP="000219E9">
            <w:pPr>
              <w:jc w:val="center"/>
              <w:rPr>
                <w:rFonts w:ascii="GHEA Grapalat" w:hAnsi="GHEA Grapalat"/>
                <w:sz w:val="20"/>
                <w:szCs w:val="20"/>
              </w:rPr>
            </w:pPr>
            <w:r w:rsidRPr="009B4DCE">
              <w:rPr>
                <w:rFonts w:ascii="GHEA Grapalat" w:hAnsi="GHEA Grapalat" w:cs="Sylfaen"/>
                <w:sz w:val="20"/>
                <w:szCs w:val="20"/>
                <w:lang w:val="hy-AM"/>
              </w:rPr>
              <w:t>Периндоприл (периндоприл</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аргинин), ,</w:t>
            </w:r>
            <w:r w:rsidRPr="00F072C3">
              <w:rPr>
                <w:rFonts w:ascii="GHEA Grapalat" w:hAnsi="GHEA Grapalat"/>
                <w:sz w:val="20"/>
                <w:szCs w:val="20"/>
              </w:rPr>
              <w:t>C</w:t>
            </w:r>
            <w:r w:rsidRPr="00A41728">
              <w:rPr>
                <w:rFonts w:ascii="GHEA Grapalat" w:hAnsi="GHEA Grapalat"/>
                <w:sz w:val="20"/>
                <w:szCs w:val="20"/>
              </w:rPr>
              <w:t>09</w:t>
            </w:r>
            <w:r w:rsidRPr="00F072C3">
              <w:rPr>
                <w:rFonts w:ascii="GHEA Grapalat" w:hAnsi="GHEA Grapalat"/>
                <w:sz w:val="20"/>
                <w:szCs w:val="20"/>
              </w:rPr>
              <w:t>AA</w:t>
            </w:r>
            <w:r w:rsidRPr="00A41728">
              <w:rPr>
                <w:rFonts w:ascii="GHEA Grapalat" w:hAnsi="GHEA Grapalat"/>
                <w:sz w:val="20"/>
                <w:szCs w:val="20"/>
              </w:rPr>
              <w:t>04</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A41728">
              <w:rPr>
                <w:rFonts w:ascii="GHEA Grapalat" w:hAnsi="GHEA Grapalat"/>
                <w:sz w:val="20"/>
                <w:szCs w:val="20"/>
              </w:rPr>
              <w:t xml:space="preserve">периндоприларгин, индапамид </w:t>
            </w:r>
            <w:r w:rsidRPr="00F072C3">
              <w:rPr>
                <w:rFonts w:ascii="GHEA Grapalat" w:hAnsi="GHEA Grapalat"/>
                <w:sz w:val="20"/>
                <w:szCs w:val="20"/>
              </w:rPr>
              <w:t>C09BA04</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A41728">
              <w:rPr>
                <w:rFonts w:ascii="GHEA Grapalat" w:hAnsi="GHEA Grapalat"/>
                <w:sz w:val="20"/>
                <w:szCs w:val="20"/>
              </w:rPr>
              <w:t xml:space="preserve">периндоприларгин, индапамид </w:t>
            </w:r>
            <w:r w:rsidRPr="00F072C3">
              <w:rPr>
                <w:rFonts w:ascii="GHEA Grapalat" w:hAnsi="GHEA Grapalat"/>
                <w:sz w:val="20"/>
                <w:szCs w:val="20"/>
                <w:lang w:val="pt-BR"/>
              </w:rPr>
              <w:t>C09BA04</w:t>
            </w:r>
          </w:p>
        </w:tc>
      </w:tr>
      <w:tr w:rsidR="000219E9" w:rsidRPr="009044F1" w:rsidTr="00A37D8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tcPr>
          <w:p w:rsidR="000219E9" w:rsidRPr="00F072C3" w:rsidRDefault="000219E9" w:rsidP="000219E9">
            <w:pPr>
              <w:jc w:val="center"/>
              <w:rPr>
                <w:rFonts w:ascii="GHEA Grapalat" w:hAnsi="GHEA Grapalat"/>
                <w:sz w:val="20"/>
                <w:szCs w:val="20"/>
              </w:rPr>
            </w:pPr>
            <w:r w:rsidRPr="00A41728">
              <w:rPr>
                <w:rFonts w:ascii="GHEA Grapalat" w:hAnsi="GHEA Grapalat" w:cs="Sylfaen"/>
                <w:sz w:val="20"/>
                <w:szCs w:val="20"/>
              </w:rPr>
              <w:t>папаверин (папаверин</w:t>
            </w:r>
            <w:r>
              <w:rPr>
                <w:rFonts w:ascii="GHEA Grapalat" w:hAnsi="GHEA Grapalat" w:cs="Sylfaen"/>
                <w:sz w:val="20"/>
                <w:szCs w:val="20"/>
              </w:rPr>
              <w:t>а</w:t>
            </w:r>
            <w:r w:rsidRPr="00A41728">
              <w:rPr>
                <w:rFonts w:ascii="GHEA Grapalat" w:hAnsi="GHEA Grapalat" w:cs="Sylfaen"/>
                <w:sz w:val="20"/>
                <w:szCs w:val="20"/>
              </w:rPr>
              <w:t xml:space="preserve"> гидрохлорид)</w:t>
            </w:r>
            <w:r w:rsidRPr="00F072C3">
              <w:rPr>
                <w:rFonts w:ascii="GHEA Grapalat" w:hAnsi="GHEA Grapalat" w:cs="Arial LatArm"/>
                <w:sz w:val="20"/>
                <w:szCs w:val="20"/>
              </w:rPr>
              <w:t>A03AD01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A41728">
              <w:rPr>
                <w:rFonts w:ascii="GHEA Grapalat" w:hAnsi="GHEA Grapalat" w:cs="Arial"/>
                <w:sz w:val="20"/>
                <w:szCs w:val="20"/>
              </w:rPr>
              <w:t>Рамиприл</w:t>
            </w:r>
            <w:r w:rsidRPr="00F072C3">
              <w:rPr>
                <w:rFonts w:ascii="GHEA Grapalat" w:hAnsi="GHEA Grapalat" w:cs="Arial"/>
                <w:sz w:val="20"/>
                <w:szCs w:val="20"/>
              </w:rPr>
              <w:t xml:space="preserve"> C09AA02</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A41728">
              <w:rPr>
                <w:rFonts w:ascii="GHEA Grapalat" w:hAnsi="GHEA Grapalat"/>
                <w:sz w:val="20"/>
                <w:szCs w:val="20"/>
                <w:lang w:val="es-ES"/>
              </w:rPr>
              <w:t>Рамиприл</w:t>
            </w:r>
            <w:r w:rsidRPr="00F072C3">
              <w:rPr>
                <w:rFonts w:ascii="GHEA Grapalat" w:hAnsi="GHEA Grapalat" w:cs="Arial"/>
                <w:sz w:val="20"/>
                <w:szCs w:val="20"/>
              </w:rPr>
              <w:t xml:space="preserve"> C09AA02</w:t>
            </w:r>
          </w:p>
        </w:tc>
      </w:tr>
      <w:tr w:rsidR="000219E9" w:rsidRPr="009044F1" w:rsidTr="00A37D8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tcPr>
          <w:p w:rsidR="000219E9" w:rsidRPr="00F072C3" w:rsidRDefault="000219E9" w:rsidP="000219E9">
            <w:pPr>
              <w:jc w:val="center"/>
              <w:rPr>
                <w:rFonts w:ascii="GHEA Grapalat" w:hAnsi="GHEA Grapalat"/>
                <w:sz w:val="20"/>
                <w:szCs w:val="20"/>
                <w:lang w:val="pt-BR"/>
              </w:rPr>
            </w:pPr>
            <w:r w:rsidRPr="00A41728">
              <w:rPr>
                <w:rFonts w:ascii="GHEA Grapalat" w:hAnsi="GHEA Grapalat" w:cs="Arial"/>
                <w:sz w:val="20"/>
                <w:szCs w:val="20"/>
              </w:rPr>
              <w:t xml:space="preserve">Рамиприл, Гидрохлоротиазид </w:t>
            </w:r>
            <w:r w:rsidRPr="00F072C3">
              <w:rPr>
                <w:rFonts w:ascii="GHEA Grapalat" w:hAnsi="GHEA Grapalat" w:cs="Arial"/>
                <w:sz w:val="20"/>
                <w:szCs w:val="20"/>
                <w:lang w:val="pt-BR"/>
              </w:rPr>
              <w:t>C09BA05</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A41728">
              <w:rPr>
                <w:rFonts w:ascii="GHEA Grapalat" w:hAnsi="GHEA Grapalat" w:cs="Arial"/>
                <w:sz w:val="20"/>
                <w:szCs w:val="20"/>
              </w:rPr>
              <w:t>Гидрохлоротиазид</w:t>
            </w:r>
            <w:r w:rsidRPr="00F072C3">
              <w:rPr>
                <w:rFonts w:ascii="GHEA Grapalat" w:hAnsi="GHEA Grapalat"/>
                <w:sz w:val="20"/>
                <w:szCs w:val="20"/>
              </w:rPr>
              <w:t xml:space="preserve"> c03aa03</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AE4A11">
              <w:rPr>
                <w:rFonts w:ascii="GHEA Grapalat" w:hAnsi="GHEA Grapalat"/>
                <w:sz w:val="20"/>
                <w:szCs w:val="20"/>
              </w:rPr>
              <w:t>фуросемид</w:t>
            </w:r>
            <w:r w:rsidRPr="00F072C3">
              <w:rPr>
                <w:rFonts w:ascii="GHEA Grapalat" w:hAnsi="GHEA Grapalat"/>
                <w:sz w:val="20"/>
                <w:szCs w:val="20"/>
              </w:rPr>
              <w:t xml:space="preserve"> c03ca01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AE4A11">
              <w:rPr>
                <w:rFonts w:ascii="GHEA Grapalat" w:hAnsi="GHEA Grapalat" w:cs="Arial"/>
                <w:sz w:val="20"/>
                <w:szCs w:val="20"/>
              </w:rPr>
              <w:t>индапамид</w:t>
            </w:r>
            <w:r w:rsidRPr="00F072C3">
              <w:rPr>
                <w:rFonts w:ascii="GHEA Grapalat" w:hAnsi="GHEA Grapalat" w:cs="Arial"/>
                <w:sz w:val="20"/>
                <w:szCs w:val="20"/>
              </w:rPr>
              <w:t xml:space="preserve"> c03ba11</w:t>
            </w:r>
          </w:p>
        </w:tc>
      </w:tr>
      <w:tr w:rsidR="000219E9" w:rsidRPr="003B1EE6"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Pr>
                <w:rFonts w:ascii="GHEA Grapalat" w:hAnsi="GHEA Grapalat"/>
                <w:sz w:val="20"/>
                <w:szCs w:val="20"/>
              </w:rPr>
              <w:t>Маннитол</w:t>
            </w:r>
            <w:r w:rsidRPr="000219E9">
              <w:rPr>
                <w:rFonts w:ascii="GHEA Grapalat" w:hAnsi="GHEA Grapalat"/>
                <w:sz w:val="20"/>
                <w:szCs w:val="20"/>
                <w:lang w:val="en-US"/>
              </w:rPr>
              <w:t xml:space="preserve"> a06ab16, b05bc01, b05cx04, r05cb16</w:t>
            </w:r>
          </w:p>
        </w:tc>
      </w:tr>
      <w:tr w:rsidR="000219E9" w:rsidRPr="009044F1" w:rsidTr="004E0B7B">
        <w:trPr>
          <w:jc w:val="center"/>
        </w:trPr>
        <w:tc>
          <w:tcPr>
            <w:tcW w:w="1530" w:type="dxa"/>
            <w:vAlign w:val="center"/>
          </w:tcPr>
          <w:p w:rsidR="000219E9" w:rsidRPr="000219E9" w:rsidRDefault="000219E9" w:rsidP="000219E9">
            <w:pPr>
              <w:pStyle w:val="23"/>
              <w:widowControl w:val="0"/>
              <w:numPr>
                <w:ilvl w:val="0"/>
                <w:numId w:val="25"/>
              </w:numPr>
              <w:spacing w:after="120" w:line="240" w:lineRule="auto"/>
              <w:rPr>
                <w:rFonts w:ascii="GHEA Grapalat" w:hAnsi="GHEA Grapalat"/>
                <w:sz w:val="24"/>
                <w:szCs w:val="24"/>
                <w:lang w:val="en-US"/>
              </w:rPr>
            </w:pPr>
          </w:p>
        </w:tc>
        <w:tc>
          <w:tcPr>
            <w:tcW w:w="7704" w:type="dxa"/>
            <w:vAlign w:val="center"/>
          </w:tcPr>
          <w:p w:rsidR="000219E9" w:rsidRPr="00F072C3" w:rsidRDefault="000219E9" w:rsidP="000219E9">
            <w:pPr>
              <w:jc w:val="center"/>
              <w:rPr>
                <w:rFonts w:ascii="GHEA Grapalat" w:hAnsi="GHEA Grapalat"/>
                <w:sz w:val="20"/>
                <w:szCs w:val="20"/>
                <w:lang w:val="pt-BR"/>
              </w:rPr>
            </w:pPr>
            <w:r>
              <w:rPr>
                <w:rFonts w:ascii="GHEA Grapalat" w:hAnsi="GHEA Grapalat" w:cs="Arial"/>
                <w:sz w:val="20"/>
                <w:szCs w:val="20"/>
              </w:rPr>
              <w:t xml:space="preserve">Спиронолактон </w:t>
            </w:r>
            <w:r w:rsidRPr="00F072C3">
              <w:rPr>
                <w:rFonts w:ascii="GHEA Grapalat" w:hAnsi="GHEA Grapalat" w:cs="Arial"/>
                <w:sz w:val="20"/>
                <w:szCs w:val="20"/>
              </w:rPr>
              <w:t>ոն c03da01</w:t>
            </w:r>
          </w:p>
        </w:tc>
      </w:tr>
      <w:tr w:rsidR="000219E9" w:rsidRPr="003B1EE6"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0219E9" w:rsidRDefault="000219E9" w:rsidP="000219E9">
            <w:pPr>
              <w:jc w:val="center"/>
              <w:rPr>
                <w:rFonts w:ascii="GHEA Grapalat" w:hAnsi="GHEA Grapalat"/>
                <w:sz w:val="20"/>
                <w:szCs w:val="20"/>
                <w:lang w:val="en-US"/>
              </w:rPr>
            </w:pPr>
            <w:r>
              <w:rPr>
                <w:rFonts w:ascii="GHEA Grapalat" w:hAnsi="GHEA Grapalat"/>
                <w:sz w:val="20"/>
                <w:szCs w:val="20"/>
              </w:rPr>
              <w:t>гидрокортизон</w:t>
            </w:r>
            <w:r w:rsidRPr="000219E9">
              <w:rPr>
                <w:rFonts w:ascii="GHEA Grapalat" w:hAnsi="GHEA Grapalat"/>
                <w:sz w:val="20"/>
                <w:szCs w:val="20"/>
                <w:lang w:val="en-US"/>
              </w:rPr>
              <w:t xml:space="preserve"> a01ac03, a07ea02,c05aa01,d07aa02, d07xa01, h02ab09,s01ba02, s01cb03, s02ba01</w:t>
            </w:r>
          </w:p>
        </w:tc>
      </w:tr>
      <w:tr w:rsidR="000219E9" w:rsidRPr="003B1EE6" w:rsidTr="004E0B7B">
        <w:trPr>
          <w:jc w:val="center"/>
        </w:trPr>
        <w:tc>
          <w:tcPr>
            <w:tcW w:w="1530" w:type="dxa"/>
            <w:vAlign w:val="center"/>
          </w:tcPr>
          <w:p w:rsidR="000219E9" w:rsidRPr="000219E9" w:rsidRDefault="000219E9" w:rsidP="000219E9">
            <w:pPr>
              <w:pStyle w:val="23"/>
              <w:widowControl w:val="0"/>
              <w:numPr>
                <w:ilvl w:val="0"/>
                <w:numId w:val="25"/>
              </w:numPr>
              <w:spacing w:after="120" w:line="240" w:lineRule="auto"/>
              <w:rPr>
                <w:rFonts w:ascii="GHEA Grapalat" w:hAnsi="GHEA Grapalat"/>
                <w:sz w:val="24"/>
                <w:szCs w:val="24"/>
                <w:lang w:val="en-US"/>
              </w:rPr>
            </w:pPr>
          </w:p>
        </w:tc>
        <w:tc>
          <w:tcPr>
            <w:tcW w:w="7704" w:type="dxa"/>
            <w:vAlign w:val="center"/>
          </w:tcPr>
          <w:p w:rsidR="000219E9" w:rsidRPr="00F072C3" w:rsidRDefault="000219E9" w:rsidP="000219E9">
            <w:pPr>
              <w:jc w:val="center"/>
              <w:rPr>
                <w:rFonts w:ascii="GHEA Grapalat" w:hAnsi="GHEA Grapalat"/>
                <w:sz w:val="20"/>
                <w:szCs w:val="20"/>
                <w:lang w:val="pt-BR"/>
              </w:rPr>
            </w:pPr>
            <w:r>
              <w:rPr>
                <w:rFonts w:ascii="GHEA Grapalat" w:hAnsi="GHEA Grapalat"/>
                <w:sz w:val="20"/>
                <w:szCs w:val="20"/>
              </w:rPr>
              <w:t>гидрокортизон</w:t>
            </w:r>
            <w:r w:rsidRPr="000219E9">
              <w:rPr>
                <w:rFonts w:ascii="GHEA Grapalat" w:hAnsi="GHEA Grapalat"/>
                <w:sz w:val="20"/>
                <w:szCs w:val="20"/>
                <w:lang w:val="en-US"/>
              </w:rPr>
              <w:t xml:space="preserve"> a01ac03, a07ea02,c05aa01,d07aa02, d07xa01, h02ab09,s01ba02, s01cb03, s02ba01</w:t>
            </w:r>
          </w:p>
        </w:tc>
      </w:tr>
      <w:tr w:rsidR="000219E9" w:rsidRPr="009044F1" w:rsidTr="004E0B7B">
        <w:trPr>
          <w:jc w:val="center"/>
        </w:trPr>
        <w:tc>
          <w:tcPr>
            <w:tcW w:w="1530" w:type="dxa"/>
            <w:vAlign w:val="center"/>
          </w:tcPr>
          <w:p w:rsidR="000219E9" w:rsidRPr="000219E9" w:rsidRDefault="000219E9" w:rsidP="000219E9">
            <w:pPr>
              <w:pStyle w:val="23"/>
              <w:widowControl w:val="0"/>
              <w:numPr>
                <w:ilvl w:val="0"/>
                <w:numId w:val="25"/>
              </w:numPr>
              <w:spacing w:after="120" w:line="240" w:lineRule="auto"/>
              <w:rPr>
                <w:rFonts w:ascii="GHEA Grapalat" w:hAnsi="GHEA Grapalat"/>
                <w:sz w:val="24"/>
                <w:szCs w:val="24"/>
                <w:lang w:val="en-US"/>
              </w:rPr>
            </w:pPr>
          </w:p>
        </w:tc>
        <w:tc>
          <w:tcPr>
            <w:tcW w:w="7704" w:type="dxa"/>
            <w:vAlign w:val="center"/>
          </w:tcPr>
          <w:p w:rsidR="000219E9" w:rsidRPr="00F072C3" w:rsidRDefault="000219E9" w:rsidP="000219E9">
            <w:pPr>
              <w:jc w:val="center"/>
              <w:rPr>
                <w:rFonts w:ascii="GHEA Grapalat" w:hAnsi="GHEA Grapalat"/>
                <w:sz w:val="20"/>
                <w:szCs w:val="20"/>
                <w:lang w:val="pt-BR"/>
              </w:rPr>
            </w:pPr>
            <w:r>
              <w:rPr>
                <w:rFonts w:ascii="GHEA Grapalat" w:hAnsi="GHEA Grapalat"/>
                <w:sz w:val="20"/>
                <w:szCs w:val="20"/>
                <w:lang w:val="es-ES"/>
              </w:rPr>
              <w:t>Ксероформ,</w:t>
            </w:r>
            <w:r w:rsidRPr="00AB7FBB">
              <w:rPr>
                <w:rFonts w:ascii="GHEA Grapalat" w:hAnsi="GHEA Grapalat"/>
                <w:sz w:val="20"/>
                <w:szCs w:val="20"/>
                <w:lang w:val="es-ES"/>
              </w:rPr>
              <w:t xml:space="preserve"> экстракт</w:t>
            </w:r>
            <w:r>
              <w:rPr>
                <w:rFonts w:ascii="GHEA Grapalat" w:hAnsi="GHEA Grapalat"/>
                <w:sz w:val="20"/>
                <w:szCs w:val="20"/>
                <w:lang w:val="hy-AM"/>
              </w:rPr>
              <w:t xml:space="preserve"> </w:t>
            </w:r>
            <w:r>
              <w:rPr>
                <w:rFonts w:ascii="GHEA Grapalat" w:hAnsi="GHEA Grapalat"/>
                <w:sz w:val="20"/>
                <w:szCs w:val="20"/>
              </w:rPr>
              <w:t>красавки</w:t>
            </w:r>
            <w:r w:rsidRPr="00AB7FBB">
              <w:rPr>
                <w:rFonts w:ascii="GHEA Grapalat" w:hAnsi="GHEA Grapalat"/>
                <w:sz w:val="20"/>
                <w:szCs w:val="20"/>
                <w:lang w:val="es-ES"/>
              </w:rPr>
              <w:t>, цинк (сульфат цинка)</w:t>
            </w:r>
            <w:r w:rsidRPr="00F072C3">
              <w:rPr>
                <w:rFonts w:ascii="GHEA Grapalat" w:hAnsi="GHEA Grapalat"/>
                <w:sz w:val="20"/>
                <w:szCs w:val="20"/>
                <w:lang w:val="pt-BR"/>
              </w:rPr>
              <w:t>C05AX03</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EB53CC">
              <w:rPr>
                <w:rFonts w:ascii="GHEA Grapalat" w:hAnsi="GHEA Grapalat" w:cs="Sylfaen"/>
                <w:sz w:val="20"/>
                <w:szCs w:val="20"/>
                <w:lang w:val="hy-AM"/>
              </w:rPr>
              <w:t>Масло печени акулы, фенилэфрин (фенилэфрин</w:t>
            </w:r>
            <w:r>
              <w:rPr>
                <w:rFonts w:ascii="GHEA Grapalat" w:hAnsi="GHEA Grapalat" w:cs="Sylfaen"/>
                <w:sz w:val="20"/>
                <w:szCs w:val="20"/>
              </w:rPr>
              <w:t>а</w:t>
            </w:r>
            <w:r w:rsidRPr="00EB53CC">
              <w:rPr>
                <w:rFonts w:ascii="GHEA Grapalat" w:hAnsi="GHEA Grapalat" w:cs="Sylfaen"/>
                <w:sz w:val="20"/>
                <w:szCs w:val="20"/>
                <w:lang w:val="hy-AM"/>
              </w:rPr>
              <w:t xml:space="preserve"> гидрохлорид)</w:t>
            </w:r>
            <w:r w:rsidRPr="00F072C3">
              <w:rPr>
                <w:rFonts w:ascii="GHEA Grapalat" w:hAnsi="GHEA Grapalat"/>
                <w:sz w:val="20"/>
                <w:szCs w:val="20"/>
                <w:lang w:val="pt-BR"/>
              </w:rPr>
              <w:t>C05AX04</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hy-AM"/>
              </w:rPr>
            </w:pPr>
            <w:r w:rsidRPr="00EB53CC">
              <w:rPr>
                <w:rFonts w:ascii="GHEA Grapalat" w:hAnsi="GHEA Grapalat" w:cs="Sylfaen"/>
                <w:sz w:val="20"/>
                <w:szCs w:val="20"/>
                <w:lang w:val="hy-AM"/>
              </w:rPr>
              <w:t>Масло печени акулы, фенилэфрин (фенилэфрин</w:t>
            </w:r>
            <w:r>
              <w:rPr>
                <w:rFonts w:ascii="GHEA Grapalat" w:hAnsi="GHEA Grapalat" w:cs="Sylfaen"/>
                <w:sz w:val="20"/>
                <w:szCs w:val="20"/>
              </w:rPr>
              <w:t>а</w:t>
            </w:r>
            <w:r w:rsidRPr="00EB53CC">
              <w:rPr>
                <w:rFonts w:ascii="GHEA Grapalat" w:hAnsi="GHEA Grapalat" w:cs="Sylfaen"/>
                <w:sz w:val="20"/>
                <w:szCs w:val="20"/>
                <w:lang w:val="hy-AM"/>
              </w:rPr>
              <w:t xml:space="preserve"> гидрохлорид)</w:t>
            </w:r>
            <w:r w:rsidRPr="00F072C3">
              <w:rPr>
                <w:rFonts w:ascii="GHEA Grapalat" w:hAnsi="GHEA Grapalat"/>
                <w:sz w:val="20"/>
                <w:szCs w:val="20"/>
                <w:lang w:val="pt-BR"/>
              </w:rPr>
              <w:t>C05AX04</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EB53CC">
              <w:rPr>
                <w:rFonts w:ascii="GHEA Grapalat" w:hAnsi="GHEA Grapalat" w:cs="Sylfaen"/>
                <w:sz w:val="20"/>
                <w:szCs w:val="20"/>
              </w:rPr>
              <w:t>Пропранолол</w:t>
            </w:r>
            <w:r w:rsidRPr="00F072C3">
              <w:rPr>
                <w:rFonts w:ascii="GHEA Grapalat" w:hAnsi="GHEA Grapalat"/>
                <w:sz w:val="20"/>
                <w:szCs w:val="20"/>
              </w:rPr>
              <w:t xml:space="preserve"> c07aa05</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EB53CC">
              <w:rPr>
                <w:rFonts w:ascii="GHEA Grapalat" w:hAnsi="GHEA Grapalat" w:cs="Arial"/>
                <w:sz w:val="20"/>
                <w:szCs w:val="20"/>
              </w:rPr>
              <w:t>карведилол</w:t>
            </w:r>
            <w:r w:rsidRPr="00F072C3">
              <w:rPr>
                <w:rFonts w:ascii="GHEA Grapalat" w:hAnsi="GHEA Grapalat" w:cs="Arial"/>
                <w:sz w:val="20"/>
                <w:szCs w:val="20"/>
              </w:rPr>
              <w:t xml:space="preserve"> c07ag02</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EB53CC">
              <w:rPr>
                <w:rFonts w:ascii="GHEA Grapalat" w:hAnsi="GHEA Grapalat" w:cs="Sylfaen"/>
                <w:sz w:val="20"/>
                <w:szCs w:val="20"/>
              </w:rPr>
              <w:t>Метопролол</w:t>
            </w:r>
            <w:r w:rsidRPr="00EB53CC">
              <w:rPr>
                <w:rFonts w:ascii="GHEA Grapalat" w:hAnsi="GHEA Grapalat" w:cs="Sylfaen"/>
                <w:sz w:val="20"/>
                <w:szCs w:val="20"/>
                <w:lang w:val="pt-BR"/>
              </w:rPr>
              <w:t xml:space="preserve"> </w:t>
            </w:r>
            <w:r w:rsidRPr="00F072C3">
              <w:rPr>
                <w:rFonts w:ascii="GHEA Grapalat" w:hAnsi="GHEA Grapalat"/>
                <w:sz w:val="20"/>
                <w:szCs w:val="20"/>
              </w:rPr>
              <w:t>c07ab02</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Pr>
                <w:rFonts w:ascii="GHEA Grapalat" w:hAnsi="GHEA Grapalat"/>
                <w:sz w:val="20"/>
                <w:szCs w:val="20"/>
                <w:lang w:val="pt-BR"/>
              </w:rPr>
              <w:t>атенолол</w:t>
            </w:r>
            <w:r w:rsidRPr="00F072C3">
              <w:rPr>
                <w:rFonts w:ascii="GHEA Grapalat" w:hAnsi="GHEA Grapalat"/>
                <w:sz w:val="20"/>
                <w:szCs w:val="20"/>
                <w:lang w:val="pt-BR"/>
              </w:rPr>
              <w:t xml:space="preserve"> c07ab03</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Pr>
                <w:rFonts w:ascii="GHEA Grapalat" w:hAnsi="GHEA Grapalat"/>
                <w:sz w:val="20"/>
                <w:szCs w:val="20"/>
                <w:lang w:val="es-ES"/>
              </w:rPr>
              <w:t xml:space="preserve">Бисопролол </w:t>
            </w:r>
            <w:r w:rsidRPr="00F072C3">
              <w:rPr>
                <w:rFonts w:ascii="GHEA Grapalat" w:hAnsi="GHEA Grapalat"/>
                <w:sz w:val="20"/>
                <w:szCs w:val="20"/>
              </w:rPr>
              <w:t>c07ab07</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0A36D1">
              <w:rPr>
                <w:rFonts w:ascii="GHEA Grapalat" w:hAnsi="GHEA Grapalat"/>
                <w:sz w:val="20"/>
                <w:szCs w:val="20"/>
                <w:lang w:val="pt-BR"/>
              </w:rPr>
              <w:t>Верапамил</w:t>
            </w:r>
            <w:r w:rsidRPr="00F072C3">
              <w:rPr>
                <w:rFonts w:ascii="GHEA Grapalat" w:hAnsi="GHEA Grapalat" w:cs="Arial LatArm"/>
                <w:sz w:val="20"/>
                <w:szCs w:val="20"/>
              </w:rPr>
              <w:t xml:space="preserve"> c08da01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0A36D1">
              <w:rPr>
                <w:rFonts w:ascii="GHEA Grapalat" w:hAnsi="GHEA Grapalat"/>
                <w:sz w:val="20"/>
                <w:szCs w:val="20"/>
                <w:lang w:val="es-ES"/>
              </w:rPr>
              <w:t>Амлодипин</w:t>
            </w:r>
            <w:r w:rsidRPr="00F072C3">
              <w:rPr>
                <w:rFonts w:ascii="GHEA Grapalat" w:hAnsi="GHEA Grapalat"/>
                <w:sz w:val="20"/>
                <w:szCs w:val="20"/>
                <w:lang w:val="pt-BR"/>
              </w:rPr>
              <w:t xml:space="preserve"> c08ca01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0A36D1">
              <w:rPr>
                <w:rFonts w:ascii="GHEA Grapalat" w:hAnsi="GHEA Grapalat"/>
                <w:sz w:val="20"/>
                <w:szCs w:val="20"/>
                <w:lang w:val="es-ES"/>
              </w:rPr>
              <w:t>Амлодипин</w:t>
            </w:r>
            <w:r w:rsidRPr="00F072C3">
              <w:rPr>
                <w:rFonts w:ascii="GHEA Grapalat" w:hAnsi="GHEA Grapalat"/>
                <w:sz w:val="20"/>
                <w:szCs w:val="20"/>
              </w:rPr>
              <w:t xml:space="preserve"> c08ca01</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0A36D1">
              <w:rPr>
                <w:rFonts w:ascii="GHEA Grapalat" w:hAnsi="GHEA Grapalat" w:cs="Sylfaen"/>
                <w:sz w:val="20"/>
                <w:szCs w:val="20"/>
              </w:rPr>
              <w:t xml:space="preserve">нифедипин </w:t>
            </w:r>
            <w:r w:rsidRPr="00F072C3">
              <w:rPr>
                <w:rFonts w:ascii="GHEA Grapalat" w:hAnsi="GHEA Grapalat"/>
                <w:sz w:val="20"/>
                <w:szCs w:val="20"/>
              </w:rPr>
              <w:t>c08ca05</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0A36D1">
              <w:rPr>
                <w:rFonts w:ascii="GHEA Grapalat" w:hAnsi="GHEA Grapalat"/>
                <w:sz w:val="20"/>
                <w:szCs w:val="20"/>
                <w:lang w:val="es-ES"/>
              </w:rPr>
              <w:t>эналаприл</w:t>
            </w:r>
            <w:r w:rsidRPr="00F072C3">
              <w:rPr>
                <w:rFonts w:ascii="GHEA Grapalat" w:hAnsi="GHEA Grapalat"/>
                <w:sz w:val="20"/>
                <w:szCs w:val="20"/>
                <w:lang w:val="pt-BR"/>
              </w:rPr>
              <w:t xml:space="preserve"> c09aa03</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0A36D1">
              <w:rPr>
                <w:rFonts w:ascii="GHEA Grapalat" w:hAnsi="GHEA Grapalat"/>
                <w:sz w:val="20"/>
                <w:szCs w:val="20"/>
                <w:lang w:val="es-ES"/>
              </w:rPr>
              <w:t>эналаприл</w:t>
            </w:r>
            <w:r w:rsidRPr="00F072C3">
              <w:rPr>
                <w:rFonts w:ascii="GHEA Grapalat" w:hAnsi="GHEA Grapalat"/>
                <w:sz w:val="20"/>
                <w:szCs w:val="20"/>
                <w:lang w:val="pt-BR"/>
              </w:rPr>
              <w:t xml:space="preserve"> c09aa03</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pt-BR"/>
              </w:rPr>
            </w:pPr>
            <w:r w:rsidRPr="000A36D1">
              <w:rPr>
                <w:rFonts w:ascii="GHEA Grapalat" w:hAnsi="GHEA Grapalat"/>
                <w:sz w:val="20"/>
                <w:szCs w:val="20"/>
                <w:lang w:val="es-ES"/>
              </w:rPr>
              <w:t>эналаприл</w:t>
            </w:r>
            <w:r w:rsidRPr="00F072C3">
              <w:rPr>
                <w:rFonts w:ascii="GHEA Grapalat" w:hAnsi="GHEA Grapalat"/>
                <w:sz w:val="20"/>
                <w:szCs w:val="20"/>
                <w:lang w:val="pt-BR"/>
              </w:rPr>
              <w:t xml:space="preserve"> c09aa03</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0A36D1" w:rsidRDefault="000219E9" w:rsidP="000219E9">
            <w:pPr>
              <w:jc w:val="center"/>
              <w:rPr>
                <w:rFonts w:ascii="GHEA Grapalat" w:hAnsi="GHEA Grapalat"/>
                <w:sz w:val="20"/>
                <w:szCs w:val="20"/>
              </w:rPr>
            </w:pPr>
            <w:r w:rsidRPr="000A36D1">
              <w:rPr>
                <w:rFonts w:ascii="GHEA Grapalat" w:hAnsi="GHEA Grapalat"/>
                <w:sz w:val="20"/>
                <w:szCs w:val="20"/>
              </w:rPr>
              <w:t xml:space="preserve">ацетилсалициловая кислота, гидроксид магния </w:t>
            </w:r>
            <w:r w:rsidRPr="00F072C3">
              <w:rPr>
                <w:rFonts w:ascii="GHEA Grapalat" w:hAnsi="GHEA Grapalat"/>
                <w:sz w:val="20"/>
                <w:szCs w:val="20"/>
              </w:rPr>
              <w:t>B</w:t>
            </w:r>
            <w:r w:rsidRPr="000A36D1">
              <w:rPr>
                <w:rFonts w:ascii="GHEA Grapalat" w:hAnsi="GHEA Grapalat"/>
                <w:sz w:val="20"/>
                <w:szCs w:val="20"/>
              </w:rPr>
              <w:t>01</w:t>
            </w:r>
            <w:r w:rsidRPr="00F072C3">
              <w:rPr>
                <w:rFonts w:ascii="GHEA Grapalat" w:hAnsi="GHEA Grapalat"/>
                <w:sz w:val="20"/>
                <w:szCs w:val="20"/>
              </w:rPr>
              <w:t>AC</w:t>
            </w:r>
            <w:r w:rsidRPr="000A36D1">
              <w:rPr>
                <w:rFonts w:ascii="GHEA Grapalat" w:hAnsi="GHEA Grapalat"/>
                <w:sz w:val="20"/>
                <w:szCs w:val="20"/>
              </w:rPr>
              <w:t>30</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lang w:val="hy-AM"/>
              </w:rPr>
            </w:pPr>
            <w:r w:rsidRPr="000A36D1">
              <w:rPr>
                <w:rFonts w:ascii="GHEA Grapalat" w:hAnsi="GHEA Grapalat"/>
                <w:sz w:val="20"/>
                <w:szCs w:val="20"/>
                <w:lang w:val="hy-AM"/>
              </w:rPr>
              <w:t>амлодипин (</w:t>
            </w:r>
            <w:r>
              <w:rPr>
                <w:rFonts w:ascii="GHEA Grapalat" w:hAnsi="GHEA Grapalat"/>
                <w:sz w:val="20"/>
                <w:szCs w:val="20"/>
                <w:lang w:val="hy-AM"/>
              </w:rPr>
              <w:t>амлодипин бесилат), вальсарта С</w:t>
            </w:r>
          </w:p>
        </w:tc>
      </w:tr>
      <w:tr w:rsidR="000219E9" w:rsidRPr="009044F1" w:rsidTr="004E0B7B">
        <w:trPr>
          <w:jc w:val="center"/>
        </w:trPr>
        <w:tc>
          <w:tcPr>
            <w:tcW w:w="1530" w:type="dxa"/>
            <w:vAlign w:val="center"/>
          </w:tcPr>
          <w:p w:rsidR="000219E9" w:rsidRDefault="000219E9"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0219E9" w:rsidRPr="00F072C3" w:rsidRDefault="000219E9" w:rsidP="000219E9">
            <w:pPr>
              <w:jc w:val="center"/>
              <w:rPr>
                <w:rFonts w:ascii="GHEA Grapalat" w:hAnsi="GHEA Grapalat"/>
                <w:sz w:val="20"/>
                <w:szCs w:val="20"/>
              </w:rPr>
            </w:pPr>
            <w:r w:rsidRPr="000A36D1">
              <w:rPr>
                <w:rFonts w:ascii="GHEA Grapalat" w:hAnsi="GHEA Grapalat"/>
                <w:sz w:val="20"/>
                <w:szCs w:val="20"/>
                <w:lang w:val="es-ES"/>
              </w:rPr>
              <w:t>Изосорбид</w:t>
            </w:r>
            <w:r>
              <w:rPr>
                <w:rFonts w:ascii="GHEA Grapalat" w:hAnsi="GHEA Grapalat"/>
                <w:sz w:val="20"/>
                <w:szCs w:val="20"/>
              </w:rPr>
              <w:t>а</w:t>
            </w:r>
            <w:r w:rsidRPr="000A36D1">
              <w:rPr>
                <w:rFonts w:ascii="GHEA Grapalat" w:hAnsi="GHEA Grapalat"/>
                <w:sz w:val="20"/>
                <w:szCs w:val="20"/>
                <w:lang w:val="es-ES"/>
              </w:rPr>
              <w:t xml:space="preserve"> мононитрат</w:t>
            </w:r>
          </w:p>
        </w:tc>
      </w:tr>
      <w:tr w:rsidR="009275C0" w:rsidRPr="009044F1" w:rsidTr="004E0B7B">
        <w:trPr>
          <w:jc w:val="center"/>
        </w:trPr>
        <w:tc>
          <w:tcPr>
            <w:tcW w:w="1530" w:type="dxa"/>
            <w:vAlign w:val="center"/>
          </w:tcPr>
          <w:p w:rsidR="009275C0" w:rsidRDefault="009275C0" w:rsidP="000219E9">
            <w:pPr>
              <w:pStyle w:val="23"/>
              <w:widowControl w:val="0"/>
              <w:numPr>
                <w:ilvl w:val="0"/>
                <w:numId w:val="25"/>
              </w:numPr>
              <w:spacing w:after="120" w:line="240" w:lineRule="auto"/>
              <w:rPr>
                <w:rFonts w:ascii="GHEA Grapalat" w:hAnsi="GHEA Grapalat"/>
                <w:sz w:val="24"/>
                <w:szCs w:val="24"/>
              </w:rPr>
            </w:pPr>
          </w:p>
        </w:tc>
        <w:tc>
          <w:tcPr>
            <w:tcW w:w="7704" w:type="dxa"/>
            <w:vAlign w:val="center"/>
          </w:tcPr>
          <w:p w:rsidR="009275C0" w:rsidRPr="000A36D1" w:rsidRDefault="009275C0" w:rsidP="000219E9">
            <w:pPr>
              <w:jc w:val="center"/>
              <w:rPr>
                <w:rFonts w:ascii="GHEA Grapalat" w:hAnsi="GHEA Grapalat"/>
                <w:sz w:val="20"/>
                <w:szCs w:val="20"/>
                <w:lang w:val="es-ES"/>
              </w:rPr>
            </w:pPr>
            <w:r>
              <w:rPr>
                <w:rFonts w:ascii="GHEA Grapalat" w:hAnsi="GHEA Grapalat"/>
                <w:sz w:val="20"/>
                <w:szCs w:val="20"/>
                <w:lang w:val="es-ES"/>
              </w:rPr>
              <w:t>Системы</w:t>
            </w:r>
            <w:r>
              <w:rPr>
                <w:rFonts w:ascii="GHEA Grapalat" w:hAnsi="GHEA Grapalat"/>
                <w:sz w:val="20"/>
                <w:szCs w:val="20"/>
              </w:rPr>
              <w:t xml:space="preserve"> для</w:t>
            </w:r>
            <w:r>
              <w:rPr>
                <w:rFonts w:ascii="GHEA Grapalat" w:hAnsi="GHEA Grapalat"/>
                <w:sz w:val="20"/>
                <w:szCs w:val="20"/>
                <w:lang w:val="es-ES"/>
              </w:rPr>
              <w:t xml:space="preserve"> инъекций</w:t>
            </w:r>
            <w:r>
              <w:rPr>
                <w:rFonts w:ascii="GHEA Grapalat" w:hAnsi="GHEA Grapalat"/>
                <w:sz w:val="20"/>
                <w:szCs w:val="20"/>
              </w:rPr>
              <w:t xml:space="preserve"> лекарств</w:t>
            </w:r>
            <w:r>
              <w:rPr>
                <w:rFonts w:ascii="GHEA Grapalat" w:hAnsi="GHEA Grapalat"/>
                <w:sz w:val="20"/>
                <w:szCs w:val="20"/>
                <w:lang w:val="es-ES"/>
              </w:rPr>
              <w:t xml:space="preserve"> </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Pr="009044F1">
        <w:rPr>
          <w:rFonts w:ascii="GHEA Grapalat" w:hAnsi="GHEA Grapalat"/>
        </w:rPr>
        <w:lastRenderedPageBreak/>
        <w:t>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w:t>
      </w:r>
      <w:r w:rsidRPr="009044F1">
        <w:rPr>
          <w:rFonts w:ascii="GHEA Grapalat" w:hAnsi="GHEA Grapalat"/>
        </w:rPr>
        <w:lastRenderedPageBreak/>
        <w:t>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F514DE">
        <w:rPr>
          <w:rFonts w:ascii="GHEA Grapalat" w:hAnsi="GHEA Grapalat"/>
          <w:sz w:val="24"/>
          <w:szCs w:val="24"/>
        </w:rPr>
        <w:t xml:space="preserve">Алабяна 41а </w:t>
      </w:r>
      <w:r>
        <w:rPr>
          <w:rFonts w:ascii="GHEA Grapalat" w:hAnsi="GHEA Grapalat"/>
          <w:sz w:val="24"/>
          <w:szCs w:val="24"/>
        </w:rPr>
        <w:t xml:space="preserve">не позднее, чем </w:t>
      </w:r>
      <w:r w:rsidR="00F514DE">
        <w:rPr>
          <w:rFonts w:ascii="GHEA Grapalat" w:hAnsi="GHEA Grapalat"/>
          <w:sz w:val="24"/>
          <w:szCs w:val="24"/>
        </w:rPr>
        <w:t>11:00</w:t>
      </w:r>
      <w:r>
        <w:rPr>
          <w:rFonts w:ascii="GHEA Grapalat" w:hAnsi="GHEA Grapalat"/>
          <w:sz w:val="24"/>
          <w:szCs w:val="24"/>
        </w:rPr>
        <w:t xml:space="preserve"> </w:t>
      </w:r>
      <w:r w:rsidR="00F514DE">
        <w:rPr>
          <w:rFonts w:ascii="GHEA Grapalat" w:hAnsi="GHEA Grapalat"/>
          <w:sz w:val="24"/>
          <w:szCs w:val="24"/>
        </w:rPr>
        <w:t>часов 7</w:t>
      </w:r>
      <w:r>
        <w:rPr>
          <w:rFonts w:ascii="GHEA Grapalat" w:hAnsi="GHEA Grapalat"/>
          <w:sz w:val="24"/>
          <w:szCs w:val="24"/>
        </w:rPr>
        <w:t>-го дня с даты опубликования в бюллетене объявления и приглашения на настоящую процедуру.</w:t>
      </w:r>
      <w:r w:rsidR="00F514DE" w:rsidRPr="00F514DE">
        <w:rPr>
          <w:rFonts w:ascii="GHEA Grapalat" w:hAnsi="GHEA Grapalat" w:cs="Sylfaen"/>
          <w:b/>
          <w:szCs w:val="24"/>
          <w:lang w:val="hy-AM"/>
        </w:rPr>
        <w:t xml:space="preserve"> </w:t>
      </w:r>
      <w:r w:rsidR="00F514DE" w:rsidRPr="006C2D8A">
        <w:rPr>
          <w:rFonts w:ascii="GHEA Grapalat" w:hAnsi="GHEA Grapalat" w:cs="Sylfaen"/>
          <w:b/>
          <w:szCs w:val="24"/>
          <w:lang w:val="hy-AM"/>
        </w:rPr>
        <w:t>(</w:t>
      </w:r>
      <w:r w:rsidR="00F514DE" w:rsidRPr="00A222E0">
        <w:rPr>
          <w:rFonts w:ascii="GHEA Grapalat" w:hAnsi="GHEA Grapalat" w:cs="Sylfaen"/>
          <w:b/>
          <w:szCs w:val="24"/>
          <w:lang w:val="hy-AM"/>
        </w:rPr>
        <w:t>05</w:t>
      </w:r>
      <w:r w:rsidR="00F514DE">
        <w:rPr>
          <w:rFonts w:ascii="GHEA Grapalat" w:hAnsi="GHEA Grapalat" w:cs="Sylfaen"/>
          <w:b/>
          <w:szCs w:val="24"/>
          <w:lang w:val="hy-AM"/>
        </w:rPr>
        <w:t>.0</w:t>
      </w:r>
      <w:r w:rsidR="00F514DE" w:rsidRPr="00A222E0">
        <w:rPr>
          <w:rFonts w:ascii="GHEA Grapalat" w:hAnsi="GHEA Grapalat" w:cs="Sylfaen"/>
          <w:b/>
          <w:szCs w:val="24"/>
          <w:lang w:val="hy-AM"/>
        </w:rPr>
        <w:t>8</w:t>
      </w:r>
      <w:r w:rsidR="003B1EE6">
        <w:rPr>
          <w:rFonts w:ascii="GHEA Grapalat" w:hAnsi="GHEA Grapalat" w:cs="Sylfaen"/>
          <w:b/>
          <w:szCs w:val="24"/>
          <w:lang w:val="hy-AM"/>
        </w:rPr>
        <w:t>.2020</w:t>
      </w:r>
      <w:r w:rsidR="00F514DE" w:rsidRPr="006C2D8A">
        <w:rPr>
          <w:rFonts w:ascii="GHEA Grapalat" w:hAnsi="GHEA Grapalat" w:cs="Sylfaen"/>
          <w:b/>
          <w:szCs w:val="24"/>
          <w:lang w:val="hy-AM"/>
        </w:rPr>
        <w:t>)</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F514DE">
        <w:rPr>
          <w:rFonts w:ascii="GHEA Grapalat" w:hAnsi="GHEA Grapalat"/>
          <w:sz w:val="24"/>
          <w:szCs w:val="24"/>
        </w:rPr>
        <w:t>Сатеник Асатрян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w:t>
      </w:r>
      <w:r w:rsidR="003C5795" w:rsidRPr="003C5795">
        <w:rPr>
          <w:rFonts w:ascii="GHEA Grapalat" w:hAnsi="GHEA Grapalat"/>
        </w:rPr>
        <w:lastRenderedPageBreak/>
        <w:t>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4"/>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w:t>
      </w:r>
      <w:r w:rsidRPr="00A14685">
        <w:rPr>
          <w:rFonts w:ascii="GHEA Grapalat" w:hAnsi="GHEA Grapalat"/>
          <w:sz w:val="24"/>
          <w:szCs w:val="24"/>
        </w:rPr>
        <w:lastRenderedPageBreak/>
        <w:t>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3B1EE6" w:rsidRPr="003B1EE6">
        <w:rPr>
          <w:rFonts w:ascii="GHEA Grapalat" w:hAnsi="GHEA Grapalat"/>
          <w:sz w:val="24"/>
          <w:szCs w:val="24"/>
        </w:rPr>
        <w:t>7</w:t>
      </w:r>
      <w:r w:rsidRPr="009044F1">
        <w:rPr>
          <w:rFonts w:ascii="GHEA Grapalat" w:hAnsi="GHEA Grapalat"/>
          <w:sz w:val="24"/>
          <w:szCs w:val="24"/>
        </w:rPr>
        <w:t>"-ый день в "</w:t>
      </w:r>
      <w:r w:rsidR="003B1EE6" w:rsidRPr="003B1EE6">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w:t>
      </w:r>
      <w:r w:rsidR="003B1EE6" w:rsidRPr="003B1EE6">
        <w:rPr>
          <w:rFonts w:ascii="GHEA Grapalat" w:hAnsi="GHEA Grapalat"/>
          <w:sz w:val="24"/>
          <w:szCs w:val="24"/>
        </w:rPr>
        <w:t xml:space="preserve"> (05.08.2020)</w:t>
      </w:r>
      <w:r w:rsidRPr="009044F1">
        <w:rPr>
          <w:rFonts w:ascii="GHEA Grapalat" w:hAnsi="GHEA Grapalat"/>
          <w:sz w:val="24"/>
          <w:szCs w:val="24"/>
        </w:rPr>
        <w:t xml:space="preserve">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w:t>
      </w:r>
      <w:r w:rsidR="00576D5D" w:rsidRPr="009044F1">
        <w:rPr>
          <w:rFonts w:ascii="GHEA Grapalat" w:hAnsi="GHEA Grapalat"/>
        </w:rPr>
        <w:lastRenderedPageBreak/>
        <w:t>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 xml:space="preserve">Переговоры между комиссией, заказчиком и участниками запрещаются, </w:t>
      </w:r>
      <w:r w:rsidRPr="009044F1">
        <w:rPr>
          <w:rFonts w:ascii="GHEA Grapalat" w:hAnsi="GHEA Grapalat"/>
          <w:i w:val="0"/>
          <w:sz w:val="24"/>
          <w:szCs w:val="24"/>
        </w:rPr>
        <w:lastRenderedPageBreak/>
        <w:t>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 xml:space="preserve">комиссия приостанавливает заседание на один рабочий день, а </w:t>
      </w:r>
      <w:r w:rsidRPr="009044F1">
        <w:rPr>
          <w:rFonts w:ascii="GHEA Grapalat" w:hAnsi="GHEA Grapalat"/>
          <w:sz w:val="24"/>
          <w:szCs w:val="24"/>
        </w:rPr>
        <w:lastRenderedPageBreak/>
        <w:t>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lastRenderedPageBreak/>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lastRenderedPageBreak/>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DE2AE3" w:rsidRDefault="00096865" w:rsidP="00B46D58">
      <w:pPr>
        <w:widowControl w:val="0"/>
        <w:spacing w:after="160"/>
        <w:jc w:val="center"/>
        <w:rPr>
          <w:rFonts w:ascii="GHEA Grapalat" w:hAnsi="GHEA Grapalat"/>
          <w:b/>
          <w:iCs/>
        </w:rPr>
      </w:pP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801A4F">
        <w:rPr>
          <w:rFonts w:ascii="GHEA Grapalat" w:hAnsi="GHEA Grapalat"/>
        </w:rPr>
        <w:t>или наличных денег</w:t>
      </w:r>
      <w:r w:rsidR="00801A4F" w:rsidRPr="00801A4F">
        <w:rPr>
          <w:rFonts w:ascii="GHEA Grapalat" w:hAnsi="GHEA Grapalat"/>
        </w:rPr>
        <w:t>.</w:t>
      </w:r>
      <w:r w:rsidR="001647D2" w:rsidRPr="001647D2">
        <w:rPr>
          <w:rFonts w:ascii="GHEA Grapalat" w:hAnsi="GHEA Grapalat"/>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801A4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DC6732" w:rsidRDefault="00801A4F" w:rsidP="00801A4F">
      <w:pPr>
        <w:widowControl w:val="0"/>
        <w:tabs>
          <w:tab w:val="left" w:pos="1276"/>
        </w:tabs>
        <w:spacing w:after="160"/>
        <w:ind w:firstLine="567"/>
        <w:jc w:val="both"/>
        <w:rPr>
          <w:rFonts w:ascii="GHEA Grapalat" w:hAnsi="GHEA Grapalat"/>
        </w:rPr>
      </w:pPr>
      <w:r w:rsidRPr="00DC6732">
        <w:rPr>
          <w:rFonts w:ascii="GHEA Grapalat" w:hAnsi="GHEA Grapalat"/>
        </w:rPr>
        <w:t xml:space="preserve">Если выполнение договора поэтапное и выполнение каждого этапа </w:t>
      </w:r>
      <w:r w:rsidR="00DC6732" w:rsidRPr="00DC6732">
        <w:rPr>
          <w:rFonts w:ascii="GHEA Grapalat" w:hAnsi="GHEA Grapalat"/>
        </w:rPr>
        <w:t xml:space="preserve">непосредственно не взаимосвязано </w:t>
      </w:r>
      <w:r w:rsidRPr="00DC6732">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0"/>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 xml:space="preserve">заявления-в виде </w:t>
      </w:r>
      <w:r w:rsidRPr="006D7219">
        <w:rPr>
          <w:rFonts w:ascii="GHEA Grapalat" w:hAnsi="GHEA Grapalat"/>
        </w:rPr>
        <w:lastRenderedPageBreak/>
        <w:t>неустойки или наличных денег</w:t>
      </w:r>
      <w:r w:rsidR="006F58E6">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54713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47134" w:rsidRPr="003B1EE6">
        <w:rPr>
          <w:rFonts w:ascii="GHEA Grapalat" w:hAnsi="GHEA Grapalat"/>
          <w:b/>
          <w:sz w:val="24"/>
          <w:szCs w:val="24"/>
        </w:rPr>
        <w:t>«</w:t>
      </w:r>
      <w:r w:rsidR="003B1EE6" w:rsidRPr="003B1EE6">
        <w:rPr>
          <w:rFonts w:ascii="GHEA Grapalat" w:hAnsi="GHEA Grapalat"/>
          <w:b/>
          <w:sz w:val="24"/>
          <w:szCs w:val="24"/>
        </w:rPr>
        <w:t>ЦПМ-GHAPDzB-2020/5</w:t>
      </w:r>
      <w:r w:rsidR="00547134" w:rsidRPr="003B1EE6">
        <w:rPr>
          <w:rFonts w:ascii="GHEA Grapalat" w:hAnsi="GHEA Grapalat"/>
          <w:b/>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547134">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47134" w:rsidRPr="00B7341C">
        <w:rPr>
          <w:rFonts w:ascii="GHEA Grapalat" w:hAnsi="GHEA Grapalat" w:cs="Sylfaen"/>
          <w:sz w:val="20"/>
          <w:szCs w:val="20"/>
          <w:lang w:val="es-ES"/>
        </w:rPr>
        <w:t>«</w:t>
      </w:r>
      <w:r w:rsidR="003B1EE6" w:rsidRPr="003B1EE6">
        <w:rPr>
          <w:rFonts w:ascii="GHEA Grapalat" w:hAnsi="GHEA Grapalat"/>
          <w:i/>
        </w:rPr>
        <w:t>ЦПМ-GHAPDzB</w:t>
      </w:r>
      <w:r w:rsidR="003B1EE6" w:rsidRPr="003B1EE6">
        <w:rPr>
          <w:rFonts w:ascii="GHEA Grapalat" w:hAnsi="GHEA Grapalat"/>
        </w:rPr>
        <w:t>-2020/5</w:t>
      </w:r>
      <w:r w:rsidR="003B1EE6" w:rsidRPr="00AE2768">
        <w:rPr>
          <w:rFonts w:ascii="GHEA Grapalat" w:hAnsi="GHEA Grapalat"/>
          <w:u w:val="single"/>
          <w:lang w:val="af-ZA"/>
        </w:rPr>
        <w:t xml:space="preserve">        </w:t>
      </w:r>
      <w:r w:rsidR="00547134" w:rsidRPr="00AE2768">
        <w:rPr>
          <w:rFonts w:ascii="GHEA Grapalat" w:hAnsi="GHEA Grapalat"/>
          <w:sz w:val="20"/>
          <w:szCs w:val="20"/>
          <w:lang w:val="es-ES"/>
        </w:rPr>
        <w:t xml:space="preserve"> </w:t>
      </w: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3B1EE6" w:rsidRPr="003B1EE6">
        <w:rPr>
          <w:rFonts w:ascii="GHEA Grapalat" w:hAnsi="GHEA Grapalat"/>
          <w:i/>
        </w:rPr>
        <w:t>ЦПМ-GHAPDzB</w:t>
      </w:r>
      <w:r w:rsidR="003B1EE6" w:rsidRPr="003B1EE6">
        <w:rPr>
          <w:rFonts w:ascii="GHEA Grapalat" w:hAnsi="GHEA Grapalat"/>
        </w:rPr>
        <w:t>-2020/5</w:t>
      </w:r>
      <w:r w:rsidR="00547134" w:rsidRPr="00AE2768">
        <w:rPr>
          <w:rFonts w:ascii="GHEA Grapalat" w:hAnsi="GHEA Grapalat"/>
          <w:sz w:val="20"/>
          <w:szCs w:val="20"/>
          <w:lang w:val="es-ES"/>
        </w:rPr>
        <w:t xml:space="preserve"> </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3B1EE6" w:rsidRPr="003B1EE6">
        <w:rPr>
          <w:rFonts w:ascii="GHEA Grapalat" w:hAnsi="GHEA Grapalat"/>
          <w:i/>
        </w:rPr>
        <w:t>ЦПМ-GHAPDzB</w:t>
      </w:r>
      <w:r w:rsidR="003B1EE6" w:rsidRPr="003B1EE6">
        <w:rPr>
          <w:rFonts w:ascii="GHEA Grapalat" w:hAnsi="GHEA Grapalat"/>
        </w:rPr>
        <w:t>-2020/5</w:t>
      </w:r>
      <w:r w:rsidR="003B1EE6" w:rsidRPr="00AE2768">
        <w:rPr>
          <w:rFonts w:ascii="GHEA Grapalat" w:hAnsi="GHEA Grapalat"/>
          <w:u w:val="single"/>
          <w:lang w:val="af-ZA"/>
        </w:rPr>
        <w:t xml:space="preserve">        </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3B1EE6" w:rsidRPr="003B1EE6">
        <w:rPr>
          <w:rFonts w:ascii="GHEA Grapalat" w:hAnsi="GHEA Grapalat"/>
          <w:b/>
          <w:sz w:val="24"/>
          <w:szCs w:val="24"/>
        </w:rPr>
        <w:t>ЦПМ-GHAPDzB-2020/5</w:t>
      </w:r>
      <w:r w:rsidR="003B1EE6" w:rsidRPr="00AE2768">
        <w:rPr>
          <w:rFonts w:ascii="GHEA Grapalat" w:hAnsi="GHEA Grapalat"/>
          <w:u w:val="single"/>
          <w:lang w:val="af-ZA"/>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3B1EE6" w:rsidRPr="003B1EE6">
        <w:rPr>
          <w:rFonts w:ascii="GHEA Grapalat" w:hAnsi="GHEA Grapalat"/>
        </w:rPr>
        <w:t>ЦПМ-GHAPDzB-2020/5</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727"/>
        <w:gridCol w:w="4912"/>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3"/>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3B1EE6" w:rsidRPr="00206AF8" w:rsidTr="003B1EE6">
        <w:trPr>
          <w:trHeight w:val="696"/>
        </w:trPr>
        <w:tc>
          <w:tcPr>
            <w:tcW w:w="1042" w:type="dxa"/>
            <w:vMerge/>
            <w:vAlign w:val="center"/>
          </w:tcPr>
          <w:p w:rsidR="003B1EE6" w:rsidRPr="00206AF8" w:rsidRDefault="003B1EE6" w:rsidP="00FF3F2A">
            <w:pPr>
              <w:widowControl w:val="0"/>
              <w:jc w:val="center"/>
              <w:rPr>
                <w:rFonts w:ascii="GHEA Grapalat" w:hAnsi="GHEA Grapalat"/>
                <w:b/>
                <w:bCs/>
                <w:sz w:val="20"/>
                <w:szCs w:val="20"/>
              </w:rPr>
            </w:pPr>
          </w:p>
        </w:tc>
        <w:tc>
          <w:tcPr>
            <w:tcW w:w="1605" w:type="dxa"/>
            <w:vAlign w:val="center"/>
          </w:tcPr>
          <w:p w:rsidR="003B1EE6" w:rsidRDefault="003B1EE6" w:rsidP="00FF3F2A">
            <w:pPr>
              <w:widowControl w:val="0"/>
              <w:jc w:val="center"/>
              <w:rPr>
                <w:rFonts w:ascii="GHEA Grapalat" w:hAnsi="GHEA Grapalat"/>
                <w:b/>
                <w:sz w:val="20"/>
                <w:szCs w:val="20"/>
              </w:rPr>
            </w:pPr>
            <w:r>
              <w:rPr>
                <w:rFonts w:ascii="GHEA Grapalat" w:hAnsi="GHEA Grapalat"/>
                <w:b/>
                <w:sz w:val="20"/>
                <w:szCs w:val="20"/>
              </w:rPr>
              <w:t>фирменное</w:t>
            </w:r>
          </w:p>
          <w:p w:rsidR="003B1EE6" w:rsidRPr="00206AF8" w:rsidRDefault="003B1EE6"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727" w:type="dxa"/>
            <w:vAlign w:val="center"/>
          </w:tcPr>
          <w:p w:rsidR="003B1EE6" w:rsidRPr="00206AF8" w:rsidRDefault="003B1EE6"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4912" w:type="dxa"/>
            <w:vAlign w:val="center"/>
          </w:tcPr>
          <w:p w:rsidR="003B1EE6" w:rsidRPr="00206AF8" w:rsidRDefault="003B1EE6"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3B1EE6" w:rsidRPr="00206AF8" w:rsidTr="003B1EE6">
        <w:tc>
          <w:tcPr>
            <w:tcW w:w="1042" w:type="dxa"/>
          </w:tcPr>
          <w:p w:rsidR="003B1EE6" w:rsidRPr="00206AF8" w:rsidRDefault="003B1EE6" w:rsidP="00FF3F2A">
            <w:pPr>
              <w:pStyle w:val="3"/>
              <w:keepNext w:val="0"/>
              <w:widowControl w:val="0"/>
              <w:spacing w:line="240" w:lineRule="auto"/>
              <w:jc w:val="left"/>
              <w:rPr>
                <w:rFonts w:ascii="GHEA Grapalat" w:hAnsi="GHEA Grapalat"/>
                <w:b/>
              </w:rPr>
            </w:pPr>
          </w:p>
        </w:tc>
        <w:tc>
          <w:tcPr>
            <w:tcW w:w="1605" w:type="dxa"/>
          </w:tcPr>
          <w:p w:rsidR="003B1EE6" w:rsidRPr="00206AF8" w:rsidRDefault="003B1EE6" w:rsidP="00FF3F2A">
            <w:pPr>
              <w:pStyle w:val="3"/>
              <w:keepNext w:val="0"/>
              <w:widowControl w:val="0"/>
              <w:spacing w:line="240" w:lineRule="auto"/>
              <w:jc w:val="left"/>
              <w:rPr>
                <w:rFonts w:ascii="GHEA Grapalat" w:hAnsi="GHEA Grapalat"/>
                <w:b/>
              </w:rPr>
            </w:pPr>
          </w:p>
        </w:tc>
        <w:tc>
          <w:tcPr>
            <w:tcW w:w="1727" w:type="dxa"/>
          </w:tcPr>
          <w:p w:rsidR="003B1EE6" w:rsidRPr="00206AF8" w:rsidRDefault="003B1EE6" w:rsidP="00FF3F2A">
            <w:pPr>
              <w:pStyle w:val="3"/>
              <w:keepNext w:val="0"/>
              <w:widowControl w:val="0"/>
              <w:spacing w:line="240" w:lineRule="auto"/>
              <w:jc w:val="left"/>
              <w:rPr>
                <w:rFonts w:ascii="GHEA Grapalat" w:hAnsi="GHEA Grapalat"/>
                <w:b/>
              </w:rPr>
            </w:pPr>
          </w:p>
        </w:tc>
        <w:tc>
          <w:tcPr>
            <w:tcW w:w="4912" w:type="dxa"/>
          </w:tcPr>
          <w:p w:rsidR="003B1EE6" w:rsidRPr="00206AF8" w:rsidRDefault="003B1EE6" w:rsidP="00FF3F2A">
            <w:pPr>
              <w:pStyle w:val="3"/>
              <w:keepNext w:val="0"/>
              <w:widowControl w:val="0"/>
              <w:spacing w:line="240" w:lineRule="auto"/>
              <w:jc w:val="left"/>
              <w:rPr>
                <w:rFonts w:ascii="GHEA Grapalat" w:hAnsi="GHEA Grapalat"/>
                <w:b/>
              </w:rPr>
            </w:pPr>
          </w:p>
        </w:tc>
      </w:tr>
      <w:tr w:rsidR="003B1EE6" w:rsidRPr="00206AF8" w:rsidTr="003B1EE6">
        <w:tc>
          <w:tcPr>
            <w:tcW w:w="1042" w:type="dxa"/>
          </w:tcPr>
          <w:p w:rsidR="003B1EE6" w:rsidRPr="00206AF8" w:rsidRDefault="003B1EE6" w:rsidP="00FF3F2A">
            <w:pPr>
              <w:pStyle w:val="3"/>
              <w:keepNext w:val="0"/>
              <w:widowControl w:val="0"/>
              <w:spacing w:line="240" w:lineRule="auto"/>
              <w:jc w:val="left"/>
              <w:rPr>
                <w:rFonts w:ascii="GHEA Grapalat" w:hAnsi="GHEA Grapalat"/>
                <w:b/>
              </w:rPr>
            </w:pPr>
          </w:p>
        </w:tc>
        <w:tc>
          <w:tcPr>
            <w:tcW w:w="1605" w:type="dxa"/>
          </w:tcPr>
          <w:p w:rsidR="003B1EE6" w:rsidRPr="00206AF8" w:rsidRDefault="003B1EE6" w:rsidP="00FF3F2A">
            <w:pPr>
              <w:pStyle w:val="3"/>
              <w:keepNext w:val="0"/>
              <w:widowControl w:val="0"/>
              <w:spacing w:line="240" w:lineRule="auto"/>
              <w:jc w:val="left"/>
              <w:rPr>
                <w:rFonts w:ascii="GHEA Grapalat" w:hAnsi="GHEA Grapalat"/>
                <w:b/>
              </w:rPr>
            </w:pPr>
          </w:p>
        </w:tc>
        <w:tc>
          <w:tcPr>
            <w:tcW w:w="1727" w:type="dxa"/>
          </w:tcPr>
          <w:p w:rsidR="003B1EE6" w:rsidRPr="00206AF8" w:rsidRDefault="003B1EE6" w:rsidP="00FF3F2A">
            <w:pPr>
              <w:pStyle w:val="3"/>
              <w:keepNext w:val="0"/>
              <w:widowControl w:val="0"/>
              <w:spacing w:line="240" w:lineRule="auto"/>
              <w:jc w:val="left"/>
              <w:rPr>
                <w:rFonts w:ascii="GHEA Grapalat" w:hAnsi="GHEA Grapalat"/>
                <w:b/>
              </w:rPr>
            </w:pPr>
          </w:p>
        </w:tc>
        <w:tc>
          <w:tcPr>
            <w:tcW w:w="4912" w:type="dxa"/>
          </w:tcPr>
          <w:p w:rsidR="003B1EE6" w:rsidRPr="00206AF8" w:rsidRDefault="003B1EE6" w:rsidP="00FF3F2A">
            <w:pPr>
              <w:pStyle w:val="3"/>
              <w:keepNext w:val="0"/>
              <w:widowControl w:val="0"/>
              <w:spacing w:line="240" w:lineRule="auto"/>
              <w:jc w:val="left"/>
              <w:rPr>
                <w:rFonts w:ascii="GHEA Grapalat" w:hAnsi="GHEA Grapalat"/>
                <w:b/>
              </w:rPr>
            </w:pPr>
          </w:p>
        </w:tc>
      </w:tr>
      <w:tr w:rsidR="003B1EE6" w:rsidRPr="00206AF8" w:rsidTr="003B1EE6">
        <w:tc>
          <w:tcPr>
            <w:tcW w:w="1042" w:type="dxa"/>
          </w:tcPr>
          <w:p w:rsidR="003B1EE6" w:rsidRPr="00206AF8" w:rsidRDefault="003B1EE6" w:rsidP="00FF3F2A">
            <w:pPr>
              <w:pStyle w:val="3"/>
              <w:keepNext w:val="0"/>
              <w:widowControl w:val="0"/>
              <w:spacing w:line="240" w:lineRule="auto"/>
              <w:jc w:val="left"/>
              <w:rPr>
                <w:rFonts w:ascii="GHEA Grapalat" w:hAnsi="GHEA Grapalat"/>
                <w:b/>
              </w:rPr>
            </w:pPr>
          </w:p>
        </w:tc>
        <w:tc>
          <w:tcPr>
            <w:tcW w:w="1605" w:type="dxa"/>
          </w:tcPr>
          <w:p w:rsidR="003B1EE6" w:rsidRPr="00206AF8" w:rsidRDefault="003B1EE6" w:rsidP="00FF3F2A">
            <w:pPr>
              <w:pStyle w:val="3"/>
              <w:keepNext w:val="0"/>
              <w:widowControl w:val="0"/>
              <w:spacing w:line="240" w:lineRule="auto"/>
              <w:jc w:val="left"/>
              <w:rPr>
                <w:rFonts w:ascii="GHEA Grapalat" w:hAnsi="GHEA Grapalat"/>
                <w:b/>
              </w:rPr>
            </w:pPr>
          </w:p>
        </w:tc>
        <w:tc>
          <w:tcPr>
            <w:tcW w:w="1727" w:type="dxa"/>
          </w:tcPr>
          <w:p w:rsidR="003B1EE6" w:rsidRPr="00206AF8" w:rsidRDefault="003B1EE6" w:rsidP="00FF3F2A">
            <w:pPr>
              <w:pStyle w:val="3"/>
              <w:keepNext w:val="0"/>
              <w:widowControl w:val="0"/>
              <w:spacing w:line="240" w:lineRule="auto"/>
              <w:jc w:val="left"/>
              <w:rPr>
                <w:rFonts w:ascii="GHEA Grapalat" w:hAnsi="GHEA Grapalat"/>
                <w:b/>
              </w:rPr>
            </w:pPr>
          </w:p>
        </w:tc>
        <w:tc>
          <w:tcPr>
            <w:tcW w:w="4912" w:type="dxa"/>
          </w:tcPr>
          <w:p w:rsidR="003B1EE6" w:rsidRPr="00206AF8" w:rsidRDefault="003B1EE6"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3B1EE6" w:rsidRPr="003B1EE6">
        <w:rPr>
          <w:rFonts w:ascii="GHEA Grapalat" w:hAnsi="GHEA Grapalat"/>
          <w:b/>
          <w:sz w:val="24"/>
          <w:szCs w:val="24"/>
        </w:rPr>
        <w:t>ЦПМ-GHAPDzB-2020/5</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3B1EE6" w:rsidRPr="003B1EE6">
        <w:rPr>
          <w:rFonts w:ascii="GHEA Grapalat" w:hAnsi="GHEA Grapalat"/>
        </w:rPr>
        <w:t>ЦПМ-GHAPDzB-2020/5</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3B1EE6" w:rsidRPr="003B1EE6">
        <w:rPr>
          <w:rFonts w:ascii="GHEA Grapalat" w:hAnsi="GHEA Grapalat"/>
          <w:b/>
          <w:sz w:val="24"/>
          <w:szCs w:val="24"/>
        </w:rPr>
        <w:t>ЦПМ-GHAPDzB-2020/5</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842D08"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3B1EE6" w:rsidRDefault="003B1EE6" w:rsidP="001005B0">
      <w:pPr>
        <w:widowControl w:val="0"/>
        <w:spacing w:after="160"/>
        <w:ind w:firstLine="567"/>
        <w:jc w:val="right"/>
        <w:rPr>
          <w:rFonts w:ascii="GHEA Grapalat" w:hAnsi="GHEA Grapalat"/>
          <w:b/>
          <w:lang w:val="en-US"/>
        </w:rPr>
      </w:pPr>
    </w:p>
    <w:p w:rsidR="003B1EE6" w:rsidRDefault="003B1EE6" w:rsidP="001005B0">
      <w:pPr>
        <w:widowControl w:val="0"/>
        <w:spacing w:after="160"/>
        <w:ind w:firstLine="567"/>
        <w:jc w:val="right"/>
        <w:rPr>
          <w:rFonts w:ascii="GHEA Grapalat" w:hAnsi="GHEA Grapalat"/>
          <w:b/>
          <w:lang w:val="en-US"/>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3B1EE6" w:rsidRPr="003B1EE6">
        <w:rPr>
          <w:rFonts w:ascii="GHEA Grapalat" w:hAnsi="GHEA Grapalat"/>
        </w:rPr>
        <w:t>ЦПМ-GHAPDzB-2020/5</w:t>
      </w:r>
      <w:r w:rsidRPr="00B138F3">
        <w:rPr>
          <w:rStyle w:val="af6"/>
          <w:rFonts w:ascii="GHEA Grapalat" w:hAnsi="GHEA Grapalat"/>
          <w:b/>
        </w:rPr>
        <w:footnoteReference w:customMarkFollows="1" w:id="16"/>
        <w:t>*</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двадцатого рабочего дня, следующего за днем полного принятия бенефициаром результата выполнения договора</w:t>
      </w:r>
      <w:r w:rsidR="00905715" w:rsidRPr="00905715">
        <w:rPr>
          <w:rFonts w:ascii="GHEA Grapalat" w:eastAsiaTheme="minorHAnsi" w:hAnsi="GHEA Grapalat" w:cstheme="minorBidi"/>
        </w:rPr>
        <w:t>,</w:t>
      </w:r>
      <w:r w:rsidRPr="00B138F3">
        <w:rPr>
          <w:rFonts w:ascii="GHEA Grapalat" w:eastAsiaTheme="minorHAnsi" w:hAnsi="GHEA Grapalat" w:cstheme="minorBidi"/>
        </w:rPr>
        <w:t xml:space="preserve">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3B1EE6" w:rsidRPr="003B1EE6">
        <w:rPr>
          <w:rFonts w:ascii="GHEA Grapalat" w:hAnsi="GHEA Grapalat"/>
        </w:rPr>
        <w:t>ЦПМ-GHAPDzB-2020/5</w:t>
      </w:r>
    </w:p>
    <w:p w:rsidR="003E31E5" w:rsidRPr="00B138F3" w:rsidRDefault="003E31E5" w:rsidP="003E31E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2D6327">
        <w:rPr>
          <w:rStyle w:val="af5"/>
          <w:rFonts w:ascii="GHEA Grapalat" w:hAnsi="GHEA Grapalat"/>
          <w:b w:val="0"/>
          <w:sz w:val="18"/>
          <w:szCs w:val="18"/>
          <w:lang w:val="hy-AM"/>
        </w:rPr>
        <w:t xml:space="preserve">                          </w:t>
      </w:r>
      <w:r w:rsidRPr="00B138F3">
        <w:rPr>
          <w:rStyle w:val="af5"/>
          <w:rFonts w:ascii="GHEA Grapalat" w:hAnsi="GHEA Grapalat"/>
          <w:b w:val="0"/>
          <w:sz w:val="18"/>
          <w:szCs w:val="18"/>
        </w:rPr>
        <w:t>номер заключаемого договора</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десяти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547134">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3B1EE6" w:rsidRPr="003B1EE6">
        <w:rPr>
          <w:rFonts w:ascii="GHEA Grapalat" w:hAnsi="GHEA Grapalat"/>
          <w:i/>
          <w:sz w:val="22"/>
          <w:szCs w:val="22"/>
        </w:rPr>
        <w:t>ЦПМ-GHAPDzB-2020/5</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w:t>
      </w:r>
      <w:r w:rsidRPr="00B138F3">
        <w:rPr>
          <w:rFonts w:ascii="GHEA Grapalat" w:hAnsi="GHEA Grapalat"/>
          <w:sz w:val="22"/>
          <w:szCs w:val="22"/>
        </w:rPr>
        <w:lastRenderedPageBreak/>
        <w:t>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E3F6E"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DE3F6E" w:rsidRPr="00DE3F6E">
              <w:rPr>
                <w:rFonts w:ascii="GHEA Grapalat" w:hAnsi="GHEA Grapalat"/>
              </w:rPr>
              <w:t xml:space="preserve"> </w:t>
            </w:r>
            <w:r w:rsidR="00DE3F6E" w:rsidRPr="00DE3F6E">
              <w:rPr>
                <w:rFonts w:ascii="GHEA Grapalat" w:hAnsi="GHEA Grapalat"/>
                <w:b/>
                <w:i/>
              </w:rPr>
              <w:t>«Центр пенитенциарной медицины» ГНО</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3B1EE6" w:rsidRPr="009B3BC7">
              <w:rPr>
                <w:rFonts w:ascii="GHEA Grapalat" w:hAnsi="GHEA Grapalat" w:cs="Sylfaen"/>
                <w:b/>
                <w:sz w:val="20"/>
                <w:szCs w:val="20"/>
              </w:rPr>
              <w:t>02675763</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E3F6E"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DE3F6E">
              <w:rPr>
                <w:rFonts w:ascii="GHEA Grapalat" w:hAnsi="GHEA Grapalat"/>
                <w:lang w:val="en-US"/>
              </w:rPr>
              <w:t xml:space="preserve"> </w:t>
            </w:r>
            <w:r w:rsidR="00DE3F6E" w:rsidRPr="009836C8">
              <w:rPr>
                <w:rFonts w:ascii="GHEA Grapalat" w:hAnsi="GHEA Grapalat"/>
                <w:b/>
                <w:sz w:val="20"/>
                <w:lang w:val="pt-BR"/>
              </w:rPr>
              <w:t>900018007</w:t>
            </w:r>
            <w:r w:rsidR="00DE3F6E" w:rsidRPr="009836C8">
              <w:rPr>
                <w:rFonts w:ascii="GHEA Grapalat" w:hAnsi="GHEA Grapalat"/>
                <w:b/>
                <w:sz w:val="20"/>
              </w:rPr>
              <w:t>402</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B1EE6" w:rsidRDefault="00C3421C" w:rsidP="00DE3F6E">
            <w:pPr>
              <w:widowControl w:val="0"/>
              <w:tabs>
                <w:tab w:val="left" w:pos="855"/>
              </w:tabs>
              <w:spacing w:after="160"/>
              <w:ind w:left="360"/>
              <w:rPr>
                <w:rFonts w:ascii="GHEA Grapalat" w:hAnsi="GHEA Grapalat"/>
                <w:lang w:val="en-US"/>
              </w:rPr>
            </w:pPr>
            <w:r w:rsidRPr="00B138F3">
              <w:rPr>
                <w:rFonts w:ascii="GHEA Grapalat" w:hAnsi="GHEA Grapalat"/>
              </w:rPr>
              <w:t>14.</w:t>
            </w:r>
            <w:r w:rsidRPr="00B138F3">
              <w:rPr>
                <w:rFonts w:ascii="GHEA Grapalat" w:hAnsi="GHEA Grapalat"/>
              </w:rPr>
              <w:tab/>
              <w:t>Сумма (цифрами и прописью):</w:t>
            </w:r>
            <w:r w:rsidR="003B1EE6">
              <w:rPr>
                <w:rFonts w:ascii="GHEA Grapalat" w:hAnsi="GHEA Grapalat"/>
                <w:lang w:val="en-US"/>
              </w:rPr>
              <w:t xml:space="preserve"> </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DE3F6E" w:rsidRPr="003B1EE6">
        <w:rPr>
          <w:rFonts w:ascii="GHEA Grapalat" w:hAnsi="GHEA Grapalat"/>
          <w:i/>
          <w:sz w:val="22"/>
          <w:szCs w:val="22"/>
        </w:rPr>
        <w:t>ЦПМ-GHAPDzB-2020/5</w:t>
      </w:r>
      <w:r w:rsidRPr="00B138F3">
        <w:rPr>
          <w:rStyle w:val="af6"/>
          <w:rFonts w:ascii="GHEA Grapalat" w:hAnsi="GHEA Grapalat"/>
          <w:b/>
          <w:sz w:val="24"/>
          <w:szCs w:val="24"/>
        </w:rPr>
        <w:footnoteReference w:customMarkFollows="1" w:id="18"/>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ED4AE3" w:rsidRPr="00AE7CCC" w:rsidRDefault="005B3A59" w:rsidP="00ED4AE3">
      <w:pPr>
        <w:pStyle w:val="af4"/>
        <w:shd w:val="clear" w:color="auto" w:fill="FFFFFF"/>
        <w:contextualSpacing/>
        <w:jc w:val="both"/>
        <w:rPr>
          <w:rFonts w:ascii="GHEA Grapalat" w:eastAsiaTheme="minorHAnsi" w:hAnsi="GHEA Grapalat" w:cstheme="minorBidi"/>
          <w:sz w:val="18"/>
          <w:szCs w:val="18"/>
        </w:rPr>
      </w:pPr>
      <w:r w:rsidRPr="00C767C7">
        <w:rPr>
          <w:rFonts w:ascii="GHEA Grapalat" w:eastAsiaTheme="minorHAnsi" w:hAnsi="GHEA Grapalat" w:cstheme="minorBidi"/>
        </w:rPr>
        <w:t xml:space="preserve">до двадцатого рабочего дня, </w:t>
      </w:r>
      <w:r w:rsidR="00ED4AE3" w:rsidRPr="00C767C7">
        <w:rPr>
          <w:rFonts w:ascii="GHEA Grapalat" w:eastAsiaTheme="minorHAnsi" w:hAnsi="GHEA Grapalat" w:cstheme="minorBidi"/>
        </w:rPr>
        <w:t>следующего за последним днем выполнения взятых приципалом</w:t>
      </w:r>
      <w:r w:rsidR="009E77E3" w:rsidRPr="009E77E3">
        <w:rPr>
          <w:rFonts w:ascii="GHEA Grapalat" w:eastAsiaTheme="minorHAnsi" w:hAnsi="GHEA Grapalat" w:cstheme="minorBidi"/>
        </w:rPr>
        <w:t xml:space="preserve"> на себя</w:t>
      </w:r>
      <w:r w:rsidR="00ED4AE3" w:rsidRPr="00C767C7">
        <w:rPr>
          <w:rFonts w:ascii="GHEA Grapalat" w:eastAsiaTheme="minorHAnsi" w:hAnsi="GHEA Grapalat" w:cstheme="minorBidi"/>
        </w:rPr>
        <w:t xml:space="preserve"> обязательств, включительно.</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DE3F6E" w:rsidRPr="003B1EE6">
        <w:rPr>
          <w:rFonts w:ascii="GHEA Grapalat" w:hAnsi="GHEA Grapalat"/>
          <w:i/>
          <w:sz w:val="22"/>
          <w:szCs w:val="22"/>
        </w:rPr>
        <w:t>ЦПМ-GHAPDzB-2020/5</w:t>
      </w:r>
      <w:r w:rsidRPr="00B138F3">
        <w:rPr>
          <w:rStyle w:val="af6"/>
          <w:rFonts w:ascii="GHEA Grapalat" w:hAnsi="GHEA Grapalat"/>
          <w:i/>
        </w:rPr>
        <w:footnoteReference w:customMarkFollows="1" w:id="19"/>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E3F6E"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DE3F6E" w:rsidRPr="00DE3F6E">
              <w:rPr>
                <w:rFonts w:ascii="GHEA Grapalat" w:hAnsi="GHEA Grapalat"/>
              </w:rPr>
              <w:t xml:space="preserve"> </w:t>
            </w:r>
            <w:r w:rsidR="00DE3F6E">
              <w:rPr>
                <w:rFonts w:ascii="GHEA Grapalat" w:hAnsi="GHEA Grapalat"/>
                <w:i/>
              </w:rPr>
              <w:t>«Центр пенитенциарной медицины» ГНО</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DE3F6E" w:rsidRPr="009B3BC7">
              <w:rPr>
                <w:rFonts w:ascii="GHEA Grapalat" w:hAnsi="GHEA Grapalat" w:cs="Sylfaen"/>
                <w:b/>
                <w:sz w:val="20"/>
                <w:szCs w:val="20"/>
              </w:rPr>
              <w:t>02675763</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E3F6E"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DE3F6E">
              <w:rPr>
                <w:rFonts w:ascii="GHEA Grapalat" w:hAnsi="GHEA Grapalat"/>
                <w:lang w:val="en-US"/>
              </w:rPr>
              <w:t xml:space="preserve"> </w:t>
            </w:r>
            <w:r w:rsidR="00DE3F6E" w:rsidRPr="009836C8">
              <w:rPr>
                <w:rFonts w:ascii="GHEA Grapalat" w:hAnsi="GHEA Grapalat"/>
                <w:b/>
                <w:sz w:val="20"/>
                <w:lang w:val="pt-BR"/>
              </w:rPr>
              <w:t>900018007</w:t>
            </w:r>
            <w:r w:rsidR="00DE3F6E" w:rsidRPr="009836C8">
              <w:rPr>
                <w:rFonts w:ascii="GHEA Grapalat" w:hAnsi="GHEA Grapalat"/>
                <w:b/>
                <w:sz w:val="20"/>
              </w:rPr>
              <w:t>402</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DE3F6E" w:rsidRPr="003B1EE6">
        <w:rPr>
          <w:rFonts w:ascii="GHEA Grapalat" w:hAnsi="GHEA Grapalat"/>
          <w:i/>
          <w:sz w:val="22"/>
          <w:szCs w:val="22"/>
        </w:rPr>
        <w:t>ЦПМ-GHAPDzB-2020/5</w:t>
      </w:r>
      <w:r w:rsidR="00DE3F6E" w:rsidRPr="00B138F3">
        <w:rPr>
          <w:rStyle w:val="af6"/>
          <w:rFonts w:ascii="GHEA Grapalat" w:hAnsi="GHEA Grapalat"/>
          <w:i/>
        </w:rPr>
        <w:footnoteReference w:customMarkFollows="1" w:id="21"/>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3"/>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4"/>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lastRenderedPageBreak/>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5"/>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6"/>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w:t>
      </w:r>
      <w:r w:rsidRPr="00B138F3">
        <w:rPr>
          <w:rFonts w:ascii="GHEA Grapalat" w:hAnsi="GHEA Grapalat"/>
        </w:rPr>
        <w:lastRenderedPageBreak/>
        <w:t>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7"/>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8"/>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пяти календарных дней до истечения </w:t>
      </w:r>
      <w:r w:rsidR="005A3009" w:rsidRPr="00B138F3">
        <w:rPr>
          <w:rFonts w:ascii="GHEA Grapalat" w:hAnsi="GHEA Grapalat"/>
        </w:rPr>
        <w:lastRenderedPageBreak/>
        <w:t>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w:t>
      </w:r>
      <w:r w:rsidRPr="00B138F3">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9"/>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3"/>
          <w:footnotePr>
            <w:pos w:val="beneathText"/>
          </w:footnotePr>
          <w:pgSz w:w="11906" w:h="16838" w:code="9"/>
          <w:pgMar w:top="993" w:right="1418" w:bottom="1418" w:left="1418" w:header="561" w:footer="561" w:gutter="0"/>
          <w:cols w:space="720"/>
          <w:docGrid w:linePitch="326"/>
        </w:sectPr>
      </w:pPr>
    </w:p>
    <w:p w:rsidR="000C7BF5" w:rsidRPr="00F072C3" w:rsidRDefault="000C7BF5" w:rsidP="000C7BF5">
      <w:pPr>
        <w:jc w:val="center"/>
        <w:rPr>
          <w:rFonts w:ascii="GHEA Grapalat" w:hAnsi="GHEA Grapalat"/>
          <w:sz w:val="20"/>
          <w:lang w:val="hy-AM"/>
        </w:rPr>
      </w:pPr>
      <w:r>
        <w:rPr>
          <w:rFonts w:ascii="GHEA Grapalat" w:hAnsi="GHEA Grapalat"/>
          <w:sz w:val="20"/>
        </w:rPr>
        <w:lastRenderedPageBreak/>
        <w:t>ТЕХНИЧЕСКАЯ ХАРАКТЕРИСТИКА</w:t>
      </w:r>
      <w:r>
        <w:rPr>
          <w:rFonts w:ascii="GHEA Grapalat" w:hAnsi="GHEA Grapalat"/>
          <w:sz w:val="20"/>
          <w:lang w:val="hy-AM"/>
        </w:rPr>
        <w:t xml:space="preserve"> – </w:t>
      </w:r>
      <w:r>
        <w:rPr>
          <w:rFonts w:ascii="GHEA Grapalat" w:hAnsi="GHEA Grapalat"/>
          <w:sz w:val="20"/>
        </w:rPr>
        <w:t>РАСПИСАНИЕ ПОКУПКИ</w:t>
      </w:r>
      <w:r w:rsidRPr="00F072C3">
        <w:rPr>
          <w:rFonts w:ascii="GHEA Grapalat" w:hAnsi="GHEA Grapalat"/>
          <w:sz w:val="20"/>
          <w:lang w:val="hy-AM"/>
        </w:rPr>
        <w:t>*</w:t>
      </w:r>
    </w:p>
    <w:p w:rsidR="000C7BF5" w:rsidRPr="008D5857" w:rsidRDefault="000C7BF5" w:rsidP="000C7BF5">
      <w:pPr>
        <w:jc w:val="center"/>
        <w:rPr>
          <w:rFonts w:ascii="GHEA Grapalat" w:hAnsi="GHEA Grapalat"/>
          <w:sz w:val="20"/>
        </w:rPr>
      </w:pPr>
      <w:r w:rsidRPr="00F072C3">
        <w:rPr>
          <w:rFonts w:ascii="GHEA Grapalat" w:hAnsi="GHEA Grapalat"/>
          <w:sz w:val="20"/>
          <w:lang w:val="hy-AM"/>
        </w:rPr>
        <w:tab/>
      </w:r>
      <w:r w:rsidRPr="00F072C3">
        <w:rPr>
          <w:rFonts w:ascii="GHEA Grapalat" w:hAnsi="GHEA Grapalat"/>
          <w:sz w:val="20"/>
          <w:lang w:val="hy-AM"/>
        </w:rPr>
        <w:tab/>
      </w:r>
      <w:r w:rsidRPr="00F072C3">
        <w:rPr>
          <w:rFonts w:ascii="GHEA Grapalat" w:hAnsi="GHEA Grapalat"/>
          <w:sz w:val="20"/>
          <w:lang w:val="hy-AM"/>
        </w:rPr>
        <w:tab/>
      </w:r>
      <w:r w:rsidRPr="00F072C3">
        <w:rPr>
          <w:rFonts w:ascii="GHEA Grapalat" w:hAnsi="GHEA Grapalat"/>
          <w:sz w:val="20"/>
          <w:lang w:val="hy-AM"/>
        </w:rPr>
        <w:tab/>
      </w:r>
      <w:r w:rsidRPr="00F072C3">
        <w:rPr>
          <w:rFonts w:ascii="GHEA Grapalat" w:hAnsi="GHEA Grapalat"/>
          <w:sz w:val="20"/>
          <w:lang w:val="hy-AM"/>
        </w:rPr>
        <w:tab/>
      </w:r>
      <w:r w:rsidRPr="00F072C3">
        <w:rPr>
          <w:rFonts w:ascii="GHEA Grapalat" w:hAnsi="GHEA Grapalat"/>
          <w:sz w:val="20"/>
          <w:lang w:val="hy-AM"/>
        </w:rPr>
        <w:tab/>
      </w:r>
      <w:r w:rsidRPr="00F072C3">
        <w:rPr>
          <w:rFonts w:ascii="GHEA Grapalat" w:hAnsi="GHEA Grapalat"/>
          <w:sz w:val="20"/>
          <w:lang w:val="hy-AM"/>
        </w:rPr>
        <w:tab/>
      </w:r>
      <w:r w:rsidRPr="00F072C3">
        <w:rPr>
          <w:rFonts w:ascii="GHEA Grapalat" w:hAnsi="GHEA Grapalat"/>
          <w:sz w:val="20"/>
          <w:lang w:val="hy-AM"/>
        </w:rPr>
        <w:tab/>
      </w:r>
      <w:r w:rsidRPr="00F072C3">
        <w:rPr>
          <w:rFonts w:ascii="GHEA Grapalat" w:hAnsi="GHEA Grapalat"/>
          <w:sz w:val="20"/>
          <w:lang w:val="hy-AM"/>
        </w:rPr>
        <w:tab/>
      </w:r>
      <w:r w:rsidRPr="00F072C3">
        <w:rPr>
          <w:rFonts w:ascii="GHEA Grapalat" w:hAnsi="GHEA Grapalat"/>
          <w:sz w:val="20"/>
          <w:lang w:val="hy-AM"/>
        </w:rPr>
        <w:tab/>
      </w:r>
      <w:r w:rsidRPr="00F072C3">
        <w:rPr>
          <w:rFonts w:ascii="GHEA Grapalat" w:hAnsi="GHEA Grapalat"/>
          <w:sz w:val="20"/>
          <w:lang w:val="hy-AM"/>
        </w:rPr>
        <w:tab/>
        <w:t xml:space="preserve">                                       </w:t>
      </w:r>
      <w:r>
        <w:rPr>
          <w:rFonts w:ascii="GHEA Grapalat" w:hAnsi="GHEA Grapalat"/>
          <w:sz w:val="20"/>
          <w:lang w:val="hy-AM"/>
        </w:rPr>
        <w:t xml:space="preserve">                         </w:t>
      </w:r>
      <w:r>
        <w:rPr>
          <w:rFonts w:ascii="GHEA Grapalat" w:hAnsi="GHEA Grapalat"/>
          <w:sz w:val="20"/>
        </w:rPr>
        <w:t>Драм</w:t>
      </w: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134"/>
        <w:gridCol w:w="1559"/>
        <w:gridCol w:w="709"/>
        <w:gridCol w:w="3827"/>
        <w:gridCol w:w="992"/>
        <w:gridCol w:w="993"/>
        <w:gridCol w:w="1134"/>
        <w:gridCol w:w="850"/>
        <w:gridCol w:w="992"/>
        <w:gridCol w:w="993"/>
        <w:gridCol w:w="1559"/>
      </w:tblGrid>
      <w:tr w:rsidR="000C7BF5" w:rsidRPr="00F072C3" w:rsidTr="00A37D8B">
        <w:tc>
          <w:tcPr>
            <w:tcW w:w="15452" w:type="dxa"/>
            <w:gridSpan w:val="12"/>
          </w:tcPr>
          <w:p w:rsidR="000C7BF5" w:rsidRPr="008D5857" w:rsidRDefault="000C7BF5" w:rsidP="00A37D8B">
            <w:pPr>
              <w:jc w:val="center"/>
              <w:rPr>
                <w:rFonts w:ascii="GHEA Grapalat" w:hAnsi="GHEA Grapalat"/>
                <w:sz w:val="16"/>
                <w:szCs w:val="16"/>
              </w:rPr>
            </w:pPr>
            <w:r>
              <w:rPr>
                <w:rFonts w:ascii="GHEA Grapalat" w:hAnsi="GHEA Grapalat"/>
                <w:sz w:val="16"/>
                <w:szCs w:val="16"/>
              </w:rPr>
              <w:t>ПРОДУКТ</w:t>
            </w:r>
          </w:p>
        </w:tc>
      </w:tr>
      <w:tr w:rsidR="000C7BF5" w:rsidRPr="00F072C3" w:rsidTr="00A37D8B">
        <w:trPr>
          <w:trHeight w:val="219"/>
        </w:trPr>
        <w:tc>
          <w:tcPr>
            <w:tcW w:w="710" w:type="dxa"/>
            <w:vMerge w:val="restart"/>
            <w:vAlign w:val="center"/>
          </w:tcPr>
          <w:p w:rsidR="000C7BF5" w:rsidRPr="00151577" w:rsidRDefault="000C7BF5" w:rsidP="00A37D8B">
            <w:pPr>
              <w:jc w:val="center"/>
              <w:rPr>
                <w:rFonts w:ascii="GHEA Grapalat" w:hAnsi="GHEA Grapalat"/>
                <w:sz w:val="16"/>
                <w:szCs w:val="16"/>
              </w:rPr>
            </w:pPr>
            <w:r>
              <w:rPr>
                <w:rFonts w:ascii="GHEA Grapalat" w:hAnsi="GHEA Grapalat"/>
                <w:sz w:val="16"/>
                <w:szCs w:val="16"/>
              </w:rPr>
              <w:t>номер лота</w:t>
            </w:r>
            <w:r w:rsidRPr="00151577">
              <w:rPr>
                <w:rFonts w:ascii="GHEA Grapalat" w:hAnsi="GHEA Grapalat"/>
                <w:sz w:val="16"/>
                <w:szCs w:val="16"/>
              </w:rPr>
              <w:t>, указанный в приглашении</w:t>
            </w:r>
          </w:p>
        </w:tc>
        <w:tc>
          <w:tcPr>
            <w:tcW w:w="1134" w:type="dxa"/>
            <w:vMerge w:val="restart"/>
            <w:vAlign w:val="center"/>
          </w:tcPr>
          <w:p w:rsidR="000C7BF5" w:rsidRPr="00151577" w:rsidRDefault="000C7BF5" w:rsidP="00A37D8B">
            <w:pPr>
              <w:jc w:val="center"/>
              <w:rPr>
                <w:rFonts w:ascii="GHEA Grapalat" w:hAnsi="GHEA Grapalat"/>
                <w:sz w:val="16"/>
                <w:szCs w:val="16"/>
              </w:rPr>
            </w:pPr>
            <w:r w:rsidRPr="00E37847">
              <w:rPr>
                <w:rFonts w:ascii="GHEA Grapalat" w:hAnsi="GHEA Grapalat"/>
                <w:sz w:val="16"/>
                <w:szCs w:val="16"/>
              </w:rPr>
              <w:t>Промежуточный код</w:t>
            </w:r>
            <w:r>
              <w:rPr>
                <w:rFonts w:ascii="GHEA Grapalat" w:hAnsi="GHEA Grapalat"/>
                <w:sz w:val="16"/>
                <w:szCs w:val="16"/>
              </w:rPr>
              <w:t>, предусмотренный планом закупок</w:t>
            </w:r>
            <w:r w:rsidRPr="00E37847">
              <w:rPr>
                <w:rFonts w:ascii="GHEA Grapalat" w:hAnsi="GHEA Grapalat"/>
                <w:sz w:val="16"/>
                <w:szCs w:val="16"/>
              </w:rPr>
              <w:t xml:space="preserve"> по к</w:t>
            </w:r>
            <w:r>
              <w:rPr>
                <w:rFonts w:ascii="GHEA Grapalat" w:hAnsi="GHEA Grapalat"/>
                <w:sz w:val="16"/>
                <w:szCs w:val="16"/>
              </w:rPr>
              <w:t>лассификации</w:t>
            </w:r>
            <w:r w:rsidRPr="00E37847">
              <w:rPr>
                <w:rFonts w:ascii="GHEA Grapalat" w:hAnsi="GHEA Grapalat"/>
                <w:sz w:val="16"/>
                <w:szCs w:val="16"/>
              </w:rPr>
              <w:t xml:space="preserve"> (CPV)</w:t>
            </w:r>
          </w:p>
        </w:tc>
        <w:tc>
          <w:tcPr>
            <w:tcW w:w="1559" w:type="dxa"/>
            <w:vMerge w:val="restart"/>
            <w:vAlign w:val="center"/>
          </w:tcPr>
          <w:p w:rsidR="000C7BF5" w:rsidRPr="002D31E4" w:rsidRDefault="000C7BF5" w:rsidP="00A37D8B">
            <w:pPr>
              <w:jc w:val="center"/>
              <w:rPr>
                <w:rFonts w:ascii="GHEA Grapalat" w:hAnsi="GHEA Grapalat"/>
                <w:sz w:val="16"/>
                <w:szCs w:val="16"/>
              </w:rPr>
            </w:pPr>
            <w:r>
              <w:rPr>
                <w:rFonts w:ascii="GHEA Grapalat" w:hAnsi="GHEA Grapalat"/>
                <w:sz w:val="16"/>
                <w:szCs w:val="16"/>
              </w:rPr>
              <w:t>наименование</w:t>
            </w:r>
          </w:p>
        </w:tc>
        <w:tc>
          <w:tcPr>
            <w:tcW w:w="709" w:type="dxa"/>
            <w:vMerge w:val="restart"/>
            <w:vAlign w:val="center"/>
          </w:tcPr>
          <w:p w:rsidR="000C7BF5" w:rsidRPr="00E37847" w:rsidRDefault="000C7BF5" w:rsidP="00A37D8B">
            <w:pPr>
              <w:jc w:val="center"/>
              <w:rPr>
                <w:rFonts w:ascii="GHEA Grapalat" w:hAnsi="GHEA Grapalat"/>
                <w:sz w:val="16"/>
                <w:szCs w:val="16"/>
              </w:rPr>
            </w:pPr>
            <w:r>
              <w:rPr>
                <w:rFonts w:ascii="GHEA Grapalat" w:hAnsi="GHEA Grapalat"/>
                <w:sz w:val="16"/>
                <w:szCs w:val="16"/>
              </w:rPr>
              <w:t>Производитель</w:t>
            </w:r>
            <w:r w:rsidRPr="00E37847">
              <w:rPr>
                <w:rFonts w:ascii="GHEA Grapalat" w:hAnsi="GHEA Grapalat"/>
                <w:sz w:val="16"/>
                <w:szCs w:val="16"/>
              </w:rPr>
              <w:t xml:space="preserve">. </w:t>
            </w:r>
            <w:r>
              <w:rPr>
                <w:rFonts w:ascii="GHEA Grapalat" w:hAnsi="GHEA Grapalat"/>
                <w:sz w:val="16"/>
                <w:szCs w:val="16"/>
              </w:rPr>
              <w:t>Страна происхождения</w:t>
            </w:r>
          </w:p>
        </w:tc>
        <w:tc>
          <w:tcPr>
            <w:tcW w:w="3827" w:type="dxa"/>
            <w:vMerge w:val="restart"/>
            <w:vAlign w:val="center"/>
          </w:tcPr>
          <w:p w:rsidR="000C7BF5" w:rsidRPr="00E37847" w:rsidRDefault="000C7BF5" w:rsidP="00A37D8B">
            <w:pPr>
              <w:jc w:val="center"/>
              <w:rPr>
                <w:rFonts w:ascii="GHEA Grapalat" w:hAnsi="GHEA Grapalat"/>
                <w:sz w:val="16"/>
                <w:szCs w:val="16"/>
              </w:rPr>
            </w:pPr>
            <w:r>
              <w:rPr>
                <w:rFonts w:ascii="GHEA Grapalat" w:hAnsi="GHEA Grapalat"/>
                <w:sz w:val="16"/>
                <w:szCs w:val="16"/>
              </w:rPr>
              <w:t>Техническая характеристика</w:t>
            </w:r>
          </w:p>
        </w:tc>
        <w:tc>
          <w:tcPr>
            <w:tcW w:w="992" w:type="dxa"/>
            <w:vMerge w:val="restart"/>
            <w:vAlign w:val="center"/>
          </w:tcPr>
          <w:p w:rsidR="000C7BF5" w:rsidRPr="00FA1D4E" w:rsidRDefault="000C7BF5" w:rsidP="00A37D8B">
            <w:pPr>
              <w:jc w:val="center"/>
              <w:rPr>
                <w:rFonts w:ascii="GHEA Grapalat" w:hAnsi="GHEA Grapalat"/>
                <w:sz w:val="16"/>
                <w:szCs w:val="16"/>
              </w:rPr>
            </w:pPr>
            <w:r>
              <w:rPr>
                <w:rFonts w:ascii="GHEA Grapalat" w:hAnsi="GHEA Grapalat"/>
                <w:sz w:val="16"/>
                <w:szCs w:val="16"/>
              </w:rPr>
              <w:t>Единица измерения</w:t>
            </w:r>
          </w:p>
        </w:tc>
        <w:tc>
          <w:tcPr>
            <w:tcW w:w="993" w:type="dxa"/>
            <w:vMerge w:val="restart"/>
            <w:vAlign w:val="center"/>
          </w:tcPr>
          <w:p w:rsidR="000C7BF5" w:rsidRPr="002D31E4" w:rsidRDefault="000C7BF5" w:rsidP="00A37D8B">
            <w:pPr>
              <w:jc w:val="center"/>
              <w:rPr>
                <w:rFonts w:ascii="GHEA Grapalat" w:hAnsi="GHEA Grapalat"/>
                <w:sz w:val="16"/>
                <w:szCs w:val="16"/>
              </w:rPr>
            </w:pPr>
            <w:r>
              <w:rPr>
                <w:rFonts w:ascii="GHEA Grapalat" w:hAnsi="GHEA Grapalat"/>
                <w:sz w:val="16"/>
                <w:szCs w:val="16"/>
              </w:rPr>
              <w:t>Единичная цена/ драм</w:t>
            </w:r>
          </w:p>
        </w:tc>
        <w:tc>
          <w:tcPr>
            <w:tcW w:w="1134" w:type="dxa"/>
            <w:vMerge w:val="restart"/>
            <w:vAlign w:val="center"/>
          </w:tcPr>
          <w:p w:rsidR="000C7BF5" w:rsidRPr="002D31E4" w:rsidRDefault="000C7BF5" w:rsidP="00A37D8B">
            <w:pPr>
              <w:jc w:val="center"/>
              <w:rPr>
                <w:rFonts w:ascii="GHEA Grapalat" w:hAnsi="GHEA Grapalat"/>
                <w:sz w:val="16"/>
                <w:szCs w:val="16"/>
              </w:rPr>
            </w:pPr>
            <w:r>
              <w:rPr>
                <w:rFonts w:ascii="GHEA Grapalat" w:hAnsi="GHEA Grapalat"/>
                <w:sz w:val="16"/>
                <w:szCs w:val="16"/>
              </w:rPr>
              <w:t>Общая цена/ драм</w:t>
            </w:r>
          </w:p>
        </w:tc>
        <w:tc>
          <w:tcPr>
            <w:tcW w:w="850" w:type="dxa"/>
            <w:vMerge w:val="restart"/>
            <w:vAlign w:val="center"/>
          </w:tcPr>
          <w:p w:rsidR="000C7BF5" w:rsidRPr="00FA1D4E" w:rsidRDefault="000C7BF5" w:rsidP="00A37D8B">
            <w:pPr>
              <w:jc w:val="center"/>
              <w:rPr>
                <w:rFonts w:ascii="GHEA Grapalat" w:hAnsi="GHEA Grapalat"/>
                <w:sz w:val="16"/>
                <w:szCs w:val="16"/>
              </w:rPr>
            </w:pPr>
            <w:r>
              <w:rPr>
                <w:rFonts w:ascii="GHEA Grapalat" w:hAnsi="GHEA Grapalat"/>
                <w:sz w:val="16"/>
                <w:szCs w:val="16"/>
              </w:rPr>
              <w:t>Общее количество</w:t>
            </w:r>
          </w:p>
        </w:tc>
        <w:tc>
          <w:tcPr>
            <w:tcW w:w="3544" w:type="dxa"/>
            <w:gridSpan w:val="3"/>
            <w:vAlign w:val="center"/>
          </w:tcPr>
          <w:p w:rsidR="000C7BF5" w:rsidRPr="00124936" w:rsidRDefault="000C7BF5" w:rsidP="00A37D8B">
            <w:pPr>
              <w:jc w:val="center"/>
              <w:rPr>
                <w:rFonts w:ascii="GHEA Grapalat" w:hAnsi="GHEA Grapalat"/>
                <w:sz w:val="16"/>
                <w:szCs w:val="16"/>
              </w:rPr>
            </w:pPr>
            <w:r>
              <w:rPr>
                <w:rFonts w:ascii="GHEA Grapalat" w:hAnsi="GHEA Grapalat"/>
                <w:sz w:val="16"/>
                <w:szCs w:val="16"/>
              </w:rPr>
              <w:t>поставка</w:t>
            </w:r>
          </w:p>
        </w:tc>
      </w:tr>
      <w:tr w:rsidR="000C7BF5" w:rsidRPr="00F072C3" w:rsidTr="00A37D8B">
        <w:trPr>
          <w:trHeight w:val="1745"/>
        </w:trPr>
        <w:tc>
          <w:tcPr>
            <w:tcW w:w="710" w:type="dxa"/>
            <w:vMerge/>
            <w:vAlign w:val="center"/>
          </w:tcPr>
          <w:p w:rsidR="000C7BF5" w:rsidRPr="00F072C3" w:rsidRDefault="000C7BF5" w:rsidP="00A37D8B">
            <w:pPr>
              <w:jc w:val="center"/>
              <w:rPr>
                <w:rFonts w:ascii="GHEA Grapalat" w:hAnsi="GHEA Grapalat"/>
                <w:sz w:val="16"/>
                <w:szCs w:val="16"/>
              </w:rPr>
            </w:pPr>
          </w:p>
        </w:tc>
        <w:tc>
          <w:tcPr>
            <w:tcW w:w="1134" w:type="dxa"/>
            <w:vMerge/>
            <w:vAlign w:val="center"/>
          </w:tcPr>
          <w:p w:rsidR="000C7BF5" w:rsidRPr="00F072C3" w:rsidRDefault="000C7BF5" w:rsidP="00A37D8B">
            <w:pPr>
              <w:jc w:val="center"/>
              <w:rPr>
                <w:rFonts w:ascii="GHEA Grapalat" w:hAnsi="GHEA Grapalat"/>
                <w:sz w:val="16"/>
                <w:szCs w:val="16"/>
              </w:rPr>
            </w:pPr>
          </w:p>
        </w:tc>
        <w:tc>
          <w:tcPr>
            <w:tcW w:w="1559" w:type="dxa"/>
            <w:vMerge/>
            <w:vAlign w:val="center"/>
          </w:tcPr>
          <w:p w:rsidR="000C7BF5" w:rsidRPr="00F072C3" w:rsidRDefault="000C7BF5" w:rsidP="00A37D8B">
            <w:pPr>
              <w:jc w:val="center"/>
              <w:rPr>
                <w:rFonts w:ascii="GHEA Grapalat" w:hAnsi="GHEA Grapalat"/>
                <w:sz w:val="16"/>
                <w:szCs w:val="16"/>
              </w:rPr>
            </w:pPr>
          </w:p>
        </w:tc>
        <w:tc>
          <w:tcPr>
            <w:tcW w:w="709" w:type="dxa"/>
            <w:vMerge/>
            <w:vAlign w:val="center"/>
          </w:tcPr>
          <w:p w:rsidR="000C7BF5" w:rsidRPr="00F072C3" w:rsidRDefault="000C7BF5" w:rsidP="00A37D8B">
            <w:pPr>
              <w:jc w:val="center"/>
              <w:rPr>
                <w:rFonts w:ascii="GHEA Grapalat" w:hAnsi="GHEA Grapalat"/>
                <w:sz w:val="16"/>
                <w:szCs w:val="16"/>
              </w:rPr>
            </w:pPr>
          </w:p>
        </w:tc>
        <w:tc>
          <w:tcPr>
            <w:tcW w:w="3827" w:type="dxa"/>
            <w:vMerge/>
            <w:vAlign w:val="center"/>
          </w:tcPr>
          <w:p w:rsidR="000C7BF5" w:rsidRPr="00F072C3" w:rsidRDefault="000C7BF5" w:rsidP="00A37D8B">
            <w:pPr>
              <w:jc w:val="center"/>
              <w:rPr>
                <w:rFonts w:ascii="GHEA Grapalat" w:hAnsi="GHEA Grapalat"/>
                <w:sz w:val="16"/>
                <w:szCs w:val="16"/>
              </w:rPr>
            </w:pPr>
          </w:p>
        </w:tc>
        <w:tc>
          <w:tcPr>
            <w:tcW w:w="992" w:type="dxa"/>
            <w:vMerge/>
            <w:vAlign w:val="center"/>
          </w:tcPr>
          <w:p w:rsidR="000C7BF5" w:rsidRPr="00F072C3" w:rsidRDefault="000C7BF5" w:rsidP="00A37D8B">
            <w:pPr>
              <w:jc w:val="center"/>
              <w:rPr>
                <w:rFonts w:ascii="GHEA Grapalat" w:hAnsi="GHEA Grapalat"/>
                <w:sz w:val="16"/>
                <w:szCs w:val="16"/>
              </w:rPr>
            </w:pPr>
          </w:p>
        </w:tc>
        <w:tc>
          <w:tcPr>
            <w:tcW w:w="993" w:type="dxa"/>
            <w:vMerge/>
            <w:vAlign w:val="center"/>
          </w:tcPr>
          <w:p w:rsidR="000C7BF5" w:rsidRPr="00F072C3" w:rsidRDefault="000C7BF5" w:rsidP="00A37D8B">
            <w:pPr>
              <w:jc w:val="center"/>
              <w:rPr>
                <w:rFonts w:ascii="GHEA Grapalat" w:hAnsi="GHEA Grapalat"/>
                <w:sz w:val="16"/>
                <w:szCs w:val="16"/>
              </w:rPr>
            </w:pPr>
          </w:p>
        </w:tc>
        <w:tc>
          <w:tcPr>
            <w:tcW w:w="1134" w:type="dxa"/>
            <w:vMerge/>
            <w:vAlign w:val="center"/>
          </w:tcPr>
          <w:p w:rsidR="000C7BF5" w:rsidRPr="00F072C3" w:rsidRDefault="000C7BF5" w:rsidP="00A37D8B">
            <w:pPr>
              <w:jc w:val="center"/>
              <w:rPr>
                <w:rFonts w:ascii="GHEA Grapalat" w:hAnsi="GHEA Grapalat"/>
                <w:sz w:val="16"/>
                <w:szCs w:val="16"/>
              </w:rPr>
            </w:pPr>
          </w:p>
        </w:tc>
        <w:tc>
          <w:tcPr>
            <w:tcW w:w="850" w:type="dxa"/>
            <w:vMerge/>
            <w:vAlign w:val="center"/>
          </w:tcPr>
          <w:p w:rsidR="000C7BF5" w:rsidRPr="00F072C3" w:rsidRDefault="000C7BF5" w:rsidP="00A37D8B">
            <w:pPr>
              <w:jc w:val="center"/>
              <w:rPr>
                <w:rFonts w:ascii="GHEA Grapalat" w:hAnsi="GHEA Grapalat"/>
                <w:sz w:val="16"/>
                <w:szCs w:val="16"/>
              </w:rPr>
            </w:pPr>
          </w:p>
        </w:tc>
        <w:tc>
          <w:tcPr>
            <w:tcW w:w="992" w:type="dxa"/>
            <w:vAlign w:val="center"/>
          </w:tcPr>
          <w:p w:rsidR="000C7BF5" w:rsidRPr="00F072C3" w:rsidRDefault="000C7BF5" w:rsidP="00A37D8B">
            <w:pPr>
              <w:jc w:val="center"/>
              <w:rPr>
                <w:rFonts w:ascii="GHEA Grapalat" w:hAnsi="GHEA Grapalat"/>
                <w:sz w:val="16"/>
                <w:szCs w:val="16"/>
              </w:rPr>
            </w:pPr>
            <w:r>
              <w:rPr>
                <w:rFonts w:ascii="GHEA Grapalat" w:hAnsi="GHEA Grapalat"/>
                <w:sz w:val="16"/>
                <w:szCs w:val="16"/>
              </w:rPr>
              <w:t>адрес</w:t>
            </w:r>
          </w:p>
        </w:tc>
        <w:tc>
          <w:tcPr>
            <w:tcW w:w="993" w:type="dxa"/>
            <w:vAlign w:val="center"/>
          </w:tcPr>
          <w:p w:rsidR="000C7BF5" w:rsidRPr="002D31E4" w:rsidRDefault="000C7BF5" w:rsidP="00A37D8B">
            <w:pPr>
              <w:jc w:val="center"/>
              <w:rPr>
                <w:rFonts w:ascii="GHEA Grapalat" w:hAnsi="GHEA Grapalat"/>
                <w:sz w:val="16"/>
                <w:szCs w:val="16"/>
              </w:rPr>
            </w:pPr>
          </w:p>
        </w:tc>
        <w:tc>
          <w:tcPr>
            <w:tcW w:w="1559" w:type="dxa"/>
            <w:vAlign w:val="center"/>
          </w:tcPr>
          <w:p w:rsidR="000C7BF5" w:rsidRPr="002D31E4" w:rsidRDefault="000C7BF5" w:rsidP="00A37D8B">
            <w:pPr>
              <w:jc w:val="center"/>
              <w:rPr>
                <w:rFonts w:ascii="GHEA Grapalat" w:hAnsi="GHEA Grapalat"/>
                <w:sz w:val="16"/>
                <w:szCs w:val="16"/>
              </w:rPr>
            </w:pPr>
          </w:p>
        </w:tc>
      </w:tr>
      <w:tr w:rsidR="000C7BF5" w:rsidRPr="00C472B7" w:rsidTr="00A37D8B">
        <w:trPr>
          <w:trHeight w:val="1164"/>
        </w:trPr>
        <w:tc>
          <w:tcPr>
            <w:tcW w:w="710" w:type="dxa"/>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1</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33611100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pStyle w:val="23"/>
              <w:spacing w:line="240" w:lineRule="auto"/>
              <w:ind w:firstLine="0"/>
              <w:jc w:val="center"/>
              <w:rPr>
                <w:rFonts w:ascii="GHEA Grapalat" w:hAnsi="GHEA Grapalat"/>
                <w:sz w:val="16"/>
                <w:szCs w:val="16"/>
              </w:rPr>
            </w:pPr>
            <w:r>
              <w:rPr>
                <w:rFonts w:ascii="GHEA Grapalat" w:hAnsi="GHEA Grapalat" w:cs="Sylfaen"/>
                <w:lang w:val="hy-AM"/>
              </w:rPr>
              <w:t xml:space="preserve">  </w:t>
            </w:r>
            <w:r>
              <w:rPr>
                <w:rFonts w:ascii="GHEA Grapalat" w:hAnsi="GHEA Grapalat" w:cs="Sylfaen"/>
              </w:rPr>
              <w:t>Омепразол</w:t>
            </w:r>
            <w:r w:rsidRPr="00F072C3">
              <w:rPr>
                <w:rFonts w:ascii="GHEA Grapalat" w:hAnsi="GHEA Grapalat" w:cs="Sylfaen"/>
              </w:rPr>
              <w:t xml:space="preserve"> a02bc01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0C7BF5" w:rsidRPr="00501747" w:rsidRDefault="000C7BF5" w:rsidP="00A37D8B">
            <w:pPr>
              <w:jc w:val="both"/>
              <w:rPr>
                <w:rFonts w:ascii="GHEA Grapalat" w:eastAsia="Calibri" w:hAnsi="GHEA Grapalat"/>
                <w:b/>
                <w:sz w:val="16"/>
                <w:szCs w:val="16"/>
              </w:rPr>
            </w:pPr>
            <w:r>
              <w:rPr>
                <w:rFonts w:ascii="GHEA Grapalat" w:hAnsi="GHEA Grapalat"/>
                <w:sz w:val="20"/>
                <w:szCs w:val="20"/>
              </w:rPr>
              <w:t>Омепразол</w:t>
            </w:r>
            <w:r w:rsidRPr="00501747">
              <w:rPr>
                <w:rFonts w:ascii="GHEA Grapalat" w:hAnsi="GHEA Grapalat"/>
                <w:sz w:val="20"/>
                <w:szCs w:val="20"/>
              </w:rPr>
              <w:t xml:space="preserve"> 20</w:t>
            </w:r>
            <w:r>
              <w:rPr>
                <w:rFonts w:ascii="GHEA Grapalat" w:hAnsi="GHEA Grapalat"/>
                <w:sz w:val="20"/>
                <w:szCs w:val="20"/>
              </w:rPr>
              <w:t>мг</w:t>
            </w:r>
            <w:r w:rsidRPr="00501747">
              <w:rPr>
                <w:rFonts w:ascii="GHEA Grapalat" w:hAnsi="GHEA Grapalat" w:cs="Sylfaen"/>
                <w:sz w:val="20"/>
                <w:szCs w:val="20"/>
              </w:rPr>
              <w:t xml:space="preserve"> </w:t>
            </w:r>
            <w:r>
              <w:rPr>
                <w:rFonts w:ascii="GHEA Grapalat" w:hAnsi="GHEA Grapalat" w:cs="Sylfaen"/>
                <w:sz w:val="20"/>
                <w:szCs w:val="20"/>
              </w:rPr>
              <w:t>лекарственная</w:t>
            </w:r>
            <w:r w:rsidRPr="00501747">
              <w:rPr>
                <w:rFonts w:ascii="GHEA Grapalat" w:hAnsi="GHEA Grapalat" w:cs="Sylfaen"/>
                <w:sz w:val="20"/>
                <w:szCs w:val="20"/>
              </w:rPr>
              <w:t xml:space="preserve"> </w:t>
            </w:r>
            <w:r>
              <w:rPr>
                <w:rFonts w:ascii="GHEA Grapalat" w:hAnsi="GHEA Grapalat" w:cs="Sylfaen"/>
                <w:sz w:val="20"/>
                <w:szCs w:val="20"/>
              </w:rPr>
              <w:t>форма</w:t>
            </w:r>
            <w:r w:rsidRPr="00501747">
              <w:rPr>
                <w:rFonts w:ascii="GHEA Grapalat" w:hAnsi="GHEA Grapalat" w:cs="Sylfaen"/>
                <w:sz w:val="20"/>
                <w:szCs w:val="20"/>
              </w:rPr>
              <w:t>-</w:t>
            </w:r>
            <w:r w:rsidRPr="00501747">
              <w:t xml:space="preserve"> </w:t>
            </w:r>
            <w:r w:rsidRPr="00501747">
              <w:rPr>
                <w:rFonts w:ascii="GHEA Grapalat" w:hAnsi="GHEA Grapalat" w:cs="Sylfaen"/>
                <w:sz w:val="20"/>
                <w:szCs w:val="20"/>
              </w:rPr>
              <w:t>капсула</w:t>
            </w:r>
            <w:r w:rsidRPr="00501747">
              <w:rPr>
                <w:rFonts w:ascii="GHEA Grapalat" w:hAnsi="GHEA Grapalat"/>
                <w:sz w:val="20"/>
                <w:szCs w:val="20"/>
              </w:rPr>
              <w:t xml:space="preserve">, </w:t>
            </w:r>
            <w:r>
              <w:rPr>
                <w:rFonts w:ascii="GHEA Grapalat" w:hAnsi="GHEA Grapalat" w:cs="Sylfaen"/>
                <w:sz w:val="20"/>
                <w:szCs w:val="20"/>
              </w:rPr>
              <w:t>дозирвка</w:t>
            </w:r>
            <w:r w:rsidRPr="00501747">
              <w:rPr>
                <w:rFonts w:ascii="GHEA Grapalat" w:hAnsi="GHEA Grapalat" w:cs="Sylfaen"/>
                <w:sz w:val="20"/>
                <w:szCs w:val="20"/>
              </w:rPr>
              <w:t xml:space="preserve">. </w:t>
            </w:r>
            <w:r w:rsidRPr="00F072C3">
              <w:rPr>
                <w:rFonts w:ascii="GHEA Grapalat" w:hAnsi="GHEA Grapalat"/>
                <w:sz w:val="20"/>
                <w:szCs w:val="20"/>
              </w:rPr>
              <w:t>20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217DCA" w:rsidRDefault="000C7BF5" w:rsidP="00A37D8B">
            <w:pPr>
              <w:jc w:val="center"/>
              <w:rPr>
                <w:rFonts w:ascii="GHEA Grapalat" w:hAnsi="GHEA Grapalat"/>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25530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9E1E28" w:rsidRDefault="000C7BF5" w:rsidP="00A37D8B">
            <w:pPr>
              <w:jc w:val="center"/>
              <w:rPr>
                <w:rFonts w:ascii="GHEA Grapalat" w:hAnsi="GHEA Grapalat"/>
                <w:sz w:val="18"/>
                <w:szCs w:val="18"/>
                <w:lang w:val="hy-AM"/>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9E1E28" w:rsidRDefault="000C7BF5" w:rsidP="00A37D8B">
            <w:pPr>
              <w:jc w:val="center"/>
              <w:rPr>
                <w:rFonts w:ascii="GHEA Grapalat" w:hAnsi="GHEA Grapalat"/>
                <w:sz w:val="16"/>
                <w:szCs w:val="16"/>
                <w:lang w:val="hy-AM"/>
              </w:rPr>
            </w:pPr>
            <w:r w:rsidRPr="00F072C3">
              <w:rPr>
                <w:rFonts w:ascii="GHEA Grapalat" w:hAnsi="GHEA Grapalat"/>
                <w:sz w:val="16"/>
                <w:szCs w:val="16"/>
                <w:lang w:val="hy-AM"/>
              </w:rPr>
              <w:t>25530</w:t>
            </w:r>
          </w:p>
        </w:tc>
        <w:tc>
          <w:tcPr>
            <w:tcW w:w="1559" w:type="dxa"/>
            <w:vAlign w:val="center"/>
          </w:tcPr>
          <w:p w:rsidR="000C7BF5" w:rsidRPr="00026DED" w:rsidRDefault="000C7BF5" w:rsidP="00A37D8B">
            <w:pPr>
              <w:rPr>
                <w:rFonts w:ascii="GHEA Grapalat" w:hAnsi="GHEA Grapalat"/>
                <w:sz w:val="18"/>
                <w:szCs w:val="18"/>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9E1E28" w:rsidRDefault="000C7BF5" w:rsidP="00A37D8B">
            <w:pPr>
              <w:jc w:val="center"/>
              <w:rPr>
                <w:rFonts w:ascii="GHEA Grapalat" w:hAnsi="GHEA Grapalat" w:cs="Arial LatArm"/>
                <w:lang w:val="hy-AM"/>
              </w:rPr>
            </w:pPr>
            <w:r w:rsidRPr="009E1E28">
              <w:rPr>
                <w:rFonts w:ascii="GHEA Grapalat" w:hAnsi="GHEA Grapalat" w:cs="Arial LatArm"/>
                <w:lang w:val="hy-AM"/>
              </w:rPr>
              <w:t>2</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9E1E28">
              <w:rPr>
                <w:rFonts w:ascii="GHEA Grapalat" w:hAnsi="GHEA Grapalat"/>
                <w:sz w:val="16"/>
                <w:szCs w:val="16"/>
                <w:lang w:val="hy-AM"/>
              </w:rPr>
              <w:t>33611110/</w:t>
            </w:r>
            <w:r w:rsidRPr="00F072C3">
              <w:rPr>
                <w:rFonts w:ascii="GHEA Grapalat" w:hAnsi="GHEA Grapalat"/>
                <w:sz w:val="16"/>
                <w:szCs w:val="16"/>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0C7BF5" w:rsidRDefault="000C7BF5" w:rsidP="00A37D8B">
            <w:pPr>
              <w:pStyle w:val="23"/>
              <w:spacing w:line="240" w:lineRule="auto"/>
              <w:ind w:firstLine="0"/>
              <w:jc w:val="center"/>
              <w:rPr>
                <w:rFonts w:ascii="GHEA Grapalat" w:hAnsi="GHEA Grapalat"/>
                <w:sz w:val="16"/>
                <w:szCs w:val="16"/>
                <w:lang w:val="hy-AM"/>
              </w:rPr>
            </w:pPr>
            <w:r w:rsidRPr="000C7BF5">
              <w:rPr>
                <w:rFonts w:ascii="GHEA Grapalat" w:hAnsi="GHEA Grapalat" w:cs="Sylfaen"/>
                <w:lang w:val="hy-AM"/>
              </w:rPr>
              <w:t>Гидроксид алюминия</w:t>
            </w:r>
            <w:r w:rsidRPr="00C7255E">
              <w:rPr>
                <w:rFonts w:ascii="GHEA Grapalat" w:hAnsi="GHEA Grapalat" w:cs="Sylfaen"/>
                <w:lang w:val="hy-AM"/>
              </w:rPr>
              <w:t>+</w:t>
            </w:r>
            <w:r w:rsidRPr="000C7BF5">
              <w:rPr>
                <w:rFonts w:ascii="GHEA Grapalat" w:hAnsi="GHEA Grapalat" w:cs="Sylfaen"/>
                <w:lang w:val="hy-AM"/>
              </w:rPr>
              <w:t xml:space="preserve"> гидроксид магния</w:t>
            </w:r>
            <w:r w:rsidRPr="000C7BF5">
              <w:rPr>
                <w:rFonts w:ascii="GHEA Grapalat" w:hAnsi="GHEA Grapalat"/>
                <w:lang w:val="hy-AM"/>
              </w:rPr>
              <w:t xml:space="preserve"> a02aa04  a02ab01 g04bx01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tcPr>
          <w:p w:rsidR="000C7BF5" w:rsidRPr="00C7255E" w:rsidRDefault="000C7BF5" w:rsidP="00A37D8B">
            <w:pPr>
              <w:jc w:val="both"/>
              <w:rPr>
                <w:rFonts w:ascii="GHEA Grapalat" w:hAnsi="GHEA Grapalat" w:cs="Sylfaen"/>
                <w:sz w:val="20"/>
                <w:szCs w:val="20"/>
              </w:rPr>
            </w:pPr>
            <w:r w:rsidRPr="00C7255E">
              <w:rPr>
                <w:rFonts w:ascii="GHEA Grapalat" w:hAnsi="GHEA Grapalat" w:cs="Sylfaen"/>
                <w:sz w:val="20"/>
                <w:szCs w:val="20"/>
                <w:lang w:val="af-ZA"/>
              </w:rPr>
              <w:t>Гидроксид алюм</w:t>
            </w:r>
            <w:r>
              <w:rPr>
                <w:rFonts w:ascii="GHEA Grapalat" w:hAnsi="GHEA Grapalat" w:cs="Sylfaen"/>
                <w:sz w:val="20"/>
                <w:szCs w:val="20"/>
                <w:lang w:val="af-ZA"/>
              </w:rPr>
              <w:t xml:space="preserve">иния, гидроксид магния, </w:t>
            </w:r>
            <w:r>
              <w:rPr>
                <w:rFonts w:ascii="GHEA Grapalat" w:hAnsi="GHEA Grapalat" w:cs="Sylfaen"/>
                <w:sz w:val="20"/>
                <w:szCs w:val="20"/>
              </w:rPr>
              <w:t>лекарственная форма-</w:t>
            </w:r>
            <w:r w:rsidRPr="00C7255E">
              <w:rPr>
                <w:rFonts w:ascii="GHEA Grapalat" w:hAnsi="GHEA Grapalat" w:cs="Sylfaen"/>
                <w:sz w:val="20"/>
                <w:szCs w:val="20"/>
                <w:lang w:val="af-ZA"/>
              </w:rPr>
              <w:t>. жевательные таблетки</w:t>
            </w:r>
            <w:r w:rsidRPr="00F072C3">
              <w:rPr>
                <w:rFonts w:ascii="GHEA Grapalat" w:hAnsi="GHEA Grapalat" w:cs="Sylfaen"/>
                <w:sz w:val="20"/>
                <w:szCs w:val="20"/>
                <w:lang w:val="af-ZA"/>
              </w:rPr>
              <w:t xml:space="preserve">, </w:t>
            </w:r>
            <w:r>
              <w:rPr>
                <w:rFonts w:ascii="GHEA Grapalat" w:hAnsi="GHEA Grapalat" w:cs="Sylfaen"/>
                <w:sz w:val="20"/>
                <w:szCs w:val="20"/>
              </w:rPr>
              <w:t>дозировка</w:t>
            </w:r>
            <w:r>
              <w:rPr>
                <w:rFonts w:ascii="GHEA Grapalat" w:hAnsi="GHEA Grapalat" w:cs="Sylfaen"/>
                <w:sz w:val="20"/>
                <w:szCs w:val="20"/>
                <w:lang w:val="af-ZA"/>
              </w:rPr>
              <w:t>. 400</w:t>
            </w:r>
            <w:r>
              <w:rPr>
                <w:rFonts w:ascii="GHEA Grapalat" w:hAnsi="GHEA Grapalat" w:cs="Sylfaen"/>
                <w:sz w:val="20"/>
                <w:szCs w:val="20"/>
              </w:rPr>
              <w:t>мг</w:t>
            </w:r>
            <w:r>
              <w:rPr>
                <w:rFonts w:ascii="GHEA Grapalat" w:hAnsi="GHEA Grapalat" w:cs="Sylfaen"/>
                <w:sz w:val="20"/>
                <w:szCs w:val="20"/>
                <w:lang w:val="af-ZA"/>
              </w:rPr>
              <w:t>+400</w:t>
            </w:r>
            <w:r>
              <w:rPr>
                <w:rFonts w:ascii="GHEA Grapalat" w:hAnsi="GHEA Grapalat" w:cs="Sylfaen"/>
                <w:sz w:val="20"/>
                <w:szCs w:val="20"/>
              </w:rPr>
              <w:t>мг</w:t>
            </w:r>
          </w:p>
          <w:p w:rsidR="000C7BF5" w:rsidRPr="00F072C3" w:rsidRDefault="000C7BF5" w:rsidP="00A37D8B">
            <w:pPr>
              <w:jc w:val="both"/>
              <w:rPr>
                <w:rFonts w:ascii="GHEA Grapalat" w:hAnsi="GHEA Grapalat"/>
                <w:sz w:val="16"/>
                <w:szCs w:val="16"/>
                <w:lang w:val="hy-AM"/>
              </w:rPr>
            </w:pP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8000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lang w:val="hy-AM"/>
              </w:rPr>
              <w:t>8000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3</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rPr>
              <w:t>33611110/</w:t>
            </w:r>
            <w:r w:rsidRPr="00F072C3">
              <w:rPr>
                <w:rFonts w:ascii="GHEA Grapalat" w:hAnsi="GHEA Grapalat"/>
                <w:sz w:val="16"/>
                <w:szCs w:val="16"/>
                <w:lang w:val="hy-AM"/>
              </w:rPr>
              <w:t>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0C7BF5" w:rsidRDefault="000C7BF5" w:rsidP="00A37D8B">
            <w:pPr>
              <w:pStyle w:val="23"/>
              <w:spacing w:line="240" w:lineRule="auto"/>
              <w:ind w:firstLine="0"/>
              <w:jc w:val="center"/>
              <w:rPr>
                <w:rFonts w:ascii="GHEA Grapalat" w:hAnsi="GHEA Grapalat"/>
                <w:sz w:val="16"/>
                <w:szCs w:val="16"/>
                <w:lang w:val="hy-AM"/>
              </w:rPr>
            </w:pPr>
            <w:r w:rsidRPr="000C7BF5">
              <w:rPr>
                <w:rFonts w:ascii="GHEA Grapalat" w:hAnsi="GHEA Grapalat" w:cs="Sylfaen"/>
                <w:lang w:val="hy-AM"/>
              </w:rPr>
              <w:t>Гидроксид алюминия</w:t>
            </w:r>
            <w:r w:rsidRPr="00C7255E">
              <w:rPr>
                <w:rFonts w:ascii="GHEA Grapalat" w:hAnsi="GHEA Grapalat" w:cs="Sylfaen"/>
                <w:lang w:val="hy-AM"/>
              </w:rPr>
              <w:t>+</w:t>
            </w:r>
            <w:r w:rsidRPr="000C7BF5">
              <w:rPr>
                <w:rFonts w:ascii="GHEA Grapalat" w:hAnsi="GHEA Grapalat" w:cs="Sylfaen"/>
                <w:lang w:val="hy-AM"/>
              </w:rPr>
              <w:t xml:space="preserve"> гидроксид магния</w:t>
            </w:r>
            <w:r w:rsidRPr="000C7BF5">
              <w:rPr>
                <w:rFonts w:ascii="GHEA Grapalat" w:hAnsi="GHEA Grapalat"/>
                <w:lang w:val="hy-AM"/>
              </w:rPr>
              <w:t xml:space="preserve"> a02aa04  a02ab01 g04bx01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C84D46" w:rsidRDefault="000C7BF5" w:rsidP="00A37D8B">
            <w:pPr>
              <w:jc w:val="both"/>
              <w:rPr>
                <w:rFonts w:ascii="GHEA Grapalat" w:hAnsi="GHEA Grapalat"/>
                <w:sz w:val="20"/>
                <w:szCs w:val="20"/>
              </w:rPr>
            </w:pPr>
            <w:r w:rsidRPr="00C84D46">
              <w:rPr>
                <w:rFonts w:ascii="GHEA Grapalat" w:hAnsi="GHEA Grapalat"/>
                <w:sz w:val="20"/>
                <w:szCs w:val="20"/>
                <w:lang w:val="pt-BR"/>
              </w:rPr>
              <w:t>Гидроксид алюминия, гидроксид маг</w:t>
            </w:r>
            <w:r>
              <w:rPr>
                <w:rFonts w:ascii="GHEA Grapalat" w:hAnsi="GHEA Grapalat"/>
                <w:sz w:val="20"/>
                <w:szCs w:val="20"/>
                <w:lang w:val="pt-BR"/>
              </w:rPr>
              <w:t xml:space="preserve">ния, бензойная, </w:t>
            </w:r>
            <w:r>
              <w:rPr>
                <w:rFonts w:ascii="GHEA Grapalat" w:hAnsi="GHEA Grapalat"/>
                <w:sz w:val="20"/>
                <w:szCs w:val="20"/>
              </w:rPr>
              <w:t>лекарственная форма- суспензия для внутреннего применения</w:t>
            </w:r>
            <w:r w:rsidRPr="00C84D46">
              <w:rPr>
                <w:rFonts w:ascii="GHEA Grapalat" w:hAnsi="GHEA Grapalat"/>
                <w:sz w:val="20"/>
                <w:szCs w:val="20"/>
                <w:lang w:val="pt-BR"/>
              </w:rPr>
              <w:t xml:space="preserve">. </w:t>
            </w:r>
            <w:r>
              <w:rPr>
                <w:rFonts w:ascii="GHEA Grapalat" w:hAnsi="GHEA Grapalat"/>
                <w:sz w:val="20"/>
                <w:szCs w:val="20"/>
              </w:rPr>
              <w:t>Дозировка</w:t>
            </w:r>
            <w:r w:rsidRPr="00C84D46">
              <w:rPr>
                <w:rFonts w:ascii="GHEA Grapalat" w:hAnsi="GHEA Grapalat"/>
                <w:sz w:val="20"/>
                <w:szCs w:val="20"/>
                <w:lang w:val="pt-BR"/>
              </w:rPr>
              <w:t xml:space="preserve"> </w:t>
            </w:r>
            <w:r w:rsidRPr="00F072C3">
              <w:rPr>
                <w:rFonts w:ascii="GHEA Grapalat" w:hAnsi="GHEA Grapalat"/>
                <w:sz w:val="20"/>
                <w:szCs w:val="20"/>
                <w:lang w:val="pt-BR"/>
              </w:rPr>
              <w:t>436</w:t>
            </w:r>
            <w:r>
              <w:rPr>
                <w:rFonts w:ascii="GHEA Grapalat" w:hAnsi="GHEA Grapalat"/>
                <w:sz w:val="20"/>
                <w:szCs w:val="20"/>
              </w:rPr>
              <w:t>мг</w:t>
            </w:r>
            <w:r w:rsidRPr="00F072C3">
              <w:rPr>
                <w:rFonts w:ascii="GHEA Grapalat" w:hAnsi="GHEA Grapalat"/>
                <w:sz w:val="20"/>
                <w:szCs w:val="20"/>
                <w:lang w:val="pt-BR"/>
              </w:rPr>
              <w:t>/</w:t>
            </w:r>
            <w:r>
              <w:rPr>
                <w:rFonts w:ascii="GHEA Grapalat" w:hAnsi="GHEA Grapalat"/>
                <w:sz w:val="20"/>
                <w:szCs w:val="20"/>
              </w:rPr>
              <w:t>мл</w:t>
            </w:r>
            <w:r w:rsidRPr="00F072C3">
              <w:rPr>
                <w:rFonts w:ascii="GHEA Grapalat" w:hAnsi="GHEA Grapalat"/>
                <w:sz w:val="20"/>
                <w:szCs w:val="20"/>
                <w:lang w:val="pt-BR"/>
              </w:rPr>
              <w:t>+70</w:t>
            </w:r>
            <w:r>
              <w:rPr>
                <w:rFonts w:ascii="GHEA Grapalat" w:hAnsi="GHEA Grapalat"/>
                <w:sz w:val="20"/>
                <w:szCs w:val="20"/>
              </w:rPr>
              <w:t>мг</w:t>
            </w:r>
            <w:r w:rsidRPr="00F072C3">
              <w:rPr>
                <w:rFonts w:ascii="GHEA Grapalat" w:hAnsi="GHEA Grapalat"/>
                <w:sz w:val="20"/>
                <w:szCs w:val="20"/>
                <w:lang w:val="pt-BR"/>
              </w:rPr>
              <w:t>/</w:t>
            </w:r>
            <w:r>
              <w:rPr>
                <w:rFonts w:ascii="GHEA Grapalat" w:hAnsi="GHEA Grapalat"/>
                <w:sz w:val="20"/>
                <w:szCs w:val="20"/>
              </w:rPr>
              <w:t>мл</w:t>
            </w:r>
            <w:r w:rsidRPr="00F072C3">
              <w:rPr>
                <w:rFonts w:ascii="GHEA Grapalat" w:hAnsi="GHEA Grapalat"/>
                <w:sz w:val="20"/>
                <w:szCs w:val="20"/>
                <w:lang w:val="pt-BR"/>
              </w:rPr>
              <w:t>+21,8</w:t>
            </w:r>
            <w:r>
              <w:rPr>
                <w:rFonts w:ascii="GHEA Grapalat" w:hAnsi="GHEA Grapalat"/>
                <w:sz w:val="20"/>
                <w:szCs w:val="20"/>
              </w:rPr>
              <w:t>мг</w:t>
            </w:r>
            <w:r w:rsidRPr="00F072C3">
              <w:rPr>
                <w:rFonts w:ascii="GHEA Grapalat" w:hAnsi="GHEA Grapalat"/>
                <w:sz w:val="20"/>
                <w:szCs w:val="20"/>
                <w:lang w:val="pt-BR"/>
              </w:rPr>
              <w:t>/</w:t>
            </w:r>
            <w:r>
              <w:rPr>
                <w:rFonts w:ascii="GHEA Grapalat" w:hAnsi="GHEA Grapalat"/>
                <w:sz w:val="20"/>
                <w:szCs w:val="20"/>
              </w:rPr>
              <w:t>мл</w:t>
            </w:r>
            <w:r w:rsidRPr="00F072C3">
              <w:rPr>
                <w:rFonts w:ascii="GHEA Grapalat" w:hAnsi="GHEA Grapalat"/>
                <w:sz w:val="20"/>
                <w:szCs w:val="20"/>
                <w:lang w:val="pt-BR"/>
              </w:rPr>
              <w:t>; 170</w:t>
            </w:r>
            <w:r>
              <w:rPr>
                <w:rFonts w:ascii="GHEA Grapalat" w:hAnsi="GHEA Grapalat"/>
                <w:sz w:val="20"/>
                <w:szCs w:val="20"/>
              </w:rPr>
              <w:t>мл</w:t>
            </w:r>
            <w:r w:rsidRPr="00F072C3">
              <w:rPr>
                <w:rFonts w:ascii="GHEA Grapalat" w:hAnsi="GHEA Grapalat"/>
                <w:sz w:val="20"/>
                <w:szCs w:val="20"/>
                <w:lang w:val="pt-BR"/>
              </w:rPr>
              <w:t xml:space="preserve"> </w:t>
            </w:r>
            <w:r>
              <w:rPr>
                <w:rFonts w:ascii="GHEA Grapalat" w:hAnsi="GHEA Grapalat"/>
                <w:sz w:val="20"/>
                <w:szCs w:val="20"/>
              </w:rPr>
              <w:t>пластиковая бутылка</w:t>
            </w:r>
            <w:r w:rsidRPr="00F072C3">
              <w:rPr>
                <w:rFonts w:ascii="GHEA Grapalat" w:hAnsi="GHEA Grapalat"/>
                <w:sz w:val="20"/>
                <w:szCs w:val="20"/>
                <w:lang w:val="pt-BR"/>
              </w:rPr>
              <w:t xml:space="preserve"> </w:t>
            </w:r>
            <w:r w:rsidRPr="00F072C3">
              <w:rPr>
                <w:rFonts w:ascii="GHEA Grapalat" w:hAnsi="GHEA Grapalat"/>
                <w:sz w:val="20"/>
                <w:szCs w:val="20"/>
              </w:rPr>
              <w:t>և</w:t>
            </w:r>
            <w:r w:rsidRPr="00F072C3">
              <w:rPr>
                <w:rFonts w:ascii="GHEA Grapalat" w:hAnsi="GHEA Grapalat"/>
                <w:sz w:val="20"/>
                <w:szCs w:val="20"/>
                <w:lang w:val="pt-BR"/>
              </w:rPr>
              <w:t xml:space="preserve"> </w:t>
            </w:r>
            <w:r>
              <w:rPr>
                <w:rFonts w:ascii="GHEA Grapalat" w:hAnsi="GHEA Grapalat"/>
                <w:sz w:val="20"/>
                <w:szCs w:val="20"/>
              </w:rPr>
              <w:t>измеритель</w:t>
            </w:r>
            <w:r w:rsidRPr="00F072C3">
              <w:rPr>
                <w:rFonts w:ascii="GHEA Grapalat" w:hAnsi="GHEA Grapalat"/>
                <w:sz w:val="20"/>
                <w:szCs w:val="20"/>
                <w:lang w:val="pt-BR"/>
              </w:rPr>
              <w:t xml:space="preserve"> </w:t>
            </w:r>
            <w:r>
              <w:rPr>
                <w:rFonts w:ascii="GHEA Grapalat" w:hAnsi="GHEA Grapalat"/>
                <w:sz w:val="20"/>
                <w:szCs w:val="20"/>
              </w:rPr>
              <w:t>ложка</w:t>
            </w:r>
            <w:r w:rsidRPr="00F072C3">
              <w:rPr>
                <w:rFonts w:ascii="GHEA Grapalat" w:hAnsi="GHEA Grapalat"/>
                <w:sz w:val="20"/>
                <w:szCs w:val="20"/>
                <w:lang w:val="pt-BR"/>
              </w:rPr>
              <w:t xml:space="preserve"> 5</w:t>
            </w:r>
            <w:r>
              <w:rPr>
                <w:rFonts w:ascii="GHEA Grapalat" w:hAnsi="GHEA Grapalat"/>
                <w:sz w:val="20"/>
                <w:szCs w:val="20"/>
              </w:rPr>
              <w:t>мл</w:t>
            </w:r>
          </w:p>
          <w:p w:rsidR="000C7BF5" w:rsidRPr="00F072C3" w:rsidRDefault="000C7BF5" w:rsidP="00A37D8B">
            <w:pPr>
              <w:jc w:val="both"/>
              <w:rPr>
                <w:rFonts w:ascii="GHEA Grapalat" w:hAnsi="GHEA Grapalat"/>
                <w:sz w:val="20"/>
                <w:szCs w:val="20"/>
                <w:lang w:val="hy-AM"/>
              </w:rPr>
            </w:pP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96</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lang w:val="hy-AM"/>
              </w:rPr>
              <w:t>96</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4</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pt-BR"/>
              </w:rPr>
              <w:t>33611120/1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pStyle w:val="23"/>
              <w:spacing w:line="240" w:lineRule="auto"/>
              <w:ind w:firstLine="0"/>
              <w:jc w:val="center"/>
              <w:rPr>
                <w:rFonts w:ascii="GHEA Grapalat" w:hAnsi="GHEA Grapalat"/>
                <w:sz w:val="16"/>
                <w:szCs w:val="16"/>
              </w:rPr>
            </w:pPr>
            <w:r>
              <w:rPr>
                <w:rFonts w:ascii="GHEA Grapalat" w:hAnsi="GHEA Grapalat" w:cs="Sylfaen"/>
              </w:rPr>
              <w:t>фамотидин</w:t>
            </w:r>
            <w:r w:rsidRPr="00F072C3">
              <w:rPr>
                <w:rFonts w:ascii="GHEA Grapalat" w:hAnsi="GHEA Grapalat"/>
              </w:rPr>
              <w:t xml:space="preserve">  A02BA03    </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tcPr>
          <w:p w:rsidR="000C7BF5" w:rsidRPr="00FE1872" w:rsidRDefault="000C7BF5" w:rsidP="00A37D8B">
            <w:pPr>
              <w:jc w:val="both"/>
              <w:rPr>
                <w:rFonts w:ascii="GHEA Grapalat" w:hAnsi="GHEA Grapalat" w:cs="Sylfaen"/>
                <w:sz w:val="20"/>
                <w:szCs w:val="20"/>
              </w:rPr>
            </w:pPr>
            <w:r>
              <w:rPr>
                <w:rFonts w:ascii="GHEA Grapalat" w:hAnsi="GHEA Grapalat"/>
                <w:sz w:val="20"/>
                <w:szCs w:val="20"/>
              </w:rPr>
              <w:t>Фамотидин</w:t>
            </w:r>
            <w:r w:rsidRPr="00F072C3">
              <w:rPr>
                <w:rFonts w:ascii="GHEA Grapalat" w:hAnsi="GHEA Grapalat"/>
                <w:sz w:val="20"/>
                <w:szCs w:val="20"/>
                <w:lang w:val="af-ZA"/>
              </w:rPr>
              <w:t xml:space="preserve">, </w:t>
            </w:r>
            <w:r>
              <w:rPr>
                <w:rFonts w:ascii="GHEA Grapalat" w:hAnsi="GHEA Grapalat" w:cs="Sylfaen"/>
                <w:sz w:val="20"/>
                <w:szCs w:val="20"/>
              </w:rPr>
              <w:t>лекарственная форма-</w:t>
            </w:r>
            <w:r w:rsidRPr="00F072C3">
              <w:rPr>
                <w:rFonts w:ascii="GHEA Grapalat" w:hAnsi="GHEA Grapalat" w:cs="Sylfaen"/>
                <w:sz w:val="20"/>
                <w:szCs w:val="20"/>
                <w:lang w:val="af-ZA"/>
              </w:rPr>
              <w:t xml:space="preserve"> </w:t>
            </w:r>
            <w:r>
              <w:rPr>
                <w:rFonts w:ascii="GHEA Grapalat" w:hAnsi="GHEA Grapalat" w:cs="Sylfaen"/>
                <w:sz w:val="20"/>
                <w:szCs w:val="20"/>
              </w:rPr>
              <w:t>таблетка с покрытием</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af-ZA"/>
              </w:rPr>
              <w:t>. 20</w:t>
            </w:r>
            <w:r>
              <w:rPr>
                <w:rFonts w:ascii="GHEA Grapalat" w:hAnsi="GHEA Grapalat" w:cs="Sylfaen"/>
                <w:sz w:val="20"/>
                <w:szCs w:val="20"/>
              </w:rPr>
              <w:t>мг</w:t>
            </w:r>
          </w:p>
          <w:p w:rsidR="000C7BF5" w:rsidRPr="00F072C3" w:rsidRDefault="000C7BF5" w:rsidP="00A37D8B">
            <w:pPr>
              <w:jc w:val="both"/>
              <w:rPr>
                <w:rFonts w:ascii="GHEA Grapalat" w:hAnsi="GHEA Grapalat"/>
                <w:b/>
                <w:sz w:val="16"/>
                <w:szCs w:val="16"/>
                <w:lang w:val="hy-AM"/>
              </w:rPr>
            </w:pP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4240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lang w:val="hy-AM"/>
              </w:rPr>
              <w:t>4240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F072C3" w:rsidTr="00A37D8B">
        <w:trPr>
          <w:trHeight w:val="765"/>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lastRenderedPageBreak/>
              <w:t>5</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pt-BR"/>
              </w:rPr>
              <w:t>33611120/2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pStyle w:val="23"/>
              <w:spacing w:line="240" w:lineRule="auto"/>
              <w:ind w:firstLine="0"/>
              <w:jc w:val="center"/>
              <w:rPr>
                <w:rFonts w:ascii="GHEA Grapalat" w:hAnsi="GHEA Grapalat"/>
                <w:sz w:val="16"/>
                <w:szCs w:val="16"/>
              </w:rPr>
            </w:pPr>
            <w:r>
              <w:rPr>
                <w:rFonts w:ascii="GHEA Grapalat" w:hAnsi="GHEA Grapalat" w:cs="Sylfaen"/>
              </w:rPr>
              <w:t>фамотидин</w:t>
            </w:r>
            <w:r w:rsidRPr="00F072C3">
              <w:rPr>
                <w:rFonts w:ascii="GHEA Grapalat" w:hAnsi="GHEA Grapalat"/>
              </w:rPr>
              <w:t xml:space="preserve">  A02BA03    </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tcPr>
          <w:p w:rsidR="000C7BF5" w:rsidRPr="00FE1872" w:rsidRDefault="000C7BF5" w:rsidP="00A37D8B">
            <w:pPr>
              <w:jc w:val="both"/>
              <w:rPr>
                <w:rFonts w:ascii="GHEA Grapalat" w:hAnsi="GHEA Grapalat" w:cs="Sylfaen"/>
                <w:sz w:val="20"/>
                <w:szCs w:val="20"/>
              </w:rPr>
            </w:pPr>
            <w:r>
              <w:rPr>
                <w:rFonts w:ascii="GHEA Grapalat" w:hAnsi="GHEA Grapalat"/>
                <w:sz w:val="20"/>
                <w:szCs w:val="20"/>
              </w:rPr>
              <w:t>Фамотидин</w:t>
            </w:r>
            <w:r w:rsidRPr="00F072C3">
              <w:rPr>
                <w:rFonts w:ascii="GHEA Grapalat" w:hAnsi="GHEA Grapalat"/>
                <w:sz w:val="20"/>
                <w:szCs w:val="20"/>
                <w:lang w:val="af-ZA"/>
              </w:rPr>
              <w:t xml:space="preserve">, </w:t>
            </w:r>
            <w:r>
              <w:rPr>
                <w:rFonts w:ascii="GHEA Grapalat" w:hAnsi="GHEA Grapalat" w:cs="Sylfaen"/>
                <w:sz w:val="20"/>
                <w:szCs w:val="20"/>
              </w:rPr>
              <w:t>лекарственная форма-</w:t>
            </w:r>
            <w:r w:rsidRPr="00F072C3">
              <w:rPr>
                <w:rFonts w:ascii="GHEA Grapalat" w:hAnsi="GHEA Grapalat" w:cs="Sylfaen"/>
                <w:sz w:val="20"/>
                <w:szCs w:val="20"/>
                <w:lang w:val="af-ZA"/>
              </w:rPr>
              <w:t xml:space="preserve"> </w:t>
            </w:r>
            <w:r>
              <w:rPr>
                <w:rFonts w:ascii="GHEA Grapalat" w:hAnsi="GHEA Grapalat" w:cs="Sylfaen"/>
                <w:sz w:val="20"/>
                <w:szCs w:val="20"/>
              </w:rPr>
              <w:t>таблетка с покрытием</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af-ZA"/>
              </w:rPr>
              <w:t xml:space="preserve">. </w:t>
            </w:r>
            <w:r>
              <w:rPr>
                <w:rFonts w:ascii="GHEA Grapalat" w:hAnsi="GHEA Grapalat" w:cs="Sylfaen"/>
                <w:sz w:val="20"/>
                <w:szCs w:val="20"/>
              </w:rPr>
              <w:t>4</w:t>
            </w:r>
            <w:r w:rsidRPr="00F072C3">
              <w:rPr>
                <w:rFonts w:ascii="GHEA Grapalat" w:hAnsi="GHEA Grapalat" w:cs="Sylfaen"/>
                <w:sz w:val="20"/>
                <w:szCs w:val="20"/>
                <w:lang w:val="af-ZA"/>
              </w:rPr>
              <w:t>0</w:t>
            </w:r>
            <w:r>
              <w:rPr>
                <w:rFonts w:ascii="GHEA Grapalat" w:hAnsi="GHEA Grapalat" w:cs="Sylfaen"/>
                <w:sz w:val="20"/>
                <w:szCs w:val="20"/>
              </w:rPr>
              <w:t>мг</w:t>
            </w:r>
          </w:p>
          <w:p w:rsidR="000C7BF5" w:rsidRPr="00F072C3" w:rsidRDefault="000C7BF5" w:rsidP="00A37D8B">
            <w:pPr>
              <w:jc w:val="both"/>
              <w:rPr>
                <w:rFonts w:ascii="GHEA Grapalat" w:hAnsi="GHEA Grapalat"/>
                <w:b/>
                <w:sz w:val="16"/>
                <w:szCs w:val="16"/>
                <w:lang w:val="hy-AM"/>
              </w:rPr>
            </w:pP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300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lang w:val="hy-AM"/>
              </w:rPr>
              <w:t>300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lang w:val="hy-AM"/>
              </w:rPr>
              <w:t>20</w:t>
            </w:r>
            <w:r>
              <w:rPr>
                <w:rFonts w:ascii="GHEA Grapalat" w:hAnsi="GHEA Grapalat"/>
                <w:sz w:val="18"/>
                <w:szCs w:val="18"/>
              </w:rPr>
              <w:t xml:space="preserve">20 </w:t>
            </w:r>
            <w:r>
              <w:rPr>
                <w:rFonts w:ascii="GHEA Grapalat" w:hAnsi="GHEA Grapalat"/>
                <w:sz w:val="18"/>
                <w:szCs w:val="18"/>
                <w:lang w:val="hy-AM"/>
              </w:rPr>
              <w:t xml:space="preserve">թվականի </w:t>
            </w:r>
            <w:r>
              <w:rPr>
                <w:rFonts w:ascii="GHEA Grapalat" w:hAnsi="GHEA Grapalat"/>
                <w:sz w:val="18"/>
                <w:szCs w:val="18"/>
              </w:rPr>
              <w:t xml:space="preserve">III եռամսյակի </w:t>
            </w:r>
            <w:r>
              <w:rPr>
                <w:rFonts w:ascii="GHEA Grapalat" w:hAnsi="GHEA Grapalat"/>
                <w:sz w:val="18"/>
                <w:szCs w:val="18"/>
                <w:lang w:val="hy-AM"/>
              </w:rPr>
              <w:t>ընթացքում</w:t>
            </w:r>
          </w:p>
        </w:tc>
      </w:tr>
      <w:tr w:rsidR="000C7BF5" w:rsidRPr="00C472B7" w:rsidTr="00A37D8B">
        <w:trPr>
          <w:trHeight w:val="140"/>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6</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pt-BR"/>
              </w:rPr>
              <w:t>33611120/3</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pStyle w:val="23"/>
              <w:spacing w:line="240" w:lineRule="auto"/>
              <w:ind w:firstLine="0"/>
              <w:jc w:val="center"/>
              <w:rPr>
                <w:rFonts w:ascii="GHEA Grapalat" w:hAnsi="GHEA Grapalat"/>
                <w:sz w:val="16"/>
                <w:szCs w:val="16"/>
              </w:rPr>
            </w:pPr>
            <w:r>
              <w:rPr>
                <w:rFonts w:ascii="GHEA Grapalat" w:hAnsi="GHEA Grapalat" w:cs="Sylfaen"/>
              </w:rPr>
              <w:t>фамотидин</w:t>
            </w:r>
            <w:r w:rsidRPr="00F072C3">
              <w:rPr>
                <w:rFonts w:ascii="GHEA Grapalat" w:hAnsi="GHEA Grapalat"/>
              </w:rPr>
              <w:t xml:space="preserve">  A02BA03    </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tcPr>
          <w:p w:rsidR="000C7BF5" w:rsidRPr="00FE1872" w:rsidRDefault="000C7BF5" w:rsidP="00A37D8B">
            <w:pPr>
              <w:jc w:val="both"/>
              <w:rPr>
                <w:rFonts w:ascii="GHEA Grapalat" w:hAnsi="GHEA Grapalat"/>
                <w:sz w:val="20"/>
                <w:szCs w:val="20"/>
                <w:lang w:val="hy-AM"/>
              </w:rPr>
            </w:pPr>
            <w:r w:rsidRPr="00FE1872">
              <w:rPr>
                <w:rFonts w:ascii="GHEA Grapalat" w:hAnsi="GHEA Grapalat"/>
                <w:sz w:val="20"/>
                <w:szCs w:val="20"/>
                <w:lang w:val="hy-AM"/>
              </w:rPr>
              <w:t>Фамотидин, препарат. порошок для лиофилизированного инъекционного раствора, дозировка</w:t>
            </w:r>
            <w:r>
              <w:rPr>
                <w:rFonts w:ascii="GHEA Grapalat" w:hAnsi="GHEA Grapalat"/>
                <w:sz w:val="20"/>
                <w:szCs w:val="20"/>
                <w:lang w:val="hy-AM"/>
              </w:rPr>
              <w:t>. 20 мг; (5) Стеклянный флакон</w:t>
            </w:r>
            <w:r>
              <w:rPr>
                <w:rFonts w:ascii="GHEA Grapalat" w:hAnsi="GHEA Grapalat"/>
                <w:sz w:val="20"/>
                <w:szCs w:val="20"/>
              </w:rPr>
              <w:t>и и</w:t>
            </w:r>
            <w:r w:rsidRPr="00FE1872">
              <w:rPr>
                <w:rFonts w:ascii="GHEA Grapalat" w:hAnsi="GHEA Grapalat"/>
                <w:sz w:val="20"/>
                <w:szCs w:val="20"/>
                <w:lang w:val="hy-AM"/>
              </w:rPr>
              <w:t xml:space="preserve"> (5) </w:t>
            </w:r>
            <w:r>
              <w:rPr>
                <w:rFonts w:ascii="GHEA Grapalat" w:hAnsi="GHEA Grapalat"/>
                <w:sz w:val="20"/>
                <w:szCs w:val="20"/>
              </w:rPr>
              <w:t>растворитель</w:t>
            </w:r>
            <w:r w:rsidRPr="00FE1872">
              <w:rPr>
                <w:rFonts w:ascii="GHEA Grapalat" w:hAnsi="GHEA Grapalat"/>
                <w:sz w:val="20"/>
                <w:szCs w:val="20"/>
                <w:lang w:val="hy-AM"/>
              </w:rPr>
              <w:t xml:space="preserve"> в ампулах 5 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15</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lang w:val="hy-AM"/>
              </w:rPr>
              <w:t>15</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105"/>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7</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33611130/1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Pr>
                <w:rFonts w:ascii="GHEA Grapalat" w:hAnsi="GHEA Grapalat"/>
                <w:sz w:val="20"/>
                <w:szCs w:val="20"/>
              </w:rPr>
              <w:t>атропин</w:t>
            </w:r>
            <w:r w:rsidRPr="00F072C3">
              <w:rPr>
                <w:rFonts w:ascii="GHEA Grapalat" w:hAnsi="GHEA Grapalat"/>
                <w:sz w:val="20"/>
                <w:szCs w:val="20"/>
              </w:rPr>
              <w:t xml:space="preserve"> a03ba01, s01fa01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nil"/>
              <w:bottom w:val="single" w:sz="4" w:space="0" w:color="auto"/>
              <w:right w:val="single" w:sz="4" w:space="0" w:color="000000"/>
            </w:tcBorders>
            <w:shd w:val="clear" w:color="auto" w:fill="auto"/>
            <w:vAlign w:val="bottom"/>
          </w:tcPr>
          <w:p w:rsidR="000C7BF5" w:rsidRPr="00F072C3" w:rsidRDefault="000C7BF5" w:rsidP="00A37D8B">
            <w:pPr>
              <w:jc w:val="both"/>
              <w:rPr>
                <w:rFonts w:ascii="GHEA Grapalat" w:hAnsi="GHEA Grapalat"/>
                <w:sz w:val="20"/>
                <w:szCs w:val="20"/>
                <w:lang w:val="hy-AM"/>
              </w:rPr>
            </w:pPr>
            <w:r w:rsidRPr="00C20DE7">
              <w:rPr>
                <w:rFonts w:ascii="GHEA Grapalat" w:hAnsi="GHEA Grapalat"/>
                <w:sz w:val="20"/>
                <w:szCs w:val="20"/>
                <w:lang w:val="hy-AM"/>
              </w:rPr>
              <w:t>Атропин (атропин</w:t>
            </w:r>
            <w:r>
              <w:rPr>
                <w:rFonts w:ascii="GHEA Grapalat" w:hAnsi="GHEA Grapalat"/>
                <w:sz w:val="20"/>
                <w:szCs w:val="20"/>
              </w:rPr>
              <w:t>а</w:t>
            </w:r>
            <w:r>
              <w:rPr>
                <w:rFonts w:ascii="GHEA Grapalat" w:hAnsi="GHEA Grapalat"/>
                <w:sz w:val="20"/>
                <w:szCs w:val="20"/>
                <w:lang w:val="hy-AM"/>
              </w:rPr>
              <w:t xml:space="preserve"> сульфат), </w:t>
            </w:r>
            <w:r>
              <w:rPr>
                <w:rFonts w:ascii="GHEA Grapalat" w:hAnsi="GHEA Grapalat"/>
                <w:sz w:val="20"/>
                <w:szCs w:val="20"/>
              </w:rPr>
              <w:t>лекарственная форма -</w:t>
            </w:r>
            <w:r>
              <w:rPr>
                <w:rFonts w:ascii="GHEA Grapalat" w:hAnsi="GHEA Grapalat"/>
                <w:sz w:val="20"/>
                <w:szCs w:val="20"/>
                <w:lang w:val="hy-AM"/>
              </w:rPr>
              <w:t xml:space="preserve"> раствор м/м, н /э </w:t>
            </w:r>
            <w:r>
              <w:rPr>
                <w:rFonts w:ascii="GHEA Grapalat" w:hAnsi="GHEA Grapalat"/>
                <w:sz w:val="20"/>
                <w:szCs w:val="20"/>
              </w:rPr>
              <w:t>и</w:t>
            </w:r>
            <w:r>
              <w:rPr>
                <w:rFonts w:ascii="GHEA Grapalat" w:hAnsi="GHEA Grapalat"/>
                <w:sz w:val="20"/>
                <w:szCs w:val="20"/>
                <w:lang w:val="hy-AM"/>
              </w:rPr>
              <w:t xml:space="preserve"> е/м</w:t>
            </w:r>
            <w:r>
              <w:rPr>
                <w:rFonts w:ascii="GHEA Grapalat" w:hAnsi="GHEA Grapalat"/>
                <w:sz w:val="20"/>
                <w:szCs w:val="20"/>
              </w:rPr>
              <w:t xml:space="preserve"> для</w:t>
            </w:r>
            <w:r>
              <w:rPr>
                <w:rFonts w:ascii="GHEA Grapalat" w:hAnsi="GHEA Grapalat"/>
                <w:sz w:val="20"/>
                <w:szCs w:val="20"/>
                <w:lang w:val="hy-AM"/>
              </w:rPr>
              <w:t xml:space="preserve"> инъекция, дозировка. 1 мг/</w:t>
            </w:r>
            <w:r w:rsidRPr="00C20DE7">
              <w:rPr>
                <w:rFonts w:ascii="GHEA Grapalat" w:hAnsi="GHEA Grapalat"/>
                <w:sz w:val="20"/>
                <w:szCs w:val="20"/>
                <w:lang w:val="hy-AM"/>
              </w:rPr>
              <w:t>мл 1 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230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lang w:val="hy-AM"/>
              </w:rPr>
              <w:t>230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8</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33611130/2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Pr>
                <w:rFonts w:ascii="GHEA Grapalat" w:hAnsi="GHEA Grapalat"/>
                <w:sz w:val="20"/>
                <w:szCs w:val="20"/>
              </w:rPr>
              <w:t>атропин</w:t>
            </w:r>
            <w:r w:rsidRPr="00F072C3">
              <w:rPr>
                <w:rFonts w:ascii="GHEA Grapalat" w:hAnsi="GHEA Grapalat"/>
                <w:sz w:val="20"/>
                <w:szCs w:val="20"/>
              </w:rPr>
              <w:t xml:space="preserve"> a03ba01, s01fa01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nil"/>
              <w:bottom w:val="single" w:sz="4" w:space="0" w:color="auto"/>
              <w:right w:val="single" w:sz="4" w:space="0" w:color="000000"/>
            </w:tcBorders>
            <w:shd w:val="clear" w:color="auto" w:fill="auto"/>
            <w:vAlign w:val="bottom"/>
          </w:tcPr>
          <w:p w:rsidR="000C7BF5" w:rsidRPr="00BC4D83" w:rsidRDefault="000C7BF5" w:rsidP="00A37D8B">
            <w:pPr>
              <w:jc w:val="both"/>
              <w:rPr>
                <w:rFonts w:ascii="GHEA Grapalat" w:hAnsi="GHEA Grapalat"/>
                <w:sz w:val="20"/>
                <w:szCs w:val="20"/>
              </w:rPr>
            </w:pPr>
            <w:r>
              <w:rPr>
                <w:rFonts w:ascii="GHEA Grapalat" w:hAnsi="GHEA Grapalat"/>
                <w:sz w:val="20"/>
                <w:szCs w:val="20"/>
              </w:rPr>
              <w:t>Атропин</w:t>
            </w:r>
            <w:r w:rsidRPr="00F072C3">
              <w:rPr>
                <w:rFonts w:ascii="GHEA Grapalat" w:hAnsi="GHEA Grapalat"/>
                <w:sz w:val="20"/>
                <w:szCs w:val="20"/>
                <w:lang w:val="es-ES"/>
              </w:rPr>
              <w:t xml:space="preserve"> (</w:t>
            </w:r>
            <w:r w:rsidRPr="00C20DE7">
              <w:rPr>
                <w:rFonts w:ascii="GHEA Grapalat" w:hAnsi="GHEA Grapalat"/>
                <w:sz w:val="20"/>
                <w:szCs w:val="20"/>
                <w:lang w:val="hy-AM"/>
              </w:rPr>
              <w:t>атропин</w:t>
            </w:r>
            <w:r>
              <w:rPr>
                <w:rFonts w:ascii="GHEA Grapalat" w:hAnsi="GHEA Grapalat"/>
                <w:sz w:val="20"/>
                <w:szCs w:val="20"/>
              </w:rPr>
              <w:t>а</w:t>
            </w:r>
            <w:r>
              <w:rPr>
                <w:rFonts w:ascii="GHEA Grapalat" w:hAnsi="GHEA Grapalat"/>
                <w:sz w:val="20"/>
                <w:szCs w:val="20"/>
                <w:lang w:val="hy-AM"/>
              </w:rPr>
              <w:t xml:space="preserve"> сульфат), </w:t>
            </w:r>
            <w:r>
              <w:rPr>
                <w:rFonts w:ascii="GHEA Grapalat" w:hAnsi="GHEA Grapalat"/>
                <w:sz w:val="20"/>
                <w:szCs w:val="20"/>
              </w:rPr>
              <w:t>лекарственная</w:t>
            </w:r>
            <w:r w:rsidRPr="00BC4D83">
              <w:rPr>
                <w:rFonts w:ascii="GHEA Grapalat" w:hAnsi="GHEA Grapalat"/>
                <w:sz w:val="20"/>
                <w:szCs w:val="20"/>
                <w:lang w:val="pt-BR"/>
              </w:rPr>
              <w:t xml:space="preserve"> </w:t>
            </w:r>
            <w:r>
              <w:rPr>
                <w:rFonts w:ascii="GHEA Grapalat" w:hAnsi="GHEA Grapalat"/>
                <w:sz w:val="20"/>
                <w:szCs w:val="20"/>
              </w:rPr>
              <w:t>форма</w:t>
            </w:r>
            <w:r w:rsidRPr="00F072C3">
              <w:rPr>
                <w:rFonts w:ascii="GHEA Grapalat" w:hAnsi="GHEA Grapalat"/>
                <w:sz w:val="20"/>
                <w:szCs w:val="20"/>
                <w:lang w:val="es-ES"/>
              </w:rPr>
              <w:t>,</w:t>
            </w:r>
            <w:r>
              <w:rPr>
                <w:rFonts w:ascii="GHEA Grapalat" w:hAnsi="GHEA Grapalat" w:cs="Sylfaen"/>
                <w:sz w:val="20"/>
                <w:szCs w:val="20"/>
              </w:rPr>
              <w:t xml:space="preserve"> глазные капли</w:t>
            </w:r>
            <w:r w:rsidRPr="00F072C3">
              <w:rPr>
                <w:rFonts w:ascii="GHEA Grapalat" w:hAnsi="GHEA Grapalat" w:cs="Sylfaen"/>
                <w:sz w:val="20"/>
                <w:szCs w:val="20"/>
                <w:lang w:val="pt-BR"/>
              </w:rPr>
              <w:t>,</w:t>
            </w:r>
            <w:r w:rsidRPr="00F072C3">
              <w:rPr>
                <w:rFonts w:ascii="GHEA Grapalat" w:hAnsi="GHEA Grapalat"/>
                <w:sz w:val="20"/>
                <w:szCs w:val="20"/>
                <w:lang w:val="es-ES"/>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lang w:val="pt-BR"/>
              </w:rPr>
              <w:t xml:space="preserve"> </w:t>
            </w:r>
            <w:r w:rsidRPr="00C20DE7">
              <w:rPr>
                <w:rFonts w:ascii="GHEA Grapalat" w:hAnsi="GHEA Grapalat" w:cs="Sylfaen"/>
                <w:sz w:val="20"/>
                <w:szCs w:val="20"/>
                <w:lang w:val="pt-BR"/>
              </w:rPr>
              <w:t>10</w:t>
            </w:r>
            <w:r>
              <w:rPr>
                <w:rFonts w:ascii="GHEA Grapalat" w:hAnsi="GHEA Grapalat" w:cs="Sylfaen"/>
                <w:sz w:val="20"/>
                <w:szCs w:val="20"/>
              </w:rPr>
              <w:t>г</w:t>
            </w:r>
            <w:r w:rsidRPr="00C20DE7">
              <w:rPr>
                <w:rFonts w:ascii="GHEA Grapalat" w:hAnsi="GHEA Grapalat" w:cs="Sylfaen"/>
                <w:sz w:val="20"/>
                <w:szCs w:val="20"/>
                <w:lang w:val="pt-BR"/>
              </w:rPr>
              <w:t>/</w:t>
            </w:r>
            <w:r>
              <w:rPr>
                <w:rFonts w:ascii="GHEA Grapalat" w:hAnsi="GHEA Grapalat" w:cs="Sylfaen"/>
                <w:sz w:val="20"/>
                <w:szCs w:val="20"/>
              </w:rPr>
              <w:t>мл</w:t>
            </w:r>
            <w:r w:rsidRPr="00C20DE7">
              <w:rPr>
                <w:rFonts w:ascii="GHEA Grapalat" w:hAnsi="GHEA Grapalat" w:cs="Sylfaen"/>
                <w:sz w:val="20"/>
                <w:szCs w:val="20"/>
                <w:lang w:val="pt-BR"/>
              </w:rPr>
              <w:t>, 5</w:t>
            </w:r>
            <w:r>
              <w:rPr>
                <w:rFonts w:ascii="GHEA Grapalat" w:hAnsi="GHEA Grapalat" w:cs="Sylfaen"/>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7</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lang w:val="hy-AM"/>
              </w:rPr>
              <w:t>7</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9</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sidRPr="00F072C3">
              <w:rPr>
                <w:rFonts w:ascii="GHEA Grapalat" w:hAnsi="GHEA Grapalat"/>
                <w:sz w:val="16"/>
                <w:szCs w:val="16"/>
              </w:rPr>
              <w:t>33611150/1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Pr>
                <w:rFonts w:ascii="GHEA Grapalat" w:hAnsi="GHEA Grapalat" w:cs="Sylfaen"/>
                <w:sz w:val="20"/>
                <w:szCs w:val="20"/>
              </w:rPr>
              <w:t>панкреатин</w:t>
            </w:r>
            <w:r w:rsidRPr="00F072C3">
              <w:rPr>
                <w:rFonts w:ascii="GHEA Grapalat" w:hAnsi="GHEA Grapalat"/>
                <w:sz w:val="20"/>
                <w:szCs w:val="20"/>
              </w:rPr>
              <w:t xml:space="preserve"> a09a</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BC4D83">
              <w:rPr>
                <w:rFonts w:ascii="GHEA Grapalat" w:hAnsi="GHEA Grapalat"/>
                <w:sz w:val="20"/>
                <w:szCs w:val="20"/>
                <w:lang w:val="hy-AM"/>
              </w:rPr>
              <w:t>Панкреатин (липаз</w:t>
            </w:r>
            <w:r>
              <w:rPr>
                <w:rFonts w:ascii="GHEA Grapalat" w:hAnsi="GHEA Grapalat"/>
                <w:sz w:val="20"/>
                <w:szCs w:val="20"/>
                <w:lang w:val="hy-AM"/>
              </w:rPr>
              <w:t>а, амилаза, протеаза). Лекарств</w:t>
            </w:r>
            <w:r>
              <w:rPr>
                <w:rFonts w:ascii="GHEA Grapalat" w:hAnsi="GHEA Grapalat"/>
                <w:sz w:val="20"/>
                <w:szCs w:val="20"/>
              </w:rPr>
              <w:t>енная форма</w:t>
            </w:r>
            <w:r>
              <w:rPr>
                <w:rFonts w:ascii="GHEA Grapalat" w:hAnsi="GHEA Grapalat"/>
                <w:sz w:val="20"/>
                <w:szCs w:val="20"/>
                <w:lang w:val="hy-AM"/>
              </w:rPr>
              <w:t xml:space="preserve">. таблетка </w:t>
            </w:r>
            <w:r>
              <w:rPr>
                <w:rFonts w:ascii="GHEA Grapalat" w:hAnsi="GHEA Grapalat"/>
                <w:sz w:val="20"/>
                <w:szCs w:val="20"/>
              </w:rPr>
              <w:t>с плёночным покрытием</w:t>
            </w:r>
            <w:r w:rsidRPr="00BC4D83">
              <w:rPr>
                <w:rFonts w:ascii="GHEA Grapalat" w:hAnsi="GHEA Grapalat"/>
                <w:sz w:val="20"/>
                <w:szCs w:val="20"/>
                <w:lang w:val="hy-AM"/>
              </w:rPr>
              <w:t>, дозировка. (3500 AM + 400200 AM + 250 AM)</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18560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hy-AM"/>
              </w:rPr>
            </w:pPr>
            <w:r w:rsidRPr="00F072C3">
              <w:rPr>
                <w:rFonts w:ascii="GHEA Grapalat" w:hAnsi="GHEA Grapalat" w:cs="Arial"/>
                <w:sz w:val="20"/>
                <w:szCs w:val="20"/>
                <w:lang w:val="hy-AM"/>
              </w:rPr>
              <w:t>18560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10</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sidRPr="00F072C3">
              <w:rPr>
                <w:rFonts w:ascii="GHEA Grapalat" w:hAnsi="GHEA Grapalat"/>
                <w:sz w:val="16"/>
                <w:szCs w:val="16"/>
              </w:rPr>
              <w:t>33611150/2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Pr>
                <w:rFonts w:ascii="GHEA Grapalat" w:hAnsi="GHEA Grapalat" w:cs="Sylfaen"/>
                <w:sz w:val="20"/>
                <w:szCs w:val="20"/>
              </w:rPr>
              <w:t>панкреатин</w:t>
            </w:r>
            <w:r w:rsidRPr="00F072C3">
              <w:rPr>
                <w:rFonts w:ascii="GHEA Grapalat" w:hAnsi="GHEA Grapalat"/>
                <w:sz w:val="20"/>
                <w:szCs w:val="20"/>
              </w:rPr>
              <w:t xml:space="preserve"> a09a</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pt-BR"/>
              </w:rPr>
            </w:pPr>
            <w:r w:rsidRPr="00B83123">
              <w:rPr>
                <w:rFonts w:ascii="GHEA Grapalat" w:hAnsi="GHEA Grapalat"/>
                <w:sz w:val="20"/>
                <w:szCs w:val="20"/>
                <w:lang w:val="pt-BR"/>
              </w:rPr>
              <w:t>Панкреатин (липазы 10000 EFM, амилазы 8000 E</w:t>
            </w:r>
            <w:r>
              <w:rPr>
                <w:rFonts w:ascii="GHEA Grapalat" w:hAnsi="GHEA Grapalat"/>
                <w:sz w:val="20"/>
                <w:szCs w:val="20"/>
                <w:lang w:val="pt-BR"/>
              </w:rPr>
              <w:t>FM, протеазы 600 EFM). Лекар</w:t>
            </w:r>
            <w:r>
              <w:rPr>
                <w:rFonts w:ascii="GHEA Grapalat" w:hAnsi="GHEA Grapalat"/>
                <w:sz w:val="20"/>
                <w:szCs w:val="20"/>
              </w:rPr>
              <w:t>ственная форм -</w:t>
            </w:r>
            <w:r>
              <w:rPr>
                <w:rFonts w:ascii="GHEA Grapalat" w:hAnsi="GHEA Grapalat"/>
                <w:sz w:val="20"/>
                <w:szCs w:val="20"/>
                <w:lang w:val="pt-BR"/>
              </w:rPr>
              <w:t xml:space="preserve"> капсулы </w:t>
            </w:r>
            <w:r>
              <w:rPr>
                <w:rFonts w:ascii="GHEA Grapalat" w:hAnsi="GHEA Grapalat"/>
                <w:sz w:val="20"/>
                <w:szCs w:val="20"/>
              </w:rPr>
              <w:t>солерастворяющаяся</w:t>
            </w:r>
            <w:r w:rsidRPr="00B83123">
              <w:rPr>
                <w:rFonts w:ascii="GHEA Grapalat" w:hAnsi="GHEA Grapalat"/>
                <w:sz w:val="20"/>
                <w:szCs w:val="20"/>
                <w:lang w:val="pt-BR"/>
              </w:rPr>
              <w:t>, дозировка. 150 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10</w:t>
            </w:r>
            <w:r w:rsidRPr="00F072C3">
              <w:rPr>
                <w:rFonts w:ascii="GHEA Grapalat" w:hAnsi="GHEA Grapalat" w:cs="Arial"/>
                <w:sz w:val="18"/>
                <w:szCs w:val="18"/>
              </w:rPr>
              <w:t>000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Pr>
                <w:rFonts w:ascii="GHEA Grapalat" w:hAnsi="GHEA Grapalat" w:cs="Arial"/>
                <w:sz w:val="20"/>
                <w:szCs w:val="20"/>
              </w:rPr>
              <w:t>10</w:t>
            </w:r>
            <w:r w:rsidRPr="00F072C3">
              <w:rPr>
                <w:rFonts w:ascii="GHEA Grapalat" w:hAnsi="GHEA Grapalat" w:cs="Arial"/>
                <w:sz w:val="20"/>
                <w:szCs w:val="20"/>
              </w:rPr>
              <w:t>000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pStyle w:val="2"/>
              <w:rPr>
                <w:color w:val="auto"/>
                <w:lang w:val="pt-BR"/>
              </w:rPr>
            </w:pPr>
            <w:r w:rsidRPr="00F072C3">
              <w:rPr>
                <w:color w:val="auto"/>
                <w:lang w:val="pt-BR"/>
              </w:rPr>
              <w:t>11</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33611160/1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Pr>
                <w:rFonts w:ascii="GHEA Grapalat" w:hAnsi="GHEA Grapalat"/>
                <w:sz w:val="20"/>
                <w:szCs w:val="20"/>
                <w:lang w:val="hy-AM"/>
              </w:rPr>
              <w:t>Метоклопрам</w:t>
            </w:r>
            <w:r>
              <w:rPr>
                <w:rFonts w:ascii="GHEA Grapalat" w:hAnsi="GHEA Grapalat"/>
                <w:sz w:val="20"/>
                <w:szCs w:val="20"/>
              </w:rPr>
              <w:t>и</w:t>
            </w:r>
            <w:r w:rsidRPr="00CA5F4F">
              <w:rPr>
                <w:rFonts w:ascii="GHEA Grapalat" w:hAnsi="GHEA Grapalat"/>
                <w:sz w:val="20"/>
                <w:szCs w:val="20"/>
                <w:lang w:val="hy-AM"/>
              </w:rPr>
              <w:t>д</w:t>
            </w:r>
            <w:r w:rsidRPr="00F072C3">
              <w:rPr>
                <w:rFonts w:ascii="GHEA Grapalat" w:hAnsi="GHEA Grapalat"/>
                <w:sz w:val="20"/>
                <w:szCs w:val="20"/>
              </w:rPr>
              <w:t xml:space="preserve"> a03fa01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CA5F4F">
              <w:rPr>
                <w:rFonts w:ascii="GHEA Grapalat" w:hAnsi="GHEA Grapalat"/>
                <w:sz w:val="20"/>
                <w:szCs w:val="20"/>
                <w:lang w:val="hy-AM"/>
              </w:rPr>
              <w:t>Метоклопрамид (метоклопрамид г</w:t>
            </w:r>
            <w:r>
              <w:rPr>
                <w:rFonts w:ascii="GHEA Grapalat" w:hAnsi="GHEA Grapalat"/>
                <w:sz w:val="20"/>
                <w:szCs w:val="20"/>
                <w:lang w:val="hy-AM"/>
              </w:rPr>
              <w:t xml:space="preserve">идрохлорид), </w:t>
            </w:r>
            <w:r>
              <w:rPr>
                <w:rFonts w:ascii="GHEA Grapalat" w:hAnsi="GHEA Grapalat"/>
                <w:sz w:val="20"/>
                <w:szCs w:val="20"/>
              </w:rPr>
              <w:t>лекарственная форма -</w:t>
            </w:r>
            <w:r w:rsidRPr="00CA5F4F">
              <w:rPr>
                <w:rFonts w:ascii="GHEA Grapalat" w:hAnsi="GHEA Grapalat"/>
                <w:sz w:val="20"/>
                <w:szCs w:val="20"/>
                <w:lang w:val="hy-AM"/>
              </w:rPr>
              <w:t xml:space="preserve"> раствор </w:t>
            </w:r>
            <w:r>
              <w:rPr>
                <w:rFonts w:ascii="GHEA Grapalat" w:hAnsi="GHEA Grapalat"/>
                <w:sz w:val="20"/>
                <w:szCs w:val="20"/>
                <w:lang w:val="hy-AM"/>
              </w:rPr>
              <w:t>для инъекций, дозировка.5 мг/</w:t>
            </w:r>
            <w:r w:rsidRPr="00CA5F4F">
              <w:rPr>
                <w:rFonts w:ascii="GHEA Grapalat" w:hAnsi="GHEA Grapalat"/>
                <w:sz w:val="20"/>
                <w:szCs w:val="20"/>
                <w:lang w:val="hy-AM"/>
              </w:rPr>
              <w:t>мл, 2 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350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hy-AM"/>
              </w:rPr>
            </w:pPr>
            <w:r w:rsidRPr="00F072C3">
              <w:rPr>
                <w:rFonts w:ascii="GHEA Grapalat" w:hAnsi="GHEA Grapalat" w:cs="Arial"/>
                <w:sz w:val="20"/>
                <w:szCs w:val="20"/>
                <w:lang w:val="hy-AM"/>
              </w:rPr>
              <w:t>350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12</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33611160/2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Pr>
                <w:rFonts w:ascii="GHEA Grapalat" w:hAnsi="GHEA Grapalat"/>
                <w:sz w:val="20"/>
                <w:szCs w:val="20"/>
                <w:lang w:val="hy-AM"/>
              </w:rPr>
              <w:t>Метоклопрам</w:t>
            </w:r>
            <w:r>
              <w:rPr>
                <w:rFonts w:ascii="GHEA Grapalat" w:hAnsi="GHEA Grapalat"/>
                <w:sz w:val="20"/>
                <w:szCs w:val="20"/>
              </w:rPr>
              <w:t>и</w:t>
            </w:r>
            <w:r w:rsidRPr="00CA5F4F">
              <w:rPr>
                <w:rFonts w:ascii="GHEA Grapalat" w:hAnsi="GHEA Grapalat"/>
                <w:sz w:val="20"/>
                <w:szCs w:val="20"/>
                <w:lang w:val="hy-AM"/>
              </w:rPr>
              <w:t>д</w:t>
            </w:r>
            <w:r w:rsidRPr="00F072C3">
              <w:rPr>
                <w:rFonts w:ascii="GHEA Grapalat" w:hAnsi="GHEA Grapalat"/>
                <w:sz w:val="20"/>
                <w:szCs w:val="20"/>
              </w:rPr>
              <w:t xml:space="preserve"> a03fa01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CA5F4F">
              <w:rPr>
                <w:rFonts w:ascii="GHEA Grapalat" w:hAnsi="GHEA Grapalat"/>
                <w:sz w:val="20"/>
                <w:szCs w:val="20"/>
              </w:rPr>
              <w:t>Метоклопрамид</w:t>
            </w:r>
            <w:r w:rsidRPr="00CA5F4F">
              <w:rPr>
                <w:rFonts w:ascii="GHEA Grapalat" w:hAnsi="GHEA Grapalat"/>
                <w:sz w:val="20"/>
                <w:szCs w:val="20"/>
                <w:lang w:val="pt-BR"/>
              </w:rPr>
              <w:t xml:space="preserve"> (</w:t>
            </w:r>
            <w:r w:rsidRPr="00CA5F4F">
              <w:rPr>
                <w:rFonts w:ascii="GHEA Grapalat" w:hAnsi="GHEA Grapalat"/>
                <w:sz w:val="20"/>
                <w:szCs w:val="20"/>
              </w:rPr>
              <w:t>метоклопрамида</w:t>
            </w:r>
            <w:r w:rsidRPr="00CA5F4F">
              <w:rPr>
                <w:rFonts w:ascii="GHEA Grapalat" w:hAnsi="GHEA Grapalat"/>
                <w:sz w:val="20"/>
                <w:szCs w:val="20"/>
                <w:lang w:val="pt-BR"/>
              </w:rPr>
              <w:t xml:space="preserve"> </w:t>
            </w:r>
            <w:r w:rsidRPr="00CA5F4F">
              <w:rPr>
                <w:rFonts w:ascii="GHEA Grapalat" w:hAnsi="GHEA Grapalat"/>
                <w:sz w:val="20"/>
                <w:szCs w:val="20"/>
              </w:rPr>
              <w:t>гидрохлорида</w:t>
            </w:r>
            <w:r w:rsidRPr="00CA5F4F">
              <w:rPr>
                <w:rFonts w:ascii="GHEA Grapalat" w:hAnsi="GHEA Grapalat"/>
                <w:sz w:val="20"/>
                <w:szCs w:val="20"/>
                <w:lang w:val="pt-BR"/>
              </w:rPr>
              <w:t xml:space="preserve"> </w:t>
            </w:r>
            <w:r w:rsidRPr="00CA5F4F">
              <w:rPr>
                <w:rFonts w:ascii="GHEA Grapalat" w:hAnsi="GHEA Grapalat"/>
                <w:sz w:val="20"/>
                <w:szCs w:val="20"/>
              </w:rPr>
              <w:t>моногидрат</w:t>
            </w:r>
            <w:r w:rsidRPr="00CA5F4F">
              <w:rPr>
                <w:rFonts w:ascii="GHEA Grapalat" w:hAnsi="GHEA Grapalat"/>
                <w:sz w:val="20"/>
                <w:szCs w:val="20"/>
                <w:lang w:val="pt-BR"/>
              </w:rPr>
              <w:t xml:space="preserve">). </w:t>
            </w:r>
            <w:r>
              <w:rPr>
                <w:rFonts w:ascii="GHEA Grapalat" w:hAnsi="GHEA Grapalat" w:cs="Sylfaen"/>
                <w:sz w:val="20"/>
                <w:szCs w:val="20"/>
              </w:rPr>
              <w:t>Лекарственная форма -</w:t>
            </w:r>
            <w:r w:rsidRPr="00F072C3">
              <w:rPr>
                <w:rFonts w:ascii="GHEA Grapalat" w:hAnsi="GHEA Grapalat" w:cs="Sylfaen"/>
                <w:sz w:val="20"/>
                <w:szCs w:val="20"/>
                <w:lang w:val="pt-BR"/>
              </w:rPr>
              <w:t xml:space="preserve"> </w:t>
            </w:r>
            <w:r>
              <w:rPr>
                <w:rFonts w:ascii="GHEA Grapalat" w:hAnsi="GHEA Grapalat" w:cs="Sylfaen"/>
                <w:sz w:val="20"/>
                <w:szCs w:val="20"/>
              </w:rPr>
              <w:t>таблетка</w:t>
            </w:r>
            <w:r w:rsidRPr="00F072C3">
              <w:rPr>
                <w:rFonts w:ascii="GHEA Grapalat" w:hAnsi="GHEA Grapalat" w:cs="Sylfaen"/>
                <w:sz w:val="20"/>
                <w:szCs w:val="20"/>
                <w:lang w:val="pt-BR"/>
              </w:rPr>
              <w:t xml:space="preserve">, </w:t>
            </w:r>
            <w:r w:rsidRPr="00F072C3">
              <w:rPr>
                <w:rFonts w:ascii="GHEA Grapalat" w:hAnsi="GHEA Grapalat"/>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CA5F4F">
              <w:rPr>
                <w:rFonts w:ascii="GHEA Grapalat" w:hAnsi="GHEA Grapalat" w:cs="Sylfaen"/>
                <w:sz w:val="20"/>
                <w:szCs w:val="20"/>
                <w:lang w:val="pt-BR"/>
              </w:rPr>
              <w:t>10</w:t>
            </w:r>
            <w:r>
              <w:rPr>
                <w:rFonts w:ascii="GHEA Grapalat" w:hAnsi="GHEA Grapalat" w:cs="Sylfaen"/>
                <w:sz w:val="20"/>
                <w:szCs w:val="20"/>
              </w:rPr>
              <w:t>мг</w:t>
            </w:r>
            <w:r w:rsidRPr="00CA5F4F">
              <w:rPr>
                <w:rFonts w:ascii="GHEA Grapalat" w:hAnsi="GHEA Grapalat" w:cs="Sylfaen"/>
                <w:sz w:val="20"/>
                <w:szCs w:val="20"/>
                <w:lang w:val="pt-BR"/>
              </w:rPr>
              <w:t xml:space="preserve"> </w:t>
            </w:r>
            <w:r w:rsidRPr="00CA5F4F">
              <w:rPr>
                <w:rFonts w:ascii="GHEA Grapalat" w:hAnsi="GHEA Grapalat"/>
                <w:sz w:val="20"/>
                <w:szCs w:val="20"/>
                <w:lang w:val="pt-BR"/>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CA5F4F"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CA5F4F"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700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hy-AM"/>
              </w:rPr>
            </w:pPr>
            <w:r w:rsidRPr="00F072C3">
              <w:rPr>
                <w:rFonts w:ascii="GHEA Grapalat" w:hAnsi="GHEA Grapalat" w:cs="Arial"/>
                <w:sz w:val="20"/>
                <w:szCs w:val="20"/>
                <w:lang w:val="hy-AM"/>
              </w:rPr>
              <w:t>700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lastRenderedPageBreak/>
              <w:t>13</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sidRPr="00F072C3">
              <w:rPr>
                <w:rFonts w:ascii="GHEA Grapalat" w:hAnsi="GHEA Grapalat"/>
                <w:sz w:val="16"/>
                <w:szCs w:val="16"/>
                <w:lang w:val="pt-BR"/>
              </w:rPr>
              <w:t>33611170/1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CA5F4F" w:rsidRDefault="000C7BF5" w:rsidP="00A37D8B">
            <w:pPr>
              <w:rPr>
                <w:rFonts w:ascii="GHEA Grapalat" w:hAnsi="GHEA Grapalat"/>
                <w:sz w:val="20"/>
                <w:szCs w:val="20"/>
                <w:lang w:val="pt-BR"/>
              </w:rPr>
            </w:pPr>
            <w:r>
              <w:rPr>
                <w:rFonts w:ascii="GHEA Grapalat" w:hAnsi="GHEA Grapalat" w:cs="Sylfaen"/>
                <w:sz w:val="20"/>
                <w:szCs w:val="20"/>
              </w:rPr>
              <w:t>дротаверин</w:t>
            </w:r>
            <w:r w:rsidRPr="00CA5F4F">
              <w:rPr>
                <w:rFonts w:ascii="GHEA Grapalat" w:hAnsi="GHEA Grapalat"/>
                <w:sz w:val="20"/>
                <w:szCs w:val="20"/>
                <w:lang w:val="pt-BR"/>
              </w:rPr>
              <w:t xml:space="preserve"> a03ad02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vAlign w:val="bottom"/>
          </w:tcPr>
          <w:p w:rsidR="000C7BF5" w:rsidRPr="00CC4D8D" w:rsidRDefault="000C7BF5" w:rsidP="00A37D8B">
            <w:pPr>
              <w:jc w:val="both"/>
              <w:rPr>
                <w:rFonts w:ascii="GHEA Grapalat" w:hAnsi="GHEA Grapalat"/>
                <w:sz w:val="20"/>
                <w:szCs w:val="20"/>
              </w:rPr>
            </w:pPr>
            <w:r>
              <w:rPr>
                <w:rFonts w:ascii="GHEA Grapalat" w:hAnsi="GHEA Grapalat" w:cs="Calibri"/>
                <w:sz w:val="20"/>
                <w:szCs w:val="20"/>
              </w:rPr>
              <w:t>дротаверин</w:t>
            </w:r>
            <w:r>
              <w:rPr>
                <w:rFonts w:ascii="GHEA Grapalat" w:hAnsi="GHEA Grapalat" w:cs="Calibri"/>
                <w:sz w:val="20"/>
                <w:szCs w:val="20"/>
                <w:lang w:val="es-ES"/>
              </w:rPr>
              <w:t xml:space="preserve"> (</w:t>
            </w:r>
            <w:r>
              <w:rPr>
                <w:rFonts w:ascii="GHEA Grapalat" w:hAnsi="GHEA Grapalat" w:cs="Calibri"/>
                <w:sz w:val="20"/>
                <w:szCs w:val="20"/>
              </w:rPr>
              <w:t>дротаверина</w:t>
            </w:r>
            <w:r w:rsidRPr="00CC4D8D">
              <w:rPr>
                <w:rFonts w:ascii="GHEA Grapalat" w:hAnsi="GHEA Grapalat" w:cs="Calibri"/>
                <w:sz w:val="20"/>
                <w:szCs w:val="20"/>
                <w:lang w:val="pt-BR"/>
              </w:rPr>
              <w:t xml:space="preserve"> </w:t>
            </w:r>
            <w:r>
              <w:rPr>
                <w:rFonts w:ascii="GHEA Grapalat" w:hAnsi="GHEA Grapalat" w:cs="Calibri"/>
                <w:sz w:val="20"/>
                <w:szCs w:val="20"/>
              </w:rPr>
              <w:t>гидрохлорид</w:t>
            </w:r>
            <w:r w:rsidRPr="00F072C3">
              <w:rPr>
                <w:rFonts w:ascii="GHEA Grapalat" w:hAnsi="GHEA Grapalat" w:cs="Calibri"/>
                <w:sz w:val="20"/>
                <w:szCs w:val="20"/>
                <w:lang w:val="es-ES"/>
              </w:rPr>
              <w:t xml:space="preserve">), </w:t>
            </w:r>
            <w:r>
              <w:rPr>
                <w:rFonts w:ascii="GHEA Grapalat" w:hAnsi="GHEA Grapalat" w:cs="Sylfaen"/>
                <w:sz w:val="20"/>
                <w:szCs w:val="20"/>
              </w:rPr>
              <w:t>лекарственная форма-</w:t>
            </w:r>
            <w:r w:rsidRPr="00F072C3">
              <w:rPr>
                <w:rFonts w:ascii="GHEA Grapalat" w:hAnsi="GHEA Grapalat" w:cs="Sylfaen"/>
                <w:sz w:val="20"/>
                <w:szCs w:val="20"/>
                <w:lang w:val="es-ES"/>
              </w:rPr>
              <w:t xml:space="preserve"> </w:t>
            </w:r>
            <w:r>
              <w:rPr>
                <w:rFonts w:ascii="GHEA Grapalat" w:hAnsi="GHEA Grapalat" w:cs="Calibri"/>
                <w:sz w:val="20"/>
                <w:szCs w:val="20"/>
              </w:rPr>
              <w:t>таблетка</w:t>
            </w:r>
            <w:r w:rsidRPr="00F072C3">
              <w:rPr>
                <w:rFonts w:ascii="GHEA Grapalat" w:hAnsi="GHEA Grapalat" w:cs="Calibri"/>
                <w:sz w:val="20"/>
                <w:szCs w:val="20"/>
                <w:lang w:val="es-ES"/>
              </w:rPr>
              <w:t>,</w:t>
            </w:r>
            <w:r w:rsidRPr="00F072C3">
              <w:rPr>
                <w:rFonts w:ascii="GHEA Grapalat" w:hAnsi="GHEA Grapalat" w:cs="Sylfaen"/>
                <w:sz w:val="20"/>
                <w:szCs w:val="20"/>
                <w:lang w:val="es-ES"/>
              </w:rPr>
              <w:t xml:space="preserve"> </w:t>
            </w:r>
            <w:r>
              <w:rPr>
                <w:rFonts w:ascii="GHEA Grapalat" w:hAnsi="GHEA Grapalat" w:cs="Sylfaen"/>
                <w:sz w:val="20"/>
                <w:szCs w:val="20"/>
              </w:rPr>
              <w:t>дозировка</w:t>
            </w:r>
            <w:r w:rsidRPr="00F072C3">
              <w:rPr>
                <w:rFonts w:ascii="GHEA Grapalat" w:hAnsi="GHEA Grapalat" w:cs="Sylfaen"/>
                <w:sz w:val="20"/>
                <w:szCs w:val="20"/>
                <w:lang w:val="es-ES"/>
              </w:rPr>
              <w:t>. 40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2400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hy-AM"/>
              </w:rPr>
            </w:pPr>
            <w:r w:rsidRPr="00F072C3">
              <w:rPr>
                <w:rFonts w:ascii="GHEA Grapalat" w:hAnsi="GHEA Grapalat" w:cs="Arial"/>
                <w:sz w:val="20"/>
                <w:szCs w:val="20"/>
                <w:lang w:val="hy-AM"/>
              </w:rPr>
              <w:t>2400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14</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Pr>
                <w:rFonts w:ascii="GHEA Grapalat" w:hAnsi="GHEA Grapalat"/>
                <w:sz w:val="16"/>
                <w:szCs w:val="16"/>
                <w:lang w:val="pt-BR"/>
              </w:rPr>
              <w:t>33611170/2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Default="000C7BF5" w:rsidP="00A37D8B">
            <w:pPr>
              <w:rPr>
                <w:rFonts w:ascii="GHEA Grapalat" w:hAnsi="GHEA Grapalat" w:cs="Sylfaen"/>
                <w:sz w:val="20"/>
                <w:szCs w:val="20"/>
              </w:rPr>
            </w:pPr>
            <w:r>
              <w:rPr>
                <w:rFonts w:ascii="GHEA Grapalat" w:hAnsi="GHEA Grapalat" w:cs="Sylfaen"/>
                <w:sz w:val="20"/>
                <w:szCs w:val="20"/>
              </w:rPr>
              <w:t>Дротаверин</w:t>
            </w:r>
          </w:p>
          <w:p w:rsidR="000C7BF5" w:rsidRPr="00F072C3" w:rsidRDefault="000C7BF5" w:rsidP="00A37D8B">
            <w:pPr>
              <w:rPr>
                <w:rFonts w:ascii="GHEA Grapalat" w:hAnsi="GHEA Grapalat"/>
                <w:sz w:val="20"/>
                <w:szCs w:val="20"/>
              </w:rPr>
            </w:pPr>
            <w:r w:rsidRPr="00F072C3">
              <w:rPr>
                <w:rFonts w:ascii="GHEA Grapalat" w:hAnsi="GHEA Grapalat"/>
                <w:sz w:val="20"/>
                <w:szCs w:val="20"/>
              </w:rPr>
              <w:t>a03ad02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vAlign w:val="bottom"/>
          </w:tcPr>
          <w:p w:rsidR="000C7BF5" w:rsidRPr="00F072C3" w:rsidRDefault="000C7BF5" w:rsidP="00A37D8B">
            <w:pPr>
              <w:jc w:val="both"/>
              <w:rPr>
                <w:rFonts w:ascii="GHEA Grapalat" w:hAnsi="GHEA Grapalat"/>
                <w:sz w:val="20"/>
                <w:szCs w:val="20"/>
                <w:lang w:val="es-ES"/>
              </w:rPr>
            </w:pPr>
            <w:r>
              <w:rPr>
                <w:rFonts w:ascii="GHEA Grapalat" w:hAnsi="GHEA Grapalat" w:cs="Calibri"/>
                <w:sz w:val="20"/>
                <w:szCs w:val="20"/>
              </w:rPr>
              <w:t>дротаверин</w:t>
            </w:r>
            <w:r>
              <w:rPr>
                <w:rFonts w:ascii="GHEA Grapalat" w:hAnsi="GHEA Grapalat" w:cs="Calibri"/>
                <w:sz w:val="20"/>
                <w:szCs w:val="20"/>
                <w:lang w:val="es-ES"/>
              </w:rPr>
              <w:t xml:space="preserve"> (</w:t>
            </w:r>
            <w:r>
              <w:rPr>
                <w:rFonts w:ascii="GHEA Grapalat" w:hAnsi="GHEA Grapalat" w:cs="Calibri"/>
                <w:sz w:val="20"/>
                <w:szCs w:val="20"/>
              </w:rPr>
              <w:t>дротаверина</w:t>
            </w:r>
            <w:r w:rsidRPr="00CC4D8D">
              <w:rPr>
                <w:rFonts w:ascii="GHEA Grapalat" w:hAnsi="GHEA Grapalat" w:cs="Calibri"/>
                <w:sz w:val="20"/>
                <w:szCs w:val="20"/>
                <w:lang w:val="pt-BR"/>
              </w:rPr>
              <w:t xml:space="preserve"> </w:t>
            </w:r>
            <w:r>
              <w:rPr>
                <w:rFonts w:ascii="GHEA Grapalat" w:hAnsi="GHEA Grapalat" w:cs="Calibri"/>
                <w:sz w:val="20"/>
                <w:szCs w:val="20"/>
              </w:rPr>
              <w:t>гидрохлорид</w:t>
            </w:r>
            <w:r w:rsidRPr="00F072C3">
              <w:rPr>
                <w:rFonts w:ascii="GHEA Grapalat" w:hAnsi="GHEA Grapalat" w:cs="Calibri"/>
                <w:sz w:val="20"/>
                <w:szCs w:val="20"/>
                <w:lang w:val="es-ES"/>
              </w:rPr>
              <w:t xml:space="preserve">), </w:t>
            </w:r>
            <w:r>
              <w:rPr>
                <w:rFonts w:ascii="GHEA Grapalat" w:hAnsi="GHEA Grapalat" w:cs="Sylfaen"/>
                <w:sz w:val="20"/>
                <w:szCs w:val="20"/>
              </w:rPr>
              <w:t>лекарственная форма-</w:t>
            </w:r>
            <w:r w:rsidRPr="00F072C3">
              <w:rPr>
                <w:rFonts w:ascii="GHEA Grapalat" w:hAnsi="GHEA Grapalat" w:cs="Sylfaen"/>
                <w:sz w:val="20"/>
                <w:szCs w:val="20"/>
                <w:lang w:val="es-ES"/>
              </w:rPr>
              <w:t xml:space="preserve"> </w:t>
            </w:r>
            <w:r>
              <w:rPr>
                <w:rFonts w:ascii="GHEA Grapalat" w:hAnsi="GHEA Grapalat" w:cs="Calibri"/>
                <w:sz w:val="20"/>
                <w:szCs w:val="20"/>
              </w:rPr>
              <w:t>таблетка</w:t>
            </w:r>
            <w:r w:rsidRPr="00F072C3">
              <w:rPr>
                <w:rFonts w:ascii="GHEA Grapalat" w:hAnsi="GHEA Grapalat" w:cs="Calibri"/>
                <w:sz w:val="20"/>
                <w:szCs w:val="20"/>
                <w:lang w:val="es-ES"/>
              </w:rPr>
              <w:t>,</w:t>
            </w:r>
            <w:r w:rsidRPr="00F072C3">
              <w:rPr>
                <w:rFonts w:ascii="GHEA Grapalat" w:hAnsi="GHEA Grapalat" w:cs="Sylfaen"/>
                <w:sz w:val="20"/>
                <w:szCs w:val="20"/>
                <w:lang w:val="es-ES"/>
              </w:rPr>
              <w:t xml:space="preserve"> </w:t>
            </w:r>
            <w:r>
              <w:rPr>
                <w:rFonts w:ascii="GHEA Grapalat" w:hAnsi="GHEA Grapalat" w:cs="Sylfaen"/>
                <w:sz w:val="20"/>
                <w:szCs w:val="20"/>
              </w:rPr>
              <w:t>дозировка</w:t>
            </w:r>
            <w:r>
              <w:rPr>
                <w:rFonts w:ascii="GHEA Grapalat" w:hAnsi="GHEA Grapalat" w:cs="Sylfaen"/>
                <w:sz w:val="20"/>
                <w:szCs w:val="20"/>
                <w:lang w:val="es-ES"/>
              </w:rPr>
              <w:t xml:space="preserve">. </w:t>
            </w:r>
            <w:r>
              <w:rPr>
                <w:rFonts w:ascii="GHEA Grapalat" w:hAnsi="GHEA Grapalat" w:cs="Sylfaen"/>
                <w:sz w:val="20"/>
                <w:szCs w:val="20"/>
              </w:rPr>
              <w:t>8</w:t>
            </w:r>
            <w:r w:rsidRPr="00F072C3">
              <w:rPr>
                <w:rFonts w:ascii="GHEA Grapalat" w:hAnsi="GHEA Grapalat" w:cs="Sylfaen"/>
                <w:sz w:val="20"/>
                <w:szCs w:val="20"/>
                <w:lang w:val="es-ES"/>
              </w:rPr>
              <w:t>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9600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hy-AM"/>
              </w:rPr>
            </w:pPr>
            <w:r w:rsidRPr="00F072C3">
              <w:rPr>
                <w:rFonts w:ascii="GHEA Grapalat" w:hAnsi="GHEA Grapalat" w:cs="Arial"/>
                <w:sz w:val="20"/>
                <w:szCs w:val="20"/>
                <w:lang w:val="hy-AM"/>
              </w:rPr>
              <w:t>9600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15</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33611180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Pr>
                <w:rFonts w:ascii="GHEA Grapalat" w:hAnsi="GHEA Grapalat" w:cs="Sylfaen"/>
                <w:sz w:val="20"/>
                <w:szCs w:val="20"/>
              </w:rPr>
              <w:t>лактулоза</w:t>
            </w:r>
            <w:r w:rsidRPr="00F072C3">
              <w:rPr>
                <w:rFonts w:ascii="GHEA Grapalat" w:hAnsi="GHEA Grapalat"/>
                <w:sz w:val="20"/>
                <w:szCs w:val="20"/>
              </w:rPr>
              <w:t xml:space="preserve"> a06ad11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vAlign w:val="bottom"/>
          </w:tcPr>
          <w:p w:rsidR="000C7BF5" w:rsidRPr="00F072C3" w:rsidRDefault="000C7BF5" w:rsidP="00A37D8B">
            <w:pPr>
              <w:jc w:val="both"/>
              <w:rPr>
                <w:rFonts w:ascii="GHEA Grapalat" w:hAnsi="GHEA Grapalat"/>
                <w:sz w:val="20"/>
                <w:szCs w:val="20"/>
                <w:lang w:val="es-ES"/>
              </w:rPr>
            </w:pPr>
            <w:r>
              <w:rPr>
                <w:rFonts w:ascii="GHEA Grapalat" w:hAnsi="GHEA Grapalat"/>
                <w:sz w:val="20"/>
                <w:szCs w:val="20"/>
                <w:lang w:val="es-ES"/>
              </w:rPr>
              <w:t>Лактулоза. Лекарств</w:t>
            </w:r>
            <w:r>
              <w:rPr>
                <w:rFonts w:ascii="GHEA Grapalat" w:hAnsi="GHEA Grapalat"/>
                <w:sz w:val="20"/>
                <w:szCs w:val="20"/>
              </w:rPr>
              <w:t>енная форма -</w:t>
            </w:r>
            <w:r w:rsidRPr="00CC4D8D">
              <w:rPr>
                <w:rFonts w:ascii="GHEA Grapalat" w:hAnsi="GHEA Grapalat"/>
                <w:sz w:val="20"/>
                <w:szCs w:val="20"/>
                <w:lang w:val="es-ES"/>
              </w:rPr>
              <w:t xml:space="preserve"> сироп, дозировка. 667 мг / мл, 500 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300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hy-AM"/>
              </w:rPr>
            </w:pPr>
            <w:r w:rsidRPr="00F072C3">
              <w:rPr>
                <w:rFonts w:ascii="GHEA Grapalat" w:hAnsi="GHEA Grapalat" w:cs="Arial"/>
                <w:sz w:val="20"/>
                <w:szCs w:val="20"/>
                <w:lang w:val="hy-AM"/>
              </w:rPr>
              <w:t>300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16</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33611190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1B7251" w:rsidRDefault="000C7BF5" w:rsidP="00A37D8B">
            <w:pPr>
              <w:rPr>
                <w:rFonts w:ascii="GHEA Grapalat" w:hAnsi="GHEA Grapalat" w:cs="Sylfaen"/>
                <w:sz w:val="20"/>
                <w:szCs w:val="20"/>
              </w:rPr>
            </w:pPr>
            <w:r>
              <w:rPr>
                <w:rFonts w:ascii="GHEA Grapalat" w:hAnsi="GHEA Grapalat" w:cs="Sylfaen"/>
                <w:sz w:val="20"/>
                <w:szCs w:val="20"/>
              </w:rPr>
              <w:t>Кассия</w:t>
            </w:r>
          </w:p>
          <w:p w:rsidR="000C7BF5" w:rsidRPr="00F072C3" w:rsidRDefault="000C7BF5" w:rsidP="00A37D8B">
            <w:pPr>
              <w:rPr>
                <w:rFonts w:ascii="GHEA Grapalat" w:hAnsi="GHEA Grapalat"/>
                <w:sz w:val="20"/>
                <w:szCs w:val="20"/>
                <w:lang w:val="pt-BR"/>
              </w:rPr>
            </w:pPr>
            <w:r w:rsidRPr="00F072C3">
              <w:rPr>
                <w:rFonts w:ascii="GHEA Grapalat" w:hAnsi="GHEA Grapalat"/>
                <w:sz w:val="20"/>
                <w:szCs w:val="20"/>
              </w:rPr>
              <w:t>a06ab06</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pt-BR"/>
              </w:rPr>
            </w:pPr>
            <w:r>
              <w:rPr>
                <w:rFonts w:ascii="GHEA Grapalat" w:hAnsi="GHEA Grapalat"/>
                <w:sz w:val="20"/>
                <w:szCs w:val="20"/>
              </w:rPr>
              <w:t>Листья</w:t>
            </w:r>
            <w:r w:rsidRPr="00D11A49">
              <w:rPr>
                <w:rFonts w:ascii="GHEA Grapalat" w:hAnsi="GHEA Grapalat"/>
                <w:sz w:val="20"/>
                <w:szCs w:val="20"/>
                <w:lang w:val="pt-BR"/>
              </w:rPr>
              <w:t xml:space="preserve"> </w:t>
            </w:r>
            <w:r>
              <w:rPr>
                <w:rFonts w:ascii="GHEA Grapalat" w:hAnsi="GHEA Grapalat"/>
                <w:sz w:val="20"/>
                <w:szCs w:val="20"/>
              </w:rPr>
              <w:t>кассия</w:t>
            </w:r>
            <w:r w:rsidRPr="00F072C3">
              <w:rPr>
                <w:rFonts w:ascii="GHEA Grapalat" w:hAnsi="GHEA Grapalat"/>
                <w:sz w:val="20"/>
                <w:szCs w:val="20"/>
                <w:lang w:val="pt-BR"/>
              </w:rPr>
              <w:t xml:space="preserve">, </w:t>
            </w:r>
            <w:r>
              <w:rPr>
                <w:rFonts w:ascii="GHEA Grapalat" w:hAnsi="GHEA Grapalat"/>
                <w:sz w:val="20"/>
                <w:szCs w:val="20"/>
              </w:rPr>
              <w:t>плоды</w:t>
            </w:r>
            <w:r w:rsidRPr="00F072C3">
              <w:rPr>
                <w:rFonts w:ascii="GHEA Grapalat" w:hAnsi="GHEA Grapalat"/>
                <w:sz w:val="20"/>
                <w:szCs w:val="20"/>
                <w:lang w:val="pt-BR"/>
              </w:rPr>
              <w:t xml:space="preserve">), </w:t>
            </w:r>
            <w:r>
              <w:rPr>
                <w:rFonts w:ascii="GHEA Grapalat" w:hAnsi="GHEA Grapalat" w:cs="Sylfaen"/>
                <w:sz w:val="20"/>
                <w:szCs w:val="20"/>
              </w:rPr>
              <w:t>лекарственная</w:t>
            </w:r>
            <w:r w:rsidRPr="00D11A49">
              <w:rPr>
                <w:rFonts w:ascii="GHEA Grapalat" w:hAnsi="GHEA Grapalat" w:cs="Sylfaen"/>
                <w:sz w:val="20"/>
                <w:szCs w:val="20"/>
                <w:lang w:val="pt-BR"/>
              </w:rPr>
              <w:t xml:space="preserve"> </w:t>
            </w:r>
            <w:r>
              <w:rPr>
                <w:rFonts w:ascii="GHEA Grapalat" w:hAnsi="GHEA Grapalat" w:cs="Sylfaen"/>
                <w:sz w:val="20"/>
                <w:szCs w:val="20"/>
              </w:rPr>
              <w:t>форма - кубики</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lang w:val="pt-BR"/>
              </w:rPr>
              <w:t xml:space="preserve"> </w:t>
            </w:r>
            <w:r w:rsidRPr="00F53466">
              <w:rPr>
                <w:rFonts w:ascii="GHEA Grapalat" w:hAnsi="GHEA Grapalat" w:cs="Sylfaen"/>
                <w:sz w:val="20"/>
                <w:szCs w:val="20"/>
                <w:lang w:val="pt-BR"/>
              </w:rPr>
              <w:t>710</w:t>
            </w:r>
            <w:r>
              <w:rPr>
                <w:rFonts w:ascii="GHEA Grapalat" w:hAnsi="GHEA Grapalat" w:cs="Sylfaen"/>
                <w:sz w:val="20"/>
                <w:szCs w:val="20"/>
              </w:rPr>
              <w:t>мг</w:t>
            </w:r>
            <w:r w:rsidRPr="00F53466">
              <w:rPr>
                <w:rFonts w:ascii="GHEA Grapalat" w:hAnsi="GHEA Grapalat" w:cs="Sylfaen"/>
                <w:sz w:val="20"/>
                <w:szCs w:val="20"/>
                <w:lang w:val="pt-BR"/>
              </w:rPr>
              <w:t>+300</w:t>
            </w:r>
            <w:r>
              <w:rPr>
                <w:rFonts w:ascii="GHEA Grapalat" w:hAnsi="GHEA Grapalat" w:cs="Sylfaen"/>
                <w:sz w:val="20"/>
                <w:szCs w:val="20"/>
              </w:rPr>
              <w:t>мг</w:t>
            </w:r>
            <w:r w:rsidRPr="00F53466">
              <w:rPr>
                <w:rFonts w:ascii="GHEA Grapalat" w:hAnsi="GHEA Grapalat" w:cs="Sylfaen"/>
                <w:sz w:val="20"/>
                <w:szCs w:val="20"/>
                <w:lang w:val="pt-BR"/>
              </w:rPr>
              <w:t>,</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D11A49"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D11A49"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420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D11A49"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hy-AM"/>
              </w:rPr>
            </w:pPr>
            <w:r w:rsidRPr="00F072C3">
              <w:rPr>
                <w:rFonts w:ascii="GHEA Grapalat" w:hAnsi="GHEA Grapalat" w:cs="Arial"/>
                <w:sz w:val="20"/>
                <w:szCs w:val="20"/>
                <w:lang w:val="hy-AM"/>
              </w:rPr>
              <w:t>420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17</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33611210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Default="000C7BF5" w:rsidP="00A37D8B">
            <w:pPr>
              <w:rPr>
                <w:rFonts w:ascii="GHEA Grapalat" w:hAnsi="GHEA Grapalat"/>
                <w:sz w:val="20"/>
                <w:szCs w:val="20"/>
              </w:rPr>
            </w:pPr>
            <w:r w:rsidRPr="003459A5">
              <w:rPr>
                <w:rFonts w:ascii="GHEA Grapalat" w:hAnsi="GHEA Grapalat" w:cs="Sylfaen"/>
                <w:sz w:val="20"/>
                <w:szCs w:val="20"/>
                <w:lang w:val="pt-BR"/>
              </w:rPr>
              <w:t>С</w:t>
            </w:r>
            <w:r>
              <w:rPr>
                <w:rFonts w:ascii="GHEA Grapalat" w:hAnsi="GHEA Grapalat" w:cs="Sylfaen"/>
                <w:sz w:val="20"/>
                <w:szCs w:val="20"/>
                <w:lang w:val="pt-BR"/>
              </w:rPr>
              <w:t>ульфасалазин</w:t>
            </w:r>
          </w:p>
          <w:p w:rsidR="000C7BF5" w:rsidRPr="00F072C3" w:rsidRDefault="000C7BF5" w:rsidP="00A37D8B">
            <w:pPr>
              <w:rPr>
                <w:rFonts w:ascii="GHEA Grapalat" w:hAnsi="GHEA Grapalat"/>
                <w:sz w:val="20"/>
                <w:szCs w:val="20"/>
                <w:lang w:val="hy-AM"/>
              </w:rPr>
            </w:pPr>
            <w:r w:rsidRPr="00D11A49">
              <w:rPr>
                <w:rFonts w:ascii="GHEA Grapalat" w:hAnsi="GHEA Grapalat"/>
                <w:sz w:val="20"/>
                <w:szCs w:val="20"/>
                <w:lang w:val="pt-BR"/>
              </w:rPr>
              <w:t>a07ec01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3459A5" w:rsidRDefault="000C7BF5" w:rsidP="00A37D8B">
            <w:pPr>
              <w:jc w:val="both"/>
              <w:rPr>
                <w:sz w:val="27"/>
                <w:szCs w:val="27"/>
              </w:rPr>
            </w:pPr>
            <w:r w:rsidRPr="003459A5">
              <w:rPr>
                <w:rFonts w:ascii="GHEA Grapalat" w:hAnsi="GHEA Grapalat" w:cs="Sylfaen"/>
                <w:sz w:val="20"/>
                <w:szCs w:val="20"/>
                <w:lang w:val="pt-BR"/>
              </w:rPr>
              <w:t>С</w:t>
            </w:r>
            <w:r>
              <w:rPr>
                <w:rFonts w:ascii="GHEA Grapalat" w:hAnsi="GHEA Grapalat" w:cs="Sylfaen"/>
                <w:sz w:val="20"/>
                <w:szCs w:val="20"/>
                <w:lang w:val="pt-BR"/>
              </w:rPr>
              <w:t>ульфасалазин. Лекарств</w:t>
            </w:r>
            <w:r>
              <w:rPr>
                <w:rFonts w:ascii="GHEA Grapalat" w:hAnsi="GHEA Grapalat" w:cs="Sylfaen"/>
                <w:sz w:val="20"/>
                <w:szCs w:val="20"/>
              </w:rPr>
              <w:t>енная форма-</w:t>
            </w:r>
            <w:r>
              <w:rPr>
                <w:rFonts w:ascii="GHEA Grapalat" w:hAnsi="GHEA Grapalat" w:cs="Sylfaen"/>
                <w:sz w:val="20"/>
                <w:szCs w:val="20"/>
                <w:lang w:val="pt-BR"/>
              </w:rPr>
              <w:t xml:space="preserve"> </w:t>
            </w:r>
            <w:r>
              <w:rPr>
                <w:rFonts w:ascii="GHEA Grapalat" w:hAnsi="GHEA Grapalat" w:cs="Sylfaen"/>
                <w:sz w:val="20"/>
                <w:szCs w:val="20"/>
              </w:rPr>
              <w:t>таблетка с плёночным покрытием</w:t>
            </w:r>
            <w:r w:rsidRPr="003459A5">
              <w:rPr>
                <w:rFonts w:ascii="GHEA Grapalat" w:hAnsi="GHEA Grapalat" w:cs="Sylfaen"/>
                <w:sz w:val="20"/>
                <w:szCs w:val="20"/>
                <w:lang w:val="pt-BR"/>
              </w:rPr>
              <w:t>, дозировка</w:t>
            </w:r>
            <w:r w:rsidRPr="00F072C3">
              <w:rPr>
                <w:rFonts w:ascii="GHEA Grapalat" w:hAnsi="GHEA Grapalat" w:cs="Sylfaen"/>
                <w:sz w:val="20"/>
                <w:szCs w:val="20"/>
                <w:lang w:val="pt-BR"/>
              </w:rPr>
              <w:t>.</w:t>
            </w:r>
            <w:r w:rsidRPr="00F072C3">
              <w:rPr>
                <w:lang w:val="pt-BR"/>
              </w:rPr>
              <w:t xml:space="preserve"> </w:t>
            </w:r>
            <w:r w:rsidRPr="00F072C3">
              <w:rPr>
                <w:rFonts w:ascii="GHEA Grapalat" w:hAnsi="GHEA Grapalat" w:cs="Sylfaen"/>
                <w:sz w:val="20"/>
                <w:szCs w:val="20"/>
                <w:lang w:val="hy-AM"/>
              </w:rPr>
              <w:t>500</w:t>
            </w:r>
            <w:r>
              <w:rPr>
                <w:rFonts w:ascii="GHEA Grapalat" w:hAnsi="GHEA Grapalat" w:cs="Sylfaen"/>
                <w:sz w:val="20"/>
                <w:szCs w:val="20"/>
              </w:rPr>
              <w:t>мг</w:t>
            </w:r>
          </w:p>
          <w:p w:rsidR="000C7BF5" w:rsidRPr="00F072C3" w:rsidRDefault="000C7BF5" w:rsidP="00A37D8B">
            <w:pPr>
              <w:jc w:val="both"/>
              <w:rPr>
                <w:rFonts w:ascii="GHEA Grapalat" w:hAnsi="GHEA Grapalat"/>
                <w:sz w:val="20"/>
                <w:szCs w:val="20"/>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1062D9"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1062D9"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100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1062D9"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hy-AM"/>
              </w:rPr>
            </w:pPr>
            <w:r w:rsidRPr="00F072C3">
              <w:rPr>
                <w:rFonts w:ascii="GHEA Grapalat" w:hAnsi="GHEA Grapalat" w:cs="Arial"/>
                <w:sz w:val="20"/>
                <w:szCs w:val="20"/>
                <w:lang w:val="hy-AM"/>
              </w:rPr>
              <w:t>100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1560"/>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18</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33611220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hy-AM"/>
              </w:rPr>
            </w:pPr>
            <w:r>
              <w:rPr>
                <w:rFonts w:ascii="GHEA Grapalat" w:hAnsi="GHEA Grapalat" w:cs="Sylfaen"/>
                <w:sz w:val="20"/>
                <w:szCs w:val="20"/>
              </w:rPr>
              <w:t xml:space="preserve">Водовосстанавливающие соли для внутреннего применения </w:t>
            </w:r>
            <w:r w:rsidRPr="00F072C3">
              <w:rPr>
                <w:rFonts w:ascii="GHEA Grapalat" w:hAnsi="GHEA Grapalat"/>
                <w:sz w:val="20"/>
                <w:szCs w:val="20"/>
                <w:lang w:val="hy-AM"/>
              </w:rPr>
              <w:t>a07ca</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hy-AM"/>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B143FD" w:rsidRDefault="000C7BF5" w:rsidP="00A37D8B">
            <w:pPr>
              <w:jc w:val="both"/>
              <w:rPr>
                <w:rFonts w:ascii="GHEA Grapalat" w:hAnsi="GHEA Grapalat"/>
                <w:sz w:val="20"/>
                <w:szCs w:val="20"/>
              </w:rPr>
            </w:pPr>
            <w:r w:rsidRPr="00B143FD">
              <w:rPr>
                <w:rFonts w:ascii="GHEA Grapalat" w:hAnsi="GHEA Grapalat"/>
                <w:sz w:val="20"/>
                <w:szCs w:val="20"/>
                <w:lang w:val="pt-BR"/>
              </w:rPr>
              <w:t>Хлорид натрия, хлорид калия, цитрат натр</w:t>
            </w:r>
            <w:r>
              <w:rPr>
                <w:rFonts w:ascii="GHEA Grapalat" w:hAnsi="GHEA Grapalat"/>
                <w:sz w:val="20"/>
                <w:szCs w:val="20"/>
                <w:lang w:val="pt-BR"/>
              </w:rPr>
              <w:t xml:space="preserve">ия, безводная глюкоза, </w:t>
            </w:r>
            <w:r>
              <w:rPr>
                <w:rFonts w:ascii="GHEA Grapalat" w:hAnsi="GHEA Grapalat"/>
                <w:sz w:val="20"/>
                <w:szCs w:val="20"/>
              </w:rPr>
              <w:t>лекарственная форма -</w:t>
            </w:r>
            <w:r>
              <w:rPr>
                <w:rFonts w:ascii="GHEA Grapalat" w:hAnsi="GHEA Grapalat"/>
                <w:sz w:val="20"/>
                <w:szCs w:val="20"/>
                <w:lang w:val="pt-BR"/>
              </w:rPr>
              <w:t xml:space="preserve"> дозированн</w:t>
            </w:r>
            <w:r>
              <w:rPr>
                <w:rFonts w:ascii="GHEA Grapalat" w:hAnsi="GHEA Grapalat"/>
                <w:sz w:val="20"/>
                <w:szCs w:val="20"/>
              </w:rPr>
              <w:t>ый</w:t>
            </w:r>
            <w:r>
              <w:rPr>
                <w:rFonts w:ascii="GHEA Grapalat" w:hAnsi="GHEA Grapalat"/>
                <w:sz w:val="20"/>
                <w:szCs w:val="20"/>
                <w:lang w:val="pt-BR"/>
              </w:rPr>
              <w:t xml:space="preserve"> порош</w:t>
            </w:r>
            <w:r>
              <w:rPr>
                <w:rFonts w:ascii="GHEA Grapalat" w:hAnsi="GHEA Grapalat"/>
                <w:sz w:val="20"/>
                <w:szCs w:val="20"/>
              </w:rPr>
              <w:t>ок</w:t>
            </w:r>
            <w:r>
              <w:rPr>
                <w:rFonts w:ascii="GHEA Grapalat" w:hAnsi="GHEA Grapalat"/>
                <w:sz w:val="20"/>
                <w:szCs w:val="20"/>
                <w:lang w:val="pt-BR"/>
              </w:rPr>
              <w:t xml:space="preserve">, дозировка. 3,5 г </w:t>
            </w:r>
            <w:r>
              <w:rPr>
                <w:rFonts w:ascii="GHEA Grapalat" w:hAnsi="GHEA Grapalat"/>
                <w:sz w:val="20"/>
                <w:szCs w:val="20"/>
              </w:rPr>
              <w:t>,</w:t>
            </w:r>
            <w:r>
              <w:rPr>
                <w:rFonts w:ascii="GHEA Grapalat" w:hAnsi="GHEA Grapalat"/>
                <w:sz w:val="20"/>
                <w:szCs w:val="20"/>
                <w:lang w:val="pt-BR"/>
              </w:rPr>
              <w:t xml:space="preserve"> 2,5 г </w:t>
            </w:r>
            <w:r>
              <w:rPr>
                <w:rFonts w:ascii="GHEA Grapalat" w:hAnsi="GHEA Grapalat"/>
                <w:sz w:val="20"/>
                <w:szCs w:val="20"/>
              </w:rPr>
              <w:t>,</w:t>
            </w:r>
            <w:r>
              <w:rPr>
                <w:rFonts w:ascii="GHEA Grapalat" w:hAnsi="GHEA Grapalat"/>
                <w:sz w:val="20"/>
                <w:szCs w:val="20"/>
                <w:lang w:val="pt-BR"/>
              </w:rPr>
              <w:t xml:space="preserve"> 2,9 г </w:t>
            </w:r>
            <w:r>
              <w:rPr>
                <w:rFonts w:ascii="GHEA Grapalat" w:hAnsi="GHEA Grapalat"/>
                <w:sz w:val="20"/>
                <w:szCs w:val="20"/>
              </w:rPr>
              <w:t>,</w:t>
            </w:r>
            <w:r w:rsidRPr="00B143FD">
              <w:rPr>
                <w:rFonts w:ascii="GHEA Grapalat" w:hAnsi="GHEA Grapalat"/>
                <w:sz w:val="20"/>
                <w:szCs w:val="20"/>
                <w:lang w:val="pt-BR"/>
              </w:rPr>
              <w:t xml:space="preserve"> 10 г, 18,9 г</w:t>
            </w:r>
            <w:r>
              <w:rPr>
                <w:rFonts w:ascii="GHEA Grapalat" w:hAnsi="GHEA Grapalat"/>
                <w:sz w:val="20"/>
                <w:szCs w:val="20"/>
              </w:rPr>
              <w:t xml:space="preserve"> пакетики</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100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100</w:t>
            </w:r>
          </w:p>
        </w:tc>
        <w:tc>
          <w:tcPr>
            <w:tcW w:w="1559" w:type="dxa"/>
            <w:tcBorders>
              <w:top w:val="single" w:sz="4" w:space="0" w:color="auto"/>
              <w:left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300"/>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19</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33611240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Pr>
                <w:rFonts w:ascii="GHEA Grapalat" w:hAnsi="GHEA Grapalat" w:cs="Sylfaen"/>
                <w:sz w:val="20"/>
                <w:szCs w:val="20"/>
              </w:rPr>
              <w:t xml:space="preserve">Активированный уголь </w:t>
            </w:r>
            <w:r w:rsidRPr="00F072C3">
              <w:rPr>
                <w:rFonts w:ascii="GHEA Grapalat" w:hAnsi="GHEA Grapalat"/>
                <w:sz w:val="20"/>
                <w:szCs w:val="20"/>
              </w:rPr>
              <w:t>a07ba01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p>
        </w:tc>
        <w:tc>
          <w:tcPr>
            <w:tcW w:w="3827" w:type="dxa"/>
            <w:tcBorders>
              <w:top w:val="single" w:sz="4" w:space="0" w:color="auto"/>
              <w:left w:val="single" w:sz="4" w:space="0" w:color="auto"/>
              <w:bottom w:val="single" w:sz="4" w:space="0" w:color="auto"/>
              <w:right w:val="single" w:sz="4" w:space="0" w:color="auto"/>
            </w:tcBorders>
            <w:vAlign w:val="bottom"/>
          </w:tcPr>
          <w:p w:rsidR="000C7BF5" w:rsidRPr="00B143FD" w:rsidRDefault="000C7BF5" w:rsidP="00A37D8B">
            <w:pPr>
              <w:jc w:val="both"/>
              <w:rPr>
                <w:rFonts w:ascii="GHEA Grapalat" w:hAnsi="GHEA Grapalat"/>
                <w:sz w:val="20"/>
                <w:szCs w:val="20"/>
              </w:rPr>
            </w:pPr>
            <w:r>
              <w:rPr>
                <w:rFonts w:ascii="GHEA Grapalat" w:hAnsi="GHEA Grapalat"/>
                <w:sz w:val="20"/>
                <w:szCs w:val="20"/>
              </w:rPr>
              <w:t>Активированный</w:t>
            </w:r>
            <w:r w:rsidRPr="00B143FD">
              <w:rPr>
                <w:rFonts w:ascii="GHEA Grapalat" w:hAnsi="GHEA Grapalat"/>
                <w:sz w:val="20"/>
                <w:szCs w:val="20"/>
              </w:rPr>
              <w:t xml:space="preserve"> </w:t>
            </w:r>
            <w:r>
              <w:rPr>
                <w:rFonts w:ascii="GHEA Grapalat" w:hAnsi="GHEA Grapalat"/>
                <w:sz w:val="20"/>
                <w:szCs w:val="20"/>
              </w:rPr>
              <w:t>уголь</w:t>
            </w:r>
            <w:r w:rsidRPr="00F072C3">
              <w:rPr>
                <w:rFonts w:ascii="GHEA Grapalat" w:hAnsi="GHEA Grapalat"/>
                <w:sz w:val="20"/>
                <w:szCs w:val="20"/>
                <w:lang w:val="pt-BR"/>
              </w:rPr>
              <w:t xml:space="preserve">, </w:t>
            </w:r>
            <w:r>
              <w:rPr>
                <w:rFonts w:ascii="GHEA Grapalat" w:hAnsi="GHEA Grapalat" w:cs="Sylfaen"/>
                <w:sz w:val="20"/>
                <w:szCs w:val="20"/>
              </w:rPr>
              <w:t>лекартвенная</w:t>
            </w:r>
            <w:r w:rsidRPr="00B143FD">
              <w:rPr>
                <w:rFonts w:ascii="GHEA Grapalat" w:hAnsi="GHEA Grapalat" w:cs="Sylfaen"/>
                <w:sz w:val="20"/>
                <w:szCs w:val="20"/>
              </w:rPr>
              <w:t xml:space="preserve"> </w:t>
            </w:r>
            <w:r>
              <w:rPr>
                <w:rFonts w:ascii="GHEA Grapalat" w:hAnsi="GHEA Grapalat" w:cs="Sylfaen"/>
                <w:sz w:val="20"/>
                <w:szCs w:val="20"/>
              </w:rPr>
              <w:t>форма</w:t>
            </w:r>
            <w:r w:rsidRPr="00F072C3">
              <w:rPr>
                <w:rFonts w:ascii="GHEA Grapalat" w:hAnsi="GHEA Grapalat" w:cs="Sylfaen"/>
                <w:sz w:val="20"/>
                <w:szCs w:val="20"/>
                <w:lang w:val="pt-BR"/>
              </w:rPr>
              <w:t>.</w:t>
            </w:r>
            <w:r>
              <w:rPr>
                <w:rFonts w:ascii="GHEA Grapalat" w:hAnsi="GHEA Grapalat" w:cs="Calibri"/>
                <w:sz w:val="20"/>
                <w:szCs w:val="20"/>
                <w:lang w:val="es-ES"/>
              </w:rPr>
              <w:t xml:space="preserve"> </w:t>
            </w:r>
            <w:r>
              <w:rPr>
                <w:rFonts w:ascii="GHEA Grapalat" w:hAnsi="GHEA Grapalat" w:cs="Calibri"/>
                <w:sz w:val="20"/>
                <w:szCs w:val="20"/>
              </w:rPr>
              <w:t>таблетка</w:t>
            </w:r>
            <w:r w:rsidRPr="00F072C3">
              <w:rPr>
                <w:rFonts w:ascii="GHEA Grapalat" w:hAnsi="GHEA Grapalat" w:cs="Calibri"/>
                <w:sz w:val="20"/>
                <w:szCs w:val="20"/>
                <w:lang w:val="es-ES"/>
              </w:rPr>
              <w:t>,</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F072C3">
              <w:rPr>
                <w:rFonts w:ascii="GHEA Grapalat" w:hAnsi="GHEA Grapalat" w:cs="Sylfaen"/>
                <w:sz w:val="20"/>
                <w:szCs w:val="20"/>
              </w:rPr>
              <w:t>250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5000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hy-AM"/>
              </w:rPr>
            </w:pPr>
            <w:r w:rsidRPr="00F072C3">
              <w:rPr>
                <w:rFonts w:ascii="GHEA Grapalat" w:hAnsi="GHEA Grapalat" w:cs="Arial"/>
                <w:sz w:val="18"/>
                <w:szCs w:val="18"/>
                <w:lang w:val="hy-AM"/>
              </w:rPr>
              <w:t>5000</w:t>
            </w:r>
          </w:p>
        </w:tc>
        <w:tc>
          <w:tcPr>
            <w:tcW w:w="1559" w:type="dxa"/>
            <w:tcBorders>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p>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30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20</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33611250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Pr>
                <w:rFonts w:ascii="GHEA Grapalat" w:hAnsi="GHEA Grapalat" w:cs="Sylfaen"/>
                <w:sz w:val="20"/>
                <w:szCs w:val="20"/>
              </w:rPr>
              <w:t>глибенкламид</w:t>
            </w:r>
            <w:r w:rsidRPr="00F072C3">
              <w:rPr>
                <w:rFonts w:ascii="GHEA Grapalat" w:hAnsi="GHEA Grapalat"/>
                <w:sz w:val="20"/>
                <w:szCs w:val="20"/>
              </w:rPr>
              <w:t xml:space="preserve"> a10bb01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vAlign w:val="bottom"/>
          </w:tcPr>
          <w:p w:rsidR="000C7BF5" w:rsidRPr="00B143FD" w:rsidRDefault="000C7BF5" w:rsidP="00A37D8B">
            <w:pPr>
              <w:jc w:val="both"/>
              <w:rPr>
                <w:rFonts w:ascii="GHEA Grapalat" w:hAnsi="GHEA Grapalat"/>
                <w:sz w:val="20"/>
                <w:szCs w:val="20"/>
              </w:rPr>
            </w:pPr>
            <w:r>
              <w:rPr>
                <w:rFonts w:ascii="GHEA Grapalat" w:hAnsi="GHEA Grapalat"/>
                <w:sz w:val="20"/>
                <w:szCs w:val="20"/>
              </w:rPr>
              <w:t>глибенкламид</w:t>
            </w:r>
            <w:r w:rsidRPr="00F072C3">
              <w:rPr>
                <w:rFonts w:ascii="GHEA Grapalat" w:hAnsi="GHEA Grapalat"/>
                <w:sz w:val="20"/>
                <w:szCs w:val="20"/>
                <w:lang w:val="pt-BR"/>
              </w:rPr>
              <w:t xml:space="preserve">, </w:t>
            </w:r>
            <w:r>
              <w:rPr>
                <w:rFonts w:ascii="GHEA Grapalat" w:hAnsi="GHEA Grapalat" w:cs="Sylfaen"/>
                <w:sz w:val="20"/>
                <w:szCs w:val="20"/>
              </w:rPr>
              <w:t>лекарственная форма -</w:t>
            </w:r>
            <w:r>
              <w:rPr>
                <w:rFonts w:ascii="GHEA Grapalat" w:hAnsi="GHEA Grapalat" w:cs="Calibri"/>
                <w:sz w:val="20"/>
                <w:szCs w:val="20"/>
                <w:lang w:val="es-ES"/>
              </w:rPr>
              <w:t xml:space="preserve"> </w:t>
            </w:r>
            <w:r>
              <w:rPr>
                <w:rFonts w:ascii="GHEA Grapalat" w:hAnsi="GHEA Grapalat" w:cs="Calibri"/>
                <w:sz w:val="20"/>
                <w:szCs w:val="20"/>
              </w:rPr>
              <w:t>таблетка</w:t>
            </w:r>
            <w:r w:rsidRPr="00F072C3">
              <w:rPr>
                <w:rFonts w:ascii="GHEA Grapalat" w:hAnsi="GHEA Grapalat" w:cs="Calibri"/>
                <w:sz w:val="20"/>
                <w:szCs w:val="20"/>
                <w:lang w:val="es-ES"/>
              </w:rPr>
              <w:t>,</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 5</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1000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hy-AM"/>
              </w:rPr>
            </w:pPr>
            <w:r w:rsidRPr="00F072C3">
              <w:rPr>
                <w:rFonts w:ascii="GHEA Grapalat" w:hAnsi="GHEA Grapalat" w:cs="Arial"/>
                <w:sz w:val="18"/>
                <w:szCs w:val="18"/>
                <w:lang w:val="hy-AM"/>
              </w:rPr>
              <w:t>1000</w:t>
            </w:r>
          </w:p>
        </w:tc>
        <w:tc>
          <w:tcPr>
            <w:tcW w:w="1559" w:type="dxa"/>
            <w:tcBorders>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21</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33611260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F072C3">
              <w:rPr>
                <w:rFonts w:ascii="GHEA Grapalat" w:hAnsi="GHEA Grapalat" w:cs="Sylfaen"/>
                <w:sz w:val="20"/>
                <w:szCs w:val="20"/>
              </w:rPr>
              <w:t>մետֆորմին</w:t>
            </w:r>
            <w:r w:rsidRPr="00F072C3">
              <w:rPr>
                <w:rFonts w:ascii="GHEA Grapalat" w:hAnsi="GHEA Grapalat"/>
                <w:sz w:val="20"/>
                <w:szCs w:val="20"/>
              </w:rPr>
              <w:t xml:space="preserve"> a10ba02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Pr>
                <w:rFonts w:ascii="GHEA Grapalat" w:hAnsi="GHEA Grapalat"/>
                <w:sz w:val="20"/>
                <w:szCs w:val="20"/>
                <w:lang w:val="hy-AM"/>
              </w:rPr>
              <w:t>Метформин (</w:t>
            </w:r>
            <w:r>
              <w:rPr>
                <w:rFonts w:ascii="GHEA Grapalat" w:hAnsi="GHEA Grapalat"/>
                <w:sz w:val="20"/>
                <w:szCs w:val="20"/>
              </w:rPr>
              <w:t>метформина</w:t>
            </w:r>
            <w:r w:rsidRPr="00B143FD">
              <w:rPr>
                <w:rFonts w:ascii="GHEA Grapalat" w:hAnsi="GHEA Grapalat"/>
                <w:sz w:val="20"/>
                <w:szCs w:val="20"/>
                <w:lang w:val="hy-AM"/>
              </w:rPr>
              <w:t xml:space="preserve"> гидрохлорид), </w:t>
            </w:r>
            <w:r>
              <w:rPr>
                <w:rFonts w:ascii="GHEA Grapalat" w:hAnsi="GHEA Grapalat"/>
                <w:sz w:val="20"/>
                <w:szCs w:val="20"/>
              </w:rPr>
              <w:t>лекарственная форма -</w:t>
            </w:r>
            <w:r w:rsidRPr="00B143FD">
              <w:rPr>
                <w:rFonts w:ascii="GHEA Grapalat" w:hAnsi="GHEA Grapalat"/>
                <w:sz w:val="20"/>
                <w:szCs w:val="20"/>
                <w:lang w:val="hy-AM"/>
              </w:rPr>
              <w:t>таблетка, дозировка 1000 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sz w:val="20"/>
                <w:szCs w:val="20"/>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spacing w:after="200" w:line="276" w:lineRule="auto"/>
              <w:jc w:val="center"/>
              <w:rPr>
                <w:rFonts w:ascii="GHEA Grapalat" w:hAnsi="GHEA Grapalat"/>
                <w:sz w:val="20"/>
                <w:szCs w:val="20"/>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3660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9E1E28"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3660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22</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33611280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Pr>
                <w:rFonts w:ascii="GHEA Grapalat" w:hAnsi="GHEA Grapalat" w:cs="Sylfaen"/>
                <w:sz w:val="20"/>
                <w:szCs w:val="20"/>
              </w:rPr>
              <w:t xml:space="preserve">Гликлазид </w:t>
            </w:r>
            <w:r w:rsidRPr="00F072C3">
              <w:rPr>
                <w:rFonts w:ascii="GHEA Grapalat" w:hAnsi="GHEA Grapalat"/>
                <w:sz w:val="20"/>
                <w:szCs w:val="20"/>
              </w:rPr>
              <w:t>a10bb09</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150CDF" w:rsidRDefault="000C7BF5" w:rsidP="00A37D8B">
            <w:pPr>
              <w:jc w:val="both"/>
              <w:rPr>
                <w:rFonts w:ascii="GHEA Grapalat" w:hAnsi="GHEA Grapalat"/>
                <w:sz w:val="20"/>
                <w:szCs w:val="20"/>
              </w:rPr>
            </w:pPr>
            <w:r>
              <w:rPr>
                <w:rFonts w:ascii="GHEA Grapalat" w:hAnsi="GHEA Grapalat"/>
                <w:sz w:val="20"/>
                <w:szCs w:val="20"/>
              </w:rPr>
              <w:t>гликлазид</w:t>
            </w:r>
            <w:r w:rsidRPr="00F072C3">
              <w:rPr>
                <w:rFonts w:ascii="GHEA Grapalat" w:hAnsi="GHEA Grapalat"/>
                <w:sz w:val="20"/>
                <w:szCs w:val="20"/>
                <w:lang w:val="pt-BR"/>
              </w:rPr>
              <w:t xml:space="preserve">, </w:t>
            </w:r>
            <w:r>
              <w:rPr>
                <w:rFonts w:ascii="GHEA Grapalat" w:hAnsi="GHEA Grapalat" w:cs="Sylfaen"/>
                <w:sz w:val="20"/>
                <w:szCs w:val="20"/>
              </w:rPr>
              <w:t>лекарственная</w:t>
            </w:r>
            <w:r w:rsidRPr="0006705E">
              <w:rPr>
                <w:rFonts w:ascii="GHEA Grapalat" w:hAnsi="GHEA Grapalat" w:cs="Sylfaen"/>
                <w:sz w:val="20"/>
                <w:szCs w:val="20"/>
                <w:lang w:val="pt-BR"/>
              </w:rPr>
              <w:t xml:space="preserve"> </w:t>
            </w:r>
            <w:r>
              <w:rPr>
                <w:rFonts w:ascii="GHEA Grapalat" w:hAnsi="GHEA Grapalat" w:cs="Sylfaen"/>
                <w:sz w:val="20"/>
                <w:szCs w:val="20"/>
              </w:rPr>
              <w:t>форма</w:t>
            </w:r>
            <w:r w:rsidRPr="0006705E">
              <w:rPr>
                <w:rFonts w:ascii="GHEA Grapalat" w:hAnsi="GHEA Grapalat" w:cs="Sylfaen"/>
                <w:sz w:val="20"/>
                <w:szCs w:val="20"/>
                <w:lang w:val="pt-BR"/>
              </w:rPr>
              <w:t>-</w:t>
            </w:r>
            <w:r w:rsidRPr="00F072C3">
              <w:rPr>
                <w:rFonts w:ascii="GHEA Grapalat" w:hAnsi="GHEA Grapalat" w:cs="Calibri"/>
                <w:sz w:val="20"/>
                <w:szCs w:val="20"/>
                <w:lang w:val="es-ES"/>
              </w:rPr>
              <w:t xml:space="preserve"> </w:t>
            </w:r>
            <w:r>
              <w:rPr>
                <w:rFonts w:ascii="GHEA Grapalat" w:hAnsi="GHEA Grapalat" w:cs="Calibri"/>
                <w:sz w:val="20"/>
                <w:szCs w:val="20"/>
              </w:rPr>
              <w:t>таблетка перорального применения</w:t>
            </w:r>
            <w:r w:rsidRPr="00F072C3">
              <w:rPr>
                <w:rFonts w:ascii="GHEA Grapalat" w:hAnsi="GHEA Grapalat" w:cs="Calibri"/>
                <w:sz w:val="20"/>
                <w:szCs w:val="20"/>
                <w:lang w:val="es-ES"/>
              </w:rPr>
              <w:t>,</w:t>
            </w:r>
            <w:r w:rsidRPr="00F072C3">
              <w:rPr>
                <w:rFonts w:ascii="GHEA Grapalat" w:hAnsi="GHEA Grapalat" w:cs="Sylfaen"/>
                <w:sz w:val="20"/>
                <w:szCs w:val="20"/>
                <w:lang w:val="pt-BR"/>
              </w:rPr>
              <w:t xml:space="preserve"> </w:t>
            </w:r>
            <w:r>
              <w:rPr>
                <w:rFonts w:ascii="GHEA Grapalat" w:hAnsi="GHEA Grapalat" w:cs="Sylfaen"/>
                <w:sz w:val="20"/>
                <w:szCs w:val="20"/>
              </w:rPr>
              <w:lastRenderedPageBreak/>
              <w:t>дозировка</w:t>
            </w:r>
            <w:r w:rsidRPr="00F072C3">
              <w:rPr>
                <w:rFonts w:ascii="GHEA Grapalat" w:hAnsi="GHEA Grapalat" w:cs="Sylfaen"/>
                <w:sz w:val="20"/>
                <w:szCs w:val="20"/>
                <w:lang w:val="pt-BR"/>
              </w:rPr>
              <w:t xml:space="preserve">. </w:t>
            </w:r>
            <w:r w:rsidRPr="0006705E">
              <w:rPr>
                <w:rFonts w:ascii="GHEA Grapalat" w:hAnsi="GHEA Grapalat" w:cs="Sylfaen"/>
                <w:sz w:val="20"/>
                <w:szCs w:val="20"/>
                <w:lang w:val="pt-BR"/>
              </w:rPr>
              <w:t>60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lastRenderedPageBreak/>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lang w:val="es-ES"/>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lang w:val="es-ES"/>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es-ES"/>
              </w:rPr>
            </w:pPr>
            <w:r w:rsidRPr="00F072C3">
              <w:rPr>
                <w:rFonts w:ascii="GHEA Grapalat" w:hAnsi="GHEA Grapalat" w:cs="Arial"/>
                <w:sz w:val="18"/>
                <w:szCs w:val="18"/>
                <w:lang w:val="es-ES"/>
              </w:rPr>
              <w:t>1800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w:t>
            </w:r>
            <w:r>
              <w:rPr>
                <w:rFonts w:ascii="GHEA Grapalat" w:hAnsi="GHEA Grapalat"/>
                <w:sz w:val="18"/>
                <w:szCs w:val="18"/>
              </w:rPr>
              <w:lastRenderedPageBreak/>
              <w:t>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es-ES"/>
              </w:rPr>
            </w:pPr>
            <w:r w:rsidRPr="00F072C3">
              <w:rPr>
                <w:rFonts w:ascii="GHEA Grapalat" w:hAnsi="GHEA Grapalat" w:cs="Arial"/>
                <w:sz w:val="20"/>
                <w:szCs w:val="20"/>
                <w:lang w:val="es-ES"/>
              </w:rPr>
              <w:lastRenderedPageBreak/>
              <w:t>1800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es-ES"/>
              </w:rPr>
            </w:pPr>
            <w:r>
              <w:rPr>
                <w:rFonts w:ascii="GHEA Grapalat" w:hAnsi="GHEA Grapalat"/>
                <w:sz w:val="18"/>
                <w:szCs w:val="18"/>
              </w:rPr>
              <w:t xml:space="preserve">В течение 3-ей четверти 2020 </w:t>
            </w:r>
            <w:r>
              <w:rPr>
                <w:rFonts w:ascii="GHEA Grapalat" w:hAnsi="GHEA Grapalat"/>
                <w:sz w:val="18"/>
                <w:szCs w:val="18"/>
              </w:rPr>
              <w:lastRenderedPageBreak/>
              <w:t>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lastRenderedPageBreak/>
              <w:t>23</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sidRPr="00F072C3">
              <w:rPr>
                <w:rFonts w:ascii="GHEA Grapalat" w:hAnsi="GHEA Grapalat"/>
                <w:sz w:val="16"/>
                <w:szCs w:val="16"/>
                <w:lang w:val="pt-BR"/>
              </w:rPr>
              <w:t>33611290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150CDF" w:rsidRDefault="000C7BF5" w:rsidP="00A37D8B">
            <w:pPr>
              <w:rPr>
                <w:rFonts w:ascii="GHEA Grapalat" w:hAnsi="GHEA Grapalat" w:cs="Sylfaen"/>
                <w:sz w:val="20"/>
                <w:szCs w:val="20"/>
                <w:lang w:val="pt-BR"/>
              </w:rPr>
            </w:pPr>
            <w:r w:rsidRPr="00150CDF">
              <w:rPr>
                <w:rFonts w:ascii="GHEA Grapalat" w:hAnsi="GHEA Grapalat" w:cs="Sylfaen"/>
                <w:sz w:val="20"/>
                <w:szCs w:val="20"/>
              </w:rPr>
              <w:t>глимепирид</w:t>
            </w:r>
            <w:r w:rsidRPr="00150CDF">
              <w:rPr>
                <w:rFonts w:ascii="GHEA Grapalat" w:hAnsi="GHEA Grapalat" w:cs="Sylfaen"/>
                <w:sz w:val="20"/>
                <w:szCs w:val="20"/>
                <w:lang w:val="pt-BR"/>
              </w:rPr>
              <w:t xml:space="preserve">, </w:t>
            </w:r>
            <w:r w:rsidRPr="00150CDF">
              <w:rPr>
                <w:rFonts w:ascii="GHEA Grapalat" w:hAnsi="GHEA Grapalat" w:cs="Sylfaen"/>
                <w:sz w:val="20"/>
                <w:szCs w:val="20"/>
              </w:rPr>
              <w:t>метформин</w:t>
            </w:r>
            <w:r w:rsidRPr="00150CDF">
              <w:rPr>
                <w:rFonts w:ascii="GHEA Grapalat" w:hAnsi="GHEA Grapalat" w:cs="Sylfaen"/>
                <w:sz w:val="20"/>
                <w:szCs w:val="20"/>
                <w:lang w:val="pt-BR"/>
              </w:rPr>
              <w:t xml:space="preserve"> (</w:t>
            </w:r>
            <w:r w:rsidRPr="00150CDF">
              <w:rPr>
                <w:rFonts w:ascii="GHEA Grapalat" w:hAnsi="GHEA Grapalat" w:cs="Sylfaen"/>
                <w:sz w:val="20"/>
                <w:szCs w:val="20"/>
              </w:rPr>
              <w:t>метформин</w:t>
            </w:r>
            <w:r>
              <w:rPr>
                <w:rFonts w:ascii="GHEA Grapalat" w:hAnsi="GHEA Grapalat" w:cs="Sylfaen"/>
                <w:sz w:val="20"/>
                <w:szCs w:val="20"/>
              </w:rPr>
              <w:t>а</w:t>
            </w:r>
            <w:r w:rsidRPr="00150CDF">
              <w:rPr>
                <w:rFonts w:ascii="GHEA Grapalat" w:hAnsi="GHEA Grapalat" w:cs="Sylfaen"/>
                <w:sz w:val="20"/>
                <w:szCs w:val="20"/>
                <w:lang w:val="pt-BR"/>
              </w:rPr>
              <w:t xml:space="preserve"> </w:t>
            </w:r>
            <w:r w:rsidRPr="00150CDF">
              <w:rPr>
                <w:rFonts w:ascii="GHEA Grapalat" w:hAnsi="GHEA Grapalat" w:cs="Sylfaen"/>
                <w:sz w:val="20"/>
                <w:szCs w:val="20"/>
              </w:rPr>
              <w:t>гидрохлорид</w:t>
            </w:r>
            <w:r w:rsidRPr="00150CDF">
              <w:rPr>
                <w:rFonts w:ascii="GHEA Grapalat" w:hAnsi="GHEA Grapalat" w:cs="Sylfaen"/>
                <w:sz w:val="20"/>
                <w:szCs w:val="20"/>
                <w:lang w:val="pt-BR"/>
              </w:rPr>
              <w:t>)</w:t>
            </w:r>
          </w:p>
          <w:p w:rsidR="000C7BF5" w:rsidRPr="00F072C3" w:rsidRDefault="000C7BF5" w:rsidP="00A37D8B">
            <w:pPr>
              <w:rPr>
                <w:rFonts w:ascii="GHEA Grapalat" w:hAnsi="GHEA Grapalat"/>
                <w:sz w:val="20"/>
                <w:szCs w:val="20"/>
                <w:lang w:val="pt-BR"/>
              </w:rPr>
            </w:pPr>
            <w:r w:rsidRPr="00F072C3">
              <w:rPr>
                <w:rFonts w:ascii="GHEA Grapalat" w:hAnsi="GHEA Grapalat"/>
                <w:sz w:val="20"/>
                <w:szCs w:val="20"/>
                <w:lang w:val="pt-BR"/>
              </w:rPr>
              <w:t>A10BD02, A10BB12, A10BA02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150CDF" w:rsidRDefault="000C7BF5" w:rsidP="00A37D8B">
            <w:pPr>
              <w:jc w:val="both"/>
              <w:rPr>
                <w:rFonts w:ascii="GHEA Grapalat" w:hAnsi="GHEA Grapalat"/>
                <w:sz w:val="20"/>
                <w:szCs w:val="20"/>
              </w:rPr>
            </w:pPr>
            <w:r w:rsidRPr="00150CDF">
              <w:rPr>
                <w:rFonts w:ascii="GHEA Grapalat" w:hAnsi="GHEA Grapalat" w:cs="Sylfaen"/>
                <w:sz w:val="20"/>
                <w:szCs w:val="20"/>
              </w:rPr>
              <w:t>глимепирид</w:t>
            </w:r>
            <w:r w:rsidRPr="00150CDF">
              <w:rPr>
                <w:rFonts w:ascii="GHEA Grapalat" w:hAnsi="GHEA Grapalat" w:cs="Sylfaen"/>
                <w:sz w:val="20"/>
                <w:szCs w:val="20"/>
                <w:lang w:val="pt-BR"/>
              </w:rPr>
              <w:t xml:space="preserve">, </w:t>
            </w:r>
            <w:r w:rsidRPr="00150CDF">
              <w:rPr>
                <w:rFonts w:ascii="GHEA Grapalat" w:hAnsi="GHEA Grapalat" w:cs="Sylfaen"/>
                <w:sz w:val="20"/>
                <w:szCs w:val="20"/>
              </w:rPr>
              <w:t>метформин</w:t>
            </w:r>
            <w:r w:rsidRPr="00150CDF">
              <w:rPr>
                <w:rFonts w:ascii="GHEA Grapalat" w:hAnsi="GHEA Grapalat" w:cs="Sylfaen"/>
                <w:sz w:val="20"/>
                <w:szCs w:val="20"/>
                <w:lang w:val="pt-BR"/>
              </w:rPr>
              <w:t xml:space="preserve"> (</w:t>
            </w:r>
            <w:r w:rsidRPr="00150CDF">
              <w:rPr>
                <w:rFonts w:ascii="GHEA Grapalat" w:hAnsi="GHEA Grapalat" w:cs="Sylfaen"/>
                <w:sz w:val="20"/>
                <w:szCs w:val="20"/>
              </w:rPr>
              <w:t>метформин</w:t>
            </w:r>
            <w:r>
              <w:rPr>
                <w:rFonts w:ascii="GHEA Grapalat" w:hAnsi="GHEA Grapalat" w:cs="Sylfaen"/>
                <w:sz w:val="20"/>
                <w:szCs w:val="20"/>
              </w:rPr>
              <w:t>а</w:t>
            </w:r>
            <w:r w:rsidRPr="00150CDF">
              <w:rPr>
                <w:rFonts w:ascii="GHEA Grapalat" w:hAnsi="GHEA Grapalat" w:cs="Sylfaen"/>
                <w:sz w:val="20"/>
                <w:szCs w:val="20"/>
                <w:lang w:val="pt-BR"/>
              </w:rPr>
              <w:t xml:space="preserve"> </w:t>
            </w:r>
            <w:r w:rsidRPr="00150CDF">
              <w:rPr>
                <w:rFonts w:ascii="GHEA Grapalat" w:hAnsi="GHEA Grapalat" w:cs="Sylfaen"/>
                <w:sz w:val="20"/>
                <w:szCs w:val="20"/>
              </w:rPr>
              <w:t>гидрохлорид</w:t>
            </w:r>
            <w:r w:rsidRPr="00150CDF">
              <w:rPr>
                <w:rFonts w:ascii="GHEA Grapalat" w:hAnsi="GHEA Grapalat" w:cs="Sylfaen"/>
                <w:sz w:val="20"/>
                <w:szCs w:val="20"/>
                <w:lang w:val="pt-BR"/>
              </w:rPr>
              <w:t>)</w:t>
            </w:r>
            <w:r>
              <w:rPr>
                <w:rFonts w:ascii="GHEA Grapalat" w:hAnsi="GHEA Grapalat" w:cs="Sylfaen"/>
                <w:sz w:val="20"/>
                <w:szCs w:val="20"/>
              </w:rPr>
              <w:t>лекарственная</w:t>
            </w:r>
            <w:r w:rsidRPr="00150CDF">
              <w:rPr>
                <w:rFonts w:ascii="GHEA Grapalat" w:hAnsi="GHEA Grapalat" w:cs="Sylfaen"/>
                <w:sz w:val="20"/>
                <w:szCs w:val="20"/>
                <w:lang w:val="pt-BR"/>
              </w:rPr>
              <w:t xml:space="preserve"> </w:t>
            </w:r>
            <w:r>
              <w:rPr>
                <w:rFonts w:ascii="GHEA Grapalat" w:hAnsi="GHEA Grapalat" w:cs="Sylfaen"/>
                <w:sz w:val="20"/>
                <w:szCs w:val="20"/>
              </w:rPr>
              <w:t>форма</w:t>
            </w:r>
            <w:r w:rsidRPr="00150CDF">
              <w:rPr>
                <w:rFonts w:ascii="GHEA Grapalat" w:hAnsi="GHEA Grapalat" w:cs="Sylfaen"/>
                <w:sz w:val="20"/>
                <w:szCs w:val="20"/>
                <w:lang w:val="pt-BR"/>
              </w:rPr>
              <w:t>-</w:t>
            </w:r>
            <w:r w:rsidRPr="00F072C3">
              <w:rPr>
                <w:rFonts w:ascii="GHEA Grapalat" w:hAnsi="GHEA Grapalat" w:cs="Calibri"/>
                <w:sz w:val="20"/>
                <w:szCs w:val="20"/>
                <w:lang w:val="es-ES"/>
              </w:rPr>
              <w:t xml:space="preserve"> </w:t>
            </w:r>
            <w:r>
              <w:rPr>
                <w:rFonts w:ascii="GHEA Grapalat" w:hAnsi="GHEA Grapalat" w:cs="Calibri"/>
                <w:sz w:val="20"/>
                <w:szCs w:val="20"/>
              </w:rPr>
              <w:t>таблетка</w:t>
            </w:r>
            <w:r w:rsidRPr="00150CDF">
              <w:rPr>
                <w:rFonts w:ascii="GHEA Grapalat" w:hAnsi="GHEA Grapalat" w:cs="Calibri"/>
                <w:sz w:val="20"/>
                <w:szCs w:val="20"/>
                <w:lang w:val="pt-BR"/>
              </w:rPr>
              <w:t xml:space="preserve"> </w:t>
            </w:r>
            <w:r>
              <w:rPr>
                <w:rFonts w:ascii="GHEA Grapalat" w:hAnsi="GHEA Grapalat" w:cs="Calibri"/>
                <w:sz w:val="20"/>
                <w:szCs w:val="20"/>
              </w:rPr>
              <w:t>перорального</w:t>
            </w:r>
            <w:r w:rsidRPr="00150CDF">
              <w:rPr>
                <w:rFonts w:ascii="GHEA Grapalat" w:hAnsi="GHEA Grapalat" w:cs="Calibri"/>
                <w:sz w:val="20"/>
                <w:szCs w:val="20"/>
                <w:lang w:val="pt-BR"/>
              </w:rPr>
              <w:t xml:space="preserve"> </w:t>
            </w:r>
            <w:r>
              <w:rPr>
                <w:rFonts w:ascii="GHEA Grapalat" w:hAnsi="GHEA Grapalat" w:cs="Calibri"/>
                <w:sz w:val="20"/>
                <w:szCs w:val="20"/>
              </w:rPr>
              <w:t>применения</w:t>
            </w:r>
            <w:r w:rsidRPr="00F072C3">
              <w:rPr>
                <w:rFonts w:ascii="GHEA Grapalat" w:hAnsi="GHEA Grapalat" w:cs="Calibri"/>
                <w:sz w:val="20"/>
                <w:szCs w:val="20"/>
                <w:lang w:val="es-ES"/>
              </w:rPr>
              <w:t>,</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CD02F2">
              <w:rPr>
                <w:rFonts w:ascii="GHEA Grapalat" w:hAnsi="GHEA Grapalat" w:cs="Sylfaen"/>
                <w:sz w:val="20"/>
                <w:szCs w:val="20"/>
                <w:lang w:val="pt-BR"/>
              </w:rPr>
              <w:t>2</w:t>
            </w:r>
            <w:r>
              <w:rPr>
                <w:rFonts w:ascii="GHEA Grapalat" w:hAnsi="GHEA Grapalat" w:cs="Sylfaen"/>
                <w:sz w:val="20"/>
                <w:szCs w:val="20"/>
              </w:rPr>
              <w:t>мг</w:t>
            </w:r>
            <w:r w:rsidRPr="00CD02F2">
              <w:rPr>
                <w:rFonts w:ascii="GHEA Grapalat" w:hAnsi="GHEA Grapalat" w:cs="Sylfaen"/>
                <w:sz w:val="20"/>
                <w:szCs w:val="20"/>
                <w:lang w:val="pt-BR"/>
              </w:rPr>
              <w:t>+500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1350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1350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24</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33611300/1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Default="000C7BF5" w:rsidP="00A37D8B">
            <w:pPr>
              <w:rPr>
                <w:rFonts w:ascii="GHEA Grapalat" w:hAnsi="GHEA Grapalat" w:cs="Sylfaen"/>
                <w:sz w:val="20"/>
                <w:szCs w:val="20"/>
              </w:rPr>
            </w:pPr>
            <w:r w:rsidRPr="00150CDF">
              <w:rPr>
                <w:rFonts w:ascii="GHEA Grapalat" w:hAnsi="GHEA Grapalat" w:cs="Sylfaen"/>
                <w:sz w:val="20"/>
                <w:szCs w:val="20"/>
              </w:rPr>
              <w:t>глимепирид, метформин (метформин</w:t>
            </w:r>
            <w:r>
              <w:rPr>
                <w:rFonts w:ascii="GHEA Grapalat" w:hAnsi="GHEA Grapalat" w:cs="Sylfaen"/>
                <w:sz w:val="20"/>
                <w:szCs w:val="20"/>
              </w:rPr>
              <w:t>а</w:t>
            </w:r>
            <w:r w:rsidRPr="00150CDF">
              <w:rPr>
                <w:rFonts w:ascii="GHEA Grapalat" w:hAnsi="GHEA Grapalat" w:cs="Sylfaen"/>
                <w:sz w:val="20"/>
                <w:szCs w:val="20"/>
              </w:rPr>
              <w:t xml:space="preserve"> гидрохлорид)</w:t>
            </w:r>
          </w:p>
          <w:p w:rsidR="000C7BF5" w:rsidRPr="00F072C3" w:rsidRDefault="000C7BF5" w:rsidP="00A37D8B">
            <w:pPr>
              <w:rPr>
                <w:rFonts w:ascii="GHEA Grapalat" w:hAnsi="GHEA Grapalat"/>
                <w:sz w:val="20"/>
                <w:szCs w:val="20"/>
                <w:lang w:val="hy-AM"/>
              </w:rPr>
            </w:pPr>
            <w:r w:rsidRPr="00F072C3">
              <w:rPr>
                <w:rFonts w:ascii="GHEA Grapalat" w:hAnsi="GHEA Grapalat"/>
                <w:sz w:val="20"/>
                <w:szCs w:val="20"/>
                <w:lang w:val="hy-AM"/>
              </w:rPr>
              <w:t>A10BD02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150CDF" w:rsidRDefault="000C7BF5" w:rsidP="00A37D8B">
            <w:pPr>
              <w:jc w:val="both"/>
              <w:rPr>
                <w:rFonts w:ascii="GHEA Grapalat" w:hAnsi="GHEA Grapalat" w:cs="Sylfaen"/>
                <w:sz w:val="20"/>
                <w:szCs w:val="20"/>
              </w:rPr>
            </w:pPr>
            <w:r w:rsidRPr="00150CDF">
              <w:rPr>
                <w:rFonts w:ascii="GHEA Grapalat" w:hAnsi="GHEA Grapalat" w:cs="Sylfaen"/>
                <w:sz w:val="20"/>
                <w:szCs w:val="20"/>
              </w:rPr>
              <w:t>глимепирид</w:t>
            </w:r>
            <w:r w:rsidRPr="00150CDF">
              <w:rPr>
                <w:rFonts w:ascii="GHEA Grapalat" w:hAnsi="GHEA Grapalat" w:cs="Sylfaen"/>
                <w:sz w:val="20"/>
                <w:szCs w:val="20"/>
                <w:lang w:val="pt-BR"/>
              </w:rPr>
              <w:t xml:space="preserve">, </w:t>
            </w:r>
            <w:r w:rsidRPr="00150CDF">
              <w:rPr>
                <w:rFonts w:ascii="GHEA Grapalat" w:hAnsi="GHEA Grapalat" w:cs="Sylfaen"/>
                <w:sz w:val="20"/>
                <w:szCs w:val="20"/>
              </w:rPr>
              <w:t>метформин</w:t>
            </w:r>
            <w:r w:rsidRPr="00150CDF">
              <w:rPr>
                <w:rFonts w:ascii="GHEA Grapalat" w:hAnsi="GHEA Grapalat" w:cs="Sylfaen"/>
                <w:sz w:val="20"/>
                <w:szCs w:val="20"/>
                <w:lang w:val="pt-BR"/>
              </w:rPr>
              <w:t xml:space="preserve"> (</w:t>
            </w:r>
            <w:r w:rsidRPr="00150CDF">
              <w:rPr>
                <w:rFonts w:ascii="GHEA Grapalat" w:hAnsi="GHEA Grapalat" w:cs="Sylfaen"/>
                <w:sz w:val="20"/>
                <w:szCs w:val="20"/>
              </w:rPr>
              <w:t>метформин</w:t>
            </w:r>
            <w:r>
              <w:rPr>
                <w:rFonts w:ascii="GHEA Grapalat" w:hAnsi="GHEA Grapalat" w:cs="Sylfaen"/>
                <w:sz w:val="20"/>
                <w:szCs w:val="20"/>
              </w:rPr>
              <w:t>а</w:t>
            </w:r>
            <w:r w:rsidRPr="00150CDF">
              <w:rPr>
                <w:rFonts w:ascii="GHEA Grapalat" w:hAnsi="GHEA Grapalat" w:cs="Sylfaen"/>
                <w:sz w:val="20"/>
                <w:szCs w:val="20"/>
                <w:lang w:val="pt-BR"/>
              </w:rPr>
              <w:t xml:space="preserve"> </w:t>
            </w:r>
            <w:r w:rsidRPr="00150CDF">
              <w:rPr>
                <w:rFonts w:ascii="GHEA Grapalat" w:hAnsi="GHEA Grapalat" w:cs="Sylfaen"/>
                <w:sz w:val="20"/>
                <w:szCs w:val="20"/>
              </w:rPr>
              <w:t>гидрохлорид</w:t>
            </w:r>
            <w:r w:rsidRPr="00150CDF">
              <w:rPr>
                <w:rFonts w:ascii="GHEA Grapalat" w:hAnsi="GHEA Grapalat" w:cs="Sylfaen"/>
                <w:sz w:val="20"/>
                <w:szCs w:val="20"/>
                <w:lang w:val="pt-BR"/>
              </w:rPr>
              <w:t xml:space="preserve">) </w:t>
            </w:r>
            <w:r>
              <w:rPr>
                <w:rFonts w:ascii="GHEA Grapalat" w:hAnsi="GHEA Grapalat" w:cs="Sylfaen"/>
                <w:sz w:val="20"/>
                <w:szCs w:val="20"/>
              </w:rPr>
              <w:t>лекарственная</w:t>
            </w:r>
            <w:r w:rsidRPr="00150CDF">
              <w:rPr>
                <w:rFonts w:ascii="GHEA Grapalat" w:hAnsi="GHEA Grapalat" w:cs="Sylfaen"/>
                <w:sz w:val="20"/>
                <w:szCs w:val="20"/>
                <w:lang w:val="pt-BR"/>
              </w:rPr>
              <w:t xml:space="preserve"> </w:t>
            </w:r>
            <w:r>
              <w:rPr>
                <w:rFonts w:ascii="GHEA Grapalat" w:hAnsi="GHEA Grapalat" w:cs="Sylfaen"/>
                <w:sz w:val="20"/>
                <w:szCs w:val="20"/>
              </w:rPr>
              <w:t>форма</w:t>
            </w:r>
            <w:r w:rsidRPr="00150CDF">
              <w:rPr>
                <w:rFonts w:ascii="GHEA Grapalat" w:hAnsi="GHEA Grapalat" w:cs="Sylfaen"/>
                <w:sz w:val="20"/>
                <w:szCs w:val="20"/>
                <w:lang w:val="pt-BR"/>
              </w:rPr>
              <w:t xml:space="preserve"> </w:t>
            </w:r>
            <w:r>
              <w:rPr>
                <w:rFonts w:ascii="GHEA Grapalat" w:hAnsi="GHEA Grapalat" w:cs="Sylfaen"/>
                <w:sz w:val="20"/>
                <w:szCs w:val="20"/>
                <w:lang w:val="pt-BR"/>
              </w:rPr>
              <w:t>–</w:t>
            </w:r>
            <w:r w:rsidRPr="00F072C3">
              <w:rPr>
                <w:rFonts w:ascii="GHEA Grapalat" w:hAnsi="GHEA Grapalat" w:cs="Calibri"/>
                <w:sz w:val="20"/>
                <w:szCs w:val="20"/>
                <w:lang w:val="es-ES"/>
              </w:rPr>
              <w:t xml:space="preserve"> </w:t>
            </w:r>
            <w:r>
              <w:rPr>
                <w:rFonts w:ascii="GHEA Grapalat" w:hAnsi="GHEA Grapalat" w:cs="Calibri"/>
                <w:sz w:val="20"/>
                <w:szCs w:val="20"/>
              </w:rPr>
              <w:t>таблетка с плёночным покрытием</w:t>
            </w:r>
            <w:r w:rsidRPr="00F072C3">
              <w:rPr>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 2.</w:t>
            </w:r>
            <w:r w:rsidRPr="00150CDF">
              <w:rPr>
                <w:rFonts w:ascii="GHEA Grapalat" w:hAnsi="GHEA Grapalat" w:cs="Sylfaen"/>
                <w:sz w:val="20"/>
                <w:szCs w:val="20"/>
                <w:lang w:val="pt-BR"/>
              </w:rPr>
              <w:t>5</w:t>
            </w:r>
            <w:r>
              <w:rPr>
                <w:rFonts w:ascii="GHEA Grapalat" w:hAnsi="GHEA Grapalat" w:cs="Sylfaen"/>
                <w:sz w:val="20"/>
                <w:szCs w:val="20"/>
              </w:rPr>
              <w:t>мг</w:t>
            </w:r>
            <w:r w:rsidRPr="00150CDF">
              <w:rPr>
                <w:rFonts w:ascii="GHEA Grapalat" w:hAnsi="GHEA Grapalat" w:cs="Sylfaen"/>
                <w:sz w:val="20"/>
                <w:szCs w:val="20"/>
                <w:lang w:val="pt-BR"/>
              </w:rPr>
              <w:t>+500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1320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1320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25</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33611300/2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Default="000C7BF5" w:rsidP="00A37D8B">
            <w:pPr>
              <w:rPr>
                <w:rFonts w:ascii="GHEA Grapalat" w:hAnsi="GHEA Grapalat"/>
                <w:sz w:val="20"/>
                <w:szCs w:val="20"/>
              </w:rPr>
            </w:pPr>
            <w:r w:rsidRPr="00150CDF">
              <w:rPr>
                <w:rFonts w:ascii="GHEA Grapalat" w:hAnsi="GHEA Grapalat"/>
                <w:sz w:val="20"/>
                <w:szCs w:val="20"/>
              </w:rPr>
              <w:t>глимепирид, метформин (метформин</w:t>
            </w:r>
            <w:r>
              <w:rPr>
                <w:rFonts w:ascii="GHEA Grapalat" w:hAnsi="GHEA Grapalat"/>
                <w:sz w:val="20"/>
                <w:szCs w:val="20"/>
              </w:rPr>
              <w:t>а</w:t>
            </w:r>
            <w:r w:rsidRPr="00150CDF">
              <w:rPr>
                <w:rFonts w:ascii="GHEA Grapalat" w:hAnsi="GHEA Grapalat"/>
                <w:sz w:val="20"/>
                <w:szCs w:val="20"/>
              </w:rPr>
              <w:t xml:space="preserve"> гидрохлорид)</w:t>
            </w:r>
          </w:p>
          <w:p w:rsidR="000C7BF5" w:rsidRPr="00F072C3" w:rsidRDefault="000C7BF5" w:rsidP="00A37D8B">
            <w:pPr>
              <w:rPr>
                <w:rFonts w:ascii="GHEA Grapalat" w:hAnsi="GHEA Grapalat"/>
                <w:sz w:val="20"/>
                <w:szCs w:val="20"/>
                <w:lang w:val="hy-AM"/>
              </w:rPr>
            </w:pPr>
            <w:r w:rsidRPr="00F072C3">
              <w:rPr>
                <w:rFonts w:ascii="GHEA Grapalat" w:hAnsi="GHEA Grapalat"/>
                <w:sz w:val="20"/>
                <w:szCs w:val="20"/>
                <w:lang w:val="hy-AM"/>
              </w:rPr>
              <w:t>A10BD02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150CDF" w:rsidRDefault="000C7BF5" w:rsidP="00A37D8B">
            <w:pPr>
              <w:jc w:val="both"/>
              <w:rPr>
                <w:rFonts w:ascii="GHEA Grapalat" w:hAnsi="GHEA Grapalat"/>
                <w:sz w:val="20"/>
                <w:szCs w:val="20"/>
                <w:lang w:val="pt-BR"/>
              </w:rPr>
            </w:pPr>
            <w:r w:rsidRPr="00150CDF">
              <w:rPr>
                <w:rFonts w:ascii="GHEA Grapalat" w:hAnsi="GHEA Grapalat"/>
                <w:sz w:val="20"/>
                <w:szCs w:val="20"/>
              </w:rPr>
              <w:t>глимепирид</w:t>
            </w:r>
            <w:r w:rsidRPr="00150CDF">
              <w:rPr>
                <w:rFonts w:ascii="GHEA Grapalat" w:hAnsi="GHEA Grapalat"/>
                <w:sz w:val="20"/>
                <w:szCs w:val="20"/>
                <w:lang w:val="pt-BR"/>
              </w:rPr>
              <w:t xml:space="preserve">, </w:t>
            </w:r>
            <w:r w:rsidRPr="00150CDF">
              <w:rPr>
                <w:rFonts w:ascii="GHEA Grapalat" w:hAnsi="GHEA Grapalat"/>
                <w:sz w:val="20"/>
                <w:szCs w:val="20"/>
              </w:rPr>
              <w:t>метформин</w:t>
            </w:r>
            <w:r w:rsidRPr="00150CDF">
              <w:rPr>
                <w:rFonts w:ascii="GHEA Grapalat" w:hAnsi="GHEA Grapalat"/>
                <w:sz w:val="20"/>
                <w:szCs w:val="20"/>
                <w:lang w:val="pt-BR"/>
              </w:rPr>
              <w:t xml:space="preserve"> (</w:t>
            </w:r>
            <w:r w:rsidRPr="00150CDF">
              <w:rPr>
                <w:rFonts w:ascii="GHEA Grapalat" w:hAnsi="GHEA Grapalat"/>
                <w:sz w:val="20"/>
                <w:szCs w:val="20"/>
              </w:rPr>
              <w:t>метформин</w:t>
            </w:r>
            <w:r>
              <w:rPr>
                <w:rFonts w:ascii="GHEA Grapalat" w:hAnsi="GHEA Grapalat"/>
                <w:sz w:val="20"/>
                <w:szCs w:val="20"/>
              </w:rPr>
              <w:t>а</w:t>
            </w:r>
            <w:r w:rsidRPr="00150CDF">
              <w:rPr>
                <w:rFonts w:ascii="GHEA Grapalat" w:hAnsi="GHEA Grapalat"/>
                <w:sz w:val="20"/>
                <w:szCs w:val="20"/>
                <w:lang w:val="pt-BR"/>
              </w:rPr>
              <w:t xml:space="preserve"> </w:t>
            </w:r>
            <w:r w:rsidRPr="00150CDF">
              <w:rPr>
                <w:rFonts w:ascii="GHEA Grapalat" w:hAnsi="GHEA Grapalat"/>
                <w:sz w:val="20"/>
                <w:szCs w:val="20"/>
              </w:rPr>
              <w:t>гидрохлорид</w:t>
            </w:r>
            <w:r w:rsidRPr="00150CDF">
              <w:rPr>
                <w:rFonts w:ascii="GHEA Grapalat" w:hAnsi="GHEA Grapalat"/>
                <w:sz w:val="20"/>
                <w:szCs w:val="20"/>
                <w:lang w:val="pt-BR"/>
              </w:rPr>
              <w:t>)</w:t>
            </w:r>
          </w:p>
          <w:p w:rsidR="000C7BF5" w:rsidRPr="00150CDF" w:rsidRDefault="000C7BF5" w:rsidP="00A37D8B">
            <w:pPr>
              <w:jc w:val="both"/>
              <w:rPr>
                <w:rFonts w:ascii="GHEA Grapalat" w:hAnsi="GHEA Grapalat" w:cs="Sylfaen"/>
                <w:sz w:val="20"/>
                <w:szCs w:val="20"/>
              </w:rPr>
            </w:pPr>
            <w:r>
              <w:rPr>
                <w:rFonts w:ascii="GHEA Grapalat" w:hAnsi="GHEA Grapalat" w:cs="Sylfaen"/>
                <w:sz w:val="20"/>
                <w:szCs w:val="20"/>
              </w:rPr>
              <w:t>лекарственная форма – таблетка с плёночным покрытием,</w:t>
            </w:r>
            <w:r w:rsidRPr="00F072C3">
              <w:rPr>
                <w:rFonts w:ascii="GHEA Grapalat" w:hAnsi="GHEA Grapalat" w:cs="Calibri"/>
                <w:sz w:val="20"/>
                <w:szCs w:val="20"/>
                <w:lang w:val="es-ES"/>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150CDF">
              <w:rPr>
                <w:rFonts w:ascii="GHEA Grapalat" w:hAnsi="GHEA Grapalat" w:cs="Sylfaen"/>
                <w:sz w:val="20"/>
                <w:szCs w:val="20"/>
                <w:lang w:val="pt-BR"/>
              </w:rPr>
              <w:t>5</w:t>
            </w:r>
            <w:r>
              <w:rPr>
                <w:rFonts w:ascii="GHEA Grapalat" w:hAnsi="GHEA Grapalat" w:cs="Sylfaen"/>
                <w:sz w:val="20"/>
                <w:szCs w:val="20"/>
              </w:rPr>
              <w:t>мг</w:t>
            </w:r>
            <w:r w:rsidRPr="00150CDF">
              <w:rPr>
                <w:rFonts w:ascii="GHEA Grapalat" w:hAnsi="GHEA Grapalat" w:cs="Sylfaen"/>
                <w:sz w:val="20"/>
                <w:szCs w:val="20"/>
                <w:lang w:val="pt-BR"/>
              </w:rPr>
              <w:t>+500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es-ES"/>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es-ES"/>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es-ES"/>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150CDF" w:rsidRDefault="000C7BF5" w:rsidP="00A37D8B">
            <w:pPr>
              <w:jc w:val="center"/>
              <w:rPr>
                <w:rFonts w:ascii="GHEA Grapalat" w:hAnsi="GHEA Grapalat" w:cs="Arial"/>
                <w:sz w:val="18"/>
                <w:szCs w:val="18"/>
                <w:lang w:val="pt-BR"/>
              </w:rPr>
            </w:pPr>
            <w:r w:rsidRPr="00150CDF">
              <w:rPr>
                <w:rFonts w:ascii="GHEA Grapalat" w:hAnsi="GHEA Grapalat" w:cs="Arial"/>
                <w:sz w:val="18"/>
                <w:szCs w:val="18"/>
                <w:lang w:val="pt-BR"/>
              </w:rPr>
              <w:t>540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150CDF" w:rsidRDefault="000C7BF5" w:rsidP="00A37D8B">
            <w:pPr>
              <w:rPr>
                <w:rFonts w:ascii="GHEA Grapalat" w:hAnsi="GHEA Grapalat" w:cs="Arial"/>
                <w:sz w:val="20"/>
                <w:szCs w:val="20"/>
                <w:lang w:val="pt-BR"/>
              </w:rPr>
            </w:pPr>
            <w:r w:rsidRPr="00150CDF">
              <w:rPr>
                <w:rFonts w:ascii="GHEA Grapalat" w:hAnsi="GHEA Grapalat" w:cs="Arial"/>
                <w:sz w:val="20"/>
                <w:szCs w:val="20"/>
                <w:lang w:val="pt-BR"/>
              </w:rPr>
              <w:t>540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150CDF" w:rsidRDefault="000C7BF5" w:rsidP="00A37D8B">
            <w:pPr>
              <w:jc w:val="center"/>
              <w:rPr>
                <w:rFonts w:ascii="GHEA Grapalat" w:hAnsi="GHEA Grapalat" w:cs="Arial LatArm"/>
                <w:lang w:val="pt-BR"/>
              </w:rPr>
            </w:pPr>
            <w:r w:rsidRPr="00150CDF">
              <w:rPr>
                <w:rFonts w:ascii="GHEA Grapalat" w:hAnsi="GHEA Grapalat" w:cs="Arial LatArm"/>
                <w:lang w:val="pt-BR"/>
              </w:rPr>
              <w:t>26</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150CDF" w:rsidRDefault="000C7BF5" w:rsidP="00A37D8B">
            <w:pPr>
              <w:jc w:val="center"/>
              <w:rPr>
                <w:rFonts w:ascii="GHEA Grapalat" w:hAnsi="GHEA Grapalat"/>
                <w:sz w:val="16"/>
                <w:szCs w:val="16"/>
                <w:lang w:val="pt-BR"/>
              </w:rPr>
            </w:pPr>
            <w:r w:rsidRPr="00150CDF">
              <w:rPr>
                <w:rFonts w:ascii="GHEA Grapalat" w:hAnsi="GHEA Grapalat"/>
                <w:sz w:val="16"/>
                <w:szCs w:val="16"/>
                <w:lang w:val="pt-BR"/>
              </w:rPr>
              <w:t>33611310/1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B44BD1" w:rsidRDefault="000C7BF5" w:rsidP="00A37D8B">
            <w:pPr>
              <w:rPr>
                <w:rFonts w:ascii="GHEA Grapalat" w:hAnsi="GHEA Grapalat"/>
                <w:sz w:val="20"/>
                <w:szCs w:val="20"/>
              </w:rPr>
            </w:pPr>
            <w:r>
              <w:rPr>
                <w:rFonts w:ascii="GHEA Grapalat" w:hAnsi="GHEA Grapalat"/>
                <w:sz w:val="20"/>
                <w:szCs w:val="20"/>
              </w:rPr>
              <w:t>инсулин</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B44BD1">
              <w:rPr>
                <w:rFonts w:ascii="GHEA Grapalat" w:hAnsi="GHEA Grapalat"/>
                <w:sz w:val="20"/>
                <w:szCs w:val="20"/>
                <w:lang w:val="pt-BR"/>
              </w:rPr>
              <w:t>Человеческий инсул</w:t>
            </w:r>
            <w:r>
              <w:rPr>
                <w:rFonts w:ascii="GHEA Grapalat" w:hAnsi="GHEA Grapalat"/>
                <w:sz w:val="20"/>
                <w:szCs w:val="20"/>
                <w:lang w:val="pt-BR"/>
              </w:rPr>
              <w:t>ин (рекомбинантная ДНК). Л</w:t>
            </w:r>
            <w:r>
              <w:rPr>
                <w:rFonts w:ascii="GHEA Grapalat" w:hAnsi="GHEA Grapalat"/>
                <w:sz w:val="20"/>
                <w:szCs w:val="20"/>
              </w:rPr>
              <w:t>екарственная форма-</w:t>
            </w:r>
            <w:r>
              <w:rPr>
                <w:rFonts w:ascii="GHEA Grapalat" w:hAnsi="GHEA Grapalat"/>
                <w:sz w:val="20"/>
                <w:szCs w:val="20"/>
                <w:lang w:val="pt-BR"/>
              </w:rPr>
              <w:t xml:space="preserve"> раствор для инъекций. 100 </w:t>
            </w:r>
            <w:r>
              <w:rPr>
                <w:rFonts w:ascii="GHEA Grapalat" w:hAnsi="GHEA Grapalat"/>
                <w:sz w:val="20"/>
                <w:szCs w:val="20"/>
              </w:rPr>
              <w:t>МЕ</w:t>
            </w:r>
            <w:r>
              <w:rPr>
                <w:rFonts w:ascii="GHEA Grapalat" w:hAnsi="GHEA Grapalat"/>
                <w:sz w:val="20"/>
                <w:szCs w:val="20"/>
                <w:lang w:val="pt-BR"/>
              </w:rPr>
              <w:t xml:space="preserve"> / мл;</w:t>
            </w:r>
            <w:r w:rsidRPr="00B44BD1">
              <w:rPr>
                <w:rFonts w:ascii="GHEA Grapalat" w:hAnsi="GHEA Grapalat"/>
                <w:sz w:val="20"/>
                <w:szCs w:val="20"/>
                <w:lang w:val="pt-BR"/>
              </w:rPr>
              <w:t xml:space="preserve"> перенос </w:t>
            </w:r>
            <w:r>
              <w:rPr>
                <w:rFonts w:ascii="GHEA Grapalat" w:hAnsi="GHEA Grapalat"/>
                <w:sz w:val="20"/>
                <w:szCs w:val="20"/>
                <w:lang w:val="pt-BR"/>
              </w:rPr>
              <w:t xml:space="preserve"> пакета</w:t>
            </w:r>
            <w:r w:rsidRPr="00B44BD1">
              <w:rPr>
                <w:rFonts w:ascii="GHEA Grapalat" w:hAnsi="GHEA Grapalat"/>
                <w:sz w:val="20"/>
                <w:szCs w:val="20"/>
                <w:lang w:val="pt-BR"/>
              </w:rPr>
              <w:t xml:space="preserve"> 10 мл</w:t>
            </w:r>
            <w:r>
              <w:rPr>
                <w:rFonts w:ascii="GHEA Grapalat" w:hAnsi="GHEA Grapalat"/>
                <w:sz w:val="20"/>
                <w:szCs w:val="20"/>
              </w:rPr>
              <w:t xml:space="preserve">  с помощью цепи</w:t>
            </w:r>
            <w:r w:rsidRPr="00B44BD1">
              <w:rPr>
                <w:rFonts w:ascii="GHEA Grapalat" w:hAnsi="GHEA Grapalat"/>
                <w:sz w:val="20"/>
                <w:szCs w:val="20"/>
                <w:lang w:val="pt-BR"/>
              </w:rPr>
              <w:t xml:space="preserve"> со льдом.</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es-ES"/>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50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ind w:left="360"/>
              <w:jc w:val="center"/>
              <w:rPr>
                <w:rFonts w:ascii="GHEA Grapalat" w:hAnsi="GHEA Grapalat" w:cs="Arial"/>
                <w:sz w:val="20"/>
                <w:szCs w:val="20"/>
                <w:lang w:val="pt-BR"/>
              </w:rPr>
            </w:pPr>
            <w:r w:rsidRPr="00F072C3">
              <w:rPr>
                <w:rFonts w:ascii="GHEA Grapalat" w:hAnsi="GHEA Grapalat" w:cs="Arial"/>
                <w:sz w:val="20"/>
                <w:szCs w:val="20"/>
                <w:lang w:val="pt-BR"/>
              </w:rPr>
              <w:t>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B44BD1" w:rsidRDefault="000C7BF5" w:rsidP="00A37D8B">
            <w:pPr>
              <w:jc w:val="center"/>
              <w:rPr>
                <w:rFonts w:ascii="GHEA Grapalat" w:hAnsi="GHEA Grapalat" w:cs="Arial LatArm"/>
              </w:rPr>
            </w:pPr>
            <w:r w:rsidRPr="00B44BD1">
              <w:rPr>
                <w:rFonts w:ascii="GHEA Grapalat" w:hAnsi="GHEA Grapalat" w:cs="Arial LatArm"/>
              </w:rPr>
              <w:t>27</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B44BD1" w:rsidRDefault="000C7BF5" w:rsidP="00A37D8B">
            <w:pPr>
              <w:jc w:val="center"/>
              <w:rPr>
                <w:rFonts w:ascii="GHEA Grapalat" w:hAnsi="GHEA Grapalat"/>
                <w:sz w:val="16"/>
                <w:szCs w:val="16"/>
              </w:rPr>
            </w:pPr>
            <w:r w:rsidRPr="00B44BD1">
              <w:rPr>
                <w:rFonts w:ascii="GHEA Grapalat" w:hAnsi="GHEA Grapalat"/>
                <w:sz w:val="16"/>
                <w:szCs w:val="16"/>
              </w:rPr>
              <w:t>33611310/2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B44BD1" w:rsidRDefault="000C7BF5" w:rsidP="00A37D8B">
            <w:pPr>
              <w:rPr>
                <w:rFonts w:ascii="GHEA Grapalat" w:hAnsi="GHEA Grapalat"/>
                <w:sz w:val="20"/>
                <w:szCs w:val="20"/>
              </w:rPr>
            </w:pPr>
            <w:r>
              <w:rPr>
                <w:rFonts w:ascii="GHEA Grapalat" w:hAnsi="GHEA Grapalat"/>
                <w:sz w:val="20"/>
                <w:szCs w:val="20"/>
              </w:rPr>
              <w:t>инсулин</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B44BD1">
              <w:rPr>
                <w:rFonts w:ascii="GHEA Grapalat" w:hAnsi="GHEA Grapalat"/>
                <w:sz w:val="20"/>
                <w:szCs w:val="20"/>
                <w:lang w:val="pt-BR"/>
              </w:rPr>
              <w:t>Человеческий инсул</w:t>
            </w:r>
            <w:r>
              <w:rPr>
                <w:rFonts w:ascii="GHEA Grapalat" w:hAnsi="GHEA Grapalat"/>
                <w:sz w:val="20"/>
                <w:szCs w:val="20"/>
                <w:lang w:val="pt-BR"/>
              </w:rPr>
              <w:t>ин (рекомбинантная). Л</w:t>
            </w:r>
            <w:r>
              <w:rPr>
                <w:rFonts w:ascii="GHEA Grapalat" w:hAnsi="GHEA Grapalat"/>
                <w:sz w:val="20"/>
                <w:szCs w:val="20"/>
              </w:rPr>
              <w:t>екарственная форма-</w:t>
            </w:r>
            <w:r>
              <w:rPr>
                <w:rFonts w:ascii="GHEA Grapalat" w:hAnsi="GHEA Grapalat"/>
                <w:sz w:val="20"/>
                <w:szCs w:val="20"/>
                <w:lang w:val="pt-BR"/>
              </w:rPr>
              <w:t xml:space="preserve"> </w:t>
            </w:r>
            <w:r>
              <w:rPr>
                <w:rFonts w:ascii="GHEA Grapalat" w:hAnsi="GHEA Grapalat"/>
                <w:sz w:val="20"/>
                <w:szCs w:val="20"/>
              </w:rPr>
              <w:t>суспензия</w:t>
            </w:r>
            <w:r>
              <w:rPr>
                <w:rFonts w:ascii="GHEA Grapalat" w:hAnsi="GHEA Grapalat"/>
                <w:sz w:val="20"/>
                <w:szCs w:val="20"/>
                <w:lang w:val="pt-BR"/>
              </w:rPr>
              <w:t xml:space="preserve"> для инъекций. 100 </w:t>
            </w:r>
            <w:r>
              <w:rPr>
                <w:rFonts w:ascii="GHEA Grapalat" w:hAnsi="GHEA Grapalat"/>
                <w:sz w:val="20"/>
                <w:szCs w:val="20"/>
              </w:rPr>
              <w:t>МЕ</w:t>
            </w:r>
            <w:r>
              <w:rPr>
                <w:rFonts w:ascii="GHEA Grapalat" w:hAnsi="GHEA Grapalat"/>
                <w:sz w:val="20"/>
                <w:szCs w:val="20"/>
                <w:lang w:val="pt-BR"/>
              </w:rPr>
              <w:t xml:space="preserve"> / мл;</w:t>
            </w:r>
            <w:r w:rsidRPr="00B44BD1">
              <w:rPr>
                <w:rFonts w:ascii="GHEA Grapalat" w:hAnsi="GHEA Grapalat"/>
                <w:sz w:val="20"/>
                <w:szCs w:val="20"/>
                <w:lang w:val="pt-BR"/>
              </w:rPr>
              <w:t xml:space="preserve"> перенос </w:t>
            </w:r>
            <w:r>
              <w:rPr>
                <w:rFonts w:ascii="GHEA Grapalat" w:hAnsi="GHEA Grapalat"/>
                <w:sz w:val="20"/>
                <w:szCs w:val="20"/>
                <w:lang w:val="pt-BR"/>
              </w:rPr>
              <w:t xml:space="preserve"> пакета</w:t>
            </w:r>
            <w:r w:rsidRPr="00B44BD1">
              <w:rPr>
                <w:rFonts w:ascii="GHEA Grapalat" w:hAnsi="GHEA Grapalat"/>
                <w:sz w:val="20"/>
                <w:szCs w:val="20"/>
                <w:lang w:val="pt-BR"/>
              </w:rPr>
              <w:t xml:space="preserve"> </w:t>
            </w:r>
            <w:r>
              <w:rPr>
                <w:rFonts w:ascii="GHEA Grapalat" w:hAnsi="GHEA Grapalat"/>
                <w:sz w:val="20"/>
                <w:szCs w:val="20"/>
                <w:lang w:val="pt-BR"/>
              </w:rPr>
              <w:t>3</w:t>
            </w:r>
            <w:r w:rsidRPr="00B44BD1">
              <w:rPr>
                <w:rFonts w:ascii="GHEA Grapalat" w:hAnsi="GHEA Grapalat"/>
                <w:sz w:val="20"/>
                <w:szCs w:val="20"/>
                <w:lang w:val="pt-BR"/>
              </w:rPr>
              <w:t xml:space="preserve"> мл</w:t>
            </w:r>
            <w:r>
              <w:rPr>
                <w:rFonts w:ascii="GHEA Grapalat" w:hAnsi="GHEA Grapalat"/>
                <w:sz w:val="20"/>
                <w:szCs w:val="20"/>
              </w:rPr>
              <w:t xml:space="preserve">  с помощью цепи</w:t>
            </w:r>
            <w:r w:rsidRPr="00B44BD1">
              <w:rPr>
                <w:rFonts w:ascii="GHEA Grapalat" w:hAnsi="GHEA Grapalat"/>
                <w:sz w:val="20"/>
                <w:szCs w:val="20"/>
                <w:lang w:val="pt-BR"/>
              </w:rPr>
              <w:t xml:space="preserve"> со льдом.</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20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28</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33611320/1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hy-AM"/>
              </w:rPr>
            </w:pPr>
            <w:r>
              <w:rPr>
                <w:rFonts w:ascii="Calibri" w:hAnsi="Calibri" w:cs="Arial"/>
                <w:sz w:val="20"/>
                <w:szCs w:val="20"/>
              </w:rPr>
              <w:t>Инсулин для инъекций</w:t>
            </w:r>
            <w:r>
              <w:rPr>
                <w:rFonts w:ascii="Arial LatArm" w:hAnsi="Arial LatArm" w:cs="Arial"/>
                <w:sz w:val="20"/>
                <w:szCs w:val="20"/>
                <w:lang w:val="hy-AM"/>
              </w:rPr>
              <w:t xml:space="preserve"> (</w:t>
            </w:r>
            <w:r w:rsidRPr="00B44BD1">
              <w:rPr>
                <w:rFonts w:ascii="GHEA Grapalat" w:hAnsi="GHEA Grapalat" w:cs="Arial"/>
                <w:sz w:val="20"/>
                <w:szCs w:val="20"/>
                <w:lang w:val="hy-AM"/>
              </w:rPr>
              <w:t>растворяющаяся)</w:t>
            </w:r>
            <w:r w:rsidRPr="00F072C3">
              <w:rPr>
                <w:rFonts w:ascii="Arial LatArm" w:hAnsi="Arial LatArm" w:cs="Arial"/>
                <w:sz w:val="20"/>
                <w:szCs w:val="20"/>
                <w:lang w:val="hy-AM"/>
              </w:rPr>
              <w:t xml:space="preserve"> a10ab</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B44BD1">
              <w:rPr>
                <w:rFonts w:ascii="GHEA Grapalat" w:hAnsi="GHEA Grapalat"/>
                <w:sz w:val="20"/>
                <w:szCs w:val="20"/>
                <w:lang w:val="pt-BR"/>
              </w:rPr>
              <w:t>Человеческий инсул</w:t>
            </w:r>
            <w:r>
              <w:rPr>
                <w:rFonts w:ascii="GHEA Grapalat" w:hAnsi="GHEA Grapalat"/>
                <w:sz w:val="20"/>
                <w:szCs w:val="20"/>
                <w:lang w:val="pt-BR"/>
              </w:rPr>
              <w:t>ин</w:t>
            </w:r>
            <w:r>
              <w:rPr>
                <w:rFonts w:ascii="GHEA Grapalat" w:hAnsi="GHEA Grapalat"/>
                <w:sz w:val="20"/>
                <w:szCs w:val="20"/>
              </w:rPr>
              <w:t xml:space="preserve"> регулярная</w:t>
            </w:r>
            <w:r>
              <w:rPr>
                <w:rFonts w:ascii="GHEA Grapalat" w:hAnsi="GHEA Grapalat"/>
                <w:sz w:val="20"/>
                <w:szCs w:val="20"/>
                <w:lang w:val="pt-BR"/>
              </w:rPr>
              <w:t xml:space="preserve"> (рекомбинантная ДНК). Л</w:t>
            </w:r>
            <w:r>
              <w:rPr>
                <w:rFonts w:ascii="GHEA Grapalat" w:hAnsi="GHEA Grapalat"/>
                <w:sz w:val="20"/>
                <w:szCs w:val="20"/>
              </w:rPr>
              <w:t>екарственная форма-</w:t>
            </w:r>
            <w:r>
              <w:rPr>
                <w:rFonts w:ascii="GHEA Grapalat" w:hAnsi="GHEA Grapalat"/>
                <w:sz w:val="20"/>
                <w:szCs w:val="20"/>
                <w:lang w:val="pt-BR"/>
              </w:rPr>
              <w:t xml:space="preserve"> раствор для инъекций. 100 </w:t>
            </w:r>
            <w:r>
              <w:rPr>
                <w:rFonts w:ascii="GHEA Grapalat" w:hAnsi="GHEA Grapalat"/>
                <w:sz w:val="20"/>
                <w:szCs w:val="20"/>
              </w:rPr>
              <w:t>МЕ</w:t>
            </w:r>
            <w:r>
              <w:rPr>
                <w:rFonts w:ascii="GHEA Grapalat" w:hAnsi="GHEA Grapalat"/>
                <w:sz w:val="20"/>
                <w:szCs w:val="20"/>
                <w:lang w:val="pt-BR"/>
              </w:rPr>
              <w:t xml:space="preserve"> / мл;</w:t>
            </w:r>
            <w:r w:rsidRPr="00B44BD1">
              <w:rPr>
                <w:rFonts w:ascii="GHEA Grapalat" w:hAnsi="GHEA Grapalat"/>
                <w:sz w:val="20"/>
                <w:szCs w:val="20"/>
                <w:lang w:val="pt-BR"/>
              </w:rPr>
              <w:t xml:space="preserve"> перенос </w:t>
            </w:r>
            <w:r>
              <w:rPr>
                <w:rFonts w:ascii="GHEA Grapalat" w:hAnsi="GHEA Grapalat"/>
                <w:sz w:val="20"/>
                <w:szCs w:val="20"/>
                <w:lang w:val="pt-BR"/>
              </w:rPr>
              <w:t xml:space="preserve"> пакета</w:t>
            </w:r>
            <w:r w:rsidRPr="00B44BD1">
              <w:rPr>
                <w:rFonts w:ascii="GHEA Grapalat" w:hAnsi="GHEA Grapalat"/>
                <w:sz w:val="20"/>
                <w:szCs w:val="20"/>
                <w:lang w:val="pt-BR"/>
              </w:rPr>
              <w:t xml:space="preserve"> 10 мл</w:t>
            </w:r>
            <w:r>
              <w:rPr>
                <w:rFonts w:ascii="GHEA Grapalat" w:hAnsi="GHEA Grapalat"/>
                <w:sz w:val="20"/>
                <w:szCs w:val="20"/>
              </w:rPr>
              <w:t xml:space="preserve">  с помощью цепи</w:t>
            </w:r>
            <w:r w:rsidRPr="00B44BD1">
              <w:rPr>
                <w:rFonts w:ascii="GHEA Grapalat" w:hAnsi="GHEA Grapalat"/>
                <w:sz w:val="20"/>
                <w:szCs w:val="20"/>
                <w:lang w:val="pt-BR"/>
              </w:rPr>
              <w:t xml:space="preserve"> со льдом.</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ind w:left="360"/>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100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100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lastRenderedPageBreak/>
              <w:t>29</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33611330</w:t>
            </w:r>
          </w:p>
        </w:tc>
        <w:tc>
          <w:tcPr>
            <w:tcW w:w="1559" w:type="dxa"/>
            <w:tcBorders>
              <w:top w:val="single" w:sz="4" w:space="0" w:color="auto"/>
              <w:left w:val="single" w:sz="4" w:space="0" w:color="auto"/>
              <w:bottom w:val="single" w:sz="4" w:space="0" w:color="auto"/>
              <w:right w:val="single" w:sz="4" w:space="0" w:color="auto"/>
            </w:tcBorders>
          </w:tcPr>
          <w:p w:rsidR="000C7BF5" w:rsidRPr="00F072C3" w:rsidRDefault="000C7BF5" w:rsidP="00A37D8B">
            <w:pPr>
              <w:rPr>
                <w:rFonts w:ascii="GHEA Grapalat" w:hAnsi="GHEA Grapalat"/>
                <w:sz w:val="20"/>
                <w:szCs w:val="20"/>
              </w:rPr>
            </w:pPr>
            <w:r>
              <w:rPr>
                <w:rFonts w:ascii="Calibri" w:hAnsi="Calibri" w:cs="Arial"/>
                <w:sz w:val="20"/>
                <w:szCs w:val="20"/>
              </w:rPr>
              <w:t>Инсулин гларгин</w:t>
            </w:r>
            <w:r w:rsidRPr="00F072C3">
              <w:rPr>
                <w:rFonts w:ascii="Arial LatArm" w:hAnsi="Arial LatArm" w:cs="Arial"/>
                <w:sz w:val="20"/>
                <w:szCs w:val="20"/>
              </w:rPr>
              <w:t xml:space="preserve">   A10AE04</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Pr>
                <w:rFonts w:ascii="Calibri" w:hAnsi="Calibri" w:cs="Arial"/>
                <w:sz w:val="20"/>
                <w:szCs w:val="20"/>
              </w:rPr>
              <w:t>Инсулин</w:t>
            </w:r>
            <w:r w:rsidRPr="00F21E69">
              <w:rPr>
                <w:rFonts w:ascii="Calibri" w:hAnsi="Calibri" w:cs="Arial"/>
                <w:sz w:val="20"/>
                <w:szCs w:val="20"/>
                <w:lang w:val="pt-BR"/>
              </w:rPr>
              <w:t xml:space="preserve"> </w:t>
            </w:r>
            <w:r>
              <w:rPr>
                <w:rFonts w:ascii="Calibri" w:hAnsi="Calibri" w:cs="Arial"/>
                <w:sz w:val="20"/>
                <w:szCs w:val="20"/>
              </w:rPr>
              <w:t>гларгин</w:t>
            </w:r>
            <w:r w:rsidRPr="00F21E69">
              <w:rPr>
                <w:rFonts w:ascii="Calibri" w:hAnsi="Calibri" w:cs="Arial"/>
                <w:sz w:val="20"/>
                <w:szCs w:val="20"/>
                <w:lang w:val="pt-BR"/>
              </w:rPr>
              <w:t xml:space="preserve">, </w:t>
            </w:r>
            <w:r>
              <w:rPr>
                <w:rFonts w:ascii="Calibri" w:hAnsi="Calibri" w:cs="Arial"/>
                <w:sz w:val="20"/>
                <w:szCs w:val="20"/>
              </w:rPr>
              <w:t>лекарственная</w:t>
            </w:r>
            <w:r w:rsidRPr="00F21E69">
              <w:rPr>
                <w:rFonts w:ascii="Calibri" w:hAnsi="Calibri" w:cs="Arial"/>
                <w:sz w:val="20"/>
                <w:szCs w:val="20"/>
                <w:lang w:val="pt-BR"/>
              </w:rPr>
              <w:t xml:space="preserve"> </w:t>
            </w:r>
            <w:r>
              <w:rPr>
                <w:rFonts w:ascii="Calibri" w:hAnsi="Calibri" w:cs="Arial"/>
                <w:sz w:val="20"/>
                <w:szCs w:val="20"/>
              </w:rPr>
              <w:t>форма</w:t>
            </w:r>
            <w:r w:rsidRPr="00F21E69">
              <w:rPr>
                <w:rFonts w:ascii="Calibri" w:hAnsi="Calibri" w:cs="Arial"/>
                <w:sz w:val="20"/>
                <w:szCs w:val="20"/>
                <w:lang w:val="pt-BR"/>
              </w:rPr>
              <w:t xml:space="preserve"> – </w:t>
            </w:r>
            <w:r>
              <w:rPr>
                <w:rFonts w:ascii="Calibri" w:hAnsi="Calibri" w:cs="Arial"/>
                <w:sz w:val="20"/>
                <w:szCs w:val="20"/>
              </w:rPr>
              <w:t>раствор</w:t>
            </w:r>
            <w:r w:rsidRPr="00F21E69">
              <w:rPr>
                <w:rFonts w:ascii="Calibri" w:hAnsi="Calibri" w:cs="Arial"/>
                <w:sz w:val="20"/>
                <w:szCs w:val="20"/>
                <w:lang w:val="pt-BR"/>
              </w:rPr>
              <w:t xml:space="preserve"> </w:t>
            </w:r>
            <w:r>
              <w:rPr>
                <w:rFonts w:ascii="Calibri" w:hAnsi="Calibri" w:cs="Arial"/>
                <w:sz w:val="20"/>
                <w:szCs w:val="20"/>
              </w:rPr>
              <w:t>для</w:t>
            </w:r>
            <w:r w:rsidRPr="00F21E69">
              <w:rPr>
                <w:rFonts w:ascii="Calibri" w:hAnsi="Calibri" w:cs="Arial"/>
                <w:sz w:val="20"/>
                <w:szCs w:val="20"/>
                <w:lang w:val="pt-BR"/>
              </w:rPr>
              <w:t xml:space="preserve"> </w:t>
            </w:r>
            <w:r>
              <w:rPr>
                <w:rFonts w:ascii="Calibri" w:hAnsi="Calibri" w:cs="Arial"/>
                <w:sz w:val="20"/>
                <w:szCs w:val="20"/>
              </w:rPr>
              <w:t>инъекций</w:t>
            </w:r>
            <w:r w:rsidRPr="00F21E69">
              <w:rPr>
                <w:rFonts w:ascii="Arial LatArm" w:hAnsi="Arial LatArm" w:cs="Arial"/>
                <w:sz w:val="20"/>
                <w:szCs w:val="20"/>
                <w:lang w:val="pt-BR"/>
              </w:rPr>
              <w:t xml:space="preserve">   </w:t>
            </w:r>
            <w:r w:rsidRPr="00F072C3">
              <w:rPr>
                <w:rFonts w:ascii="GHEA Grapalat" w:hAnsi="GHEA Grapalat" w:cs="Sylfaen"/>
                <w:sz w:val="20"/>
                <w:szCs w:val="20"/>
                <w:lang w:val="pt-BR"/>
              </w:rPr>
              <w:t xml:space="preserve"> </w:t>
            </w:r>
            <w:r>
              <w:rPr>
                <w:rFonts w:ascii="GHEA Grapalat" w:hAnsi="GHEA Grapalat" w:cs="Sylfaen"/>
                <w:sz w:val="20"/>
                <w:szCs w:val="20"/>
              </w:rPr>
              <w:t xml:space="preserve">, дозировка </w:t>
            </w:r>
            <w:r w:rsidRPr="00F072C3">
              <w:rPr>
                <w:rFonts w:ascii="GHEA Grapalat" w:hAnsi="GHEA Grapalat" w:cs="Sylfaen"/>
                <w:sz w:val="20"/>
                <w:szCs w:val="20"/>
                <w:lang w:val="pt-BR"/>
              </w:rPr>
              <w:t>100</w:t>
            </w:r>
            <w:r>
              <w:rPr>
                <w:rFonts w:ascii="GHEA Grapalat" w:hAnsi="GHEA Grapalat" w:cs="Sylfaen"/>
                <w:sz w:val="20"/>
                <w:szCs w:val="20"/>
              </w:rPr>
              <w:t>ЕМ</w:t>
            </w:r>
            <w:r w:rsidRPr="00F21E69">
              <w:rPr>
                <w:rFonts w:ascii="GHEA Grapalat" w:hAnsi="GHEA Grapalat" w:cs="Sylfaen"/>
                <w:sz w:val="20"/>
                <w:szCs w:val="20"/>
                <w:lang w:val="pt-BR"/>
              </w:rPr>
              <w:t>/</w:t>
            </w:r>
            <w:r w:rsidRPr="00F21E69">
              <w:rPr>
                <w:rFonts w:ascii="GHEA Grapalat" w:hAnsi="GHEA Grapalat" w:cs="Sylfaen"/>
                <w:sz w:val="20"/>
                <w:szCs w:val="20"/>
              </w:rPr>
              <w:t>мл</w:t>
            </w:r>
            <w:r w:rsidRPr="00F072C3">
              <w:rPr>
                <w:rFonts w:ascii="GHEA Grapalat" w:hAnsi="GHEA Grapalat" w:cs="Sylfaen"/>
                <w:sz w:val="20"/>
                <w:szCs w:val="20"/>
                <w:lang w:val="pt-BR"/>
              </w:rPr>
              <w:t>,3</w:t>
            </w:r>
            <w:r w:rsidRPr="00F21E69">
              <w:rPr>
                <w:rFonts w:ascii="GHEA Grapalat" w:hAnsi="GHEA Grapalat" w:cs="Sylfaen"/>
                <w:sz w:val="20"/>
                <w:szCs w:val="20"/>
              </w:rPr>
              <w:t>мл</w:t>
            </w:r>
            <w:r w:rsidRPr="00F21E69">
              <w:rPr>
                <w:rFonts w:ascii="GHEA Grapalat" w:hAnsi="GHEA Grapalat" w:cs="Sylfaen"/>
                <w:sz w:val="20"/>
                <w:szCs w:val="20"/>
                <w:lang w:val="pt-BR"/>
              </w:rPr>
              <w:t xml:space="preserve"> </w:t>
            </w:r>
            <w:r w:rsidRPr="00F21E69">
              <w:rPr>
                <w:rFonts w:ascii="GHEA Grapalat" w:hAnsi="GHEA Grapalat" w:cs="Sylfaen"/>
                <w:sz w:val="20"/>
                <w:szCs w:val="20"/>
              </w:rPr>
              <w:t>в</w:t>
            </w:r>
            <w:r w:rsidRPr="00F21E69">
              <w:rPr>
                <w:rFonts w:ascii="GHEA Grapalat" w:hAnsi="GHEA Grapalat" w:cs="Sylfaen"/>
                <w:sz w:val="20"/>
                <w:szCs w:val="20"/>
                <w:lang w:val="pt-BR"/>
              </w:rPr>
              <w:t xml:space="preserve"> </w:t>
            </w:r>
            <w:r w:rsidRPr="00F21E69">
              <w:rPr>
                <w:rFonts w:ascii="GHEA Grapalat" w:hAnsi="GHEA Grapalat" w:cs="Sylfaen"/>
                <w:sz w:val="20"/>
                <w:szCs w:val="20"/>
              </w:rPr>
              <w:t>шприц</w:t>
            </w:r>
            <w:r w:rsidRPr="00F21E69">
              <w:rPr>
                <w:rFonts w:ascii="GHEA Grapalat" w:hAnsi="GHEA Grapalat" w:cs="Sylfaen"/>
                <w:sz w:val="20"/>
                <w:szCs w:val="20"/>
                <w:lang w:val="pt-BR"/>
              </w:rPr>
              <w:t>-</w:t>
            </w:r>
            <w:r w:rsidRPr="00F21E69">
              <w:rPr>
                <w:rFonts w:ascii="GHEA Grapalat" w:hAnsi="GHEA Grapalat" w:cs="Sylfaen"/>
                <w:sz w:val="20"/>
                <w:szCs w:val="20"/>
              </w:rPr>
              <w:t>ручке</w:t>
            </w:r>
            <w:r w:rsidRPr="00F072C3">
              <w:rPr>
                <w:rFonts w:ascii="GHEA Grapalat" w:hAnsi="GHEA Grapalat" w:cs="Sylfaen"/>
                <w:sz w:val="20"/>
                <w:szCs w:val="20"/>
                <w:lang w:val="pt-BR"/>
              </w:rPr>
              <w:t xml:space="preserve"> </w:t>
            </w:r>
            <w:r w:rsidRPr="00B44BD1">
              <w:rPr>
                <w:rFonts w:ascii="GHEA Grapalat" w:hAnsi="GHEA Grapalat"/>
                <w:sz w:val="20"/>
                <w:szCs w:val="20"/>
                <w:lang w:val="pt-BR"/>
              </w:rPr>
              <w:t xml:space="preserve">перенос </w:t>
            </w:r>
            <w:r>
              <w:rPr>
                <w:rFonts w:ascii="GHEA Grapalat" w:hAnsi="GHEA Grapalat"/>
                <w:sz w:val="20"/>
                <w:szCs w:val="20"/>
                <w:lang w:val="pt-BR"/>
              </w:rPr>
              <w:t xml:space="preserve"> </w:t>
            </w:r>
            <w:r>
              <w:rPr>
                <w:rFonts w:ascii="GHEA Grapalat" w:hAnsi="GHEA Grapalat"/>
                <w:sz w:val="20"/>
                <w:szCs w:val="20"/>
              </w:rPr>
              <w:t>с помощью цепи</w:t>
            </w:r>
            <w:r w:rsidRPr="00B44BD1">
              <w:rPr>
                <w:rFonts w:ascii="GHEA Grapalat" w:hAnsi="GHEA Grapalat"/>
                <w:sz w:val="20"/>
                <w:szCs w:val="20"/>
                <w:lang w:val="pt-BR"/>
              </w:rPr>
              <w:t xml:space="preserve"> со льдом.</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202</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202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30</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33611340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8C7EBF">
              <w:rPr>
                <w:rFonts w:ascii="GHEA Grapalat" w:hAnsi="GHEA Grapalat"/>
                <w:sz w:val="20"/>
                <w:szCs w:val="20"/>
                <w:lang w:val="af-ZA"/>
              </w:rPr>
              <w:t xml:space="preserve">Инсулин среднего действия </w:t>
            </w:r>
            <w:r w:rsidRPr="00F072C3">
              <w:rPr>
                <w:rFonts w:ascii="GHEA Grapalat" w:hAnsi="GHEA Grapalat"/>
                <w:sz w:val="20"/>
                <w:szCs w:val="20"/>
                <w:lang w:val="af-ZA"/>
              </w:rPr>
              <w:t>a10ac</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B44BD1">
              <w:rPr>
                <w:rFonts w:ascii="GHEA Grapalat" w:hAnsi="GHEA Grapalat"/>
                <w:sz w:val="20"/>
                <w:szCs w:val="20"/>
                <w:lang w:val="pt-BR"/>
              </w:rPr>
              <w:t>Человеческий инсул</w:t>
            </w:r>
            <w:r>
              <w:rPr>
                <w:rFonts w:ascii="GHEA Grapalat" w:hAnsi="GHEA Grapalat"/>
                <w:sz w:val="20"/>
                <w:szCs w:val="20"/>
                <w:lang w:val="pt-BR"/>
              </w:rPr>
              <w:t>ин</w:t>
            </w:r>
            <w:r>
              <w:rPr>
                <w:rFonts w:ascii="GHEA Grapalat" w:hAnsi="GHEA Grapalat"/>
                <w:sz w:val="20"/>
                <w:szCs w:val="20"/>
              </w:rPr>
              <w:t xml:space="preserve"> регулярная</w:t>
            </w:r>
            <w:r>
              <w:rPr>
                <w:rFonts w:ascii="GHEA Grapalat" w:hAnsi="GHEA Grapalat"/>
                <w:sz w:val="20"/>
                <w:szCs w:val="20"/>
                <w:lang w:val="pt-BR"/>
              </w:rPr>
              <w:t xml:space="preserve"> (рекомбинантная ДНК). Л</w:t>
            </w:r>
            <w:r>
              <w:rPr>
                <w:rFonts w:ascii="GHEA Grapalat" w:hAnsi="GHEA Grapalat"/>
                <w:sz w:val="20"/>
                <w:szCs w:val="20"/>
              </w:rPr>
              <w:t>екарственная форма-</w:t>
            </w:r>
            <w:r>
              <w:rPr>
                <w:rFonts w:ascii="GHEA Grapalat" w:hAnsi="GHEA Grapalat"/>
                <w:sz w:val="20"/>
                <w:szCs w:val="20"/>
                <w:lang w:val="pt-BR"/>
              </w:rPr>
              <w:t xml:space="preserve"> суспензия для инъекций. 100 </w:t>
            </w:r>
            <w:r>
              <w:rPr>
                <w:rFonts w:ascii="GHEA Grapalat" w:hAnsi="GHEA Grapalat"/>
                <w:sz w:val="20"/>
                <w:szCs w:val="20"/>
              </w:rPr>
              <w:t>МЕ</w:t>
            </w:r>
            <w:r>
              <w:rPr>
                <w:rFonts w:ascii="GHEA Grapalat" w:hAnsi="GHEA Grapalat"/>
                <w:sz w:val="20"/>
                <w:szCs w:val="20"/>
                <w:lang w:val="pt-BR"/>
              </w:rPr>
              <w:t xml:space="preserve"> / мл;</w:t>
            </w:r>
            <w:r w:rsidRPr="00B44BD1">
              <w:rPr>
                <w:rFonts w:ascii="GHEA Grapalat" w:hAnsi="GHEA Grapalat"/>
                <w:sz w:val="20"/>
                <w:szCs w:val="20"/>
                <w:lang w:val="pt-BR"/>
              </w:rPr>
              <w:t xml:space="preserve"> перенос </w:t>
            </w:r>
            <w:r>
              <w:rPr>
                <w:rFonts w:ascii="GHEA Grapalat" w:hAnsi="GHEA Grapalat"/>
                <w:sz w:val="20"/>
                <w:szCs w:val="20"/>
                <w:lang w:val="pt-BR"/>
              </w:rPr>
              <w:t xml:space="preserve"> пакета</w:t>
            </w:r>
            <w:r w:rsidRPr="00B44BD1">
              <w:rPr>
                <w:rFonts w:ascii="GHEA Grapalat" w:hAnsi="GHEA Grapalat"/>
                <w:sz w:val="20"/>
                <w:szCs w:val="20"/>
                <w:lang w:val="pt-BR"/>
              </w:rPr>
              <w:t xml:space="preserve"> 10 мл</w:t>
            </w:r>
            <w:r>
              <w:rPr>
                <w:rFonts w:ascii="GHEA Grapalat" w:hAnsi="GHEA Grapalat"/>
                <w:sz w:val="20"/>
                <w:szCs w:val="20"/>
              </w:rPr>
              <w:t xml:space="preserve">  с помощью цепи</w:t>
            </w:r>
            <w:r w:rsidRPr="00B44BD1">
              <w:rPr>
                <w:rFonts w:ascii="GHEA Grapalat" w:hAnsi="GHEA Grapalat"/>
                <w:sz w:val="20"/>
                <w:szCs w:val="20"/>
                <w:lang w:val="pt-BR"/>
              </w:rPr>
              <w:t xml:space="preserve"> со льдом.</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20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31</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33611350/1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Default="000C7BF5" w:rsidP="00A37D8B">
            <w:pPr>
              <w:rPr>
                <w:rFonts w:ascii="GHEA Grapalat" w:hAnsi="GHEA Grapalat"/>
                <w:sz w:val="20"/>
                <w:szCs w:val="20"/>
              </w:rPr>
            </w:pPr>
            <w:r w:rsidRPr="00A937CC">
              <w:rPr>
                <w:rFonts w:ascii="GHEA Grapalat" w:hAnsi="GHEA Grapalat" w:cs="Sylfaen"/>
                <w:sz w:val="20"/>
                <w:szCs w:val="20"/>
              </w:rPr>
              <w:t>аскорбиновая кислота</w:t>
            </w:r>
          </w:p>
          <w:p w:rsidR="000C7BF5" w:rsidRPr="00F072C3" w:rsidRDefault="000C7BF5" w:rsidP="00A37D8B">
            <w:pPr>
              <w:rPr>
                <w:rFonts w:ascii="GHEA Grapalat" w:hAnsi="GHEA Grapalat"/>
                <w:sz w:val="20"/>
                <w:szCs w:val="20"/>
              </w:rPr>
            </w:pPr>
            <w:r w:rsidRPr="00F072C3">
              <w:rPr>
                <w:rFonts w:ascii="GHEA Grapalat" w:hAnsi="GHEA Grapalat"/>
                <w:sz w:val="20"/>
                <w:szCs w:val="20"/>
                <w:lang w:val="af-ZA"/>
              </w:rPr>
              <w:t>g01ad03</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A937CC" w:rsidRDefault="000C7BF5" w:rsidP="00A37D8B">
            <w:pPr>
              <w:jc w:val="both"/>
              <w:rPr>
                <w:rFonts w:ascii="GHEA Grapalat" w:hAnsi="GHEA Grapalat" w:cs="Sylfaen"/>
                <w:sz w:val="20"/>
                <w:szCs w:val="20"/>
              </w:rPr>
            </w:pPr>
            <w:r w:rsidRPr="00A937CC">
              <w:rPr>
                <w:rFonts w:ascii="GHEA Grapalat" w:hAnsi="GHEA Grapalat" w:cs="Sylfaen"/>
                <w:sz w:val="20"/>
                <w:szCs w:val="20"/>
              </w:rPr>
              <w:t>рутозид (рутозид</w:t>
            </w:r>
            <w:r>
              <w:rPr>
                <w:rFonts w:ascii="GHEA Grapalat" w:hAnsi="GHEA Grapalat" w:cs="Sylfaen"/>
                <w:sz w:val="20"/>
                <w:szCs w:val="20"/>
              </w:rPr>
              <w:t>а</w:t>
            </w:r>
            <w:r w:rsidRPr="00A937CC">
              <w:rPr>
                <w:rFonts w:ascii="GHEA Grapalat" w:hAnsi="GHEA Grapalat" w:cs="Sylfaen"/>
                <w:sz w:val="20"/>
                <w:szCs w:val="20"/>
              </w:rPr>
              <w:t xml:space="preserve"> тригидрат), аскорбиновая кислота,</w:t>
            </w:r>
            <w:r>
              <w:rPr>
                <w:rFonts w:ascii="GHEA Grapalat" w:hAnsi="GHEA Grapalat" w:cs="Sylfaen"/>
                <w:sz w:val="20"/>
                <w:szCs w:val="20"/>
              </w:rPr>
              <w:t xml:space="preserve"> лекарственная форма –</w:t>
            </w:r>
            <w:r w:rsidRPr="008D5857">
              <w:rPr>
                <w:rFonts w:ascii="GHEA Grapalat" w:hAnsi="GHEA Grapalat" w:cs="Sylfaen"/>
                <w:sz w:val="20"/>
                <w:szCs w:val="20"/>
                <w:lang w:val="pt-BR"/>
              </w:rPr>
              <w:t xml:space="preserve"> </w:t>
            </w:r>
            <w:r>
              <w:rPr>
                <w:rFonts w:ascii="GHEA Grapalat" w:hAnsi="GHEA Grapalat" w:cs="Sylfaen"/>
                <w:sz w:val="20"/>
                <w:szCs w:val="20"/>
              </w:rPr>
              <w:t>таблетка</w:t>
            </w:r>
            <w:r w:rsidRPr="008D5857">
              <w:rPr>
                <w:rFonts w:ascii="GHEA Grapalat" w:hAnsi="GHEA Grapalat" w:cs="Sylfaen"/>
                <w:sz w:val="20"/>
                <w:szCs w:val="20"/>
                <w:lang w:val="pt-BR"/>
              </w:rPr>
              <w:t>,</w:t>
            </w:r>
            <w:r>
              <w:rPr>
                <w:rFonts w:ascii="GHEA Grapalat" w:hAnsi="GHEA Grapalat" w:cs="Sylfaen"/>
                <w:sz w:val="20"/>
                <w:szCs w:val="20"/>
              </w:rPr>
              <w:t xml:space="preserve"> дозировка</w:t>
            </w:r>
            <w:r w:rsidRPr="008D5857">
              <w:rPr>
                <w:rFonts w:ascii="GHEA Grapalat" w:hAnsi="GHEA Grapalat" w:cs="Sylfaen"/>
                <w:sz w:val="20"/>
                <w:szCs w:val="20"/>
                <w:lang w:val="pt-BR"/>
              </w:rPr>
              <w:t xml:space="preserve">. </w:t>
            </w:r>
            <w:r w:rsidRPr="00A937CC">
              <w:rPr>
                <w:rFonts w:ascii="GHEA Grapalat" w:hAnsi="GHEA Grapalat" w:cs="Sylfaen"/>
                <w:sz w:val="20"/>
                <w:szCs w:val="20"/>
              </w:rPr>
              <w:t>50</w:t>
            </w:r>
            <w:r>
              <w:rPr>
                <w:rFonts w:ascii="GHEA Grapalat" w:hAnsi="GHEA Grapalat" w:cs="Sylfaen"/>
                <w:sz w:val="20"/>
                <w:szCs w:val="20"/>
              </w:rPr>
              <w:t>мг</w:t>
            </w:r>
            <w:r w:rsidRPr="00A937CC">
              <w:rPr>
                <w:rFonts w:ascii="GHEA Grapalat" w:hAnsi="GHEA Grapalat" w:cs="Sylfaen"/>
                <w:sz w:val="20"/>
                <w:szCs w:val="20"/>
              </w:rPr>
              <w:t>+50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200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200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32</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lang w:val="hy-AM"/>
              </w:rPr>
              <w:t>33611350/</w:t>
            </w:r>
            <w:r w:rsidRPr="00F072C3">
              <w:rPr>
                <w:rFonts w:ascii="GHEA Grapalat" w:hAnsi="GHEA Grapalat"/>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Default="000C7BF5" w:rsidP="00A37D8B">
            <w:pPr>
              <w:rPr>
                <w:rFonts w:ascii="GHEA Grapalat" w:hAnsi="GHEA Grapalat"/>
                <w:sz w:val="20"/>
                <w:szCs w:val="20"/>
              </w:rPr>
            </w:pPr>
            <w:r w:rsidRPr="00A937CC">
              <w:rPr>
                <w:rFonts w:ascii="GHEA Grapalat" w:hAnsi="GHEA Grapalat" w:cs="Sylfaen"/>
                <w:sz w:val="20"/>
                <w:szCs w:val="20"/>
              </w:rPr>
              <w:t>аскорбиновая кислота</w:t>
            </w:r>
          </w:p>
          <w:p w:rsidR="000C7BF5" w:rsidRPr="00F072C3" w:rsidRDefault="000C7BF5" w:rsidP="00A37D8B">
            <w:pPr>
              <w:rPr>
                <w:rFonts w:ascii="GHEA Grapalat" w:hAnsi="GHEA Grapalat"/>
                <w:sz w:val="20"/>
                <w:szCs w:val="20"/>
              </w:rPr>
            </w:pPr>
            <w:r w:rsidRPr="00F072C3">
              <w:rPr>
                <w:rFonts w:ascii="GHEA Grapalat" w:hAnsi="GHEA Grapalat"/>
                <w:sz w:val="20"/>
                <w:szCs w:val="20"/>
                <w:lang w:val="af-ZA"/>
              </w:rPr>
              <w:t>g01ad03</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A937CC" w:rsidRDefault="000C7BF5" w:rsidP="00A37D8B">
            <w:pPr>
              <w:rPr>
                <w:rFonts w:ascii="GHEA Grapalat" w:hAnsi="GHEA Grapalat"/>
                <w:sz w:val="20"/>
                <w:szCs w:val="20"/>
              </w:rPr>
            </w:pPr>
            <w:r w:rsidRPr="00A937CC">
              <w:rPr>
                <w:rFonts w:ascii="GHEA Grapalat" w:hAnsi="GHEA Grapalat" w:cs="Sylfaen"/>
                <w:sz w:val="20"/>
                <w:szCs w:val="20"/>
              </w:rPr>
              <w:t>аскорбиновая</w:t>
            </w:r>
            <w:r w:rsidRPr="00A937CC">
              <w:rPr>
                <w:rFonts w:ascii="GHEA Grapalat" w:hAnsi="GHEA Grapalat" w:cs="Sylfaen"/>
                <w:sz w:val="20"/>
                <w:szCs w:val="20"/>
                <w:lang w:val="pt-BR"/>
              </w:rPr>
              <w:t xml:space="preserve"> </w:t>
            </w:r>
            <w:r w:rsidRPr="00A937CC">
              <w:rPr>
                <w:rFonts w:ascii="GHEA Grapalat" w:hAnsi="GHEA Grapalat" w:cs="Sylfaen"/>
                <w:sz w:val="20"/>
                <w:szCs w:val="20"/>
              </w:rPr>
              <w:t>кислота</w:t>
            </w:r>
            <w:r w:rsidRPr="00F072C3">
              <w:rPr>
                <w:rFonts w:ascii="GHEA Grapalat" w:hAnsi="GHEA Grapalat"/>
                <w:sz w:val="20"/>
                <w:szCs w:val="20"/>
                <w:lang w:val="pt-BR"/>
              </w:rPr>
              <w:t xml:space="preserve">, </w:t>
            </w:r>
            <w:r>
              <w:rPr>
                <w:rFonts w:ascii="GHEA Grapalat" w:hAnsi="GHEA Grapalat" w:cs="Sylfaen"/>
                <w:sz w:val="20"/>
                <w:szCs w:val="20"/>
              </w:rPr>
              <w:t>лекарственная</w:t>
            </w:r>
            <w:r w:rsidRPr="00A937CC">
              <w:rPr>
                <w:rFonts w:ascii="GHEA Grapalat" w:hAnsi="GHEA Grapalat" w:cs="Sylfaen"/>
                <w:sz w:val="20"/>
                <w:szCs w:val="20"/>
                <w:lang w:val="pt-BR"/>
              </w:rPr>
              <w:t xml:space="preserve"> </w:t>
            </w:r>
            <w:r>
              <w:rPr>
                <w:rFonts w:ascii="GHEA Grapalat" w:hAnsi="GHEA Grapalat" w:cs="Sylfaen"/>
                <w:sz w:val="20"/>
                <w:szCs w:val="20"/>
              </w:rPr>
              <w:t>форма- таблетка</w:t>
            </w:r>
            <w:r w:rsidRPr="00F072C3">
              <w:rPr>
                <w:rFonts w:ascii="GHEA Grapalat" w:hAnsi="GHEA Grapalat" w:cs="Calibri"/>
                <w:sz w:val="20"/>
                <w:szCs w:val="20"/>
                <w:lang w:val="es-ES"/>
              </w:rPr>
              <w:t>,</w:t>
            </w:r>
            <w:r>
              <w:rPr>
                <w:rFonts w:ascii="GHEA Grapalat" w:hAnsi="GHEA Grapalat" w:cs="Sylfaen"/>
                <w:sz w:val="20"/>
                <w:szCs w:val="20"/>
              </w:rPr>
              <w:t>дозировка</w:t>
            </w:r>
            <w:r w:rsidRPr="00F072C3">
              <w:rPr>
                <w:rFonts w:ascii="GHEA Grapalat" w:hAnsi="GHEA Grapalat" w:cs="Sylfaen"/>
                <w:sz w:val="20"/>
                <w:szCs w:val="20"/>
                <w:lang w:val="pt-BR"/>
              </w:rPr>
              <w:t>. 500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A937CC" w:rsidRDefault="000C7BF5" w:rsidP="00A37D8B">
            <w:pPr>
              <w:jc w:val="center"/>
              <w:rPr>
                <w:rFonts w:ascii="GHEA Grapalat" w:hAnsi="GHEA Grapalat" w:cs="Arial"/>
                <w:sz w:val="18"/>
                <w:szCs w:val="18"/>
                <w:lang w:val="pt-BR"/>
              </w:rPr>
            </w:pPr>
            <w:r w:rsidRPr="00A937CC">
              <w:rPr>
                <w:rFonts w:ascii="GHEA Grapalat" w:hAnsi="GHEA Grapalat" w:cs="Arial"/>
                <w:sz w:val="18"/>
                <w:szCs w:val="18"/>
                <w:lang w:val="pt-BR"/>
              </w:rPr>
              <w:t>14000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A937CC" w:rsidRDefault="000C7BF5" w:rsidP="00A37D8B">
            <w:pPr>
              <w:jc w:val="center"/>
              <w:rPr>
                <w:rFonts w:ascii="GHEA Grapalat" w:hAnsi="GHEA Grapalat" w:cs="Arial"/>
                <w:sz w:val="20"/>
                <w:szCs w:val="20"/>
                <w:lang w:val="pt-BR"/>
              </w:rPr>
            </w:pPr>
            <w:r w:rsidRPr="00A937CC">
              <w:rPr>
                <w:rFonts w:ascii="GHEA Grapalat" w:hAnsi="GHEA Grapalat" w:cs="Arial"/>
                <w:sz w:val="20"/>
                <w:szCs w:val="20"/>
                <w:lang w:val="pt-BR"/>
              </w:rPr>
              <w:t>14000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33</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A937CC" w:rsidRDefault="000C7BF5" w:rsidP="00A37D8B">
            <w:pPr>
              <w:jc w:val="center"/>
              <w:rPr>
                <w:rFonts w:ascii="GHEA Grapalat" w:hAnsi="GHEA Grapalat"/>
                <w:sz w:val="16"/>
                <w:szCs w:val="16"/>
                <w:lang w:val="pt-BR"/>
              </w:rPr>
            </w:pPr>
            <w:r w:rsidRPr="00F072C3">
              <w:rPr>
                <w:rFonts w:ascii="GHEA Grapalat" w:hAnsi="GHEA Grapalat"/>
                <w:sz w:val="16"/>
                <w:szCs w:val="16"/>
                <w:lang w:val="hy-AM"/>
              </w:rPr>
              <w:t>33611350/</w:t>
            </w:r>
            <w:r w:rsidRPr="00A937CC">
              <w:rPr>
                <w:rFonts w:ascii="GHEA Grapalat" w:hAnsi="GHEA Grapalat"/>
                <w:sz w:val="16"/>
                <w:szCs w:val="16"/>
                <w:lang w:val="pt-BR"/>
              </w:rPr>
              <w:t>3</w:t>
            </w:r>
          </w:p>
        </w:tc>
        <w:tc>
          <w:tcPr>
            <w:tcW w:w="1559" w:type="dxa"/>
            <w:tcBorders>
              <w:top w:val="single" w:sz="4" w:space="0" w:color="auto"/>
              <w:left w:val="single" w:sz="4" w:space="0" w:color="auto"/>
              <w:bottom w:val="single" w:sz="4" w:space="0" w:color="auto"/>
              <w:right w:val="single" w:sz="4" w:space="0" w:color="auto"/>
            </w:tcBorders>
          </w:tcPr>
          <w:p w:rsidR="000C7BF5" w:rsidRDefault="000C7BF5" w:rsidP="00A37D8B">
            <w:pPr>
              <w:rPr>
                <w:rFonts w:ascii="GHEA Grapalat" w:hAnsi="GHEA Grapalat"/>
                <w:sz w:val="20"/>
                <w:szCs w:val="20"/>
              </w:rPr>
            </w:pPr>
            <w:r w:rsidRPr="00A937CC">
              <w:rPr>
                <w:rFonts w:ascii="GHEA Grapalat" w:hAnsi="GHEA Grapalat" w:cs="Sylfaen"/>
                <w:sz w:val="20"/>
                <w:szCs w:val="20"/>
              </w:rPr>
              <w:t>аскорбиновая кислота</w:t>
            </w:r>
          </w:p>
          <w:p w:rsidR="000C7BF5" w:rsidRPr="00F072C3" w:rsidRDefault="000C7BF5" w:rsidP="00A37D8B">
            <w:pPr>
              <w:rPr>
                <w:rFonts w:ascii="GHEA Grapalat" w:hAnsi="GHEA Grapalat"/>
                <w:sz w:val="20"/>
                <w:szCs w:val="20"/>
                <w:lang w:val="af-ZA"/>
              </w:rPr>
            </w:pPr>
            <w:r w:rsidRPr="00F072C3">
              <w:rPr>
                <w:rFonts w:ascii="GHEA Grapalat" w:hAnsi="GHEA Grapalat"/>
                <w:sz w:val="20"/>
                <w:szCs w:val="20"/>
                <w:lang w:val="af-ZA"/>
              </w:rPr>
              <w:t>g01ad03</w:t>
            </w:r>
          </w:p>
          <w:p w:rsidR="000C7BF5" w:rsidRPr="00A937CC" w:rsidRDefault="000C7BF5" w:rsidP="00A37D8B">
            <w:pPr>
              <w:rPr>
                <w:rFonts w:ascii="GHEA Grapalat" w:hAnsi="GHEA Grapalat"/>
                <w:sz w:val="20"/>
                <w:szCs w:val="20"/>
                <w:lang w:val="pt-BR"/>
              </w:rPr>
            </w:pP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A937CC" w:rsidRDefault="000C7BF5" w:rsidP="00A37D8B">
            <w:pPr>
              <w:rPr>
                <w:rFonts w:ascii="GHEA Grapalat" w:hAnsi="GHEA Grapalat"/>
                <w:sz w:val="20"/>
                <w:szCs w:val="20"/>
              </w:rPr>
            </w:pPr>
            <w:r w:rsidRPr="00A937CC">
              <w:rPr>
                <w:rFonts w:ascii="GHEA Grapalat" w:hAnsi="GHEA Grapalat" w:cs="Sylfaen"/>
                <w:sz w:val="20"/>
                <w:szCs w:val="20"/>
              </w:rPr>
              <w:t>аскорбиновая</w:t>
            </w:r>
            <w:r w:rsidRPr="00A937CC">
              <w:rPr>
                <w:rFonts w:ascii="GHEA Grapalat" w:hAnsi="GHEA Grapalat" w:cs="Sylfaen"/>
                <w:sz w:val="20"/>
                <w:szCs w:val="20"/>
                <w:lang w:val="pt-BR"/>
              </w:rPr>
              <w:t xml:space="preserve"> </w:t>
            </w:r>
            <w:r w:rsidRPr="00A937CC">
              <w:rPr>
                <w:rFonts w:ascii="GHEA Grapalat" w:hAnsi="GHEA Grapalat" w:cs="Sylfaen"/>
                <w:sz w:val="20"/>
                <w:szCs w:val="20"/>
              </w:rPr>
              <w:t>кислота</w:t>
            </w:r>
            <w:r w:rsidRPr="00F072C3">
              <w:rPr>
                <w:rFonts w:ascii="GHEA Grapalat" w:hAnsi="GHEA Grapalat" w:cs="Calibri"/>
                <w:sz w:val="20"/>
                <w:szCs w:val="20"/>
                <w:lang w:val="pt-BR"/>
              </w:rPr>
              <w:t xml:space="preserve">, </w:t>
            </w:r>
            <w:r>
              <w:rPr>
                <w:rFonts w:ascii="GHEA Grapalat" w:hAnsi="GHEA Grapalat" w:cs="Sylfaen"/>
                <w:sz w:val="20"/>
                <w:szCs w:val="20"/>
              </w:rPr>
              <w:t>лекарственная</w:t>
            </w:r>
            <w:r w:rsidRPr="00A937CC">
              <w:rPr>
                <w:rFonts w:ascii="GHEA Grapalat" w:hAnsi="GHEA Grapalat" w:cs="Sylfaen"/>
                <w:sz w:val="20"/>
                <w:szCs w:val="20"/>
                <w:lang w:val="pt-BR"/>
              </w:rPr>
              <w:t xml:space="preserve"> </w:t>
            </w:r>
            <w:r>
              <w:rPr>
                <w:rFonts w:ascii="GHEA Grapalat" w:hAnsi="GHEA Grapalat" w:cs="Sylfaen"/>
                <w:sz w:val="20"/>
                <w:szCs w:val="20"/>
              </w:rPr>
              <w:t>форма</w:t>
            </w:r>
            <w:r w:rsidRPr="00A937CC">
              <w:rPr>
                <w:rFonts w:ascii="GHEA Grapalat" w:hAnsi="GHEA Grapalat" w:cs="Sylfaen"/>
                <w:sz w:val="20"/>
                <w:szCs w:val="20"/>
                <w:lang w:val="pt-BR"/>
              </w:rPr>
              <w:t xml:space="preserve"> </w:t>
            </w:r>
            <w:r>
              <w:rPr>
                <w:rFonts w:ascii="GHEA Grapalat" w:hAnsi="GHEA Grapalat" w:cs="Sylfaen"/>
                <w:sz w:val="20"/>
                <w:szCs w:val="20"/>
                <w:lang w:val="pt-BR"/>
              </w:rPr>
              <w:t>–</w:t>
            </w:r>
            <w:r w:rsidRPr="00F072C3">
              <w:rPr>
                <w:rFonts w:ascii="GHEA Grapalat" w:hAnsi="GHEA Grapalat" w:cs="Sylfaen"/>
                <w:sz w:val="20"/>
                <w:szCs w:val="20"/>
                <w:lang w:val="pt-BR"/>
              </w:rPr>
              <w:t xml:space="preserve"> </w:t>
            </w:r>
            <w:r>
              <w:rPr>
                <w:rFonts w:ascii="GHEA Grapalat" w:hAnsi="GHEA Grapalat" w:cs="Sylfaen"/>
                <w:sz w:val="20"/>
                <w:szCs w:val="20"/>
              </w:rPr>
              <w:t>раствор для инъекций</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rFonts w:ascii="GHEA Grapalat" w:hAnsi="GHEA Grapalat" w:cs="Sylfaen"/>
                <w:sz w:val="20"/>
                <w:szCs w:val="20"/>
                <w:lang w:val="hy-AM"/>
              </w:rPr>
              <w:t xml:space="preserve"> </w:t>
            </w:r>
            <w:r w:rsidRPr="00F072C3">
              <w:rPr>
                <w:rFonts w:ascii="GHEA Grapalat" w:hAnsi="GHEA Grapalat" w:cs="Sylfaen"/>
                <w:sz w:val="20"/>
                <w:szCs w:val="20"/>
                <w:lang w:val="pt-BR"/>
              </w:rPr>
              <w:t>50</w:t>
            </w:r>
            <w:r>
              <w:rPr>
                <w:rFonts w:ascii="GHEA Grapalat" w:hAnsi="GHEA Grapalat" w:cs="Sylfaen"/>
                <w:sz w:val="20"/>
                <w:szCs w:val="20"/>
              </w:rPr>
              <w:t>мг</w:t>
            </w:r>
            <w:r w:rsidRPr="00F072C3">
              <w:rPr>
                <w:rFonts w:ascii="GHEA Grapalat" w:hAnsi="GHEA Grapalat" w:cs="Sylfaen"/>
                <w:sz w:val="20"/>
                <w:szCs w:val="20"/>
                <w:lang w:val="pt-BR"/>
              </w:rPr>
              <w:t>/</w:t>
            </w:r>
            <w:r>
              <w:rPr>
                <w:rFonts w:ascii="GHEA Grapalat" w:hAnsi="GHEA Grapalat" w:cs="Sylfaen"/>
                <w:sz w:val="20"/>
                <w:szCs w:val="20"/>
              </w:rPr>
              <w:t>мл</w:t>
            </w:r>
            <w:r w:rsidRPr="00F072C3">
              <w:rPr>
                <w:rFonts w:ascii="GHEA Grapalat" w:hAnsi="GHEA Grapalat" w:cs="Sylfaen"/>
                <w:sz w:val="20"/>
                <w:szCs w:val="20"/>
                <w:lang w:val="pt-BR"/>
              </w:rPr>
              <w:t>,</w:t>
            </w:r>
            <w:r w:rsidRPr="00F072C3">
              <w:rPr>
                <w:rFonts w:ascii="GHEA Grapalat" w:hAnsi="GHEA Grapalat" w:cs="Sylfaen"/>
                <w:sz w:val="20"/>
                <w:szCs w:val="20"/>
                <w:lang w:val="hy-AM"/>
              </w:rPr>
              <w:t xml:space="preserve"> </w:t>
            </w:r>
            <w:r w:rsidRPr="00F072C3">
              <w:rPr>
                <w:rFonts w:ascii="GHEA Grapalat" w:hAnsi="GHEA Grapalat" w:cs="Sylfaen"/>
                <w:sz w:val="20"/>
                <w:szCs w:val="20"/>
                <w:lang w:val="pt-BR"/>
              </w:rPr>
              <w:t>2</w:t>
            </w:r>
            <w:r>
              <w:rPr>
                <w:rFonts w:ascii="GHEA Grapalat" w:hAnsi="GHEA Grapalat" w:cs="Sylfaen"/>
                <w:sz w:val="20"/>
                <w:szCs w:val="20"/>
              </w:rPr>
              <w:t>мл</w:t>
            </w:r>
          </w:p>
          <w:p w:rsidR="000C7BF5" w:rsidRPr="00F072C3" w:rsidRDefault="000C7BF5" w:rsidP="00A37D8B">
            <w:pPr>
              <w:jc w:val="both"/>
              <w:rPr>
                <w:rFonts w:ascii="GHEA Grapalat" w:hAnsi="GHEA Grapalat"/>
                <w:sz w:val="20"/>
                <w:szCs w:val="20"/>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4120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4120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34</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lang w:val="hy-AM"/>
              </w:rPr>
              <w:t>33611350/</w:t>
            </w:r>
            <w:r w:rsidRPr="00F072C3">
              <w:rPr>
                <w:rFonts w:ascii="GHEA Grapalat" w:hAnsi="GHEA Grapalat"/>
                <w:sz w:val="16"/>
                <w:szCs w:val="16"/>
              </w:rPr>
              <w:t>4</w:t>
            </w:r>
          </w:p>
        </w:tc>
        <w:tc>
          <w:tcPr>
            <w:tcW w:w="1559" w:type="dxa"/>
            <w:tcBorders>
              <w:top w:val="single" w:sz="4" w:space="0" w:color="auto"/>
              <w:left w:val="single" w:sz="4" w:space="0" w:color="auto"/>
              <w:bottom w:val="single" w:sz="4" w:space="0" w:color="auto"/>
              <w:right w:val="single" w:sz="4" w:space="0" w:color="auto"/>
            </w:tcBorders>
          </w:tcPr>
          <w:p w:rsidR="000C7BF5" w:rsidRDefault="000C7BF5" w:rsidP="00A37D8B">
            <w:pPr>
              <w:rPr>
                <w:rFonts w:ascii="GHEA Grapalat" w:hAnsi="GHEA Grapalat"/>
                <w:sz w:val="20"/>
                <w:szCs w:val="20"/>
              </w:rPr>
            </w:pPr>
            <w:r w:rsidRPr="00A937CC">
              <w:rPr>
                <w:rFonts w:ascii="GHEA Grapalat" w:hAnsi="GHEA Grapalat" w:cs="Sylfaen"/>
                <w:sz w:val="20"/>
                <w:szCs w:val="20"/>
              </w:rPr>
              <w:t>аскорбиновая кислота</w:t>
            </w:r>
          </w:p>
          <w:p w:rsidR="000C7BF5" w:rsidRPr="00F072C3" w:rsidRDefault="000C7BF5" w:rsidP="00A37D8B">
            <w:pPr>
              <w:rPr>
                <w:rFonts w:ascii="GHEA Grapalat" w:hAnsi="GHEA Grapalat"/>
                <w:sz w:val="20"/>
                <w:szCs w:val="20"/>
                <w:lang w:val="af-ZA"/>
              </w:rPr>
            </w:pPr>
            <w:r w:rsidRPr="00F072C3">
              <w:rPr>
                <w:rFonts w:ascii="GHEA Grapalat" w:hAnsi="GHEA Grapalat"/>
                <w:sz w:val="20"/>
                <w:szCs w:val="20"/>
                <w:lang w:val="af-ZA"/>
              </w:rPr>
              <w:t xml:space="preserve"> g01ad03</w:t>
            </w:r>
          </w:p>
          <w:p w:rsidR="000C7BF5" w:rsidRPr="00F072C3" w:rsidRDefault="000C7BF5" w:rsidP="00A37D8B">
            <w:pPr>
              <w:rPr>
                <w:rFonts w:ascii="GHEA Grapalat" w:hAnsi="GHEA Grapalat"/>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A937CC" w:rsidRDefault="000C7BF5" w:rsidP="00A37D8B">
            <w:pPr>
              <w:rPr>
                <w:rFonts w:ascii="GHEA Grapalat" w:hAnsi="GHEA Grapalat"/>
                <w:sz w:val="20"/>
                <w:szCs w:val="20"/>
              </w:rPr>
            </w:pPr>
            <w:r w:rsidRPr="00A937CC">
              <w:rPr>
                <w:rFonts w:ascii="GHEA Grapalat" w:hAnsi="GHEA Grapalat" w:cs="Sylfaen"/>
                <w:sz w:val="20"/>
                <w:szCs w:val="20"/>
              </w:rPr>
              <w:t>аскорбиновая</w:t>
            </w:r>
            <w:r w:rsidRPr="00A937CC">
              <w:rPr>
                <w:rFonts w:ascii="GHEA Grapalat" w:hAnsi="GHEA Grapalat" w:cs="Sylfaen"/>
                <w:sz w:val="20"/>
                <w:szCs w:val="20"/>
                <w:lang w:val="pt-BR"/>
              </w:rPr>
              <w:t xml:space="preserve"> </w:t>
            </w:r>
            <w:r w:rsidRPr="00A937CC">
              <w:rPr>
                <w:rFonts w:ascii="GHEA Grapalat" w:hAnsi="GHEA Grapalat" w:cs="Sylfaen"/>
                <w:sz w:val="20"/>
                <w:szCs w:val="20"/>
              </w:rPr>
              <w:t>кислота</w:t>
            </w:r>
            <w:r w:rsidRPr="00F072C3">
              <w:rPr>
                <w:rFonts w:ascii="GHEA Grapalat" w:hAnsi="GHEA Grapalat" w:cs="Calibri"/>
                <w:sz w:val="20"/>
                <w:szCs w:val="20"/>
                <w:lang w:val="pt-BR"/>
              </w:rPr>
              <w:t xml:space="preserve">, </w:t>
            </w:r>
            <w:r>
              <w:rPr>
                <w:rFonts w:ascii="GHEA Grapalat" w:hAnsi="GHEA Grapalat" w:cs="Sylfaen"/>
                <w:sz w:val="20"/>
                <w:szCs w:val="20"/>
              </w:rPr>
              <w:t>лекарственная</w:t>
            </w:r>
            <w:r w:rsidRPr="00A937CC">
              <w:rPr>
                <w:rFonts w:ascii="GHEA Grapalat" w:hAnsi="GHEA Grapalat" w:cs="Sylfaen"/>
                <w:sz w:val="20"/>
                <w:szCs w:val="20"/>
                <w:lang w:val="pt-BR"/>
              </w:rPr>
              <w:t xml:space="preserve"> </w:t>
            </w:r>
            <w:r>
              <w:rPr>
                <w:rFonts w:ascii="GHEA Grapalat" w:hAnsi="GHEA Grapalat" w:cs="Sylfaen"/>
                <w:sz w:val="20"/>
                <w:szCs w:val="20"/>
              </w:rPr>
              <w:t>форма</w:t>
            </w:r>
            <w:r w:rsidRPr="00A937CC">
              <w:rPr>
                <w:rFonts w:ascii="GHEA Grapalat" w:hAnsi="GHEA Grapalat" w:cs="Sylfaen"/>
                <w:sz w:val="20"/>
                <w:szCs w:val="20"/>
                <w:lang w:val="pt-BR"/>
              </w:rPr>
              <w:t xml:space="preserve"> </w:t>
            </w:r>
            <w:r>
              <w:rPr>
                <w:rFonts w:ascii="GHEA Grapalat" w:hAnsi="GHEA Grapalat" w:cs="Sylfaen"/>
                <w:sz w:val="20"/>
                <w:szCs w:val="20"/>
                <w:lang w:val="pt-BR"/>
              </w:rPr>
              <w:t>–</w:t>
            </w:r>
            <w:r w:rsidRPr="00F072C3">
              <w:rPr>
                <w:rFonts w:ascii="GHEA Grapalat" w:hAnsi="GHEA Grapalat" w:cs="Sylfaen"/>
                <w:sz w:val="20"/>
                <w:szCs w:val="20"/>
                <w:lang w:val="pt-BR"/>
              </w:rPr>
              <w:t xml:space="preserve"> </w:t>
            </w:r>
            <w:r>
              <w:rPr>
                <w:rFonts w:ascii="GHEA Grapalat" w:hAnsi="GHEA Grapalat" w:cs="Sylfaen"/>
                <w:sz w:val="20"/>
                <w:szCs w:val="20"/>
              </w:rPr>
              <w:t>раствор для инъекций</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rFonts w:ascii="GHEA Grapalat" w:hAnsi="GHEA Grapalat" w:cs="Sylfaen"/>
                <w:sz w:val="20"/>
                <w:szCs w:val="20"/>
                <w:lang w:val="hy-AM"/>
              </w:rPr>
              <w:t xml:space="preserve"> </w:t>
            </w:r>
            <w:r w:rsidRPr="00F072C3">
              <w:rPr>
                <w:rFonts w:ascii="GHEA Grapalat" w:hAnsi="GHEA Grapalat" w:cs="Sylfaen"/>
                <w:sz w:val="20"/>
                <w:szCs w:val="20"/>
                <w:lang w:val="pt-BR"/>
              </w:rPr>
              <w:t>50</w:t>
            </w:r>
            <w:r>
              <w:rPr>
                <w:rFonts w:ascii="GHEA Grapalat" w:hAnsi="GHEA Grapalat" w:cs="Sylfaen"/>
                <w:sz w:val="20"/>
                <w:szCs w:val="20"/>
              </w:rPr>
              <w:t>мг</w:t>
            </w:r>
            <w:r w:rsidRPr="00F072C3">
              <w:rPr>
                <w:rFonts w:ascii="GHEA Grapalat" w:hAnsi="GHEA Grapalat" w:cs="Sylfaen"/>
                <w:sz w:val="20"/>
                <w:szCs w:val="20"/>
                <w:lang w:val="pt-BR"/>
              </w:rPr>
              <w:t>/</w:t>
            </w:r>
            <w:r>
              <w:rPr>
                <w:rFonts w:ascii="GHEA Grapalat" w:hAnsi="GHEA Grapalat" w:cs="Sylfaen"/>
                <w:sz w:val="20"/>
                <w:szCs w:val="20"/>
              </w:rPr>
              <w:t>мл</w:t>
            </w:r>
            <w:r w:rsidRPr="00F072C3">
              <w:rPr>
                <w:rFonts w:ascii="GHEA Grapalat" w:hAnsi="GHEA Grapalat" w:cs="Sylfaen"/>
                <w:sz w:val="20"/>
                <w:szCs w:val="20"/>
                <w:lang w:val="pt-BR"/>
              </w:rPr>
              <w:t>,</w:t>
            </w:r>
            <w:r w:rsidRPr="00F072C3">
              <w:rPr>
                <w:rFonts w:ascii="GHEA Grapalat" w:hAnsi="GHEA Grapalat" w:cs="Sylfaen"/>
                <w:sz w:val="20"/>
                <w:szCs w:val="20"/>
                <w:lang w:val="hy-AM"/>
              </w:rPr>
              <w:t xml:space="preserve"> </w:t>
            </w:r>
            <w:r w:rsidRPr="00F072C3">
              <w:rPr>
                <w:rFonts w:ascii="GHEA Grapalat" w:hAnsi="GHEA Grapalat" w:cs="Sylfaen"/>
                <w:sz w:val="20"/>
                <w:szCs w:val="20"/>
                <w:lang w:val="pt-BR"/>
              </w:rPr>
              <w:t>5</w:t>
            </w:r>
            <w:r>
              <w:rPr>
                <w:rFonts w:ascii="GHEA Grapalat" w:hAnsi="GHEA Grapalat" w:cs="Sylfaen"/>
                <w:sz w:val="20"/>
                <w:szCs w:val="20"/>
              </w:rPr>
              <w:t>мл</w:t>
            </w:r>
          </w:p>
          <w:p w:rsidR="000C7BF5" w:rsidRPr="00F072C3" w:rsidRDefault="000C7BF5" w:rsidP="00A37D8B">
            <w:pPr>
              <w:jc w:val="both"/>
              <w:rPr>
                <w:rFonts w:ascii="GHEA Grapalat" w:hAnsi="GHEA Grapalat"/>
                <w:sz w:val="20"/>
                <w:szCs w:val="20"/>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hy-AM"/>
              </w:rPr>
              <w:t>1</w:t>
            </w:r>
            <w:r w:rsidRPr="00F072C3">
              <w:rPr>
                <w:rFonts w:ascii="GHEA Grapalat" w:hAnsi="GHEA Grapalat" w:cs="Arial"/>
                <w:sz w:val="18"/>
                <w:szCs w:val="18"/>
                <w:lang w:val="pt-BR"/>
              </w:rPr>
              <w:t>100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1100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026DED" w:rsidRDefault="000C7BF5" w:rsidP="00A37D8B">
            <w:pPr>
              <w:rPr>
                <w:rFonts w:ascii="GHEA Grapalat" w:hAnsi="GHEA Grapalat"/>
                <w:sz w:val="18"/>
                <w:szCs w:val="18"/>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35</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33611370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Pr>
                <w:rFonts w:ascii="GHEA Grapalat" w:hAnsi="GHEA Grapalat" w:cs="Arial"/>
                <w:sz w:val="20"/>
                <w:szCs w:val="20"/>
              </w:rPr>
              <w:t>тиамин</w:t>
            </w:r>
            <w:r w:rsidRPr="00F072C3">
              <w:rPr>
                <w:rFonts w:ascii="GHEA Grapalat" w:hAnsi="GHEA Grapalat" w:cs="Arial"/>
                <w:sz w:val="20"/>
                <w:szCs w:val="20"/>
              </w:rPr>
              <w:t xml:space="preserve"> a11da01</w:t>
            </w:r>
            <w:r w:rsidRPr="00F072C3">
              <w:rPr>
                <w:rFonts w:ascii="GHEA Grapalat" w:hAnsi="GHEA Grapalat" w:cs="Arial"/>
                <w:sz w:val="20"/>
                <w:szCs w:val="20"/>
              </w:rPr>
              <w:tab/>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A937CC" w:rsidRDefault="000C7BF5" w:rsidP="00A37D8B">
            <w:pPr>
              <w:jc w:val="both"/>
              <w:rPr>
                <w:rFonts w:ascii="GHEA Grapalat" w:hAnsi="GHEA Grapalat"/>
                <w:sz w:val="20"/>
                <w:szCs w:val="20"/>
              </w:rPr>
            </w:pPr>
            <w:r>
              <w:rPr>
                <w:rFonts w:ascii="GHEA Grapalat" w:hAnsi="GHEA Grapalat" w:cs="Calibri"/>
                <w:sz w:val="20"/>
                <w:szCs w:val="20"/>
                <w:lang w:val="pt-BR"/>
              </w:rPr>
              <w:t>Тиамин (тиамин</w:t>
            </w:r>
            <w:r>
              <w:rPr>
                <w:rFonts w:ascii="GHEA Grapalat" w:hAnsi="GHEA Grapalat" w:cs="Calibri"/>
                <w:sz w:val="20"/>
                <w:szCs w:val="20"/>
              </w:rPr>
              <w:t>а</w:t>
            </w:r>
            <w:r>
              <w:rPr>
                <w:rFonts w:ascii="GHEA Grapalat" w:hAnsi="GHEA Grapalat" w:cs="Calibri"/>
                <w:sz w:val="20"/>
                <w:szCs w:val="20"/>
                <w:lang w:val="pt-BR"/>
              </w:rPr>
              <w:t xml:space="preserve"> хлорид)</w:t>
            </w:r>
            <w:r w:rsidRPr="00F072C3">
              <w:rPr>
                <w:rFonts w:ascii="GHEA Grapalat" w:hAnsi="GHEA Grapalat" w:cs="Calibri"/>
                <w:sz w:val="20"/>
                <w:szCs w:val="20"/>
                <w:lang w:val="pt-BR"/>
              </w:rPr>
              <w:t xml:space="preserve">, </w:t>
            </w:r>
            <w:r>
              <w:rPr>
                <w:rFonts w:ascii="GHEA Grapalat" w:hAnsi="GHEA Grapalat" w:cs="Sylfaen"/>
                <w:sz w:val="20"/>
                <w:szCs w:val="20"/>
              </w:rPr>
              <w:t>лекарственная</w:t>
            </w:r>
            <w:r w:rsidRPr="00A937CC">
              <w:rPr>
                <w:rFonts w:ascii="GHEA Grapalat" w:hAnsi="GHEA Grapalat" w:cs="Sylfaen"/>
                <w:sz w:val="20"/>
                <w:szCs w:val="20"/>
                <w:lang w:val="pt-BR"/>
              </w:rPr>
              <w:t xml:space="preserve"> </w:t>
            </w:r>
            <w:r>
              <w:rPr>
                <w:rFonts w:ascii="GHEA Grapalat" w:hAnsi="GHEA Grapalat" w:cs="Sylfaen"/>
                <w:sz w:val="20"/>
                <w:szCs w:val="20"/>
              </w:rPr>
              <w:t>форма</w:t>
            </w:r>
            <w:r w:rsidRPr="00A937CC">
              <w:rPr>
                <w:rFonts w:ascii="GHEA Grapalat" w:hAnsi="GHEA Grapalat" w:cs="Sylfaen"/>
                <w:sz w:val="20"/>
                <w:szCs w:val="20"/>
                <w:lang w:val="pt-BR"/>
              </w:rPr>
              <w:t xml:space="preserve"> -</w:t>
            </w:r>
            <w:r w:rsidRPr="00F072C3">
              <w:rPr>
                <w:rFonts w:ascii="GHEA Grapalat" w:hAnsi="GHEA Grapalat" w:cs="Sylfaen"/>
                <w:sz w:val="20"/>
                <w:szCs w:val="20"/>
                <w:lang w:val="pt-BR"/>
              </w:rPr>
              <w:t xml:space="preserve"> </w:t>
            </w:r>
            <w:r>
              <w:rPr>
                <w:rFonts w:ascii="GHEA Grapalat" w:hAnsi="GHEA Grapalat" w:cs="Sylfaen"/>
                <w:sz w:val="20"/>
                <w:szCs w:val="20"/>
              </w:rPr>
              <w:t>раствор</w:t>
            </w:r>
            <w:r w:rsidRPr="00F072C3">
              <w:rPr>
                <w:rFonts w:ascii="GHEA Grapalat" w:hAnsi="GHEA Grapalat" w:cs="Sylfaen"/>
                <w:sz w:val="20"/>
                <w:szCs w:val="20"/>
                <w:lang w:val="pt-BR"/>
              </w:rPr>
              <w:t xml:space="preserve"> </w:t>
            </w:r>
            <w:r>
              <w:rPr>
                <w:rFonts w:ascii="GHEA Grapalat" w:hAnsi="GHEA Grapalat" w:cs="Sylfaen"/>
                <w:sz w:val="20"/>
                <w:szCs w:val="20"/>
              </w:rPr>
              <w:t>м</w:t>
            </w:r>
            <w:r w:rsidRPr="00F072C3">
              <w:rPr>
                <w:rFonts w:ascii="GHEA Grapalat" w:hAnsi="GHEA Grapalat" w:cs="Sylfaen"/>
                <w:sz w:val="20"/>
                <w:szCs w:val="20"/>
                <w:lang w:val="pt-BR"/>
              </w:rPr>
              <w:t>/</w:t>
            </w:r>
            <w:r>
              <w:rPr>
                <w:rFonts w:ascii="GHEA Grapalat" w:hAnsi="GHEA Grapalat" w:cs="Sylfaen"/>
                <w:sz w:val="20"/>
                <w:szCs w:val="20"/>
              </w:rPr>
              <w:t>м</w:t>
            </w:r>
            <w:r w:rsidRPr="00F072C3">
              <w:rPr>
                <w:rFonts w:ascii="GHEA Grapalat" w:hAnsi="GHEA Grapalat" w:cs="Sylfaen"/>
                <w:sz w:val="20"/>
                <w:szCs w:val="20"/>
                <w:lang w:val="pt-BR"/>
              </w:rPr>
              <w:t xml:space="preserve"> </w:t>
            </w:r>
            <w:r w:rsidRPr="00A937CC">
              <w:rPr>
                <w:rFonts w:ascii="GHEA Grapalat" w:hAnsi="GHEA Grapalat" w:cs="Sylfaen"/>
                <w:sz w:val="20"/>
                <w:szCs w:val="20"/>
              </w:rPr>
              <w:t>для инъекций</w:t>
            </w:r>
            <w:r w:rsidRPr="00F072C3">
              <w:rPr>
                <w:rFonts w:ascii="GHEA Grapalat" w:hAnsi="GHEA Grapalat" w:cs="Sylfaen"/>
                <w:sz w:val="20"/>
                <w:szCs w:val="20"/>
                <w:lang w:val="pt-BR"/>
              </w:rPr>
              <w:t xml:space="preserve">, </w:t>
            </w:r>
            <w:r>
              <w:rPr>
                <w:rFonts w:ascii="GHEA Grapalat" w:hAnsi="GHEA Grapalat" w:cs="Sylfaen"/>
                <w:sz w:val="20"/>
                <w:szCs w:val="20"/>
              </w:rPr>
              <w:t>дозировка –</w:t>
            </w:r>
            <w:r w:rsidRPr="00F072C3">
              <w:rPr>
                <w:lang w:val="pt-BR"/>
              </w:rPr>
              <w:t xml:space="preserve"> </w:t>
            </w:r>
            <w:r w:rsidRPr="00A937CC">
              <w:rPr>
                <w:rFonts w:ascii="GHEA Grapalat" w:hAnsi="GHEA Grapalat" w:cs="Sylfaen"/>
                <w:sz w:val="20"/>
                <w:szCs w:val="20"/>
                <w:lang w:val="pt-BR"/>
              </w:rPr>
              <w:t>50</w:t>
            </w:r>
            <w:r>
              <w:rPr>
                <w:rFonts w:ascii="GHEA Grapalat" w:hAnsi="GHEA Grapalat" w:cs="Sylfaen"/>
                <w:sz w:val="20"/>
                <w:szCs w:val="20"/>
              </w:rPr>
              <w:t>мг</w:t>
            </w:r>
            <w:r w:rsidRPr="00A937CC">
              <w:rPr>
                <w:rFonts w:ascii="GHEA Grapalat" w:hAnsi="GHEA Grapalat" w:cs="Sylfaen"/>
                <w:sz w:val="20"/>
                <w:szCs w:val="20"/>
                <w:lang w:val="pt-BR"/>
              </w:rPr>
              <w:t>/</w:t>
            </w:r>
            <w:r>
              <w:rPr>
                <w:rFonts w:ascii="GHEA Grapalat" w:hAnsi="GHEA Grapalat" w:cs="Sylfaen"/>
                <w:sz w:val="20"/>
                <w:szCs w:val="20"/>
              </w:rPr>
              <w:t>мл</w:t>
            </w:r>
            <w:r w:rsidRPr="00A937CC">
              <w:rPr>
                <w:rFonts w:ascii="GHEA Grapalat" w:hAnsi="GHEA Grapalat" w:cs="Sylfaen"/>
                <w:sz w:val="20"/>
                <w:szCs w:val="20"/>
                <w:lang w:val="pt-BR"/>
              </w:rPr>
              <w:t>,1</w:t>
            </w:r>
            <w:r>
              <w:rPr>
                <w:rFonts w:ascii="GHEA Grapalat" w:hAnsi="GHEA Grapalat" w:cs="Sylfaen"/>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spacing w:after="200" w:line="276" w:lineRule="auto"/>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300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300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36</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33611380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20"/>
                <w:szCs w:val="20"/>
                <w:lang w:val="pt-BR"/>
              </w:rPr>
            </w:pPr>
            <w:r w:rsidRPr="00A937CC">
              <w:rPr>
                <w:rFonts w:ascii="GHEA Grapalat" w:hAnsi="GHEA Grapalat" w:cs="Arial"/>
                <w:sz w:val="20"/>
                <w:szCs w:val="20"/>
              </w:rPr>
              <w:t>Никотиновая кислота</w:t>
            </w:r>
            <w:r w:rsidRPr="00F072C3">
              <w:rPr>
                <w:rFonts w:ascii="GHEA Grapalat" w:hAnsi="GHEA Grapalat" w:cs="Arial"/>
                <w:sz w:val="20"/>
                <w:szCs w:val="20"/>
              </w:rPr>
              <w:t xml:space="preserve"> c04ac01, c10ad02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vAlign w:val="bottom"/>
          </w:tcPr>
          <w:p w:rsidR="000C7BF5" w:rsidRPr="00A937CC" w:rsidRDefault="000C7BF5" w:rsidP="00A37D8B">
            <w:pPr>
              <w:jc w:val="both"/>
              <w:rPr>
                <w:rFonts w:ascii="GHEA Grapalat" w:hAnsi="GHEA Grapalat"/>
                <w:sz w:val="20"/>
                <w:szCs w:val="20"/>
              </w:rPr>
            </w:pPr>
            <w:r w:rsidRPr="00A937CC">
              <w:rPr>
                <w:rFonts w:ascii="GHEA Grapalat" w:hAnsi="GHEA Grapalat" w:cs="Calibri"/>
                <w:sz w:val="20"/>
                <w:szCs w:val="20"/>
              </w:rPr>
              <w:t>Никотиновая</w:t>
            </w:r>
            <w:r w:rsidRPr="00A937CC">
              <w:rPr>
                <w:rFonts w:ascii="GHEA Grapalat" w:hAnsi="GHEA Grapalat" w:cs="Calibri"/>
                <w:sz w:val="20"/>
                <w:szCs w:val="20"/>
                <w:lang w:val="pt-BR"/>
              </w:rPr>
              <w:t xml:space="preserve"> </w:t>
            </w:r>
            <w:r w:rsidRPr="00A937CC">
              <w:rPr>
                <w:rFonts w:ascii="GHEA Grapalat" w:hAnsi="GHEA Grapalat" w:cs="Calibri"/>
                <w:sz w:val="20"/>
                <w:szCs w:val="20"/>
              </w:rPr>
              <w:t>кислота</w:t>
            </w:r>
            <w:r w:rsidRPr="00F072C3">
              <w:rPr>
                <w:rFonts w:ascii="GHEA Grapalat" w:hAnsi="GHEA Grapalat" w:cs="Calibri"/>
                <w:sz w:val="20"/>
                <w:szCs w:val="20"/>
                <w:lang w:val="pt-BR"/>
              </w:rPr>
              <w:t xml:space="preserve">, </w:t>
            </w:r>
            <w:r>
              <w:rPr>
                <w:rFonts w:ascii="GHEA Grapalat" w:hAnsi="GHEA Grapalat" w:cs="Sylfaen"/>
                <w:sz w:val="20"/>
                <w:szCs w:val="20"/>
              </w:rPr>
              <w:t>лекарственная</w:t>
            </w:r>
            <w:r w:rsidRPr="00A937CC">
              <w:rPr>
                <w:rFonts w:ascii="GHEA Grapalat" w:hAnsi="GHEA Grapalat" w:cs="Sylfaen"/>
                <w:sz w:val="20"/>
                <w:szCs w:val="20"/>
                <w:lang w:val="pt-BR"/>
              </w:rPr>
              <w:t xml:space="preserve"> </w:t>
            </w:r>
            <w:r>
              <w:rPr>
                <w:rFonts w:ascii="GHEA Grapalat" w:hAnsi="GHEA Grapalat" w:cs="Sylfaen"/>
                <w:sz w:val="20"/>
                <w:szCs w:val="20"/>
              </w:rPr>
              <w:t>форма</w:t>
            </w:r>
            <w:r w:rsidRPr="00A937CC">
              <w:rPr>
                <w:rFonts w:ascii="GHEA Grapalat" w:hAnsi="GHEA Grapalat" w:cs="Sylfaen"/>
                <w:sz w:val="20"/>
                <w:szCs w:val="20"/>
                <w:lang w:val="pt-BR"/>
              </w:rPr>
              <w:t xml:space="preserve"> </w:t>
            </w:r>
            <w:r>
              <w:rPr>
                <w:rFonts w:ascii="GHEA Grapalat" w:hAnsi="GHEA Grapalat" w:cs="Sylfaen"/>
                <w:sz w:val="20"/>
                <w:szCs w:val="20"/>
                <w:lang w:val="pt-BR"/>
              </w:rPr>
              <w:t>–</w:t>
            </w:r>
            <w:r w:rsidRPr="00F072C3">
              <w:rPr>
                <w:rFonts w:ascii="GHEA Grapalat" w:hAnsi="GHEA Grapalat" w:cs="Sylfaen"/>
                <w:sz w:val="20"/>
                <w:szCs w:val="20"/>
                <w:lang w:val="pt-BR"/>
              </w:rPr>
              <w:t xml:space="preserve"> </w:t>
            </w:r>
            <w:r>
              <w:rPr>
                <w:rFonts w:ascii="GHEA Grapalat" w:hAnsi="GHEA Grapalat" w:cs="Sylfaen"/>
                <w:sz w:val="20"/>
                <w:szCs w:val="20"/>
              </w:rPr>
              <w:t>раствор для инъекций</w:t>
            </w:r>
            <w:r>
              <w:rPr>
                <w:rFonts w:ascii="GHEA Grapalat" w:hAnsi="GHEA Grapalat" w:cs="Sylfaen"/>
                <w:sz w:val="20"/>
                <w:szCs w:val="20"/>
                <w:lang w:val="pt-BR"/>
              </w:rPr>
              <w:t>,</w:t>
            </w:r>
            <w:r>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lang w:val="pt-BR"/>
              </w:rPr>
              <w:t xml:space="preserve"> </w:t>
            </w:r>
            <w:r w:rsidRPr="00A937CC">
              <w:rPr>
                <w:rFonts w:ascii="GHEA Grapalat" w:hAnsi="GHEA Grapalat" w:cs="Sylfaen"/>
                <w:sz w:val="20"/>
                <w:szCs w:val="20"/>
                <w:lang w:val="pt-BR"/>
              </w:rPr>
              <w:t>10</w:t>
            </w:r>
            <w:r>
              <w:rPr>
                <w:rFonts w:ascii="GHEA Grapalat" w:hAnsi="GHEA Grapalat" w:cs="Sylfaen"/>
                <w:sz w:val="20"/>
                <w:szCs w:val="20"/>
              </w:rPr>
              <w:t>мг</w:t>
            </w:r>
            <w:r w:rsidRPr="00A937CC">
              <w:rPr>
                <w:rFonts w:ascii="GHEA Grapalat" w:hAnsi="GHEA Grapalat" w:cs="Sylfaen"/>
                <w:sz w:val="20"/>
                <w:szCs w:val="20"/>
                <w:lang w:val="pt-BR"/>
              </w:rPr>
              <w:t>/</w:t>
            </w:r>
            <w:r>
              <w:rPr>
                <w:rFonts w:ascii="GHEA Grapalat" w:hAnsi="GHEA Grapalat" w:cs="Sylfaen"/>
                <w:sz w:val="20"/>
                <w:szCs w:val="20"/>
              </w:rPr>
              <w:t>мл</w:t>
            </w:r>
            <w:r w:rsidRPr="00A937CC">
              <w:rPr>
                <w:rFonts w:ascii="GHEA Grapalat" w:hAnsi="GHEA Grapalat" w:cs="Sylfaen"/>
                <w:sz w:val="20"/>
                <w:szCs w:val="20"/>
                <w:lang w:val="pt-BR"/>
              </w:rPr>
              <w:t>,1</w:t>
            </w:r>
            <w:r>
              <w:rPr>
                <w:rFonts w:ascii="GHEA Grapalat" w:hAnsi="GHEA Grapalat" w:cs="Sylfaen"/>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30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37</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33611390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Default="000C7BF5" w:rsidP="00A37D8B">
            <w:pPr>
              <w:rPr>
                <w:rFonts w:ascii="GHEA Grapalat" w:hAnsi="GHEA Grapalat"/>
                <w:sz w:val="20"/>
                <w:szCs w:val="20"/>
              </w:rPr>
            </w:pPr>
            <w:r>
              <w:rPr>
                <w:rFonts w:ascii="GHEA Grapalat" w:hAnsi="GHEA Grapalat"/>
                <w:sz w:val="20"/>
                <w:szCs w:val="20"/>
              </w:rPr>
              <w:t>пиридоксин</w:t>
            </w:r>
          </w:p>
          <w:p w:rsidR="000C7BF5" w:rsidRPr="00F072C3" w:rsidRDefault="000C7BF5" w:rsidP="00A37D8B">
            <w:pPr>
              <w:rPr>
                <w:rFonts w:ascii="GHEA Grapalat" w:hAnsi="GHEA Grapalat"/>
                <w:sz w:val="20"/>
                <w:szCs w:val="20"/>
                <w:lang w:val="hy-AM"/>
              </w:rPr>
            </w:pPr>
            <w:r w:rsidRPr="00F072C3">
              <w:rPr>
                <w:rFonts w:ascii="GHEA Grapalat" w:hAnsi="GHEA Grapalat"/>
                <w:sz w:val="20"/>
                <w:szCs w:val="20"/>
                <w:lang w:val="es-ES"/>
              </w:rPr>
              <w:lastRenderedPageBreak/>
              <w:t>a11ha02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vAlign w:val="bottom"/>
          </w:tcPr>
          <w:p w:rsidR="000C7BF5" w:rsidRPr="00680443" w:rsidRDefault="000C7BF5" w:rsidP="00A37D8B">
            <w:pPr>
              <w:jc w:val="both"/>
              <w:rPr>
                <w:rFonts w:ascii="GHEA Grapalat" w:hAnsi="GHEA Grapalat"/>
                <w:sz w:val="20"/>
                <w:szCs w:val="20"/>
              </w:rPr>
            </w:pPr>
            <w:r w:rsidRPr="00680443">
              <w:rPr>
                <w:rFonts w:ascii="GHEA Grapalat" w:hAnsi="GHEA Grapalat"/>
                <w:sz w:val="20"/>
                <w:szCs w:val="20"/>
              </w:rPr>
              <w:t>Пиридоксин</w:t>
            </w:r>
            <w:r w:rsidRPr="00680443">
              <w:rPr>
                <w:rFonts w:ascii="GHEA Grapalat" w:hAnsi="GHEA Grapalat"/>
                <w:sz w:val="20"/>
                <w:szCs w:val="20"/>
                <w:lang w:val="pt-BR"/>
              </w:rPr>
              <w:t xml:space="preserve"> (</w:t>
            </w:r>
            <w:r w:rsidRPr="00680443">
              <w:rPr>
                <w:rFonts w:ascii="GHEA Grapalat" w:hAnsi="GHEA Grapalat"/>
                <w:sz w:val="20"/>
                <w:szCs w:val="20"/>
              </w:rPr>
              <w:t>пиридоксин</w:t>
            </w:r>
            <w:r>
              <w:rPr>
                <w:rFonts w:ascii="GHEA Grapalat" w:hAnsi="GHEA Grapalat"/>
                <w:sz w:val="20"/>
                <w:szCs w:val="20"/>
              </w:rPr>
              <w:t>а</w:t>
            </w:r>
            <w:r w:rsidRPr="00680443">
              <w:rPr>
                <w:rFonts w:ascii="GHEA Grapalat" w:hAnsi="GHEA Grapalat"/>
                <w:sz w:val="20"/>
                <w:szCs w:val="20"/>
                <w:lang w:val="pt-BR"/>
              </w:rPr>
              <w:t xml:space="preserve"> </w:t>
            </w:r>
            <w:r w:rsidRPr="00680443">
              <w:rPr>
                <w:rFonts w:ascii="GHEA Grapalat" w:hAnsi="GHEA Grapalat"/>
                <w:sz w:val="20"/>
                <w:szCs w:val="20"/>
              </w:rPr>
              <w:lastRenderedPageBreak/>
              <w:t>гидрохлорид</w:t>
            </w:r>
            <w:r w:rsidRPr="00680443">
              <w:rPr>
                <w:rFonts w:ascii="GHEA Grapalat" w:hAnsi="GHEA Grapalat"/>
                <w:sz w:val="20"/>
                <w:szCs w:val="20"/>
                <w:lang w:val="pt-BR"/>
              </w:rPr>
              <w:t>),</w:t>
            </w:r>
            <w:r>
              <w:rPr>
                <w:rFonts w:ascii="GHEA Grapalat" w:hAnsi="GHEA Grapalat" w:cs="Sylfaen"/>
                <w:sz w:val="20"/>
                <w:szCs w:val="20"/>
              </w:rPr>
              <w:t>лекарственная</w:t>
            </w:r>
            <w:r w:rsidRPr="00680443">
              <w:rPr>
                <w:rFonts w:ascii="GHEA Grapalat" w:hAnsi="GHEA Grapalat" w:cs="Sylfaen"/>
                <w:sz w:val="20"/>
                <w:szCs w:val="20"/>
                <w:lang w:val="pt-BR"/>
              </w:rPr>
              <w:t xml:space="preserve"> </w:t>
            </w:r>
            <w:r>
              <w:rPr>
                <w:rFonts w:ascii="GHEA Grapalat" w:hAnsi="GHEA Grapalat" w:cs="Sylfaen"/>
                <w:sz w:val="20"/>
                <w:szCs w:val="20"/>
              </w:rPr>
              <w:t>форма</w:t>
            </w:r>
            <w:r w:rsidRPr="00680443">
              <w:rPr>
                <w:rFonts w:ascii="GHEA Grapalat" w:hAnsi="GHEA Grapalat" w:cs="Sylfaen"/>
                <w:sz w:val="20"/>
                <w:szCs w:val="20"/>
                <w:lang w:val="pt-BR"/>
              </w:rPr>
              <w:t xml:space="preserve"> -</w:t>
            </w:r>
            <w:r>
              <w:rPr>
                <w:rFonts w:ascii="GHEA Grapalat" w:hAnsi="GHEA Grapalat" w:cs="Calibri"/>
                <w:sz w:val="20"/>
                <w:szCs w:val="20"/>
                <w:lang w:val="es-ES"/>
              </w:rPr>
              <w:t xml:space="preserve"> </w:t>
            </w:r>
            <w:r>
              <w:rPr>
                <w:rFonts w:ascii="GHEA Grapalat" w:hAnsi="GHEA Grapalat" w:cs="Calibri"/>
                <w:sz w:val="20"/>
                <w:szCs w:val="20"/>
              </w:rPr>
              <w:t>раствор</w:t>
            </w:r>
            <w:r w:rsidRPr="00F072C3">
              <w:rPr>
                <w:rFonts w:ascii="GHEA Grapalat" w:hAnsi="GHEA Grapalat" w:cs="Calibri"/>
                <w:sz w:val="20"/>
                <w:szCs w:val="20"/>
                <w:lang w:val="es-ES"/>
              </w:rPr>
              <w:t xml:space="preserve"> </w:t>
            </w:r>
            <w:r w:rsidRPr="00F21E69">
              <w:rPr>
                <w:rFonts w:ascii="GHEA Grapalat" w:hAnsi="GHEA Grapalat" w:cs="Calibri"/>
                <w:color w:val="000000" w:themeColor="text1"/>
                <w:sz w:val="20"/>
                <w:szCs w:val="20"/>
                <w:lang w:val="es-ES"/>
              </w:rPr>
              <w:t>п/к, в/м և в/в</w:t>
            </w:r>
            <w:r>
              <w:rPr>
                <w:rFonts w:ascii="GHEA Grapalat" w:hAnsi="GHEA Grapalat" w:cs="Calibri"/>
                <w:sz w:val="20"/>
                <w:szCs w:val="20"/>
                <w:lang w:val="es-ES"/>
              </w:rPr>
              <w:t xml:space="preserve"> </w:t>
            </w:r>
            <w:r>
              <w:rPr>
                <w:rFonts w:ascii="GHEA Grapalat" w:hAnsi="GHEA Grapalat" w:cs="Calibri"/>
                <w:sz w:val="20"/>
                <w:szCs w:val="20"/>
              </w:rPr>
              <w:t>для инъекций</w:t>
            </w:r>
            <w:r w:rsidRPr="00F072C3">
              <w:rPr>
                <w:rFonts w:ascii="GHEA Grapalat" w:hAnsi="GHEA Grapalat" w:cs="Calibri"/>
                <w:sz w:val="20"/>
                <w:szCs w:val="20"/>
                <w:lang w:val="es-ES"/>
              </w:rPr>
              <w:t>,</w:t>
            </w:r>
            <w:r w:rsidRPr="00F072C3">
              <w:rPr>
                <w:rFonts w:ascii="GHEA Grapalat" w:hAnsi="GHEA Grapalat" w:cs="Sylfaen"/>
                <w:sz w:val="20"/>
                <w:szCs w:val="20"/>
                <w:lang w:val="es-ES"/>
              </w:rPr>
              <w:t xml:space="preserve"> </w:t>
            </w:r>
            <w:r>
              <w:rPr>
                <w:rFonts w:ascii="GHEA Grapalat" w:hAnsi="GHEA Grapalat" w:cs="Sylfaen"/>
                <w:sz w:val="20"/>
                <w:szCs w:val="20"/>
              </w:rPr>
              <w:t>дозировка</w:t>
            </w:r>
            <w:r w:rsidRPr="00F072C3">
              <w:rPr>
                <w:rFonts w:ascii="GHEA Grapalat" w:hAnsi="GHEA Grapalat" w:cs="Sylfaen"/>
                <w:sz w:val="20"/>
                <w:szCs w:val="20"/>
                <w:lang w:val="es-ES"/>
              </w:rPr>
              <w:t xml:space="preserve">. </w:t>
            </w:r>
            <w:r w:rsidRPr="00680443">
              <w:rPr>
                <w:rFonts w:ascii="GHEA Grapalat" w:hAnsi="GHEA Grapalat" w:cs="Sylfaen"/>
                <w:sz w:val="20"/>
                <w:szCs w:val="20"/>
                <w:lang w:val="pt-BR"/>
              </w:rPr>
              <w:t>50</w:t>
            </w:r>
            <w:r>
              <w:rPr>
                <w:rFonts w:ascii="GHEA Grapalat" w:hAnsi="GHEA Grapalat" w:cs="Sylfaen"/>
                <w:sz w:val="20"/>
                <w:szCs w:val="20"/>
              </w:rPr>
              <w:t>мг</w:t>
            </w:r>
            <w:r w:rsidRPr="00680443">
              <w:rPr>
                <w:rFonts w:ascii="GHEA Grapalat" w:hAnsi="GHEA Grapalat" w:cs="Sylfaen"/>
                <w:sz w:val="20"/>
                <w:szCs w:val="20"/>
                <w:lang w:val="pt-BR"/>
              </w:rPr>
              <w:t>/</w:t>
            </w:r>
            <w:r>
              <w:rPr>
                <w:rFonts w:ascii="GHEA Grapalat" w:hAnsi="GHEA Grapalat" w:cs="Sylfaen"/>
                <w:sz w:val="20"/>
                <w:szCs w:val="20"/>
              </w:rPr>
              <w:t>мл</w:t>
            </w:r>
            <w:r w:rsidRPr="00680443">
              <w:rPr>
                <w:rFonts w:ascii="GHEA Grapalat" w:hAnsi="GHEA Grapalat" w:cs="Sylfaen"/>
                <w:sz w:val="20"/>
                <w:szCs w:val="20"/>
                <w:lang w:val="pt-BR"/>
              </w:rPr>
              <w:t>,1</w:t>
            </w:r>
            <w:r>
              <w:rPr>
                <w:rFonts w:ascii="GHEA Grapalat" w:hAnsi="GHEA Grapalat" w:cs="Sylfaen"/>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lastRenderedPageBreak/>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200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lastRenderedPageBreak/>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lastRenderedPageBreak/>
              <w:t>200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 xml:space="preserve">В течение 3-ей </w:t>
            </w:r>
            <w:r>
              <w:rPr>
                <w:rFonts w:ascii="GHEA Grapalat" w:hAnsi="GHEA Grapalat"/>
                <w:sz w:val="18"/>
                <w:szCs w:val="18"/>
              </w:rPr>
              <w:lastRenderedPageBreak/>
              <w:t>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lastRenderedPageBreak/>
              <w:t>38</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33611420/1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680443">
              <w:rPr>
                <w:rFonts w:ascii="GHEA Grapalat" w:hAnsi="GHEA Grapalat" w:cs="Sylfaen"/>
                <w:sz w:val="20"/>
                <w:szCs w:val="20"/>
              </w:rPr>
              <w:t xml:space="preserve">Глюконат кальция </w:t>
            </w:r>
            <w:r w:rsidRPr="00F072C3">
              <w:rPr>
                <w:rFonts w:ascii="GHEA Grapalat" w:hAnsi="GHEA Grapalat"/>
                <w:sz w:val="20"/>
                <w:szCs w:val="20"/>
              </w:rPr>
              <w:t>12aa03, d11ax03</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680443" w:rsidRDefault="000C7BF5" w:rsidP="00A37D8B">
            <w:pPr>
              <w:jc w:val="both"/>
              <w:rPr>
                <w:rFonts w:ascii="GHEA Grapalat" w:hAnsi="GHEA Grapalat"/>
                <w:sz w:val="20"/>
                <w:szCs w:val="20"/>
              </w:rPr>
            </w:pPr>
            <w:r w:rsidRPr="00680443">
              <w:rPr>
                <w:rFonts w:ascii="GHEA Grapalat" w:hAnsi="GHEA Grapalat"/>
                <w:sz w:val="20"/>
                <w:szCs w:val="20"/>
              </w:rPr>
              <w:t>Глюконат</w:t>
            </w:r>
            <w:r w:rsidRPr="00680443">
              <w:rPr>
                <w:rFonts w:ascii="GHEA Grapalat" w:hAnsi="GHEA Grapalat"/>
                <w:sz w:val="20"/>
                <w:szCs w:val="20"/>
                <w:lang w:val="pt-BR"/>
              </w:rPr>
              <w:t xml:space="preserve"> </w:t>
            </w:r>
            <w:r w:rsidRPr="00680443">
              <w:rPr>
                <w:rFonts w:ascii="GHEA Grapalat" w:hAnsi="GHEA Grapalat"/>
                <w:sz w:val="20"/>
                <w:szCs w:val="20"/>
              </w:rPr>
              <w:t>кальция</w:t>
            </w:r>
            <w:r w:rsidRPr="00F072C3">
              <w:rPr>
                <w:rFonts w:ascii="GHEA Grapalat" w:hAnsi="GHEA Grapalat"/>
                <w:sz w:val="20"/>
                <w:szCs w:val="20"/>
                <w:lang w:val="pt-BR"/>
              </w:rPr>
              <w:t xml:space="preserve">, </w:t>
            </w:r>
            <w:r>
              <w:rPr>
                <w:rFonts w:ascii="GHEA Grapalat" w:hAnsi="GHEA Grapalat" w:cs="Sylfaen"/>
                <w:sz w:val="20"/>
                <w:szCs w:val="20"/>
              </w:rPr>
              <w:t>лекарственная</w:t>
            </w:r>
            <w:r w:rsidRPr="00680443">
              <w:rPr>
                <w:rFonts w:ascii="GHEA Grapalat" w:hAnsi="GHEA Grapalat" w:cs="Sylfaen"/>
                <w:sz w:val="20"/>
                <w:szCs w:val="20"/>
                <w:lang w:val="pt-BR"/>
              </w:rPr>
              <w:t xml:space="preserve"> </w:t>
            </w:r>
            <w:r>
              <w:rPr>
                <w:rFonts w:ascii="GHEA Grapalat" w:hAnsi="GHEA Grapalat" w:cs="Sylfaen"/>
                <w:sz w:val="20"/>
                <w:szCs w:val="20"/>
              </w:rPr>
              <w:t>форма</w:t>
            </w:r>
            <w:r w:rsidRPr="00680443">
              <w:rPr>
                <w:rFonts w:ascii="GHEA Grapalat" w:hAnsi="GHEA Grapalat" w:cs="Sylfaen"/>
                <w:sz w:val="20"/>
                <w:szCs w:val="20"/>
                <w:lang w:val="pt-BR"/>
              </w:rPr>
              <w:t xml:space="preserve"> –</w:t>
            </w:r>
            <w:r w:rsidRPr="00F072C3">
              <w:rPr>
                <w:lang w:val="pt-BR"/>
              </w:rPr>
              <w:t xml:space="preserve"> </w:t>
            </w:r>
            <w:r>
              <w:rPr>
                <w:rFonts w:ascii="GHEA Grapalat" w:hAnsi="GHEA Grapalat" w:cs="Sylfaen"/>
                <w:sz w:val="20"/>
                <w:szCs w:val="20"/>
              </w:rPr>
              <w:t>раствор</w:t>
            </w:r>
            <w:r w:rsidRPr="00680443">
              <w:rPr>
                <w:rFonts w:ascii="GHEA Grapalat" w:hAnsi="GHEA Grapalat" w:cs="Sylfaen"/>
                <w:sz w:val="20"/>
                <w:szCs w:val="20"/>
                <w:lang w:val="pt-BR"/>
              </w:rPr>
              <w:t xml:space="preserve"> </w:t>
            </w:r>
            <w:r>
              <w:rPr>
                <w:rFonts w:ascii="GHEA Grapalat" w:hAnsi="GHEA Grapalat" w:cs="Sylfaen"/>
                <w:sz w:val="20"/>
                <w:szCs w:val="20"/>
              </w:rPr>
              <w:t>для</w:t>
            </w:r>
            <w:r w:rsidRPr="00680443">
              <w:rPr>
                <w:rFonts w:ascii="GHEA Grapalat" w:hAnsi="GHEA Grapalat" w:cs="Sylfaen"/>
                <w:sz w:val="20"/>
                <w:szCs w:val="20"/>
                <w:lang w:val="pt-BR"/>
              </w:rPr>
              <w:t xml:space="preserve"> </w:t>
            </w:r>
            <w:r>
              <w:rPr>
                <w:rFonts w:ascii="GHEA Grapalat" w:hAnsi="GHEA Grapalat" w:cs="Sylfaen"/>
                <w:sz w:val="20"/>
                <w:szCs w:val="20"/>
              </w:rPr>
              <w:t>инъекций</w:t>
            </w:r>
            <w:r w:rsidRPr="00F072C3">
              <w:rPr>
                <w:rFonts w:ascii="GHEA Grapalat" w:hAnsi="GHEA Grapalat" w:cs="Sylfaen"/>
                <w:sz w:val="20"/>
                <w:szCs w:val="20"/>
                <w:lang w:val="pt-BR"/>
              </w:rPr>
              <w:t>.</w:t>
            </w:r>
            <w:r w:rsidRPr="00F072C3">
              <w:rPr>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lang w:val="pt-BR"/>
              </w:rPr>
              <w:t xml:space="preserve"> </w:t>
            </w:r>
            <w:r w:rsidRPr="00680443">
              <w:rPr>
                <w:rFonts w:ascii="GHEA Grapalat" w:hAnsi="GHEA Grapalat" w:cs="Sylfaen"/>
                <w:sz w:val="20"/>
                <w:szCs w:val="20"/>
                <w:lang w:val="pt-BR"/>
              </w:rPr>
              <w:t>100</w:t>
            </w:r>
            <w:r>
              <w:rPr>
                <w:rFonts w:ascii="GHEA Grapalat" w:hAnsi="GHEA Grapalat" w:cs="Sylfaen"/>
                <w:sz w:val="20"/>
                <w:szCs w:val="20"/>
              </w:rPr>
              <w:t>мг</w:t>
            </w:r>
            <w:r w:rsidRPr="00680443">
              <w:rPr>
                <w:rFonts w:ascii="GHEA Grapalat" w:hAnsi="GHEA Grapalat" w:cs="Sylfaen"/>
                <w:sz w:val="20"/>
                <w:szCs w:val="20"/>
                <w:lang w:val="pt-BR"/>
              </w:rPr>
              <w:t>/</w:t>
            </w:r>
            <w:r>
              <w:rPr>
                <w:rFonts w:ascii="GHEA Grapalat" w:hAnsi="GHEA Grapalat" w:cs="Sylfaen"/>
                <w:sz w:val="20"/>
                <w:szCs w:val="20"/>
              </w:rPr>
              <w:t>мл</w:t>
            </w:r>
            <w:r w:rsidRPr="00680443">
              <w:rPr>
                <w:rFonts w:ascii="GHEA Grapalat" w:hAnsi="GHEA Grapalat" w:cs="Sylfaen"/>
                <w:sz w:val="20"/>
                <w:szCs w:val="20"/>
                <w:lang w:val="pt-BR"/>
              </w:rPr>
              <w:t>, 10</w:t>
            </w:r>
            <w:r>
              <w:rPr>
                <w:rFonts w:ascii="GHEA Grapalat" w:hAnsi="GHEA Grapalat" w:cs="Sylfaen"/>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68044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68044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68044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680443" w:rsidRDefault="000C7BF5" w:rsidP="00A37D8B">
            <w:pPr>
              <w:jc w:val="center"/>
              <w:rPr>
                <w:rFonts w:ascii="GHEA Grapalat" w:hAnsi="GHEA Grapalat" w:cs="Arial"/>
                <w:sz w:val="18"/>
                <w:szCs w:val="18"/>
                <w:lang w:val="pt-BR"/>
              </w:rPr>
            </w:pPr>
            <w:r w:rsidRPr="00680443">
              <w:rPr>
                <w:rFonts w:ascii="GHEA Grapalat" w:hAnsi="GHEA Grapalat" w:cs="Arial"/>
                <w:sz w:val="18"/>
                <w:szCs w:val="18"/>
                <w:lang w:val="pt-BR"/>
              </w:rPr>
              <w:t>370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680443" w:rsidRDefault="000C7BF5" w:rsidP="00A37D8B">
            <w:pPr>
              <w:jc w:val="center"/>
              <w:rPr>
                <w:rFonts w:ascii="GHEA Grapalat" w:hAnsi="GHEA Grapalat" w:cs="Arial"/>
                <w:sz w:val="20"/>
                <w:szCs w:val="20"/>
                <w:lang w:val="pt-BR"/>
              </w:rPr>
            </w:pPr>
            <w:r w:rsidRPr="00680443">
              <w:rPr>
                <w:rFonts w:ascii="GHEA Grapalat" w:hAnsi="GHEA Grapalat" w:cs="Arial"/>
                <w:sz w:val="20"/>
                <w:szCs w:val="20"/>
                <w:lang w:val="pt-BR"/>
              </w:rPr>
              <w:t>370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680443" w:rsidRDefault="000C7BF5" w:rsidP="00A37D8B">
            <w:pPr>
              <w:jc w:val="center"/>
              <w:rPr>
                <w:rFonts w:ascii="GHEA Grapalat" w:hAnsi="GHEA Grapalat" w:cs="Arial LatArm"/>
                <w:lang w:val="pt-BR"/>
              </w:rPr>
            </w:pPr>
            <w:r w:rsidRPr="00680443">
              <w:rPr>
                <w:rFonts w:ascii="GHEA Grapalat" w:hAnsi="GHEA Grapalat" w:cs="Arial LatArm"/>
                <w:lang w:val="pt-BR"/>
              </w:rPr>
              <w:t>39</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680443" w:rsidRDefault="000C7BF5" w:rsidP="00A37D8B">
            <w:pPr>
              <w:jc w:val="center"/>
              <w:rPr>
                <w:rFonts w:ascii="GHEA Grapalat" w:hAnsi="GHEA Grapalat"/>
                <w:sz w:val="16"/>
                <w:szCs w:val="16"/>
                <w:lang w:val="pt-BR"/>
              </w:rPr>
            </w:pPr>
            <w:r w:rsidRPr="00680443">
              <w:rPr>
                <w:rFonts w:ascii="GHEA Grapalat" w:hAnsi="GHEA Grapalat"/>
                <w:sz w:val="16"/>
                <w:szCs w:val="16"/>
                <w:lang w:val="pt-BR"/>
              </w:rPr>
              <w:t>33611420/2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680443">
              <w:rPr>
                <w:rFonts w:ascii="GHEA Grapalat" w:hAnsi="GHEA Grapalat" w:cs="Sylfaen"/>
                <w:sz w:val="20"/>
                <w:szCs w:val="20"/>
              </w:rPr>
              <w:t xml:space="preserve">Глюконат кальция </w:t>
            </w:r>
            <w:r w:rsidRPr="00680443">
              <w:rPr>
                <w:rFonts w:ascii="GHEA Grapalat" w:hAnsi="GHEA Grapalat"/>
                <w:sz w:val="20"/>
                <w:szCs w:val="20"/>
                <w:lang w:val="pt-BR"/>
              </w:rPr>
              <w:t>a12</w:t>
            </w:r>
            <w:r w:rsidRPr="00F072C3">
              <w:rPr>
                <w:rFonts w:ascii="GHEA Grapalat" w:hAnsi="GHEA Grapalat"/>
                <w:sz w:val="20"/>
                <w:szCs w:val="20"/>
              </w:rPr>
              <w:t>aa03, d11ax03</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680443" w:rsidRDefault="000C7BF5" w:rsidP="00A37D8B">
            <w:pPr>
              <w:jc w:val="both"/>
              <w:rPr>
                <w:rFonts w:ascii="GHEA Grapalat" w:hAnsi="GHEA Grapalat"/>
                <w:sz w:val="20"/>
                <w:szCs w:val="20"/>
              </w:rPr>
            </w:pPr>
            <w:r w:rsidRPr="00680443">
              <w:rPr>
                <w:rFonts w:ascii="GHEA Grapalat" w:hAnsi="GHEA Grapalat" w:cs="Calibri"/>
                <w:sz w:val="20"/>
                <w:szCs w:val="20"/>
              </w:rPr>
              <w:t>Глюконат кальция</w:t>
            </w:r>
            <w:r>
              <w:rPr>
                <w:rFonts w:ascii="GHEA Grapalat" w:hAnsi="GHEA Grapalat" w:cs="Calibri"/>
                <w:sz w:val="20"/>
                <w:szCs w:val="20"/>
                <w:lang w:val="pt-BR"/>
              </w:rPr>
              <w:t>,</w:t>
            </w:r>
            <w:r>
              <w:rPr>
                <w:rFonts w:ascii="GHEA Grapalat" w:hAnsi="GHEA Grapalat" w:cs="Calibri"/>
                <w:sz w:val="20"/>
                <w:szCs w:val="20"/>
              </w:rPr>
              <w:t>лекарственная форма -</w:t>
            </w:r>
            <w:r>
              <w:rPr>
                <w:rFonts w:ascii="GHEA Grapalat" w:hAnsi="GHEA Grapalat" w:cs="Calibri"/>
                <w:sz w:val="20"/>
                <w:szCs w:val="20"/>
                <w:lang w:val="es-ES"/>
              </w:rPr>
              <w:t xml:space="preserve"> </w:t>
            </w:r>
            <w:r>
              <w:rPr>
                <w:rFonts w:ascii="GHEA Grapalat" w:hAnsi="GHEA Grapalat" w:cs="Calibri"/>
                <w:sz w:val="20"/>
                <w:szCs w:val="20"/>
              </w:rPr>
              <w:t>таблетка</w:t>
            </w:r>
            <w:r w:rsidRPr="00F072C3">
              <w:rPr>
                <w:rFonts w:ascii="GHEA Grapalat" w:hAnsi="GHEA Grapalat" w:cs="Calibri"/>
                <w:sz w:val="20"/>
                <w:szCs w:val="20"/>
                <w:lang w:val="es-ES"/>
              </w:rPr>
              <w:t>,</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AA2B73">
              <w:rPr>
                <w:rFonts w:ascii="GHEA Grapalat" w:hAnsi="GHEA Grapalat" w:cs="Sylfaen"/>
                <w:sz w:val="20"/>
                <w:szCs w:val="20"/>
                <w:lang w:val="pt-BR"/>
              </w:rPr>
              <w:t>500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spacing w:after="200" w:line="276" w:lineRule="auto"/>
              <w:jc w:val="center"/>
              <w:rPr>
                <w:rFonts w:ascii="GHEA Grapalat" w:hAnsi="GHEA Grapalat"/>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760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760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40</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sidRPr="00F072C3">
              <w:rPr>
                <w:rFonts w:ascii="GHEA Grapalat" w:hAnsi="GHEA Grapalat"/>
                <w:sz w:val="16"/>
                <w:szCs w:val="16"/>
                <w:lang w:val="pt-BR"/>
              </w:rPr>
              <w:t>33611440/1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4166C0">
              <w:rPr>
                <w:rFonts w:ascii="GHEA Grapalat" w:hAnsi="GHEA Grapalat" w:cs="Arial"/>
                <w:sz w:val="20"/>
                <w:szCs w:val="20"/>
              </w:rPr>
              <w:t>Тиамин</w:t>
            </w:r>
            <w:r w:rsidRPr="004166C0">
              <w:rPr>
                <w:rFonts w:ascii="GHEA Grapalat" w:hAnsi="GHEA Grapalat" w:cs="Arial"/>
                <w:sz w:val="20"/>
                <w:szCs w:val="20"/>
                <w:lang w:val="pt-BR"/>
              </w:rPr>
              <w:t xml:space="preserve"> (</w:t>
            </w:r>
            <w:r w:rsidRPr="004166C0">
              <w:rPr>
                <w:rFonts w:ascii="GHEA Grapalat" w:hAnsi="GHEA Grapalat" w:cs="Arial"/>
                <w:sz w:val="20"/>
                <w:szCs w:val="20"/>
              </w:rPr>
              <w:t>тиамин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натрия</w:t>
            </w:r>
            <w:r w:rsidRPr="004166C0">
              <w:rPr>
                <w:rFonts w:ascii="GHEA Grapalat" w:hAnsi="GHEA Grapalat" w:cs="Arial"/>
                <w:sz w:val="20"/>
                <w:szCs w:val="20"/>
                <w:lang w:val="pt-BR"/>
              </w:rPr>
              <w:t xml:space="preserve"> </w:t>
            </w:r>
            <w:r w:rsidRPr="004166C0">
              <w:rPr>
                <w:rFonts w:ascii="GHEA Grapalat" w:hAnsi="GHEA Grapalat" w:cs="Arial"/>
                <w:sz w:val="20"/>
                <w:szCs w:val="20"/>
              </w:rPr>
              <w:t>фосфат</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никотинамид</w:t>
            </w:r>
            <w:r w:rsidRPr="004166C0">
              <w:rPr>
                <w:rFonts w:ascii="GHEA Grapalat" w:hAnsi="GHEA Grapalat" w:cs="Arial"/>
                <w:sz w:val="20"/>
                <w:szCs w:val="20"/>
                <w:lang w:val="pt-BR"/>
              </w:rPr>
              <w:t xml:space="preserve"> </w:t>
            </w:r>
            <w:r w:rsidRPr="00F072C3">
              <w:rPr>
                <w:rFonts w:ascii="GHEA Grapalat" w:hAnsi="GHEA Grapalat" w:cs="Arial"/>
                <w:sz w:val="20"/>
                <w:szCs w:val="20"/>
                <w:lang w:val="pt-BR"/>
              </w:rPr>
              <w:t xml:space="preserve">A11EX                                                                   </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4166C0" w:rsidRDefault="000C7BF5" w:rsidP="00A37D8B">
            <w:pPr>
              <w:jc w:val="both"/>
              <w:rPr>
                <w:rFonts w:ascii="GHEA Grapalat" w:hAnsi="GHEA Grapalat"/>
                <w:sz w:val="20"/>
                <w:szCs w:val="20"/>
              </w:rPr>
            </w:pPr>
            <w:r w:rsidRPr="004166C0">
              <w:rPr>
                <w:rFonts w:ascii="GHEA Grapalat" w:hAnsi="GHEA Grapalat" w:cs="Arial"/>
                <w:sz w:val="20"/>
                <w:szCs w:val="20"/>
              </w:rPr>
              <w:t>Тиамин</w:t>
            </w:r>
            <w:r w:rsidRPr="004166C0">
              <w:rPr>
                <w:rFonts w:ascii="GHEA Grapalat" w:hAnsi="GHEA Grapalat" w:cs="Arial"/>
                <w:sz w:val="20"/>
                <w:szCs w:val="20"/>
                <w:lang w:val="pt-BR"/>
              </w:rPr>
              <w:t xml:space="preserve"> (</w:t>
            </w:r>
            <w:r w:rsidRPr="004166C0">
              <w:rPr>
                <w:rFonts w:ascii="GHEA Grapalat" w:hAnsi="GHEA Grapalat" w:cs="Arial"/>
                <w:sz w:val="20"/>
                <w:szCs w:val="20"/>
              </w:rPr>
              <w:t>тиамин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натрия</w:t>
            </w:r>
            <w:r w:rsidRPr="004166C0">
              <w:rPr>
                <w:rFonts w:ascii="GHEA Grapalat" w:hAnsi="GHEA Grapalat" w:cs="Arial"/>
                <w:sz w:val="20"/>
                <w:szCs w:val="20"/>
                <w:lang w:val="pt-BR"/>
              </w:rPr>
              <w:t xml:space="preserve"> </w:t>
            </w:r>
            <w:r w:rsidRPr="004166C0">
              <w:rPr>
                <w:rFonts w:ascii="GHEA Grapalat" w:hAnsi="GHEA Grapalat" w:cs="Arial"/>
                <w:sz w:val="20"/>
                <w:szCs w:val="20"/>
              </w:rPr>
              <w:t>фосфат</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никотинамид</w:t>
            </w:r>
            <w:r w:rsidRPr="00F072C3">
              <w:rPr>
                <w:rFonts w:ascii="GHEA Grapalat" w:hAnsi="GHEA Grapalat" w:cs="Calibri"/>
                <w:sz w:val="20"/>
                <w:szCs w:val="20"/>
                <w:lang w:val="pt-BR"/>
              </w:rPr>
              <w:t>,</w:t>
            </w:r>
            <w:r w:rsidRPr="00F072C3">
              <w:rPr>
                <w:rFonts w:ascii="GHEA Grapalat" w:hAnsi="GHEA Grapalat" w:cs="Sylfaen"/>
                <w:sz w:val="20"/>
                <w:szCs w:val="20"/>
                <w:lang w:val="pt-BR"/>
              </w:rPr>
              <w:t xml:space="preserve"> </w:t>
            </w:r>
            <w:r>
              <w:rPr>
                <w:rFonts w:ascii="GHEA Grapalat" w:hAnsi="GHEA Grapalat" w:cs="Sylfaen"/>
                <w:sz w:val="20"/>
                <w:szCs w:val="20"/>
              </w:rPr>
              <w:t>лекарственная</w:t>
            </w:r>
            <w:r w:rsidRPr="004166C0">
              <w:rPr>
                <w:rFonts w:ascii="GHEA Grapalat" w:hAnsi="GHEA Grapalat" w:cs="Sylfaen"/>
                <w:sz w:val="20"/>
                <w:szCs w:val="20"/>
                <w:lang w:val="pt-BR"/>
              </w:rPr>
              <w:t xml:space="preserve"> </w:t>
            </w:r>
            <w:r>
              <w:rPr>
                <w:rFonts w:ascii="GHEA Grapalat" w:hAnsi="GHEA Grapalat" w:cs="Sylfaen"/>
                <w:sz w:val="20"/>
                <w:szCs w:val="20"/>
              </w:rPr>
              <w:t>форма</w:t>
            </w:r>
            <w:r w:rsidRPr="004166C0">
              <w:rPr>
                <w:rFonts w:ascii="GHEA Grapalat" w:hAnsi="GHEA Grapalat" w:cs="Sylfaen"/>
                <w:sz w:val="20"/>
                <w:szCs w:val="20"/>
                <w:lang w:val="pt-BR"/>
              </w:rPr>
              <w:t xml:space="preserve"> </w:t>
            </w:r>
            <w:r>
              <w:rPr>
                <w:rFonts w:ascii="GHEA Grapalat" w:hAnsi="GHEA Grapalat" w:cs="Sylfaen"/>
                <w:sz w:val="20"/>
                <w:szCs w:val="20"/>
                <w:lang w:val="pt-BR"/>
              </w:rPr>
              <w:t>–</w:t>
            </w:r>
            <w:r w:rsidRPr="00F072C3">
              <w:rPr>
                <w:rFonts w:ascii="GHEA Grapalat" w:hAnsi="GHEA Grapalat" w:cs="Sylfaen"/>
                <w:sz w:val="20"/>
                <w:szCs w:val="20"/>
                <w:lang w:val="pt-BR"/>
              </w:rPr>
              <w:t xml:space="preserve"> </w:t>
            </w:r>
            <w:r>
              <w:rPr>
                <w:rFonts w:ascii="GHEA Grapalat" w:hAnsi="GHEA Grapalat" w:cs="Sylfaen"/>
                <w:sz w:val="20"/>
                <w:szCs w:val="20"/>
              </w:rPr>
              <w:t>раствор</w:t>
            </w:r>
            <w:r w:rsidRPr="004166C0">
              <w:rPr>
                <w:rFonts w:ascii="GHEA Grapalat" w:hAnsi="GHEA Grapalat" w:cs="Sylfaen"/>
                <w:sz w:val="20"/>
                <w:szCs w:val="20"/>
                <w:lang w:val="pt-BR"/>
              </w:rPr>
              <w:t xml:space="preserve"> </w:t>
            </w:r>
            <w:r>
              <w:rPr>
                <w:rFonts w:ascii="GHEA Grapalat" w:hAnsi="GHEA Grapalat" w:cs="Sylfaen"/>
                <w:sz w:val="20"/>
                <w:szCs w:val="20"/>
              </w:rPr>
              <w:t>для</w:t>
            </w:r>
            <w:r w:rsidRPr="004166C0">
              <w:rPr>
                <w:rFonts w:ascii="GHEA Grapalat" w:hAnsi="GHEA Grapalat" w:cs="Sylfaen"/>
                <w:sz w:val="20"/>
                <w:szCs w:val="20"/>
                <w:lang w:val="pt-BR"/>
              </w:rPr>
              <w:t xml:space="preserve"> </w:t>
            </w:r>
            <w:r>
              <w:rPr>
                <w:rFonts w:ascii="GHEA Grapalat" w:hAnsi="GHEA Grapalat" w:cs="Sylfaen"/>
                <w:sz w:val="20"/>
                <w:szCs w:val="20"/>
              </w:rPr>
              <w:t>инъекций</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lang w:val="pt-BR"/>
              </w:rPr>
              <w:t xml:space="preserve"> </w:t>
            </w:r>
            <w:r w:rsidRPr="004166C0">
              <w:rPr>
                <w:rFonts w:ascii="GHEA Grapalat" w:hAnsi="GHEA Grapalat" w:cs="Sylfaen"/>
                <w:sz w:val="20"/>
                <w:szCs w:val="20"/>
                <w:lang w:val="pt-BR"/>
              </w:rPr>
              <w:t>5</w:t>
            </w:r>
            <w:r>
              <w:rPr>
                <w:rFonts w:ascii="GHEA Grapalat" w:hAnsi="GHEA Grapalat" w:cs="Sylfaen"/>
                <w:sz w:val="20"/>
                <w:szCs w:val="20"/>
              </w:rPr>
              <w:t>мл</w:t>
            </w:r>
            <w:r w:rsidRPr="004166C0">
              <w:rPr>
                <w:rFonts w:ascii="GHEA Grapalat" w:hAnsi="GHEA Grapalat" w:cs="Sylfaen"/>
                <w:sz w:val="20"/>
                <w:szCs w:val="20"/>
                <w:lang w:val="pt-BR"/>
              </w:rPr>
              <w:t>/</w:t>
            </w:r>
            <w:r>
              <w:rPr>
                <w:rFonts w:ascii="GHEA Grapalat" w:hAnsi="GHEA Grapalat" w:cs="Sylfaen"/>
                <w:sz w:val="20"/>
                <w:szCs w:val="20"/>
              </w:rPr>
              <w:t>мл</w:t>
            </w:r>
            <w:r w:rsidRPr="004166C0">
              <w:rPr>
                <w:rFonts w:ascii="GHEA Grapalat" w:hAnsi="GHEA Grapalat" w:cs="Sylfaen"/>
                <w:sz w:val="20"/>
                <w:szCs w:val="20"/>
                <w:lang w:val="pt-BR"/>
              </w:rPr>
              <w:t>+1</w:t>
            </w:r>
            <w:r>
              <w:rPr>
                <w:rFonts w:ascii="GHEA Grapalat" w:hAnsi="GHEA Grapalat" w:cs="Sylfaen"/>
                <w:sz w:val="20"/>
                <w:szCs w:val="20"/>
              </w:rPr>
              <w:t>мг</w:t>
            </w:r>
            <w:r w:rsidRPr="004166C0">
              <w:rPr>
                <w:rFonts w:ascii="GHEA Grapalat" w:hAnsi="GHEA Grapalat" w:cs="Sylfaen"/>
                <w:sz w:val="20"/>
                <w:szCs w:val="20"/>
                <w:lang w:val="pt-BR"/>
              </w:rPr>
              <w:t>/</w:t>
            </w:r>
            <w:r>
              <w:rPr>
                <w:rFonts w:ascii="GHEA Grapalat" w:hAnsi="GHEA Grapalat" w:cs="Sylfaen"/>
                <w:sz w:val="20"/>
                <w:szCs w:val="20"/>
              </w:rPr>
              <w:t>мл</w:t>
            </w:r>
            <w:r w:rsidRPr="004166C0">
              <w:rPr>
                <w:rFonts w:ascii="GHEA Grapalat" w:hAnsi="GHEA Grapalat" w:cs="Sylfaen"/>
                <w:sz w:val="20"/>
                <w:szCs w:val="20"/>
                <w:lang w:val="pt-BR"/>
              </w:rPr>
              <w:t>+5</w:t>
            </w:r>
            <w:r>
              <w:rPr>
                <w:rFonts w:ascii="GHEA Grapalat" w:hAnsi="GHEA Grapalat" w:cs="Sylfaen"/>
                <w:sz w:val="20"/>
                <w:szCs w:val="20"/>
              </w:rPr>
              <w:t>мг</w:t>
            </w:r>
            <w:r w:rsidRPr="004166C0">
              <w:rPr>
                <w:rFonts w:ascii="GHEA Grapalat" w:hAnsi="GHEA Grapalat" w:cs="Sylfaen"/>
                <w:sz w:val="20"/>
                <w:szCs w:val="20"/>
                <w:lang w:val="pt-BR"/>
              </w:rPr>
              <w:t>/</w:t>
            </w:r>
            <w:r>
              <w:rPr>
                <w:rFonts w:ascii="GHEA Grapalat" w:hAnsi="GHEA Grapalat" w:cs="Sylfaen"/>
                <w:sz w:val="20"/>
                <w:szCs w:val="20"/>
              </w:rPr>
              <w:t>мл</w:t>
            </w:r>
            <w:r w:rsidRPr="004166C0">
              <w:rPr>
                <w:rFonts w:ascii="GHEA Grapalat" w:hAnsi="GHEA Grapalat" w:cs="Sylfaen"/>
                <w:sz w:val="20"/>
                <w:szCs w:val="20"/>
                <w:lang w:val="pt-BR"/>
              </w:rPr>
              <w:t>+ 50</w:t>
            </w:r>
            <w:r>
              <w:rPr>
                <w:rFonts w:ascii="GHEA Grapalat" w:hAnsi="GHEA Grapalat" w:cs="Sylfaen"/>
                <w:sz w:val="20"/>
                <w:szCs w:val="20"/>
              </w:rPr>
              <w:t>мг</w:t>
            </w:r>
            <w:r w:rsidRPr="004166C0">
              <w:rPr>
                <w:rFonts w:ascii="GHEA Grapalat" w:hAnsi="GHEA Grapalat" w:cs="Sylfaen"/>
                <w:sz w:val="20"/>
                <w:szCs w:val="20"/>
                <w:lang w:val="pt-BR"/>
              </w:rPr>
              <w:t>/</w:t>
            </w:r>
            <w:r>
              <w:rPr>
                <w:rFonts w:ascii="GHEA Grapalat" w:hAnsi="GHEA Grapalat" w:cs="Sylfaen"/>
                <w:sz w:val="20"/>
                <w:szCs w:val="20"/>
              </w:rPr>
              <w:t>мл</w:t>
            </w:r>
            <w:r w:rsidRPr="004166C0">
              <w:rPr>
                <w:rFonts w:ascii="GHEA Grapalat" w:hAnsi="GHEA Grapalat" w:cs="Sylfaen"/>
                <w:sz w:val="20"/>
                <w:szCs w:val="20"/>
                <w:lang w:val="pt-BR"/>
              </w:rPr>
              <w:t>, 2</w:t>
            </w:r>
            <w:r>
              <w:rPr>
                <w:rFonts w:ascii="GHEA Grapalat" w:hAnsi="GHEA Grapalat" w:cs="Sylfaen"/>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r w:rsidRPr="00F072C3">
              <w:rPr>
                <w:rFonts w:ascii="GHEA Grapalat" w:hAnsi="GHEA Grapalat" w:cs="Arial"/>
                <w:sz w:val="18"/>
                <w:szCs w:val="18"/>
              </w:rPr>
              <w:t>1000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r w:rsidRPr="00F072C3">
              <w:rPr>
                <w:rFonts w:ascii="GHEA Grapalat" w:hAnsi="GHEA Grapalat" w:cs="Arial"/>
                <w:sz w:val="18"/>
                <w:szCs w:val="18"/>
              </w:rPr>
              <w:t>1000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41</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sidRPr="00F072C3">
              <w:rPr>
                <w:rFonts w:ascii="GHEA Grapalat" w:hAnsi="GHEA Grapalat"/>
                <w:sz w:val="16"/>
                <w:szCs w:val="16"/>
                <w:lang w:val="pt-BR"/>
              </w:rPr>
              <w:t>33611440/2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4166C0">
              <w:rPr>
                <w:rFonts w:ascii="GHEA Grapalat" w:hAnsi="GHEA Grapalat" w:cs="Arial"/>
                <w:sz w:val="20"/>
                <w:szCs w:val="20"/>
              </w:rPr>
              <w:t>Тиамин</w:t>
            </w:r>
            <w:r w:rsidRPr="004166C0">
              <w:rPr>
                <w:rFonts w:ascii="GHEA Grapalat" w:hAnsi="GHEA Grapalat" w:cs="Arial"/>
                <w:sz w:val="20"/>
                <w:szCs w:val="20"/>
                <w:lang w:val="pt-BR"/>
              </w:rPr>
              <w:t xml:space="preserve"> (</w:t>
            </w:r>
            <w:r w:rsidRPr="004166C0">
              <w:rPr>
                <w:rFonts w:ascii="GHEA Grapalat" w:hAnsi="GHEA Grapalat" w:cs="Arial"/>
                <w:sz w:val="20"/>
                <w:szCs w:val="20"/>
              </w:rPr>
              <w:t>тиамин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натрия</w:t>
            </w:r>
            <w:r w:rsidRPr="004166C0">
              <w:rPr>
                <w:rFonts w:ascii="GHEA Grapalat" w:hAnsi="GHEA Grapalat" w:cs="Arial"/>
                <w:sz w:val="20"/>
                <w:szCs w:val="20"/>
                <w:lang w:val="pt-BR"/>
              </w:rPr>
              <w:t xml:space="preserve"> </w:t>
            </w:r>
            <w:r w:rsidRPr="004166C0">
              <w:rPr>
                <w:rFonts w:ascii="GHEA Grapalat" w:hAnsi="GHEA Grapalat" w:cs="Arial"/>
                <w:sz w:val="20"/>
                <w:szCs w:val="20"/>
              </w:rPr>
              <w:t>фосфат</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lastRenderedPageBreak/>
              <w:t>никотинамид</w:t>
            </w:r>
            <w:r w:rsidRPr="004166C0">
              <w:rPr>
                <w:rFonts w:ascii="GHEA Grapalat" w:hAnsi="GHEA Grapalat" w:cs="Arial"/>
                <w:sz w:val="20"/>
                <w:szCs w:val="20"/>
                <w:lang w:val="pt-BR"/>
              </w:rPr>
              <w:t xml:space="preserve"> </w:t>
            </w:r>
            <w:r w:rsidRPr="00F072C3">
              <w:rPr>
                <w:rFonts w:ascii="GHEA Grapalat" w:hAnsi="GHEA Grapalat" w:cs="Arial"/>
                <w:sz w:val="20"/>
                <w:szCs w:val="20"/>
                <w:lang w:val="pt-BR"/>
              </w:rPr>
              <w:t xml:space="preserve">A11EX                                                                   </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4166C0" w:rsidRDefault="000C7BF5" w:rsidP="00A37D8B">
            <w:pPr>
              <w:jc w:val="both"/>
              <w:rPr>
                <w:rFonts w:ascii="GHEA Grapalat" w:hAnsi="GHEA Grapalat"/>
                <w:sz w:val="20"/>
                <w:szCs w:val="20"/>
              </w:rPr>
            </w:pPr>
            <w:r w:rsidRPr="004166C0">
              <w:rPr>
                <w:rFonts w:ascii="GHEA Grapalat" w:hAnsi="GHEA Grapalat" w:cs="Arial"/>
                <w:sz w:val="20"/>
                <w:szCs w:val="20"/>
              </w:rPr>
              <w:t>Тиамин</w:t>
            </w:r>
            <w:r w:rsidRPr="004166C0">
              <w:rPr>
                <w:rFonts w:ascii="GHEA Grapalat" w:hAnsi="GHEA Grapalat" w:cs="Arial"/>
                <w:sz w:val="20"/>
                <w:szCs w:val="20"/>
                <w:lang w:val="pt-BR"/>
              </w:rPr>
              <w:t xml:space="preserve"> (</w:t>
            </w:r>
            <w:r w:rsidRPr="004166C0">
              <w:rPr>
                <w:rFonts w:ascii="GHEA Grapalat" w:hAnsi="GHEA Grapalat" w:cs="Arial"/>
                <w:sz w:val="20"/>
                <w:szCs w:val="20"/>
              </w:rPr>
              <w:t>тиамин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натрия</w:t>
            </w:r>
            <w:r w:rsidRPr="004166C0">
              <w:rPr>
                <w:rFonts w:ascii="GHEA Grapalat" w:hAnsi="GHEA Grapalat" w:cs="Arial"/>
                <w:sz w:val="20"/>
                <w:szCs w:val="20"/>
                <w:lang w:val="pt-BR"/>
              </w:rPr>
              <w:t xml:space="preserve"> </w:t>
            </w:r>
            <w:r w:rsidRPr="004166C0">
              <w:rPr>
                <w:rFonts w:ascii="GHEA Grapalat" w:hAnsi="GHEA Grapalat" w:cs="Arial"/>
                <w:sz w:val="20"/>
                <w:szCs w:val="20"/>
              </w:rPr>
              <w:t>фосфат</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никотинамид</w:t>
            </w:r>
            <w:r w:rsidRPr="00F072C3">
              <w:rPr>
                <w:rFonts w:ascii="GHEA Grapalat" w:hAnsi="GHEA Grapalat" w:cs="Calibri"/>
                <w:sz w:val="20"/>
                <w:szCs w:val="20"/>
                <w:lang w:val="pt-BR"/>
              </w:rPr>
              <w:t>,</w:t>
            </w:r>
            <w:r w:rsidRPr="00F072C3">
              <w:rPr>
                <w:rFonts w:ascii="GHEA Grapalat" w:hAnsi="GHEA Grapalat" w:cs="Sylfaen"/>
                <w:sz w:val="20"/>
                <w:szCs w:val="20"/>
                <w:lang w:val="pt-BR"/>
              </w:rPr>
              <w:t xml:space="preserve"> </w:t>
            </w:r>
            <w:r>
              <w:rPr>
                <w:rFonts w:ascii="GHEA Grapalat" w:hAnsi="GHEA Grapalat" w:cs="Sylfaen"/>
                <w:sz w:val="20"/>
                <w:szCs w:val="20"/>
              </w:rPr>
              <w:t>лекарственная</w:t>
            </w:r>
            <w:r w:rsidRPr="004166C0">
              <w:rPr>
                <w:rFonts w:ascii="GHEA Grapalat" w:hAnsi="GHEA Grapalat" w:cs="Sylfaen"/>
                <w:sz w:val="20"/>
                <w:szCs w:val="20"/>
                <w:lang w:val="pt-BR"/>
              </w:rPr>
              <w:t xml:space="preserve"> </w:t>
            </w:r>
            <w:r>
              <w:rPr>
                <w:rFonts w:ascii="GHEA Grapalat" w:hAnsi="GHEA Grapalat" w:cs="Sylfaen"/>
                <w:sz w:val="20"/>
                <w:szCs w:val="20"/>
              </w:rPr>
              <w:t>форма</w:t>
            </w:r>
            <w:r w:rsidRPr="004166C0">
              <w:rPr>
                <w:rFonts w:ascii="GHEA Grapalat" w:hAnsi="GHEA Grapalat" w:cs="Sylfaen"/>
                <w:sz w:val="20"/>
                <w:szCs w:val="20"/>
                <w:lang w:val="pt-BR"/>
              </w:rPr>
              <w:t xml:space="preserve"> </w:t>
            </w:r>
            <w:r>
              <w:rPr>
                <w:rFonts w:ascii="GHEA Grapalat" w:hAnsi="GHEA Grapalat" w:cs="Sylfaen"/>
                <w:sz w:val="20"/>
                <w:szCs w:val="20"/>
                <w:lang w:val="pt-BR"/>
              </w:rPr>
              <w:t>–</w:t>
            </w:r>
            <w:r w:rsidRPr="004166C0">
              <w:rPr>
                <w:rFonts w:ascii="GHEA Grapalat" w:hAnsi="GHEA Grapalat" w:cs="Sylfaen"/>
                <w:sz w:val="20"/>
                <w:szCs w:val="20"/>
                <w:lang w:val="pt-BR"/>
              </w:rPr>
              <w:t xml:space="preserve"> </w:t>
            </w:r>
            <w:r>
              <w:rPr>
                <w:rFonts w:ascii="GHEA Grapalat" w:hAnsi="GHEA Grapalat" w:cs="Calibri"/>
                <w:sz w:val="20"/>
                <w:szCs w:val="20"/>
              </w:rPr>
              <w:t>таблетка</w:t>
            </w:r>
            <w:r w:rsidRPr="004166C0">
              <w:rPr>
                <w:rFonts w:ascii="GHEA Grapalat" w:hAnsi="GHEA Grapalat" w:cs="Calibri"/>
                <w:sz w:val="20"/>
                <w:szCs w:val="20"/>
                <w:lang w:val="pt-BR"/>
              </w:rPr>
              <w:t xml:space="preserve"> </w:t>
            </w:r>
            <w:r>
              <w:rPr>
                <w:rFonts w:ascii="GHEA Grapalat" w:hAnsi="GHEA Grapalat" w:cs="Calibri"/>
                <w:sz w:val="20"/>
                <w:szCs w:val="20"/>
              </w:rPr>
              <w:t>с</w:t>
            </w:r>
            <w:r w:rsidRPr="004166C0">
              <w:rPr>
                <w:rFonts w:ascii="GHEA Grapalat" w:hAnsi="GHEA Grapalat" w:cs="Calibri"/>
                <w:sz w:val="20"/>
                <w:szCs w:val="20"/>
                <w:lang w:val="pt-BR"/>
              </w:rPr>
              <w:t xml:space="preserve"> </w:t>
            </w:r>
            <w:r>
              <w:rPr>
                <w:rFonts w:ascii="GHEA Grapalat" w:hAnsi="GHEA Grapalat" w:cs="Calibri"/>
                <w:sz w:val="20"/>
                <w:szCs w:val="20"/>
              </w:rPr>
              <w:t>плёночным</w:t>
            </w:r>
            <w:r w:rsidRPr="004166C0">
              <w:rPr>
                <w:rFonts w:ascii="GHEA Grapalat" w:hAnsi="GHEA Grapalat" w:cs="Calibri"/>
                <w:sz w:val="20"/>
                <w:szCs w:val="20"/>
                <w:lang w:val="pt-BR"/>
              </w:rPr>
              <w:t xml:space="preserve"> </w:t>
            </w:r>
            <w:r>
              <w:rPr>
                <w:rFonts w:ascii="GHEA Grapalat" w:hAnsi="GHEA Grapalat" w:cs="Calibri"/>
                <w:sz w:val="20"/>
                <w:szCs w:val="20"/>
              </w:rPr>
              <w:t>покрытием</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lang w:val="pt-BR"/>
              </w:rPr>
              <w:t xml:space="preserve"> </w:t>
            </w:r>
            <w:r w:rsidRPr="004166C0">
              <w:rPr>
                <w:rFonts w:ascii="GHEA Grapalat" w:hAnsi="GHEA Grapalat" w:cs="Calibri"/>
                <w:sz w:val="20"/>
                <w:szCs w:val="20"/>
                <w:lang w:val="pt-BR"/>
              </w:rPr>
              <w:t>5</w:t>
            </w:r>
            <w:r>
              <w:rPr>
                <w:rFonts w:ascii="GHEA Grapalat" w:hAnsi="GHEA Grapalat" w:cs="Calibri"/>
                <w:sz w:val="20"/>
                <w:szCs w:val="20"/>
              </w:rPr>
              <w:t>мг</w:t>
            </w:r>
            <w:r w:rsidRPr="004166C0">
              <w:rPr>
                <w:rFonts w:ascii="GHEA Grapalat" w:hAnsi="GHEA Grapalat" w:cs="Calibri"/>
                <w:sz w:val="20"/>
                <w:szCs w:val="20"/>
                <w:lang w:val="pt-BR"/>
              </w:rPr>
              <w:t>+1</w:t>
            </w:r>
            <w:r>
              <w:rPr>
                <w:rFonts w:ascii="GHEA Grapalat" w:hAnsi="GHEA Grapalat" w:cs="Calibri"/>
                <w:sz w:val="20"/>
                <w:szCs w:val="20"/>
              </w:rPr>
              <w:t>мг</w:t>
            </w:r>
            <w:r w:rsidRPr="004166C0">
              <w:rPr>
                <w:rFonts w:ascii="GHEA Grapalat" w:hAnsi="GHEA Grapalat" w:cs="Calibri"/>
                <w:sz w:val="20"/>
                <w:szCs w:val="20"/>
                <w:lang w:val="pt-BR"/>
              </w:rPr>
              <w:t>+4</w:t>
            </w:r>
            <w:r>
              <w:rPr>
                <w:rFonts w:ascii="GHEA Grapalat" w:hAnsi="GHEA Grapalat" w:cs="Calibri"/>
                <w:sz w:val="20"/>
                <w:szCs w:val="20"/>
              </w:rPr>
              <w:t>мг</w:t>
            </w:r>
            <w:r w:rsidRPr="004166C0">
              <w:rPr>
                <w:rFonts w:ascii="GHEA Grapalat" w:hAnsi="GHEA Grapalat" w:cs="Calibri"/>
                <w:sz w:val="20"/>
                <w:szCs w:val="20"/>
                <w:lang w:val="pt-BR"/>
              </w:rPr>
              <w:t>+50</w:t>
            </w:r>
            <w:r>
              <w:rPr>
                <w:rFonts w:ascii="GHEA Grapalat" w:hAnsi="GHEA Grapalat" w:cs="Calibri"/>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r w:rsidRPr="00F072C3">
              <w:rPr>
                <w:rFonts w:ascii="GHEA Grapalat" w:hAnsi="GHEA Grapalat" w:cs="Arial"/>
                <w:sz w:val="18"/>
                <w:szCs w:val="18"/>
              </w:rPr>
              <w:t>500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r w:rsidRPr="00F072C3">
              <w:rPr>
                <w:rFonts w:ascii="GHEA Grapalat" w:hAnsi="GHEA Grapalat" w:cs="Arial"/>
                <w:sz w:val="18"/>
                <w:szCs w:val="18"/>
              </w:rPr>
              <w:t>500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lastRenderedPageBreak/>
              <w:t>42</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33611450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Default="000C7BF5" w:rsidP="00A37D8B">
            <w:pPr>
              <w:rPr>
                <w:rFonts w:ascii="GHEA Grapalat" w:hAnsi="GHEA Grapalat" w:cs="Arial"/>
                <w:sz w:val="20"/>
                <w:szCs w:val="20"/>
              </w:rPr>
            </w:pPr>
            <w:r>
              <w:rPr>
                <w:rFonts w:ascii="GHEA Grapalat" w:hAnsi="GHEA Grapalat" w:cs="Arial"/>
                <w:sz w:val="20"/>
                <w:szCs w:val="20"/>
              </w:rPr>
              <w:t>Висмута трикали дицитрат</w:t>
            </w:r>
          </w:p>
          <w:p w:rsidR="000C7BF5" w:rsidRPr="00F072C3" w:rsidRDefault="000C7BF5" w:rsidP="00A37D8B">
            <w:pPr>
              <w:rPr>
                <w:rFonts w:ascii="GHEA Grapalat" w:hAnsi="GHEA Grapalat"/>
                <w:sz w:val="20"/>
                <w:szCs w:val="20"/>
              </w:rPr>
            </w:pPr>
            <w:r w:rsidRPr="00F072C3">
              <w:rPr>
                <w:rFonts w:ascii="GHEA Grapalat" w:hAnsi="GHEA Grapalat" w:cs="Arial"/>
                <w:sz w:val="20"/>
                <w:szCs w:val="20"/>
              </w:rPr>
              <w:t>A02BX05</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763AC6" w:rsidRDefault="000C7BF5" w:rsidP="00A37D8B">
            <w:pPr>
              <w:rPr>
                <w:rFonts w:ascii="GHEA Grapalat" w:hAnsi="GHEA Grapalat" w:cs="Arial"/>
                <w:sz w:val="20"/>
                <w:szCs w:val="20"/>
              </w:rPr>
            </w:pPr>
            <w:r>
              <w:rPr>
                <w:rFonts w:ascii="GHEA Grapalat" w:hAnsi="GHEA Grapalat" w:cs="Arial"/>
                <w:sz w:val="20"/>
                <w:szCs w:val="20"/>
              </w:rPr>
              <w:t>Висмута</w:t>
            </w:r>
            <w:r w:rsidRPr="00BD1C19">
              <w:rPr>
                <w:rFonts w:ascii="GHEA Grapalat" w:hAnsi="GHEA Grapalat" w:cs="Arial"/>
                <w:sz w:val="20"/>
                <w:szCs w:val="20"/>
                <w:lang w:val="pt-BR"/>
              </w:rPr>
              <w:t xml:space="preserve"> </w:t>
            </w:r>
            <w:r>
              <w:rPr>
                <w:rFonts w:ascii="GHEA Grapalat" w:hAnsi="GHEA Grapalat" w:cs="Arial"/>
                <w:sz w:val="20"/>
                <w:szCs w:val="20"/>
              </w:rPr>
              <w:t>трикали</w:t>
            </w:r>
            <w:r w:rsidRPr="00BD1C19">
              <w:rPr>
                <w:rFonts w:ascii="GHEA Grapalat" w:hAnsi="GHEA Grapalat" w:cs="Arial"/>
                <w:sz w:val="20"/>
                <w:szCs w:val="20"/>
                <w:lang w:val="pt-BR"/>
              </w:rPr>
              <w:t xml:space="preserve"> </w:t>
            </w:r>
            <w:r>
              <w:rPr>
                <w:rFonts w:ascii="GHEA Grapalat" w:hAnsi="GHEA Grapalat" w:cs="Arial"/>
                <w:sz w:val="20"/>
                <w:szCs w:val="20"/>
              </w:rPr>
              <w:t>дицитратб</w:t>
            </w:r>
            <w:r w:rsidRPr="00BD1C19">
              <w:rPr>
                <w:rFonts w:ascii="GHEA Grapalat" w:hAnsi="GHEA Grapalat" w:cs="Arial"/>
                <w:sz w:val="20"/>
                <w:szCs w:val="20"/>
                <w:lang w:val="pt-BR"/>
              </w:rPr>
              <w:t xml:space="preserve"> </w:t>
            </w:r>
            <w:r>
              <w:rPr>
                <w:rFonts w:ascii="GHEA Grapalat" w:hAnsi="GHEA Grapalat" w:cs="Arial"/>
                <w:sz w:val="20"/>
                <w:szCs w:val="20"/>
              </w:rPr>
              <w:t>лекарственная</w:t>
            </w:r>
            <w:r w:rsidRPr="00BD1C19">
              <w:rPr>
                <w:rFonts w:ascii="GHEA Grapalat" w:hAnsi="GHEA Grapalat" w:cs="Arial"/>
                <w:sz w:val="20"/>
                <w:szCs w:val="20"/>
                <w:lang w:val="pt-BR"/>
              </w:rPr>
              <w:t xml:space="preserve"> </w:t>
            </w:r>
            <w:r>
              <w:rPr>
                <w:rFonts w:ascii="GHEA Grapalat" w:hAnsi="GHEA Grapalat" w:cs="Arial"/>
                <w:sz w:val="20"/>
                <w:szCs w:val="20"/>
              </w:rPr>
              <w:t>фора</w:t>
            </w:r>
            <w:r w:rsidRPr="00BD1C19">
              <w:rPr>
                <w:rFonts w:ascii="GHEA Grapalat" w:hAnsi="GHEA Grapalat" w:cs="Arial"/>
                <w:sz w:val="20"/>
                <w:szCs w:val="20"/>
                <w:lang w:val="pt-BR"/>
              </w:rPr>
              <w:t xml:space="preserve"> </w:t>
            </w:r>
            <w:r>
              <w:rPr>
                <w:rFonts w:ascii="GHEA Grapalat" w:hAnsi="GHEA Grapalat" w:cs="Sylfaen"/>
                <w:sz w:val="20"/>
                <w:szCs w:val="20"/>
              </w:rPr>
              <w:t>– таблетка с плёночным покрытием</w:t>
            </w:r>
            <w:r w:rsidRPr="00F072C3">
              <w:rPr>
                <w:rFonts w:ascii="GHEA Grapalat" w:hAnsi="GHEA Grapalat" w:cs="Calibri"/>
                <w:sz w:val="20"/>
                <w:szCs w:val="20"/>
                <w:lang w:val="es-ES"/>
              </w:rPr>
              <w:t>,</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BD1C19">
              <w:rPr>
                <w:rFonts w:ascii="GHEA Grapalat" w:hAnsi="GHEA Grapalat" w:cs="Sylfaen"/>
                <w:sz w:val="20"/>
                <w:szCs w:val="20"/>
              </w:rPr>
              <w:t>120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ind w:left="360"/>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3696</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3696</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43</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33611460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Default="000C7BF5" w:rsidP="00A37D8B">
            <w:pPr>
              <w:rPr>
                <w:rFonts w:ascii="GHEA Grapalat" w:hAnsi="GHEA Grapalat"/>
                <w:sz w:val="20"/>
                <w:szCs w:val="20"/>
              </w:rPr>
            </w:pPr>
            <w:r w:rsidRPr="00E70D4C">
              <w:rPr>
                <w:rFonts w:ascii="GHEA Grapalat" w:hAnsi="GHEA Grapalat"/>
                <w:sz w:val="20"/>
                <w:szCs w:val="20"/>
              </w:rPr>
              <w:t>Мебе</w:t>
            </w:r>
            <w:r>
              <w:rPr>
                <w:rFonts w:ascii="GHEA Grapalat" w:hAnsi="GHEA Grapalat"/>
                <w:sz w:val="20"/>
                <w:szCs w:val="20"/>
              </w:rPr>
              <w:t>ве</w:t>
            </w:r>
            <w:r w:rsidRPr="00E70D4C">
              <w:rPr>
                <w:rFonts w:ascii="GHEA Grapalat" w:hAnsi="GHEA Grapalat"/>
                <w:sz w:val="20"/>
                <w:szCs w:val="20"/>
              </w:rPr>
              <w:t>рин (Мебе</w:t>
            </w:r>
            <w:r>
              <w:rPr>
                <w:rFonts w:ascii="GHEA Grapalat" w:hAnsi="GHEA Grapalat"/>
                <w:sz w:val="20"/>
                <w:szCs w:val="20"/>
              </w:rPr>
              <w:t>ве</w:t>
            </w:r>
            <w:r w:rsidRPr="00E70D4C">
              <w:rPr>
                <w:rFonts w:ascii="GHEA Grapalat" w:hAnsi="GHEA Grapalat"/>
                <w:sz w:val="20"/>
                <w:szCs w:val="20"/>
              </w:rPr>
              <w:t>рин</w:t>
            </w:r>
            <w:r>
              <w:rPr>
                <w:rFonts w:ascii="GHEA Grapalat" w:hAnsi="GHEA Grapalat"/>
                <w:sz w:val="20"/>
                <w:szCs w:val="20"/>
              </w:rPr>
              <w:t>а</w:t>
            </w:r>
            <w:r w:rsidRPr="00E70D4C">
              <w:rPr>
                <w:rFonts w:ascii="GHEA Grapalat" w:hAnsi="GHEA Grapalat"/>
                <w:sz w:val="20"/>
                <w:szCs w:val="20"/>
              </w:rPr>
              <w:t xml:space="preserve"> гидрохлорид)</w:t>
            </w:r>
          </w:p>
          <w:p w:rsidR="000C7BF5" w:rsidRPr="00F072C3" w:rsidRDefault="000C7BF5" w:rsidP="00A37D8B">
            <w:pPr>
              <w:rPr>
                <w:rFonts w:ascii="GHEA Grapalat" w:hAnsi="GHEA Grapalat"/>
                <w:sz w:val="20"/>
                <w:szCs w:val="20"/>
                <w:lang w:val="pt-BR"/>
              </w:rPr>
            </w:pPr>
            <w:r w:rsidRPr="00F072C3">
              <w:rPr>
                <w:rFonts w:ascii="GHEA Grapalat" w:hAnsi="GHEA Grapalat"/>
                <w:sz w:val="20"/>
                <w:szCs w:val="20"/>
              </w:rPr>
              <w:t>A03AA04</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E70D4C" w:rsidRDefault="000C7BF5" w:rsidP="00A37D8B">
            <w:pPr>
              <w:jc w:val="both"/>
              <w:rPr>
                <w:rFonts w:ascii="GHEA Grapalat" w:hAnsi="GHEA Grapalat"/>
                <w:sz w:val="20"/>
                <w:szCs w:val="20"/>
              </w:rPr>
            </w:pPr>
            <w:r w:rsidRPr="00E70D4C">
              <w:rPr>
                <w:rFonts w:ascii="GHEA Grapalat" w:hAnsi="GHEA Grapalat"/>
                <w:sz w:val="20"/>
                <w:szCs w:val="20"/>
              </w:rPr>
              <w:t>Мебе</w:t>
            </w:r>
            <w:r>
              <w:rPr>
                <w:rFonts w:ascii="GHEA Grapalat" w:hAnsi="GHEA Grapalat"/>
                <w:sz w:val="20"/>
                <w:szCs w:val="20"/>
              </w:rPr>
              <w:t>ве</w:t>
            </w:r>
            <w:r w:rsidRPr="00E70D4C">
              <w:rPr>
                <w:rFonts w:ascii="GHEA Grapalat" w:hAnsi="GHEA Grapalat"/>
                <w:sz w:val="20"/>
                <w:szCs w:val="20"/>
              </w:rPr>
              <w:t>рин</w:t>
            </w:r>
            <w:r w:rsidRPr="00E70D4C">
              <w:rPr>
                <w:rFonts w:ascii="GHEA Grapalat" w:hAnsi="GHEA Grapalat"/>
                <w:sz w:val="20"/>
                <w:szCs w:val="20"/>
                <w:lang w:val="pt-BR"/>
              </w:rPr>
              <w:t xml:space="preserve"> (</w:t>
            </w:r>
            <w:r w:rsidRPr="00E70D4C">
              <w:rPr>
                <w:rFonts w:ascii="GHEA Grapalat" w:hAnsi="GHEA Grapalat"/>
                <w:sz w:val="20"/>
                <w:szCs w:val="20"/>
              </w:rPr>
              <w:t>Мебе</w:t>
            </w:r>
            <w:r>
              <w:rPr>
                <w:rFonts w:ascii="GHEA Grapalat" w:hAnsi="GHEA Grapalat"/>
                <w:sz w:val="20"/>
                <w:szCs w:val="20"/>
              </w:rPr>
              <w:t>ве</w:t>
            </w:r>
            <w:r w:rsidRPr="00E70D4C">
              <w:rPr>
                <w:rFonts w:ascii="GHEA Grapalat" w:hAnsi="GHEA Grapalat"/>
                <w:sz w:val="20"/>
                <w:szCs w:val="20"/>
              </w:rPr>
              <w:t>рин</w:t>
            </w:r>
            <w:r>
              <w:rPr>
                <w:rFonts w:ascii="GHEA Grapalat" w:hAnsi="GHEA Grapalat"/>
                <w:sz w:val="20"/>
                <w:szCs w:val="20"/>
              </w:rPr>
              <w:t>а</w:t>
            </w:r>
            <w:r w:rsidRPr="00E70D4C">
              <w:rPr>
                <w:rFonts w:ascii="GHEA Grapalat" w:hAnsi="GHEA Grapalat"/>
                <w:sz w:val="20"/>
                <w:szCs w:val="20"/>
                <w:lang w:val="pt-BR"/>
              </w:rPr>
              <w:t xml:space="preserve"> </w:t>
            </w:r>
            <w:r w:rsidRPr="00E70D4C">
              <w:rPr>
                <w:rFonts w:ascii="GHEA Grapalat" w:hAnsi="GHEA Grapalat"/>
                <w:sz w:val="20"/>
                <w:szCs w:val="20"/>
              </w:rPr>
              <w:t>гидрохлорид</w:t>
            </w:r>
            <w:r w:rsidRPr="00E70D4C">
              <w:rPr>
                <w:rFonts w:ascii="GHEA Grapalat" w:hAnsi="GHEA Grapalat"/>
                <w:sz w:val="20"/>
                <w:szCs w:val="20"/>
                <w:lang w:val="pt-BR"/>
              </w:rPr>
              <w:t xml:space="preserve">)- </w:t>
            </w:r>
            <w:r>
              <w:rPr>
                <w:rFonts w:ascii="GHEA Grapalat" w:hAnsi="GHEA Grapalat"/>
                <w:sz w:val="20"/>
                <w:szCs w:val="20"/>
              </w:rPr>
              <w:t>лекарственная</w:t>
            </w:r>
            <w:r w:rsidRPr="00E70D4C">
              <w:rPr>
                <w:rFonts w:ascii="GHEA Grapalat" w:hAnsi="GHEA Grapalat"/>
                <w:sz w:val="20"/>
                <w:szCs w:val="20"/>
                <w:lang w:val="pt-BR"/>
              </w:rPr>
              <w:t xml:space="preserve"> </w:t>
            </w:r>
            <w:r>
              <w:rPr>
                <w:rFonts w:ascii="GHEA Grapalat" w:hAnsi="GHEA Grapalat"/>
                <w:sz w:val="20"/>
                <w:szCs w:val="20"/>
              </w:rPr>
              <w:t>форма</w:t>
            </w:r>
            <w:r w:rsidRPr="00E70D4C">
              <w:rPr>
                <w:rFonts w:ascii="GHEA Grapalat" w:hAnsi="GHEA Grapalat"/>
                <w:sz w:val="20"/>
                <w:szCs w:val="20"/>
                <w:lang w:val="pt-BR"/>
              </w:rPr>
              <w:t xml:space="preserve"> </w:t>
            </w:r>
            <w:r>
              <w:rPr>
                <w:rFonts w:ascii="GHEA Grapalat" w:hAnsi="GHEA Grapalat"/>
                <w:sz w:val="20"/>
                <w:szCs w:val="20"/>
                <w:lang w:val="pt-BR"/>
              </w:rPr>
              <w:t>–</w:t>
            </w:r>
            <w:r w:rsidRPr="00E70D4C">
              <w:rPr>
                <w:rFonts w:ascii="GHEA Grapalat" w:hAnsi="GHEA Grapalat" w:cs="Sylfaen"/>
                <w:sz w:val="20"/>
                <w:szCs w:val="20"/>
                <w:lang w:val="pt-BR"/>
              </w:rPr>
              <w:t xml:space="preserve"> </w:t>
            </w:r>
            <w:r>
              <w:rPr>
                <w:rFonts w:ascii="GHEA Grapalat" w:hAnsi="GHEA Grapalat" w:cs="Sylfaen"/>
                <w:sz w:val="20"/>
                <w:szCs w:val="20"/>
              </w:rPr>
              <w:t>твёрдая</w:t>
            </w:r>
            <w:r w:rsidRPr="00E70D4C">
              <w:rPr>
                <w:rFonts w:ascii="GHEA Grapalat" w:hAnsi="GHEA Grapalat" w:cs="Sylfaen"/>
                <w:sz w:val="20"/>
                <w:szCs w:val="20"/>
                <w:lang w:val="pt-BR"/>
              </w:rPr>
              <w:t xml:space="preserve"> </w:t>
            </w:r>
            <w:r>
              <w:rPr>
                <w:rFonts w:ascii="GHEA Grapalat" w:hAnsi="GHEA Grapalat" w:cs="Sylfaen"/>
                <w:sz w:val="20"/>
                <w:szCs w:val="20"/>
              </w:rPr>
              <w:t>касула</w:t>
            </w:r>
            <w:r w:rsidRPr="00E70D4C">
              <w:rPr>
                <w:rFonts w:ascii="GHEA Grapalat" w:hAnsi="GHEA Grapalat" w:cs="Sylfaen"/>
                <w:sz w:val="20"/>
                <w:szCs w:val="20"/>
                <w:lang w:val="pt-BR"/>
              </w:rPr>
              <w:t xml:space="preserve"> </w:t>
            </w:r>
            <w:r>
              <w:rPr>
                <w:rFonts w:ascii="GHEA Grapalat" w:hAnsi="GHEA Grapalat" w:cs="Sylfaen"/>
                <w:sz w:val="20"/>
                <w:szCs w:val="20"/>
              </w:rPr>
              <w:t>перорального</w:t>
            </w:r>
            <w:r w:rsidRPr="00E70D4C">
              <w:rPr>
                <w:rFonts w:ascii="GHEA Grapalat" w:hAnsi="GHEA Grapalat" w:cs="Sylfaen"/>
                <w:sz w:val="20"/>
                <w:szCs w:val="20"/>
                <w:lang w:val="pt-BR"/>
              </w:rPr>
              <w:t xml:space="preserve"> </w:t>
            </w:r>
            <w:r>
              <w:rPr>
                <w:rFonts w:ascii="GHEA Grapalat" w:hAnsi="GHEA Grapalat" w:cs="Sylfaen"/>
                <w:sz w:val="20"/>
                <w:szCs w:val="20"/>
              </w:rPr>
              <w:t>приенения</w:t>
            </w:r>
            <w:r>
              <w:rPr>
                <w:rFonts w:ascii="GHEA Grapalat" w:hAnsi="GHEA Grapalat" w:cs="Arial"/>
                <w:sz w:val="20"/>
                <w:szCs w:val="20"/>
                <w:lang w:val="hy-AM"/>
              </w:rPr>
              <w:t xml:space="preserve">, </w:t>
            </w:r>
            <w:r>
              <w:rPr>
                <w:rFonts w:ascii="GHEA Grapalat" w:hAnsi="GHEA Grapalat" w:cs="Arial"/>
                <w:sz w:val="20"/>
                <w:szCs w:val="20"/>
              </w:rPr>
              <w:t>дозировка</w:t>
            </w:r>
            <w:r>
              <w:rPr>
                <w:rFonts w:ascii="GHEA Grapalat" w:hAnsi="GHEA Grapalat" w:cs="Sylfaen"/>
                <w:sz w:val="20"/>
                <w:szCs w:val="20"/>
              </w:rPr>
              <w:t xml:space="preserve"> –</w:t>
            </w:r>
            <w:r w:rsidRPr="00F072C3">
              <w:rPr>
                <w:rFonts w:ascii="GHEA Grapalat" w:hAnsi="GHEA Grapalat" w:cs="Sylfaen"/>
                <w:sz w:val="20"/>
                <w:szCs w:val="20"/>
                <w:lang w:val="pt-BR"/>
              </w:rPr>
              <w:t xml:space="preserve"> 200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E70D4C"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E70D4C"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E70D4C"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E70D4C" w:rsidRDefault="000C7BF5" w:rsidP="00A37D8B">
            <w:pPr>
              <w:jc w:val="center"/>
              <w:rPr>
                <w:rFonts w:ascii="GHEA Grapalat" w:hAnsi="GHEA Grapalat" w:cs="Arial"/>
                <w:sz w:val="18"/>
                <w:szCs w:val="18"/>
                <w:lang w:val="pt-BR"/>
              </w:rPr>
            </w:pPr>
            <w:r w:rsidRPr="00E70D4C">
              <w:rPr>
                <w:rFonts w:ascii="GHEA Grapalat" w:hAnsi="GHEA Grapalat" w:cs="Arial"/>
                <w:sz w:val="18"/>
                <w:szCs w:val="18"/>
                <w:lang w:val="pt-BR"/>
              </w:rPr>
              <w:t>300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E70D4C" w:rsidRDefault="000C7BF5" w:rsidP="00A37D8B">
            <w:pPr>
              <w:jc w:val="center"/>
              <w:rPr>
                <w:rFonts w:ascii="GHEA Grapalat" w:hAnsi="GHEA Grapalat" w:cs="Arial"/>
                <w:sz w:val="20"/>
                <w:szCs w:val="20"/>
                <w:lang w:val="pt-BR"/>
              </w:rPr>
            </w:pPr>
            <w:r w:rsidRPr="00E70D4C">
              <w:rPr>
                <w:rFonts w:ascii="GHEA Grapalat" w:hAnsi="GHEA Grapalat" w:cs="Arial"/>
                <w:sz w:val="20"/>
                <w:szCs w:val="20"/>
                <w:lang w:val="pt-BR"/>
              </w:rPr>
              <w:t>300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w:t>
            </w:r>
            <w:r w:rsidRPr="00E70D4C">
              <w:rPr>
                <w:rFonts w:ascii="GHEA Grapalat" w:hAnsi="GHEA Grapalat"/>
                <w:sz w:val="18"/>
                <w:szCs w:val="18"/>
                <w:lang w:val="pt-BR"/>
              </w:rPr>
              <w:t xml:space="preserve"> </w:t>
            </w:r>
            <w:r>
              <w:rPr>
                <w:rFonts w:ascii="GHEA Grapalat" w:hAnsi="GHEA Grapalat"/>
                <w:sz w:val="18"/>
                <w:szCs w:val="18"/>
              </w:rPr>
              <w:t>течение</w:t>
            </w:r>
            <w:r w:rsidRPr="00E70D4C">
              <w:rPr>
                <w:rFonts w:ascii="GHEA Grapalat" w:hAnsi="GHEA Grapalat"/>
                <w:sz w:val="18"/>
                <w:szCs w:val="18"/>
                <w:lang w:val="pt-BR"/>
              </w:rPr>
              <w:t xml:space="preserve"> 3-</w:t>
            </w:r>
            <w:r>
              <w:rPr>
                <w:rFonts w:ascii="GHEA Grapalat" w:hAnsi="GHEA Grapalat"/>
                <w:sz w:val="18"/>
                <w:szCs w:val="18"/>
              </w:rPr>
              <w:t>ей</w:t>
            </w:r>
            <w:r w:rsidRPr="00E70D4C">
              <w:rPr>
                <w:rFonts w:ascii="GHEA Grapalat" w:hAnsi="GHEA Grapalat"/>
                <w:sz w:val="18"/>
                <w:szCs w:val="18"/>
                <w:lang w:val="pt-BR"/>
              </w:rPr>
              <w:t xml:space="preserve"> </w:t>
            </w:r>
            <w:r>
              <w:rPr>
                <w:rFonts w:ascii="GHEA Grapalat" w:hAnsi="GHEA Grapalat"/>
                <w:sz w:val="18"/>
                <w:szCs w:val="18"/>
              </w:rPr>
              <w:t>четверти</w:t>
            </w:r>
            <w:r w:rsidRPr="00E70D4C">
              <w:rPr>
                <w:rFonts w:ascii="GHEA Grapalat" w:hAnsi="GHEA Grapalat"/>
                <w:sz w:val="18"/>
                <w:szCs w:val="18"/>
                <w:lang w:val="pt-BR"/>
              </w:rPr>
              <w:t xml:space="preserve"> 2020 </w:t>
            </w:r>
            <w:r>
              <w:rPr>
                <w:rFonts w:ascii="GHEA Grapalat" w:hAnsi="GHEA Grapalat"/>
                <w:sz w:val="18"/>
                <w:szCs w:val="18"/>
              </w:rPr>
              <w:t>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E70D4C" w:rsidRDefault="000C7BF5" w:rsidP="00A37D8B">
            <w:pPr>
              <w:jc w:val="center"/>
              <w:rPr>
                <w:rFonts w:ascii="GHEA Grapalat" w:hAnsi="GHEA Grapalat" w:cs="Arial LatArm"/>
                <w:lang w:val="pt-BR"/>
              </w:rPr>
            </w:pPr>
            <w:r w:rsidRPr="00E70D4C">
              <w:rPr>
                <w:rFonts w:ascii="GHEA Grapalat" w:hAnsi="GHEA Grapalat" w:cs="Arial LatArm"/>
                <w:lang w:val="pt-BR"/>
              </w:rPr>
              <w:t>44</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E70D4C" w:rsidRDefault="000C7BF5" w:rsidP="00A37D8B">
            <w:pPr>
              <w:jc w:val="center"/>
              <w:rPr>
                <w:rFonts w:ascii="GHEA Grapalat" w:hAnsi="GHEA Grapalat"/>
                <w:sz w:val="16"/>
                <w:szCs w:val="16"/>
                <w:lang w:val="pt-BR"/>
              </w:rPr>
            </w:pPr>
            <w:r w:rsidRPr="00E70D4C">
              <w:rPr>
                <w:rFonts w:ascii="GHEA Grapalat" w:hAnsi="GHEA Grapalat"/>
                <w:sz w:val="16"/>
                <w:szCs w:val="16"/>
                <w:lang w:val="pt-BR"/>
              </w:rPr>
              <w:t>33621100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hy-AM"/>
              </w:rPr>
            </w:pPr>
            <w:r>
              <w:rPr>
                <w:rFonts w:ascii="GHEA Grapalat" w:hAnsi="GHEA Grapalat"/>
                <w:sz w:val="20"/>
                <w:szCs w:val="20"/>
              </w:rPr>
              <w:t xml:space="preserve">Гепарин натрия </w:t>
            </w:r>
            <w:r w:rsidRPr="00F072C3">
              <w:rPr>
                <w:rFonts w:ascii="GHEA Grapalat" w:hAnsi="GHEA Grapalat"/>
                <w:sz w:val="20"/>
                <w:szCs w:val="20"/>
                <w:lang w:val="es-ES"/>
              </w:rPr>
              <w:t>b01ab01, c05ba03, s01xa14</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8D5857" w:rsidRDefault="000C7BF5" w:rsidP="00A37D8B">
            <w:pPr>
              <w:spacing w:line="276" w:lineRule="auto"/>
              <w:jc w:val="both"/>
              <w:rPr>
                <w:rFonts w:ascii="GHEA Grapalat" w:hAnsi="GHEA Grapalat" w:cs="Sylfaen"/>
                <w:sz w:val="20"/>
                <w:szCs w:val="20"/>
                <w:lang w:val="pt-BR"/>
              </w:rPr>
            </w:pPr>
            <w:r>
              <w:rPr>
                <w:rFonts w:ascii="GHEA Grapalat" w:hAnsi="GHEA Grapalat" w:cs="Sylfaen"/>
                <w:sz w:val="20"/>
                <w:szCs w:val="20"/>
              </w:rPr>
              <w:t>гепарин</w:t>
            </w:r>
            <w:r w:rsidRPr="008D5857">
              <w:rPr>
                <w:rFonts w:ascii="GHEA Grapalat" w:hAnsi="GHEA Grapalat" w:cs="Sylfaen"/>
                <w:sz w:val="20"/>
                <w:szCs w:val="20"/>
                <w:lang w:val="pt-BR"/>
              </w:rPr>
              <w:t xml:space="preserve"> (</w:t>
            </w:r>
            <w:r>
              <w:rPr>
                <w:rFonts w:ascii="GHEA Grapalat" w:hAnsi="GHEA Grapalat"/>
                <w:sz w:val="20"/>
                <w:szCs w:val="20"/>
              </w:rPr>
              <w:t>Гепарин натрия</w:t>
            </w:r>
            <w:r w:rsidRPr="008D5857">
              <w:rPr>
                <w:rFonts w:ascii="GHEA Grapalat" w:hAnsi="GHEA Grapalat" w:cs="Sylfaen"/>
                <w:sz w:val="20"/>
                <w:szCs w:val="20"/>
                <w:lang w:val="pt-BR"/>
              </w:rPr>
              <w:t xml:space="preserve">), </w:t>
            </w:r>
          </w:p>
          <w:p w:rsidR="000C7BF5" w:rsidRPr="00245A51" w:rsidRDefault="000C7BF5" w:rsidP="00A37D8B">
            <w:pPr>
              <w:jc w:val="both"/>
              <w:rPr>
                <w:rFonts w:ascii="GHEA Grapalat" w:hAnsi="GHEA Grapalat" w:cs="Sylfaen"/>
                <w:sz w:val="20"/>
                <w:szCs w:val="20"/>
              </w:rPr>
            </w:pPr>
            <w:r>
              <w:rPr>
                <w:rFonts w:ascii="GHEA Grapalat" w:hAnsi="GHEA Grapalat" w:cs="Sylfaen"/>
                <w:sz w:val="20"/>
                <w:szCs w:val="20"/>
              </w:rPr>
              <w:t>лекарственная форма – гель для внешнего применения, дозировка</w:t>
            </w:r>
            <w:r w:rsidRPr="008D5857">
              <w:rPr>
                <w:rFonts w:ascii="GHEA Grapalat" w:hAnsi="GHEA Grapalat" w:cs="Sylfaen"/>
                <w:sz w:val="20"/>
                <w:szCs w:val="20"/>
                <w:lang w:val="pt-BR"/>
              </w:rPr>
              <w:t xml:space="preserve">. </w:t>
            </w:r>
            <w:r w:rsidRPr="00245A51">
              <w:rPr>
                <w:rFonts w:ascii="GHEA Grapalat" w:hAnsi="GHEA Grapalat" w:cs="Sylfaen"/>
                <w:sz w:val="20"/>
                <w:szCs w:val="20"/>
              </w:rPr>
              <w:t>100</w:t>
            </w:r>
            <w:r>
              <w:rPr>
                <w:rFonts w:ascii="GHEA Grapalat" w:hAnsi="GHEA Grapalat" w:cs="Sylfaen"/>
                <w:sz w:val="20"/>
                <w:szCs w:val="20"/>
              </w:rPr>
              <w:t>МЕ</w:t>
            </w:r>
            <w:r w:rsidRPr="00245A51">
              <w:rPr>
                <w:rFonts w:ascii="GHEA Grapalat" w:hAnsi="GHEA Grapalat" w:cs="Sylfaen"/>
                <w:sz w:val="20"/>
                <w:szCs w:val="20"/>
              </w:rPr>
              <w:t>/</w:t>
            </w:r>
            <w:r>
              <w:rPr>
                <w:rFonts w:ascii="GHEA Grapalat" w:hAnsi="GHEA Grapalat" w:cs="Sylfaen"/>
                <w:sz w:val="20"/>
                <w:szCs w:val="20"/>
              </w:rPr>
              <w:t>г</w:t>
            </w:r>
            <w:r w:rsidRPr="00245A51">
              <w:rPr>
                <w:rFonts w:ascii="GHEA Grapalat" w:hAnsi="GHEA Grapalat" w:cs="Sylfaen"/>
                <w:sz w:val="20"/>
                <w:szCs w:val="20"/>
              </w:rPr>
              <w:t xml:space="preserve"> 50</w:t>
            </w:r>
            <w:r>
              <w:rPr>
                <w:rFonts w:ascii="GHEA Grapalat" w:hAnsi="GHEA Grapalat" w:cs="Sylfaen"/>
                <w:sz w:val="20"/>
                <w:szCs w:val="20"/>
              </w:rPr>
              <w:t>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80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80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45</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33621140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Pr>
                <w:rFonts w:ascii="GHEA Grapalat" w:hAnsi="GHEA Grapalat" w:cs="Arial"/>
                <w:sz w:val="20"/>
                <w:szCs w:val="20"/>
              </w:rPr>
              <w:t>клопидогрел</w:t>
            </w:r>
            <w:r w:rsidRPr="00F072C3">
              <w:rPr>
                <w:rFonts w:ascii="GHEA Grapalat" w:hAnsi="GHEA Grapalat" w:cs="Arial"/>
                <w:sz w:val="20"/>
                <w:szCs w:val="20"/>
              </w:rPr>
              <w:t xml:space="preserve"> b01ac04</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A72C56" w:rsidRDefault="000C7BF5" w:rsidP="00A37D8B">
            <w:pPr>
              <w:jc w:val="both"/>
              <w:rPr>
                <w:rFonts w:ascii="GHEA Grapalat" w:hAnsi="GHEA Grapalat"/>
                <w:sz w:val="20"/>
                <w:szCs w:val="20"/>
              </w:rPr>
            </w:pPr>
            <w:r w:rsidRPr="00B067FC">
              <w:rPr>
                <w:rFonts w:ascii="GHEA Grapalat" w:hAnsi="GHEA Grapalat" w:cs="Calibri"/>
                <w:sz w:val="20"/>
                <w:szCs w:val="20"/>
              </w:rPr>
              <w:t>Клопидогрел</w:t>
            </w:r>
            <w:r w:rsidRPr="00B067FC">
              <w:rPr>
                <w:rFonts w:ascii="GHEA Grapalat" w:hAnsi="GHEA Grapalat" w:cs="Calibri"/>
                <w:sz w:val="20"/>
                <w:szCs w:val="20"/>
                <w:lang w:val="pt-BR"/>
              </w:rPr>
              <w:t xml:space="preserve"> (</w:t>
            </w:r>
            <w:r w:rsidRPr="00B067FC">
              <w:rPr>
                <w:rFonts w:ascii="GHEA Grapalat" w:hAnsi="GHEA Grapalat" w:cs="Calibri"/>
                <w:sz w:val="20"/>
                <w:szCs w:val="20"/>
              </w:rPr>
              <w:t>гидросульфат</w:t>
            </w:r>
            <w:r w:rsidRPr="00B067FC">
              <w:rPr>
                <w:rFonts w:ascii="GHEA Grapalat" w:hAnsi="GHEA Grapalat" w:cs="Calibri"/>
                <w:sz w:val="20"/>
                <w:szCs w:val="20"/>
                <w:lang w:val="pt-BR"/>
              </w:rPr>
              <w:t xml:space="preserve"> </w:t>
            </w:r>
            <w:r w:rsidRPr="00B067FC">
              <w:rPr>
                <w:rFonts w:ascii="GHEA Grapalat" w:hAnsi="GHEA Grapalat" w:cs="Calibri"/>
                <w:sz w:val="20"/>
                <w:szCs w:val="20"/>
              </w:rPr>
              <w:t>клопидогрела</w:t>
            </w:r>
            <w:r w:rsidRPr="00B067FC">
              <w:rPr>
                <w:rFonts w:ascii="GHEA Grapalat" w:hAnsi="GHEA Grapalat" w:cs="Calibri"/>
                <w:sz w:val="20"/>
                <w:szCs w:val="20"/>
                <w:lang w:val="pt-BR"/>
              </w:rPr>
              <w:t>),</w:t>
            </w:r>
            <w:r>
              <w:rPr>
                <w:rFonts w:ascii="GHEA Grapalat" w:hAnsi="GHEA Grapalat" w:cs="Sylfaen"/>
                <w:sz w:val="20"/>
                <w:szCs w:val="20"/>
              </w:rPr>
              <w:t>лекарственная</w:t>
            </w:r>
            <w:r w:rsidRPr="00B067FC">
              <w:rPr>
                <w:rFonts w:ascii="GHEA Grapalat" w:hAnsi="GHEA Grapalat" w:cs="Sylfaen"/>
                <w:sz w:val="20"/>
                <w:szCs w:val="20"/>
                <w:lang w:val="pt-BR"/>
              </w:rPr>
              <w:t xml:space="preserve"> </w:t>
            </w:r>
            <w:r>
              <w:rPr>
                <w:rFonts w:ascii="GHEA Grapalat" w:hAnsi="GHEA Grapalat" w:cs="Sylfaen"/>
                <w:sz w:val="20"/>
                <w:szCs w:val="20"/>
              </w:rPr>
              <w:t xml:space="preserve">форма – лекарственная форма таблетка с плёночным покрытием, </w:t>
            </w:r>
            <w:r>
              <w:rPr>
                <w:rFonts w:ascii="GHEA Grapalat" w:hAnsi="GHEA Grapalat" w:cs="Calibri"/>
                <w:sz w:val="20"/>
                <w:szCs w:val="20"/>
              </w:rPr>
              <w:t>дозировка</w:t>
            </w:r>
            <w:r>
              <w:rPr>
                <w:rFonts w:ascii="GHEA Grapalat" w:hAnsi="GHEA Grapalat" w:cs="Sylfaen"/>
                <w:sz w:val="20"/>
                <w:szCs w:val="20"/>
              </w:rPr>
              <w:t xml:space="preserve"> –</w:t>
            </w:r>
            <w:r w:rsidRPr="00F072C3">
              <w:rPr>
                <w:rFonts w:ascii="GHEA Grapalat" w:hAnsi="GHEA Grapalat" w:cs="Sylfaen"/>
                <w:sz w:val="20"/>
                <w:szCs w:val="20"/>
                <w:lang w:val="pt-BR"/>
              </w:rPr>
              <w:t xml:space="preserve"> </w:t>
            </w:r>
            <w:r w:rsidRPr="00B067FC">
              <w:rPr>
                <w:rFonts w:ascii="GHEA Grapalat" w:hAnsi="GHEA Grapalat" w:cs="Sylfaen"/>
                <w:sz w:val="20"/>
                <w:szCs w:val="20"/>
                <w:lang w:val="pt-BR"/>
              </w:rPr>
              <w:t>75</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B067FC"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B067FC"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B067FC" w:rsidRDefault="000C7BF5" w:rsidP="00A37D8B">
            <w:pPr>
              <w:jc w:val="center"/>
              <w:rPr>
                <w:rFonts w:ascii="GHEA Grapalat" w:hAnsi="GHEA Grapalat" w:cs="Arial"/>
                <w:sz w:val="18"/>
                <w:szCs w:val="18"/>
                <w:lang w:val="pt-BR"/>
              </w:rPr>
            </w:pPr>
            <w:r w:rsidRPr="00B067FC">
              <w:rPr>
                <w:rFonts w:ascii="GHEA Grapalat" w:hAnsi="GHEA Grapalat" w:cs="Arial"/>
                <w:sz w:val="18"/>
                <w:szCs w:val="18"/>
                <w:lang w:val="pt-BR"/>
              </w:rPr>
              <w:t>1800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B067FC" w:rsidRDefault="000C7BF5" w:rsidP="00A37D8B">
            <w:pPr>
              <w:jc w:val="center"/>
              <w:rPr>
                <w:rFonts w:ascii="GHEA Grapalat" w:hAnsi="GHEA Grapalat" w:cs="Arial"/>
                <w:sz w:val="20"/>
                <w:szCs w:val="20"/>
                <w:lang w:val="pt-BR"/>
              </w:rPr>
            </w:pPr>
            <w:r w:rsidRPr="00B067FC">
              <w:rPr>
                <w:rFonts w:ascii="GHEA Grapalat" w:hAnsi="GHEA Grapalat" w:cs="Arial"/>
                <w:sz w:val="20"/>
                <w:szCs w:val="20"/>
                <w:lang w:val="pt-BR"/>
              </w:rPr>
              <w:t>1800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w:t>
            </w:r>
            <w:r w:rsidRPr="00B067FC">
              <w:rPr>
                <w:rFonts w:ascii="GHEA Grapalat" w:hAnsi="GHEA Grapalat"/>
                <w:sz w:val="18"/>
                <w:szCs w:val="18"/>
                <w:lang w:val="pt-BR"/>
              </w:rPr>
              <w:t xml:space="preserve"> </w:t>
            </w:r>
            <w:r>
              <w:rPr>
                <w:rFonts w:ascii="GHEA Grapalat" w:hAnsi="GHEA Grapalat"/>
                <w:sz w:val="18"/>
                <w:szCs w:val="18"/>
              </w:rPr>
              <w:t>течение</w:t>
            </w:r>
            <w:r w:rsidRPr="00B067FC">
              <w:rPr>
                <w:rFonts w:ascii="GHEA Grapalat" w:hAnsi="GHEA Grapalat"/>
                <w:sz w:val="18"/>
                <w:szCs w:val="18"/>
                <w:lang w:val="pt-BR"/>
              </w:rPr>
              <w:t xml:space="preserve"> 3-</w:t>
            </w:r>
            <w:r>
              <w:rPr>
                <w:rFonts w:ascii="GHEA Grapalat" w:hAnsi="GHEA Grapalat"/>
                <w:sz w:val="18"/>
                <w:szCs w:val="18"/>
              </w:rPr>
              <w:t>ей</w:t>
            </w:r>
            <w:r w:rsidRPr="00B067FC">
              <w:rPr>
                <w:rFonts w:ascii="GHEA Grapalat" w:hAnsi="GHEA Grapalat"/>
                <w:sz w:val="18"/>
                <w:szCs w:val="18"/>
                <w:lang w:val="pt-BR"/>
              </w:rPr>
              <w:t xml:space="preserve"> </w:t>
            </w:r>
            <w:r>
              <w:rPr>
                <w:rFonts w:ascii="GHEA Grapalat" w:hAnsi="GHEA Grapalat"/>
                <w:sz w:val="18"/>
                <w:szCs w:val="18"/>
              </w:rPr>
              <w:t>четверти</w:t>
            </w:r>
            <w:r w:rsidRPr="00B067FC">
              <w:rPr>
                <w:rFonts w:ascii="GHEA Grapalat" w:hAnsi="GHEA Grapalat"/>
                <w:sz w:val="18"/>
                <w:szCs w:val="18"/>
                <w:lang w:val="pt-BR"/>
              </w:rPr>
              <w:t xml:space="preserve"> 2020 </w:t>
            </w:r>
            <w:r>
              <w:rPr>
                <w:rFonts w:ascii="GHEA Grapalat" w:hAnsi="GHEA Grapalat"/>
                <w:sz w:val="18"/>
                <w:szCs w:val="18"/>
              </w:rPr>
              <w:t>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46</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B067FC" w:rsidRDefault="000C7BF5" w:rsidP="00A37D8B">
            <w:pPr>
              <w:jc w:val="center"/>
              <w:rPr>
                <w:rFonts w:ascii="GHEA Grapalat" w:hAnsi="GHEA Grapalat"/>
                <w:sz w:val="16"/>
                <w:szCs w:val="16"/>
                <w:lang w:val="pt-BR"/>
              </w:rPr>
            </w:pPr>
            <w:r w:rsidRPr="00B067FC">
              <w:rPr>
                <w:rFonts w:ascii="GHEA Grapalat" w:hAnsi="GHEA Grapalat"/>
                <w:sz w:val="16"/>
                <w:szCs w:val="16"/>
                <w:lang w:val="pt-BR"/>
              </w:rPr>
              <w:t>33621160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B067FC" w:rsidRDefault="000C7BF5" w:rsidP="00A37D8B">
            <w:pPr>
              <w:rPr>
                <w:rFonts w:ascii="GHEA Grapalat" w:hAnsi="GHEA Grapalat"/>
                <w:sz w:val="20"/>
                <w:szCs w:val="20"/>
                <w:lang w:val="pt-BR"/>
              </w:rPr>
            </w:pPr>
            <w:r w:rsidRPr="00A72C56">
              <w:rPr>
                <w:rFonts w:ascii="GHEA Grapalat" w:hAnsi="GHEA Grapalat"/>
                <w:sz w:val="20"/>
                <w:szCs w:val="20"/>
              </w:rPr>
              <w:t xml:space="preserve">Аминокапроновая кислота </w:t>
            </w:r>
            <w:r w:rsidRPr="00B067FC">
              <w:rPr>
                <w:rFonts w:ascii="GHEA Grapalat" w:hAnsi="GHEA Grapalat"/>
                <w:sz w:val="20"/>
                <w:szCs w:val="20"/>
                <w:lang w:val="pt-BR"/>
              </w:rPr>
              <w:t>b02aa01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A72C56" w:rsidRDefault="000C7BF5" w:rsidP="00A37D8B">
            <w:pPr>
              <w:jc w:val="both"/>
              <w:rPr>
                <w:rFonts w:ascii="GHEA Grapalat" w:hAnsi="GHEA Grapalat"/>
                <w:sz w:val="20"/>
                <w:szCs w:val="20"/>
              </w:rPr>
            </w:pPr>
            <w:r w:rsidRPr="00A72C56">
              <w:rPr>
                <w:rFonts w:ascii="GHEA Grapalat" w:hAnsi="GHEA Grapalat" w:cs="Calibri"/>
                <w:sz w:val="20"/>
                <w:szCs w:val="20"/>
              </w:rPr>
              <w:t>Аминокапроновая</w:t>
            </w:r>
            <w:r w:rsidRPr="00A72C56">
              <w:rPr>
                <w:rFonts w:ascii="GHEA Grapalat" w:hAnsi="GHEA Grapalat" w:cs="Calibri"/>
                <w:sz w:val="20"/>
                <w:szCs w:val="20"/>
                <w:lang w:val="pt-BR"/>
              </w:rPr>
              <w:t xml:space="preserve"> </w:t>
            </w:r>
            <w:r w:rsidRPr="00A72C56">
              <w:rPr>
                <w:rFonts w:ascii="GHEA Grapalat" w:hAnsi="GHEA Grapalat" w:cs="Calibri"/>
                <w:sz w:val="20"/>
                <w:szCs w:val="20"/>
              </w:rPr>
              <w:t>кислота</w:t>
            </w:r>
            <w:r w:rsidRPr="00F072C3">
              <w:rPr>
                <w:rFonts w:ascii="GHEA Grapalat" w:hAnsi="GHEA Grapalat" w:cs="Calibri"/>
                <w:sz w:val="20"/>
                <w:szCs w:val="20"/>
                <w:lang w:val="pt-BR"/>
              </w:rPr>
              <w:t xml:space="preserve">, </w:t>
            </w:r>
            <w:r>
              <w:rPr>
                <w:rFonts w:ascii="GHEA Grapalat" w:hAnsi="GHEA Grapalat" w:cs="Calibri"/>
                <w:sz w:val="20"/>
                <w:szCs w:val="20"/>
              </w:rPr>
              <w:t>лекарственная</w:t>
            </w:r>
            <w:r w:rsidRPr="00A72C56">
              <w:rPr>
                <w:rFonts w:ascii="GHEA Grapalat" w:hAnsi="GHEA Grapalat" w:cs="Calibri"/>
                <w:sz w:val="20"/>
                <w:szCs w:val="20"/>
                <w:lang w:val="pt-BR"/>
              </w:rPr>
              <w:t xml:space="preserve"> </w:t>
            </w:r>
            <w:r>
              <w:rPr>
                <w:rFonts w:ascii="GHEA Grapalat" w:hAnsi="GHEA Grapalat" w:cs="Calibri"/>
                <w:sz w:val="20"/>
                <w:szCs w:val="20"/>
              </w:rPr>
              <w:t>форма</w:t>
            </w:r>
            <w:r w:rsidRPr="00A72C56">
              <w:rPr>
                <w:rFonts w:ascii="GHEA Grapalat" w:hAnsi="GHEA Grapalat" w:cs="Calibri"/>
                <w:sz w:val="20"/>
                <w:szCs w:val="20"/>
                <w:lang w:val="pt-BR"/>
              </w:rPr>
              <w:t>-</w:t>
            </w:r>
            <w:r>
              <w:rPr>
                <w:rFonts w:ascii="GHEA Grapalat" w:hAnsi="GHEA Grapalat" w:cs="Calibri"/>
                <w:sz w:val="20"/>
                <w:szCs w:val="20"/>
              </w:rPr>
              <w:t xml:space="preserve"> инфузионный раствор</w:t>
            </w:r>
            <w:r w:rsidRPr="00F072C3">
              <w:rPr>
                <w:rFonts w:ascii="GHEA Grapalat" w:hAnsi="GHEA Grapalat" w:cs="Sylfaen"/>
                <w:sz w:val="20"/>
                <w:szCs w:val="20"/>
                <w:lang w:val="pt-BR"/>
              </w:rPr>
              <w:t>.</w:t>
            </w:r>
            <w:r>
              <w:rPr>
                <w:rFonts w:ascii="GHEA Grapalat" w:hAnsi="GHEA Grapalat" w:cs="Sylfaen"/>
                <w:sz w:val="20"/>
                <w:szCs w:val="20"/>
              </w:rPr>
              <w:t>дозировка</w:t>
            </w:r>
            <w:r w:rsidRPr="00F072C3">
              <w:rPr>
                <w:lang w:val="pt-BR"/>
              </w:rPr>
              <w:t xml:space="preserve"> </w:t>
            </w:r>
            <w:r w:rsidRPr="00F072C3">
              <w:rPr>
                <w:rFonts w:ascii="GHEA Grapalat" w:hAnsi="GHEA Grapalat" w:cs="Sylfaen"/>
                <w:sz w:val="20"/>
                <w:szCs w:val="20"/>
                <w:lang w:val="pt-BR"/>
              </w:rPr>
              <w:t>50</w:t>
            </w:r>
            <w:r>
              <w:rPr>
                <w:rFonts w:ascii="GHEA Grapalat" w:hAnsi="GHEA Grapalat" w:cs="Sylfaen"/>
                <w:sz w:val="20"/>
                <w:szCs w:val="20"/>
              </w:rPr>
              <w:t>мг</w:t>
            </w:r>
            <w:r w:rsidRPr="00F072C3">
              <w:rPr>
                <w:rFonts w:ascii="GHEA Grapalat" w:hAnsi="GHEA Grapalat" w:cs="Sylfaen"/>
                <w:sz w:val="20"/>
                <w:szCs w:val="20"/>
                <w:lang w:val="pt-BR"/>
              </w:rPr>
              <w:t>/</w:t>
            </w:r>
            <w:r>
              <w:rPr>
                <w:rFonts w:ascii="GHEA Grapalat" w:hAnsi="GHEA Grapalat" w:cs="Sylfaen"/>
                <w:sz w:val="20"/>
                <w:szCs w:val="20"/>
              </w:rPr>
              <w:t>л</w:t>
            </w:r>
            <w:r w:rsidRPr="00F072C3">
              <w:rPr>
                <w:rFonts w:ascii="GHEA Grapalat" w:hAnsi="GHEA Grapalat" w:cs="Sylfaen"/>
                <w:sz w:val="20"/>
                <w:szCs w:val="20"/>
                <w:lang w:val="pt-BR"/>
              </w:rPr>
              <w:t>, 250</w:t>
            </w:r>
            <w:r>
              <w:rPr>
                <w:rFonts w:ascii="GHEA Grapalat" w:hAnsi="GHEA Grapalat" w:cs="Sylfaen"/>
                <w:sz w:val="20"/>
                <w:szCs w:val="20"/>
              </w:rPr>
              <w:t>мл</w:t>
            </w:r>
            <w:r w:rsidRPr="00F072C3">
              <w:rPr>
                <w:rFonts w:ascii="GHEA Grapalat" w:hAnsi="GHEA Grapalat" w:cs="Sylfaen"/>
                <w:sz w:val="20"/>
                <w:szCs w:val="20"/>
                <w:lang w:val="pt-BR"/>
              </w:rPr>
              <w:t xml:space="preserve">, </w:t>
            </w:r>
            <w:r>
              <w:rPr>
                <w:rFonts w:ascii="GHEA Grapalat" w:hAnsi="GHEA Grapalat" w:cs="Sylfaen"/>
                <w:sz w:val="20"/>
                <w:szCs w:val="20"/>
              </w:rPr>
              <w:t>пластиковые пакеты</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30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30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47</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33621190/1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Default="000C7BF5" w:rsidP="00A37D8B">
            <w:pPr>
              <w:rPr>
                <w:rFonts w:ascii="GHEA Grapalat" w:hAnsi="GHEA Grapalat" w:cs="Sylfaen"/>
                <w:sz w:val="20"/>
                <w:szCs w:val="20"/>
              </w:rPr>
            </w:pPr>
            <w:r w:rsidRPr="00A72C56">
              <w:rPr>
                <w:rFonts w:ascii="GHEA Grapalat" w:hAnsi="GHEA Grapalat" w:cs="Sylfaen"/>
                <w:sz w:val="20"/>
                <w:szCs w:val="20"/>
                <w:lang w:val="hy-AM"/>
              </w:rPr>
              <w:t>Менадион (менадиона натрия бисульфит)</w:t>
            </w:r>
          </w:p>
          <w:p w:rsidR="000C7BF5" w:rsidRPr="00F072C3" w:rsidRDefault="000C7BF5" w:rsidP="00A37D8B">
            <w:pPr>
              <w:rPr>
                <w:rFonts w:ascii="GHEA Grapalat" w:hAnsi="GHEA Grapalat"/>
                <w:sz w:val="20"/>
                <w:szCs w:val="20"/>
                <w:lang w:val="pt-BR"/>
              </w:rPr>
            </w:pPr>
            <w:r w:rsidRPr="00F072C3">
              <w:rPr>
                <w:rFonts w:ascii="GHEA Grapalat" w:hAnsi="GHEA Grapalat"/>
                <w:sz w:val="20"/>
                <w:szCs w:val="20"/>
                <w:lang w:val="pt-BR"/>
              </w:rPr>
              <w:t>B02BA02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A72C56" w:rsidRDefault="000C7BF5" w:rsidP="00A37D8B">
            <w:pPr>
              <w:rPr>
                <w:rFonts w:ascii="GHEA Grapalat" w:hAnsi="GHEA Grapalat" w:cs="Sylfaen"/>
                <w:sz w:val="20"/>
                <w:szCs w:val="20"/>
              </w:rPr>
            </w:pPr>
            <w:r w:rsidRPr="00A72C56">
              <w:rPr>
                <w:rFonts w:ascii="GHEA Grapalat" w:hAnsi="GHEA Grapalat" w:cs="Sylfaen"/>
                <w:sz w:val="20"/>
                <w:szCs w:val="20"/>
                <w:lang w:val="hy-AM"/>
              </w:rPr>
              <w:t>Менадион (менадиона натрия бисульфит)</w:t>
            </w:r>
            <w:r w:rsidRPr="00F072C3">
              <w:rPr>
                <w:rFonts w:ascii="GHEA Grapalat" w:hAnsi="GHEA Grapalat" w:cs="Calibri"/>
                <w:sz w:val="20"/>
                <w:szCs w:val="20"/>
                <w:lang w:val="pt-BR"/>
              </w:rPr>
              <w:t xml:space="preserve">, </w:t>
            </w:r>
            <w:r>
              <w:rPr>
                <w:rFonts w:ascii="GHEA Grapalat" w:hAnsi="GHEA Grapalat" w:cs="Sylfaen"/>
                <w:sz w:val="20"/>
                <w:szCs w:val="20"/>
              </w:rPr>
              <w:t>лекарственная</w:t>
            </w:r>
            <w:r w:rsidRPr="00A72C56">
              <w:rPr>
                <w:rFonts w:ascii="GHEA Grapalat" w:hAnsi="GHEA Grapalat" w:cs="Sylfaen"/>
                <w:sz w:val="20"/>
                <w:szCs w:val="20"/>
                <w:lang w:val="pt-BR"/>
              </w:rPr>
              <w:t xml:space="preserve"> </w:t>
            </w:r>
            <w:r>
              <w:rPr>
                <w:rFonts w:ascii="GHEA Grapalat" w:hAnsi="GHEA Grapalat" w:cs="Sylfaen"/>
                <w:sz w:val="20"/>
                <w:szCs w:val="20"/>
              </w:rPr>
              <w:t>форма</w:t>
            </w:r>
            <w:r w:rsidRPr="00A72C56">
              <w:rPr>
                <w:rFonts w:ascii="GHEA Grapalat" w:hAnsi="GHEA Grapalat" w:cs="Sylfaen"/>
                <w:sz w:val="20"/>
                <w:szCs w:val="20"/>
                <w:lang w:val="pt-BR"/>
              </w:rPr>
              <w:t xml:space="preserve"> </w:t>
            </w:r>
            <w:r>
              <w:rPr>
                <w:rFonts w:ascii="GHEA Grapalat" w:hAnsi="GHEA Grapalat" w:cs="Sylfaen"/>
                <w:sz w:val="20"/>
                <w:szCs w:val="20"/>
                <w:lang w:val="pt-BR"/>
              </w:rPr>
              <w:t>–</w:t>
            </w:r>
            <w:r w:rsidRPr="00F072C3">
              <w:rPr>
                <w:rFonts w:ascii="GHEA Grapalat" w:hAnsi="GHEA Grapalat" w:cs="Calibri"/>
                <w:sz w:val="20"/>
                <w:szCs w:val="20"/>
                <w:lang w:val="es-ES"/>
              </w:rPr>
              <w:t xml:space="preserve"> </w:t>
            </w:r>
            <w:r>
              <w:rPr>
                <w:rFonts w:ascii="GHEA Grapalat" w:hAnsi="GHEA Grapalat" w:cs="Sylfaen"/>
                <w:sz w:val="20"/>
                <w:szCs w:val="20"/>
              </w:rPr>
              <w:t>раствор для инъекций</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lang w:val="pt-BR"/>
              </w:rPr>
              <w:t xml:space="preserve"> </w:t>
            </w:r>
            <w:r w:rsidRPr="00F072C3">
              <w:rPr>
                <w:rFonts w:ascii="GHEA Grapalat" w:hAnsi="GHEA Grapalat" w:cs="Sylfaen"/>
                <w:sz w:val="20"/>
                <w:szCs w:val="20"/>
                <w:lang w:val="pt-BR"/>
              </w:rPr>
              <w:t>10</w:t>
            </w:r>
            <w:r>
              <w:rPr>
                <w:rFonts w:ascii="GHEA Grapalat" w:hAnsi="GHEA Grapalat" w:cs="Sylfaen"/>
                <w:sz w:val="20"/>
                <w:szCs w:val="20"/>
              </w:rPr>
              <w:t>мг</w:t>
            </w:r>
            <w:r w:rsidRPr="00F072C3">
              <w:rPr>
                <w:rFonts w:ascii="GHEA Grapalat" w:hAnsi="GHEA Grapalat" w:cs="Sylfaen"/>
                <w:sz w:val="20"/>
                <w:szCs w:val="20"/>
                <w:lang w:val="pt-BR"/>
              </w:rPr>
              <w:t>/</w:t>
            </w:r>
            <w:r>
              <w:rPr>
                <w:rFonts w:ascii="GHEA Grapalat" w:hAnsi="GHEA Grapalat" w:cs="Sylfaen"/>
                <w:sz w:val="20"/>
                <w:szCs w:val="20"/>
              </w:rPr>
              <w:t>мл</w:t>
            </w:r>
            <w:r w:rsidRPr="00F072C3">
              <w:rPr>
                <w:rFonts w:ascii="GHEA Grapalat" w:hAnsi="GHEA Grapalat" w:cs="Sylfaen"/>
                <w:sz w:val="20"/>
                <w:szCs w:val="20"/>
                <w:lang w:val="pt-BR"/>
              </w:rPr>
              <w:t>, 1</w:t>
            </w:r>
            <w:r>
              <w:rPr>
                <w:rFonts w:ascii="GHEA Grapalat" w:hAnsi="GHEA Grapalat" w:cs="Sylfaen"/>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40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40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48</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33621210/1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A72C56">
              <w:rPr>
                <w:rFonts w:ascii="GHEA Grapalat" w:hAnsi="GHEA Grapalat"/>
                <w:sz w:val="20"/>
                <w:szCs w:val="20"/>
              </w:rPr>
              <w:t>железосодержащее соединение</w:t>
            </w:r>
            <w:r w:rsidRPr="00F072C3">
              <w:rPr>
                <w:rFonts w:ascii="GHEA Grapalat" w:hAnsi="GHEA Grapalat"/>
                <w:sz w:val="20"/>
                <w:szCs w:val="20"/>
              </w:rPr>
              <w:t xml:space="preserve"> b03a</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pt-BR"/>
              </w:rPr>
            </w:pPr>
            <w:r w:rsidRPr="003B2DAC">
              <w:rPr>
                <w:rFonts w:ascii="GHEA Grapalat" w:hAnsi="GHEA Grapalat" w:cs="Calibri"/>
                <w:sz w:val="20"/>
                <w:szCs w:val="20"/>
                <w:lang w:val="es-ES"/>
              </w:rPr>
              <w:t xml:space="preserve">Гидроксид железа </w:t>
            </w:r>
            <w:r>
              <w:rPr>
                <w:rFonts w:ascii="GHEA Grapalat" w:hAnsi="GHEA Grapalat" w:cs="Calibri"/>
                <w:sz w:val="20"/>
                <w:szCs w:val="20"/>
                <w:lang w:val="es-ES"/>
              </w:rPr>
              <w:t>(III) և полимальтозный комплекс</w:t>
            </w:r>
            <w:r w:rsidRPr="003B2DAC">
              <w:rPr>
                <w:rFonts w:ascii="GHEA Grapalat" w:hAnsi="GHEA Grapalat" w:cs="Calibri"/>
                <w:sz w:val="20"/>
                <w:szCs w:val="20"/>
                <w:lang w:val="pt-BR"/>
              </w:rPr>
              <w:t xml:space="preserve"> </w:t>
            </w:r>
            <w:r>
              <w:rPr>
                <w:rFonts w:ascii="GHEA Grapalat" w:hAnsi="GHEA Grapalat" w:cs="Calibri"/>
                <w:sz w:val="20"/>
                <w:szCs w:val="20"/>
              </w:rPr>
              <w:t>лекарственная</w:t>
            </w:r>
            <w:r w:rsidRPr="003B2DAC">
              <w:rPr>
                <w:rFonts w:ascii="GHEA Grapalat" w:hAnsi="GHEA Grapalat" w:cs="Calibri"/>
                <w:sz w:val="20"/>
                <w:szCs w:val="20"/>
                <w:lang w:val="pt-BR"/>
              </w:rPr>
              <w:t xml:space="preserve"> </w:t>
            </w:r>
            <w:r>
              <w:rPr>
                <w:rFonts w:ascii="GHEA Grapalat" w:hAnsi="GHEA Grapalat" w:cs="Calibri"/>
                <w:sz w:val="20"/>
                <w:szCs w:val="20"/>
              </w:rPr>
              <w:t>форма</w:t>
            </w:r>
            <w:r w:rsidRPr="003B2DAC">
              <w:rPr>
                <w:rFonts w:ascii="GHEA Grapalat" w:hAnsi="GHEA Grapalat" w:cs="Calibri"/>
                <w:sz w:val="20"/>
                <w:szCs w:val="20"/>
                <w:lang w:val="pt-BR"/>
              </w:rPr>
              <w:t xml:space="preserve">- </w:t>
            </w:r>
            <w:r>
              <w:rPr>
                <w:rFonts w:ascii="GHEA Grapalat" w:hAnsi="GHEA Grapalat" w:cs="Calibri"/>
                <w:sz w:val="20"/>
                <w:szCs w:val="20"/>
              </w:rPr>
              <w:t>раствор</w:t>
            </w:r>
            <w:r w:rsidRPr="003B2DAC">
              <w:rPr>
                <w:rFonts w:ascii="GHEA Grapalat" w:hAnsi="GHEA Grapalat" w:cs="Calibri"/>
                <w:sz w:val="20"/>
                <w:szCs w:val="20"/>
                <w:lang w:val="pt-BR"/>
              </w:rPr>
              <w:t xml:space="preserve"> </w:t>
            </w:r>
            <w:r>
              <w:rPr>
                <w:rFonts w:ascii="GHEA Grapalat" w:hAnsi="GHEA Grapalat" w:cs="Calibri"/>
                <w:sz w:val="20"/>
                <w:szCs w:val="20"/>
              </w:rPr>
              <w:t>для</w:t>
            </w:r>
            <w:r w:rsidRPr="003B2DAC">
              <w:rPr>
                <w:rFonts w:ascii="GHEA Grapalat" w:hAnsi="GHEA Grapalat" w:cs="Calibri"/>
                <w:sz w:val="20"/>
                <w:szCs w:val="20"/>
                <w:lang w:val="pt-BR"/>
              </w:rPr>
              <w:t xml:space="preserve"> </w:t>
            </w:r>
            <w:r>
              <w:rPr>
                <w:rFonts w:ascii="GHEA Grapalat" w:hAnsi="GHEA Grapalat" w:cs="Calibri"/>
                <w:sz w:val="20"/>
                <w:szCs w:val="20"/>
              </w:rPr>
              <w:t>инъекций</w:t>
            </w:r>
            <w:r w:rsidRPr="00F072C3">
              <w:rPr>
                <w:rFonts w:ascii="GHEA Grapalat" w:hAnsi="GHEA Grapalat" w:cs="Sylfaen"/>
                <w:sz w:val="20"/>
                <w:szCs w:val="20"/>
                <w:lang w:val="pt-BR"/>
              </w:rPr>
              <w:t>.</w:t>
            </w:r>
            <w:r w:rsidRPr="00F072C3">
              <w:rPr>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lang w:val="pt-BR"/>
              </w:rPr>
              <w:t xml:space="preserve"> </w:t>
            </w:r>
            <w:r w:rsidRPr="003B2DAC">
              <w:rPr>
                <w:rFonts w:ascii="GHEA Grapalat" w:hAnsi="GHEA Grapalat"/>
                <w:sz w:val="20"/>
                <w:szCs w:val="20"/>
                <w:lang w:val="pt-BR"/>
              </w:rPr>
              <w:t>100</w:t>
            </w:r>
            <w:r>
              <w:rPr>
                <w:rFonts w:ascii="GHEA Grapalat" w:hAnsi="GHEA Grapalat"/>
                <w:sz w:val="20"/>
                <w:szCs w:val="20"/>
              </w:rPr>
              <w:t>мг</w:t>
            </w:r>
            <w:r w:rsidRPr="003B2DAC">
              <w:rPr>
                <w:rFonts w:ascii="GHEA Grapalat" w:hAnsi="GHEA Grapalat"/>
                <w:sz w:val="20"/>
                <w:szCs w:val="20"/>
                <w:lang w:val="pt-BR"/>
              </w:rPr>
              <w:t>/2</w:t>
            </w:r>
            <w:r>
              <w:rPr>
                <w:rFonts w:ascii="GHEA Grapalat" w:hAnsi="GHEA Grapalat"/>
                <w:sz w:val="20"/>
                <w:szCs w:val="20"/>
              </w:rPr>
              <w:t>мл</w:t>
            </w:r>
            <w:r w:rsidRPr="003B2DAC">
              <w:rPr>
                <w:rFonts w:ascii="GHEA Grapalat" w:hAnsi="GHEA Grapalat"/>
                <w:sz w:val="20"/>
                <w:szCs w:val="20"/>
                <w:lang w:val="pt-BR"/>
              </w:rPr>
              <w:t>, 2</w:t>
            </w:r>
            <w:r>
              <w:rPr>
                <w:rFonts w:ascii="GHEA Grapalat" w:hAnsi="GHEA Grapalat"/>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3B2DAC"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3B2DAC"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3B2DAC"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3B2DAC" w:rsidRDefault="000C7BF5" w:rsidP="00A37D8B">
            <w:pPr>
              <w:jc w:val="center"/>
              <w:rPr>
                <w:rFonts w:ascii="GHEA Grapalat" w:hAnsi="GHEA Grapalat" w:cs="Arial"/>
                <w:sz w:val="18"/>
                <w:szCs w:val="18"/>
                <w:lang w:val="pt-BR"/>
              </w:rPr>
            </w:pPr>
            <w:r w:rsidRPr="003B2DAC">
              <w:rPr>
                <w:rFonts w:ascii="GHEA Grapalat" w:hAnsi="GHEA Grapalat" w:cs="Arial"/>
                <w:sz w:val="18"/>
                <w:szCs w:val="18"/>
                <w:lang w:val="pt-BR"/>
              </w:rPr>
              <w:t>500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3B2DAC"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3B2DAC" w:rsidRDefault="000C7BF5" w:rsidP="00A37D8B">
            <w:pPr>
              <w:jc w:val="center"/>
              <w:rPr>
                <w:rFonts w:ascii="GHEA Grapalat" w:hAnsi="GHEA Grapalat" w:cs="Arial"/>
                <w:sz w:val="20"/>
                <w:szCs w:val="20"/>
                <w:lang w:val="pt-BR"/>
              </w:rPr>
            </w:pPr>
            <w:r w:rsidRPr="003B2DAC">
              <w:rPr>
                <w:rFonts w:ascii="GHEA Grapalat" w:hAnsi="GHEA Grapalat" w:cs="Arial"/>
                <w:sz w:val="20"/>
                <w:szCs w:val="20"/>
                <w:lang w:val="pt-BR"/>
              </w:rPr>
              <w:t>500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w:t>
            </w:r>
            <w:r w:rsidRPr="003B2DAC">
              <w:rPr>
                <w:rFonts w:ascii="GHEA Grapalat" w:hAnsi="GHEA Grapalat"/>
                <w:sz w:val="18"/>
                <w:szCs w:val="18"/>
                <w:lang w:val="pt-BR"/>
              </w:rPr>
              <w:t xml:space="preserve"> </w:t>
            </w:r>
            <w:r>
              <w:rPr>
                <w:rFonts w:ascii="GHEA Grapalat" w:hAnsi="GHEA Grapalat"/>
                <w:sz w:val="18"/>
                <w:szCs w:val="18"/>
              </w:rPr>
              <w:t>течение</w:t>
            </w:r>
            <w:r w:rsidRPr="003B2DAC">
              <w:rPr>
                <w:rFonts w:ascii="GHEA Grapalat" w:hAnsi="GHEA Grapalat"/>
                <w:sz w:val="18"/>
                <w:szCs w:val="18"/>
                <w:lang w:val="pt-BR"/>
              </w:rPr>
              <w:t xml:space="preserve"> 3-</w:t>
            </w:r>
            <w:r>
              <w:rPr>
                <w:rFonts w:ascii="GHEA Grapalat" w:hAnsi="GHEA Grapalat"/>
                <w:sz w:val="18"/>
                <w:szCs w:val="18"/>
              </w:rPr>
              <w:t>ей</w:t>
            </w:r>
            <w:r w:rsidRPr="003B2DAC">
              <w:rPr>
                <w:rFonts w:ascii="GHEA Grapalat" w:hAnsi="GHEA Grapalat"/>
                <w:sz w:val="18"/>
                <w:szCs w:val="18"/>
                <w:lang w:val="pt-BR"/>
              </w:rPr>
              <w:t xml:space="preserve"> </w:t>
            </w:r>
            <w:r>
              <w:rPr>
                <w:rFonts w:ascii="GHEA Grapalat" w:hAnsi="GHEA Grapalat"/>
                <w:sz w:val="18"/>
                <w:szCs w:val="18"/>
              </w:rPr>
              <w:t>четверти</w:t>
            </w:r>
            <w:r w:rsidRPr="003B2DAC">
              <w:rPr>
                <w:rFonts w:ascii="GHEA Grapalat" w:hAnsi="GHEA Grapalat"/>
                <w:sz w:val="18"/>
                <w:szCs w:val="18"/>
                <w:lang w:val="pt-BR"/>
              </w:rPr>
              <w:t xml:space="preserve"> 2020 </w:t>
            </w:r>
            <w:r>
              <w:rPr>
                <w:rFonts w:ascii="GHEA Grapalat" w:hAnsi="GHEA Grapalat"/>
                <w:sz w:val="18"/>
                <w:szCs w:val="18"/>
              </w:rPr>
              <w:t>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lastRenderedPageBreak/>
              <w:t>49</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3B2DAC" w:rsidRDefault="000C7BF5" w:rsidP="00A37D8B">
            <w:pPr>
              <w:jc w:val="center"/>
              <w:rPr>
                <w:rFonts w:ascii="GHEA Grapalat" w:hAnsi="GHEA Grapalat"/>
                <w:sz w:val="16"/>
                <w:szCs w:val="16"/>
                <w:lang w:val="pt-BR"/>
              </w:rPr>
            </w:pPr>
            <w:r w:rsidRPr="003B2DAC">
              <w:rPr>
                <w:rFonts w:ascii="GHEA Grapalat" w:hAnsi="GHEA Grapalat"/>
                <w:sz w:val="16"/>
                <w:szCs w:val="16"/>
                <w:lang w:val="pt-BR"/>
              </w:rPr>
              <w:t>33621210/2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A72C56">
              <w:rPr>
                <w:rFonts w:ascii="GHEA Grapalat" w:hAnsi="GHEA Grapalat"/>
                <w:sz w:val="20"/>
                <w:szCs w:val="20"/>
              </w:rPr>
              <w:t>железосодержащее</w:t>
            </w:r>
            <w:r w:rsidRPr="003B2DAC">
              <w:rPr>
                <w:rFonts w:ascii="GHEA Grapalat" w:hAnsi="GHEA Grapalat"/>
                <w:sz w:val="20"/>
                <w:szCs w:val="20"/>
                <w:lang w:val="pt-BR"/>
              </w:rPr>
              <w:t xml:space="preserve"> </w:t>
            </w:r>
            <w:r w:rsidRPr="00A72C56">
              <w:rPr>
                <w:rFonts w:ascii="GHEA Grapalat" w:hAnsi="GHEA Grapalat"/>
                <w:sz w:val="20"/>
                <w:szCs w:val="20"/>
              </w:rPr>
              <w:t>соединение</w:t>
            </w:r>
            <w:r w:rsidRPr="003B2DAC">
              <w:rPr>
                <w:rFonts w:ascii="GHEA Grapalat" w:hAnsi="GHEA Grapalat"/>
                <w:sz w:val="20"/>
                <w:szCs w:val="20"/>
                <w:lang w:val="pt-BR"/>
              </w:rPr>
              <w:t xml:space="preserve"> </w:t>
            </w:r>
            <w:r w:rsidRPr="00F072C3">
              <w:rPr>
                <w:rFonts w:ascii="GHEA Grapalat" w:hAnsi="GHEA Grapalat"/>
                <w:sz w:val="20"/>
                <w:szCs w:val="20"/>
              </w:rPr>
              <w:t>b03a</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3B2DAC">
              <w:rPr>
                <w:rFonts w:ascii="GHEA Grapalat" w:hAnsi="GHEA Grapalat" w:cs="Calibri"/>
                <w:sz w:val="20"/>
                <w:szCs w:val="20"/>
                <w:lang w:val="es-ES"/>
              </w:rPr>
              <w:t xml:space="preserve">Гидроксид железа </w:t>
            </w:r>
            <w:r>
              <w:rPr>
                <w:rFonts w:ascii="GHEA Grapalat" w:hAnsi="GHEA Grapalat" w:cs="Calibri"/>
                <w:sz w:val="20"/>
                <w:szCs w:val="20"/>
                <w:lang w:val="es-ES"/>
              </w:rPr>
              <w:t>(III) և полимальтозный комплекс</w:t>
            </w:r>
            <w:r w:rsidRPr="003B2DAC">
              <w:rPr>
                <w:rFonts w:ascii="GHEA Grapalat" w:hAnsi="GHEA Grapalat" w:cs="Calibri"/>
                <w:sz w:val="20"/>
                <w:szCs w:val="20"/>
                <w:lang w:val="pt-BR"/>
              </w:rPr>
              <w:t xml:space="preserve"> </w:t>
            </w:r>
            <w:r>
              <w:rPr>
                <w:rFonts w:ascii="GHEA Grapalat" w:hAnsi="GHEA Grapalat" w:cs="Calibri"/>
                <w:sz w:val="20"/>
                <w:szCs w:val="20"/>
              </w:rPr>
              <w:t>лекарственная</w:t>
            </w:r>
            <w:r w:rsidRPr="003B2DAC">
              <w:rPr>
                <w:rFonts w:ascii="GHEA Grapalat" w:hAnsi="GHEA Grapalat" w:cs="Calibri"/>
                <w:sz w:val="20"/>
                <w:szCs w:val="20"/>
                <w:lang w:val="pt-BR"/>
              </w:rPr>
              <w:t xml:space="preserve"> </w:t>
            </w:r>
            <w:r>
              <w:rPr>
                <w:rFonts w:ascii="GHEA Grapalat" w:hAnsi="GHEA Grapalat" w:cs="Calibri"/>
                <w:sz w:val="20"/>
                <w:szCs w:val="20"/>
              </w:rPr>
              <w:t>форма – таблетка для жевания</w:t>
            </w:r>
            <w:r w:rsidRPr="00F072C3">
              <w:rPr>
                <w:rFonts w:ascii="GHEA Grapalat" w:hAnsi="GHEA Grapalat" w:cs="Sylfaen"/>
                <w:sz w:val="20"/>
                <w:szCs w:val="20"/>
                <w:lang w:val="pt-BR"/>
              </w:rPr>
              <w:t xml:space="preserve">, </w:t>
            </w:r>
            <w:r w:rsidRPr="003B2DAC">
              <w:rPr>
                <w:rFonts w:ascii="GHEA Grapalat" w:hAnsi="GHEA Grapalat" w:cs="Sylfaen"/>
                <w:sz w:val="20"/>
                <w:szCs w:val="20"/>
              </w:rPr>
              <w:t>дозировка</w:t>
            </w:r>
            <w:r w:rsidRPr="00F072C3">
              <w:rPr>
                <w:rFonts w:ascii="GHEA Grapalat" w:hAnsi="GHEA Grapalat" w:cs="Sylfaen"/>
                <w:sz w:val="20"/>
                <w:szCs w:val="20"/>
                <w:lang w:val="pt-BR"/>
              </w:rPr>
              <w:t xml:space="preserve"> 100</w:t>
            </w:r>
            <w:r w:rsidRPr="003B2DAC">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750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F072C3">
              <w:rPr>
                <w:rFonts w:ascii="GHEA Grapalat" w:hAnsi="GHEA Grapalat"/>
                <w:sz w:val="18"/>
                <w:szCs w:val="18"/>
              </w:rPr>
              <w:t>ք.Երևան Արշակունյաց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750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50</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33621220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3B2DAC" w:rsidRDefault="000C7BF5" w:rsidP="00A37D8B">
            <w:pPr>
              <w:rPr>
                <w:rFonts w:ascii="GHEA Grapalat" w:hAnsi="GHEA Grapalat"/>
                <w:sz w:val="20"/>
                <w:szCs w:val="20"/>
              </w:rPr>
            </w:pPr>
            <w:r w:rsidRPr="003B2DAC">
              <w:rPr>
                <w:rFonts w:ascii="GHEA Grapalat" w:hAnsi="GHEA Grapalat" w:cs="Sylfaen"/>
                <w:sz w:val="20"/>
                <w:szCs w:val="20"/>
              </w:rPr>
              <w:t xml:space="preserve">соль железа + фолиевая кислота </w:t>
            </w:r>
            <w:r w:rsidRPr="00F072C3">
              <w:rPr>
                <w:rFonts w:ascii="GHEA Grapalat" w:hAnsi="GHEA Grapalat"/>
                <w:sz w:val="20"/>
                <w:szCs w:val="20"/>
              </w:rPr>
              <w:t>b</w:t>
            </w:r>
            <w:r w:rsidRPr="003B2DAC">
              <w:rPr>
                <w:rFonts w:ascii="GHEA Grapalat" w:hAnsi="GHEA Grapalat"/>
                <w:sz w:val="20"/>
                <w:szCs w:val="20"/>
              </w:rPr>
              <w:t>03</w:t>
            </w:r>
            <w:r w:rsidRPr="00F072C3">
              <w:rPr>
                <w:rFonts w:ascii="GHEA Grapalat" w:hAnsi="GHEA Grapalat"/>
                <w:sz w:val="20"/>
                <w:szCs w:val="20"/>
              </w:rPr>
              <w:t>ad</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cs="Arial"/>
                <w:sz w:val="20"/>
                <w:szCs w:val="20"/>
                <w:lang w:val="pt-BR"/>
              </w:rPr>
            </w:pPr>
            <w:r w:rsidRPr="003B2DAC">
              <w:rPr>
                <w:rFonts w:ascii="GHEA Grapalat" w:hAnsi="GHEA Grapalat" w:cs="Calibri"/>
                <w:sz w:val="20"/>
                <w:szCs w:val="20"/>
              </w:rPr>
              <w:t>Сульфат</w:t>
            </w:r>
            <w:r w:rsidRPr="003B2DAC">
              <w:rPr>
                <w:rFonts w:ascii="GHEA Grapalat" w:hAnsi="GHEA Grapalat" w:cs="Calibri"/>
                <w:sz w:val="20"/>
                <w:szCs w:val="20"/>
                <w:lang w:val="pt-BR"/>
              </w:rPr>
              <w:t xml:space="preserve"> </w:t>
            </w:r>
            <w:r w:rsidRPr="003B2DAC">
              <w:rPr>
                <w:rFonts w:ascii="GHEA Grapalat" w:hAnsi="GHEA Grapalat" w:cs="Calibri"/>
                <w:sz w:val="20"/>
                <w:szCs w:val="20"/>
              </w:rPr>
              <w:t>железа</w:t>
            </w:r>
            <w:r w:rsidRPr="003B2DAC">
              <w:rPr>
                <w:rFonts w:ascii="GHEA Grapalat" w:hAnsi="GHEA Grapalat" w:cs="Calibri"/>
                <w:sz w:val="20"/>
                <w:szCs w:val="20"/>
                <w:lang w:val="pt-BR"/>
              </w:rPr>
              <w:t xml:space="preserve">, </w:t>
            </w:r>
            <w:r w:rsidRPr="003B2DAC">
              <w:rPr>
                <w:rFonts w:ascii="GHEA Grapalat" w:hAnsi="GHEA Grapalat" w:cs="Calibri"/>
                <w:sz w:val="20"/>
                <w:szCs w:val="20"/>
              </w:rPr>
              <w:t>фолиевая</w:t>
            </w:r>
            <w:r w:rsidRPr="003B2DAC">
              <w:rPr>
                <w:rFonts w:ascii="GHEA Grapalat" w:hAnsi="GHEA Grapalat" w:cs="Calibri"/>
                <w:sz w:val="20"/>
                <w:szCs w:val="20"/>
                <w:lang w:val="pt-BR"/>
              </w:rPr>
              <w:t xml:space="preserve"> </w:t>
            </w:r>
            <w:r w:rsidRPr="003B2DAC">
              <w:rPr>
                <w:rFonts w:ascii="GHEA Grapalat" w:hAnsi="GHEA Grapalat" w:cs="Calibri"/>
                <w:sz w:val="20"/>
                <w:szCs w:val="20"/>
              </w:rPr>
              <w:t>кислота</w:t>
            </w:r>
            <w:r w:rsidRPr="003B2DAC">
              <w:rPr>
                <w:rFonts w:ascii="GHEA Grapalat" w:hAnsi="GHEA Grapalat" w:cs="Calibri"/>
                <w:sz w:val="20"/>
                <w:szCs w:val="20"/>
                <w:lang w:val="pt-BR"/>
              </w:rPr>
              <w:t xml:space="preserve">, </w:t>
            </w:r>
            <w:r>
              <w:rPr>
                <w:rFonts w:ascii="GHEA Grapalat" w:hAnsi="GHEA Grapalat" w:cs="Calibri"/>
                <w:sz w:val="20"/>
                <w:szCs w:val="20"/>
              </w:rPr>
              <w:t>лекарственная</w:t>
            </w:r>
            <w:r w:rsidRPr="003B2DAC">
              <w:rPr>
                <w:rFonts w:ascii="GHEA Grapalat" w:hAnsi="GHEA Grapalat" w:cs="Calibri"/>
                <w:sz w:val="20"/>
                <w:szCs w:val="20"/>
                <w:lang w:val="pt-BR"/>
              </w:rPr>
              <w:t xml:space="preserve"> </w:t>
            </w:r>
            <w:r>
              <w:rPr>
                <w:rFonts w:ascii="GHEA Grapalat" w:hAnsi="GHEA Grapalat" w:cs="Calibri"/>
                <w:sz w:val="20"/>
                <w:szCs w:val="20"/>
              </w:rPr>
              <w:t>форма</w:t>
            </w:r>
            <w:r w:rsidRPr="00F072C3">
              <w:rPr>
                <w:rFonts w:ascii="GHEA Grapalat" w:hAnsi="GHEA Grapalat" w:cs="Sylfaen"/>
                <w:sz w:val="20"/>
                <w:szCs w:val="20"/>
                <w:lang w:val="pt-BR"/>
              </w:rPr>
              <w:t>.</w:t>
            </w:r>
            <w:r>
              <w:rPr>
                <w:rFonts w:ascii="GHEA Grapalat" w:hAnsi="GHEA Grapalat" w:cs="Calibri"/>
                <w:sz w:val="20"/>
                <w:szCs w:val="20"/>
                <w:lang w:val="es-ES"/>
              </w:rPr>
              <w:t xml:space="preserve"> Т</w:t>
            </w:r>
            <w:r>
              <w:rPr>
                <w:rFonts w:ascii="GHEA Grapalat" w:hAnsi="GHEA Grapalat" w:cs="Calibri"/>
                <w:sz w:val="20"/>
                <w:szCs w:val="20"/>
              </w:rPr>
              <w:t>аблетка пероральная</w:t>
            </w:r>
            <w:r w:rsidRPr="00F072C3">
              <w:rPr>
                <w:rFonts w:ascii="GHEA Grapalat" w:hAnsi="GHEA Grapalat" w:cs="Calibri"/>
                <w:sz w:val="20"/>
                <w:szCs w:val="20"/>
                <w:lang w:val="es-ES"/>
              </w:rPr>
              <w:t>,</w:t>
            </w:r>
            <w:r w:rsidRPr="00F072C3">
              <w:rPr>
                <w:rFonts w:ascii="GHEA Grapalat" w:hAnsi="GHEA Grapalat" w:cs="Sylfaen"/>
                <w:sz w:val="20"/>
                <w:szCs w:val="20"/>
                <w:lang w:val="pt-BR"/>
              </w:rPr>
              <w:t xml:space="preserve"> </w:t>
            </w:r>
            <w:r w:rsidRPr="003B2DAC">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3B2DAC">
              <w:rPr>
                <w:rFonts w:ascii="GHEA Grapalat" w:hAnsi="GHEA Grapalat" w:cs="Sylfaen"/>
                <w:sz w:val="20"/>
                <w:szCs w:val="20"/>
                <w:lang w:val="pt-BR"/>
              </w:rPr>
              <w:t>80</w:t>
            </w:r>
            <w:r w:rsidRPr="003B2DAC">
              <w:rPr>
                <w:rFonts w:ascii="GHEA Grapalat" w:hAnsi="GHEA Grapalat" w:cs="Sylfaen"/>
                <w:sz w:val="20"/>
                <w:szCs w:val="20"/>
              </w:rPr>
              <w:t>мг</w:t>
            </w:r>
            <w:r w:rsidRPr="003B2DAC">
              <w:rPr>
                <w:rFonts w:ascii="GHEA Grapalat" w:hAnsi="GHEA Grapalat" w:cs="Sylfaen"/>
                <w:sz w:val="20"/>
                <w:szCs w:val="20"/>
                <w:lang w:val="pt-BR"/>
              </w:rPr>
              <w:t xml:space="preserve"> +0.35</w:t>
            </w:r>
            <w:r w:rsidRPr="00C472B7">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300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300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5</w:t>
            </w:r>
            <w:r>
              <w:rPr>
                <w:rFonts w:ascii="GHEA Grapalat" w:hAnsi="GHEA Grapalat" w:cs="Arial LatArm"/>
                <w:lang w:val="pt-BR"/>
              </w:rPr>
              <w:t>1</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3B2DAC" w:rsidRDefault="000C7BF5" w:rsidP="00A37D8B">
            <w:pPr>
              <w:jc w:val="center"/>
              <w:rPr>
                <w:rFonts w:ascii="GHEA Grapalat" w:hAnsi="GHEA Grapalat"/>
                <w:sz w:val="16"/>
                <w:szCs w:val="16"/>
                <w:lang w:val="pt-BR"/>
              </w:rPr>
            </w:pPr>
            <w:r w:rsidRPr="003B2DAC">
              <w:rPr>
                <w:rFonts w:ascii="GHEA Grapalat" w:hAnsi="GHEA Grapalat"/>
                <w:sz w:val="16"/>
                <w:szCs w:val="16"/>
                <w:lang w:val="pt-BR"/>
              </w:rPr>
              <w:t>33621240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3B2DAC">
              <w:rPr>
                <w:rFonts w:ascii="GHEA Grapalat" w:hAnsi="GHEA Grapalat" w:cs="Sylfaen"/>
                <w:sz w:val="20"/>
                <w:szCs w:val="20"/>
              </w:rPr>
              <w:t>цианокобаламин</w:t>
            </w:r>
            <w:r w:rsidRPr="003B2DAC">
              <w:rPr>
                <w:rFonts w:ascii="GHEA Grapalat" w:hAnsi="GHEA Grapalat"/>
                <w:sz w:val="20"/>
                <w:szCs w:val="20"/>
                <w:lang w:val="pt-BR"/>
              </w:rPr>
              <w:t xml:space="preserve"> b03ba01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3B2DAC">
              <w:rPr>
                <w:rFonts w:ascii="GHEA Grapalat" w:hAnsi="GHEA Grapalat" w:cs="Sylfaen"/>
                <w:sz w:val="20"/>
                <w:szCs w:val="20"/>
              </w:rPr>
              <w:t>цианокобаламин</w:t>
            </w:r>
            <w:r w:rsidRPr="00F072C3">
              <w:rPr>
                <w:rFonts w:ascii="GHEA Grapalat" w:hAnsi="GHEA Grapalat" w:cs="Calibri"/>
                <w:sz w:val="20"/>
                <w:szCs w:val="20"/>
                <w:lang w:val="es-ES"/>
              </w:rPr>
              <w:t xml:space="preserve">, </w:t>
            </w:r>
            <w:r w:rsidRPr="003B2DAC">
              <w:rPr>
                <w:rFonts w:ascii="GHEA Grapalat" w:hAnsi="GHEA Grapalat" w:cs="Sylfaen"/>
                <w:sz w:val="20"/>
                <w:szCs w:val="20"/>
              </w:rPr>
              <w:t>лекарственная</w:t>
            </w:r>
            <w:r w:rsidRPr="003B2DAC">
              <w:rPr>
                <w:rFonts w:ascii="GHEA Grapalat" w:hAnsi="GHEA Grapalat" w:cs="Sylfaen"/>
                <w:sz w:val="20"/>
                <w:szCs w:val="20"/>
                <w:lang w:val="pt-BR"/>
              </w:rPr>
              <w:t xml:space="preserve"> </w:t>
            </w:r>
            <w:r w:rsidRPr="003B2DAC">
              <w:rPr>
                <w:rFonts w:ascii="GHEA Grapalat" w:hAnsi="GHEA Grapalat" w:cs="Sylfaen"/>
                <w:sz w:val="20"/>
                <w:szCs w:val="20"/>
              </w:rPr>
              <w:t>форма</w:t>
            </w:r>
            <w:r>
              <w:rPr>
                <w:rFonts w:ascii="GHEA Grapalat" w:hAnsi="GHEA Grapalat" w:cs="Sylfaen"/>
                <w:sz w:val="20"/>
                <w:szCs w:val="20"/>
                <w:lang w:val="pt-BR"/>
              </w:rPr>
              <w:t xml:space="preserve">- раствор для </w:t>
            </w:r>
            <w:r w:rsidRPr="00F21E69">
              <w:rPr>
                <w:rFonts w:ascii="GHEA Grapalat" w:hAnsi="GHEA Grapalat" w:cs="Sylfaen"/>
                <w:sz w:val="20"/>
                <w:szCs w:val="20"/>
                <w:lang w:val="pt-BR"/>
              </w:rPr>
              <w:t xml:space="preserve">инъекций </w:t>
            </w:r>
            <w:r w:rsidRPr="00F21E69">
              <w:rPr>
                <w:rFonts w:ascii="GHEA Grapalat" w:hAnsi="GHEA Grapalat" w:cs="Sylfaen"/>
                <w:sz w:val="20"/>
                <w:szCs w:val="20"/>
              </w:rPr>
              <w:t>в</w:t>
            </w:r>
            <w:r w:rsidRPr="00F21E69">
              <w:rPr>
                <w:rFonts w:ascii="GHEA Grapalat" w:hAnsi="GHEA Grapalat" w:cs="Sylfaen"/>
                <w:sz w:val="20"/>
                <w:szCs w:val="20"/>
                <w:lang w:val="pt-BR"/>
              </w:rPr>
              <w:t>/</w:t>
            </w:r>
            <w:r w:rsidRPr="00F21E69">
              <w:rPr>
                <w:rFonts w:ascii="GHEA Grapalat" w:hAnsi="GHEA Grapalat" w:cs="Sylfaen"/>
                <w:sz w:val="20"/>
                <w:szCs w:val="20"/>
              </w:rPr>
              <w:t>м</w:t>
            </w:r>
            <w:r w:rsidRPr="00F21E69">
              <w:rPr>
                <w:rFonts w:ascii="GHEA Grapalat" w:hAnsi="GHEA Grapalat" w:cs="Sylfaen"/>
                <w:sz w:val="20"/>
                <w:szCs w:val="20"/>
                <w:lang w:val="pt-BR"/>
              </w:rPr>
              <w:t xml:space="preserve"> </w:t>
            </w:r>
            <w:r w:rsidRPr="00F21E69">
              <w:rPr>
                <w:rFonts w:ascii="GHEA Grapalat" w:hAnsi="GHEA Grapalat" w:cs="Sylfaen"/>
                <w:sz w:val="20"/>
                <w:szCs w:val="20"/>
              </w:rPr>
              <w:t>или</w:t>
            </w:r>
            <w:r w:rsidRPr="00F21E69">
              <w:rPr>
                <w:rFonts w:ascii="GHEA Grapalat" w:hAnsi="GHEA Grapalat" w:cs="Sylfaen"/>
                <w:sz w:val="20"/>
                <w:szCs w:val="20"/>
                <w:lang w:val="pt-BR"/>
              </w:rPr>
              <w:t xml:space="preserve"> </w:t>
            </w:r>
            <w:r w:rsidRPr="00F21E69">
              <w:rPr>
                <w:rFonts w:ascii="GHEA Grapalat" w:hAnsi="GHEA Grapalat" w:cs="Sylfaen"/>
                <w:sz w:val="20"/>
                <w:szCs w:val="20"/>
              </w:rPr>
              <w:t>в</w:t>
            </w:r>
            <w:r w:rsidRPr="00F21E69">
              <w:rPr>
                <w:rFonts w:ascii="GHEA Grapalat" w:hAnsi="GHEA Grapalat" w:cs="Sylfaen"/>
                <w:sz w:val="20"/>
                <w:szCs w:val="20"/>
                <w:lang w:val="pt-BR"/>
              </w:rPr>
              <w:t>/</w:t>
            </w:r>
            <w:r w:rsidRPr="00F21E69">
              <w:rPr>
                <w:rFonts w:ascii="GHEA Grapalat" w:hAnsi="GHEA Grapalat" w:cs="Sylfaen"/>
                <w:sz w:val="20"/>
                <w:szCs w:val="20"/>
              </w:rPr>
              <w:t>в</w:t>
            </w:r>
            <w:r w:rsidRPr="00F21E69">
              <w:rPr>
                <w:rFonts w:ascii="GHEA Grapalat" w:hAnsi="GHEA Grapalat" w:cs="Sylfaen"/>
                <w:sz w:val="20"/>
                <w:szCs w:val="20"/>
                <w:lang w:val="pt-BR"/>
              </w:rPr>
              <w:t xml:space="preserve"> </w:t>
            </w:r>
            <w:r>
              <w:rPr>
                <w:rFonts w:ascii="GHEA Grapalat" w:hAnsi="GHEA Grapalat" w:cs="Sylfaen"/>
                <w:sz w:val="20"/>
                <w:szCs w:val="20"/>
              </w:rPr>
              <w:t>,</w:t>
            </w:r>
            <w:r w:rsidRPr="003B2DAC">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3B2DAC">
              <w:rPr>
                <w:rFonts w:ascii="GHEA Grapalat" w:hAnsi="GHEA Grapalat" w:cs="Sylfaen"/>
                <w:sz w:val="20"/>
                <w:szCs w:val="20"/>
                <w:lang w:val="pt-BR"/>
              </w:rPr>
              <w:t>0,5</w:t>
            </w:r>
            <w:r w:rsidRPr="00F21E69">
              <w:rPr>
                <w:rFonts w:ascii="GHEA Grapalat" w:hAnsi="GHEA Grapalat" w:cs="Sylfaen"/>
                <w:sz w:val="20"/>
                <w:szCs w:val="20"/>
              </w:rPr>
              <w:t>мг</w:t>
            </w:r>
            <w:r w:rsidRPr="003B2DAC">
              <w:rPr>
                <w:rFonts w:ascii="GHEA Grapalat" w:hAnsi="GHEA Grapalat" w:cs="Sylfaen"/>
                <w:sz w:val="20"/>
                <w:szCs w:val="20"/>
                <w:lang w:val="pt-BR"/>
              </w:rPr>
              <w:t>/</w:t>
            </w:r>
            <w:r w:rsidRPr="00F21E69">
              <w:rPr>
                <w:rFonts w:ascii="GHEA Grapalat" w:hAnsi="GHEA Grapalat" w:cs="Sylfaen"/>
                <w:sz w:val="20"/>
                <w:szCs w:val="20"/>
              </w:rPr>
              <w:t>мл</w:t>
            </w:r>
            <w:r w:rsidRPr="003B2DAC">
              <w:rPr>
                <w:rFonts w:ascii="GHEA Grapalat" w:hAnsi="GHEA Grapalat" w:cs="Sylfaen"/>
                <w:sz w:val="20"/>
                <w:szCs w:val="20"/>
                <w:lang w:val="pt-BR"/>
              </w:rPr>
              <w:t>, 1</w:t>
            </w:r>
            <w:r w:rsidRPr="00F21E69">
              <w:rPr>
                <w:rFonts w:ascii="GHEA Grapalat" w:hAnsi="GHEA Grapalat" w:cs="Sylfaen"/>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3B2DAC"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3B2DAC" w:rsidRDefault="000C7BF5" w:rsidP="00A37D8B">
            <w:pPr>
              <w:jc w:val="center"/>
              <w:rPr>
                <w:rFonts w:ascii="GHEA Grapalat" w:hAnsi="GHEA Grapalat" w:cs="Arial"/>
                <w:sz w:val="18"/>
                <w:szCs w:val="18"/>
                <w:lang w:val="pt-BR"/>
              </w:rPr>
            </w:pPr>
            <w:r w:rsidRPr="003B2DAC">
              <w:rPr>
                <w:rFonts w:ascii="GHEA Grapalat" w:hAnsi="GHEA Grapalat" w:cs="Arial"/>
                <w:sz w:val="18"/>
                <w:szCs w:val="18"/>
                <w:lang w:val="pt-BR"/>
              </w:rPr>
              <w:t>3010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3B2DAC" w:rsidRDefault="000C7BF5" w:rsidP="00A37D8B">
            <w:pPr>
              <w:jc w:val="center"/>
              <w:rPr>
                <w:rFonts w:ascii="GHEA Grapalat" w:hAnsi="GHEA Grapalat" w:cs="Arial"/>
                <w:sz w:val="20"/>
                <w:szCs w:val="20"/>
                <w:lang w:val="pt-BR"/>
              </w:rPr>
            </w:pPr>
            <w:r w:rsidRPr="003B2DAC">
              <w:rPr>
                <w:rFonts w:ascii="GHEA Grapalat" w:hAnsi="GHEA Grapalat" w:cs="Arial"/>
                <w:sz w:val="20"/>
                <w:szCs w:val="20"/>
                <w:lang w:val="pt-BR"/>
              </w:rPr>
              <w:t>3010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w:t>
            </w:r>
            <w:r w:rsidRPr="003B2DAC">
              <w:rPr>
                <w:rFonts w:ascii="GHEA Grapalat" w:hAnsi="GHEA Grapalat"/>
                <w:sz w:val="18"/>
                <w:szCs w:val="18"/>
                <w:lang w:val="pt-BR"/>
              </w:rPr>
              <w:t xml:space="preserve"> </w:t>
            </w:r>
            <w:r>
              <w:rPr>
                <w:rFonts w:ascii="GHEA Grapalat" w:hAnsi="GHEA Grapalat"/>
                <w:sz w:val="18"/>
                <w:szCs w:val="18"/>
              </w:rPr>
              <w:t>течение</w:t>
            </w:r>
            <w:r w:rsidRPr="003B2DAC">
              <w:rPr>
                <w:rFonts w:ascii="GHEA Grapalat" w:hAnsi="GHEA Grapalat"/>
                <w:sz w:val="18"/>
                <w:szCs w:val="18"/>
                <w:lang w:val="pt-BR"/>
              </w:rPr>
              <w:t xml:space="preserve"> 3-</w:t>
            </w:r>
            <w:r>
              <w:rPr>
                <w:rFonts w:ascii="GHEA Grapalat" w:hAnsi="GHEA Grapalat"/>
                <w:sz w:val="18"/>
                <w:szCs w:val="18"/>
              </w:rPr>
              <w:t>ей</w:t>
            </w:r>
            <w:r w:rsidRPr="003B2DAC">
              <w:rPr>
                <w:rFonts w:ascii="GHEA Grapalat" w:hAnsi="GHEA Grapalat"/>
                <w:sz w:val="18"/>
                <w:szCs w:val="18"/>
                <w:lang w:val="pt-BR"/>
              </w:rPr>
              <w:t xml:space="preserve"> </w:t>
            </w:r>
            <w:r>
              <w:rPr>
                <w:rFonts w:ascii="GHEA Grapalat" w:hAnsi="GHEA Grapalat"/>
                <w:sz w:val="18"/>
                <w:szCs w:val="18"/>
              </w:rPr>
              <w:t>четверти</w:t>
            </w:r>
            <w:r w:rsidRPr="003B2DAC">
              <w:rPr>
                <w:rFonts w:ascii="GHEA Grapalat" w:hAnsi="GHEA Grapalat"/>
                <w:sz w:val="18"/>
                <w:szCs w:val="18"/>
                <w:lang w:val="pt-BR"/>
              </w:rPr>
              <w:t xml:space="preserve"> 2020 </w:t>
            </w:r>
            <w:r>
              <w:rPr>
                <w:rFonts w:ascii="GHEA Grapalat" w:hAnsi="GHEA Grapalat"/>
                <w:sz w:val="18"/>
                <w:szCs w:val="18"/>
              </w:rPr>
              <w:t>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5</w:t>
            </w:r>
            <w:r>
              <w:rPr>
                <w:rFonts w:ascii="GHEA Grapalat" w:hAnsi="GHEA Grapalat" w:cs="Arial LatArm"/>
                <w:lang w:val="pt-BR"/>
              </w:rPr>
              <w:t>2</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sidRPr="00F072C3">
              <w:rPr>
                <w:rFonts w:ascii="GHEA Grapalat" w:hAnsi="GHEA Grapalat"/>
                <w:sz w:val="16"/>
                <w:szCs w:val="16"/>
                <w:lang w:val="pt-BR"/>
              </w:rPr>
              <w:t>33621250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Pr>
                <w:rFonts w:ascii="GHEA Grapalat" w:hAnsi="GHEA Grapalat" w:cs="Arial"/>
                <w:sz w:val="20"/>
                <w:szCs w:val="20"/>
              </w:rPr>
              <w:t>декстран</w:t>
            </w:r>
            <w:r w:rsidRPr="003B2DAC">
              <w:rPr>
                <w:rFonts w:ascii="GHEA Grapalat" w:hAnsi="GHEA Grapalat" w:cs="Arial"/>
                <w:sz w:val="20"/>
                <w:szCs w:val="20"/>
                <w:lang w:val="pt-BR"/>
              </w:rPr>
              <w:t xml:space="preserve"> b05aa05</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1F1CCC" w:rsidRDefault="000C7BF5" w:rsidP="00A37D8B">
            <w:pPr>
              <w:jc w:val="both"/>
            </w:pPr>
            <w:r>
              <w:rPr>
                <w:rFonts w:ascii="GHEA Grapalat" w:hAnsi="GHEA Grapalat" w:cs="Arial"/>
                <w:sz w:val="20"/>
                <w:szCs w:val="20"/>
              </w:rPr>
              <w:t>декстран</w:t>
            </w:r>
            <w:r w:rsidRPr="00F072C3">
              <w:rPr>
                <w:rFonts w:ascii="GHEA Grapalat" w:hAnsi="GHEA Grapalat" w:cs="Calibri"/>
                <w:sz w:val="20"/>
                <w:szCs w:val="20"/>
                <w:lang w:val="pt-BR"/>
              </w:rPr>
              <w:t xml:space="preserve"> (</w:t>
            </w:r>
            <w:r>
              <w:rPr>
                <w:rFonts w:ascii="GHEA Grapalat" w:hAnsi="GHEA Grapalat" w:cs="Arial"/>
                <w:sz w:val="20"/>
                <w:szCs w:val="20"/>
              </w:rPr>
              <w:t>декстран</w:t>
            </w:r>
            <w:r w:rsidRPr="00F072C3">
              <w:rPr>
                <w:rFonts w:ascii="GHEA Grapalat" w:hAnsi="GHEA Grapalat" w:cs="Calibri"/>
                <w:sz w:val="20"/>
                <w:szCs w:val="20"/>
                <w:lang w:val="pt-BR"/>
              </w:rPr>
              <w:t xml:space="preserve"> 70), </w:t>
            </w:r>
            <w:r w:rsidRPr="001F1CCC">
              <w:rPr>
                <w:rFonts w:ascii="GHEA Grapalat" w:hAnsi="GHEA Grapalat" w:cs="Sylfaen"/>
                <w:sz w:val="20"/>
                <w:szCs w:val="20"/>
              </w:rPr>
              <w:t>лекарственная</w:t>
            </w:r>
            <w:r w:rsidRPr="001F1CCC">
              <w:rPr>
                <w:rFonts w:ascii="GHEA Grapalat" w:hAnsi="GHEA Grapalat" w:cs="Sylfaen"/>
                <w:sz w:val="20"/>
                <w:szCs w:val="20"/>
                <w:lang w:val="pt-BR"/>
              </w:rPr>
              <w:t xml:space="preserve"> </w:t>
            </w:r>
            <w:r w:rsidRPr="001F1CCC">
              <w:rPr>
                <w:rFonts w:ascii="GHEA Grapalat" w:hAnsi="GHEA Grapalat" w:cs="Sylfaen"/>
                <w:sz w:val="20"/>
                <w:szCs w:val="20"/>
              </w:rPr>
              <w:t>форма</w:t>
            </w:r>
            <w:r w:rsidRPr="001F1CCC">
              <w:rPr>
                <w:rFonts w:ascii="GHEA Grapalat" w:hAnsi="GHEA Grapalat" w:cs="Sylfaen"/>
                <w:sz w:val="20"/>
                <w:szCs w:val="20"/>
                <w:lang w:val="pt-BR"/>
              </w:rPr>
              <w:t xml:space="preserve"> – </w:t>
            </w:r>
            <w:r w:rsidRPr="001F1CCC">
              <w:rPr>
                <w:rFonts w:ascii="GHEA Grapalat" w:hAnsi="GHEA Grapalat" w:cs="Sylfaen"/>
                <w:sz w:val="20"/>
                <w:szCs w:val="20"/>
              </w:rPr>
              <w:t>раствор</w:t>
            </w:r>
            <w:r w:rsidRPr="001F1CCC">
              <w:rPr>
                <w:rFonts w:ascii="GHEA Grapalat" w:hAnsi="GHEA Grapalat" w:cs="Sylfaen"/>
                <w:sz w:val="20"/>
                <w:szCs w:val="20"/>
                <w:lang w:val="pt-BR"/>
              </w:rPr>
              <w:t xml:space="preserve"> </w:t>
            </w:r>
            <w:r>
              <w:rPr>
                <w:rFonts w:ascii="GHEA Grapalat" w:hAnsi="GHEA Grapalat" w:cs="Sylfaen"/>
                <w:sz w:val="20"/>
                <w:szCs w:val="20"/>
              </w:rPr>
              <w:t>капельный для инъекций</w:t>
            </w:r>
            <w:r w:rsidRPr="00F072C3">
              <w:rPr>
                <w:rFonts w:ascii="GHEA Grapalat" w:hAnsi="GHEA Grapalat" w:cs="Sylfaen"/>
                <w:sz w:val="20"/>
                <w:szCs w:val="20"/>
                <w:lang w:val="pt-BR"/>
              </w:rPr>
              <w:t>.</w:t>
            </w:r>
            <w:r>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1F1CCC">
              <w:rPr>
                <w:rFonts w:ascii="GHEA Grapalat" w:hAnsi="GHEA Grapalat" w:cs="Sylfaen"/>
                <w:sz w:val="20"/>
                <w:szCs w:val="20"/>
                <w:lang w:val="pt-BR"/>
              </w:rPr>
              <w:t>60</w:t>
            </w:r>
            <w:r w:rsidRPr="001F1CCC">
              <w:rPr>
                <w:rFonts w:ascii="GHEA Grapalat" w:hAnsi="GHEA Grapalat" w:cs="Sylfaen"/>
                <w:sz w:val="20"/>
                <w:szCs w:val="20"/>
              </w:rPr>
              <w:t>мг</w:t>
            </w:r>
            <w:r w:rsidRPr="001F1CCC">
              <w:rPr>
                <w:rFonts w:ascii="GHEA Grapalat" w:hAnsi="GHEA Grapalat" w:cs="Sylfaen"/>
                <w:sz w:val="20"/>
                <w:szCs w:val="20"/>
                <w:lang w:val="pt-BR"/>
              </w:rPr>
              <w:t>/</w:t>
            </w:r>
            <w:r w:rsidRPr="001F1CCC">
              <w:rPr>
                <w:rFonts w:ascii="GHEA Grapalat" w:hAnsi="GHEA Grapalat" w:cs="Sylfaen"/>
                <w:sz w:val="20"/>
                <w:szCs w:val="20"/>
              </w:rPr>
              <w:t>мл</w:t>
            </w:r>
            <w:r w:rsidRPr="001F1CCC">
              <w:rPr>
                <w:rFonts w:ascii="GHEA Grapalat" w:hAnsi="GHEA Grapalat" w:cs="Sylfaen"/>
                <w:sz w:val="20"/>
                <w:szCs w:val="20"/>
                <w:lang w:val="pt-BR"/>
              </w:rPr>
              <w:t>, 250</w:t>
            </w:r>
            <w:r w:rsidRPr="001F1CCC">
              <w:rPr>
                <w:rFonts w:ascii="GHEA Grapalat" w:hAnsi="GHEA Grapalat" w:cs="Sylfaen"/>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50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5</w:t>
            </w:r>
            <w:r>
              <w:rPr>
                <w:rFonts w:ascii="GHEA Grapalat" w:hAnsi="GHEA Grapalat" w:cs="Arial LatArm"/>
                <w:lang w:val="pt-BR"/>
              </w:rPr>
              <w:t>3</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33621270/1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hy-AM"/>
              </w:rPr>
            </w:pPr>
            <w:r w:rsidRPr="001F1CCC">
              <w:rPr>
                <w:rFonts w:ascii="GHEA Grapalat" w:hAnsi="GHEA Grapalat" w:cs="Arial"/>
                <w:sz w:val="20"/>
                <w:szCs w:val="20"/>
                <w:lang w:val="hy-AM"/>
              </w:rPr>
              <w:t>Раствор Ломентола в ментилизовалериановой кислоте,</w:t>
            </w:r>
            <w:r w:rsidRPr="00F072C3">
              <w:rPr>
                <w:rFonts w:ascii="GHEA Grapalat" w:hAnsi="GHEA Grapalat" w:cs="Arial"/>
                <w:sz w:val="20"/>
                <w:szCs w:val="20"/>
                <w:lang w:val="hy-AM"/>
              </w:rPr>
              <w:t>C01EX</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1F1CCC">
              <w:rPr>
                <w:rFonts w:ascii="GHEA Grapalat" w:hAnsi="GHEA Grapalat" w:cs="Calibri"/>
                <w:sz w:val="20"/>
                <w:szCs w:val="20"/>
                <w:lang w:val="hy-AM"/>
              </w:rPr>
              <w:t>Раствор Ломентола в ментилизовалериановой кислоте,</w:t>
            </w:r>
            <w:r w:rsidRPr="001F1CCC">
              <w:rPr>
                <w:rFonts w:ascii="GHEA Grapalat" w:hAnsi="GHEA Grapalat" w:cs="Sylfaen"/>
                <w:sz w:val="20"/>
                <w:szCs w:val="20"/>
              </w:rPr>
              <w:t>лекарственная форма - таблетка</w:t>
            </w:r>
            <w:r w:rsidRPr="00B12C96">
              <w:rPr>
                <w:rFonts w:ascii="GHEA Grapalat" w:hAnsi="GHEA Grapalat" w:cs="Sylfaen"/>
                <w:sz w:val="20"/>
                <w:szCs w:val="20"/>
                <w:lang w:val="pt-BR"/>
              </w:rPr>
              <w:t xml:space="preserve"> </w:t>
            </w:r>
            <w:r w:rsidRPr="001F1CCC">
              <w:rPr>
                <w:rFonts w:ascii="GHEA Grapalat" w:hAnsi="GHEA Grapalat" w:cs="Sylfaen"/>
                <w:sz w:val="20"/>
                <w:szCs w:val="20"/>
              </w:rPr>
              <w:t>подъязычный</w:t>
            </w:r>
            <w:r w:rsidRPr="00F072C3">
              <w:rPr>
                <w:rFonts w:ascii="GHEA Grapalat" w:hAnsi="GHEA Grapalat" w:cs="Sylfaen"/>
                <w:sz w:val="20"/>
                <w:szCs w:val="20"/>
                <w:lang w:val="pt-BR"/>
              </w:rPr>
              <w:t xml:space="preserve">, </w:t>
            </w:r>
            <w:r w:rsidRPr="001F1CCC">
              <w:rPr>
                <w:rFonts w:ascii="GHEA Grapalat" w:hAnsi="GHEA Grapalat" w:cs="Sylfaen"/>
                <w:sz w:val="20"/>
                <w:szCs w:val="20"/>
              </w:rPr>
              <w:t>дозировка</w:t>
            </w:r>
            <w:r w:rsidRPr="00F072C3">
              <w:rPr>
                <w:rFonts w:ascii="GHEA Grapalat" w:hAnsi="GHEA Grapalat" w:cs="Sylfaen"/>
                <w:sz w:val="20"/>
                <w:szCs w:val="20"/>
                <w:lang w:val="pt-BR"/>
              </w:rPr>
              <w:t>. 60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sidRPr="00F072C3">
              <w:rPr>
                <w:rFonts w:ascii="GHEA Grapalat" w:hAnsi="GHEA Grapalat" w:cs="Arial"/>
                <w:sz w:val="18"/>
                <w:szCs w:val="18"/>
                <w:lang w:val="hy-AM"/>
              </w:rPr>
              <w:t>1</w:t>
            </w:r>
            <w:r w:rsidRPr="00F072C3">
              <w:rPr>
                <w:rFonts w:ascii="GHEA Grapalat" w:hAnsi="GHEA Grapalat" w:cs="Arial"/>
                <w:sz w:val="18"/>
                <w:szCs w:val="18"/>
              </w:rPr>
              <w:t>1</w:t>
            </w:r>
            <w:r w:rsidRPr="00F072C3">
              <w:rPr>
                <w:rFonts w:ascii="GHEA Grapalat" w:hAnsi="GHEA Grapalat" w:cs="Arial"/>
                <w:sz w:val="18"/>
                <w:szCs w:val="18"/>
                <w:lang w:val="hy-AM"/>
              </w:rPr>
              <w:t>000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hy-AM"/>
              </w:rPr>
            </w:pPr>
            <w:r w:rsidRPr="00F072C3">
              <w:rPr>
                <w:rFonts w:ascii="GHEA Grapalat" w:hAnsi="GHEA Grapalat" w:cs="Arial"/>
                <w:sz w:val="20"/>
                <w:szCs w:val="20"/>
                <w:lang w:val="hy-AM"/>
              </w:rPr>
              <w:t>1</w:t>
            </w:r>
            <w:r w:rsidRPr="00F072C3">
              <w:rPr>
                <w:rFonts w:ascii="GHEA Grapalat" w:hAnsi="GHEA Grapalat" w:cs="Arial"/>
                <w:sz w:val="20"/>
                <w:szCs w:val="20"/>
              </w:rPr>
              <w:t>1</w:t>
            </w:r>
            <w:r w:rsidRPr="00F072C3">
              <w:rPr>
                <w:rFonts w:ascii="GHEA Grapalat" w:hAnsi="GHEA Grapalat" w:cs="Arial"/>
                <w:sz w:val="20"/>
                <w:szCs w:val="20"/>
                <w:lang w:val="hy-AM"/>
              </w:rPr>
              <w:t>000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5</w:t>
            </w:r>
            <w:r>
              <w:rPr>
                <w:rFonts w:ascii="GHEA Grapalat" w:hAnsi="GHEA Grapalat" w:cs="Arial LatArm"/>
                <w:lang w:val="pt-BR"/>
              </w:rPr>
              <w:t>4</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33621280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1F1CCC">
              <w:rPr>
                <w:rFonts w:ascii="GHEA Grapalat" w:hAnsi="GHEA Grapalat"/>
                <w:sz w:val="20"/>
                <w:szCs w:val="20"/>
              </w:rPr>
              <w:t xml:space="preserve">Фенобарбиталэтилбромуксусная кислота </w:t>
            </w:r>
            <w:r w:rsidRPr="00F072C3">
              <w:rPr>
                <w:rFonts w:ascii="GHEA Grapalat" w:hAnsi="GHEA Grapalat"/>
                <w:sz w:val="20"/>
                <w:szCs w:val="20"/>
              </w:rPr>
              <w:t>N05CB02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pt-BR"/>
              </w:rPr>
            </w:pPr>
            <w:r w:rsidRPr="001F1CCC">
              <w:rPr>
                <w:rFonts w:ascii="GHEA Grapalat" w:hAnsi="GHEA Grapalat" w:cs="Calibri"/>
                <w:sz w:val="20"/>
                <w:szCs w:val="20"/>
                <w:lang w:val="es-ES"/>
              </w:rPr>
              <w:t>Э</w:t>
            </w:r>
            <w:r>
              <w:rPr>
                <w:rFonts w:ascii="GHEA Grapalat" w:hAnsi="GHEA Grapalat" w:cs="Calibri"/>
                <w:sz w:val="20"/>
                <w:szCs w:val="20"/>
                <w:lang w:val="es-ES"/>
              </w:rPr>
              <w:t>тилбромизовалерат, фенобарбитал,</w:t>
            </w:r>
            <w:r w:rsidRPr="00F072C3">
              <w:rPr>
                <w:rFonts w:ascii="GHEA Grapalat" w:hAnsi="GHEA Grapalat" w:cs="Calibri"/>
                <w:sz w:val="20"/>
                <w:szCs w:val="20"/>
                <w:lang w:val="es-ES"/>
              </w:rPr>
              <w:t xml:space="preserve"> </w:t>
            </w:r>
            <w:r w:rsidRPr="001F1CCC">
              <w:rPr>
                <w:rFonts w:ascii="GHEA Grapalat" w:hAnsi="GHEA Grapalat" w:cs="Sylfaen"/>
                <w:sz w:val="20"/>
                <w:szCs w:val="20"/>
              </w:rPr>
              <w:t>лекарственная</w:t>
            </w:r>
            <w:r w:rsidRPr="001F1CCC">
              <w:rPr>
                <w:rFonts w:ascii="GHEA Grapalat" w:hAnsi="GHEA Grapalat" w:cs="Sylfaen"/>
                <w:sz w:val="20"/>
                <w:szCs w:val="20"/>
                <w:lang w:val="pt-BR"/>
              </w:rPr>
              <w:t xml:space="preserve"> </w:t>
            </w:r>
            <w:r w:rsidRPr="001F1CCC">
              <w:rPr>
                <w:rFonts w:ascii="GHEA Grapalat" w:hAnsi="GHEA Grapalat" w:cs="Sylfaen"/>
                <w:sz w:val="20"/>
                <w:szCs w:val="20"/>
              </w:rPr>
              <w:t>фома</w:t>
            </w:r>
            <w:r w:rsidRPr="001F1CCC">
              <w:rPr>
                <w:rFonts w:ascii="GHEA Grapalat" w:hAnsi="GHEA Grapalat"/>
                <w:lang w:val="pt-BR"/>
              </w:rPr>
              <w:t xml:space="preserve"> </w:t>
            </w:r>
            <w:r>
              <w:rPr>
                <w:rFonts w:ascii="GHEA Grapalat" w:hAnsi="GHEA Grapalat"/>
                <w:lang w:val="pt-BR"/>
              </w:rPr>
              <w:t>–</w:t>
            </w:r>
            <w:r w:rsidRPr="001F1CCC">
              <w:rPr>
                <w:rFonts w:ascii="GHEA Grapalat" w:hAnsi="GHEA Grapalat"/>
                <w:sz w:val="20"/>
                <w:szCs w:val="20"/>
                <w:lang w:val="pt-BR"/>
              </w:rPr>
              <w:t xml:space="preserve"> </w:t>
            </w:r>
            <w:r w:rsidRPr="001F1CCC">
              <w:rPr>
                <w:rFonts w:ascii="GHEA Grapalat" w:hAnsi="GHEA Grapalat"/>
                <w:sz w:val="20"/>
                <w:szCs w:val="20"/>
              </w:rPr>
              <w:t>раствор</w:t>
            </w:r>
            <w:r w:rsidRPr="001F1CCC">
              <w:rPr>
                <w:rFonts w:ascii="GHEA Grapalat" w:hAnsi="GHEA Grapalat"/>
                <w:lang w:val="pt-BR"/>
              </w:rPr>
              <w:t xml:space="preserve"> </w:t>
            </w:r>
            <w:r w:rsidRPr="001F1CCC">
              <w:rPr>
                <w:rFonts w:ascii="GHEA Grapalat" w:hAnsi="GHEA Grapalat" w:cs="Sylfaen"/>
                <w:sz w:val="20"/>
                <w:szCs w:val="20"/>
                <w:lang w:val="pt-BR"/>
              </w:rPr>
              <w:t>(</w:t>
            </w:r>
            <w:r w:rsidRPr="001F1CCC">
              <w:rPr>
                <w:rFonts w:ascii="GHEA Grapalat" w:hAnsi="GHEA Grapalat" w:cs="Sylfaen"/>
                <w:sz w:val="20"/>
                <w:szCs w:val="20"/>
              </w:rPr>
              <w:t>капли</w:t>
            </w:r>
            <w:r w:rsidRPr="001F1CCC">
              <w:rPr>
                <w:rFonts w:ascii="GHEA Grapalat" w:hAnsi="GHEA Grapalat" w:cs="Sylfaen"/>
                <w:sz w:val="20"/>
                <w:szCs w:val="20"/>
                <w:lang w:val="pt-BR"/>
              </w:rPr>
              <w:t xml:space="preserve">), </w:t>
            </w:r>
            <w:r>
              <w:rPr>
                <w:rFonts w:ascii="GHEA Grapalat" w:hAnsi="GHEA Grapalat" w:cs="Sylfaen"/>
                <w:sz w:val="20"/>
                <w:szCs w:val="20"/>
              </w:rPr>
              <w:t>доз</w:t>
            </w:r>
            <w:r w:rsidRPr="001F1CCC">
              <w:rPr>
                <w:rFonts w:ascii="GHEA Grapalat" w:hAnsi="GHEA Grapalat" w:cs="Sylfaen"/>
                <w:sz w:val="20"/>
                <w:szCs w:val="20"/>
              </w:rPr>
              <w:t>ировка</w:t>
            </w:r>
            <w:r w:rsidRPr="001F1CCC">
              <w:rPr>
                <w:rFonts w:ascii="GHEA Grapalat" w:hAnsi="GHEA Grapalat" w:cs="Sylfaen"/>
                <w:sz w:val="20"/>
                <w:szCs w:val="20"/>
                <w:lang w:val="pt-BR"/>
              </w:rPr>
              <w:t>. 18,4</w:t>
            </w:r>
            <w:r>
              <w:rPr>
                <w:rFonts w:ascii="GHEA Grapalat" w:hAnsi="GHEA Grapalat" w:cs="Sylfaen"/>
                <w:sz w:val="20"/>
                <w:szCs w:val="20"/>
              </w:rPr>
              <w:t>мг</w:t>
            </w:r>
            <w:r w:rsidRPr="00681D45">
              <w:rPr>
                <w:rFonts w:ascii="GHEA Grapalat" w:hAnsi="GHEA Grapalat" w:cs="Sylfaen"/>
                <w:sz w:val="20"/>
                <w:szCs w:val="20"/>
                <w:lang w:val="pt-BR"/>
              </w:rPr>
              <w:t>/</w:t>
            </w:r>
            <w:r>
              <w:rPr>
                <w:rFonts w:ascii="GHEA Grapalat" w:hAnsi="GHEA Grapalat" w:cs="Sylfaen"/>
                <w:sz w:val="20"/>
                <w:szCs w:val="20"/>
              </w:rPr>
              <w:t>мл</w:t>
            </w:r>
            <w:r w:rsidRPr="00681D45">
              <w:rPr>
                <w:rFonts w:ascii="GHEA Grapalat" w:hAnsi="GHEA Grapalat" w:cs="Sylfaen"/>
                <w:sz w:val="20"/>
                <w:szCs w:val="20"/>
                <w:lang w:val="pt-BR"/>
              </w:rPr>
              <w:t>+ 18,4</w:t>
            </w:r>
            <w:r>
              <w:rPr>
                <w:rFonts w:ascii="GHEA Grapalat" w:hAnsi="GHEA Grapalat" w:cs="Sylfaen"/>
                <w:sz w:val="20"/>
                <w:szCs w:val="20"/>
              </w:rPr>
              <w:t>мг</w:t>
            </w:r>
            <w:r w:rsidRPr="00681D45">
              <w:rPr>
                <w:rFonts w:ascii="GHEA Grapalat" w:hAnsi="GHEA Grapalat" w:cs="Sylfaen"/>
                <w:sz w:val="20"/>
                <w:szCs w:val="20"/>
                <w:lang w:val="pt-BR"/>
              </w:rPr>
              <w:t>/</w:t>
            </w:r>
            <w:r>
              <w:rPr>
                <w:rFonts w:ascii="GHEA Grapalat" w:hAnsi="GHEA Grapalat" w:cs="Sylfaen"/>
                <w:sz w:val="20"/>
                <w:szCs w:val="20"/>
              </w:rPr>
              <w:t>мл</w:t>
            </w:r>
            <w:r w:rsidRPr="00681D45">
              <w:rPr>
                <w:rFonts w:ascii="GHEA Grapalat" w:hAnsi="GHEA Grapalat" w:cs="Sylfaen"/>
                <w:sz w:val="20"/>
                <w:szCs w:val="20"/>
                <w:lang w:val="pt-BR"/>
              </w:rPr>
              <w:t>, 50</w:t>
            </w:r>
            <w:r>
              <w:rPr>
                <w:rFonts w:ascii="GHEA Grapalat" w:hAnsi="GHEA Grapalat" w:cs="Sylfaen"/>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51</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51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5</w:t>
            </w:r>
            <w:r>
              <w:rPr>
                <w:rFonts w:ascii="GHEA Grapalat" w:hAnsi="GHEA Grapalat" w:cs="Arial LatArm"/>
                <w:lang w:val="pt-BR"/>
              </w:rPr>
              <w:t>5</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33621290</w:t>
            </w:r>
          </w:p>
        </w:tc>
        <w:tc>
          <w:tcPr>
            <w:tcW w:w="1559" w:type="dxa"/>
            <w:tcBorders>
              <w:top w:val="single" w:sz="4" w:space="0" w:color="auto"/>
              <w:left w:val="single" w:sz="4" w:space="0" w:color="auto"/>
              <w:bottom w:val="single" w:sz="4" w:space="0" w:color="auto"/>
              <w:right w:val="single" w:sz="4" w:space="0" w:color="auto"/>
            </w:tcBorders>
          </w:tcPr>
          <w:p w:rsidR="000C7BF5" w:rsidRPr="000C7BF5" w:rsidRDefault="000C7BF5" w:rsidP="00A37D8B">
            <w:pPr>
              <w:rPr>
                <w:rFonts w:ascii="GHEA Grapalat" w:hAnsi="GHEA Grapalat"/>
                <w:sz w:val="20"/>
                <w:szCs w:val="20"/>
                <w:lang w:val="en-US"/>
              </w:rPr>
            </w:pPr>
            <w:r>
              <w:rPr>
                <w:rFonts w:ascii="GHEA Grapalat" w:hAnsi="GHEA Grapalat" w:cs="Arial"/>
                <w:sz w:val="20"/>
                <w:szCs w:val="20"/>
              </w:rPr>
              <w:t>эпинефрин</w:t>
            </w:r>
            <w:r w:rsidRPr="000C7BF5">
              <w:rPr>
                <w:rFonts w:ascii="GHEA Grapalat" w:hAnsi="GHEA Grapalat" w:cs="Arial"/>
                <w:sz w:val="20"/>
                <w:szCs w:val="20"/>
                <w:lang w:val="en-US"/>
              </w:rPr>
              <w:t xml:space="preserve"> (</w:t>
            </w:r>
            <w:r>
              <w:rPr>
                <w:rFonts w:ascii="GHEA Grapalat" w:hAnsi="GHEA Grapalat" w:cs="Arial"/>
                <w:sz w:val="20"/>
                <w:szCs w:val="20"/>
              </w:rPr>
              <w:t>адреналин</w:t>
            </w:r>
            <w:r w:rsidRPr="000C7BF5">
              <w:rPr>
                <w:rFonts w:ascii="GHEA Grapalat" w:hAnsi="GHEA Grapalat" w:cs="Arial"/>
                <w:sz w:val="20"/>
                <w:szCs w:val="20"/>
                <w:lang w:val="en-US"/>
              </w:rPr>
              <w:t>) a01ad01, b02bc09, c01ca24, r01aa14, r03aa01, s01ea01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0C7BF5" w:rsidRDefault="000C7BF5" w:rsidP="00A37D8B">
            <w:pPr>
              <w:jc w:val="center"/>
              <w:rPr>
                <w:rFonts w:ascii="GHEA Grapalat" w:hAnsi="GHEA Grapalat"/>
                <w:sz w:val="18"/>
                <w:szCs w:val="18"/>
                <w:lang w:val="en-US"/>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cs="Calibri"/>
                <w:sz w:val="20"/>
                <w:szCs w:val="20"/>
              </w:rPr>
            </w:pPr>
            <w:r w:rsidRPr="002F7F58">
              <w:rPr>
                <w:rFonts w:ascii="GHEA Grapalat" w:hAnsi="GHEA Grapalat" w:cs="Sylfaen"/>
                <w:sz w:val="20"/>
                <w:szCs w:val="20"/>
              </w:rPr>
              <w:t>эпинефрин</w:t>
            </w:r>
            <w:r w:rsidRPr="00F072C3">
              <w:rPr>
                <w:rFonts w:ascii="GHEA Grapalat" w:hAnsi="GHEA Grapalat" w:cs="Sylfaen"/>
                <w:sz w:val="20"/>
                <w:szCs w:val="20"/>
                <w:lang w:val="pt-BR"/>
              </w:rPr>
              <w:t xml:space="preserve"> (</w:t>
            </w:r>
            <w:r w:rsidRPr="002F7F58">
              <w:rPr>
                <w:rFonts w:ascii="GHEA Grapalat" w:hAnsi="GHEA Grapalat" w:cs="Sylfaen"/>
                <w:sz w:val="20"/>
                <w:szCs w:val="20"/>
              </w:rPr>
              <w:t>эпинефрина</w:t>
            </w:r>
            <w:r w:rsidRPr="00F072C3">
              <w:rPr>
                <w:rFonts w:ascii="GHEA Grapalat" w:hAnsi="GHEA Grapalat" w:cs="Sylfaen"/>
                <w:sz w:val="20"/>
                <w:szCs w:val="20"/>
                <w:lang w:val="pt-BR"/>
              </w:rPr>
              <w:t xml:space="preserve"> </w:t>
            </w:r>
            <w:r w:rsidRPr="002F7F58">
              <w:rPr>
                <w:rFonts w:ascii="GHEA Grapalat" w:hAnsi="GHEA Grapalat" w:cs="Sylfaen"/>
                <w:sz w:val="20"/>
                <w:szCs w:val="20"/>
              </w:rPr>
              <w:t>гидротартрат</w:t>
            </w:r>
            <w:r w:rsidRPr="00F072C3">
              <w:rPr>
                <w:rFonts w:ascii="GHEA Grapalat" w:hAnsi="GHEA Grapalat" w:cs="Sylfaen"/>
                <w:sz w:val="20"/>
                <w:szCs w:val="20"/>
                <w:lang w:val="pt-BR"/>
              </w:rPr>
              <w:t xml:space="preserve">), </w:t>
            </w:r>
            <w:r w:rsidRPr="002F7F58">
              <w:rPr>
                <w:rFonts w:ascii="GHEA Grapalat" w:hAnsi="GHEA Grapalat" w:cs="Sylfaen"/>
                <w:sz w:val="20"/>
                <w:szCs w:val="20"/>
              </w:rPr>
              <w:t>лекарственная форма</w:t>
            </w:r>
            <w:r>
              <w:rPr>
                <w:rFonts w:ascii="GHEA Grapalat" w:hAnsi="GHEA Grapalat" w:cs="Sylfaen"/>
                <w:sz w:val="20"/>
                <w:szCs w:val="20"/>
                <w:lang w:val="pt-BR"/>
              </w:rPr>
              <w:t xml:space="preserve"> –</w:t>
            </w:r>
            <w:r w:rsidRPr="00F072C3">
              <w:rPr>
                <w:lang w:val="pt-BR"/>
              </w:rPr>
              <w:t xml:space="preserve"> </w:t>
            </w:r>
            <w:r w:rsidRPr="002F7F58">
              <w:rPr>
                <w:rFonts w:ascii="GHEA Grapalat" w:hAnsi="GHEA Grapalat" w:cs="Sylfaen"/>
                <w:sz w:val="20"/>
                <w:szCs w:val="20"/>
              </w:rPr>
              <w:t xml:space="preserve">раствор </w:t>
            </w:r>
            <w:r>
              <w:rPr>
                <w:rFonts w:ascii="GHEA Grapalat" w:hAnsi="GHEA Grapalat" w:cs="Sylfaen"/>
                <w:sz w:val="20"/>
                <w:szCs w:val="20"/>
              </w:rPr>
              <w:t>ля инъекций</w:t>
            </w:r>
            <w:r w:rsidRPr="00F072C3">
              <w:rPr>
                <w:rFonts w:ascii="GHEA Grapalat" w:hAnsi="GHEA Grapalat" w:cs="Sylfaen"/>
                <w:sz w:val="20"/>
                <w:szCs w:val="20"/>
                <w:lang w:val="pt-BR"/>
              </w:rPr>
              <w:t xml:space="preserve">, </w:t>
            </w:r>
            <w:r w:rsidRPr="002F7F58">
              <w:rPr>
                <w:rFonts w:ascii="GHEA Grapalat" w:hAnsi="GHEA Grapalat" w:cs="Sylfaen"/>
                <w:sz w:val="20"/>
                <w:szCs w:val="20"/>
              </w:rPr>
              <w:t>дозировка</w:t>
            </w:r>
            <w:r w:rsidRPr="00F072C3">
              <w:rPr>
                <w:rFonts w:ascii="GHEA Grapalat" w:hAnsi="GHEA Grapalat" w:cs="Sylfaen"/>
                <w:sz w:val="20"/>
                <w:szCs w:val="20"/>
                <w:lang w:val="pt-BR"/>
              </w:rPr>
              <w:t xml:space="preserve">. </w:t>
            </w:r>
            <w:r>
              <w:rPr>
                <w:rFonts w:ascii="GHEA Grapalat" w:hAnsi="GHEA Grapalat" w:cs="Sylfaen"/>
                <w:sz w:val="20"/>
                <w:szCs w:val="20"/>
              </w:rPr>
              <w:t>1,82мг/мл, 1мл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20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44"/>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5</w:t>
            </w:r>
            <w:r>
              <w:rPr>
                <w:rFonts w:ascii="GHEA Grapalat" w:hAnsi="GHEA Grapalat" w:cs="Arial LatArm"/>
                <w:lang w:val="pt-BR"/>
              </w:rPr>
              <w:t>6</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sidRPr="00F072C3">
              <w:rPr>
                <w:rFonts w:ascii="GHEA Grapalat" w:hAnsi="GHEA Grapalat"/>
                <w:sz w:val="16"/>
                <w:szCs w:val="16"/>
                <w:lang w:val="pt-BR"/>
              </w:rPr>
              <w:t>33621300/1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2F7F58">
              <w:rPr>
                <w:rFonts w:ascii="GHEA Grapalat" w:hAnsi="GHEA Grapalat"/>
                <w:sz w:val="20"/>
                <w:szCs w:val="20"/>
              </w:rPr>
              <w:t xml:space="preserve">этилбромизовалерианат, фенобарбитал </w:t>
            </w:r>
            <w:r w:rsidRPr="002F7F58">
              <w:rPr>
                <w:rFonts w:ascii="GHEA Grapalat" w:hAnsi="GHEA Grapalat"/>
                <w:sz w:val="20"/>
                <w:szCs w:val="20"/>
              </w:rPr>
              <w:lastRenderedPageBreak/>
              <w:t xml:space="preserve">мятного масла </w:t>
            </w:r>
            <w:r w:rsidRPr="00F072C3">
              <w:rPr>
                <w:rFonts w:ascii="GHEA Grapalat" w:hAnsi="GHEA Grapalat"/>
                <w:sz w:val="20"/>
                <w:szCs w:val="20"/>
                <w:lang w:val="pt-BR"/>
              </w:rPr>
              <w:t xml:space="preserve">N05CM                                                                                       </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lang w:val="hy-AM"/>
              </w:rPr>
            </w:pPr>
            <w:r w:rsidRPr="002F7F58">
              <w:rPr>
                <w:rFonts w:ascii="GHEA Grapalat" w:hAnsi="GHEA Grapalat" w:cs="Sylfaen"/>
                <w:sz w:val="20"/>
                <w:szCs w:val="20"/>
                <w:lang w:val="pt-BR"/>
              </w:rPr>
              <w:t>этиловый эфир альфа-бромоизовалериановой кислоты, фенобарбитал, мятное масло</w:t>
            </w:r>
            <w:r w:rsidRPr="00681D45">
              <w:rPr>
                <w:rFonts w:ascii="GHEA Grapalat" w:hAnsi="GHEA Grapalat" w:cs="Sylfaen"/>
                <w:sz w:val="20"/>
                <w:szCs w:val="20"/>
                <w:lang w:val="pt-BR"/>
              </w:rPr>
              <w:t>,</w:t>
            </w:r>
            <w:r w:rsidRPr="00681D45">
              <w:rPr>
                <w:rFonts w:ascii="GHEA Grapalat" w:hAnsi="GHEA Grapalat" w:cs="Calibri"/>
                <w:sz w:val="20"/>
                <w:szCs w:val="20"/>
                <w:lang w:val="pt-BR"/>
              </w:rPr>
              <w:t xml:space="preserve"> </w:t>
            </w:r>
            <w:r w:rsidRPr="002F7F58">
              <w:rPr>
                <w:rFonts w:ascii="GHEA Grapalat" w:hAnsi="GHEA Grapalat" w:cs="Sylfaen"/>
                <w:sz w:val="20"/>
                <w:szCs w:val="20"/>
              </w:rPr>
              <w:lastRenderedPageBreak/>
              <w:t>дозировка</w:t>
            </w:r>
            <w:r>
              <w:rPr>
                <w:rFonts w:ascii="GHEA Grapalat" w:hAnsi="GHEA Grapalat" w:cs="Sylfaen"/>
                <w:sz w:val="20"/>
                <w:szCs w:val="20"/>
                <w:lang w:val="pt-BR"/>
              </w:rPr>
              <w:t xml:space="preserve"> – капли </w:t>
            </w:r>
            <w:r>
              <w:rPr>
                <w:rFonts w:ascii="GHEA Grapalat" w:hAnsi="GHEA Grapalat" w:cs="Sylfaen"/>
                <w:sz w:val="20"/>
                <w:szCs w:val="20"/>
              </w:rPr>
              <w:t>для внутреннего применения</w:t>
            </w:r>
            <w:r w:rsidRPr="00681D45">
              <w:rPr>
                <w:rFonts w:ascii="GHEA Grapalat" w:hAnsi="GHEA Grapalat" w:cs="Sylfaen"/>
                <w:sz w:val="20"/>
                <w:szCs w:val="20"/>
                <w:lang w:val="pt-BR"/>
              </w:rPr>
              <w:t xml:space="preserve">, </w:t>
            </w:r>
            <w:r w:rsidRPr="002F7F58">
              <w:rPr>
                <w:rFonts w:ascii="GHEA Grapalat" w:hAnsi="GHEA Grapalat" w:cs="Sylfaen"/>
                <w:sz w:val="20"/>
                <w:szCs w:val="20"/>
              </w:rPr>
              <w:t>дозировка</w:t>
            </w:r>
            <w:r w:rsidRPr="00681D45">
              <w:rPr>
                <w:rFonts w:ascii="GHEA Grapalat" w:hAnsi="GHEA Grapalat" w:cs="Sylfaen"/>
                <w:sz w:val="20"/>
                <w:szCs w:val="20"/>
                <w:lang w:val="pt-BR"/>
              </w:rPr>
              <w:t>. 20</w:t>
            </w:r>
            <w:r>
              <w:rPr>
                <w:rFonts w:ascii="GHEA Grapalat" w:hAnsi="GHEA Grapalat" w:cs="Sylfaen"/>
                <w:sz w:val="20"/>
                <w:szCs w:val="20"/>
              </w:rPr>
              <w:t>мг</w:t>
            </w:r>
            <w:r w:rsidRPr="00681D45">
              <w:rPr>
                <w:rFonts w:ascii="GHEA Grapalat" w:hAnsi="GHEA Grapalat" w:cs="Sylfaen"/>
                <w:sz w:val="20"/>
                <w:szCs w:val="20"/>
                <w:lang w:val="pt-BR"/>
              </w:rPr>
              <w:t>/</w:t>
            </w:r>
            <w:r>
              <w:rPr>
                <w:rFonts w:ascii="GHEA Grapalat" w:hAnsi="GHEA Grapalat" w:cs="Sylfaen"/>
                <w:sz w:val="20"/>
                <w:szCs w:val="20"/>
              </w:rPr>
              <w:t>мл</w:t>
            </w:r>
            <w:r w:rsidRPr="00681D45">
              <w:rPr>
                <w:rFonts w:ascii="GHEA Grapalat" w:hAnsi="GHEA Grapalat" w:cs="Sylfaen"/>
                <w:sz w:val="20"/>
                <w:szCs w:val="20"/>
                <w:lang w:val="pt-BR"/>
              </w:rPr>
              <w:t>+ 18,26</w:t>
            </w:r>
            <w:r>
              <w:rPr>
                <w:rFonts w:ascii="GHEA Grapalat" w:hAnsi="GHEA Grapalat" w:cs="Sylfaen"/>
                <w:sz w:val="20"/>
                <w:szCs w:val="20"/>
              </w:rPr>
              <w:t>мг</w:t>
            </w:r>
            <w:r w:rsidRPr="00681D45">
              <w:rPr>
                <w:rFonts w:ascii="GHEA Grapalat" w:hAnsi="GHEA Grapalat" w:cs="Sylfaen"/>
                <w:sz w:val="20"/>
                <w:szCs w:val="20"/>
                <w:lang w:val="pt-BR"/>
              </w:rPr>
              <w:t>/</w:t>
            </w:r>
            <w:r>
              <w:rPr>
                <w:rFonts w:ascii="GHEA Grapalat" w:hAnsi="GHEA Grapalat" w:cs="Sylfaen"/>
                <w:sz w:val="20"/>
                <w:szCs w:val="20"/>
              </w:rPr>
              <w:t>мл</w:t>
            </w:r>
            <w:r w:rsidRPr="00681D45">
              <w:rPr>
                <w:rFonts w:ascii="GHEA Grapalat" w:hAnsi="GHEA Grapalat" w:cs="Sylfaen"/>
                <w:sz w:val="20"/>
                <w:szCs w:val="20"/>
                <w:lang w:val="pt-BR"/>
              </w:rPr>
              <w:t>+ 1,42</w:t>
            </w:r>
            <w:r>
              <w:rPr>
                <w:rFonts w:ascii="GHEA Grapalat" w:hAnsi="GHEA Grapalat" w:cs="Sylfaen"/>
                <w:sz w:val="20"/>
                <w:szCs w:val="20"/>
              </w:rPr>
              <w:t>мг</w:t>
            </w:r>
            <w:r w:rsidRPr="00681D45">
              <w:rPr>
                <w:rFonts w:ascii="GHEA Grapalat" w:hAnsi="GHEA Grapalat" w:cs="Sylfaen"/>
                <w:sz w:val="20"/>
                <w:szCs w:val="20"/>
                <w:lang w:val="pt-BR"/>
              </w:rPr>
              <w:t>/</w:t>
            </w:r>
            <w:r>
              <w:rPr>
                <w:rFonts w:ascii="GHEA Grapalat" w:hAnsi="GHEA Grapalat" w:cs="Sylfaen"/>
                <w:sz w:val="20"/>
                <w:szCs w:val="20"/>
              </w:rPr>
              <w:t>мл</w:t>
            </w:r>
            <w:r w:rsidRPr="00681D45">
              <w:rPr>
                <w:rFonts w:ascii="GHEA Grapalat" w:hAnsi="GHEA Grapalat" w:cs="Sylfaen"/>
                <w:sz w:val="20"/>
                <w:szCs w:val="20"/>
                <w:lang w:val="pt-BR"/>
              </w:rPr>
              <w:t>, 25</w:t>
            </w:r>
            <w:r>
              <w:rPr>
                <w:rFonts w:ascii="GHEA Grapalat" w:hAnsi="GHEA Grapalat" w:cs="Sylfaen"/>
                <w:sz w:val="20"/>
                <w:szCs w:val="20"/>
              </w:rPr>
              <w:t>мл</w:t>
            </w:r>
            <w:r w:rsidRPr="00681D45">
              <w:rPr>
                <w:rFonts w:ascii="GHEA Grapalat" w:hAnsi="GHEA Grapalat" w:cs="Sylfaen"/>
                <w:sz w:val="20"/>
                <w:szCs w:val="20"/>
                <w:lang w:val="pt-BR"/>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lastRenderedPageBreak/>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650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F072C3">
              <w:rPr>
                <w:rFonts w:ascii="GHEA Grapalat" w:hAnsi="GHEA Grapalat"/>
                <w:sz w:val="18"/>
                <w:szCs w:val="18"/>
              </w:rPr>
              <w:t>ք.Երևան Արշակունյաց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650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lastRenderedPageBreak/>
              <w:t>5</w:t>
            </w:r>
            <w:r>
              <w:rPr>
                <w:rFonts w:ascii="GHEA Grapalat" w:hAnsi="GHEA Grapalat" w:cs="Arial LatArm"/>
                <w:lang w:val="pt-BR"/>
              </w:rPr>
              <w:t>7</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sidRPr="00F072C3">
              <w:rPr>
                <w:rFonts w:ascii="GHEA Grapalat" w:hAnsi="GHEA Grapalat"/>
                <w:sz w:val="16"/>
                <w:szCs w:val="16"/>
                <w:lang w:val="pt-BR"/>
              </w:rPr>
              <w:t>33621300/2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2F7F58">
              <w:rPr>
                <w:rFonts w:ascii="GHEA Grapalat" w:hAnsi="GHEA Grapalat"/>
                <w:sz w:val="20"/>
                <w:szCs w:val="20"/>
              </w:rPr>
              <w:t xml:space="preserve">этилбромизовалерианат, фенобарбитал мятного масла </w:t>
            </w:r>
            <w:r w:rsidRPr="00F072C3">
              <w:rPr>
                <w:rFonts w:ascii="GHEA Grapalat" w:hAnsi="GHEA Grapalat"/>
                <w:sz w:val="20"/>
                <w:szCs w:val="20"/>
                <w:lang w:val="pt-BR"/>
              </w:rPr>
              <w:t xml:space="preserve">N05CM                                                                                       </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lang w:val="hy-AM"/>
              </w:rPr>
            </w:pPr>
            <w:r w:rsidRPr="002F7F58">
              <w:rPr>
                <w:rFonts w:ascii="GHEA Grapalat" w:hAnsi="GHEA Grapalat" w:cs="Sylfaen"/>
                <w:sz w:val="20"/>
                <w:szCs w:val="20"/>
              </w:rPr>
              <w:t>этиловый</w:t>
            </w:r>
            <w:r w:rsidRPr="002F7F58">
              <w:rPr>
                <w:rFonts w:ascii="GHEA Grapalat" w:hAnsi="GHEA Grapalat" w:cs="Sylfaen"/>
                <w:sz w:val="20"/>
                <w:szCs w:val="20"/>
                <w:lang w:val="pt-BR"/>
              </w:rPr>
              <w:t xml:space="preserve"> </w:t>
            </w:r>
            <w:r w:rsidRPr="002F7F58">
              <w:rPr>
                <w:rFonts w:ascii="GHEA Grapalat" w:hAnsi="GHEA Grapalat" w:cs="Sylfaen"/>
                <w:sz w:val="20"/>
                <w:szCs w:val="20"/>
              </w:rPr>
              <w:t>эфир</w:t>
            </w:r>
            <w:r w:rsidRPr="002F7F58">
              <w:rPr>
                <w:rFonts w:ascii="GHEA Grapalat" w:hAnsi="GHEA Grapalat" w:cs="Sylfaen"/>
                <w:sz w:val="20"/>
                <w:szCs w:val="20"/>
                <w:lang w:val="pt-BR"/>
              </w:rPr>
              <w:t xml:space="preserve"> </w:t>
            </w:r>
            <w:r w:rsidRPr="002F7F58">
              <w:rPr>
                <w:rFonts w:ascii="GHEA Grapalat" w:hAnsi="GHEA Grapalat" w:cs="Sylfaen"/>
                <w:sz w:val="20"/>
                <w:szCs w:val="20"/>
              </w:rPr>
              <w:t>альфа</w:t>
            </w:r>
            <w:r w:rsidRPr="002F7F58">
              <w:rPr>
                <w:rFonts w:ascii="GHEA Grapalat" w:hAnsi="GHEA Grapalat" w:cs="Sylfaen"/>
                <w:sz w:val="20"/>
                <w:szCs w:val="20"/>
                <w:lang w:val="pt-BR"/>
              </w:rPr>
              <w:t>-</w:t>
            </w:r>
            <w:r w:rsidRPr="002F7F58">
              <w:rPr>
                <w:rFonts w:ascii="GHEA Grapalat" w:hAnsi="GHEA Grapalat" w:cs="Sylfaen"/>
                <w:sz w:val="20"/>
                <w:szCs w:val="20"/>
              </w:rPr>
              <w:t>бромоизовалериановой</w:t>
            </w:r>
            <w:r w:rsidRPr="002F7F58">
              <w:rPr>
                <w:rFonts w:ascii="GHEA Grapalat" w:hAnsi="GHEA Grapalat" w:cs="Sylfaen"/>
                <w:sz w:val="20"/>
                <w:szCs w:val="20"/>
                <w:lang w:val="pt-BR"/>
              </w:rPr>
              <w:t xml:space="preserve"> </w:t>
            </w:r>
            <w:r w:rsidRPr="002F7F58">
              <w:rPr>
                <w:rFonts w:ascii="GHEA Grapalat" w:hAnsi="GHEA Grapalat" w:cs="Sylfaen"/>
                <w:sz w:val="20"/>
                <w:szCs w:val="20"/>
              </w:rPr>
              <w:t>кислоты</w:t>
            </w:r>
            <w:r w:rsidRPr="002F7F58">
              <w:rPr>
                <w:rFonts w:ascii="GHEA Grapalat" w:hAnsi="GHEA Grapalat" w:cs="Sylfaen"/>
                <w:sz w:val="20"/>
                <w:szCs w:val="20"/>
                <w:lang w:val="pt-BR"/>
              </w:rPr>
              <w:t xml:space="preserve">, </w:t>
            </w:r>
            <w:r w:rsidRPr="002F7F58">
              <w:rPr>
                <w:rFonts w:ascii="GHEA Grapalat" w:hAnsi="GHEA Grapalat" w:cs="Sylfaen"/>
                <w:sz w:val="20"/>
                <w:szCs w:val="20"/>
              </w:rPr>
              <w:t>фенобарбитал</w:t>
            </w:r>
            <w:r w:rsidRPr="002F7F58">
              <w:rPr>
                <w:rFonts w:ascii="GHEA Grapalat" w:hAnsi="GHEA Grapalat" w:cs="Sylfaen"/>
                <w:sz w:val="20"/>
                <w:szCs w:val="20"/>
                <w:lang w:val="pt-BR"/>
              </w:rPr>
              <w:t xml:space="preserve">, </w:t>
            </w:r>
            <w:r w:rsidRPr="002F7F58">
              <w:rPr>
                <w:rFonts w:ascii="GHEA Grapalat" w:hAnsi="GHEA Grapalat" w:cs="Sylfaen"/>
                <w:sz w:val="20"/>
                <w:szCs w:val="20"/>
              </w:rPr>
              <w:t>мятное</w:t>
            </w:r>
            <w:r w:rsidRPr="002F7F58">
              <w:rPr>
                <w:rFonts w:ascii="GHEA Grapalat" w:hAnsi="GHEA Grapalat" w:cs="Sylfaen"/>
                <w:sz w:val="20"/>
                <w:szCs w:val="20"/>
                <w:lang w:val="pt-BR"/>
              </w:rPr>
              <w:t xml:space="preserve"> </w:t>
            </w:r>
            <w:r w:rsidRPr="002F7F58">
              <w:rPr>
                <w:rFonts w:ascii="GHEA Grapalat" w:hAnsi="GHEA Grapalat" w:cs="Sylfaen"/>
                <w:sz w:val="20"/>
                <w:szCs w:val="20"/>
              </w:rPr>
              <w:t>масло</w:t>
            </w:r>
            <w:r w:rsidRPr="008D5857">
              <w:rPr>
                <w:rFonts w:ascii="GHEA Grapalat" w:hAnsi="GHEA Grapalat" w:cs="Sylfaen"/>
                <w:sz w:val="20"/>
                <w:szCs w:val="20"/>
                <w:lang w:val="pt-BR"/>
              </w:rPr>
              <w:t xml:space="preserve">, </w:t>
            </w:r>
            <w:r>
              <w:rPr>
                <w:rFonts w:ascii="GHEA Grapalat" w:hAnsi="GHEA Grapalat" w:cs="Sylfaen"/>
                <w:sz w:val="20"/>
                <w:szCs w:val="20"/>
              </w:rPr>
              <w:t>лекарственная форма</w:t>
            </w:r>
            <w:r>
              <w:rPr>
                <w:rFonts w:ascii="GHEA Grapalat" w:hAnsi="GHEA Grapalat" w:cs="Sylfaen"/>
                <w:sz w:val="20"/>
                <w:szCs w:val="20"/>
                <w:lang w:val="pt-BR"/>
              </w:rPr>
              <w:t xml:space="preserve"> -</w:t>
            </w:r>
            <w:r w:rsidRPr="008D5857">
              <w:rPr>
                <w:rFonts w:ascii="GHEA Grapalat" w:hAnsi="GHEA Grapalat" w:cs="Sylfaen"/>
                <w:sz w:val="20"/>
                <w:szCs w:val="20"/>
                <w:lang w:val="pt-BR"/>
              </w:rPr>
              <w:t xml:space="preserve"> </w:t>
            </w:r>
            <w:r w:rsidRPr="0039292F">
              <w:rPr>
                <w:rFonts w:ascii="GHEA Grapalat" w:hAnsi="GHEA Grapalat" w:cs="Sylfaen"/>
                <w:sz w:val="20"/>
                <w:szCs w:val="20"/>
              </w:rPr>
              <w:t>таблетка</w:t>
            </w:r>
            <w:r w:rsidRPr="008D5857">
              <w:rPr>
                <w:rFonts w:ascii="GHEA Grapalat" w:hAnsi="GHEA Grapalat" w:cs="Sylfaen"/>
                <w:sz w:val="20"/>
                <w:szCs w:val="20"/>
                <w:lang w:val="pt-BR"/>
              </w:rPr>
              <w:t xml:space="preserve">, </w:t>
            </w:r>
            <w:r w:rsidRPr="0039292F">
              <w:rPr>
                <w:rFonts w:ascii="GHEA Grapalat" w:hAnsi="GHEA Grapalat" w:cs="Sylfaen"/>
                <w:sz w:val="20"/>
                <w:szCs w:val="20"/>
              </w:rPr>
              <w:t>дозировка</w:t>
            </w:r>
            <w:r w:rsidRPr="008D5857">
              <w:rPr>
                <w:rFonts w:ascii="GHEA Grapalat" w:hAnsi="GHEA Grapalat" w:cs="Sylfaen"/>
                <w:sz w:val="20"/>
                <w:szCs w:val="20"/>
                <w:lang w:val="pt-BR"/>
              </w:rPr>
              <w:t xml:space="preserve">. </w:t>
            </w:r>
            <w:r w:rsidRPr="002F7F58">
              <w:rPr>
                <w:rFonts w:ascii="GHEA Grapalat" w:hAnsi="GHEA Grapalat" w:cs="Sylfaen"/>
                <w:sz w:val="20"/>
                <w:szCs w:val="20"/>
                <w:lang w:val="pt-BR"/>
              </w:rPr>
              <w:t>8,2</w:t>
            </w:r>
            <w:r>
              <w:rPr>
                <w:rFonts w:ascii="GHEA Grapalat" w:hAnsi="GHEA Grapalat" w:cs="Sylfaen"/>
                <w:sz w:val="20"/>
                <w:szCs w:val="20"/>
              </w:rPr>
              <w:t>мг</w:t>
            </w:r>
            <w:r w:rsidRPr="002F7F58">
              <w:rPr>
                <w:rFonts w:ascii="GHEA Grapalat" w:hAnsi="GHEA Grapalat" w:cs="Sylfaen"/>
                <w:sz w:val="20"/>
                <w:szCs w:val="20"/>
                <w:lang w:val="pt-BR"/>
              </w:rPr>
              <w:t>+7,5</w:t>
            </w:r>
            <w:r>
              <w:rPr>
                <w:rFonts w:ascii="GHEA Grapalat" w:hAnsi="GHEA Grapalat" w:cs="Sylfaen"/>
                <w:sz w:val="20"/>
                <w:szCs w:val="20"/>
              </w:rPr>
              <w:t>мг</w:t>
            </w:r>
            <w:r w:rsidRPr="002F7F58">
              <w:rPr>
                <w:rFonts w:ascii="GHEA Grapalat" w:hAnsi="GHEA Grapalat" w:cs="Sylfaen"/>
                <w:sz w:val="20"/>
                <w:szCs w:val="20"/>
                <w:lang w:val="pt-BR"/>
              </w:rPr>
              <w:t>+0,58</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10000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r>
              <w:rPr>
                <w:rFonts w:ascii="GHEA Grapalat" w:hAnsi="GHEA Grapalat"/>
                <w:sz w:val="18"/>
                <w:szCs w:val="18"/>
                <w:lang w:val="hy-AM"/>
              </w:rPr>
              <w:t xml:space="preserve"> </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5</w:t>
            </w:r>
            <w:r>
              <w:rPr>
                <w:rFonts w:ascii="GHEA Grapalat" w:hAnsi="GHEA Grapalat" w:cs="Arial LatArm"/>
                <w:lang w:val="pt-BR"/>
              </w:rPr>
              <w:t>8</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33621310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66590F">
              <w:rPr>
                <w:rFonts w:ascii="GHEA Grapalat" w:hAnsi="GHEA Grapalat" w:cs="Sylfaen"/>
                <w:sz w:val="20"/>
                <w:szCs w:val="20"/>
              </w:rPr>
              <w:t>триметазидин (триметазидин дигидрохлорид)</w:t>
            </w:r>
            <w:r w:rsidRPr="00F072C3">
              <w:rPr>
                <w:rFonts w:ascii="GHEA Grapalat" w:hAnsi="GHEA Grapalat"/>
                <w:sz w:val="20"/>
                <w:szCs w:val="20"/>
              </w:rPr>
              <w:t>C01EB15</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66590F">
              <w:rPr>
                <w:rFonts w:ascii="GHEA Grapalat" w:hAnsi="GHEA Grapalat" w:cs="Sylfaen"/>
                <w:sz w:val="20"/>
                <w:szCs w:val="20"/>
              </w:rPr>
              <w:t>триметазидин</w:t>
            </w:r>
            <w:r w:rsidRPr="0066590F">
              <w:rPr>
                <w:rFonts w:ascii="GHEA Grapalat" w:hAnsi="GHEA Grapalat" w:cs="Sylfaen"/>
                <w:sz w:val="20"/>
                <w:szCs w:val="20"/>
                <w:lang w:val="pt-BR"/>
              </w:rPr>
              <w:t xml:space="preserve"> (</w:t>
            </w:r>
            <w:r w:rsidRPr="0066590F">
              <w:rPr>
                <w:rFonts w:ascii="GHEA Grapalat" w:hAnsi="GHEA Grapalat" w:cs="Sylfaen"/>
                <w:sz w:val="20"/>
                <w:szCs w:val="20"/>
              </w:rPr>
              <w:t>триметазидин</w:t>
            </w:r>
            <w:r w:rsidRPr="0066590F">
              <w:rPr>
                <w:rFonts w:ascii="GHEA Grapalat" w:hAnsi="GHEA Grapalat" w:cs="Sylfaen"/>
                <w:sz w:val="20"/>
                <w:szCs w:val="20"/>
                <w:lang w:val="pt-BR"/>
              </w:rPr>
              <w:t xml:space="preserve"> </w:t>
            </w:r>
            <w:r w:rsidRPr="0066590F">
              <w:rPr>
                <w:rFonts w:ascii="GHEA Grapalat" w:hAnsi="GHEA Grapalat" w:cs="Sylfaen"/>
                <w:sz w:val="20"/>
                <w:szCs w:val="20"/>
              </w:rPr>
              <w:t>дигидрохлорид</w:t>
            </w:r>
            <w:r w:rsidRPr="0066590F">
              <w:rPr>
                <w:rFonts w:ascii="GHEA Grapalat" w:hAnsi="GHEA Grapalat" w:cs="Sylfaen"/>
                <w:sz w:val="20"/>
                <w:szCs w:val="20"/>
                <w:lang w:val="pt-BR"/>
              </w:rPr>
              <w:t>)</w:t>
            </w:r>
            <w:r>
              <w:rPr>
                <w:rFonts w:ascii="GHEA Grapalat" w:hAnsi="GHEA Grapalat" w:cs="Sylfaen"/>
                <w:sz w:val="20"/>
                <w:szCs w:val="20"/>
                <w:lang w:val="pt-BR"/>
              </w:rPr>
              <w:t xml:space="preserve">, </w:t>
            </w:r>
            <w:r w:rsidRPr="0066590F">
              <w:rPr>
                <w:rFonts w:ascii="GHEA Grapalat" w:hAnsi="GHEA Grapalat" w:cs="Sylfaen"/>
                <w:sz w:val="20"/>
                <w:szCs w:val="20"/>
              </w:rPr>
              <w:t>таблетка</w:t>
            </w:r>
            <w:r w:rsidRPr="0066590F">
              <w:rPr>
                <w:rFonts w:ascii="GHEA Grapalat" w:hAnsi="GHEA Grapalat" w:cs="Sylfaen"/>
                <w:sz w:val="20"/>
                <w:szCs w:val="20"/>
                <w:lang w:val="pt-BR"/>
              </w:rPr>
              <w:t xml:space="preserve"> </w:t>
            </w:r>
            <w:r w:rsidRPr="0066590F">
              <w:rPr>
                <w:rFonts w:ascii="GHEA Grapalat" w:hAnsi="GHEA Grapalat" w:cs="Sylfaen"/>
                <w:sz w:val="20"/>
                <w:szCs w:val="20"/>
              </w:rPr>
              <w:t>с</w:t>
            </w:r>
            <w:r w:rsidRPr="0066590F">
              <w:rPr>
                <w:rFonts w:ascii="GHEA Grapalat" w:hAnsi="GHEA Grapalat" w:cs="Sylfaen"/>
                <w:sz w:val="20"/>
                <w:szCs w:val="20"/>
                <w:lang w:val="pt-BR"/>
              </w:rPr>
              <w:t xml:space="preserve"> </w:t>
            </w:r>
            <w:r w:rsidRPr="0066590F">
              <w:rPr>
                <w:rFonts w:ascii="GHEA Grapalat" w:hAnsi="GHEA Grapalat" w:cs="Sylfaen"/>
                <w:sz w:val="20"/>
                <w:szCs w:val="20"/>
              </w:rPr>
              <w:t>плуночным</w:t>
            </w:r>
            <w:r w:rsidRPr="0066590F">
              <w:rPr>
                <w:rFonts w:ascii="GHEA Grapalat" w:hAnsi="GHEA Grapalat" w:cs="Sylfaen"/>
                <w:sz w:val="20"/>
                <w:szCs w:val="20"/>
                <w:lang w:val="pt-BR"/>
              </w:rPr>
              <w:t xml:space="preserve"> </w:t>
            </w:r>
            <w:r w:rsidRPr="0066590F">
              <w:rPr>
                <w:rFonts w:ascii="GHEA Grapalat" w:hAnsi="GHEA Grapalat" w:cs="Sylfaen"/>
                <w:sz w:val="20"/>
                <w:szCs w:val="20"/>
              </w:rPr>
              <w:t>покрытием</w:t>
            </w:r>
            <w:r w:rsidRPr="00F072C3">
              <w:rPr>
                <w:rFonts w:ascii="GHEA Grapalat" w:hAnsi="GHEA Grapalat" w:cs="Sylfaen"/>
                <w:sz w:val="20"/>
                <w:szCs w:val="20"/>
                <w:lang w:val="pt-BR"/>
              </w:rPr>
              <w:t>,</w:t>
            </w:r>
            <w:r>
              <w:rPr>
                <w:rFonts w:ascii="GHEA Grapalat" w:hAnsi="GHEA Grapalat" w:cs="Sylfaen"/>
                <w:sz w:val="20"/>
                <w:szCs w:val="20"/>
              </w:rPr>
              <w:t xml:space="preserve"> с пероральным применением,</w:t>
            </w:r>
            <w:r w:rsidRPr="00F072C3">
              <w:rPr>
                <w:rFonts w:ascii="GHEA Grapalat" w:hAnsi="GHEA Grapalat" w:cs="Sylfaen"/>
                <w:sz w:val="20"/>
                <w:szCs w:val="20"/>
                <w:lang w:val="pt-BR"/>
              </w:rPr>
              <w:t xml:space="preserve"> </w:t>
            </w:r>
            <w:r w:rsidRPr="0066590F">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F072C3">
              <w:rPr>
                <w:rFonts w:ascii="GHEA Grapalat" w:hAnsi="GHEA Grapalat"/>
                <w:sz w:val="20"/>
                <w:szCs w:val="20"/>
                <w:lang w:val="pt-BR"/>
              </w:rPr>
              <w:t xml:space="preserve">35 </w:t>
            </w:r>
            <w:r w:rsidRPr="0066590F">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3480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3480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Pr>
                <w:rFonts w:ascii="GHEA Grapalat" w:hAnsi="GHEA Grapalat" w:cs="Arial LatArm"/>
                <w:lang w:val="pt-BR"/>
              </w:rPr>
              <w:t>59</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33621320/1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66590F">
              <w:rPr>
                <w:rFonts w:ascii="GHEA Grapalat" w:hAnsi="GHEA Grapalat"/>
                <w:sz w:val="20"/>
                <w:szCs w:val="20"/>
                <w:lang w:val="hy-AM"/>
              </w:rPr>
              <w:t>валериана Аптечная</w:t>
            </w:r>
            <w:r w:rsidRPr="00F072C3">
              <w:rPr>
                <w:rFonts w:ascii="GHEA Grapalat" w:hAnsi="GHEA Grapalat"/>
                <w:sz w:val="20"/>
                <w:szCs w:val="20"/>
                <w:lang w:val="pt-BR"/>
              </w:rPr>
              <w:t xml:space="preserve">, </w:t>
            </w:r>
            <w:r w:rsidRPr="008020C8">
              <w:rPr>
                <w:rFonts w:ascii="GHEA Grapalat" w:hAnsi="GHEA Grapalat"/>
                <w:sz w:val="20"/>
                <w:szCs w:val="20"/>
                <w:lang w:val="hy-AM"/>
              </w:rPr>
              <w:t xml:space="preserve">мелисса </w:t>
            </w:r>
            <w:r>
              <w:rPr>
                <w:rFonts w:ascii="GHEA Grapalat" w:hAnsi="GHEA Grapalat"/>
                <w:sz w:val="20"/>
                <w:szCs w:val="20"/>
                <w:lang w:val="hy-AM"/>
              </w:rPr>
              <w:t>апт</w:t>
            </w:r>
            <w:r w:rsidRPr="008020C8">
              <w:rPr>
                <w:rFonts w:ascii="GHEA Grapalat" w:hAnsi="GHEA Grapalat"/>
                <w:sz w:val="20"/>
                <w:szCs w:val="20"/>
                <w:lang w:val="hy-AM"/>
              </w:rPr>
              <w:t>ечная</w:t>
            </w:r>
            <w:r w:rsidRPr="00F072C3">
              <w:rPr>
                <w:rFonts w:ascii="GHEA Grapalat" w:hAnsi="GHEA Grapalat"/>
                <w:sz w:val="20"/>
                <w:szCs w:val="20"/>
                <w:lang w:val="pt-BR"/>
              </w:rPr>
              <w:t xml:space="preserve">, </w:t>
            </w:r>
            <w:r>
              <w:rPr>
                <w:rFonts w:ascii="GHEA Grapalat" w:hAnsi="GHEA Grapalat"/>
                <w:sz w:val="20"/>
                <w:szCs w:val="20"/>
              </w:rPr>
              <w:t>мята перечная</w:t>
            </w:r>
            <w:r w:rsidRPr="00F072C3">
              <w:rPr>
                <w:rFonts w:ascii="GHEA Grapalat" w:hAnsi="GHEA Grapalat"/>
                <w:sz w:val="20"/>
                <w:szCs w:val="20"/>
                <w:lang w:val="pt-BR"/>
              </w:rPr>
              <w:t xml:space="preserve">  HN05CM       </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8020C8">
              <w:rPr>
                <w:rFonts w:ascii="GHEA Grapalat" w:hAnsi="GHEA Grapalat"/>
                <w:sz w:val="20"/>
                <w:szCs w:val="20"/>
                <w:lang w:val="pt-BR"/>
              </w:rPr>
              <w:t xml:space="preserve"> </w:t>
            </w:r>
            <w:r>
              <w:rPr>
                <w:rFonts w:ascii="GHEA Grapalat" w:hAnsi="GHEA Grapalat"/>
                <w:sz w:val="20"/>
                <w:szCs w:val="20"/>
              </w:rPr>
              <w:t>Экстакт</w:t>
            </w:r>
            <w:r w:rsidRPr="008020C8">
              <w:rPr>
                <w:rFonts w:ascii="GHEA Grapalat" w:hAnsi="GHEA Grapalat"/>
                <w:sz w:val="20"/>
                <w:szCs w:val="20"/>
                <w:lang w:val="pt-BR"/>
              </w:rPr>
              <w:t xml:space="preserve"> </w:t>
            </w:r>
            <w:r w:rsidRPr="0066590F">
              <w:rPr>
                <w:rFonts w:ascii="GHEA Grapalat" w:hAnsi="GHEA Grapalat"/>
                <w:sz w:val="20"/>
                <w:szCs w:val="20"/>
                <w:lang w:val="hy-AM"/>
              </w:rPr>
              <w:t>валери</w:t>
            </w:r>
            <w:r>
              <w:rPr>
                <w:rFonts w:ascii="GHEA Grapalat" w:hAnsi="GHEA Grapalat"/>
                <w:sz w:val="20"/>
                <w:szCs w:val="20"/>
                <w:lang w:val="hy-AM"/>
              </w:rPr>
              <w:t>аны</w:t>
            </w:r>
            <w:r w:rsidRPr="0066590F">
              <w:rPr>
                <w:rFonts w:ascii="GHEA Grapalat" w:hAnsi="GHEA Grapalat"/>
                <w:sz w:val="20"/>
                <w:szCs w:val="20"/>
                <w:lang w:val="hy-AM"/>
              </w:rPr>
              <w:t xml:space="preserve"> </w:t>
            </w:r>
            <w:r>
              <w:rPr>
                <w:rFonts w:ascii="GHEA Grapalat" w:hAnsi="GHEA Grapalat"/>
                <w:sz w:val="20"/>
                <w:szCs w:val="20"/>
                <w:lang w:val="hy-AM"/>
              </w:rPr>
              <w:t>а</w:t>
            </w:r>
            <w:r w:rsidRPr="0066590F">
              <w:rPr>
                <w:rFonts w:ascii="GHEA Grapalat" w:hAnsi="GHEA Grapalat"/>
                <w:sz w:val="20"/>
                <w:szCs w:val="20"/>
                <w:lang w:val="hy-AM"/>
              </w:rPr>
              <w:t>птечная</w:t>
            </w:r>
            <w:r w:rsidRPr="00F072C3">
              <w:rPr>
                <w:rFonts w:ascii="GHEA Grapalat" w:hAnsi="GHEA Grapalat"/>
                <w:sz w:val="20"/>
                <w:szCs w:val="20"/>
                <w:lang w:val="pt-BR"/>
              </w:rPr>
              <w:t>,</w:t>
            </w:r>
            <w:r w:rsidRPr="008020C8">
              <w:rPr>
                <w:rFonts w:ascii="GHEA Grapalat" w:hAnsi="GHEA Grapalat"/>
                <w:sz w:val="20"/>
                <w:szCs w:val="20"/>
                <w:lang w:val="pt-BR"/>
              </w:rPr>
              <w:t xml:space="preserve"> </w:t>
            </w:r>
            <w:r>
              <w:rPr>
                <w:rFonts w:ascii="GHEA Grapalat" w:hAnsi="GHEA Grapalat"/>
                <w:sz w:val="20"/>
                <w:szCs w:val="20"/>
              </w:rPr>
              <w:t>экстракт</w:t>
            </w:r>
            <w:r w:rsidRPr="00F072C3">
              <w:rPr>
                <w:rFonts w:ascii="GHEA Grapalat" w:hAnsi="GHEA Grapalat"/>
                <w:sz w:val="20"/>
                <w:szCs w:val="20"/>
                <w:lang w:val="pt-BR"/>
              </w:rPr>
              <w:t xml:space="preserve"> </w:t>
            </w:r>
            <w:r>
              <w:rPr>
                <w:rFonts w:ascii="GHEA Grapalat" w:hAnsi="GHEA Grapalat"/>
                <w:sz w:val="20"/>
                <w:szCs w:val="20"/>
                <w:lang w:val="hy-AM"/>
              </w:rPr>
              <w:t>мелиссы</w:t>
            </w:r>
            <w:r w:rsidRPr="008020C8">
              <w:rPr>
                <w:rFonts w:ascii="GHEA Grapalat" w:hAnsi="GHEA Grapalat"/>
                <w:sz w:val="20"/>
                <w:szCs w:val="20"/>
                <w:lang w:val="hy-AM"/>
              </w:rPr>
              <w:t xml:space="preserve"> </w:t>
            </w:r>
            <w:r>
              <w:rPr>
                <w:rFonts w:ascii="GHEA Grapalat" w:hAnsi="GHEA Grapalat"/>
                <w:sz w:val="20"/>
                <w:szCs w:val="20"/>
                <w:lang w:val="hy-AM"/>
              </w:rPr>
              <w:t>апт</w:t>
            </w:r>
            <w:r w:rsidRPr="008020C8">
              <w:rPr>
                <w:rFonts w:ascii="GHEA Grapalat" w:hAnsi="GHEA Grapalat"/>
                <w:sz w:val="20"/>
                <w:szCs w:val="20"/>
                <w:lang w:val="hy-AM"/>
              </w:rPr>
              <w:t>ечная</w:t>
            </w:r>
            <w:r w:rsidRPr="00F072C3">
              <w:rPr>
                <w:rFonts w:ascii="GHEA Grapalat" w:hAnsi="GHEA Grapalat"/>
                <w:sz w:val="20"/>
                <w:szCs w:val="20"/>
                <w:lang w:val="pt-BR"/>
              </w:rPr>
              <w:t xml:space="preserve">, </w:t>
            </w:r>
            <w:r>
              <w:rPr>
                <w:rFonts w:ascii="GHEA Grapalat" w:hAnsi="GHEA Grapalat"/>
                <w:sz w:val="20"/>
                <w:szCs w:val="20"/>
              </w:rPr>
              <w:t>экстракт</w:t>
            </w:r>
            <w:r w:rsidRPr="008020C8">
              <w:rPr>
                <w:rFonts w:ascii="GHEA Grapalat" w:hAnsi="GHEA Grapalat"/>
                <w:sz w:val="20"/>
                <w:szCs w:val="20"/>
                <w:lang w:val="pt-BR"/>
              </w:rPr>
              <w:t xml:space="preserve"> </w:t>
            </w:r>
            <w:r>
              <w:rPr>
                <w:rFonts w:ascii="GHEA Grapalat" w:hAnsi="GHEA Grapalat"/>
                <w:sz w:val="20"/>
                <w:szCs w:val="20"/>
              </w:rPr>
              <w:t>перечной мяты</w:t>
            </w:r>
            <w:r w:rsidRPr="00F072C3">
              <w:rPr>
                <w:rFonts w:ascii="GHEA Grapalat" w:hAnsi="GHEA Grapalat"/>
                <w:sz w:val="20"/>
                <w:szCs w:val="20"/>
                <w:lang w:val="pt-BR"/>
              </w:rPr>
              <w:t xml:space="preserve">  </w:t>
            </w:r>
            <w:r w:rsidRPr="00F072C3">
              <w:rPr>
                <w:rFonts w:ascii="GHEA Grapalat" w:hAnsi="GHEA Grapalat" w:cs="Calibri"/>
                <w:sz w:val="20"/>
                <w:szCs w:val="20"/>
                <w:lang w:val="es-ES"/>
              </w:rPr>
              <w:t xml:space="preserve">, </w:t>
            </w:r>
            <w:r w:rsidRPr="008020C8">
              <w:rPr>
                <w:rFonts w:ascii="GHEA Grapalat" w:hAnsi="GHEA Grapalat" w:cs="Sylfaen"/>
                <w:sz w:val="20"/>
                <w:szCs w:val="20"/>
              </w:rPr>
              <w:t>лекарственная форма</w:t>
            </w:r>
            <w:r>
              <w:rPr>
                <w:rFonts w:ascii="GHEA Grapalat" w:hAnsi="GHEA Grapalat" w:cs="Sylfaen"/>
                <w:sz w:val="20"/>
                <w:szCs w:val="20"/>
                <w:lang w:val="pt-BR"/>
              </w:rPr>
              <w:t xml:space="preserve"> - </w:t>
            </w:r>
            <w:r>
              <w:rPr>
                <w:rFonts w:ascii="GHEA Grapalat" w:hAnsi="GHEA Grapalat" w:cs="Sylfaen"/>
                <w:sz w:val="20"/>
                <w:szCs w:val="20"/>
              </w:rPr>
              <w:t>капсула</w:t>
            </w:r>
            <w:r w:rsidRPr="00F072C3">
              <w:rPr>
                <w:rFonts w:ascii="GHEA Grapalat" w:hAnsi="GHEA Grapalat" w:cs="Sylfaen"/>
                <w:sz w:val="20"/>
                <w:szCs w:val="20"/>
                <w:lang w:val="pt-BR"/>
              </w:rPr>
              <w:t xml:space="preserve">, </w:t>
            </w:r>
            <w:r w:rsidRPr="008020C8">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8020C8">
              <w:rPr>
                <w:rFonts w:ascii="GHEA Grapalat" w:hAnsi="GHEA Grapalat" w:cs="Sylfaen"/>
                <w:sz w:val="20"/>
                <w:szCs w:val="20"/>
                <w:lang w:val="pt-BR"/>
              </w:rPr>
              <w:t>87,5</w:t>
            </w:r>
            <w:r>
              <w:rPr>
                <w:rFonts w:ascii="GHEA Grapalat" w:hAnsi="GHEA Grapalat" w:cs="Sylfaen"/>
                <w:sz w:val="20"/>
                <w:szCs w:val="20"/>
              </w:rPr>
              <w:t>мг</w:t>
            </w:r>
            <w:r w:rsidRPr="008020C8">
              <w:rPr>
                <w:rFonts w:ascii="GHEA Grapalat" w:hAnsi="GHEA Grapalat" w:cs="Sylfaen"/>
                <w:sz w:val="20"/>
                <w:szCs w:val="20"/>
                <w:lang w:val="pt-BR"/>
              </w:rPr>
              <w:t>+17,5</w:t>
            </w:r>
            <w:r>
              <w:rPr>
                <w:rFonts w:ascii="GHEA Grapalat" w:hAnsi="GHEA Grapalat" w:cs="Sylfaen"/>
                <w:sz w:val="20"/>
                <w:szCs w:val="20"/>
              </w:rPr>
              <w:t>мг</w:t>
            </w:r>
            <w:r w:rsidRPr="008020C8">
              <w:rPr>
                <w:rFonts w:ascii="GHEA Grapalat" w:hAnsi="GHEA Grapalat" w:cs="Sylfaen"/>
                <w:sz w:val="20"/>
                <w:szCs w:val="20"/>
                <w:lang w:val="pt-BR"/>
              </w:rPr>
              <w:t>+ 17,5</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3200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Pr>
                <w:rFonts w:ascii="GHEA Grapalat" w:hAnsi="GHEA Grapalat" w:cs="Arial"/>
                <w:sz w:val="20"/>
                <w:szCs w:val="20"/>
              </w:rPr>
              <w:t>3200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6</w:t>
            </w:r>
            <w:r>
              <w:rPr>
                <w:rFonts w:ascii="GHEA Grapalat" w:hAnsi="GHEA Grapalat" w:cs="Arial LatArm"/>
                <w:lang w:val="pt-BR"/>
              </w:rPr>
              <w:t>0</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33621340/1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8020C8">
              <w:rPr>
                <w:rFonts w:ascii="GHEA Grapalat" w:hAnsi="GHEA Grapalat" w:cs="Arial"/>
                <w:sz w:val="20"/>
                <w:szCs w:val="20"/>
              </w:rPr>
              <w:t xml:space="preserve">кофеин бензоат натрия </w:t>
            </w:r>
            <w:r w:rsidRPr="00F072C3">
              <w:rPr>
                <w:rFonts w:ascii="GHEA Grapalat" w:hAnsi="GHEA Grapalat" w:cs="Arial"/>
                <w:sz w:val="20"/>
                <w:szCs w:val="20"/>
              </w:rPr>
              <w:t xml:space="preserve">N06BC01     </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8020C8">
              <w:rPr>
                <w:rFonts w:ascii="GHEA Grapalat" w:hAnsi="GHEA Grapalat"/>
                <w:sz w:val="20"/>
                <w:szCs w:val="20"/>
                <w:lang w:val="es-ES"/>
              </w:rPr>
              <w:t>кофеин бензоат натрия</w:t>
            </w:r>
            <w:r w:rsidRPr="00F072C3">
              <w:rPr>
                <w:rFonts w:ascii="GHEA Grapalat" w:hAnsi="GHEA Grapalat"/>
                <w:sz w:val="20"/>
                <w:szCs w:val="20"/>
                <w:lang w:val="es-ES"/>
              </w:rPr>
              <w:t>,</w:t>
            </w:r>
            <w:r w:rsidRPr="00F072C3">
              <w:rPr>
                <w:rFonts w:ascii="GHEA Grapalat" w:hAnsi="GHEA Grapalat" w:cs="Sylfaen"/>
                <w:sz w:val="20"/>
                <w:szCs w:val="20"/>
                <w:lang w:val="pt-BR"/>
              </w:rPr>
              <w:t xml:space="preserve"> </w:t>
            </w:r>
            <w:r w:rsidRPr="008020C8">
              <w:rPr>
                <w:rFonts w:ascii="GHEA Grapalat" w:hAnsi="GHEA Grapalat" w:cs="Sylfaen"/>
                <w:sz w:val="20"/>
                <w:szCs w:val="20"/>
              </w:rPr>
              <w:t>лекарственная</w:t>
            </w:r>
            <w:r w:rsidRPr="008020C8">
              <w:rPr>
                <w:rFonts w:ascii="GHEA Grapalat" w:hAnsi="GHEA Grapalat" w:cs="Sylfaen"/>
                <w:sz w:val="20"/>
                <w:szCs w:val="20"/>
                <w:lang w:val="pt-BR"/>
              </w:rPr>
              <w:t xml:space="preserve"> </w:t>
            </w:r>
            <w:r w:rsidRPr="008020C8">
              <w:rPr>
                <w:rFonts w:ascii="GHEA Grapalat" w:hAnsi="GHEA Grapalat" w:cs="Sylfaen"/>
                <w:sz w:val="20"/>
                <w:szCs w:val="20"/>
              </w:rPr>
              <w:t>форма</w:t>
            </w:r>
            <w:r w:rsidRPr="00F072C3">
              <w:rPr>
                <w:lang w:val="pt-BR"/>
              </w:rPr>
              <w:t xml:space="preserve"> </w:t>
            </w:r>
            <w:r>
              <w:rPr>
                <w:lang w:val="pt-BR"/>
              </w:rPr>
              <w:t>–</w:t>
            </w:r>
            <w:r w:rsidRPr="008020C8">
              <w:rPr>
                <w:lang w:val="pt-BR"/>
              </w:rPr>
              <w:t xml:space="preserve"> </w:t>
            </w:r>
            <w:r>
              <w:rPr>
                <w:rFonts w:ascii="GHEA Grapalat" w:hAnsi="GHEA Grapalat" w:cs="Sylfaen"/>
                <w:sz w:val="20"/>
                <w:szCs w:val="20"/>
              </w:rPr>
              <w:t>раствор для инъекций</w:t>
            </w:r>
            <w:r w:rsidRPr="00F072C3">
              <w:rPr>
                <w:rFonts w:ascii="GHEA Grapalat" w:hAnsi="GHEA Grapalat" w:cs="Sylfaen"/>
                <w:sz w:val="20"/>
                <w:szCs w:val="20"/>
                <w:lang w:val="pt-BR"/>
              </w:rPr>
              <w:t xml:space="preserve">, </w:t>
            </w:r>
            <w:r w:rsidRPr="008020C8">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lang w:val="pt-BR"/>
              </w:rPr>
              <w:t xml:space="preserve"> </w:t>
            </w:r>
            <w:r w:rsidRPr="008020C8">
              <w:rPr>
                <w:rFonts w:ascii="GHEA Grapalat" w:hAnsi="GHEA Grapalat" w:cs="Sylfaen"/>
                <w:sz w:val="20"/>
                <w:szCs w:val="20"/>
                <w:lang w:val="pt-BR"/>
              </w:rPr>
              <w:t>100</w:t>
            </w:r>
            <w:r>
              <w:rPr>
                <w:rFonts w:ascii="GHEA Grapalat" w:hAnsi="GHEA Grapalat" w:cs="Sylfaen"/>
                <w:sz w:val="20"/>
                <w:szCs w:val="20"/>
              </w:rPr>
              <w:t>мг</w:t>
            </w:r>
            <w:r w:rsidRPr="008020C8">
              <w:rPr>
                <w:rFonts w:ascii="GHEA Grapalat" w:hAnsi="GHEA Grapalat" w:cs="Sylfaen"/>
                <w:sz w:val="20"/>
                <w:szCs w:val="20"/>
                <w:lang w:val="pt-BR"/>
              </w:rPr>
              <w:t>/</w:t>
            </w:r>
            <w:r>
              <w:rPr>
                <w:rFonts w:ascii="GHEA Grapalat" w:hAnsi="GHEA Grapalat" w:cs="Sylfaen"/>
                <w:sz w:val="20"/>
                <w:szCs w:val="20"/>
              </w:rPr>
              <w:t>мл</w:t>
            </w:r>
            <w:r w:rsidRPr="008020C8">
              <w:rPr>
                <w:rFonts w:ascii="GHEA Grapalat" w:hAnsi="GHEA Grapalat" w:cs="Sylfaen"/>
                <w:sz w:val="20"/>
                <w:szCs w:val="20"/>
                <w:lang w:val="pt-BR"/>
              </w:rPr>
              <w:t>, 1</w:t>
            </w:r>
            <w:r>
              <w:rPr>
                <w:rFonts w:ascii="GHEA Grapalat" w:hAnsi="GHEA Grapalat" w:cs="Sylfaen"/>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ind w:left="360"/>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p>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520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520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6</w:t>
            </w:r>
            <w:r>
              <w:rPr>
                <w:rFonts w:ascii="GHEA Grapalat" w:hAnsi="GHEA Grapalat" w:cs="Arial LatArm"/>
                <w:lang w:val="pt-BR"/>
              </w:rPr>
              <w:t>1</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33621360/1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Default="000C7BF5" w:rsidP="00A37D8B">
            <w:pPr>
              <w:rPr>
                <w:rFonts w:ascii="GHEA Grapalat" w:hAnsi="GHEA Grapalat"/>
                <w:sz w:val="20"/>
                <w:szCs w:val="20"/>
                <w:lang w:val="hy-AM"/>
              </w:rPr>
            </w:pPr>
            <w:r w:rsidRPr="008020C8">
              <w:rPr>
                <w:rFonts w:ascii="GHEA Grapalat" w:hAnsi="GHEA Grapalat"/>
                <w:sz w:val="20"/>
                <w:szCs w:val="20"/>
                <w:lang w:val="hy-AM"/>
              </w:rPr>
              <w:t>глицерилтнитрат (нитроглицерин)</w:t>
            </w:r>
          </w:p>
          <w:p w:rsidR="000C7BF5" w:rsidRPr="00F072C3" w:rsidRDefault="000C7BF5" w:rsidP="00A37D8B">
            <w:pPr>
              <w:rPr>
                <w:rFonts w:ascii="GHEA Grapalat" w:hAnsi="GHEA Grapalat"/>
                <w:sz w:val="20"/>
                <w:szCs w:val="20"/>
                <w:lang w:val="hy-AM"/>
              </w:rPr>
            </w:pPr>
            <w:r w:rsidRPr="00F072C3">
              <w:rPr>
                <w:rFonts w:ascii="GHEA Grapalat" w:hAnsi="GHEA Grapalat"/>
                <w:sz w:val="20"/>
                <w:szCs w:val="20"/>
                <w:lang w:val="hy-AM"/>
              </w:rPr>
              <w:t>c01da02,c05ae01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Pr>
                <w:rFonts w:ascii="GHEA Grapalat" w:hAnsi="GHEA Grapalat" w:cs="Sylfaen"/>
                <w:sz w:val="20"/>
                <w:szCs w:val="20"/>
                <w:lang w:val="pt-BR"/>
              </w:rPr>
              <w:t xml:space="preserve"> </w:t>
            </w:r>
            <w:r w:rsidRPr="008020C8">
              <w:rPr>
                <w:rFonts w:ascii="GHEA Grapalat" w:hAnsi="GHEA Grapalat" w:cs="Sylfaen"/>
                <w:sz w:val="20"/>
                <w:szCs w:val="20"/>
              </w:rPr>
              <w:t>нитроглицерин</w:t>
            </w:r>
            <w:r>
              <w:rPr>
                <w:rFonts w:ascii="GHEA Grapalat" w:hAnsi="GHEA Grapalat"/>
                <w:sz w:val="20"/>
                <w:szCs w:val="20"/>
                <w:lang w:val="pt-BR"/>
              </w:rPr>
              <w:t>, лекарственная форма</w:t>
            </w:r>
            <w:r>
              <w:rPr>
                <w:rFonts w:ascii="GHEA Grapalat" w:hAnsi="GHEA Grapalat" w:cs="Sylfaen"/>
                <w:sz w:val="20"/>
                <w:szCs w:val="20"/>
                <w:lang w:val="pt-BR"/>
              </w:rPr>
              <w:t xml:space="preserve"> - таблетка</w:t>
            </w:r>
            <w:r w:rsidRPr="008020C8">
              <w:rPr>
                <w:lang w:val="pt-BR"/>
              </w:rPr>
              <w:t xml:space="preserve"> </w:t>
            </w:r>
            <w:r w:rsidRPr="008020C8">
              <w:rPr>
                <w:rFonts w:ascii="GHEA Grapalat" w:hAnsi="GHEA Grapalat" w:cs="Sylfaen"/>
                <w:sz w:val="20"/>
                <w:szCs w:val="20"/>
                <w:lang w:val="pt-BR"/>
              </w:rPr>
              <w:t>подъязычный</w:t>
            </w:r>
            <w:r w:rsidRPr="00F072C3">
              <w:rPr>
                <w:rFonts w:ascii="GHEA Grapalat" w:hAnsi="GHEA Grapalat" w:cs="Sylfaen"/>
                <w:sz w:val="20"/>
                <w:szCs w:val="20"/>
                <w:lang w:val="pt-BR"/>
              </w:rPr>
              <w:t xml:space="preserve"> </w:t>
            </w:r>
            <w:r>
              <w:rPr>
                <w:rFonts w:ascii="GHEA Grapalat" w:hAnsi="GHEA Grapalat" w:cs="Sylfaen"/>
                <w:sz w:val="20"/>
                <w:szCs w:val="20"/>
                <w:lang w:val="hy-AM"/>
              </w:rPr>
              <w:t xml:space="preserve">, </w:t>
            </w:r>
            <w:r>
              <w:rPr>
                <w:rFonts w:ascii="GHEA Grapalat" w:hAnsi="GHEA Grapalat" w:cs="Sylfaen"/>
                <w:sz w:val="20"/>
                <w:szCs w:val="20"/>
              </w:rPr>
              <w:t xml:space="preserve">дозировка </w:t>
            </w:r>
            <w:r w:rsidRPr="00F072C3">
              <w:rPr>
                <w:rFonts w:ascii="GHEA Grapalat" w:hAnsi="GHEA Grapalat"/>
                <w:sz w:val="20"/>
                <w:szCs w:val="20"/>
                <w:lang w:val="pt-BR"/>
              </w:rPr>
              <w:t>0.5</w:t>
            </w:r>
            <w:r w:rsidRPr="008020C8">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1000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1000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lang w:val="pt-BR"/>
              </w:rPr>
            </w:pPr>
            <w:r w:rsidRPr="00F072C3">
              <w:rPr>
                <w:rFonts w:ascii="GHEA Grapalat" w:hAnsi="GHEA Grapalat" w:cs="Arial LatArm"/>
                <w:lang w:val="pt-BR"/>
              </w:rPr>
              <w:t>6</w:t>
            </w:r>
            <w:r>
              <w:rPr>
                <w:rFonts w:ascii="GHEA Grapalat" w:hAnsi="GHEA Grapalat" w:cs="Arial LatArm"/>
                <w:lang w:val="pt-BR"/>
              </w:rPr>
              <w:t>2</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33621360/2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Default="000C7BF5" w:rsidP="00A37D8B">
            <w:pPr>
              <w:rPr>
                <w:rFonts w:ascii="GHEA Grapalat" w:hAnsi="GHEA Grapalat"/>
                <w:sz w:val="20"/>
                <w:szCs w:val="20"/>
                <w:lang w:val="hy-AM"/>
              </w:rPr>
            </w:pPr>
            <w:r w:rsidRPr="008020C8">
              <w:rPr>
                <w:rFonts w:ascii="GHEA Grapalat" w:hAnsi="GHEA Grapalat"/>
                <w:sz w:val="20"/>
                <w:szCs w:val="20"/>
                <w:lang w:val="hy-AM"/>
              </w:rPr>
              <w:t>глицерилтнитрат (нитроглицерин)</w:t>
            </w:r>
          </w:p>
          <w:p w:rsidR="000C7BF5" w:rsidRPr="00F072C3" w:rsidRDefault="000C7BF5" w:rsidP="00A37D8B">
            <w:pPr>
              <w:rPr>
                <w:rFonts w:ascii="GHEA Grapalat" w:hAnsi="GHEA Grapalat"/>
                <w:sz w:val="20"/>
                <w:szCs w:val="20"/>
                <w:lang w:val="hy-AM"/>
              </w:rPr>
            </w:pPr>
            <w:r w:rsidRPr="00F072C3">
              <w:rPr>
                <w:rFonts w:ascii="GHEA Grapalat" w:hAnsi="GHEA Grapalat"/>
                <w:sz w:val="20"/>
                <w:szCs w:val="20"/>
                <w:lang w:val="hy-AM"/>
              </w:rPr>
              <w:t>c01da02,c05ae</w:t>
            </w:r>
            <w:r w:rsidRPr="00F072C3">
              <w:rPr>
                <w:rFonts w:ascii="GHEA Grapalat" w:hAnsi="GHEA Grapalat"/>
                <w:sz w:val="20"/>
                <w:szCs w:val="20"/>
                <w:lang w:val="hy-AM"/>
              </w:rPr>
              <w:lastRenderedPageBreak/>
              <w:t>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vAlign w:val="bottom"/>
          </w:tcPr>
          <w:p w:rsidR="000C7BF5" w:rsidRDefault="000C7BF5" w:rsidP="00A37D8B">
            <w:pPr>
              <w:rPr>
                <w:rFonts w:ascii="GHEA Grapalat" w:hAnsi="GHEA Grapalat"/>
                <w:sz w:val="20"/>
                <w:szCs w:val="20"/>
                <w:lang w:val="hy-AM"/>
              </w:rPr>
            </w:pPr>
            <w:r w:rsidRPr="008020C8">
              <w:rPr>
                <w:rFonts w:ascii="GHEA Grapalat" w:hAnsi="GHEA Grapalat"/>
                <w:sz w:val="20"/>
                <w:szCs w:val="20"/>
                <w:lang w:val="hy-AM"/>
              </w:rPr>
              <w:t>глицерилтнитрат (нитроглицерин)</w:t>
            </w:r>
          </w:p>
          <w:p w:rsidR="000C7BF5" w:rsidRPr="00F072C3" w:rsidRDefault="000C7BF5" w:rsidP="00A37D8B">
            <w:pPr>
              <w:jc w:val="both"/>
              <w:rPr>
                <w:rFonts w:ascii="GHEA Grapalat" w:hAnsi="GHEA Grapalat"/>
                <w:sz w:val="20"/>
                <w:szCs w:val="20"/>
                <w:lang w:val="hy-AM"/>
              </w:rPr>
            </w:pPr>
            <w:r w:rsidRPr="008D5857">
              <w:rPr>
                <w:rFonts w:ascii="GHEA Grapalat" w:hAnsi="GHEA Grapalat" w:cs="Sylfaen"/>
                <w:sz w:val="20"/>
                <w:szCs w:val="20"/>
                <w:lang w:val="pt-BR"/>
              </w:rPr>
              <w:t xml:space="preserve">,  </w:t>
            </w:r>
            <w:r w:rsidRPr="008020C8">
              <w:rPr>
                <w:rFonts w:ascii="GHEA Grapalat" w:hAnsi="GHEA Grapalat" w:cs="Sylfaen"/>
                <w:sz w:val="20"/>
                <w:szCs w:val="20"/>
                <w:lang w:val="hy-AM"/>
              </w:rPr>
              <w:t>лекарственная</w:t>
            </w:r>
            <w:r w:rsidRPr="008020C8">
              <w:rPr>
                <w:rFonts w:ascii="GHEA Grapalat" w:hAnsi="GHEA Grapalat" w:cs="Sylfaen"/>
                <w:sz w:val="20"/>
                <w:szCs w:val="20"/>
                <w:lang w:val="pt-BR"/>
              </w:rPr>
              <w:t xml:space="preserve"> </w:t>
            </w:r>
            <w:r w:rsidRPr="008020C8">
              <w:rPr>
                <w:rFonts w:ascii="GHEA Grapalat" w:hAnsi="GHEA Grapalat" w:cs="Sylfaen"/>
                <w:sz w:val="20"/>
                <w:szCs w:val="20"/>
                <w:lang w:val="hy-AM"/>
              </w:rPr>
              <w:t>форма</w:t>
            </w:r>
            <w:r w:rsidRPr="008D5857">
              <w:rPr>
                <w:rFonts w:ascii="GHEA Grapalat" w:hAnsi="GHEA Grapalat" w:cs="Sylfaen"/>
                <w:sz w:val="20"/>
                <w:szCs w:val="20"/>
                <w:lang w:val="pt-BR"/>
              </w:rPr>
              <w:t xml:space="preserve">. </w:t>
            </w:r>
            <w:r>
              <w:rPr>
                <w:rFonts w:ascii="GHEA Grapalat" w:hAnsi="GHEA Grapalat" w:cs="Sylfaen"/>
                <w:sz w:val="20"/>
                <w:szCs w:val="20"/>
              </w:rPr>
              <w:t>Концентрат для капельной инъекции</w:t>
            </w:r>
            <w:r w:rsidRPr="008D5857">
              <w:rPr>
                <w:rFonts w:ascii="GHEA Grapalat" w:hAnsi="GHEA Grapalat" w:cs="Sylfaen"/>
                <w:sz w:val="20"/>
                <w:szCs w:val="20"/>
                <w:lang w:val="pt-BR"/>
              </w:rPr>
              <w:t xml:space="preserve">, </w:t>
            </w:r>
            <w:r>
              <w:rPr>
                <w:rFonts w:ascii="GHEA Grapalat" w:hAnsi="GHEA Grapalat" w:cs="Sylfaen"/>
                <w:sz w:val="20"/>
                <w:szCs w:val="20"/>
                <w:lang w:val="hy-AM"/>
              </w:rPr>
              <w:t>дозировка</w:t>
            </w:r>
            <w:r w:rsidRPr="008D5857">
              <w:rPr>
                <w:rFonts w:ascii="GHEA Grapalat" w:hAnsi="GHEA Grapalat" w:cs="Sylfaen"/>
                <w:sz w:val="20"/>
                <w:szCs w:val="20"/>
                <w:lang w:val="pt-BR"/>
              </w:rPr>
              <w:t xml:space="preserve"> 10</w:t>
            </w:r>
            <w:r>
              <w:rPr>
                <w:rFonts w:ascii="GHEA Grapalat" w:hAnsi="GHEA Grapalat" w:cs="Sylfaen"/>
                <w:sz w:val="20"/>
                <w:szCs w:val="20"/>
                <w:lang w:val="hy-AM"/>
              </w:rPr>
              <w:t>мг</w:t>
            </w:r>
            <w:r w:rsidRPr="008D5857">
              <w:rPr>
                <w:rFonts w:ascii="GHEA Grapalat" w:hAnsi="GHEA Grapalat" w:cs="Sylfaen"/>
                <w:sz w:val="20"/>
                <w:szCs w:val="20"/>
                <w:lang w:val="pt-BR"/>
              </w:rPr>
              <w:t>/</w:t>
            </w:r>
            <w:r>
              <w:rPr>
                <w:rFonts w:ascii="GHEA Grapalat" w:hAnsi="GHEA Grapalat" w:cs="Sylfaen"/>
                <w:sz w:val="20"/>
                <w:szCs w:val="20"/>
                <w:lang w:val="hy-AM"/>
              </w:rPr>
              <w:t>мл</w:t>
            </w:r>
            <w:r w:rsidRPr="008D5857">
              <w:rPr>
                <w:rFonts w:ascii="GHEA Grapalat" w:hAnsi="GHEA Grapalat" w:cs="Sylfaen"/>
                <w:sz w:val="20"/>
                <w:szCs w:val="20"/>
                <w:lang w:val="pt-BR"/>
              </w:rPr>
              <w:t>; 2</w:t>
            </w:r>
            <w:r>
              <w:rPr>
                <w:rFonts w:ascii="GHEA Grapalat" w:hAnsi="GHEA Grapalat" w:cs="Sylfaen"/>
                <w:sz w:val="20"/>
                <w:szCs w:val="20"/>
                <w:lang w:val="hy-AM"/>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20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lastRenderedPageBreak/>
              <w:t>6</w:t>
            </w:r>
            <w:r>
              <w:rPr>
                <w:rFonts w:ascii="GHEA Grapalat" w:hAnsi="GHEA Grapalat" w:cs="Arial LatArm"/>
              </w:rPr>
              <w:t>3</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33621410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hy-AM"/>
              </w:rPr>
            </w:pPr>
            <w:r w:rsidRPr="009B4DCE">
              <w:rPr>
                <w:rFonts w:ascii="GHEA Grapalat" w:hAnsi="GHEA Grapalat" w:cs="Arial"/>
                <w:sz w:val="20"/>
                <w:szCs w:val="20"/>
              </w:rPr>
              <w:t>симвастатин</w:t>
            </w:r>
            <w:r w:rsidRPr="00F072C3">
              <w:rPr>
                <w:rFonts w:ascii="GHEA Grapalat" w:hAnsi="GHEA Grapalat" w:cs="Arial"/>
                <w:sz w:val="20"/>
                <w:szCs w:val="20"/>
              </w:rPr>
              <w:t xml:space="preserve"> c10aa01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es-ES"/>
              </w:rPr>
            </w:pPr>
            <w:r w:rsidRPr="009B4DCE">
              <w:rPr>
                <w:rFonts w:ascii="GHEA Grapalat" w:hAnsi="GHEA Grapalat"/>
                <w:sz w:val="20"/>
                <w:szCs w:val="20"/>
                <w:lang w:val="es-ES"/>
              </w:rPr>
              <w:t>симвастатин</w:t>
            </w:r>
            <w:r w:rsidRPr="00F072C3">
              <w:rPr>
                <w:rFonts w:ascii="GHEA Grapalat" w:hAnsi="GHEA Grapalat"/>
                <w:sz w:val="20"/>
                <w:szCs w:val="20"/>
                <w:lang w:val="es-ES"/>
              </w:rPr>
              <w:t xml:space="preserve">, </w:t>
            </w:r>
            <w:r w:rsidRPr="009B4DCE">
              <w:rPr>
                <w:rFonts w:ascii="GHEA Grapalat" w:hAnsi="GHEA Grapalat" w:cs="Sylfaen"/>
                <w:sz w:val="20"/>
                <w:szCs w:val="20"/>
              </w:rPr>
              <w:t>лекарственнная</w:t>
            </w:r>
            <w:r w:rsidRPr="009B4DCE">
              <w:rPr>
                <w:rFonts w:ascii="GHEA Grapalat" w:hAnsi="GHEA Grapalat" w:cs="Sylfaen"/>
                <w:sz w:val="20"/>
                <w:szCs w:val="20"/>
                <w:lang w:val="pt-BR"/>
              </w:rPr>
              <w:t xml:space="preserve"> </w:t>
            </w:r>
            <w:r w:rsidRPr="009B4DCE">
              <w:rPr>
                <w:rFonts w:ascii="GHEA Grapalat" w:hAnsi="GHEA Grapalat" w:cs="Sylfaen"/>
                <w:sz w:val="20"/>
                <w:szCs w:val="20"/>
              </w:rPr>
              <w:t>форма</w:t>
            </w:r>
            <w:r w:rsidRPr="009B4DCE">
              <w:rPr>
                <w:rFonts w:ascii="GHEA Grapalat" w:hAnsi="GHEA Grapalat" w:cs="Sylfaen"/>
                <w:sz w:val="20"/>
                <w:szCs w:val="20"/>
                <w:lang w:val="pt-BR"/>
              </w:rPr>
              <w:t xml:space="preserve"> </w:t>
            </w:r>
            <w:r>
              <w:rPr>
                <w:rFonts w:ascii="GHEA Grapalat" w:hAnsi="GHEA Grapalat" w:cs="Sylfaen"/>
                <w:sz w:val="20"/>
                <w:szCs w:val="20"/>
                <w:lang w:val="pt-BR"/>
              </w:rPr>
              <w:t>–</w:t>
            </w:r>
            <w:r w:rsidRPr="00F072C3">
              <w:rPr>
                <w:lang w:val="pt-BR"/>
              </w:rPr>
              <w:t xml:space="preserve"> </w:t>
            </w:r>
            <w:r w:rsidRPr="009B4DCE">
              <w:rPr>
                <w:rFonts w:ascii="GHEA Grapalat" w:hAnsi="GHEA Grapalat" w:cs="Sylfaen"/>
                <w:sz w:val="20"/>
                <w:szCs w:val="20"/>
              </w:rPr>
              <w:t xml:space="preserve">таблетка </w:t>
            </w:r>
            <w:r>
              <w:rPr>
                <w:rFonts w:ascii="GHEA Grapalat" w:hAnsi="GHEA Grapalat" w:cs="Sylfaen"/>
                <w:sz w:val="20"/>
                <w:szCs w:val="20"/>
              </w:rPr>
              <w:t>с пленочным покрытием</w:t>
            </w:r>
            <w:r w:rsidRPr="00F072C3">
              <w:rPr>
                <w:rFonts w:ascii="GHEA Grapalat" w:hAnsi="GHEA Grapalat" w:cs="Sylfaen"/>
                <w:sz w:val="20"/>
                <w:szCs w:val="20"/>
                <w:lang w:val="pt-BR"/>
              </w:rPr>
              <w:t xml:space="preserve">, </w:t>
            </w:r>
            <w:r w:rsidRPr="009B4DCE">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lang w:val="pt-BR"/>
              </w:rPr>
              <w:t xml:space="preserve"> </w:t>
            </w:r>
            <w:r w:rsidRPr="009B4DCE">
              <w:rPr>
                <w:rFonts w:ascii="GHEA Grapalat" w:hAnsi="GHEA Grapalat" w:cs="Sylfaen"/>
                <w:sz w:val="20"/>
                <w:szCs w:val="20"/>
                <w:lang w:val="pt-BR"/>
              </w:rPr>
              <w:t>20</w:t>
            </w:r>
            <w:r w:rsidRPr="009B4DCE">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300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300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Sylfaen" w:hAnsi="Sylfaen"/>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6</w:t>
            </w:r>
            <w:r>
              <w:rPr>
                <w:rFonts w:ascii="GHEA Grapalat" w:hAnsi="GHEA Grapalat" w:cs="Arial LatArm"/>
              </w:rPr>
              <w:t>4</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33621420/1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9B4DCE">
              <w:rPr>
                <w:rFonts w:ascii="GHEA Grapalat" w:hAnsi="GHEA Grapalat"/>
                <w:sz w:val="20"/>
                <w:szCs w:val="20"/>
              </w:rPr>
              <w:t>Аторвастатин</w:t>
            </w:r>
            <w:r w:rsidRPr="00F072C3">
              <w:rPr>
                <w:rFonts w:ascii="GHEA Grapalat" w:hAnsi="GHEA Grapalat"/>
                <w:sz w:val="20"/>
                <w:szCs w:val="20"/>
              </w:rPr>
              <w:t xml:space="preserve"> c10aa05</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9B4DCE" w:rsidRDefault="000C7BF5" w:rsidP="00A37D8B">
            <w:pPr>
              <w:jc w:val="both"/>
              <w:rPr>
                <w:rFonts w:ascii="GHEA Grapalat" w:hAnsi="GHEA Grapalat"/>
                <w:sz w:val="20"/>
                <w:szCs w:val="20"/>
              </w:rPr>
            </w:pPr>
            <w:r w:rsidRPr="009B4DCE">
              <w:rPr>
                <w:rFonts w:ascii="GHEA Grapalat" w:hAnsi="GHEA Grapalat"/>
                <w:sz w:val="20"/>
                <w:szCs w:val="20"/>
              </w:rPr>
              <w:t>Аторвастатин</w:t>
            </w:r>
            <w:r w:rsidRPr="009B4DCE">
              <w:rPr>
                <w:rFonts w:ascii="GHEA Grapalat" w:hAnsi="GHEA Grapalat"/>
                <w:sz w:val="20"/>
                <w:szCs w:val="20"/>
                <w:lang w:val="pt-BR"/>
              </w:rPr>
              <w:t xml:space="preserve"> (</w:t>
            </w:r>
            <w:r w:rsidRPr="009B4DCE">
              <w:rPr>
                <w:rFonts w:ascii="GHEA Grapalat" w:hAnsi="GHEA Grapalat"/>
                <w:sz w:val="20"/>
                <w:szCs w:val="20"/>
              </w:rPr>
              <w:t>аторвастатин</w:t>
            </w:r>
            <w:r>
              <w:rPr>
                <w:rFonts w:ascii="GHEA Grapalat" w:hAnsi="GHEA Grapalat"/>
                <w:sz w:val="20"/>
                <w:szCs w:val="20"/>
              </w:rPr>
              <w:t>а</w:t>
            </w:r>
            <w:r w:rsidRPr="009B4DCE">
              <w:rPr>
                <w:rFonts w:ascii="GHEA Grapalat" w:hAnsi="GHEA Grapalat"/>
                <w:sz w:val="20"/>
                <w:szCs w:val="20"/>
                <w:lang w:val="pt-BR"/>
              </w:rPr>
              <w:t xml:space="preserve"> </w:t>
            </w:r>
            <w:r w:rsidRPr="009B4DCE">
              <w:rPr>
                <w:rFonts w:ascii="GHEA Grapalat" w:hAnsi="GHEA Grapalat"/>
                <w:sz w:val="20"/>
                <w:szCs w:val="20"/>
              </w:rPr>
              <w:t>кальций</w:t>
            </w:r>
            <w:r w:rsidRPr="009B4DCE">
              <w:rPr>
                <w:rFonts w:ascii="GHEA Grapalat" w:hAnsi="GHEA Grapalat"/>
                <w:sz w:val="20"/>
                <w:szCs w:val="20"/>
                <w:lang w:val="pt-BR"/>
              </w:rPr>
              <w:t xml:space="preserve">) </w:t>
            </w:r>
            <w:r w:rsidRPr="009B4DCE">
              <w:rPr>
                <w:rFonts w:ascii="GHEA Grapalat" w:hAnsi="GHEA Grapalat" w:cs="Sylfaen"/>
                <w:sz w:val="20"/>
                <w:szCs w:val="20"/>
              </w:rPr>
              <w:t xml:space="preserve">лекарственная форма – таблетка </w:t>
            </w:r>
            <w:r>
              <w:rPr>
                <w:rFonts w:ascii="GHEA Grapalat" w:hAnsi="GHEA Grapalat" w:cs="Sylfaen"/>
                <w:sz w:val="20"/>
                <w:szCs w:val="20"/>
              </w:rPr>
              <w:t>с пленочным покрытием</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.10</w:t>
            </w:r>
            <w:r w:rsidRPr="009B4DCE">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750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750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570"/>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6</w:t>
            </w:r>
            <w:r>
              <w:rPr>
                <w:rFonts w:ascii="GHEA Grapalat" w:hAnsi="GHEA Grapalat" w:cs="Arial LatArm"/>
              </w:rPr>
              <w:t>5</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33621420/2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9B4DCE">
              <w:rPr>
                <w:rFonts w:ascii="GHEA Grapalat" w:hAnsi="GHEA Grapalat"/>
                <w:sz w:val="20"/>
                <w:szCs w:val="20"/>
              </w:rPr>
              <w:t>Аторвастатин</w:t>
            </w:r>
            <w:r w:rsidRPr="00F072C3">
              <w:rPr>
                <w:rFonts w:ascii="GHEA Grapalat" w:hAnsi="GHEA Grapalat"/>
                <w:sz w:val="20"/>
                <w:szCs w:val="20"/>
              </w:rPr>
              <w:t xml:space="preserve"> c10aa05</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9B4DCE" w:rsidRDefault="000C7BF5" w:rsidP="00A37D8B">
            <w:pPr>
              <w:jc w:val="both"/>
              <w:rPr>
                <w:rFonts w:ascii="GHEA Grapalat" w:hAnsi="GHEA Grapalat"/>
                <w:sz w:val="20"/>
                <w:szCs w:val="20"/>
              </w:rPr>
            </w:pPr>
            <w:r w:rsidRPr="009B4DCE">
              <w:rPr>
                <w:rFonts w:ascii="GHEA Grapalat" w:hAnsi="GHEA Grapalat"/>
                <w:sz w:val="20"/>
                <w:szCs w:val="20"/>
              </w:rPr>
              <w:t>Аторвастатин</w:t>
            </w:r>
            <w:r w:rsidRPr="009B4DCE">
              <w:rPr>
                <w:rFonts w:ascii="GHEA Grapalat" w:hAnsi="GHEA Grapalat"/>
                <w:sz w:val="20"/>
                <w:szCs w:val="20"/>
                <w:lang w:val="pt-BR"/>
              </w:rPr>
              <w:t xml:space="preserve"> (</w:t>
            </w:r>
            <w:r w:rsidRPr="009B4DCE">
              <w:rPr>
                <w:rFonts w:ascii="GHEA Grapalat" w:hAnsi="GHEA Grapalat"/>
                <w:sz w:val="20"/>
                <w:szCs w:val="20"/>
              </w:rPr>
              <w:t>аторвастатин</w:t>
            </w:r>
            <w:r>
              <w:rPr>
                <w:rFonts w:ascii="GHEA Grapalat" w:hAnsi="GHEA Grapalat"/>
                <w:sz w:val="20"/>
                <w:szCs w:val="20"/>
              </w:rPr>
              <w:t>а</w:t>
            </w:r>
            <w:r w:rsidRPr="009B4DCE">
              <w:rPr>
                <w:rFonts w:ascii="GHEA Grapalat" w:hAnsi="GHEA Grapalat"/>
                <w:sz w:val="20"/>
                <w:szCs w:val="20"/>
                <w:lang w:val="pt-BR"/>
              </w:rPr>
              <w:t xml:space="preserve"> </w:t>
            </w:r>
            <w:r w:rsidRPr="009B4DCE">
              <w:rPr>
                <w:rFonts w:ascii="GHEA Grapalat" w:hAnsi="GHEA Grapalat"/>
                <w:sz w:val="20"/>
                <w:szCs w:val="20"/>
              </w:rPr>
              <w:t>кальций</w:t>
            </w:r>
            <w:r w:rsidRPr="009B4DCE">
              <w:rPr>
                <w:rFonts w:ascii="GHEA Grapalat" w:hAnsi="GHEA Grapalat"/>
                <w:sz w:val="20"/>
                <w:szCs w:val="20"/>
                <w:lang w:val="pt-BR"/>
              </w:rPr>
              <w:t xml:space="preserve">) </w:t>
            </w:r>
            <w:r w:rsidRPr="009B4DCE">
              <w:rPr>
                <w:rFonts w:ascii="GHEA Grapalat" w:hAnsi="GHEA Grapalat" w:cs="Sylfaen"/>
                <w:sz w:val="20"/>
                <w:szCs w:val="20"/>
              </w:rPr>
              <w:t>лекарственная форма- таблетка с пленочным покрытием</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.20</w:t>
            </w:r>
            <w:r w:rsidRPr="009B4DCE">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es-ES"/>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2400</w:t>
            </w:r>
          </w:p>
        </w:tc>
        <w:tc>
          <w:tcPr>
            <w:tcW w:w="992" w:type="dxa"/>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vAlign w:val="center"/>
          </w:tcPr>
          <w:p w:rsidR="000C7BF5" w:rsidRPr="00F072C3" w:rsidRDefault="000C7BF5" w:rsidP="00A37D8B">
            <w:pPr>
              <w:jc w:val="center"/>
              <w:rPr>
                <w:rFonts w:ascii="GHEA Grapalat" w:hAnsi="GHEA Grapalat"/>
                <w:sz w:val="20"/>
                <w:szCs w:val="20"/>
              </w:rPr>
            </w:pPr>
            <w:r w:rsidRPr="00F072C3">
              <w:rPr>
                <w:rFonts w:ascii="GHEA Grapalat" w:hAnsi="GHEA Grapalat"/>
                <w:sz w:val="20"/>
                <w:szCs w:val="20"/>
              </w:rPr>
              <w:t>24</w:t>
            </w:r>
            <w:r>
              <w:rPr>
                <w:rFonts w:ascii="GHEA Grapalat" w:hAnsi="GHEA Grapalat"/>
                <w:sz w:val="20"/>
                <w:szCs w:val="20"/>
              </w:rPr>
              <w:t>00</w:t>
            </w:r>
          </w:p>
        </w:tc>
        <w:tc>
          <w:tcPr>
            <w:tcW w:w="1559" w:type="dxa"/>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195"/>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6</w:t>
            </w:r>
            <w:r>
              <w:rPr>
                <w:rFonts w:ascii="GHEA Grapalat" w:hAnsi="GHEA Grapalat" w:cs="Arial LatArm"/>
              </w:rPr>
              <w:t>6</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lang w:val="hy-AM"/>
              </w:rPr>
              <w:t>33621460/</w:t>
            </w:r>
            <w:r w:rsidRPr="00F072C3">
              <w:rPr>
                <w:rFonts w:ascii="GHEA Grapalat" w:hAnsi="GHEA Grapalat"/>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hy-AM"/>
              </w:rPr>
            </w:pPr>
            <w:r w:rsidRPr="00322F1D">
              <w:rPr>
                <w:rFonts w:ascii="GHEA Grapalat" w:hAnsi="GHEA Grapalat" w:cs="Sylfaen"/>
                <w:sz w:val="20"/>
                <w:szCs w:val="20"/>
                <w:lang w:val="hy-AM"/>
              </w:rPr>
              <w:t>Периндоприл (периндоприл</w:t>
            </w:r>
            <w:r>
              <w:rPr>
                <w:rFonts w:ascii="GHEA Grapalat" w:hAnsi="GHEA Grapalat" w:cs="Sylfaen"/>
                <w:sz w:val="20"/>
                <w:szCs w:val="20"/>
              </w:rPr>
              <w:t>а</w:t>
            </w:r>
            <w:r w:rsidRPr="00322F1D">
              <w:rPr>
                <w:rFonts w:ascii="GHEA Grapalat" w:hAnsi="GHEA Grapalat" w:cs="Sylfaen"/>
                <w:sz w:val="20"/>
                <w:szCs w:val="20"/>
                <w:lang w:val="hy-AM"/>
              </w:rPr>
              <w:t xml:space="preserve"> аргинин), амлодипин (амлодипин</w:t>
            </w:r>
            <w:r>
              <w:rPr>
                <w:rFonts w:ascii="GHEA Grapalat" w:hAnsi="GHEA Grapalat" w:cs="Sylfaen"/>
                <w:sz w:val="20"/>
                <w:szCs w:val="20"/>
              </w:rPr>
              <w:t>а</w:t>
            </w:r>
            <w:r w:rsidRPr="00322F1D">
              <w:rPr>
                <w:rFonts w:ascii="GHEA Grapalat" w:hAnsi="GHEA Grapalat" w:cs="Sylfaen"/>
                <w:sz w:val="20"/>
                <w:szCs w:val="20"/>
                <w:lang w:val="hy-AM"/>
              </w:rPr>
              <w:t xml:space="preserve"> бесилат),</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hy-AM"/>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C472B7" w:rsidRDefault="000C7BF5" w:rsidP="00A37D8B">
            <w:pPr>
              <w:jc w:val="both"/>
              <w:rPr>
                <w:rFonts w:ascii="GHEA Grapalat" w:hAnsi="GHEA Grapalat"/>
                <w:sz w:val="20"/>
                <w:szCs w:val="20"/>
              </w:rPr>
            </w:pPr>
            <w:r w:rsidRPr="009B4DCE">
              <w:rPr>
                <w:rFonts w:ascii="GHEA Grapalat" w:hAnsi="GHEA Grapalat" w:cs="Sylfaen"/>
                <w:sz w:val="20"/>
                <w:szCs w:val="20"/>
                <w:lang w:val="hy-AM"/>
              </w:rPr>
              <w:t>Периндоприл (периндоприл</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аргинин), амлодипин (амлодипин</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бесилат),</w:t>
            </w:r>
            <w:r>
              <w:rPr>
                <w:rFonts w:ascii="GHEA Grapalat" w:hAnsi="GHEA Grapalat" w:cs="Sylfaen"/>
                <w:sz w:val="20"/>
                <w:szCs w:val="20"/>
                <w:lang w:val="hy-AM"/>
              </w:rPr>
              <w:t>лекарственная форма -таблетка</w:t>
            </w:r>
            <w:r>
              <w:rPr>
                <w:rFonts w:ascii="GHEA Grapalat" w:hAnsi="GHEA Grapalat" w:cs="Sylfaen"/>
                <w:sz w:val="20"/>
                <w:szCs w:val="20"/>
              </w:rPr>
              <w:t>,дозировка</w:t>
            </w:r>
            <w:r w:rsidRPr="00F072C3">
              <w:rPr>
                <w:rFonts w:ascii="GHEA Grapalat" w:hAnsi="GHEA Grapalat"/>
                <w:sz w:val="20"/>
                <w:szCs w:val="20"/>
                <w:lang w:val="pt-BR"/>
              </w:rPr>
              <w:tab/>
              <w:t>5</w:t>
            </w:r>
            <w:r>
              <w:rPr>
                <w:rFonts w:ascii="GHEA Grapalat" w:hAnsi="GHEA Grapalat" w:cs="Sylfaen"/>
                <w:sz w:val="20"/>
                <w:szCs w:val="20"/>
                <w:lang w:val="hy-AM"/>
              </w:rPr>
              <w:t>мг</w:t>
            </w:r>
            <w:r w:rsidRPr="00F072C3">
              <w:rPr>
                <w:rFonts w:ascii="GHEA Grapalat" w:hAnsi="GHEA Grapalat"/>
                <w:sz w:val="20"/>
                <w:szCs w:val="20"/>
                <w:lang w:val="pt-BR"/>
              </w:rPr>
              <w:t>+10</w:t>
            </w:r>
            <w:r>
              <w:rPr>
                <w:rFonts w:ascii="GHEA Grapalat" w:hAnsi="GHEA Grapalat" w:cs="Sylfaen"/>
                <w:sz w:val="20"/>
                <w:szCs w:val="20"/>
                <w:lang w:val="hy-AM"/>
              </w:rPr>
              <w:t>мг</w:t>
            </w:r>
          </w:p>
          <w:p w:rsidR="000C7BF5" w:rsidRPr="00F072C3" w:rsidRDefault="000C7BF5" w:rsidP="00A37D8B">
            <w:pPr>
              <w:jc w:val="both"/>
              <w:rPr>
                <w:rFonts w:ascii="GHEA Grapalat" w:hAnsi="GHEA Grapalat"/>
                <w:sz w:val="20"/>
                <w:szCs w:val="20"/>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spacing w:after="200" w:line="276" w:lineRule="auto"/>
              <w:jc w:val="center"/>
              <w:rPr>
                <w:rFonts w:ascii="GHEA Grapalat" w:hAnsi="GHEA Grapalat"/>
                <w:sz w:val="20"/>
                <w:szCs w:val="20"/>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2010</w:t>
            </w:r>
          </w:p>
        </w:tc>
        <w:tc>
          <w:tcPr>
            <w:tcW w:w="992" w:type="dxa"/>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vAlign w:val="center"/>
          </w:tcPr>
          <w:p w:rsidR="000C7BF5" w:rsidRPr="00F072C3" w:rsidRDefault="000C7BF5" w:rsidP="00A37D8B">
            <w:pPr>
              <w:jc w:val="center"/>
              <w:rPr>
                <w:rFonts w:ascii="GHEA Grapalat" w:hAnsi="GHEA Grapalat"/>
                <w:sz w:val="20"/>
                <w:szCs w:val="20"/>
              </w:rPr>
            </w:pPr>
            <w:r w:rsidRPr="00F072C3">
              <w:rPr>
                <w:rFonts w:ascii="GHEA Grapalat" w:hAnsi="GHEA Grapalat"/>
                <w:sz w:val="20"/>
                <w:szCs w:val="20"/>
              </w:rPr>
              <w:t>2010</w:t>
            </w:r>
          </w:p>
        </w:tc>
        <w:tc>
          <w:tcPr>
            <w:tcW w:w="1559" w:type="dxa"/>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165"/>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6</w:t>
            </w:r>
            <w:r>
              <w:rPr>
                <w:rFonts w:ascii="GHEA Grapalat" w:hAnsi="GHEA Grapalat" w:cs="Arial LatArm"/>
              </w:rPr>
              <w:t>7</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lang w:val="hy-AM"/>
              </w:rPr>
              <w:t>33621460/</w:t>
            </w:r>
            <w:r w:rsidRPr="00F072C3">
              <w:rPr>
                <w:rFonts w:ascii="GHEA Grapalat" w:hAnsi="GHEA Grapalat"/>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9B4DCE">
              <w:rPr>
                <w:rFonts w:ascii="GHEA Grapalat" w:hAnsi="GHEA Grapalat" w:cs="Sylfaen"/>
                <w:sz w:val="20"/>
                <w:szCs w:val="20"/>
                <w:lang w:val="hy-AM"/>
              </w:rPr>
              <w:t>Периндоприл (периндоприл</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аргинин), амлодипин (амлодипин</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бесилат),</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pt-BR"/>
              </w:rPr>
            </w:pPr>
            <w:r w:rsidRPr="009B4DCE">
              <w:rPr>
                <w:rFonts w:ascii="GHEA Grapalat" w:hAnsi="GHEA Grapalat" w:cs="Sylfaen"/>
                <w:sz w:val="20"/>
                <w:szCs w:val="20"/>
                <w:lang w:val="hy-AM"/>
              </w:rPr>
              <w:t>Периндоприл (периндоприл</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аргинин), амлодипин (амлодипин</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бесилат),</w:t>
            </w:r>
            <w:r>
              <w:rPr>
                <w:rFonts w:ascii="GHEA Grapalat" w:hAnsi="GHEA Grapalat" w:cs="Sylfaen"/>
                <w:sz w:val="20"/>
                <w:szCs w:val="20"/>
                <w:lang w:val="hy-AM"/>
              </w:rPr>
              <w:t>лекарственная форма</w:t>
            </w:r>
            <w:r w:rsidRPr="00A41728">
              <w:rPr>
                <w:rFonts w:ascii="GHEA Grapalat" w:hAnsi="GHEA Grapalat" w:cs="Sylfaen"/>
                <w:sz w:val="20"/>
                <w:szCs w:val="20"/>
                <w:lang w:val="pt-BR"/>
              </w:rPr>
              <w:t>-</w:t>
            </w:r>
            <w:r w:rsidRPr="00F072C3">
              <w:rPr>
                <w:rFonts w:ascii="GHEA Grapalat" w:hAnsi="GHEA Grapalat"/>
                <w:sz w:val="20"/>
                <w:szCs w:val="20"/>
                <w:lang w:val="pt-BR"/>
              </w:rPr>
              <w:tab/>
            </w:r>
            <w:r>
              <w:rPr>
                <w:rFonts w:ascii="GHEA Grapalat" w:hAnsi="GHEA Grapalat" w:cs="Sylfaen"/>
                <w:sz w:val="20"/>
                <w:szCs w:val="20"/>
              </w:rPr>
              <w:t>таблетка</w:t>
            </w:r>
            <w:r w:rsidRPr="00F072C3">
              <w:rPr>
                <w:rFonts w:ascii="GHEA Grapalat" w:hAnsi="GHEA Grapalat" w:cs="Sylfaen"/>
                <w:sz w:val="20"/>
                <w:szCs w:val="20"/>
                <w:lang w:val="pt-BR"/>
              </w:rPr>
              <w:t>,</w:t>
            </w:r>
            <w:r w:rsidRPr="00A41728">
              <w:rPr>
                <w:rFonts w:ascii="GHEA Grapalat" w:hAnsi="GHEA Grapalat" w:cs="Sylfaen"/>
                <w:sz w:val="20"/>
                <w:szCs w:val="20"/>
              </w:rPr>
              <w:t>дозировка</w:t>
            </w:r>
            <w:r w:rsidRPr="00F072C3">
              <w:rPr>
                <w:rFonts w:ascii="GHEA Grapalat" w:hAnsi="GHEA Grapalat"/>
                <w:sz w:val="20"/>
                <w:szCs w:val="20"/>
                <w:lang w:val="pt-BR"/>
              </w:rPr>
              <w:tab/>
            </w:r>
            <w:r w:rsidRPr="00F072C3">
              <w:rPr>
                <w:rFonts w:ascii="GHEA Grapalat" w:hAnsi="GHEA Grapalat"/>
                <w:sz w:val="20"/>
                <w:szCs w:val="20"/>
                <w:lang w:val="hy-AM"/>
              </w:rPr>
              <w:t>10</w:t>
            </w:r>
            <w:r w:rsidRPr="00A41728">
              <w:rPr>
                <w:rFonts w:ascii="GHEA Grapalat" w:hAnsi="GHEA Grapalat" w:cs="Sylfaen"/>
                <w:sz w:val="20"/>
                <w:szCs w:val="20"/>
              </w:rPr>
              <w:t>мг</w:t>
            </w:r>
            <w:r w:rsidRPr="00F072C3">
              <w:rPr>
                <w:rFonts w:ascii="GHEA Grapalat" w:hAnsi="GHEA Grapalat"/>
                <w:sz w:val="20"/>
                <w:szCs w:val="20"/>
                <w:lang w:val="pt-BR"/>
              </w:rPr>
              <w:t>+</w:t>
            </w:r>
            <w:r w:rsidRPr="00F072C3">
              <w:rPr>
                <w:rFonts w:ascii="GHEA Grapalat" w:hAnsi="GHEA Grapalat"/>
                <w:sz w:val="20"/>
                <w:szCs w:val="20"/>
                <w:lang w:val="hy-AM"/>
              </w:rPr>
              <w:t>5</w:t>
            </w:r>
            <w:r w:rsidRPr="00A41728">
              <w:rPr>
                <w:rFonts w:ascii="GHEA Grapalat" w:hAnsi="GHEA Grapalat" w:cs="Sylfaen"/>
                <w:sz w:val="20"/>
                <w:szCs w:val="20"/>
              </w:rPr>
              <w:t>мг</w:t>
            </w:r>
          </w:p>
          <w:p w:rsidR="000C7BF5" w:rsidRPr="00F072C3" w:rsidRDefault="000C7BF5" w:rsidP="00A37D8B">
            <w:pPr>
              <w:jc w:val="both"/>
              <w:rPr>
                <w:rFonts w:ascii="GHEA Grapalat" w:hAnsi="GHEA Grapalat"/>
                <w:sz w:val="20"/>
                <w:szCs w:val="20"/>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A41728" w:rsidRDefault="000C7BF5" w:rsidP="00A37D8B">
            <w:pPr>
              <w:rPr>
                <w:rFonts w:ascii="GHEA Grapalat" w:hAnsi="GHEA Grapalat" w:cs="Arial LatArm"/>
                <w:sz w:val="20"/>
                <w:szCs w:val="20"/>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1500</w:t>
            </w:r>
          </w:p>
        </w:tc>
        <w:tc>
          <w:tcPr>
            <w:tcW w:w="992" w:type="dxa"/>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vAlign w:val="center"/>
          </w:tcPr>
          <w:p w:rsidR="000C7BF5" w:rsidRPr="00F072C3" w:rsidRDefault="000C7BF5" w:rsidP="00A37D8B">
            <w:pPr>
              <w:jc w:val="center"/>
              <w:rPr>
                <w:rFonts w:ascii="GHEA Grapalat" w:hAnsi="GHEA Grapalat"/>
                <w:sz w:val="20"/>
                <w:szCs w:val="20"/>
                <w:lang w:val="hy-AM"/>
              </w:rPr>
            </w:pPr>
            <w:r w:rsidRPr="00A41728">
              <w:rPr>
                <w:rFonts w:ascii="GHEA Grapalat" w:hAnsi="GHEA Grapalat"/>
                <w:sz w:val="20"/>
                <w:szCs w:val="20"/>
                <w:lang w:val="pt-BR"/>
              </w:rPr>
              <w:t>1</w:t>
            </w:r>
            <w:r w:rsidRPr="00F072C3">
              <w:rPr>
                <w:rFonts w:ascii="GHEA Grapalat" w:hAnsi="GHEA Grapalat"/>
                <w:sz w:val="20"/>
                <w:szCs w:val="20"/>
                <w:lang w:val="hy-AM"/>
              </w:rPr>
              <w:t>5</w:t>
            </w:r>
            <w:r w:rsidRPr="00A41728">
              <w:rPr>
                <w:rFonts w:ascii="GHEA Grapalat" w:hAnsi="GHEA Grapalat"/>
                <w:sz w:val="20"/>
                <w:szCs w:val="20"/>
                <w:lang w:val="pt-BR"/>
              </w:rPr>
              <w:t>0</w:t>
            </w:r>
            <w:r w:rsidRPr="00F072C3">
              <w:rPr>
                <w:rFonts w:ascii="GHEA Grapalat" w:hAnsi="GHEA Grapalat"/>
                <w:sz w:val="20"/>
                <w:szCs w:val="20"/>
                <w:lang w:val="hy-AM"/>
              </w:rPr>
              <w:t>0</w:t>
            </w:r>
          </w:p>
        </w:tc>
        <w:tc>
          <w:tcPr>
            <w:tcW w:w="1559" w:type="dxa"/>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w:t>
            </w:r>
            <w:r w:rsidRPr="00A41728">
              <w:rPr>
                <w:rFonts w:ascii="GHEA Grapalat" w:hAnsi="GHEA Grapalat"/>
                <w:sz w:val="18"/>
                <w:szCs w:val="18"/>
                <w:lang w:val="pt-BR"/>
              </w:rPr>
              <w:t xml:space="preserve"> </w:t>
            </w:r>
            <w:r>
              <w:rPr>
                <w:rFonts w:ascii="GHEA Grapalat" w:hAnsi="GHEA Grapalat"/>
                <w:sz w:val="18"/>
                <w:szCs w:val="18"/>
              </w:rPr>
              <w:t>течение</w:t>
            </w:r>
            <w:r w:rsidRPr="00A41728">
              <w:rPr>
                <w:rFonts w:ascii="GHEA Grapalat" w:hAnsi="GHEA Grapalat"/>
                <w:sz w:val="18"/>
                <w:szCs w:val="18"/>
                <w:lang w:val="pt-BR"/>
              </w:rPr>
              <w:t xml:space="preserve"> 3-</w:t>
            </w:r>
            <w:r>
              <w:rPr>
                <w:rFonts w:ascii="GHEA Grapalat" w:hAnsi="GHEA Grapalat"/>
                <w:sz w:val="18"/>
                <w:szCs w:val="18"/>
              </w:rPr>
              <w:t>ей</w:t>
            </w:r>
            <w:r w:rsidRPr="00A41728">
              <w:rPr>
                <w:rFonts w:ascii="GHEA Grapalat" w:hAnsi="GHEA Grapalat"/>
                <w:sz w:val="18"/>
                <w:szCs w:val="18"/>
                <w:lang w:val="pt-BR"/>
              </w:rPr>
              <w:t xml:space="preserve"> </w:t>
            </w:r>
            <w:r>
              <w:rPr>
                <w:rFonts w:ascii="GHEA Grapalat" w:hAnsi="GHEA Grapalat"/>
                <w:sz w:val="18"/>
                <w:szCs w:val="18"/>
              </w:rPr>
              <w:t>четверти</w:t>
            </w:r>
            <w:r w:rsidRPr="00A41728">
              <w:rPr>
                <w:rFonts w:ascii="GHEA Grapalat" w:hAnsi="GHEA Grapalat"/>
                <w:sz w:val="18"/>
                <w:szCs w:val="18"/>
                <w:lang w:val="pt-BR"/>
              </w:rPr>
              <w:t xml:space="preserve"> 2020 </w:t>
            </w:r>
            <w:r>
              <w:rPr>
                <w:rFonts w:ascii="GHEA Grapalat" w:hAnsi="GHEA Grapalat"/>
                <w:sz w:val="18"/>
                <w:szCs w:val="18"/>
              </w:rPr>
              <w:t>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A41728" w:rsidRDefault="000C7BF5" w:rsidP="00A37D8B">
            <w:pPr>
              <w:jc w:val="center"/>
              <w:rPr>
                <w:rFonts w:ascii="GHEA Grapalat" w:hAnsi="GHEA Grapalat" w:cs="Arial LatArm"/>
                <w:lang w:val="pt-BR"/>
              </w:rPr>
            </w:pPr>
            <w:r w:rsidRPr="00A41728">
              <w:rPr>
                <w:rFonts w:ascii="GHEA Grapalat" w:hAnsi="GHEA Grapalat" w:cs="Arial LatArm"/>
                <w:lang w:val="pt-BR"/>
              </w:rPr>
              <w:t>6</w:t>
            </w:r>
            <w:r>
              <w:rPr>
                <w:rFonts w:ascii="GHEA Grapalat" w:hAnsi="GHEA Grapalat" w:cs="Arial LatArm"/>
                <w:lang w:val="pt-BR"/>
              </w:rPr>
              <w:t>8</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sidRPr="00F072C3">
              <w:rPr>
                <w:rFonts w:ascii="GHEA Grapalat" w:hAnsi="GHEA Grapalat"/>
                <w:sz w:val="16"/>
                <w:szCs w:val="16"/>
                <w:lang w:val="pt-BR"/>
              </w:rPr>
              <w:t>33621480/1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A41728" w:rsidRDefault="000C7BF5" w:rsidP="00A37D8B">
            <w:pPr>
              <w:rPr>
                <w:rFonts w:ascii="GHEA Grapalat" w:hAnsi="GHEA Grapalat"/>
                <w:sz w:val="20"/>
                <w:szCs w:val="20"/>
              </w:rPr>
            </w:pPr>
            <w:r w:rsidRPr="009B4DCE">
              <w:rPr>
                <w:rFonts w:ascii="GHEA Grapalat" w:hAnsi="GHEA Grapalat" w:cs="Sylfaen"/>
                <w:sz w:val="20"/>
                <w:szCs w:val="20"/>
                <w:lang w:val="hy-AM"/>
              </w:rPr>
              <w:t>Периндоприл (периндоприл</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аргинин), ,</w:t>
            </w:r>
            <w:r w:rsidRPr="00F072C3">
              <w:rPr>
                <w:rFonts w:ascii="GHEA Grapalat" w:hAnsi="GHEA Grapalat"/>
                <w:sz w:val="20"/>
                <w:szCs w:val="20"/>
              </w:rPr>
              <w:t>C</w:t>
            </w:r>
            <w:r w:rsidRPr="00A41728">
              <w:rPr>
                <w:rFonts w:ascii="GHEA Grapalat" w:hAnsi="GHEA Grapalat"/>
                <w:sz w:val="20"/>
                <w:szCs w:val="20"/>
              </w:rPr>
              <w:t>09</w:t>
            </w:r>
            <w:r w:rsidRPr="00F072C3">
              <w:rPr>
                <w:rFonts w:ascii="GHEA Grapalat" w:hAnsi="GHEA Grapalat"/>
                <w:sz w:val="20"/>
                <w:szCs w:val="20"/>
              </w:rPr>
              <w:t>AA</w:t>
            </w:r>
            <w:r w:rsidRPr="00A41728">
              <w:rPr>
                <w:rFonts w:ascii="GHEA Grapalat" w:hAnsi="GHEA Grapalat"/>
                <w:sz w:val="20"/>
                <w:szCs w:val="20"/>
              </w:rPr>
              <w:t xml:space="preserve">04    </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es-ES"/>
              </w:rPr>
            </w:pPr>
            <w:r w:rsidRPr="009B4DCE">
              <w:rPr>
                <w:rFonts w:ascii="GHEA Grapalat" w:hAnsi="GHEA Grapalat" w:cs="Sylfaen"/>
                <w:sz w:val="20"/>
                <w:szCs w:val="20"/>
                <w:lang w:val="hy-AM"/>
              </w:rPr>
              <w:t>Периндоприл (периндоприл</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аргинин), </w:t>
            </w:r>
            <w:r w:rsidRPr="00A41728">
              <w:rPr>
                <w:rFonts w:ascii="GHEA Grapalat" w:hAnsi="GHEA Grapalat" w:cs="Sylfaen"/>
                <w:sz w:val="20"/>
                <w:szCs w:val="20"/>
              </w:rPr>
              <w:t xml:space="preserve">лекарственная форма </w:t>
            </w:r>
            <w:r>
              <w:rPr>
                <w:rFonts w:ascii="GHEA Grapalat" w:hAnsi="GHEA Grapalat" w:cs="Sylfaen"/>
                <w:sz w:val="20"/>
                <w:szCs w:val="20"/>
              </w:rPr>
              <w:t>–</w:t>
            </w:r>
            <w:r w:rsidRPr="00F072C3">
              <w:rPr>
                <w:rFonts w:ascii="GHEA Grapalat" w:hAnsi="GHEA Grapalat" w:cs="Sylfaen"/>
                <w:sz w:val="20"/>
                <w:szCs w:val="20"/>
                <w:lang w:val="pt-BR"/>
              </w:rPr>
              <w:t xml:space="preserve"> </w:t>
            </w:r>
            <w:r w:rsidRPr="00A41728">
              <w:rPr>
                <w:rFonts w:ascii="GHEA Grapalat" w:hAnsi="GHEA Grapalat" w:cs="Sylfaen"/>
                <w:sz w:val="20"/>
                <w:szCs w:val="20"/>
              </w:rPr>
              <w:t xml:space="preserve">таблетка </w:t>
            </w:r>
            <w:r>
              <w:rPr>
                <w:rFonts w:ascii="GHEA Grapalat" w:hAnsi="GHEA Grapalat" w:cs="Sylfaen"/>
                <w:sz w:val="20"/>
                <w:szCs w:val="20"/>
              </w:rPr>
              <w:t>с пленочным покрытием</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lang w:val="pt-BR"/>
              </w:rPr>
              <w:t xml:space="preserve"> </w:t>
            </w:r>
            <w:r w:rsidRPr="00A41728">
              <w:rPr>
                <w:rFonts w:ascii="GHEA Grapalat" w:hAnsi="GHEA Grapalat" w:cs="Sylfaen"/>
                <w:sz w:val="20"/>
                <w:szCs w:val="20"/>
              </w:rPr>
              <w:t>10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r w:rsidRPr="00F072C3">
              <w:rPr>
                <w:rFonts w:ascii="GHEA Grapalat" w:hAnsi="GHEA Grapalat" w:cs="Arial"/>
                <w:sz w:val="18"/>
                <w:szCs w:val="18"/>
              </w:rPr>
              <w:t>960</w:t>
            </w:r>
          </w:p>
        </w:tc>
        <w:tc>
          <w:tcPr>
            <w:tcW w:w="992" w:type="dxa"/>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vAlign w:val="center"/>
          </w:tcPr>
          <w:p w:rsidR="000C7BF5" w:rsidRPr="00F072C3" w:rsidRDefault="000C7BF5" w:rsidP="00A37D8B">
            <w:pPr>
              <w:rPr>
                <w:rFonts w:ascii="GHEA Grapalat" w:hAnsi="GHEA Grapalat" w:cs="Arial"/>
                <w:sz w:val="18"/>
                <w:szCs w:val="18"/>
              </w:rPr>
            </w:pPr>
            <w:r w:rsidRPr="00F072C3">
              <w:rPr>
                <w:rFonts w:ascii="GHEA Grapalat" w:hAnsi="GHEA Grapalat" w:cs="Arial"/>
                <w:sz w:val="18"/>
                <w:szCs w:val="18"/>
              </w:rPr>
              <w:t>960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Pr>
                <w:rFonts w:ascii="GHEA Grapalat" w:hAnsi="GHEA Grapalat" w:cs="Arial LatArm"/>
              </w:rPr>
              <w:t>69</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lang w:val="hy-AM"/>
              </w:rPr>
              <w:t>33621530/</w:t>
            </w:r>
            <w:r w:rsidRPr="00F072C3">
              <w:rPr>
                <w:rFonts w:ascii="GHEA Grapalat" w:hAnsi="GHEA Grapalat"/>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A41728">
              <w:rPr>
                <w:rFonts w:ascii="GHEA Grapalat" w:hAnsi="GHEA Grapalat"/>
                <w:sz w:val="20"/>
                <w:szCs w:val="20"/>
              </w:rPr>
              <w:t xml:space="preserve">периндоприларгин, индапамид </w:t>
            </w:r>
            <w:r w:rsidRPr="00F072C3">
              <w:rPr>
                <w:rFonts w:ascii="GHEA Grapalat" w:hAnsi="GHEA Grapalat"/>
                <w:sz w:val="20"/>
                <w:szCs w:val="20"/>
              </w:rPr>
              <w:t xml:space="preserve">C09BA04     </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C472B7">
              <w:rPr>
                <w:rFonts w:ascii="GHEA Grapalat" w:hAnsi="GHEA Grapalat"/>
                <w:sz w:val="20"/>
                <w:szCs w:val="20"/>
              </w:rPr>
              <w:t>периндоприларгин</w:t>
            </w:r>
            <w:r w:rsidRPr="00A41728">
              <w:rPr>
                <w:rFonts w:ascii="GHEA Grapalat" w:hAnsi="GHEA Grapalat"/>
                <w:sz w:val="20"/>
                <w:szCs w:val="20"/>
                <w:lang w:val="pt-BR"/>
              </w:rPr>
              <w:t xml:space="preserve">, </w:t>
            </w:r>
            <w:r w:rsidRPr="00C472B7">
              <w:rPr>
                <w:rFonts w:ascii="GHEA Grapalat" w:hAnsi="GHEA Grapalat"/>
                <w:sz w:val="20"/>
                <w:szCs w:val="20"/>
              </w:rPr>
              <w:t>индапамид</w:t>
            </w:r>
            <w:r w:rsidRPr="00F072C3">
              <w:rPr>
                <w:rFonts w:ascii="GHEA Grapalat" w:hAnsi="GHEA Grapalat"/>
                <w:sz w:val="20"/>
                <w:szCs w:val="20"/>
                <w:lang w:val="pt-BR"/>
              </w:rPr>
              <w:t xml:space="preserve">. </w:t>
            </w:r>
            <w:r w:rsidRPr="00A41728">
              <w:rPr>
                <w:rFonts w:ascii="GHEA Grapalat" w:hAnsi="GHEA Grapalat" w:cs="Sylfaen"/>
                <w:sz w:val="20"/>
                <w:szCs w:val="20"/>
              </w:rPr>
              <w:t>Л</w:t>
            </w:r>
            <w:r>
              <w:rPr>
                <w:rFonts w:ascii="GHEA Grapalat" w:hAnsi="GHEA Grapalat" w:cs="Sylfaen"/>
                <w:sz w:val="20"/>
                <w:szCs w:val="20"/>
              </w:rPr>
              <w:t>екарственная</w:t>
            </w:r>
            <w:r w:rsidRPr="00A41728">
              <w:rPr>
                <w:rFonts w:ascii="GHEA Grapalat" w:hAnsi="GHEA Grapalat" w:cs="Sylfaen"/>
                <w:sz w:val="20"/>
                <w:szCs w:val="20"/>
                <w:lang w:val="pt-BR"/>
              </w:rPr>
              <w:t xml:space="preserve"> </w:t>
            </w:r>
            <w:r>
              <w:rPr>
                <w:rFonts w:ascii="GHEA Grapalat" w:hAnsi="GHEA Grapalat" w:cs="Sylfaen"/>
                <w:sz w:val="20"/>
                <w:szCs w:val="20"/>
              </w:rPr>
              <w:t>форма</w:t>
            </w:r>
            <w:r>
              <w:rPr>
                <w:rFonts w:ascii="GHEA Grapalat" w:hAnsi="GHEA Grapalat" w:cs="Sylfaen"/>
                <w:sz w:val="20"/>
                <w:szCs w:val="20"/>
                <w:lang w:val="es-ES"/>
              </w:rPr>
              <w:t xml:space="preserve"> –</w:t>
            </w:r>
            <w:r w:rsidRPr="00F072C3">
              <w:rPr>
                <w:rFonts w:ascii="GHEA Grapalat" w:hAnsi="GHEA Grapalat" w:cs="Sylfaen"/>
                <w:sz w:val="20"/>
                <w:szCs w:val="20"/>
                <w:lang w:val="es-ES"/>
              </w:rPr>
              <w:t xml:space="preserve"> </w:t>
            </w:r>
            <w:r>
              <w:rPr>
                <w:rFonts w:ascii="GHEA Grapalat" w:hAnsi="GHEA Grapalat" w:cs="Sylfaen"/>
                <w:sz w:val="20"/>
                <w:szCs w:val="20"/>
              </w:rPr>
              <w:t>таблетка с пленочным покрытием</w:t>
            </w:r>
            <w:r w:rsidRPr="00F072C3">
              <w:rPr>
                <w:rFonts w:ascii="GHEA Grapalat" w:hAnsi="GHEA Grapalat" w:cs="Sylfaen"/>
                <w:sz w:val="20"/>
                <w:szCs w:val="20"/>
                <w:lang w:val="es-ES"/>
              </w:rPr>
              <w:t xml:space="preserve">, </w:t>
            </w:r>
            <w:r w:rsidRPr="00A41728">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F072C3">
              <w:rPr>
                <w:rFonts w:ascii="GHEA Grapalat" w:hAnsi="GHEA Grapalat" w:cs="Sylfaen"/>
                <w:sz w:val="20"/>
                <w:szCs w:val="20"/>
                <w:lang w:val="es-ES"/>
              </w:rPr>
              <w:t>5</w:t>
            </w:r>
            <w:r w:rsidRPr="00A41728">
              <w:rPr>
                <w:rFonts w:ascii="GHEA Grapalat" w:hAnsi="GHEA Grapalat" w:cs="Sylfaen"/>
                <w:sz w:val="20"/>
                <w:szCs w:val="20"/>
              </w:rPr>
              <w:t>мг</w:t>
            </w:r>
            <w:r>
              <w:rPr>
                <w:rFonts w:ascii="GHEA Grapalat" w:hAnsi="GHEA Grapalat" w:cs="Sylfaen"/>
                <w:sz w:val="20"/>
                <w:szCs w:val="20"/>
                <w:lang w:val="es-ES"/>
              </w:rPr>
              <w:t>+1.25мг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es-ES"/>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es-ES"/>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es-ES"/>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300</w:t>
            </w:r>
          </w:p>
        </w:tc>
        <w:tc>
          <w:tcPr>
            <w:tcW w:w="992" w:type="dxa"/>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vAlign w:val="center"/>
          </w:tcPr>
          <w:p w:rsidR="000C7BF5" w:rsidRPr="00F072C3" w:rsidRDefault="000C7BF5" w:rsidP="00A37D8B">
            <w:pPr>
              <w:rPr>
                <w:rFonts w:ascii="GHEA Grapalat" w:hAnsi="GHEA Grapalat" w:cs="Arial"/>
                <w:sz w:val="20"/>
                <w:szCs w:val="20"/>
                <w:lang w:val="pt-BR"/>
              </w:rPr>
            </w:pPr>
            <w:r w:rsidRPr="00F072C3">
              <w:rPr>
                <w:rFonts w:ascii="GHEA Grapalat" w:hAnsi="GHEA Grapalat" w:cs="Arial"/>
                <w:sz w:val="20"/>
                <w:szCs w:val="20"/>
                <w:lang w:val="pt-BR"/>
              </w:rPr>
              <w:t>300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w:t>
            </w:r>
            <w:r w:rsidRPr="00A41728">
              <w:rPr>
                <w:rFonts w:ascii="GHEA Grapalat" w:hAnsi="GHEA Grapalat"/>
                <w:sz w:val="18"/>
                <w:szCs w:val="18"/>
                <w:lang w:val="pt-BR"/>
              </w:rPr>
              <w:t xml:space="preserve"> </w:t>
            </w:r>
            <w:r>
              <w:rPr>
                <w:rFonts w:ascii="GHEA Grapalat" w:hAnsi="GHEA Grapalat"/>
                <w:sz w:val="18"/>
                <w:szCs w:val="18"/>
              </w:rPr>
              <w:t>течение</w:t>
            </w:r>
            <w:r w:rsidRPr="00A41728">
              <w:rPr>
                <w:rFonts w:ascii="GHEA Grapalat" w:hAnsi="GHEA Grapalat"/>
                <w:sz w:val="18"/>
                <w:szCs w:val="18"/>
                <w:lang w:val="pt-BR"/>
              </w:rPr>
              <w:t xml:space="preserve"> 3-</w:t>
            </w:r>
            <w:r>
              <w:rPr>
                <w:rFonts w:ascii="GHEA Grapalat" w:hAnsi="GHEA Grapalat"/>
                <w:sz w:val="18"/>
                <w:szCs w:val="18"/>
              </w:rPr>
              <w:t>ей</w:t>
            </w:r>
            <w:r w:rsidRPr="00A41728">
              <w:rPr>
                <w:rFonts w:ascii="GHEA Grapalat" w:hAnsi="GHEA Grapalat"/>
                <w:sz w:val="18"/>
                <w:szCs w:val="18"/>
                <w:lang w:val="pt-BR"/>
              </w:rPr>
              <w:t xml:space="preserve"> </w:t>
            </w:r>
            <w:r>
              <w:rPr>
                <w:rFonts w:ascii="GHEA Grapalat" w:hAnsi="GHEA Grapalat"/>
                <w:sz w:val="18"/>
                <w:szCs w:val="18"/>
              </w:rPr>
              <w:t>четверти</w:t>
            </w:r>
            <w:r w:rsidRPr="00A41728">
              <w:rPr>
                <w:rFonts w:ascii="GHEA Grapalat" w:hAnsi="GHEA Grapalat"/>
                <w:sz w:val="18"/>
                <w:szCs w:val="18"/>
                <w:lang w:val="pt-BR"/>
              </w:rPr>
              <w:t xml:space="preserve"> 2020 </w:t>
            </w:r>
            <w:r>
              <w:rPr>
                <w:rFonts w:ascii="GHEA Grapalat" w:hAnsi="GHEA Grapalat"/>
                <w:sz w:val="18"/>
                <w:szCs w:val="18"/>
              </w:rPr>
              <w:t>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A41728" w:rsidRDefault="000C7BF5" w:rsidP="00A37D8B">
            <w:pPr>
              <w:jc w:val="center"/>
              <w:rPr>
                <w:rFonts w:ascii="GHEA Grapalat" w:hAnsi="GHEA Grapalat" w:cs="Arial LatArm"/>
                <w:lang w:val="pt-BR"/>
              </w:rPr>
            </w:pPr>
            <w:r w:rsidRPr="00A41728">
              <w:rPr>
                <w:rFonts w:ascii="GHEA Grapalat" w:hAnsi="GHEA Grapalat" w:cs="Arial LatArm"/>
                <w:lang w:val="pt-BR"/>
              </w:rPr>
              <w:t>7</w:t>
            </w:r>
            <w:r>
              <w:rPr>
                <w:rFonts w:ascii="GHEA Grapalat" w:hAnsi="GHEA Grapalat" w:cs="Arial LatArm"/>
                <w:lang w:val="pt-BR"/>
              </w:rPr>
              <w:t>0</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sidRPr="00F072C3">
              <w:rPr>
                <w:rFonts w:ascii="GHEA Grapalat" w:hAnsi="GHEA Grapalat"/>
                <w:sz w:val="16"/>
                <w:szCs w:val="16"/>
                <w:lang w:val="hy-AM"/>
              </w:rPr>
              <w:t>33621530/</w:t>
            </w:r>
            <w:r w:rsidRPr="00F072C3">
              <w:rPr>
                <w:rFonts w:ascii="GHEA Grapalat" w:hAnsi="GHEA Grapalat"/>
                <w:sz w:val="16"/>
                <w:szCs w:val="16"/>
                <w:lang w:val="pt-BR"/>
              </w:rPr>
              <w:t>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A41728">
              <w:rPr>
                <w:rFonts w:ascii="GHEA Grapalat" w:hAnsi="GHEA Grapalat"/>
                <w:sz w:val="20"/>
                <w:szCs w:val="20"/>
              </w:rPr>
              <w:t>периндоприла</w:t>
            </w:r>
            <w:r w:rsidRPr="00A41728">
              <w:rPr>
                <w:rFonts w:ascii="GHEA Grapalat" w:hAnsi="GHEA Grapalat"/>
                <w:sz w:val="20"/>
                <w:szCs w:val="20"/>
              </w:rPr>
              <w:lastRenderedPageBreak/>
              <w:t xml:space="preserve">ргин, индапамид </w:t>
            </w:r>
            <w:r w:rsidRPr="00F072C3">
              <w:rPr>
                <w:rFonts w:ascii="GHEA Grapalat" w:hAnsi="GHEA Grapalat"/>
                <w:sz w:val="20"/>
                <w:szCs w:val="20"/>
                <w:lang w:val="pt-BR"/>
              </w:rPr>
              <w:t xml:space="preserve">C09BA04     </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A41728" w:rsidRDefault="000C7BF5" w:rsidP="00A37D8B">
            <w:pPr>
              <w:jc w:val="both"/>
              <w:rPr>
                <w:rFonts w:ascii="GHEA Grapalat" w:hAnsi="GHEA Grapalat"/>
                <w:sz w:val="20"/>
                <w:szCs w:val="20"/>
              </w:rPr>
            </w:pPr>
            <w:r w:rsidRPr="00A41728">
              <w:rPr>
                <w:rFonts w:ascii="GHEA Grapalat" w:hAnsi="GHEA Grapalat"/>
                <w:sz w:val="20"/>
                <w:szCs w:val="20"/>
              </w:rPr>
              <w:t>периндоприларгин</w:t>
            </w:r>
            <w:r w:rsidRPr="00A41728">
              <w:rPr>
                <w:rFonts w:ascii="GHEA Grapalat" w:hAnsi="GHEA Grapalat"/>
                <w:sz w:val="20"/>
                <w:szCs w:val="20"/>
                <w:lang w:val="pt-BR"/>
              </w:rPr>
              <w:t xml:space="preserve">, </w:t>
            </w:r>
            <w:r w:rsidRPr="00A41728">
              <w:rPr>
                <w:rFonts w:ascii="GHEA Grapalat" w:hAnsi="GHEA Grapalat"/>
                <w:sz w:val="20"/>
                <w:szCs w:val="20"/>
              </w:rPr>
              <w:t>индапамид</w:t>
            </w:r>
            <w:r w:rsidRPr="00F072C3">
              <w:rPr>
                <w:rFonts w:ascii="GHEA Grapalat" w:hAnsi="GHEA Grapalat"/>
                <w:sz w:val="20"/>
                <w:szCs w:val="20"/>
                <w:lang w:val="hy-AM"/>
              </w:rPr>
              <w:t>,</w:t>
            </w:r>
            <w:r w:rsidRPr="00F072C3">
              <w:rPr>
                <w:rFonts w:ascii="GHEA Grapalat" w:hAnsi="GHEA Grapalat"/>
                <w:sz w:val="20"/>
                <w:szCs w:val="20"/>
                <w:lang w:val="pt-BR"/>
              </w:rPr>
              <w:t xml:space="preserve"> </w:t>
            </w:r>
            <w:r w:rsidRPr="009B4DCE">
              <w:rPr>
                <w:rFonts w:ascii="GHEA Grapalat" w:hAnsi="GHEA Grapalat" w:cs="Sylfaen"/>
                <w:sz w:val="20"/>
                <w:szCs w:val="20"/>
                <w:lang w:val="hy-AM"/>
              </w:rPr>
              <w:lastRenderedPageBreak/>
              <w:t>амлодипин (амлодипин</w:t>
            </w:r>
            <w:r w:rsidRPr="00322F1D">
              <w:rPr>
                <w:rFonts w:ascii="GHEA Grapalat" w:hAnsi="GHEA Grapalat" w:cs="Sylfaen"/>
                <w:sz w:val="20"/>
                <w:szCs w:val="20"/>
                <w:lang w:val="hy-AM"/>
              </w:rPr>
              <w:t>а</w:t>
            </w:r>
            <w:r>
              <w:rPr>
                <w:rFonts w:ascii="GHEA Grapalat" w:hAnsi="GHEA Grapalat" w:cs="Sylfaen"/>
                <w:sz w:val="20"/>
                <w:szCs w:val="20"/>
                <w:lang w:val="hy-AM"/>
              </w:rPr>
              <w:t xml:space="preserve"> бесилат)</w:t>
            </w:r>
            <w:r w:rsidRPr="00F072C3">
              <w:rPr>
                <w:rFonts w:ascii="GHEA Grapalat" w:hAnsi="GHEA Grapalat"/>
                <w:sz w:val="20"/>
                <w:szCs w:val="20"/>
                <w:lang w:val="pt-BR"/>
              </w:rPr>
              <w:t>,</w:t>
            </w:r>
            <w:r w:rsidRPr="00A41728">
              <w:rPr>
                <w:rFonts w:ascii="GHEA Grapalat" w:hAnsi="GHEA Grapalat" w:cs="Sylfaen"/>
                <w:sz w:val="20"/>
                <w:szCs w:val="20"/>
              </w:rPr>
              <w:t>лекарственная</w:t>
            </w:r>
            <w:r w:rsidRPr="00A41728">
              <w:rPr>
                <w:rFonts w:ascii="GHEA Grapalat" w:hAnsi="GHEA Grapalat" w:cs="Sylfaen"/>
                <w:sz w:val="20"/>
                <w:szCs w:val="20"/>
                <w:lang w:val="pt-BR"/>
              </w:rPr>
              <w:t xml:space="preserve"> </w:t>
            </w:r>
            <w:r w:rsidRPr="00A41728">
              <w:rPr>
                <w:rFonts w:ascii="GHEA Grapalat" w:hAnsi="GHEA Grapalat" w:cs="Sylfaen"/>
                <w:sz w:val="20"/>
                <w:szCs w:val="20"/>
              </w:rPr>
              <w:t>форма</w:t>
            </w:r>
            <w:r w:rsidRPr="00A41728">
              <w:rPr>
                <w:rFonts w:ascii="GHEA Grapalat" w:hAnsi="GHEA Grapalat" w:cs="Sylfaen"/>
                <w:sz w:val="20"/>
                <w:szCs w:val="20"/>
                <w:lang w:val="pt-BR"/>
              </w:rPr>
              <w:t xml:space="preserve"> </w:t>
            </w:r>
            <w:r>
              <w:rPr>
                <w:rFonts w:ascii="GHEA Grapalat" w:hAnsi="GHEA Grapalat" w:cs="Sylfaen"/>
                <w:sz w:val="20"/>
                <w:szCs w:val="20"/>
                <w:lang w:val="pt-BR"/>
              </w:rPr>
              <w:t>–</w:t>
            </w:r>
            <w:r w:rsidRPr="00F072C3">
              <w:rPr>
                <w:rFonts w:ascii="GHEA Grapalat" w:hAnsi="GHEA Grapalat" w:cs="Sylfaen"/>
                <w:sz w:val="20"/>
                <w:szCs w:val="20"/>
                <w:lang w:val="es-ES"/>
              </w:rPr>
              <w:t xml:space="preserve"> </w:t>
            </w:r>
            <w:r>
              <w:rPr>
                <w:rFonts w:ascii="GHEA Grapalat" w:hAnsi="GHEA Grapalat" w:cs="Sylfaen"/>
                <w:sz w:val="20"/>
                <w:szCs w:val="20"/>
              </w:rPr>
              <w:t>таблетка с пленочным покрытием</w:t>
            </w:r>
            <w:r w:rsidRPr="00F072C3">
              <w:rPr>
                <w:rFonts w:ascii="GHEA Grapalat" w:hAnsi="GHEA Grapalat" w:cs="Sylfaen"/>
                <w:sz w:val="20"/>
                <w:szCs w:val="20"/>
                <w:lang w:val="es-ES"/>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 xml:space="preserve"> </w:t>
            </w:r>
            <w:r w:rsidRPr="00F072C3">
              <w:rPr>
                <w:rFonts w:ascii="GHEA Grapalat" w:hAnsi="GHEA Grapalat" w:cs="Sylfaen"/>
                <w:sz w:val="20"/>
                <w:szCs w:val="20"/>
                <w:lang w:val="es-ES"/>
              </w:rPr>
              <w:t>10</w:t>
            </w:r>
            <w:r w:rsidRPr="00A41728">
              <w:rPr>
                <w:rFonts w:ascii="GHEA Grapalat" w:hAnsi="GHEA Grapalat" w:cs="Sylfaen"/>
                <w:sz w:val="20"/>
                <w:szCs w:val="20"/>
              </w:rPr>
              <w:t>мг</w:t>
            </w:r>
            <w:r>
              <w:rPr>
                <w:rFonts w:ascii="GHEA Grapalat" w:hAnsi="GHEA Grapalat" w:cs="Sylfaen"/>
                <w:sz w:val="20"/>
                <w:szCs w:val="20"/>
                <w:lang w:val="es-ES"/>
              </w:rPr>
              <w:t>+2.5мг</w:t>
            </w:r>
            <w:r w:rsidRPr="00F072C3">
              <w:rPr>
                <w:rFonts w:ascii="GHEA Grapalat" w:hAnsi="GHEA Grapalat" w:cs="Sylfaen"/>
                <w:sz w:val="20"/>
                <w:szCs w:val="20"/>
                <w:lang w:val="hy-AM"/>
              </w:rPr>
              <w:t>+</w:t>
            </w:r>
            <w:r w:rsidRPr="00F072C3">
              <w:rPr>
                <w:rFonts w:ascii="GHEA Grapalat" w:hAnsi="GHEA Grapalat" w:cs="Sylfaen"/>
                <w:sz w:val="20"/>
                <w:szCs w:val="20"/>
                <w:lang w:val="es-ES"/>
              </w:rPr>
              <w:t>10</w:t>
            </w:r>
            <w:r w:rsidRPr="00A41728">
              <w:rPr>
                <w:rFonts w:ascii="GHEA Grapalat" w:hAnsi="GHEA Grapalat" w:cs="Sylfaen"/>
                <w:sz w:val="20"/>
                <w:szCs w:val="20"/>
              </w:rPr>
              <w:t>мг</w:t>
            </w:r>
          </w:p>
        </w:tc>
        <w:tc>
          <w:tcPr>
            <w:tcW w:w="992" w:type="dxa"/>
            <w:vAlign w:val="center"/>
          </w:tcPr>
          <w:p w:rsidR="000C7BF5" w:rsidRPr="00F072C3" w:rsidRDefault="000C7BF5" w:rsidP="00A37D8B">
            <w:pPr>
              <w:jc w:val="center"/>
              <w:rPr>
                <w:rFonts w:ascii="GHEA Grapalat" w:hAnsi="GHEA Grapalat" w:cs="Arial"/>
                <w:sz w:val="18"/>
                <w:szCs w:val="18"/>
                <w:lang w:val="es-ES"/>
              </w:rPr>
            </w:pPr>
            <w:r>
              <w:rPr>
                <w:rFonts w:ascii="GHEA Grapalat" w:hAnsi="GHEA Grapalat" w:cs="Arial"/>
                <w:sz w:val="18"/>
                <w:szCs w:val="18"/>
              </w:rPr>
              <w:lastRenderedPageBreak/>
              <w:t>штук</w:t>
            </w:r>
          </w:p>
        </w:tc>
        <w:tc>
          <w:tcPr>
            <w:tcW w:w="993" w:type="dxa"/>
            <w:vAlign w:val="center"/>
          </w:tcPr>
          <w:p w:rsidR="000C7BF5" w:rsidRPr="00F072C3" w:rsidRDefault="000C7BF5" w:rsidP="00A37D8B">
            <w:pPr>
              <w:rPr>
                <w:rFonts w:ascii="GHEA Grapalat" w:hAnsi="GHEA Grapalat" w:cs="Arial LatArm"/>
                <w:sz w:val="18"/>
                <w:szCs w:val="18"/>
              </w:rPr>
            </w:pPr>
          </w:p>
        </w:tc>
        <w:tc>
          <w:tcPr>
            <w:tcW w:w="1134" w:type="dxa"/>
            <w:vAlign w:val="center"/>
          </w:tcPr>
          <w:p w:rsidR="000C7BF5" w:rsidRPr="00F072C3" w:rsidRDefault="000C7BF5" w:rsidP="00A37D8B">
            <w:pPr>
              <w:rPr>
                <w:rFonts w:ascii="GHEA Grapalat" w:hAnsi="GHEA Grapalat" w:cs="Arial"/>
                <w:sz w:val="18"/>
                <w:szCs w:val="18"/>
              </w:rPr>
            </w:pPr>
          </w:p>
        </w:tc>
        <w:tc>
          <w:tcPr>
            <w:tcW w:w="850" w:type="dxa"/>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660</w:t>
            </w:r>
          </w:p>
        </w:tc>
        <w:tc>
          <w:tcPr>
            <w:tcW w:w="992" w:type="dxa"/>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lastRenderedPageBreak/>
              <w:t>Аршакуняц</w:t>
            </w:r>
            <w:r w:rsidRPr="009E1E28">
              <w:rPr>
                <w:rFonts w:ascii="GHEA Grapalat" w:hAnsi="GHEA Grapalat"/>
                <w:sz w:val="18"/>
                <w:szCs w:val="18"/>
                <w:lang w:val="hy-AM"/>
              </w:rPr>
              <w:t xml:space="preserve"> 2</w:t>
            </w:r>
          </w:p>
        </w:tc>
        <w:tc>
          <w:tcPr>
            <w:tcW w:w="993" w:type="dxa"/>
            <w:vAlign w:val="center"/>
          </w:tcPr>
          <w:p w:rsidR="000C7BF5" w:rsidRPr="00F072C3" w:rsidRDefault="000C7BF5" w:rsidP="00A37D8B">
            <w:pPr>
              <w:ind w:left="360"/>
              <w:jc w:val="center"/>
              <w:rPr>
                <w:rFonts w:ascii="GHEA Grapalat" w:hAnsi="GHEA Grapalat" w:cs="Arial"/>
                <w:sz w:val="20"/>
                <w:szCs w:val="20"/>
              </w:rPr>
            </w:pPr>
            <w:r w:rsidRPr="00F072C3">
              <w:rPr>
                <w:rFonts w:ascii="GHEA Grapalat" w:hAnsi="GHEA Grapalat" w:cs="Arial"/>
                <w:sz w:val="20"/>
                <w:szCs w:val="20"/>
              </w:rPr>
              <w:lastRenderedPageBreak/>
              <w:t>660</w:t>
            </w:r>
          </w:p>
        </w:tc>
        <w:tc>
          <w:tcPr>
            <w:tcW w:w="1559" w:type="dxa"/>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 xml:space="preserve">В течение 3-ей </w:t>
            </w:r>
            <w:r>
              <w:rPr>
                <w:rFonts w:ascii="GHEA Grapalat" w:hAnsi="GHEA Grapalat"/>
                <w:sz w:val="18"/>
                <w:szCs w:val="18"/>
              </w:rPr>
              <w:lastRenderedPageBreak/>
              <w:t>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lastRenderedPageBreak/>
              <w:t>7</w:t>
            </w:r>
            <w:r>
              <w:rPr>
                <w:rFonts w:ascii="GHEA Grapalat" w:hAnsi="GHEA Grapalat" w:cs="Arial LatArm"/>
              </w:rPr>
              <w:t>1</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pt-BR"/>
              </w:rPr>
            </w:pPr>
            <w:r w:rsidRPr="00F072C3">
              <w:rPr>
                <w:rFonts w:ascii="GHEA Grapalat" w:hAnsi="GHEA Grapalat"/>
                <w:sz w:val="16"/>
                <w:szCs w:val="16"/>
                <w:lang w:val="pt-BR"/>
              </w:rPr>
              <w:t>33621540/1</w:t>
            </w:r>
          </w:p>
        </w:tc>
        <w:tc>
          <w:tcPr>
            <w:tcW w:w="1559" w:type="dxa"/>
            <w:tcBorders>
              <w:top w:val="single" w:sz="4" w:space="0" w:color="auto"/>
              <w:left w:val="single" w:sz="4" w:space="0" w:color="auto"/>
              <w:bottom w:val="single" w:sz="4" w:space="0" w:color="auto"/>
              <w:right w:val="single" w:sz="4" w:space="0" w:color="auto"/>
            </w:tcBorders>
          </w:tcPr>
          <w:p w:rsidR="000C7BF5" w:rsidRPr="00F072C3" w:rsidRDefault="000C7BF5" w:rsidP="00A37D8B">
            <w:pPr>
              <w:rPr>
                <w:rFonts w:ascii="GHEA Grapalat" w:hAnsi="GHEA Grapalat"/>
                <w:sz w:val="20"/>
                <w:szCs w:val="20"/>
              </w:rPr>
            </w:pPr>
            <w:r w:rsidRPr="00A41728">
              <w:rPr>
                <w:rFonts w:ascii="GHEA Grapalat" w:hAnsi="GHEA Grapalat" w:cs="Sylfaen"/>
                <w:sz w:val="20"/>
                <w:szCs w:val="20"/>
              </w:rPr>
              <w:t>папаверин (папаверин</w:t>
            </w:r>
            <w:r>
              <w:rPr>
                <w:rFonts w:ascii="GHEA Grapalat" w:hAnsi="GHEA Grapalat" w:cs="Sylfaen"/>
                <w:sz w:val="20"/>
                <w:szCs w:val="20"/>
              </w:rPr>
              <w:t>а</w:t>
            </w:r>
            <w:r w:rsidRPr="00A41728">
              <w:rPr>
                <w:rFonts w:ascii="GHEA Grapalat" w:hAnsi="GHEA Grapalat" w:cs="Sylfaen"/>
                <w:sz w:val="20"/>
                <w:szCs w:val="20"/>
              </w:rPr>
              <w:t xml:space="preserve"> гидрохлорид)</w:t>
            </w:r>
            <w:r w:rsidRPr="00F072C3">
              <w:rPr>
                <w:rFonts w:ascii="GHEA Grapalat" w:hAnsi="GHEA Grapalat" w:cs="Arial LatArm"/>
                <w:sz w:val="20"/>
                <w:szCs w:val="20"/>
              </w:rPr>
              <w:t>A03AD01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cs="Sylfaen"/>
                <w:sz w:val="20"/>
                <w:szCs w:val="20"/>
                <w:lang w:val="hy-AM"/>
              </w:rPr>
            </w:pPr>
            <w:r w:rsidRPr="00A41728">
              <w:rPr>
                <w:rFonts w:ascii="GHEA Grapalat" w:hAnsi="GHEA Grapalat" w:cs="Sylfaen"/>
                <w:sz w:val="20"/>
                <w:szCs w:val="20"/>
              </w:rPr>
              <w:t>папаверин</w:t>
            </w:r>
            <w:r w:rsidRPr="00A41728">
              <w:rPr>
                <w:rFonts w:ascii="GHEA Grapalat" w:hAnsi="GHEA Grapalat" w:cs="Sylfaen"/>
                <w:sz w:val="20"/>
                <w:szCs w:val="20"/>
                <w:lang w:val="pt-BR"/>
              </w:rPr>
              <w:t xml:space="preserve"> (</w:t>
            </w:r>
            <w:r w:rsidRPr="00A41728">
              <w:rPr>
                <w:rFonts w:ascii="GHEA Grapalat" w:hAnsi="GHEA Grapalat" w:cs="Sylfaen"/>
                <w:sz w:val="20"/>
                <w:szCs w:val="20"/>
              </w:rPr>
              <w:t>папаверин</w:t>
            </w:r>
            <w:r>
              <w:rPr>
                <w:rFonts w:ascii="GHEA Grapalat" w:hAnsi="GHEA Grapalat" w:cs="Sylfaen"/>
                <w:sz w:val="20"/>
                <w:szCs w:val="20"/>
              </w:rPr>
              <w:t>а</w:t>
            </w:r>
            <w:r w:rsidRPr="00A41728">
              <w:rPr>
                <w:rFonts w:ascii="GHEA Grapalat" w:hAnsi="GHEA Grapalat" w:cs="Sylfaen"/>
                <w:sz w:val="20"/>
                <w:szCs w:val="20"/>
                <w:lang w:val="pt-BR"/>
              </w:rPr>
              <w:t xml:space="preserve"> </w:t>
            </w:r>
            <w:r w:rsidRPr="00A41728">
              <w:rPr>
                <w:rFonts w:ascii="GHEA Grapalat" w:hAnsi="GHEA Grapalat" w:cs="Sylfaen"/>
                <w:sz w:val="20"/>
                <w:szCs w:val="20"/>
              </w:rPr>
              <w:t>гидрохлорид</w:t>
            </w:r>
            <w:r w:rsidRPr="00A41728">
              <w:rPr>
                <w:rFonts w:ascii="GHEA Grapalat" w:hAnsi="GHEA Grapalat" w:cs="Sylfaen"/>
                <w:sz w:val="20"/>
                <w:szCs w:val="20"/>
                <w:lang w:val="pt-BR"/>
              </w:rPr>
              <w:t xml:space="preserve">), </w:t>
            </w:r>
            <w:r>
              <w:rPr>
                <w:rFonts w:ascii="GHEA Grapalat" w:hAnsi="GHEA Grapalat" w:cs="Sylfaen"/>
                <w:sz w:val="20"/>
                <w:szCs w:val="20"/>
              </w:rPr>
              <w:t>лекарственная форма – таблетка, дозировка</w:t>
            </w:r>
            <w:r w:rsidRPr="00F072C3">
              <w:rPr>
                <w:rFonts w:ascii="GHEA Grapalat" w:hAnsi="GHEA Grapalat" w:cs="Sylfaen"/>
                <w:sz w:val="20"/>
                <w:szCs w:val="20"/>
                <w:lang w:val="pt-BR"/>
              </w:rPr>
              <w:t>.</w:t>
            </w:r>
            <w:r w:rsidRPr="00F072C3">
              <w:rPr>
                <w:lang w:val="pt-BR"/>
              </w:rPr>
              <w:t xml:space="preserve"> </w:t>
            </w:r>
            <w:r w:rsidRPr="00A41728">
              <w:rPr>
                <w:rFonts w:ascii="GHEA Grapalat" w:hAnsi="GHEA Grapalat" w:cs="Sylfaen"/>
                <w:sz w:val="20"/>
                <w:szCs w:val="20"/>
                <w:lang w:val="pt-BR"/>
              </w:rPr>
              <w:t>10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400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20"/>
                <w:szCs w:val="20"/>
              </w:rPr>
            </w:pPr>
            <w:r w:rsidRPr="00F072C3">
              <w:rPr>
                <w:rFonts w:ascii="GHEA Grapalat" w:hAnsi="GHEA Grapalat"/>
                <w:sz w:val="20"/>
                <w:szCs w:val="20"/>
              </w:rPr>
              <w:t>400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7</w:t>
            </w:r>
            <w:r>
              <w:rPr>
                <w:rFonts w:ascii="GHEA Grapalat" w:hAnsi="GHEA Grapalat" w:cs="Arial LatArm"/>
              </w:rPr>
              <w:t>2</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33621550/1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A41728">
              <w:rPr>
                <w:rFonts w:ascii="GHEA Grapalat" w:hAnsi="GHEA Grapalat" w:cs="Arial"/>
                <w:sz w:val="20"/>
                <w:szCs w:val="20"/>
              </w:rPr>
              <w:t>Рамиприл</w:t>
            </w:r>
            <w:r w:rsidRPr="00F072C3">
              <w:rPr>
                <w:rFonts w:ascii="GHEA Grapalat" w:hAnsi="GHEA Grapalat" w:cs="Arial"/>
                <w:sz w:val="20"/>
                <w:szCs w:val="20"/>
              </w:rPr>
              <w:t xml:space="preserve"> C09AA02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A41728">
              <w:rPr>
                <w:rFonts w:ascii="GHEA Grapalat" w:hAnsi="GHEA Grapalat"/>
                <w:sz w:val="20"/>
                <w:szCs w:val="20"/>
                <w:lang w:val="es-ES"/>
              </w:rPr>
              <w:t>Рамиприл</w:t>
            </w:r>
            <w:r w:rsidRPr="00F072C3">
              <w:rPr>
                <w:rFonts w:ascii="GHEA Grapalat" w:hAnsi="GHEA Grapalat"/>
                <w:sz w:val="20"/>
                <w:szCs w:val="20"/>
                <w:lang w:val="es-ES"/>
              </w:rPr>
              <w:t xml:space="preserve">, </w:t>
            </w:r>
            <w:r>
              <w:rPr>
                <w:rFonts w:ascii="GHEA Grapalat" w:hAnsi="GHEA Grapalat" w:cs="Sylfaen"/>
                <w:sz w:val="20"/>
                <w:szCs w:val="20"/>
              </w:rPr>
              <w:t>лекарственная форма – таблетка, дозировка</w:t>
            </w:r>
            <w:r w:rsidRPr="00F072C3">
              <w:rPr>
                <w:rFonts w:ascii="GHEA Grapalat" w:hAnsi="GHEA Grapalat" w:cs="Sylfaen"/>
                <w:sz w:val="20"/>
                <w:szCs w:val="20"/>
                <w:lang w:val="pt-BR"/>
              </w:rPr>
              <w:t>. 2.5</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930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930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7</w:t>
            </w:r>
            <w:r>
              <w:rPr>
                <w:rFonts w:ascii="GHEA Grapalat" w:hAnsi="GHEA Grapalat" w:cs="Arial LatArm"/>
              </w:rPr>
              <w:t>3</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33621550/2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A41728">
              <w:rPr>
                <w:rFonts w:ascii="GHEA Grapalat" w:hAnsi="GHEA Grapalat"/>
                <w:sz w:val="20"/>
                <w:szCs w:val="20"/>
                <w:lang w:val="es-ES"/>
              </w:rPr>
              <w:t>Рамиприл</w:t>
            </w:r>
            <w:r w:rsidRPr="00F072C3">
              <w:rPr>
                <w:rFonts w:ascii="GHEA Grapalat" w:hAnsi="GHEA Grapalat" w:cs="Arial"/>
                <w:sz w:val="20"/>
                <w:szCs w:val="20"/>
              </w:rPr>
              <w:t xml:space="preserve"> C09AA02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A41728">
              <w:rPr>
                <w:rFonts w:ascii="GHEA Grapalat" w:hAnsi="GHEA Grapalat"/>
                <w:sz w:val="20"/>
                <w:szCs w:val="20"/>
                <w:lang w:val="es-ES"/>
              </w:rPr>
              <w:t>Рамиприл</w:t>
            </w:r>
            <w:r w:rsidRPr="00F072C3">
              <w:rPr>
                <w:rFonts w:ascii="GHEA Grapalat" w:hAnsi="GHEA Grapalat"/>
                <w:sz w:val="20"/>
                <w:szCs w:val="20"/>
                <w:lang w:val="es-ES"/>
              </w:rPr>
              <w:t xml:space="preserve">, </w:t>
            </w:r>
            <w:r>
              <w:rPr>
                <w:rFonts w:ascii="GHEA Grapalat" w:hAnsi="GHEA Grapalat" w:cs="Sylfaen"/>
                <w:sz w:val="20"/>
                <w:szCs w:val="20"/>
              </w:rPr>
              <w:t>лекарственная форма – таблетка, дозировка</w:t>
            </w:r>
            <w:r w:rsidRPr="00F072C3">
              <w:rPr>
                <w:rFonts w:ascii="GHEA Grapalat" w:hAnsi="GHEA Grapalat" w:cs="Sylfaen"/>
                <w:sz w:val="20"/>
                <w:szCs w:val="20"/>
                <w:lang w:val="pt-BR"/>
              </w:rPr>
              <w:t>. 5</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ind w:left="360"/>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510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510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7</w:t>
            </w:r>
            <w:r>
              <w:rPr>
                <w:rFonts w:ascii="GHEA Grapalat" w:hAnsi="GHEA Grapalat" w:cs="Arial LatArm"/>
              </w:rPr>
              <w:t>4</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33621560/1</w:t>
            </w:r>
          </w:p>
        </w:tc>
        <w:tc>
          <w:tcPr>
            <w:tcW w:w="1559" w:type="dxa"/>
            <w:tcBorders>
              <w:top w:val="single" w:sz="4" w:space="0" w:color="auto"/>
              <w:left w:val="single" w:sz="4" w:space="0" w:color="auto"/>
              <w:bottom w:val="single" w:sz="4" w:space="0" w:color="auto"/>
              <w:right w:val="single" w:sz="4" w:space="0" w:color="auto"/>
            </w:tcBorders>
          </w:tcPr>
          <w:p w:rsidR="000C7BF5" w:rsidRPr="00F072C3" w:rsidRDefault="000C7BF5" w:rsidP="00A37D8B">
            <w:pPr>
              <w:rPr>
                <w:rFonts w:ascii="GHEA Grapalat" w:hAnsi="GHEA Grapalat"/>
                <w:sz w:val="20"/>
                <w:szCs w:val="20"/>
                <w:lang w:val="pt-BR"/>
              </w:rPr>
            </w:pPr>
            <w:r w:rsidRPr="00A41728">
              <w:rPr>
                <w:rFonts w:ascii="GHEA Grapalat" w:hAnsi="GHEA Grapalat" w:cs="Arial"/>
                <w:sz w:val="20"/>
                <w:szCs w:val="20"/>
              </w:rPr>
              <w:t xml:space="preserve">Рамиприл, Гидрохлоротиазид </w:t>
            </w:r>
            <w:r w:rsidRPr="00F072C3">
              <w:rPr>
                <w:rFonts w:ascii="GHEA Grapalat" w:hAnsi="GHEA Grapalat" w:cs="Arial"/>
                <w:sz w:val="20"/>
                <w:szCs w:val="20"/>
                <w:lang w:val="pt-BR"/>
              </w:rPr>
              <w:t>C09BA05</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A41728">
              <w:rPr>
                <w:rFonts w:ascii="GHEA Grapalat" w:hAnsi="GHEA Grapalat"/>
                <w:sz w:val="20"/>
                <w:szCs w:val="20"/>
                <w:lang w:val="es-ES"/>
              </w:rPr>
              <w:t>Рамиприл, Гидрохлоротиазид</w:t>
            </w:r>
            <w:r w:rsidRPr="00F072C3">
              <w:rPr>
                <w:rFonts w:ascii="GHEA Grapalat" w:hAnsi="GHEA Grapalat" w:cs="Sylfaen"/>
                <w:sz w:val="20"/>
                <w:szCs w:val="20"/>
                <w:lang w:val="pt-BR"/>
              </w:rPr>
              <w:t xml:space="preserve">. </w:t>
            </w:r>
            <w:r>
              <w:rPr>
                <w:rFonts w:ascii="GHEA Grapalat" w:hAnsi="GHEA Grapalat" w:cs="Sylfaen"/>
                <w:sz w:val="20"/>
                <w:szCs w:val="20"/>
              </w:rPr>
              <w:t>Лекарственна форма – таблетка с пленочным покрытием, дозировка</w:t>
            </w:r>
            <w:r w:rsidRPr="00F072C3">
              <w:rPr>
                <w:rFonts w:ascii="GHEA Grapalat" w:hAnsi="GHEA Grapalat" w:cs="Sylfaen"/>
                <w:sz w:val="20"/>
                <w:szCs w:val="20"/>
                <w:lang w:val="pt-BR"/>
              </w:rPr>
              <w:t>. 5</w:t>
            </w:r>
            <w:r>
              <w:rPr>
                <w:rFonts w:ascii="GHEA Grapalat" w:hAnsi="GHEA Grapalat" w:cs="Sylfaen"/>
                <w:sz w:val="20"/>
                <w:szCs w:val="20"/>
              </w:rPr>
              <w:t>мг</w:t>
            </w:r>
            <w:r w:rsidRPr="00F072C3">
              <w:rPr>
                <w:rFonts w:ascii="GHEA Grapalat" w:hAnsi="GHEA Grapalat" w:cs="Sylfaen"/>
                <w:sz w:val="20"/>
                <w:szCs w:val="20"/>
                <w:lang w:val="pt-BR"/>
              </w:rPr>
              <w:t>+25</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420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420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Pr>
                <w:rFonts w:ascii="GHEA Grapalat" w:hAnsi="GHEA Grapalat" w:cs="Arial LatArm"/>
              </w:rPr>
              <w:t>75</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33621580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A41728">
              <w:rPr>
                <w:rFonts w:ascii="GHEA Grapalat" w:hAnsi="GHEA Grapalat" w:cs="Arial"/>
                <w:sz w:val="20"/>
                <w:szCs w:val="20"/>
              </w:rPr>
              <w:t>Гидрохлоротиазид</w:t>
            </w:r>
            <w:r w:rsidRPr="00F072C3">
              <w:rPr>
                <w:rFonts w:ascii="GHEA Grapalat" w:hAnsi="GHEA Grapalat"/>
                <w:sz w:val="20"/>
                <w:szCs w:val="20"/>
              </w:rPr>
              <w:t xml:space="preserve"> c03aa03</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AE4A11">
              <w:rPr>
                <w:rFonts w:ascii="GHEA Grapalat" w:hAnsi="GHEA Grapalat" w:cs="Arial"/>
                <w:sz w:val="20"/>
                <w:szCs w:val="20"/>
              </w:rPr>
              <w:t>Гидрохлоротиазид</w:t>
            </w:r>
            <w:r w:rsidRPr="00F072C3">
              <w:rPr>
                <w:rFonts w:ascii="GHEA Grapalat" w:hAnsi="GHEA Grapalat"/>
                <w:sz w:val="20"/>
                <w:szCs w:val="20"/>
                <w:lang w:val="pt-BR"/>
              </w:rPr>
              <w:t xml:space="preserve">, </w:t>
            </w:r>
            <w:r>
              <w:rPr>
                <w:rFonts w:ascii="GHEA Grapalat" w:hAnsi="GHEA Grapalat"/>
                <w:sz w:val="20"/>
                <w:szCs w:val="20"/>
              </w:rPr>
              <w:t>лекарственна</w:t>
            </w:r>
            <w:r w:rsidRPr="00AE4A11">
              <w:rPr>
                <w:rFonts w:ascii="GHEA Grapalat" w:hAnsi="GHEA Grapalat"/>
                <w:sz w:val="20"/>
                <w:szCs w:val="20"/>
                <w:lang w:val="pt-BR"/>
              </w:rPr>
              <w:t xml:space="preserve"> </w:t>
            </w:r>
            <w:r>
              <w:rPr>
                <w:rFonts w:ascii="GHEA Grapalat" w:hAnsi="GHEA Grapalat"/>
                <w:sz w:val="20"/>
                <w:szCs w:val="20"/>
              </w:rPr>
              <w:t>форма</w:t>
            </w:r>
            <w:r w:rsidRPr="00AE4A11">
              <w:rPr>
                <w:rFonts w:ascii="GHEA Grapalat" w:hAnsi="GHEA Grapalat"/>
                <w:sz w:val="20"/>
                <w:szCs w:val="20"/>
                <w:lang w:val="pt-BR"/>
              </w:rPr>
              <w:t xml:space="preserve">- </w:t>
            </w:r>
            <w:r>
              <w:rPr>
                <w:rFonts w:ascii="GHEA Grapalat" w:hAnsi="GHEA Grapalat"/>
                <w:sz w:val="20"/>
                <w:szCs w:val="20"/>
              </w:rPr>
              <w:t>таблетка</w:t>
            </w:r>
            <w:r w:rsidRPr="00AE4A11">
              <w:rPr>
                <w:rFonts w:ascii="GHEA Grapalat" w:hAnsi="GHEA Grapalat"/>
                <w:sz w:val="20"/>
                <w:szCs w:val="20"/>
                <w:lang w:val="pt-BR"/>
              </w:rPr>
              <w:t xml:space="preserve">, </w:t>
            </w:r>
            <w:r>
              <w:rPr>
                <w:rFonts w:ascii="GHEA Grapalat" w:hAnsi="GHEA Grapalat"/>
                <w:sz w:val="20"/>
                <w:szCs w:val="20"/>
              </w:rPr>
              <w:t>дозировка</w:t>
            </w:r>
            <w:r w:rsidRPr="00AE4A11">
              <w:rPr>
                <w:rFonts w:ascii="GHEA Grapalat" w:hAnsi="GHEA Grapalat"/>
                <w:sz w:val="20"/>
                <w:szCs w:val="20"/>
                <w:lang w:val="pt-BR"/>
              </w:rPr>
              <w:t xml:space="preserve"> </w:t>
            </w:r>
            <w:r w:rsidRPr="00F072C3">
              <w:rPr>
                <w:rFonts w:ascii="GHEA Grapalat" w:hAnsi="GHEA Grapalat"/>
                <w:sz w:val="20"/>
                <w:szCs w:val="20"/>
                <w:lang w:val="pt-BR"/>
              </w:rPr>
              <w:t>25</w:t>
            </w:r>
            <w:r w:rsidRPr="00AE4A11">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es-ES"/>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es-ES"/>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es-ES"/>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2000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lang w:val="pt-BR"/>
              </w:rPr>
            </w:pPr>
            <w:r w:rsidRPr="00F072C3">
              <w:rPr>
                <w:rFonts w:ascii="GHEA Grapalat" w:hAnsi="GHEA Grapalat" w:cs="Arial"/>
                <w:sz w:val="20"/>
                <w:szCs w:val="20"/>
                <w:lang w:val="pt-BR"/>
              </w:rPr>
              <w:t>2000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7</w:t>
            </w:r>
            <w:r>
              <w:rPr>
                <w:rFonts w:ascii="GHEA Grapalat" w:hAnsi="GHEA Grapalat" w:cs="Arial LatArm"/>
              </w:rPr>
              <w:t>6</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33621590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AE4A11">
              <w:rPr>
                <w:rFonts w:ascii="GHEA Grapalat" w:hAnsi="GHEA Grapalat"/>
                <w:sz w:val="20"/>
                <w:szCs w:val="20"/>
              </w:rPr>
              <w:t>фуросемид</w:t>
            </w:r>
            <w:r w:rsidRPr="00F072C3">
              <w:rPr>
                <w:rFonts w:ascii="GHEA Grapalat" w:hAnsi="GHEA Grapalat"/>
                <w:sz w:val="20"/>
                <w:szCs w:val="20"/>
              </w:rPr>
              <w:t xml:space="preserve"> c03ca01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AE4A11">
              <w:rPr>
                <w:rFonts w:ascii="GHEA Grapalat" w:hAnsi="GHEA Grapalat"/>
                <w:sz w:val="20"/>
                <w:szCs w:val="20"/>
              </w:rPr>
              <w:t>фуросемид</w:t>
            </w:r>
            <w:r w:rsidRPr="00F072C3">
              <w:rPr>
                <w:rFonts w:ascii="GHEA Grapalat" w:hAnsi="GHEA Grapalat"/>
                <w:sz w:val="20"/>
                <w:szCs w:val="20"/>
                <w:lang w:val="es-ES"/>
              </w:rPr>
              <w:t xml:space="preserve">, </w:t>
            </w:r>
            <w:r>
              <w:rPr>
                <w:rFonts w:ascii="GHEA Grapalat" w:hAnsi="GHEA Grapalat"/>
                <w:sz w:val="20"/>
                <w:szCs w:val="20"/>
              </w:rPr>
              <w:t>лекарственная</w:t>
            </w:r>
            <w:r w:rsidRPr="00AE4A11">
              <w:rPr>
                <w:rFonts w:ascii="GHEA Grapalat" w:hAnsi="GHEA Grapalat"/>
                <w:sz w:val="20"/>
                <w:szCs w:val="20"/>
                <w:lang w:val="pt-BR"/>
              </w:rPr>
              <w:t xml:space="preserve"> </w:t>
            </w:r>
            <w:r>
              <w:rPr>
                <w:rFonts w:ascii="GHEA Grapalat" w:hAnsi="GHEA Grapalat"/>
                <w:sz w:val="20"/>
                <w:szCs w:val="20"/>
              </w:rPr>
              <w:t>форма</w:t>
            </w:r>
            <w:r w:rsidRPr="00AE4A11">
              <w:rPr>
                <w:rFonts w:ascii="GHEA Grapalat" w:hAnsi="GHEA Grapalat"/>
                <w:sz w:val="20"/>
                <w:szCs w:val="20"/>
                <w:lang w:val="pt-BR"/>
              </w:rPr>
              <w:t xml:space="preserve"> – </w:t>
            </w:r>
            <w:r>
              <w:rPr>
                <w:rFonts w:ascii="GHEA Grapalat" w:hAnsi="GHEA Grapalat"/>
                <w:sz w:val="20"/>
                <w:szCs w:val="20"/>
              </w:rPr>
              <w:t>раствор</w:t>
            </w:r>
            <w:r w:rsidRPr="00AE4A11">
              <w:rPr>
                <w:rFonts w:ascii="GHEA Grapalat" w:hAnsi="GHEA Grapalat"/>
                <w:sz w:val="20"/>
                <w:szCs w:val="20"/>
                <w:lang w:val="pt-BR"/>
              </w:rPr>
              <w:t xml:space="preserve"> </w:t>
            </w:r>
            <w:r>
              <w:rPr>
                <w:rFonts w:ascii="GHEA Grapalat" w:hAnsi="GHEA Grapalat"/>
                <w:sz w:val="20"/>
                <w:szCs w:val="20"/>
              </w:rPr>
              <w:t>для</w:t>
            </w:r>
            <w:r w:rsidRPr="00AE4A11">
              <w:rPr>
                <w:rFonts w:ascii="GHEA Grapalat" w:hAnsi="GHEA Grapalat"/>
                <w:sz w:val="20"/>
                <w:szCs w:val="20"/>
                <w:lang w:val="pt-BR"/>
              </w:rPr>
              <w:t xml:space="preserve"> </w:t>
            </w:r>
            <w:r>
              <w:rPr>
                <w:rFonts w:ascii="GHEA Grapalat" w:hAnsi="GHEA Grapalat"/>
                <w:sz w:val="20"/>
                <w:szCs w:val="20"/>
              </w:rPr>
              <w:t>инъекций</w:t>
            </w:r>
            <w:r w:rsidRPr="00AE4A11">
              <w:rPr>
                <w:rFonts w:ascii="GHEA Grapalat" w:hAnsi="GHEA Grapalat"/>
                <w:sz w:val="20"/>
                <w:szCs w:val="20"/>
                <w:lang w:val="pt-BR"/>
              </w:rPr>
              <w:t xml:space="preserve">, </w:t>
            </w:r>
            <w:r>
              <w:rPr>
                <w:rFonts w:ascii="GHEA Grapalat" w:hAnsi="GHEA Grapalat"/>
                <w:sz w:val="20"/>
                <w:szCs w:val="20"/>
              </w:rPr>
              <w:t>дозировка</w:t>
            </w:r>
            <w:r w:rsidRPr="00F072C3">
              <w:rPr>
                <w:rFonts w:ascii="GHEA Grapalat" w:hAnsi="GHEA Grapalat" w:cs="Sylfaen"/>
                <w:sz w:val="20"/>
                <w:szCs w:val="20"/>
                <w:lang w:val="pt-BR"/>
              </w:rPr>
              <w:t>,.</w:t>
            </w:r>
            <w:r w:rsidRPr="00F072C3">
              <w:rPr>
                <w:lang w:val="pt-BR"/>
              </w:rPr>
              <w:t xml:space="preserve"> </w:t>
            </w:r>
            <w:r w:rsidRPr="00AE4A11">
              <w:rPr>
                <w:rFonts w:ascii="GHEA Grapalat" w:hAnsi="GHEA Grapalat" w:cs="Sylfaen"/>
                <w:sz w:val="20"/>
                <w:szCs w:val="20"/>
                <w:lang w:val="pt-BR"/>
              </w:rPr>
              <w:t>10</w:t>
            </w:r>
            <w:r>
              <w:rPr>
                <w:rFonts w:ascii="GHEA Grapalat" w:hAnsi="GHEA Grapalat" w:cs="Sylfaen"/>
                <w:sz w:val="20"/>
                <w:szCs w:val="20"/>
              </w:rPr>
              <w:t>мг</w:t>
            </w:r>
            <w:r w:rsidRPr="00AE4A11">
              <w:rPr>
                <w:rFonts w:ascii="GHEA Grapalat" w:hAnsi="GHEA Grapalat" w:cs="Sylfaen"/>
                <w:sz w:val="20"/>
                <w:szCs w:val="20"/>
                <w:lang w:val="pt-BR"/>
              </w:rPr>
              <w:t>/</w:t>
            </w:r>
            <w:r>
              <w:rPr>
                <w:rFonts w:ascii="GHEA Grapalat" w:hAnsi="GHEA Grapalat" w:cs="Sylfaen"/>
                <w:sz w:val="20"/>
                <w:szCs w:val="20"/>
              </w:rPr>
              <w:t>мл</w:t>
            </w:r>
            <w:r w:rsidRPr="00AE4A11">
              <w:rPr>
                <w:rFonts w:ascii="GHEA Grapalat" w:hAnsi="GHEA Grapalat" w:cs="Sylfaen"/>
                <w:sz w:val="20"/>
                <w:szCs w:val="20"/>
                <w:lang w:val="pt-BR"/>
              </w:rPr>
              <w:t>, 2</w:t>
            </w:r>
            <w:r>
              <w:rPr>
                <w:rFonts w:ascii="GHEA Grapalat" w:hAnsi="GHEA Grapalat" w:cs="Sylfaen"/>
                <w:sz w:val="20"/>
                <w:szCs w:val="20"/>
              </w:rPr>
              <w:t>мл</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es-ES"/>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820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ind w:left="360"/>
              <w:jc w:val="center"/>
              <w:rPr>
                <w:rFonts w:ascii="GHEA Grapalat" w:hAnsi="GHEA Grapalat" w:cs="Arial"/>
                <w:sz w:val="20"/>
                <w:szCs w:val="20"/>
                <w:lang w:val="pt-BR"/>
              </w:rPr>
            </w:pPr>
            <w:r w:rsidRPr="00F072C3">
              <w:rPr>
                <w:rFonts w:ascii="GHEA Grapalat" w:hAnsi="GHEA Grapalat" w:cs="Arial"/>
                <w:sz w:val="20"/>
                <w:szCs w:val="20"/>
                <w:lang w:val="pt-BR"/>
              </w:rPr>
              <w:t>820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7</w:t>
            </w:r>
            <w:r>
              <w:rPr>
                <w:rFonts w:ascii="GHEA Grapalat" w:hAnsi="GHEA Grapalat" w:cs="Arial LatArm"/>
              </w:rPr>
              <w:t>7</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33621600/1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AE4A11">
              <w:rPr>
                <w:rFonts w:ascii="GHEA Grapalat" w:hAnsi="GHEA Grapalat" w:cs="Arial"/>
                <w:sz w:val="20"/>
                <w:szCs w:val="20"/>
              </w:rPr>
              <w:t>индапамид</w:t>
            </w:r>
            <w:r w:rsidRPr="00F072C3">
              <w:rPr>
                <w:rFonts w:ascii="GHEA Grapalat" w:hAnsi="GHEA Grapalat" w:cs="Arial"/>
                <w:sz w:val="20"/>
                <w:szCs w:val="20"/>
              </w:rPr>
              <w:t xml:space="preserve"> c03ba11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AE4A11">
              <w:rPr>
                <w:rFonts w:ascii="GHEA Grapalat" w:hAnsi="GHEA Grapalat"/>
                <w:sz w:val="20"/>
                <w:szCs w:val="20"/>
              </w:rPr>
              <w:t>индапамид</w:t>
            </w:r>
            <w:r w:rsidRPr="00F072C3">
              <w:rPr>
                <w:rFonts w:ascii="GHEA Grapalat" w:hAnsi="GHEA Grapalat"/>
                <w:sz w:val="20"/>
                <w:szCs w:val="20"/>
                <w:lang w:val="pt-BR"/>
              </w:rPr>
              <w:t xml:space="preserve">, </w:t>
            </w:r>
            <w:r>
              <w:rPr>
                <w:rFonts w:ascii="GHEA Grapalat" w:hAnsi="GHEA Grapalat"/>
                <w:sz w:val="20"/>
                <w:szCs w:val="20"/>
              </w:rPr>
              <w:t>лекарственная</w:t>
            </w:r>
            <w:r w:rsidRPr="00AE4A11">
              <w:rPr>
                <w:rFonts w:ascii="GHEA Grapalat" w:hAnsi="GHEA Grapalat"/>
                <w:sz w:val="20"/>
                <w:szCs w:val="20"/>
                <w:lang w:val="pt-BR"/>
              </w:rPr>
              <w:t xml:space="preserve"> </w:t>
            </w:r>
            <w:r>
              <w:rPr>
                <w:rFonts w:ascii="GHEA Grapalat" w:hAnsi="GHEA Grapalat"/>
                <w:sz w:val="20"/>
                <w:szCs w:val="20"/>
              </w:rPr>
              <w:t>форма</w:t>
            </w:r>
            <w:r w:rsidRPr="00AE4A11">
              <w:rPr>
                <w:rFonts w:ascii="GHEA Grapalat" w:hAnsi="GHEA Grapalat"/>
                <w:sz w:val="20"/>
                <w:szCs w:val="20"/>
                <w:lang w:val="pt-BR"/>
              </w:rPr>
              <w:t xml:space="preserve"> – </w:t>
            </w:r>
            <w:r>
              <w:rPr>
                <w:rFonts w:ascii="GHEA Grapalat" w:hAnsi="GHEA Grapalat"/>
                <w:sz w:val="20"/>
                <w:szCs w:val="20"/>
              </w:rPr>
              <w:t>таблетка</w:t>
            </w:r>
            <w:r w:rsidRPr="00AE4A11">
              <w:rPr>
                <w:rFonts w:ascii="GHEA Grapalat" w:hAnsi="GHEA Grapalat"/>
                <w:sz w:val="20"/>
                <w:szCs w:val="20"/>
                <w:lang w:val="pt-BR"/>
              </w:rPr>
              <w:t xml:space="preserve"> </w:t>
            </w:r>
            <w:r>
              <w:rPr>
                <w:rFonts w:ascii="GHEA Grapalat" w:hAnsi="GHEA Grapalat"/>
                <w:sz w:val="20"/>
                <w:szCs w:val="20"/>
              </w:rPr>
              <w:t>с</w:t>
            </w:r>
            <w:r w:rsidRPr="00AE4A11">
              <w:rPr>
                <w:rFonts w:ascii="GHEA Grapalat" w:hAnsi="GHEA Grapalat"/>
                <w:sz w:val="20"/>
                <w:szCs w:val="20"/>
                <w:lang w:val="pt-BR"/>
              </w:rPr>
              <w:t xml:space="preserve"> </w:t>
            </w:r>
            <w:r>
              <w:rPr>
                <w:rFonts w:ascii="GHEA Grapalat" w:hAnsi="GHEA Grapalat"/>
                <w:sz w:val="20"/>
                <w:szCs w:val="20"/>
              </w:rPr>
              <w:t>пленочным</w:t>
            </w:r>
            <w:r w:rsidRPr="00AE4A11">
              <w:rPr>
                <w:rFonts w:ascii="GHEA Grapalat" w:hAnsi="GHEA Grapalat"/>
                <w:sz w:val="20"/>
                <w:szCs w:val="20"/>
                <w:lang w:val="pt-BR"/>
              </w:rPr>
              <w:t xml:space="preserve"> </w:t>
            </w:r>
            <w:r>
              <w:rPr>
                <w:rFonts w:ascii="GHEA Grapalat" w:hAnsi="GHEA Grapalat"/>
                <w:sz w:val="20"/>
                <w:szCs w:val="20"/>
              </w:rPr>
              <w:t>покрытием</w:t>
            </w:r>
            <w:r w:rsidRPr="00AE4A11">
              <w:rPr>
                <w:rFonts w:ascii="GHEA Grapalat" w:hAnsi="GHEA Grapalat"/>
                <w:sz w:val="20"/>
                <w:szCs w:val="20"/>
                <w:lang w:val="pt-BR"/>
              </w:rPr>
              <w:t xml:space="preserve"> </w:t>
            </w:r>
            <w:r>
              <w:rPr>
                <w:rFonts w:ascii="GHEA Grapalat" w:hAnsi="GHEA Grapalat"/>
                <w:sz w:val="20"/>
                <w:szCs w:val="20"/>
              </w:rPr>
              <w:t>с</w:t>
            </w:r>
            <w:r w:rsidRPr="00AE4A11">
              <w:rPr>
                <w:rFonts w:ascii="GHEA Grapalat" w:hAnsi="GHEA Grapalat"/>
                <w:sz w:val="20"/>
                <w:szCs w:val="20"/>
                <w:lang w:val="pt-BR"/>
              </w:rPr>
              <w:t xml:space="preserve"> </w:t>
            </w:r>
            <w:r>
              <w:rPr>
                <w:rFonts w:ascii="GHEA Grapalat" w:hAnsi="GHEA Grapalat"/>
                <w:sz w:val="20"/>
                <w:szCs w:val="20"/>
              </w:rPr>
              <w:t>пероральным</w:t>
            </w:r>
            <w:r w:rsidRPr="00AE4A11">
              <w:rPr>
                <w:rFonts w:ascii="GHEA Grapalat" w:hAnsi="GHEA Grapalat"/>
                <w:sz w:val="20"/>
                <w:szCs w:val="20"/>
                <w:lang w:val="pt-BR"/>
              </w:rPr>
              <w:t xml:space="preserve"> </w:t>
            </w:r>
            <w:r>
              <w:rPr>
                <w:rFonts w:ascii="GHEA Grapalat" w:hAnsi="GHEA Grapalat"/>
                <w:sz w:val="20"/>
                <w:szCs w:val="20"/>
              </w:rPr>
              <w:t>применением</w:t>
            </w:r>
            <w:r w:rsidRPr="00AE4A11">
              <w:rPr>
                <w:rFonts w:ascii="GHEA Grapalat" w:hAnsi="GHEA Grapalat"/>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,.1.5</w:t>
            </w:r>
            <w:r w:rsidRPr="00AE4A11">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750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750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7</w:t>
            </w:r>
            <w:r>
              <w:rPr>
                <w:rFonts w:ascii="GHEA Grapalat" w:hAnsi="GHEA Grapalat" w:cs="Arial LatArm"/>
              </w:rPr>
              <w:t>8</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33621610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Pr>
                <w:rFonts w:ascii="GHEA Grapalat" w:hAnsi="GHEA Grapalat"/>
                <w:sz w:val="20"/>
                <w:szCs w:val="20"/>
              </w:rPr>
              <w:t>Маннитол</w:t>
            </w:r>
            <w:r w:rsidRPr="000C7BF5">
              <w:rPr>
                <w:rFonts w:ascii="GHEA Grapalat" w:hAnsi="GHEA Grapalat"/>
                <w:sz w:val="20"/>
                <w:szCs w:val="20"/>
                <w:lang w:val="en-US"/>
              </w:rPr>
              <w:t xml:space="preserve"> a06ab16, b05bc01, b05cx04, r05cb16</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AE4A11" w:rsidRDefault="000C7BF5" w:rsidP="00A37D8B">
            <w:pPr>
              <w:jc w:val="both"/>
              <w:rPr>
                <w:rFonts w:ascii="GHEA Grapalat" w:hAnsi="GHEA Grapalat"/>
                <w:sz w:val="20"/>
                <w:szCs w:val="20"/>
              </w:rPr>
            </w:pPr>
            <w:r w:rsidRPr="00AE4A11">
              <w:rPr>
                <w:rFonts w:ascii="GHEA Grapalat" w:hAnsi="GHEA Grapalat"/>
                <w:sz w:val="20"/>
                <w:szCs w:val="20"/>
              </w:rPr>
              <w:t>маннитол</w:t>
            </w:r>
            <w:r w:rsidRPr="00F072C3">
              <w:rPr>
                <w:rFonts w:ascii="GHEA Grapalat" w:hAnsi="GHEA Grapalat"/>
                <w:sz w:val="20"/>
                <w:szCs w:val="20"/>
                <w:lang w:val="pt-BR"/>
              </w:rPr>
              <w:t xml:space="preserve">, </w:t>
            </w:r>
            <w:r>
              <w:rPr>
                <w:rFonts w:ascii="GHEA Grapalat" w:hAnsi="GHEA Grapalat" w:cs="Sylfaen"/>
                <w:sz w:val="20"/>
                <w:szCs w:val="20"/>
              </w:rPr>
              <w:t>лекарственная форма- раствор для капельных инъекций</w:t>
            </w:r>
            <w:r w:rsidRPr="00F072C3">
              <w:rPr>
                <w:rFonts w:ascii="GHEA Grapalat" w:hAnsi="GHEA Grapalat"/>
                <w:sz w:val="20"/>
                <w:szCs w:val="20"/>
                <w:lang w:val="pt-BR"/>
              </w:rPr>
              <w:t xml:space="preserve">, </w:t>
            </w:r>
            <w:r>
              <w:rPr>
                <w:rFonts w:ascii="GHEA Grapalat" w:hAnsi="GHEA Grapalat" w:cs="Sylfaen"/>
                <w:sz w:val="20"/>
                <w:szCs w:val="20"/>
              </w:rPr>
              <w:t>дозировка</w:t>
            </w:r>
            <w:r w:rsidRPr="00F072C3">
              <w:rPr>
                <w:rFonts w:ascii="GHEA Grapalat" w:hAnsi="GHEA Grapalat"/>
                <w:sz w:val="20"/>
                <w:szCs w:val="20"/>
                <w:lang w:val="pt-BR"/>
              </w:rPr>
              <w:t>. 100</w:t>
            </w:r>
            <w:r>
              <w:rPr>
                <w:rFonts w:ascii="GHEA Grapalat" w:hAnsi="GHEA Grapalat"/>
                <w:sz w:val="20"/>
                <w:szCs w:val="20"/>
              </w:rPr>
              <w:t>мг</w:t>
            </w:r>
            <w:r w:rsidRPr="00F072C3">
              <w:rPr>
                <w:rFonts w:ascii="GHEA Grapalat" w:hAnsi="GHEA Grapalat"/>
                <w:sz w:val="20"/>
                <w:szCs w:val="20"/>
                <w:lang w:val="pt-BR"/>
              </w:rPr>
              <w:t>/</w:t>
            </w:r>
            <w:r>
              <w:rPr>
                <w:rFonts w:ascii="GHEA Grapalat" w:hAnsi="GHEA Grapalat"/>
                <w:sz w:val="20"/>
                <w:szCs w:val="20"/>
              </w:rPr>
              <w:t>мл</w:t>
            </w:r>
            <w:r w:rsidRPr="00F072C3">
              <w:rPr>
                <w:rFonts w:ascii="GHEA Grapalat" w:hAnsi="GHEA Grapalat"/>
                <w:sz w:val="20"/>
                <w:szCs w:val="20"/>
                <w:lang w:val="pt-BR"/>
              </w:rPr>
              <w:t>; 500</w:t>
            </w:r>
            <w:r>
              <w:rPr>
                <w:rFonts w:ascii="GHEA Grapalat" w:hAnsi="GHEA Grapalat"/>
                <w:sz w:val="20"/>
                <w:szCs w:val="20"/>
              </w:rPr>
              <w:t>мл</w:t>
            </w:r>
            <w:r w:rsidRPr="00F072C3">
              <w:rPr>
                <w:rFonts w:ascii="GHEA Grapalat" w:hAnsi="GHEA Grapalat"/>
                <w:sz w:val="20"/>
                <w:szCs w:val="20"/>
                <w:lang w:val="pt-BR"/>
              </w:rPr>
              <w:t xml:space="preserve"> </w:t>
            </w:r>
            <w:r>
              <w:rPr>
                <w:rFonts w:ascii="GHEA Grapalat" w:hAnsi="GHEA Grapalat"/>
                <w:sz w:val="20"/>
                <w:szCs w:val="20"/>
              </w:rPr>
              <w:t>пластиковый пакет</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ind w:left="360"/>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10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10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Pr>
                <w:rFonts w:ascii="GHEA Grapalat" w:hAnsi="GHEA Grapalat" w:cs="Arial LatArm"/>
              </w:rPr>
              <w:t>79</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33621620/1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Pr>
                <w:rFonts w:ascii="GHEA Grapalat" w:hAnsi="GHEA Grapalat" w:cs="Arial"/>
                <w:sz w:val="20"/>
                <w:szCs w:val="20"/>
              </w:rPr>
              <w:t>Спиронолакто</w:t>
            </w:r>
            <w:r>
              <w:rPr>
                <w:rFonts w:ascii="GHEA Grapalat" w:hAnsi="GHEA Grapalat" w:cs="Arial"/>
                <w:sz w:val="20"/>
                <w:szCs w:val="20"/>
              </w:rPr>
              <w:lastRenderedPageBreak/>
              <w:t xml:space="preserve">н </w:t>
            </w:r>
            <w:r w:rsidRPr="00F072C3">
              <w:rPr>
                <w:rFonts w:ascii="GHEA Grapalat" w:hAnsi="GHEA Grapalat" w:cs="Arial"/>
                <w:sz w:val="20"/>
                <w:szCs w:val="20"/>
              </w:rPr>
              <w:t>ոն c03da01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AB7FBB" w:rsidRDefault="000C7BF5" w:rsidP="00A37D8B">
            <w:pPr>
              <w:jc w:val="both"/>
              <w:rPr>
                <w:rFonts w:ascii="GHEA Grapalat" w:hAnsi="GHEA Grapalat"/>
                <w:sz w:val="20"/>
                <w:szCs w:val="20"/>
              </w:rPr>
            </w:pPr>
            <w:r>
              <w:rPr>
                <w:rFonts w:ascii="GHEA Grapalat" w:hAnsi="GHEA Grapalat" w:cs="Arial"/>
                <w:sz w:val="20"/>
                <w:szCs w:val="20"/>
              </w:rPr>
              <w:t>Спиронолактон</w:t>
            </w:r>
            <w:r w:rsidRPr="00F072C3">
              <w:rPr>
                <w:rFonts w:ascii="GHEA Grapalat" w:hAnsi="GHEA Grapalat"/>
                <w:sz w:val="20"/>
                <w:szCs w:val="20"/>
                <w:lang w:val="es-ES"/>
              </w:rPr>
              <w:t xml:space="preserve">, </w:t>
            </w:r>
            <w:r>
              <w:rPr>
                <w:rFonts w:ascii="GHEA Grapalat" w:hAnsi="GHEA Grapalat" w:cs="Sylfaen"/>
                <w:sz w:val="20"/>
                <w:szCs w:val="20"/>
              </w:rPr>
              <w:t xml:space="preserve">лекарственная форма </w:t>
            </w:r>
            <w:r>
              <w:rPr>
                <w:rFonts w:ascii="GHEA Grapalat" w:hAnsi="GHEA Grapalat" w:cs="Sylfaen"/>
                <w:sz w:val="20"/>
                <w:szCs w:val="20"/>
              </w:rPr>
              <w:lastRenderedPageBreak/>
              <w:t>- таблетка</w:t>
            </w:r>
            <w:r w:rsidRPr="00F072C3">
              <w:rPr>
                <w:rFonts w:ascii="GHEA Grapalat" w:hAnsi="GHEA Grapalat" w:cs="Sylfaen"/>
                <w:sz w:val="20"/>
                <w:szCs w:val="20"/>
                <w:lang w:val="pt-BR"/>
              </w:rPr>
              <w:t xml:space="preserve">, </w:t>
            </w:r>
            <w:r w:rsidRPr="00AB7FBB">
              <w:rPr>
                <w:rFonts w:ascii="GHEA Grapalat" w:hAnsi="GHEA Grapalat" w:cs="Sylfaen"/>
                <w:sz w:val="20"/>
                <w:szCs w:val="20"/>
              </w:rPr>
              <w:t>дозировка</w:t>
            </w:r>
            <w:r w:rsidRPr="00F072C3">
              <w:rPr>
                <w:rFonts w:ascii="GHEA Grapalat" w:hAnsi="GHEA Grapalat" w:cs="Sylfaen"/>
                <w:sz w:val="20"/>
                <w:szCs w:val="20"/>
                <w:lang w:val="pt-BR"/>
              </w:rPr>
              <w:t>.25</w:t>
            </w:r>
            <w:r w:rsidRPr="00AB7FBB">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lastRenderedPageBreak/>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640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lastRenderedPageBreak/>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lastRenderedPageBreak/>
              <w:t>640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 xml:space="preserve">В течение 3-ей </w:t>
            </w:r>
            <w:r>
              <w:rPr>
                <w:rFonts w:ascii="GHEA Grapalat" w:hAnsi="GHEA Grapalat"/>
                <w:sz w:val="18"/>
                <w:szCs w:val="18"/>
              </w:rPr>
              <w:lastRenderedPageBreak/>
              <w:t>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lastRenderedPageBreak/>
              <w:t>8</w:t>
            </w:r>
            <w:r>
              <w:rPr>
                <w:rFonts w:ascii="GHEA Grapalat" w:hAnsi="GHEA Grapalat" w:cs="Arial LatArm"/>
              </w:rPr>
              <w:t>0</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lang w:val="hy-AM"/>
              </w:rPr>
              <w:t>33621640/</w:t>
            </w:r>
            <w:r w:rsidRPr="00F072C3">
              <w:rPr>
                <w:rFonts w:ascii="GHEA Grapalat" w:hAnsi="GHEA Grapalat"/>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0C7BF5" w:rsidRDefault="000C7BF5" w:rsidP="00A37D8B">
            <w:pPr>
              <w:rPr>
                <w:rFonts w:ascii="GHEA Grapalat" w:hAnsi="GHEA Grapalat"/>
                <w:sz w:val="20"/>
                <w:szCs w:val="20"/>
                <w:lang w:val="en-US"/>
              </w:rPr>
            </w:pPr>
            <w:r>
              <w:rPr>
                <w:rFonts w:ascii="GHEA Grapalat" w:hAnsi="GHEA Grapalat"/>
                <w:sz w:val="20"/>
                <w:szCs w:val="20"/>
              </w:rPr>
              <w:t>гидрокортизон</w:t>
            </w:r>
            <w:r w:rsidRPr="000C7BF5">
              <w:rPr>
                <w:rFonts w:ascii="GHEA Grapalat" w:hAnsi="GHEA Grapalat"/>
                <w:sz w:val="20"/>
                <w:szCs w:val="20"/>
                <w:lang w:val="en-US"/>
              </w:rPr>
              <w:t xml:space="preserve"> a01ac03, a07ea02,c05aa01,d07aa02, d07xa01, h02ab09,s01ba02, s01cb03, s02ba01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AB7FBB" w:rsidRDefault="000C7BF5" w:rsidP="00A37D8B">
            <w:pPr>
              <w:jc w:val="both"/>
              <w:rPr>
                <w:rFonts w:ascii="GHEA Grapalat" w:hAnsi="GHEA Grapalat"/>
                <w:sz w:val="20"/>
                <w:szCs w:val="20"/>
              </w:rPr>
            </w:pPr>
            <w:r>
              <w:rPr>
                <w:rFonts w:ascii="GHEA Grapalat" w:hAnsi="GHEA Grapalat"/>
                <w:sz w:val="20"/>
                <w:szCs w:val="20"/>
              </w:rPr>
              <w:t>гидрокортизон</w:t>
            </w:r>
            <w:r w:rsidRPr="00F072C3">
              <w:rPr>
                <w:rFonts w:ascii="GHEA Grapalat" w:hAnsi="GHEA Grapalat"/>
                <w:sz w:val="20"/>
                <w:szCs w:val="20"/>
                <w:lang w:val="es-ES"/>
              </w:rPr>
              <w:t xml:space="preserve">, </w:t>
            </w:r>
            <w:r w:rsidRPr="00AB7FBB">
              <w:rPr>
                <w:rFonts w:ascii="GHEA Grapalat" w:hAnsi="GHEA Grapalat" w:cs="Sylfaen"/>
                <w:sz w:val="20"/>
                <w:szCs w:val="20"/>
              </w:rPr>
              <w:t>лекарственная</w:t>
            </w:r>
            <w:r w:rsidRPr="00AB7FBB">
              <w:rPr>
                <w:rFonts w:ascii="GHEA Grapalat" w:hAnsi="GHEA Grapalat" w:cs="Sylfaen"/>
                <w:sz w:val="20"/>
                <w:szCs w:val="20"/>
                <w:lang w:val="pt-BR"/>
              </w:rPr>
              <w:t xml:space="preserve"> </w:t>
            </w:r>
            <w:r w:rsidRPr="00AB7FBB">
              <w:rPr>
                <w:rFonts w:ascii="GHEA Grapalat" w:hAnsi="GHEA Grapalat" w:cs="Sylfaen"/>
                <w:sz w:val="20"/>
                <w:szCs w:val="20"/>
              </w:rPr>
              <w:t>форма</w:t>
            </w:r>
            <w:r w:rsidRPr="00AB7FBB">
              <w:rPr>
                <w:rFonts w:ascii="GHEA Grapalat" w:hAnsi="GHEA Grapalat" w:cs="Sylfaen"/>
                <w:sz w:val="20"/>
                <w:szCs w:val="20"/>
                <w:lang w:val="pt-BR"/>
              </w:rPr>
              <w:t xml:space="preserve"> </w:t>
            </w:r>
            <w:r w:rsidRPr="00AB7FBB">
              <w:rPr>
                <w:rFonts w:ascii="GHEA Grapalat" w:hAnsi="GHEA Grapalat" w:cs="Sylfaen"/>
                <w:sz w:val="20"/>
                <w:szCs w:val="20"/>
              </w:rPr>
              <w:t>мазь</w:t>
            </w:r>
            <w:r w:rsidRPr="00AB7FBB">
              <w:rPr>
                <w:rFonts w:ascii="GHEA Grapalat" w:hAnsi="GHEA Grapalat" w:cs="Sylfaen"/>
                <w:sz w:val="20"/>
                <w:szCs w:val="20"/>
                <w:lang w:val="pt-BR"/>
              </w:rPr>
              <w:t xml:space="preserve"> </w:t>
            </w:r>
            <w:r w:rsidRPr="00AB7FBB">
              <w:rPr>
                <w:rFonts w:ascii="GHEA Grapalat" w:hAnsi="GHEA Grapalat" w:cs="Sylfaen"/>
                <w:sz w:val="20"/>
                <w:szCs w:val="20"/>
              </w:rPr>
              <w:t>для</w:t>
            </w:r>
            <w:r w:rsidRPr="00AB7FBB">
              <w:rPr>
                <w:rFonts w:ascii="GHEA Grapalat" w:hAnsi="GHEA Grapalat" w:cs="Sylfaen"/>
                <w:sz w:val="20"/>
                <w:szCs w:val="20"/>
                <w:lang w:val="pt-BR"/>
              </w:rPr>
              <w:t xml:space="preserve"> </w:t>
            </w:r>
            <w:r w:rsidRPr="00AB7FBB">
              <w:rPr>
                <w:rFonts w:ascii="GHEA Grapalat" w:hAnsi="GHEA Grapalat" w:cs="Sylfaen"/>
                <w:sz w:val="20"/>
                <w:szCs w:val="20"/>
              </w:rPr>
              <w:t>наружного</w:t>
            </w:r>
            <w:r w:rsidRPr="00AB7FBB">
              <w:rPr>
                <w:rFonts w:ascii="GHEA Grapalat" w:hAnsi="GHEA Grapalat" w:cs="Sylfaen"/>
                <w:sz w:val="20"/>
                <w:szCs w:val="20"/>
                <w:lang w:val="pt-BR"/>
              </w:rPr>
              <w:t xml:space="preserve"> </w:t>
            </w:r>
            <w:r w:rsidRPr="00AB7FBB">
              <w:rPr>
                <w:rFonts w:ascii="GHEA Grapalat" w:hAnsi="GHEA Grapalat" w:cs="Sylfaen"/>
                <w:sz w:val="20"/>
                <w:szCs w:val="20"/>
              </w:rPr>
              <w:t>применения</w:t>
            </w:r>
            <w:r w:rsidRPr="00F072C3">
              <w:rPr>
                <w:rFonts w:ascii="GHEA Grapalat" w:hAnsi="GHEA Grapalat" w:cs="Sylfaen"/>
                <w:sz w:val="20"/>
                <w:szCs w:val="20"/>
                <w:lang w:val="pt-BR"/>
              </w:rPr>
              <w:t>.</w:t>
            </w:r>
            <w:r>
              <w:rPr>
                <w:rFonts w:ascii="GHEA Grapalat" w:hAnsi="GHEA Grapalat" w:cs="Sylfaen"/>
                <w:sz w:val="20"/>
                <w:szCs w:val="20"/>
              </w:rPr>
              <w:t>дозировка</w:t>
            </w:r>
            <w:r w:rsidRPr="00F072C3">
              <w:rPr>
                <w:rFonts w:ascii="GHEA Grapalat" w:hAnsi="GHEA Grapalat" w:cs="Sylfaen"/>
                <w:sz w:val="20"/>
                <w:szCs w:val="20"/>
                <w:lang w:val="pt-BR"/>
              </w:rPr>
              <w:t>.</w:t>
            </w:r>
            <w:r>
              <w:rPr>
                <w:rFonts w:ascii="GHEA Grapalat" w:hAnsi="GHEA Grapalat" w:cs="Sylfaen"/>
                <w:sz w:val="20"/>
                <w:szCs w:val="20"/>
                <w:lang w:val="pt-BR"/>
              </w:rPr>
              <w:t xml:space="preserve"> </w:t>
            </w:r>
            <w:r w:rsidRPr="00F072C3">
              <w:rPr>
                <w:rFonts w:ascii="GHEA Grapalat" w:hAnsi="GHEA Grapalat" w:cs="Sylfaen"/>
                <w:sz w:val="20"/>
                <w:szCs w:val="20"/>
                <w:lang w:val="pt-BR"/>
              </w:rPr>
              <w:t>10</w:t>
            </w:r>
            <w:r w:rsidRPr="00AB7FBB">
              <w:rPr>
                <w:rFonts w:ascii="GHEA Grapalat" w:hAnsi="GHEA Grapalat" w:cs="Sylfaen"/>
                <w:sz w:val="20"/>
                <w:szCs w:val="20"/>
              </w:rPr>
              <w:t>мг</w:t>
            </w:r>
            <w:r w:rsidRPr="00F072C3">
              <w:rPr>
                <w:rFonts w:ascii="GHEA Grapalat" w:hAnsi="GHEA Grapalat" w:cs="Sylfaen"/>
                <w:sz w:val="20"/>
                <w:szCs w:val="20"/>
                <w:lang w:val="pt-BR"/>
              </w:rPr>
              <w:t>/</w:t>
            </w:r>
            <w:r w:rsidRPr="00AB7FBB">
              <w:rPr>
                <w:rFonts w:ascii="GHEA Grapalat" w:hAnsi="GHEA Grapalat" w:cs="Sylfaen"/>
                <w:sz w:val="20"/>
                <w:szCs w:val="20"/>
              </w:rPr>
              <w:t>г</w:t>
            </w:r>
            <w:r w:rsidRPr="00F072C3">
              <w:rPr>
                <w:rFonts w:ascii="GHEA Grapalat" w:hAnsi="GHEA Grapalat" w:cs="Sylfaen"/>
                <w:sz w:val="20"/>
                <w:szCs w:val="20"/>
                <w:lang w:val="pt-BR"/>
              </w:rPr>
              <w:t>, 15</w:t>
            </w:r>
            <w:r w:rsidRPr="00AB7FBB">
              <w:rPr>
                <w:rFonts w:ascii="GHEA Grapalat" w:hAnsi="GHEA Grapalat" w:cs="Sylfaen"/>
                <w:sz w:val="20"/>
                <w:szCs w:val="20"/>
              </w:rPr>
              <w:t>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113</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113</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8</w:t>
            </w:r>
            <w:r>
              <w:rPr>
                <w:rFonts w:ascii="GHEA Grapalat" w:hAnsi="GHEA Grapalat" w:cs="Arial LatArm"/>
              </w:rPr>
              <w:t>1</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lang w:val="hy-AM"/>
              </w:rPr>
              <w:t>33621640/</w:t>
            </w:r>
            <w:r w:rsidRPr="00F072C3">
              <w:rPr>
                <w:rFonts w:ascii="GHEA Grapalat" w:hAnsi="GHEA Grapalat"/>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Pr>
                <w:rFonts w:ascii="GHEA Grapalat" w:hAnsi="GHEA Grapalat"/>
                <w:sz w:val="20"/>
                <w:szCs w:val="20"/>
              </w:rPr>
              <w:t>гидрокортизон</w:t>
            </w:r>
            <w:r w:rsidRPr="000C7BF5">
              <w:rPr>
                <w:rFonts w:ascii="GHEA Grapalat" w:hAnsi="GHEA Grapalat"/>
                <w:sz w:val="20"/>
                <w:szCs w:val="20"/>
                <w:lang w:val="en-US"/>
              </w:rPr>
              <w:t xml:space="preserve"> a01ac03, a07ea02,c05aa01,d07aa02, d07xa01, h02ab09,s01ba02, s01cb03, s02ba01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AB7FBB">
              <w:rPr>
                <w:rFonts w:ascii="GHEA Grapalat" w:hAnsi="GHEA Grapalat"/>
                <w:sz w:val="20"/>
                <w:szCs w:val="20"/>
                <w:lang w:val="es-ES"/>
              </w:rPr>
              <w:t>Гидрокортизон (гидрокортизона ацетат),</w:t>
            </w:r>
            <w:r>
              <w:rPr>
                <w:rFonts w:ascii="GHEA Grapalat" w:hAnsi="GHEA Grapalat"/>
                <w:sz w:val="20"/>
                <w:szCs w:val="20"/>
              </w:rPr>
              <w:t xml:space="preserve"> </w:t>
            </w:r>
            <w:r w:rsidRPr="00AB7FBB">
              <w:rPr>
                <w:rFonts w:ascii="GHEA Grapalat" w:hAnsi="GHEA Grapalat" w:cs="Sylfaen"/>
                <w:sz w:val="20"/>
                <w:szCs w:val="20"/>
              </w:rPr>
              <w:t>лекарственная</w:t>
            </w:r>
            <w:r w:rsidRPr="00AB7FBB">
              <w:rPr>
                <w:rFonts w:ascii="GHEA Grapalat" w:hAnsi="GHEA Grapalat" w:cs="Sylfaen"/>
                <w:sz w:val="20"/>
                <w:szCs w:val="20"/>
                <w:lang w:val="pt-BR"/>
              </w:rPr>
              <w:t xml:space="preserve"> </w:t>
            </w:r>
            <w:r w:rsidRPr="00AB7FBB">
              <w:rPr>
                <w:rFonts w:ascii="GHEA Grapalat" w:hAnsi="GHEA Grapalat" w:cs="Sylfaen"/>
                <w:sz w:val="20"/>
                <w:szCs w:val="20"/>
              </w:rPr>
              <w:t>форма</w:t>
            </w:r>
            <w:r w:rsidRPr="00AB7FBB">
              <w:rPr>
                <w:rFonts w:ascii="GHEA Grapalat" w:hAnsi="GHEA Grapalat" w:cs="Sylfaen"/>
                <w:sz w:val="20"/>
                <w:szCs w:val="20"/>
                <w:lang w:val="pt-BR"/>
              </w:rPr>
              <w:t xml:space="preserve"> – </w:t>
            </w:r>
            <w:r w:rsidRPr="00AB7FBB">
              <w:rPr>
                <w:rFonts w:ascii="GHEA Grapalat" w:hAnsi="GHEA Grapalat" w:cs="Sylfaen"/>
                <w:sz w:val="20"/>
                <w:szCs w:val="20"/>
              </w:rPr>
              <w:t>глазной</w:t>
            </w:r>
            <w:r w:rsidRPr="00AB7FBB">
              <w:rPr>
                <w:rFonts w:ascii="GHEA Grapalat" w:hAnsi="GHEA Grapalat" w:cs="Sylfaen"/>
                <w:sz w:val="20"/>
                <w:szCs w:val="20"/>
                <w:lang w:val="pt-BR"/>
              </w:rPr>
              <w:t xml:space="preserve"> </w:t>
            </w:r>
            <w:r>
              <w:rPr>
                <w:rFonts w:ascii="GHEA Grapalat" w:hAnsi="GHEA Grapalat" w:cs="Sylfaen"/>
                <w:sz w:val="20"/>
                <w:szCs w:val="20"/>
              </w:rPr>
              <w:t>мазь</w:t>
            </w:r>
            <w:r w:rsidRPr="00F072C3">
              <w:rPr>
                <w:rFonts w:ascii="GHEA Grapalat" w:hAnsi="GHEA Grapalat" w:cs="Sylfaen"/>
                <w:sz w:val="20"/>
                <w:szCs w:val="20"/>
                <w:lang w:val="es-ES"/>
              </w:rPr>
              <w:t xml:space="preserve"> </w:t>
            </w:r>
            <w:r>
              <w:rPr>
                <w:rFonts w:ascii="GHEA Grapalat" w:hAnsi="GHEA Grapalat" w:cs="Sylfaen"/>
                <w:sz w:val="20"/>
                <w:szCs w:val="20"/>
              </w:rPr>
              <w:t>,дозировка</w:t>
            </w:r>
            <w:r w:rsidRPr="00F072C3">
              <w:rPr>
                <w:rFonts w:ascii="GHEA Grapalat" w:hAnsi="GHEA Grapalat" w:cs="Sylfaen"/>
                <w:sz w:val="20"/>
                <w:szCs w:val="20"/>
                <w:lang w:val="es-ES"/>
              </w:rPr>
              <w:t>.</w:t>
            </w:r>
            <w:r>
              <w:rPr>
                <w:rFonts w:ascii="GHEA Grapalat" w:hAnsi="GHEA Grapalat" w:cs="Sylfaen"/>
                <w:sz w:val="20"/>
                <w:szCs w:val="20"/>
                <w:lang w:val="es-ES"/>
              </w:rPr>
              <w:t xml:space="preserve"> </w:t>
            </w:r>
            <w:r w:rsidRPr="00F072C3">
              <w:rPr>
                <w:rFonts w:ascii="GHEA Grapalat" w:hAnsi="GHEA Grapalat" w:cs="Sylfaen"/>
                <w:sz w:val="20"/>
                <w:szCs w:val="20"/>
                <w:lang w:val="pt-BR"/>
              </w:rPr>
              <w:t>5</w:t>
            </w:r>
            <w:r w:rsidRPr="00AB7FBB">
              <w:rPr>
                <w:rFonts w:ascii="GHEA Grapalat" w:hAnsi="GHEA Grapalat" w:cs="Sylfaen"/>
                <w:sz w:val="20"/>
                <w:szCs w:val="20"/>
              </w:rPr>
              <w:t>мг</w:t>
            </w:r>
            <w:r w:rsidRPr="00F072C3">
              <w:rPr>
                <w:rFonts w:ascii="GHEA Grapalat" w:hAnsi="GHEA Grapalat" w:cs="Sylfaen"/>
                <w:sz w:val="20"/>
                <w:szCs w:val="20"/>
                <w:lang w:val="pt-BR"/>
              </w:rPr>
              <w:t>/</w:t>
            </w:r>
            <w:r w:rsidRPr="00AB7FBB">
              <w:rPr>
                <w:rFonts w:ascii="GHEA Grapalat" w:hAnsi="GHEA Grapalat" w:cs="Sylfaen"/>
                <w:sz w:val="20"/>
                <w:szCs w:val="20"/>
              </w:rPr>
              <w:t>г</w:t>
            </w:r>
            <w:r w:rsidRPr="00F072C3">
              <w:rPr>
                <w:rFonts w:ascii="GHEA Grapalat" w:hAnsi="GHEA Grapalat" w:cs="Sylfaen"/>
                <w:sz w:val="20"/>
                <w:szCs w:val="20"/>
                <w:lang w:val="pt-BR"/>
              </w:rPr>
              <w:t>, 3</w:t>
            </w:r>
            <w:r w:rsidRPr="00AB7FBB">
              <w:rPr>
                <w:rFonts w:ascii="GHEA Grapalat" w:hAnsi="GHEA Grapalat" w:cs="Sylfaen"/>
                <w:sz w:val="20"/>
                <w:szCs w:val="20"/>
              </w:rPr>
              <w:t>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8</w:t>
            </w:r>
            <w:r>
              <w:rPr>
                <w:rFonts w:ascii="GHEA Grapalat" w:hAnsi="GHEA Grapalat" w:cs="Arial LatArm"/>
              </w:rPr>
              <w:t>2</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lang w:val="hy-AM"/>
              </w:rPr>
              <w:t>33621650/</w:t>
            </w:r>
            <w:r w:rsidRPr="00F072C3">
              <w:rPr>
                <w:rFonts w:ascii="GHEA Grapalat" w:hAnsi="GHEA Grapalat"/>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Pr>
                <w:rFonts w:ascii="GHEA Grapalat" w:hAnsi="GHEA Grapalat"/>
                <w:sz w:val="20"/>
                <w:szCs w:val="20"/>
                <w:lang w:val="es-ES"/>
              </w:rPr>
              <w:t>Ксероформ,</w:t>
            </w:r>
            <w:r w:rsidRPr="00AB7FBB">
              <w:rPr>
                <w:rFonts w:ascii="GHEA Grapalat" w:hAnsi="GHEA Grapalat"/>
                <w:sz w:val="20"/>
                <w:szCs w:val="20"/>
                <w:lang w:val="es-ES"/>
              </w:rPr>
              <w:t xml:space="preserve"> экстракт</w:t>
            </w:r>
            <w:r>
              <w:rPr>
                <w:rFonts w:ascii="GHEA Grapalat" w:hAnsi="GHEA Grapalat"/>
                <w:sz w:val="20"/>
                <w:szCs w:val="20"/>
                <w:lang w:val="hy-AM"/>
              </w:rPr>
              <w:t xml:space="preserve"> </w:t>
            </w:r>
            <w:r>
              <w:rPr>
                <w:rFonts w:ascii="GHEA Grapalat" w:hAnsi="GHEA Grapalat"/>
                <w:sz w:val="20"/>
                <w:szCs w:val="20"/>
              </w:rPr>
              <w:t>красавки</w:t>
            </w:r>
            <w:r w:rsidRPr="00AB7FBB">
              <w:rPr>
                <w:rFonts w:ascii="GHEA Grapalat" w:hAnsi="GHEA Grapalat"/>
                <w:sz w:val="20"/>
                <w:szCs w:val="20"/>
                <w:lang w:val="es-ES"/>
              </w:rPr>
              <w:t>, цинк (сульфат цинка)</w:t>
            </w:r>
            <w:r w:rsidRPr="00F072C3">
              <w:rPr>
                <w:rFonts w:ascii="GHEA Grapalat" w:hAnsi="GHEA Grapalat"/>
                <w:sz w:val="20"/>
                <w:szCs w:val="20"/>
                <w:lang w:val="pt-BR"/>
              </w:rPr>
              <w:t>C05AX03</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cs="Sylfaen"/>
                <w:sz w:val="20"/>
                <w:szCs w:val="20"/>
                <w:lang w:val="pt-BR"/>
              </w:rPr>
            </w:pPr>
            <w:r>
              <w:rPr>
                <w:rFonts w:ascii="GHEA Grapalat" w:hAnsi="GHEA Grapalat"/>
                <w:sz w:val="20"/>
                <w:szCs w:val="20"/>
                <w:lang w:val="es-ES"/>
              </w:rPr>
              <w:t>Ксероформ,</w:t>
            </w:r>
            <w:r w:rsidRPr="00AB7FBB">
              <w:rPr>
                <w:rFonts w:ascii="GHEA Grapalat" w:hAnsi="GHEA Grapalat"/>
                <w:sz w:val="20"/>
                <w:szCs w:val="20"/>
                <w:lang w:val="es-ES"/>
              </w:rPr>
              <w:t xml:space="preserve"> экстракт</w:t>
            </w:r>
            <w:r>
              <w:rPr>
                <w:rFonts w:ascii="GHEA Grapalat" w:hAnsi="GHEA Grapalat"/>
                <w:sz w:val="20"/>
                <w:szCs w:val="20"/>
                <w:lang w:val="hy-AM"/>
              </w:rPr>
              <w:t xml:space="preserve"> </w:t>
            </w:r>
            <w:r>
              <w:rPr>
                <w:rFonts w:ascii="GHEA Grapalat" w:hAnsi="GHEA Grapalat"/>
                <w:sz w:val="20"/>
                <w:szCs w:val="20"/>
              </w:rPr>
              <w:t>красавки</w:t>
            </w:r>
            <w:r w:rsidRPr="00AB7FBB">
              <w:rPr>
                <w:rFonts w:ascii="GHEA Grapalat" w:hAnsi="GHEA Grapalat"/>
                <w:sz w:val="20"/>
                <w:szCs w:val="20"/>
                <w:lang w:val="es-ES"/>
              </w:rPr>
              <w:t>, цинк (сульфат цинка),</w:t>
            </w:r>
            <w:r>
              <w:rPr>
                <w:rFonts w:ascii="GHEA Grapalat" w:hAnsi="GHEA Grapalat"/>
                <w:sz w:val="20"/>
                <w:szCs w:val="20"/>
              </w:rPr>
              <w:t xml:space="preserve"> </w:t>
            </w:r>
            <w:r w:rsidRPr="00EB53CC">
              <w:rPr>
                <w:rFonts w:ascii="GHEA Grapalat" w:hAnsi="GHEA Grapalat" w:cs="Sylfaen"/>
                <w:sz w:val="20"/>
                <w:szCs w:val="20"/>
              </w:rPr>
              <w:t>лекарственная</w:t>
            </w:r>
            <w:r w:rsidRPr="00AB7FBB">
              <w:rPr>
                <w:rFonts w:ascii="GHEA Grapalat" w:hAnsi="GHEA Grapalat" w:cs="Sylfaen"/>
                <w:sz w:val="20"/>
                <w:szCs w:val="20"/>
                <w:lang w:val="pt-BR"/>
              </w:rPr>
              <w:t xml:space="preserve"> </w:t>
            </w:r>
            <w:r w:rsidRPr="00EB53CC">
              <w:rPr>
                <w:rFonts w:ascii="GHEA Grapalat" w:hAnsi="GHEA Grapalat" w:cs="Sylfaen"/>
                <w:sz w:val="20"/>
                <w:szCs w:val="20"/>
              </w:rPr>
              <w:t>форма</w:t>
            </w:r>
            <w:r w:rsidRPr="00AB7FBB">
              <w:rPr>
                <w:rFonts w:ascii="GHEA Grapalat" w:hAnsi="GHEA Grapalat" w:cs="Sylfaen"/>
                <w:sz w:val="20"/>
                <w:szCs w:val="20"/>
                <w:lang w:val="pt-BR"/>
              </w:rPr>
              <w:t xml:space="preserve">- </w:t>
            </w:r>
            <w:r w:rsidRPr="00EB53CC">
              <w:rPr>
                <w:rFonts w:ascii="GHEA Grapalat" w:hAnsi="GHEA Grapalat" w:cs="Sylfaen"/>
                <w:sz w:val="20"/>
                <w:szCs w:val="20"/>
              </w:rPr>
              <w:t>свечи</w:t>
            </w:r>
            <w:r w:rsidRPr="00F072C3">
              <w:rPr>
                <w:rFonts w:ascii="GHEA Grapalat" w:hAnsi="GHEA Grapalat" w:cs="Sylfaen"/>
                <w:sz w:val="20"/>
                <w:szCs w:val="20"/>
                <w:lang w:val="pt-BR"/>
              </w:rPr>
              <w:t xml:space="preserve"> </w:t>
            </w:r>
            <w:r>
              <w:rPr>
                <w:rFonts w:ascii="GHEA Grapalat" w:hAnsi="GHEA Grapalat" w:cs="Sylfaen"/>
                <w:sz w:val="20"/>
                <w:szCs w:val="20"/>
              </w:rPr>
              <w:t>ректальные суппозитории</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w:t>
            </w:r>
            <w:r>
              <w:rPr>
                <w:rFonts w:ascii="GHEA Grapalat" w:hAnsi="GHEA Grapalat" w:cs="Sylfaen"/>
                <w:sz w:val="20"/>
                <w:szCs w:val="20"/>
                <w:lang w:val="pt-BR"/>
              </w:rPr>
              <w:t xml:space="preserve"> </w:t>
            </w:r>
            <w:r w:rsidRPr="00F072C3">
              <w:rPr>
                <w:rFonts w:ascii="GHEA Grapalat" w:hAnsi="GHEA Grapalat" w:cs="Sylfaen"/>
                <w:sz w:val="20"/>
                <w:szCs w:val="20"/>
                <w:lang w:val="pt-BR"/>
              </w:rPr>
              <w:t>100</w:t>
            </w:r>
            <w:r>
              <w:rPr>
                <w:rFonts w:ascii="GHEA Grapalat" w:hAnsi="GHEA Grapalat" w:cs="Sylfaen"/>
                <w:sz w:val="20"/>
                <w:szCs w:val="20"/>
              </w:rPr>
              <w:t>мг</w:t>
            </w:r>
            <w:r w:rsidRPr="00F072C3">
              <w:rPr>
                <w:rFonts w:ascii="GHEA Grapalat" w:hAnsi="GHEA Grapalat" w:cs="Sylfaen"/>
                <w:sz w:val="20"/>
                <w:szCs w:val="20"/>
                <w:lang w:val="pt-BR"/>
              </w:rPr>
              <w:t>+20</w:t>
            </w:r>
            <w:r>
              <w:rPr>
                <w:rFonts w:ascii="GHEA Grapalat" w:hAnsi="GHEA Grapalat" w:cs="Sylfaen"/>
                <w:sz w:val="20"/>
                <w:szCs w:val="20"/>
              </w:rPr>
              <w:t>мг</w:t>
            </w:r>
            <w:r w:rsidRPr="00F072C3">
              <w:rPr>
                <w:rFonts w:ascii="GHEA Grapalat" w:hAnsi="GHEA Grapalat" w:cs="Sylfaen"/>
                <w:sz w:val="20"/>
                <w:szCs w:val="20"/>
                <w:lang w:val="pt-BR"/>
              </w:rPr>
              <w:t>+ 50</w:t>
            </w:r>
            <w:r>
              <w:rPr>
                <w:rFonts w:ascii="GHEA Grapalat" w:hAnsi="GHEA Grapalat" w:cs="Sylfaen"/>
                <w:sz w:val="20"/>
                <w:szCs w:val="20"/>
              </w:rPr>
              <w:t>мг</w:t>
            </w:r>
          </w:p>
          <w:p w:rsidR="000C7BF5" w:rsidRPr="00F072C3" w:rsidRDefault="000C7BF5" w:rsidP="00A37D8B">
            <w:pPr>
              <w:jc w:val="both"/>
              <w:rPr>
                <w:rFonts w:ascii="GHEA Grapalat" w:hAnsi="GHEA Grapalat" w:cs="Sylfaen"/>
                <w:sz w:val="20"/>
                <w:szCs w:val="20"/>
                <w:lang w:val="pt-BR"/>
              </w:rPr>
            </w:pPr>
          </w:p>
          <w:p w:rsidR="000C7BF5" w:rsidRPr="00F072C3" w:rsidRDefault="000C7BF5" w:rsidP="00A37D8B">
            <w:pPr>
              <w:jc w:val="both"/>
              <w:rPr>
                <w:rFonts w:ascii="GHEA Grapalat" w:hAnsi="GHEA Grapalat"/>
                <w:sz w:val="20"/>
                <w:szCs w:val="20"/>
                <w:lang w:val="es-ES"/>
              </w:rPr>
            </w:pP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spacing w:after="200" w:line="276" w:lineRule="auto"/>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500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500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8</w:t>
            </w:r>
            <w:r>
              <w:rPr>
                <w:rFonts w:ascii="GHEA Grapalat" w:hAnsi="GHEA Grapalat" w:cs="Arial LatArm"/>
              </w:rPr>
              <w:t>3</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33621660/1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20"/>
                <w:szCs w:val="20"/>
                <w:lang w:val="pt-BR"/>
              </w:rPr>
            </w:pPr>
            <w:r w:rsidRPr="00EB53CC">
              <w:rPr>
                <w:rFonts w:ascii="GHEA Grapalat" w:hAnsi="GHEA Grapalat" w:cs="Sylfaen"/>
                <w:sz w:val="20"/>
                <w:szCs w:val="20"/>
                <w:lang w:val="hy-AM"/>
              </w:rPr>
              <w:t>Масло печени акулы, фенилэфрин (фенилэфрин</w:t>
            </w:r>
            <w:r>
              <w:rPr>
                <w:rFonts w:ascii="GHEA Grapalat" w:hAnsi="GHEA Grapalat" w:cs="Sylfaen"/>
                <w:sz w:val="20"/>
                <w:szCs w:val="20"/>
              </w:rPr>
              <w:t>а</w:t>
            </w:r>
            <w:r w:rsidRPr="00EB53CC">
              <w:rPr>
                <w:rFonts w:ascii="GHEA Grapalat" w:hAnsi="GHEA Grapalat" w:cs="Sylfaen"/>
                <w:sz w:val="20"/>
                <w:szCs w:val="20"/>
                <w:lang w:val="hy-AM"/>
              </w:rPr>
              <w:t xml:space="preserve"> гидрохлорид)</w:t>
            </w:r>
            <w:r w:rsidRPr="00F072C3">
              <w:rPr>
                <w:rFonts w:ascii="GHEA Grapalat" w:hAnsi="GHEA Grapalat"/>
                <w:sz w:val="20"/>
                <w:szCs w:val="20"/>
                <w:lang w:val="pt-BR"/>
              </w:rPr>
              <w:t>C05AX04</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es-ES"/>
              </w:rPr>
            </w:pPr>
            <w:r w:rsidRPr="00EB53CC">
              <w:rPr>
                <w:rFonts w:ascii="GHEA Grapalat" w:hAnsi="GHEA Grapalat"/>
                <w:sz w:val="20"/>
                <w:szCs w:val="20"/>
                <w:lang w:val="es-ES"/>
              </w:rPr>
              <w:t>Фенилэфрин (фенилэфрин</w:t>
            </w:r>
            <w:r>
              <w:rPr>
                <w:rFonts w:ascii="GHEA Grapalat" w:hAnsi="GHEA Grapalat"/>
                <w:sz w:val="20"/>
                <w:szCs w:val="20"/>
              </w:rPr>
              <w:t>а</w:t>
            </w:r>
            <w:r w:rsidRPr="00EB53CC">
              <w:rPr>
                <w:rFonts w:ascii="GHEA Grapalat" w:hAnsi="GHEA Grapalat"/>
                <w:sz w:val="20"/>
                <w:szCs w:val="20"/>
                <w:lang w:val="es-ES"/>
              </w:rPr>
              <w:t xml:space="preserve"> гидрохлорид),</w:t>
            </w:r>
            <w:r>
              <w:rPr>
                <w:rFonts w:ascii="GHEA Grapalat" w:hAnsi="GHEA Grapalat" w:cs="Sylfaen"/>
                <w:sz w:val="20"/>
                <w:szCs w:val="20"/>
              </w:rPr>
              <w:t>лекарственная форма – свечи ректальные суппозитории</w:t>
            </w:r>
            <w:r w:rsidRPr="00F072C3">
              <w:rPr>
                <w:rFonts w:ascii="GHEA Grapalat" w:hAnsi="GHEA Grapalat" w:cs="Sylfaen"/>
                <w:sz w:val="20"/>
                <w:szCs w:val="20"/>
                <w:lang w:val="pt-BR"/>
              </w:rPr>
              <w:t>.5</w:t>
            </w:r>
            <w:r w:rsidRPr="00EB53CC">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600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600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8</w:t>
            </w:r>
            <w:r>
              <w:rPr>
                <w:rFonts w:ascii="GHEA Grapalat" w:hAnsi="GHEA Grapalat" w:cs="Arial LatArm"/>
              </w:rPr>
              <w:t>4</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33621660/2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hy-AM"/>
              </w:rPr>
            </w:pPr>
            <w:r w:rsidRPr="00EB53CC">
              <w:rPr>
                <w:rFonts w:ascii="GHEA Grapalat" w:hAnsi="GHEA Grapalat" w:cs="Sylfaen"/>
                <w:sz w:val="20"/>
                <w:szCs w:val="20"/>
                <w:lang w:val="hy-AM"/>
              </w:rPr>
              <w:t xml:space="preserve">Масло печени акулы, </w:t>
            </w:r>
            <w:r w:rsidRPr="00EB53CC">
              <w:rPr>
                <w:rFonts w:ascii="GHEA Grapalat" w:hAnsi="GHEA Grapalat" w:cs="Sylfaen"/>
                <w:sz w:val="20"/>
                <w:szCs w:val="20"/>
                <w:lang w:val="hy-AM"/>
              </w:rPr>
              <w:lastRenderedPageBreak/>
              <w:t>фенилэфрин (фенилэфрин</w:t>
            </w:r>
            <w:r>
              <w:rPr>
                <w:rFonts w:ascii="GHEA Grapalat" w:hAnsi="GHEA Grapalat" w:cs="Sylfaen"/>
                <w:sz w:val="20"/>
                <w:szCs w:val="20"/>
              </w:rPr>
              <w:t>а</w:t>
            </w:r>
            <w:r w:rsidRPr="00EB53CC">
              <w:rPr>
                <w:rFonts w:ascii="GHEA Grapalat" w:hAnsi="GHEA Grapalat" w:cs="Sylfaen"/>
                <w:sz w:val="20"/>
                <w:szCs w:val="20"/>
                <w:lang w:val="hy-AM"/>
              </w:rPr>
              <w:t xml:space="preserve"> гидрохлорид)</w:t>
            </w:r>
            <w:r w:rsidRPr="00F072C3">
              <w:rPr>
                <w:rFonts w:ascii="GHEA Grapalat" w:hAnsi="GHEA Grapalat"/>
                <w:sz w:val="20"/>
                <w:szCs w:val="20"/>
                <w:lang w:val="pt-BR"/>
              </w:rPr>
              <w:t>C05AX04</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es-ES"/>
              </w:rPr>
            </w:pPr>
            <w:r w:rsidRPr="00EB53CC">
              <w:rPr>
                <w:rFonts w:ascii="GHEA Grapalat" w:hAnsi="GHEA Grapalat"/>
                <w:sz w:val="20"/>
                <w:szCs w:val="20"/>
                <w:lang w:val="es-ES"/>
              </w:rPr>
              <w:t>Фенилэфрин (фенилэфрин</w:t>
            </w:r>
            <w:r>
              <w:rPr>
                <w:rFonts w:ascii="GHEA Grapalat" w:hAnsi="GHEA Grapalat"/>
                <w:sz w:val="20"/>
                <w:szCs w:val="20"/>
              </w:rPr>
              <w:t>а</w:t>
            </w:r>
            <w:r w:rsidRPr="00EB53CC">
              <w:rPr>
                <w:rFonts w:ascii="GHEA Grapalat" w:hAnsi="GHEA Grapalat"/>
                <w:sz w:val="20"/>
                <w:szCs w:val="20"/>
                <w:lang w:val="es-ES"/>
              </w:rPr>
              <w:t xml:space="preserve"> гидрохлорид),</w:t>
            </w:r>
            <w:r w:rsidRPr="00EB53CC">
              <w:rPr>
                <w:rFonts w:ascii="GHEA Grapalat" w:hAnsi="GHEA Grapalat"/>
                <w:sz w:val="20"/>
                <w:szCs w:val="20"/>
                <w:lang w:val="pt-BR"/>
              </w:rPr>
              <w:t xml:space="preserve"> </w:t>
            </w:r>
            <w:r w:rsidRPr="00EB53CC">
              <w:rPr>
                <w:rFonts w:ascii="GHEA Grapalat" w:hAnsi="GHEA Grapalat" w:cs="Sylfaen"/>
                <w:sz w:val="20"/>
                <w:szCs w:val="20"/>
              </w:rPr>
              <w:t>лекарственная</w:t>
            </w:r>
            <w:r w:rsidRPr="00EB53CC">
              <w:rPr>
                <w:rFonts w:ascii="GHEA Grapalat" w:hAnsi="GHEA Grapalat" w:cs="Sylfaen"/>
                <w:sz w:val="20"/>
                <w:szCs w:val="20"/>
                <w:lang w:val="pt-BR"/>
              </w:rPr>
              <w:t xml:space="preserve"> </w:t>
            </w:r>
            <w:r w:rsidRPr="00EB53CC">
              <w:rPr>
                <w:rFonts w:ascii="GHEA Grapalat" w:hAnsi="GHEA Grapalat" w:cs="Sylfaen"/>
                <w:sz w:val="20"/>
                <w:szCs w:val="20"/>
              </w:rPr>
              <w:t>форма</w:t>
            </w:r>
            <w:r w:rsidRPr="00EB53CC">
              <w:rPr>
                <w:rFonts w:ascii="GHEA Grapalat" w:hAnsi="GHEA Grapalat" w:cs="Sylfaen"/>
                <w:sz w:val="20"/>
                <w:szCs w:val="20"/>
                <w:lang w:val="pt-BR"/>
              </w:rPr>
              <w:t xml:space="preserve"> </w:t>
            </w:r>
            <w:r>
              <w:rPr>
                <w:rFonts w:ascii="GHEA Grapalat" w:hAnsi="GHEA Grapalat" w:cs="Sylfaen"/>
                <w:sz w:val="20"/>
                <w:szCs w:val="20"/>
                <w:lang w:val="pt-BR"/>
              </w:rPr>
              <w:t>–</w:t>
            </w:r>
            <w:r w:rsidRPr="00EB53CC">
              <w:rPr>
                <w:rFonts w:ascii="GHEA Grapalat" w:hAnsi="GHEA Grapalat" w:cs="Sylfaen"/>
                <w:sz w:val="20"/>
                <w:szCs w:val="20"/>
                <w:lang w:val="pt-BR"/>
              </w:rPr>
              <w:t xml:space="preserve"> </w:t>
            </w:r>
            <w:r w:rsidRPr="00EB53CC">
              <w:rPr>
                <w:rFonts w:ascii="GHEA Grapalat" w:hAnsi="GHEA Grapalat" w:cs="Sylfaen"/>
                <w:sz w:val="20"/>
                <w:szCs w:val="20"/>
              </w:rPr>
              <w:lastRenderedPageBreak/>
              <w:t>мазь</w:t>
            </w:r>
            <w:r w:rsidRPr="00EB53CC">
              <w:rPr>
                <w:rFonts w:ascii="GHEA Grapalat" w:hAnsi="GHEA Grapalat" w:cs="Sylfaen"/>
                <w:sz w:val="20"/>
                <w:szCs w:val="20"/>
                <w:lang w:val="pt-BR"/>
              </w:rPr>
              <w:t xml:space="preserve"> </w:t>
            </w:r>
            <w:r>
              <w:rPr>
                <w:rFonts w:ascii="GHEA Grapalat" w:hAnsi="GHEA Grapalat" w:cs="Sylfaen"/>
                <w:sz w:val="20"/>
                <w:szCs w:val="20"/>
              </w:rPr>
              <w:t>ректальная</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.2,5</w:t>
            </w:r>
            <w:r w:rsidRPr="00EB53CC">
              <w:rPr>
                <w:rFonts w:ascii="GHEA Grapalat" w:hAnsi="GHEA Grapalat" w:cs="Sylfaen"/>
                <w:sz w:val="20"/>
                <w:szCs w:val="20"/>
              </w:rPr>
              <w:t>мг</w:t>
            </w:r>
            <w:r w:rsidRPr="00F072C3">
              <w:rPr>
                <w:rFonts w:ascii="GHEA Grapalat" w:hAnsi="GHEA Grapalat" w:cs="Sylfaen"/>
                <w:sz w:val="20"/>
                <w:szCs w:val="20"/>
                <w:lang w:val="pt-BR"/>
              </w:rPr>
              <w:t>/</w:t>
            </w:r>
            <w:r w:rsidRPr="00EB53CC">
              <w:rPr>
                <w:rFonts w:ascii="GHEA Grapalat" w:hAnsi="GHEA Grapalat" w:cs="Sylfaen"/>
                <w:sz w:val="20"/>
                <w:szCs w:val="20"/>
              </w:rPr>
              <w:t>г</w:t>
            </w:r>
            <w:r w:rsidRPr="00F072C3">
              <w:rPr>
                <w:rFonts w:ascii="GHEA Grapalat" w:hAnsi="GHEA Grapalat" w:cs="Sylfaen"/>
                <w:sz w:val="20"/>
                <w:szCs w:val="20"/>
                <w:lang w:val="pt-BR"/>
              </w:rPr>
              <w:t>, 28,4</w:t>
            </w:r>
            <w:r w:rsidRPr="00EB53CC">
              <w:rPr>
                <w:rFonts w:ascii="GHEA Grapalat" w:hAnsi="GHEA Grapalat" w:cs="Sylfaen"/>
                <w:sz w:val="20"/>
                <w:szCs w:val="20"/>
              </w:rPr>
              <w:t>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lastRenderedPageBreak/>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lastRenderedPageBreak/>
              <w:t>8</w:t>
            </w:r>
            <w:r>
              <w:rPr>
                <w:rFonts w:ascii="GHEA Grapalat" w:hAnsi="GHEA Grapalat" w:cs="Arial LatArm"/>
              </w:rPr>
              <w:t>5</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33621680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EB53CC">
              <w:rPr>
                <w:rFonts w:ascii="GHEA Grapalat" w:hAnsi="GHEA Grapalat" w:cs="Sylfaen"/>
                <w:sz w:val="20"/>
                <w:szCs w:val="20"/>
              </w:rPr>
              <w:t>Пропранолол</w:t>
            </w:r>
            <w:r w:rsidRPr="00F072C3">
              <w:rPr>
                <w:rFonts w:ascii="GHEA Grapalat" w:hAnsi="GHEA Grapalat"/>
                <w:sz w:val="20"/>
                <w:szCs w:val="20"/>
              </w:rPr>
              <w:t xml:space="preserve"> c07aa05</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es-ES"/>
              </w:rPr>
            </w:pPr>
            <w:r w:rsidRPr="00EB53CC">
              <w:rPr>
                <w:rFonts w:ascii="GHEA Grapalat" w:hAnsi="GHEA Grapalat" w:cs="Sylfaen"/>
                <w:sz w:val="20"/>
                <w:szCs w:val="20"/>
              </w:rPr>
              <w:t>Пропранолол</w:t>
            </w:r>
            <w:r w:rsidRPr="00EB53CC">
              <w:rPr>
                <w:rFonts w:ascii="GHEA Grapalat" w:hAnsi="GHEA Grapalat" w:cs="Sylfaen"/>
                <w:sz w:val="20"/>
                <w:szCs w:val="20"/>
                <w:lang w:val="pt-BR"/>
              </w:rPr>
              <w:t xml:space="preserve"> </w:t>
            </w:r>
            <w:r>
              <w:rPr>
                <w:rFonts w:ascii="GHEA Grapalat" w:hAnsi="GHEA Grapalat" w:cs="Sylfaen"/>
                <w:sz w:val="20"/>
                <w:szCs w:val="20"/>
              </w:rPr>
              <w:t>п</w:t>
            </w:r>
            <w:r w:rsidRPr="00EB53CC">
              <w:rPr>
                <w:rFonts w:ascii="GHEA Grapalat" w:hAnsi="GHEA Grapalat" w:cs="Sylfaen"/>
                <w:sz w:val="20"/>
                <w:szCs w:val="20"/>
              </w:rPr>
              <w:t>ропранолол</w:t>
            </w:r>
            <w:r>
              <w:rPr>
                <w:rFonts w:ascii="GHEA Grapalat" w:hAnsi="GHEA Grapalat" w:cs="Sylfaen"/>
                <w:sz w:val="20"/>
                <w:szCs w:val="20"/>
              </w:rPr>
              <w:t>а</w:t>
            </w:r>
            <w:r w:rsidRPr="00EB53CC">
              <w:rPr>
                <w:rFonts w:ascii="GHEA Grapalat" w:hAnsi="GHEA Grapalat" w:cs="Sylfaen"/>
                <w:sz w:val="20"/>
                <w:szCs w:val="20"/>
                <w:lang w:val="pt-BR"/>
              </w:rPr>
              <w:t xml:space="preserve"> </w:t>
            </w:r>
            <w:r>
              <w:rPr>
                <w:rFonts w:ascii="GHEA Grapalat" w:hAnsi="GHEA Grapalat" w:cs="Sylfaen"/>
                <w:sz w:val="20"/>
                <w:szCs w:val="20"/>
              </w:rPr>
              <w:t>гидрохлорид</w:t>
            </w:r>
            <w:r w:rsidRPr="00EB53CC">
              <w:rPr>
                <w:rFonts w:ascii="GHEA Grapalat" w:hAnsi="GHEA Grapalat" w:cs="Sylfaen"/>
                <w:sz w:val="20"/>
                <w:szCs w:val="20"/>
                <w:lang w:val="pt-BR"/>
              </w:rPr>
              <w:t xml:space="preserve">, </w:t>
            </w:r>
            <w:r>
              <w:rPr>
                <w:rFonts w:ascii="GHEA Grapalat" w:hAnsi="GHEA Grapalat" w:cs="Sylfaen"/>
                <w:sz w:val="20"/>
                <w:szCs w:val="20"/>
              </w:rPr>
              <w:t>лекарственная</w:t>
            </w:r>
            <w:r w:rsidRPr="00EB53CC">
              <w:rPr>
                <w:rFonts w:ascii="GHEA Grapalat" w:hAnsi="GHEA Grapalat" w:cs="Sylfaen"/>
                <w:sz w:val="20"/>
                <w:szCs w:val="20"/>
                <w:lang w:val="pt-BR"/>
              </w:rPr>
              <w:t xml:space="preserve"> </w:t>
            </w:r>
            <w:r>
              <w:rPr>
                <w:rFonts w:ascii="GHEA Grapalat" w:hAnsi="GHEA Grapalat" w:cs="Sylfaen"/>
                <w:sz w:val="20"/>
                <w:szCs w:val="20"/>
              </w:rPr>
              <w:t>форма</w:t>
            </w:r>
            <w:r w:rsidRPr="00EB53CC">
              <w:rPr>
                <w:rFonts w:ascii="GHEA Grapalat" w:hAnsi="GHEA Grapalat" w:cs="Sylfaen"/>
                <w:sz w:val="20"/>
                <w:szCs w:val="20"/>
                <w:lang w:val="pt-BR"/>
              </w:rPr>
              <w:t xml:space="preserve"> -  </w:t>
            </w:r>
            <w:r>
              <w:rPr>
                <w:rFonts w:ascii="GHEA Grapalat" w:hAnsi="GHEA Grapalat" w:cs="Sylfaen"/>
                <w:sz w:val="20"/>
                <w:szCs w:val="20"/>
              </w:rPr>
              <w:t>таблетка</w:t>
            </w:r>
            <w:r w:rsidRPr="00EB53CC">
              <w:rPr>
                <w:rFonts w:ascii="GHEA Grapalat" w:hAnsi="GHEA Grapalat" w:cs="Sylfaen"/>
                <w:sz w:val="20"/>
                <w:szCs w:val="20"/>
                <w:lang w:val="pt-BR"/>
              </w:rPr>
              <w:t xml:space="preserve">, </w:t>
            </w:r>
            <w:r>
              <w:rPr>
                <w:rFonts w:ascii="GHEA Grapalat" w:hAnsi="GHEA Grapalat" w:cs="Sylfaen"/>
                <w:sz w:val="20"/>
                <w:szCs w:val="20"/>
              </w:rPr>
              <w:t>дозировка</w:t>
            </w:r>
            <w:r w:rsidRPr="00EB53CC">
              <w:rPr>
                <w:rFonts w:ascii="GHEA Grapalat" w:hAnsi="GHEA Grapalat" w:cs="Sylfaen"/>
                <w:sz w:val="20"/>
                <w:szCs w:val="20"/>
                <w:lang w:val="pt-BR"/>
              </w:rPr>
              <w:t xml:space="preserve"> </w:t>
            </w:r>
            <w:r w:rsidRPr="00F072C3">
              <w:rPr>
                <w:rFonts w:ascii="GHEA Grapalat" w:hAnsi="GHEA Grapalat"/>
                <w:sz w:val="20"/>
                <w:szCs w:val="20"/>
                <w:lang w:val="pt-BR"/>
              </w:rPr>
              <w:t>10</w:t>
            </w:r>
            <w:r w:rsidRPr="00EB53CC">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spacing w:after="200" w:line="276" w:lineRule="auto"/>
              <w:jc w:val="center"/>
              <w:rPr>
                <w:rFonts w:ascii="GHEA Grapalat" w:hAnsi="GHEA Grapalat"/>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300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300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8</w:t>
            </w:r>
            <w:r>
              <w:rPr>
                <w:rFonts w:ascii="GHEA Grapalat" w:hAnsi="GHEA Grapalat" w:cs="Arial LatArm"/>
              </w:rPr>
              <w:t>6</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33621690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20"/>
                <w:szCs w:val="20"/>
                <w:lang w:val="pt-BR"/>
              </w:rPr>
            </w:pPr>
            <w:r w:rsidRPr="00EB53CC">
              <w:rPr>
                <w:rFonts w:ascii="GHEA Grapalat" w:hAnsi="GHEA Grapalat" w:cs="Arial"/>
                <w:sz w:val="20"/>
                <w:szCs w:val="20"/>
              </w:rPr>
              <w:t>карведилол</w:t>
            </w:r>
            <w:r w:rsidRPr="00F072C3">
              <w:rPr>
                <w:rFonts w:ascii="GHEA Grapalat" w:hAnsi="GHEA Grapalat" w:cs="Arial"/>
                <w:sz w:val="20"/>
                <w:szCs w:val="20"/>
              </w:rPr>
              <w:t xml:space="preserve"> c07ag02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es-ES"/>
              </w:rPr>
            </w:pPr>
            <w:r w:rsidRPr="00EB53CC">
              <w:rPr>
                <w:rFonts w:ascii="GHEA Grapalat" w:hAnsi="GHEA Grapalat"/>
                <w:sz w:val="20"/>
                <w:szCs w:val="20"/>
                <w:lang w:val="es-ES"/>
              </w:rPr>
              <w:t>карведилол</w:t>
            </w:r>
            <w:r w:rsidRPr="00F072C3">
              <w:rPr>
                <w:rFonts w:ascii="GHEA Grapalat" w:hAnsi="GHEA Grapalat"/>
                <w:sz w:val="20"/>
                <w:szCs w:val="20"/>
                <w:lang w:val="es-ES"/>
              </w:rPr>
              <w:t xml:space="preserve">, </w:t>
            </w:r>
            <w:r w:rsidRPr="00EB53CC">
              <w:rPr>
                <w:rFonts w:ascii="GHEA Grapalat" w:hAnsi="GHEA Grapalat" w:cs="Sylfaen"/>
                <w:sz w:val="20"/>
                <w:szCs w:val="20"/>
              </w:rPr>
              <w:t>лекарственная форма – таблетка,</w:t>
            </w:r>
            <w:r>
              <w:rPr>
                <w:rFonts w:ascii="GHEA Grapalat" w:hAnsi="GHEA Grapalat" w:cs="Sylfaen"/>
                <w:sz w:val="20"/>
                <w:szCs w:val="20"/>
              </w:rPr>
              <w:t xml:space="preserve"> дозировка</w:t>
            </w:r>
            <w:r w:rsidRPr="00F072C3">
              <w:rPr>
                <w:rFonts w:ascii="GHEA Grapalat" w:hAnsi="GHEA Grapalat" w:cs="Sylfaen"/>
                <w:sz w:val="20"/>
                <w:szCs w:val="20"/>
                <w:lang w:val="pt-BR"/>
              </w:rPr>
              <w:t>. 12.5</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390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390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8</w:t>
            </w:r>
            <w:r>
              <w:rPr>
                <w:rFonts w:ascii="GHEA Grapalat" w:hAnsi="GHEA Grapalat" w:cs="Arial LatArm"/>
              </w:rPr>
              <w:t>7</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33621700/1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EB53CC">
              <w:rPr>
                <w:rFonts w:ascii="GHEA Grapalat" w:hAnsi="GHEA Grapalat" w:cs="Sylfaen"/>
                <w:sz w:val="20"/>
                <w:szCs w:val="20"/>
              </w:rPr>
              <w:t>Метопролол</w:t>
            </w:r>
            <w:r w:rsidRPr="00EB53CC">
              <w:rPr>
                <w:rFonts w:ascii="GHEA Grapalat" w:hAnsi="GHEA Grapalat" w:cs="Sylfaen"/>
                <w:sz w:val="20"/>
                <w:szCs w:val="20"/>
                <w:lang w:val="pt-BR"/>
              </w:rPr>
              <w:t xml:space="preserve"> </w:t>
            </w:r>
            <w:r w:rsidRPr="00F072C3">
              <w:rPr>
                <w:rFonts w:ascii="GHEA Grapalat" w:hAnsi="GHEA Grapalat"/>
                <w:sz w:val="20"/>
                <w:szCs w:val="20"/>
              </w:rPr>
              <w:t>c07ab02</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EB53CC">
              <w:rPr>
                <w:rFonts w:ascii="GHEA Grapalat" w:hAnsi="GHEA Grapalat" w:cs="Sylfaen"/>
                <w:sz w:val="20"/>
                <w:szCs w:val="20"/>
              </w:rPr>
              <w:t>Метопролол</w:t>
            </w:r>
            <w:r w:rsidRPr="00EB53CC">
              <w:rPr>
                <w:rFonts w:ascii="GHEA Grapalat" w:hAnsi="GHEA Grapalat" w:cs="Sylfaen"/>
                <w:sz w:val="20"/>
                <w:szCs w:val="20"/>
                <w:lang w:val="pt-BR"/>
              </w:rPr>
              <w:t xml:space="preserve"> (</w:t>
            </w:r>
            <w:r w:rsidRPr="00EB53CC">
              <w:rPr>
                <w:rFonts w:ascii="GHEA Grapalat" w:hAnsi="GHEA Grapalat" w:cs="Sylfaen"/>
                <w:sz w:val="20"/>
                <w:szCs w:val="20"/>
              </w:rPr>
              <w:t>метопрололитартрат</w:t>
            </w:r>
            <w:r w:rsidRPr="00EB53CC">
              <w:rPr>
                <w:rFonts w:ascii="GHEA Grapalat" w:hAnsi="GHEA Grapalat" w:cs="Sylfaen"/>
                <w:sz w:val="20"/>
                <w:szCs w:val="20"/>
                <w:lang w:val="pt-BR"/>
              </w:rPr>
              <w:t>),</w:t>
            </w:r>
            <w:r w:rsidRPr="00EB53CC">
              <w:rPr>
                <w:rFonts w:ascii="GHEA Grapalat" w:hAnsi="GHEA Grapalat" w:cs="Sylfaen"/>
                <w:sz w:val="20"/>
                <w:szCs w:val="20"/>
              </w:rPr>
              <w:t xml:space="preserve">лекарственная форма </w:t>
            </w:r>
            <w:r w:rsidRPr="00F072C3">
              <w:rPr>
                <w:rFonts w:ascii="GHEA Grapalat" w:hAnsi="GHEA Grapalat" w:cs="Sylfaen"/>
                <w:sz w:val="20"/>
                <w:szCs w:val="20"/>
                <w:lang w:val="pt-BR"/>
              </w:rPr>
              <w:t xml:space="preserve"> </w:t>
            </w:r>
            <w:r w:rsidRPr="00EB53CC">
              <w:rPr>
                <w:rFonts w:ascii="GHEA Grapalat" w:hAnsi="GHEA Grapalat" w:cs="Sylfaen"/>
                <w:sz w:val="20"/>
                <w:szCs w:val="20"/>
              </w:rPr>
              <w:t>- таблетка</w:t>
            </w:r>
            <w:r w:rsidRPr="00F072C3">
              <w:rPr>
                <w:rFonts w:ascii="GHEA Grapalat" w:hAnsi="GHEA Grapalat"/>
                <w:sz w:val="20"/>
                <w:szCs w:val="20"/>
                <w:lang w:val="pt-BR"/>
              </w:rPr>
              <w:t xml:space="preserve">,  </w:t>
            </w:r>
            <w:r w:rsidRPr="00EB53CC">
              <w:rPr>
                <w:rFonts w:ascii="GHEA Grapalat" w:hAnsi="GHEA Grapalat" w:cs="Sylfaen"/>
                <w:sz w:val="20"/>
                <w:szCs w:val="20"/>
              </w:rPr>
              <w:t>дозировка</w:t>
            </w:r>
            <w:r w:rsidRPr="00F072C3">
              <w:rPr>
                <w:rFonts w:ascii="GHEA Grapalat" w:hAnsi="GHEA Grapalat" w:cs="Sylfaen"/>
                <w:sz w:val="20"/>
                <w:szCs w:val="20"/>
                <w:lang w:val="pt-BR"/>
              </w:rPr>
              <w:t>.</w:t>
            </w:r>
            <w:r w:rsidRPr="00F072C3">
              <w:rPr>
                <w:rFonts w:ascii="GHEA Grapalat" w:hAnsi="GHEA Grapalat"/>
                <w:sz w:val="20"/>
                <w:szCs w:val="20"/>
                <w:lang w:val="pt-BR"/>
              </w:rPr>
              <w:t>50</w:t>
            </w:r>
            <w:r w:rsidRPr="00EB53CC">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9</w:t>
            </w:r>
            <w:r w:rsidRPr="00F072C3">
              <w:rPr>
                <w:rFonts w:ascii="GHEA Grapalat" w:hAnsi="GHEA Grapalat" w:cs="Arial"/>
                <w:sz w:val="18"/>
                <w:szCs w:val="18"/>
                <w:lang w:val="hy-AM"/>
              </w:rPr>
              <w:t>6</w:t>
            </w:r>
            <w:r w:rsidRPr="00F072C3">
              <w:rPr>
                <w:rFonts w:ascii="GHEA Grapalat" w:hAnsi="GHEA Grapalat" w:cs="Arial"/>
                <w:sz w:val="18"/>
                <w:szCs w:val="18"/>
              </w:rPr>
              <w:t>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rPr>
            </w:pPr>
            <w:r>
              <w:rPr>
                <w:rFonts w:ascii="GHEA Grapalat" w:hAnsi="GHEA Grapalat" w:cs="Arial"/>
                <w:sz w:val="20"/>
                <w:szCs w:val="20"/>
              </w:rPr>
              <w:t>9</w:t>
            </w:r>
            <w:r w:rsidRPr="00F072C3">
              <w:rPr>
                <w:rFonts w:ascii="GHEA Grapalat" w:hAnsi="GHEA Grapalat" w:cs="Arial"/>
                <w:sz w:val="20"/>
                <w:szCs w:val="20"/>
              </w:rPr>
              <w:t>60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8</w:t>
            </w:r>
            <w:r>
              <w:rPr>
                <w:rFonts w:ascii="GHEA Grapalat" w:hAnsi="GHEA Grapalat" w:cs="Arial LatArm"/>
              </w:rPr>
              <w:t>8</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33621710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Pr>
                <w:rFonts w:ascii="GHEA Grapalat" w:hAnsi="GHEA Grapalat"/>
                <w:sz w:val="20"/>
                <w:szCs w:val="20"/>
                <w:lang w:val="pt-BR"/>
              </w:rPr>
              <w:t>атенолол</w:t>
            </w:r>
            <w:r w:rsidRPr="00F072C3">
              <w:rPr>
                <w:rFonts w:ascii="GHEA Grapalat" w:hAnsi="GHEA Grapalat"/>
                <w:sz w:val="20"/>
                <w:szCs w:val="20"/>
                <w:lang w:val="pt-BR"/>
              </w:rPr>
              <w:t xml:space="preserve"> c07ab03</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EB53CC" w:rsidRDefault="000C7BF5" w:rsidP="00A37D8B">
            <w:pPr>
              <w:jc w:val="both"/>
              <w:rPr>
                <w:rFonts w:ascii="GHEA Grapalat" w:hAnsi="GHEA Grapalat"/>
                <w:sz w:val="20"/>
                <w:szCs w:val="20"/>
              </w:rPr>
            </w:pPr>
            <w:r w:rsidRPr="00EB53CC">
              <w:rPr>
                <w:rFonts w:ascii="GHEA Grapalat" w:hAnsi="GHEA Grapalat" w:cs="Sylfaen"/>
                <w:sz w:val="20"/>
                <w:szCs w:val="20"/>
              </w:rPr>
              <w:t>атенолол</w:t>
            </w:r>
            <w:r w:rsidRPr="00F072C3">
              <w:rPr>
                <w:rFonts w:ascii="GHEA Grapalat" w:hAnsi="GHEA Grapalat"/>
                <w:sz w:val="20"/>
                <w:szCs w:val="20"/>
                <w:lang w:val="pt-BR"/>
              </w:rPr>
              <w:t xml:space="preserve">, </w:t>
            </w:r>
            <w:r>
              <w:rPr>
                <w:rFonts w:ascii="GHEA Grapalat" w:hAnsi="GHEA Grapalat" w:cs="Sylfaen"/>
                <w:sz w:val="20"/>
                <w:szCs w:val="20"/>
              </w:rPr>
              <w:t xml:space="preserve">лекарственная форма- таблеткаб дозировка </w:t>
            </w:r>
            <w:r w:rsidRPr="00F072C3">
              <w:rPr>
                <w:rFonts w:ascii="GHEA Grapalat" w:hAnsi="GHEA Grapalat"/>
                <w:sz w:val="20"/>
                <w:szCs w:val="20"/>
                <w:lang w:val="pt-BR"/>
              </w:rPr>
              <w:t>100</w:t>
            </w:r>
            <w:r w:rsidRPr="00EB53CC">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300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300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Pr>
                <w:rFonts w:ascii="GHEA Grapalat" w:hAnsi="GHEA Grapalat" w:cs="Arial LatArm"/>
              </w:rPr>
              <w:t>89</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33621720/1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Pr>
                <w:rFonts w:ascii="GHEA Grapalat" w:hAnsi="GHEA Grapalat"/>
                <w:sz w:val="20"/>
                <w:szCs w:val="20"/>
                <w:lang w:val="es-ES"/>
              </w:rPr>
              <w:t xml:space="preserve">Бисопролол </w:t>
            </w:r>
            <w:r w:rsidRPr="00F072C3">
              <w:rPr>
                <w:rFonts w:ascii="GHEA Grapalat" w:hAnsi="GHEA Grapalat"/>
                <w:sz w:val="20"/>
                <w:szCs w:val="20"/>
              </w:rPr>
              <w:t>c07ab07</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Pr>
                <w:rFonts w:ascii="GHEA Grapalat" w:hAnsi="GHEA Grapalat"/>
                <w:sz w:val="20"/>
                <w:szCs w:val="20"/>
                <w:lang w:val="es-ES"/>
              </w:rPr>
              <w:t xml:space="preserve">Бисопролол (бисопролола </w:t>
            </w:r>
            <w:r w:rsidRPr="000A36D1">
              <w:rPr>
                <w:rFonts w:ascii="GHEA Grapalat" w:hAnsi="GHEA Grapalat"/>
                <w:sz w:val="20"/>
                <w:szCs w:val="20"/>
                <w:lang w:val="es-ES"/>
              </w:rPr>
              <w:t>фумарат)</w:t>
            </w:r>
            <w:r w:rsidRPr="00F072C3">
              <w:rPr>
                <w:rFonts w:ascii="GHEA Grapalat" w:hAnsi="GHEA Grapalat"/>
                <w:sz w:val="20"/>
                <w:szCs w:val="20"/>
                <w:lang w:val="es-ES"/>
              </w:rPr>
              <w:t>,</w:t>
            </w:r>
            <w:r w:rsidRPr="000A36D1">
              <w:rPr>
                <w:rFonts w:ascii="GHEA Grapalat" w:hAnsi="GHEA Grapalat"/>
                <w:sz w:val="20"/>
                <w:szCs w:val="20"/>
                <w:lang w:val="pt-BR"/>
              </w:rPr>
              <w:t xml:space="preserve"> </w:t>
            </w:r>
            <w:r>
              <w:rPr>
                <w:rFonts w:ascii="GHEA Grapalat" w:hAnsi="GHEA Grapalat"/>
                <w:sz w:val="20"/>
                <w:szCs w:val="20"/>
              </w:rPr>
              <w:t>лекарственная</w:t>
            </w:r>
            <w:r w:rsidRPr="000A36D1">
              <w:rPr>
                <w:rFonts w:ascii="GHEA Grapalat" w:hAnsi="GHEA Grapalat"/>
                <w:sz w:val="20"/>
                <w:szCs w:val="20"/>
                <w:lang w:val="pt-BR"/>
              </w:rPr>
              <w:t xml:space="preserve"> </w:t>
            </w:r>
            <w:r>
              <w:rPr>
                <w:rFonts w:ascii="GHEA Grapalat" w:hAnsi="GHEA Grapalat"/>
                <w:sz w:val="20"/>
                <w:szCs w:val="20"/>
              </w:rPr>
              <w:t>форма</w:t>
            </w:r>
            <w:r w:rsidRPr="000A36D1">
              <w:rPr>
                <w:rFonts w:ascii="GHEA Grapalat" w:hAnsi="GHEA Grapalat"/>
                <w:sz w:val="20"/>
                <w:szCs w:val="20"/>
                <w:lang w:val="pt-BR"/>
              </w:rPr>
              <w:t xml:space="preserve"> – </w:t>
            </w:r>
            <w:r>
              <w:rPr>
                <w:rFonts w:ascii="GHEA Grapalat" w:hAnsi="GHEA Grapalat"/>
                <w:sz w:val="20"/>
                <w:szCs w:val="20"/>
              </w:rPr>
              <w:t>таблетка</w:t>
            </w:r>
            <w:r w:rsidRPr="000A36D1">
              <w:rPr>
                <w:rFonts w:ascii="GHEA Grapalat" w:hAnsi="GHEA Grapalat"/>
                <w:sz w:val="20"/>
                <w:szCs w:val="20"/>
                <w:lang w:val="pt-BR"/>
              </w:rPr>
              <w:t xml:space="preserve"> </w:t>
            </w:r>
            <w:r>
              <w:rPr>
                <w:rFonts w:ascii="GHEA Grapalat" w:hAnsi="GHEA Grapalat"/>
                <w:sz w:val="20"/>
                <w:szCs w:val="20"/>
              </w:rPr>
              <w:t>с</w:t>
            </w:r>
            <w:r w:rsidRPr="000A36D1">
              <w:rPr>
                <w:rFonts w:ascii="GHEA Grapalat" w:hAnsi="GHEA Grapalat"/>
                <w:sz w:val="20"/>
                <w:szCs w:val="20"/>
                <w:lang w:val="pt-BR"/>
              </w:rPr>
              <w:t xml:space="preserve"> </w:t>
            </w:r>
            <w:r>
              <w:rPr>
                <w:rFonts w:ascii="GHEA Grapalat" w:hAnsi="GHEA Grapalat"/>
                <w:sz w:val="20"/>
                <w:szCs w:val="20"/>
              </w:rPr>
              <w:t>пленочным</w:t>
            </w:r>
            <w:r w:rsidRPr="000A36D1">
              <w:rPr>
                <w:rFonts w:ascii="GHEA Grapalat" w:hAnsi="GHEA Grapalat"/>
                <w:sz w:val="20"/>
                <w:szCs w:val="20"/>
                <w:lang w:val="pt-BR"/>
              </w:rPr>
              <w:t xml:space="preserve"> </w:t>
            </w:r>
            <w:r>
              <w:rPr>
                <w:rFonts w:ascii="GHEA Grapalat" w:hAnsi="GHEA Grapalat"/>
                <w:sz w:val="20"/>
                <w:szCs w:val="20"/>
              </w:rPr>
              <w:t>покрытием</w:t>
            </w:r>
            <w:r>
              <w:rPr>
                <w:rFonts w:ascii="GHEA Grapalat" w:hAnsi="GHEA Grapalat" w:cs="Sylfaen"/>
                <w:sz w:val="20"/>
                <w:szCs w:val="20"/>
              </w:rPr>
              <w:t>, дозировка</w:t>
            </w:r>
            <w:r w:rsidRPr="00F072C3">
              <w:rPr>
                <w:rFonts w:ascii="GHEA Grapalat" w:hAnsi="GHEA Grapalat" w:cs="Sylfaen"/>
                <w:sz w:val="20"/>
                <w:szCs w:val="20"/>
                <w:lang w:val="pt-BR"/>
              </w:rPr>
              <w:t>. 10</w:t>
            </w:r>
            <w:r w:rsidRPr="000A36D1">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spacing w:after="200" w:line="276" w:lineRule="auto"/>
              <w:jc w:val="center"/>
              <w:rPr>
                <w:rFonts w:ascii="GHEA Grapalat" w:hAnsi="GHEA Grapalat"/>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900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900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Pr>
                <w:rFonts w:ascii="GHEA Grapalat" w:hAnsi="GHEA Grapalat" w:cs="Arial LatArm"/>
              </w:rPr>
              <w:t>90</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33621730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0A36D1">
              <w:rPr>
                <w:rFonts w:ascii="GHEA Grapalat" w:hAnsi="GHEA Grapalat"/>
                <w:sz w:val="20"/>
                <w:szCs w:val="20"/>
                <w:lang w:val="pt-BR"/>
              </w:rPr>
              <w:t>Верапамил</w:t>
            </w:r>
            <w:r w:rsidRPr="00F072C3">
              <w:rPr>
                <w:rFonts w:ascii="GHEA Grapalat" w:hAnsi="GHEA Grapalat" w:cs="Arial LatArm"/>
                <w:sz w:val="20"/>
                <w:szCs w:val="20"/>
              </w:rPr>
              <w:t xml:space="preserve"> c08da01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pt-BR"/>
              </w:rPr>
            </w:pPr>
            <w:r w:rsidRPr="000A36D1">
              <w:rPr>
                <w:rFonts w:ascii="GHEA Grapalat" w:hAnsi="GHEA Grapalat"/>
                <w:sz w:val="20"/>
                <w:szCs w:val="20"/>
                <w:lang w:val="pt-BR"/>
              </w:rPr>
              <w:t>Верапамил (верапамил</w:t>
            </w:r>
            <w:r>
              <w:rPr>
                <w:rFonts w:ascii="GHEA Grapalat" w:hAnsi="GHEA Grapalat"/>
                <w:sz w:val="20"/>
                <w:szCs w:val="20"/>
              </w:rPr>
              <w:t>а</w:t>
            </w:r>
            <w:r w:rsidRPr="000A36D1">
              <w:rPr>
                <w:rFonts w:ascii="GHEA Grapalat" w:hAnsi="GHEA Grapalat"/>
                <w:sz w:val="20"/>
                <w:szCs w:val="20"/>
                <w:lang w:val="pt-BR"/>
              </w:rPr>
              <w:t xml:space="preserve"> гидрохлорид),</w:t>
            </w:r>
            <w:r>
              <w:rPr>
                <w:rFonts w:ascii="GHEA Grapalat" w:hAnsi="GHEA Grapalat"/>
                <w:sz w:val="20"/>
                <w:szCs w:val="20"/>
                <w:lang w:val="pt-BR"/>
              </w:rPr>
              <w:t xml:space="preserve">лекарственная форма – раствор </w:t>
            </w:r>
            <w:r>
              <w:rPr>
                <w:rFonts w:ascii="GHEA Grapalat" w:hAnsi="GHEA Grapalat"/>
                <w:sz w:val="20"/>
                <w:szCs w:val="20"/>
              </w:rPr>
              <w:t>для</w:t>
            </w:r>
            <w:r w:rsidRPr="000A36D1">
              <w:rPr>
                <w:rFonts w:ascii="GHEA Grapalat" w:hAnsi="GHEA Grapalat"/>
                <w:sz w:val="20"/>
                <w:szCs w:val="20"/>
                <w:lang w:val="pt-BR"/>
              </w:rPr>
              <w:t xml:space="preserve"> </w:t>
            </w:r>
            <w:r>
              <w:rPr>
                <w:rFonts w:ascii="GHEA Grapalat" w:hAnsi="GHEA Grapalat"/>
                <w:sz w:val="20"/>
                <w:szCs w:val="20"/>
              </w:rPr>
              <w:t>инъекций</w:t>
            </w:r>
            <w:r w:rsidRPr="00F072C3">
              <w:rPr>
                <w:rFonts w:ascii="GHEA Grapalat" w:hAnsi="GHEA Grapalat"/>
                <w:sz w:val="20"/>
                <w:szCs w:val="20"/>
                <w:lang w:val="pt-BR"/>
              </w:rPr>
              <w:t xml:space="preserve"> </w:t>
            </w:r>
            <w:r>
              <w:rPr>
                <w:rFonts w:ascii="GHEA Grapalat" w:hAnsi="GHEA Grapalat"/>
                <w:sz w:val="20"/>
                <w:szCs w:val="20"/>
              </w:rPr>
              <w:t>,дозировка</w:t>
            </w:r>
            <w:r>
              <w:rPr>
                <w:rFonts w:ascii="GHEA Grapalat" w:hAnsi="GHEA Grapalat"/>
                <w:sz w:val="20"/>
                <w:szCs w:val="20"/>
                <w:lang w:val="pt-BR"/>
              </w:rPr>
              <w:t xml:space="preserve"> 2,5мг/мл 2мл</w:t>
            </w:r>
            <w:r w:rsidRPr="00F072C3">
              <w:rPr>
                <w:rFonts w:ascii="GHEA Grapalat" w:hAnsi="GHEA Grapalat"/>
                <w:sz w:val="20"/>
                <w:szCs w:val="20"/>
                <w:lang w:val="pt-BR"/>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20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20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9</w:t>
            </w:r>
            <w:r>
              <w:rPr>
                <w:rFonts w:ascii="GHEA Grapalat" w:hAnsi="GHEA Grapalat" w:cs="Arial LatArm"/>
              </w:rPr>
              <w:t>1</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33621740/1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0A36D1">
              <w:rPr>
                <w:rFonts w:ascii="GHEA Grapalat" w:hAnsi="GHEA Grapalat"/>
                <w:sz w:val="20"/>
                <w:szCs w:val="20"/>
                <w:lang w:val="es-ES"/>
              </w:rPr>
              <w:t>Амлодипин</w:t>
            </w:r>
            <w:r w:rsidRPr="00F072C3">
              <w:rPr>
                <w:rFonts w:ascii="GHEA Grapalat" w:hAnsi="GHEA Grapalat"/>
                <w:sz w:val="20"/>
                <w:szCs w:val="20"/>
                <w:lang w:val="pt-BR"/>
              </w:rPr>
              <w:t xml:space="preserve"> c08ca01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0A36D1">
              <w:rPr>
                <w:rFonts w:ascii="GHEA Grapalat" w:hAnsi="GHEA Grapalat"/>
                <w:sz w:val="20"/>
                <w:szCs w:val="20"/>
                <w:lang w:val="es-ES"/>
              </w:rPr>
              <w:t>Амлодипин (амлодипин</w:t>
            </w:r>
            <w:r>
              <w:rPr>
                <w:rFonts w:ascii="GHEA Grapalat" w:hAnsi="GHEA Grapalat"/>
                <w:sz w:val="20"/>
                <w:szCs w:val="20"/>
              </w:rPr>
              <w:t>а</w:t>
            </w:r>
            <w:r w:rsidRPr="000A36D1">
              <w:rPr>
                <w:rFonts w:ascii="GHEA Grapalat" w:hAnsi="GHEA Grapalat"/>
                <w:sz w:val="20"/>
                <w:szCs w:val="20"/>
                <w:lang w:val="es-ES"/>
              </w:rPr>
              <w:t xml:space="preserve"> бесилат),</w:t>
            </w:r>
            <w:r>
              <w:rPr>
                <w:rFonts w:ascii="GHEA Grapalat" w:hAnsi="GHEA Grapalat"/>
                <w:sz w:val="20"/>
                <w:szCs w:val="20"/>
              </w:rPr>
              <w:t xml:space="preserve"> </w:t>
            </w:r>
            <w:r w:rsidRPr="000A36D1">
              <w:rPr>
                <w:rFonts w:ascii="GHEA Grapalat" w:hAnsi="GHEA Grapalat" w:cs="Sylfaen"/>
                <w:sz w:val="20"/>
                <w:szCs w:val="20"/>
              </w:rPr>
              <w:t>лекарственная</w:t>
            </w:r>
            <w:r w:rsidRPr="000A36D1">
              <w:rPr>
                <w:rFonts w:ascii="GHEA Grapalat" w:hAnsi="GHEA Grapalat" w:cs="Sylfaen"/>
                <w:sz w:val="20"/>
                <w:szCs w:val="20"/>
                <w:lang w:val="pt-BR"/>
              </w:rPr>
              <w:t xml:space="preserve"> </w:t>
            </w:r>
            <w:r w:rsidRPr="000A36D1">
              <w:rPr>
                <w:rFonts w:ascii="GHEA Grapalat" w:hAnsi="GHEA Grapalat" w:cs="Sylfaen"/>
                <w:sz w:val="20"/>
                <w:szCs w:val="20"/>
              </w:rPr>
              <w:t>форма</w:t>
            </w:r>
            <w:r w:rsidRPr="000A36D1">
              <w:rPr>
                <w:rFonts w:ascii="GHEA Grapalat" w:hAnsi="GHEA Grapalat" w:cs="Sylfaen"/>
                <w:sz w:val="20"/>
                <w:szCs w:val="20"/>
                <w:lang w:val="pt-BR"/>
              </w:rPr>
              <w:t xml:space="preserve"> - </w:t>
            </w:r>
            <w:r w:rsidRPr="000A36D1">
              <w:rPr>
                <w:rFonts w:ascii="GHEA Grapalat" w:hAnsi="GHEA Grapalat" w:cs="Sylfaen"/>
                <w:sz w:val="20"/>
                <w:szCs w:val="20"/>
              </w:rPr>
              <w:t>таблетка</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sidRPr="00F072C3">
              <w:rPr>
                <w:rFonts w:ascii="GHEA Grapalat" w:hAnsi="GHEA Grapalat" w:cs="Sylfaen"/>
                <w:sz w:val="20"/>
                <w:szCs w:val="20"/>
                <w:lang w:val="pt-BR"/>
              </w:rPr>
              <w:t>. 10</w:t>
            </w:r>
            <w:r w:rsidRPr="000A36D1">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es-ES"/>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es-ES"/>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es-ES"/>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es-ES"/>
              </w:rPr>
            </w:pPr>
            <w:r w:rsidRPr="00F072C3">
              <w:rPr>
                <w:rFonts w:ascii="GHEA Grapalat" w:hAnsi="GHEA Grapalat" w:cs="Arial"/>
                <w:sz w:val="18"/>
                <w:szCs w:val="18"/>
                <w:lang w:val="es-ES"/>
              </w:rPr>
              <w:t>3600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3600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9</w:t>
            </w:r>
            <w:r>
              <w:rPr>
                <w:rFonts w:ascii="GHEA Grapalat" w:hAnsi="GHEA Grapalat" w:cs="Arial LatArm"/>
              </w:rPr>
              <w:t>2</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33621740/2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0A36D1">
              <w:rPr>
                <w:rFonts w:ascii="GHEA Grapalat" w:hAnsi="GHEA Grapalat"/>
                <w:sz w:val="20"/>
                <w:szCs w:val="20"/>
                <w:lang w:val="es-ES"/>
              </w:rPr>
              <w:t>Амлодипин</w:t>
            </w:r>
            <w:r w:rsidRPr="00F072C3">
              <w:rPr>
                <w:rFonts w:ascii="GHEA Grapalat" w:hAnsi="GHEA Grapalat"/>
                <w:sz w:val="20"/>
                <w:szCs w:val="20"/>
              </w:rPr>
              <w:t xml:space="preserve"> c08ca01</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0A36D1">
              <w:rPr>
                <w:rFonts w:ascii="GHEA Grapalat" w:hAnsi="GHEA Grapalat"/>
                <w:sz w:val="20"/>
                <w:szCs w:val="20"/>
                <w:lang w:val="es-ES"/>
              </w:rPr>
              <w:t>Амлодипин (амлодипин</w:t>
            </w:r>
            <w:r>
              <w:rPr>
                <w:rFonts w:ascii="GHEA Grapalat" w:hAnsi="GHEA Grapalat"/>
                <w:sz w:val="20"/>
                <w:szCs w:val="20"/>
              </w:rPr>
              <w:t>а</w:t>
            </w:r>
            <w:r w:rsidRPr="000A36D1">
              <w:rPr>
                <w:rFonts w:ascii="GHEA Grapalat" w:hAnsi="GHEA Grapalat"/>
                <w:sz w:val="20"/>
                <w:szCs w:val="20"/>
                <w:lang w:val="es-ES"/>
              </w:rPr>
              <w:t xml:space="preserve"> бесилат),</w:t>
            </w:r>
            <w:r w:rsidRPr="00F072C3">
              <w:rPr>
                <w:rFonts w:ascii="GHEA Grapalat" w:hAnsi="GHEA Grapalat"/>
                <w:sz w:val="20"/>
                <w:szCs w:val="20"/>
                <w:lang w:val="es-ES"/>
              </w:rPr>
              <w:t xml:space="preserve"> </w:t>
            </w:r>
            <w:r w:rsidRPr="000A36D1">
              <w:rPr>
                <w:rFonts w:ascii="GHEA Grapalat" w:hAnsi="GHEA Grapalat" w:cs="Sylfaen"/>
                <w:sz w:val="20"/>
                <w:szCs w:val="20"/>
              </w:rPr>
              <w:t>лекарственная</w:t>
            </w:r>
            <w:r w:rsidRPr="000A36D1">
              <w:rPr>
                <w:rFonts w:ascii="GHEA Grapalat" w:hAnsi="GHEA Grapalat" w:cs="Sylfaen"/>
                <w:sz w:val="20"/>
                <w:szCs w:val="20"/>
                <w:lang w:val="pt-BR"/>
              </w:rPr>
              <w:t xml:space="preserve"> </w:t>
            </w:r>
            <w:r w:rsidRPr="000A36D1">
              <w:rPr>
                <w:rFonts w:ascii="GHEA Grapalat" w:hAnsi="GHEA Grapalat" w:cs="Sylfaen"/>
                <w:sz w:val="20"/>
                <w:szCs w:val="20"/>
              </w:rPr>
              <w:t>форма</w:t>
            </w:r>
            <w:r w:rsidRPr="000A36D1">
              <w:rPr>
                <w:rFonts w:ascii="GHEA Grapalat" w:hAnsi="GHEA Grapalat" w:cs="Sylfaen"/>
                <w:sz w:val="20"/>
                <w:szCs w:val="20"/>
                <w:lang w:val="pt-BR"/>
              </w:rPr>
              <w:t xml:space="preserve"> - </w:t>
            </w:r>
            <w:r w:rsidRPr="000A36D1">
              <w:rPr>
                <w:rFonts w:ascii="GHEA Grapalat" w:hAnsi="GHEA Grapalat" w:cs="Sylfaen"/>
                <w:sz w:val="20"/>
                <w:szCs w:val="20"/>
              </w:rPr>
              <w:t>таблетка</w:t>
            </w:r>
            <w:r w:rsidRPr="00F072C3">
              <w:rPr>
                <w:rFonts w:ascii="GHEA Grapalat" w:hAnsi="GHEA Grapalat" w:cs="Sylfaen"/>
                <w:sz w:val="20"/>
                <w:szCs w:val="20"/>
                <w:lang w:val="pt-BR"/>
              </w:rPr>
              <w:t xml:space="preserve"> </w:t>
            </w:r>
            <w:r>
              <w:rPr>
                <w:rFonts w:ascii="GHEA Grapalat" w:hAnsi="GHEA Grapalat" w:cs="Sylfaen"/>
                <w:sz w:val="20"/>
                <w:szCs w:val="20"/>
              </w:rPr>
              <w:t>,дозировка</w:t>
            </w:r>
            <w:r>
              <w:rPr>
                <w:rFonts w:ascii="GHEA Grapalat" w:hAnsi="GHEA Grapalat" w:cs="Sylfaen"/>
                <w:sz w:val="20"/>
                <w:szCs w:val="20"/>
                <w:lang w:val="pt-BR"/>
              </w:rPr>
              <w:t>. 5</w:t>
            </w:r>
            <w:r w:rsidRPr="000A36D1">
              <w:rPr>
                <w:rFonts w:ascii="GHEA Grapalat" w:hAnsi="GHEA Grapalat" w:cs="Sylfaen"/>
                <w:sz w:val="20"/>
                <w:szCs w:val="20"/>
              </w:rPr>
              <w:t>мг</w:t>
            </w:r>
            <w:r w:rsidRPr="00F072C3">
              <w:rPr>
                <w:rFonts w:ascii="GHEA Grapalat" w:hAnsi="GHEA Grapalat"/>
                <w:sz w:val="20"/>
                <w:szCs w:val="20"/>
                <w:lang w:val="hy-AM"/>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ind w:left="360"/>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3810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3810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9</w:t>
            </w:r>
            <w:r>
              <w:rPr>
                <w:rFonts w:ascii="GHEA Grapalat" w:hAnsi="GHEA Grapalat" w:cs="Arial LatArm"/>
              </w:rPr>
              <w:t>3</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33621750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0A36D1">
              <w:rPr>
                <w:rFonts w:ascii="GHEA Grapalat" w:hAnsi="GHEA Grapalat" w:cs="Sylfaen"/>
                <w:sz w:val="20"/>
                <w:szCs w:val="20"/>
              </w:rPr>
              <w:t xml:space="preserve">нифедипин </w:t>
            </w:r>
            <w:r w:rsidRPr="00F072C3">
              <w:rPr>
                <w:rFonts w:ascii="GHEA Grapalat" w:hAnsi="GHEA Grapalat"/>
                <w:sz w:val="20"/>
                <w:szCs w:val="20"/>
              </w:rPr>
              <w:t>c08ca05</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cs="Sylfaen"/>
                <w:sz w:val="20"/>
                <w:szCs w:val="20"/>
                <w:lang w:val="pt-BR"/>
              </w:rPr>
            </w:pPr>
            <w:r w:rsidRPr="000A36D1">
              <w:rPr>
                <w:rFonts w:ascii="GHEA Grapalat" w:hAnsi="GHEA Grapalat" w:cs="Sylfaen"/>
                <w:sz w:val="20"/>
                <w:szCs w:val="20"/>
              </w:rPr>
              <w:t>нифедипин</w:t>
            </w:r>
            <w:r w:rsidRPr="00F072C3">
              <w:rPr>
                <w:rFonts w:ascii="GHEA Grapalat" w:hAnsi="GHEA Grapalat"/>
                <w:sz w:val="20"/>
                <w:szCs w:val="20"/>
                <w:lang w:val="es-ES"/>
              </w:rPr>
              <w:t xml:space="preserve">, </w:t>
            </w:r>
            <w:r>
              <w:rPr>
                <w:rFonts w:ascii="GHEA Grapalat" w:hAnsi="GHEA Grapalat" w:cs="Sylfaen"/>
                <w:sz w:val="20"/>
                <w:szCs w:val="20"/>
              </w:rPr>
              <w:t>лекарственная форма – таблетка с пленочным покрытием , дозировка</w:t>
            </w:r>
            <w:r w:rsidRPr="00F072C3">
              <w:rPr>
                <w:rFonts w:ascii="GHEA Grapalat" w:hAnsi="GHEA Grapalat" w:cs="Sylfaen"/>
                <w:sz w:val="20"/>
                <w:szCs w:val="20"/>
                <w:lang w:val="es-ES"/>
              </w:rPr>
              <w:t xml:space="preserve"> </w:t>
            </w:r>
            <w:r w:rsidRPr="00F072C3">
              <w:rPr>
                <w:rFonts w:ascii="GHEA Grapalat" w:hAnsi="GHEA Grapalat"/>
                <w:sz w:val="20"/>
                <w:szCs w:val="20"/>
                <w:lang w:val="es-ES"/>
              </w:rPr>
              <w:t>10</w:t>
            </w:r>
            <w:r w:rsidRPr="000A36D1">
              <w:rPr>
                <w:rFonts w:ascii="GHEA Grapalat" w:hAnsi="GHEA Grapalat" w:cs="Sylfaen"/>
                <w:sz w:val="20"/>
                <w:szCs w:val="20"/>
              </w:rPr>
              <w:t>мг</w:t>
            </w:r>
          </w:p>
          <w:p w:rsidR="000C7BF5" w:rsidRPr="00F072C3" w:rsidRDefault="000C7BF5" w:rsidP="00A37D8B">
            <w:pPr>
              <w:jc w:val="both"/>
              <w:rPr>
                <w:rFonts w:ascii="GHEA Grapalat" w:hAnsi="GHEA Grapalat"/>
                <w:sz w:val="20"/>
                <w:szCs w:val="20"/>
                <w:lang w:val="es-ES"/>
              </w:rPr>
            </w:pP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ind w:left="360"/>
              <w:jc w:val="center"/>
              <w:rPr>
                <w:rFonts w:ascii="GHEA Grapalat" w:hAnsi="GHEA Grapalat" w:cs="Arial"/>
                <w:sz w:val="18"/>
                <w:szCs w:val="18"/>
                <w:lang w:val="pt-BR"/>
              </w:rPr>
            </w:pPr>
            <w:r>
              <w:rPr>
                <w:rFonts w:ascii="GHEA Grapalat" w:hAnsi="GHEA Grapalat" w:cs="Arial"/>
                <w:sz w:val="18"/>
                <w:szCs w:val="18"/>
              </w:rPr>
              <w:lastRenderedPageBreak/>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1250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026DED" w:rsidRDefault="000C7BF5" w:rsidP="00A37D8B">
            <w:pPr>
              <w:jc w:val="center"/>
              <w:rPr>
                <w:rFonts w:ascii="GHEA Grapalat" w:hAnsi="GHEA Grapalat"/>
                <w:sz w:val="18"/>
                <w:szCs w:val="18"/>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1250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lastRenderedPageBreak/>
              <w:t>9</w:t>
            </w:r>
            <w:r>
              <w:rPr>
                <w:rFonts w:ascii="GHEA Grapalat" w:hAnsi="GHEA Grapalat" w:cs="Arial LatArm"/>
              </w:rPr>
              <w:t>4</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33621760/1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0A36D1">
              <w:rPr>
                <w:rFonts w:ascii="GHEA Grapalat" w:hAnsi="GHEA Grapalat"/>
                <w:sz w:val="20"/>
                <w:szCs w:val="20"/>
                <w:lang w:val="es-ES"/>
              </w:rPr>
              <w:t>эналаприл</w:t>
            </w:r>
            <w:r w:rsidRPr="00F072C3">
              <w:rPr>
                <w:rFonts w:ascii="GHEA Grapalat" w:hAnsi="GHEA Grapalat"/>
                <w:sz w:val="20"/>
                <w:szCs w:val="20"/>
                <w:lang w:val="pt-BR"/>
              </w:rPr>
              <w:t xml:space="preserve"> c09aa03</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0A36D1">
              <w:rPr>
                <w:rFonts w:ascii="GHEA Grapalat" w:hAnsi="GHEA Grapalat"/>
                <w:sz w:val="20"/>
                <w:szCs w:val="20"/>
                <w:lang w:val="es-ES"/>
              </w:rPr>
              <w:t>эналаприл (эналаприл</w:t>
            </w:r>
            <w:r>
              <w:rPr>
                <w:rFonts w:ascii="GHEA Grapalat" w:hAnsi="GHEA Grapalat"/>
                <w:sz w:val="20"/>
                <w:szCs w:val="20"/>
              </w:rPr>
              <w:t>а</w:t>
            </w:r>
            <w:r w:rsidRPr="000A36D1">
              <w:rPr>
                <w:rFonts w:ascii="GHEA Grapalat" w:hAnsi="GHEA Grapalat"/>
                <w:sz w:val="20"/>
                <w:szCs w:val="20"/>
                <w:lang w:val="es-ES"/>
              </w:rPr>
              <w:t xml:space="preserve"> малеат</w:t>
            </w:r>
            <w:r w:rsidRPr="00F072C3">
              <w:rPr>
                <w:rFonts w:ascii="GHEA Grapalat" w:hAnsi="GHEA Grapalat"/>
                <w:sz w:val="20"/>
                <w:szCs w:val="20"/>
                <w:lang w:val="es-ES"/>
              </w:rPr>
              <w:t xml:space="preserve">), </w:t>
            </w:r>
            <w:r>
              <w:rPr>
                <w:rFonts w:ascii="GHEA Grapalat" w:hAnsi="GHEA Grapalat" w:cs="Sylfaen"/>
                <w:sz w:val="20"/>
                <w:szCs w:val="20"/>
              </w:rPr>
              <w:t>лекарственная форма – таблетка, дозировка</w:t>
            </w:r>
            <w:r w:rsidRPr="00F072C3">
              <w:rPr>
                <w:rFonts w:ascii="GHEA Grapalat" w:hAnsi="GHEA Grapalat" w:cs="Sylfaen"/>
                <w:sz w:val="20"/>
                <w:szCs w:val="20"/>
                <w:lang w:val="pt-BR"/>
              </w:rPr>
              <w:t>. 10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5000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hy-AM"/>
              </w:rPr>
            </w:pPr>
            <w:r w:rsidRPr="00F072C3">
              <w:rPr>
                <w:rFonts w:ascii="GHEA Grapalat" w:hAnsi="GHEA Grapalat" w:cs="Arial"/>
                <w:sz w:val="20"/>
                <w:szCs w:val="20"/>
                <w:lang w:val="pt-BR"/>
              </w:rPr>
              <w:t>5000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9</w:t>
            </w:r>
            <w:r>
              <w:rPr>
                <w:rFonts w:ascii="GHEA Grapalat" w:hAnsi="GHEA Grapalat" w:cs="Arial LatArm"/>
              </w:rPr>
              <w:t>5</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lang w:val="hy-AM"/>
              </w:rPr>
              <w:t>33621760/</w:t>
            </w:r>
            <w:r w:rsidRPr="00F072C3">
              <w:rPr>
                <w:rFonts w:ascii="GHEA Grapalat" w:hAnsi="GHEA Grapalat"/>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0A36D1">
              <w:rPr>
                <w:rFonts w:ascii="GHEA Grapalat" w:hAnsi="GHEA Grapalat"/>
                <w:sz w:val="20"/>
                <w:szCs w:val="20"/>
                <w:lang w:val="es-ES"/>
              </w:rPr>
              <w:t>эналаприл</w:t>
            </w:r>
            <w:r w:rsidRPr="00F072C3">
              <w:rPr>
                <w:rFonts w:ascii="GHEA Grapalat" w:hAnsi="GHEA Grapalat"/>
                <w:sz w:val="20"/>
                <w:szCs w:val="20"/>
                <w:lang w:val="pt-BR"/>
              </w:rPr>
              <w:t xml:space="preserve"> c09aa03</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0A36D1">
              <w:rPr>
                <w:rFonts w:ascii="GHEA Grapalat" w:hAnsi="GHEA Grapalat"/>
                <w:sz w:val="20"/>
                <w:szCs w:val="20"/>
                <w:lang w:val="es-ES"/>
              </w:rPr>
              <w:t>эналаприл (эналаприл</w:t>
            </w:r>
            <w:r>
              <w:rPr>
                <w:rFonts w:ascii="GHEA Grapalat" w:hAnsi="GHEA Grapalat"/>
                <w:sz w:val="20"/>
                <w:szCs w:val="20"/>
              </w:rPr>
              <w:t>а</w:t>
            </w:r>
            <w:r w:rsidRPr="000A36D1">
              <w:rPr>
                <w:rFonts w:ascii="GHEA Grapalat" w:hAnsi="GHEA Grapalat"/>
                <w:sz w:val="20"/>
                <w:szCs w:val="20"/>
                <w:lang w:val="es-ES"/>
              </w:rPr>
              <w:t xml:space="preserve"> малеат</w:t>
            </w:r>
            <w:r w:rsidRPr="00F072C3">
              <w:rPr>
                <w:rFonts w:ascii="GHEA Grapalat" w:hAnsi="GHEA Grapalat"/>
                <w:sz w:val="20"/>
                <w:szCs w:val="20"/>
                <w:lang w:val="es-ES"/>
              </w:rPr>
              <w:t xml:space="preserve">), </w:t>
            </w:r>
            <w:r>
              <w:rPr>
                <w:rFonts w:ascii="GHEA Grapalat" w:hAnsi="GHEA Grapalat" w:cs="Sylfaen"/>
                <w:sz w:val="20"/>
                <w:szCs w:val="20"/>
              </w:rPr>
              <w:t>лекарственная форма – таблетка, дозировка</w:t>
            </w:r>
            <w:r>
              <w:rPr>
                <w:rFonts w:ascii="GHEA Grapalat" w:hAnsi="GHEA Grapalat" w:cs="Sylfaen"/>
                <w:sz w:val="20"/>
                <w:szCs w:val="20"/>
                <w:lang w:val="pt-BR"/>
              </w:rPr>
              <w:t>. 2</w:t>
            </w:r>
            <w:r w:rsidRPr="00F072C3">
              <w:rPr>
                <w:rFonts w:ascii="GHEA Grapalat" w:hAnsi="GHEA Grapalat" w:cs="Sylfaen"/>
                <w:sz w:val="20"/>
                <w:szCs w:val="20"/>
                <w:lang w:val="pt-BR"/>
              </w:rPr>
              <w:t>0</w:t>
            </w:r>
            <w:r>
              <w:rPr>
                <w:rFonts w:ascii="GHEA Grapalat" w:hAnsi="GHEA Grapalat" w:cs="Sylfaen"/>
                <w:sz w:val="20"/>
                <w:szCs w:val="20"/>
              </w:rPr>
              <w:t>мг</w:t>
            </w:r>
            <w:r w:rsidRPr="00F072C3">
              <w:rPr>
                <w:rFonts w:ascii="GHEA Grapalat" w:hAnsi="GHEA Grapalat"/>
                <w:sz w:val="20"/>
                <w:szCs w:val="20"/>
                <w:lang w:val="hy-AM"/>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6740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hy-AM"/>
              </w:rPr>
            </w:pPr>
            <w:r w:rsidRPr="00F072C3">
              <w:rPr>
                <w:rFonts w:ascii="GHEA Grapalat" w:hAnsi="GHEA Grapalat" w:cs="Arial"/>
                <w:sz w:val="20"/>
                <w:szCs w:val="20"/>
              </w:rPr>
              <w:t>6740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9</w:t>
            </w:r>
            <w:r>
              <w:rPr>
                <w:rFonts w:ascii="GHEA Grapalat" w:hAnsi="GHEA Grapalat" w:cs="Arial LatArm"/>
              </w:rPr>
              <w:t>6</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lang w:val="hy-AM"/>
              </w:rPr>
              <w:t>33621760/</w:t>
            </w:r>
            <w:r w:rsidRPr="00F072C3">
              <w:rPr>
                <w:rFonts w:ascii="GHEA Grapalat" w:hAnsi="GHEA Grapalat"/>
                <w:sz w:val="16"/>
                <w:szCs w:val="16"/>
              </w:rPr>
              <w:t>3</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pt-BR"/>
              </w:rPr>
            </w:pPr>
            <w:r w:rsidRPr="000A36D1">
              <w:rPr>
                <w:rFonts w:ascii="GHEA Grapalat" w:hAnsi="GHEA Grapalat"/>
                <w:sz w:val="20"/>
                <w:szCs w:val="20"/>
                <w:lang w:val="es-ES"/>
              </w:rPr>
              <w:t>эналаприл</w:t>
            </w:r>
            <w:r w:rsidRPr="00F072C3">
              <w:rPr>
                <w:rFonts w:ascii="GHEA Grapalat" w:hAnsi="GHEA Grapalat"/>
                <w:sz w:val="20"/>
                <w:szCs w:val="20"/>
                <w:lang w:val="pt-BR"/>
              </w:rPr>
              <w:t xml:space="preserve"> c09aa03</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0A36D1">
              <w:rPr>
                <w:rFonts w:ascii="GHEA Grapalat" w:hAnsi="GHEA Grapalat"/>
                <w:sz w:val="20"/>
                <w:szCs w:val="20"/>
                <w:lang w:val="es-ES"/>
              </w:rPr>
              <w:t>эналаприл (эналаприл</w:t>
            </w:r>
            <w:r>
              <w:rPr>
                <w:rFonts w:ascii="GHEA Grapalat" w:hAnsi="GHEA Grapalat"/>
                <w:sz w:val="20"/>
                <w:szCs w:val="20"/>
              </w:rPr>
              <w:t>а</w:t>
            </w:r>
            <w:r w:rsidRPr="000A36D1">
              <w:rPr>
                <w:rFonts w:ascii="GHEA Grapalat" w:hAnsi="GHEA Grapalat"/>
                <w:sz w:val="20"/>
                <w:szCs w:val="20"/>
                <w:lang w:val="es-ES"/>
              </w:rPr>
              <w:t xml:space="preserve"> малеат</w:t>
            </w:r>
            <w:r w:rsidRPr="00F072C3">
              <w:rPr>
                <w:rFonts w:ascii="GHEA Grapalat" w:hAnsi="GHEA Grapalat"/>
                <w:sz w:val="20"/>
                <w:szCs w:val="20"/>
                <w:lang w:val="es-ES"/>
              </w:rPr>
              <w:t xml:space="preserve">), </w:t>
            </w:r>
            <w:r>
              <w:rPr>
                <w:rFonts w:ascii="GHEA Grapalat" w:hAnsi="GHEA Grapalat" w:cs="Sylfaen"/>
                <w:sz w:val="20"/>
                <w:szCs w:val="20"/>
              </w:rPr>
              <w:t>лекарственная форма – таблетка, дозировка</w:t>
            </w:r>
            <w:r>
              <w:rPr>
                <w:rFonts w:ascii="GHEA Grapalat" w:hAnsi="GHEA Grapalat" w:cs="Sylfaen"/>
                <w:sz w:val="20"/>
                <w:szCs w:val="20"/>
                <w:lang w:val="pt-BR"/>
              </w:rPr>
              <w:t>. 5</w:t>
            </w:r>
            <w:r>
              <w:rPr>
                <w:rFonts w:ascii="GHEA Grapalat" w:hAnsi="GHEA Grapalat" w:cs="Sylfaen"/>
                <w:sz w:val="20"/>
                <w:szCs w:val="20"/>
              </w:rPr>
              <w:t>мг</w:t>
            </w:r>
            <w:r w:rsidRPr="00F072C3">
              <w:rPr>
                <w:rFonts w:ascii="GHEA Grapalat" w:hAnsi="GHEA Grapalat"/>
                <w:sz w:val="20"/>
                <w:szCs w:val="20"/>
                <w:lang w:val="hy-AM"/>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300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hy-AM"/>
              </w:rPr>
            </w:pPr>
            <w:r w:rsidRPr="00F072C3">
              <w:rPr>
                <w:rFonts w:ascii="GHEA Grapalat" w:hAnsi="GHEA Grapalat" w:cs="Arial"/>
                <w:sz w:val="20"/>
                <w:szCs w:val="20"/>
              </w:rPr>
              <w:t>300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Pr>
                <w:rFonts w:ascii="GHEA Grapalat" w:hAnsi="GHEA Grapalat" w:cs="Arial LatArm"/>
              </w:rPr>
              <w:t>97</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lang w:val="hy-AM"/>
              </w:rPr>
            </w:pPr>
            <w:r w:rsidRPr="00F072C3">
              <w:rPr>
                <w:rFonts w:ascii="GHEA Grapalat" w:hAnsi="GHEA Grapalat"/>
                <w:sz w:val="16"/>
                <w:szCs w:val="16"/>
                <w:lang w:val="hy-AM"/>
              </w:rPr>
              <w:t>33621761/1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0A36D1" w:rsidRDefault="000C7BF5" w:rsidP="00A37D8B">
            <w:pPr>
              <w:rPr>
                <w:rFonts w:ascii="GHEA Grapalat" w:hAnsi="GHEA Grapalat"/>
                <w:sz w:val="20"/>
                <w:szCs w:val="20"/>
              </w:rPr>
            </w:pPr>
            <w:r w:rsidRPr="000A36D1">
              <w:rPr>
                <w:rFonts w:ascii="GHEA Grapalat" w:hAnsi="GHEA Grapalat"/>
                <w:sz w:val="20"/>
                <w:szCs w:val="20"/>
              </w:rPr>
              <w:t xml:space="preserve">ацетилсалициловая кислота, гидроксид магния </w:t>
            </w:r>
            <w:r w:rsidRPr="00F072C3">
              <w:rPr>
                <w:rFonts w:ascii="GHEA Grapalat" w:hAnsi="GHEA Grapalat"/>
                <w:sz w:val="20"/>
                <w:szCs w:val="20"/>
              </w:rPr>
              <w:t>B</w:t>
            </w:r>
            <w:r w:rsidRPr="000A36D1">
              <w:rPr>
                <w:rFonts w:ascii="GHEA Grapalat" w:hAnsi="GHEA Grapalat"/>
                <w:sz w:val="20"/>
                <w:szCs w:val="20"/>
              </w:rPr>
              <w:t>01</w:t>
            </w:r>
            <w:r w:rsidRPr="00F072C3">
              <w:rPr>
                <w:rFonts w:ascii="GHEA Grapalat" w:hAnsi="GHEA Grapalat"/>
                <w:sz w:val="20"/>
                <w:szCs w:val="20"/>
              </w:rPr>
              <w:t>AC</w:t>
            </w:r>
            <w:r w:rsidRPr="000A36D1">
              <w:rPr>
                <w:rFonts w:ascii="GHEA Grapalat" w:hAnsi="GHEA Grapalat"/>
                <w:sz w:val="20"/>
                <w:szCs w:val="20"/>
              </w:rPr>
              <w:t>30</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0A36D1">
              <w:rPr>
                <w:rFonts w:ascii="GHEA Grapalat" w:hAnsi="GHEA Grapalat"/>
                <w:sz w:val="20"/>
                <w:szCs w:val="20"/>
              </w:rPr>
              <w:t>ацетилсалициловая</w:t>
            </w:r>
            <w:r w:rsidRPr="000A36D1">
              <w:rPr>
                <w:rFonts w:ascii="GHEA Grapalat" w:hAnsi="GHEA Grapalat"/>
                <w:sz w:val="20"/>
                <w:szCs w:val="20"/>
                <w:lang w:val="pt-BR"/>
              </w:rPr>
              <w:t xml:space="preserve"> </w:t>
            </w:r>
            <w:r w:rsidRPr="000A36D1">
              <w:rPr>
                <w:rFonts w:ascii="GHEA Grapalat" w:hAnsi="GHEA Grapalat"/>
                <w:sz w:val="20"/>
                <w:szCs w:val="20"/>
              </w:rPr>
              <w:t>кислота</w:t>
            </w:r>
            <w:r w:rsidRPr="000A36D1">
              <w:rPr>
                <w:rFonts w:ascii="GHEA Grapalat" w:hAnsi="GHEA Grapalat"/>
                <w:sz w:val="20"/>
                <w:szCs w:val="20"/>
                <w:lang w:val="pt-BR"/>
              </w:rPr>
              <w:t xml:space="preserve">, </w:t>
            </w:r>
            <w:r w:rsidRPr="000A36D1">
              <w:rPr>
                <w:rFonts w:ascii="GHEA Grapalat" w:hAnsi="GHEA Grapalat"/>
                <w:sz w:val="20"/>
                <w:szCs w:val="20"/>
              </w:rPr>
              <w:t>гидроксид</w:t>
            </w:r>
            <w:r w:rsidRPr="000A36D1">
              <w:rPr>
                <w:rFonts w:ascii="GHEA Grapalat" w:hAnsi="GHEA Grapalat"/>
                <w:sz w:val="20"/>
                <w:szCs w:val="20"/>
                <w:lang w:val="pt-BR"/>
              </w:rPr>
              <w:t xml:space="preserve"> </w:t>
            </w:r>
            <w:r w:rsidRPr="000A36D1">
              <w:rPr>
                <w:rFonts w:ascii="GHEA Grapalat" w:hAnsi="GHEA Grapalat"/>
                <w:sz w:val="20"/>
                <w:szCs w:val="20"/>
              </w:rPr>
              <w:t>магния</w:t>
            </w:r>
            <w:r w:rsidRPr="000A36D1">
              <w:rPr>
                <w:rFonts w:ascii="GHEA Grapalat" w:hAnsi="GHEA Grapalat"/>
                <w:sz w:val="20"/>
                <w:szCs w:val="20"/>
                <w:lang w:val="pt-BR"/>
              </w:rPr>
              <w:t xml:space="preserve"> </w:t>
            </w:r>
            <w:r>
              <w:rPr>
                <w:rFonts w:ascii="GHEA Grapalat" w:hAnsi="GHEA Grapalat" w:cs="Sylfaen"/>
                <w:sz w:val="20"/>
                <w:szCs w:val="20"/>
              </w:rPr>
              <w:t>лекарственная форма- таблетка с пленочным покрытием, дозировка</w:t>
            </w:r>
            <w:r w:rsidRPr="00F072C3">
              <w:rPr>
                <w:rFonts w:ascii="GHEA Grapalat" w:hAnsi="GHEA Grapalat" w:cs="Sylfaen"/>
                <w:sz w:val="20"/>
                <w:szCs w:val="20"/>
                <w:lang w:val="pt-BR"/>
              </w:rPr>
              <w:t xml:space="preserve"> </w:t>
            </w:r>
            <w:r w:rsidRPr="00F072C3">
              <w:rPr>
                <w:rFonts w:ascii="GHEA Grapalat" w:hAnsi="GHEA Grapalat"/>
                <w:sz w:val="20"/>
                <w:szCs w:val="20"/>
                <w:lang w:val="es-ES"/>
              </w:rPr>
              <w:t>75</w:t>
            </w:r>
            <w:r w:rsidRPr="000A36D1">
              <w:rPr>
                <w:rFonts w:ascii="GHEA Grapalat" w:hAnsi="GHEA Grapalat" w:cs="Sylfaen"/>
                <w:sz w:val="20"/>
                <w:szCs w:val="20"/>
              </w:rPr>
              <w:t>мг</w:t>
            </w:r>
            <w:r w:rsidRPr="00F072C3">
              <w:rPr>
                <w:rFonts w:ascii="GHEA Grapalat" w:hAnsi="GHEA Grapalat" w:cs="Sylfaen"/>
                <w:sz w:val="20"/>
                <w:szCs w:val="20"/>
                <w:lang w:val="pt-BR"/>
              </w:rPr>
              <w:t xml:space="preserve"> + 15.2</w:t>
            </w:r>
            <w:r w:rsidRPr="000A36D1">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18"/>
                <w:szCs w:val="18"/>
                <w:lang w:val="pt-BR"/>
              </w:rPr>
            </w:pPr>
            <w:r w:rsidRPr="00F072C3">
              <w:rPr>
                <w:rFonts w:ascii="GHEA Grapalat" w:hAnsi="GHEA Grapalat" w:cs="Arial"/>
                <w:sz w:val="18"/>
                <w:szCs w:val="18"/>
                <w:lang w:val="pt-BR"/>
              </w:rPr>
              <w:t>19200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w:sz w:val="20"/>
                <w:szCs w:val="20"/>
                <w:lang w:val="pt-BR"/>
              </w:rPr>
            </w:pPr>
            <w:r w:rsidRPr="00F072C3">
              <w:rPr>
                <w:rFonts w:ascii="GHEA Grapalat" w:hAnsi="GHEA Grapalat" w:cs="Arial"/>
                <w:sz w:val="20"/>
                <w:szCs w:val="20"/>
                <w:lang w:val="pt-BR"/>
              </w:rPr>
              <w:t>19200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sidRPr="00F072C3">
              <w:rPr>
                <w:rFonts w:ascii="GHEA Grapalat" w:hAnsi="GHEA Grapalat" w:cs="Arial LatArm"/>
              </w:rPr>
              <w:t>9</w:t>
            </w:r>
            <w:r>
              <w:rPr>
                <w:rFonts w:ascii="GHEA Grapalat" w:hAnsi="GHEA Grapalat" w:cs="Arial LatArm"/>
              </w:rPr>
              <w:t>8</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33621762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lang w:val="hy-AM"/>
              </w:rPr>
            </w:pPr>
            <w:r w:rsidRPr="000A36D1">
              <w:rPr>
                <w:rFonts w:ascii="GHEA Grapalat" w:hAnsi="GHEA Grapalat"/>
                <w:sz w:val="20"/>
                <w:szCs w:val="20"/>
                <w:lang w:val="hy-AM"/>
              </w:rPr>
              <w:t>амлодипин (</w:t>
            </w:r>
            <w:r>
              <w:rPr>
                <w:rFonts w:ascii="GHEA Grapalat" w:hAnsi="GHEA Grapalat"/>
                <w:sz w:val="20"/>
                <w:szCs w:val="20"/>
                <w:lang w:val="hy-AM"/>
              </w:rPr>
              <w:t>амлодипин бесилат), вальсарта С</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vAlign w:val="bottom"/>
          </w:tcPr>
          <w:p w:rsidR="000C7BF5" w:rsidRPr="000A36D1" w:rsidRDefault="000C7BF5" w:rsidP="00A37D8B">
            <w:pPr>
              <w:jc w:val="both"/>
              <w:rPr>
                <w:rFonts w:ascii="GHEA Grapalat" w:hAnsi="GHEA Grapalat"/>
                <w:sz w:val="20"/>
                <w:szCs w:val="20"/>
              </w:rPr>
            </w:pPr>
            <w:r w:rsidRPr="000A36D1">
              <w:rPr>
                <w:rFonts w:ascii="GHEA Grapalat" w:hAnsi="GHEA Grapalat"/>
                <w:sz w:val="20"/>
                <w:szCs w:val="20"/>
              </w:rPr>
              <w:t>амлодипин</w:t>
            </w:r>
            <w:r w:rsidRPr="000A36D1">
              <w:rPr>
                <w:rFonts w:ascii="GHEA Grapalat" w:hAnsi="GHEA Grapalat"/>
                <w:sz w:val="20"/>
                <w:szCs w:val="20"/>
                <w:lang w:val="pt-BR"/>
              </w:rPr>
              <w:t xml:space="preserve"> (</w:t>
            </w:r>
            <w:r w:rsidRPr="000A36D1">
              <w:rPr>
                <w:rFonts w:ascii="GHEA Grapalat" w:hAnsi="GHEA Grapalat"/>
                <w:sz w:val="20"/>
                <w:szCs w:val="20"/>
              </w:rPr>
              <w:t>амлодипин</w:t>
            </w:r>
            <w:r w:rsidRPr="000A36D1">
              <w:rPr>
                <w:rFonts w:ascii="GHEA Grapalat" w:hAnsi="GHEA Grapalat"/>
                <w:sz w:val="20"/>
                <w:szCs w:val="20"/>
                <w:lang w:val="pt-BR"/>
              </w:rPr>
              <w:t xml:space="preserve"> </w:t>
            </w:r>
            <w:r w:rsidRPr="000A36D1">
              <w:rPr>
                <w:rFonts w:ascii="GHEA Grapalat" w:hAnsi="GHEA Grapalat"/>
                <w:sz w:val="20"/>
                <w:szCs w:val="20"/>
              </w:rPr>
              <w:t>бесилат</w:t>
            </w:r>
            <w:r w:rsidRPr="000A36D1">
              <w:rPr>
                <w:rFonts w:ascii="GHEA Grapalat" w:hAnsi="GHEA Grapalat"/>
                <w:sz w:val="20"/>
                <w:szCs w:val="20"/>
                <w:lang w:val="pt-BR"/>
              </w:rPr>
              <w:t xml:space="preserve">), </w:t>
            </w:r>
            <w:r w:rsidRPr="000A36D1">
              <w:rPr>
                <w:rFonts w:ascii="GHEA Grapalat" w:hAnsi="GHEA Grapalat"/>
                <w:sz w:val="20"/>
                <w:szCs w:val="20"/>
              </w:rPr>
              <w:t>вальсарта</w:t>
            </w:r>
            <w:r w:rsidRPr="000A36D1">
              <w:rPr>
                <w:rFonts w:ascii="GHEA Grapalat" w:hAnsi="GHEA Grapalat"/>
                <w:sz w:val="20"/>
                <w:szCs w:val="20"/>
                <w:lang w:val="pt-BR"/>
              </w:rPr>
              <w:t xml:space="preserve"> </w:t>
            </w:r>
            <w:r w:rsidRPr="00F072C3">
              <w:rPr>
                <w:rFonts w:ascii="GHEA Grapalat" w:hAnsi="GHEA Grapalat"/>
                <w:sz w:val="20"/>
                <w:szCs w:val="20"/>
                <w:lang w:val="pt-BR"/>
              </w:rPr>
              <w:t>,</w:t>
            </w:r>
            <w:r w:rsidRPr="00F072C3">
              <w:rPr>
                <w:rFonts w:ascii="GHEA Grapalat" w:hAnsi="GHEA Grapalat" w:cs="Sylfaen"/>
                <w:sz w:val="20"/>
                <w:szCs w:val="20"/>
                <w:lang w:val="pt-BR"/>
              </w:rPr>
              <w:t xml:space="preserve"> </w:t>
            </w:r>
            <w:r>
              <w:rPr>
                <w:rFonts w:ascii="GHEA Grapalat" w:hAnsi="GHEA Grapalat" w:cs="Sylfaen"/>
                <w:sz w:val="20"/>
                <w:szCs w:val="20"/>
              </w:rPr>
              <w:t>лекарственная форма – таблетка с пленочным покрытием, дозировка</w:t>
            </w:r>
            <w:r w:rsidRPr="00F072C3">
              <w:rPr>
                <w:rFonts w:ascii="GHEA Grapalat" w:hAnsi="GHEA Grapalat" w:cs="Sylfaen"/>
                <w:sz w:val="20"/>
                <w:szCs w:val="20"/>
                <w:lang w:val="es-ES"/>
              </w:rPr>
              <w:t xml:space="preserve"> </w:t>
            </w:r>
            <w:r w:rsidRPr="00F072C3">
              <w:rPr>
                <w:rFonts w:ascii="GHEA Grapalat" w:hAnsi="GHEA Grapalat"/>
                <w:sz w:val="20"/>
                <w:szCs w:val="20"/>
                <w:lang w:val="es-ES"/>
              </w:rPr>
              <w:t>10</w:t>
            </w:r>
            <w:r w:rsidRPr="000A36D1">
              <w:rPr>
                <w:rFonts w:ascii="GHEA Grapalat" w:hAnsi="GHEA Grapalat" w:cs="Sylfaen"/>
                <w:sz w:val="20"/>
                <w:szCs w:val="20"/>
              </w:rPr>
              <w:t>мг</w:t>
            </w:r>
            <w:r w:rsidRPr="00F072C3">
              <w:rPr>
                <w:rFonts w:ascii="GHEA Grapalat" w:hAnsi="GHEA Grapalat" w:cs="Sylfaen"/>
                <w:sz w:val="20"/>
                <w:szCs w:val="20"/>
                <w:lang w:val="pt-BR"/>
              </w:rPr>
              <w:t xml:space="preserve"> + 160</w:t>
            </w:r>
            <w:r w:rsidRPr="000A36D1">
              <w:rPr>
                <w:rFonts w:ascii="GHEA Grapalat" w:hAnsi="GHEA Grapalat" w:cs="Sylfaen"/>
                <w:sz w:val="20"/>
                <w:szCs w:val="20"/>
              </w:rPr>
              <w:t>мг</w:t>
            </w:r>
          </w:p>
        </w:tc>
        <w:tc>
          <w:tcPr>
            <w:tcW w:w="992" w:type="dxa"/>
            <w:vAlign w:val="center"/>
          </w:tcPr>
          <w:p w:rsidR="000C7BF5" w:rsidRPr="00F072C3" w:rsidRDefault="000C7BF5" w:rsidP="00A37D8B">
            <w:pPr>
              <w:jc w:val="center"/>
              <w:rPr>
                <w:rFonts w:ascii="GHEA Grapalat" w:hAnsi="GHEA Grapalat" w:cs="Arial"/>
                <w:sz w:val="18"/>
                <w:szCs w:val="18"/>
                <w:lang w:val="hy-AM"/>
              </w:rPr>
            </w:pPr>
            <w:r>
              <w:rPr>
                <w:rFonts w:ascii="GHEA Grapalat" w:hAnsi="GHEA Grapalat" w:cs="Arial"/>
                <w:sz w:val="18"/>
                <w:szCs w:val="18"/>
              </w:rPr>
              <w:t>штук</w:t>
            </w:r>
          </w:p>
        </w:tc>
        <w:tc>
          <w:tcPr>
            <w:tcW w:w="993" w:type="dxa"/>
            <w:vAlign w:val="center"/>
          </w:tcPr>
          <w:p w:rsidR="000C7BF5" w:rsidRPr="00F072C3" w:rsidRDefault="000C7BF5" w:rsidP="00A37D8B">
            <w:pPr>
              <w:rPr>
                <w:rFonts w:ascii="GHEA Grapalat" w:hAnsi="GHEA Grapalat" w:cs="Arial LatArm"/>
                <w:sz w:val="18"/>
                <w:szCs w:val="18"/>
              </w:rPr>
            </w:pPr>
          </w:p>
        </w:tc>
        <w:tc>
          <w:tcPr>
            <w:tcW w:w="1134" w:type="dxa"/>
            <w:vAlign w:val="center"/>
          </w:tcPr>
          <w:p w:rsidR="000C7BF5" w:rsidRPr="00F072C3" w:rsidRDefault="000C7BF5" w:rsidP="00A37D8B">
            <w:pPr>
              <w:rPr>
                <w:rFonts w:ascii="GHEA Grapalat" w:hAnsi="GHEA Grapalat" w:cs="Arial"/>
                <w:sz w:val="18"/>
                <w:szCs w:val="18"/>
                <w:lang w:val="pt-BR"/>
              </w:rPr>
            </w:pPr>
          </w:p>
        </w:tc>
        <w:tc>
          <w:tcPr>
            <w:tcW w:w="850" w:type="dxa"/>
            <w:vAlign w:val="center"/>
          </w:tcPr>
          <w:p w:rsidR="000C7BF5" w:rsidRPr="00F072C3" w:rsidRDefault="000C7BF5" w:rsidP="00A37D8B">
            <w:pPr>
              <w:jc w:val="center"/>
              <w:rPr>
                <w:rFonts w:ascii="GHEA Grapalat" w:hAnsi="GHEA Grapalat" w:cs="Arial"/>
                <w:sz w:val="18"/>
                <w:szCs w:val="18"/>
              </w:rPr>
            </w:pPr>
            <w:r w:rsidRPr="00F072C3">
              <w:rPr>
                <w:rFonts w:ascii="GHEA Grapalat" w:hAnsi="GHEA Grapalat" w:cs="Arial"/>
                <w:sz w:val="18"/>
                <w:szCs w:val="18"/>
              </w:rPr>
              <w:t>280</w:t>
            </w:r>
          </w:p>
        </w:tc>
        <w:tc>
          <w:tcPr>
            <w:tcW w:w="992" w:type="dxa"/>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vAlign w:val="center"/>
          </w:tcPr>
          <w:p w:rsidR="000C7BF5" w:rsidRPr="00F072C3" w:rsidRDefault="000C7BF5" w:rsidP="00A37D8B">
            <w:pPr>
              <w:jc w:val="center"/>
              <w:rPr>
                <w:rFonts w:ascii="GHEA Grapalat" w:hAnsi="GHEA Grapalat" w:cs="Arial"/>
                <w:sz w:val="20"/>
                <w:szCs w:val="20"/>
              </w:rPr>
            </w:pPr>
            <w:r w:rsidRPr="00F072C3">
              <w:rPr>
                <w:rFonts w:ascii="GHEA Grapalat" w:hAnsi="GHEA Grapalat" w:cs="Arial"/>
                <w:sz w:val="20"/>
                <w:szCs w:val="20"/>
              </w:rPr>
              <w:t>280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pt-BR"/>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cs="Arial LatArm"/>
              </w:rPr>
            </w:pPr>
            <w:r>
              <w:rPr>
                <w:rFonts w:ascii="GHEA Grapalat" w:hAnsi="GHEA Grapalat" w:cs="Arial LatArm"/>
              </w:rPr>
              <w:t>99</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6"/>
                <w:szCs w:val="16"/>
              </w:rPr>
            </w:pPr>
            <w:r w:rsidRPr="00F072C3">
              <w:rPr>
                <w:rFonts w:ascii="GHEA Grapalat" w:hAnsi="GHEA Grapalat"/>
                <w:sz w:val="16"/>
                <w:szCs w:val="16"/>
              </w:rPr>
              <w:t>33621767</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20"/>
                <w:szCs w:val="20"/>
              </w:rPr>
            </w:pPr>
            <w:r w:rsidRPr="000A36D1">
              <w:rPr>
                <w:rFonts w:ascii="GHEA Grapalat" w:hAnsi="GHEA Grapalat"/>
                <w:sz w:val="20"/>
                <w:szCs w:val="20"/>
                <w:lang w:val="es-ES"/>
              </w:rPr>
              <w:t>Изосорбид</w:t>
            </w:r>
            <w:r>
              <w:rPr>
                <w:rFonts w:ascii="GHEA Grapalat" w:hAnsi="GHEA Grapalat"/>
                <w:sz w:val="20"/>
                <w:szCs w:val="20"/>
              </w:rPr>
              <w:t>а</w:t>
            </w:r>
            <w:r w:rsidRPr="000A36D1">
              <w:rPr>
                <w:rFonts w:ascii="GHEA Grapalat" w:hAnsi="GHEA Grapalat"/>
                <w:sz w:val="20"/>
                <w:szCs w:val="20"/>
                <w:lang w:val="es-ES"/>
              </w:rPr>
              <w:t xml:space="preserve"> мононитрат</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F072C3" w:rsidRDefault="000C7BF5" w:rsidP="00A37D8B">
            <w:pPr>
              <w:jc w:val="both"/>
              <w:rPr>
                <w:rFonts w:ascii="GHEA Grapalat" w:hAnsi="GHEA Grapalat"/>
                <w:sz w:val="20"/>
                <w:szCs w:val="20"/>
                <w:lang w:val="hy-AM"/>
              </w:rPr>
            </w:pPr>
            <w:r w:rsidRPr="000A36D1">
              <w:rPr>
                <w:rFonts w:ascii="GHEA Grapalat" w:hAnsi="GHEA Grapalat"/>
                <w:sz w:val="20"/>
                <w:szCs w:val="20"/>
                <w:lang w:val="es-ES"/>
              </w:rPr>
              <w:t>Изосорбид</w:t>
            </w:r>
            <w:r>
              <w:rPr>
                <w:rFonts w:ascii="GHEA Grapalat" w:hAnsi="GHEA Grapalat"/>
                <w:sz w:val="20"/>
                <w:szCs w:val="20"/>
              </w:rPr>
              <w:t>а</w:t>
            </w:r>
            <w:r w:rsidRPr="000A36D1">
              <w:rPr>
                <w:rFonts w:ascii="GHEA Grapalat" w:hAnsi="GHEA Grapalat"/>
                <w:sz w:val="20"/>
                <w:szCs w:val="20"/>
                <w:lang w:val="es-ES"/>
              </w:rPr>
              <w:t xml:space="preserve"> мононитрат</w:t>
            </w:r>
            <w:r w:rsidRPr="00F072C3">
              <w:rPr>
                <w:rFonts w:ascii="GHEA Grapalat" w:hAnsi="GHEA Grapalat"/>
                <w:sz w:val="20"/>
                <w:szCs w:val="20"/>
                <w:lang w:val="es-ES"/>
              </w:rPr>
              <w:t xml:space="preserve">, </w:t>
            </w:r>
            <w:r>
              <w:rPr>
                <w:rFonts w:ascii="GHEA Grapalat" w:hAnsi="GHEA Grapalat" w:cs="Sylfaen"/>
                <w:sz w:val="20"/>
                <w:szCs w:val="20"/>
              </w:rPr>
              <w:t>лекарственная форма – таблетка с пероральным применением</w:t>
            </w:r>
            <w:r w:rsidRPr="00F072C3">
              <w:rPr>
                <w:rFonts w:ascii="GHEA Grapalat" w:hAnsi="GHEA Grapalat" w:cs="Sylfaen"/>
                <w:sz w:val="20"/>
                <w:szCs w:val="20"/>
                <w:lang w:val="es-ES"/>
              </w:rPr>
              <w:t xml:space="preserve">, </w:t>
            </w:r>
            <w:r>
              <w:rPr>
                <w:rFonts w:ascii="GHEA Grapalat" w:hAnsi="GHEA Grapalat" w:cs="Sylfaen"/>
                <w:sz w:val="20"/>
                <w:szCs w:val="20"/>
              </w:rPr>
              <w:t>дозировка.</w:t>
            </w:r>
            <w:r w:rsidRPr="00F072C3">
              <w:rPr>
                <w:rFonts w:ascii="GHEA Grapalat" w:hAnsi="GHEA Grapalat" w:cs="Sylfaen"/>
                <w:sz w:val="20"/>
                <w:szCs w:val="20"/>
                <w:lang w:val="es-ES"/>
              </w:rPr>
              <w:t xml:space="preserve"> </w:t>
            </w:r>
            <w:r w:rsidRPr="00D2453E">
              <w:rPr>
                <w:rFonts w:ascii="GHEA Grapalat" w:hAnsi="GHEA Grapalat" w:cs="Sylfaen"/>
                <w:sz w:val="20"/>
                <w:szCs w:val="20"/>
                <w:lang w:val="pt-BR"/>
              </w:rPr>
              <w:t>60</w:t>
            </w:r>
            <w:r>
              <w:rPr>
                <w:rFonts w:ascii="GHEA Grapalat" w:hAnsi="GHEA Grapalat" w:cs="Sylfaen"/>
                <w:sz w:val="20"/>
                <w:szCs w:val="20"/>
              </w:rPr>
              <w:t>мг</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D2453E" w:rsidRDefault="000C7BF5" w:rsidP="00A37D8B">
            <w:pPr>
              <w:jc w:val="center"/>
              <w:rPr>
                <w:rFonts w:ascii="GHEA Grapalat" w:hAnsi="GHEA Grapalat" w:cs="Arial"/>
                <w:sz w:val="18"/>
                <w:szCs w:val="18"/>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D2453E" w:rsidRDefault="000C7BF5" w:rsidP="00A37D8B">
            <w:pPr>
              <w:rPr>
                <w:rFonts w:ascii="GHEA Grapalat" w:hAnsi="GHEA Grapalat" w:cs="Arial LatArm"/>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D2453E" w:rsidRDefault="000C7BF5" w:rsidP="00A37D8B">
            <w:pPr>
              <w:rPr>
                <w:rFonts w:ascii="GHEA Grapalat" w:hAnsi="GHEA Grapalat"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D2453E" w:rsidRDefault="000C7BF5" w:rsidP="00A37D8B">
            <w:pPr>
              <w:jc w:val="center"/>
              <w:rPr>
                <w:rFonts w:ascii="GHEA Grapalat" w:hAnsi="GHEA Grapalat" w:cs="Arial"/>
                <w:sz w:val="18"/>
                <w:szCs w:val="18"/>
              </w:rPr>
            </w:pPr>
            <w:r w:rsidRPr="00D2453E">
              <w:rPr>
                <w:rFonts w:ascii="GHEA Grapalat" w:hAnsi="GHEA Grapalat" w:cs="Arial"/>
                <w:sz w:val="18"/>
                <w:szCs w:val="18"/>
              </w:rPr>
              <w:t>672</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D2453E" w:rsidRDefault="000C7BF5" w:rsidP="00A37D8B">
            <w:pPr>
              <w:jc w:val="center"/>
              <w:rPr>
                <w:rFonts w:ascii="GHEA Grapalat" w:hAnsi="GHEA Grapalat" w:cs="Arial"/>
                <w:sz w:val="20"/>
                <w:szCs w:val="20"/>
              </w:rPr>
            </w:pPr>
            <w:r w:rsidRPr="00D2453E">
              <w:rPr>
                <w:rFonts w:ascii="GHEA Grapalat" w:hAnsi="GHEA Grapalat" w:cs="Arial"/>
                <w:sz w:val="20"/>
                <w:szCs w:val="20"/>
              </w:rPr>
              <w:t>672</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0C7BF5" w:rsidP="00A37D8B">
            <w:pPr>
              <w:rPr>
                <w:rFonts w:ascii="GHEA Grapalat" w:hAnsi="GHEA Grapalat"/>
                <w:sz w:val="18"/>
                <w:szCs w:val="18"/>
                <w:lang w:val="hy-AM"/>
              </w:rPr>
            </w:pPr>
            <w:r>
              <w:rPr>
                <w:rFonts w:ascii="GHEA Grapalat" w:hAnsi="GHEA Grapalat"/>
                <w:sz w:val="18"/>
                <w:szCs w:val="18"/>
              </w:rPr>
              <w:t>В течение 3-ей четверти 2020 года</w:t>
            </w:r>
          </w:p>
        </w:tc>
      </w:tr>
      <w:tr w:rsidR="000C7BF5" w:rsidRPr="00C472B7" w:rsidTr="00A37D8B">
        <w:trPr>
          <w:trHeight w:val="246"/>
        </w:trPr>
        <w:tc>
          <w:tcPr>
            <w:tcW w:w="710" w:type="dxa"/>
            <w:tcBorders>
              <w:top w:val="single" w:sz="4" w:space="0" w:color="auto"/>
              <w:left w:val="single" w:sz="4" w:space="0" w:color="auto"/>
              <w:bottom w:val="single" w:sz="4" w:space="0" w:color="auto"/>
              <w:right w:val="single" w:sz="4" w:space="0" w:color="auto"/>
            </w:tcBorders>
            <w:vAlign w:val="center"/>
          </w:tcPr>
          <w:p w:rsidR="000C7BF5" w:rsidRPr="000C7BF5" w:rsidRDefault="000C7BF5" w:rsidP="000C7BF5">
            <w:pPr>
              <w:jc w:val="center"/>
              <w:rPr>
                <w:rFonts w:ascii="GHEA Grapalat" w:hAnsi="GHEA Grapalat" w:cs="Arial LatArm"/>
              </w:rPr>
            </w:pPr>
            <w:r>
              <w:rPr>
                <w:rFonts w:ascii="GHEA Grapalat" w:hAnsi="GHEA Grapalat" w:cs="Arial LatArm"/>
              </w:rPr>
              <w:t>100</w:t>
            </w: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085CA3" w:rsidRDefault="000C7BF5" w:rsidP="000C7BF5">
            <w:pPr>
              <w:jc w:val="center"/>
              <w:rPr>
                <w:rFonts w:ascii="GHEA Grapalat" w:hAnsi="GHEA Grapalat"/>
                <w:color w:val="333333"/>
                <w:sz w:val="16"/>
                <w:szCs w:val="16"/>
                <w:lang w:val="pt-BR"/>
              </w:rPr>
            </w:pPr>
            <w:r>
              <w:rPr>
                <w:rFonts w:ascii="GHEA Grapalat" w:hAnsi="GHEA Grapalat"/>
                <w:color w:val="333333"/>
                <w:sz w:val="16"/>
                <w:szCs w:val="16"/>
                <w:lang w:val="pt-BR"/>
              </w:rPr>
              <w:t>33141178/1</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930ACC" w:rsidRDefault="00A37D8B" w:rsidP="000C7BF5">
            <w:pPr>
              <w:rPr>
                <w:rFonts w:ascii="GHEA Grapalat" w:hAnsi="GHEA Grapalat"/>
                <w:sz w:val="20"/>
                <w:szCs w:val="20"/>
              </w:rPr>
            </w:pPr>
            <w:r>
              <w:rPr>
                <w:rFonts w:ascii="GHEA Grapalat" w:hAnsi="GHEA Grapalat"/>
                <w:sz w:val="20"/>
                <w:szCs w:val="20"/>
                <w:lang w:val="es-ES"/>
              </w:rPr>
              <w:t>Системы</w:t>
            </w:r>
            <w:r>
              <w:rPr>
                <w:rFonts w:ascii="GHEA Grapalat" w:hAnsi="GHEA Grapalat"/>
                <w:sz w:val="20"/>
                <w:szCs w:val="20"/>
              </w:rPr>
              <w:t xml:space="preserve"> для</w:t>
            </w:r>
            <w:r>
              <w:rPr>
                <w:rFonts w:ascii="GHEA Grapalat" w:hAnsi="GHEA Grapalat"/>
                <w:sz w:val="20"/>
                <w:szCs w:val="20"/>
                <w:lang w:val="es-ES"/>
              </w:rPr>
              <w:t xml:space="preserve"> инъекций</w:t>
            </w:r>
            <w:r>
              <w:rPr>
                <w:rFonts w:ascii="GHEA Grapalat" w:hAnsi="GHEA Grapalat"/>
                <w:sz w:val="20"/>
                <w:szCs w:val="20"/>
              </w:rPr>
              <w:t xml:space="preserve"> лекарств</w:t>
            </w:r>
          </w:p>
        </w:tc>
        <w:tc>
          <w:tcPr>
            <w:tcW w:w="709" w:type="dxa"/>
            <w:tcBorders>
              <w:top w:val="single" w:sz="4" w:space="0" w:color="auto"/>
              <w:left w:val="single" w:sz="4" w:space="0" w:color="auto"/>
              <w:bottom w:val="single" w:sz="4" w:space="0" w:color="auto"/>
              <w:right w:val="single" w:sz="4" w:space="0" w:color="auto"/>
            </w:tcBorders>
            <w:vAlign w:val="center"/>
          </w:tcPr>
          <w:p w:rsidR="000C7BF5" w:rsidRPr="00085CA3" w:rsidRDefault="000C7BF5" w:rsidP="000C7BF5">
            <w:pPr>
              <w:jc w:val="center"/>
              <w:rPr>
                <w:rFonts w:ascii="GHEA Grapalat" w:hAnsi="GHEA Grapalat"/>
                <w:sz w:val="18"/>
                <w:szCs w:val="18"/>
                <w:lang w:val="pt-BR"/>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C7BF5" w:rsidRPr="000F3FC1" w:rsidRDefault="00A37D8B" w:rsidP="000C7BF5">
            <w:pPr>
              <w:jc w:val="both"/>
              <w:rPr>
                <w:rFonts w:ascii="GHEA Grapalat" w:hAnsi="GHEA Grapalat"/>
                <w:sz w:val="20"/>
                <w:szCs w:val="20"/>
                <w:lang w:val="es-ES"/>
              </w:rPr>
            </w:pPr>
            <w:r>
              <w:rPr>
                <w:rFonts w:ascii="GHEA Grapalat" w:hAnsi="GHEA Grapalat"/>
                <w:sz w:val="20"/>
                <w:szCs w:val="20"/>
                <w:lang w:val="es-ES"/>
              </w:rPr>
              <w:t>Системы</w:t>
            </w:r>
            <w:r>
              <w:rPr>
                <w:rFonts w:ascii="GHEA Grapalat" w:hAnsi="GHEA Grapalat"/>
                <w:sz w:val="20"/>
                <w:szCs w:val="20"/>
              </w:rPr>
              <w:t xml:space="preserve"> для</w:t>
            </w:r>
            <w:r>
              <w:rPr>
                <w:rFonts w:ascii="GHEA Grapalat" w:hAnsi="GHEA Grapalat"/>
                <w:sz w:val="20"/>
                <w:szCs w:val="20"/>
                <w:lang w:val="es-ES"/>
              </w:rPr>
              <w:t xml:space="preserve"> инъекций</w:t>
            </w:r>
            <w:r>
              <w:rPr>
                <w:rFonts w:ascii="GHEA Grapalat" w:hAnsi="GHEA Grapalat"/>
                <w:sz w:val="20"/>
                <w:szCs w:val="20"/>
              </w:rPr>
              <w:t xml:space="preserve"> лекарств</w:t>
            </w:r>
            <w:r>
              <w:rPr>
                <w:rFonts w:ascii="GHEA Grapalat" w:hAnsi="GHEA Grapalat"/>
                <w:sz w:val="20"/>
                <w:szCs w:val="20"/>
                <w:lang w:val="es-ES"/>
              </w:rPr>
              <w:t xml:space="preserve"> со фильтром</w:t>
            </w:r>
            <w:r w:rsidR="000C7BF5" w:rsidRPr="004C5E86">
              <w:rPr>
                <w:rFonts w:ascii="GHEA Grapalat" w:hAnsi="GHEA Grapalat"/>
                <w:sz w:val="20"/>
                <w:szCs w:val="20"/>
                <w:lang w:val="es-ES"/>
              </w:rPr>
              <w:t xml:space="preserve"> 21G,</w:t>
            </w:r>
            <w:r w:rsidR="000C7BF5">
              <w:rPr>
                <w:rFonts w:ascii="GHEA Grapalat" w:hAnsi="GHEA Grapalat"/>
                <w:sz w:val="20"/>
                <w:szCs w:val="20"/>
                <w:lang w:val="es-ES"/>
              </w:rPr>
              <w:t xml:space="preserve"> </w:t>
            </w:r>
            <w:r>
              <w:rPr>
                <w:rFonts w:ascii="GHEA Grapalat" w:hAnsi="GHEA Grapalat"/>
                <w:sz w:val="20"/>
                <w:szCs w:val="20"/>
                <w:lang w:val="es-ES"/>
              </w:rPr>
              <w:t>23G: формат - штук</w:t>
            </w:r>
            <w:r w:rsidR="000C7BF5" w:rsidRPr="004C5E86">
              <w:rPr>
                <w:rFonts w:ascii="GHEA Grapalat" w:hAnsi="GHEA Grapalat"/>
                <w:sz w:val="20"/>
                <w:szCs w:val="20"/>
                <w:lang w:val="es-ES"/>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045CA1" w:rsidRDefault="00A37D8B" w:rsidP="000C7BF5">
            <w:pPr>
              <w:rPr>
                <w:rFonts w:ascii="GHEA Grapalat" w:hAnsi="GHEA Grapalat" w:cs="Arial"/>
                <w:sz w:val="18"/>
                <w:szCs w:val="18"/>
                <w:lang w:val="es-ES"/>
              </w:rPr>
            </w:pPr>
            <w:r>
              <w:rPr>
                <w:rFonts w:ascii="GHEA Grapalat" w:hAnsi="GHEA Grapalat" w:cs="Arial"/>
                <w:sz w:val="18"/>
                <w:szCs w:val="18"/>
              </w:rPr>
              <w:t>штук</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774BFA" w:rsidRDefault="000C7BF5" w:rsidP="000C7BF5">
            <w:pPr>
              <w:rPr>
                <w:rFonts w:ascii="GHEA Grapalat" w:hAnsi="GHEA Grapalat" w:cs="Arial LatArm"/>
                <w:sz w:val="18"/>
                <w:szCs w:val="18"/>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0C7BF5" w:rsidRPr="00774BFA" w:rsidRDefault="000C7BF5" w:rsidP="000C7BF5">
            <w:pPr>
              <w:rPr>
                <w:rFonts w:ascii="GHEA Grapalat" w:hAnsi="GHEA Grapalat" w:cs="Arial"/>
                <w:sz w:val="18"/>
                <w:szCs w:val="18"/>
                <w:lang w:val="pt-BR"/>
              </w:rPr>
            </w:pPr>
          </w:p>
        </w:tc>
        <w:tc>
          <w:tcPr>
            <w:tcW w:w="850" w:type="dxa"/>
            <w:tcBorders>
              <w:top w:val="single" w:sz="4" w:space="0" w:color="auto"/>
              <w:left w:val="single" w:sz="4" w:space="0" w:color="auto"/>
              <w:bottom w:val="single" w:sz="4" w:space="0" w:color="auto"/>
              <w:right w:val="single" w:sz="4" w:space="0" w:color="auto"/>
            </w:tcBorders>
            <w:vAlign w:val="center"/>
          </w:tcPr>
          <w:p w:rsidR="000C7BF5" w:rsidRPr="00774BFA" w:rsidRDefault="000C7BF5" w:rsidP="000C7BF5">
            <w:pPr>
              <w:rPr>
                <w:rFonts w:ascii="GHEA Grapalat" w:hAnsi="GHEA Grapalat" w:cs="Arial"/>
                <w:sz w:val="18"/>
                <w:szCs w:val="18"/>
                <w:lang w:val="pt-BR"/>
              </w:rPr>
            </w:pPr>
            <w:r>
              <w:rPr>
                <w:rFonts w:ascii="GHEA Grapalat" w:hAnsi="GHEA Grapalat" w:cs="Arial"/>
                <w:sz w:val="18"/>
                <w:szCs w:val="18"/>
                <w:lang w:val="pt-BR"/>
              </w:rPr>
              <w:t>5500</w:t>
            </w:r>
          </w:p>
        </w:tc>
        <w:tc>
          <w:tcPr>
            <w:tcW w:w="992" w:type="dxa"/>
            <w:tcBorders>
              <w:top w:val="single" w:sz="4" w:space="0" w:color="auto"/>
              <w:left w:val="single" w:sz="4" w:space="0" w:color="auto"/>
              <w:bottom w:val="single" w:sz="4" w:space="0" w:color="auto"/>
              <w:right w:val="single" w:sz="4" w:space="0" w:color="auto"/>
            </w:tcBorders>
            <w:vAlign w:val="center"/>
          </w:tcPr>
          <w:p w:rsidR="000C7BF5" w:rsidRPr="00453A4B" w:rsidRDefault="00A37D8B" w:rsidP="000C7BF5">
            <w:pPr>
              <w:jc w:val="center"/>
              <w:rPr>
                <w:rFonts w:ascii="GHEA Grapalat" w:hAnsi="GHEA Grapalat"/>
                <w:sz w:val="18"/>
                <w:szCs w:val="18"/>
                <w:lang w:val="pt-BR"/>
              </w:rPr>
            </w:pPr>
            <w:r w:rsidRPr="009E1E28">
              <w:rPr>
                <w:rFonts w:ascii="GHEA Grapalat" w:hAnsi="GHEA Grapalat"/>
                <w:sz w:val="18"/>
                <w:szCs w:val="18"/>
                <w:lang w:val="hy-AM"/>
              </w:rPr>
              <w:t>г.</w:t>
            </w:r>
            <w:r>
              <w:rPr>
                <w:rFonts w:ascii="GHEA Grapalat" w:hAnsi="GHEA Grapalat"/>
                <w:sz w:val="18"/>
                <w:szCs w:val="18"/>
              </w:rPr>
              <w:t>Ереван</w:t>
            </w:r>
            <w:r>
              <w:rPr>
                <w:rFonts w:ascii="GHEA Grapalat" w:hAnsi="GHEA Grapalat"/>
                <w:sz w:val="18"/>
                <w:szCs w:val="18"/>
                <w:lang w:val="hy-AM"/>
              </w:rPr>
              <w:t xml:space="preserve"> </w:t>
            </w:r>
            <w:r>
              <w:rPr>
                <w:rFonts w:ascii="GHEA Grapalat" w:hAnsi="GHEA Grapalat"/>
                <w:sz w:val="18"/>
                <w:szCs w:val="18"/>
              </w:rPr>
              <w:t>Аршакуняц</w:t>
            </w:r>
            <w:r w:rsidRPr="009E1E28">
              <w:rPr>
                <w:rFonts w:ascii="GHEA Grapalat" w:hAnsi="GHEA Grapalat"/>
                <w:sz w:val="18"/>
                <w:szCs w:val="18"/>
                <w:lang w:val="hy-AM"/>
              </w:rPr>
              <w:t xml:space="preserve"> 2</w:t>
            </w:r>
          </w:p>
        </w:tc>
        <w:tc>
          <w:tcPr>
            <w:tcW w:w="993" w:type="dxa"/>
            <w:tcBorders>
              <w:top w:val="single" w:sz="4" w:space="0" w:color="auto"/>
              <w:left w:val="single" w:sz="4" w:space="0" w:color="auto"/>
              <w:bottom w:val="single" w:sz="4" w:space="0" w:color="auto"/>
              <w:right w:val="single" w:sz="4" w:space="0" w:color="auto"/>
            </w:tcBorders>
            <w:vAlign w:val="center"/>
          </w:tcPr>
          <w:p w:rsidR="000C7BF5" w:rsidRPr="00116BDD" w:rsidRDefault="000C7BF5" w:rsidP="000C7BF5">
            <w:pPr>
              <w:rPr>
                <w:rFonts w:ascii="GHEA Grapalat" w:hAnsi="GHEA Grapalat" w:cs="Arial"/>
                <w:sz w:val="18"/>
                <w:szCs w:val="18"/>
              </w:rPr>
            </w:pPr>
            <w:r>
              <w:rPr>
                <w:rFonts w:ascii="GHEA Grapalat" w:hAnsi="GHEA Grapalat" w:cs="Arial"/>
                <w:sz w:val="18"/>
                <w:szCs w:val="18"/>
              </w:rPr>
              <w:t>5500</w:t>
            </w:r>
          </w:p>
        </w:tc>
        <w:tc>
          <w:tcPr>
            <w:tcW w:w="1559" w:type="dxa"/>
            <w:tcBorders>
              <w:top w:val="single" w:sz="4" w:space="0" w:color="auto"/>
              <w:left w:val="single" w:sz="4" w:space="0" w:color="auto"/>
              <w:bottom w:val="single" w:sz="4" w:space="0" w:color="auto"/>
              <w:right w:val="single" w:sz="4" w:space="0" w:color="auto"/>
            </w:tcBorders>
            <w:vAlign w:val="center"/>
          </w:tcPr>
          <w:p w:rsidR="000C7BF5" w:rsidRPr="00F072C3" w:rsidRDefault="00A37D8B" w:rsidP="000C7BF5">
            <w:pPr>
              <w:rPr>
                <w:rFonts w:ascii="GHEA Grapalat" w:hAnsi="GHEA Grapalat"/>
                <w:sz w:val="18"/>
                <w:szCs w:val="18"/>
                <w:lang w:val="hy-AM"/>
              </w:rPr>
            </w:pPr>
            <w:r>
              <w:rPr>
                <w:rFonts w:ascii="GHEA Grapalat" w:hAnsi="GHEA Grapalat"/>
                <w:sz w:val="18"/>
                <w:szCs w:val="18"/>
              </w:rPr>
              <w:t>В течение 3-ей четверти 2020 года</w:t>
            </w:r>
          </w:p>
        </w:tc>
      </w:tr>
    </w:tbl>
    <w:p w:rsidR="000C7BF5" w:rsidRPr="00F072C3" w:rsidRDefault="000C7BF5" w:rsidP="000C7BF5">
      <w:pPr>
        <w:rPr>
          <w:rFonts w:ascii="GHEA Grapalat" w:hAnsi="GHEA Grapalat"/>
          <w:sz w:val="20"/>
          <w:szCs w:val="20"/>
          <w:lang w:val="pt-BR"/>
        </w:rPr>
      </w:pPr>
    </w:p>
    <w:p w:rsidR="000C7BF5" w:rsidRPr="00F072C3" w:rsidRDefault="000C7BF5" w:rsidP="000C7BF5">
      <w:pPr>
        <w:rPr>
          <w:rFonts w:ascii="GHEA Grapalat" w:hAnsi="GHEA Grapalat"/>
          <w:sz w:val="20"/>
          <w:szCs w:val="20"/>
          <w:lang w:val="pt-BR"/>
        </w:rPr>
      </w:pPr>
    </w:p>
    <w:p w:rsidR="000C7BF5" w:rsidRPr="00F072C3" w:rsidRDefault="000C7BF5" w:rsidP="000C7BF5">
      <w:pPr>
        <w:rPr>
          <w:rFonts w:ascii="GHEA Grapalat" w:hAnsi="GHEA Grapalat"/>
          <w:sz w:val="20"/>
          <w:szCs w:val="20"/>
          <w:lang w:val="pt-BR"/>
        </w:rPr>
      </w:pPr>
    </w:p>
    <w:p w:rsidR="000C7BF5" w:rsidRDefault="000C7BF5" w:rsidP="000C7BF5">
      <w:pPr>
        <w:pStyle w:val="af4"/>
        <w:shd w:val="clear" w:color="auto" w:fill="FFFFFF"/>
        <w:spacing w:before="0" w:beforeAutospacing="0" w:after="0" w:afterAutospacing="0"/>
        <w:ind w:firstLine="360"/>
        <w:rPr>
          <w:rFonts w:ascii="GHEA Grapalat" w:hAnsi="GHEA Grapalat"/>
          <w:b/>
          <w:sz w:val="18"/>
          <w:szCs w:val="18"/>
          <w:lang w:eastAsia="en-US"/>
        </w:rPr>
      </w:pPr>
      <w:r w:rsidRPr="00D2453E">
        <w:rPr>
          <w:rFonts w:ascii="GHEA Grapalat" w:hAnsi="GHEA Grapalat"/>
          <w:b/>
          <w:sz w:val="18"/>
          <w:szCs w:val="18"/>
          <w:lang w:eastAsia="en-US"/>
        </w:rPr>
        <w:t>Требован</w:t>
      </w:r>
      <w:r>
        <w:rPr>
          <w:rFonts w:ascii="GHEA Grapalat" w:hAnsi="GHEA Grapalat"/>
          <w:b/>
          <w:sz w:val="18"/>
          <w:szCs w:val="18"/>
          <w:lang w:eastAsia="en-US"/>
        </w:rPr>
        <w:t>ия по приглашению:</w:t>
      </w:r>
    </w:p>
    <w:p w:rsidR="000C7BF5" w:rsidRDefault="000C7BF5" w:rsidP="000C7BF5">
      <w:pPr>
        <w:pStyle w:val="af4"/>
        <w:shd w:val="clear" w:color="auto" w:fill="FFFFFF"/>
        <w:spacing w:before="0" w:beforeAutospacing="0" w:after="0" w:afterAutospacing="0"/>
        <w:ind w:firstLine="360"/>
        <w:rPr>
          <w:rFonts w:ascii="GHEA Grapalat" w:hAnsi="GHEA Grapalat"/>
          <w:b/>
          <w:sz w:val="18"/>
          <w:szCs w:val="18"/>
          <w:lang w:eastAsia="en-US"/>
        </w:rPr>
      </w:pPr>
      <w:r w:rsidRPr="00D2453E">
        <w:rPr>
          <w:rFonts w:ascii="GHEA Grapalat" w:hAnsi="GHEA Grapalat"/>
          <w:sz w:val="18"/>
          <w:szCs w:val="18"/>
          <w:lang w:eastAsia="en-US"/>
        </w:rPr>
        <w:t>Примечание: срок годности препарата на момент доставки препарата покупателю должен быть следующим:</w:t>
      </w:r>
    </w:p>
    <w:p w:rsidR="000C7BF5" w:rsidRPr="00D2453E" w:rsidRDefault="000C7BF5" w:rsidP="000C7BF5">
      <w:pPr>
        <w:pStyle w:val="af4"/>
        <w:shd w:val="clear" w:color="auto" w:fill="FFFFFF"/>
        <w:spacing w:before="0" w:beforeAutospacing="0" w:after="0" w:afterAutospacing="0"/>
        <w:ind w:firstLine="360"/>
        <w:rPr>
          <w:rFonts w:ascii="GHEA Grapalat" w:hAnsi="GHEA Grapalat"/>
          <w:b/>
          <w:sz w:val="18"/>
          <w:szCs w:val="18"/>
          <w:lang w:eastAsia="en-US"/>
        </w:rPr>
      </w:pPr>
      <w:r w:rsidRPr="00D2453E">
        <w:rPr>
          <w:rFonts w:ascii="GHEA Grapalat" w:hAnsi="GHEA Grapalat"/>
          <w:sz w:val="18"/>
          <w:szCs w:val="18"/>
          <w:lang w:eastAsia="en-US"/>
        </w:rPr>
        <w:t>а. Препараты со сроком годности 2,5 года и больше должны иметь срок годности не менее 24 месяцев на момент доставки;</w:t>
      </w:r>
    </w:p>
    <w:p w:rsidR="000C7BF5" w:rsidRPr="00F072C3" w:rsidRDefault="000C7BF5" w:rsidP="000C7BF5">
      <w:pPr>
        <w:pStyle w:val="af4"/>
        <w:shd w:val="clear" w:color="auto" w:fill="FFFFFF"/>
        <w:spacing w:before="0" w:beforeAutospacing="0" w:after="0" w:afterAutospacing="0" w:line="276" w:lineRule="auto"/>
        <w:ind w:firstLine="360"/>
        <w:rPr>
          <w:rFonts w:ascii="Arial Unicode" w:hAnsi="Arial Unicode"/>
          <w:sz w:val="18"/>
          <w:szCs w:val="18"/>
          <w:lang w:val="pt-BR"/>
        </w:rPr>
      </w:pPr>
      <w:r>
        <w:rPr>
          <w:rFonts w:ascii="GHEA Grapalat" w:hAnsi="GHEA Grapalat"/>
          <w:sz w:val="18"/>
          <w:szCs w:val="18"/>
          <w:lang w:eastAsia="en-US"/>
        </w:rPr>
        <w:t xml:space="preserve">б. Препараты </w:t>
      </w:r>
      <w:r w:rsidRPr="00D2453E">
        <w:rPr>
          <w:rFonts w:ascii="GHEA Grapalat" w:hAnsi="GHEA Grapalat"/>
          <w:sz w:val="18"/>
          <w:szCs w:val="18"/>
          <w:lang w:eastAsia="en-US"/>
        </w:rPr>
        <w:t>со сроком годности до 2,5 лет должны иметь срок годности не менее 12 месяцев на момент доставки</w:t>
      </w:r>
      <w:r w:rsidRPr="00F072C3">
        <w:rPr>
          <w:rFonts w:ascii="Arial Unicode" w:hAnsi="Arial Unicode"/>
          <w:sz w:val="18"/>
          <w:szCs w:val="18"/>
          <w:lang w:val="pt-BR"/>
        </w:rPr>
        <w:t>,</w:t>
      </w:r>
    </w:p>
    <w:p w:rsidR="000C7BF5" w:rsidRDefault="000C7BF5" w:rsidP="000C7BF5">
      <w:pPr>
        <w:rPr>
          <w:rFonts w:ascii="Arial Unicode" w:hAnsi="Arial Unicode"/>
          <w:sz w:val="18"/>
          <w:szCs w:val="18"/>
        </w:rPr>
      </w:pPr>
      <w:r>
        <w:rPr>
          <w:rFonts w:ascii="Arial Unicode" w:hAnsi="Arial Unicode"/>
          <w:sz w:val="18"/>
          <w:szCs w:val="18"/>
        </w:rPr>
        <w:lastRenderedPageBreak/>
        <w:t>в</w:t>
      </w:r>
      <w:r w:rsidRPr="00D2453E">
        <w:rPr>
          <w:rFonts w:ascii="Arial Unicode" w:hAnsi="Arial Unicode"/>
          <w:sz w:val="18"/>
          <w:szCs w:val="18"/>
        </w:rPr>
        <w:t>. В определенных случаях, то есть при обоснованной необходимости удовлетворения срочной потребности пациентов или короткого срока годности препарата, остаточный срок годности препарата на момент доставки определяется заказчиком, но не менее 3 месяцев. Данный пункт действителен для лекарств, полученных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w:t>
      </w:r>
    </w:p>
    <w:p w:rsidR="000C7BF5" w:rsidRDefault="000C7BF5" w:rsidP="000C7BF5">
      <w:pPr>
        <w:rPr>
          <w:rFonts w:ascii="GHEA Grapalat" w:hAnsi="GHEA Grapalat" w:cs="Sylfaen"/>
          <w:b/>
          <w:sz w:val="18"/>
          <w:szCs w:val="18"/>
          <w:lang w:val="hy-AM"/>
        </w:rPr>
      </w:pPr>
      <w:r w:rsidRPr="00F072C3">
        <w:rPr>
          <w:rFonts w:ascii="GHEA Grapalat" w:hAnsi="GHEA Grapalat" w:cs="Sylfaen"/>
          <w:b/>
          <w:sz w:val="18"/>
          <w:szCs w:val="18"/>
          <w:lang w:val="hy-AM"/>
        </w:rPr>
        <w:t xml:space="preserve"> *</w:t>
      </w:r>
      <w:r w:rsidRPr="00D2453E">
        <w:t xml:space="preserve"> </w:t>
      </w:r>
      <w:r w:rsidRPr="00D2453E">
        <w:rPr>
          <w:rFonts w:ascii="GHEA Grapalat" w:hAnsi="GHEA Grapalat" w:cs="Sylfaen"/>
          <w:b/>
          <w:sz w:val="18"/>
          <w:szCs w:val="18"/>
          <w:lang w:val="hy-AM"/>
        </w:rPr>
        <w:t>Все продукты должны иметь сертификат качества, быть упакованы на заводе, если это применимо к продукту.</w:t>
      </w:r>
    </w:p>
    <w:p w:rsidR="000C7BF5" w:rsidRPr="00F072C3" w:rsidRDefault="000C7BF5" w:rsidP="000C7BF5">
      <w:pPr>
        <w:rPr>
          <w:rFonts w:ascii="GHEA Grapalat" w:hAnsi="GHEA Grapalat" w:cs="Sylfaen"/>
          <w:b/>
          <w:sz w:val="18"/>
          <w:szCs w:val="18"/>
          <w:lang w:val="hy-AM"/>
        </w:rPr>
      </w:pPr>
      <w:r w:rsidRPr="00F072C3">
        <w:rPr>
          <w:rFonts w:ascii="GHEA Grapalat" w:hAnsi="GHEA Grapalat" w:cs="Sylfaen"/>
          <w:b/>
          <w:sz w:val="18"/>
          <w:szCs w:val="18"/>
          <w:lang w:val="hy-AM"/>
        </w:rPr>
        <w:t xml:space="preserve">* </w:t>
      </w:r>
      <w:r w:rsidRPr="004F398D">
        <w:rPr>
          <w:rFonts w:ascii="GHEA Grapalat" w:hAnsi="GHEA Grapalat" w:cs="Sylfaen"/>
          <w:b/>
          <w:sz w:val="18"/>
          <w:szCs w:val="18"/>
          <w:lang w:val="hy-AM"/>
        </w:rPr>
        <w:t>Все продукты за счет сил и средств поставщиковб для каждой партии срок поставки определяется покупателем согласно</w:t>
      </w:r>
      <w:r>
        <w:rPr>
          <w:rFonts w:ascii="GHEA Grapalat" w:hAnsi="GHEA Grapalat" w:cs="Sylfaen"/>
          <w:b/>
          <w:sz w:val="18"/>
          <w:szCs w:val="18"/>
        </w:rPr>
        <w:t xml:space="preserve"> списку рассылки.</w:t>
      </w:r>
      <w:r w:rsidRPr="004F398D">
        <w:rPr>
          <w:rFonts w:ascii="GHEA Grapalat" w:hAnsi="GHEA Grapalat" w:cs="Sylfaen"/>
          <w:b/>
          <w:sz w:val="18"/>
          <w:szCs w:val="18"/>
          <w:lang w:val="hy-AM"/>
        </w:rPr>
        <w:t xml:space="preserve"> </w:t>
      </w:r>
    </w:p>
    <w:p w:rsidR="000C7BF5" w:rsidRPr="00F072C3" w:rsidRDefault="000C7BF5" w:rsidP="000C7BF5">
      <w:pPr>
        <w:ind w:firstLine="567"/>
        <w:jc w:val="both"/>
        <w:rPr>
          <w:rFonts w:ascii="GHEA Grapalat" w:hAnsi="GHEA Grapalat"/>
          <w:b/>
          <w:sz w:val="18"/>
          <w:szCs w:val="18"/>
          <w:lang w:val="es-ES"/>
        </w:rPr>
      </w:pPr>
      <w:r w:rsidRPr="00F072C3">
        <w:rPr>
          <w:rFonts w:ascii="GHEA Grapalat" w:hAnsi="GHEA Grapalat"/>
          <w:b/>
          <w:sz w:val="18"/>
          <w:szCs w:val="18"/>
          <w:lang w:val="pt-BR"/>
        </w:rPr>
        <w:t>*</w:t>
      </w:r>
      <w:r w:rsidRPr="004F398D">
        <w:t xml:space="preserve"> </w:t>
      </w:r>
      <w:r w:rsidRPr="004F398D">
        <w:rPr>
          <w:rFonts w:ascii="GHEA Grapalat" w:hAnsi="GHEA Grapalat"/>
          <w:b/>
          <w:sz w:val="18"/>
          <w:szCs w:val="18"/>
          <w:lang w:val="es-ES"/>
        </w:rPr>
        <w:t>В случае всех ссылок, понимать фразу «или эквивалент» в соответствии с требованиями пункт</w:t>
      </w:r>
      <w:r>
        <w:rPr>
          <w:rFonts w:ascii="GHEA Grapalat" w:hAnsi="GHEA Grapalat"/>
          <w:b/>
          <w:sz w:val="18"/>
          <w:szCs w:val="18"/>
        </w:rPr>
        <w:t>а</w:t>
      </w:r>
      <w:r w:rsidRPr="004F398D">
        <w:rPr>
          <w:rFonts w:ascii="GHEA Grapalat" w:hAnsi="GHEA Grapalat"/>
          <w:b/>
          <w:sz w:val="18"/>
          <w:szCs w:val="18"/>
          <w:lang w:val="es-ES"/>
        </w:rPr>
        <w:t xml:space="preserve"> 5 статьи 13, Закона РА о закупках</w:t>
      </w:r>
      <w:r w:rsidRPr="00F072C3">
        <w:rPr>
          <w:rFonts w:ascii="GHEA Grapalat" w:hAnsi="GHEA Grapalat"/>
          <w:b/>
          <w:sz w:val="18"/>
          <w:szCs w:val="18"/>
          <w:lang w:val="es-ES"/>
        </w:rPr>
        <w:t>:</w:t>
      </w:r>
    </w:p>
    <w:p w:rsidR="000C7BF5" w:rsidRPr="00F072C3" w:rsidRDefault="000C7BF5" w:rsidP="000C7BF5">
      <w:pPr>
        <w:rPr>
          <w:rFonts w:ascii="GHEA Grapalat" w:hAnsi="GHEA Grapalat"/>
          <w:i/>
          <w:sz w:val="18"/>
          <w:lang w:val="es-ES"/>
        </w:rPr>
      </w:pPr>
    </w:p>
    <w:p w:rsidR="000C7BF5" w:rsidRPr="00F072C3" w:rsidRDefault="000C7BF5" w:rsidP="000C7BF5">
      <w:pPr>
        <w:rPr>
          <w:rFonts w:ascii="GHEA Grapalat" w:hAnsi="GHEA Grapalat"/>
          <w:i/>
          <w:sz w:val="18"/>
          <w:lang w:val="hy-AM"/>
        </w:rPr>
      </w:pPr>
    </w:p>
    <w:p w:rsidR="000C7BF5" w:rsidRPr="00F072C3" w:rsidRDefault="000C7BF5" w:rsidP="000C7BF5">
      <w:pPr>
        <w:ind w:right="74"/>
        <w:jc w:val="right"/>
        <w:rPr>
          <w:rFonts w:ascii="GHEA Grapalat" w:hAnsi="GHEA Grapalat"/>
          <w:lang w:val="nl-NL" w:bidi="he-IL"/>
        </w:rPr>
      </w:pPr>
    </w:p>
    <w:p w:rsidR="000C7BF5" w:rsidRPr="00F072C3" w:rsidRDefault="000C7BF5" w:rsidP="000C7BF5">
      <w:pPr>
        <w:ind w:right="74"/>
        <w:jc w:val="right"/>
        <w:rPr>
          <w:rFonts w:ascii="GHEA Grapalat" w:hAnsi="GHEA Grapalat"/>
          <w:lang w:val="nl-NL" w:bidi="he-IL"/>
        </w:rPr>
      </w:pPr>
    </w:p>
    <w:p w:rsidR="000C7BF5" w:rsidRPr="00F072C3" w:rsidRDefault="000C7BF5" w:rsidP="000C7BF5">
      <w:pPr>
        <w:ind w:right="74"/>
        <w:jc w:val="right"/>
        <w:rPr>
          <w:rFonts w:ascii="GHEA Grapalat" w:hAnsi="GHEA Grapalat"/>
          <w:lang w:val="nl-NL" w:bidi="he-IL"/>
        </w:rPr>
      </w:pPr>
    </w:p>
    <w:p w:rsidR="000C7BF5" w:rsidRPr="00F072C3" w:rsidRDefault="000C7BF5" w:rsidP="000C7BF5">
      <w:pPr>
        <w:jc w:val="right"/>
        <w:rPr>
          <w:rFonts w:ascii="GHEA Grapalat" w:hAnsi="GHEA Grapalat"/>
          <w:i/>
          <w:sz w:val="18"/>
          <w:lang w:val="es-ES"/>
        </w:rPr>
      </w:pPr>
    </w:p>
    <w:p w:rsidR="000C7BF5" w:rsidRPr="00F072C3" w:rsidRDefault="000C7BF5" w:rsidP="000C7BF5">
      <w:pPr>
        <w:jc w:val="right"/>
        <w:rPr>
          <w:rFonts w:ascii="GHEA Grapalat" w:hAnsi="GHEA Grapalat"/>
          <w:i/>
          <w:sz w:val="18"/>
          <w:lang w:val="es-ES"/>
        </w:rPr>
      </w:pPr>
    </w:p>
    <w:p w:rsidR="000C7BF5" w:rsidRPr="00F072C3" w:rsidRDefault="000C7BF5" w:rsidP="000C7BF5">
      <w:pPr>
        <w:ind w:right="74"/>
        <w:jc w:val="right"/>
        <w:rPr>
          <w:rFonts w:ascii="GHEA Grapalat" w:hAnsi="GHEA Grapalat"/>
          <w:lang w:val="nl-NL" w:bidi="he-IL"/>
        </w:rPr>
      </w:pPr>
      <w:r w:rsidRPr="00F072C3">
        <w:rPr>
          <w:rFonts w:ascii="GHEA Grapalat" w:hAnsi="GHEA Grapalat" w:cs="Arial"/>
          <w:lang w:val="nl-NL" w:bidi="he-IL"/>
        </w:rPr>
        <w:t>«»</w:t>
      </w:r>
      <w:r w:rsidRPr="00F072C3">
        <w:rPr>
          <w:rFonts w:ascii="GHEA Grapalat" w:hAnsi="GHEA Grapalat" w:cs="Arial Armenian"/>
          <w:lang w:val="nl-NL" w:bidi="he-IL"/>
        </w:rPr>
        <w:t xml:space="preserve"> «» 20</w:t>
      </w:r>
      <w:r>
        <w:rPr>
          <w:rFonts w:ascii="GHEA Grapalat" w:hAnsi="GHEA Grapalat" w:cs="Arial Armenian"/>
          <w:lang w:val="nl-NL" w:bidi="he-IL"/>
        </w:rPr>
        <w:t>20</w:t>
      </w:r>
      <w:r>
        <w:rPr>
          <w:rFonts w:ascii="GHEA Grapalat" w:hAnsi="GHEA Grapalat" w:cs="Sylfaen"/>
          <w:lang w:val="nl-NL" w:bidi="he-IL"/>
        </w:rPr>
        <w:t>г</w:t>
      </w:r>
      <w:r w:rsidRPr="00F072C3">
        <w:rPr>
          <w:rFonts w:ascii="GHEA Grapalat" w:hAnsi="GHEA Grapalat"/>
          <w:lang w:val="nl-NL" w:bidi="he-IL"/>
        </w:rPr>
        <w:t>.</w:t>
      </w:r>
    </w:p>
    <w:p w:rsidR="000C7BF5" w:rsidRPr="00F072C3" w:rsidRDefault="000C7BF5" w:rsidP="000C7BF5">
      <w:pPr>
        <w:ind w:right="74"/>
        <w:jc w:val="right"/>
        <w:rPr>
          <w:rFonts w:ascii="GHEA Grapalat" w:hAnsi="GHEA Grapalat"/>
          <w:lang w:val="nl-NL" w:bidi="he-IL"/>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A37D8B">
        <w:rPr>
          <w:rFonts w:ascii="GHEA Grapalat" w:hAnsi="GHEA Grapalat"/>
          <w:i/>
          <w:sz w:val="18"/>
          <w:lang w:val="hy-AM"/>
        </w:rPr>
        <w:t xml:space="preserve"> </w:t>
      </w:r>
      <w:r w:rsidR="00A37D8B" w:rsidRPr="00AE2768">
        <w:rPr>
          <w:rFonts w:ascii="GHEA Grapalat" w:hAnsi="GHEA Grapalat"/>
          <w:i/>
          <w:sz w:val="18"/>
          <w:lang w:val="hy-AM"/>
        </w:rPr>
        <w:t xml:space="preserve">  </w:t>
      </w:r>
      <w:r w:rsidR="00A37D8B" w:rsidRPr="00D02C80">
        <w:rPr>
          <w:rFonts w:ascii="GHEA Grapalat" w:hAnsi="GHEA Grapalat"/>
          <w:i/>
          <w:sz w:val="18"/>
          <w:lang w:val="hy-AM"/>
        </w:rPr>
        <w:t>«ՔԲԿ-ԳՀԱՊՁԲ-2020/5</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0"/>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3"/>
        <w:gridCol w:w="1718"/>
        <w:gridCol w:w="3126"/>
        <w:gridCol w:w="804"/>
        <w:gridCol w:w="885"/>
        <w:gridCol w:w="601"/>
        <w:gridCol w:w="754"/>
        <w:gridCol w:w="498"/>
        <w:gridCol w:w="600"/>
        <w:gridCol w:w="628"/>
        <w:gridCol w:w="716"/>
        <w:gridCol w:w="860"/>
        <w:gridCol w:w="806"/>
        <w:gridCol w:w="809"/>
        <w:gridCol w:w="814"/>
        <w:gridCol w:w="683"/>
      </w:tblGrid>
      <w:tr w:rsidR="00B138F3" w:rsidRPr="00B138F3" w:rsidTr="00384589">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84589">
        <w:trPr>
          <w:trHeight w:val="747"/>
          <w:jc w:val="center"/>
        </w:trPr>
        <w:tc>
          <w:tcPr>
            <w:tcW w:w="160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71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312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458"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1"/>
              <w:t>**</w:t>
            </w:r>
          </w:p>
        </w:tc>
      </w:tr>
      <w:tr w:rsidR="00384589" w:rsidRPr="00B138F3" w:rsidTr="00384589">
        <w:trPr>
          <w:trHeight w:val="594"/>
          <w:jc w:val="center"/>
        </w:trPr>
        <w:tc>
          <w:tcPr>
            <w:tcW w:w="1603" w:type="dxa"/>
            <w:vAlign w:val="center"/>
          </w:tcPr>
          <w:p w:rsidR="00384589" w:rsidRPr="00F072C3" w:rsidRDefault="00384589" w:rsidP="00384589">
            <w:pPr>
              <w:jc w:val="center"/>
              <w:rPr>
                <w:rFonts w:ascii="GHEA Grapalat" w:hAnsi="GHEA Grapalat" w:cs="Arial LatArm"/>
              </w:rPr>
            </w:pPr>
          </w:p>
        </w:tc>
        <w:tc>
          <w:tcPr>
            <w:tcW w:w="1718" w:type="dxa"/>
            <w:vAlign w:val="center"/>
          </w:tcPr>
          <w:p w:rsidR="00384589" w:rsidRPr="00F072C3" w:rsidRDefault="00384589" w:rsidP="00384589">
            <w:pPr>
              <w:jc w:val="center"/>
              <w:rPr>
                <w:rFonts w:ascii="GHEA Grapalat" w:hAnsi="GHEA Grapalat"/>
                <w:sz w:val="16"/>
                <w:szCs w:val="16"/>
              </w:rPr>
            </w:pPr>
          </w:p>
        </w:tc>
        <w:tc>
          <w:tcPr>
            <w:tcW w:w="3126" w:type="dxa"/>
          </w:tcPr>
          <w:p w:rsidR="00384589" w:rsidRPr="00B138F3" w:rsidRDefault="00384589" w:rsidP="00384589">
            <w:pPr>
              <w:widowControl w:val="0"/>
              <w:jc w:val="center"/>
              <w:rPr>
                <w:rFonts w:ascii="GHEA Grapalat" w:hAnsi="GHEA Grapalat"/>
                <w:sz w:val="16"/>
                <w:szCs w:val="16"/>
              </w:rPr>
            </w:pPr>
          </w:p>
        </w:tc>
        <w:tc>
          <w:tcPr>
            <w:tcW w:w="804" w:type="dxa"/>
            <w:vAlign w:val="center"/>
          </w:tcPr>
          <w:p w:rsidR="00384589" w:rsidRPr="00B138F3" w:rsidRDefault="00384589" w:rsidP="00384589">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85" w:type="dxa"/>
            <w:vAlign w:val="center"/>
          </w:tcPr>
          <w:p w:rsidR="00384589" w:rsidRPr="00B138F3" w:rsidRDefault="00384589" w:rsidP="00384589">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01" w:type="dxa"/>
            <w:vAlign w:val="center"/>
          </w:tcPr>
          <w:p w:rsidR="00384589" w:rsidRPr="00B138F3" w:rsidRDefault="00384589" w:rsidP="0038458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54" w:type="dxa"/>
            <w:vAlign w:val="center"/>
          </w:tcPr>
          <w:p w:rsidR="00384589" w:rsidRPr="00B138F3" w:rsidRDefault="00384589" w:rsidP="0038458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498" w:type="dxa"/>
            <w:vAlign w:val="center"/>
          </w:tcPr>
          <w:p w:rsidR="00384589" w:rsidRPr="00B138F3" w:rsidRDefault="00384589" w:rsidP="0038458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0" w:type="dxa"/>
            <w:vAlign w:val="center"/>
          </w:tcPr>
          <w:p w:rsidR="00384589" w:rsidRPr="00B138F3" w:rsidRDefault="00384589" w:rsidP="0038458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28" w:type="dxa"/>
            <w:vAlign w:val="center"/>
          </w:tcPr>
          <w:p w:rsidR="00384589" w:rsidRPr="00B138F3" w:rsidRDefault="00384589" w:rsidP="0038458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16" w:type="dxa"/>
            <w:vAlign w:val="center"/>
          </w:tcPr>
          <w:p w:rsidR="00384589" w:rsidRPr="00B138F3" w:rsidRDefault="00384589" w:rsidP="0038458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0" w:type="dxa"/>
            <w:vAlign w:val="center"/>
          </w:tcPr>
          <w:p w:rsidR="00384589" w:rsidRPr="00B138F3" w:rsidRDefault="00384589" w:rsidP="0038458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06" w:type="dxa"/>
            <w:vAlign w:val="center"/>
          </w:tcPr>
          <w:p w:rsidR="00384589" w:rsidRPr="00B138F3" w:rsidRDefault="00384589" w:rsidP="0038458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09" w:type="dxa"/>
            <w:vAlign w:val="center"/>
          </w:tcPr>
          <w:p w:rsidR="00384589" w:rsidRPr="00B138F3" w:rsidRDefault="00384589" w:rsidP="0038458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14" w:type="dxa"/>
            <w:vAlign w:val="center"/>
          </w:tcPr>
          <w:p w:rsidR="00384589" w:rsidRPr="00B138F3" w:rsidRDefault="00384589" w:rsidP="0038458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683" w:type="dxa"/>
            <w:vAlign w:val="center"/>
          </w:tcPr>
          <w:p w:rsidR="00384589" w:rsidRPr="00B138F3" w:rsidRDefault="00384589" w:rsidP="00384589">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384589" w:rsidRPr="00B138F3" w:rsidTr="00384589">
        <w:trPr>
          <w:trHeight w:val="404"/>
          <w:jc w:val="center"/>
        </w:trPr>
        <w:tc>
          <w:tcPr>
            <w:tcW w:w="1603" w:type="dxa"/>
            <w:vAlign w:val="center"/>
          </w:tcPr>
          <w:p w:rsidR="00384589" w:rsidRPr="00F072C3" w:rsidRDefault="00384589" w:rsidP="00384589">
            <w:pPr>
              <w:jc w:val="center"/>
              <w:rPr>
                <w:rFonts w:ascii="GHEA Grapalat" w:hAnsi="GHEA Grapalat" w:cs="Arial LatArm"/>
              </w:rPr>
            </w:pPr>
          </w:p>
        </w:tc>
        <w:tc>
          <w:tcPr>
            <w:tcW w:w="1718" w:type="dxa"/>
            <w:vAlign w:val="center"/>
          </w:tcPr>
          <w:p w:rsidR="00384589" w:rsidRPr="00F072C3" w:rsidRDefault="00384589" w:rsidP="00384589">
            <w:pPr>
              <w:jc w:val="center"/>
              <w:rPr>
                <w:rFonts w:ascii="GHEA Grapalat" w:hAnsi="GHEA Grapalat"/>
                <w:sz w:val="16"/>
                <w:szCs w:val="16"/>
                <w:lang w:val="hy-AM"/>
              </w:rPr>
            </w:pPr>
          </w:p>
        </w:tc>
        <w:tc>
          <w:tcPr>
            <w:tcW w:w="3126" w:type="dxa"/>
          </w:tcPr>
          <w:p w:rsidR="00384589" w:rsidRPr="00B138F3" w:rsidRDefault="00384589" w:rsidP="00384589">
            <w:pPr>
              <w:widowControl w:val="0"/>
              <w:jc w:val="center"/>
              <w:rPr>
                <w:rFonts w:ascii="GHEA Grapalat" w:hAnsi="GHEA Grapalat"/>
                <w:sz w:val="16"/>
                <w:szCs w:val="16"/>
              </w:rPr>
            </w:pPr>
          </w:p>
        </w:tc>
        <w:tc>
          <w:tcPr>
            <w:tcW w:w="804" w:type="dxa"/>
            <w:vAlign w:val="center"/>
          </w:tcPr>
          <w:p w:rsidR="00384589" w:rsidRPr="00B138F3" w:rsidRDefault="00384589" w:rsidP="00384589">
            <w:pPr>
              <w:widowControl w:val="0"/>
              <w:jc w:val="center"/>
              <w:rPr>
                <w:rFonts w:ascii="GHEA Grapalat" w:hAnsi="GHEA Grapalat"/>
                <w:sz w:val="16"/>
                <w:szCs w:val="16"/>
              </w:rPr>
            </w:pPr>
            <w:r w:rsidRPr="00B138F3">
              <w:rPr>
                <w:rFonts w:ascii="GHEA Grapalat" w:hAnsi="GHEA Grapalat"/>
                <w:sz w:val="16"/>
                <w:szCs w:val="16"/>
              </w:rPr>
              <w:t>... %</w:t>
            </w:r>
          </w:p>
        </w:tc>
        <w:tc>
          <w:tcPr>
            <w:tcW w:w="885" w:type="dxa"/>
            <w:vAlign w:val="center"/>
          </w:tcPr>
          <w:p w:rsidR="00384589" w:rsidRPr="00B138F3" w:rsidRDefault="00384589" w:rsidP="00384589">
            <w:pPr>
              <w:widowControl w:val="0"/>
              <w:jc w:val="center"/>
              <w:rPr>
                <w:rFonts w:ascii="GHEA Grapalat" w:hAnsi="GHEA Grapalat"/>
                <w:sz w:val="16"/>
                <w:szCs w:val="16"/>
              </w:rPr>
            </w:pPr>
            <w:r w:rsidRPr="00B138F3">
              <w:rPr>
                <w:rFonts w:ascii="GHEA Grapalat" w:hAnsi="GHEA Grapalat"/>
                <w:sz w:val="16"/>
                <w:szCs w:val="16"/>
              </w:rPr>
              <w:t>... %</w:t>
            </w:r>
          </w:p>
        </w:tc>
        <w:tc>
          <w:tcPr>
            <w:tcW w:w="601" w:type="dxa"/>
            <w:vAlign w:val="center"/>
          </w:tcPr>
          <w:p w:rsidR="00384589" w:rsidRPr="00B138F3" w:rsidRDefault="00384589" w:rsidP="00384589">
            <w:pPr>
              <w:widowControl w:val="0"/>
              <w:jc w:val="center"/>
              <w:rPr>
                <w:rFonts w:ascii="GHEA Grapalat" w:hAnsi="GHEA Grapalat" w:cs="Arial"/>
                <w:sz w:val="16"/>
                <w:szCs w:val="16"/>
              </w:rPr>
            </w:pPr>
            <w:r w:rsidRPr="00B138F3">
              <w:rPr>
                <w:rFonts w:ascii="GHEA Grapalat" w:hAnsi="GHEA Grapalat"/>
                <w:sz w:val="16"/>
                <w:szCs w:val="16"/>
              </w:rPr>
              <w:t>... %</w:t>
            </w:r>
          </w:p>
        </w:tc>
        <w:tc>
          <w:tcPr>
            <w:tcW w:w="754" w:type="dxa"/>
            <w:vAlign w:val="center"/>
          </w:tcPr>
          <w:p w:rsidR="00384589" w:rsidRPr="00B138F3" w:rsidRDefault="00384589" w:rsidP="00384589">
            <w:pPr>
              <w:widowControl w:val="0"/>
              <w:jc w:val="center"/>
              <w:rPr>
                <w:rFonts w:ascii="GHEA Grapalat" w:hAnsi="GHEA Grapalat" w:cs="Arial"/>
                <w:sz w:val="16"/>
                <w:szCs w:val="16"/>
              </w:rPr>
            </w:pPr>
            <w:r w:rsidRPr="00B138F3">
              <w:rPr>
                <w:rFonts w:ascii="GHEA Grapalat" w:hAnsi="GHEA Grapalat"/>
                <w:sz w:val="16"/>
                <w:szCs w:val="16"/>
              </w:rPr>
              <w:t>... %</w:t>
            </w:r>
          </w:p>
        </w:tc>
        <w:tc>
          <w:tcPr>
            <w:tcW w:w="498" w:type="dxa"/>
            <w:vAlign w:val="center"/>
          </w:tcPr>
          <w:p w:rsidR="00384589" w:rsidRPr="00B138F3" w:rsidRDefault="00384589" w:rsidP="00384589">
            <w:pPr>
              <w:widowControl w:val="0"/>
              <w:jc w:val="center"/>
              <w:rPr>
                <w:rFonts w:ascii="GHEA Grapalat" w:hAnsi="GHEA Grapalat" w:cs="Arial"/>
                <w:sz w:val="16"/>
                <w:szCs w:val="16"/>
              </w:rPr>
            </w:pPr>
            <w:r w:rsidRPr="00B138F3">
              <w:rPr>
                <w:rFonts w:ascii="GHEA Grapalat" w:hAnsi="GHEA Grapalat"/>
                <w:sz w:val="16"/>
                <w:szCs w:val="16"/>
              </w:rPr>
              <w:t>... %</w:t>
            </w:r>
          </w:p>
        </w:tc>
        <w:tc>
          <w:tcPr>
            <w:tcW w:w="600" w:type="dxa"/>
            <w:vAlign w:val="center"/>
          </w:tcPr>
          <w:p w:rsidR="00384589" w:rsidRPr="00B138F3" w:rsidRDefault="00384589" w:rsidP="00384589">
            <w:pPr>
              <w:widowControl w:val="0"/>
              <w:jc w:val="center"/>
              <w:rPr>
                <w:rFonts w:ascii="GHEA Grapalat" w:hAnsi="GHEA Grapalat" w:cs="Arial"/>
                <w:sz w:val="16"/>
                <w:szCs w:val="16"/>
              </w:rPr>
            </w:pPr>
            <w:r w:rsidRPr="00B138F3">
              <w:rPr>
                <w:rFonts w:ascii="GHEA Grapalat" w:hAnsi="GHEA Grapalat"/>
                <w:sz w:val="16"/>
                <w:szCs w:val="16"/>
              </w:rPr>
              <w:t>... %</w:t>
            </w:r>
          </w:p>
        </w:tc>
        <w:tc>
          <w:tcPr>
            <w:tcW w:w="628" w:type="dxa"/>
            <w:vAlign w:val="center"/>
          </w:tcPr>
          <w:p w:rsidR="00384589" w:rsidRPr="00B138F3" w:rsidRDefault="00384589" w:rsidP="00384589">
            <w:pPr>
              <w:widowControl w:val="0"/>
              <w:jc w:val="center"/>
              <w:rPr>
                <w:rFonts w:ascii="GHEA Grapalat" w:hAnsi="GHEA Grapalat" w:cs="Arial"/>
                <w:sz w:val="16"/>
                <w:szCs w:val="16"/>
              </w:rPr>
            </w:pPr>
            <w:r w:rsidRPr="00B138F3">
              <w:rPr>
                <w:rFonts w:ascii="GHEA Grapalat" w:hAnsi="GHEA Grapalat"/>
                <w:sz w:val="16"/>
                <w:szCs w:val="16"/>
              </w:rPr>
              <w:t>... %</w:t>
            </w:r>
          </w:p>
        </w:tc>
        <w:tc>
          <w:tcPr>
            <w:tcW w:w="716" w:type="dxa"/>
            <w:vAlign w:val="center"/>
          </w:tcPr>
          <w:p w:rsidR="00384589" w:rsidRPr="00B138F3" w:rsidRDefault="00384589" w:rsidP="00384589">
            <w:pPr>
              <w:widowControl w:val="0"/>
              <w:jc w:val="center"/>
              <w:rPr>
                <w:rFonts w:ascii="GHEA Grapalat" w:hAnsi="GHEA Grapalat" w:cs="Arial"/>
                <w:sz w:val="16"/>
                <w:szCs w:val="16"/>
              </w:rPr>
            </w:pPr>
            <w:r w:rsidRPr="00B138F3">
              <w:rPr>
                <w:rFonts w:ascii="GHEA Grapalat" w:hAnsi="GHEA Grapalat"/>
                <w:sz w:val="16"/>
                <w:szCs w:val="16"/>
              </w:rPr>
              <w:t>... %</w:t>
            </w:r>
          </w:p>
        </w:tc>
        <w:tc>
          <w:tcPr>
            <w:tcW w:w="860" w:type="dxa"/>
            <w:vAlign w:val="center"/>
          </w:tcPr>
          <w:p w:rsidR="00384589" w:rsidRPr="00B138F3" w:rsidRDefault="00384589" w:rsidP="00384589">
            <w:pPr>
              <w:widowControl w:val="0"/>
              <w:jc w:val="center"/>
              <w:rPr>
                <w:rFonts w:ascii="GHEA Grapalat" w:hAnsi="GHEA Grapalat" w:cs="Arial"/>
                <w:sz w:val="16"/>
                <w:szCs w:val="16"/>
              </w:rPr>
            </w:pPr>
            <w:r w:rsidRPr="00B138F3">
              <w:rPr>
                <w:rFonts w:ascii="GHEA Grapalat" w:hAnsi="GHEA Grapalat"/>
                <w:sz w:val="16"/>
                <w:szCs w:val="16"/>
              </w:rPr>
              <w:t>... %</w:t>
            </w:r>
          </w:p>
        </w:tc>
        <w:tc>
          <w:tcPr>
            <w:tcW w:w="806" w:type="dxa"/>
            <w:vAlign w:val="center"/>
          </w:tcPr>
          <w:p w:rsidR="00384589" w:rsidRPr="00B138F3" w:rsidRDefault="00384589" w:rsidP="00384589">
            <w:pPr>
              <w:widowControl w:val="0"/>
              <w:jc w:val="center"/>
              <w:rPr>
                <w:rFonts w:ascii="GHEA Grapalat" w:hAnsi="GHEA Grapalat" w:cs="Arial"/>
                <w:sz w:val="16"/>
                <w:szCs w:val="16"/>
              </w:rPr>
            </w:pPr>
            <w:r w:rsidRPr="00B138F3">
              <w:rPr>
                <w:rFonts w:ascii="GHEA Grapalat" w:hAnsi="GHEA Grapalat"/>
                <w:sz w:val="16"/>
                <w:szCs w:val="16"/>
              </w:rPr>
              <w:t>... %</w:t>
            </w:r>
          </w:p>
        </w:tc>
        <w:tc>
          <w:tcPr>
            <w:tcW w:w="809" w:type="dxa"/>
            <w:vAlign w:val="center"/>
          </w:tcPr>
          <w:p w:rsidR="00384589" w:rsidRPr="00B138F3" w:rsidRDefault="00384589" w:rsidP="00384589">
            <w:pPr>
              <w:widowControl w:val="0"/>
              <w:jc w:val="center"/>
              <w:rPr>
                <w:rFonts w:ascii="GHEA Grapalat" w:hAnsi="GHEA Grapalat" w:cs="Arial"/>
                <w:sz w:val="16"/>
                <w:szCs w:val="16"/>
              </w:rPr>
            </w:pPr>
            <w:r w:rsidRPr="00B138F3">
              <w:rPr>
                <w:rFonts w:ascii="GHEA Grapalat" w:hAnsi="GHEA Grapalat"/>
                <w:sz w:val="16"/>
                <w:szCs w:val="16"/>
              </w:rPr>
              <w:t>... %</w:t>
            </w:r>
          </w:p>
        </w:tc>
        <w:tc>
          <w:tcPr>
            <w:tcW w:w="814" w:type="dxa"/>
            <w:vAlign w:val="center"/>
          </w:tcPr>
          <w:p w:rsidR="00384589" w:rsidRPr="00B138F3" w:rsidRDefault="00384589" w:rsidP="00384589">
            <w:pPr>
              <w:widowControl w:val="0"/>
              <w:jc w:val="center"/>
              <w:rPr>
                <w:rFonts w:ascii="GHEA Grapalat" w:hAnsi="GHEA Grapalat" w:cs="Arial"/>
                <w:sz w:val="16"/>
                <w:szCs w:val="16"/>
              </w:rPr>
            </w:pPr>
            <w:r w:rsidRPr="00B138F3">
              <w:rPr>
                <w:rFonts w:ascii="GHEA Grapalat" w:hAnsi="GHEA Grapalat"/>
                <w:sz w:val="16"/>
                <w:szCs w:val="16"/>
              </w:rPr>
              <w:t>... %</w:t>
            </w:r>
          </w:p>
        </w:tc>
        <w:tc>
          <w:tcPr>
            <w:tcW w:w="683" w:type="dxa"/>
            <w:vAlign w:val="center"/>
          </w:tcPr>
          <w:p w:rsidR="00384589" w:rsidRPr="00B138F3" w:rsidRDefault="00384589" w:rsidP="00384589">
            <w:pPr>
              <w:widowControl w:val="0"/>
              <w:jc w:val="center"/>
              <w:rPr>
                <w:rFonts w:ascii="GHEA Grapalat" w:hAnsi="GHEA Grapalat"/>
                <w:b/>
                <w:sz w:val="16"/>
                <w:szCs w:val="16"/>
              </w:rPr>
            </w:pPr>
            <w:r w:rsidRPr="00B138F3">
              <w:rPr>
                <w:rFonts w:ascii="GHEA Grapalat" w:hAnsi="GHEA Grapalat"/>
                <w:sz w:val="16"/>
                <w:szCs w:val="16"/>
              </w:rPr>
              <w:t>... %</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1</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33611100</w:t>
            </w:r>
          </w:p>
        </w:tc>
        <w:tc>
          <w:tcPr>
            <w:tcW w:w="3126" w:type="dxa"/>
            <w:vAlign w:val="center"/>
          </w:tcPr>
          <w:p w:rsidR="00384589" w:rsidRPr="00F072C3" w:rsidRDefault="00384589" w:rsidP="00384589">
            <w:pPr>
              <w:pStyle w:val="23"/>
              <w:spacing w:line="240" w:lineRule="auto"/>
              <w:ind w:firstLine="0"/>
              <w:jc w:val="center"/>
              <w:rPr>
                <w:rFonts w:ascii="GHEA Grapalat" w:hAnsi="GHEA Grapalat"/>
                <w:sz w:val="16"/>
                <w:szCs w:val="16"/>
              </w:rPr>
            </w:pPr>
            <w:r>
              <w:rPr>
                <w:rFonts w:ascii="GHEA Grapalat" w:hAnsi="GHEA Grapalat" w:cs="Sylfaen"/>
                <w:lang w:val="hy-AM"/>
              </w:rPr>
              <w:t xml:space="preserve">  </w:t>
            </w:r>
            <w:r>
              <w:rPr>
                <w:rFonts w:ascii="GHEA Grapalat" w:hAnsi="GHEA Grapalat" w:cs="Sylfaen"/>
              </w:rPr>
              <w:t>Омепразол</w:t>
            </w:r>
            <w:r w:rsidRPr="00F072C3">
              <w:rPr>
                <w:rFonts w:ascii="GHEA Grapalat" w:hAnsi="GHEA Grapalat" w:cs="Sylfaen"/>
              </w:rPr>
              <w:t xml:space="preserve"> a02bc01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Default="00384589" w:rsidP="00384589">
            <w:pPr>
              <w:jc w:val="center"/>
            </w:pPr>
            <w:r>
              <w:t>-</w:t>
            </w:r>
          </w:p>
        </w:tc>
        <w:tc>
          <w:tcPr>
            <w:tcW w:w="716" w:type="dxa"/>
            <w:textDirection w:val="btLr"/>
            <w:vAlign w:val="center"/>
          </w:tcPr>
          <w:p w:rsidR="00384589" w:rsidRPr="00AE2768" w:rsidRDefault="00384589" w:rsidP="00384589">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r>
              <w:rPr>
                <w:rFonts w:ascii="GHEA Grapalat" w:hAnsi="GHEA Grapalat" w:cs="Arial"/>
                <w:sz w:val="18"/>
                <w:szCs w:val="18"/>
                <w:lang w:val="pt-BR"/>
              </w:rPr>
              <w:t>%</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384589" w:rsidTr="00384589">
        <w:trPr>
          <w:trHeight w:val="143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2</w:t>
            </w:r>
          </w:p>
        </w:tc>
        <w:tc>
          <w:tcPr>
            <w:tcW w:w="1718" w:type="dxa"/>
            <w:vAlign w:val="center"/>
          </w:tcPr>
          <w:p w:rsidR="00384589" w:rsidRPr="00F072C3" w:rsidRDefault="00384589" w:rsidP="00384589">
            <w:pPr>
              <w:jc w:val="center"/>
              <w:rPr>
                <w:rFonts w:ascii="GHEA Grapalat" w:hAnsi="GHEA Grapalat"/>
                <w:sz w:val="16"/>
                <w:szCs w:val="16"/>
                <w:lang w:val="hy-AM"/>
              </w:rPr>
            </w:pPr>
            <w:r w:rsidRPr="009E1E28">
              <w:rPr>
                <w:rFonts w:ascii="GHEA Grapalat" w:hAnsi="GHEA Grapalat"/>
                <w:sz w:val="16"/>
                <w:szCs w:val="16"/>
                <w:lang w:val="hy-AM"/>
              </w:rPr>
              <w:t>33611110/</w:t>
            </w:r>
            <w:r w:rsidRPr="00F072C3">
              <w:rPr>
                <w:rFonts w:ascii="GHEA Grapalat" w:hAnsi="GHEA Grapalat"/>
                <w:sz w:val="16"/>
                <w:szCs w:val="16"/>
                <w:lang w:val="hy-AM"/>
              </w:rPr>
              <w:t>1</w:t>
            </w:r>
          </w:p>
        </w:tc>
        <w:tc>
          <w:tcPr>
            <w:tcW w:w="3126" w:type="dxa"/>
            <w:vAlign w:val="center"/>
          </w:tcPr>
          <w:p w:rsidR="00384589" w:rsidRPr="000C7BF5" w:rsidRDefault="00384589" w:rsidP="00384589">
            <w:pPr>
              <w:pStyle w:val="23"/>
              <w:spacing w:line="240" w:lineRule="auto"/>
              <w:ind w:firstLine="0"/>
              <w:jc w:val="center"/>
              <w:rPr>
                <w:rFonts w:ascii="GHEA Grapalat" w:hAnsi="GHEA Grapalat"/>
                <w:sz w:val="16"/>
                <w:szCs w:val="16"/>
                <w:lang w:val="hy-AM"/>
              </w:rPr>
            </w:pPr>
            <w:r w:rsidRPr="000C7BF5">
              <w:rPr>
                <w:rFonts w:ascii="GHEA Grapalat" w:hAnsi="GHEA Grapalat" w:cs="Sylfaen"/>
                <w:lang w:val="hy-AM"/>
              </w:rPr>
              <w:t>Гидроксид алюминия</w:t>
            </w:r>
            <w:r w:rsidRPr="00C7255E">
              <w:rPr>
                <w:rFonts w:ascii="GHEA Grapalat" w:hAnsi="GHEA Grapalat" w:cs="Sylfaen"/>
                <w:lang w:val="hy-AM"/>
              </w:rPr>
              <w:t>+</w:t>
            </w:r>
            <w:r w:rsidRPr="000C7BF5">
              <w:rPr>
                <w:rFonts w:ascii="GHEA Grapalat" w:hAnsi="GHEA Grapalat" w:cs="Sylfaen"/>
                <w:lang w:val="hy-AM"/>
              </w:rPr>
              <w:t xml:space="preserve"> гидроксид магния</w:t>
            </w:r>
            <w:r w:rsidRPr="000C7BF5">
              <w:rPr>
                <w:rFonts w:ascii="GHEA Grapalat" w:hAnsi="GHEA Grapalat"/>
                <w:lang w:val="hy-AM"/>
              </w:rPr>
              <w:t xml:space="preserve"> a02aa04  a02ab01 g04bx01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384589" w:rsidTr="00384589">
        <w:trPr>
          <w:trHeight w:val="588"/>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3</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rPr>
              <w:t>33611110/</w:t>
            </w:r>
            <w:r w:rsidRPr="00F072C3">
              <w:rPr>
                <w:rFonts w:ascii="GHEA Grapalat" w:hAnsi="GHEA Grapalat"/>
                <w:sz w:val="16"/>
                <w:szCs w:val="16"/>
                <w:lang w:val="hy-AM"/>
              </w:rPr>
              <w:t>2</w:t>
            </w:r>
          </w:p>
        </w:tc>
        <w:tc>
          <w:tcPr>
            <w:tcW w:w="3126" w:type="dxa"/>
            <w:vAlign w:val="center"/>
          </w:tcPr>
          <w:p w:rsidR="00384589" w:rsidRPr="000C7BF5" w:rsidRDefault="00384589" w:rsidP="00384589">
            <w:pPr>
              <w:pStyle w:val="23"/>
              <w:spacing w:line="240" w:lineRule="auto"/>
              <w:ind w:firstLine="0"/>
              <w:jc w:val="center"/>
              <w:rPr>
                <w:rFonts w:ascii="GHEA Grapalat" w:hAnsi="GHEA Grapalat"/>
                <w:sz w:val="16"/>
                <w:szCs w:val="16"/>
                <w:lang w:val="hy-AM"/>
              </w:rPr>
            </w:pPr>
            <w:r w:rsidRPr="000C7BF5">
              <w:rPr>
                <w:rFonts w:ascii="GHEA Grapalat" w:hAnsi="GHEA Grapalat" w:cs="Sylfaen"/>
                <w:lang w:val="hy-AM"/>
              </w:rPr>
              <w:t>Гидроксид алюминия</w:t>
            </w:r>
            <w:r w:rsidRPr="00C7255E">
              <w:rPr>
                <w:rFonts w:ascii="GHEA Grapalat" w:hAnsi="GHEA Grapalat" w:cs="Sylfaen"/>
                <w:lang w:val="hy-AM"/>
              </w:rPr>
              <w:t>+</w:t>
            </w:r>
            <w:r w:rsidRPr="000C7BF5">
              <w:rPr>
                <w:rFonts w:ascii="GHEA Grapalat" w:hAnsi="GHEA Grapalat" w:cs="Sylfaen"/>
                <w:lang w:val="hy-AM"/>
              </w:rPr>
              <w:t xml:space="preserve"> гидроксид магния</w:t>
            </w:r>
            <w:r w:rsidRPr="000C7BF5">
              <w:rPr>
                <w:rFonts w:ascii="GHEA Grapalat" w:hAnsi="GHEA Grapalat"/>
                <w:lang w:val="hy-AM"/>
              </w:rPr>
              <w:t xml:space="preserve"> a02aa04  a02ab01 g04bx01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71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lastRenderedPageBreak/>
              <w:t>4</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pt-BR"/>
              </w:rPr>
              <w:t>33611120/1</w:t>
            </w:r>
          </w:p>
        </w:tc>
        <w:tc>
          <w:tcPr>
            <w:tcW w:w="3126" w:type="dxa"/>
            <w:vAlign w:val="center"/>
          </w:tcPr>
          <w:p w:rsidR="00384589" w:rsidRPr="00F072C3" w:rsidRDefault="00384589" w:rsidP="00384589">
            <w:pPr>
              <w:pStyle w:val="23"/>
              <w:spacing w:line="240" w:lineRule="auto"/>
              <w:ind w:firstLine="0"/>
              <w:jc w:val="center"/>
              <w:rPr>
                <w:rFonts w:ascii="GHEA Grapalat" w:hAnsi="GHEA Grapalat"/>
                <w:sz w:val="16"/>
                <w:szCs w:val="16"/>
              </w:rPr>
            </w:pPr>
            <w:r>
              <w:rPr>
                <w:rFonts w:ascii="GHEA Grapalat" w:hAnsi="GHEA Grapalat" w:cs="Sylfaen"/>
              </w:rPr>
              <w:t>фамотидин</w:t>
            </w:r>
            <w:r w:rsidRPr="00F072C3">
              <w:rPr>
                <w:rFonts w:ascii="GHEA Grapalat" w:hAnsi="GHEA Grapalat"/>
              </w:rPr>
              <w:t xml:space="preserve">  A02BA03    </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71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5</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pt-BR"/>
              </w:rPr>
              <w:t>33611120/2</w:t>
            </w:r>
          </w:p>
        </w:tc>
        <w:tc>
          <w:tcPr>
            <w:tcW w:w="3126" w:type="dxa"/>
            <w:vAlign w:val="center"/>
          </w:tcPr>
          <w:p w:rsidR="00384589" w:rsidRPr="00F072C3" w:rsidRDefault="00384589" w:rsidP="00384589">
            <w:pPr>
              <w:pStyle w:val="23"/>
              <w:spacing w:line="240" w:lineRule="auto"/>
              <w:ind w:firstLine="0"/>
              <w:jc w:val="center"/>
              <w:rPr>
                <w:rFonts w:ascii="GHEA Grapalat" w:hAnsi="GHEA Grapalat"/>
                <w:sz w:val="16"/>
                <w:szCs w:val="16"/>
              </w:rPr>
            </w:pPr>
            <w:r>
              <w:rPr>
                <w:rFonts w:ascii="GHEA Grapalat" w:hAnsi="GHEA Grapalat" w:cs="Sylfaen"/>
              </w:rPr>
              <w:t>фамотидин</w:t>
            </w:r>
            <w:r w:rsidRPr="00F072C3">
              <w:rPr>
                <w:rFonts w:ascii="GHEA Grapalat" w:hAnsi="GHEA Grapalat"/>
              </w:rPr>
              <w:t xml:space="preserve">  A02BA03    </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930"/>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6</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pt-BR"/>
              </w:rPr>
              <w:t>33611120/3</w:t>
            </w:r>
          </w:p>
        </w:tc>
        <w:tc>
          <w:tcPr>
            <w:tcW w:w="3126" w:type="dxa"/>
            <w:vAlign w:val="center"/>
          </w:tcPr>
          <w:p w:rsidR="00384589" w:rsidRPr="00F072C3" w:rsidRDefault="00384589" w:rsidP="00384589">
            <w:pPr>
              <w:pStyle w:val="23"/>
              <w:spacing w:line="240" w:lineRule="auto"/>
              <w:ind w:firstLine="0"/>
              <w:jc w:val="center"/>
              <w:rPr>
                <w:rFonts w:ascii="GHEA Grapalat" w:hAnsi="GHEA Grapalat"/>
                <w:sz w:val="16"/>
                <w:szCs w:val="16"/>
              </w:rPr>
            </w:pPr>
            <w:r>
              <w:rPr>
                <w:rFonts w:ascii="GHEA Grapalat" w:hAnsi="GHEA Grapalat" w:cs="Sylfaen"/>
              </w:rPr>
              <w:t>фамотидин</w:t>
            </w:r>
            <w:r w:rsidRPr="00F072C3">
              <w:rPr>
                <w:rFonts w:ascii="GHEA Grapalat" w:hAnsi="GHEA Grapalat"/>
              </w:rPr>
              <w:t xml:space="preserve">  A02BA03    </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696"/>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7</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33611130/1</w:t>
            </w:r>
          </w:p>
        </w:tc>
        <w:tc>
          <w:tcPr>
            <w:tcW w:w="3126" w:type="dxa"/>
            <w:vAlign w:val="center"/>
          </w:tcPr>
          <w:p w:rsidR="00384589" w:rsidRPr="00F072C3" w:rsidRDefault="00384589" w:rsidP="00384589">
            <w:pPr>
              <w:rPr>
                <w:rFonts w:ascii="GHEA Grapalat" w:hAnsi="GHEA Grapalat"/>
                <w:sz w:val="20"/>
                <w:szCs w:val="20"/>
              </w:rPr>
            </w:pPr>
            <w:r>
              <w:rPr>
                <w:rFonts w:ascii="GHEA Grapalat" w:hAnsi="GHEA Grapalat"/>
                <w:sz w:val="20"/>
                <w:szCs w:val="20"/>
              </w:rPr>
              <w:t>атропин</w:t>
            </w:r>
            <w:r w:rsidRPr="00F072C3">
              <w:rPr>
                <w:rFonts w:ascii="GHEA Grapalat" w:hAnsi="GHEA Grapalat"/>
                <w:sz w:val="20"/>
                <w:szCs w:val="20"/>
              </w:rPr>
              <w:t xml:space="preserve"> a03ba01, s01fa01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822"/>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8</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33611130/2</w:t>
            </w:r>
          </w:p>
        </w:tc>
        <w:tc>
          <w:tcPr>
            <w:tcW w:w="3126" w:type="dxa"/>
            <w:vAlign w:val="center"/>
          </w:tcPr>
          <w:p w:rsidR="00384589" w:rsidRPr="00F072C3" w:rsidRDefault="00384589" w:rsidP="00384589">
            <w:pPr>
              <w:rPr>
                <w:rFonts w:ascii="GHEA Grapalat" w:hAnsi="GHEA Grapalat"/>
                <w:sz w:val="20"/>
                <w:szCs w:val="20"/>
              </w:rPr>
            </w:pPr>
            <w:r>
              <w:rPr>
                <w:rFonts w:ascii="GHEA Grapalat" w:hAnsi="GHEA Grapalat"/>
                <w:sz w:val="20"/>
                <w:szCs w:val="20"/>
              </w:rPr>
              <w:t>атропин</w:t>
            </w:r>
            <w:r w:rsidRPr="00F072C3">
              <w:rPr>
                <w:rFonts w:ascii="GHEA Grapalat" w:hAnsi="GHEA Grapalat"/>
                <w:sz w:val="20"/>
                <w:szCs w:val="20"/>
              </w:rPr>
              <w:t xml:space="preserve"> a03ba01, s01fa01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858"/>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9</w:t>
            </w:r>
          </w:p>
        </w:tc>
        <w:tc>
          <w:tcPr>
            <w:tcW w:w="1718" w:type="dxa"/>
            <w:vAlign w:val="center"/>
          </w:tcPr>
          <w:p w:rsidR="00384589" w:rsidRPr="00F072C3" w:rsidRDefault="00384589" w:rsidP="00384589">
            <w:pPr>
              <w:jc w:val="center"/>
              <w:rPr>
                <w:rFonts w:ascii="GHEA Grapalat" w:hAnsi="GHEA Grapalat"/>
                <w:sz w:val="16"/>
                <w:szCs w:val="16"/>
                <w:lang w:val="pt-BR"/>
              </w:rPr>
            </w:pPr>
            <w:r w:rsidRPr="00F072C3">
              <w:rPr>
                <w:rFonts w:ascii="GHEA Grapalat" w:hAnsi="GHEA Grapalat"/>
                <w:sz w:val="16"/>
                <w:szCs w:val="16"/>
              </w:rPr>
              <w:t>33611150/1</w:t>
            </w:r>
          </w:p>
        </w:tc>
        <w:tc>
          <w:tcPr>
            <w:tcW w:w="3126" w:type="dxa"/>
            <w:vAlign w:val="center"/>
          </w:tcPr>
          <w:p w:rsidR="00384589" w:rsidRPr="00F072C3" w:rsidRDefault="00384589" w:rsidP="00384589">
            <w:pPr>
              <w:rPr>
                <w:rFonts w:ascii="GHEA Grapalat" w:hAnsi="GHEA Grapalat"/>
                <w:sz w:val="20"/>
                <w:szCs w:val="20"/>
              </w:rPr>
            </w:pPr>
            <w:r>
              <w:rPr>
                <w:rFonts w:ascii="GHEA Grapalat" w:hAnsi="GHEA Grapalat" w:cs="Sylfaen"/>
                <w:sz w:val="20"/>
                <w:szCs w:val="20"/>
              </w:rPr>
              <w:t>панкреатин</w:t>
            </w:r>
            <w:r w:rsidRPr="00F072C3">
              <w:rPr>
                <w:rFonts w:ascii="GHEA Grapalat" w:hAnsi="GHEA Grapalat"/>
                <w:sz w:val="20"/>
                <w:szCs w:val="20"/>
              </w:rPr>
              <w:t xml:space="preserve"> a09a</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71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10</w:t>
            </w:r>
          </w:p>
        </w:tc>
        <w:tc>
          <w:tcPr>
            <w:tcW w:w="1718" w:type="dxa"/>
            <w:vAlign w:val="center"/>
          </w:tcPr>
          <w:p w:rsidR="00384589" w:rsidRPr="00F072C3" w:rsidRDefault="00384589" w:rsidP="00384589">
            <w:pPr>
              <w:jc w:val="center"/>
              <w:rPr>
                <w:rFonts w:ascii="GHEA Grapalat" w:hAnsi="GHEA Grapalat"/>
                <w:sz w:val="16"/>
                <w:szCs w:val="16"/>
                <w:lang w:val="pt-BR"/>
              </w:rPr>
            </w:pPr>
            <w:r w:rsidRPr="00F072C3">
              <w:rPr>
                <w:rFonts w:ascii="GHEA Grapalat" w:hAnsi="GHEA Grapalat"/>
                <w:sz w:val="16"/>
                <w:szCs w:val="16"/>
              </w:rPr>
              <w:t>33611150/2</w:t>
            </w:r>
          </w:p>
        </w:tc>
        <w:tc>
          <w:tcPr>
            <w:tcW w:w="3126" w:type="dxa"/>
            <w:vAlign w:val="center"/>
          </w:tcPr>
          <w:p w:rsidR="00384589" w:rsidRPr="00F072C3" w:rsidRDefault="00384589" w:rsidP="00384589">
            <w:pPr>
              <w:rPr>
                <w:rFonts w:ascii="GHEA Grapalat" w:hAnsi="GHEA Grapalat"/>
                <w:sz w:val="20"/>
                <w:szCs w:val="20"/>
              </w:rPr>
            </w:pPr>
            <w:r>
              <w:rPr>
                <w:rFonts w:ascii="GHEA Grapalat" w:hAnsi="GHEA Grapalat" w:cs="Sylfaen"/>
                <w:sz w:val="20"/>
                <w:szCs w:val="20"/>
              </w:rPr>
              <w:t>панкреатин</w:t>
            </w:r>
            <w:r w:rsidRPr="00F072C3">
              <w:rPr>
                <w:rFonts w:ascii="GHEA Grapalat" w:hAnsi="GHEA Grapalat"/>
                <w:sz w:val="20"/>
                <w:szCs w:val="20"/>
              </w:rPr>
              <w:t xml:space="preserve"> a09a</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840"/>
          <w:jc w:val="center"/>
        </w:trPr>
        <w:tc>
          <w:tcPr>
            <w:tcW w:w="1603" w:type="dxa"/>
            <w:vAlign w:val="center"/>
          </w:tcPr>
          <w:p w:rsidR="00384589" w:rsidRPr="00F072C3" w:rsidRDefault="00384589" w:rsidP="00384589">
            <w:pPr>
              <w:jc w:val="center"/>
              <w:rPr>
                <w:lang w:val="pt-BR"/>
              </w:rPr>
            </w:pPr>
            <w:r w:rsidRPr="00D02C80">
              <w:rPr>
                <w:rFonts w:ascii="GHEA Grapalat" w:hAnsi="GHEA Grapalat" w:cs="Arial LatArm"/>
                <w:lang w:val="pt-BR"/>
              </w:rPr>
              <w:t>11</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33611160/1</w:t>
            </w:r>
          </w:p>
        </w:tc>
        <w:tc>
          <w:tcPr>
            <w:tcW w:w="3126" w:type="dxa"/>
            <w:vAlign w:val="center"/>
          </w:tcPr>
          <w:p w:rsidR="00384589" w:rsidRPr="00F072C3" w:rsidRDefault="00384589" w:rsidP="00384589">
            <w:pPr>
              <w:rPr>
                <w:rFonts w:ascii="GHEA Grapalat" w:hAnsi="GHEA Grapalat"/>
                <w:sz w:val="20"/>
                <w:szCs w:val="20"/>
                <w:lang w:val="pt-BR"/>
              </w:rPr>
            </w:pPr>
            <w:r>
              <w:rPr>
                <w:rFonts w:ascii="GHEA Grapalat" w:hAnsi="GHEA Grapalat"/>
                <w:sz w:val="20"/>
                <w:szCs w:val="20"/>
                <w:lang w:val="hy-AM"/>
              </w:rPr>
              <w:t>Метоклопрам</w:t>
            </w:r>
            <w:r>
              <w:rPr>
                <w:rFonts w:ascii="GHEA Grapalat" w:hAnsi="GHEA Grapalat"/>
                <w:sz w:val="20"/>
                <w:szCs w:val="20"/>
              </w:rPr>
              <w:t>и</w:t>
            </w:r>
            <w:r w:rsidRPr="00CA5F4F">
              <w:rPr>
                <w:rFonts w:ascii="GHEA Grapalat" w:hAnsi="GHEA Grapalat"/>
                <w:sz w:val="20"/>
                <w:szCs w:val="20"/>
                <w:lang w:val="hy-AM"/>
              </w:rPr>
              <w:t>д</w:t>
            </w:r>
            <w:r w:rsidRPr="00F072C3">
              <w:rPr>
                <w:rFonts w:ascii="GHEA Grapalat" w:hAnsi="GHEA Grapalat"/>
                <w:sz w:val="20"/>
                <w:szCs w:val="20"/>
              </w:rPr>
              <w:t xml:space="preserve"> a03fa01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876"/>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12</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33611160/2</w:t>
            </w:r>
          </w:p>
        </w:tc>
        <w:tc>
          <w:tcPr>
            <w:tcW w:w="3126" w:type="dxa"/>
            <w:vAlign w:val="center"/>
          </w:tcPr>
          <w:p w:rsidR="00384589" w:rsidRPr="00F072C3" w:rsidRDefault="00384589" w:rsidP="00384589">
            <w:pPr>
              <w:rPr>
                <w:rFonts w:ascii="GHEA Grapalat" w:hAnsi="GHEA Grapalat"/>
                <w:sz w:val="20"/>
                <w:szCs w:val="20"/>
              </w:rPr>
            </w:pPr>
            <w:r>
              <w:rPr>
                <w:rFonts w:ascii="GHEA Grapalat" w:hAnsi="GHEA Grapalat"/>
                <w:sz w:val="20"/>
                <w:szCs w:val="20"/>
                <w:lang w:val="hy-AM"/>
              </w:rPr>
              <w:t>Метоклопрам</w:t>
            </w:r>
            <w:r>
              <w:rPr>
                <w:rFonts w:ascii="GHEA Grapalat" w:hAnsi="GHEA Grapalat"/>
                <w:sz w:val="20"/>
                <w:szCs w:val="20"/>
              </w:rPr>
              <w:t>и</w:t>
            </w:r>
            <w:r w:rsidRPr="00CA5F4F">
              <w:rPr>
                <w:rFonts w:ascii="GHEA Grapalat" w:hAnsi="GHEA Grapalat"/>
                <w:sz w:val="20"/>
                <w:szCs w:val="20"/>
                <w:lang w:val="hy-AM"/>
              </w:rPr>
              <w:t>д</w:t>
            </w:r>
            <w:r w:rsidRPr="00F072C3">
              <w:rPr>
                <w:rFonts w:ascii="GHEA Grapalat" w:hAnsi="GHEA Grapalat"/>
                <w:sz w:val="20"/>
                <w:szCs w:val="20"/>
              </w:rPr>
              <w:t xml:space="preserve"> a03fa01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822"/>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13</w:t>
            </w:r>
          </w:p>
        </w:tc>
        <w:tc>
          <w:tcPr>
            <w:tcW w:w="1718" w:type="dxa"/>
            <w:vAlign w:val="center"/>
          </w:tcPr>
          <w:p w:rsidR="00384589" w:rsidRPr="00F072C3" w:rsidRDefault="00384589" w:rsidP="00384589">
            <w:pPr>
              <w:jc w:val="center"/>
              <w:rPr>
                <w:rFonts w:ascii="GHEA Grapalat" w:hAnsi="GHEA Grapalat"/>
                <w:sz w:val="16"/>
                <w:szCs w:val="16"/>
                <w:lang w:val="pt-BR"/>
              </w:rPr>
            </w:pPr>
            <w:r w:rsidRPr="00F072C3">
              <w:rPr>
                <w:rFonts w:ascii="GHEA Grapalat" w:hAnsi="GHEA Grapalat"/>
                <w:sz w:val="16"/>
                <w:szCs w:val="16"/>
                <w:lang w:val="pt-BR"/>
              </w:rPr>
              <w:t>33611170/1</w:t>
            </w:r>
          </w:p>
        </w:tc>
        <w:tc>
          <w:tcPr>
            <w:tcW w:w="3126" w:type="dxa"/>
            <w:vAlign w:val="center"/>
          </w:tcPr>
          <w:p w:rsidR="00384589" w:rsidRPr="00CA5F4F" w:rsidRDefault="00384589" w:rsidP="00384589">
            <w:pPr>
              <w:rPr>
                <w:rFonts w:ascii="GHEA Grapalat" w:hAnsi="GHEA Grapalat"/>
                <w:sz w:val="20"/>
                <w:szCs w:val="20"/>
                <w:lang w:val="pt-BR"/>
              </w:rPr>
            </w:pPr>
            <w:r>
              <w:rPr>
                <w:rFonts w:ascii="GHEA Grapalat" w:hAnsi="GHEA Grapalat" w:cs="Sylfaen"/>
                <w:sz w:val="20"/>
                <w:szCs w:val="20"/>
              </w:rPr>
              <w:t>дротаверин</w:t>
            </w:r>
            <w:r w:rsidRPr="00CA5F4F">
              <w:rPr>
                <w:rFonts w:ascii="GHEA Grapalat" w:hAnsi="GHEA Grapalat"/>
                <w:sz w:val="20"/>
                <w:szCs w:val="20"/>
                <w:lang w:val="pt-BR"/>
              </w:rPr>
              <w:t xml:space="preserve"> a03ad02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858"/>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14</w:t>
            </w:r>
          </w:p>
        </w:tc>
        <w:tc>
          <w:tcPr>
            <w:tcW w:w="1718" w:type="dxa"/>
            <w:vAlign w:val="center"/>
          </w:tcPr>
          <w:p w:rsidR="00384589" w:rsidRPr="00F072C3" w:rsidRDefault="00384589" w:rsidP="00384589">
            <w:pPr>
              <w:jc w:val="center"/>
              <w:rPr>
                <w:rFonts w:ascii="GHEA Grapalat" w:hAnsi="GHEA Grapalat"/>
                <w:sz w:val="16"/>
                <w:szCs w:val="16"/>
                <w:lang w:val="pt-BR"/>
              </w:rPr>
            </w:pPr>
            <w:r>
              <w:rPr>
                <w:rFonts w:ascii="GHEA Grapalat" w:hAnsi="GHEA Grapalat"/>
                <w:sz w:val="16"/>
                <w:szCs w:val="16"/>
                <w:lang w:val="pt-BR"/>
              </w:rPr>
              <w:t>33611170/2</w:t>
            </w:r>
          </w:p>
        </w:tc>
        <w:tc>
          <w:tcPr>
            <w:tcW w:w="3126" w:type="dxa"/>
            <w:vAlign w:val="center"/>
          </w:tcPr>
          <w:p w:rsidR="00384589" w:rsidRDefault="00384589" w:rsidP="00384589">
            <w:pPr>
              <w:rPr>
                <w:rFonts w:ascii="GHEA Grapalat" w:hAnsi="GHEA Grapalat" w:cs="Sylfaen"/>
                <w:sz w:val="20"/>
                <w:szCs w:val="20"/>
              </w:rPr>
            </w:pPr>
            <w:r>
              <w:rPr>
                <w:rFonts w:ascii="GHEA Grapalat" w:hAnsi="GHEA Grapalat" w:cs="Sylfaen"/>
                <w:sz w:val="20"/>
                <w:szCs w:val="20"/>
              </w:rPr>
              <w:t>Дротаверин</w:t>
            </w:r>
          </w:p>
          <w:p w:rsidR="00384589" w:rsidRPr="00F072C3" w:rsidRDefault="00384589" w:rsidP="00384589">
            <w:pPr>
              <w:rPr>
                <w:rFonts w:ascii="GHEA Grapalat" w:hAnsi="GHEA Grapalat"/>
                <w:sz w:val="20"/>
                <w:szCs w:val="20"/>
              </w:rPr>
            </w:pPr>
            <w:r w:rsidRPr="00F072C3">
              <w:rPr>
                <w:rFonts w:ascii="GHEA Grapalat" w:hAnsi="GHEA Grapalat"/>
                <w:sz w:val="20"/>
                <w:szCs w:val="20"/>
              </w:rPr>
              <w:t>a03ad02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1020"/>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lastRenderedPageBreak/>
              <w:t>15</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33611180</w:t>
            </w:r>
          </w:p>
        </w:tc>
        <w:tc>
          <w:tcPr>
            <w:tcW w:w="3126" w:type="dxa"/>
            <w:vAlign w:val="center"/>
          </w:tcPr>
          <w:p w:rsidR="00384589" w:rsidRPr="00F072C3" w:rsidRDefault="00384589" w:rsidP="00384589">
            <w:pPr>
              <w:rPr>
                <w:rFonts w:ascii="GHEA Grapalat" w:hAnsi="GHEA Grapalat"/>
                <w:sz w:val="20"/>
                <w:szCs w:val="20"/>
              </w:rPr>
            </w:pPr>
            <w:r>
              <w:rPr>
                <w:rFonts w:ascii="GHEA Grapalat" w:hAnsi="GHEA Grapalat" w:cs="Sylfaen"/>
                <w:sz w:val="20"/>
                <w:szCs w:val="20"/>
              </w:rPr>
              <w:t>лактулоза</w:t>
            </w:r>
            <w:r w:rsidRPr="00F072C3">
              <w:rPr>
                <w:rFonts w:ascii="GHEA Grapalat" w:hAnsi="GHEA Grapalat"/>
                <w:sz w:val="20"/>
                <w:szCs w:val="20"/>
              </w:rPr>
              <w:t xml:space="preserve"> a06ad11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16</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33611190</w:t>
            </w:r>
          </w:p>
        </w:tc>
        <w:tc>
          <w:tcPr>
            <w:tcW w:w="3126" w:type="dxa"/>
            <w:vAlign w:val="center"/>
          </w:tcPr>
          <w:p w:rsidR="00384589" w:rsidRPr="001B7251" w:rsidRDefault="00384589" w:rsidP="00384589">
            <w:pPr>
              <w:rPr>
                <w:rFonts w:ascii="GHEA Grapalat" w:hAnsi="GHEA Grapalat" w:cs="Sylfaen"/>
                <w:sz w:val="20"/>
                <w:szCs w:val="20"/>
              </w:rPr>
            </w:pPr>
            <w:r>
              <w:rPr>
                <w:rFonts w:ascii="GHEA Grapalat" w:hAnsi="GHEA Grapalat" w:cs="Sylfaen"/>
                <w:sz w:val="20"/>
                <w:szCs w:val="20"/>
              </w:rPr>
              <w:t>Кассия</w:t>
            </w:r>
          </w:p>
          <w:p w:rsidR="00384589" w:rsidRPr="00F072C3" w:rsidRDefault="00384589" w:rsidP="00384589">
            <w:pPr>
              <w:rPr>
                <w:rFonts w:ascii="GHEA Grapalat" w:hAnsi="GHEA Grapalat"/>
                <w:sz w:val="20"/>
                <w:szCs w:val="20"/>
                <w:lang w:val="pt-BR"/>
              </w:rPr>
            </w:pPr>
            <w:r w:rsidRPr="00F072C3">
              <w:rPr>
                <w:rFonts w:ascii="GHEA Grapalat" w:hAnsi="GHEA Grapalat"/>
                <w:sz w:val="20"/>
                <w:szCs w:val="20"/>
              </w:rPr>
              <w:t>a06ab06</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17</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33611210</w:t>
            </w:r>
          </w:p>
        </w:tc>
        <w:tc>
          <w:tcPr>
            <w:tcW w:w="3126" w:type="dxa"/>
            <w:vAlign w:val="center"/>
          </w:tcPr>
          <w:p w:rsidR="00384589" w:rsidRDefault="00384589" w:rsidP="00384589">
            <w:pPr>
              <w:rPr>
                <w:rFonts w:ascii="GHEA Grapalat" w:hAnsi="GHEA Grapalat"/>
                <w:sz w:val="20"/>
                <w:szCs w:val="20"/>
              </w:rPr>
            </w:pPr>
            <w:r w:rsidRPr="003459A5">
              <w:rPr>
                <w:rFonts w:ascii="GHEA Grapalat" w:hAnsi="GHEA Grapalat" w:cs="Sylfaen"/>
                <w:sz w:val="20"/>
                <w:szCs w:val="20"/>
                <w:lang w:val="pt-BR"/>
              </w:rPr>
              <w:t>С</w:t>
            </w:r>
            <w:r>
              <w:rPr>
                <w:rFonts w:ascii="GHEA Grapalat" w:hAnsi="GHEA Grapalat" w:cs="Sylfaen"/>
                <w:sz w:val="20"/>
                <w:szCs w:val="20"/>
                <w:lang w:val="pt-BR"/>
              </w:rPr>
              <w:t>ульфасалазин</w:t>
            </w:r>
          </w:p>
          <w:p w:rsidR="00384589" w:rsidRPr="00F072C3" w:rsidRDefault="00384589" w:rsidP="00384589">
            <w:pPr>
              <w:rPr>
                <w:rFonts w:ascii="GHEA Grapalat" w:hAnsi="GHEA Grapalat"/>
                <w:sz w:val="20"/>
                <w:szCs w:val="20"/>
                <w:lang w:val="hy-AM"/>
              </w:rPr>
            </w:pPr>
            <w:r w:rsidRPr="00D11A49">
              <w:rPr>
                <w:rFonts w:ascii="GHEA Grapalat" w:hAnsi="GHEA Grapalat"/>
                <w:sz w:val="20"/>
                <w:szCs w:val="20"/>
                <w:lang w:val="pt-BR"/>
              </w:rPr>
              <w:t>a07ec01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1173"/>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18</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33611220</w:t>
            </w:r>
          </w:p>
        </w:tc>
        <w:tc>
          <w:tcPr>
            <w:tcW w:w="3126" w:type="dxa"/>
            <w:vAlign w:val="center"/>
          </w:tcPr>
          <w:p w:rsidR="00384589" w:rsidRPr="00F072C3" w:rsidRDefault="00384589" w:rsidP="00384589">
            <w:pPr>
              <w:rPr>
                <w:rFonts w:ascii="GHEA Grapalat" w:hAnsi="GHEA Grapalat"/>
                <w:sz w:val="20"/>
                <w:szCs w:val="20"/>
                <w:lang w:val="hy-AM"/>
              </w:rPr>
            </w:pPr>
            <w:r>
              <w:rPr>
                <w:rFonts w:ascii="GHEA Grapalat" w:hAnsi="GHEA Grapalat" w:cs="Sylfaen"/>
                <w:sz w:val="20"/>
                <w:szCs w:val="20"/>
              </w:rPr>
              <w:t xml:space="preserve">Водовосстанавливающие соли для внутреннего применения </w:t>
            </w:r>
            <w:r w:rsidRPr="00F072C3">
              <w:rPr>
                <w:rFonts w:ascii="GHEA Grapalat" w:hAnsi="GHEA Grapalat"/>
                <w:sz w:val="20"/>
                <w:szCs w:val="20"/>
                <w:lang w:val="hy-AM"/>
              </w:rPr>
              <w:t>a07ca</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975"/>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19</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33611240</w:t>
            </w:r>
          </w:p>
        </w:tc>
        <w:tc>
          <w:tcPr>
            <w:tcW w:w="3126" w:type="dxa"/>
            <w:vAlign w:val="center"/>
          </w:tcPr>
          <w:p w:rsidR="00384589" w:rsidRPr="00F072C3" w:rsidRDefault="00384589" w:rsidP="00384589">
            <w:pPr>
              <w:rPr>
                <w:rFonts w:ascii="GHEA Grapalat" w:hAnsi="GHEA Grapalat"/>
                <w:sz w:val="20"/>
                <w:szCs w:val="20"/>
                <w:lang w:val="pt-BR"/>
              </w:rPr>
            </w:pPr>
            <w:r>
              <w:rPr>
                <w:rFonts w:ascii="GHEA Grapalat" w:hAnsi="GHEA Grapalat" w:cs="Sylfaen"/>
                <w:sz w:val="20"/>
                <w:szCs w:val="20"/>
              </w:rPr>
              <w:t xml:space="preserve">Активированный уголь </w:t>
            </w:r>
            <w:r w:rsidRPr="00F072C3">
              <w:rPr>
                <w:rFonts w:ascii="GHEA Grapalat" w:hAnsi="GHEA Grapalat"/>
                <w:sz w:val="20"/>
                <w:szCs w:val="20"/>
              </w:rPr>
              <w:t>a07ba01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8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20</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33611250</w:t>
            </w:r>
          </w:p>
        </w:tc>
        <w:tc>
          <w:tcPr>
            <w:tcW w:w="3126" w:type="dxa"/>
            <w:vAlign w:val="center"/>
          </w:tcPr>
          <w:p w:rsidR="00384589" w:rsidRPr="00F072C3" w:rsidRDefault="00384589" w:rsidP="00384589">
            <w:pPr>
              <w:rPr>
                <w:rFonts w:ascii="GHEA Grapalat" w:hAnsi="GHEA Grapalat"/>
                <w:sz w:val="20"/>
                <w:szCs w:val="20"/>
              </w:rPr>
            </w:pPr>
            <w:r>
              <w:rPr>
                <w:rFonts w:ascii="GHEA Grapalat" w:hAnsi="GHEA Grapalat" w:cs="Sylfaen"/>
                <w:sz w:val="20"/>
                <w:szCs w:val="20"/>
              </w:rPr>
              <w:t>глибенкламид</w:t>
            </w:r>
            <w:r w:rsidRPr="00F072C3">
              <w:rPr>
                <w:rFonts w:ascii="GHEA Grapalat" w:hAnsi="GHEA Grapalat"/>
                <w:sz w:val="20"/>
                <w:szCs w:val="20"/>
              </w:rPr>
              <w:t xml:space="preserve"> a10bb01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8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21</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33611260</w:t>
            </w:r>
          </w:p>
        </w:tc>
        <w:tc>
          <w:tcPr>
            <w:tcW w:w="3126" w:type="dxa"/>
            <w:vAlign w:val="center"/>
          </w:tcPr>
          <w:p w:rsidR="00384589" w:rsidRPr="00F072C3" w:rsidRDefault="00384589" w:rsidP="00384589">
            <w:pPr>
              <w:rPr>
                <w:rFonts w:ascii="GHEA Grapalat" w:hAnsi="GHEA Grapalat"/>
                <w:sz w:val="20"/>
                <w:szCs w:val="20"/>
                <w:lang w:val="pt-BR"/>
              </w:rPr>
            </w:pPr>
            <w:r w:rsidRPr="00F072C3">
              <w:rPr>
                <w:rFonts w:ascii="GHEA Grapalat" w:hAnsi="GHEA Grapalat" w:cs="Sylfaen"/>
                <w:sz w:val="20"/>
                <w:szCs w:val="20"/>
              </w:rPr>
              <w:t>մետֆորմին</w:t>
            </w:r>
            <w:r w:rsidRPr="00F072C3">
              <w:rPr>
                <w:rFonts w:ascii="GHEA Grapalat" w:hAnsi="GHEA Grapalat"/>
                <w:sz w:val="20"/>
                <w:szCs w:val="20"/>
              </w:rPr>
              <w:t xml:space="preserve"> a10ba02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89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22</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33611280</w:t>
            </w:r>
          </w:p>
        </w:tc>
        <w:tc>
          <w:tcPr>
            <w:tcW w:w="3126" w:type="dxa"/>
            <w:vAlign w:val="center"/>
          </w:tcPr>
          <w:p w:rsidR="00384589" w:rsidRPr="00F072C3" w:rsidRDefault="00384589" w:rsidP="00384589">
            <w:pPr>
              <w:rPr>
                <w:rFonts w:ascii="GHEA Grapalat" w:hAnsi="GHEA Grapalat"/>
                <w:sz w:val="20"/>
                <w:szCs w:val="20"/>
                <w:lang w:val="pt-BR"/>
              </w:rPr>
            </w:pPr>
            <w:r>
              <w:rPr>
                <w:rFonts w:ascii="GHEA Grapalat" w:hAnsi="GHEA Grapalat" w:cs="Sylfaen"/>
                <w:sz w:val="20"/>
                <w:szCs w:val="20"/>
              </w:rPr>
              <w:t xml:space="preserve">Гликлазид </w:t>
            </w:r>
            <w:r w:rsidRPr="00F072C3">
              <w:rPr>
                <w:rFonts w:ascii="GHEA Grapalat" w:hAnsi="GHEA Grapalat"/>
                <w:sz w:val="20"/>
                <w:szCs w:val="20"/>
              </w:rPr>
              <w:t>a10bb09</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384589"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23</w:t>
            </w:r>
          </w:p>
        </w:tc>
        <w:tc>
          <w:tcPr>
            <w:tcW w:w="1718" w:type="dxa"/>
            <w:vAlign w:val="center"/>
          </w:tcPr>
          <w:p w:rsidR="00384589" w:rsidRPr="00F072C3" w:rsidRDefault="00384589" w:rsidP="00384589">
            <w:pPr>
              <w:jc w:val="center"/>
              <w:rPr>
                <w:rFonts w:ascii="GHEA Grapalat" w:hAnsi="GHEA Grapalat"/>
                <w:sz w:val="16"/>
                <w:szCs w:val="16"/>
                <w:lang w:val="pt-BR"/>
              </w:rPr>
            </w:pPr>
            <w:r w:rsidRPr="00F072C3">
              <w:rPr>
                <w:rFonts w:ascii="GHEA Grapalat" w:hAnsi="GHEA Grapalat"/>
                <w:sz w:val="16"/>
                <w:szCs w:val="16"/>
                <w:lang w:val="pt-BR"/>
              </w:rPr>
              <w:t>33611290</w:t>
            </w:r>
          </w:p>
        </w:tc>
        <w:tc>
          <w:tcPr>
            <w:tcW w:w="3126" w:type="dxa"/>
            <w:vAlign w:val="center"/>
          </w:tcPr>
          <w:p w:rsidR="00384589" w:rsidRPr="00150CDF" w:rsidRDefault="00384589" w:rsidP="00384589">
            <w:pPr>
              <w:rPr>
                <w:rFonts w:ascii="GHEA Grapalat" w:hAnsi="GHEA Grapalat" w:cs="Sylfaen"/>
                <w:sz w:val="20"/>
                <w:szCs w:val="20"/>
                <w:lang w:val="pt-BR"/>
              </w:rPr>
            </w:pPr>
            <w:r w:rsidRPr="00150CDF">
              <w:rPr>
                <w:rFonts w:ascii="GHEA Grapalat" w:hAnsi="GHEA Grapalat" w:cs="Sylfaen"/>
                <w:sz w:val="20"/>
                <w:szCs w:val="20"/>
              </w:rPr>
              <w:t>глимепирид</w:t>
            </w:r>
            <w:r w:rsidRPr="00150CDF">
              <w:rPr>
                <w:rFonts w:ascii="GHEA Grapalat" w:hAnsi="GHEA Grapalat" w:cs="Sylfaen"/>
                <w:sz w:val="20"/>
                <w:szCs w:val="20"/>
                <w:lang w:val="pt-BR"/>
              </w:rPr>
              <w:t xml:space="preserve">, </w:t>
            </w:r>
            <w:r w:rsidRPr="00150CDF">
              <w:rPr>
                <w:rFonts w:ascii="GHEA Grapalat" w:hAnsi="GHEA Grapalat" w:cs="Sylfaen"/>
                <w:sz w:val="20"/>
                <w:szCs w:val="20"/>
              </w:rPr>
              <w:t>метформин</w:t>
            </w:r>
            <w:r w:rsidRPr="00150CDF">
              <w:rPr>
                <w:rFonts w:ascii="GHEA Grapalat" w:hAnsi="GHEA Grapalat" w:cs="Sylfaen"/>
                <w:sz w:val="20"/>
                <w:szCs w:val="20"/>
                <w:lang w:val="pt-BR"/>
              </w:rPr>
              <w:t xml:space="preserve"> (</w:t>
            </w:r>
            <w:r w:rsidRPr="00150CDF">
              <w:rPr>
                <w:rFonts w:ascii="GHEA Grapalat" w:hAnsi="GHEA Grapalat" w:cs="Sylfaen"/>
                <w:sz w:val="20"/>
                <w:szCs w:val="20"/>
              </w:rPr>
              <w:t>метформин</w:t>
            </w:r>
            <w:r>
              <w:rPr>
                <w:rFonts w:ascii="GHEA Grapalat" w:hAnsi="GHEA Grapalat" w:cs="Sylfaen"/>
                <w:sz w:val="20"/>
                <w:szCs w:val="20"/>
              </w:rPr>
              <w:t>а</w:t>
            </w:r>
            <w:r w:rsidRPr="00150CDF">
              <w:rPr>
                <w:rFonts w:ascii="GHEA Grapalat" w:hAnsi="GHEA Grapalat" w:cs="Sylfaen"/>
                <w:sz w:val="20"/>
                <w:szCs w:val="20"/>
                <w:lang w:val="pt-BR"/>
              </w:rPr>
              <w:t xml:space="preserve"> </w:t>
            </w:r>
            <w:r w:rsidRPr="00150CDF">
              <w:rPr>
                <w:rFonts w:ascii="GHEA Grapalat" w:hAnsi="GHEA Grapalat" w:cs="Sylfaen"/>
                <w:sz w:val="20"/>
                <w:szCs w:val="20"/>
              </w:rPr>
              <w:t>гидрохлорид</w:t>
            </w:r>
            <w:r w:rsidRPr="00150CDF">
              <w:rPr>
                <w:rFonts w:ascii="GHEA Grapalat" w:hAnsi="GHEA Grapalat" w:cs="Sylfaen"/>
                <w:sz w:val="20"/>
                <w:szCs w:val="20"/>
                <w:lang w:val="pt-BR"/>
              </w:rPr>
              <w:t>)</w:t>
            </w:r>
          </w:p>
          <w:p w:rsidR="00384589" w:rsidRPr="00F072C3" w:rsidRDefault="00384589" w:rsidP="00384589">
            <w:pPr>
              <w:rPr>
                <w:rFonts w:ascii="GHEA Grapalat" w:hAnsi="GHEA Grapalat"/>
                <w:sz w:val="20"/>
                <w:szCs w:val="20"/>
                <w:lang w:val="pt-BR"/>
              </w:rPr>
            </w:pPr>
            <w:r w:rsidRPr="00F072C3">
              <w:rPr>
                <w:rFonts w:ascii="GHEA Grapalat" w:hAnsi="GHEA Grapalat"/>
                <w:sz w:val="20"/>
                <w:szCs w:val="20"/>
                <w:lang w:val="pt-BR"/>
              </w:rPr>
              <w:t>A10BD02, A10BB12, A10BA02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1218"/>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24</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33611300/1</w:t>
            </w:r>
          </w:p>
        </w:tc>
        <w:tc>
          <w:tcPr>
            <w:tcW w:w="3126" w:type="dxa"/>
            <w:vAlign w:val="center"/>
          </w:tcPr>
          <w:p w:rsidR="00384589" w:rsidRDefault="00384589" w:rsidP="00384589">
            <w:pPr>
              <w:rPr>
                <w:rFonts w:ascii="GHEA Grapalat" w:hAnsi="GHEA Grapalat" w:cs="Sylfaen"/>
                <w:sz w:val="20"/>
                <w:szCs w:val="20"/>
              </w:rPr>
            </w:pPr>
            <w:r w:rsidRPr="00150CDF">
              <w:rPr>
                <w:rFonts w:ascii="GHEA Grapalat" w:hAnsi="GHEA Grapalat" w:cs="Sylfaen"/>
                <w:sz w:val="20"/>
                <w:szCs w:val="20"/>
              </w:rPr>
              <w:t>глимепирид, метформин (метформин</w:t>
            </w:r>
            <w:r>
              <w:rPr>
                <w:rFonts w:ascii="GHEA Grapalat" w:hAnsi="GHEA Grapalat" w:cs="Sylfaen"/>
                <w:sz w:val="20"/>
                <w:szCs w:val="20"/>
              </w:rPr>
              <w:t>а</w:t>
            </w:r>
            <w:r w:rsidRPr="00150CDF">
              <w:rPr>
                <w:rFonts w:ascii="GHEA Grapalat" w:hAnsi="GHEA Grapalat" w:cs="Sylfaen"/>
                <w:sz w:val="20"/>
                <w:szCs w:val="20"/>
              </w:rPr>
              <w:t xml:space="preserve"> гидрохлорид)</w:t>
            </w:r>
          </w:p>
          <w:p w:rsidR="00384589" w:rsidRPr="00F072C3" w:rsidRDefault="00384589" w:rsidP="00384589">
            <w:pPr>
              <w:rPr>
                <w:rFonts w:ascii="GHEA Grapalat" w:hAnsi="GHEA Grapalat"/>
                <w:sz w:val="20"/>
                <w:szCs w:val="20"/>
                <w:lang w:val="hy-AM"/>
              </w:rPr>
            </w:pPr>
            <w:r w:rsidRPr="00F072C3">
              <w:rPr>
                <w:rFonts w:ascii="GHEA Grapalat" w:hAnsi="GHEA Grapalat"/>
                <w:sz w:val="20"/>
                <w:szCs w:val="20"/>
                <w:lang w:val="hy-AM"/>
              </w:rPr>
              <w:t>A10BD02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lastRenderedPageBreak/>
              <w:t>25</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33611300/2</w:t>
            </w:r>
          </w:p>
        </w:tc>
        <w:tc>
          <w:tcPr>
            <w:tcW w:w="3126" w:type="dxa"/>
            <w:vAlign w:val="center"/>
          </w:tcPr>
          <w:p w:rsidR="00384589" w:rsidRDefault="00384589" w:rsidP="00384589">
            <w:pPr>
              <w:rPr>
                <w:rFonts w:ascii="GHEA Grapalat" w:hAnsi="GHEA Grapalat"/>
                <w:sz w:val="20"/>
                <w:szCs w:val="20"/>
              </w:rPr>
            </w:pPr>
            <w:r w:rsidRPr="00150CDF">
              <w:rPr>
                <w:rFonts w:ascii="GHEA Grapalat" w:hAnsi="GHEA Grapalat"/>
                <w:sz w:val="20"/>
                <w:szCs w:val="20"/>
              </w:rPr>
              <w:t>глимепирид, метформин (метформин</w:t>
            </w:r>
            <w:r>
              <w:rPr>
                <w:rFonts w:ascii="GHEA Grapalat" w:hAnsi="GHEA Grapalat"/>
                <w:sz w:val="20"/>
                <w:szCs w:val="20"/>
              </w:rPr>
              <w:t>а</w:t>
            </w:r>
            <w:r w:rsidRPr="00150CDF">
              <w:rPr>
                <w:rFonts w:ascii="GHEA Grapalat" w:hAnsi="GHEA Grapalat"/>
                <w:sz w:val="20"/>
                <w:szCs w:val="20"/>
              </w:rPr>
              <w:t xml:space="preserve"> гидрохлорид)</w:t>
            </w:r>
          </w:p>
          <w:p w:rsidR="00384589" w:rsidRPr="00F072C3" w:rsidRDefault="00384589" w:rsidP="00384589">
            <w:pPr>
              <w:rPr>
                <w:rFonts w:ascii="GHEA Grapalat" w:hAnsi="GHEA Grapalat"/>
                <w:sz w:val="20"/>
                <w:szCs w:val="20"/>
                <w:lang w:val="hy-AM"/>
              </w:rPr>
            </w:pPr>
            <w:r w:rsidRPr="00F072C3">
              <w:rPr>
                <w:rFonts w:ascii="GHEA Grapalat" w:hAnsi="GHEA Grapalat"/>
                <w:sz w:val="20"/>
                <w:szCs w:val="20"/>
                <w:lang w:val="hy-AM"/>
              </w:rPr>
              <w:t>A10BD02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786"/>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26</w:t>
            </w:r>
          </w:p>
        </w:tc>
        <w:tc>
          <w:tcPr>
            <w:tcW w:w="1718" w:type="dxa"/>
            <w:vAlign w:val="center"/>
          </w:tcPr>
          <w:p w:rsidR="00384589" w:rsidRPr="00150CDF" w:rsidRDefault="00384589" w:rsidP="00384589">
            <w:pPr>
              <w:jc w:val="center"/>
              <w:rPr>
                <w:rFonts w:ascii="GHEA Grapalat" w:hAnsi="GHEA Grapalat"/>
                <w:sz w:val="16"/>
                <w:szCs w:val="16"/>
                <w:lang w:val="pt-BR"/>
              </w:rPr>
            </w:pPr>
            <w:r w:rsidRPr="00150CDF">
              <w:rPr>
                <w:rFonts w:ascii="GHEA Grapalat" w:hAnsi="GHEA Grapalat"/>
                <w:sz w:val="16"/>
                <w:szCs w:val="16"/>
                <w:lang w:val="pt-BR"/>
              </w:rPr>
              <w:t>33611310/1</w:t>
            </w:r>
          </w:p>
        </w:tc>
        <w:tc>
          <w:tcPr>
            <w:tcW w:w="3126" w:type="dxa"/>
            <w:vAlign w:val="center"/>
          </w:tcPr>
          <w:p w:rsidR="00384589" w:rsidRPr="00B44BD1" w:rsidRDefault="00384589" w:rsidP="00384589">
            <w:pPr>
              <w:rPr>
                <w:rFonts w:ascii="GHEA Grapalat" w:hAnsi="GHEA Grapalat"/>
                <w:sz w:val="20"/>
                <w:szCs w:val="20"/>
              </w:rPr>
            </w:pPr>
            <w:r>
              <w:rPr>
                <w:rFonts w:ascii="GHEA Grapalat" w:hAnsi="GHEA Grapalat"/>
                <w:sz w:val="20"/>
                <w:szCs w:val="20"/>
              </w:rPr>
              <w:t>инсулин</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696"/>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27</w:t>
            </w:r>
          </w:p>
        </w:tc>
        <w:tc>
          <w:tcPr>
            <w:tcW w:w="1718" w:type="dxa"/>
            <w:vAlign w:val="center"/>
          </w:tcPr>
          <w:p w:rsidR="00384589" w:rsidRPr="00B44BD1" w:rsidRDefault="00384589" w:rsidP="00384589">
            <w:pPr>
              <w:jc w:val="center"/>
              <w:rPr>
                <w:rFonts w:ascii="GHEA Grapalat" w:hAnsi="GHEA Grapalat"/>
                <w:sz w:val="16"/>
                <w:szCs w:val="16"/>
              </w:rPr>
            </w:pPr>
            <w:r w:rsidRPr="00B44BD1">
              <w:rPr>
                <w:rFonts w:ascii="GHEA Grapalat" w:hAnsi="GHEA Grapalat"/>
                <w:sz w:val="16"/>
                <w:szCs w:val="16"/>
              </w:rPr>
              <w:t>33611310/2</w:t>
            </w:r>
          </w:p>
        </w:tc>
        <w:tc>
          <w:tcPr>
            <w:tcW w:w="3126" w:type="dxa"/>
            <w:vAlign w:val="center"/>
          </w:tcPr>
          <w:p w:rsidR="00384589" w:rsidRPr="00B44BD1" w:rsidRDefault="00384589" w:rsidP="00384589">
            <w:pPr>
              <w:rPr>
                <w:rFonts w:ascii="GHEA Grapalat" w:hAnsi="GHEA Grapalat"/>
                <w:sz w:val="20"/>
                <w:szCs w:val="20"/>
              </w:rPr>
            </w:pPr>
            <w:r>
              <w:rPr>
                <w:rFonts w:ascii="GHEA Grapalat" w:hAnsi="GHEA Grapalat"/>
                <w:sz w:val="20"/>
                <w:szCs w:val="20"/>
              </w:rPr>
              <w:t>инсулин</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8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28</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33611320/1</w:t>
            </w:r>
          </w:p>
        </w:tc>
        <w:tc>
          <w:tcPr>
            <w:tcW w:w="3126" w:type="dxa"/>
            <w:vAlign w:val="center"/>
          </w:tcPr>
          <w:p w:rsidR="00384589" w:rsidRPr="00F072C3" w:rsidRDefault="00384589" w:rsidP="00384589">
            <w:pPr>
              <w:rPr>
                <w:rFonts w:ascii="GHEA Grapalat" w:hAnsi="GHEA Grapalat"/>
                <w:sz w:val="20"/>
                <w:szCs w:val="20"/>
                <w:lang w:val="hy-AM"/>
              </w:rPr>
            </w:pPr>
            <w:r>
              <w:rPr>
                <w:rFonts w:ascii="Calibri" w:hAnsi="Calibri" w:cs="Arial"/>
                <w:sz w:val="20"/>
                <w:szCs w:val="20"/>
              </w:rPr>
              <w:t>Инсулин для инъекций</w:t>
            </w:r>
            <w:r>
              <w:rPr>
                <w:rFonts w:ascii="Arial LatArm" w:hAnsi="Arial LatArm" w:cs="Arial"/>
                <w:sz w:val="20"/>
                <w:szCs w:val="20"/>
                <w:lang w:val="hy-AM"/>
              </w:rPr>
              <w:t xml:space="preserve"> (</w:t>
            </w:r>
            <w:r w:rsidRPr="00B44BD1">
              <w:rPr>
                <w:rFonts w:ascii="GHEA Grapalat" w:hAnsi="GHEA Grapalat" w:cs="Arial"/>
                <w:sz w:val="20"/>
                <w:szCs w:val="20"/>
                <w:lang w:val="hy-AM"/>
              </w:rPr>
              <w:t>растворяющаяся)</w:t>
            </w:r>
            <w:r w:rsidRPr="00F072C3">
              <w:rPr>
                <w:rFonts w:ascii="Arial LatArm" w:hAnsi="Arial LatArm" w:cs="Arial"/>
                <w:sz w:val="20"/>
                <w:szCs w:val="20"/>
                <w:lang w:val="hy-AM"/>
              </w:rPr>
              <w:t xml:space="preserve"> a10ab</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71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29</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33611330</w:t>
            </w:r>
          </w:p>
        </w:tc>
        <w:tc>
          <w:tcPr>
            <w:tcW w:w="3126" w:type="dxa"/>
          </w:tcPr>
          <w:p w:rsidR="00384589" w:rsidRPr="00F072C3" w:rsidRDefault="00384589" w:rsidP="00384589">
            <w:pPr>
              <w:rPr>
                <w:rFonts w:ascii="GHEA Grapalat" w:hAnsi="GHEA Grapalat"/>
                <w:sz w:val="20"/>
                <w:szCs w:val="20"/>
              </w:rPr>
            </w:pPr>
            <w:r>
              <w:rPr>
                <w:rFonts w:ascii="Calibri" w:hAnsi="Calibri" w:cs="Arial"/>
                <w:sz w:val="20"/>
                <w:szCs w:val="20"/>
              </w:rPr>
              <w:t>Инсулин гларгин</w:t>
            </w:r>
            <w:r w:rsidRPr="00F072C3">
              <w:rPr>
                <w:rFonts w:ascii="Arial LatArm" w:hAnsi="Arial LatArm" w:cs="Arial"/>
                <w:sz w:val="20"/>
                <w:szCs w:val="20"/>
              </w:rPr>
              <w:t xml:space="preserve">   A10AE04</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30</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33611340</w:t>
            </w:r>
          </w:p>
        </w:tc>
        <w:tc>
          <w:tcPr>
            <w:tcW w:w="3126" w:type="dxa"/>
            <w:vAlign w:val="center"/>
          </w:tcPr>
          <w:p w:rsidR="00384589" w:rsidRPr="00F072C3" w:rsidRDefault="00384589" w:rsidP="00384589">
            <w:pPr>
              <w:rPr>
                <w:rFonts w:ascii="GHEA Grapalat" w:hAnsi="GHEA Grapalat"/>
                <w:sz w:val="20"/>
                <w:szCs w:val="20"/>
                <w:lang w:val="pt-BR"/>
              </w:rPr>
            </w:pPr>
            <w:r w:rsidRPr="008C7EBF">
              <w:rPr>
                <w:rFonts w:ascii="GHEA Grapalat" w:hAnsi="GHEA Grapalat"/>
                <w:sz w:val="20"/>
                <w:szCs w:val="20"/>
                <w:lang w:val="af-ZA"/>
              </w:rPr>
              <w:t xml:space="preserve">Инсулин среднего действия </w:t>
            </w:r>
            <w:r w:rsidRPr="00F072C3">
              <w:rPr>
                <w:rFonts w:ascii="GHEA Grapalat" w:hAnsi="GHEA Grapalat"/>
                <w:sz w:val="20"/>
                <w:szCs w:val="20"/>
                <w:lang w:val="af-ZA"/>
              </w:rPr>
              <w:t>a10ac</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31</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33611350/1</w:t>
            </w:r>
          </w:p>
        </w:tc>
        <w:tc>
          <w:tcPr>
            <w:tcW w:w="3126" w:type="dxa"/>
            <w:vAlign w:val="center"/>
          </w:tcPr>
          <w:p w:rsidR="00384589" w:rsidRDefault="00384589" w:rsidP="00384589">
            <w:pPr>
              <w:rPr>
                <w:rFonts w:ascii="GHEA Grapalat" w:hAnsi="GHEA Grapalat"/>
                <w:sz w:val="20"/>
                <w:szCs w:val="20"/>
              </w:rPr>
            </w:pPr>
            <w:r w:rsidRPr="00A937CC">
              <w:rPr>
                <w:rFonts w:ascii="GHEA Grapalat" w:hAnsi="GHEA Grapalat" w:cs="Sylfaen"/>
                <w:sz w:val="20"/>
                <w:szCs w:val="20"/>
              </w:rPr>
              <w:t>аскорбиновая кислота</w:t>
            </w:r>
          </w:p>
          <w:p w:rsidR="00384589" w:rsidRPr="00F072C3" w:rsidRDefault="00384589" w:rsidP="00384589">
            <w:pPr>
              <w:rPr>
                <w:rFonts w:ascii="GHEA Grapalat" w:hAnsi="GHEA Grapalat"/>
                <w:sz w:val="20"/>
                <w:szCs w:val="20"/>
              </w:rPr>
            </w:pPr>
            <w:r w:rsidRPr="00F072C3">
              <w:rPr>
                <w:rFonts w:ascii="GHEA Grapalat" w:hAnsi="GHEA Grapalat"/>
                <w:sz w:val="20"/>
                <w:szCs w:val="20"/>
                <w:lang w:val="af-ZA"/>
              </w:rPr>
              <w:t>g01ad03</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32</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lang w:val="hy-AM"/>
              </w:rPr>
              <w:t>33611350/</w:t>
            </w:r>
            <w:r w:rsidRPr="00F072C3">
              <w:rPr>
                <w:rFonts w:ascii="GHEA Grapalat" w:hAnsi="GHEA Grapalat"/>
                <w:sz w:val="16"/>
                <w:szCs w:val="16"/>
              </w:rPr>
              <w:t>2</w:t>
            </w:r>
          </w:p>
        </w:tc>
        <w:tc>
          <w:tcPr>
            <w:tcW w:w="3126" w:type="dxa"/>
            <w:vAlign w:val="center"/>
          </w:tcPr>
          <w:p w:rsidR="00384589" w:rsidRDefault="00384589" w:rsidP="00384589">
            <w:pPr>
              <w:rPr>
                <w:rFonts w:ascii="GHEA Grapalat" w:hAnsi="GHEA Grapalat"/>
                <w:sz w:val="20"/>
                <w:szCs w:val="20"/>
              </w:rPr>
            </w:pPr>
            <w:r w:rsidRPr="00A937CC">
              <w:rPr>
                <w:rFonts w:ascii="GHEA Grapalat" w:hAnsi="GHEA Grapalat" w:cs="Sylfaen"/>
                <w:sz w:val="20"/>
                <w:szCs w:val="20"/>
              </w:rPr>
              <w:t>аскорбиновая кислота</w:t>
            </w:r>
          </w:p>
          <w:p w:rsidR="00384589" w:rsidRPr="00F072C3" w:rsidRDefault="00384589" w:rsidP="00384589">
            <w:pPr>
              <w:rPr>
                <w:rFonts w:ascii="GHEA Grapalat" w:hAnsi="GHEA Grapalat"/>
                <w:sz w:val="20"/>
                <w:szCs w:val="20"/>
              </w:rPr>
            </w:pPr>
            <w:r w:rsidRPr="00F072C3">
              <w:rPr>
                <w:rFonts w:ascii="GHEA Grapalat" w:hAnsi="GHEA Grapalat"/>
                <w:sz w:val="20"/>
                <w:szCs w:val="20"/>
                <w:lang w:val="af-ZA"/>
              </w:rPr>
              <w:t>g01ad03</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33</w:t>
            </w:r>
          </w:p>
        </w:tc>
        <w:tc>
          <w:tcPr>
            <w:tcW w:w="1718" w:type="dxa"/>
            <w:vAlign w:val="center"/>
          </w:tcPr>
          <w:p w:rsidR="00384589" w:rsidRPr="00A937CC" w:rsidRDefault="00384589" w:rsidP="00384589">
            <w:pPr>
              <w:jc w:val="center"/>
              <w:rPr>
                <w:rFonts w:ascii="GHEA Grapalat" w:hAnsi="GHEA Grapalat"/>
                <w:sz w:val="16"/>
                <w:szCs w:val="16"/>
                <w:lang w:val="pt-BR"/>
              </w:rPr>
            </w:pPr>
            <w:r w:rsidRPr="00F072C3">
              <w:rPr>
                <w:rFonts w:ascii="GHEA Grapalat" w:hAnsi="GHEA Grapalat"/>
                <w:sz w:val="16"/>
                <w:szCs w:val="16"/>
                <w:lang w:val="hy-AM"/>
              </w:rPr>
              <w:t>33611350/</w:t>
            </w:r>
            <w:r w:rsidRPr="00A937CC">
              <w:rPr>
                <w:rFonts w:ascii="GHEA Grapalat" w:hAnsi="GHEA Grapalat"/>
                <w:sz w:val="16"/>
                <w:szCs w:val="16"/>
                <w:lang w:val="pt-BR"/>
              </w:rPr>
              <w:t>3</w:t>
            </w:r>
          </w:p>
        </w:tc>
        <w:tc>
          <w:tcPr>
            <w:tcW w:w="3126" w:type="dxa"/>
          </w:tcPr>
          <w:p w:rsidR="00384589" w:rsidRDefault="00384589" w:rsidP="00384589">
            <w:pPr>
              <w:rPr>
                <w:rFonts w:ascii="GHEA Grapalat" w:hAnsi="GHEA Grapalat"/>
                <w:sz w:val="20"/>
                <w:szCs w:val="20"/>
              </w:rPr>
            </w:pPr>
            <w:r w:rsidRPr="00A937CC">
              <w:rPr>
                <w:rFonts w:ascii="GHEA Grapalat" w:hAnsi="GHEA Grapalat" w:cs="Sylfaen"/>
                <w:sz w:val="20"/>
                <w:szCs w:val="20"/>
              </w:rPr>
              <w:t>аскорбиновая кислота</w:t>
            </w:r>
          </w:p>
          <w:p w:rsidR="00384589" w:rsidRPr="00F072C3" w:rsidRDefault="00384589" w:rsidP="00384589">
            <w:pPr>
              <w:rPr>
                <w:rFonts w:ascii="GHEA Grapalat" w:hAnsi="GHEA Grapalat"/>
                <w:sz w:val="20"/>
                <w:szCs w:val="20"/>
                <w:lang w:val="af-ZA"/>
              </w:rPr>
            </w:pPr>
            <w:r w:rsidRPr="00F072C3">
              <w:rPr>
                <w:rFonts w:ascii="GHEA Grapalat" w:hAnsi="GHEA Grapalat"/>
                <w:sz w:val="20"/>
                <w:szCs w:val="20"/>
                <w:lang w:val="af-ZA"/>
              </w:rPr>
              <w:t>g01ad03</w:t>
            </w:r>
          </w:p>
          <w:p w:rsidR="00384589" w:rsidRPr="00A937CC" w:rsidRDefault="00384589" w:rsidP="00384589">
            <w:pPr>
              <w:rPr>
                <w:rFonts w:ascii="GHEA Grapalat" w:hAnsi="GHEA Grapalat"/>
                <w:sz w:val="20"/>
                <w:szCs w:val="20"/>
                <w:lang w:val="pt-BR"/>
              </w:rPr>
            </w:pP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34</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lang w:val="hy-AM"/>
              </w:rPr>
              <w:t>33611350/</w:t>
            </w:r>
            <w:r w:rsidRPr="00F072C3">
              <w:rPr>
                <w:rFonts w:ascii="GHEA Grapalat" w:hAnsi="GHEA Grapalat"/>
                <w:sz w:val="16"/>
                <w:szCs w:val="16"/>
              </w:rPr>
              <w:t>4</w:t>
            </w:r>
          </w:p>
        </w:tc>
        <w:tc>
          <w:tcPr>
            <w:tcW w:w="3126" w:type="dxa"/>
          </w:tcPr>
          <w:p w:rsidR="00384589" w:rsidRDefault="00384589" w:rsidP="00384589">
            <w:pPr>
              <w:rPr>
                <w:rFonts w:ascii="GHEA Grapalat" w:hAnsi="GHEA Grapalat"/>
                <w:sz w:val="20"/>
                <w:szCs w:val="20"/>
              </w:rPr>
            </w:pPr>
            <w:r w:rsidRPr="00A937CC">
              <w:rPr>
                <w:rFonts w:ascii="GHEA Grapalat" w:hAnsi="GHEA Grapalat" w:cs="Sylfaen"/>
                <w:sz w:val="20"/>
                <w:szCs w:val="20"/>
              </w:rPr>
              <w:t>аскорбиновая кислота</w:t>
            </w:r>
          </w:p>
          <w:p w:rsidR="00384589" w:rsidRPr="00F072C3" w:rsidRDefault="00384589" w:rsidP="00384589">
            <w:pPr>
              <w:rPr>
                <w:rFonts w:ascii="GHEA Grapalat" w:hAnsi="GHEA Grapalat"/>
                <w:sz w:val="20"/>
                <w:szCs w:val="20"/>
                <w:lang w:val="af-ZA"/>
              </w:rPr>
            </w:pPr>
            <w:r w:rsidRPr="00F072C3">
              <w:rPr>
                <w:rFonts w:ascii="GHEA Grapalat" w:hAnsi="GHEA Grapalat"/>
                <w:sz w:val="20"/>
                <w:szCs w:val="20"/>
                <w:lang w:val="af-ZA"/>
              </w:rPr>
              <w:t xml:space="preserve"> g01ad03</w:t>
            </w:r>
          </w:p>
          <w:p w:rsidR="00384589" w:rsidRPr="00F072C3" w:rsidRDefault="00384589" w:rsidP="00384589">
            <w:pPr>
              <w:rPr>
                <w:rFonts w:ascii="GHEA Grapalat" w:hAnsi="GHEA Grapalat"/>
                <w:sz w:val="20"/>
                <w:szCs w:val="20"/>
              </w:rPr>
            </w:pP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606"/>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35</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33611370</w:t>
            </w:r>
          </w:p>
        </w:tc>
        <w:tc>
          <w:tcPr>
            <w:tcW w:w="3126" w:type="dxa"/>
            <w:vAlign w:val="center"/>
          </w:tcPr>
          <w:p w:rsidR="00384589" w:rsidRPr="00F072C3" w:rsidRDefault="00384589" w:rsidP="00384589">
            <w:pPr>
              <w:rPr>
                <w:rFonts w:ascii="GHEA Grapalat" w:hAnsi="GHEA Grapalat"/>
                <w:sz w:val="20"/>
                <w:szCs w:val="20"/>
                <w:lang w:val="pt-BR"/>
              </w:rPr>
            </w:pPr>
            <w:r>
              <w:rPr>
                <w:rFonts w:ascii="GHEA Grapalat" w:hAnsi="GHEA Grapalat" w:cs="Arial"/>
                <w:sz w:val="20"/>
                <w:szCs w:val="20"/>
              </w:rPr>
              <w:t>тиамин</w:t>
            </w:r>
            <w:r w:rsidRPr="00F072C3">
              <w:rPr>
                <w:rFonts w:ascii="GHEA Grapalat" w:hAnsi="GHEA Grapalat" w:cs="Arial"/>
                <w:sz w:val="20"/>
                <w:szCs w:val="20"/>
              </w:rPr>
              <w:t xml:space="preserve"> a11da01</w:t>
            </w:r>
            <w:r w:rsidRPr="00F072C3">
              <w:rPr>
                <w:rFonts w:ascii="GHEA Grapalat" w:hAnsi="GHEA Grapalat" w:cs="Arial"/>
                <w:sz w:val="20"/>
                <w:szCs w:val="20"/>
              </w:rPr>
              <w:tab/>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36</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33611380</w:t>
            </w:r>
          </w:p>
        </w:tc>
        <w:tc>
          <w:tcPr>
            <w:tcW w:w="3126" w:type="dxa"/>
            <w:vAlign w:val="center"/>
          </w:tcPr>
          <w:p w:rsidR="00384589" w:rsidRPr="00F072C3" w:rsidRDefault="00384589" w:rsidP="00384589">
            <w:pPr>
              <w:jc w:val="center"/>
              <w:rPr>
                <w:rFonts w:ascii="GHEA Grapalat" w:hAnsi="GHEA Grapalat"/>
                <w:sz w:val="20"/>
                <w:szCs w:val="20"/>
                <w:lang w:val="pt-BR"/>
              </w:rPr>
            </w:pPr>
            <w:r w:rsidRPr="00A937CC">
              <w:rPr>
                <w:rFonts w:ascii="GHEA Grapalat" w:hAnsi="GHEA Grapalat" w:cs="Arial"/>
                <w:sz w:val="20"/>
                <w:szCs w:val="20"/>
              </w:rPr>
              <w:t>Никотиновая кислота</w:t>
            </w:r>
            <w:r w:rsidRPr="00F072C3">
              <w:rPr>
                <w:rFonts w:ascii="GHEA Grapalat" w:hAnsi="GHEA Grapalat" w:cs="Arial"/>
                <w:sz w:val="20"/>
                <w:szCs w:val="20"/>
              </w:rPr>
              <w:t xml:space="preserve"> c04ac01, c10ad02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37</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33611390</w:t>
            </w:r>
          </w:p>
        </w:tc>
        <w:tc>
          <w:tcPr>
            <w:tcW w:w="3126" w:type="dxa"/>
            <w:vAlign w:val="center"/>
          </w:tcPr>
          <w:p w:rsidR="00384589" w:rsidRDefault="00384589" w:rsidP="00384589">
            <w:pPr>
              <w:rPr>
                <w:rFonts w:ascii="GHEA Grapalat" w:hAnsi="GHEA Grapalat"/>
                <w:sz w:val="20"/>
                <w:szCs w:val="20"/>
              </w:rPr>
            </w:pPr>
            <w:r>
              <w:rPr>
                <w:rFonts w:ascii="GHEA Grapalat" w:hAnsi="GHEA Grapalat"/>
                <w:sz w:val="20"/>
                <w:szCs w:val="20"/>
              </w:rPr>
              <w:t>пиридоксин</w:t>
            </w:r>
          </w:p>
          <w:p w:rsidR="00384589" w:rsidRPr="00F072C3" w:rsidRDefault="00384589" w:rsidP="00384589">
            <w:pPr>
              <w:rPr>
                <w:rFonts w:ascii="GHEA Grapalat" w:hAnsi="GHEA Grapalat"/>
                <w:sz w:val="20"/>
                <w:szCs w:val="20"/>
                <w:lang w:val="hy-AM"/>
              </w:rPr>
            </w:pPr>
            <w:r w:rsidRPr="00F072C3">
              <w:rPr>
                <w:rFonts w:ascii="GHEA Grapalat" w:hAnsi="GHEA Grapalat"/>
                <w:sz w:val="20"/>
                <w:szCs w:val="20"/>
                <w:lang w:val="es-ES"/>
              </w:rPr>
              <w:t>a11ha02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lastRenderedPageBreak/>
              <w:t>38</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33611420/1</w:t>
            </w:r>
          </w:p>
        </w:tc>
        <w:tc>
          <w:tcPr>
            <w:tcW w:w="3126" w:type="dxa"/>
            <w:vAlign w:val="center"/>
          </w:tcPr>
          <w:p w:rsidR="00384589" w:rsidRPr="00F072C3" w:rsidRDefault="00384589" w:rsidP="00384589">
            <w:pPr>
              <w:rPr>
                <w:rFonts w:ascii="GHEA Grapalat" w:hAnsi="GHEA Grapalat"/>
                <w:sz w:val="20"/>
                <w:szCs w:val="20"/>
              </w:rPr>
            </w:pPr>
            <w:r w:rsidRPr="00680443">
              <w:rPr>
                <w:rFonts w:ascii="GHEA Grapalat" w:hAnsi="GHEA Grapalat" w:cs="Sylfaen"/>
                <w:sz w:val="20"/>
                <w:szCs w:val="20"/>
              </w:rPr>
              <w:t xml:space="preserve">Глюконат кальция </w:t>
            </w:r>
            <w:r w:rsidRPr="00F072C3">
              <w:rPr>
                <w:rFonts w:ascii="GHEA Grapalat" w:hAnsi="GHEA Grapalat"/>
                <w:sz w:val="20"/>
                <w:szCs w:val="20"/>
              </w:rPr>
              <w:t>12aa03, d11ax03</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39</w:t>
            </w:r>
          </w:p>
        </w:tc>
        <w:tc>
          <w:tcPr>
            <w:tcW w:w="1718" w:type="dxa"/>
            <w:vAlign w:val="center"/>
          </w:tcPr>
          <w:p w:rsidR="00384589" w:rsidRPr="00680443" w:rsidRDefault="00384589" w:rsidP="00384589">
            <w:pPr>
              <w:jc w:val="center"/>
              <w:rPr>
                <w:rFonts w:ascii="GHEA Grapalat" w:hAnsi="GHEA Grapalat"/>
                <w:sz w:val="16"/>
                <w:szCs w:val="16"/>
                <w:lang w:val="pt-BR"/>
              </w:rPr>
            </w:pPr>
            <w:r w:rsidRPr="00680443">
              <w:rPr>
                <w:rFonts w:ascii="GHEA Grapalat" w:hAnsi="GHEA Grapalat"/>
                <w:sz w:val="16"/>
                <w:szCs w:val="16"/>
                <w:lang w:val="pt-BR"/>
              </w:rPr>
              <w:t>33611420/2</w:t>
            </w:r>
          </w:p>
        </w:tc>
        <w:tc>
          <w:tcPr>
            <w:tcW w:w="3126" w:type="dxa"/>
            <w:vAlign w:val="center"/>
          </w:tcPr>
          <w:p w:rsidR="00384589" w:rsidRPr="00F072C3" w:rsidRDefault="00384589" w:rsidP="00384589">
            <w:pPr>
              <w:rPr>
                <w:rFonts w:ascii="GHEA Grapalat" w:hAnsi="GHEA Grapalat"/>
                <w:sz w:val="20"/>
                <w:szCs w:val="20"/>
              </w:rPr>
            </w:pPr>
            <w:r w:rsidRPr="00680443">
              <w:rPr>
                <w:rFonts w:ascii="GHEA Grapalat" w:hAnsi="GHEA Grapalat" w:cs="Sylfaen"/>
                <w:sz w:val="20"/>
                <w:szCs w:val="20"/>
              </w:rPr>
              <w:t xml:space="preserve">Глюконат кальция </w:t>
            </w:r>
            <w:r w:rsidRPr="00680443">
              <w:rPr>
                <w:rFonts w:ascii="GHEA Grapalat" w:hAnsi="GHEA Grapalat"/>
                <w:sz w:val="20"/>
                <w:szCs w:val="20"/>
                <w:lang w:val="pt-BR"/>
              </w:rPr>
              <w:t>a12</w:t>
            </w:r>
            <w:r w:rsidRPr="00F072C3">
              <w:rPr>
                <w:rFonts w:ascii="GHEA Grapalat" w:hAnsi="GHEA Grapalat"/>
                <w:sz w:val="20"/>
                <w:szCs w:val="20"/>
              </w:rPr>
              <w:t>aa03, d11ax03</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384589"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40</w:t>
            </w:r>
          </w:p>
        </w:tc>
        <w:tc>
          <w:tcPr>
            <w:tcW w:w="1718" w:type="dxa"/>
            <w:vAlign w:val="center"/>
          </w:tcPr>
          <w:p w:rsidR="00384589" w:rsidRPr="00F072C3" w:rsidRDefault="00384589" w:rsidP="00384589">
            <w:pPr>
              <w:jc w:val="center"/>
              <w:rPr>
                <w:rFonts w:ascii="GHEA Grapalat" w:hAnsi="GHEA Grapalat"/>
                <w:sz w:val="16"/>
                <w:szCs w:val="16"/>
                <w:lang w:val="pt-BR"/>
              </w:rPr>
            </w:pPr>
            <w:r w:rsidRPr="00F072C3">
              <w:rPr>
                <w:rFonts w:ascii="GHEA Grapalat" w:hAnsi="GHEA Grapalat"/>
                <w:sz w:val="16"/>
                <w:szCs w:val="16"/>
                <w:lang w:val="pt-BR"/>
              </w:rPr>
              <w:t>33611440/1</w:t>
            </w:r>
          </w:p>
        </w:tc>
        <w:tc>
          <w:tcPr>
            <w:tcW w:w="3126" w:type="dxa"/>
            <w:vAlign w:val="center"/>
          </w:tcPr>
          <w:p w:rsidR="00384589" w:rsidRPr="00F072C3" w:rsidRDefault="00384589" w:rsidP="00384589">
            <w:pPr>
              <w:rPr>
                <w:rFonts w:ascii="GHEA Grapalat" w:hAnsi="GHEA Grapalat"/>
                <w:sz w:val="20"/>
                <w:szCs w:val="20"/>
                <w:lang w:val="pt-BR"/>
              </w:rPr>
            </w:pPr>
            <w:r w:rsidRPr="004166C0">
              <w:rPr>
                <w:rFonts w:ascii="GHEA Grapalat" w:hAnsi="GHEA Grapalat" w:cs="Arial"/>
                <w:sz w:val="20"/>
                <w:szCs w:val="20"/>
              </w:rPr>
              <w:t>Тиамин</w:t>
            </w:r>
            <w:r w:rsidRPr="004166C0">
              <w:rPr>
                <w:rFonts w:ascii="GHEA Grapalat" w:hAnsi="GHEA Grapalat" w:cs="Arial"/>
                <w:sz w:val="20"/>
                <w:szCs w:val="20"/>
                <w:lang w:val="pt-BR"/>
              </w:rPr>
              <w:t xml:space="preserve"> (</w:t>
            </w:r>
            <w:r w:rsidRPr="004166C0">
              <w:rPr>
                <w:rFonts w:ascii="GHEA Grapalat" w:hAnsi="GHEA Grapalat" w:cs="Arial"/>
                <w:sz w:val="20"/>
                <w:szCs w:val="20"/>
              </w:rPr>
              <w:t>тиамин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натрия</w:t>
            </w:r>
            <w:r w:rsidRPr="004166C0">
              <w:rPr>
                <w:rFonts w:ascii="GHEA Grapalat" w:hAnsi="GHEA Grapalat" w:cs="Arial"/>
                <w:sz w:val="20"/>
                <w:szCs w:val="20"/>
                <w:lang w:val="pt-BR"/>
              </w:rPr>
              <w:t xml:space="preserve"> </w:t>
            </w:r>
            <w:r w:rsidRPr="004166C0">
              <w:rPr>
                <w:rFonts w:ascii="GHEA Grapalat" w:hAnsi="GHEA Grapalat" w:cs="Arial"/>
                <w:sz w:val="20"/>
                <w:szCs w:val="20"/>
              </w:rPr>
              <w:t>фосфат</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никотинамид</w:t>
            </w:r>
            <w:r w:rsidRPr="004166C0">
              <w:rPr>
                <w:rFonts w:ascii="GHEA Grapalat" w:hAnsi="GHEA Grapalat" w:cs="Arial"/>
                <w:sz w:val="20"/>
                <w:szCs w:val="20"/>
                <w:lang w:val="pt-BR"/>
              </w:rPr>
              <w:t xml:space="preserve"> </w:t>
            </w:r>
            <w:r w:rsidRPr="00F072C3">
              <w:rPr>
                <w:rFonts w:ascii="GHEA Grapalat" w:hAnsi="GHEA Grapalat" w:cs="Arial"/>
                <w:sz w:val="20"/>
                <w:szCs w:val="20"/>
                <w:lang w:val="pt-BR"/>
              </w:rPr>
              <w:t xml:space="preserve">A11EX                                                                   </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384589"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41</w:t>
            </w:r>
          </w:p>
        </w:tc>
        <w:tc>
          <w:tcPr>
            <w:tcW w:w="1718" w:type="dxa"/>
            <w:vAlign w:val="center"/>
          </w:tcPr>
          <w:p w:rsidR="00384589" w:rsidRPr="00F072C3" w:rsidRDefault="00384589" w:rsidP="00384589">
            <w:pPr>
              <w:jc w:val="center"/>
              <w:rPr>
                <w:rFonts w:ascii="GHEA Grapalat" w:hAnsi="GHEA Grapalat"/>
                <w:sz w:val="16"/>
                <w:szCs w:val="16"/>
                <w:lang w:val="pt-BR"/>
              </w:rPr>
            </w:pPr>
            <w:r w:rsidRPr="00F072C3">
              <w:rPr>
                <w:rFonts w:ascii="GHEA Grapalat" w:hAnsi="GHEA Grapalat"/>
                <w:sz w:val="16"/>
                <w:szCs w:val="16"/>
                <w:lang w:val="pt-BR"/>
              </w:rPr>
              <w:t>33611440/2</w:t>
            </w:r>
          </w:p>
        </w:tc>
        <w:tc>
          <w:tcPr>
            <w:tcW w:w="3126" w:type="dxa"/>
            <w:vAlign w:val="center"/>
          </w:tcPr>
          <w:p w:rsidR="00384589" w:rsidRPr="00F072C3" w:rsidRDefault="00384589" w:rsidP="00384589">
            <w:pPr>
              <w:rPr>
                <w:rFonts w:ascii="GHEA Grapalat" w:hAnsi="GHEA Grapalat"/>
                <w:sz w:val="20"/>
                <w:szCs w:val="20"/>
                <w:lang w:val="pt-BR"/>
              </w:rPr>
            </w:pPr>
            <w:r w:rsidRPr="004166C0">
              <w:rPr>
                <w:rFonts w:ascii="GHEA Grapalat" w:hAnsi="GHEA Grapalat" w:cs="Arial"/>
                <w:sz w:val="20"/>
                <w:szCs w:val="20"/>
              </w:rPr>
              <w:t>Тиамин</w:t>
            </w:r>
            <w:r w:rsidRPr="004166C0">
              <w:rPr>
                <w:rFonts w:ascii="GHEA Grapalat" w:hAnsi="GHEA Grapalat" w:cs="Arial"/>
                <w:sz w:val="20"/>
                <w:szCs w:val="20"/>
                <w:lang w:val="pt-BR"/>
              </w:rPr>
              <w:t xml:space="preserve"> (</w:t>
            </w:r>
            <w:r w:rsidRPr="004166C0">
              <w:rPr>
                <w:rFonts w:ascii="GHEA Grapalat" w:hAnsi="GHEA Grapalat" w:cs="Arial"/>
                <w:sz w:val="20"/>
                <w:szCs w:val="20"/>
              </w:rPr>
              <w:t>тиамин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sidRPr="004166C0">
              <w:rPr>
                <w:rFonts w:ascii="GHEA Grapalat" w:hAnsi="GHEA Grapalat" w:cs="Arial"/>
                <w:sz w:val="20"/>
                <w:szCs w:val="20"/>
                <w:lang w:val="pt-BR"/>
              </w:rPr>
              <w:t xml:space="preserve"> (</w:t>
            </w:r>
            <w:r w:rsidRPr="004166C0">
              <w:rPr>
                <w:rFonts w:ascii="GHEA Grapalat" w:hAnsi="GHEA Grapalat" w:cs="Arial"/>
                <w:sz w:val="20"/>
                <w:szCs w:val="20"/>
              </w:rPr>
              <w:t>рибофлавин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натрия</w:t>
            </w:r>
            <w:r w:rsidRPr="004166C0">
              <w:rPr>
                <w:rFonts w:ascii="GHEA Grapalat" w:hAnsi="GHEA Grapalat" w:cs="Arial"/>
                <w:sz w:val="20"/>
                <w:szCs w:val="20"/>
                <w:lang w:val="pt-BR"/>
              </w:rPr>
              <w:t xml:space="preserve"> </w:t>
            </w:r>
            <w:r w:rsidRPr="004166C0">
              <w:rPr>
                <w:rFonts w:ascii="GHEA Grapalat" w:hAnsi="GHEA Grapalat" w:cs="Arial"/>
                <w:sz w:val="20"/>
                <w:szCs w:val="20"/>
              </w:rPr>
              <w:t>фосфат</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sidRPr="004166C0">
              <w:rPr>
                <w:rFonts w:ascii="GHEA Grapalat" w:hAnsi="GHEA Grapalat" w:cs="Arial"/>
                <w:sz w:val="20"/>
                <w:szCs w:val="20"/>
                <w:lang w:val="pt-BR"/>
              </w:rPr>
              <w:t xml:space="preserve"> (</w:t>
            </w:r>
            <w:r w:rsidRPr="004166C0">
              <w:rPr>
                <w:rFonts w:ascii="GHEA Grapalat" w:hAnsi="GHEA Grapalat" w:cs="Arial"/>
                <w:sz w:val="20"/>
                <w:szCs w:val="20"/>
              </w:rPr>
              <w:t>пиридоксин</w:t>
            </w:r>
            <w:r>
              <w:rPr>
                <w:rFonts w:ascii="GHEA Grapalat" w:hAnsi="GHEA Grapalat" w:cs="Arial"/>
                <w:sz w:val="20"/>
                <w:szCs w:val="20"/>
              </w:rPr>
              <w:t>а</w:t>
            </w:r>
            <w:r w:rsidRPr="004166C0">
              <w:rPr>
                <w:rFonts w:ascii="GHEA Grapalat" w:hAnsi="GHEA Grapalat" w:cs="Arial"/>
                <w:sz w:val="20"/>
                <w:szCs w:val="20"/>
                <w:lang w:val="pt-BR"/>
              </w:rPr>
              <w:t xml:space="preserve"> </w:t>
            </w:r>
            <w:r w:rsidRPr="004166C0">
              <w:rPr>
                <w:rFonts w:ascii="GHEA Grapalat" w:hAnsi="GHEA Grapalat" w:cs="Arial"/>
                <w:sz w:val="20"/>
                <w:szCs w:val="20"/>
              </w:rPr>
              <w:t>гидрохлорид</w:t>
            </w:r>
            <w:r w:rsidRPr="004166C0">
              <w:rPr>
                <w:rFonts w:ascii="GHEA Grapalat" w:hAnsi="GHEA Grapalat" w:cs="Arial"/>
                <w:sz w:val="20"/>
                <w:szCs w:val="20"/>
                <w:lang w:val="pt-BR"/>
              </w:rPr>
              <w:t xml:space="preserve">), </w:t>
            </w:r>
            <w:r w:rsidRPr="004166C0">
              <w:rPr>
                <w:rFonts w:ascii="GHEA Grapalat" w:hAnsi="GHEA Grapalat" w:cs="Arial"/>
                <w:sz w:val="20"/>
                <w:szCs w:val="20"/>
              </w:rPr>
              <w:t>никотинамид</w:t>
            </w:r>
            <w:r w:rsidRPr="004166C0">
              <w:rPr>
                <w:rFonts w:ascii="GHEA Grapalat" w:hAnsi="GHEA Grapalat" w:cs="Arial"/>
                <w:sz w:val="20"/>
                <w:szCs w:val="20"/>
                <w:lang w:val="pt-BR"/>
              </w:rPr>
              <w:t xml:space="preserve"> </w:t>
            </w:r>
            <w:r w:rsidRPr="00F072C3">
              <w:rPr>
                <w:rFonts w:ascii="GHEA Grapalat" w:hAnsi="GHEA Grapalat" w:cs="Arial"/>
                <w:sz w:val="20"/>
                <w:szCs w:val="20"/>
                <w:lang w:val="pt-BR"/>
              </w:rPr>
              <w:t xml:space="preserve">A11EX                                                                   </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42</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33611450</w:t>
            </w:r>
          </w:p>
        </w:tc>
        <w:tc>
          <w:tcPr>
            <w:tcW w:w="3126" w:type="dxa"/>
            <w:vAlign w:val="center"/>
          </w:tcPr>
          <w:p w:rsidR="00384589" w:rsidRDefault="00384589" w:rsidP="00384589">
            <w:pPr>
              <w:rPr>
                <w:rFonts w:ascii="GHEA Grapalat" w:hAnsi="GHEA Grapalat" w:cs="Arial"/>
                <w:sz w:val="20"/>
                <w:szCs w:val="20"/>
              </w:rPr>
            </w:pPr>
            <w:r>
              <w:rPr>
                <w:rFonts w:ascii="GHEA Grapalat" w:hAnsi="GHEA Grapalat" w:cs="Arial"/>
                <w:sz w:val="20"/>
                <w:szCs w:val="20"/>
              </w:rPr>
              <w:t>Висмута трикали дицитрат</w:t>
            </w:r>
          </w:p>
          <w:p w:rsidR="00384589" w:rsidRPr="00F072C3" w:rsidRDefault="00384589" w:rsidP="00384589">
            <w:pPr>
              <w:rPr>
                <w:rFonts w:ascii="GHEA Grapalat" w:hAnsi="GHEA Grapalat"/>
                <w:sz w:val="20"/>
                <w:szCs w:val="20"/>
              </w:rPr>
            </w:pPr>
            <w:r w:rsidRPr="00F072C3">
              <w:rPr>
                <w:rFonts w:ascii="GHEA Grapalat" w:hAnsi="GHEA Grapalat" w:cs="Arial"/>
                <w:sz w:val="20"/>
                <w:szCs w:val="20"/>
              </w:rPr>
              <w:t>A02BX05</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43</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33611460</w:t>
            </w:r>
          </w:p>
        </w:tc>
        <w:tc>
          <w:tcPr>
            <w:tcW w:w="3126" w:type="dxa"/>
            <w:vAlign w:val="center"/>
          </w:tcPr>
          <w:p w:rsidR="00384589" w:rsidRDefault="00384589" w:rsidP="00384589">
            <w:pPr>
              <w:rPr>
                <w:rFonts w:ascii="GHEA Grapalat" w:hAnsi="GHEA Grapalat"/>
                <w:sz w:val="20"/>
                <w:szCs w:val="20"/>
              </w:rPr>
            </w:pPr>
            <w:r w:rsidRPr="00E70D4C">
              <w:rPr>
                <w:rFonts w:ascii="GHEA Grapalat" w:hAnsi="GHEA Grapalat"/>
                <w:sz w:val="20"/>
                <w:szCs w:val="20"/>
              </w:rPr>
              <w:t>Мебе</w:t>
            </w:r>
            <w:r>
              <w:rPr>
                <w:rFonts w:ascii="GHEA Grapalat" w:hAnsi="GHEA Grapalat"/>
                <w:sz w:val="20"/>
                <w:szCs w:val="20"/>
              </w:rPr>
              <w:t>ве</w:t>
            </w:r>
            <w:r w:rsidRPr="00E70D4C">
              <w:rPr>
                <w:rFonts w:ascii="GHEA Grapalat" w:hAnsi="GHEA Grapalat"/>
                <w:sz w:val="20"/>
                <w:szCs w:val="20"/>
              </w:rPr>
              <w:t>рин (Мебе</w:t>
            </w:r>
            <w:r>
              <w:rPr>
                <w:rFonts w:ascii="GHEA Grapalat" w:hAnsi="GHEA Grapalat"/>
                <w:sz w:val="20"/>
                <w:szCs w:val="20"/>
              </w:rPr>
              <w:t>ве</w:t>
            </w:r>
            <w:r w:rsidRPr="00E70D4C">
              <w:rPr>
                <w:rFonts w:ascii="GHEA Grapalat" w:hAnsi="GHEA Grapalat"/>
                <w:sz w:val="20"/>
                <w:szCs w:val="20"/>
              </w:rPr>
              <w:t>рин</w:t>
            </w:r>
            <w:r>
              <w:rPr>
                <w:rFonts w:ascii="GHEA Grapalat" w:hAnsi="GHEA Grapalat"/>
                <w:sz w:val="20"/>
                <w:szCs w:val="20"/>
              </w:rPr>
              <w:t>а</w:t>
            </w:r>
            <w:r w:rsidRPr="00E70D4C">
              <w:rPr>
                <w:rFonts w:ascii="GHEA Grapalat" w:hAnsi="GHEA Grapalat"/>
                <w:sz w:val="20"/>
                <w:szCs w:val="20"/>
              </w:rPr>
              <w:t xml:space="preserve"> гидрохлорид)</w:t>
            </w:r>
          </w:p>
          <w:p w:rsidR="00384589" w:rsidRPr="00F072C3" w:rsidRDefault="00384589" w:rsidP="00384589">
            <w:pPr>
              <w:rPr>
                <w:rFonts w:ascii="GHEA Grapalat" w:hAnsi="GHEA Grapalat"/>
                <w:sz w:val="20"/>
                <w:szCs w:val="20"/>
                <w:lang w:val="pt-BR"/>
              </w:rPr>
            </w:pPr>
            <w:r w:rsidRPr="00F072C3">
              <w:rPr>
                <w:rFonts w:ascii="GHEA Grapalat" w:hAnsi="GHEA Grapalat"/>
                <w:sz w:val="20"/>
                <w:szCs w:val="20"/>
              </w:rPr>
              <w:t>A03AA04</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sidRPr="00F072C3">
              <w:rPr>
                <w:rFonts w:ascii="GHEA Grapalat" w:hAnsi="GHEA Grapalat" w:cs="Arial LatArm"/>
              </w:rPr>
              <w:t>44</w:t>
            </w:r>
          </w:p>
        </w:tc>
        <w:tc>
          <w:tcPr>
            <w:tcW w:w="1718" w:type="dxa"/>
            <w:vAlign w:val="center"/>
          </w:tcPr>
          <w:p w:rsidR="00384589" w:rsidRPr="00E70D4C" w:rsidRDefault="00384589" w:rsidP="00384589">
            <w:pPr>
              <w:jc w:val="center"/>
              <w:rPr>
                <w:rFonts w:ascii="GHEA Grapalat" w:hAnsi="GHEA Grapalat"/>
                <w:sz w:val="16"/>
                <w:szCs w:val="16"/>
                <w:lang w:val="pt-BR"/>
              </w:rPr>
            </w:pPr>
            <w:r w:rsidRPr="00E70D4C">
              <w:rPr>
                <w:rFonts w:ascii="GHEA Grapalat" w:hAnsi="GHEA Grapalat"/>
                <w:sz w:val="16"/>
                <w:szCs w:val="16"/>
                <w:lang w:val="pt-BR"/>
              </w:rPr>
              <w:t>33621100</w:t>
            </w:r>
          </w:p>
        </w:tc>
        <w:tc>
          <w:tcPr>
            <w:tcW w:w="3126" w:type="dxa"/>
            <w:vAlign w:val="center"/>
          </w:tcPr>
          <w:p w:rsidR="00384589" w:rsidRPr="00F072C3" w:rsidRDefault="00384589" w:rsidP="00384589">
            <w:pPr>
              <w:rPr>
                <w:rFonts w:ascii="GHEA Grapalat" w:hAnsi="GHEA Grapalat"/>
                <w:sz w:val="20"/>
                <w:szCs w:val="20"/>
                <w:lang w:val="hy-AM"/>
              </w:rPr>
            </w:pPr>
            <w:r>
              <w:rPr>
                <w:rFonts w:ascii="GHEA Grapalat" w:hAnsi="GHEA Grapalat"/>
                <w:sz w:val="20"/>
                <w:szCs w:val="20"/>
              </w:rPr>
              <w:t xml:space="preserve">Гепарин натрия </w:t>
            </w:r>
            <w:r w:rsidRPr="00F072C3">
              <w:rPr>
                <w:rFonts w:ascii="GHEA Grapalat" w:hAnsi="GHEA Grapalat"/>
                <w:sz w:val="20"/>
                <w:szCs w:val="20"/>
                <w:lang w:val="es-ES"/>
              </w:rPr>
              <w:t>b01ab01, c05ba03, s01xa14</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642"/>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45</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33621140</w:t>
            </w:r>
          </w:p>
        </w:tc>
        <w:tc>
          <w:tcPr>
            <w:tcW w:w="3126" w:type="dxa"/>
            <w:vAlign w:val="center"/>
          </w:tcPr>
          <w:p w:rsidR="00384589" w:rsidRPr="00F072C3" w:rsidRDefault="00384589" w:rsidP="00384589">
            <w:pPr>
              <w:rPr>
                <w:rFonts w:ascii="GHEA Grapalat" w:hAnsi="GHEA Grapalat"/>
                <w:sz w:val="20"/>
                <w:szCs w:val="20"/>
                <w:lang w:val="pt-BR"/>
              </w:rPr>
            </w:pPr>
            <w:r>
              <w:rPr>
                <w:rFonts w:ascii="GHEA Grapalat" w:hAnsi="GHEA Grapalat" w:cs="Arial"/>
                <w:sz w:val="20"/>
                <w:szCs w:val="20"/>
              </w:rPr>
              <w:t>клопидогрел</w:t>
            </w:r>
            <w:r w:rsidRPr="00F072C3">
              <w:rPr>
                <w:rFonts w:ascii="GHEA Grapalat" w:hAnsi="GHEA Grapalat" w:cs="Arial"/>
                <w:sz w:val="20"/>
                <w:szCs w:val="20"/>
              </w:rPr>
              <w:t xml:space="preserve"> b01ac04</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46</w:t>
            </w:r>
          </w:p>
        </w:tc>
        <w:tc>
          <w:tcPr>
            <w:tcW w:w="1718" w:type="dxa"/>
            <w:vAlign w:val="center"/>
          </w:tcPr>
          <w:p w:rsidR="00384589" w:rsidRPr="00B067FC" w:rsidRDefault="00384589" w:rsidP="00384589">
            <w:pPr>
              <w:jc w:val="center"/>
              <w:rPr>
                <w:rFonts w:ascii="GHEA Grapalat" w:hAnsi="GHEA Grapalat"/>
                <w:sz w:val="16"/>
                <w:szCs w:val="16"/>
                <w:lang w:val="pt-BR"/>
              </w:rPr>
            </w:pPr>
            <w:r w:rsidRPr="00B067FC">
              <w:rPr>
                <w:rFonts w:ascii="GHEA Grapalat" w:hAnsi="GHEA Grapalat"/>
                <w:sz w:val="16"/>
                <w:szCs w:val="16"/>
                <w:lang w:val="pt-BR"/>
              </w:rPr>
              <w:t>33621160</w:t>
            </w:r>
          </w:p>
        </w:tc>
        <w:tc>
          <w:tcPr>
            <w:tcW w:w="3126" w:type="dxa"/>
            <w:vAlign w:val="center"/>
          </w:tcPr>
          <w:p w:rsidR="00384589" w:rsidRPr="00B067FC" w:rsidRDefault="00384589" w:rsidP="00384589">
            <w:pPr>
              <w:rPr>
                <w:rFonts w:ascii="GHEA Grapalat" w:hAnsi="GHEA Grapalat"/>
                <w:sz w:val="20"/>
                <w:szCs w:val="20"/>
                <w:lang w:val="pt-BR"/>
              </w:rPr>
            </w:pPr>
            <w:r w:rsidRPr="00A72C56">
              <w:rPr>
                <w:rFonts w:ascii="GHEA Grapalat" w:hAnsi="GHEA Grapalat"/>
                <w:sz w:val="20"/>
                <w:szCs w:val="20"/>
              </w:rPr>
              <w:t xml:space="preserve">Аминокапроновая кислота </w:t>
            </w:r>
            <w:r w:rsidRPr="00B067FC">
              <w:rPr>
                <w:rFonts w:ascii="GHEA Grapalat" w:hAnsi="GHEA Grapalat"/>
                <w:sz w:val="20"/>
                <w:szCs w:val="20"/>
                <w:lang w:val="pt-BR"/>
              </w:rPr>
              <w:t>b02aa01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47</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33621190/1</w:t>
            </w:r>
          </w:p>
        </w:tc>
        <w:tc>
          <w:tcPr>
            <w:tcW w:w="3126" w:type="dxa"/>
            <w:vAlign w:val="center"/>
          </w:tcPr>
          <w:p w:rsidR="00384589" w:rsidRDefault="00384589" w:rsidP="00384589">
            <w:pPr>
              <w:rPr>
                <w:rFonts w:ascii="GHEA Grapalat" w:hAnsi="GHEA Grapalat" w:cs="Sylfaen"/>
                <w:sz w:val="20"/>
                <w:szCs w:val="20"/>
              </w:rPr>
            </w:pPr>
            <w:r w:rsidRPr="00A72C56">
              <w:rPr>
                <w:rFonts w:ascii="GHEA Grapalat" w:hAnsi="GHEA Grapalat" w:cs="Sylfaen"/>
                <w:sz w:val="20"/>
                <w:szCs w:val="20"/>
                <w:lang w:val="hy-AM"/>
              </w:rPr>
              <w:t>Менадион (менадиона натрия бисульфит)</w:t>
            </w:r>
          </w:p>
          <w:p w:rsidR="00384589" w:rsidRPr="00F072C3" w:rsidRDefault="00384589" w:rsidP="00384589">
            <w:pPr>
              <w:rPr>
                <w:rFonts w:ascii="GHEA Grapalat" w:hAnsi="GHEA Grapalat"/>
                <w:sz w:val="20"/>
                <w:szCs w:val="20"/>
                <w:lang w:val="pt-BR"/>
              </w:rPr>
            </w:pPr>
            <w:r w:rsidRPr="00F072C3">
              <w:rPr>
                <w:rFonts w:ascii="GHEA Grapalat" w:hAnsi="GHEA Grapalat"/>
                <w:sz w:val="20"/>
                <w:szCs w:val="20"/>
                <w:lang w:val="pt-BR"/>
              </w:rPr>
              <w:t>B02BA02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48</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33621210/1</w:t>
            </w:r>
          </w:p>
        </w:tc>
        <w:tc>
          <w:tcPr>
            <w:tcW w:w="3126" w:type="dxa"/>
            <w:vAlign w:val="center"/>
          </w:tcPr>
          <w:p w:rsidR="00384589" w:rsidRPr="00F072C3" w:rsidRDefault="00384589" w:rsidP="00384589">
            <w:pPr>
              <w:rPr>
                <w:rFonts w:ascii="GHEA Grapalat" w:hAnsi="GHEA Grapalat"/>
                <w:sz w:val="20"/>
                <w:szCs w:val="20"/>
              </w:rPr>
            </w:pPr>
            <w:r w:rsidRPr="00A72C56">
              <w:rPr>
                <w:rFonts w:ascii="GHEA Grapalat" w:hAnsi="GHEA Grapalat"/>
                <w:sz w:val="20"/>
                <w:szCs w:val="20"/>
              </w:rPr>
              <w:t>железосодержащее соединение</w:t>
            </w:r>
            <w:r w:rsidRPr="00F072C3">
              <w:rPr>
                <w:rFonts w:ascii="GHEA Grapalat" w:hAnsi="GHEA Grapalat"/>
                <w:sz w:val="20"/>
                <w:szCs w:val="20"/>
              </w:rPr>
              <w:t xml:space="preserve"> b03a</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t>49</w:t>
            </w:r>
          </w:p>
        </w:tc>
        <w:tc>
          <w:tcPr>
            <w:tcW w:w="1718" w:type="dxa"/>
            <w:vAlign w:val="center"/>
          </w:tcPr>
          <w:p w:rsidR="00384589" w:rsidRPr="003B2DAC" w:rsidRDefault="00384589" w:rsidP="00384589">
            <w:pPr>
              <w:jc w:val="center"/>
              <w:rPr>
                <w:rFonts w:ascii="GHEA Grapalat" w:hAnsi="GHEA Grapalat"/>
                <w:sz w:val="16"/>
                <w:szCs w:val="16"/>
                <w:lang w:val="pt-BR"/>
              </w:rPr>
            </w:pPr>
            <w:r w:rsidRPr="003B2DAC">
              <w:rPr>
                <w:rFonts w:ascii="GHEA Grapalat" w:hAnsi="GHEA Grapalat"/>
                <w:sz w:val="16"/>
                <w:szCs w:val="16"/>
                <w:lang w:val="pt-BR"/>
              </w:rPr>
              <w:t>33621210/2</w:t>
            </w:r>
          </w:p>
        </w:tc>
        <w:tc>
          <w:tcPr>
            <w:tcW w:w="3126" w:type="dxa"/>
            <w:vAlign w:val="center"/>
          </w:tcPr>
          <w:p w:rsidR="00384589" w:rsidRPr="00F072C3" w:rsidRDefault="00384589" w:rsidP="00384589">
            <w:pPr>
              <w:rPr>
                <w:rFonts w:ascii="GHEA Grapalat" w:hAnsi="GHEA Grapalat"/>
                <w:sz w:val="20"/>
                <w:szCs w:val="20"/>
              </w:rPr>
            </w:pPr>
            <w:r w:rsidRPr="00A72C56">
              <w:rPr>
                <w:rFonts w:ascii="GHEA Grapalat" w:hAnsi="GHEA Grapalat"/>
                <w:sz w:val="20"/>
                <w:szCs w:val="20"/>
              </w:rPr>
              <w:t>железосодержащее</w:t>
            </w:r>
            <w:r w:rsidRPr="003B2DAC">
              <w:rPr>
                <w:rFonts w:ascii="GHEA Grapalat" w:hAnsi="GHEA Grapalat"/>
                <w:sz w:val="20"/>
                <w:szCs w:val="20"/>
                <w:lang w:val="pt-BR"/>
              </w:rPr>
              <w:t xml:space="preserve"> </w:t>
            </w:r>
            <w:r w:rsidRPr="00A72C56">
              <w:rPr>
                <w:rFonts w:ascii="GHEA Grapalat" w:hAnsi="GHEA Grapalat"/>
                <w:sz w:val="20"/>
                <w:szCs w:val="20"/>
              </w:rPr>
              <w:t>соединение</w:t>
            </w:r>
            <w:r w:rsidRPr="003B2DAC">
              <w:rPr>
                <w:rFonts w:ascii="GHEA Grapalat" w:hAnsi="GHEA Grapalat"/>
                <w:sz w:val="20"/>
                <w:szCs w:val="20"/>
                <w:lang w:val="pt-BR"/>
              </w:rPr>
              <w:t xml:space="preserve"> </w:t>
            </w:r>
            <w:r w:rsidRPr="00F072C3">
              <w:rPr>
                <w:rFonts w:ascii="GHEA Grapalat" w:hAnsi="GHEA Grapalat"/>
                <w:sz w:val="20"/>
                <w:szCs w:val="20"/>
              </w:rPr>
              <w:t>b03a</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sidRPr="00F072C3">
              <w:rPr>
                <w:rFonts w:ascii="GHEA Grapalat" w:hAnsi="GHEA Grapalat" w:cs="Arial LatArm"/>
                <w:lang w:val="pt-BR"/>
              </w:rPr>
              <w:lastRenderedPageBreak/>
              <w:t>50</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33621220</w:t>
            </w:r>
          </w:p>
        </w:tc>
        <w:tc>
          <w:tcPr>
            <w:tcW w:w="3126" w:type="dxa"/>
            <w:vAlign w:val="center"/>
          </w:tcPr>
          <w:p w:rsidR="00384589" w:rsidRPr="003B2DAC" w:rsidRDefault="00384589" w:rsidP="00384589">
            <w:pPr>
              <w:rPr>
                <w:rFonts w:ascii="GHEA Grapalat" w:hAnsi="GHEA Grapalat"/>
                <w:sz w:val="20"/>
                <w:szCs w:val="20"/>
              </w:rPr>
            </w:pPr>
            <w:r w:rsidRPr="003B2DAC">
              <w:rPr>
                <w:rFonts w:ascii="GHEA Grapalat" w:hAnsi="GHEA Grapalat" w:cs="Sylfaen"/>
                <w:sz w:val="20"/>
                <w:szCs w:val="20"/>
              </w:rPr>
              <w:t xml:space="preserve">соль железа + фолиевая кислота </w:t>
            </w:r>
            <w:r w:rsidRPr="00F072C3">
              <w:rPr>
                <w:rFonts w:ascii="GHEA Grapalat" w:hAnsi="GHEA Grapalat"/>
                <w:sz w:val="20"/>
                <w:szCs w:val="20"/>
              </w:rPr>
              <w:t>b</w:t>
            </w:r>
            <w:r w:rsidRPr="003B2DAC">
              <w:rPr>
                <w:rFonts w:ascii="GHEA Grapalat" w:hAnsi="GHEA Grapalat"/>
                <w:sz w:val="20"/>
                <w:szCs w:val="20"/>
              </w:rPr>
              <w:t>03</w:t>
            </w:r>
            <w:r w:rsidRPr="00F072C3">
              <w:rPr>
                <w:rFonts w:ascii="GHEA Grapalat" w:hAnsi="GHEA Grapalat"/>
                <w:sz w:val="20"/>
                <w:szCs w:val="20"/>
              </w:rPr>
              <w:t>ad</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597"/>
          <w:jc w:val="center"/>
        </w:trPr>
        <w:tc>
          <w:tcPr>
            <w:tcW w:w="1603" w:type="dxa"/>
            <w:vAlign w:val="center"/>
          </w:tcPr>
          <w:p w:rsidR="00384589" w:rsidRPr="00F072C3" w:rsidRDefault="00384589" w:rsidP="00384589">
            <w:pPr>
              <w:jc w:val="center"/>
              <w:rPr>
                <w:rFonts w:ascii="GHEA Grapalat" w:hAnsi="GHEA Grapalat" w:cs="Arial LatArm"/>
                <w:lang w:val="pt-BR"/>
              </w:rPr>
            </w:pPr>
            <w:r>
              <w:rPr>
                <w:rFonts w:ascii="GHEA Grapalat" w:hAnsi="GHEA Grapalat" w:cs="Arial LatArm"/>
                <w:lang w:val="pt-BR"/>
              </w:rPr>
              <w:t>51</w:t>
            </w:r>
          </w:p>
        </w:tc>
        <w:tc>
          <w:tcPr>
            <w:tcW w:w="1718" w:type="dxa"/>
            <w:vAlign w:val="center"/>
          </w:tcPr>
          <w:p w:rsidR="00384589" w:rsidRPr="003B2DAC" w:rsidRDefault="00384589" w:rsidP="00384589">
            <w:pPr>
              <w:jc w:val="center"/>
              <w:rPr>
                <w:rFonts w:ascii="GHEA Grapalat" w:hAnsi="GHEA Grapalat"/>
                <w:sz w:val="16"/>
                <w:szCs w:val="16"/>
                <w:lang w:val="pt-BR"/>
              </w:rPr>
            </w:pPr>
            <w:r w:rsidRPr="003B2DAC">
              <w:rPr>
                <w:rFonts w:ascii="GHEA Grapalat" w:hAnsi="GHEA Grapalat"/>
                <w:sz w:val="16"/>
                <w:szCs w:val="16"/>
                <w:lang w:val="pt-BR"/>
              </w:rPr>
              <w:t>33621240</w:t>
            </w:r>
          </w:p>
        </w:tc>
        <w:tc>
          <w:tcPr>
            <w:tcW w:w="3126" w:type="dxa"/>
            <w:vAlign w:val="center"/>
          </w:tcPr>
          <w:p w:rsidR="00384589" w:rsidRPr="00F072C3" w:rsidRDefault="00384589" w:rsidP="00384589">
            <w:pPr>
              <w:rPr>
                <w:rFonts w:ascii="GHEA Grapalat" w:hAnsi="GHEA Grapalat"/>
                <w:sz w:val="20"/>
                <w:szCs w:val="20"/>
                <w:lang w:val="pt-BR"/>
              </w:rPr>
            </w:pPr>
            <w:r w:rsidRPr="003B2DAC">
              <w:rPr>
                <w:rFonts w:ascii="GHEA Grapalat" w:hAnsi="GHEA Grapalat" w:cs="Sylfaen"/>
                <w:sz w:val="20"/>
                <w:szCs w:val="20"/>
              </w:rPr>
              <w:t>цианокобаламин</w:t>
            </w:r>
            <w:r w:rsidRPr="003B2DAC">
              <w:rPr>
                <w:rFonts w:ascii="GHEA Grapalat" w:hAnsi="GHEA Grapalat"/>
                <w:sz w:val="20"/>
                <w:szCs w:val="20"/>
                <w:lang w:val="pt-BR"/>
              </w:rPr>
              <w:t xml:space="preserve"> b03ba01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804"/>
          <w:jc w:val="center"/>
        </w:trPr>
        <w:tc>
          <w:tcPr>
            <w:tcW w:w="1603" w:type="dxa"/>
            <w:vAlign w:val="center"/>
          </w:tcPr>
          <w:p w:rsidR="00384589" w:rsidRPr="00F072C3" w:rsidRDefault="00384589" w:rsidP="00384589">
            <w:pPr>
              <w:jc w:val="center"/>
              <w:rPr>
                <w:rFonts w:ascii="GHEA Grapalat" w:hAnsi="GHEA Grapalat" w:cs="Arial LatArm"/>
                <w:lang w:val="pt-BR"/>
              </w:rPr>
            </w:pPr>
            <w:r>
              <w:rPr>
                <w:rFonts w:ascii="GHEA Grapalat" w:hAnsi="GHEA Grapalat" w:cs="Arial LatArm"/>
                <w:lang w:val="pt-BR"/>
              </w:rPr>
              <w:t>52</w:t>
            </w:r>
          </w:p>
        </w:tc>
        <w:tc>
          <w:tcPr>
            <w:tcW w:w="1718" w:type="dxa"/>
            <w:vAlign w:val="center"/>
          </w:tcPr>
          <w:p w:rsidR="00384589" w:rsidRPr="00F072C3" w:rsidRDefault="00384589" w:rsidP="00384589">
            <w:pPr>
              <w:jc w:val="center"/>
              <w:rPr>
                <w:rFonts w:ascii="GHEA Grapalat" w:hAnsi="GHEA Grapalat"/>
                <w:sz w:val="16"/>
                <w:szCs w:val="16"/>
                <w:lang w:val="pt-BR"/>
              </w:rPr>
            </w:pPr>
            <w:r w:rsidRPr="00F072C3">
              <w:rPr>
                <w:rFonts w:ascii="GHEA Grapalat" w:hAnsi="GHEA Grapalat"/>
                <w:sz w:val="16"/>
                <w:szCs w:val="16"/>
                <w:lang w:val="pt-BR"/>
              </w:rPr>
              <w:t>33621250</w:t>
            </w:r>
          </w:p>
        </w:tc>
        <w:tc>
          <w:tcPr>
            <w:tcW w:w="3126" w:type="dxa"/>
            <w:vAlign w:val="center"/>
          </w:tcPr>
          <w:p w:rsidR="00384589" w:rsidRPr="00F072C3" w:rsidRDefault="00384589" w:rsidP="00384589">
            <w:pPr>
              <w:rPr>
                <w:rFonts w:ascii="GHEA Grapalat" w:hAnsi="GHEA Grapalat"/>
                <w:sz w:val="20"/>
                <w:szCs w:val="20"/>
                <w:lang w:val="pt-BR"/>
              </w:rPr>
            </w:pPr>
            <w:r>
              <w:rPr>
                <w:rFonts w:ascii="GHEA Grapalat" w:hAnsi="GHEA Grapalat" w:cs="Arial"/>
                <w:sz w:val="20"/>
                <w:szCs w:val="20"/>
              </w:rPr>
              <w:t>декстран</w:t>
            </w:r>
            <w:r w:rsidRPr="003B2DAC">
              <w:rPr>
                <w:rFonts w:ascii="GHEA Grapalat" w:hAnsi="GHEA Grapalat" w:cs="Arial"/>
                <w:sz w:val="20"/>
                <w:szCs w:val="20"/>
                <w:lang w:val="pt-BR"/>
              </w:rPr>
              <w:t xml:space="preserve"> b05aa05</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Pr>
                <w:rFonts w:ascii="GHEA Grapalat" w:hAnsi="GHEA Grapalat" w:cs="Arial LatArm"/>
                <w:lang w:val="pt-BR"/>
              </w:rPr>
              <w:t>53</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33621270/1</w:t>
            </w:r>
          </w:p>
        </w:tc>
        <w:tc>
          <w:tcPr>
            <w:tcW w:w="3126" w:type="dxa"/>
            <w:vAlign w:val="center"/>
          </w:tcPr>
          <w:p w:rsidR="00384589" w:rsidRPr="00F072C3" w:rsidRDefault="00384589" w:rsidP="00384589">
            <w:pPr>
              <w:rPr>
                <w:rFonts w:ascii="GHEA Grapalat" w:hAnsi="GHEA Grapalat"/>
                <w:sz w:val="20"/>
                <w:szCs w:val="20"/>
                <w:lang w:val="hy-AM"/>
              </w:rPr>
            </w:pPr>
            <w:r w:rsidRPr="001F1CCC">
              <w:rPr>
                <w:rFonts w:ascii="GHEA Grapalat" w:hAnsi="GHEA Grapalat" w:cs="Arial"/>
                <w:sz w:val="20"/>
                <w:szCs w:val="20"/>
                <w:lang w:val="hy-AM"/>
              </w:rPr>
              <w:t>Раствор Ломентола в ментилизовалериановой кислоте,</w:t>
            </w:r>
            <w:r w:rsidRPr="00F072C3">
              <w:rPr>
                <w:rFonts w:ascii="GHEA Grapalat" w:hAnsi="GHEA Grapalat" w:cs="Arial"/>
                <w:sz w:val="20"/>
                <w:szCs w:val="20"/>
                <w:lang w:val="hy-AM"/>
              </w:rPr>
              <w:t>C01EX</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Pr>
                <w:rFonts w:ascii="GHEA Grapalat" w:hAnsi="GHEA Grapalat" w:cs="Arial LatArm"/>
                <w:lang w:val="pt-BR"/>
              </w:rPr>
              <w:t>54</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33621280</w:t>
            </w:r>
          </w:p>
        </w:tc>
        <w:tc>
          <w:tcPr>
            <w:tcW w:w="3126" w:type="dxa"/>
            <w:vAlign w:val="center"/>
          </w:tcPr>
          <w:p w:rsidR="00384589" w:rsidRPr="00F072C3" w:rsidRDefault="00384589" w:rsidP="00384589">
            <w:pPr>
              <w:rPr>
                <w:rFonts w:ascii="GHEA Grapalat" w:hAnsi="GHEA Grapalat"/>
                <w:sz w:val="20"/>
                <w:szCs w:val="20"/>
              </w:rPr>
            </w:pPr>
            <w:r w:rsidRPr="001F1CCC">
              <w:rPr>
                <w:rFonts w:ascii="GHEA Grapalat" w:hAnsi="GHEA Grapalat"/>
                <w:sz w:val="20"/>
                <w:szCs w:val="20"/>
              </w:rPr>
              <w:t xml:space="preserve">Фенобарбиталэтилбромуксусная кислота </w:t>
            </w:r>
            <w:r w:rsidRPr="00F072C3">
              <w:rPr>
                <w:rFonts w:ascii="GHEA Grapalat" w:hAnsi="GHEA Grapalat"/>
                <w:sz w:val="20"/>
                <w:szCs w:val="20"/>
              </w:rPr>
              <w:t>N05CB02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384589"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Pr>
                <w:rFonts w:ascii="GHEA Grapalat" w:hAnsi="GHEA Grapalat" w:cs="Arial LatArm"/>
                <w:lang w:val="pt-BR"/>
              </w:rPr>
              <w:t>55</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33621290</w:t>
            </w:r>
          </w:p>
        </w:tc>
        <w:tc>
          <w:tcPr>
            <w:tcW w:w="3126" w:type="dxa"/>
          </w:tcPr>
          <w:p w:rsidR="00384589" w:rsidRPr="000C7BF5" w:rsidRDefault="00384589" w:rsidP="00384589">
            <w:pPr>
              <w:rPr>
                <w:rFonts w:ascii="GHEA Grapalat" w:hAnsi="GHEA Grapalat"/>
                <w:sz w:val="20"/>
                <w:szCs w:val="20"/>
                <w:lang w:val="en-US"/>
              </w:rPr>
            </w:pPr>
            <w:r>
              <w:rPr>
                <w:rFonts w:ascii="GHEA Grapalat" w:hAnsi="GHEA Grapalat" w:cs="Arial"/>
                <w:sz w:val="20"/>
                <w:szCs w:val="20"/>
              </w:rPr>
              <w:t>эпинефрин</w:t>
            </w:r>
            <w:r w:rsidRPr="000C7BF5">
              <w:rPr>
                <w:rFonts w:ascii="GHEA Grapalat" w:hAnsi="GHEA Grapalat" w:cs="Arial"/>
                <w:sz w:val="20"/>
                <w:szCs w:val="20"/>
                <w:lang w:val="en-US"/>
              </w:rPr>
              <w:t xml:space="preserve"> (</w:t>
            </w:r>
            <w:r>
              <w:rPr>
                <w:rFonts w:ascii="GHEA Grapalat" w:hAnsi="GHEA Grapalat" w:cs="Arial"/>
                <w:sz w:val="20"/>
                <w:szCs w:val="20"/>
              </w:rPr>
              <w:t>адреналин</w:t>
            </w:r>
            <w:r w:rsidRPr="000C7BF5">
              <w:rPr>
                <w:rFonts w:ascii="GHEA Grapalat" w:hAnsi="GHEA Grapalat" w:cs="Arial"/>
                <w:sz w:val="20"/>
                <w:szCs w:val="20"/>
                <w:lang w:val="en-US"/>
              </w:rPr>
              <w:t>) a01ad01, b02bc09, c01ca24, r01aa14, r03aa01, s01ea01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Pr>
                <w:rFonts w:ascii="GHEA Grapalat" w:hAnsi="GHEA Grapalat" w:cs="Arial LatArm"/>
                <w:lang w:val="pt-BR"/>
              </w:rPr>
              <w:t>56</w:t>
            </w:r>
          </w:p>
        </w:tc>
        <w:tc>
          <w:tcPr>
            <w:tcW w:w="1718" w:type="dxa"/>
            <w:vAlign w:val="center"/>
          </w:tcPr>
          <w:p w:rsidR="00384589" w:rsidRPr="00F072C3" w:rsidRDefault="00384589" w:rsidP="00384589">
            <w:pPr>
              <w:jc w:val="center"/>
              <w:rPr>
                <w:rFonts w:ascii="GHEA Grapalat" w:hAnsi="GHEA Grapalat"/>
                <w:sz w:val="16"/>
                <w:szCs w:val="16"/>
                <w:lang w:val="pt-BR"/>
              </w:rPr>
            </w:pPr>
            <w:r w:rsidRPr="00F072C3">
              <w:rPr>
                <w:rFonts w:ascii="GHEA Grapalat" w:hAnsi="GHEA Grapalat"/>
                <w:sz w:val="16"/>
                <w:szCs w:val="16"/>
                <w:lang w:val="pt-BR"/>
              </w:rPr>
              <w:t>33621300/1</w:t>
            </w:r>
          </w:p>
        </w:tc>
        <w:tc>
          <w:tcPr>
            <w:tcW w:w="3126" w:type="dxa"/>
            <w:vAlign w:val="center"/>
          </w:tcPr>
          <w:p w:rsidR="00384589" w:rsidRPr="00F072C3" w:rsidRDefault="00384589" w:rsidP="00384589">
            <w:pPr>
              <w:rPr>
                <w:rFonts w:ascii="GHEA Grapalat" w:hAnsi="GHEA Grapalat"/>
                <w:sz w:val="20"/>
                <w:szCs w:val="20"/>
                <w:lang w:val="pt-BR"/>
              </w:rPr>
            </w:pPr>
            <w:r w:rsidRPr="002F7F58">
              <w:rPr>
                <w:rFonts w:ascii="GHEA Grapalat" w:hAnsi="GHEA Grapalat"/>
                <w:sz w:val="20"/>
                <w:szCs w:val="20"/>
              </w:rPr>
              <w:t xml:space="preserve">этилбромизовалерианат, фенобарбитал мятного масла </w:t>
            </w:r>
            <w:r w:rsidRPr="00F072C3">
              <w:rPr>
                <w:rFonts w:ascii="GHEA Grapalat" w:hAnsi="GHEA Grapalat"/>
                <w:sz w:val="20"/>
                <w:szCs w:val="20"/>
                <w:lang w:val="pt-BR"/>
              </w:rPr>
              <w:t xml:space="preserve">N05CM                                                                                       </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Pr>
                <w:rFonts w:ascii="GHEA Grapalat" w:hAnsi="GHEA Grapalat" w:cs="Arial LatArm"/>
                <w:lang w:val="pt-BR"/>
              </w:rPr>
              <w:t>57</w:t>
            </w:r>
          </w:p>
        </w:tc>
        <w:tc>
          <w:tcPr>
            <w:tcW w:w="1718" w:type="dxa"/>
            <w:vAlign w:val="center"/>
          </w:tcPr>
          <w:p w:rsidR="00384589" w:rsidRPr="00F072C3" w:rsidRDefault="00384589" w:rsidP="00384589">
            <w:pPr>
              <w:jc w:val="center"/>
              <w:rPr>
                <w:rFonts w:ascii="GHEA Grapalat" w:hAnsi="GHEA Grapalat"/>
                <w:sz w:val="16"/>
                <w:szCs w:val="16"/>
                <w:lang w:val="pt-BR"/>
              </w:rPr>
            </w:pPr>
            <w:r w:rsidRPr="00F072C3">
              <w:rPr>
                <w:rFonts w:ascii="GHEA Grapalat" w:hAnsi="GHEA Grapalat"/>
                <w:sz w:val="16"/>
                <w:szCs w:val="16"/>
                <w:lang w:val="pt-BR"/>
              </w:rPr>
              <w:t>33621300/2</w:t>
            </w:r>
          </w:p>
        </w:tc>
        <w:tc>
          <w:tcPr>
            <w:tcW w:w="3126" w:type="dxa"/>
            <w:vAlign w:val="center"/>
          </w:tcPr>
          <w:p w:rsidR="00384589" w:rsidRPr="00F072C3" w:rsidRDefault="00384589" w:rsidP="00384589">
            <w:pPr>
              <w:rPr>
                <w:rFonts w:ascii="GHEA Grapalat" w:hAnsi="GHEA Grapalat"/>
                <w:sz w:val="20"/>
                <w:szCs w:val="20"/>
                <w:lang w:val="pt-BR"/>
              </w:rPr>
            </w:pPr>
            <w:r w:rsidRPr="002F7F58">
              <w:rPr>
                <w:rFonts w:ascii="GHEA Grapalat" w:hAnsi="GHEA Grapalat"/>
                <w:sz w:val="20"/>
                <w:szCs w:val="20"/>
              </w:rPr>
              <w:t xml:space="preserve">этилбромизовалерианат, фенобарбитал мятного масла </w:t>
            </w:r>
            <w:r w:rsidRPr="00F072C3">
              <w:rPr>
                <w:rFonts w:ascii="GHEA Grapalat" w:hAnsi="GHEA Grapalat"/>
                <w:sz w:val="20"/>
                <w:szCs w:val="20"/>
                <w:lang w:val="pt-BR"/>
              </w:rPr>
              <w:t xml:space="preserve">N05CM                                                                                       </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Pr>
                <w:rFonts w:ascii="GHEA Grapalat" w:hAnsi="GHEA Grapalat" w:cs="Arial LatArm"/>
                <w:lang w:val="pt-BR"/>
              </w:rPr>
              <w:t>58</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33621310</w:t>
            </w:r>
          </w:p>
        </w:tc>
        <w:tc>
          <w:tcPr>
            <w:tcW w:w="3126" w:type="dxa"/>
            <w:vAlign w:val="center"/>
          </w:tcPr>
          <w:p w:rsidR="00384589" w:rsidRPr="00F072C3" w:rsidRDefault="00384589" w:rsidP="00384589">
            <w:pPr>
              <w:rPr>
                <w:rFonts w:ascii="GHEA Grapalat" w:hAnsi="GHEA Grapalat"/>
                <w:sz w:val="20"/>
                <w:szCs w:val="20"/>
                <w:lang w:val="pt-BR"/>
              </w:rPr>
            </w:pPr>
            <w:r w:rsidRPr="0066590F">
              <w:rPr>
                <w:rFonts w:ascii="GHEA Grapalat" w:hAnsi="GHEA Grapalat" w:cs="Sylfaen"/>
                <w:sz w:val="20"/>
                <w:szCs w:val="20"/>
              </w:rPr>
              <w:t>триметазидин (триметазидин дигидрохлорид)</w:t>
            </w:r>
            <w:r w:rsidRPr="00F072C3">
              <w:rPr>
                <w:rFonts w:ascii="GHEA Grapalat" w:hAnsi="GHEA Grapalat"/>
                <w:sz w:val="20"/>
                <w:szCs w:val="20"/>
              </w:rPr>
              <w:t>C01EB15</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Pr>
                <w:rFonts w:ascii="GHEA Grapalat" w:hAnsi="GHEA Grapalat" w:cs="Arial LatArm"/>
                <w:lang w:val="pt-BR"/>
              </w:rPr>
              <w:t>59</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33621320/1</w:t>
            </w:r>
          </w:p>
        </w:tc>
        <w:tc>
          <w:tcPr>
            <w:tcW w:w="3126" w:type="dxa"/>
            <w:vAlign w:val="center"/>
          </w:tcPr>
          <w:p w:rsidR="00384589" w:rsidRPr="00F072C3" w:rsidRDefault="00384589" w:rsidP="00384589">
            <w:pPr>
              <w:rPr>
                <w:rFonts w:ascii="GHEA Grapalat" w:hAnsi="GHEA Grapalat"/>
                <w:sz w:val="20"/>
                <w:szCs w:val="20"/>
                <w:lang w:val="pt-BR"/>
              </w:rPr>
            </w:pPr>
            <w:r w:rsidRPr="0066590F">
              <w:rPr>
                <w:rFonts w:ascii="GHEA Grapalat" w:hAnsi="GHEA Grapalat"/>
                <w:sz w:val="20"/>
                <w:szCs w:val="20"/>
                <w:lang w:val="hy-AM"/>
              </w:rPr>
              <w:t>валериана Аптечная</w:t>
            </w:r>
            <w:r w:rsidRPr="00F072C3">
              <w:rPr>
                <w:rFonts w:ascii="GHEA Grapalat" w:hAnsi="GHEA Grapalat"/>
                <w:sz w:val="20"/>
                <w:szCs w:val="20"/>
                <w:lang w:val="pt-BR"/>
              </w:rPr>
              <w:t xml:space="preserve">, </w:t>
            </w:r>
            <w:r w:rsidRPr="008020C8">
              <w:rPr>
                <w:rFonts w:ascii="GHEA Grapalat" w:hAnsi="GHEA Grapalat"/>
                <w:sz w:val="20"/>
                <w:szCs w:val="20"/>
                <w:lang w:val="hy-AM"/>
              </w:rPr>
              <w:t xml:space="preserve">мелисса </w:t>
            </w:r>
            <w:r>
              <w:rPr>
                <w:rFonts w:ascii="GHEA Grapalat" w:hAnsi="GHEA Grapalat"/>
                <w:sz w:val="20"/>
                <w:szCs w:val="20"/>
                <w:lang w:val="hy-AM"/>
              </w:rPr>
              <w:t>апт</w:t>
            </w:r>
            <w:r w:rsidRPr="008020C8">
              <w:rPr>
                <w:rFonts w:ascii="GHEA Grapalat" w:hAnsi="GHEA Grapalat"/>
                <w:sz w:val="20"/>
                <w:szCs w:val="20"/>
                <w:lang w:val="hy-AM"/>
              </w:rPr>
              <w:t>ечная</w:t>
            </w:r>
            <w:r w:rsidRPr="00F072C3">
              <w:rPr>
                <w:rFonts w:ascii="GHEA Grapalat" w:hAnsi="GHEA Grapalat"/>
                <w:sz w:val="20"/>
                <w:szCs w:val="20"/>
                <w:lang w:val="pt-BR"/>
              </w:rPr>
              <w:t xml:space="preserve">, </w:t>
            </w:r>
            <w:r>
              <w:rPr>
                <w:rFonts w:ascii="GHEA Grapalat" w:hAnsi="GHEA Grapalat"/>
                <w:sz w:val="20"/>
                <w:szCs w:val="20"/>
              </w:rPr>
              <w:t>мята перечная</w:t>
            </w:r>
            <w:r w:rsidRPr="00F072C3">
              <w:rPr>
                <w:rFonts w:ascii="GHEA Grapalat" w:hAnsi="GHEA Grapalat"/>
                <w:sz w:val="20"/>
                <w:szCs w:val="20"/>
                <w:lang w:val="pt-BR"/>
              </w:rPr>
              <w:t xml:space="preserve">  HN05CM       </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Pr>
                <w:rFonts w:ascii="GHEA Grapalat" w:hAnsi="GHEA Grapalat" w:cs="Arial LatArm"/>
                <w:lang w:val="pt-BR"/>
              </w:rPr>
              <w:t>60</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33621340/1</w:t>
            </w:r>
          </w:p>
        </w:tc>
        <w:tc>
          <w:tcPr>
            <w:tcW w:w="3126" w:type="dxa"/>
            <w:vAlign w:val="center"/>
          </w:tcPr>
          <w:p w:rsidR="00384589" w:rsidRPr="00F072C3" w:rsidRDefault="00384589" w:rsidP="00384589">
            <w:pPr>
              <w:rPr>
                <w:rFonts w:ascii="GHEA Grapalat" w:hAnsi="GHEA Grapalat"/>
                <w:sz w:val="20"/>
                <w:szCs w:val="20"/>
                <w:lang w:val="pt-BR"/>
              </w:rPr>
            </w:pPr>
            <w:r w:rsidRPr="008020C8">
              <w:rPr>
                <w:rFonts w:ascii="GHEA Grapalat" w:hAnsi="GHEA Grapalat" w:cs="Arial"/>
                <w:sz w:val="20"/>
                <w:szCs w:val="20"/>
              </w:rPr>
              <w:t xml:space="preserve">кофеин бензоат натрия </w:t>
            </w:r>
            <w:r w:rsidRPr="00F072C3">
              <w:rPr>
                <w:rFonts w:ascii="GHEA Grapalat" w:hAnsi="GHEA Grapalat" w:cs="Arial"/>
                <w:sz w:val="20"/>
                <w:szCs w:val="20"/>
              </w:rPr>
              <w:t xml:space="preserve">N06BC01     </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Pr>
                <w:rFonts w:ascii="GHEA Grapalat" w:hAnsi="GHEA Grapalat" w:cs="Arial LatArm"/>
                <w:lang w:val="pt-BR"/>
              </w:rPr>
              <w:t>61</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33621360/1</w:t>
            </w:r>
          </w:p>
        </w:tc>
        <w:tc>
          <w:tcPr>
            <w:tcW w:w="3126" w:type="dxa"/>
            <w:vAlign w:val="center"/>
          </w:tcPr>
          <w:p w:rsidR="00384589" w:rsidRDefault="00384589" w:rsidP="00384589">
            <w:pPr>
              <w:rPr>
                <w:rFonts w:ascii="GHEA Grapalat" w:hAnsi="GHEA Grapalat"/>
                <w:sz w:val="20"/>
                <w:szCs w:val="20"/>
                <w:lang w:val="hy-AM"/>
              </w:rPr>
            </w:pPr>
            <w:r w:rsidRPr="008020C8">
              <w:rPr>
                <w:rFonts w:ascii="GHEA Grapalat" w:hAnsi="GHEA Grapalat"/>
                <w:sz w:val="20"/>
                <w:szCs w:val="20"/>
                <w:lang w:val="hy-AM"/>
              </w:rPr>
              <w:t>глицерилтнитрат (нитроглицерин)</w:t>
            </w:r>
          </w:p>
          <w:p w:rsidR="00384589" w:rsidRPr="00F072C3" w:rsidRDefault="00384589" w:rsidP="00384589">
            <w:pPr>
              <w:rPr>
                <w:rFonts w:ascii="GHEA Grapalat" w:hAnsi="GHEA Grapalat"/>
                <w:sz w:val="20"/>
                <w:szCs w:val="20"/>
                <w:lang w:val="hy-AM"/>
              </w:rPr>
            </w:pPr>
            <w:r w:rsidRPr="00F072C3">
              <w:rPr>
                <w:rFonts w:ascii="GHEA Grapalat" w:hAnsi="GHEA Grapalat"/>
                <w:sz w:val="20"/>
                <w:szCs w:val="20"/>
                <w:lang w:val="hy-AM"/>
              </w:rPr>
              <w:t>c01da02,c05ae01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lang w:val="pt-BR"/>
              </w:rPr>
            </w:pPr>
            <w:r>
              <w:rPr>
                <w:rFonts w:ascii="GHEA Grapalat" w:hAnsi="GHEA Grapalat" w:cs="Arial LatArm"/>
                <w:lang w:val="pt-BR"/>
              </w:rPr>
              <w:t>62</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33621360/2</w:t>
            </w:r>
          </w:p>
        </w:tc>
        <w:tc>
          <w:tcPr>
            <w:tcW w:w="3126" w:type="dxa"/>
            <w:vAlign w:val="center"/>
          </w:tcPr>
          <w:p w:rsidR="00384589" w:rsidRDefault="00384589" w:rsidP="00384589">
            <w:pPr>
              <w:rPr>
                <w:rFonts w:ascii="GHEA Grapalat" w:hAnsi="GHEA Grapalat"/>
                <w:sz w:val="20"/>
                <w:szCs w:val="20"/>
                <w:lang w:val="hy-AM"/>
              </w:rPr>
            </w:pPr>
            <w:r w:rsidRPr="008020C8">
              <w:rPr>
                <w:rFonts w:ascii="GHEA Grapalat" w:hAnsi="GHEA Grapalat"/>
                <w:sz w:val="20"/>
                <w:szCs w:val="20"/>
                <w:lang w:val="hy-AM"/>
              </w:rPr>
              <w:t>глицерилтнитрат (нитроглицерин)</w:t>
            </w:r>
          </w:p>
          <w:p w:rsidR="00384589" w:rsidRPr="00F072C3" w:rsidRDefault="00384589" w:rsidP="00384589">
            <w:pPr>
              <w:rPr>
                <w:rFonts w:ascii="GHEA Grapalat" w:hAnsi="GHEA Grapalat"/>
                <w:sz w:val="20"/>
                <w:szCs w:val="20"/>
                <w:lang w:val="hy-AM"/>
              </w:rPr>
            </w:pPr>
            <w:r w:rsidRPr="00F072C3">
              <w:rPr>
                <w:rFonts w:ascii="GHEA Grapalat" w:hAnsi="GHEA Grapalat"/>
                <w:sz w:val="20"/>
                <w:szCs w:val="20"/>
                <w:lang w:val="hy-AM"/>
              </w:rPr>
              <w:lastRenderedPageBreak/>
              <w:t>c01da02,c05ae01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lastRenderedPageBreak/>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696"/>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lastRenderedPageBreak/>
              <w:t>63</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33621410</w:t>
            </w:r>
          </w:p>
        </w:tc>
        <w:tc>
          <w:tcPr>
            <w:tcW w:w="3126" w:type="dxa"/>
            <w:vAlign w:val="center"/>
          </w:tcPr>
          <w:p w:rsidR="00384589" w:rsidRPr="00F072C3" w:rsidRDefault="00384589" w:rsidP="00384589">
            <w:pPr>
              <w:rPr>
                <w:rFonts w:ascii="GHEA Grapalat" w:hAnsi="GHEA Grapalat"/>
                <w:sz w:val="20"/>
                <w:szCs w:val="20"/>
                <w:lang w:val="hy-AM"/>
              </w:rPr>
            </w:pPr>
            <w:r w:rsidRPr="009B4DCE">
              <w:rPr>
                <w:rFonts w:ascii="GHEA Grapalat" w:hAnsi="GHEA Grapalat" w:cs="Arial"/>
                <w:sz w:val="20"/>
                <w:szCs w:val="20"/>
              </w:rPr>
              <w:t>симвастатин</w:t>
            </w:r>
            <w:r w:rsidRPr="00F072C3">
              <w:rPr>
                <w:rFonts w:ascii="GHEA Grapalat" w:hAnsi="GHEA Grapalat" w:cs="Arial"/>
                <w:sz w:val="20"/>
                <w:szCs w:val="20"/>
              </w:rPr>
              <w:t xml:space="preserve"> c10aa01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975"/>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64</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33621420/1</w:t>
            </w:r>
          </w:p>
        </w:tc>
        <w:tc>
          <w:tcPr>
            <w:tcW w:w="3126" w:type="dxa"/>
            <w:vAlign w:val="center"/>
          </w:tcPr>
          <w:p w:rsidR="00384589" w:rsidRPr="00F072C3" w:rsidRDefault="00384589" w:rsidP="00384589">
            <w:pPr>
              <w:rPr>
                <w:rFonts w:ascii="GHEA Grapalat" w:hAnsi="GHEA Grapalat"/>
                <w:sz w:val="20"/>
                <w:szCs w:val="20"/>
              </w:rPr>
            </w:pPr>
            <w:r w:rsidRPr="009B4DCE">
              <w:rPr>
                <w:rFonts w:ascii="GHEA Grapalat" w:hAnsi="GHEA Grapalat"/>
                <w:sz w:val="20"/>
                <w:szCs w:val="20"/>
              </w:rPr>
              <w:t>Аторвастатин</w:t>
            </w:r>
            <w:r w:rsidRPr="00F072C3">
              <w:rPr>
                <w:rFonts w:ascii="GHEA Grapalat" w:hAnsi="GHEA Grapalat"/>
                <w:sz w:val="20"/>
                <w:szCs w:val="20"/>
              </w:rPr>
              <w:t xml:space="preserve"> c10aa05</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98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65</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33621420/2</w:t>
            </w:r>
          </w:p>
        </w:tc>
        <w:tc>
          <w:tcPr>
            <w:tcW w:w="3126" w:type="dxa"/>
            <w:vAlign w:val="center"/>
          </w:tcPr>
          <w:p w:rsidR="00384589" w:rsidRPr="00F072C3" w:rsidRDefault="00384589" w:rsidP="00384589">
            <w:pPr>
              <w:rPr>
                <w:rFonts w:ascii="GHEA Grapalat" w:hAnsi="GHEA Grapalat"/>
                <w:sz w:val="20"/>
                <w:szCs w:val="20"/>
              </w:rPr>
            </w:pPr>
            <w:r w:rsidRPr="009B4DCE">
              <w:rPr>
                <w:rFonts w:ascii="GHEA Grapalat" w:hAnsi="GHEA Grapalat"/>
                <w:sz w:val="20"/>
                <w:szCs w:val="20"/>
              </w:rPr>
              <w:t>Аторвастатин</w:t>
            </w:r>
            <w:r w:rsidRPr="00F072C3">
              <w:rPr>
                <w:rFonts w:ascii="GHEA Grapalat" w:hAnsi="GHEA Grapalat"/>
                <w:sz w:val="20"/>
                <w:szCs w:val="20"/>
              </w:rPr>
              <w:t xml:space="preserve"> c10aa05</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66</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lang w:val="hy-AM"/>
              </w:rPr>
              <w:t>33621460/</w:t>
            </w:r>
            <w:r w:rsidRPr="00F072C3">
              <w:rPr>
                <w:rFonts w:ascii="GHEA Grapalat" w:hAnsi="GHEA Grapalat"/>
                <w:sz w:val="16"/>
                <w:szCs w:val="16"/>
              </w:rPr>
              <w:t>1</w:t>
            </w:r>
          </w:p>
        </w:tc>
        <w:tc>
          <w:tcPr>
            <w:tcW w:w="3126" w:type="dxa"/>
            <w:vAlign w:val="center"/>
          </w:tcPr>
          <w:p w:rsidR="00384589" w:rsidRPr="00F072C3" w:rsidRDefault="00384589" w:rsidP="00384589">
            <w:pPr>
              <w:rPr>
                <w:rFonts w:ascii="GHEA Grapalat" w:hAnsi="GHEA Grapalat"/>
                <w:sz w:val="20"/>
                <w:szCs w:val="20"/>
                <w:lang w:val="hy-AM"/>
              </w:rPr>
            </w:pPr>
            <w:r w:rsidRPr="00322F1D">
              <w:rPr>
                <w:rFonts w:ascii="GHEA Grapalat" w:hAnsi="GHEA Grapalat" w:cs="Sylfaen"/>
                <w:sz w:val="20"/>
                <w:szCs w:val="20"/>
                <w:lang w:val="hy-AM"/>
              </w:rPr>
              <w:t>Периндоприл (периндоприл</w:t>
            </w:r>
            <w:r>
              <w:rPr>
                <w:rFonts w:ascii="GHEA Grapalat" w:hAnsi="GHEA Grapalat" w:cs="Sylfaen"/>
                <w:sz w:val="20"/>
                <w:szCs w:val="20"/>
              </w:rPr>
              <w:t>а</w:t>
            </w:r>
            <w:r w:rsidRPr="00322F1D">
              <w:rPr>
                <w:rFonts w:ascii="GHEA Grapalat" w:hAnsi="GHEA Grapalat" w:cs="Sylfaen"/>
                <w:sz w:val="20"/>
                <w:szCs w:val="20"/>
                <w:lang w:val="hy-AM"/>
              </w:rPr>
              <w:t xml:space="preserve"> аргинин), амлодипин (амлодипин</w:t>
            </w:r>
            <w:r>
              <w:rPr>
                <w:rFonts w:ascii="GHEA Grapalat" w:hAnsi="GHEA Grapalat" w:cs="Sylfaen"/>
                <w:sz w:val="20"/>
                <w:szCs w:val="20"/>
              </w:rPr>
              <w:t>а</w:t>
            </w:r>
            <w:r w:rsidRPr="00322F1D">
              <w:rPr>
                <w:rFonts w:ascii="GHEA Grapalat" w:hAnsi="GHEA Grapalat" w:cs="Sylfaen"/>
                <w:sz w:val="20"/>
                <w:szCs w:val="20"/>
                <w:lang w:val="hy-AM"/>
              </w:rPr>
              <w:t xml:space="preserve"> бесилат),</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67</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lang w:val="hy-AM"/>
              </w:rPr>
              <w:t>33621460/</w:t>
            </w:r>
            <w:r w:rsidRPr="00F072C3">
              <w:rPr>
                <w:rFonts w:ascii="GHEA Grapalat" w:hAnsi="GHEA Grapalat"/>
                <w:sz w:val="16"/>
                <w:szCs w:val="16"/>
              </w:rPr>
              <w:t>2</w:t>
            </w:r>
          </w:p>
        </w:tc>
        <w:tc>
          <w:tcPr>
            <w:tcW w:w="3126" w:type="dxa"/>
            <w:vAlign w:val="center"/>
          </w:tcPr>
          <w:p w:rsidR="00384589" w:rsidRPr="00F072C3" w:rsidRDefault="00384589" w:rsidP="00384589">
            <w:pPr>
              <w:rPr>
                <w:rFonts w:ascii="GHEA Grapalat" w:hAnsi="GHEA Grapalat"/>
                <w:sz w:val="20"/>
                <w:szCs w:val="20"/>
                <w:lang w:val="pt-BR"/>
              </w:rPr>
            </w:pPr>
            <w:r w:rsidRPr="009B4DCE">
              <w:rPr>
                <w:rFonts w:ascii="GHEA Grapalat" w:hAnsi="GHEA Grapalat" w:cs="Sylfaen"/>
                <w:sz w:val="20"/>
                <w:szCs w:val="20"/>
                <w:lang w:val="hy-AM"/>
              </w:rPr>
              <w:t>Периндоприл (периндоприл</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аргинин), амлодипин (амлодипин</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бесилат),</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68</w:t>
            </w:r>
          </w:p>
        </w:tc>
        <w:tc>
          <w:tcPr>
            <w:tcW w:w="1718" w:type="dxa"/>
            <w:vAlign w:val="center"/>
          </w:tcPr>
          <w:p w:rsidR="00384589" w:rsidRPr="00F072C3" w:rsidRDefault="00384589" w:rsidP="00384589">
            <w:pPr>
              <w:jc w:val="center"/>
              <w:rPr>
                <w:rFonts w:ascii="GHEA Grapalat" w:hAnsi="GHEA Grapalat"/>
                <w:sz w:val="16"/>
                <w:szCs w:val="16"/>
                <w:lang w:val="pt-BR"/>
              </w:rPr>
            </w:pPr>
            <w:r w:rsidRPr="00F072C3">
              <w:rPr>
                <w:rFonts w:ascii="GHEA Grapalat" w:hAnsi="GHEA Grapalat"/>
                <w:sz w:val="16"/>
                <w:szCs w:val="16"/>
                <w:lang w:val="pt-BR"/>
              </w:rPr>
              <w:t>33621480/1</w:t>
            </w:r>
          </w:p>
        </w:tc>
        <w:tc>
          <w:tcPr>
            <w:tcW w:w="3126" w:type="dxa"/>
            <w:vAlign w:val="center"/>
          </w:tcPr>
          <w:p w:rsidR="00384589" w:rsidRPr="00A41728" w:rsidRDefault="00384589" w:rsidP="00384589">
            <w:pPr>
              <w:rPr>
                <w:rFonts w:ascii="GHEA Grapalat" w:hAnsi="GHEA Grapalat"/>
                <w:sz w:val="20"/>
                <w:szCs w:val="20"/>
              </w:rPr>
            </w:pPr>
            <w:r w:rsidRPr="009B4DCE">
              <w:rPr>
                <w:rFonts w:ascii="GHEA Grapalat" w:hAnsi="GHEA Grapalat" w:cs="Sylfaen"/>
                <w:sz w:val="20"/>
                <w:szCs w:val="20"/>
                <w:lang w:val="hy-AM"/>
              </w:rPr>
              <w:t>Периндоприл (периндоприл</w:t>
            </w:r>
            <w:r w:rsidRPr="00322F1D">
              <w:rPr>
                <w:rFonts w:ascii="GHEA Grapalat" w:hAnsi="GHEA Grapalat" w:cs="Sylfaen"/>
                <w:sz w:val="20"/>
                <w:szCs w:val="20"/>
                <w:lang w:val="hy-AM"/>
              </w:rPr>
              <w:t>а</w:t>
            </w:r>
            <w:r w:rsidRPr="009B4DCE">
              <w:rPr>
                <w:rFonts w:ascii="GHEA Grapalat" w:hAnsi="GHEA Grapalat" w:cs="Sylfaen"/>
                <w:sz w:val="20"/>
                <w:szCs w:val="20"/>
                <w:lang w:val="hy-AM"/>
              </w:rPr>
              <w:t xml:space="preserve"> аргинин), ,</w:t>
            </w:r>
            <w:r w:rsidRPr="00F072C3">
              <w:rPr>
                <w:rFonts w:ascii="GHEA Grapalat" w:hAnsi="GHEA Grapalat"/>
                <w:sz w:val="20"/>
                <w:szCs w:val="20"/>
              </w:rPr>
              <w:t>C</w:t>
            </w:r>
            <w:r w:rsidRPr="00A41728">
              <w:rPr>
                <w:rFonts w:ascii="GHEA Grapalat" w:hAnsi="GHEA Grapalat"/>
                <w:sz w:val="20"/>
                <w:szCs w:val="20"/>
              </w:rPr>
              <w:t>09</w:t>
            </w:r>
            <w:r w:rsidRPr="00F072C3">
              <w:rPr>
                <w:rFonts w:ascii="GHEA Grapalat" w:hAnsi="GHEA Grapalat"/>
                <w:sz w:val="20"/>
                <w:szCs w:val="20"/>
              </w:rPr>
              <w:t>AA</w:t>
            </w:r>
            <w:r w:rsidRPr="00A41728">
              <w:rPr>
                <w:rFonts w:ascii="GHEA Grapalat" w:hAnsi="GHEA Grapalat"/>
                <w:sz w:val="20"/>
                <w:szCs w:val="20"/>
              </w:rPr>
              <w:t xml:space="preserve">04    </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69</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lang w:val="hy-AM"/>
              </w:rPr>
              <w:t>33621530/</w:t>
            </w:r>
            <w:r w:rsidRPr="00F072C3">
              <w:rPr>
                <w:rFonts w:ascii="GHEA Grapalat" w:hAnsi="GHEA Grapalat"/>
                <w:sz w:val="16"/>
                <w:szCs w:val="16"/>
              </w:rPr>
              <w:t>1</w:t>
            </w:r>
          </w:p>
        </w:tc>
        <w:tc>
          <w:tcPr>
            <w:tcW w:w="3126" w:type="dxa"/>
            <w:vAlign w:val="center"/>
          </w:tcPr>
          <w:p w:rsidR="00384589" w:rsidRPr="00F072C3" w:rsidRDefault="00384589" w:rsidP="00384589">
            <w:pPr>
              <w:rPr>
                <w:rFonts w:ascii="GHEA Grapalat" w:hAnsi="GHEA Grapalat"/>
                <w:sz w:val="20"/>
                <w:szCs w:val="20"/>
              </w:rPr>
            </w:pPr>
            <w:r w:rsidRPr="00A41728">
              <w:rPr>
                <w:rFonts w:ascii="GHEA Grapalat" w:hAnsi="GHEA Grapalat"/>
                <w:sz w:val="20"/>
                <w:szCs w:val="20"/>
              </w:rPr>
              <w:t xml:space="preserve">периндоприларгин, индапамид </w:t>
            </w:r>
            <w:r w:rsidRPr="00F072C3">
              <w:rPr>
                <w:rFonts w:ascii="GHEA Grapalat" w:hAnsi="GHEA Grapalat"/>
                <w:sz w:val="20"/>
                <w:szCs w:val="20"/>
              </w:rPr>
              <w:t xml:space="preserve">C09BA04     </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70</w:t>
            </w:r>
          </w:p>
        </w:tc>
        <w:tc>
          <w:tcPr>
            <w:tcW w:w="1718" w:type="dxa"/>
            <w:vAlign w:val="center"/>
          </w:tcPr>
          <w:p w:rsidR="00384589" w:rsidRPr="00F072C3" w:rsidRDefault="00384589" w:rsidP="00384589">
            <w:pPr>
              <w:jc w:val="center"/>
              <w:rPr>
                <w:rFonts w:ascii="GHEA Grapalat" w:hAnsi="GHEA Grapalat"/>
                <w:sz w:val="16"/>
                <w:szCs w:val="16"/>
                <w:lang w:val="pt-BR"/>
              </w:rPr>
            </w:pPr>
            <w:r w:rsidRPr="00F072C3">
              <w:rPr>
                <w:rFonts w:ascii="GHEA Grapalat" w:hAnsi="GHEA Grapalat"/>
                <w:sz w:val="16"/>
                <w:szCs w:val="16"/>
                <w:lang w:val="hy-AM"/>
              </w:rPr>
              <w:t>33621530/</w:t>
            </w:r>
            <w:r w:rsidRPr="00F072C3">
              <w:rPr>
                <w:rFonts w:ascii="GHEA Grapalat" w:hAnsi="GHEA Grapalat"/>
                <w:sz w:val="16"/>
                <w:szCs w:val="16"/>
                <w:lang w:val="pt-BR"/>
              </w:rPr>
              <w:t>2</w:t>
            </w:r>
          </w:p>
        </w:tc>
        <w:tc>
          <w:tcPr>
            <w:tcW w:w="3126" w:type="dxa"/>
            <w:vAlign w:val="center"/>
          </w:tcPr>
          <w:p w:rsidR="00384589" w:rsidRPr="00F072C3" w:rsidRDefault="00384589" w:rsidP="00384589">
            <w:pPr>
              <w:rPr>
                <w:rFonts w:ascii="GHEA Grapalat" w:hAnsi="GHEA Grapalat"/>
                <w:sz w:val="20"/>
                <w:szCs w:val="20"/>
                <w:lang w:val="pt-BR"/>
              </w:rPr>
            </w:pPr>
            <w:r w:rsidRPr="00A41728">
              <w:rPr>
                <w:rFonts w:ascii="GHEA Grapalat" w:hAnsi="GHEA Grapalat"/>
                <w:sz w:val="20"/>
                <w:szCs w:val="20"/>
              </w:rPr>
              <w:t xml:space="preserve">периндоприларгин, индапамид </w:t>
            </w:r>
            <w:r w:rsidRPr="00F072C3">
              <w:rPr>
                <w:rFonts w:ascii="GHEA Grapalat" w:hAnsi="GHEA Grapalat"/>
                <w:sz w:val="20"/>
                <w:szCs w:val="20"/>
                <w:lang w:val="pt-BR"/>
              </w:rPr>
              <w:t xml:space="preserve">C09BA04     </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1047"/>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71</w:t>
            </w:r>
          </w:p>
        </w:tc>
        <w:tc>
          <w:tcPr>
            <w:tcW w:w="1718" w:type="dxa"/>
            <w:vAlign w:val="center"/>
          </w:tcPr>
          <w:p w:rsidR="00384589" w:rsidRPr="00F072C3" w:rsidRDefault="00384589" w:rsidP="00384589">
            <w:pPr>
              <w:jc w:val="center"/>
              <w:rPr>
                <w:rFonts w:ascii="GHEA Grapalat" w:hAnsi="GHEA Grapalat"/>
                <w:sz w:val="16"/>
                <w:szCs w:val="16"/>
                <w:lang w:val="pt-BR"/>
              </w:rPr>
            </w:pPr>
            <w:r w:rsidRPr="00F072C3">
              <w:rPr>
                <w:rFonts w:ascii="GHEA Grapalat" w:hAnsi="GHEA Grapalat"/>
                <w:sz w:val="16"/>
                <w:szCs w:val="16"/>
                <w:lang w:val="pt-BR"/>
              </w:rPr>
              <w:t>33621540/1</w:t>
            </w:r>
          </w:p>
        </w:tc>
        <w:tc>
          <w:tcPr>
            <w:tcW w:w="3126" w:type="dxa"/>
          </w:tcPr>
          <w:p w:rsidR="00384589" w:rsidRPr="00F072C3" w:rsidRDefault="00384589" w:rsidP="00384589">
            <w:pPr>
              <w:rPr>
                <w:rFonts w:ascii="GHEA Grapalat" w:hAnsi="GHEA Grapalat"/>
                <w:sz w:val="20"/>
                <w:szCs w:val="20"/>
              </w:rPr>
            </w:pPr>
            <w:r w:rsidRPr="00A41728">
              <w:rPr>
                <w:rFonts w:ascii="GHEA Grapalat" w:hAnsi="GHEA Grapalat" w:cs="Sylfaen"/>
                <w:sz w:val="20"/>
                <w:szCs w:val="20"/>
              </w:rPr>
              <w:t>папаверин (папаверин</w:t>
            </w:r>
            <w:r>
              <w:rPr>
                <w:rFonts w:ascii="GHEA Grapalat" w:hAnsi="GHEA Grapalat" w:cs="Sylfaen"/>
                <w:sz w:val="20"/>
                <w:szCs w:val="20"/>
              </w:rPr>
              <w:t>а</w:t>
            </w:r>
            <w:r w:rsidRPr="00A41728">
              <w:rPr>
                <w:rFonts w:ascii="GHEA Grapalat" w:hAnsi="GHEA Grapalat" w:cs="Sylfaen"/>
                <w:sz w:val="20"/>
                <w:szCs w:val="20"/>
              </w:rPr>
              <w:t xml:space="preserve"> гидрохлорид)</w:t>
            </w:r>
            <w:r w:rsidRPr="00F072C3">
              <w:rPr>
                <w:rFonts w:ascii="GHEA Grapalat" w:hAnsi="GHEA Grapalat" w:cs="Arial LatArm"/>
                <w:sz w:val="20"/>
                <w:szCs w:val="20"/>
              </w:rPr>
              <w:t>A03AD01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1038"/>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72</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33621550/1</w:t>
            </w:r>
          </w:p>
        </w:tc>
        <w:tc>
          <w:tcPr>
            <w:tcW w:w="3126" w:type="dxa"/>
            <w:vAlign w:val="center"/>
          </w:tcPr>
          <w:p w:rsidR="00384589" w:rsidRPr="00F072C3" w:rsidRDefault="00384589" w:rsidP="00384589">
            <w:pPr>
              <w:rPr>
                <w:rFonts w:ascii="GHEA Grapalat" w:hAnsi="GHEA Grapalat"/>
                <w:sz w:val="20"/>
                <w:szCs w:val="20"/>
              </w:rPr>
            </w:pPr>
            <w:r w:rsidRPr="00A41728">
              <w:rPr>
                <w:rFonts w:ascii="GHEA Grapalat" w:hAnsi="GHEA Grapalat" w:cs="Arial"/>
                <w:sz w:val="20"/>
                <w:szCs w:val="20"/>
              </w:rPr>
              <w:t>Рамиприл</w:t>
            </w:r>
            <w:r w:rsidRPr="00F072C3">
              <w:rPr>
                <w:rFonts w:ascii="GHEA Grapalat" w:hAnsi="GHEA Grapalat" w:cs="Arial"/>
                <w:sz w:val="20"/>
                <w:szCs w:val="20"/>
              </w:rPr>
              <w:t xml:space="preserve"> C09AA02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84589">
        <w:trPr>
          <w:trHeight w:val="98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lastRenderedPageBreak/>
              <w:t>73</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33621550/2</w:t>
            </w:r>
          </w:p>
        </w:tc>
        <w:tc>
          <w:tcPr>
            <w:tcW w:w="3126" w:type="dxa"/>
            <w:vAlign w:val="center"/>
          </w:tcPr>
          <w:p w:rsidR="00384589" w:rsidRPr="00F072C3" w:rsidRDefault="00384589" w:rsidP="00384589">
            <w:pPr>
              <w:rPr>
                <w:rFonts w:ascii="GHEA Grapalat" w:hAnsi="GHEA Grapalat"/>
                <w:sz w:val="20"/>
                <w:szCs w:val="20"/>
              </w:rPr>
            </w:pPr>
            <w:r w:rsidRPr="00A41728">
              <w:rPr>
                <w:rFonts w:ascii="GHEA Grapalat" w:hAnsi="GHEA Grapalat"/>
                <w:sz w:val="20"/>
                <w:szCs w:val="20"/>
                <w:lang w:val="es-ES"/>
              </w:rPr>
              <w:t>Рамиприл</w:t>
            </w:r>
            <w:r w:rsidRPr="00F072C3">
              <w:rPr>
                <w:rFonts w:ascii="GHEA Grapalat" w:hAnsi="GHEA Grapalat" w:cs="Arial"/>
                <w:sz w:val="20"/>
                <w:szCs w:val="20"/>
              </w:rPr>
              <w:t xml:space="preserve"> C09AA02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74</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33621560/1</w:t>
            </w:r>
          </w:p>
        </w:tc>
        <w:tc>
          <w:tcPr>
            <w:tcW w:w="3126" w:type="dxa"/>
          </w:tcPr>
          <w:p w:rsidR="00384589" w:rsidRPr="00F072C3" w:rsidRDefault="00384589" w:rsidP="00384589">
            <w:pPr>
              <w:rPr>
                <w:rFonts w:ascii="GHEA Grapalat" w:hAnsi="GHEA Grapalat"/>
                <w:sz w:val="20"/>
                <w:szCs w:val="20"/>
                <w:lang w:val="pt-BR"/>
              </w:rPr>
            </w:pPr>
            <w:r w:rsidRPr="00A41728">
              <w:rPr>
                <w:rFonts w:ascii="GHEA Grapalat" w:hAnsi="GHEA Grapalat" w:cs="Arial"/>
                <w:sz w:val="20"/>
                <w:szCs w:val="20"/>
              </w:rPr>
              <w:t xml:space="preserve">Рамиприл, Гидрохлоротиазид </w:t>
            </w:r>
            <w:r w:rsidRPr="00F072C3">
              <w:rPr>
                <w:rFonts w:ascii="GHEA Grapalat" w:hAnsi="GHEA Grapalat" w:cs="Arial"/>
                <w:sz w:val="20"/>
                <w:szCs w:val="20"/>
                <w:lang w:val="pt-BR"/>
              </w:rPr>
              <w:t>C09BA05</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876"/>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75</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33621580</w:t>
            </w:r>
          </w:p>
        </w:tc>
        <w:tc>
          <w:tcPr>
            <w:tcW w:w="3126" w:type="dxa"/>
            <w:vAlign w:val="center"/>
          </w:tcPr>
          <w:p w:rsidR="00384589" w:rsidRPr="00F072C3" w:rsidRDefault="00384589" w:rsidP="00384589">
            <w:pPr>
              <w:rPr>
                <w:rFonts w:ascii="GHEA Grapalat" w:hAnsi="GHEA Grapalat"/>
                <w:sz w:val="20"/>
                <w:szCs w:val="20"/>
              </w:rPr>
            </w:pPr>
            <w:r w:rsidRPr="00A41728">
              <w:rPr>
                <w:rFonts w:ascii="GHEA Grapalat" w:hAnsi="GHEA Grapalat" w:cs="Arial"/>
                <w:sz w:val="20"/>
                <w:szCs w:val="20"/>
              </w:rPr>
              <w:t>Гидрохлоротиазид</w:t>
            </w:r>
            <w:r w:rsidRPr="00F072C3">
              <w:rPr>
                <w:rFonts w:ascii="GHEA Grapalat" w:hAnsi="GHEA Grapalat"/>
                <w:sz w:val="20"/>
                <w:szCs w:val="20"/>
              </w:rPr>
              <w:t xml:space="preserve"> c03aa03</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795"/>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76</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33621590</w:t>
            </w:r>
          </w:p>
        </w:tc>
        <w:tc>
          <w:tcPr>
            <w:tcW w:w="3126" w:type="dxa"/>
            <w:vAlign w:val="center"/>
          </w:tcPr>
          <w:p w:rsidR="00384589" w:rsidRPr="00F072C3" w:rsidRDefault="00384589" w:rsidP="00384589">
            <w:pPr>
              <w:rPr>
                <w:rFonts w:ascii="GHEA Grapalat" w:hAnsi="GHEA Grapalat"/>
                <w:sz w:val="20"/>
                <w:szCs w:val="20"/>
                <w:lang w:val="pt-BR"/>
              </w:rPr>
            </w:pPr>
            <w:r w:rsidRPr="00AE4A11">
              <w:rPr>
                <w:rFonts w:ascii="GHEA Grapalat" w:hAnsi="GHEA Grapalat"/>
                <w:sz w:val="20"/>
                <w:szCs w:val="20"/>
              </w:rPr>
              <w:t>фуросемид</w:t>
            </w:r>
            <w:r w:rsidRPr="00F072C3">
              <w:rPr>
                <w:rFonts w:ascii="GHEA Grapalat" w:hAnsi="GHEA Grapalat"/>
                <w:sz w:val="20"/>
                <w:szCs w:val="20"/>
              </w:rPr>
              <w:t xml:space="preserve"> c03ca01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71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77</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33621600/1</w:t>
            </w:r>
          </w:p>
        </w:tc>
        <w:tc>
          <w:tcPr>
            <w:tcW w:w="3126" w:type="dxa"/>
            <w:vAlign w:val="center"/>
          </w:tcPr>
          <w:p w:rsidR="00384589" w:rsidRPr="00F072C3" w:rsidRDefault="00384589" w:rsidP="00384589">
            <w:pPr>
              <w:rPr>
                <w:rFonts w:ascii="GHEA Grapalat" w:hAnsi="GHEA Grapalat"/>
                <w:sz w:val="20"/>
                <w:szCs w:val="20"/>
                <w:lang w:val="pt-BR"/>
              </w:rPr>
            </w:pPr>
            <w:r w:rsidRPr="00AE4A11">
              <w:rPr>
                <w:rFonts w:ascii="GHEA Grapalat" w:hAnsi="GHEA Grapalat" w:cs="Arial"/>
                <w:sz w:val="20"/>
                <w:szCs w:val="20"/>
              </w:rPr>
              <w:t>индапамид</w:t>
            </w:r>
            <w:r w:rsidRPr="00F072C3">
              <w:rPr>
                <w:rFonts w:ascii="GHEA Grapalat" w:hAnsi="GHEA Grapalat" w:cs="Arial"/>
                <w:sz w:val="20"/>
                <w:szCs w:val="20"/>
              </w:rPr>
              <w:t xml:space="preserve"> c03ba11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384589"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78</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33621610</w:t>
            </w:r>
          </w:p>
        </w:tc>
        <w:tc>
          <w:tcPr>
            <w:tcW w:w="3126" w:type="dxa"/>
            <w:vAlign w:val="center"/>
          </w:tcPr>
          <w:p w:rsidR="00384589" w:rsidRPr="00F072C3" w:rsidRDefault="00384589" w:rsidP="00384589">
            <w:pPr>
              <w:rPr>
                <w:rFonts w:ascii="GHEA Grapalat" w:hAnsi="GHEA Grapalat"/>
                <w:sz w:val="20"/>
                <w:szCs w:val="20"/>
                <w:lang w:val="pt-BR"/>
              </w:rPr>
            </w:pPr>
            <w:r>
              <w:rPr>
                <w:rFonts w:ascii="GHEA Grapalat" w:hAnsi="GHEA Grapalat"/>
                <w:sz w:val="20"/>
                <w:szCs w:val="20"/>
              </w:rPr>
              <w:t>Маннитол</w:t>
            </w:r>
            <w:r w:rsidRPr="000C7BF5">
              <w:rPr>
                <w:rFonts w:ascii="GHEA Grapalat" w:hAnsi="GHEA Grapalat"/>
                <w:sz w:val="20"/>
                <w:szCs w:val="20"/>
                <w:lang w:val="en-US"/>
              </w:rPr>
              <w:t xml:space="preserve"> a06ab16, b05bc01, b05cx04, r05cb16</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1047"/>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79</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33621620/1</w:t>
            </w:r>
          </w:p>
        </w:tc>
        <w:tc>
          <w:tcPr>
            <w:tcW w:w="3126" w:type="dxa"/>
            <w:vAlign w:val="center"/>
          </w:tcPr>
          <w:p w:rsidR="00384589" w:rsidRPr="00F072C3" w:rsidRDefault="00384589" w:rsidP="00384589">
            <w:pPr>
              <w:rPr>
                <w:rFonts w:ascii="GHEA Grapalat" w:hAnsi="GHEA Grapalat"/>
                <w:sz w:val="20"/>
                <w:szCs w:val="20"/>
                <w:lang w:val="pt-BR"/>
              </w:rPr>
            </w:pPr>
            <w:r>
              <w:rPr>
                <w:rFonts w:ascii="GHEA Grapalat" w:hAnsi="GHEA Grapalat" w:cs="Arial"/>
                <w:sz w:val="20"/>
                <w:szCs w:val="20"/>
              </w:rPr>
              <w:t xml:space="preserve">Спиронолактон </w:t>
            </w:r>
            <w:r w:rsidRPr="00F072C3">
              <w:rPr>
                <w:rFonts w:ascii="GHEA Grapalat" w:hAnsi="GHEA Grapalat" w:cs="Arial"/>
                <w:sz w:val="20"/>
                <w:szCs w:val="20"/>
              </w:rPr>
              <w:t>ոն c03da01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384589"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80</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lang w:val="hy-AM"/>
              </w:rPr>
              <w:t>33621640/</w:t>
            </w:r>
            <w:r w:rsidRPr="00F072C3">
              <w:rPr>
                <w:rFonts w:ascii="GHEA Grapalat" w:hAnsi="GHEA Grapalat"/>
                <w:sz w:val="16"/>
                <w:szCs w:val="16"/>
              </w:rPr>
              <w:t>1</w:t>
            </w:r>
          </w:p>
        </w:tc>
        <w:tc>
          <w:tcPr>
            <w:tcW w:w="3126" w:type="dxa"/>
            <w:vAlign w:val="center"/>
          </w:tcPr>
          <w:p w:rsidR="00384589" w:rsidRPr="000C7BF5" w:rsidRDefault="00384589" w:rsidP="00384589">
            <w:pPr>
              <w:rPr>
                <w:rFonts w:ascii="GHEA Grapalat" w:hAnsi="GHEA Grapalat"/>
                <w:sz w:val="20"/>
                <w:szCs w:val="20"/>
                <w:lang w:val="en-US"/>
              </w:rPr>
            </w:pPr>
            <w:r>
              <w:rPr>
                <w:rFonts w:ascii="GHEA Grapalat" w:hAnsi="GHEA Grapalat"/>
                <w:sz w:val="20"/>
                <w:szCs w:val="20"/>
              </w:rPr>
              <w:t>гидрокортизон</w:t>
            </w:r>
            <w:r w:rsidRPr="000C7BF5">
              <w:rPr>
                <w:rFonts w:ascii="GHEA Grapalat" w:hAnsi="GHEA Grapalat"/>
                <w:sz w:val="20"/>
                <w:szCs w:val="20"/>
                <w:lang w:val="en-US"/>
              </w:rPr>
              <w:t xml:space="preserve"> a01ac03, a07ea02,c05aa01,d07aa02, d07xa01, h02ab09,s01ba02, s01cb03, s02ba01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384589"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81</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lang w:val="hy-AM"/>
              </w:rPr>
              <w:t>33621640/</w:t>
            </w:r>
            <w:r w:rsidRPr="00F072C3">
              <w:rPr>
                <w:rFonts w:ascii="GHEA Grapalat" w:hAnsi="GHEA Grapalat"/>
                <w:sz w:val="16"/>
                <w:szCs w:val="16"/>
              </w:rPr>
              <w:t>2</w:t>
            </w:r>
          </w:p>
        </w:tc>
        <w:tc>
          <w:tcPr>
            <w:tcW w:w="3126" w:type="dxa"/>
            <w:vAlign w:val="center"/>
          </w:tcPr>
          <w:p w:rsidR="00384589" w:rsidRPr="00F072C3" w:rsidRDefault="00384589" w:rsidP="00384589">
            <w:pPr>
              <w:rPr>
                <w:rFonts w:ascii="GHEA Grapalat" w:hAnsi="GHEA Grapalat"/>
                <w:sz w:val="20"/>
                <w:szCs w:val="20"/>
                <w:lang w:val="pt-BR"/>
              </w:rPr>
            </w:pPr>
            <w:r>
              <w:rPr>
                <w:rFonts w:ascii="GHEA Grapalat" w:hAnsi="GHEA Grapalat"/>
                <w:sz w:val="20"/>
                <w:szCs w:val="20"/>
              </w:rPr>
              <w:t>гидрокортизон</w:t>
            </w:r>
            <w:r w:rsidRPr="000C7BF5">
              <w:rPr>
                <w:rFonts w:ascii="GHEA Grapalat" w:hAnsi="GHEA Grapalat"/>
                <w:sz w:val="20"/>
                <w:szCs w:val="20"/>
                <w:lang w:val="en-US"/>
              </w:rPr>
              <w:t xml:space="preserve"> a01ac03, a07ea02,c05aa01,d07aa02, d07xa01, h02ab09,s01ba02, s01cb03, s02ba01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82</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lang w:val="hy-AM"/>
              </w:rPr>
              <w:t>33621650/</w:t>
            </w:r>
            <w:r w:rsidRPr="00F072C3">
              <w:rPr>
                <w:rFonts w:ascii="GHEA Grapalat" w:hAnsi="GHEA Grapalat"/>
                <w:sz w:val="16"/>
                <w:szCs w:val="16"/>
              </w:rPr>
              <w:t>1</w:t>
            </w:r>
          </w:p>
        </w:tc>
        <w:tc>
          <w:tcPr>
            <w:tcW w:w="3126" w:type="dxa"/>
            <w:vAlign w:val="center"/>
          </w:tcPr>
          <w:p w:rsidR="00384589" w:rsidRPr="00F072C3" w:rsidRDefault="00384589" w:rsidP="00384589">
            <w:pPr>
              <w:rPr>
                <w:rFonts w:ascii="GHEA Grapalat" w:hAnsi="GHEA Grapalat"/>
                <w:sz w:val="20"/>
                <w:szCs w:val="20"/>
                <w:lang w:val="pt-BR"/>
              </w:rPr>
            </w:pPr>
            <w:r>
              <w:rPr>
                <w:rFonts w:ascii="GHEA Grapalat" w:hAnsi="GHEA Grapalat"/>
                <w:sz w:val="20"/>
                <w:szCs w:val="20"/>
                <w:lang w:val="es-ES"/>
              </w:rPr>
              <w:t>Ксероформ,</w:t>
            </w:r>
            <w:r w:rsidRPr="00AB7FBB">
              <w:rPr>
                <w:rFonts w:ascii="GHEA Grapalat" w:hAnsi="GHEA Grapalat"/>
                <w:sz w:val="20"/>
                <w:szCs w:val="20"/>
                <w:lang w:val="es-ES"/>
              </w:rPr>
              <w:t xml:space="preserve"> экстракт</w:t>
            </w:r>
            <w:r>
              <w:rPr>
                <w:rFonts w:ascii="GHEA Grapalat" w:hAnsi="GHEA Grapalat"/>
                <w:sz w:val="20"/>
                <w:szCs w:val="20"/>
                <w:lang w:val="hy-AM"/>
              </w:rPr>
              <w:t xml:space="preserve"> </w:t>
            </w:r>
            <w:r>
              <w:rPr>
                <w:rFonts w:ascii="GHEA Grapalat" w:hAnsi="GHEA Grapalat"/>
                <w:sz w:val="20"/>
                <w:szCs w:val="20"/>
              </w:rPr>
              <w:t>красавки</w:t>
            </w:r>
            <w:r w:rsidRPr="00AB7FBB">
              <w:rPr>
                <w:rFonts w:ascii="GHEA Grapalat" w:hAnsi="GHEA Grapalat"/>
                <w:sz w:val="20"/>
                <w:szCs w:val="20"/>
                <w:lang w:val="es-ES"/>
              </w:rPr>
              <w:t>, цинк (сульфат цинка)</w:t>
            </w:r>
            <w:r w:rsidRPr="00F072C3">
              <w:rPr>
                <w:rFonts w:ascii="GHEA Grapalat" w:hAnsi="GHEA Grapalat"/>
                <w:sz w:val="20"/>
                <w:szCs w:val="20"/>
                <w:lang w:val="pt-BR"/>
              </w:rPr>
              <w:t>C05AX03</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83</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33621660/1</w:t>
            </w:r>
          </w:p>
        </w:tc>
        <w:tc>
          <w:tcPr>
            <w:tcW w:w="3126" w:type="dxa"/>
            <w:vAlign w:val="center"/>
          </w:tcPr>
          <w:p w:rsidR="00384589" w:rsidRPr="00F072C3" w:rsidRDefault="00384589" w:rsidP="00384589">
            <w:pPr>
              <w:jc w:val="center"/>
              <w:rPr>
                <w:rFonts w:ascii="GHEA Grapalat" w:hAnsi="GHEA Grapalat"/>
                <w:sz w:val="20"/>
                <w:szCs w:val="20"/>
                <w:lang w:val="pt-BR"/>
              </w:rPr>
            </w:pPr>
            <w:r w:rsidRPr="00EB53CC">
              <w:rPr>
                <w:rFonts w:ascii="GHEA Grapalat" w:hAnsi="GHEA Grapalat" w:cs="Sylfaen"/>
                <w:sz w:val="20"/>
                <w:szCs w:val="20"/>
                <w:lang w:val="hy-AM"/>
              </w:rPr>
              <w:t>Масло печени акулы, фенилэфрин (фенилэфрин</w:t>
            </w:r>
            <w:r>
              <w:rPr>
                <w:rFonts w:ascii="GHEA Grapalat" w:hAnsi="GHEA Grapalat" w:cs="Sylfaen"/>
                <w:sz w:val="20"/>
                <w:szCs w:val="20"/>
              </w:rPr>
              <w:t>а</w:t>
            </w:r>
            <w:r w:rsidRPr="00EB53CC">
              <w:rPr>
                <w:rFonts w:ascii="GHEA Grapalat" w:hAnsi="GHEA Grapalat" w:cs="Sylfaen"/>
                <w:sz w:val="20"/>
                <w:szCs w:val="20"/>
                <w:lang w:val="hy-AM"/>
              </w:rPr>
              <w:t xml:space="preserve"> </w:t>
            </w:r>
            <w:r w:rsidRPr="00EB53CC">
              <w:rPr>
                <w:rFonts w:ascii="GHEA Grapalat" w:hAnsi="GHEA Grapalat" w:cs="Sylfaen"/>
                <w:sz w:val="20"/>
                <w:szCs w:val="20"/>
                <w:lang w:val="hy-AM"/>
              </w:rPr>
              <w:lastRenderedPageBreak/>
              <w:t>гидрохлорид)</w:t>
            </w:r>
            <w:r w:rsidRPr="00F072C3">
              <w:rPr>
                <w:rFonts w:ascii="GHEA Grapalat" w:hAnsi="GHEA Grapalat"/>
                <w:sz w:val="20"/>
                <w:szCs w:val="20"/>
                <w:lang w:val="pt-BR"/>
              </w:rPr>
              <w:t>C05AX04</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lastRenderedPageBreak/>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lastRenderedPageBreak/>
              <w:t>84</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33621660/2</w:t>
            </w:r>
          </w:p>
        </w:tc>
        <w:tc>
          <w:tcPr>
            <w:tcW w:w="3126" w:type="dxa"/>
            <w:vAlign w:val="center"/>
          </w:tcPr>
          <w:p w:rsidR="00384589" w:rsidRPr="00F072C3" w:rsidRDefault="00384589" w:rsidP="00384589">
            <w:pPr>
              <w:rPr>
                <w:rFonts w:ascii="GHEA Grapalat" w:hAnsi="GHEA Grapalat"/>
                <w:sz w:val="20"/>
                <w:szCs w:val="20"/>
                <w:lang w:val="hy-AM"/>
              </w:rPr>
            </w:pPr>
            <w:r w:rsidRPr="00EB53CC">
              <w:rPr>
                <w:rFonts w:ascii="GHEA Grapalat" w:hAnsi="GHEA Grapalat" w:cs="Sylfaen"/>
                <w:sz w:val="20"/>
                <w:szCs w:val="20"/>
                <w:lang w:val="hy-AM"/>
              </w:rPr>
              <w:t>Масло печени акулы, фенилэфрин (фенилэфрин</w:t>
            </w:r>
            <w:r>
              <w:rPr>
                <w:rFonts w:ascii="GHEA Grapalat" w:hAnsi="GHEA Grapalat" w:cs="Sylfaen"/>
                <w:sz w:val="20"/>
                <w:szCs w:val="20"/>
              </w:rPr>
              <w:t>а</w:t>
            </w:r>
            <w:r w:rsidRPr="00EB53CC">
              <w:rPr>
                <w:rFonts w:ascii="GHEA Grapalat" w:hAnsi="GHEA Grapalat" w:cs="Sylfaen"/>
                <w:sz w:val="20"/>
                <w:szCs w:val="20"/>
                <w:lang w:val="hy-AM"/>
              </w:rPr>
              <w:t xml:space="preserve"> гидрохлорид)</w:t>
            </w:r>
            <w:r w:rsidRPr="00F072C3">
              <w:rPr>
                <w:rFonts w:ascii="GHEA Grapalat" w:hAnsi="GHEA Grapalat"/>
                <w:sz w:val="20"/>
                <w:szCs w:val="20"/>
                <w:lang w:val="pt-BR"/>
              </w:rPr>
              <w:t>C05AX04</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723"/>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85</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33621680</w:t>
            </w:r>
          </w:p>
        </w:tc>
        <w:tc>
          <w:tcPr>
            <w:tcW w:w="3126" w:type="dxa"/>
            <w:vAlign w:val="center"/>
          </w:tcPr>
          <w:p w:rsidR="00384589" w:rsidRPr="00F072C3" w:rsidRDefault="00384589" w:rsidP="00384589">
            <w:pPr>
              <w:rPr>
                <w:rFonts w:ascii="GHEA Grapalat" w:hAnsi="GHEA Grapalat"/>
                <w:sz w:val="20"/>
                <w:szCs w:val="20"/>
                <w:lang w:val="pt-BR"/>
              </w:rPr>
            </w:pPr>
            <w:r w:rsidRPr="00EB53CC">
              <w:rPr>
                <w:rFonts w:ascii="GHEA Grapalat" w:hAnsi="GHEA Grapalat" w:cs="Sylfaen"/>
                <w:sz w:val="20"/>
                <w:szCs w:val="20"/>
              </w:rPr>
              <w:t>Пропранолол</w:t>
            </w:r>
            <w:r w:rsidRPr="00F072C3">
              <w:rPr>
                <w:rFonts w:ascii="GHEA Grapalat" w:hAnsi="GHEA Grapalat"/>
                <w:sz w:val="20"/>
                <w:szCs w:val="20"/>
              </w:rPr>
              <w:t xml:space="preserve"> c07aa05</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8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86</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33621690</w:t>
            </w:r>
          </w:p>
        </w:tc>
        <w:tc>
          <w:tcPr>
            <w:tcW w:w="3126" w:type="dxa"/>
            <w:vAlign w:val="center"/>
          </w:tcPr>
          <w:p w:rsidR="00384589" w:rsidRPr="00F072C3" w:rsidRDefault="00384589" w:rsidP="00384589">
            <w:pPr>
              <w:jc w:val="center"/>
              <w:rPr>
                <w:rFonts w:ascii="GHEA Grapalat" w:hAnsi="GHEA Grapalat"/>
                <w:sz w:val="20"/>
                <w:szCs w:val="20"/>
                <w:lang w:val="pt-BR"/>
              </w:rPr>
            </w:pPr>
            <w:r w:rsidRPr="00EB53CC">
              <w:rPr>
                <w:rFonts w:ascii="GHEA Grapalat" w:hAnsi="GHEA Grapalat" w:cs="Arial"/>
                <w:sz w:val="20"/>
                <w:szCs w:val="20"/>
              </w:rPr>
              <w:t>карведилол</w:t>
            </w:r>
            <w:r w:rsidRPr="00F072C3">
              <w:rPr>
                <w:rFonts w:ascii="GHEA Grapalat" w:hAnsi="GHEA Grapalat" w:cs="Arial"/>
                <w:sz w:val="20"/>
                <w:szCs w:val="20"/>
              </w:rPr>
              <w:t xml:space="preserve"> c07ag02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615"/>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87</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33621700/1</w:t>
            </w:r>
          </w:p>
        </w:tc>
        <w:tc>
          <w:tcPr>
            <w:tcW w:w="3126" w:type="dxa"/>
            <w:vAlign w:val="center"/>
          </w:tcPr>
          <w:p w:rsidR="00384589" w:rsidRPr="00F072C3" w:rsidRDefault="00384589" w:rsidP="00384589">
            <w:pPr>
              <w:rPr>
                <w:rFonts w:ascii="GHEA Grapalat" w:hAnsi="GHEA Grapalat"/>
                <w:sz w:val="20"/>
                <w:szCs w:val="20"/>
              </w:rPr>
            </w:pPr>
            <w:r w:rsidRPr="00EB53CC">
              <w:rPr>
                <w:rFonts w:ascii="GHEA Grapalat" w:hAnsi="GHEA Grapalat" w:cs="Sylfaen"/>
                <w:sz w:val="20"/>
                <w:szCs w:val="20"/>
              </w:rPr>
              <w:t>Метопролол</w:t>
            </w:r>
            <w:r w:rsidRPr="00EB53CC">
              <w:rPr>
                <w:rFonts w:ascii="GHEA Grapalat" w:hAnsi="GHEA Grapalat" w:cs="Sylfaen"/>
                <w:sz w:val="20"/>
                <w:szCs w:val="20"/>
                <w:lang w:val="pt-BR"/>
              </w:rPr>
              <w:t xml:space="preserve"> </w:t>
            </w:r>
            <w:r w:rsidRPr="00F072C3">
              <w:rPr>
                <w:rFonts w:ascii="GHEA Grapalat" w:hAnsi="GHEA Grapalat"/>
                <w:sz w:val="20"/>
                <w:szCs w:val="20"/>
              </w:rPr>
              <w:t>c07ab02</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98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88</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33621710</w:t>
            </w:r>
          </w:p>
        </w:tc>
        <w:tc>
          <w:tcPr>
            <w:tcW w:w="3126" w:type="dxa"/>
            <w:vAlign w:val="center"/>
          </w:tcPr>
          <w:p w:rsidR="00384589" w:rsidRPr="00F072C3" w:rsidRDefault="00384589" w:rsidP="00384589">
            <w:pPr>
              <w:rPr>
                <w:rFonts w:ascii="GHEA Grapalat" w:hAnsi="GHEA Grapalat"/>
                <w:sz w:val="20"/>
                <w:szCs w:val="20"/>
              </w:rPr>
            </w:pPr>
            <w:r>
              <w:rPr>
                <w:rFonts w:ascii="GHEA Grapalat" w:hAnsi="GHEA Grapalat"/>
                <w:sz w:val="20"/>
                <w:szCs w:val="20"/>
                <w:lang w:val="pt-BR"/>
              </w:rPr>
              <w:t>атенолол</w:t>
            </w:r>
            <w:r w:rsidRPr="00F072C3">
              <w:rPr>
                <w:rFonts w:ascii="GHEA Grapalat" w:hAnsi="GHEA Grapalat"/>
                <w:sz w:val="20"/>
                <w:szCs w:val="20"/>
                <w:lang w:val="pt-BR"/>
              </w:rPr>
              <w:t xml:space="preserve"> c07ab03</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795"/>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89</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33621720/1</w:t>
            </w:r>
          </w:p>
        </w:tc>
        <w:tc>
          <w:tcPr>
            <w:tcW w:w="3126" w:type="dxa"/>
            <w:vAlign w:val="center"/>
          </w:tcPr>
          <w:p w:rsidR="00384589" w:rsidRPr="00F072C3" w:rsidRDefault="00384589" w:rsidP="00384589">
            <w:pPr>
              <w:rPr>
                <w:rFonts w:ascii="GHEA Grapalat" w:hAnsi="GHEA Grapalat"/>
                <w:sz w:val="20"/>
                <w:szCs w:val="20"/>
                <w:lang w:val="pt-BR"/>
              </w:rPr>
            </w:pPr>
            <w:r>
              <w:rPr>
                <w:rFonts w:ascii="GHEA Grapalat" w:hAnsi="GHEA Grapalat"/>
                <w:sz w:val="20"/>
                <w:szCs w:val="20"/>
                <w:lang w:val="es-ES"/>
              </w:rPr>
              <w:t xml:space="preserve">Бисопролол </w:t>
            </w:r>
            <w:r w:rsidRPr="00F072C3">
              <w:rPr>
                <w:rFonts w:ascii="GHEA Grapalat" w:hAnsi="GHEA Grapalat"/>
                <w:sz w:val="20"/>
                <w:szCs w:val="20"/>
              </w:rPr>
              <w:t>c07ab07</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134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90</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33621730</w:t>
            </w:r>
          </w:p>
        </w:tc>
        <w:tc>
          <w:tcPr>
            <w:tcW w:w="3126" w:type="dxa"/>
            <w:vAlign w:val="center"/>
          </w:tcPr>
          <w:p w:rsidR="00384589" w:rsidRPr="00F072C3" w:rsidRDefault="00384589" w:rsidP="00384589">
            <w:pPr>
              <w:rPr>
                <w:rFonts w:ascii="GHEA Grapalat" w:hAnsi="GHEA Grapalat"/>
                <w:sz w:val="20"/>
                <w:szCs w:val="20"/>
                <w:lang w:val="pt-BR"/>
              </w:rPr>
            </w:pPr>
            <w:r w:rsidRPr="000A36D1">
              <w:rPr>
                <w:rFonts w:ascii="GHEA Grapalat" w:hAnsi="GHEA Grapalat"/>
                <w:sz w:val="20"/>
                <w:szCs w:val="20"/>
                <w:lang w:val="pt-BR"/>
              </w:rPr>
              <w:t>Верапамил</w:t>
            </w:r>
            <w:r w:rsidRPr="00F072C3">
              <w:rPr>
                <w:rFonts w:ascii="GHEA Grapalat" w:hAnsi="GHEA Grapalat" w:cs="Arial LatArm"/>
                <w:sz w:val="20"/>
                <w:szCs w:val="20"/>
              </w:rPr>
              <w:t xml:space="preserve"> c08da01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89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91</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33621740/1</w:t>
            </w:r>
          </w:p>
        </w:tc>
        <w:tc>
          <w:tcPr>
            <w:tcW w:w="3126" w:type="dxa"/>
            <w:vAlign w:val="center"/>
          </w:tcPr>
          <w:p w:rsidR="00384589" w:rsidRPr="00F072C3" w:rsidRDefault="00384589" w:rsidP="00384589">
            <w:pPr>
              <w:rPr>
                <w:rFonts w:ascii="GHEA Grapalat" w:hAnsi="GHEA Grapalat"/>
                <w:sz w:val="20"/>
                <w:szCs w:val="20"/>
                <w:lang w:val="pt-BR"/>
              </w:rPr>
            </w:pPr>
            <w:r w:rsidRPr="000A36D1">
              <w:rPr>
                <w:rFonts w:ascii="GHEA Grapalat" w:hAnsi="GHEA Grapalat"/>
                <w:sz w:val="20"/>
                <w:szCs w:val="20"/>
                <w:lang w:val="es-ES"/>
              </w:rPr>
              <w:t>Амлодипин</w:t>
            </w:r>
            <w:r w:rsidRPr="00F072C3">
              <w:rPr>
                <w:rFonts w:ascii="GHEA Grapalat" w:hAnsi="GHEA Grapalat"/>
                <w:sz w:val="20"/>
                <w:szCs w:val="20"/>
                <w:lang w:val="pt-BR"/>
              </w:rPr>
              <w:t xml:space="preserve"> c08ca01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bookmarkStart w:id="1" w:name="_GoBack"/>
            <w:bookmarkEnd w:id="1"/>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786"/>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92</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33621740/2</w:t>
            </w:r>
          </w:p>
        </w:tc>
        <w:tc>
          <w:tcPr>
            <w:tcW w:w="3126" w:type="dxa"/>
            <w:vAlign w:val="center"/>
          </w:tcPr>
          <w:p w:rsidR="00384589" w:rsidRPr="00F072C3" w:rsidRDefault="00384589" w:rsidP="00384589">
            <w:pPr>
              <w:rPr>
                <w:rFonts w:ascii="GHEA Grapalat" w:hAnsi="GHEA Grapalat"/>
                <w:sz w:val="20"/>
                <w:szCs w:val="20"/>
              </w:rPr>
            </w:pPr>
            <w:r w:rsidRPr="000A36D1">
              <w:rPr>
                <w:rFonts w:ascii="GHEA Grapalat" w:hAnsi="GHEA Grapalat"/>
                <w:sz w:val="20"/>
                <w:szCs w:val="20"/>
                <w:lang w:val="es-ES"/>
              </w:rPr>
              <w:t>Амлодипин</w:t>
            </w:r>
            <w:r w:rsidRPr="00F072C3">
              <w:rPr>
                <w:rFonts w:ascii="GHEA Grapalat" w:hAnsi="GHEA Grapalat"/>
                <w:sz w:val="20"/>
                <w:szCs w:val="20"/>
              </w:rPr>
              <w:t xml:space="preserve"> c08ca01</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8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lastRenderedPageBreak/>
              <w:t>93</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33621750</w:t>
            </w:r>
          </w:p>
        </w:tc>
        <w:tc>
          <w:tcPr>
            <w:tcW w:w="3126" w:type="dxa"/>
            <w:vAlign w:val="center"/>
          </w:tcPr>
          <w:p w:rsidR="00384589" w:rsidRPr="00F072C3" w:rsidRDefault="00384589" w:rsidP="00384589">
            <w:pPr>
              <w:rPr>
                <w:rFonts w:ascii="GHEA Grapalat" w:hAnsi="GHEA Grapalat"/>
                <w:sz w:val="20"/>
                <w:szCs w:val="20"/>
              </w:rPr>
            </w:pPr>
            <w:r w:rsidRPr="000A36D1">
              <w:rPr>
                <w:rFonts w:ascii="GHEA Grapalat" w:hAnsi="GHEA Grapalat" w:cs="Sylfaen"/>
                <w:sz w:val="20"/>
                <w:szCs w:val="20"/>
              </w:rPr>
              <w:t xml:space="preserve">нифедипин </w:t>
            </w:r>
            <w:r w:rsidRPr="00F072C3">
              <w:rPr>
                <w:rFonts w:ascii="GHEA Grapalat" w:hAnsi="GHEA Grapalat"/>
                <w:sz w:val="20"/>
                <w:szCs w:val="20"/>
              </w:rPr>
              <w:t>c08ca05</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795"/>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94</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33621760/1</w:t>
            </w:r>
          </w:p>
        </w:tc>
        <w:tc>
          <w:tcPr>
            <w:tcW w:w="3126" w:type="dxa"/>
            <w:vAlign w:val="center"/>
          </w:tcPr>
          <w:p w:rsidR="00384589" w:rsidRPr="00F072C3" w:rsidRDefault="00384589" w:rsidP="00384589">
            <w:pPr>
              <w:rPr>
                <w:rFonts w:ascii="GHEA Grapalat" w:hAnsi="GHEA Grapalat"/>
                <w:sz w:val="20"/>
                <w:szCs w:val="20"/>
                <w:lang w:val="pt-BR"/>
              </w:rPr>
            </w:pPr>
            <w:r w:rsidRPr="000A36D1">
              <w:rPr>
                <w:rFonts w:ascii="GHEA Grapalat" w:hAnsi="GHEA Grapalat"/>
                <w:sz w:val="20"/>
                <w:szCs w:val="20"/>
                <w:lang w:val="es-ES"/>
              </w:rPr>
              <w:t>эналаприл</w:t>
            </w:r>
            <w:r w:rsidRPr="00F072C3">
              <w:rPr>
                <w:rFonts w:ascii="GHEA Grapalat" w:hAnsi="GHEA Grapalat"/>
                <w:sz w:val="20"/>
                <w:szCs w:val="20"/>
                <w:lang w:val="pt-BR"/>
              </w:rPr>
              <w:t xml:space="preserve"> c09aa03</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98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95</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lang w:val="hy-AM"/>
              </w:rPr>
              <w:t>33621760/</w:t>
            </w:r>
            <w:r w:rsidRPr="00F072C3">
              <w:rPr>
                <w:rFonts w:ascii="GHEA Grapalat" w:hAnsi="GHEA Grapalat"/>
                <w:sz w:val="16"/>
                <w:szCs w:val="16"/>
              </w:rPr>
              <w:t>2</w:t>
            </w:r>
          </w:p>
        </w:tc>
        <w:tc>
          <w:tcPr>
            <w:tcW w:w="3126" w:type="dxa"/>
            <w:vAlign w:val="center"/>
          </w:tcPr>
          <w:p w:rsidR="00384589" w:rsidRPr="00F072C3" w:rsidRDefault="00384589" w:rsidP="00384589">
            <w:pPr>
              <w:rPr>
                <w:rFonts w:ascii="GHEA Grapalat" w:hAnsi="GHEA Grapalat"/>
                <w:sz w:val="20"/>
                <w:szCs w:val="20"/>
                <w:lang w:val="pt-BR"/>
              </w:rPr>
            </w:pPr>
            <w:r w:rsidRPr="000A36D1">
              <w:rPr>
                <w:rFonts w:ascii="GHEA Grapalat" w:hAnsi="GHEA Grapalat"/>
                <w:sz w:val="20"/>
                <w:szCs w:val="20"/>
                <w:lang w:val="es-ES"/>
              </w:rPr>
              <w:t>эналаприл</w:t>
            </w:r>
            <w:r w:rsidRPr="00F072C3">
              <w:rPr>
                <w:rFonts w:ascii="GHEA Grapalat" w:hAnsi="GHEA Grapalat"/>
                <w:sz w:val="20"/>
                <w:szCs w:val="20"/>
                <w:lang w:val="pt-BR"/>
              </w:rPr>
              <w:t xml:space="preserve"> c09aa03</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795"/>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96</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lang w:val="hy-AM"/>
              </w:rPr>
              <w:t>33621760/</w:t>
            </w:r>
            <w:r w:rsidRPr="00F072C3">
              <w:rPr>
                <w:rFonts w:ascii="GHEA Grapalat" w:hAnsi="GHEA Grapalat"/>
                <w:sz w:val="16"/>
                <w:szCs w:val="16"/>
              </w:rPr>
              <w:t>3</w:t>
            </w:r>
          </w:p>
        </w:tc>
        <w:tc>
          <w:tcPr>
            <w:tcW w:w="3126" w:type="dxa"/>
            <w:vAlign w:val="center"/>
          </w:tcPr>
          <w:p w:rsidR="00384589" w:rsidRPr="00F072C3" w:rsidRDefault="00384589" w:rsidP="00384589">
            <w:pPr>
              <w:rPr>
                <w:rFonts w:ascii="GHEA Grapalat" w:hAnsi="GHEA Grapalat"/>
                <w:sz w:val="20"/>
                <w:szCs w:val="20"/>
                <w:lang w:val="pt-BR"/>
              </w:rPr>
            </w:pPr>
            <w:r w:rsidRPr="000A36D1">
              <w:rPr>
                <w:rFonts w:ascii="GHEA Grapalat" w:hAnsi="GHEA Grapalat"/>
                <w:sz w:val="20"/>
                <w:szCs w:val="20"/>
                <w:lang w:val="es-ES"/>
              </w:rPr>
              <w:t>эналаприл</w:t>
            </w:r>
            <w:r w:rsidRPr="00F072C3">
              <w:rPr>
                <w:rFonts w:ascii="GHEA Grapalat" w:hAnsi="GHEA Grapalat"/>
                <w:sz w:val="20"/>
                <w:szCs w:val="20"/>
                <w:lang w:val="pt-BR"/>
              </w:rPr>
              <w:t xml:space="preserve"> c09aa03</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97</w:t>
            </w:r>
          </w:p>
        </w:tc>
        <w:tc>
          <w:tcPr>
            <w:tcW w:w="1718" w:type="dxa"/>
            <w:vAlign w:val="center"/>
          </w:tcPr>
          <w:p w:rsidR="00384589" w:rsidRPr="00F072C3" w:rsidRDefault="00384589" w:rsidP="00384589">
            <w:pPr>
              <w:jc w:val="center"/>
              <w:rPr>
                <w:rFonts w:ascii="GHEA Grapalat" w:hAnsi="GHEA Grapalat"/>
                <w:sz w:val="16"/>
                <w:szCs w:val="16"/>
                <w:lang w:val="hy-AM"/>
              </w:rPr>
            </w:pPr>
            <w:r w:rsidRPr="00F072C3">
              <w:rPr>
                <w:rFonts w:ascii="GHEA Grapalat" w:hAnsi="GHEA Grapalat"/>
                <w:sz w:val="16"/>
                <w:szCs w:val="16"/>
                <w:lang w:val="hy-AM"/>
              </w:rPr>
              <w:t>33621761/1</w:t>
            </w:r>
          </w:p>
        </w:tc>
        <w:tc>
          <w:tcPr>
            <w:tcW w:w="3126" w:type="dxa"/>
            <w:vAlign w:val="center"/>
          </w:tcPr>
          <w:p w:rsidR="00384589" w:rsidRPr="000A36D1" w:rsidRDefault="00384589" w:rsidP="00384589">
            <w:pPr>
              <w:rPr>
                <w:rFonts w:ascii="GHEA Grapalat" w:hAnsi="GHEA Grapalat"/>
                <w:sz w:val="20"/>
                <w:szCs w:val="20"/>
              </w:rPr>
            </w:pPr>
            <w:r w:rsidRPr="000A36D1">
              <w:rPr>
                <w:rFonts w:ascii="GHEA Grapalat" w:hAnsi="GHEA Grapalat"/>
                <w:sz w:val="20"/>
                <w:szCs w:val="20"/>
              </w:rPr>
              <w:t xml:space="preserve">ацетилсалициловая кислота, гидроксид магния </w:t>
            </w:r>
            <w:r w:rsidRPr="00F072C3">
              <w:rPr>
                <w:rFonts w:ascii="GHEA Grapalat" w:hAnsi="GHEA Grapalat"/>
                <w:sz w:val="20"/>
                <w:szCs w:val="20"/>
              </w:rPr>
              <w:t>B</w:t>
            </w:r>
            <w:r w:rsidRPr="000A36D1">
              <w:rPr>
                <w:rFonts w:ascii="GHEA Grapalat" w:hAnsi="GHEA Grapalat"/>
                <w:sz w:val="20"/>
                <w:szCs w:val="20"/>
              </w:rPr>
              <w:t>01</w:t>
            </w:r>
            <w:r w:rsidRPr="00F072C3">
              <w:rPr>
                <w:rFonts w:ascii="GHEA Grapalat" w:hAnsi="GHEA Grapalat"/>
                <w:sz w:val="20"/>
                <w:szCs w:val="20"/>
              </w:rPr>
              <w:t>AC</w:t>
            </w:r>
            <w:r w:rsidRPr="000A36D1">
              <w:rPr>
                <w:rFonts w:ascii="GHEA Grapalat" w:hAnsi="GHEA Grapalat"/>
                <w:sz w:val="20"/>
                <w:szCs w:val="20"/>
              </w:rPr>
              <w:t>30</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98</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33621762</w:t>
            </w:r>
          </w:p>
        </w:tc>
        <w:tc>
          <w:tcPr>
            <w:tcW w:w="3126" w:type="dxa"/>
            <w:vAlign w:val="center"/>
          </w:tcPr>
          <w:p w:rsidR="00384589" w:rsidRPr="00F072C3" w:rsidRDefault="00384589" w:rsidP="00384589">
            <w:pPr>
              <w:rPr>
                <w:rFonts w:ascii="GHEA Grapalat" w:hAnsi="GHEA Grapalat"/>
                <w:sz w:val="20"/>
                <w:szCs w:val="20"/>
                <w:lang w:val="hy-AM"/>
              </w:rPr>
            </w:pPr>
            <w:r w:rsidRPr="000A36D1">
              <w:rPr>
                <w:rFonts w:ascii="GHEA Grapalat" w:hAnsi="GHEA Grapalat"/>
                <w:sz w:val="20"/>
                <w:szCs w:val="20"/>
                <w:lang w:val="hy-AM"/>
              </w:rPr>
              <w:t>амлодипин (</w:t>
            </w:r>
            <w:r>
              <w:rPr>
                <w:rFonts w:ascii="GHEA Grapalat" w:hAnsi="GHEA Grapalat"/>
                <w:sz w:val="20"/>
                <w:szCs w:val="20"/>
                <w:lang w:val="hy-AM"/>
              </w:rPr>
              <w:t>амлодипин бесилат), вальсарта С</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F7FF8">
        <w:trPr>
          <w:trHeight w:val="768"/>
          <w:jc w:val="center"/>
        </w:trPr>
        <w:tc>
          <w:tcPr>
            <w:tcW w:w="1603" w:type="dxa"/>
            <w:vAlign w:val="center"/>
          </w:tcPr>
          <w:p w:rsidR="00384589" w:rsidRPr="00F072C3" w:rsidRDefault="00384589" w:rsidP="00384589">
            <w:pPr>
              <w:jc w:val="center"/>
              <w:rPr>
                <w:rFonts w:ascii="GHEA Grapalat" w:hAnsi="GHEA Grapalat" w:cs="Arial LatArm"/>
              </w:rPr>
            </w:pPr>
            <w:r>
              <w:rPr>
                <w:rFonts w:ascii="GHEA Grapalat" w:hAnsi="GHEA Grapalat" w:cs="Arial LatArm"/>
              </w:rPr>
              <w:t>99</w:t>
            </w:r>
          </w:p>
        </w:tc>
        <w:tc>
          <w:tcPr>
            <w:tcW w:w="1718" w:type="dxa"/>
            <w:vAlign w:val="center"/>
          </w:tcPr>
          <w:p w:rsidR="00384589" w:rsidRPr="00F072C3" w:rsidRDefault="00384589" w:rsidP="00384589">
            <w:pPr>
              <w:jc w:val="center"/>
              <w:rPr>
                <w:rFonts w:ascii="GHEA Grapalat" w:hAnsi="GHEA Grapalat"/>
                <w:sz w:val="16"/>
                <w:szCs w:val="16"/>
              </w:rPr>
            </w:pPr>
            <w:r w:rsidRPr="00F072C3">
              <w:rPr>
                <w:rFonts w:ascii="GHEA Grapalat" w:hAnsi="GHEA Grapalat"/>
                <w:sz w:val="16"/>
                <w:szCs w:val="16"/>
              </w:rPr>
              <w:t>33621767</w:t>
            </w:r>
          </w:p>
        </w:tc>
        <w:tc>
          <w:tcPr>
            <w:tcW w:w="3126" w:type="dxa"/>
            <w:vAlign w:val="center"/>
          </w:tcPr>
          <w:p w:rsidR="00384589" w:rsidRPr="00F072C3" w:rsidRDefault="00384589" w:rsidP="00384589">
            <w:pPr>
              <w:rPr>
                <w:rFonts w:ascii="GHEA Grapalat" w:hAnsi="GHEA Grapalat"/>
                <w:sz w:val="20"/>
                <w:szCs w:val="20"/>
              </w:rPr>
            </w:pPr>
            <w:r w:rsidRPr="000A36D1">
              <w:rPr>
                <w:rFonts w:ascii="GHEA Grapalat" w:hAnsi="GHEA Grapalat"/>
                <w:sz w:val="20"/>
                <w:szCs w:val="20"/>
                <w:lang w:val="es-ES"/>
              </w:rPr>
              <w:t>Изосорбид</w:t>
            </w:r>
            <w:r>
              <w:rPr>
                <w:rFonts w:ascii="GHEA Grapalat" w:hAnsi="GHEA Grapalat"/>
                <w:sz w:val="20"/>
                <w:szCs w:val="20"/>
              </w:rPr>
              <w:t>а</w:t>
            </w:r>
            <w:r w:rsidRPr="000A36D1">
              <w:rPr>
                <w:rFonts w:ascii="GHEA Grapalat" w:hAnsi="GHEA Grapalat"/>
                <w:sz w:val="20"/>
                <w:szCs w:val="20"/>
                <w:lang w:val="es-ES"/>
              </w:rPr>
              <w:t xml:space="preserve"> мононитрат</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r w:rsidR="00384589" w:rsidRPr="00B138F3" w:rsidTr="003B1EE6">
        <w:trPr>
          <w:trHeight w:val="404"/>
          <w:jc w:val="center"/>
        </w:trPr>
        <w:tc>
          <w:tcPr>
            <w:tcW w:w="1603" w:type="dxa"/>
            <w:vAlign w:val="center"/>
          </w:tcPr>
          <w:p w:rsidR="00384589" w:rsidRPr="00017469" w:rsidRDefault="00384589" w:rsidP="00384589">
            <w:pPr>
              <w:jc w:val="center"/>
              <w:rPr>
                <w:rFonts w:ascii="GHEA Grapalat" w:hAnsi="GHEA Grapalat" w:cs="Arial LatArm"/>
              </w:rPr>
            </w:pPr>
            <w:r>
              <w:rPr>
                <w:rFonts w:ascii="GHEA Grapalat" w:hAnsi="GHEA Grapalat" w:cs="Arial LatArm"/>
              </w:rPr>
              <w:t>100</w:t>
            </w:r>
          </w:p>
        </w:tc>
        <w:tc>
          <w:tcPr>
            <w:tcW w:w="1718" w:type="dxa"/>
            <w:vAlign w:val="center"/>
          </w:tcPr>
          <w:p w:rsidR="00384589" w:rsidRPr="00085CA3" w:rsidRDefault="00384589" w:rsidP="00384589">
            <w:pPr>
              <w:jc w:val="center"/>
              <w:rPr>
                <w:rFonts w:ascii="GHEA Grapalat" w:hAnsi="GHEA Grapalat"/>
                <w:color w:val="333333"/>
                <w:sz w:val="16"/>
                <w:szCs w:val="16"/>
                <w:lang w:val="pt-BR"/>
              </w:rPr>
            </w:pPr>
            <w:r>
              <w:rPr>
                <w:rFonts w:ascii="GHEA Grapalat" w:hAnsi="GHEA Grapalat"/>
                <w:color w:val="333333"/>
                <w:sz w:val="16"/>
                <w:szCs w:val="16"/>
                <w:lang w:val="pt-BR"/>
              </w:rPr>
              <w:t>33141178/1</w:t>
            </w:r>
          </w:p>
        </w:tc>
        <w:tc>
          <w:tcPr>
            <w:tcW w:w="3126" w:type="dxa"/>
            <w:vAlign w:val="center"/>
          </w:tcPr>
          <w:p w:rsidR="00384589" w:rsidRPr="00930ACC" w:rsidRDefault="00384589" w:rsidP="00384589">
            <w:pPr>
              <w:rPr>
                <w:rFonts w:ascii="GHEA Grapalat" w:hAnsi="GHEA Grapalat"/>
                <w:sz w:val="20"/>
                <w:szCs w:val="20"/>
              </w:rPr>
            </w:pPr>
            <w:r>
              <w:rPr>
                <w:rFonts w:ascii="GHEA Grapalat" w:hAnsi="GHEA Grapalat"/>
                <w:sz w:val="20"/>
                <w:szCs w:val="20"/>
                <w:lang w:val="es-ES"/>
              </w:rPr>
              <w:t>Системы</w:t>
            </w:r>
            <w:r>
              <w:rPr>
                <w:rFonts w:ascii="GHEA Grapalat" w:hAnsi="GHEA Grapalat"/>
                <w:sz w:val="20"/>
                <w:szCs w:val="20"/>
              </w:rPr>
              <w:t xml:space="preserve"> для</w:t>
            </w:r>
            <w:r>
              <w:rPr>
                <w:rFonts w:ascii="GHEA Grapalat" w:hAnsi="GHEA Grapalat"/>
                <w:sz w:val="20"/>
                <w:szCs w:val="20"/>
                <w:lang w:val="es-ES"/>
              </w:rPr>
              <w:t xml:space="preserve"> инъекций</w:t>
            </w:r>
            <w:r>
              <w:rPr>
                <w:rFonts w:ascii="GHEA Grapalat" w:hAnsi="GHEA Grapalat"/>
                <w:sz w:val="20"/>
                <w:szCs w:val="20"/>
              </w:rPr>
              <w:t xml:space="preserve"> лекарств</w:t>
            </w:r>
          </w:p>
        </w:tc>
        <w:tc>
          <w:tcPr>
            <w:tcW w:w="804"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885" w:type="dxa"/>
            <w:vAlign w:val="center"/>
          </w:tcPr>
          <w:p w:rsidR="00384589" w:rsidRDefault="00384589" w:rsidP="00384589">
            <w:pPr>
              <w:jc w:val="center"/>
            </w:pPr>
            <w:r>
              <w:t>-</w:t>
            </w:r>
          </w:p>
        </w:tc>
        <w:tc>
          <w:tcPr>
            <w:tcW w:w="601"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54"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498" w:type="dxa"/>
            <w:vAlign w:val="center"/>
          </w:tcPr>
          <w:p w:rsidR="00384589" w:rsidRDefault="00384589" w:rsidP="00384589">
            <w:pPr>
              <w:jc w:val="center"/>
            </w:pPr>
            <w:r>
              <w:t>-</w:t>
            </w:r>
          </w:p>
        </w:tc>
        <w:tc>
          <w:tcPr>
            <w:tcW w:w="600" w:type="dxa"/>
            <w:vAlign w:val="center"/>
          </w:tcPr>
          <w:p w:rsidR="00384589" w:rsidRPr="0084411B" w:rsidRDefault="00384589" w:rsidP="00384589">
            <w:pPr>
              <w:jc w:val="center"/>
              <w:rPr>
                <w:rFonts w:ascii="GHEA Grapalat" w:hAnsi="GHEA Grapalat"/>
                <w:lang w:val="pt-BR"/>
              </w:rPr>
            </w:pPr>
            <w:r>
              <w:rPr>
                <w:rFonts w:ascii="GHEA Grapalat" w:hAnsi="GHEA Grapalat"/>
                <w:lang w:val="pt-BR"/>
              </w:rPr>
              <w:t>-</w:t>
            </w:r>
          </w:p>
        </w:tc>
        <w:tc>
          <w:tcPr>
            <w:tcW w:w="628" w:type="dxa"/>
            <w:vAlign w:val="center"/>
          </w:tcPr>
          <w:p w:rsidR="00384589" w:rsidRPr="001E38B4" w:rsidRDefault="00384589" w:rsidP="00384589">
            <w:pPr>
              <w:jc w:val="center"/>
              <w:rPr>
                <w:rFonts w:ascii="GHEA Grapalat" w:hAnsi="GHEA Grapalat"/>
                <w:lang w:val="pt-BR"/>
              </w:rPr>
            </w:pPr>
            <w:r>
              <w:rPr>
                <w:rFonts w:ascii="GHEA Grapalat" w:hAnsi="GHEA Grapalat"/>
                <w:lang w:val="pt-BR"/>
              </w:rPr>
              <w:t>-</w:t>
            </w:r>
          </w:p>
        </w:tc>
        <w:tc>
          <w:tcPr>
            <w:tcW w:w="716" w:type="dxa"/>
            <w:textDirection w:val="btLr"/>
          </w:tcPr>
          <w:p w:rsidR="00384589" w:rsidRDefault="00384589" w:rsidP="00384589">
            <w:pPr>
              <w:ind w:left="113" w:right="113"/>
              <w:jc w:val="center"/>
            </w:pPr>
            <w:r w:rsidRPr="009077EF">
              <w:rPr>
                <w:rFonts w:ascii="GHEA Grapalat" w:hAnsi="GHEA Grapalat" w:cs="Arial"/>
                <w:sz w:val="18"/>
                <w:szCs w:val="18"/>
                <w:lang w:val="pt-BR"/>
              </w:rPr>
              <w:t>100%</w:t>
            </w:r>
          </w:p>
        </w:tc>
        <w:tc>
          <w:tcPr>
            <w:tcW w:w="860"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6"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09"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814"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c>
          <w:tcPr>
            <w:tcW w:w="683" w:type="dxa"/>
            <w:textDirection w:val="btLr"/>
          </w:tcPr>
          <w:p w:rsidR="00384589" w:rsidRDefault="00384589" w:rsidP="00384589">
            <w:pPr>
              <w:ind w:left="113" w:right="113"/>
              <w:jc w:val="center"/>
            </w:pPr>
            <w:r w:rsidRPr="00BE6FF9">
              <w:rPr>
                <w:rFonts w:ascii="GHEA Grapalat" w:hAnsi="GHEA Grapalat" w:cs="Arial"/>
                <w:sz w:val="18"/>
                <w:szCs w:val="18"/>
                <w:lang w:val="pt-BR"/>
              </w:rPr>
              <w:t>100%</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EE6" w:rsidRDefault="003B1EE6">
      <w:r>
        <w:separator/>
      </w:r>
    </w:p>
  </w:endnote>
  <w:endnote w:type="continuationSeparator" w:id="0">
    <w:p w:rsidR="003B1EE6" w:rsidRDefault="003B1E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3B1EE6" w:rsidRPr="00C861E9" w:rsidRDefault="003246B0">
        <w:pPr>
          <w:pStyle w:val="a5"/>
          <w:jc w:val="center"/>
          <w:rPr>
            <w:rFonts w:ascii="GHEA Grapalat" w:hAnsi="GHEA Grapalat"/>
            <w:sz w:val="24"/>
            <w:szCs w:val="24"/>
          </w:rPr>
        </w:pPr>
        <w:r w:rsidRPr="00C861E9">
          <w:rPr>
            <w:rFonts w:ascii="GHEA Grapalat" w:hAnsi="GHEA Grapalat"/>
            <w:sz w:val="24"/>
            <w:szCs w:val="24"/>
          </w:rPr>
          <w:fldChar w:fldCharType="begin"/>
        </w:r>
        <w:r w:rsidR="003B1EE6"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90359">
          <w:rPr>
            <w:rFonts w:ascii="GHEA Grapalat" w:hAnsi="GHEA Grapalat"/>
            <w:noProof/>
            <w:sz w:val="24"/>
            <w:szCs w:val="24"/>
          </w:rPr>
          <w:t>80</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EE6" w:rsidRDefault="003B1EE6">
      <w:r>
        <w:separator/>
      </w:r>
    </w:p>
  </w:footnote>
  <w:footnote w:type="continuationSeparator" w:id="0">
    <w:p w:rsidR="003B1EE6" w:rsidRDefault="003B1EE6">
      <w:r>
        <w:continuationSeparator/>
      </w:r>
    </w:p>
  </w:footnote>
  <w:footnote w:id="1">
    <w:p w:rsidR="003B1EE6" w:rsidRPr="00ED3BA4" w:rsidRDefault="003B1EE6" w:rsidP="007A5F50">
      <w:pPr>
        <w:pStyle w:val="af2"/>
        <w:jc w:val="both"/>
        <w:rPr>
          <w:rFonts w:asciiTheme="minorHAnsi" w:hAnsiTheme="minorHAnsi"/>
          <w:i/>
          <w:lang w:val="hy-AM"/>
        </w:rPr>
      </w:pPr>
    </w:p>
  </w:footnote>
  <w:footnote w:id="2">
    <w:p w:rsidR="003B1EE6" w:rsidRPr="00CD6B60" w:rsidRDefault="003B1EE6"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B1EE6" w:rsidRPr="00CD6B60" w:rsidRDefault="003B1EE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B1EE6" w:rsidRPr="00CD6B60" w:rsidRDefault="003B1EE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B1EE6" w:rsidRPr="00CD6B60" w:rsidRDefault="003B1EE6"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3B1EE6" w:rsidRDefault="003B1EE6"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3B1EE6" w:rsidRDefault="003B1EE6"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3B1EE6" w:rsidRPr="009E2596" w:rsidRDefault="003B1EE6"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rsidR="003B1EE6" w:rsidRPr="0049623A" w:rsidDel="00932115" w:rsidRDefault="003B1EE6"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3B1EE6" w:rsidRPr="00D3436F" w:rsidRDefault="003B1EE6"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B1EE6" w:rsidRPr="000811C1" w:rsidRDefault="003B1EE6">
      <w:pPr>
        <w:pStyle w:val="af2"/>
        <w:rPr>
          <w:rFonts w:asciiTheme="minorHAnsi" w:hAnsiTheme="minorHAnsi"/>
        </w:rPr>
      </w:pPr>
    </w:p>
  </w:footnote>
  <w:footnote w:id="6">
    <w:p w:rsidR="003B1EE6" w:rsidRPr="002C2499" w:rsidRDefault="003B1EE6"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3B1EE6" w:rsidRPr="000811C1" w:rsidRDefault="003B1EE6">
      <w:pPr>
        <w:pStyle w:val="af2"/>
        <w:rPr>
          <w:rFonts w:asciiTheme="minorHAnsi" w:hAnsiTheme="minorHAnsi"/>
        </w:rPr>
      </w:pPr>
    </w:p>
  </w:footnote>
  <w:footnote w:id="7">
    <w:p w:rsidR="003B1EE6" w:rsidRPr="00FE2AA4" w:rsidRDefault="003B1EE6">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3B1EE6" w:rsidRPr="008842CE" w:rsidRDefault="003B1EE6"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B1EE6" w:rsidRPr="000811C1" w:rsidRDefault="003B1EE6">
      <w:pPr>
        <w:pStyle w:val="af2"/>
        <w:rPr>
          <w:lang w:val="af-ZA"/>
        </w:rPr>
      </w:pPr>
    </w:p>
  </w:footnote>
  <w:footnote w:id="9">
    <w:p w:rsidR="003B1EE6" w:rsidRPr="002227A9" w:rsidRDefault="003B1EE6"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3B1EE6" w:rsidRPr="00636142" w:rsidRDefault="003B1EE6"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rsidR="003B1EE6" w:rsidRPr="00636142" w:rsidRDefault="003B1EE6"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3B1EE6" w:rsidRPr="0092041F" w:rsidRDefault="003B1EE6"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3B1EE6" w:rsidRPr="0092041F" w:rsidRDefault="003B1EE6" w:rsidP="00C67FAB">
      <w:pPr>
        <w:pStyle w:val="af2"/>
        <w:jc w:val="both"/>
        <w:rPr>
          <w:rFonts w:ascii="GHEA Grapalat" w:hAnsi="GHEA Grapalat"/>
          <w:i/>
        </w:rPr>
      </w:pPr>
    </w:p>
  </w:footnote>
  <w:footnote w:id="10">
    <w:p w:rsidR="003B1EE6" w:rsidRPr="00511966" w:rsidRDefault="003B1EE6"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3B1EE6" w:rsidRPr="008E4439" w:rsidRDefault="003B1EE6"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B1EE6" w:rsidRPr="000811C1" w:rsidRDefault="003B1EE6" w:rsidP="0027573B">
      <w:pPr>
        <w:pStyle w:val="af2"/>
        <w:rPr>
          <w:rFonts w:ascii="Sylfaen" w:hAnsi="Sylfaen"/>
          <w:sz w:val="18"/>
          <w:szCs w:val="18"/>
        </w:rPr>
      </w:pPr>
    </w:p>
  </w:footnote>
  <w:footnote w:id="12">
    <w:p w:rsidR="003B1EE6" w:rsidRPr="00A31673" w:rsidRDefault="003B1EE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3B1EE6" w:rsidRPr="00DE7706" w:rsidRDefault="003B1EE6">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3B1EE6" w:rsidRDefault="003B1EE6"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B1EE6" w:rsidRDefault="003B1EE6" w:rsidP="006B3E56">
      <w:pPr>
        <w:pStyle w:val="af2"/>
        <w:rPr>
          <w:rFonts w:asciiTheme="minorHAnsi" w:hAnsiTheme="minorHAnsi"/>
          <w:lang w:val="af-ZA"/>
        </w:rPr>
      </w:pPr>
    </w:p>
  </w:footnote>
  <w:footnote w:id="15">
    <w:p w:rsidR="003B1EE6" w:rsidRPr="00D3436F" w:rsidRDefault="003B1EE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B1EE6" w:rsidRPr="00D3436F" w:rsidRDefault="003B1EE6">
      <w:pPr>
        <w:pStyle w:val="af2"/>
        <w:rPr>
          <w:lang w:val="es-ES"/>
        </w:rPr>
      </w:pPr>
    </w:p>
  </w:footnote>
  <w:footnote w:id="16">
    <w:p w:rsidR="003B1EE6" w:rsidRPr="00217344" w:rsidRDefault="003B1EE6"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3B1EE6" w:rsidRPr="008842CE" w:rsidRDefault="003B1EE6" w:rsidP="003D2FE2">
      <w:pPr>
        <w:pStyle w:val="af2"/>
        <w:jc w:val="both"/>
      </w:pPr>
    </w:p>
  </w:footnote>
  <w:footnote w:id="18">
    <w:p w:rsidR="003B1EE6" w:rsidRPr="00217344" w:rsidRDefault="003B1EE6"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3B1EE6" w:rsidRPr="008842CE" w:rsidRDefault="003B1EE6"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B1EE6" w:rsidRPr="008842CE" w:rsidRDefault="003B1EE6" w:rsidP="000A214C">
      <w:pPr>
        <w:pStyle w:val="af2"/>
        <w:jc w:val="both"/>
        <w:rPr>
          <w:rFonts w:ascii="GHEA Grapalat" w:hAnsi="GHEA Grapalat"/>
        </w:rPr>
      </w:pPr>
    </w:p>
  </w:footnote>
  <w:footnote w:id="20">
    <w:p w:rsidR="003B1EE6" w:rsidRPr="008842CE" w:rsidRDefault="003B1EE6" w:rsidP="000A214C">
      <w:pPr>
        <w:pStyle w:val="af2"/>
        <w:jc w:val="both"/>
      </w:pPr>
    </w:p>
  </w:footnote>
  <w:footnote w:id="21">
    <w:p w:rsidR="00DE3F6E" w:rsidRPr="008842CE" w:rsidRDefault="00DE3F6E" w:rsidP="00DE3F6E">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E3F6E" w:rsidRPr="008842CE" w:rsidRDefault="00DE3F6E" w:rsidP="00DE3F6E">
      <w:pPr>
        <w:pStyle w:val="af2"/>
        <w:jc w:val="both"/>
        <w:rPr>
          <w:rFonts w:ascii="GHEA Grapalat" w:hAnsi="GHEA Grapalat"/>
        </w:rPr>
      </w:pPr>
    </w:p>
  </w:footnote>
  <w:footnote w:id="22">
    <w:p w:rsidR="003B1EE6" w:rsidRPr="00D3436F" w:rsidRDefault="003B1EE6"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3">
    <w:p w:rsidR="003B1EE6" w:rsidRPr="008842CE" w:rsidRDefault="003B1EE6"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B1EE6" w:rsidRPr="00D3436F" w:rsidRDefault="003B1EE6">
      <w:pPr>
        <w:pStyle w:val="af2"/>
        <w:rPr>
          <w:lang w:val="hy-AM"/>
        </w:rPr>
      </w:pPr>
    </w:p>
  </w:footnote>
  <w:footnote w:id="24">
    <w:p w:rsidR="003B1EE6" w:rsidRPr="008842CE" w:rsidRDefault="003B1EE6"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B1EE6" w:rsidRPr="00E85250" w:rsidRDefault="003B1EE6" w:rsidP="00D90640">
      <w:pPr>
        <w:widowControl w:val="0"/>
        <w:spacing w:after="160" w:line="360" w:lineRule="auto"/>
        <w:ind w:firstLine="709"/>
        <w:jc w:val="both"/>
        <w:rPr>
          <w:rFonts w:ascii="GHEA Grapalat" w:hAnsi="GHEA Grapalat"/>
          <w:lang w:val="hy-AM"/>
        </w:rPr>
      </w:pPr>
    </w:p>
    <w:p w:rsidR="003B1EE6" w:rsidRPr="00D3436F" w:rsidRDefault="003B1EE6">
      <w:pPr>
        <w:pStyle w:val="af2"/>
        <w:rPr>
          <w:lang w:val="hy-AM"/>
        </w:rPr>
      </w:pPr>
    </w:p>
  </w:footnote>
  <w:footnote w:id="25">
    <w:p w:rsidR="003B1EE6" w:rsidRPr="00402BC3" w:rsidRDefault="003B1EE6"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B1EE6" w:rsidRPr="00552088" w:rsidRDefault="003B1EE6"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B1EE6" w:rsidRPr="00D3436F" w:rsidRDefault="003B1EE6">
      <w:pPr>
        <w:pStyle w:val="af2"/>
        <w:rPr>
          <w:lang w:val="hy-AM"/>
        </w:rPr>
      </w:pPr>
    </w:p>
  </w:footnote>
  <w:footnote w:id="26">
    <w:p w:rsidR="003B1EE6" w:rsidRPr="008842CE" w:rsidRDefault="003B1EE6"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B1EE6" w:rsidRPr="00D3436F" w:rsidRDefault="003B1EE6">
      <w:pPr>
        <w:pStyle w:val="af2"/>
        <w:rPr>
          <w:lang w:val="hy-AM"/>
        </w:rPr>
      </w:pPr>
    </w:p>
  </w:footnote>
  <w:footnote w:id="27">
    <w:p w:rsidR="003B1EE6" w:rsidRPr="00D3436F" w:rsidRDefault="003B1EE6"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rsidR="003B1EE6" w:rsidRPr="008842CE" w:rsidRDefault="003B1EE6"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B1EE6" w:rsidRPr="00D3436F" w:rsidRDefault="003B1EE6">
      <w:pPr>
        <w:pStyle w:val="af2"/>
        <w:rPr>
          <w:lang w:val="hy-AM"/>
        </w:rPr>
      </w:pPr>
    </w:p>
  </w:footnote>
  <w:footnote w:id="29">
    <w:p w:rsidR="003B1EE6" w:rsidRPr="008842CE" w:rsidRDefault="003B1EE6"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3B1EE6" w:rsidRPr="008842CE" w:rsidRDefault="003B1EE6"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3B1EE6" w:rsidRPr="00D3436F" w:rsidRDefault="003B1EE6">
      <w:pPr>
        <w:pStyle w:val="af2"/>
        <w:rPr>
          <w:lang w:val="hy-AM"/>
        </w:rPr>
      </w:pPr>
    </w:p>
  </w:footnote>
  <w:footnote w:id="30">
    <w:p w:rsidR="003B1EE6" w:rsidRPr="008842CE" w:rsidRDefault="003B1EE6"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3B1EE6" w:rsidRPr="008842CE" w:rsidRDefault="003B1EE6"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4FCE60F1"/>
    <w:multiLevelType w:val="hybridMultilevel"/>
    <w:tmpl w:val="B3FEB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9"/>
  </w:num>
  <w:num w:numId="5">
    <w:abstractNumId w:val="18"/>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5"/>
  </w:num>
  <w:num w:numId="12">
    <w:abstractNumId w:val="21"/>
  </w:num>
  <w:num w:numId="13">
    <w:abstractNumId w:val="19"/>
  </w:num>
  <w:num w:numId="14">
    <w:abstractNumId w:val="7"/>
  </w:num>
  <w:num w:numId="15">
    <w:abstractNumId w:val="20"/>
  </w:num>
  <w:num w:numId="16">
    <w:abstractNumId w:val="8"/>
  </w:num>
  <w:num w:numId="17">
    <w:abstractNumId w:val="3"/>
  </w:num>
  <w:num w:numId="18">
    <w:abstractNumId w:val="0"/>
  </w:num>
  <w:num w:numId="19">
    <w:abstractNumId w:val="10"/>
  </w:num>
  <w:num w:numId="20">
    <w:abstractNumId w:val="10"/>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2"/>
  </w:num>
  <w:num w:numId="26">
    <w:abstractNumId w:val="16"/>
  </w:num>
  <w:num w:numId="27">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9E9"/>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C7BF5"/>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43D"/>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46B0"/>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4589"/>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EE6"/>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3F7FF8"/>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3DC"/>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0DD9"/>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134"/>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359"/>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5C0"/>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37D8B"/>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75C"/>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3F6E"/>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14DE"/>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uiPriority w:val="9"/>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uiPriority w:val="9"/>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pple-converted-space">
    <w:name w:val="apple-converted-space"/>
    <w:basedOn w:val="a0"/>
    <w:rsid w:val="000C7BF5"/>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c.procurementdepartment@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secretariat@minfin.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5C2B8-AB48-4FC9-9E9B-E3B36C071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1585</TotalTime>
  <Pages>107</Pages>
  <Words>25411</Words>
  <Characters>144847</Characters>
  <Application>Microsoft Office Word</Application>
  <DocSecurity>0</DocSecurity>
  <Lines>1207</Lines>
  <Paragraphs>339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169919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762</cp:revision>
  <cp:lastPrinted>2018-02-16T07:12:00Z</cp:lastPrinted>
  <dcterms:created xsi:type="dcterms:W3CDTF">2019-10-28T07:04:00Z</dcterms:created>
  <dcterms:modified xsi:type="dcterms:W3CDTF">2020-07-29T17:08:00Z</dcterms:modified>
</cp:coreProperties>
</file>