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826F08"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w:t>
      </w:r>
      <w:r w:rsidRPr="00826F08">
        <w:rPr>
          <w:rFonts w:ascii="GHEA Grapalat" w:hAnsi="GHEA Grapalat"/>
          <w:i w:val="0"/>
          <w:lang w:val="af-ZA"/>
        </w:rPr>
        <w:t xml:space="preserve">հաստատված է </w:t>
      </w:r>
      <w:r w:rsidR="00C0193C" w:rsidRPr="00826F08">
        <w:rPr>
          <w:rFonts w:ascii="GHEA Grapalat" w:hAnsi="GHEA Grapalat"/>
          <w:i w:val="0"/>
          <w:lang w:val="af-ZA"/>
        </w:rPr>
        <w:t xml:space="preserve">գնահատող </w:t>
      </w:r>
      <w:r w:rsidRPr="00826F08">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826F08">
        <w:rPr>
          <w:rFonts w:ascii="GHEA Grapalat" w:hAnsi="GHEA Grapalat"/>
          <w:i w:val="0"/>
          <w:color w:val="000000"/>
          <w:lang w:val="af-ZA"/>
        </w:rPr>
        <w:t>2022 թվականի</w:t>
      </w:r>
      <w:r w:rsidRPr="00826F08">
        <w:rPr>
          <w:rFonts w:ascii="GHEA Grapalat" w:hAnsi="GHEA Grapalat"/>
          <w:i w:val="0"/>
          <w:color w:val="000000"/>
          <w:lang w:val="hy-AM"/>
        </w:rPr>
        <w:t xml:space="preserve"> </w:t>
      </w:r>
      <w:r w:rsidR="00B902A8">
        <w:rPr>
          <w:rFonts w:ascii="GHEA Grapalat" w:hAnsi="GHEA Grapalat"/>
          <w:i w:val="0"/>
          <w:color w:val="000000"/>
          <w:lang w:val="en-US"/>
        </w:rPr>
        <w:t>սեպտեմբերի</w:t>
      </w:r>
      <w:r w:rsidRPr="00826F08">
        <w:rPr>
          <w:rFonts w:ascii="GHEA Grapalat" w:hAnsi="GHEA Grapalat"/>
          <w:i w:val="0"/>
          <w:color w:val="000000"/>
          <w:lang w:val="hy-AM"/>
        </w:rPr>
        <w:t xml:space="preserve"> </w:t>
      </w:r>
      <w:r w:rsidR="00826F08" w:rsidRPr="00234E5D">
        <w:rPr>
          <w:rFonts w:ascii="GHEA Grapalat" w:hAnsi="GHEA Grapalat"/>
          <w:i w:val="0"/>
          <w:color w:val="000000"/>
          <w:lang w:val="af-ZA"/>
        </w:rPr>
        <w:t>2</w:t>
      </w:r>
      <w:r w:rsidR="00E7007C">
        <w:rPr>
          <w:rFonts w:ascii="GHEA Grapalat" w:hAnsi="GHEA Grapalat"/>
          <w:i w:val="0"/>
          <w:color w:val="000000"/>
          <w:lang w:val="af-ZA"/>
        </w:rPr>
        <w:t>8</w:t>
      </w:r>
      <w:r w:rsidRPr="00826F08">
        <w:rPr>
          <w:rFonts w:ascii="GHEA Grapalat" w:hAnsi="GHEA Grapalat"/>
          <w:i w:val="0"/>
          <w:color w:val="000000"/>
          <w:lang w:val="hy-AM"/>
        </w:rPr>
        <w:t>-ի թիվ 1</w:t>
      </w:r>
      <w:r w:rsidRPr="00826F08">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B902A8">
        <w:rPr>
          <w:rFonts w:ascii="GHEA Grapalat" w:hAnsi="GHEA Grapalat"/>
          <w:b/>
          <w:i w:val="0"/>
          <w:lang w:val="af-ZA"/>
        </w:rPr>
        <w:t>ԳՀԱՊՁԲ-ՀՎԿԱԿ-2022-79</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F3F88">
        <w:rPr>
          <w:rFonts w:ascii="GHEA Grapalat" w:hAnsi="GHEA Grapalat"/>
          <w:b/>
          <w:i w:val="0"/>
          <w:lang w:val="af-ZA"/>
        </w:rPr>
        <w:t>քիմիական նյութերի</w:t>
      </w:r>
      <w:r w:rsidR="00E765B7" w:rsidRPr="00A71D81">
        <w:rPr>
          <w:rFonts w:ascii="GHEA Grapalat" w:hAnsi="GHEA Grapalat"/>
          <w:i w:val="0"/>
          <w:lang w:val="af-ZA"/>
        </w:rPr>
        <w:t xml:space="preserve"> </w:t>
      </w:r>
      <w:r w:rsidR="00B633A6" w:rsidRPr="00B633A6">
        <w:rPr>
          <w:rFonts w:ascii="GHEA Grapalat" w:hAnsi="GHEA Grapalat"/>
          <w:b/>
          <w:i w:val="0"/>
          <w:lang w:val="af-ZA"/>
        </w:rPr>
        <w:t>և լաբորատոր պարագաների</w:t>
      </w:r>
      <w:r w:rsidR="00B633A6">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826F08" w:rsidRDefault="00357D48" w:rsidP="00EF3662">
      <w:pPr>
        <w:pStyle w:val="BodyTextIndent"/>
        <w:spacing w:line="240" w:lineRule="auto"/>
        <w:rPr>
          <w:rFonts w:ascii="GHEA Grapalat" w:hAnsi="GHEA Grapalat"/>
          <w:i w:val="0"/>
          <w:lang w:val="af-ZA"/>
        </w:rPr>
      </w:pPr>
      <w:r w:rsidRPr="00826F08">
        <w:rPr>
          <w:rFonts w:ascii="GHEA Grapalat" w:hAnsi="GHEA Grapalat"/>
          <w:i w:val="0"/>
          <w:lang w:val="af-ZA"/>
        </w:rPr>
        <w:t xml:space="preserve">Էլեկտրոնային ձևով հրավեր տրամադրելու պահանջի դեպքում պատվիրատուն </w:t>
      </w:r>
      <w:r w:rsidR="00E222A7" w:rsidRPr="00826F08">
        <w:rPr>
          <w:rFonts w:ascii="GHEA Grapalat" w:hAnsi="GHEA Grapalat"/>
          <w:i w:val="0"/>
          <w:lang w:val="af-ZA"/>
        </w:rPr>
        <w:t xml:space="preserve">անվճար </w:t>
      </w:r>
      <w:r w:rsidRPr="00826F08">
        <w:rPr>
          <w:rFonts w:ascii="GHEA Grapalat" w:hAnsi="GHEA Grapalat"/>
          <w:i w:val="0"/>
          <w:lang w:val="af-ZA"/>
        </w:rPr>
        <w:t>ապահովում է հրավերի` էլեկտրոնային ձևով տրամադրումը դիմում</w:t>
      </w:r>
      <w:r w:rsidR="0006311D" w:rsidRPr="00826F08">
        <w:rPr>
          <w:rFonts w:ascii="GHEA Grapalat" w:hAnsi="GHEA Grapalat"/>
          <w:i w:val="0"/>
          <w:lang w:val="af-ZA"/>
        </w:rPr>
        <w:t>ը</w:t>
      </w:r>
      <w:r w:rsidRPr="00826F08">
        <w:rPr>
          <w:rFonts w:ascii="GHEA Grapalat" w:hAnsi="GHEA Grapalat"/>
          <w:i w:val="0"/>
          <w:lang w:val="af-ZA"/>
        </w:rPr>
        <w:t xml:space="preserve"> ստանալու օրվան հաջորդող աշխատանքային օրվա ընթացքում</w:t>
      </w:r>
      <w:r w:rsidR="004D5671" w:rsidRPr="00826F08">
        <w:rPr>
          <w:rFonts w:ascii="GHEA Grapalat" w:hAnsi="GHEA Grapalat"/>
          <w:i w:val="0"/>
          <w:lang w:val="af-ZA"/>
        </w:rPr>
        <w:t>։</w:t>
      </w:r>
      <w:r w:rsidRPr="00826F08">
        <w:rPr>
          <w:rFonts w:ascii="GHEA Grapalat" w:hAnsi="GHEA Grapalat"/>
          <w:i w:val="0"/>
          <w:lang w:val="af-ZA"/>
        </w:rPr>
        <w:t xml:space="preserve"> </w:t>
      </w:r>
    </w:p>
    <w:p w:rsidR="00CE081E" w:rsidRPr="00826F08" w:rsidRDefault="00332EE7" w:rsidP="00CE081E">
      <w:pPr>
        <w:pStyle w:val="BodyTextIndent"/>
        <w:spacing w:line="240" w:lineRule="auto"/>
        <w:rPr>
          <w:rFonts w:ascii="GHEA Grapalat" w:hAnsi="GHEA Grapalat"/>
          <w:i w:val="0"/>
          <w:lang w:val="af-ZA"/>
        </w:rPr>
      </w:pPr>
      <w:r w:rsidRPr="00826F08">
        <w:rPr>
          <w:rFonts w:ascii="GHEA Grapalat" w:hAnsi="GHEA Grapalat"/>
          <w:i w:val="0"/>
          <w:lang w:val="af-ZA"/>
        </w:rPr>
        <w:t>Սույն ընթացակարգին մասնակցության հայտերն անհրաժեշտ է ներկայացնել</w:t>
      </w:r>
      <w:r w:rsidRPr="00826F08">
        <w:rPr>
          <w:rFonts w:ascii="GHEA Grapalat" w:hAnsi="GHEA Grapalat"/>
          <w:i w:val="0"/>
          <w:lang w:val="af-ZA" w:eastAsia="ru-RU"/>
        </w:rPr>
        <w:t xml:space="preserve"> </w:t>
      </w:r>
      <w:r w:rsidR="00CE081E" w:rsidRPr="00826F08">
        <w:rPr>
          <w:rFonts w:ascii="GHEA Grapalat" w:hAnsi="GHEA Grapalat"/>
          <w:b/>
          <w:i w:val="0"/>
          <w:lang w:val="af-ZA"/>
        </w:rPr>
        <w:t>ք.Երևան,</w:t>
      </w:r>
      <w:r w:rsidR="00CE081E" w:rsidRPr="00826F08">
        <w:rPr>
          <w:rFonts w:ascii="GHEA Grapalat" w:hAnsi="GHEA Grapalat"/>
          <w:i w:val="0"/>
          <w:lang w:val="af-ZA"/>
        </w:rPr>
        <w:t xml:space="preserve"> </w:t>
      </w:r>
      <w:r w:rsidR="00CE081E" w:rsidRPr="00826F08">
        <w:rPr>
          <w:rFonts w:ascii="GHEA Grapalat" w:hAnsi="GHEA Grapalat"/>
          <w:b/>
          <w:i w:val="0"/>
          <w:lang w:val="hy-AM"/>
        </w:rPr>
        <w:t xml:space="preserve">Մ.Հերացի 12 </w:t>
      </w:r>
      <w:r w:rsidR="00CE081E" w:rsidRPr="00826F08">
        <w:rPr>
          <w:rFonts w:ascii="GHEA Grapalat" w:hAnsi="GHEA Grapalat"/>
          <w:i w:val="0"/>
          <w:lang w:val="af-ZA"/>
        </w:rPr>
        <w:t>հասցեով, փաստաթղթային ձևով</w:t>
      </w:r>
      <w:r w:rsidR="00CE081E" w:rsidRPr="00826F08">
        <w:rPr>
          <w:rFonts w:ascii="GHEA Grapalat" w:hAnsi="GHEA Grapalat"/>
          <w:i w:val="0"/>
          <w:lang w:val="af-ZA" w:eastAsia="ru-RU"/>
        </w:rPr>
        <w:t xml:space="preserve"> </w:t>
      </w:r>
      <w:r w:rsidR="00CE081E" w:rsidRPr="00826F08">
        <w:rPr>
          <w:rFonts w:ascii="GHEA Grapalat" w:hAnsi="GHEA Grapalat"/>
          <w:i w:val="0"/>
          <w:lang w:val="af-ZA"/>
        </w:rPr>
        <w:t>մինչև սույն հայտարարության հրապարակման օրվանից հաշված</w:t>
      </w:r>
      <w:r w:rsidR="00CE081E" w:rsidRPr="00826F08">
        <w:rPr>
          <w:rFonts w:ascii="GHEA Grapalat" w:hAnsi="GHEA Grapalat"/>
          <w:b/>
          <w:i w:val="0"/>
          <w:lang w:val="af-ZA"/>
        </w:rPr>
        <w:t xml:space="preserve"> 8-րդ օրվա ժամը </w:t>
      </w:r>
      <w:r w:rsidR="00CE081E" w:rsidRPr="00826F08">
        <w:rPr>
          <w:rFonts w:ascii="GHEA Grapalat" w:hAnsi="GHEA Grapalat"/>
          <w:b/>
          <w:i w:val="0"/>
          <w:lang w:val="hy-AM"/>
        </w:rPr>
        <w:t>11:30</w:t>
      </w:r>
      <w:r w:rsidR="00CE081E" w:rsidRPr="00826F08">
        <w:rPr>
          <w:rFonts w:ascii="GHEA Grapalat" w:hAnsi="GHEA Grapalat"/>
          <w:b/>
          <w:i w:val="0"/>
          <w:lang w:val="af-ZA"/>
        </w:rPr>
        <w:t>-ը:</w:t>
      </w:r>
      <w:r w:rsidR="00CE081E" w:rsidRPr="00826F08">
        <w:rPr>
          <w:rFonts w:ascii="GHEA Grapalat" w:hAnsi="GHEA Grapalat"/>
          <w:i w:val="0"/>
          <w:lang w:val="af-ZA"/>
        </w:rPr>
        <w:t xml:space="preserve"> </w:t>
      </w:r>
    </w:p>
    <w:p w:rsidR="00357D48" w:rsidRPr="00826F08" w:rsidRDefault="000076A1" w:rsidP="00CE081E">
      <w:pPr>
        <w:pStyle w:val="BodyTextIndent"/>
        <w:spacing w:line="240" w:lineRule="auto"/>
        <w:rPr>
          <w:rFonts w:ascii="GHEA Grapalat" w:hAnsi="GHEA Grapalat"/>
          <w:i w:val="0"/>
          <w:lang w:val="af-ZA"/>
        </w:rPr>
      </w:pPr>
      <w:r w:rsidRPr="00826F08">
        <w:rPr>
          <w:rFonts w:ascii="GHEA Grapalat" w:hAnsi="GHEA Grapalat"/>
          <w:i w:val="0"/>
          <w:lang w:val="af-ZA"/>
        </w:rPr>
        <w:t>Հայտերը, հայերենից բացի, կարող են ներկայացվել նաև անգլերեն կամ ռուսերեն:</w:t>
      </w:r>
      <w:r w:rsidR="00357D48" w:rsidRPr="00826F08">
        <w:rPr>
          <w:rFonts w:ascii="GHEA Grapalat" w:hAnsi="GHEA Grapalat"/>
          <w:i w:val="0"/>
          <w:lang w:val="af-ZA"/>
        </w:rPr>
        <w:t xml:space="preserve"> </w:t>
      </w:r>
    </w:p>
    <w:p w:rsidR="001D3623" w:rsidRPr="00826F08" w:rsidRDefault="001D3623" w:rsidP="001D3623">
      <w:pPr>
        <w:pStyle w:val="BodyTextIndent"/>
        <w:spacing w:line="240" w:lineRule="auto"/>
        <w:ind w:firstLine="708"/>
        <w:rPr>
          <w:rFonts w:ascii="GHEA Grapalat" w:hAnsi="GHEA Grapalat"/>
          <w:i w:val="0"/>
          <w:lang w:val="af-ZA"/>
        </w:rPr>
      </w:pPr>
      <w:r w:rsidRPr="00826F08">
        <w:rPr>
          <w:rFonts w:ascii="GHEA Grapalat" w:hAnsi="GHEA Grapalat"/>
          <w:i w:val="0"/>
          <w:color w:val="000000"/>
          <w:lang w:val="af-ZA"/>
        </w:rPr>
        <w:t xml:space="preserve">Հայտերի բացումը տեղի կունենա </w:t>
      </w:r>
      <w:r w:rsidRPr="00826F08">
        <w:rPr>
          <w:rFonts w:ascii="GHEA Grapalat" w:hAnsi="GHEA Grapalat"/>
          <w:b/>
          <w:i w:val="0"/>
          <w:color w:val="000000"/>
          <w:lang w:val="af-ZA"/>
        </w:rPr>
        <w:t>ք.Երևան,</w:t>
      </w:r>
      <w:r w:rsidRPr="00826F08">
        <w:rPr>
          <w:rFonts w:ascii="GHEA Grapalat" w:hAnsi="GHEA Grapalat"/>
          <w:i w:val="0"/>
          <w:color w:val="000000"/>
          <w:lang w:val="af-ZA"/>
        </w:rPr>
        <w:t xml:space="preserve"> </w:t>
      </w:r>
      <w:r w:rsidRPr="00826F08">
        <w:rPr>
          <w:rFonts w:ascii="GHEA Grapalat" w:hAnsi="GHEA Grapalat"/>
          <w:b/>
          <w:i w:val="0"/>
          <w:color w:val="000000"/>
          <w:lang w:val="hy-AM"/>
        </w:rPr>
        <w:t>Մ.Հերացի 12</w:t>
      </w:r>
      <w:r w:rsidRPr="00826F08">
        <w:rPr>
          <w:rFonts w:ascii="GHEA Grapalat" w:hAnsi="GHEA Grapalat"/>
          <w:i w:val="0"/>
          <w:color w:val="000000"/>
          <w:lang w:val="af-ZA"/>
        </w:rPr>
        <w:t xml:space="preserve"> հասցեում,</w:t>
      </w:r>
      <w:r w:rsidRPr="00826F08">
        <w:rPr>
          <w:rFonts w:ascii="GHEA Grapalat" w:hAnsi="GHEA Grapalat"/>
          <w:i w:val="0"/>
          <w:color w:val="000000"/>
          <w:lang w:val="hy-AM"/>
        </w:rPr>
        <w:t xml:space="preserve"> </w:t>
      </w:r>
      <w:r w:rsidRPr="00826F08">
        <w:rPr>
          <w:rFonts w:ascii="GHEA Grapalat" w:hAnsi="GHEA Grapalat"/>
          <w:b/>
          <w:i w:val="0"/>
          <w:color w:val="000000"/>
          <w:lang w:val="hy-AM"/>
        </w:rPr>
        <w:t>202</w:t>
      </w:r>
      <w:r w:rsidRPr="00826F08">
        <w:rPr>
          <w:rFonts w:ascii="GHEA Grapalat" w:hAnsi="GHEA Grapalat"/>
          <w:b/>
          <w:i w:val="0"/>
          <w:color w:val="000000"/>
          <w:lang w:val="af-ZA"/>
        </w:rPr>
        <w:t>2-</w:t>
      </w:r>
      <w:r w:rsidRPr="00826F08">
        <w:rPr>
          <w:rFonts w:ascii="GHEA Grapalat" w:hAnsi="GHEA Grapalat"/>
          <w:b/>
          <w:i w:val="0"/>
          <w:color w:val="000000"/>
          <w:lang w:val="hy-AM"/>
        </w:rPr>
        <w:t xml:space="preserve">ի </w:t>
      </w:r>
      <w:r w:rsidR="00B902A8">
        <w:rPr>
          <w:rFonts w:ascii="GHEA Grapalat" w:hAnsi="GHEA Grapalat"/>
          <w:b/>
          <w:i w:val="0"/>
          <w:color w:val="000000"/>
          <w:lang w:val="en-US"/>
        </w:rPr>
        <w:t>հոկտեմբերի</w:t>
      </w:r>
      <w:r w:rsidRPr="00826F08">
        <w:rPr>
          <w:rFonts w:ascii="GHEA Grapalat" w:hAnsi="GHEA Grapalat"/>
          <w:b/>
          <w:i w:val="0"/>
          <w:color w:val="000000"/>
          <w:lang w:val="af-ZA"/>
        </w:rPr>
        <w:t xml:space="preserve"> </w:t>
      </w:r>
      <w:r w:rsidR="00E7007C">
        <w:rPr>
          <w:rFonts w:ascii="GHEA Grapalat" w:hAnsi="GHEA Grapalat"/>
          <w:b/>
          <w:i w:val="0"/>
          <w:color w:val="000000"/>
          <w:lang w:val="af-ZA"/>
        </w:rPr>
        <w:t>6</w:t>
      </w:r>
      <w:r w:rsidRPr="00826F08">
        <w:rPr>
          <w:rFonts w:ascii="GHEA Grapalat" w:hAnsi="GHEA Grapalat"/>
          <w:b/>
          <w:i w:val="0"/>
          <w:color w:val="000000"/>
          <w:lang w:val="hy-AM"/>
        </w:rPr>
        <w:t>-</w:t>
      </w:r>
      <w:r w:rsidRPr="00826F08">
        <w:rPr>
          <w:rFonts w:ascii="GHEA Grapalat" w:hAnsi="GHEA Grapalat"/>
          <w:b/>
          <w:i w:val="0"/>
          <w:color w:val="000000"/>
          <w:lang w:val="af-ZA"/>
        </w:rPr>
        <w:t xml:space="preserve">ին ժամը </w:t>
      </w:r>
      <w:r w:rsidRPr="00826F08">
        <w:rPr>
          <w:rFonts w:ascii="GHEA Grapalat" w:hAnsi="GHEA Grapalat"/>
          <w:b/>
          <w:i w:val="0"/>
          <w:color w:val="000000"/>
          <w:lang w:val="hy-AM"/>
        </w:rPr>
        <w:t>11:</w:t>
      </w:r>
      <w:r w:rsidRPr="00826F08">
        <w:rPr>
          <w:rFonts w:ascii="GHEA Grapalat" w:hAnsi="GHEA Grapalat"/>
          <w:b/>
          <w:i w:val="0"/>
          <w:color w:val="000000"/>
          <w:lang w:val="af-ZA"/>
        </w:rPr>
        <w:t>3</w:t>
      </w:r>
      <w:r w:rsidRPr="00826F08">
        <w:rPr>
          <w:rFonts w:ascii="GHEA Grapalat" w:hAnsi="GHEA Grapalat"/>
          <w:b/>
          <w:i w:val="0"/>
          <w:color w:val="000000"/>
          <w:lang w:val="hy-AM"/>
        </w:rPr>
        <w:t>0</w:t>
      </w:r>
      <w:r w:rsidRPr="00826F08">
        <w:rPr>
          <w:rFonts w:ascii="GHEA Grapalat" w:hAnsi="GHEA Grapalat"/>
          <w:b/>
          <w:i w:val="0"/>
          <w:color w:val="000000"/>
          <w:lang w:val="af-ZA"/>
        </w:rPr>
        <w:t>-</w:t>
      </w:r>
      <w:r w:rsidRPr="00826F08">
        <w:rPr>
          <w:rFonts w:ascii="GHEA Grapalat" w:hAnsi="GHEA Grapalat"/>
          <w:b/>
          <w:i w:val="0"/>
          <w:lang w:val="af-ZA"/>
        </w:rPr>
        <w:t>ին։</w:t>
      </w:r>
      <w:r w:rsidRPr="00826F08">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826F08">
        <w:rPr>
          <w:rFonts w:ascii="GHEA Grapalat" w:hAnsi="GHEA Grapalat"/>
          <w:sz w:val="20"/>
          <w:szCs w:val="20"/>
          <w:lang w:val="af-ZA"/>
        </w:rPr>
        <w:t>Սույն ընթացակարգի վերաբերյալ բողոք</w:t>
      </w:r>
      <w:r w:rsidRPr="00826F08">
        <w:rPr>
          <w:rFonts w:ascii="GHEA Grapalat" w:hAnsi="GHEA Grapalat"/>
          <w:sz w:val="20"/>
          <w:szCs w:val="20"/>
          <w:lang w:val="hy-AM"/>
        </w:rPr>
        <w:t xml:space="preserve">արկումն իրականացվում է </w:t>
      </w:r>
      <w:r w:rsidRPr="00826F08">
        <w:rPr>
          <w:rFonts w:ascii="GHEA Grapalat" w:hAnsi="GHEA Grapalat"/>
          <w:sz w:val="20"/>
          <w:szCs w:val="20"/>
          <w:lang w:val="af-ZA"/>
        </w:rPr>
        <w:t>«</w:t>
      </w:r>
      <w:r w:rsidRPr="00826F08">
        <w:rPr>
          <w:rFonts w:ascii="GHEA Grapalat" w:hAnsi="GHEA Grapalat"/>
          <w:sz w:val="20"/>
          <w:szCs w:val="20"/>
          <w:lang w:val="hy-AM"/>
        </w:rPr>
        <w:t>Գնումների</w:t>
      </w:r>
      <w:r w:rsidRPr="00826F08">
        <w:rPr>
          <w:rFonts w:ascii="GHEA Grapalat" w:hAnsi="GHEA Grapalat"/>
          <w:sz w:val="20"/>
          <w:szCs w:val="20"/>
          <w:lang w:val="af-ZA"/>
        </w:rPr>
        <w:t xml:space="preserve"> </w:t>
      </w:r>
      <w:r w:rsidRPr="00826F08">
        <w:rPr>
          <w:rFonts w:ascii="GHEA Grapalat" w:hAnsi="GHEA Grapalat"/>
          <w:sz w:val="20"/>
          <w:szCs w:val="20"/>
          <w:lang w:val="hy-AM"/>
        </w:rPr>
        <w:t>մասին</w:t>
      </w:r>
      <w:r w:rsidRPr="00826F08">
        <w:rPr>
          <w:rFonts w:ascii="GHEA Grapalat" w:hAnsi="GHEA Grapalat"/>
          <w:sz w:val="20"/>
          <w:szCs w:val="20"/>
          <w:lang w:val="af-ZA"/>
        </w:rPr>
        <w:t>»</w:t>
      </w:r>
      <w:r w:rsidRPr="00826F08">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A41B4A" w:rsidRPr="00A71D81" w:rsidRDefault="00A41B4A" w:rsidP="00A41B4A">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0C21CD" w:rsidRPr="00861BC3" w:rsidRDefault="000C21CD" w:rsidP="000C21CD">
      <w:pPr>
        <w:ind w:firstLine="567"/>
        <w:jc w:val="both"/>
        <w:rPr>
          <w:rFonts w:ascii="GHEA Grapalat" w:hAnsi="GHEA Grapalat" w:cs="Sylfaen"/>
          <w:b/>
          <w:i/>
          <w:color w:val="FF0000"/>
          <w:sz w:val="22"/>
          <w:szCs w:val="22"/>
          <w:lang w:val="af-ZA"/>
        </w:rPr>
      </w:pPr>
    </w:p>
    <w:p w:rsidR="00884DB6" w:rsidRPr="0098793A" w:rsidRDefault="00884DB6">
      <w:pPr>
        <w:rPr>
          <w:lang w:val="af-ZA"/>
        </w:rPr>
      </w:pPr>
      <w:r w:rsidRPr="0098793A">
        <w:rPr>
          <w:i/>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w:t>
      </w:r>
      <w:r w:rsidRPr="009E7E0A">
        <w:rPr>
          <w:rFonts w:ascii="Times New Roman" w:hAnsi="Times New Roman"/>
          <w:i w:val="0"/>
          <w:sz w:val="24"/>
          <w:szCs w:val="24"/>
        </w:rPr>
        <w:t xml:space="preserve">text of the notice is approved by decision of the Price Quotation Commission number 1 of </w:t>
      </w:r>
      <w:r w:rsidR="006C0B60">
        <w:rPr>
          <w:rFonts w:ascii="Times New Roman" w:hAnsi="Times New Roman"/>
          <w:i w:val="0"/>
          <w:sz w:val="24"/>
          <w:szCs w:val="24"/>
        </w:rPr>
        <w:t>September</w:t>
      </w:r>
      <w:r w:rsidRPr="009E7E0A">
        <w:rPr>
          <w:rFonts w:ascii="Times New Roman" w:hAnsi="Times New Roman"/>
          <w:i w:val="0"/>
          <w:sz w:val="24"/>
          <w:szCs w:val="24"/>
        </w:rPr>
        <w:t xml:space="preserve"> </w:t>
      </w:r>
      <w:r w:rsidR="009E7E0A" w:rsidRPr="009E7E0A">
        <w:rPr>
          <w:rFonts w:ascii="Times New Roman" w:hAnsi="Times New Roman"/>
          <w:i w:val="0"/>
          <w:sz w:val="24"/>
          <w:szCs w:val="24"/>
        </w:rPr>
        <w:t>2</w:t>
      </w:r>
      <w:r w:rsidR="00E7007C">
        <w:rPr>
          <w:rFonts w:ascii="Times New Roman" w:hAnsi="Times New Roman"/>
          <w:i w:val="0"/>
          <w:sz w:val="24"/>
          <w:szCs w:val="24"/>
        </w:rPr>
        <w:t>8</w:t>
      </w:r>
      <w:r w:rsidR="00884DB6">
        <w:rPr>
          <w:rFonts w:ascii="Times New Roman" w:hAnsi="Times New Roman"/>
          <w:i w:val="0"/>
          <w:sz w:val="24"/>
          <w:szCs w:val="24"/>
          <w:vertAlign w:val="superscript"/>
        </w:rPr>
        <w:t>th</w:t>
      </w:r>
      <w:r w:rsidRPr="009E7E0A">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w:t>
      </w:r>
      <w:r w:rsidR="00FD3BCF">
        <w:rPr>
          <w:rFonts w:ascii="Times New Roman" w:hAnsi="Times New Roman"/>
          <w:b/>
          <w:i w:val="0"/>
          <w:sz w:val="24"/>
          <w:szCs w:val="24"/>
        </w:rPr>
        <w:t>7</w:t>
      </w:r>
      <w:r w:rsidR="006C0B60">
        <w:rPr>
          <w:rFonts w:ascii="Times New Roman" w:hAnsi="Times New Roman"/>
          <w:b/>
          <w:i w:val="0"/>
          <w:sz w:val="24"/>
          <w:szCs w:val="24"/>
        </w:rPr>
        <w:t>9</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6D7428">
        <w:rPr>
          <w:rFonts w:ascii="Times New Roman" w:hAnsi="Times New Roman"/>
          <w:b/>
          <w:i w:val="0"/>
          <w:sz w:val="24"/>
          <w:szCs w:val="24"/>
        </w:rPr>
        <w:t>reagents</w:t>
      </w:r>
      <w:r w:rsidRPr="007D2576">
        <w:rPr>
          <w:rFonts w:ascii="Times New Roman" w:hAnsi="Times New Roman"/>
          <w:b/>
          <w:i w:val="0"/>
          <w:sz w:val="24"/>
          <w:szCs w:val="24"/>
        </w:rPr>
        <w:t xml:space="preserve"> </w:t>
      </w:r>
      <w:r w:rsidR="00FD3BCF">
        <w:rPr>
          <w:rFonts w:ascii="Times New Roman" w:hAnsi="Times New Roman"/>
          <w:b/>
          <w:i w:val="0"/>
          <w:sz w:val="24"/>
          <w:szCs w:val="24"/>
        </w:rPr>
        <w:t xml:space="preserve">&amp; laboratorial devices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8A6AF5" w:rsidRDefault="00024A7D" w:rsidP="00024A7D">
      <w:pPr>
        <w:spacing w:after="160" w:line="360" w:lineRule="auto"/>
        <w:jc w:val="both"/>
        <w:rPr>
          <w:i/>
        </w:rPr>
      </w:pPr>
      <w:r w:rsidRPr="008A6AF5">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8A6AF5"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w:t>
      </w:r>
      <w:r w:rsidRPr="008A6AF5">
        <w:rPr>
          <w:rFonts w:ascii="Times New Roman" w:hAnsi="Times New Roman"/>
          <w:i w:val="0"/>
          <w:sz w:val="24"/>
          <w:szCs w:val="24"/>
        </w:rPr>
        <w:t xml:space="preserve">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8A6AF5">
        <w:rPr>
          <w:rFonts w:ascii="Times New Roman" w:hAnsi="Times New Roman"/>
          <w:i w:val="0"/>
          <w:sz w:val="24"/>
          <w:szCs w:val="24"/>
        </w:rPr>
        <w:t xml:space="preserve">The bids for the price quotation must be submitted to the following address: 12 M.Heratsi str., Yerevan in hard copy, by </w:t>
      </w:r>
      <w:r w:rsidRPr="008A6AF5">
        <w:rPr>
          <w:rFonts w:ascii="Times New Roman" w:hAnsi="Times New Roman"/>
          <w:i w:val="0"/>
          <w:sz w:val="24"/>
          <w:szCs w:val="24"/>
          <w:lang w:val="en-US"/>
        </w:rPr>
        <w:t>11</w:t>
      </w:r>
      <w:r w:rsidRPr="008A6AF5">
        <w:rPr>
          <w:rFonts w:ascii="Times New Roman" w:hAnsi="Times New Roman"/>
          <w:i w:val="0"/>
          <w:sz w:val="24"/>
          <w:szCs w:val="24"/>
        </w:rPr>
        <w:t>:30 o'clock of the 8</w:t>
      </w:r>
      <w:r w:rsidRPr="008A6AF5">
        <w:rPr>
          <w:rFonts w:ascii="Times New Roman" w:hAnsi="Times New Roman"/>
          <w:i w:val="0"/>
          <w:sz w:val="24"/>
          <w:szCs w:val="24"/>
          <w:u w:val="single"/>
          <w:vertAlign w:val="superscript"/>
        </w:rPr>
        <w:t>th</w:t>
      </w:r>
      <w:r w:rsidRPr="008A6AF5">
        <w:rPr>
          <w:rFonts w:ascii="Times New Roman" w:hAnsi="Times New Roman"/>
          <w:i w:val="0"/>
          <w:sz w:val="24"/>
          <w:szCs w:val="24"/>
        </w:rPr>
        <w:t xml:space="preserve"> day from the date of publication of this notice. The bids may, in addition to Armenian, also be submitted in English or Russian.</w:t>
      </w:r>
      <w:r w:rsidRPr="007D2576">
        <w:rPr>
          <w:rFonts w:ascii="Times New Roman" w:hAnsi="Times New Roman"/>
          <w:i w:val="0"/>
          <w:sz w:val="24"/>
          <w:szCs w:val="24"/>
        </w:rPr>
        <w:t xml:space="preserve"> </w:t>
      </w:r>
    </w:p>
    <w:p w:rsidR="00024A7D" w:rsidRPr="008A6AF5"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The bid opening will take place at the </w:t>
      </w:r>
      <w:r w:rsidRPr="008A6AF5">
        <w:rPr>
          <w:rFonts w:ascii="Times New Roman" w:hAnsi="Times New Roman"/>
          <w:i w:val="0"/>
          <w:sz w:val="24"/>
          <w:szCs w:val="24"/>
        </w:rPr>
        <w:t xml:space="preserve">following address: 12 M.Heratsi str., on the </w:t>
      </w:r>
      <w:r w:rsidR="00E7007C">
        <w:rPr>
          <w:rFonts w:ascii="Times New Roman" w:hAnsi="Times New Roman"/>
          <w:i w:val="0"/>
          <w:sz w:val="24"/>
          <w:szCs w:val="24"/>
        </w:rPr>
        <w:t>6</w:t>
      </w:r>
      <w:r w:rsidR="00976EDE">
        <w:rPr>
          <w:rFonts w:ascii="Times New Roman" w:hAnsi="Times New Roman"/>
          <w:i w:val="0"/>
          <w:sz w:val="24"/>
          <w:szCs w:val="24"/>
          <w:vertAlign w:val="superscript"/>
        </w:rPr>
        <w:t>th</w:t>
      </w:r>
      <w:r w:rsidRPr="008A6AF5">
        <w:rPr>
          <w:rFonts w:ascii="Times New Roman" w:hAnsi="Times New Roman"/>
          <w:i w:val="0"/>
          <w:sz w:val="24"/>
          <w:szCs w:val="24"/>
        </w:rPr>
        <w:t xml:space="preserve"> of </w:t>
      </w:r>
      <w:r w:rsidR="00976EDE">
        <w:rPr>
          <w:rFonts w:ascii="Times New Roman" w:hAnsi="Times New Roman"/>
          <w:i w:val="0"/>
          <w:sz w:val="24"/>
          <w:szCs w:val="24"/>
        </w:rPr>
        <w:t>October</w:t>
      </w:r>
      <w:r w:rsidRPr="008A6AF5">
        <w:rPr>
          <w:rFonts w:ascii="Times New Roman" w:hAnsi="Times New Roman"/>
          <w:i w:val="0"/>
          <w:sz w:val="24"/>
          <w:szCs w:val="24"/>
        </w:rPr>
        <w:t xml:space="preserve"> 2022, at </w:t>
      </w:r>
      <w:r w:rsidRPr="008A6AF5">
        <w:rPr>
          <w:rFonts w:ascii="Times New Roman" w:hAnsi="Times New Roman"/>
          <w:i w:val="0"/>
          <w:sz w:val="24"/>
          <w:szCs w:val="24"/>
          <w:lang w:val="en-US"/>
        </w:rPr>
        <w:t>11</w:t>
      </w:r>
      <w:r w:rsidRPr="008A6AF5">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8A6AF5">
        <w:rPr>
          <w:rFonts w:ascii="Times New Roman" w:hAnsi="Times New Roman"/>
          <w:i w:val="0"/>
          <w:sz w:val="24"/>
          <w:szCs w:val="24"/>
        </w:rPr>
        <w:t>For receiving additional information concerning this notice, you</w:t>
      </w:r>
      <w:r w:rsidRPr="007D2576">
        <w:rPr>
          <w:rFonts w:ascii="Times New Roman" w:hAnsi="Times New Roman"/>
          <w:i w:val="0"/>
          <w:sz w:val="24"/>
          <w:szCs w:val="24"/>
        </w:rPr>
        <w:t xml:space="preserve">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2E1B5B" w:rsidRDefault="006A63BB" w:rsidP="006A63BB">
      <w:pPr>
        <w:pStyle w:val="BodyText"/>
        <w:spacing w:after="0"/>
        <w:ind w:firstLine="567"/>
        <w:jc w:val="right"/>
        <w:rPr>
          <w:rFonts w:ascii="GHEA Grapalat" w:hAnsi="GHEA Grapalat" w:cs="Sylfaen"/>
          <w:i/>
          <w:sz w:val="20"/>
          <w:szCs w:val="20"/>
          <w:lang w:val="af-ZA"/>
        </w:rPr>
      </w:pPr>
      <w:r w:rsidRPr="002E1B5B">
        <w:rPr>
          <w:rFonts w:ascii="GHEA Grapalat" w:hAnsi="GHEA Grapalat" w:cs="Sylfaen"/>
          <w:i/>
          <w:sz w:val="20"/>
          <w:szCs w:val="20"/>
          <w:lang w:val="hy-AM"/>
        </w:rPr>
        <w:lastRenderedPageBreak/>
        <w:t>Հաստատված</w:t>
      </w:r>
      <w:r w:rsidRPr="002E1B5B">
        <w:rPr>
          <w:rFonts w:ascii="GHEA Grapalat" w:hAnsi="GHEA Grapalat" w:cs="Times Armenian"/>
          <w:i/>
          <w:sz w:val="20"/>
          <w:szCs w:val="20"/>
          <w:lang w:val="af-ZA"/>
        </w:rPr>
        <w:t xml:space="preserve"> </w:t>
      </w:r>
      <w:r w:rsidRPr="002E1B5B">
        <w:rPr>
          <w:rFonts w:ascii="GHEA Grapalat" w:hAnsi="GHEA Grapalat" w:cs="Sylfaen"/>
          <w:i/>
          <w:sz w:val="20"/>
          <w:szCs w:val="20"/>
          <w:lang w:val="hy-AM"/>
        </w:rPr>
        <w:t>է</w:t>
      </w:r>
    </w:p>
    <w:p w:rsidR="006A63BB" w:rsidRPr="002E1B5B" w:rsidRDefault="006A63BB" w:rsidP="006A63BB">
      <w:pPr>
        <w:pStyle w:val="BodyText"/>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00B902A8">
        <w:rPr>
          <w:rFonts w:ascii="GHEA Grapalat" w:hAnsi="GHEA Grapalat"/>
          <w:b/>
          <w:sz w:val="20"/>
          <w:szCs w:val="20"/>
          <w:lang w:val="af-ZA"/>
        </w:rPr>
        <w:t>ԳՀԱՊՁԲ-ՀՎԿԱԿ-2022-79</w:t>
      </w:r>
      <w:r w:rsidRPr="002E1B5B">
        <w:rPr>
          <w:rFonts w:ascii="GHEA Grapalat" w:hAnsi="GHEA Grapalat"/>
          <w:b/>
          <w:sz w:val="20"/>
          <w:szCs w:val="20"/>
          <w:lang w:val="hy-AM"/>
        </w:rPr>
        <w:t>»</w:t>
      </w:r>
      <w:r w:rsidRPr="002E1B5B">
        <w:rPr>
          <w:rFonts w:ascii="GHEA Grapalat" w:hAnsi="GHEA Grapalat"/>
          <w:b/>
          <w:sz w:val="20"/>
          <w:szCs w:val="20"/>
          <w:lang w:val="af-ZA"/>
        </w:rPr>
        <w:t xml:space="preserve"> </w:t>
      </w:r>
      <w:r w:rsidRPr="002E1B5B">
        <w:rPr>
          <w:rFonts w:ascii="GHEA Grapalat" w:hAnsi="GHEA Grapalat" w:cs="Sylfaen"/>
          <w:sz w:val="20"/>
          <w:szCs w:val="20"/>
          <w:lang w:val="hy-AM"/>
        </w:rPr>
        <w:t>ծածկագրով</w:t>
      </w:r>
      <w:r w:rsidRPr="002E1B5B">
        <w:rPr>
          <w:rFonts w:ascii="GHEA Grapalat" w:hAnsi="GHEA Grapalat" w:cs="Sylfaen"/>
          <w:sz w:val="20"/>
          <w:szCs w:val="20"/>
          <w:lang w:val="af-ZA"/>
        </w:rPr>
        <w:t xml:space="preserve"> </w:t>
      </w:r>
    </w:p>
    <w:p w:rsidR="006A63BB" w:rsidRPr="002E1B5B"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2E1B5B">
        <w:rPr>
          <w:rFonts w:ascii="GHEA Grapalat" w:hAnsi="GHEA Grapalat" w:cs="Sylfaen"/>
          <w:color w:val="000000"/>
          <w:sz w:val="20"/>
          <w:szCs w:val="20"/>
          <w:lang w:val="hy-AM"/>
        </w:rPr>
        <w:t>գնանշման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հարցման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գնահատող</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2E1B5B">
        <w:rPr>
          <w:rFonts w:ascii="GHEA Grapalat" w:hAnsi="GHEA Grapalat" w:cs="Sylfaen"/>
          <w:color w:val="000000"/>
          <w:sz w:val="22"/>
          <w:lang w:val="af-ZA"/>
        </w:rPr>
        <w:t xml:space="preserve"> </w:t>
      </w:r>
      <w:r w:rsidRPr="002E1B5B">
        <w:rPr>
          <w:rFonts w:ascii="GHEA Grapalat" w:hAnsi="GHEA Grapalat" w:cs="Sylfaen"/>
          <w:color w:val="000000"/>
          <w:sz w:val="20"/>
          <w:szCs w:val="20"/>
          <w:lang w:val="af-ZA"/>
        </w:rPr>
        <w:t>202</w:t>
      </w:r>
      <w:r w:rsidRPr="002E1B5B">
        <w:rPr>
          <w:rFonts w:ascii="GHEA Grapalat" w:hAnsi="GHEA Grapalat" w:cs="Sylfaen"/>
          <w:color w:val="000000"/>
          <w:sz w:val="20"/>
          <w:szCs w:val="20"/>
          <w:lang w:val="hy-AM"/>
        </w:rPr>
        <w:t>2</w:t>
      </w:r>
      <w:r w:rsidRPr="002E1B5B">
        <w:rPr>
          <w:rFonts w:ascii="GHEA Grapalat" w:hAnsi="GHEA Grapalat" w:cs="Sylfaen"/>
          <w:color w:val="000000"/>
          <w:sz w:val="20"/>
          <w:szCs w:val="20"/>
        </w:rPr>
        <w:t>թ</w:t>
      </w:r>
      <w:r w:rsidRPr="002E1B5B">
        <w:rPr>
          <w:rFonts w:ascii="GHEA Grapalat" w:hAnsi="GHEA Grapalat" w:cs="Times Armenian"/>
          <w:color w:val="000000"/>
          <w:sz w:val="20"/>
          <w:szCs w:val="20"/>
          <w:lang w:val="af-ZA"/>
        </w:rPr>
        <w:t>.</w:t>
      </w:r>
      <w:r w:rsidRPr="002E1B5B">
        <w:rPr>
          <w:rFonts w:ascii="GHEA Grapalat" w:hAnsi="GHEA Grapalat" w:cs="Times Armenian"/>
          <w:color w:val="000000"/>
          <w:sz w:val="20"/>
          <w:szCs w:val="20"/>
          <w:lang w:val="hy-AM"/>
        </w:rPr>
        <w:t xml:space="preserve"> </w:t>
      </w:r>
      <w:r w:rsidR="000170C9">
        <w:rPr>
          <w:rFonts w:ascii="GHEA Grapalat" w:hAnsi="GHEA Grapalat" w:cs="Times Armenian"/>
          <w:color w:val="000000"/>
          <w:sz w:val="20"/>
          <w:szCs w:val="20"/>
        </w:rPr>
        <w:t>սեպտեմբերի</w:t>
      </w:r>
      <w:r w:rsidRPr="002E1B5B">
        <w:rPr>
          <w:rFonts w:ascii="GHEA Grapalat" w:hAnsi="GHEA Grapalat" w:cs="Times Armenian"/>
          <w:color w:val="000000"/>
          <w:sz w:val="20"/>
          <w:szCs w:val="20"/>
          <w:lang w:val="hy-AM"/>
        </w:rPr>
        <w:t xml:space="preserve"> </w:t>
      </w:r>
      <w:r w:rsidR="002E1B5B" w:rsidRPr="002E1B5B">
        <w:rPr>
          <w:rFonts w:ascii="GHEA Grapalat" w:hAnsi="GHEA Grapalat" w:cs="Times Armenian"/>
          <w:color w:val="000000"/>
          <w:sz w:val="20"/>
          <w:szCs w:val="20"/>
          <w:lang w:val="af-ZA"/>
        </w:rPr>
        <w:t>2</w:t>
      </w:r>
      <w:r w:rsidR="00E7007C">
        <w:rPr>
          <w:rFonts w:ascii="GHEA Grapalat" w:hAnsi="GHEA Grapalat" w:cs="Times Armenian"/>
          <w:color w:val="000000"/>
          <w:sz w:val="20"/>
          <w:szCs w:val="20"/>
          <w:lang w:val="af-ZA"/>
        </w:rPr>
        <w:t>8</w:t>
      </w:r>
      <w:r w:rsidRPr="002E1B5B">
        <w:rPr>
          <w:rFonts w:ascii="GHEA Grapalat" w:hAnsi="GHEA Grapalat" w:cs="Times Armenian"/>
          <w:color w:val="000000"/>
          <w:sz w:val="20"/>
          <w:szCs w:val="20"/>
          <w:lang w:val="hy-AM"/>
        </w:rPr>
        <w:t>-ի</w:t>
      </w:r>
      <w:r w:rsidRPr="002E1B5B">
        <w:rPr>
          <w:rFonts w:ascii="GHEA Grapalat" w:hAnsi="GHEA Grapalat" w:cs="Times Armenian"/>
          <w:color w:val="000000"/>
          <w:sz w:val="20"/>
          <w:szCs w:val="20"/>
          <w:vertAlign w:val="subscript"/>
          <w:lang w:val="af-ZA"/>
        </w:rPr>
        <w:t xml:space="preserve"> </w:t>
      </w:r>
      <w:r w:rsidRPr="002E1B5B">
        <w:rPr>
          <w:rFonts w:ascii="GHEA Grapalat" w:hAnsi="GHEA Grapalat" w:cs="Times Armenian"/>
          <w:color w:val="000000"/>
          <w:sz w:val="20"/>
          <w:szCs w:val="20"/>
          <w:lang w:val="af-ZA"/>
        </w:rPr>
        <w:t xml:space="preserve">N 1 </w:t>
      </w:r>
      <w:r w:rsidRPr="002E1B5B">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663B00">
        <w:rPr>
          <w:rFonts w:ascii="GHEA Grapalat" w:hAnsi="GHEA Grapalat"/>
          <w:b/>
        </w:rPr>
        <w:t>ՔԻՄԻԱԿԱՆ</w:t>
      </w:r>
      <w:r w:rsidR="00663B00" w:rsidRPr="00663B00">
        <w:rPr>
          <w:rFonts w:ascii="GHEA Grapalat" w:hAnsi="GHEA Grapalat"/>
          <w:b/>
          <w:lang w:val="af-ZA"/>
        </w:rPr>
        <w:t xml:space="preserve"> </w:t>
      </w:r>
      <w:r w:rsidR="00663B00">
        <w:rPr>
          <w:rFonts w:ascii="GHEA Grapalat" w:hAnsi="GHEA Grapalat"/>
          <w:b/>
        </w:rPr>
        <w:t>ՆՅՈՒԹԵՐԻ</w:t>
      </w:r>
      <w:r w:rsidRPr="00EF067A">
        <w:rPr>
          <w:rFonts w:ascii="GHEA Grapalat" w:hAnsi="GHEA Grapalat"/>
          <w:b/>
          <w:lang w:val="af-ZA"/>
        </w:rPr>
        <w:t xml:space="preserve"> </w:t>
      </w:r>
      <w:r w:rsidR="009E3F0B">
        <w:rPr>
          <w:rFonts w:ascii="GHEA Grapalat" w:hAnsi="GHEA Grapalat"/>
          <w:b/>
          <w:lang w:val="af-ZA"/>
        </w:rPr>
        <w:t xml:space="preserve">ԵՎ ԼԱԲՈՐԱՏՈՐ ՊԱՐԱԳԱՆԵՐԻ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663B00">
        <w:rPr>
          <w:rFonts w:ascii="GHEA Grapalat" w:hAnsi="GHEA Grapalat" w:cs="Sylfaen"/>
          <w:b/>
          <w:sz w:val="20"/>
          <w:szCs w:val="20"/>
          <w:lang w:val="af-ZA"/>
        </w:rPr>
        <w:t>ՔԻՄԻԱԿԱՆ ՆՅՈՒԹԵՐԻ</w:t>
      </w:r>
      <w:r w:rsidR="009E3F0B">
        <w:rPr>
          <w:rFonts w:ascii="GHEA Grapalat" w:hAnsi="GHEA Grapalat" w:cs="Sylfaen"/>
          <w:b/>
          <w:sz w:val="20"/>
          <w:szCs w:val="20"/>
          <w:lang w:val="af-ZA"/>
        </w:rPr>
        <w:t xml:space="preserve"> ԵՎ ԼԱԲՈՐԱՏՈՐ ՊԱՐԱԳԱՆԵՐԻ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B902A8">
        <w:rPr>
          <w:rFonts w:ascii="GHEA Grapalat" w:hAnsi="GHEA Grapalat"/>
          <w:b/>
          <w:sz w:val="20"/>
          <w:szCs w:val="20"/>
          <w:lang w:val="af-ZA"/>
        </w:rPr>
        <w:t>ԳՀԱՊՁԲ-ՀՎԿԱԿ-2022-79</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AD6F19">
        <w:rPr>
          <w:rFonts w:ascii="GHEA Grapalat" w:hAnsi="GHEA Grapalat"/>
          <w:b/>
          <w:i w:val="0"/>
          <w:lang w:val="af-ZA"/>
        </w:rPr>
        <w:t>քիմիական նյութերի</w:t>
      </w:r>
      <w:r w:rsidR="009E3F0B">
        <w:rPr>
          <w:rFonts w:ascii="GHEA Grapalat" w:hAnsi="GHEA Grapalat"/>
          <w:b/>
          <w:i w:val="0"/>
          <w:lang w:val="af-ZA"/>
        </w:rPr>
        <w:t xml:space="preserve"> և լաբորատոր պարագաների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0170C9">
        <w:rPr>
          <w:rFonts w:ascii="GHEA Grapalat" w:hAnsi="GHEA Grapalat"/>
          <w:b/>
          <w:i w:val="0"/>
          <w:lang w:val="en-US"/>
        </w:rPr>
        <w:t>4</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D72E22" w:rsidRPr="008F04EA" w:rsidTr="00A90422">
        <w:tc>
          <w:tcPr>
            <w:tcW w:w="426" w:type="dxa"/>
            <w:vAlign w:val="center"/>
          </w:tcPr>
          <w:p w:rsidR="00D72E22" w:rsidRPr="008F04EA" w:rsidRDefault="00D72E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D72E22" w:rsidRPr="008F04EA" w:rsidRDefault="00C31E83" w:rsidP="0075012D">
            <w:pPr>
              <w:jc w:val="center"/>
              <w:rPr>
                <w:rFonts w:ascii="GHEA Grapalat" w:hAnsi="GHEA Grapalat" w:cs="Calibri"/>
                <w:sz w:val="20"/>
                <w:szCs w:val="20"/>
              </w:rPr>
            </w:pPr>
            <w:r>
              <w:rPr>
                <w:rFonts w:ascii="GHEA Grapalat" w:hAnsi="GHEA Grapalat" w:cs="Calibri"/>
                <w:sz w:val="20"/>
                <w:szCs w:val="20"/>
              </w:rPr>
              <w:t>26 520 000</w:t>
            </w:r>
          </w:p>
        </w:tc>
        <w:tc>
          <w:tcPr>
            <w:tcW w:w="8221" w:type="dxa"/>
            <w:vAlign w:val="center"/>
          </w:tcPr>
          <w:p w:rsidR="00D72E22" w:rsidRDefault="00D72E22" w:rsidP="002E62B5">
            <w:pPr>
              <w:rPr>
                <w:rFonts w:ascii="GHEA Grapalat" w:hAnsi="GHEA Grapalat" w:cs="Calibri"/>
                <w:sz w:val="20"/>
                <w:szCs w:val="20"/>
              </w:rPr>
            </w:pPr>
            <w:r>
              <w:rPr>
                <w:rFonts w:ascii="GHEA Grapalat" w:hAnsi="GHEA Grapalat" w:cs="Calibri"/>
                <w:sz w:val="20"/>
                <w:szCs w:val="20"/>
              </w:rPr>
              <w:t>SARS-COV-2 հայտնաբերման ՊՇՌ թեստ</w:t>
            </w:r>
          </w:p>
        </w:tc>
      </w:tr>
      <w:tr w:rsidR="00D72E22" w:rsidRPr="008F04EA" w:rsidTr="00A90422">
        <w:tc>
          <w:tcPr>
            <w:tcW w:w="426" w:type="dxa"/>
            <w:vAlign w:val="center"/>
          </w:tcPr>
          <w:p w:rsidR="00D72E22" w:rsidRPr="008F04EA" w:rsidRDefault="00D72E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D72E22" w:rsidRPr="008F04EA" w:rsidRDefault="009D666F" w:rsidP="0075012D">
            <w:pPr>
              <w:jc w:val="center"/>
              <w:rPr>
                <w:rFonts w:ascii="GHEA Grapalat" w:hAnsi="GHEA Grapalat" w:cs="Calibri"/>
                <w:sz w:val="20"/>
                <w:szCs w:val="20"/>
              </w:rPr>
            </w:pPr>
            <w:r>
              <w:rPr>
                <w:rFonts w:ascii="GHEA Grapalat" w:hAnsi="GHEA Grapalat" w:cs="Calibri"/>
                <w:sz w:val="20"/>
                <w:szCs w:val="20"/>
              </w:rPr>
              <w:t>12 096 000</w:t>
            </w:r>
          </w:p>
        </w:tc>
        <w:tc>
          <w:tcPr>
            <w:tcW w:w="8221" w:type="dxa"/>
            <w:vAlign w:val="center"/>
          </w:tcPr>
          <w:p w:rsidR="00D72E22" w:rsidRDefault="00D72E22" w:rsidP="002E62B5">
            <w:pPr>
              <w:rPr>
                <w:rFonts w:ascii="GHEA Grapalat" w:hAnsi="GHEA Grapalat" w:cs="Calibri"/>
                <w:color w:val="000000"/>
                <w:sz w:val="20"/>
                <w:szCs w:val="20"/>
              </w:rPr>
            </w:pPr>
            <w:r>
              <w:rPr>
                <w:rFonts w:ascii="GHEA Grapalat" w:hAnsi="GHEA Grapalat" w:cs="Calibri"/>
                <w:color w:val="000000"/>
                <w:sz w:val="20"/>
                <w:szCs w:val="20"/>
              </w:rPr>
              <w:t>ԴՆԹ/ՌՆԹ մագնիսական սորբցիայի մեթոդով անջատման հավաքածու</w:t>
            </w:r>
          </w:p>
        </w:tc>
      </w:tr>
      <w:tr w:rsidR="00D72E22" w:rsidRPr="008F04EA" w:rsidTr="00A90422">
        <w:tc>
          <w:tcPr>
            <w:tcW w:w="426" w:type="dxa"/>
            <w:vAlign w:val="center"/>
          </w:tcPr>
          <w:p w:rsidR="00D72E22" w:rsidRPr="008F04EA" w:rsidRDefault="00D72E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D72E22" w:rsidRPr="008F04EA" w:rsidRDefault="001A651F" w:rsidP="0075012D">
            <w:pPr>
              <w:jc w:val="center"/>
              <w:rPr>
                <w:rFonts w:ascii="GHEA Grapalat" w:hAnsi="GHEA Grapalat" w:cs="Calibri"/>
                <w:sz w:val="20"/>
                <w:szCs w:val="20"/>
              </w:rPr>
            </w:pPr>
            <w:r>
              <w:rPr>
                <w:rFonts w:ascii="GHEA Grapalat" w:hAnsi="GHEA Grapalat" w:cs="Calibri"/>
                <w:sz w:val="20"/>
                <w:szCs w:val="20"/>
              </w:rPr>
              <w:t>2 475 000</w:t>
            </w:r>
          </w:p>
        </w:tc>
        <w:tc>
          <w:tcPr>
            <w:tcW w:w="8221" w:type="dxa"/>
            <w:vAlign w:val="center"/>
          </w:tcPr>
          <w:p w:rsidR="00D72E22" w:rsidRDefault="00D72E22" w:rsidP="002E62B5">
            <w:pPr>
              <w:rPr>
                <w:rFonts w:ascii="GHEA Grapalat" w:hAnsi="GHEA Grapalat" w:cs="Calibri"/>
                <w:sz w:val="20"/>
                <w:szCs w:val="20"/>
              </w:rPr>
            </w:pPr>
            <w:r>
              <w:rPr>
                <w:rFonts w:ascii="GHEA Grapalat" w:hAnsi="GHEA Grapalat" w:cs="Calibri"/>
                <w:sz w:val="20"/>
                <w:szCs w:val="20"/>
              </w:rPr>
              <w:t>Ձեռնոց բժշկական առանց փոշու՝ S նիտրիլային</w:t>
            </w:r>
          </w:p>
        </w:tc>
      </w:tr>
      <w:tr w:rsidR="00D72E22" w:rsidRPr="008F04EA" w:rsidTr="00A90422">
        <w:tc>
          <w:tcPr>
            <w:tcW w:w="426" w:type="dxa"/>
            <w:vAlign w:val="center"/>
          </w:tcPr>
          <w:p w:rsidR="00D72E22" w:rsidRPr="008F04EA" w:rsidRDefault="00D72E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D72E22" w:rsidRPr="008F04EA" w:rsidRDefault="001A651F" w:rsidP="0080064D">
            <w:pPr>
              <w:jc w:val="center"/>
              <w:rPr>
                <w:rFonts w:ascii="GHEA Grapalat" w:hAnsi="GHEA Grapalat" w:cs="Calibri"/>
                <w:sz w:val="20"/>
                <w:szCs w:val="20"/>
              </w:rPr>
            </w:pPr>
            <w:r>
              <w:rPr>
                <w:rFonts w:ascii="GHEA Grapalat" w:hAnsi="GHEA Grapalat" w:cs="Calibri"/>
                <w:sz w:val="20"/>
                <w:szCs w:val="20"/>
              </w:rPr>
              <w:t>825 000</w:t>
            </w:r>
          </w:p>
        </w:tc>
        <w:tc>
          <w:tcPr>
            <w:tcW w:w="8221" w:type="dxa"/>
            <w:vAlign w:val="center"/>
          </w:tcPr>
          <w:p w:rsidR="00D72E22" w:rsidRDefault="00D72E22" w:rsidP="002E62B5">
            <w:pPr>
              <w:rPr>
                <w:rFonts w:ascii="GHEA Grapalat" w:hAnsi="GHEA Grapalat" w:cs="Calibri"/>
                <w:sz w:val="20"/>
                <w:szCs w:val="20"/>
              </w:rPr>
            </w:pPr>
            <w:r>
              <w:rPr>
                <w:rFonts w:ascii="GHEA Grapalat" w:hAnsi="GHEA Grapalat" w:cs="Calibri"/>
                <w:sz w:val="20"/>
                <w:szCs w:val="20"/>
              </w:rPr>
              <w:t>Ձեռնոց բժշկական առանց փոշու՝ M նիտրիլային</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 xml:space="preserve">մինչև </w:t>
      </w:r>
      <w:r w:rsidR="00096865" w:rsidRPr="00E05C83">
        <w:rPr>
          <w:rFonts w:ascii="GHEA Grapalat" w:hAnsi="GHEA Grapalat" w:cs="Sylfaen"/>
          <w:szCs w:val="24"/>
          <w:lang w:val="hy-AM"/>
        </w:rPr>
        <w:t>դրա համար սույն հրավերով սահմանված ժամկետի ավարտը</w:t>
      </w:r>
      <w:r w:rsidR="004D5671" w:rsidRPr="00E05C83">
        <w:rPr>
          <w:rFonts w:ascii="GHEA Grapalat" w:hAnsi="GHEA Grapalat" w:cs="Sylfaen"/>
          <w:szCs w:val="24"/>
          <w:lang w:val="hy-AM"/>
        </w:rPr>
        <w:t>։</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Հ</w:t>
      </w:r>
      <w:r w:rsidR="00096865" w:rsidRPr="00E05C83">
        <w:rPr>
          <w:rFonts w:ascii="GHEA Grapalat" w:hAnsi="GHEA Grapalat" w:cs="Sylfaen"/>
          <w:szCs w:val="24"/>
          <w:lang w:val="hy-AM"/>
        </w:rPr>
        <w:t xml:space="preserve">այտի պատրաստման կարգը նկարագրված է սույն հրավերի </w:t>
      </w:r>
      <w:r w:rsidR="00DD4F48" w:rsidRPr="00E05C83">
        <w:rPr>
          <w:rFonts w:ascii="GHEA Grapalat" w:hAnsi="GHEA Grapalat" w:cs="Sylfaen"/>
          <w:szCs w:val="24"/>
          <w:lang w:val="hy-AM"/>
        </w:rPr>
        <w:t>2-րդ</w:t>
      </w:r>
      <w:r w:rsidR="00096865" w:rsidRPr="00E05C83">
        <w:rPr>
          <w:rFonts w:ascii="GHEA Grapalat" w:hAnsi="GHEA Grapalat" w:cs="Sylfaen"/>
          <w:szCs w:val="24"/>
          <w:lang w:val="hy-AM"/>
        </w:rPr>
        <w:t xml:space="preserve"> մասում` </w:t>
      </w:r>
      <w:r w:rsidR="00491ADE" w:rsidRPr="00E05C83">
        <w:rPr>
          <w:rFonts w:ascii="GHEA Grapalat" w:hAnsi="GHEA Grapalat" w:cs="Sylfaen"/>
          <w:szCs w:val="24"/>
          <w:lang w:val="hy-AM"/>
        </w:rPr>
        <w:t>գնանշման հարցման</w:t>
      </w:r>
      <w:r w:rsidR="00AE26C8" w:rsidRPr="00E05C83">
        <w:rPr>
          <w:rFonts w:ascii="GHEA Grapalat" w:hAnsi="GHEA Grapalat" w:cs="Sylfaen"/>
          <w:szCs w:val="24"/>
          <w:lang w:val="hy-AM"/>
        </w:rPr>
        <w:t xml:space="preserve"> </w:t>
      </w:r>
      <w:r w:rsidR="00096865" w:rsidRPr="00E05C83">
        <w:rPr>
          <w:rFonts w:ascii="GHEA Grapalat" w:hAnsi="GHEA Grapalat" w:cs="Sylfaen"/>
          <w:szCs w:val="24"/>
          <w:lang w:val="hy-AM"/>
        </w:rPr>
        <w:t>հայտերը պատրաստելու հրահանգում</w:t>
      </w:r>
      <w:r w:rsidR="004D5671" w:rsidRPr="00E05C83">
        <w:rPr>
          <w:rFonts w:ascii="GHEA Grapalat" w:hAnsi="GHEA Grapalat" w:cs="Sylfaen"/>
          <w:szCs w:val="24"/>
          <w:lang w:val="hy-AM"/>
        </w:rPr>
        <w:t>։</w:t>
      </w:r>
    </w:p>
    <w:p w:rsidR="007F7DA7" w:rsidRPr="00E05C83" w:rsidRDefault="007F7DA7" w:rsidP="007F7DA7">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E05C83">
        <w:rPr>
          <w:rFonts w:ascii="GHEA Grapalat" w:hAnsi="GHEA Grapalat" w:cs="Sylfaen"/>
          <w:b/>
          <w:szCs w:val="24"/>
          <w:lang w:val="hy-AM"/>
        </w:rPr>
        <w:t xml:space="preserve">8-րդ օրվա </w:t>
      </w:r>
      <w:r w:rsidR="006E356D" w:rsidRPr="00E05C83">
        <w:rPr>
          <w:rFonts w:ascii="GHEA Grapalat" w:hAnsi="GHEA Grapalat" w:cs="Sylfaen"/>
          <w:b/>
          <w:szCs w:val="24"/>
          <w:lang w:val="hy-AM"/>
        </w:rPr>
        <w:t>ժամը 11:30-ն, ք.Երեան, Մ.Հերացի</w:t>
      </w:r>
      <w:r w:rsidRPr="00E05C83">
        <w:rPr>
          <w:rFonts w:ascii="GHEA Grapalat" w:hAnsi="GHEA Grapalat" w:cs="Sylfaen"/>
          <w:b/>
          <w:szCs w:val="24"/>
          <w:lang w:val="hy-AM"/>
        </w:rPr>
        <w:t xml:space="preserve"> 12 հասցեով</w:t>
      </w:r>
      <w:r w:rsidRPr="00E05C83">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E05C83">
        <w:rPr>
          <w:rFonts w:ascii="GHEA Grapalat" w:hAnsi="GHEA Grapalat" w:cs="Sylfaen"/>
          <w:szCs w:val="24"/>
          <w:lang w:val="hy-AM"/>
        </w:rPr>
        <w:t>`</w:t>
      </w:r>
      <w:r w:rsidRPr="00E05C83">
        <w:rPr>
          <w:rFonts w:ascii="GHEA Grapalat" w:hAnsi="GHEA Grapalat" w:cs="Sylfaen"/>
          <w:szCs w:val="24"/>
          <w:lang w:val="hy-AM"/>
        </w:rPr>
        <w:t xml:space="preserve"> </w:t>
      </w:r>
      <w:r w:rsidR="0010669D" w:rsidRPr="00E05C83">
        <w:rPr>
          <w:rFonts w:ascii="GHEA Grapalat" w:hAnsi="GHEA Grapalat"/>
          <w:b/>
          <w:lang w:val="hy-AM"/>
        </w:rPr>
        <w:t>Սիրանուշ Պապիկյանը</w:t>
      </w:r>
      <w:r w:rsidR="0010669D" w:rsidRPr="00E05C83">
        <w:rPr>
          <w:rFonts w:ascii="GHEA Grapalat" w:hAnsi="GHEA Grapalat" w:cs="Sylfaen"/>
          <w:szCs w:val="24"/>
          <w:lang w:val="hy-AM"/>
        </w:rPr>
        <w:t xml:space="preserve">։ </w:t>
      </w:r>
      <w:r w:rsidRPr="00E05C83">
        <w:rPr>
          <w:rFonts w:ascii="GHEA Grapalat" w:hAnsi="GHEA Grapalat" w:cs="Sylfaen"/>
          <w:szCs w:val="24"/>
          <w:lang w:val="hy-AM"/>
        </w:rPr>
        <w:t>Հայտերը քարտուղարի</w:t>
      </w:r>
      <w:r w:rsidRPr="006E356D">
        <w:rPr>
          <w:rFonts w:ascii="GHEA Grapalat" w:hAnsi="GHEA Grapalat" w:cs="Sylfaen"/>
          <w:szCs w:val="24"/>
          <w:lang w:val="hy-AM"/>
        </w:rPr>
        <w:t xml:space="preserve">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2A28EE" w:rsidRDefault="002A28EE"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144D4F"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w:t>
      </w:r>
      <w:r w:rsidRPr="00144D4F">
        <w:rPr>
          <w:rFonts w:ascii="GHEA Grapalat" w:hAnsi="GHEA Grapalat" w:cs="Sylfaen"/>
        </w:rPr>
        <w:t xml:space="preserve">՝ հայտերի բացման և գնահատման նիստում՝ </w:t>
      </w:r>
      <w:r w:rsidRPr="00144D4F">
        <w:rPr>
          <w:rFonts w:ascii="GHEA Grapalat" w:hAnsi="GHEA Grapalat" w:cs="Sylfaen"/>
          <w:szCs w:val="24"/>
          <w:lang w:val="ru-RU"/>
        </w:rPr>
        <w:t>սույն</w:t>
      </w:r>
      <w:r w:rsidRPr="00144D4F">
        <w:rPr>
          <w:rFonts w:ascii="GHEA Grapalat" w:hAnsi="GHEA Grapalat" w:cs="Sylfaen"/>
          <w:szCs w:val="24"/>
        </w:rPr>
        <w:t xml:space="preserve"> </w:t>
      </w:r>
      <w:r w:rsidRPr="00144D4F">
        <w:rPr>
          <w:rFonts w:ascii="GHEA Grapalat" w:hAnsi="GHEA Grapalat" w:cs="Sylfaen"/>
          <w:szCs w:val="24"/>
          <w:lang w:val="ru-RU"/>
        </w:rPr>
        <w:t>ընթացակարգի</w:t>
      </w:r>
      <w:r w:rsidRPr="00144D4F">
        <w:rPr>
          <w:rFonts w:ascii="GHEA Grapalat" w:hAnsi="GHEA Grapalat" w:cs="Sylfaen"/>
          <w:szCs w:val="24"/>
        </w:rPr>
        <w:t xml:space="preserve"> </w:t>
      </w:r>
      <w:r w:rsidRPr="00144D4F">
        <w:rPr>
          <w:rFonts w:ascii="GHEA Grapalat" w:hAnsi="GHEA Grapalat" w:cs="Sylfaen"/>
          <w:szCs w:val="24"/>
          <w:lang w:val="ru-RU"/>
        </w:rPr>
        <w:t>հայտարարությունը</w:t>
      </w:r>
      <w:r w:rsidRPr="00144D4F">
        <w:rPr>
          <w:rFonts w:ascii="GHEA Grapalat" w:hAnsi="GHEA Grapalat" w:cs="Sylfaen"/>
          <w:szCs w:val="24"/>
        </w:rPr>
        <w:t xml:space="preserve"> </w:t>
      </w:r>
      <w:r w:rsidRPr="00144D4F">
        <w:rPr>
          <w:rFonts w:ascii="GHEA Grapalat" w:hAnsi="GHEA Grapalat" w:cs="Sylfaen"/>
          <w:szCs w:val="24"/>
          <w:lang w:val="ru-RU"/>
        </w:rPr>
        <w:t>և</w:t>
      </w:r>
      <w:r w:rsidRPr="00144D4F">
        <w:rPr>
          <w:rFonts w:ascii="GHEA Grapalat" w:hAnsi="GHEA Grapalat" w:cs="Sylfaen"/>
          <w:szCs w:val="24"/>
        </w:rPr>
        <w:t xml:space="preserve"> </w:t>
      </w:r>
      <w:r w:rsidRPr="00144D4F">
        <w:rPr>
          <w:rFonts w:ascii="GHEA Grapalat" w:hAnsi="GHEA Grapalat" w:cs="Sylfaen"/>
          <w:szCs w:val="24"/>
          <w:lang w:val="ru-RU"/>
        </w:rPr>
        <w:t>հրավերը</w:t>
      </w:r>
      <w:r w:rsidRPr="00144D4F">
        <w:rPr>
          <w:rFonts w:ascii="GHEA Grapalat" w:hAnsi="GHEA Grapalat" w:cs="Sylfaen"/>
          <w:szCs w:val="24"/>
        </w:rPr>
        <w:t xml:space="preserve"> </w:t>
      </w:r>
      <w:r w:rsidRPr="00144D4F">
        <w:rPr>
          <w:rFonts w:ascii="GHEA Grapalat" w:hAnsi="GHEA Grapalat" w:cs="Sylfaen"/>
          <w:szCs w:val="24"/>
          <w:lang w:val="en-US"/>
        </w:rPr>
        <w:t>տեղեկագրում</w:t>
      </w:r>
      <w:r w:rsidRPr="00144D4F">
        <w:rPr>
          <w:rFonts w:ascii="GHEA Grapalat" w:hAnsi="GHEA Grapalat" w:cs="Sylfaen"/>
          <w:szCs w:val="24"/>
        </w:rPr>
        <w:t xml:space="preserve"> </w:t>
      </w:r>
      <w:r w:rsidRPr="00144D4F">
        <w:rPr>
          <w:rFonts w:ascii="GHEA Grapalat" w:hAnsi="GHEA Grapalat" w:cs="Sylfaen"/>
          <w:szCs w:val="24"/>
          <w:lang w:val="en-US"/>
        </w:rPr>
        <w:t>հ</w:t>
      </w:r>
      <w:r w:rsidRPr="00144D4F">
        <w:rPr>
          <w:rFonts w:ascii="GHEA Grapalat" w:hAnsi="GHEA Grapalat" w:cs="Sylfaen"/>
          <w:szCs w:val="24"/>
          <w:lang w:val="ru-RU"/>
        </w:rPr>
        <w:t>րապարակվելու</w:t>
      </w:r>
      <w:r w:rsidRPr="00144D4F">
        <w:rPr>
          <w:rFonts w:ascii="GHEA Grapalat" w:hAnsi="GHEA Grapalat" w:cs="Sylfaen"/>
          <w:szCs w:val="24"/>
        </w:rPr>
        <w:t xml:space="preserve"> </w:t>
      </w:r>
      <w:r w:rsidRPr="00144D4F">
        <w:rPr>
          <w:rFonts w:ascii="GHEA Grapalat" w:hAnsi="GHEA Grapalat" w:cs="Sylfaen"/>
          <w:szCs w:val="24"/>
          <w:lang w:val="en-US"/>
        </w:rPr>
        <w:t>օրվանից</w:t>
      </w:r>
      <w:r w:rsidRPr="00144D4F">
        <w:rPr>
          <w:rFonts w:ascii="GHEA Grapalat" w:hAnsi="GHEA Grapalat" w:cs="Sylfaen"/>
          <w:szCs w:val="24"/>
        </w:rPr>
        <w:t xml:space="preserve"> </w:t>
      </w:r>
      <w:r w:rsidRPr="00144D4F">
        <w:rPr>
          <w:rFonts w:ascii="GHEA Grapalat" w:hAnsi="GHEA Grapalat" w:cs="Sylfaen"/>
          <w:szCs w:val="24"/>
          <w:lang w:val="ru-RU"/>
        </w:rPr>
        <w:t>հաշված</w:t>
      </w:r>
      <w:r w:rsidRPr="00144D4F">
        <w:rPr>
          <w:rFonts w:ascii="GHEA Grapalat" w:hAnsi="GHEA Grapalat" w:cs="Sylfaen"/>
          <w:szCs w:val="24"/>
        </w:rPr>
        <w:t xml:space="preserve"> </w:t>
      </w:r>
      <w:r w:rsidRPr="00144D4F">
        <w:rPr>
          <w:rFonts w:ascii="GHEA Grapalat" w:hAnsi="GHEA Grapalat" w:cs="Sylfaen"/>
          <w:b/>
          <w:szCs w:val="24"/>
        </w:rPr>
        <w:t>8</w:t>
      </w:r>
      <w:r w:rsidRPr="00144D4F">
        <w:rPr>
          <w:rFonts w:ascii="GHEA Grapalat" w:hAnsi="GHEA Grapalat" w:cs="Sylfaen"/>
          <w:b/>
          <w:szCs w:val="24"/>
          <w:lang w:val="hy-AM"/>
        </w:rPr>
        <w:t>-</w:t>
      </w:r>
      <w:r w:rsidRPr="00144D4F">
        <w:rPr>
          <w:rFonts w:ascii="GHEA Grapalat" w:hAnsi="GHEA Grapalat" w:cs="Sylfaen"/>
          <w:b/>
          <w:szCs w:val="24"/>
          <w:lang w:val="ru-RU"/>
        </w:rPr>
        <w:t>րդ</w:t>
      </w:r>
      <w:r w:rsidRPr="00144D4F">
        <w:rPr>
          <w:rFonts w:ascii="GHEA Grapalat" w:hAnsi="GHEA Grapalat" w:cs="Sylfaen"/>
          <w:b/>
          <w:szCs w:val="24"/>
        </w:rPr>
        <w:t xml:space="preserve"> </w:t>
      </w:r>
      <w:r w:rsidRPr="00144D4F">
        <w:rPr>
          <w:rFonts w:ascii="GHEA Grapalat" w:hAnsi="GHEA Grapalat" w:cs="Sylfaen"/>
          <w:b/>
          <w:szCs w:val="24"/>
          <w:lang w:val="ru-RU"/>
        </w:rPr>
        <w:t>օրվա</w:t>
      </w:r>
      <w:r w:rsidRPr="00144D4F">
        <w:rPr>
          <w:rFonts w:ascii="GHEA Grapalat" w:hAnsi="GHEA Grapalat" w:cs="Sylfaen"/>
          <w:b/>
          <w:szCs w:val="24"/>
        </w:rPr>
        <w:t xml:space="preserve"> </w:t>
      </w:r>
      <w:r w:rsidRPr="00144D4F">
        <w:rPr>
          <w:rFonts w:ascii="GHEA Grapalat" w:hAnsi="GHEA Grapalat" w:cs="Sylfaen"/>
          <w:b/>
          <w:szCs w:val="24"/>
          <w:lang w:val="ru-RU"/>
        </w:rPr>
        <w:t>ժամը</w:t>
      </w:r>
      <w:r w:rsidRPr="00144D4F">
        <w:rPr>
          <w:rFonts w:ascii="GHEA Grapalat" w:hAnsi="GHEA Grapalat" w:cs="Sylfaen"/>
          <w:b/>
          <w:szCs w:val="24"/>
        </w:rPr>
        <w:t xml:space="preserve"> </w:t>
      </w:r>
      <w:r w:rsidRPr="00144D4F">
        <w:rPr>
          <w:rFonts w:ascii="GHEA Grapalat" w:hAnsi="GHEA Grapalat" w:cs="Sylfaen"/>
          <w:b/>
          <w:szCs w:val="24"/>
          <w:lang w:val="hy-AM"/>
        </w:rPr>
        <w:t>11:30-</w:t>
      </w:r>
      <w:r w:rsidRPr="00144D4F">
        <w:rPr>
          <w:rFonts w:ascii="GHEA Grapalat" w:hAnsi="GHEA Grapalat" w:cs="Sylfaen"/>
          <w:b/>
          <w:szCs w:val="24"/>
          <w:lang w:val="en-US"/>
        </w:rPr>
        <w:t>ի</w:t>
      </w:r>
      <w:r w:rsidRPr="00144D4F">
        <w:rPr>
          <w:rFonts w:ascii="GHEA Grapalat" w:hAnsi="GHEA Grapalat" w:cs="Sylfaen"/>
          <w:b/>
          <w:szCs w:val="24"/>
          <w:lang w:val="ru-RU"/>
        </w:rPr>
        <w:t>ն։</w:t>
      </w:r>
      <w:r w:rsidRPr="00144D4F">
        <w:rPr>
          <w:rFonts w:ascii="GHEA Grapalat" w:hAnsi="GHEA Grapalat" w:cs="Sylfaen"/>
          <w:b/>
          <w:szCs w:val="24"/>
        </w:rPr>
        <w:t xml:space="preserve"> </w:t>
      </w:r>
    </w:p>
    <w:p w:rsidR="004348F9" w:rsidRPr="00144D4F"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ru-RU"/>
        </w:rPr>
        <w:t>Հայտերի</w:t>
      </w:r>
      <w:r w:rsidRPr="00144D4F">
        <w:rPr>
          <w:rFonts w:ascii="GHEA Grapalat" w:hAnsi="GHEA Grapalat" w:cs="Sylfaen"/>
          <w:sz w:val="20"/>
          <w:lang w:val="af-ZA"/>
        </w:rPr>
        <w:t xml:space="preserve"> </w:t>
      </w:r>
      <w:r w:rsidRPr="00144D4F">
        <w:rPr>
          <w:rFonts w:ascii="GHEA Grapalat" w:hAnsi="GHEA Grapalat" w:cs="Sylfaen"/>
          <w:sz w:val="20"/>
          <w:lang w:val="ru-RU"/>
        </w:rPr>
        <w:t>բացման</w:t>
      </w:r>
      <w:r w:rsidRPr="00144D4F">
        <w:rPr>
          <w:rFonts w:ascii="GHEA Grapalat" w:hAnsi="GHEA Grapalat" w:cs="Sylfaen"/>
          <w:sz w:val="20"/>
          <w:lang w:val="af-ZA"/>
        </w:rPr>
        <w:t xml:space="preserve"> </w:t>
      </w:r>
      <w:r w:rsidRPr="00144D4F">
        <w:rPr>
          <w:rFonts w:ascii="GHEA Grapalat" w:hAnsi="GHEA Grapalat" w:cs="Sylfaen"/>
          <w:sz w:val="20"/>
        </w:rPr>
        <w:t>և</w:t>
      </w:r>
      <w:r w:rsidRPr="00144D4F">
        <w:rPr>
          <w:rFonts w:ascii="GHEA Grapalat" w:hAnsi="GHEA Grapalat" w:cs="Sylfaen"/>
          <w:sz w:val="20"/>
          <w:lang w:val="af-ZA"/>
        </w:rPr>
        <w:t xml:space="preserve"> </w:t>
      </w:r>
      <w:r w:rsidRPr="00144D4F">
        <w:rPr>
          <w:rFonts w:ascii="GHEA Grapalat" w:hAnsi="GHEA Grapalat" w:cs="Sylfaen"/>
          <w:sz w:val="20"/>
        </w:rPr>
        <w:t>գնահատման</w:t>
      </w:r>
      <w:r w:rsidRPr="00144D4F">
        <w:rPr>
          <w:rFonts w:ascii="GHEA Grapalat" w:hAnsi="GHEA Grapalat" w:cs="Sylfaen"/>
          <w:sz w:val="20"/>
          <w:lang w:val="af-ZA"/>
        </w:rPr>
        <w:t xml:space="preserve"> </w:t>
      </w:r>
      <w:r w:rsidRPr="00144D4F">
        <w:rPr>
          <w:rFonts w:ascii="GHEA Grapalat" w:hAnsi="GHEA Grapalat" w:cs="Sylfaen"/>
          <w:sz w:val="20"/>
          <w:lang w:val="ru-RU"/>
        </w:rPr>
        <w:t>նիստում</w:t>
      </w:r>
      <w:r w:rsidRPr="00144D4F">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af-ZA"/>
        </w:rPr>
        <w:t xml:space="preserve">1) </w:t>
      </w:r>
      <w:r w:rsidRPr="00144D4F">
        <w:rPr>
          <w:rFonts w:ascii="GHEA Grapalat" w:hAnsi="GHEA Grapalat" w:cs="Sylfaen"/>
          <w:sz w:val="20"/>
        </w:rPr>
        <w:t>հանձնաժողովի</w:t>
      </w:r>
      <w:r w:rsidRPr="00144D4F">
        <w:rPr>
          <w:rFonts w:ascii="GHEA Grapalat" w:hAnsi="GHEA Grapalat" w:cs="Sylfaen"/>
          <w:sz w:val="20"/>
          <w:lang w:val="af-ZA"/>
        </w:rPr>
        <w:t xml:space="preserve"> </w:t>
      </w:r>
      <w:r w:rsidRPr="00144D4F">
        <w:rPr>
          <w:rFonts w:ascii="GHEA Grapalat" w:hAnsi="GHEA Grapalat" w:cs="Sylfaen"/>
          <w:sz w:val="20"/>
        </w:rPr>
        <w:t>նախագահը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նախագահողը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հայտարարում</w:t>
      </w:r>
      <w:r w:rsidRPr="00144D4F">
        <w:rPr>
          <w:rFonts w:ascii="GHEA Grapalat" w:hAnsi="GHEA Grapalat" w:cs="Sylfaen"/>
          <w:sz w:val="20"/>
          <w:lang w:val="af-ZA"/>
        </w:rPr>
        <w:t xml:space="preserve"> </w:t>
      </w:r>
      <w:r w:rsidRPr="00144D4F">
        <w:rPr>
          <w:rFonts w:ascii="GHEA Grapalat" w:hAnsi="GHEA Grapalat" w:cs="Sylfaen"/>
          <w:sz w:val="20"/>
          <w:lang w:val="hy-AM"/>
        </w:rPr>
        <w:t>է</w:t>
      </w:r>
      <w:r w:rsidRPr="00144D4F">
        <w:rPr>
          <w:rFonts w:ascii="GHEA Grapalat" w:hAnsi="GHEA Grapalat" w:cs="Sylfaen"/>
          <w:sz w:val="20"/>
          <w:lang w:val="af-ZA"/>
        </w:rPr>
        <w:t xml:space="preserve"> </w:t>
      </w:r>
      <w:r w:rsidRPr="00144D4F">
        <w:rPr>
          <w:rFonts w:ascii="GHEA Grapalat" w:hAnsi="GHEA Grapalat" w:cs="Sylfaen"/>
          <w:sz w:val="20"/>
          <w:lang w:val="hy-AM"/>
        </w:rPr>
        <w:t>բացված</w:t>
      </w:r>
      <w:r w:rsidRPr="00144D4F">
        <w:rPr>
          <w:rFonts w:ascii="GHEA Grapalat" w:hAnsi="GHEA Grapalat" w:cs="Sylfaen"/>
          <w:sz w:val="20"/>
          <w:lang w:val="af-ZA"/>
        </w:rPr>
        <w:t xml:space="preserve"> </w:t>
      </w:r>
      <w:r w:rsidRPr="00144D4F">
        <w:rPr>
          <w:rFonts w:ascii="GHEA Grapalat" w:hAnsi="GHEA Grapalat" w:cs="Sylfaen"/>
          <w:sz w:val="20"/>
          <w:lang w:val="hy-AM"/>
        </w:rPr>
        <w:t>և</w:t>
      </w:r>
      <w:r w:rsidRPr="00144D4F">
        <w:rPr>
          <w:rFonts w:ascii="GHEA Grapalat" w:hAnsi="GHEA Grapalat" w:cs="Sylfaen"/>
          <w:sz w:val="20"/>
          <w:lang w:val="af-ZA"/>
        </w:rPr>
        <w:t xml:space="preserve"> </w:t>
      </w:r>
      <w:r w:rsidRPr="00144D4F">
        <w:rPr>
          <w:rFonts w:ascii="GHEA Grapalat" w:hAnsi="GHEA Grapalat" w:cs="Sylfaen"/>
          <w:sz w:val="20"/>
          <w:lang w:val="hy-AM"/>
        </w:rPr>
        <w:t>հրապա</w:t>
      </w:r>
      <w:r w:rsidRPr="00144D4F">
        <w:rPr>
          <w:rFonts w:ascii="GHEA Grapalat" w:hAnsi="GHEA Grapalat" w:cs="Sylfaen"/>
          <w:sz w:val="20"/>
          <w:lang w:val="hy-AM"/>
        </w:rPr>
        <w:softHyphen/>
        <w:t>րակում է գնման հայտով սահմանված</w:t>
      </w:r>
      <w:r w:rsidRPr="00144D4F">
        <w:rPr>
          <w:rFonts w:ascii="GHEA Grapalat" w:hAnsi="GHEA Grapalat" w:cs="Sylfaen"/>
          <w:sz w:val="20"/>
          <w:lang w:val="af-ZA"/>
        </w:rPr>
        <w:t>`</w:t>
      </w:r>
      <w:r w:rsidRPr="00144D4F">
        <w:rPr>
          <w:rFonts w:ascii="GHEA Grapalat" w:hAnsi="GHEA Grapalat" w:cs="Sylfaen"/>
          <w:sz w:val="20"/>
          <w:lang w:val="hy-AM"/>
        </w:rPr>
        <w:t xml:space="preserve"> </w:t>
      </w:r>
      <w:r w:rsidRPr="00144D4F">
        <w:rPr>
          <w:rFonts w:ascii="GHEA Grapalat" w:hAnsi="GHEA Grapalat" w:cs="Sylfaen"/>
          <w:sz w:val="20"/>
        </w:rPr>
        <w:t>սույն</w:t>
      </w:r>
      <w:r w:rsidRPr="00144D4F">
        <w:rPr>
          <w:rFonts w:ascii="GHEA Grapalat" w:hAnsi="GHEA Grapalat" w:cs="Sylfaen"/>
          <w:sz w:val="20"/>
          <w:lang w:val="af-ZA"/>
        </w:rPr>
        <w:t xml:space="preserve"> </w:t>
      </w:r>
      <w:r w:rsidRPr="00144D4F">
        <w:rPr>
          <w:rFonts w:ascii="GHEA Grapalat" w:hAnsi="GHEA Grapalat" w:cs="Sylfaen"/>
          <w:sz w:val="20"/>
        </w:rPr>
        <w:t>ընթացակարգի</w:t>
      </w:r>
      <w:r w:rsidRPr="00144D4F">
        <w:rPr>
          <w:rFonts w:ascii="GHEA Grapalat" w:hAnsi="GHEA Grapalat" w:cs="Sylfaen"/>
          <w:sz w:val="20"/>
          <w:lang w:val="af-ZA"/>
        </w:rPr>
        <w:t xml:space="preserve"> </w:t>
      </w:r>
      <w:r w:rsidRPr="00144D4F">
        <w:rPr>
          <w:rFonts w:ascii="GHEA Grapalat" w:hAnsi="GHEA Grapalat" w:cs="Sylfaen"/>
          <w:sz w:val="20"/>
        </w:rPr>
        <w:t>շրջանակում</w:t>
      </w:r>
      <w:r w:rsidRPr="00144D4F">
        <w:rPr>
          <w:rFonts w:ascii="GHEA Grapalat" w:hAnsi="GHEA Grapalat" w:cs="Sylfaen"/>
          <w:sz w:val="20"/>
          <w:lang w:val="af-ZA"/>
        </w:rPr>
        <w:t xml:space="preserve"> </w:t>
      </w:r>
      <w:r w:rsidRPr="00144D4F">
        <w:rPr>
          <w:rFonts w:ascii="GHEA Grapalat" w:hAnsi="GHEA Grapalat" w:cs="Sylfaen"/>
          <w:sz w:val="20"/>
        </w:rPr>
        <w:t>գնվելիք</w:t>
      </w:r>
      <w:r w:rsidRPr="00144D4F">
        <w:rPr>
          <w:rFonts w:ascii="GHEA Grapalat" w:hAnsi="GHEA Grapalat" w:cs="Sylfaen"/>
          <w:sz w:val="20"/>
          <w:lang w:val="af-ZA"/>
        </w:rPr>
        <w:t xml:space="preserve"> </w:t>
      </w:r>
      <w:r w:rsidRPr="00144D4F">
        <w:rPr>
          <w:rFonts w:ascii="GHEA Grapalat" w:hAnsi="GHEA Grapalat" w:cs="Sylfaen"/>
          <w:sz w:val="20"/>
        </w:rPr>
        <w:t>ապրանքների</w:t>
      </w:r>
      <w:r w:rsidR="00880C5E" w:rsidRPr="00144D4F">
        <w:rPr>
          <w:rFonts w:ascii="GHEA Grapalat" w:hAnsi="GHEA Grapalat" w:cs="Sylfaen"/>
          <w:sz w:val="20"/>
          <w:lang w:val="hy-AM"/>
        </w:rPr>
        <w:t xml:space="preserve"> գնման</w:t>
      </w:r>
      <w:r w:rsidRPr="00144D4F">
        <w:rPr>
          <w:rFonts w:ascii="GHEA Grapalat" w:hAnsi="GHEA Grapalat" w:cs="Sylfaen"/>
          <w:sz w:val="20"/>
          <w:lang w:val="af-ZA"/>
        </w:rPr>
        <w:t xml:space="preserve"> </w:t>
      </w:r>
      <w:r w:rsidRPr="00144D4F">
        <w:rPr>
          <w:rFonts w:ascii="GHEA Grapalat" w:hAnsi="GHEA Grapalat" w:cs="Sylfaen"/>
          <w:sz w:val="20"/>
          <w:lang w:val="hy-AM"/>
        </w:rPr>
        <w:t>գինը՝</w:t>
      </w:r>
      <w:r w:rsidRPr="00144D4F">
        <w:rPr>
          <w:rFonts w:ascii="GHEA Grapalat" w:hAnsi="GHEA Grapalat" w:cs="Sylfaen"/>
          <w:sz w:val="20"/>
          <w:lang w:val="af-ZA"/>
        </w:rPr>
        <w:t xml:space="preserve"> </w:t>
      </w:r>
      <w:r w:rsidRPr="00144D4F">
        <w:rPr>
          <w:rFonts w:ascii="GHEA Grapalat" w:hAnsi="GHEA Grapalat" w:cs="Sylfaen"/>
          <w:sz w:val="20"/>
          <w:lang w:val="hy-AM"/>
        </w:rPr>
        <w:t>մեկ</w:t>
      </w:r>
      <w:r w:rsidRPr="00144D4F">
        <w:rPr>
          <w:rFonts w:ascii="GHEA Grapalat" w:hAnsi="GHEA Grapalat" w:cs="Sylfaen"/>
          <w:sz w:val="20"/>
          <w:lang w:val="af-ZA"/>
        </w:rPr>
        <w:t xml:space="preserve"> </w:t>
      </w:r>
      <w:r w:rsidRPr="00144D4F">
        <w:rPr>
          <w:rFonts w:ascii="GHEA Grapalat" w:hAnsi="GHEA Grapalat" w:cs="Sylfaen"/>
          <w:sz w:val="20"/>
          <w:lang w:val="hy-AM"/>
        </w:rPr>
        <w:t>թվով</w:t>
      </w:r>
      <w:r w:rsidRPr="00144D4F">
        <w:rPr>
          <w:rFonts w:ascii="GHEA Grapalat" w:hAnsi="GHEA Grapalat" w:cs="Sylfaen"/>
          <w:sz w:val="20"/>
          <w:lang w:val="af-ZA"/>
        </w:rPr>
        <w:t xml:space="preserve"> </w:t>
      </w:r>
      <w:r w:rsidRPr="00144D4F">
        <w:rPr>
          <w:rFonts w:ascii="GHEA Grapalat" w:hAnsi="GHEA Grapalat" w:cs="Sylfaen"/>
          <w:sz w:val="20"/>
          <w:lang w:val="hy-AM"/>
        </w:rPr>
        <w:t>արտահայտված</w:t>
      </w:r>
      <w:r w:rsidRPr="00144D4F">
        <w:rPr>
          <w:rFonts w:ascii="GHEA Grapalat" w:hAnsi="GHEA Grapalat" w:cs="Sylfaen"/>
          <w:sz w:val="20"/>
          <w:lang w:val="af-ZA"/>
        </w:rPr>
        <w:t xml:space="preserve">, </w:t>
      </w:r>
      <w:r w:rsidRPr="00144D4F">
        <w:rPr>
          <w:rFonts w:ascii="GHEA Grapalat" w:hAnsi="GHEA Grapalat" w:cs="Sylfaen"/>
          <w:sz w:val="20"/>
        </w:rPr>
        <w:t>ինչպես</w:t>
      </w:r>
      <w:r w:rsidRPr="00144D4F">
        <w:rPr>
          <w:rFonts w:ascii="GHEA Grapalat" w:hAnsi="GHEA Grapalat" w:cs="Sylfaen"/>
          <w:sz w:val="20"/>
          <w:lang w:val="af-ZA"/>
        </w:rPr>
        <w:t xml:space="preserve"> </w:t>
      </w:r>
      <w:r w:rsidRPr="00144D4F">
        <w:rPr>
          <w:rFonts w:ascii="GHEA Grapalat" w:hAnsi="GHEA Grapalat" w:cs="Sylfaen"/>
          <w:sz w:val="20"/>
        </w:rPr>
        <w:t>նաև</w:t>
      </w:r>
      <w:r w:rsidRPr="00144D4F">
        <w:rPr>
          <w:rFonts w:ascii="GHEA Grapalat" w:hAnsi="GHEA Grapalat" w:cs="Sylfaen"/>
          <w:sz w:val="20"/>
          <w:lang w:val="af-ZA"/>
        </w:rPr>
        <w:t xml:space="preserve"> </w:t>
      </w:r>
      <w:r w:rsidRPr="00144D4F">
        <w:rPr>
          <w:rFonts w:ascii="GHEA Grapalat" w:hAnsi="GHEA Grapalat" w:cs="Sylfaen"/>
          <w:sz w:val="20"/>
          <w:lang w:val="hy-AM"/>
        </w:rPr>
        <w:t>հայտեր ներկայացրած մասնակիցների</w:t>
      </w:r>
      <w:r w:rsidRPr="006D2E03">
        <w:rPr>
          <w:rFonts w:ascii="GHEA Grapalat" w:hAnsi="GHEA Grapalat" w:cs="Sylfaen"/>
          <w:sz w:val="20"/>
          <w:lang w:val="hy-AM"/>
        </w:rPr>
        <w:t xml:space="preserve">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lastRenderedPageBreak/>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lastRenderedPageBreak/>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lastRenderedPageBreak/>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lastRenderedPageBreak/>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B902A8">
        <w:rPr>
          <w:rFonts w:ascii="GHEA Grapalat" w:hAnsi="GHEA Grapalat"/>
          <w:b/>
          <w:color w:val="000000"/>
          <w:sz w:val="20"/>
          <w:szCs w:val="20"/>
          <w:lang w:val="hy-AM"/>
        </w:rPr>
        <w:t>ԳՀԱՊՁԲ-ՀՎԿԱԿ-2022-79</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B902A8">
        <w:rPr>
          <w:rFonts w:ascii="GHEA Grapalat" w:hAnsi="GHEA Grapalat"/>
          <w:b/>
          <w:color w:val="000000"/>
          <w:sz w:val="20"/>
          <w:szCs w:val="20"/>
          <w:lang w:val="hy-AM"/>
        </w:rPr>
        <w:t>ԳՀԱՊՁԲ-ՀՎԿԱԿ-2022-79</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B902A8">
        <w:rPr>
          <w:rFonts w:ascii="GHEA Grapalat" w:hAnsi="GHEA Grapalat"/>
          <w:b/>
          <w:color w:val="000000"/>
          <w:sz w:val="20"/>
          <w:szCs w:val="20"/>
          <w:lang w:val="hy-AM"/>
        </w:rPr>
        <w:t>ԳՀԱՊՁԲ-ՀՎԿԱԿ-2022-79</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B902A8">
        <w:rPr>
          <w:rFonts w:ascii="GHEA Grapalat" w:hAnsi="GHEA Grapalat"/>
          <w:b/>
          <w:color w:val="000000"/>
          <w:sz w:val="20"/>
          <w:szCs w:val="20"/>
          <w:lang w:val="hy-AM"/>
        </w:rPr>
        <w:t>ԳՀԱՊՁԲ-ՀՎԿԱԿ-2022-79</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B902A8">
        <w:rPr>
          <w:rFonts w:ascii="GHEA Grapalat" w:hAnsi="GHEA Grapalat"/>
          <w:b/>
          <w:color w:val="000000"/>
          <w:sz w:val="20"/>
          <w:szCs w:val="20"/>
          <w:lang w:val="hy-AM"/>
        </w:rPr>
        <w:t>ԳՀԱՊՁԲ-ՀՎԿԱԿ-2022-79</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E7007C"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7007C"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E7007C"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E7007C"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B902A8">
        <w:rPr>
          <w:rFonts w:ascii="GHEA Grapalat" w:hAnsi="GHEA Grapalat"/>
          <w:b/>
          <w:color w:val="000000"/>
          <w:sz w:val="20"/>
          <w:szCs w:val="20"/>
          <w:u w:val="single"/>
          <w:lang w:val="hy-AM"/>
        </w:rPr>
        <w:t>ԳՀԱՊՁԲ-ՀՎԿԱԿ-2022-79</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B902A8">
        <w:rPr>
          <w:rFonts w:ascii="GHEA Grapalat" w:hAnsi="GHEA Grapalat"/>
          <w:b/>
          <w:color w:val="000000"/>
          <w:sz w:val="20"/>
          <w:szCs w:val="20"/>
          <w:u w:val="single"/>
          <w:lang w:val="hy-AM"/>
        </w:rPr>
        <w:t>ԳՀԱՊՁԲ-ՀՎԿԱԿ-2022-79</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B902A8">
        <w:rPr>
          <w:rFonts w:ascii="GHEA Grapalat" w:hAnsi="GHEA Grapalat"/>
          <w:b/>
          <w:color w:val="000000"/>
          <w:sz w:val="20"/>
          <w:szCs w:val="20"/>
          <w:u w:val="single"/>
          <w:lang w:val="hy-AM"/>
        </w:rPr>
        <w:t>ԳՀԱՊՁԲ-ՀՎԿԱԿ-2022-79</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B902A8">
        <w:rPr>
          <w:rFonts w:ascii="GHEA Grapalat" w:hAnsi="GHEA Grapalat"/>
          <w:b/>
          <w:color w:val="000000"/>
          <w:sz w:val="20"/>
          <w:szCs w:val="20"/>
          <w:u w:val="single"/>
          <w:lang w:val="hy-AM"/>
        </w:rPr>
        <w:t>ԳՀԱՊՁԲ-ՀՎԿԱԿ-2022-79</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902A8">
        <w:rPr>
          <w:rFonts w:ascii="GHEA Grapalat" w:hAnsi="GHEA Grapalat"/>
          <w:b/>
          <w:color w:val="000000"/>
          <w:lang w:val="hy-AM"/>
        </w:rPr>
        <w:t>ԳՀԱՊՁԲ-ՀՎԿԱԿ-2022-79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B902A8">
        <w:rPr>
          <w:rFonts w:ascii="GHEA Grapalat" w:hAnsi="GHEA Grapalat"/>
          <w:b/>
          <w:color w:val="000000"/>
          <w:sz w:val="20"/>
          <w:szCs w:val="20"/>
          <w:lang w:val="hy-AM"/>
        </w:rPr>
        <w:t>ԳՀԱՊՁԲ-ՀՎԿԱԿ-2022-79</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700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700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700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700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E700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902A8">
        <w:rPr>
          <w:rFonts w:ascii="GHEA Grapalat" w:hAnsi="GHEA Grapalat"/>
          <w:b/>
          <w:color w:val="000000"/>
          <w:lang w:val="hy-AM"/>
        </w:rPr>
        <w:t>ԳՀԱՊՁԲ-ՀՎԿԱԿ-2022-79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902A8">
        <w:rPr>
          <w:rFonts w:ascii="GHEA Grapalat" w:hAnsi="GHEA Grapalat"/>
          <w:b/>
          <w:color w:val="000000"/>
          <w:lang w:val="hy-AM"/>
        </w:rPr>
        <w:t>ԳՀԱՊՁԲ-ՀՎԿԱԿ-2022-79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B902A8">
        <w:rPr>
          <w:rFonts w:ascii="GHEA Grapalat" w:hAnsi="GHEA Grapalat"/>
          <w:b/>
          <w:color w:val="000000"/>
          <w:sz w:val="20"/>
          <w:szCs w:val="20"/>
          <w:lang w:val="hy-AM"/>
        </w:rPr>
        <w:t>ԳՀԱՊՁԲ-ՀՎԿԱԿ-2022-79</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700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700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700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700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E700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902A8">
        <w:rPr>
          <w:rFonts w:ascii="GHEA Grapalat" w:hAnsi="GHEA Grapalat"/>
          <w:b/>
          <w:color w:val="000000"/>
          <w:lang w:val="hy-AM"/>
        </w:rPr>
        <w:t>ԳՀԱՊՁԲ-ՀՎԿԱԿ-2022-79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6607F" w:rsidRPr="00A71D81" w:rsidRDefault="0006607F" w:rsidP="0006607F">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71D81">
        <w:rPr>
          <w:rFonts w:ascii="GHEA Grapalat" w:hAnsi="GHEA Grapalat"/>
          <w:sz w:val="20"/>
          <w:szCs w:val="20"/>
          <w:vertAlign w:val="superscript"/>
          <w:lang w:val="hy-AM" w:eastAsia="ru-RU"/>
        </w:rPr>
        <w:t>24</w:t>
      </w:r>
      <w:r w:rsidRPr="00A71D81">
        <w:rPr>
          <w:rStyle w:val="FootnoteReference"/>
          <w:rFonts w:ascii="GHEA Grapalat" w:hAnsi="GHEA Grapalat"/>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360FE4" w:rsidRDefault="00071D1C" w:rsidP="00A5285E">
      <w:pPr>
        <w:jc w:val="right"/>
        <w:rPr>
          <w:rFonts w:ascii="GHEA Grapalat" w:hAnsi="GHEA Grapalat"/>
          <w:i/>
          <w:sz w:val="18"/>
          <w:lang w:val="hy-AM"/>
        </w:rPr>
      </w:pPr>
      <w:r w:rsidRPr="00A71D81">
        <w:rPr>
          <w:rFonts w:ascii="GHEA Grapalat" w:hAnsi="GHEA Grapalat"/>
          <w:sz w:val="20"/>
        </w:rPr>
        <w:br w:type="page"/>
      </w:r>
    </w:p>
    <w:p w:rsidR="00071D1C" w:rsidRPr="00360FE4"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360FE4">
        <w:rPr>
          <w:rFonts w:ascii="GHEA Grapalat" w:hAnsi="GHEA Grapalat"/>
          <w:i/>
          <w:sz w:val="18"/>
          <w:lang w:val="hy-AM"/>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360FE4" w:rsidRDefault="00071D1C" w:rsidP="00EF3662">
      <w:pPr>
        <w:ind w:left="-142" w:firstLine="142"/>
        <w:jc w:val="center"/>
        <w:rPr>
          <w:rFonts w:ascii="GHEA Grapalat" w:hAnsi="GHEA Grapalat" w:cs="Sylfaen"/>
          <w:b/>
          <w:lang w:val="hy-AM"/>
        </w:rPr>
      </w:pPr>
    </w:p>
    <w:p w:rsidR="0038400D" w:rsidRPr="00360FE4"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tblPr>
      <w:tblGrid>
        <w:gridCol w:w="4635"/>
        <w:gridCol w:w="5115"/>
      </w:tblGrid>
      <w:tr w:rsidR="0038400D" w:rsidRPr="00E7007C" w:rsidTr="007A2020">
        <w:trPr>
          <w:tblCellSpacing w:w="7" w:type="dxa"/>
          <w:jc w:val="center"/>
        </w:trPr>
        <w:tc>
          <w:tcPr>
            <w:tcW w:w="0" w:type="auto"/>
            <w:vAlign w:val="center"/>
          </w:tcPr>
          <w:p w:rsidR="0038400D" w:rsidRPr="00A71D81" w:rsidRDefault="007022DA" w:rsidP="007A2020">
            <w:pPr>
              <w:jc w:val="center"/>
              <w:rPr>
                <w:rFonts w:ascii="GHEA Grapalat" w:hAnsi="GHEA Grapalat"/>
                <w:iCs/>
                <w:color w:val="000000"/>
                <w:sz w:val="21"/>
                <w:szCs w:val="21"/>
                <w:lang w:val="pt-BR"/>
              </w:rPr>
            </w:pPr>
            <w:r w:rsidRPr="007022D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98793A">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98793A">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98793A">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98793A">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98793A">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27B" w:rsidRDefault="00E2727B">
      <w:r>
        <w:separator/>
      </w:r>
    </w:p>
  </w:endnote>
  <w:endnote w:type="continuationSeparator" w:id="0">
    <w:p w:rsidR="00E2727B" w:rsidRDefault="00E27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27B" w:rsidRDefault="00E2727B">
      <w:r>
        <w:separator/>
      </w:r>
    </w:p>
  </w:footnote>
  <w:footnote w:type="continuationSeparator" w:id="0">
    <w:p w:rsidR="00E2727B" w:rsidRDefault="00E2727B">
      <w:r>
        <w:continuationSeparator/>
      </w:r>
    </w:p>
  </w:footnote>
  <w:footnote w:id="1">
    <w:p w:rsidR="00E2727B" w:rsidRPr="00762340" w:rsidRDefault="00E2727B"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E2727B" w:rsidRPr="004B72E3" w:rsidRDefault="00E2727B"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2727B" w:rsidRPr="004B72E3" w:rsidRDefault="00E2727B"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E2727B" w:rsidRPr="004B72E3" w:rsidRDefault="00E2727B"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E2727B" w:rsidRPr="000B7538" w:rsidRDefault="00E2727B"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E2727B" w:rsidRPr="000B7538" w:rsidRDefault="00E2727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727B" w:rsidRPr="000B7538" w:rsidRDefault="00E2727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E2727B" w:rsidRPr="00D533CD" w:rsidRDefault="00E2727B"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E2727B" w:rsidRPr="000B7538" w:rsidRDefault="00E2727B"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E2727B" w:rsidRPr="000B7538" w:rsidRDefault="00E2727B"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E2727B" w:rsidRDefault="00E2727B"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E2727B" w:rsidRDefault="00E2727B" w:rsidP="00501A05">
      <w:pPr>
        <w:pStyle w:val="FootnoteText"/>
        <w:rPr>
          <w:rFonts w:ascii="Sylfaen" w:hAnsi="Sylfaen"/>
          <w:lang w:val="hy-AM"/>
        </w:rPr>
      </w:pPr>
    </w:p>
    <w:p w:rsidR="00E2727B" w:rsidRPr="00B462B5" w:rsidRDefault="00E2727B"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E2727B" w:rsidRPr="00B462B5" w:rsidRDefault="00E2727B">
      <w:pPr>
        <w:pStyle w:val="FootnoteText"/>
        <w:rPr>
          <w:rFonts w:ascii="Times New Roman" w:hAnsi="Times New Roman"/>
          <w:vertAlign w:val="superscript"/>
          <w:lang w:val="hy-AM"/>
        </w:rPr>
      </w:pPr>
    </w:p>
  </w:footnote>
  <w:footnote w:id="4">
    <w:p w:rsidR="00E2727B" w:rsidRPr="006265F4" w:rsidRDefault="00E2727B"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E2727B" w:rsidRPr="000B7538" w:rsidRDefault="00E2727B"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2727B" w:rsidRPr="00861BC3" w:rsidRDefault="00E2727B"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E2727B" w:rsidRPr="0085475F" w:rsidRDefault="00E2727B"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E2727B" w:rsidRPr="0085475F" w:rsidRDefault="00E2727B"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E2727B" w:rsidRPr="0085475F" w:rsidRDefault="00E2727B" w:rsidP="005F1C06">
      <w:pPr>
        <w:pStyle w:val="BodyTextIndent3"/>
        <w:spacing w:line="240" w:lineRule="auto"/>
        <w:ind w:left="142" w:firstLine="0"/>
        <w:rPr>
          <w:rFonts w:ascii="GHEA Grapalat" w:hAnsi="GHEA Grapalat"/>
          <w:i/>
          <w:sz w:val="16"/>
          <w:szCs w:val="16"/>
          <w:lang w:val="af-ZA" w:eastAsia="ru-RU"/>
        </w:rPr>
      </w:pPr>
    </w:p>
    <w:p w:rsidR="00E2727B" w:rsidRPr="0085475F" w:rsidRDefault="00E2727B"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E2727B" w:rsidRPr="0085475F" w:rsidRDefault="00E2727B" w:rsidP="005F1C06">
      <w:pPr>
        <w:pStyle w:val="FootnoteText"/>
        <w:jc w:val="both"/>
        <w:rPr>
          <w:rFonts w:ascii="GHEA Grapalat" w:hAnsi="GHEA Grapalat"/>
          <w:i/>
          <w:sz w:val="16"/>
          <w:szCs w:val="16"/>
          <w:lang w:val="af-ZA"/>
        </w:rPr>
      </w:pPr>
    </w:p>
    <w:p w:rsidR="00E2727B" w:rsidRPr="0085475F" w:rsidRDefault="00E2727B"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E2727B" w:rsidRPr="00BF58CA" w:rsidRDefault="00E2727B" w:rsidP="005F1C06">
      <w:pPr>
        <w:pStyle w:val="FootnoteText"/>
        <w:jc w:val="both"/>
        <w:rPr>
          <w:rFonts w:ascii="GHEA Grapalat" w:hAnsi="GHEA Grapalat"/>
          <w:i/>
          <w:sz w:val="16"/>
          <w:szCs w:val="16"/>
          <w:lang w:val="hy-AM"/>
        </w:rPr>
      </w:pPr>
    </w:p>
    <w:p w:rsidR="00E2727B" w:rsidRPr="00B20703" w:rsidDel="006C3873" w:rsidRDefault="00E2727B" w:rsidP="00CE3A99">
      <w:pPr>
        <w:jc w:val="both"/>
        <w:rPr>
          <w:del w:id="5" w:author="User" w:date="2019-05-26T09:52:00Z"/>
          <w:rFonts w:ascii="GHEA Grapalat" w:hAnsi="GHEA Grapalat" w:cs="Sylfaen"/>
          <w:sz w:val="20"/>
          <w:lang w:val="hy-AM"/>
        </w:rPr>
      </w:pPr>
    </w:p>
  </w:footnote>
  <w:footnote w:id="7">
    <w:p w:rsidR="00E2727B" w:rsidRPr="006265F4" w:rsidRDefault="00E2727B"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E2727B" w:rsidRPr="006265F4" w:rsidRDefault="00E2727B"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E2727B" w:rsidRPr="006265F4" w:rsidDel="00856FDE" w:rsidRDefault="00E2727B" w:rsidP="00B2572B">
      <w:pPr>
        <w:pStyle w:val="FootnoteText"/>
        <w:rPr>
          <w:del w:id="8" w:author="User" w:date="2019-05-26T09:57:00Z"/>
          <w:i/>
          <w:lang w:val="af-ZA"/>
        </w:rPr>
      </w:pPr>
    </w:p>
  </w:footnote>
  <w:footnote w:id="8">
    <w:p w:rsidR="00E2727B" w:rsidRPr="006265F4" w:rsidRDefault="00E2727B"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2727B" w:rsidRPr="006265F4" w:rsidDel="007942E8" w:rsidRDefault="00E2727B"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E2727B" w:rsidRPr="006265F4" w:rsidDel="002877FC" w:rsidRDefault="00E2727B"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E2727B" w:rsidRPr="006265F4" w:rsidDel="002877FC" w:rsidRDefault="00E2727B"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06607F" w:rsidRPr="008C7473" w:rsidRDefault="0006607F" w:rsidP="0006607F">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0C9"/>
    <w:rsid w:val="00017484"/>
    <w:rsid w:val="000206DA"/>
    <w:rsid w:val="00020C83"/>
    <w:rsid w:val="00021831"/>
    <w:rsid w:val="00021C2E"/>
    <w:rsid w:val="00022E84"/>
    <w:rsid w:val="00023384"/>
    <w:rsid w:val="000238FE"/>
    <w:rsid w:val="000246E6"/>
    <w:rsid w:val="00024A7D"/>
    <w:rsid w:val="00025353"/>
    <w:rsid w:val="00025467"/>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07F"/>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33B"/>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D4F"/>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39C7"/>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A651F"/>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3DFB"/>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65C"/>
    <w:rsid w:val="00230B12"/>
    <w:rsid w:val="00230C8F"/>
    <w:rsid w:val="0023354E"/>
    <w:rsid w:val="00234E5D"/>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8E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335"/>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1EE"/>
    <w:rsid w:val="002E1B5B"/>
    <w:rsid w:val="002E3165"/>
    <w:rsid w:val="002E33D8"/>
    <w:rsid w:val="002E3B99"/>
    <w:rsid w:val="002E4305"/>
    <w:rsid w:val="002E530A"/>
    <w:rsid w:val="002E531D"/>
    <w:rsid w:val="002E62B5"/>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598F"/>
    <w:rsid w:val="003465D8"/>
    <w:rsid w:val="003468B8"/>
    <w:rsid w:val="00347499"/>
    <w:rsid w:val="0034769E"/>
    <w:rsid w:val="0034777A"/>
    <w:rsid w:val="00350018"/>
    <w:rsid w:val="003500D1"/>
    <w:rsid w:val="00350C85"/>
    <w:rsid w:val="0035131C"/>
    <w:rsid w:val="00352DB8"/>
    <w:rsid w:val="00353890"/>
    <w:rsid w:val="00355533"/>
    <w:rsid w:val="0035555B"/>
    <w:rsid w:val="003572A0"/>
    <w:rsid w:val="003579C1"/>
    <w:rsid w:val="00357A11"/>
    <w:rsid w:val="00357A33"/>
    <w:rsid w:val="00357AA2"/>
    <w:rsid w:val="00357D48"/>
    <w:rsid w:val="00357E1B"/>
    <w:rsid w:val="00360FE4"/>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2E8"/>
    <w:rsid w:val="00395D6D"/>
    <w:rsid w:val="00395F9B"/>
    <w:rsid w:val="0039646A"/>
    <w:rsid w:val="00396D60"/>
    <w:rsid w:val="0039708B"/>
    <w:rsid w:val="003972CC"/>
    <w:rsid w:val="0039754F"/>
    <w:rsid w:val="00397DC0"/>
    <w:rsid w:val="003A0A31"/>
    <w:rsid w:val="003A145D"/>
    <w:rsid w:val="003A1602"/>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3EB"/>
    <w:rsid w:val="003C14BE"/>
    <w:rsid w:val="003C1A7E"/>
    <w:rsid w:val="003C29C6"/>
    <w:rsid w:val="003C2B7E"/>
    <w:rsid w:val="003C2BAE"/>
    <w:rsid w:val="003C2BDB"/>
    <w:rsid w:val="003C2BDC"/>
    <w:rsid w:val="003C3660"/>
    <w:rsid w:val="003C3E7A"/>
    <w:rsid w:val="003C4576"/>
    <w:rsid w:val="003C50C8"/>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348"/>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3C9E"/>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4C6"/>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BF"/>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0B60"/>
    <w:rsid w:val="006C1293"/>
    <w:rsid w:val="006C12EC"/>
    <w:rsid w:val="006C135E"/>
    <w:rsid w:val="006C1D25"/>
    <w:rsid w:val="006C3115"/>
    <w:rsid w:val="006C3873"/>
    <w:rsid w:val="006C3909"/>
    <w:rsid w:val="006C459C"/>
    <w:rsid w:val="006C47F0"/>
    <w:rsid w:val="006C587E"/>
    <w:rsid w:val="006C679A"/>
    <w:rsid w:val="006C778B"/>
    <w:rsid w:val="006C7B6E"/>
    <w:rsid w:val="006C7FE2"/>
    <w:rsid w:val="006D0479"/>
    <w:rsid w:val="006D0B02"/>
    <w:rsid w:val="006D0D6F"/>
    <w:rsid w:val="006D1826"/>
    <w:rsid w:val="006D1BA0"/>
    <w:rsid w:val="006D1CE6"/>
    <w:rsid w:val="006D2E03"/>
    <w:rsid w:val="006D3BD4"/>
    <w:rsid w:val="006D3D3F"/>
    <w:rsid w:val="006D4E1D"/>
    <w:rsid w:val="006D5516"/>
    <w:rsid w:val="006D5E0B"/>
    <w:rsid w:val="006D6150"/>
    <w:rsid w:val="006D6447"/>
    <w:rsid w:val="006D67D5"/>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22D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4796E"/>
    <w:rsid w:val="0075012D"/>
    <w:rsid w:val="00750406"/>
    <w:rsid w:val="0075067F"/>
    <w:rsid w:val="00750AED"/>
    <w:rsid w:val="00751116"/>
    <w:rsid w:val="007525C0"/>
    <w:rsid w:val="00752B64"/>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05DA"/>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6F08"/>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4DB6"/>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ACA"/>
    <w:rsid w:val="008A5CEA"/>
    <w:rsid w:val="008A6AF5"/>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062"/>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6EDE"/>
    <w:rsid w:val="009771B9"/>
    <w:rsid w:val="009775DB"/>
    <w:rsid w:val="009813C4"/>
    <w:rsid w:val="00981540"/>
    <w:rsid w:val="0098242F"/>
    <w:rsid w:val="0098244A"/>
    <w:rsid w:val="00983AF5"/>
    <w:rsid w:val="00984456"/>
    <w:rsid w:val="00984BDB"/>
    <w:rsid w:val="009851B0"/>
    <w:rsid w:val="00985291"/>
    <w:rsid w:val="009852C7"/>
    <w:rsid w:val="00987679"/>
    <w:rsid w:val="0098793A"/>
    <w:rsid w:val="00987E76"/>
    <w:rsid w:val="00990375"/>
    <w:rsid w:val="00990561"/>
    <w:rsid w:val="00990C42"/>
    <w:rsid w:val="009911F4"/>
    <w:rsid w:val="00993191"/>
    <w:rsid w:val="0099359D"/>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66F"/>
    <w:rsid w:val="009D6D1A"/>
    <w:rsid w:val="009D78BC"/>
    <w:rsid w:val="009E0111"/>
    <w:rsid w:val="009E1525"/>
    <w:rsid w:val="009E19C7"/>
    <w:rsid w:val="009E2620"/>
    <w:rsid w:val="009E27FC"/>
    <w:rsid w:val="009E35C5"/>
    <w:rsid w:val="009E38B9"/>
    <w:rsid w:val="009E3F0B"/>
    <w:rsid w:val="009E45F3"/>
    <w:rsid w:val="009E4A0F"/>
    <w:rsid w:val="009E7100"/>
    <w:rsid w:val="009E7E0A"/>
    <w:rsid w:val="009F0660"/>
    <w:rsid w:val="009F06BA"/>
    <w:rsid w:val="009F18D0"/>
    <w:rsid w:val="009F1FF7"/>
    <w:rsid w:val="009F264F"/>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2FDC"/>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1B4A"/>
    <w:rsid w:val="00A42216"/>
    <w:rsid w:val="00A42D1F"/>
    <w:rsid w:val="00A42E71"/>
    <w:rsid w:val="00A42FBA"/>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285E"/>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3A6"/>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02A8"/>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1E8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D6B"/>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07743"/>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2E22"/>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2B62"/>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C83"/>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27B"/>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7C"/>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32A"/>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EF3"/>
    <w:rsid w:val="00F63223"/>
    <w:rsid w:val="00F64BF8"/>
    <w:rsid w:val="00F64DF9"/>
    <w:rsid w:val="00F658E7"/>
    <w:rsid w:val="00F676CB"/>
    <w:rsid w:val="00F67946"/>
    <w:rsid w:val="00F67CD4"/>
    <w:rsid w:val="00F7009A"/>
    <w:rsid w:val="00F70A3D"/>
    <w:rsid w:val="00F70E55"/>
    <w:rsid w:val="00F7119C"/>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BCF"/>
    <w:rsid w:val="00FD3C72"/>
    <w:rsid w:val="00FD4DA5"/>
    <w:rsid w:val="00FD4DBF"/>
    <w:rsid w:val="00FD57B8"/>
    <w:rsid w:val="00FD5AE8"/>
    <w:rsid w:val="00FD7291"/>
    <w:rsid w:val="00FD7772"/>
    <w:rsid w:val="00FE0A29"/>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9C62C-9AE4-42C5-A854-9205C4343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71</Pages>
  <Words>17150</Words>
  <Characters>132326</Characters>
  <Application>Microsoft Office Word</Application>
  <DocSecurity>0</DocSecurity>
  <Lines>1102</Lines>
  <Paragraphs>298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149178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231</cp:revision>
  <cp:lastPrinted>2018-02-16T07:12:00Z</cp:lastPrinted>
  <dcterms:created xsi:type="dcterms:W3CDTF">2022-05-30T17:01:00Z</dcterms:created>
  <dcterms:modified xsi:type="dcterms:W3CDTF">2022-09-28T12:44:00Z</dcterms:modified>
</cp:coreProperties>
</file>