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p>
    <w:p w:rsidR="008516DE" w:rsidRPr="001E66DB" w:rsidRDefault="00A96930" w:rsidP="001E66DB">
      <w:pPr>
        <w:pStyle w:val="BodyTextIndent"/>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rPr>
        <w:t>2</w:t>
      </w:r>
      <w:r w:rsidR="00656726">
        <w:rPr>
          <w:rFonts w:ascii="GHEA Grapalat" w:hAnsi="GHEA Grapalat"/>
          <w:i w:val="0"/>
          <w:sz w:val="24"/>
          <w:szCs w:val="24"/>
          <w:lang w:val="hy-AM"/>
        </w:rPr>
        <w:t>2</w:t>
      </w:r>
      <w:r w:rsidR="008516DE" w:rsidRPr="001E66DB">
        <w:rPr>
          <w:rFonts w:ascii="GHEA Grapalat" w:hAnsi="GHEA Grapalat"/>
          <w:i w:val="0"/>
          <w:sz w:val="24"/>
          <w:szCs w:val="24"/>
        </w:rPr>
        <w:t xml:space="preserve">-го </w:t>
      </w:r>
      <w:r w:rsidR="00656726">
        <w:rPr>
          <w:rFonts w:ascii="GHEA Grapalat" w:hAnsi="GHEA Grapalat"/>
          <w:i w:val="0"/>
          <w:sz w:val="24"/>
          <w:szCs w:val="24"/>
        </w:rPr>
        <w:t>но</w:t>
      </w:r>
      <w:r w:rsidR="005740A9">
        <w:rPr>
          <w:rFonts w:ascii="GHEA Grapalat" w:hAnsi="GHEA Grapalat"/>
          <w:i w:val="0"/>
          <w:sz w:val="24"/>
          <w:szCs w:val="24"/>
        </w:rPr>
        <w:t>ября</w:t>
      </w:r>
      <w:r w:rsidR="008516DE"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3E3450">
        <w:rPr>
          <w:rFonts w:ascii="GHEA Grapalat" w:hAnsi="GHEA Grapalat"/>
          <w:i w:val="0"/>
          <w:sz w:val="24"/>
          <w:szCs w:val="24"/>
        </w:rPr>
        <w:t>GHAPDzB-HVKAK-2021-</w:t>
      </w:r>
      <w:r w:rsidR="00656726">
        <w:rPr>
          <w:rFonts w:ascii="GHEA Grapalat" w:hAnsi="GHEA Grapalat"/>
          <w:i w:val="0"/>
          <w:sz w:val="24"/>
          <w:szCs w:val="24"/>
          <w:lang w:val="hy-AM"/>
        </w:rPr>
        <w:t>94</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r w:rsidRPr="00DB23E1">
        <w:t>Гераци</w:t>
      </w:r>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656726" w:rsidRPr="003A706B">
        <w:rPr>
          <w:rFonts w:cs="Arial LatArm"/>
          <w:b/>
          <w:spacing w:val="6"/>
        </w:rPr>
        <w:t>реагенто</w:t>
      </w:r>
      <w:r w:rsidR="00656726" w:rsidRPr="00ED0E10">
        <w:rPr>
          <w:rFonts w:cs="Arial LatArm"/>
          <w:b/>
          <w:spacing w:val="6"/>
        </w:rPr>
        <w:t>в</w:t>
      </w:r>
      <w:r w:rsidR="00656726" w:rsidRPr="00512AB8">
        <w:rPr>
          <w:rFonts w:cs="Arial LatArm"/>
          <w:b/>
          <w:spacing w:val="6"/>
        </w:rPr>
        <w:t xml:space="preserve"> и </w:t>
      </w:r>
      <w:r w:rsidR="00656726">
        <w:rPr>
          <w:b/>
          <w:lang w:val="af-ZA"/>
        </w:rPr>
        <w:t>лабораторных</w:t>
      </w:r>
      <w:r w:rsidR="00656726">
        <w:rPr>
          <w:rFonts w:cs="Arial LatArm"/>
          <w:b/>
          <w:lang w:val="af-ZA"/>
        </w:rPr>
        <w:t xml:space="preserve"> </w:t>
      </w:r>
      <w:r w:rsidR="00656726">
        <w:rPr>
          <w:b/>
          <w:lang w:val="af-ZA"/>
        </w:rPr>
        <w:t>принадлежностей</w:t>
      </w:r>
      <w:r w:rsidR="005740A9">
        <w:t xml:space="preserve"> </w:t>
      </w:r>
      <w:r>
        <w:t>(далее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r w:rsidRPr="000811C1">
        <w:t>Условия</w:t>
      </w:r>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5740A9">
        <w:rPr>
          <w:b/>
        </w:rPr>
        <w:t>6</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r>
        <w:t>на</w:t>
      </w:r>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Pr="00467CD8">
        <w:rPr>
          <w:b/>
        </w:rPr>
        <w:t>Гераци</w:t>
      </w:r>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551DC4">
        <w:rPr>
          <w:b/>
        </w:rPr>
        <w:t>1</w:t>
      </w:r>
      <w:r w:rsidR="00A96930">
        <w:rPr>
          <w:b/>
        </w:rPr>
        <w:t>0</w:t>
      </w:r>
      <w:r w:rsidR="00551DC4">
        <w:rPr>
          <w:b/>
        </w:rPr>
        <w:t>:00</w:t>
      </w:r>
      <w:r w:rsidR="009C4B38">
        <w:rPr>
          <w:b/>
        </w:rPr>
        <w:t xml:space="preserve"> часов</w:t>
      </w:r>
      <w:r w:rsidR="009C4B38">
        <w:rPr>
          <w:rFonts w:cs="Arial LatArm"/>
          <w:b/>
        </w:rPr>
        <w:t xml:space="preserve"> </w:t>
      </w:r>
      <w:r w:rsidR="005740A9">
        <w:rPr>
          <w:b/>
        </w:rPr>
        <w:t>7</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r w:rsidRPr="00EA2C86">
        <w:rPr>
          <w:rFonts w:cs="Arial LatArm"/>
          <w:b/>
        </w:rPr>
        <w:t>.</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Pr="00EA2C86">
        <w:rPr>
          <w:b/>
        </w:rPr>
        <w:t>Гераци</w:t>
      </w:r>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xml:space="preserve">, в </w:t>
      </w:r>
      <w:r w:rsidR="00551DC4">
        <w:rPr>
          <w:b/>
        </w:rPr>
        <w:t>1</w:t>
      </w:r>
      <w:r w:rsidR="00A96930">
        <w:rPr>
          <w:b/>
        </w:rPr>
        <w:t>0</w:t>
      </w:r>
      <w:r w:rsidR="00551DC4">
        <w:rPr>
          <w:b/>
        </w:rPr>
        <w:t>:00</w:t>
      </w:r>
      <w:r w:rsidRPr="00EA2C86">
        <w:rPr>
          <w:b/>
        </w:rPr>
        <w:t xml:space="preserve"> часов</w:t>
      </w:r>
      <w:r w:rsidRPr="00EA2C86">
        <w:rPr>
          <w:rFonts w:cs="Arial LatArm"/>
          <w:b/>
        </w:rPr>
        <w:t xml:space="preserve"> </w:t>
      </w:r>
      <w:r w:rsidR="00656726">
        <w:rPr>
          <w:b/>
        </w:rPr>
        <w:t>30</w:t>
      </w:r>
      <w:r w:rsidRPr="00EA2C86">
        <w:rPr>
          <w:b/>
        </w:rPr>
        <w:t>-го</w:t>
      </w:r>
      <w:r w:rsidRPr="00EA2C86">
        <w:rPr>
          <w:rFonts w:cs="Arial LatArm"/>
          <w:b/>
        </w:rPr>
        <w:t xml:space="preserve"> </w:t>
      </w:r>
      <w:r w:rsidR="005740A9">
        <w:rPr>
          <w:b/>
        </w:rPr>
        <w:t>ноября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r w:rsidRPr="004B4B72">
        <w:t>рассматривающее</w:t>
      </w:r>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r w:rsidRPr="009044F1">
        <w:t>Мелик</w:t>
      </w:r>
      <w:r w:rsidRPr="009044F1">
        <w:rPr>
          <w:rFonts w:cs="Arial LatArm"/>
        </w:rPr>
        <w:t>-</w:t>
      </w:r>
      <w:r w:rsidRPr="009044F1">
        <w:t>Адамяна</w:t>
      </w:r>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r w:rsidRPr="009044F1">
        <w:t>драмов</w:t>
      </w:r>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r w:rsidR="00551DC4">
        <w:rPr>
          <w:b/>
        </w:rPr>
        <w:t>Погосян Вануи</w:t>
      </w:r>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A96930">
        <w:t>012-80-80-83 (6014)</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3E3450">
        <w:rPr>
          <w:i/>
        </w:rPr>
        <w:t>GHAPDzB-HVKAK-2021-</w:t>
      </w:r>
      <w:r w:rsidR="00656726">
        <w:rPr>
          <w:i/>
        </w:rPr>
        <w:t>94</w:t>
      </w:r>
      <w:r w:rsidRPr="00C756FC">
        <w:rPr>
          <w:i/>
        </w:rPr>
        <w:t>»</w:t>
      </w:r>
      <w:r w:rsidRPr="00C756FC">
        <w:rPr>
          <w:i/>
        </w:rPr>
        <w:br/>
        <w:t xml:space="preserve">  № 1 от </w:t>
      </w:r>
      <w:r w:rsidR="00A96930">
        <w:rPr>
          <w:i/>
        </w:rPr>
        <w:t>2</w:t>
      </w:r>
      <w:r w:rsidR="00656726">
        <w:rPr>
          <w:i/>
        </w:rPr>
        <w:t>2</w:t>
      </w:r>
      <w:r w:rsidRPr="00C756FC">
        <w:rPr>
          <w:i/>
        </w:rPr>
        <w:t xml:space="preserve">-го </w:t>
      </w:r>
      <w:r w:rsidR="00656726">
        <w:rPr>
          <w:i/>
        </w:rPr>
        <w:t>но</w:t>
      </w:r>
      <w:r w:rsidR="005740A9">
        <w:rPr>
          <w:i/>
        </w:rPr>
        <w:t>ября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656726" w:rsidRPr="00B33645">
        <w:rPr>
          <w:b/>
        </w:rPr>
        <w:t xml:space="preserve">РЕАГЕНТОВ И </w:t>
      </w:r>
      <w:r w:rsidR="00656726" w:rsidRPr="00C756FC">
        <w:rPr>
          <w:b/>
        </w:rPr>
        <w:t>ЛАБОРАТОРНЫХ ПРИНАДЛЕЖНОСТЕЙ</w:t>
      </w:r>
      <w:r w:rsidR="005740A9" w:rsidRPr="00C756FC">
        <w:rPr>
          <w:b/>
        </w:rPr>
        <w:t xml:space="preserve"> </w:t>
      </w:r>
      <w:r w:rsidR="00B33645" w:rsidRPr="00C756FC">
        <w:rPr>
          <w:b/>
        </w:rPr>
        <w:t xml:space="preserve">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656726" w:rsidRPr="00B33645">
        <w:rPr>
          <w:b/>
        </w:rPr>
        <w:t xml:space="preserve">РЕАГЕНТОВ И </w:t>
      </w:r>
      <w:r w:rsidR="00656726" w:rsidRPr="00C756FC">
        <w:rPr>
          <w:b/>
        </w:rPr>
        <w:t>ЛАБОРАТОРНЫХ ПРИНАДЛЕЖНОСТЕЙ</w:t>
      </w:r>
      <w:r w:rsidR="00FA3176" w:rsidRPr="00274A77">
        <w:rPr>
          <w:b/>
        </w:rPr>
        <w:t xml:space="preserve"> </w:t>
      </w:r>
      <w:r w:rsidR="007059A4" w:rsidRPr="00274A77">
        <w:rPr>
          <w:b/>
        </w:rPr>
        <w:t xml:space="preserve">ДЛЯ НУЖД ГНО </w:t>
      </w:r>
      <w:r w:rsidRPr="00274A77">
        <w:rPr>
          <w:b/>
        </w:rPr>
        <w:t xml:space="preserve">«НАЦИОНАЛЬНОГО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r w:rsidR="003D0E3C">
        <w:t>ото</w:t>
      </w:r>
      <w:r w:rsidR="003D0E3C" w:rsidRPr="003D0E3C">
        <w:t>бранным участником</w:t>
      </w:r>
      <w:r w:rsidR="003D0E3C">
        <w:t>-</w:t>
      </w:r>
      <w:r w:rsidR="003D0E3C" w:rsidRPr="003D0E3C">
        <w:t>условия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3E3450">
        <w:rPr>
          <w:b/>
          <w:sz w:val="22"/>
          <w:szCs w:val="22"/>
        </w:rPr>
        <w:t>GHAPDzB-HVKAK-2021-</w:t>
      </w:r>
      <w:r w:rsidR="00656726">
        <w:rPr>
          <w:b/>
          <w:sz w:val="22"/>
          <w:szCs w:val="22"/>
        </w:rPr>
        <w:t>94</w:t>
      </w:r>
      <w:r w:rsidRPr="000C6117">
        <w:rPr>
          <w:b/>
          <w:sz w:val="22"/>
          <w:szCs w:val="22"/>
        </w:rPr>
        <w:t>»</w:t>
      </w:r>
      <w:r w:rsidRPr="006D2DF7">
        <w:t xml:space="preserve"> (далее — процедура).</w:t>
      </w:r>
    </w:p>
    <w:p w:rsidR="00713E87" w:rsidRPr="000B2CFA" w:rsidRDefault="00713E87" w:rsidP="00CD65C1">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Default="00790ACD" w:rsidP="00CD65C1">
      <w:pPr>
        <w:rPr>
          <w:rFonts w:cs="Arial LatArm"/>
        </w:rPr>
      </w:pPr>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656726" w:rsidRPr="00B33645">
        <w:rPr>
          <w:b/>
        </w:rPr>
        <w:t xml:space="preserve">реагентов и </w:t>
      </w:r>
      <w:r w:rsidR="00656726" w:rsidRPr="00C756FC">
        <w:rPr>
          <w:b/>
        </w:rPr>
        <w:t>лабораторных принадлежностей</w:t>
      </w:r>
      <w:r w:rsidR="00656726" w:rsidRPr="009044F1">
        <w:t xml:space="preserve"> </w:t>
      </w:r>
      <w:r w:rsidRPr="009044F1">
        <w:t>(далее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656726">
        <w:rPr>
          <w:b/>
        </w:rPr>
        <w:t>5</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p w:rsidR="00656726" w:rsidRPr="00B53C19" w:rsidRDefault="00656726" w:rsidP="00CD65C1"/>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565A8E" w:rsidRDefault="00790ACD" w:rsidP="00656726">
            <w:r w:rsidRPr="00E47DF9">
              <w:rPr>
                <w:lang w:val="en-US"/>
              </w:rPr>
              <w:t>1-</w:t>
            </w:r>
            <w:r w:rsidR="00656726">
              <w:t>5</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органа которых в течение </w:t>
      </w:r>
      <w:r w:rsidRPr="009044F1">
        <w:lastRenderedPageBreak/>
        <w:t>трех лет, предшествующих дню подачи заявки, были осуждены за</w:t>
      </w:r>
      <w:r w:rsidR="003240F7">
        <w:rPr>
          <w:rFonts w:ascii="Courier New" w:hAnsi="Courier New" w:cs="Courier New"/>
          <w:lang w:val="en-US"/>
        </w:rPr>
        <w:t> </w:t>
      </w:r>
      <w:r w:rsidRPr="009044F1">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r w:rsidRPr="009044F1">
        <w:t>4)</w:t>
      </w:r>
      <w:r w:rsidR="00E1385B" w:rsidRPr="003A1EBB">
        <w:tab/>
      </w:r>
      <w:r w:rsidRPr="009044F1">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lastRenderedPageBreak/>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r w:rsidRPr="009044F1">
        <w:t>б.</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w:t>
      </w:r>
      <w:r w:rsidR="00A425E2" w:rsidRPr="00205170">
        <w:lastRenderedPageBreak/>
        <w:t xml:space="preserve">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lastRenderedPageBreak/>
        <w:t>приглашением</w:t>
      </w:r>
      <w:r w:rsidRPr="007D4470">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r w:rsidR="00F9791A">
        <w:t>ое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Участник может подать заявку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r w:rsidR="0069157D" w:rsidRPr="00E063D7">
        <w:rPr>
          <w:b/>
          <w:sz w:val="22"/>
          <w:szCs w:val="22"/>
        </w:rPr>
        <w:t>Ереван, ул. М.Гераци</w:t>
      </w:r>
      <w:r w:rsidR="0069157D" w:rsidRPr="00E063D7">
        <w:rPr>
          <w:sz w:val="22"/>
          <w:szCs w:val="22"/>
        </w:rPr>
        <w:t xml:space="preserve">, не позднее, чем </w:t>
      </w:r>
      <w:r w:rsidR="0069157D">
        <w:rPr>
          <w:b/>
          <w:sz w:val="22"/>
          <w:szCs w:val="22"/>
        </w:rPr>
        <w:t xml:space="preserve">до </w:t>
      </w:r>
      <w:r w:rsidR="00551DC4">
        <w:rPr>
          <w:b/>
          <w:sz w:val="22"/>
          <w:szCs w:val="22"/>
        </w:rPr>
        <w:t>1</w:t>
      </w:r>
      <w:r w:rsidR="00565A8E">
        <w:rPr>
          <w:b/>
          <w:sz w:val="22"/>
          <w:szCs w:val="22"/>
        </w:rPr>
        <w:t>0</w:t>
      </w:r>
      <w:r w:rsidR="00551DC4">
        <w:rPr>
          <w:b/>
          <w:sz w:val="22"/>
          <w:szCs w:val="22"/>
        </w:rPr>
        <w:t>:00</w:t>
      </w:r>
      <w:r w:rsidR="0069157D">
        <w:rPr>
          <w:b/>
          <w:sz w:val="22"/>
          <w:szCs w:val="22"/>
        </w:rPr>
        <w:t xml:space="preserve"> часов </w:t>
      </w:r>
      <w:r w:rsidR="005740A9">
        <w:rPr>
          <w:b/>
          <w:sz w:val="22"/>
          <w:szCs w:val="22"/>
        </w:rPr>
        <w:t>7</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r w:rsidR="00551DC4">
        <w:rPr>
          <w:b/>
        </w:rPr>
        <w:t>Погосян Вануи</w:t>
      </w:r>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lastRenderedPageBreak/>
        <w:t>1) утвержденное им заявление-объявление, предусмотренное пунктом 2.1 части 2 настоящего приглашения</w:t>
      </w:r>
      <w:r w:rsidR="003C5795">
        <w:rPr>
          <w:lang w:val="hy-AM"/>
        </w:rPr>
        <w:t xml:space="preserve"> </w:t>
      </w:r>
      <w:r w:rsidR="003C5795">
        <w:t xml:space="preserve">указав адрес электронной почты, учетный номер налогоплательщика, адрес деятельности и номер телефона </w:t>
      </w:r>
      <w:r>
        <w:t>,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65A8E" w:rsidP="00565A8E">
      <w:pPr>
        <w:ind w:firstLine="0"/>
      </w:pPr>
      <w:r>
        <w:t xml:space="preserve">     </w:t>
      </w:r>
      <w:r w:rsidR="005F25EF">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565A8E" w:rsidRPr="00650DCD" w:rsidRDefault="00565A8E" w:rsidP="00565A8E">
      <w:pPr>
        <w:pStyle w:val="norm"/>
        <w:spacing w:after="160" w:line="240" w:lineRule="auto"/>
        <w:ind w:firstLine="284"/>
        <w:rPr>
          <w:rFonts w:ascii="GHEA Grapalat" w:hAnsi="GHEA Grapalat"/>
          <w:sz w:val="24"/>
          <w:szCs w:val="24"/>
        </w:rPr>
      </w:pPr>
      <w:r>
        <w:rPr>
          <w:rFonts w:ascii="GHEA Grapalat" w:hAnsi="GHEA Grapalat"/>
          <w:sz w:val="24"/>
          <w:szCs w:val="24"/>
        </w:rPr>
        <w:t xml:space="preserve">    </w:t>
      </w:r>
      <w:r w:rsidRPr="00650DCD">
        <w:rPr>
          <w:rFonts w:ascii="GHEA Grapalat" w:hAnsi="GHEA Grapalat"/>
          <w:sz w:val="24"/>
          <w:szCs w:val="24"/>
        </w:rPr>
        <w:t>д</w:t>
      </w:r>
      <w:r w:rsidR="001361B2">
        <w:rPr>
          <w:rFonts w:cs="Arial Armenian"/>
        </w:rPr>
        <w:t xml:space="preserve">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lastRenderedPageBreak/>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r w:rsidRPr="009044F1">
        <w:t>б</w:t>
      </w:r>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r w:rsidRPr="00B9778A">
        <w:t>более</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r w:rsidR="00413595">
        <w:t>лумы</w:t>
      </w:r>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
    <w:p w:rsidR="00A45946" w:rsidRPr="009044F1" w:rsidRDefault="00C8055A" w:rsidP="00CD65C1">
      <w:r w:rsidRPr="009044F1">
        <w:lastRenderedPageBreak/>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5740A9">
        <w:rPr>
          <w:b/>
        </w:rPr>
        <w:t>7</w:t>
      </w:r>
      <w:r>
        <w:rPr>
          <w:b/>
        </w:rPr>
        <w:t>-</w:t>
      </w:r>
      <w:r w:rsidRPr="0092171F">
        <w:rPr>
          <w:b/>
        </w:rPr>
        <w:t>о</w:t>
      </w:r>
      <w:r w:rsidRPr="006D693E">
        <w:rPr>
          <w:b/>
        </w:rPr>
        <w:t xml:space="preserve">й день в </w:t>
      </w:r>
      <w:r w:rsidR="00551DC4">
        <w:rPr>
          <w:b/>
        </w:rPr>
        <w:t>1</w:t>
      </w:r>
      <w:r w:rsidR="00565A8E">
        <w:rPr>
          <w:b/>
        </w:rPr>
        <w:t>0</w:t>
      </w:r>
      <w:r w:rsidR="00551DC4">
        <w:rPr>
          <w:b/>
        </w:rPr>
        <w:t>:00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D65C1">
      <w:r>
        <w:t>б.</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семдесять пять</w:t>
      </w:r>
      <w:r>
        <w:t xml:space="preserve"> лотов</w:t>
      </w:r>
      <w:r w:rsidR="00CA7C54">
        <w:t>-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 xml:space="preserve">"Удовлетворительно" оцениваются заявки, соответствующие </w:t>
      </w:r>
      <w:r w:rsidRPr="009044F1">
        <w:lastRenderedPageBreak/>
        <w:t>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r w:rsidR="008C0736" w:rsidRPr="009044F1">
        <w:t>драмом</w:t>
      </w:r>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lastRenderedPageBreak/>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r w:rsidRPr="009044F1">
        <w:t>б</w:t>
      </w:r>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r w:rsidRPr="009044F1">
        <w:t>истечения</w:t>
      </w:r>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r w:rsidR="00927888" w:rsidRPr="009044F1">
        <w:t xml:space="preserve"> </w:t>
      </w:r>
      <w:r w:rsidR="00927888">
        <w:t xml:space="preserve"> </w:t>
      </w:r>
      <w:r w:rsidRPr="009044F1">
        <w:t>,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r>
        <w:t>ж</w:t>
      </w:r>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w:t>
      </w:r>
      <w:r w:rsidRPr="009044F1">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r w:rsidR="00AD2081" w:rsidRPr="00AD2081">
        <w:t>заявки</w:t>
      </w:r>
      <w:r w:rsidR="00855622">
        <w:rPr>
          <w:rFonts w:cs="Sylfaen"/>
        </w:rPr>
        <w:t>.</w:t>
      </w:r>
      <w:r w:rsidR="003B3E74" w:rsidRPr="003B3E74">
        <w:t>Если</w:t>
      </w:r>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w:t>
      </w:r>
      <w:r w:rsidRPr="009044F1">
        <w:lastRenderedPageBreak/>
        <w:t xml:space="preserve">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Не позднее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 xml:space="preserve">. 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
    <w:p w:rsidR="00A63D83" w:rsidRPr="009044F1" w:rsidRDefault="00A63D83" w:rsidP="00CD65C1">
      <w:r>
        <w:t>8.1</w:t>
      </w:r>
      <w:r w:rsidR="008067C5">
        <w:t>4</w:t>
      </w:r>
      <w:r w:rsidR="00A31DCA">
        <w:t xml:space="preserve"> Е</w:t>
      </w:r>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r w:rsidR="00A74478" w:rsidRPr="00A74478">
        <w:t>секретарю</w:t>
      </w:r>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lastRenderedPageBreak/>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65A8E" w:rsidRDefault="007806B3" w:rsidP="00CD65C1">
      <w:pPr>
        <w:rPr>
          <w:b/>
        </w:rPr>
      </w:pPr>
      <w:r w:rsidRPr="00565A8E">
        <w:rPr>
          <w:b/>
        </w:rPr>
        <w:t>8.</w:t>
      </w:r>
      <w:r w:rsidRPr="00565A8E">
        <w:rPr>
          <w:b/>
          <w:lang w:val="hy-AM"/>
        </w:rPr>
        <w:t>1</w:t>
      </w:r>
      <w:r w:rsidRPr="00565A8E">
        <w:rPr>
          <w:b/>
        </w:rPr>
        <w:t>8.</w:t>
      </w:r>
      <w:r w:rsidRPr="00565A8E">
        <w:rPr>
          <w:b/>
        </w:rPr>
        <w:tab/>
        <w:t xml:space="preserve">Оценка заявок и определение отобранного участника осуществляются по отдельным лотам.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комиссии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lastRenderedPageBreak/>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w:t>
      </w:r>
      <w:r w:rsidR="000E4039">
        <w:lastRenderedPageBreak/>
        <w:t xml:space="preserve">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по более чем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lastRenderedPageBreak/>
        <w:t>10.4</w:t>
      </w:r>
      <w:r w:rsidR="00251CF9" w:rsidRPr="00250377">
        <w:t xml:space="preserve"> </w:t>
      </w:r>
      <w:r w:rsidR="0076763C" w:rsidRPr="00250377">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Если на момент возникновения правомочия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 xml:space="preserve">связанные с закупками </w:t>
      </w:r>
      <w:r w:rsidR="008602B6" w:rsidRPr="00171313">
        <w:lastRenderedPageBreak/>
        <w:t>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 xml:space="preserve">обжалование, а также наименования и номера счета того банка, которому </w:t>
      </w:r>
      <w:r w:rsidRPr="00457CCA">
        <w:lastRenderedPageBreak/>
        <w:t>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осуществляется и решение выносится не позднее чем в течение двадцати календарных дней со дня принятия жалобы к </w:t>
      </w:r>
      <w:r w:rsidR="002C605B">
        <w:lastRenderedPageBreak/>
        <w:t>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r w:rsidRPr="009044F1">
        <w:t>б.</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онлайн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t xml:space="preserve">рассматривающего связанные </w:t>
      </w:r>
      <w:r w:rsidR="001A070B">
        <w:lastRenderedPageBreak/>
        <w:t>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акона, а в случае юридических лиц-руководитель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обороны и национальной безопасности, необходимо продолжить процесс закупки.</w:t>
      </w:r>
      <w:r w:rsidR="00996C19" w:rsidRPr="009044F1">
        <w:t xml:space="preserve">Лицо,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заявление</w:t>
      </w:r>
      <w:r w:rsidR="00EB3C28">
        <w:t>--объявлени</w:t>
      </w:r>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r w:rsidRPr="009044F1">
        <w:t>утвержденн</w:t>
      </w:r>
      <w:r>
        <w:rPr>
          <w:lang w:val="en-US"/>
        </w:rPr>
        <w:t>o</w:t>
      </w:r>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r w:rsidRPr="002658C9">
        <w:t xml:space="preserve">Предложения участника, относящиеся к ним документы вкладываются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656726">
        <w:rPr>
          <w:rFonts w:ascii="GHEA Grapalat" w:hAnsi="GHEA Grapalat"/>
          <w:b/>
          <w:sz w:val="22"/>
          <w:szCs w:val="22"/>
        </w:rPr>
        <w:t>94</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r w:rsidRPr="00DA5EA0">
        <w:t>объявленного</w:t>
      </w:r>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3E3450">
        <w:rPr>
          <w:b/>
          <w:sz w:val="22"/>
          <w:szCs w:val="22"/>
        </w:rPr>
        <w:t>GHAPDzB-HVKAK-2021-</w:t>
      </w:r>
      <w:r w:rsidR="00656726">
        <w:rPr>
          <w:b/>
          <w:sz w:val="22"/>
          <w:szCs w:val="22"/>
        </w:rPr>
        <w:t>94</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Настоящим ______________________________объявляет и подтверждает,что:</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656726">
        <w:rPr>
          <w:rFonts w:ascii="GHEA Grapalat" w:hAnsi="GHEA Grapalat"/>
          <w:b/>
          <w:sz w:val="22"/>
          <w:szCs w:val="22"/>
        </w:rPr>
        <w:t>94</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656726">
        <w:rPr>
          <w:rFonts w:ascii="GHEA Grapalat" w:hAnsi="GHEA Grapalat"/>
          <w:b/>
          <w:sz w:val="22"/>
          <w:szCs w:val="22"/>
        </w:rPr>
        <w:t>94</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организаций, либо организаций, имеющих принадлежащую</w:t>
      </w:r>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Pr="00B51407" w:rsidRDefault="0090055D" w:rsidP="00B51407">
      <w:pPr>
        <w:ind w:firstLine="0"/>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lastRenderedPageBreak/>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3E3450">
        <w:rPr>
          <w:b/>
          <w:sz w:val="22"/>
          <w:szCs w:val="22"/>
        </w:rPr>
        <w:t>GHAPDzB-HVKAK-2021-</w:t>
      </w:r>
      <w:r w:rsidR="00656726">
        <w:rPr>
          <w:b/>
          <w:sz w:val="22"/>
          <w:szCs w:val="22"/>
        </w:rPr>
        <w:t>94</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под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3E3450">
        <w:rPr>
          <w:b/>
          <w:sz w:val="22"/>
          <w:szCs w:val="22"/>
        </w:rPr>
        <w:t>GHAPDzB-HVKAK-2021-</w:t>
      </w:r>
      <w:r w:rsidR="00656726">
        <w:rPr>
          <w:b/>
          <w:sz w:val="22"/>
          <w:szCs w:val="22"/>
        </w:rPr>
        <w:t>94</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567D3B">
        <w:rPr>
          <w:sz w:val="16"/>
        </w:rPr>
        <w:tab/>
        <w:t>подпись</w:t>
      </w:r>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50065B" w:rsidRDefault="0050065B" w:rsidP="0050065B">
      <w:pPr>
        <w:jc w:val="right"/>
        <w:rPr>
          <w:b/>
        </w:rPr>
      </w:pPr>
      <w:r>
        <w:rPr>
          <w:b/>
        </w:rPr>
        <w:lastRenderedPageBreak/>
        <w:t xml:space="preserve">Приложение 1.2** </w:t>
      </w:r>
    </w:p>
    <w:p w:rsidR="0050065B" w:rsidRPr="009044F1" w:rsidRDefault="0050065B" w:rsidP="0050065B">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Pr>
          <w:b/>
          <w:sz w:val="22"/>
          <w:szCs w:val="22"/>
        </w:rPr>
        <w:t>GHAPDzB-HVKAK-2021-</w:t>
      </w:r>
      <w:r w:rsidR="00656726">
        <w:rPr>
          <w:b/>
          <w:sz w:val="22"/>
          <w:szCs w:val="22"/>
        </w:rPr>
        <w:t>94</w:t>
      </w:r>
      <w:r w:rsidRPr="00E063D7">
        <w:rPr>
          <w:b/>
          <w:sz w:val="22"/>
          <w:szCs w:val="22"/>
        </w:rPr>
        <w:t>»</w:t>
      </w:r>
    </w:p>
    <w:p w:rsidR="0050065B" w:rsidRDefault="0050065B" w:rsidP="0050065B">
      <w:pPr>
        <w:rPr>
          <w:b/>
        </w:rPr>
      </w:pPr>
    </w:p>
    <w:p w:rsidR="0050065B" w:rsidRDefault="0050065B" w:rsidP="0050065B">
      <w:pPr>
        <w:ind w:left="360" w:hanging="360"/>
        <w:jc w:val="center"/>
        <w:rPr>
          <w:b/>
        </w:rPr>
      </w:pPr>
      <w:r>
        <w:rPr>
          <w:b/>
        </w:rPr>
        <w:t>ФОРМА</w:t>
      </w:r>
    </w:p>
    <w:p w:rsidR="0050065B" w:rsidRPr="00C76978" w:rsidRDefault="0050065B" w:rsidP="0050065B">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50065B" w:rsidRPr="00ED3A13" w:rsidRDefault="0050065B" w:rsidP="0050065B">
      <w:pPr>
        <w:ind w:left="360" w:hanging="360"/>
        <w:jc w:val="center"/>
        <w:rPr>
          <w:rFonts w:eastAsia="GHEA Grapalat" w:cs="GHEA Grapalat"/>
          <w:b/>
        </w:rPr>
      </w:pPr>
    </w:p>
    <w:p w:rsidR="0050065B" w:rsidRPr="00FD1EE4" w:rsidRDefault="0050065B" w:rsidP="0050065B">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50065B" w:rsidRPr="00FD1EE4" w:rsidRDefault="0050065B" w:rsidP="00EA0940">
            <w:pPr>
              <w:spacing w:before="240" w:after="240"/>
              <w:ind w:left="993" w:hanging="851"/>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50065B" w:rsidRPr="00FD1EE4" w:rsidRDefault="0050065B" w:rsidP="00EA0940">
            <w:pPr>
              <w:spacing w:before="240" w:after="240"/>
              <w:ind w:left="993" w:hanging="851"/>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487"/>
        </w:trPr>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rPr>
          <w:rFonts w:eastAsia="GHEA Grapalat" w:cs="GHEA Grapalat"/>
        </w:rPr>
      </w:pPr>
    </w:p>
    <w:p w:rsidR="0050065B" w:rsidRPr="00FD1EE4" w:rsidRDefault="0050065B" w:rsidP="0050065B">
      <w:pPr>
        <w:rPr>
          <w:rFonts w:eastAsia="GHEA Grapalat" w:cs="GHEA Grapalat"/>
        </w:rPr>
      </w:pPr>
    </w:p>
    <w:p w:rsidR="0050065B" w:rsidRPr="009A52BE" w:rsidRDefault="0050065B" w:rsidP="0050065B">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t>Данные листинга  акций</w:t>
      </w:r>
    </w:p>
    <w:p w:rsidR="0050065B" w:rsidRPr="004E2F96"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361"/>
        </w:trPr>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Государтво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lastRenderedPageBreak/>
              <w:t>Имя и фамилия руководителя исполнительного органа</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574FF7"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r w:rsidRPr="00FD1EE4">
              <w:rPr>
                <w:rFonts w:eastAsia="GHEA Grapalat" w:cs="GHEA Grapalat"/>
                <w:color w:val="000000"/>
              </w:rPr>
              <w:t xml:space="preserve"> (%)</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50065B" w:rsidRPr="00FD1EE4" w:rsidRDefault="00465275" w:rsidP="00EA0940">
            <w:pPr>
              <w:spacing w:before="240" w:after="240"/>
              <w:rPr>
                <w:rFonts w:eastAsia="GHEA Grapalat" w:cs="GHEA Grapalat"/>
              </w:rPr>
            </w:pPr>
            <w:sdt>
              <w:sdtPr>
                <w:rPr>
                  <w:rFonts w:eastAsia="GHEA Grapalat" w:cs="GHEA Grapalat"/>
                </w:rPr>
                <w:id w:val="-181660743"/>
              </w:sdtPr>
              <w:sdtContent>
                <w:r w:rsidR="0050065B">
                  <w:rPr>
                    <w:rFonts w:ascii="MS Gothic" w:eastAsia="MS Gothic" w:hAnsi="MS Gothic" w:cs="GHEA Grapalat" w:hint="eastAsia"/>
                  </w:rPr>
                  <w:t>☐</w:t>
                </w:r>
              </w:sdtContent>
            </w:sdt>
            <w:r w:rsidR="0050065B" w:rsidRPr="00FD1EE4">
              <w:rPr>
                <w:rFonts w:eastAsia="GHEA Grapalat" w:cs="GHEA Grapalat"/>
              </w:rPr>
              <w:tab/>
            </w:r>
            <w:r w:rsidR="0050065B" w:rsidRPr="0051137D">
              <w:rPr>
                <w:rFonts w:eastAsia="GHEA Grapalat" w:cs="GHEA Grapalat"/>
              </w:rPr>
              <w:t>Прямое участие</w:t>
            </w:r>
          </w:p>
          <w:p w:rsidR="0050065B" w:rsidRPr="00FD1EE4" w:rsidRDefault="00465275" w:rsidP="00EA0940">
            <w:pPr>
              <w:spacing w:before="240" w:after="240"/>
              <w:rPr>
                <w:rFonts w:eastAsia="GHEA Grapalat" w:cs="GHEA Grapalat"/>
              </w:rPr>
            </w:pPr>
            <w:sdt>
              <w:sdtPr>
                <w:rPr>
                  <w:rFonts w:eastAsia="GHEA Grapalat" w:cs="GHEA Grapalat"/>
                </w:rPr>
                <w:id w:val="-534419621"/>
              </w:sdtPr>
              <w:sdtContent>
                <w:r w:rsidR="0050065B">
                  <w:rPr>
                    <w:rFonts w:ascii="MS Gothic" w:eastAsia="MS Gothic" w:hAnsi="MS Gothic" w:cs="GHEA Grapalat" w:hint="eastAsia"/>
                  </w:rPr>
                  <w:t>☐</w:t>
                </w:r>
              </w:sdtContent>
            </w:sdt>
            <w:r w:rsidR="0050065B" w:rsidRPr="00FD1EE4">
              <w:rPr>
                <w:rFonts w:eastAsia="GHEA Grapalat" w:cs="GHEA Grapalat"/>
              </w:rPr>
              <w:tab/>
            </w:r>
            <w:r w:rsidR="0050065B">
              <w:rPr>
                <w:rFonts w:eastAsia="GHEA Grapalat" w:cs="GHEA Grapalat"/>
              </w:rPr>
              <w:t>К</w:t>
            </w:r>
            <w:r w:rsidR="0050065B" w:rsidRPr="00D812D8">
              <w:rPr>
                <w:rFonts w:eastAsia="GHEA Grapalat" w:cs="GHEA Grapalat"/>
              </w:rPr>
              <w:t>освенное участие</w:t>
            </w:r>
          </w:p>
        </w:tc>
      </w:tr>
    </w:tbl>
    <w:p w:rsidR="0050065B" w:rsidRPr="00FD1EE4" w:rsidRDefault="0050065B" w:rsidP="0050065B">
      <w:pPr>
        <w:pBdr>
          <w:top w:val="nil"/>
          <w:left w:val="nil"/>
          <w:bottom w:val="nil"/>
          <w:right w:val="nil"/>
          <w:between w:val="nil"/>
        </w:pBdr>
        <w:spacing w:before="240"/>
        <w:rPr>
          <w:rFonts w:eastAsia="GHEA Grapalat" w:cs="GHEA Grapalat"/>
        </w:rPr>
      </w:pPr>
    </w:p>
    <w:p w:rsidR="0050065B" w:rsidRPr="00CB7DFD" w:rsidRDefault="0050065B" w:rsidP="0050065B">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t>Участие государства, муниципалитета или международной организации</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Pr>
                <w:rFonts w:eastAsia="GHEA Grapalat" w:cs="GHEA Grapalat"/>
                <w:color w:val="000000"/>
              </w:rPr>
              <w:t xml:space="preserve"> (%)</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50065B" w:rsidRPr="00FD1EE4" w:rsidRDefault="00465275" w:rsidP="00EA0940">
            <w:pPr>
              <w:spacing w:before="240" w:after="240"/>
              <w:rPr>
                <w:rFonts w:eastAsia="GHEA Grapalat" w:cs="GHEA Grapalat"/>
              </w:rPr>
            </w:pPr>
            <w:sdt>
              <w:sdtPr>
                <w:rPr>
                  <w:rFonts w:eastAsia="GHEA Grapalat" w:cs="GHEA Grapalat"/>
                </w:rPr>
                <w:id w:val="-136730621"/>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51137D">
              <w:rPr>
                <w:rFonts w:eastAsia="GHEA Grapalat" w:cs="GHEA Grapalat"/>
              </w:rPr>
              <w:t>Прямое участие</w:t>
            </w:r>
          </w:p>
          <w:p w:rsidR="0050065B" w:rsidRPr="00FD1EE4" w:rsidRDefault="00465275" w:rsidP="00EA0940">
            <w:pPr>
              <w:spacing w:before="240" w:after="240"/>
              <w:rPr>
                <w:rFonts w:eastAsia="GHEA Grapalat" w:cs="GHEA Grapalat"/>
              </w:rPr>
            </w:pPr>
            <w:sdt>
              <w:sdtPr>
                <w:rPr>
                  <w:rFonts w:eastAsia="GHEA Grapalat" w:cs="GHEA Grapalat"/>
                </w:rPr>
                <w:id w:val="-895968346"/>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w:t>
            </w:r>
            <w:r w:rsidR="0050065B" w:rsidRPr="00D812D8">
              <w:rPr>
                <w:rFonts w:eastAsia="GHEA Grapalat" w:cs="GHEA Grapalat"/>
              </w:rPr>
              <w:t>освенное участие</w:t>
            </w: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B047A2"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sidDel="00C376E4">
              <w:rPr>
                <w:rFonts w:eastAsia="GHEA Grapalat" w:cs="GHEA Grapalat"/>
                <w:color w:val="000000"/>
              </w:rPr>
              <w:t xml:space="preserve"> </w:t>
            </w:r>
            <w:r w:rsidRPr="00FD1EE4">
              <w:rPr>
                <w:rFonts w:eastAsia="GHEA Grapalat" w:cs="GHEA Grapalat"/>
                <w:color w:val="000000"/>
              </w:rPr>
              <w:t>(%)</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lastRenderedPageBreak/>
              <w:t>В</w:t>
            </w:r>
            <w:r w:rsidRPr="00C035D8">
              <w:rPr>
                <w:rFonts w:eastAsia="GHEA Grapalat" w:cs="GHEA Grapalat"/>
                <w:color w:val="000000"/>
              </w:rPr>
              <w:t>ид участия</w:t>
            </w:r>
          </w:p>
        </w:tc>
        <w:tc>
          <w:tcPr>
            <w:tcW w:w="6180" w:type="dxa"/>
            <w:vAlign w:val="center"/>
          </w:tcPr>
          <w:p w:rsidR="0050065B" w:rsidRPr="00FD1EE4" w:rsidRDefault="00465275" w:rsidP="00EA0940">
            <w:pPr>
              <w:spacing w:before="240" w:after="240"/>
              <w:rPr>
                <w:rFonts w:eastAsia="GHEA Grapalat" w:cs="GHEA Grapalat"/>
              </w:rPr>
            </w:pPr>
            <w:sdt>
              <w:sdtPr>
                <w:rPr>
                  <w:rFonts w:eastAsia="GHEA Grapalat" w:cs="GHEA Grapalat"/>
                </w:rPr>
                <w:id w:val="32679431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51137D">
              <w:rPr>
                <w:rFonts w:eastAsia="GHEA Grapalat" w:cs="GHEA Grapalat"/>
              </w:rPr>
              <w:t>Прямое участие</w:t>
            </w:r>
          </w:p>
          <w:p w:rsidR="0050065B" w:rsidRPr="00FD1EE4" w:rsidRDefault="00465275" w:rsidP="00EA0940">
            <w:pPr>
              <w:spacing w:before="240" w:after="240"/>
              <w:rPr>
                <w:rFonts w:eastAsia="GHEA Grapalat" w:cs="GHEA Grapalat"/>
              </w:rPr>
            </w:pPr>
            <w:sdt>
              <w:sdtPr>
                <w:rPr>
                  <w:rFonts w:eastAsia="GHEA Grapalat" w:cs="GHEA Grapalat"/>
                </w:rPr>
                <w:id w:val="117961723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w:t>
            </w:r>
            <w:r w:rsidR="0050065B" w:rsidRPr="00D812D8">
              <w:rPr>
                <w:rFonts w:eastAsia="GHEA Grapalat" w:cs="GHEA Grapalat"/>
              </w:rPr>
              <w:t>освенное участие</w:t>
            </w:r>
          </w:p>
        </w:tc>
      </w:tr>
    </w:tbl>
    <w:p w:rsidR="0050065B" w:rsidRPr="00FD1EE4" w:rsidRDefault="0050065B" w:rsidP="0050065B">
      <w:pPr>
        <w:rPr>
          <w:rFonts w:eastAsia="GHEA Grapalat" w:cs="GHEA Grapalat"/>
          <w:b/>
        </w:rPr>
      </w:pPr>
    </w:p>
    <w:p w:rsidR="0050065B" w:rsidRPr="00FD1EE4" w:rsidRDefault="0050065B" w:rsidP="0050065B">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t>Данные реального бенефициара</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r w:rsidRPr="00FD1EE4">
              <w:rPr>
                <w:rFonts w:eastAsia="GHEA Grapalat" w:cs="GHEA Grapalat"/>
                <w:color w:val="000000"/>
              </w:rPr>
              <w:t>(</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Муниципалитет</w:t>
            </w:r>
          </w:p>
        </w:tc>
        <w:tc>
          <w:tcPr>
            <w:tcW w:w="6072"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072"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072"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50065B" w:rsidRPr="00FD1EE4" w:rsidRDefault="0050065B" w:rsidP="00EA0940">
            <w:pPr>
              <w:spacing w:before="240" w:after="240"/>
              <w:rPr>
                <w:rFonts w:eastAsia="GHEA Grapalat" w:cs="GHEA Grapalat"/>
              </w:rPr>
            </w:pPr>
          </w:p>
        </w:tc>
      </w:tr>
    </w:tbl>
    <w:p w:rsidR="0050065B" w:rsidRPr="008C665F"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0065B" w:rsidRPr="00FD1EE4" w:rsidTr="00EA0940">
        <w:trPr>
          <w:trHeight w:val="924"/>
        </w:trPr>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84239344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B34CB6">
              <w:rPr>
                <w:rFonts w:eastAsia="GHEA Grapalat" w:cs="GHEA Grapalat"/>
                <w:lang w:val="hy-AM"/>
              </w:rPr>
              <w:t>а</w:t>
            </w:r>
            <w:r w:rsidR="0050065B">
              <w:rPr>
                <w:rFonts w:eastAsia="GHEA Grapalat" w:cs="GHEA Grapalat"/>
              </w:rPr>
              <w:t>.</w:t>
            </w:r>
            <w:r w:rsidR="0050065B" w:rsidRPr="00FD1EE4">
              <w:rPr>
                <w:rFonts w:eastAsia="GHEA Grapalat" w:cs="GHEA Grapalat"/>
              </w:rPr>
              <w:t xml:space="preserve"> </w:t>
            </w:r>
            <w:r w:rsidR="0050065B" w:rsidRPr="00C76DD8">
              <w:rPr>
                <w:rFonts w:eastAsia="GHEA Grapalat" w:cs="GHEA Grapalat"/>
              </w:rPr>
              <w:t xml:space="preserve">прямо или косвенно владеет 20 и более процентами </w:t>
            </w:r>
            <w:r w:rsidR="0050065B" w:rsidRPr="004B3E79">
              <w:rPr>
                <w:rFonts w:eastAsia="GHEA Grapalat" w:cs="GHEA Grapalat"/>
              </w:rPr>
              <w:t>дающих право голоса долей</w:t>
            </w:r>
            <w:r w:rsidR="0050065B"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0065B" w:rsidRPr="00FD1EE4" w:rsidTr="00EA0940">
        <w:trPr>
          <w:trHeight w:val="684"/>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sidDel="00C376E4">
              <w:rPr>
                <w:rFonts w:eastAsia="GHEA Grapalat" w:cs="GHEA Grapalat"/>
                <w:color w:val="000000"/>
              </w:rPr>
              <w:t xml:space="preserve"> </w:t>
            </w:r>
            <w:r w:rsidRPr="00FD1EE4">
              <w:rPr>
                <w:rFonts w:eastAsia="GHEA Grapalat" w:cs="GHEA Grapalat"/>
                <w:color w:val="000000"/>
              </w:rPr>
              <w:t>(%)</w:t>
            </w:r>
          </w:p>
        </w:tc>
        <w:tc>
          <w:tcPr>
            <w:tcW w:w="4508" w:type="dxa"/>
            <w:shd w:val="clear" w:color="auto" w:fill="FFFFFF"/>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282"/>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50065B" w:rsidRPr="006B364D" w:rsidRDefault="00465275" w:rsidP="00EA0940">
            <w:pPr>
              <w:spacing w:before="240" w:after="240" w:line="259" w:lineRule="auto"/>
              <w:rPr>
                <w:rFonts w:eastAsia="GHEA Grapalat" w:cs="GHEA Grapalat"/>
              </w:rPr>
            </w:pPr>
            <w:sdt>
              <w:sdtPr>
                <w:rPr>
                  <w:rFonts w:eastAsia="GHEA Grapalat" w:cs="GHEA Grapalat"/>
                </w:rPr>
                <w:id w:val="-868681999"/>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Прямое участие</w:t>
            </w:r>
          </w:p>
          <w:p w:rsidR="0050065B" w:rsidRPr="00F10CBA" w:rsidRDefault="00465275" w:rsidP="00EA0940">
            <w:pPr>
              <w:spacing w:before="240" w:after="240" w:line="259" w:lineRule="auto"/>
              <w:rPr>
                <w:rFonts w:eastAsia="GHEA Grapalat" w:cs="GHEA Grapalat"/>
              </w:rPr>
            </w:pPr>
            <w:sdt>
              <w:sdtPr>
                <w:rPr>
                  <w:rFonts w:eastAsia="GHEA Grapalat" w:cs="GHEA Grapalat"/>
                </w:rPr>
                <w:id w:val="1440572912"/>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Косвенное участие</w:t>
            </w:r>
          </w:p>
        </w:tc>
      </w:tr>
      <w:tr w:rsidR="0050065B" w:rsidRPr="00FD1EE4" w:rsidTr="00EA0940">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170491207"/>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6F16E4">
              <w:rPr>
                <w:rFonts w:eastAsia="GHEA Grapalat" w:cs="GHEA Grapalat"/>
                <w:lang w:val="hy-AM"/>
              </w:rPr>
              <w:t>б</w:t>
            </w:r>
            <w:r w:rsidR="0050065B" w:rsidRPr="006F16E4">
              <w:rPr>
                <w:rFonts w:eastAsia="Cambria Math"/>
              </w:rPr>
              <w:t>․</w:t>
            </w:r>
            <w:r w:rsidR="0050065B"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50065B" w:rsidRPr="00FD1EE4" w:rsidTr="00EA0940">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181971841"/>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801B2D">
              <w:rPr>
                <w:rFonts w:eastAsia="GHEA Grapalat" w:cs="GHEA Grapalat"/>
                <w:lang w:val="hy-AM"/>
              </w:rPr>
              <w:t>в</w:t>
            </w:r>
            <w:r w:rsidR="0050065B">
              <w:rPr>
                <w:rFonts w:eastAsia="GHEA Grapalat" w:cs="GHEA Grapalat"/>
              </w:rPr>
              <w:t>.</w:t>
            </w:r>
            <w:r w:rsidR="0050065B" w:rsidRPr="00BA30D4">
              <w:rPr>
                <w:rFonts w:eastAsia="GHEA Grapalat" w:cs="GHEA Grapalat"/>
              </w:rPr>
              <w:t xml:space="preserve"> является должностным лицом, осуществляющим общее или </w:t>
            </w:r>
            <w:r w:rsidR="0050065B" w:rsidRPr="00BA30D4">
              <w:rPr>
                <w:rFonts w:eastAsia="GHEA Grapalat" w:cs="GHEA Grapalat"/>
              </w:rPr>
              <w:lastRenderedPageBreak/>
              <w:t>текущее руководство деятельностью данного юридического лица, в случае, если нет физического лица, соответствующего требованиям пунктов " а " и "</w:t>
            </w:r>
            <w:r w:rsidR="0050065B" w:rsidRPr="00BA30D4">
              <w:rPr>
                <w:rFonts w:eastAsia="GHEA Grapalat" w:cs="GHEA Grapalat"/>
                <w:lang w:val="hy-AM"/>
              </w:rPr>
              <w:t>б</w:t>
            </w:r>
            <w:r w:rsidR="0050065B" w:rsidRPr="00BA30D4">
              <w:rPr>
                <w:rFonts w:eastAsia="GHEA Grapalat" w:cs="GHEA Grapalat"/>
              </w:rPr>
              <w:t>"</w:t>
            </w:r>
          </w:p>
        </w:tc>
      </w:tr>
    </w:tbl>
    <w:p w:rsidR="0050065B" w:rsidRPr="00A5193B"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0065B" w:rsidRPr="00FD1EE4" w:rsidTr="00EA0940">
        <w:trPr>
          <w:trHeight w:val="924"/>
        </w:trPr>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1897461338"/>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9C7B43">
              <w:rPr>
                <w:rFonts w:eastAsia="GHEA Grapalat" w:cs="GHEA Grapalat"/>
                <w:lang w:val="hy-AM"/>
              </w:rPr>
              <w:t>а</w:t>
            </w:r>
            <w:r w:rsidR="0050065B" w:rsidRPr="00FD1EE4">
              <w:rPr>
                <w:rFonts w:eastAsia="Cambria Math"/>
              </w:rPr>
              <w:t>․</w:t>
            </w:r>
            <w:r w:rsidR="0050065B" w:rsidRPr="00FD1EE4">
              <w:rPr>
                <w:rFonts w:eastAsia="Cambria Math" w:cs="Cambria Math"/>
              </w:rPr>
              <w:t xml:space="preserve"> </w:t>
            </w:r>
            <w:r w:rsidR="0050065B" w:rsidRPr="00BC0F3A">
              <w:rPr>
                <w:rFonts w:eastAsia="GHEA Grapalat" w:cs="GHEA Grapalat"/>
              </w:rPr>
              <w:t xml:space="preserve">прямо или косвенно владеет 10 и более процентами </w:t>
            </w:r>
            <w:r w:rsidR="0050065B" w:rsidRPr="004B3E79">
              <w:rPr>
                <w:rFonts w:eastAsia="GHEA Grapalat" w:cs="GHEA Grapalat"/>
              </w:rPr>
              <w:t>дающих право голоса долей</w:t>
            </w:r>
            <w:r w:rsidR="0050065B" w:rsidRPr="00C76DD8">
              <w:rPr>
                <w:rFonts w:eastAsia="GHEA Grapalat" w:cs="GHEA Grapalat"/>
              </w:rPr>
              <w:t xml:space="preserve"> (акций, паев) </w:t>
            </w:r>
            <w:r w:rsidR="0050065B"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50065B" w:rsidRPr="00FD1EE4" w:rsidTr="00EA0940">
        <w:trPr>
          <w:trHeight w:val="684"/>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r w:rsidRPr="00FD1EE4">
              <w:rPr>
                <w:rFonts w:eastAsia="GHEA Grapalat" w:cs="GHEA Grapalat"/>
                <w:color w:val="000000"/>
              </w:rPr>
              <w:t xml:space="preserve"> (%)</w:t>
            </w:r>
          </w:p>
        </w:tc>
        <w:tc>
          <w:tcPr>
            <w:tcW w:w="4508" w:type="dxa"/>
            <w:shd w:val="clear" w:color="auto" w:fill="auto"/>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282"/>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50065B" w:rsidRPr="00C843BA" w:rsidRDefault="00465275" w:rsidP="00EA0940">
            <w:pPr>
              <w:spacing w:before="240" w:after="240" w:line="259" w:lineRule="auto"/>
              <w:rPr>
                <w:rFonts w:eastAsia="GHEA Grapalat" w:cs="GHEA Grapalat"/>
              </w:rPr>
            </w:pPr>
            <w:sdt>
              <w:sdtPr>
                <w:rPr>
                  <w:rFonts w:eastAsia="GHEA Grapalat" w:cs="GHEA Grapalat"/>
                </w:rPr>
                <w:id w:val="370194158"/>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Прямое участие</w:t>
            </w:r>
          </w:p>
          <w:p w:rsidR="0050065B" w:rsidRPr="00C843BA" w:rsidRDefault="00465275" w:rsidP="00EA0940">
            <w:pPr>
              <w:spacing w:before="240" w:after="240" w:line="259" w:lineRule="auto"/>
              <w:rPr>
                <w:rFonts w:eastAsia="GHEA Grapalat" w:cs="GHEA Grapalat"/>
              </w:rPr>
            </w:pPr>
            <w:sdt>
              <w:sdtPr>
                <w:rPr>
                  <w:rFonts w:eastAsia="GHEA Grapalat" w:cs="GHEA Grapalat"/>
                </w:rPr>
                <w:id w:val="1358386919"/>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Косвенное участие</w:t>
            </w:r>
          </w:p>
        </w:tc>
      </w:tr>
      <w:tr w:rsidR="0050065B" w:rsidRPr="00FD1EE4" w:rsidTr="00EA0940">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1350172285"/>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D654B4">
              <w:rPr>
                <w:rFonts w:eastAsia="GHEA Grapalat" w:cs="GHEA Grapalat"/>
                <w:lang w:val="hy-AM"/>
              </w:rPr>
              <w:t>б</w:t>
            </w:r>
            <w:r w:rsidR="0050065B" w:rsidRPr="00D654B4">
              <w:rPr>
                <w:rFonts w:eastAsia="Cambria Math"/>
              </w:rPr>
              <w:t>․</w:t>
            </w:r>
            <w:r w:rsidR="0050065B" w:rsidRPr="00D654B4">
              <w:rPr>
                <w:rFonts w:eastAsia="Cambria Math" w:cs="Cambria Math"/>
              </w:rPr>
              <w:t xml:space="preserve"> </w:t>
            </w:r>
            <w:r w:rsidR="0050065B" w:rsidRPr="00D654B4">
              <w:rPr>
                <w:rFonts w:eastAsia="GHEA Grapalat" w:cs="GHEA Grapalat"/>
              </w:rPr>
              <w:t xml:space="preserve">имеет право назначать или </w:t>
            </w:r>
            <w:r w:rsidR="0050065B" w:rsidRPr="00D654B4">
              <w:rPr>
                <w:rFonts w:eastAsia="GHEA Grapalat" w:cs="GHEA Grapalat"/>
                <w:lang w:eastAsia="hy-AM"/>
              </w:rPr>
              <w:t>освобождать</w:t>
            </w:r>
            <w:r w:rsidR="0050065B" w:rsidRPr="00D654B4">
              <w:rPr>
                <w:rFonts w:eastAsia="GHEA Grapalat" w:cs="GHEA Grapalat"/>
              </w:rPr>
              <w:t xml:space="preserve"> большинство членов органов управления юридического лица</w:t>
            </w:r>
          </w:p>
        </w:tc>
      </w:tr>
      <w:tr w:rsidR="0050065B" w:rsidRPr="00FD1EE4" w:rsidTr="00EA0940">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1722589211"/>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1104ED">
              <w:rPr>
                <w:rFonts w:eastAsia="GHEA Grapalat" w:cs="GHEA Grapalat"/>
                <w:lang w:val="hy-AM"/>
              </w:rPr>
              <w:t>в</w:t>
            </w:r>
            <w:r w:rsidR="0050065B" w:rsidRPr="00FD1EE4">
              <w:rPr>
                <w:rFonts w:eastAsia="Cambria Math"/>
              </w:rPr>
              <w:t>․</w:t>
            </w:r>
            <w:r w:rsidR="0050065B" w:rsidRPr="00FD1EE4">
              <w:rPr>
                <w:rFonts w:eastAsia="Cambria Math" w:cs="Cambria Math"/>
              </w:rPr>
              <w:t xml:space="preserve"> </w:t>
            </w:r>
            <w:r w:rsidR="0050065B" w:rsidRPr="001104ED">
              <w:rPr>
                <w:rFonts w:eastAsia="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0065B" w:rsidRPr="00FD1EE4" w:rsidTr="00EA0940">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1583753897"/>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9839CB">
              <w:rPr>
                <w:rFonts w:eastAsia="GHEA Grapalat" w:cs="GHEA Grapalat"/>
                <w:lang w:val="hy-AM"/>
              </w:rPr>
              <w:t>г</w:t>
            </w:r>
            <w:r w:rsidR="0050065B" w:rsidRPr="00FD1EE4">
              <w:rPr>
                <w:rFonts w:eastAsia="Cambria Math"/>
              </w:rPr>
              <w:t>․</w:t>
            </w:r>
            <w:r w:rsidR="0050065B" w:rsidRPr="00FD1EE4">
              <w:rPr>
                <w:rFonts w:eastAsia="Cambria Math" w:cs="Cambria Math"/>
              </w:rPr>
              <w:t xml:space="preserve"> </w:t>
            </w:r>
            <w:r w:rsidR="0050065B" w:rsidRPr="00F84F06">
              <w:rPr>
                <w:rFonts w:eastAsia="GHEA Grapalat" w:cs="GHEA Grapalat"/>
              </w:rPr>
              <w:t xml:space="preserve">осуществляет реальный (фактический) контроль за юридическим лицом </w:t>
            </w:r>
            <w:r w:rsidR="0050065B">
              <w:rPr>
                <w:rFonts w:eastAsia="GHEA Grapalat" w:cs="GHEA Grapalat"/>
              </w:rPr>
              <w:t>иными</w:t>
            </w:r>
            <w:r w:rsidR="0050065B" w:rsidRPr="00F84F06">
              <w:rPr>
                <w:rFonts w:eastAsia="GHEA Grapalat" w:cs="GHEA Grapalat"/>
              </w:rPr>
              <w:t xml:space="preserve"> средствами</w:t>
            </w:r>
          </w:p>
        </w:tc>
      </w:tr>
      <w:tr w:rsidR="0050065B" w:rsidRPr="00FD1EE4" w:rsidTr="00EA0940">
        <w:tc>
          <w:tcPr>
            <w:tcW w:w="9016" w:type="dxa"/>
            <w:gridSpan w:val="2"/>
            <w:vAlign w:val="center"/>
          </w:tcPr>
          <w:p w:rsidR="0050065B" w:rsidRPr="00FD1EE4" w:rsidRDefault="00465275" w:rsidP="00EA0940">
            <w:pPr>
              <w:spacing w:before="240" w:after="240"/>
              <w:rPr>
                <w:rFonts w:eastAsia="GHEA Grapalat" w:cs="GHEA Grapalat"/>
              </w:rPr>
            </w:pPr>
            <w:sdt>
              <w:sdtPr>
                <w:rPr>
                  <w:rFonts w:eastAsia="GHEA Grapalat" w:cs="GHEA Grapalat"/>
                </w:rPr>
                <w:id w:val="-104266716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331D0E">
              <w:rPr>
                <w:rFonts w:eastAsia="GHEA Grapalat" w:cs="GHEA Grapalat"/>
                <w:lang w:val="hy-AM"/>
              </w:rPr>
              <w:t>д</w:t>
            </w:r>
            <w:r w:rsidR="0050065B" w:rsidRPr="00FD1EE4">
              <w:rPr>
                <w:rFonts w:eastAsia="Cambria Math"/>
              </w:rPr>
              <w:t>․</w:t>
            </w:r>
            <w:r w:rsidR="0050065B" w:rsidRPr="00FD1EE4">
              <w:rPr>
                <w:rFonts w:eastAsia="Cambria Math" w:cs="Cambria Math"/>
              </w:rPr>
              <w:t xml:space="preserve"> </w:t>
            </w:r>
            <w:r w:rsidR="0050065B"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50065B" w:rsidRPr="00F36505">
              <w:rPr>
                <w:rFonts w:eastAsia="GHEA Grapalat" w:cs="GHEA Grapalat"/>
              </w:rPr>
              <w:t xml:space="preserve"> "а" - "г"</w:t>
            </w: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Информация о статусе реального бене</w:t>
      </w:r>
      <w:r>
        <w:rPr>
          <w:rFonts w:eastAsia="GHEA Grapalat" w:cs="GHEA Grapalat"/>
          <w:i/>
          <w:color w:val="000000"/>
        </w:rPr>
        <w:t xml:space="preserve"> </w:t>
      </w:r>
      <w:r w:rsidRPr="006A6D23">
        <w:rPr>
          <w:rFonts w:eastAsia="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контроля за </w:t>
            </w:r>
            <w:r w:rsidRPr="005558FC">
              <w:rPr>
                <w:rFonts w:eastAsia="GHEA Grapalat" w:cs="GHEA Grapalat"/>
                <w:color w:val="000000"/>
              </w:rPr>
              <w:lastRenderedPageBreak/>
              <w:t>организацией</w:t>
            </w:r>
          </w:p>
        </w:tc>
        <w:tc>
          <w:tcPr>
            <w:tcW w:w="6180" w:type="dxa"/>
            <w:vAlign w:val="center"/>
          </w:tcPr>
          <w:p w:rsidR="0050065B" w:rsidRPr="00B23852" w:rsidRDefault="00465275" w:rsidP="00EA0940">
            <w:pPr>
              <w:spacing w:before="240" w:after="240" w:line="259" w:lineRule="auto"/>
              <w:rPr>
                <w:rFonts w:eastAsia="GHEA Grapalat" w:cs="GHEA Grapalat"/>
              </w:rPr>
            </w:pPr>
            <w:sdt>
              <w:sdtPr>
                <w:rPr>
                  <w:rFonts w:eastAsia="GHEA Grapalat" w:cs="GHEA Grapalat"/>
                </w:rPr>
                <w:id w:val="1769041764"/>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Отдельно</w:t>
            </w:r>
          </w:p>
          <w:p w:rsidR="0050065B" w:rsidRPr="00FD1EE4" w:rsidRDefault="00465275" w:rsidP="00EA0940">
            <w:pPr>
              <w:rPr>
                <w:rFonts w:eastAsia="GHEA Grapalat" w:cs="GHEA Grapalat"/>
              </w:rPr>
            </w:pPr>
            <w:sdt>
              <w:sdtPr>
                <w:rPr>
                  <w:rFonts w:eastAsia="GHEA Grapalat" w:cs="GHEA Grapalat"/>
                </w:rPr>
                <w:id w:val="454287896"/>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5558FC">
              <w:rPr>
                <w:rFonts w:eastAsia="GHEA Grapalat" w:cs="GHEA Grapalat"/>
              </w:rPr>
              <w:t>Совместно с аффилированными лицами</w:t>
            </w: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eastAsia="GHEA Grapalat" w:cs="GHEA Grapalat"/>
                <w:color w:val="000000"/>
              </w:rPr>
              <w:t xml:space="preserve"> </w:t>
            </w:r>
          </w:p>
        </w:tc>
        <w:tc>
          <w:tcPr>
            <w:tcW w:w="6180" w:type="dxa"/>
            <w:vAlign w:val="center"/>
          </w:tcPr>
          <w:p w:rsidR="0050065B" w:rsidRPr="005600B4" w:rsidRDefault="00465275" w:rsidP="00EA0940">
            <w:pPr>
              <w:spacing w:before="240" w:after="240" w:line="259" w:lineRule="auto"/>
              <w:rPr>
                <w:rFonts w:eastAsia="GHEA Grapalat" w:cs="GHEA Grapalat"/>
              </w:rPr>
            </w:pPr>
            <w:sdt>
              <w:sdtPr>
                <w:rPr>
                  <w:rFonts w:eastAsia="GHEA Grapalat" w:cs="GHEA Grapalat"/>
                </w:rPr>
                <w:id w:val="447587436"/>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Да</w:t>
            </w:r>
          </w:p>
          <w:p w:rsidR="0050065B" w:rsidRPr="005600B4" w:rsidRDefault="00465275" w:rsidP="00EA0940">
            <w:pPr>
              <w:spacing w:before="240" w:after="240" w:line="259" w:lineRule="auto"/>
              <w:rPr>
                <w:rFonts w:eastAsia="GHEA Grapalat" w:cs="GHEA Grapalat"/>
              </w:rPr>
            </w:pPr>
            <w:sdt>
              <w:sdtPr>
                <w:rPr>
                  <w:rFonts w:eastAsia="GHEA Grapalat" w:cs="GHEA Grapalat"/>
                </w:rPr>
                <w:id w:val="-1236392488"/>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Нет</w:t>
            </w: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pBdr>
          <w:top w:val="nil"/>
          <w:left w:val="nil"/>
          <w:bottom w:val="nil"/>
          <w:right w:val="nil"/>
          <w:between w:val="nil"/>
        </w:pBdr>
        <w:ind w:left="792"/>
        <w:rPr>
          <w:rFonts w:eastAsia="GHEA Grapalat" w:cs="GHEA Grapalat"/>
          <w:i/>
          <w:color w:val="000000"/>
        </w:rPr>
      </w:pPr>
    </w:p>
    <w:p w:rsidR="0050065B" w:rsidRPr="00FD1EE4" w:rsidRDefault="0050065B" w:rsidP="0050065B">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t>Промежуточные юридические лица</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rPr>
          <w:trHeight w:val="853"/>
        </w:trPr>
        <w:tc>
          <w:tcPr>
            <w:tcW w:w="2835" w:type="dxa"/>
            <w:vMerge w:val="restart"/>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bl>
    <w:p w:rsidR="0050065B"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фондовой биржи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50065B" w:rsidRPr="00FD1EE4" w:rsidRDefault="0050065B" w:rsidP="0050065B">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50065B" w:rsidRPr="00FD1EE4" w:rsidTr="00EA0940">
        <w:tc>
          <w:tcPr>
            <w:tcW w:w="9016" w:type="dxa"/>
            <w:shd w:val="clear" w:color="auto" w:fill="DBE5F1" w:themeFill="accent1" w:themeFillTint="33"/>
          </w:tcPr>
          <w:p w:rsidR="0050065B" w:rsidRPr="00FD1EE4" w:rsidRDefault="0050065B" w:rsidP="00EA0940">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50065B" w:rsidRPr="00FD1EE4" w:rsidTr="00EA0940">
        <w:trPr>
          <w:trHeight w:val="10187"/>
        </w:trPr>
        <w:tc>
          <w:tcPr>
            <w:tcW w:w="9016" w:type="dxa"/>
          </w:tcPr>
          <w:p w:rsidR="0050065B" w:rsidRPr="00FD1EE4" w:rsidRDefault="0050065B" w:rsidP="00EA0940">
            <w:pPr>
              <w:rPr>
                <w:rFonts w:eastAsia="GHEA Grapalat" w:cs="GHEA Grapalat"/>
                <w:b/>
                <w:color w:val="000000"/>
              </w:rPr>
            </w:pPr>
          </w:p>
        </w:tc>
      </w:tr>
    </w:tbl>
    <w:p w:rsidR="0050065B" w:rsidRPr="00FD1EE4" w:rsidRDefault="0050065B" w:rsidP="0050065B">
      <w:pPr>
        <w:pBdr>
          <w:top w:val="nil"/>
          <w:left w:val="nil"/>
          <w:bottom w:val="nil"/>
          <w:right w:val="nil"/>
          <w:between w:val="nil"/>
        </w:pBdr>
        <w:rPr>
          <w:rFonts w:eastAsia="GHEA Grapalat" w:cs="GHEA Grapalat"/>
          <w:b/>
          <w:color w:val="000000"/>
        </w:rPr>
      </w:pPr>
    </w:p>
    <w:p w:rsidR="0050065B" w:rsidRDefault="0050065B" w:rsidP="0050065B">
      <w:pPr>
        <w:rPr>
          <w:b/>
        </w:rPr>
      </w:pPr>
    </w:p>
    <w:p w:rsidR="0050065B" w:rsidRDefault="0050065B" w:rsidP="0050065B">
      <w:pPr>
        <w:rPr>
          <w:ins w:id="2" w:author="Inesa Kocharyan" w:date="2021-09-01T11:45:00Z"/>
          <w:b/>
        </w:rPr>
      </w:pPr>
    </w:p>
    <w:p w:rsidR="0050065B" w:rsidRDefault="0050065B" w:rsidP="0050065B">
      <w:pPr>
        <w:rPr>
          <w:b/>
        </w:rPr>
      </w:pPr>
      <w:r>
        <w:rPr>
          <w:b/>
        </w:rPr>
        <w:br w:type="page"/>
      </w:r>
    </w:p>
    <w:p w:rsidR="0050065B" w:rsidRPr="000306ED" w:rsidRDefault="0050065B" w:rsidP="0050065B">
      <w:pPr>
        <w:spacing w:line="360" w:lineRule="auto"/>
        <w:contextualSpacing/>
        <w:jc w:val="center"/>
        <w:rPr>
          <w:b/>
          <w:lang w:val="hy-AM"/>
        </w:rPr>
      </w:pPr>
      <w:r w:rsidRPr="000306ED">
        <w:rPr>
          <w:b/>
        </w:rPr>
        <w:lastRenderedPageBreak/>
        <w:t>Порядок заполнения декларации</w:t>
      </w:r>
    </w:p>
    <w:p w:rsidR="0050065B" w:rsidRPr="000306ED" w:rsidRDefault="0050065B" w:rsidP="0050065B">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50065B" w:rsidRPr="000306ED" w:rsidRDefault="0050065B" w:rsidP="0050065B">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50065B" w:rsidRPr="000306ED" w:rsidRDefault="0050065B" w:rsidP="0050065B">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50065B" w:rsidRPr="000306ED" w:rsidRDefault="0050065B" w:rsidP="0050065B">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50065B" w:rsidRPr="000306ED" w:rsidRDefault="0050065B" w:rsidP="0050065B">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50065B" w:rsidRPr="000306ED" w:rsidRDefault="0050065B" w:rsidP="0050065B">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50065B" w:rsidRPr="000306ED" w:rsidRDefault="0050065B" w:rsidP="0050065B">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50065B" w:rsidRPr="000306ED" w:rsidRDefault="0050065B" w:rsidP="0050065B">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0065B" w:rsidRPr="000306ED" w:rsidRDefault="0050065B" w:rsidP="0050065B">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50065B" w:rsidRPr="000306ED" w:rsidRDefault="0050065B" w:rsidP="0050065B">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0065B" w:rsidRPr="000306ED" w:rsidRDefault="0050065B" w:rsidP="0050065B">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0065B" w:rsidRPr="000306ED" w:rsidRDefault="0050065B" w:rsidP="0050065B">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50065B" w:rsidRPr="000306ED" w:rsidRDefault="0050065B" w:rsidP="0050065B">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50065B" w:rsidRPr="000306ED" w:rsidRDefault="0050065B" w:rsidP="0050065B">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50065B" w:rsidRPr="000306ED" w:rsidRDefault="0050065B" w:rsidP="0050065B">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50065B" w:rsidRPr="000306ED" w:rsidRDefault="0050065B" w:rsidP="0050065B">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50065B" w:rsidRPr="000306ED" w:rsidRDefault="0050065B" w:rsidP="0050065B">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недропользования)" заполняется, если юридическое </w:t>
      </w:r>
      <w:r w:rsidRPr="000306ED">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50065B" w:rsidRPr="000306ED" w:rsidRDefault="0050065B" w:rsidP="0050065B">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r w:rsidRPr="000306ED">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r w:rsidRPr="000306ED">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r w:rsidRPr="000306ED">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50065B" w:rsidRPr="000306ED" w:rsidRDefault="0050065B" w:rsidP="0050065B">
      <w:pPr>
        <w:spacing w:line="360" w:lineRule="auto"/>
        <w:contextualSpacing/>
        <w:rPr>
          <w:lang w:val="hy-AM"/>
        </w:rPr>
      </w:pPr>
      <w:r w:rsidRPr="000306ED">
        <w:t xml:space="preserve">б.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r w:rsidRPr="000306ED">
        <w:t>рганизацию в силу правовых инструментов (в том числе заключенных сделок), на основе личного влияния иного характера или иными средствами;</w:t>
      </w:r>
    </w:p>
    <w:p w:rsidR="0050065B" w:rsidRPr="000306ED" w:rsidRDefault="0050065B" w:rsidP="0050065B">
      <w:pPr>
        <w:spacing w:line="360" w:lineRule="auto"/>
        <w:contextualSpacing/>
      </w:pPr>
      <w:r w:rsidRPr="000306ED">
        <w:t>в</w:t>
      </w:r>
      <w:r w:rsidRPr="000306ED">
        <w:rPr>
          <w:lang w:val="hy-AM"/>
        </w:rPr>
        <w:t xml:space="preserve">. </w:t>
      </w:r>
      <w:r w:rsidRPr="000306ED">
        <w:t>в</w:t>
      </w:r>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50065B" w:rsidRPr="000306ED" w:rsidRDefault="0050065B" w:rsidP="0050065B">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r w:rsidRPr="000306ED">
        <w:t>ым</w:t>
      </w:r>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50065B" w:rsidRPr="000306ED" w:rsidRDefault="0050065B" w:rsidP="0050065B">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50065B" w:rsidRPr="000306ED" w:rsidRDefault="0050065B" w:rsidP="0050065B">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r w:rsidRPr="000306ED">
        <w:t>отстраня</w:t>
      </w:r>
      <w:r w:rsidRPr="000306ED">
        <w:rPr>
          <w:lang w:val="hy-AM"/>
        </w:rPr>
        <w:t>ть большинство членов органов управления юридического лица;</w:t>
      </w:r>
    </w:p>
    <w:p w:rsidR="0050065B" w:rsidRPr="000306ED" w:rsidRDefault="0050065B" w:rsidP="0050065B">
      <w:pPr>
        <w:spacing w:line="360" w:lineRule="auto"/>
        <w:contextualSpacing/>
      </w:pPr>
      <w:r w:rsidRPr="000306ED">
        <w:t xml:space="preserve">в. В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50065B" w:rsidRPr="000306ED" w:rsidRDefault="0050065B" w:rsidP="0050065B">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50065B" w:rsidRPr="000306ED" w:rsidRDefault="0050065B" w:rsidP="0050065B">
      <w:pPr>
        <w:spacing w:line="360" w:lineRule="auto"/>
        <w:contextualSpacing/>
      </w:pPr>
      <w:r w:rsidRPr="000306ED">
        <w:t xml:space="preserve">д. в пункте </w:t>
      </w:r>
      <w:r w:rsidRPr="000306ED">
        <w:rPr>
          <w:rFonts w:eastAsia="GHEA Grapalat" w:cs="GHEA Grapalat"/>
        </w:rPr>
        <w:t>"</w:t>
      </w:r>
      <w:r w:rsidRPr="000306ED">
        <w:t>д</w:t>
      </w:r>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50065B" w:rsidRPr="000306ED" w:rsidRDefault="0050065B" w:rsidP="0050065B">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lang w:val="hy-AM"/>
        </w:rPr>
        <w:t>Օ</w:t>
      </w:r>
      <w:r w:rsidRPr="000306ED">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50065B" w:rsidRPr="000306ED" w:rsidRDefault="0050065B" w:rsidP="0050065B">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50065B" w:rsidRPr="000306ED" w:rsidRDefault="0050065B" w:rsidP="0050065B">
      <w:pPr>
        <w:spacing w:line="360" w:lineRule="auto"/>
        <w:contextualSpacing/>
      </w:pPr>
      <w:r w:rsidRPr="000306ED">
        <w:t xml:space="preserve">5. Раздел 5 декларации (Промежуточные юридические лица) заполняется, </w:t>
      </w:r>
    </w:p>
    <w:p w:rsidR="0050065B" w:rsidRPr="000306ED" w:rsidRDefault="0050065B" w:rsidP="0050065B">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50065B" w:rsidRPr="000306ED" w:rsidRDefault="0050065B" w:rsidP="0050065B">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50065B" w:rsidRPr="000306ED" w:rsidRDefault="0050065B" w:rsidP="0050065B">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50065B" w:rsidRPr="000306ED" w:rsidRDefault="0050065B" w:rsidP="0050065B">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50065B" w:rsidRPr="000306ED" w:rsidRDefault="0050065B" w:rsidP="0050065B">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50065B" w:rsidRPr="000306ED" w:rsidRDefault="0050065B" w:rsidP="0050065B">
      <w:pPr>
        <w:spacing w:line="360" w:lineRule="auto"/>
        <w:contextualSpacing/>
      </w:pPr>
      <w:r w:rsidRPr="000306ED">
        <w:t>7. Декларация заполняется и подписывается лицом, подающим заявку.</w:t>
      </w:r>
      <w:r w:rsidRPr="000306ED">
        <w:rPr>
          <w:lang w:val="hy-AM"/>
        </w:rPr>
        <w:t xml:space="preserve"> </w:t>
      </w:r>
    </w:p>
    <w:p w:rsidR="0050065B" w:rsidRPr="000306ED" w:rsidRDefault="0050065B" w:rsidP="0050065B">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50065B" w:rsidRPr="0050065B" w:rsidRDefault="0050065B" w:rsidP="0090055D">
      <w:pPr>
        <w:pStyle w:val="BodyTextIndent3"/>
        <w:spacing w:after="160" w:line="240" w:lineRule="auto"/>
        <w:ind w:firstLine="0"/>
        <w:jc w:val="right"/>
        <w:rPr>
          <w:rFonts w:ascii="GHEA Grapalat" w:hAnsi="GHEA Grapalat"/>
          <w:b/>
          <w:sz w:val="24"/>
          <w:szCs w:val="24"/>
        </w:rPr>
      </w:pPr>
    </w:p>
    <w:p w:rsidR="0050065B" w:rsidRPr="0050065B" w:rsidRDefault="0050065B" w:rsidP="0090055D">
      <w:pPr>
        <w:pStyle w:val="BodyTextIndent3"/>
        <w:spacing w:after="160" w:line="240" w:lineRule="auto"/>
        <w:ind w:firstLine="0"/>
        <w:jc w:val="right"/>
        <w:rPr>
          <w:rFonts w:ascii="GHEA Grapalat" w:hAnsi="GHEA Grapalat"/>
          <w:b/>
          <w:sz w:val="24"/>
          <w:szCs w:val="24"/>
        </w:rPr>
      </w:pPr>
    </w:p>
    <w:p w:rsidR="0050065B" w:rsidRPr="0050065B" w:rsidRDefault="0050065B" w:rsidP="0090055D">
      <w:pPr>
        <w:pStyle w:val="BodyTextIndent3"/>
        <w:spacing w:after="160" w:line="240" w:lineRule="auto"/>
        <w:ind w:firstLine="0"/>
        <w:jc w:val="right"/>
        <w:rPr>
          <w:rFonts w:ascii="GHEA Grapalat" w:hAnsi="GHEA Grapalat"/>
          <w:b/>
          <w:sz w:val="24"/>
          <w:szCs w:val="24"/>
        </w:rPr>
      </w:pP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656726">
        <w:rPr>
          <w:rFonts w:ascii="GHEA Grapalat" w:hAnsi="GHEA Grapalat"/>
          <w:b/>
          <w:sz w:val="22"/>
          <w:szCs w:val="22"/>
        </w:rPr>
        <w:t>94</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которивок под кодом </w:t>
      </w:r>
      <w:r w:rsidRPr="008C1E10">
        <w:t>«</w:t>
      </w:r>
      <w:r w:rsidR="003E3450">
        <w:rPr>
          <w:b/>
        </w:rPr>
        <w:t>GHAPDzB-HVKAK-2021-</w:t>
      </w:r>
      <w:r w:rsidR="00656726">
        <w:rPr>
          <w:b/>
        </w:rPr>
        <w:t>94</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r w:rsidRPr="009044F1">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3E3450">
        <w:rPr>
          <w:b/>
          <w:sz w:val="22"/>
          <w:szCs w:val="22"/>
        </w:rPr>
        <w:t>GHAPDzB-HVKAK-2021-</w:t>
      </w:r>
      <w:r w:rsidR="00656726">
        <w:rPr>
          <w:b/>
          <w:sz w:val="22"/>
          <w:szCs w:val="22"/>
        </w:rPr>
        <w:t>94</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3E3450">
        <w:rPr>
          <w:b/>
          <w:sz w:val="22"/>
          <w:szCs w:val="22"/>
        </w:rPr>
        <w:t>GHAPDzB-HVKAK-2021-</w:t>
      </w:r>
      <w:r w:rsidR="00656726">
        <w:rPr>
          <w:b/>
          <w:sz w:val="22"/>
          <w:szCs w:val="22"/>
        </w:rPr>
        <w:t>94</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r w:rsidRPr="00B138F3">
        <w:rPr>
          <w:rFonts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cs="GHEA Grapalat"/>
          <w:sz w:val="22"/>
          <w:szCs w:val="22"/>
          <w:lang w:val="en-US"/>
        </w:rPr>
        <w:t>K</w:t>
      </w:r>
      <w:r w:rsidRPr="00B138F3">
        <w:rPr>
          <w:rFonts w:cs="GHEA Grapalat"/>
          <w:sz w:val="22"/>
          <w:szCs w:val="22"/>
        </w:rPr>
        <w:t xml:space="preserve">омпания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r w:rsidRPr="00B138F3">
        <w:rPr>
          <w:sz w:val="22"/>
          <w:szCs w:val="22"/>
        </w:rPr>
        <w:t>д)</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sz w:val="22"/>
          <w:szCs w:val="22"/>
        </w:rPr>
        <w:t xml:space="preserve">Банк-плательщик оригиналы настоящего Соглашения о неустойке и прилагаемого Требования, </w:t>
      </w:r>
      <w:r w:rsidRPr="00B138F3">
        <w:rPr>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551DC4">
      <w:pPr>
        <w:spacing w:after="160"/>
        <w:ind w:right="565"/>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3E3450">
        <w:rPr>
          <w:b/>
          <w:sz w:val="22"/>
          <w:szCs w:val="22"/>
        </w:rPr>
        <w:t>GHAPDzB-HVKAK-2021-</w:t>
      </w:r>
      <w:r w:rsidR="00656726">
        <w:rPr>
          <w:b/>
          <w:sz w:val="22"/>
          <w:szCs w:val="22"/>
        </w:rPr>
        <w:t>94</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3E3450">
        <w:rPr>
          <w:b/>
          <w:sz w:val="22"/>
          <w:szCs w:val="22"/>
        </w:rPr>
        <w:t>GHAPDzB-HVKAK-2021-</w:t>
      </w:r>
      <w:r w:rsidR="00656726">
        <w:rPr>
          <w:b/>
          <w:sz w:val="22"/>
          <w:szCs w:val="22"/>
        </w:rPr>
        <w:t>94</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r w:rsidRPr="00B138F3">
        <w:t>д)</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t>Банк-плательщик оригиналы настоящего Соглашения о неустойке и прилагаемого Требования, письменно</w:t>
      </w:r>
      <w:r>
        <w:t xml:space="preserve"> </w:t>
      </w:r>
      <w:r w:rsidRPr="00B138F3">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rPr>
      </w:pPr>
      <w:r w:rsidRPr="00B138F3">
        <w:t>1.6.</w:t>
      </w:r>
      <w:r w:rsidRPr="00B138F3">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pPr>
      <w:r w:rsidRPr="00B138F3">
        <w:t>2.3.</w:t>
      </w:r>
      <w:r w:rsidRPr="00B138F3">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3E3450">
        <w:rPr>
          <w:rFonts w:ascii="GHEA Grapalat" w:hAnsi="GHEA Grapalat"/>
          <w:b/>
          <w:sz w:val="24"/>
          <w:szCs w:val="24"/>
        </w:rPr>
        <w:t>GHAPDzB-HVKAK-2021-</w:t>
      </w:r>
      <w:r w:rsidR="00656726">
        <w:rPr>
          <w:rFonts w:ascii="GHEA Grapalat" w:hAnsi="GHEA Grapalat"/>
          <w:b/>
          <w:sz w:val="24"/>
          <w:szCs w:val="24"/>
        </w:rPr>
        <w:t>94</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r w:rsidRPr="00EF75CC">
        <w:rPr>
          <w:b/>
        </w:rPr>
        <w:t>А.Ваняна</w:t>
      </w:r>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Отказываться от товара в случае непоставки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требовать восполнения недопереданного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________ драмов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позднее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lang w:val="en-US"/>
        </w:rPr>
        <w:t> </w:t>
      </w:r>
      <w:r w:rsidRPr="00B138F3">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6C6F4A" w:rsidRPr="00B138F3">
        <w:t>№ 1,</w:t>
      </w:r>
      <w:r w:rsidR="006C6F4A">
        <w:t>1,</w:t>
      </w:r>
      <w:r w:rsidR="006C6F4A" w:rsidRPr="00B138F3">
        <w:t xml:space="preserve"> </w:t>
      </w:r>
      <w:r w:rsidR="00656726">
        <w:t>№ 2</w:t>
      </w:r>
      <w:r w:rsidR="00656726" w:rsidRPr="00B138F3">
        <w:t xml:space="preserve">, </w:t>
      </w:r>
      <w:r w:rsidRPr="00B138F3">
        <w:t>№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656726" w:rsidRDefault="00656726" w:rsidP="00296F61">
      <w:pPr>
        <w:spacing w:after="160"/>
        <w:contextualSpacing/>
        <w:jc w:val="center"/>
        <w:rPr>
          <w:b/>
        </w:rPr>
      </w:pPr>
    </w:p>
    <w:p w:rsidR="00656726" w:rsidRDefault="00656726" w:rsidP="00296F61">
      <w:pPr>
        <w:spacing w:after="160"/>
        <w:contextualSpacing/>
        <w:jc w:val="center"/>
        <w:rPr>
          <w:b/>
        </w:rPr>
      </w:pPr>
    </w:p>
    <w:p w:rsidR="00656726" w:rsidRDefault="00656726" w:rsidP="00296F61">
      <w:pPr>
        <w:spacing w:after="160"/>
        <w:contextualSpacing/>
        <w:jc w:val="center"/>
        <w:rPr>
          <w:b/>
        </w:rPr>
      </w:pPr>
    </w:p>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AC16F3">
      <w:pPr>
        <w:spacing w:after="160"/>
        <w:ind w:firstLine="0"/>
        <w:sectPr w:rsidR="00296F61" w:rsidRPr="00B138F3" w:rsidSect="00AC16F3">
          <w:footnotePr>
            <w:pos w:val="beneathText"/>
          </w:footnotePr>
          <w:pgSz w:w="11906" w:h="16838" w:code="9"/>
          <w:pgMar w:top="1418" w:right="1418" w:bottom="1418" w:left="1418" w:header="561" w:footer="561" w:gutter="0"/>
          <w:cols w:space="720"/>
          <w:docGrid w:linePitch="326"/>
        </w:sectPr>
      </w:pPr>
    </w:p>
    <w:p w:rsidR="00656726" w:rsidRDefault="00656726" w:rsidP="00656726">
      <w:pPr>
        <w:spacing w:after="160"/>
        <w:ind w:firstLine="0"/>
        <w:rPr>
          <w:i/>
        </w:rPr>
      </w:pPr>
    </w:p>
    <w:p w:rsidR="00656726" w:rsidRDefault="00656726" w:rsidP="00296F61">
      <w:pPr>
        <w:spacing w:after="160"/>
        <w:jc w:val="right"/>
        <w:rPr>
          <w:i/>
        </w:rPr>
      </w:pPr>
    </w:p>
    <w:p w:rsidR="00656726" w:rsidRPr="00B138F3" w:rsidRDefault="00656726" w:rsidP="00656726">
      <w:pPr>
        <w:spacing w:after="160"/>
        <w:jc w:val="right"/>
        <w:rPr>
          <w:i/>
        </w:rPr>
      </w:pPr>
      <w:r w:rsidRPr="00B138F3">
        <w:rPr>
          <w:i/>
        </w:rPr>
        <w:t>Приложение № 2</w:t>
      </w:r>
    </w:p>
    <w:p w:rsidR="00656726" w:rsidRPr="00B138F3" w:rsidRDefault="00656726" w:rsidP="00656726">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656726" w:rsidRDefault="00656726" w:rsidP="00656726">
      <w:pPr>
        <w:spacing w:after="160"/>
        <w:jc w:val="center"/>
      </w:pPr>
    </w:p>
    <w:p w:rsidR="00656726" w:rsidRDefault="00656726" w:rsidP="00656726">
      <w:pPr>
        <w:spacing w:after="160"/>
        <w:jc w:val="center"/>
      </w:pPr>
    </w:p>
    <w:p w:rsidR="00656726" w:rsidRDefault="00656726" w:rsidP="00656726">
      <w:pPr>
        <w:spacing w:after="160"/>
        <w:jc w:val="center"/>
      </w:pPr>
    </w:p>
    <w:p w:rsidR="00656726" w:rsidRPr="00B138F3" w:rsidRDefault="00656726" w:rsidP="00656726">
      <w:pPr>
        <w:spacing w:after="160"/>
        <w:jc w:val="center"/>
      </w:pPr>
      <w:r w:rsidRPr="00B138F3">
        <w:t>ГРАФИК ОПЛАТЫ</w:t>
      </w:r>
      <w:r w:rsidRPr="00B138F3">
        <w:rPr>
          <w:rStyle w:val="FootnoteReference"/>
        </w:rPr>
        <w:footnoteReference w:customMarkFollows="1" w:id="12"/>
        <w:t>*</w:t>
      </w:r>
    </w:p>
    <w:p w:rsidR="00656726" w:rsidRPr="00B138F3" w:rsidRDefault="00656726" w:rsidP="00656726">
      <w:pPr>
        <w:spacing w:after="160"/>
        <w:jc w:val="right"/>
      </w:pPr>
      <w:r w:rsidRPr="00B138F3">
        <w:t>Драмов РА</w:t>
      </w: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656726">
      <w:pPr>
        <w:jc w:val="center"/>
        <w:rPr>
          <w:b/>
        </w:rPr>
      </w:pPr>
      <w:r w:rsidRPr="00661645">
        <w:rPr>
          <w:b/>
        </w:rPr>
        <w:t>ПРЕДСТАВЛЕНО ОТДЕЛЬНО ПРИКРЕПЛЕННЫМ ФАЙЛОМ</w:t>
      </w: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p w:rsidR="00656726" w:rsidRDefault="00656726" w:rsidP="00296F61">
      <w:pPr>
        <w:spacing w:after="160"/>
        <w:jc w:val="right"/>
        <w:rPr>
          <w:i/>
        </w:rPr>
      </w:pPr>
    </w:p>
    <w:tbl>
      <w:tblPr>
        <w:tblW w:w="9639" w:type="dxa"/>
        <w:jc w:val="center"/>
        <w:tblLayout w:type="fixed"/>
        <w:tblLook w:val="0000"/>
      </w:tblPr>
      <w:tblGrid>
        <w:gridCol w:w="4536"/>
        <w:gridCol w:w="760"/>
        <w:gridCol w:w="4343"/>
      </w:tblGrid>
      <w:tr w:rsidR="00656726" w:rsidRPr="00B138F3" w:rsidTr="006C688B">
        <w:trPr>
          <w:jc w:val="center"/>
        </w:trPr>
        <w:tc>
          <w:tcPr>
            <w:tcW w:w="4536" w:type="dxa"/>
          </w:tcPr>
          <w:p w:rsidR="00656726" w:rsidRPr="00B138F3" w:rsidRDefault="00656726" w:rsidP="006C688B">
            <w:pPr>
              <w:spacing w:after="160"/>
              <w:jc w:val="center"/>
              <w:rPr>
                <w:rFonts w:cs="Sylfaen"/>
                <w:b/>
                <w:bCs/>
              </w:rPr>
            </w:pPr>
            <w:r w:rsidRPr="00B138F3">
              <w:rPr>
                <w:b/>
              </w:rPr>
              <w:t>ПОКУПАТЕЛЬ</w:t>
            </w:r>
          </w:p>
          <w:p w:rsidR="00656726" w:rsidRPr="00B138F3" w:rsidRDefault="00656726" w:rsidP="006C688B">
            <w:pPr>
              <w:jc w:val="center"/>
              <w:rPr>
                <w:lang w:val="en-US"/>
              </w:rPr>
            </w:pPr>
            <w:r w:rsidRPr="00B138F3">
              <w:rPr>
                <w:lang w:val="en-US"/>
              </w:rPr>
              <w:t>______________________</w:t>
            </w:r>
          </w:p>
          <w:p w:rsidR="00656726" w:rsidRPr="00B138F3" w:rsidRDefault="00656726" w:rsidP="006C688B">
            <w:pPr>
              <w:spacing w:after="160"/>
              <w:jc w:val="center"/>
              <w:rPr>
                <w:sz w:val="20"/>
                <w:szCs w:val="20"/>
              </w:rPr>
            </w:pPr>
            <w:r w:rsidRPr="00B138F3">
              <w:rPr>
                <w:sz w:val="20"/>
                <w:szCs w:val="20"/>
              </w:rPr>
              <w:t>/подпись/</w:t>
            </w:r>
          </w:p>
          <w:p w:rsidR="00656726" w:rsidRPr="00B138F3" w:rsidRDefault="00656726" w:rsidP="006C688B">
            <w:pPr>
              <w:spacing w:after="160"/>
              <w:jc w:val="center"/>
            </w:pPr>
            <w:r w:rsidRPr="00B138F3">
              <w:t>М. П.</w:t>
            </w:r>
          </w:p>
        </w:tc>
        <w:tc>
          <w:tcPr>
            <w:tcW w:w="760" w:type="dxa"/>
          </w:tcPr>
          <w:p w:rsidR="00656726" w:rsidRPr="00B138F3" w:rsidRDefault="00656726" w:rsidP="006C688B">
            <w:pPr>
              <w:spacing w:after="160"/>
              <w:jc w:val="center"/>
            </w:pPr>
          </w:p>
        </w:tc>
        <w:tc>
          <w:tcPr>
            <w:tcW w:w="4343" w:type="dxa"/>
          </w:tcPr>
          <w:p w:rsidR="00656726" w:rsidRPr="00B138F3" w:rsidRDefault="00656726" w:rsidP="006C688B">
            <w:pPr>
              <w:spacing w:after="160"/>
              <w:jc w:val="center"/>
              <w:rPr>
                <w:rFonts w:cs="Sylfaen"/>
                <w:b/>
                <w:bCs/>
              </w:rPr>
            </w:pPr>
            <w:r w:rsidRPr="00B138F3">
              <w:rPr>
                <w:b/>
              </w:rPr>
              <w:t>ПРОДАВЕЦ</w:t>
            </w:r>
          </w:p>
          <w:p w:rsidR="00656726" w:rsidRPr="00B138F3" w:rsidRDefault="00656726" w:rsidP="006C688B">
            <w:pPr>
              <w:jc w:val="center"/>
              <w:rPr>
                <w:lang w:val="en-US"/>
              </w:rPr>
            </w:pPr>
            <w:r w:rsidRPr="00B138F3">
              <w:rPr>
                <w:lang w:val="en-US"/>
              </w:rPr>
              <w:t>______________________</w:t>
            </w:r>
          </w:p>
          <w:p w:rsidR="00656726" w:rsidRPr="00B138F3" w:rsidRDefault="00656726" w:rsidP="006C688B">
            <w:pPr>
              <w:spacing w:after="160"/>
              <w:jc w:val="center"/>
              <w:rPr>
                <w:sz w:val="20"/>
                <w:szCs w:val="20"/>
              </w:rPr>
            </w:pPr>
            <w:r w:rsidRPr="00B138F3">
              <w:rPr>
                <w:sz w:val="20"/>
                <w:szCs w:val="20"/>
              </w:rPr>
              <w:t>/подпись/</w:t>
            </w:r>
          </w:p>
          <w:p w:rsidR="00656726" w:rsidRPr="00B138F3" w:rsidRDefault="00656726" w:rsidP="006C688B">
            <w:pPr>
              <w:spacing w:after="160"/>
              <w:jc w:val="center"/>
            </w:pPr>
            <w:r w:rsidRPr="00B138F3">
              <w:t>М. П.</w:t>
            </w:r>
          </w:p>
        </w:tc>
      </w:tr>
    </w:tbl>
    <w:p w:rsidR="00656726" w:rsidRDefault="00656726" w:rsidP="00296F61">
      <w:pPr>
        <w:spacing w:after="160"/>
        <w:jc w:val="right"/>
        <w:rPr>
          <w:i/>
        </w:rPr>
      </w:pPr>
    </w:p>
    <w:p w:rsidR="00656726" w:rsidRDefault="00656726" w:rsidP="00296F61">
      <w:pPr>
        <w:spacing w:after="160"/>
        <w:jc w:val="right"/>
        <w:rPr>
          <w:i/>
        </w:rPr>
      </w:pPr>
    </w:p>
    <w:p w:rsidR="00656726" w:rsidRDefault="00656726" w:rsidP="00656726">
      <w:pPr>
        <w:spacing w:after="160"/>
        <w:ind w:firstLine="0"/>
        <w:rPr>
          <w:i/>
        </w:rPr>
      </w:pPr>
    </w:p>
    <w:p w:rsidR="00656726" w:rsidRDefault="00656726" w:rsidP="00296F61">
      <w:pPr>
        <w:spacing w:after="160"/>
        <w:jc w:val="right"/>
        <w:rPr>
          <w:i/>
        </w:rPr>
      </w:pPr>
    </w:p>
    <w:p w:rsidR="00296F61" w:rsidRPr="00B138F3" w:rsidRDefault="00296F61" w:rsidP="00296F61">
      <w:pPr>
        <w:spacing w:after="160"/>
        <w:jc w:val="right"/>
        <w:rPr>
          <w:i/>
        </w:rPr>
      </w:pPr>
      <w:r w:rsidRPr="00B138F3">
        <w:rPr>
          <w:i/>
        </w:rPr>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r w:rsidRPr="00B138F3">
              <w:t>Р/С____________________________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r w:rsidRPr="00B138F3">
              <w:t>Р/С_______________________________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сумма, подлежащая уплате (тыс. драмов)</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Счет-фактура и положительное заключение, послужившие основанием для подтверждения в двустороннем порядке настоящего Акта,</w:t>
      </w:r>
      <w:r w:rsidRPr="00B138F3">
        <w:t>являются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г. между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D1393F" w:rsidRPr="00AC16F3" w:rsidRDefault="00D1393F" w:rsidP="00FA3176">
      <w:pPr>
        <w:ind w:firstLine="0"/>
        <w:sectPr w:rsidR="00D1393F" w:rsidRPr="00AC16F3" w:rsidSect="001201BD">
          <w:pgSz w:w="11906" w:h="16838" w:code="9"/>
          <w:pgMar w:top="709" w:right="1418" w:bottom="851" w:left="1418" w:header="567" w:footer="567" w:gutter="0"/>
          <w:cols w:space="720"/>
          <w:docGrid w:linePitch="326"/>
        </w:sectPr>
      </w:pPr>
    </w:p>
    <w:p w:rsidR="00071D1C" w:rsidRPr="00AC16F3" w:rsidRDefault="00071D1C" w:rsidP="00FA3176">
      <w:pPr>
        <w:ind w:firstLine="0"/>
      </w:pPr>
    </w:p>
    <w:sectPr w:rsidR="00071D1C" w:rsidRPr="00AC16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407" w:rsidRDefault="00B51407" w:rsidP="00B360E2">
      <w:r>
        <w:separator/>
      </w:r>
    </w:p>
  </w:endnote>
  <w:endnote w:type="continuationSeparator" w:id="0">
    <w:p w:rsidR="00B51407" w:rsidRDefault="00B51407"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B51407" w:rsidRPr="00C861E9" w:rsidRDefault="00465275" w:rsidP="00B360E2">
        <w:pPr>
          <w:pStyle w:val="Footer"/>
        </w:pPr>
        <w:fldSimple w:instr=" PAGE   \* MERGEFORMAT ">
          <w:r w:rsidR="006C6F4A">
            <w:rPr>
              <w:noProof/>
            </w:rPr>
            <w:t>68</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B51407" w:rsidRPr="00C861E9" w:rsidRDefault="00465275">
        <w:pPr>
          <w:pStyle w:val="Footer"/>
          <w:jc w:val="center"/>
          <w:rPr>
            <w:sz w:val="24"/>
            <w:szCs w:val="24"/>
          </w:rPr>
        </w:pPr>
        <w:r w:rsidRPr="00C861E9">
          <w:rPr>
            <w:sz w:val="24"/>
            <w:szCs w:val="24"/>
          </w:rPr>
          <w:fldChar w:fldCharType="begin"/>
        </w:r>
        <w:r w:rsidR="00B51407" w:rsidRPr="00C861E9">
          <w:rPr>
            <w:sz w:val="24"/>
            <w:szCs w:val="24"/>
          </w:rPr>
          <w:instrText xml:space="preserve"> PAGE   \* MERGEFORMAT </w:instrText>
        </w:r>
        <w:r w:rsidRPr="00C861E9">
          <w:rPr>
            <w:sz w:val="24"/>
            <w:szCs w:val="24"/>
          </w:rPr>
          <w:fldChar w:fldCharType="separate"/>
        </w:r>
        <w:r w:rsidR="006C6F4A">
          <w:rPr>
            <w:noProof/>
            <w:sz w:val="24"/>
            <w:szCs w:val="24"/>
          </w:rPr>
          <w:t>75</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407" w:rsidRDefault="00B51407" w:rsidP="00B360E2">
      <w:r>
        <w:separator/>
      </w:r>
    </w:p>
  </w:footnote>
  <w:footnote w:type="continuationSeparator" w:id="0">
    <w:p w:rsidR="00B51407" w:rsidRDefault="00B51407" w:rsidP="00B360E2">
      <w:r>
        <w:continuationSeparator/>
      </w:r>
    </w:p>
  </w:footnote>
  <w:footnote w:id="1">
    <w:p w:rsidR="00B51407" w:rsidRPr="00A31673" w:rsidRDefault="00B51407"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B51407" w:rsidRPr="008416BA" w:rsidRDefault="00B51407" w:rsidP="0090055D">
      <w:pPr>
        <w:pStyle w:val="FootnoteText"/>
        <w:rPr>
          <w:rFonts w:ascii="GHEA Grapalat" w:hAnsi="GHEA Grapalat"/>
          <w:i/>
        </w:rPr>
      </w:pPr>
      <w:bookmarkStart w:id="0" w:name="_GoBack"/>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B51407" w:rsidRDefault="00B51407" w:rsidP="0090055D"/>
    <w:p w:rsidR="00B51407" w:rsidRDefault="00B51407"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51407" w:rsidRDefault="00B51407" w:rsidP="0090055D">
      <w:pPr>
        <w:pStyle w:val="FootnoteText"/>
        <w:rPr>
          <w:rFonts w:asciiTheme="minorHAnsi" w:hAnsiTheme="minorHAnsi"/>
          <w:lang w:val="af-ZA"/>
        </w:rPr>
      </w:pPr>
    </w:p>
  </w:footnote>
  <w:footnote w:id="3">
    <w:p w:rsidR="00B51407" w:rsidRPr="00D3436F" w:rsidRDefault="00B51407"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B51407" w:rsidRPr="00D3436F" w:rsidRDefault="00B51407" w:rsidP="0090055D">
      <w:pPr>
        <w:pStyle w:val="FootnoteText"/>
        <w:rPr>
          <w:lang w:val="es-ES"/>
        </w:rPr>
      </w:pPr>
    </w:p>
  </w:footnote>
  <w:footnote w:id="4">
    <w:p w:rsidR="00B51407" w:rsidRPr="008842CE" w:rsidRDefault="00B51407" w:rsidP="00602C9A">
      <w:pPr>
        <w:pStyle w:val="FootnoteText"/>
      </w:pPr>
    </w:p>
  </w:footnote>
  <w:footnote w:id="5">
    <w:p w:rsidR="00B51407" w:rsidRPr="00343969" w:rsidRDefault="00B51407" w:rsidP="00602C9A">
      <w:pPr>
        <w:pStyle w:val="FootnoteText"/>
        <w:rPr>
          <w:rFonts w:asciiTheme="minorHAnsi" w:hAnsiTheme="minorHAnsi"/>
        </w:rPr>
      </w:pPr>
    </w:p>
  </w:footnote>
  <w:footnote w:id="6">
    <w:p w:rsidR="00B51407" w:rsidRPr="00D3436F" w:rsidRDefault="00B51407"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B51407" w:rsidRPr="00402BC3" w:rsidRDefault="00B51407"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B51407" w:rsidRPr="00552088" w:rsidRDefault="00B51407"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B51407" w:rsidRPr="00D3436F" w:rsidRDefault="00B51407" w:rsidP="00B360E2">
      <w:pPr>
        <w:pStyle w:val="FootnoteText"/>
        <w:rPr>
          <w:lang w:val="hy-AM"/>
        </w:rPr>
      </w:pPr>
    </w:p>
  </w:footnote>
  <w:footnote w:id="8">
    <w:p w:rsidR="00B51407" w:rsidRPr="008842CE" w:rsidRDefault="00B51407"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B51407" w:rsidRPr="00D3436F" w:rsidRDefault="00B51407" w:rsidP="00B360E2">
      <w:pPr>
        <w:pStyle w:val="FootnoteText"/>
        <w:rPr>
          <w:lang w:val="hy-AM"/>
        </w:rPr>
      </w:pPr>
    </w:p>
  </w:footnote>
  <w:footnote w:id="9">
    <w:p w:rsidR="00B51407" w:rsidRPr="00D3436F" w:rsidRDefault="00B51407"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B51407" w:rsidRPr="008842CE" w:rsidRDefault="00B51407"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B51407" w:rsidRPr="00D3436F" w:rsidRDefault="00B51407" w:rsidP="00B360E2">
      <w:pPr>
        <w:pStyle w:val="FootnoteText"/>
        <w:rPr>
          <w:lang w:val="hy-AM"/>
        </w:rPr>
      </w:pPr>
    </w:p>
  </w:footnote>
  <w:footnote w:id="11">
    <w:p w:rsidR="00B51407" w:rsidRPr="00E861BF" w:rsidRDefault="00B51407"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2">
    <w:p w:rsidR="00656726" w:rsidRPr="008842CE" w:rsidRDefault="00656726" w:rsidP="00656726">
      <w:pPr>
        <w:pStyle w:val="FootnoteText"/>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1D5C"/>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A48"/>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6DC"/>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A38"/>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275"/>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065B"/>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1DC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A8E"/>
    <w:rsid w:val="0056625A"/>
    <w:rsid w:val="00567040"/>
    <w:rsid w:val="005674C1"/>
    <w:rsid w:val="00567893"/>
    <w:rsid w:val="005700F1"/>
    <w:rsid w:val="005716B8"/>
    <w:rsid w:val="00571702"/>
    <w:rsid w:val="00571E4C"/>
    <w:rsid w:val="00571F29"/>
    <w:rsid w:val="005739AB"/>
    <w:rsid w:val="00573ECE"/>
    <w:rsid w:val="005740A9"/>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25A"/>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26"/>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6F4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3F8"/>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30"/>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16F3"/>
    <w:rsid w:val="00AC30D5"/>
    <w:rsid w:val="00AC3F2F"/>
    <w:rsid w:val="00AC4EAF"/>
    <w:rsid w:val="00AC5807"/>
    <w:rsid w:val="00AC6523"/>
    <w:rsid w:val="00AC743C"/>
    <w:rsid w:val="00AC7A2E"/>
    <w:rsid w:val="00AD0182"/>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07"/>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8B1"/>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34"/>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B7D"/>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6F3C"/>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30D0"/>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17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352D4-5038-4800-B372-8740F31C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81</Pages>
  <Words>15908</Words>
  <Characters>115558</Characters>
  <Application>Microsoft Office Word</Application>
  <DocSecurity>0</DocSecurity>
  <Lines>962</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131204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1075</cp:revision>
  <cp:lastPrinted>2018-02-16T07:12:00Z</cp:lastPrinted>
  <dcterms:created xsi:type="dcterms:W3CDTF">2019-10-28T07:04:00Z</dcterms:created>
  <dcterms:modified xsi:type="dcterms:W3CDTF">2021-11-23T05:46:00Z</dcterms:modified>
</cp:coreProperties>
</file>