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8A02F9" w:rsidRDefault="008A02F9"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FD123F">
        <w:rPr>
          <w:rFonts w:ascii="GHEA Grapalat" w:hAnsi="GHEA Grapalat"/>
          <w:i w:val="0"/>
          <w:lang w:val="hy-AM"/>
        </w:rPr>
        <w:t>դեկտեմբերի</w:t>
      </w:r>
      <w:r w:rsidR="00FD123F" w:rsidRPr="00FD123F">
        <w:rPr>
          <w:rFonts w:ascii="GHEA Grapalat" w:hAnsi="GHEA Grapalat"/>
          <w:i w:val="0"/>
          <w:lang w:val="af-ZA"/>
        </w:rPr>
        <w:t xml:space="preserve"> 21</w:t>
      </w:r>
      <w:r w:rsidR="00B45DE1">
        <w:rPr>
          <w:rFonts w:ascii="GHEA Grapalat" w:hAnsi="GHEA Grapalat"/>
          <w:i w:val="0"/>
          <w:lang w:val="hy-AM"/>
        </w:rPr>
        <w:t>-ի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B45DE1" w:rsidRPr="00B45DE1">
        <w:rPr>
          <w:rFonts w:ascii="GHEA Grapalat" w:hAnsi="GHEA Grapalat"/>
          <w:b/>
          <w:i w:val="0"/>
          <w:lang w:val="hy-AM"/>
        </w:rPr>
        <w:t>«</w:t>
      </w:r>
      <w:r w:rsidR="00FD123F">
        <w:rPr>
          <w:rFonts w:ascii="GHEA Grapalat" w:hAnsi="GHEA Grapalat"/>
          <w:b/>
          <w:i w:val="0"/>
          <w:lang w:val="hy-AM"/>
        </w:rPr>
        <w:t>ԳՀԾՁԲ-ՀՎԿԱԿ-2022-111</w:t>
      </w:r>
      <w:r w:rsidR="00B45DE1" w:rsidRPr="00B45DE1">
        <w:rPr>
          <w:rFonts w:ascii="GHEA Grapalat" w:hAnsi="GHEA Grapalat"/>
          <w:b/>
          <w:i w:val="0"/>
          <w:lang w:val="hy-AM"/>
        </w:rPr>
        <w:t>»</w:t>
      </w:r>
      <w:r w:rsidR="009F18D0" w:rsidRPr="00064ADD">
        <w:rPr>
          <w:rFonts w:ascii="GHEA Grapalat" w:hAnsi="GHEA Grapalat"/>
          <w:i w:val="0"/>
          <w:u w:val="single"/>
          <w:lang w:val="af-ZA"/>
        </w:rPr>
        <w:t xml:space="preserve"> </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B45DE1">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Pr>
          <w:rFonts w:ascii="GHEA Grapalat" w:hAnsi="GHEA Grapalat"/>
          <w:i w:val="0"/>
          <w:lang w:val="hy-AM"/>
        </w:rPr>
        <w:t xml:space="preserve">ք. Երևան, </w:t>
      </w:r>
      <w:r w:rsidR="00B45DE1" w:rsidRPr="001B2B4C">
        <w:rPr>
          <w:rFonts w:ascii="GHEA Grapalat" w:hAnsi="GHEA Grapalat"/>
          <w:i w:val="0"/>
          <w:lang w:val="af-ZA"/>
        </w:rPr>
        <w:t>Մ.</w:t>
      </w:r>
      <w:r w:rsidR="00B45DE1">
        <w:rPr>
          <w:rFonts w:ascii="GHEA Grapalat" w:hAnsi="GHEA Grapalat"/>
          <w:i w:val="0"/>
          <w:lang w:val="hy-AM"/>
        </w:rPr>
        <w:t xml:space="preserve"> </w:t>
      </w:r>
      <w:r w:rsidR="00B45DE1" w:rsidRPr="001B2B4C">
        <w:rPr>
          <w:rFonts w:ascii="GHEA Grapalat" w:hAnsi="GHEA Grapalat"/>
          <w:i w:val="0"/>
          <w:lang w:val="af-ZA"/>
        </w:rPr>
        <w:t>Հերացի</w:t>
      </w:r>
      <w:r w:rsidR="00B45DE1">
        <w:rPr>
          <w:rFonts w:ascii="GHEA Grapalat" w:hAnsi="GHEA Grapalat"/>
          <w:i w:val="0"/>
          <w:lang w:val="hy-AM"/>
        </w:rPr>
        <w:t xml:space="preserve">, </w:t>
      </w:r>
      <w:r w:rsidR="00B45DE1" w:rsidRPr="001B2B4C">
        <w:rPr>
          <w:rFonts w:ascii="GHEA Grapalat" w:hAnsi="GHEA Grapalat"/>
          <w:i w:val="0"/>
          <w:lang w:val="af-ZA"/>
        </w:rPr>
        <w:t xml:space="preserve">12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FD123F" w:rsidRPr="00773C2C">
        <w:rPr>
          <w:rFonts w:ascii="GHEA Grapalat" w:hAnsi="GHEA Grapalat"/>
          <w:b/>
          <w:i w:val="0"/>
          <w:lang w:val="hy-AM"/>
        </w:rPr>
        <w:t xml:space="preserve">ԱՆ «ՀՎԿ ԱԶԳԱՅԻՆ ԿԵՆՏՐՈՆ» ՊՈԱԿ-ի </w:t>
      </w:r>
      <w:r w:rsidR="00FD123F" w:rsidRPr="001E0C46">
        <w:rPr>
          <w:rFonts w:ascii="GHEA Grapalat" w:hAnsi="GHEA Grapalat"/>
          <w:b/>
          <w:i w:val="0"/>
          <w:lang w:val="af-ZA"/>
        </w:rPr>
        <w:t>լրատվական դաշտի մոնիթորինգի</w:t>
      </w:r>
      <w:r w:rsidR="00FD123F">
        <w:rPr>
          <w:rFonts w:ascii="GHEA Grapalat" w:hAnsi="GHEA Grapalat"/>
          <w:sz w:val="24"/>
          <w:szCs w:val="24"/>
          <w:lang w:val="hy-AM"/>
        </w:rPr>
        <w:t xml:space="preserve"> </w:t>
      </w:r>
      <w:r w:rsidR="00FD123F" w:rsidRPr="00E33814">
        <w:rPr>
          <w:rFonts w:ascii="GHEA Grapalat" w:hAnsi="GHEA Grapalat"/>
          <w:b/>
          <w:i w:val="0"/>
          <w:lang w:val="af-ZA"/>
        </w:rPr>
        <w:t>ծառայության</w:t>
      </w:r>
      <w:r w:rsidR="00FD123F"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AD6657" w:rsidRPr="00AD6657">
        <w:rPr>
          <w:rFonts w:ascii="GHEA Grapalat" w:hAnsi="GHEA Grapalat"/>
          <w:b/>
          <w:i w:val="0"/>
          <w:lang w:val="hy-AM"/>
        </w:rPr>
        <w:t>1</w:t>
      </w:r>
      <w:r w:rsidR="003E1624">
        <w:rPr>
          <w:rFonts w:ascii="GHEA Grapalat" w:hAnsi="GHEA Grapalat"/>
          <w:b/>
          <w:i w:val="0"/>
          <w:lang w:val="hy-AM"/>
        </w:rPr>
        <w:t>1</w:t>
      </w:r>
      <w:r w:rsidR="00AD6657" w:rsidRPr="00AD6657">
        <w:rPr>
          <w:rFonts w:ascii="GHEA Grapalat" w:hAnsi="GHEA Grapalat"/>
          <w:b/>
          <w:i w:val="0"/>
          <w:lang w:val="hy-AM"/>
        </w:rPr>
        <w:t>:</w:t>
      </w:r>
      <w:r w:rsidR="003E1624">
        <w:rPr>
          <w:rFonts w:ascii="GHEA Grapalat" w:hAnsi="GHEA Grapalat"/>
          <w:b/>
          <w:i w:val="0"/>
          <w:lang w:val="hy-AM"/>
        </w:rPr>
        <w:t>0</w:t>
      </w:r>
      <w:r w:rsidR="00AD6657" w:rsidRPr="00AD6657">
        <w:rPr>
          <w:rFonts w:ascii="GHEA Grapalat" w:hAnsi="GHEA Grapalat"/>
          <w:b/>
          <w:i w:val="0"/>
          <w:lang w:val="hy-AM"/>
        </w:rPr>
        <w:t>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00735BD6">
        <w:rPr>
          <w:rFonts w:ascii="GHEA Grapalat" w:hAnsi="GHEA Grapalat"/>
          <w:i w:val="0"/>
          <w:lang w:val="af-ZA"/>
        </w:rPr>
        <w:t>հասցեում,</w:t>
      </w:r>
      <w:r w:rsidRPr="00064ADD">
        <w:rPr>
          <w:rFonts w:ascii="GHEA Grapalat" w:hAnsi="GHEA Grapalat"/>
          <w:i w:val="0"/>
          <w:lang w:val="af-ZA"/>
        </w:rPr>
        <w:t xml:space="preserve"> </w:t>
      </w:r>
      <w:r w:rsidR="003E1624" w:rsidRPr="003E1624">
        <w:rPr>
          <w:rFonts w:ascii="GHEA Grapalat" w:hAnsi="GHEA Grapalat"/>
          <w:b/>
          <w:i w:val="0"/>
          <w:lang w:val="hy-AM"/>
        </w:rPr>
        <w:t xml:space="preserve">2022 թ. դեկտեմբերի </w:t>
      </w:r>
      <w:r w:rsidR="00C12550">
        <w:rPr>
          <w:rFonts w:ascii="GHEA Grapalat" w:hAnsi="GHEA Grapalat"/>
          <w:b/>
          <w:i w:val="0"/>
          <w:lang w:val="hy-AM"/>
        </w:rPr>
        <w:t>2</w:t>
      </w:r>
      <w:r w:rsidR="00FD123F">
        <w:rPr>
          <w:rFonts w:ascii="GHEA Grapalat" w:hAnsi="GHEA Grapalat"/>
          <w:b/>
          <w:i w:val="0"/>
          <w:lang w:val="af-ZA"/>
        </w:rPr>
        <w:t>8</w:t>
      </w:r>
      <w:r w:rsidRPr="003E1624">
        <w:rPr>
          <w:rFonts w:ascii="GHEA Grapalat" w:hAnsi="GHEA Grapalat"/>
          <w:b/>
          <w:i w:val="0"/>
          <w:lang w:val="af-ZA"/>
        </w:rPr>
        <w:t xml:space="preserve">-ին ժամը  </w:t>
      </w:r>
      <w:r w:rsidR="003E1624" w:rsidRPr="003E1624">
        <w:rPr>
          <w:rFonts w:ascii="GHEA Grapalat" w:hAnsi="GHEA Grapalat"/>
          <w:b/>
          <w:i w:val="0"/>
          <w:lang w:val="hy-AM"/>
        </w:rPr>
        <w:t>11:00</w:t>
      </w:r>
      <w:r w:rsidRPr="003E1624">
        <w:rPr>
          <w:rFonts w:ascii="GHEA Grapalat" w:hAnsi="GHEA Grapalat"/>
          <w:b/>
          <w:i w:val="0"/>
          <w:lang w:val="af-ZA"/>
        </w:rPr>
        <w:t>-ին</w:t>
      </w:r>
      <w:r w:rsidRPr="003E1624">
        <w:rPr>
          <w:rFonts w:ascii="GHEA Grapalat" w:hAnsi="GHEA Grapalat"/>
          <w:i w:val="0"/>
          <w:lang w:val="af-ZA"/>
        </w:rPr>
        <w:t>։</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E1624">
        <w:rPr>
          <w:rFonts w:ascii="GHEA Grapalat" w:hAnsi="GHEA Grapalat"/>
          <w:i w:val="0"/>
          <w:lang w:val="hy-AM"/>
        </w:rPr>
        <w:t>Աստղիկ Վիրաբյան</w:t>
      </w:r>
      <w:r w:rsidR="003E1624" w:rsidRPr="00064ADD">
        <w:rPr>
          <w:rFonts w:ascii="GHEA Grapalat" w:hAnsi="GHEA Grapalat"/>
          <w:i w:val="0"/>
          <w:lang w:val="af-ZA"/>
        </w:rPr>
        <w:t>ին</w:t>
      </w:r>
      <w:r w:rsidR="003E1624">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091-22-26-25</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31"/>
        <w:spacing w:after="240" w:line="240" w:lineRule="auto"/>
        <w:ind w:firstLine="709"/>
        <w:rPr>
          <w:rFonts w:ascii="GHEA Grapalat" w:hAnsi="GHEA Grapalat" w:cs="Sylfaen"/>
          <w:b/>
          <w:lang w:val="af-ZA"/>
        </w:rPr>
      </w:pP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FD123F">
        <w:rPr>
          <w:rFonts w:ascii="GHEA Grapalat" w:hAnsi="GHEA Grapalat"/>
          <w:b/>
          <w:sz w:val="20"/>
          <w:szCs w:val="20"/>
          <w:lang w:val="af-ZA"/>
        </w:rPr>
        <w:t>ԳՀԾՁԲ-ՀՎԿԱԿ-2022-111</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C12550">
        <w:rPr>
          <w:rFonts w:ascii="GHEA Grapalat" w:hAnsi="GHEA Grapalat" w:cs="Times Armenian"/>
          <w:sz w:val="20"/>
          <w:szCs w:val="20"/>
          <w:lang w:val="hy-AM"/>
        </w:rPr>
        <w:t xml:space="preserve">դեկտեմբերի </w:t>
      </w:r>
      <w:r w:rsidR="00FD123F">
        <w:rPr>
          <w:rFonts w:ascii="GHEA Grapalat" w:hAnsi="GHEA Grapalat" w:cs="Times Armenian"/>
          <w:sz w:val="20"/>
          <w:szCs w:val="20"/>
          <w:lang w:val="en-GB"/>
        </w:rPr>
        <w:t>21</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F7D92" w:rsidRPr="002C2BE0" w:rsidRDefault="000F7D92" w:rsidP="000F7D92">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aa"/>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660EF1" w:rsidRDefault="000F7D92" w:rsidP="000F7D92">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aa"/>
        <w:ind w:right="-7" w:firstLine="567"/>
        <w:jc w:val="center"/>
        <w:rPr>
          <w:rFonts w:ascii="GHEA Grapalat" w:hAnsi="GHEA Grapalat" w:cs="Sylfaen"/>
          <w:lang w:val="af-ZA"/>
        </w:rPr>
      </w:pPr>
    </w:p>
    <w:p w:rsidR="000F7D92" w:rsidRPr="001031FD" w:rsidRDefault="000F7D92" w:rsidP="000F7D92">
      <w:pPr>
        <w:pStyle w:val="aa"/>
        <w:ind w:right="-7" w:firstLine="567"/>
        <w:jc w:val="center"/>
        <w:rPr>
          <w:rFonts w:ascii="GHEA Grapalat" w:hAnsi="GHEA Grapalat" w:cs="Sylfaen"/>
          <w:lang w:val="af-ZA"/>
        </w:rPr>
      </w:pPr>
    </w:p>
    <w:p w:rsidR="000F7D92" w:rsidRPr="00916E26" w:rsidRDefault="000F7D92" w:rsidP="000F7D92">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w:t>
      </w:r>
      <w:r w:rsidR="001F54F8" w:rsidRPr="001F54F8">
        <w:rPr>
          <w:rFonts w:ascii="GHEA Grapalat" w:hAnsi="GHEA Grapalat" w:cs="Times Armenian"/>
          <w:b/>
          <w:lang w:val="af-ZA"/>
        </w:rPr>
        <w:t xml:space="preserve"> </w:t>
      </w:r>
      <w:r w:rsidR="00FC34AC" w:rsidRPr="00FC34AC">
        <w:rPr>
          <w:rFonts w:ascii="GHEA Grapalat" w:hAnsi="GHEA Grapalat"/>
          <w:b/>
          <w:lang w:val="af-ZA"/>
        </w:rPr>
        <w:t>ԼՐԱՏՎԱԿԱՆ ԴԱՇՏԻ ՄՈՆԻԹՈՐԻՆԳԻ</w:t>
      </w:r>
      <w:r w:rsidR="00FC34AC" w:rsidRPr="00FC34AC">
        <w:rPr>
          <w:rFonts w:ascii="GHEA Grapalat" w:hAnsi="GHEA Grapalat"/>
          <w:lang w:val="hy-AM"/>
        </w:rPr>
        <w:t xml:space="preserve"> </w:t>
      </w:r>
      <w:r w:rsidR="00FC34AC" w:rsidRPr="00FC34AC">
        <w:rPr>
          <w:rFonts w:ascii="GHEA Grapalat" w:hAnsi="GHEA Grapalat"/>
          <w:b/>
          <w:lang w:val="af-ZA"/>
        </w:rPr>
        <w:t>ԾԱՌԱՅՈՒԹՅԱՆ</w:t>
      </w:r>
      <w:r w:rsidR="00FC34AC" w:rsidRPr="00FC34AC">
        <w:rPr>
          <w:rFonts w:ascii="GHEA Grapalat" w:hAnsi="GHEA Grapalat" w:cs="Sylfaen"/>
          <w:b/>
          <w:lang w:val="af-ZA"/>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t>ԲՈՎԱՆԴԱԿՈւԹՅՈւՆ</w:t>
      </w:r>
    </w:p>
    <w:p w:rsidR="00096865" w:rsidRPr="00B33761" w:rsidRDefault="00B33761" w:rsidP="00B33761">
      <w:pPr>
        <w:pStyle w:val="aa"/>
        <w:spacing w:after="0"/>
        <w:ind w:right="-7"/>
        <w:contextualSpacing/>
        <w:jc w:val="center"/>
        <w:rPr>
          <w:rFonts w:ascii="GHEA Grapalat" w:hAnsi="GHEA Grapalat"/>
          <w:b/>
          <w:sz w:val="20"/>
          <w:szCs w:val="20"/>
          <w:lang w:val="af-ZA"/>
        </w:rPr>
      </w:pPr>
      <w:r w:rsidRPr="00B33761">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B33761">
        <w:rPr>
          <w:rFonts w:ascii="GHEA Grapalat" w:hAnsi="GHEA Grapalat" w:cs="Sylfaen"/>
          <w:b/>
          <w:sz w:val="20"/>
          <w:szCs w:val="20"/>
          <w:lang w:val="hy-AM"/>
        </w:rPr>
        <w:t>ԿԱՐԻՔՆԵՐԻ</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ՀԱՄԱՐ</w:t>
      </w:r>
      <w:r w:rsidRPr="00683535">
        <w:rPr>
          <w:rFonts w:ascii="GHEA Grapalat" w:hAnsi="GHEA Grapalat" w:cs="Times Armenian"/>
          <w:b/>
          <w:sz w:val="20"/>
          <w:szCs w:val="20"/>
          <w:lang w:val="af-ZA"/>
        </w:rPr>
        <w:t xml:space="preserve">` </w:t>
      </w:r>
      <w:r w:rsidR="00683535" w:rsidRPr="00683535">
        <w:rPr>
          <w:rFonts w:ascii="GHEA Grapalat" w:hAnsi="GHEA Grapalat"/>
          <w:b/>
          <w:sz w:val="20"/>
          <w:szCs w:val="20"/>
          <w:lang w:val="af-ZA"/>
        </w:rPr>
        <w:t>ԼՐԱՏՎԱԿԱՆ ԴԱՇՏԻ ՄՈՆԻԹՈՐԻՆԳԻ</w:t>
      </w:r>
      <w:r w:rsidR="00683535" w:rsidRPr="00683535">
        <w:rPr>
          <w:rFonts w:ascii="GHEA Grapalat" w:hAnsi="GHEA Grapalat"/>
          <w:sz w:val="20"/>
          <w:szCs w:val="20"/>
          <w:lang w:val="hy-AM"/>
        </w:rPr>
        <w:t xml:space="preserve"> </w:t>
      </w:r>
      <w:r w:rsidR="00683535" w:rsidRPr="00683535">
        <w:rPr>
          <w:rFonts w:ascii="GHEA Grapalat" w:hAnsi="GHEA Grapalat"/>
          <w:b/>
          <w:sz w:val="20"/>
          <w:szCs w:val="20"/>
          <w:lang w:val="af-ZA"/>
        </w:rPr>
        <w:t>ԾԱՌԱՅՈՒԹՅԱՆ</w:t>
      </w:r>
      <w:r w:rsidR="00273D2E" w:rsidRPr="00683535">
        <w:rPr>
          <w:rFonts w:ascii="GHEA Grapalat" w:hAnsi="GHEA Grapalat"/>
          <w:i/>
          <w:sz w:val="20"/>
          <w:szCs w:val="20"/>
          <w:lang w:val="hy-AM"/>
        </w:rPr>
        <w:t xml:space="preserve"> </w:t>
      </w:r>
      <w:r w:rsidR="00273D2E" w:rsidRPr="00683535">
        <w:rPr>
          <w:rFonts w:ascii="GHEA Grapalat" w:hAnsi="GHEA Grapalat"/>
          <w:sz w:val="20"/>
          <w:szCs w:val="20"/>
          <w:lang w:val="hy-AM"/>
        </w:rPr>
        <w:t xml:space="preserve"> </w:t>
      </w:r>
      <w:r w:rsidRPr="00683535">
        <w:rPr>
          <w:rFonts w:ascii="GHEA Grapalat" w:hAnsi="GHEA Grapalat" w:cs="Sylfaen"/>
          <w:b/>
          <w:sz w:val="20"/>
          <w:szCs w:val="20"/>
          <w:lang w:val="hy-AM"/>
        </w:rPr>
        <w:t>ՁԵՌՔԲԵՐՄԱՆ</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ՆՊԱՏԱԿՈՎ</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ՀԱՅՏԱՐԱՐՎԱԾ</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ԳՆԱՆՇՄԱՆ</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 xml:space="preserve">ՀԱՐՑՄԱՆ </w:t>
      </w:r>
      <w:r w:rsidR="00160AE4" w:rsidRPr="00B33761">
        <w:rPr>
          <w:rFonts w:ascii="GHEA Grapalat" w:hAnsi="GHEA Grapalat"/>
          <w:b/>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FD123F">
        <w:rPr>
          <w:rFonts w:ascii="GHEA Grapalat" w:hAnsi="GHEA Grapalat"/>
          <w:b/>
          <w:sz w:val="20"/>
          <w:szCs w:val="20"/>
          <w:lang w:val="af-ZA"/>
        </w:rPr>
        <w:t>ԳՀԾՁԲ-ՀՎԿԱԿ-2022-111</w:t>
      </w:r>
      <w:r w:rsidR="005F2F13">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proofErr w:type="gramEnd"/>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«Հիվանդությունների վերահսկման և կանխարգելման ազգային կենտրոն» ՊՈԱԿ</w:t>
      </w:r>
      <w:r w:rsidR="005D73FB" w:rsidRPr="00961B4B">
        <w:rPr>
          <w:rFonts w:ascii="GHEA Grapalat" w:hAnsi="GHEA Grapalat"/>
          <w:i w:val="0"/>
          <w:lang w:val="hy-AM"/>
        </w:rPr>
        <w:t>-</w:t>
      </w:r>
      <w:r w:rsidR="005D73FB"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683535" w:rsidRPr="00683535">
        <w:rPr>
          <w:rFonts w:ascii="GHEA Grapalat" w:hAnsi="GHEA Grapalat"/>
          <w:b/>
          <w:i w:val="0"/>
          <w:lang w:val="af-ZA"/>
        </w:rPr>
        <w:t>լրատվական դաշտի մոնիթորինգի</w:t>
      </w:r>
      <w:r w:rsidR="00683535" w:rsidRPr="00683535">
        <w:rPr>
          <w:rFonts w:ascii="GHEA Grapalat" w:hAnsi="GHEA Grapalat"/>
          <w:i w:val="0"/>
          <w:lang w:val="hy-AM"/>
        </w:rPr>
        <w:t xml:space="preserve"> </w:t>
      </w:r>
      <w:r w:rsidR="00683535" w:rsidRPr="00683535">
        <w:rPr>
          <w:rFonts w:ascii="GHEA Grapalat" w:hAnsi="GHEA Grapalat"/>
          <w:b/>
          <w:i w:val="0"/>
          <w:lang w:val="af-ZA"/>
        </w:rPr>
        <w:t>ծառայության</w:t>
      </w:r>
      <w:r w:rsidR="00683535">
        <w:rPr>
          <w:rFonts w:ascii="GHEA Grapalat" w:hAnsi="GHEA Grapalat"/>
          <w:i w:val="0"/>
          <w:lang w:val="hy-AM"/>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5D73FB">
        <w:rPr>
          <w:rFonts w:ascii="GHEA Grapalat" w:hAnsi="GHEA Grapalat"/>
          <w:i w:val="0"/>
          <w:lang w:val="hy-AM"/>
        </w:rPr>
        <w:t>1</w:t>
      </w:r>
      <w:r w:rsidR="00096865" w:rsidRPr="00064ADD">
        <w:rPr>
          <w:rFonts w:ascii="GHEA Grapalat" w:hAnsi="GHEA Grapalat"/>
          <w:i w:val="0"/>
          <w:lang w:val="af-ZA"/>
        </w:rPr>
        <w:t xml:space="preserve"> </w:t>
      </w:r>
      <w:r w:rsidR="005D73FB">
        <w:rPr>
          <w:rFonts w:ascii="GHEA Grapalat" w:hAnsi="GHEA Grapalat" w:cs="Sylfaen"/>
          <w:i w:val="0"/>
        </w:rPr>
        <w:t>չափաբաժ</w:t>
      </w:r>
      <w:r w:rsidR="005D73FB">
        <w:rPr>
          <w:rFonts w:ascii="GHEA Grapalat" w:hAnsi="GHEA Grapalat" w:cs="Sylfaen"/>
          <w:i w:val="0"/>
          <w:lang w:val="hy-AM"/>
        </w:rPr>
        <w:t>ն</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5D26B6" w:rsidRPr="00FD123F" w:rsidTr="00993392">
        <w:tc>
          <w:tcPr>
            <w:tcW w:w="1701" w:type="dxa"/>
            <w:vAlign w:val="center"/>
          </w:tcPr>
          <w:p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5D26B6" w:rsidRPr="00064ADD" w:rsidRDefault="00FC778B" w:rsidP="000F63D5">
            <w:pPr>
              <w:pStyle w:val="23"/>
              <w:spacing w:line="240" w:lineRule="auto"/>
              <w:ind w:firstLine="0"/>
              <w:jc w:val="center"/>
              <w:rPr>
                <w:rFonts w:ascii="GHEA Grapalat" w:hAnsi="GHEA Grapalat"/>
                <w:sz w:val="16"/>
              </w:rPr>
            </w:pPr>
            <w:r>
              <w:rPr>
                <w:rFonts w:ascii="GHEA Grapalat" w:hAnsi="GHEA Grapalat"/>
                <w:sz w:val="16"/>
                <w:lang w:val="hy-AM"/>
              </w:rPr>
              <w:t>8</w:t>
            </w:r>
            <w:r w:rsidR="000F63D5">
              <w:rPr>
                <w:rFonts w:ascii="GHEA Grapalat" w:hAnsi="GHEA Grapalat"/>
                <w:sz w:val="16"/>
                <w:lang w:val="hy-AM"/>
              </w:rPr>
              <w:t>4</w:t>
            </w:r>
            <w:r>
              <w:rPr>
                <w:rFonts w:ascii="GHEA Grapalat" w:hAnsi="GHEA Grapalat"/>
                <w:sz w:val="16"/>
                <w:lang w:val="hy-AM"/>
              </w:rPr>
              <w:t>0</w:t>
            </w:r>
            <w:r w:rsidR="00E02ADD">
              <w:rPr>
                <w:rFonts w:ascii="GHEA Grapalat" w:hAnsi="GHEA Grapalat"/>
                <w:sz w:val="16"/>
              </w:rPr>
              <w:t>,000</w:t>
            </w:r>
          </w:p>
        </w:tc>
        <w:tc>
          <w:tcPr>
            <w:tcW w:w="7231" w:type="dxa"/>
            <w:vAlign w:val="center"/>
          </w:tcPr>
          <w:p w:rsidR="005D26B6" w:rsidRPr="00FC778B" w:rsidRDefault="000F63D5" w:rsidP="000F63D5">
            <w:pPr>
              <w:pStyle w:val="23"/>
              <w:spacing w:line="240" w:lineRule="auto"/>
              <w:ind w:firstLine="0"/>
              <w:rPr>
                <w:rFonts w:ascii="GHEA Grapalat" w:hAnsi="GHEA Grapalat"/>
                <w:u w:val="single"/>
                <w:vertAlign w:val="subscript"/>
              </w:rPr>
            </w:pPr>
            <w:r w:rsidRPr="00FC34AC">
              <w:rPr>
                <w:rFonts w:ascii="GHEA Grapalat" w:hAnsi="GHEA Grapalat"/>
                <w:b/>
              </w:rPr>
              <w:t>Լրատվական դաշտի մոնիթորինգի</w:t>
            </w:r>
            <w:r w:rsidRPr="00FC34AC">
              <w:rPr>
                <w:rFonts w:ascii="GHEA Grapalat" w:hAnsi="GHEA Grapalat"/>
                <w:lang w:val="hy-AM"/>
              </w:rPr>
              <w:t xml:space="preserve"> </w:t>
            </w:r>
            <w:r w:rsidRPr="00FC34AC">
              <w:rPr>
                <w:rFonts w:ascii="GHEA Grapalat" w:hAnsi="GHEA Grapalat"/>
                <w:b/>
              </w:rPr>
              <w:t>ծառայությ</w:t>
            </w:r>
            <w:r>
              <w:rPr>
                <w:rFonts w:ascii="GHEA Grapalat" w:hAnsi="GHEA Grapalat"/>
                <w:b/>
                <w:lang w:val="hy-AM"/>
              </w:rPr>
              <w:t>ու</w:t>
            </w:r>
            <w:r w:rsidRPr="00FC34AC">
              <w:rPr>
                <w:rFonts w:ascii="GHEA Grapalat" w:hAnsi="GHEA Grapalat"/>
                <w:b/>
              </w:rPr>
              <w:t>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Pr>
          <w:rFonts w:ascii="GHEA Grapalat" w:hAnsi="GHEA Grapalat" w:cs="Sylfaen"/>
          <w:szCs w:val="24"/>
          <w:lang w:val="hy-AM"/>
        </w:rPr>
        <w:t>07-</w:t>
      </w:r>
      <w:r w:rsidR="00A3468D" w:rsidRPr="00064ADD">
        <w:rPr>
          <w:rFonts w:ascii="GHEA Grapalat" w:hAnsi="GHEA Grapalat" w:cs="Sylfaen"/>
          <w:szCs w:val="24"/>
          <w:lang w:val="hy-AM"/>
        </w:rPr>
        <w:t xml:space="preserve">րդ օրվա ժամը </w:t>
      </w:r>
      <w:r w:rsidR="00CE1CDD">
        <w:rPr>
          <w:rFonts w:ascii="GHEA Grapalat" w:hAnsi="GHEA Grapalat" w:cs="Sylfaen"/>
          <w:szCs w:val="24"/>
          <w:lang w:val="hy-AM"/>
        </w:rPr>
        <w:t>11:00</w:t>
      </w:r>
      <w:r w:rsidR="00A3468D" w:rsidRPr="00064ADD">
        <w:rPr>
          <w:rFonts w:ascii="GHEA Grapalat" w:hAnsi="GHEA Grapalat" w:cs="Sylfaen"/>
          <w:szCs w:val="24"/>
          <w:lang w:val="hy-AM"/>
        </w:rPr>
        <w:t xml:space="preserve">-ն, </w:t>
      </w:r>
      <w:r w:rsidR="00CE1CDD" w:rsidRPr="0082148C">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E1CDD"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0151B" w:rsidRPr="0040151B">
        <w:rPr>
          <w:rFonts w:ascii="GHEA Grapalat" w:hAnsi="GHEA Grapalat" w:cs="Sylfaen"/>
          <w:b/>
          <w:szCs w:val="24"/>
          <w:lang w:val="hy-AM"/>
        </w:rPr>
        <w:t>11:00-</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51035" w:rsidRDefault="0078387F"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rPr>
        <w:t>Մասնակիցը</w:t>
      </w:r>
      <w:r w:rsidRPr="00051035">
        <w:rPr>
          <w:rFonts w:ascii="GHEA Grapalat" w:hAnsi="GHEA Grapalat" w:cs="Sylfaen"/>
          <w:sz w:val="20"/>
          <w:highlight w:val="yellow"/>
          <w:lang w:val="es-ES"/>
        </w:rPr>
        <w:t xml:space="preserve"> </w:t>
      </w:r>
      <w:r w:rsidR="002240AB" w:rsidRPr="00051035">
        <w:rPr>
          <w:rFonts w:ascii="GHEA Grapalat" w:hAnsi="GHEA Grapalat" w:cs="Sylfaen"/>
          <w:sz w:val="20"/>
          <w:highlight w:val="yellow"/>
        </w:rPr>
        <w:t>հայտով</w:t>
      </w:r>
      <w:r w:rsidR="002240AB"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ներկայացնում</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է</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իր</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կողմից</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հաստատված</w:t>
      </w:r>
      <w:r w:rsidRPr="00051035">
        <w:rPr>
          <w:rFonts w:ascii="GHEA Grapalat" w:hAnsi="GHEA Grapalat" w:cs="Sylfaen"/>
          <w:sz w:val="20"/>
          <w:highlight w:val="yellow"/>
          <w:lang w:val="es-ES"/>
        </w:rPr>
        <w:t>`</w:t>
      </w:r>
    </w:p>
    <w:p w:rsidR="00096865" w:rsidRPr="00051035" w:rsidRDefault="002D5CF0"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lang w:val="es-ES"/>
        </w:rPr>
        <w:t>2.</w:t>
      </w:r>
      <w:r w:rsidR="00D76BBA" w:rsidRPr="00051035">
        <w:rPr>
          <w:rFonts w:ascii="GHEA Grapalat" w:hAnsi="GHEA Grapalat" w:cs="Sylfaen"/>
          <w:sz w:val="20"/>
          <w:highlight w:val="yellow"/>
          <w:lang w:val="es-ES"/>
        </w:rPr>
        <w:t>1</w:t>
      </w:r>
      <w:r w:rsidRPr="00051035">
        <w:rPr>
          <w:rFonts w:ascii="GHEA Grapalat" w:hAnsi="GHEA Grapalat" w:cs="Sylfaen"/>
          <w:sz w:val="20"/>
          <w:highlight w:val="yellow"/>
          <w:lang w:val="es-ES"/>
        </w:rPr>
        <w:t xml:space="preserve"> </w:t>
      </w:r>
      <w:r w:rsidR="00096865" w:rsidRPr="00051035">
        <w:rPr>
          <w:rFonts w:ascii="GHEA Grapalat" w:hAnsi="GHEA Grapalat" w:cs="Sylfaen"/>
          <w:sz w:val="20"/>
          <w:highlight w:val="yellow"/>
          <w:lang w:val="ru-RU"/>
        </w:rPr>
        <w:t>ընթացակարգին</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մասնակցելու</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դիմում</w:t>
      </w:r>
      <w:r w:rsidR="00EF4630" w:rsidRPr="00051035">
        <w:rPr>
          <w:rFonts w:ascii="GHEA Grapalat" w:hAnsi="GHEA Grapalat" w:cs="Sylfaen"/>
          <w:sz w:val="20"/>
          <w:highlight w:val="yellow"/>
          <w:lang w:val="es-ES"/>
        </w:rPr>
        <w:t>-</w:t>
      </w:r>
      <w:r w:rsidR="00EF4630" w:rsidRPr="00051035">
        <w:rPr>
          <w:rFonts w:ascii="GHEA Grapalat" w:hAnsi="GHEA Grapalat" w:cs="Sylfaen"/>
          <w:sz w:val="20"/>
          <w:highlight w:val="yellow"/>
        </w:rPr>
        <w:t>հայտարարություն</w:t>
      </w:r>
      <w:r w:rsidR="00096865" w:rsidRPr="00051035">
        <w:rPr>
          <w:rFonts w:ascii="GHEA Grapalat" w:hAnsi="GHEA Grapalat" w:cs="Sylfaen"/>
          <w:sz w:val="20"/>
          <w:highlight w:val="yellow"/>
          <w:lang w:val="af-ZA"/>
        </w:rPr>
        <w:t xml:space="preserve">` </w:t>
      </w:r>
      <w:r w:rsidR="006F49AA" w:rsidRPr="00051035">
        <w:rPr>
          <w:rFonts w:ascii="GHEA Grapalat" w:hAnsi="GHEA Grapalat" w:cs="Sylfaen"/>
          <w:sz w:val="20"/>
          <w:highlight w:val="yellow"/>
          <w:lang w:val="af-ZA"/>
        </w:rPr>
        <w:t>համաձայն հ</w:t>
      </w:r>
      <w:r w:rsidR="00096865" w:rsidRPr="00051035">
        <w:rPr>
          <w:rFonts w:ascii="GHEA Grapalat" w:hAnsi="GHEA Grapalat" w:cs="Sylfaen"/>
          <w:sz w:val="20"/>
          <w:highlight w:val="yellow"/>
          <w:lang w:val="ru-RU"/>
        </w:rPr>
        <w:t>ավելված</w:t>
      </w:r>
      <w:r w:rsidR="00096865" w:rsidRPr="00051035">
        <w:rPr>
          <w:rFonts w:ascii="GHEA Grapalat" w:hAnsi="GHEA Grapalat" w:cs="Sylfaen"/>
          <w:sz w:val="20"/>
          <w:highlight w:val="yellow"/>
          <w:lang w:val="af-ZA"/>
        </w:rPr>
        <w:t xml:space="preserve"> N 1</w:t>
      </w:r>
      <w:r w:rsidR="006F49AA" w:rsidRPr="00051035">
        <w:rPr>
          <w:rFonts w:ascii="GHEA Grapalat" w:hAnsi="GHEA Grapalat" w:cs="Sylfaen"/>
          <w:sz w:val="20"/>
          <w:highlight w:val="yellow"/>
          <w:lang w:val="af-ZA"/>
        </w:rPr>
        <w:t>-ի</w:t>
      </w:r>
      <w:r w:rsidR="00BC6807" w:rsidRPr="00051035">
        <w:rPr>
          <w:rFonts w:ascii="GHEA Grapalat" w:hAnsi="GHEA Grapalat" w:cs="Sylfaen"/>
          <w:sz w:val="20"/>
          <w:highlight w:val="yellow"/>
          <w:lang w:val="es-ES"/>
        </w:rPr>
        <w:t>.</w:t>
      </w:r>
    </w:p>
    <w:p w:rsidR="00EF4630" w:rsidRPr="00051035" w:rsidRDefault="00096865" w:rsidP="00EF4630">
      <w:pPr>
        <w:pStyle w:val="norm"/>
        <w:spacing w:line="276" w:lineRule="auto"/>
        <w:ind w:firstLine="567"/>
        <w:rPr>
          <w:rFonts w:ascii="GHEA Grapalat" w:hAnsi="GHEA Grapalat" w:cs="Sylfaen"/>
          <w:sz w:val="20"/>
          <w:szCs w:val="24"/>
          <w:highlight w:val="yellow"/>
          <w:lang w:val="af-ZA" w:eastAsia="en-US"/>
        </w:rPr>
      </w:pPr>
      <w:r w:rsidRPr="00051035">
        <w:rPr>
          <w:rFonts w:ascii="GHEA Grapalat" w:hAnsi="GHEA Grapalat" w:cs="Sylfaen"/>
          <w:sz w:val="20"/>
          <w:highlight w:val="yellow"/>
          <w:lang w:val="af-ZA"/>
        </w:rPr>
        <w:t>2.</w:t>
      </w:r>
      <w:r w:rsidR="00180EE9" w:rsidRPr="00051035">
        <w:rPr>
          <w:rFonts w:ascii="GHEA Grapalat" w:hAnsi="GHEA Grapalat" w:cs="Sylfaen"/>
          <w:sz w:val="20"/>
          <w:highlight w:val="yellow"/>
          <w:lang w:val="af-ZA"/>
        </w:rPr>
        <w:t>2</w:t>
      </w:r>
      <w:r w:rsidRPr="00051035">
        <w:rPr>
          <w:rFonts w:ascii="GHEA Grapalat" w:hAnsi="GHEA Grapalat" w:cs="Sylfaen"/>
          <w:sz w:val="20"/>
          <w:highlight w:val="yellow"/>
          <w:lang w:val="af-ZA"/>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պայմանագրի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պատճենը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և</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դրա</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կողմ</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հանդիսացող</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անձի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տվյալները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եթե</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պայմանագիրն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իրականացվելու</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է</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միջոցով</w:t>
      </w:r>
      <w:r w:rsidR="00EF4630" w:rsidRPr="00051035">
        <w:rPr>
          <w:rFonts w:ascii="GHEA Grapalat" w:hAnsi="GHEA Grapalat" w:cs="Sylfaen"/>
          <w:sz w:val="20"/>
          <w:szCs w:val="24"/>
          <w:highlight w:val="yellow"/>
          <w:lang w:val="af-ZA" w:eastAsia="en-US"/>
        </w:rPr>
        <w:t>.</w:t>
      </w:r>
    </w:p>
    <w:p w:rsidR="00EF4630" w:rsidRPr="00051035" w:rsidRDefault="00EF4630" w:rsidP="00505AD4">
      <w:pPr>
        <w:pStyle w:val="norm"/>
        <w:spacing w:line="240" w:lineRule="auto"/>
        <w:ind w:firstLine="567"/>
        <w:rPr>
          <w:rFonts w:ascii="GHEA Grapalat" w:hAnsi="GHEA Grapalat" w:cs="Sylfaen"/>
          <w:color w:val="FFFFFF"/>
          <w:sz w:val="20"/>
          <w:szCs w:val="24"/>
          <w:highlight w:val="yellow"/>
          <w:lang w:val="af-ZA" w:eastAsia="en-US"/>
        </w:rPr>
      </w:pPr>
      <w:r w:rsidRPr="00051035">
        <w:rPr>
          <w:rFonts w:ascii="GHEA Grapalat" w:hAnsi="GHEA Grapalat" w:cs="Sylfaen"/>
          <w:sz w:val="20"/>
          <w:szCs w:val="24"/>
          <w:highlight w:val="yellow"/>
          <w:lang w:val="af-ZA" w:eastAsia="en-US"/>
        </w:rPr>
        <w:t xml:space="preserve">2.3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պայմանագիրը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եթե</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մասնակիցները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գնման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ընթացակարգին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մասնակցում</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կարգով</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կոնսորցիումով</w:t>
      </w:r>
      <w:r w:rsidRPr="00051035">
        <w:rPr>
          <w:rFonts w:ascii="GHEA Grapalat" w:hAnsi="GHEA Grapalat" w:cs="Sylfaen"/>
          <w:sz w:val="20"/>
          <w:szCs w:val="24"/>
          <w:highlight w:val="yellow"/>
          <w:lang w:val="af-ZA" w:eastAsia="en-US"/>
        </w:rPr>
        <w:t>).</w:t>
      </w:r>
      <w:r w:rsidR="0094544B" w:rsidRPr="00051035">
        <w:rPr>
          <w:rFonts w:ascii="GHEA Grapalat" w:hAnsi="GHEA Grapalat" w:cs="Sylfaen"/>
          <w:sz w:val="20"/>
          <w:szCs w:val="24"/>
          <w:highlight w:val="yellow"/>
          <w:vertAlign w:val="superscript"/>
          <w:lang w:val="af-ZA" w:eastAsia="en-US"/>
        </w:rPr>
        <w:t>14</w:t>
      </w:r>
      <w:r w:rsidR="00E02338" w:rsidRPr="00051035">
        <w:rPr>
          <w:rFonts w:ascii="GHEA Grapalat" w:hAnsi="GHEA Grapalat" w:cs="Sylfaen"/>
          <w:sz w:val="20"/>
          <w:szCs w:val="24"/>
          <w:highlight w:val="yellow"/>
          <w:lang w:val="af-ZA" w:eastAsia="en-US"/>
        </w:rPr>
        <w:t xml:space="preserve"> </w:t>
      </w:r>
      <w:r w:rsidR="00E02338" w:rsidRPr="00051035">
        <w:rPr>
          <w:rFonts w:ascii="GHEA Grapalat" w:hAnsi="GHEA Grapalat" w:cs="Sylfaen"/>
          <w:color w:val="FFFFFF"/>
          <w:sz w:val="20"/>
          <w:szCs w:val="24"/>
          <w:highlight w:val="yellow"/>
          <w:lang w:val="af-ZA" w:eastAsia="en-US"/>
        </w:rPr>
        <w:t xml:space="preserve">  </w:t>
      </w:r>
      <w:r w:rsidRPr="00051035">
        <w:rPr>
          <w:rStyle w:val="af6"/>
          <w:rFonts w:ascii="GHEA Grapalat" w:hAnsi="GHEA Grapalat" w:cs="Sylfaen"/>
          <w:color w:val="FFFFFF"/>
          <w:sz w:val="20"/>
          <w:szCs w:val="24"/>
          <w:highlight w:val="yellow"/>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51035">
        <w:rPr>
          <w:rFonts w:ascii="GHEA Grapalat" w:hAnsi="GHEA Grapalat" w:cs="Sylfaen"/>
          <w:sz w:val="20"/>
          <w:highlight w:val="yellow"/>
          <w:lang w:val="af-ZA"/>
        </w:rPr>
        <w:t>2.</w:t>
      </w:r>
      <w:r w:rsidR="00051035" w:rsidRPr="00051035">
        <w:rPr>
          <w:rFonts w:ascii="GHEA Grapalat" w:hAnsi="GHEA Grapalat" w:cs="Sylfaen"/>
          <w:sz w:val="20"/>
          <w:highlight w:val="yellow"/>
          <w:lang w:val="hy-AM"/>
        </w:rPr>
        <w:t>4</w:t>
      </w:r>
      <w:r w:rsidR="00E02338"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գնային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առաջարկ</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համաձայն</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հավելված</w:t>
      </w:r>
      <w:r w:rsidR="00294FFF" w:rsidRPr="00051035">
        <w:rPr>
          <w:rFonts w:ascii="GHEA Grapalat" w:hAnsi="GHEA Grapalat" w:cs="Sylfaen"/>
          <w:sz w:val="20"/>
          <w:highlight w:val="yellow"/>
          <w:lang w:val="af-ZA"/>
        </w:rPr>
        <w:t xml:space="preserve"> N </w:t>
      </w:r>
      <w:r w:rsidR="004D557A" w:rsidRPr="00051035">
        <w:rPr>
          <w:rFonts w:ascii="GHEA Grapalat" w:hAnsi="GHEA Grapalat" w:cs="Sylfaen"/>
          <w:sz w:val="20"/>
          <w:highlight w:val="yellow"/>
          <w:lang w:val="af-ZA"/>
        </w:rPr>
        <w:t>2</w:t>
      </w:r>
      <w:r w:rsidR="00294FFF" w:rsidRPr="00051035">
        <w:rPr>
          <w:rFonts w:ascii="GHEA Grapalat" w:hAnsi="GHEA Grapalat" w:cs="Sylfaen"/>
          <w:sz w:val="20"/>
          <w:highlight w:val="yellow"/>
          <w:lang w:val="af-ZA"/>
        </w:rPr>
        <w:t>-</w:t>
      </w:r>
      <w:r w:rsidR="00294FFF" w:rsidRPr="00051035">
        <w:rPr>
          <w:rFonts w:ascii="GHEA Grapalat" w:hAnsi="GHEA Grapalat" w:cs="Sylfaen"/>
          <w:sz w:val="20"/>
          <w:highlight w:val="yellow"/>
          <w:lang w:val="hy-AM"/>
        </w:rPr>
        <w:t>ի</w:t>
      </w:r>
      <w:r w:rsidR="00294FFF" w:rsidRPr="00051035">
        <w:rPr>
          <w:rFonts w:ascii="GHEA Grapalat" w:hAnsi="GHEA Grapalat" w:cs="Sylfaen"/>
          <w:sz w:val="20"/>
          <w:highlight w:val="yellow"/>
          <w:lang w:val="af-ZA"/>
        </w:rPr>
        <w:t>: Գնային առաջարկը</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ներկայացվում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է</w:t>
      </w:r>
      <w:r w:rsidR="00E67BA7" w:rsidRPr="00051035">
        <w:rPr>
          <w:rFonts w:ascii="GHEA Grapalat" w:hAnsi="GHEA Grapalat" w:cs="Sylfaen"/>
          <w:sz w:val="20"/>
          <w:highlight w:val="yellow"/>
          <w:lang w:val="af-ZA"/>
        </w:rPr>
        <w:t xml:space="preserve"> </w:t>
      </w:r>
      <w:r w:rsidR="005A1D54" w:rsidRPr="00051035">
        <w:rPr>
          <w:rFonts w:ascii="GHEA Grapalat" w:hAnsi="GHEA Grapalat" w:cs="Sylfaen"/>
          <w:sz w:val="20"/>
          <w:szCs w:val="20"/>
          <w:highlight w:val="yellow"/>
          <w:lang w:val="hy-AM"/>
        </w:rPr>
        <w:t xml:space="preserve">արժեք, </w:t>
      </w:r>
      <w:r w:rsidR="00842BB1" w:rsidRPr="00051035">
        <w:rPr>
          <w:rFonts w:ascii="GHEA Grapalat" w:hAnsi="GHEA Grapalat" w:cs="Sylfaen"/>
          <w:sz w:val="20"/>
          <w:highlight w:val="yellow"/>
          <w:lang w:val="af-ZA"/>
        </w:rPr>
        <w:t xml:space="preserve">(ինքնարժեքի և կանխատեսվող շահույթի հանրագումարը) </w:t>
      </w:r>
      <w:r w:rsidR="00E67BA7" w:rsidRPr="00051035">
        <w:rPr>
          <w:rFonts w:ascii="GHEA Grapalat" w:hAnsi="GHEA Grapalat" w:cs="Sylfaen"/>
          <w:sz w:val="20"/>
          <w:highlight w:val="yellow"/>
          <w:lang w:val="hy-AM"/>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ավելացված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արժեքի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հարկ</w:t>
      </w:r>
      <w:r w:rsidR="00E67BA7" w:rsidRPr="00051035" w:rsidDel="001A1F5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ընդհանրական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բաղադրիչներից</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բաղկացած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հաշվարկի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ձևով։</w:t>
      </w:r>
      <w:r w:rsidR="00E67BA7" w:rsidRPr="00051035">
        <w:rPr>
          <w:rFonts w:ascii="GHEA Grapalat" w:hAnsi="GHEA Grapalat" w:cs="Sylfaen"/>
          <w:sz w:val="20"/>
          <w:highlight w:val="yellow"/>
          <w:lang w:val="af-ZA"/>
        </w:rPr>
        <w:t xml:space="preserve"> </w:t>
      </w:r>
      <w:r w:rsidR="00B02990" w:rsidRPr="00051035">
        <w:rPr>
          <w:rFonts w:ascii="GHEA Grapalat" w:hAnsi="GHEA Grapalat" w:cs="Sylfaen"/>
          <w:sz w:val="20"/>
          <w:highlight w:val="yellow"/>
        </w:rPr>
        <w:t>Ա</w:t>
      </w:r>
      <w:r w:rsidR="005A1D54" w:rsidRPr="00051035">
        <w:rPr>
          <w:rFonts w:ascii="GHEA Grapalat" w:hAnsi="GHEA Grapalat" w:cs="Sylfaen"/>
          <w:sz w:val="20"/>
          <w:highlight w:val="yellow"/>
          <w:lang w:val="hy-AM"/>
        </w:rPr>
        <w:t>րժեքի</w:t>
      </w:r>
      <w:r w:rsidR="005A1D54"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բաղադրիչների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հաշվարկ</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բացվածք</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կամ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այլ</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մանրամասներ</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չեն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պահանջվում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ներկայացվում</w:t>
      </w:r>
      <w:r w:rsidR="00AD2FAF" w:rsidRPr="00051035">
        <w:rPr>
          <w:rFonts w:ascii="GHEA Grapalat" w:hAnsi="GHEA Grapalat" w:cs="Sylfaen"/>
          <w:sz w:val="20"/>
          <w:highlight w:val="yellow"/>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1) </w:t>
      </w:r>
      <w:r w:rsidRPr="00051035">
        <w:rPr>
          <w:rFonts w:ascii="GHEA Grapalat" w:hAnsi="GHEA Grapalat"/>
          <w:sz w:val="20"/>
          <w:szCs w:val="20"/>
          <w:highlight w:val="yellow"/>
        </w:rPr>
        <w:t>պ</w:t>
      </w:r>
      <w:r w:rsidRPr="00051035">
        <w:rPr>
          <w:rFonts w:ascii="GHEA Grapalat" w:hAnsi="GHEA Grapalat" w:cs="Sylfaen"/>
          <w:sz w:val="20"/>
          <w:szCs w:val="20"/>
          <w:highlight w:val="yellow"/>
        </w:rPr>
        <w:t>ատվիրատուի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ներկայացման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հասցեն</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2) </w:t>
      </w:r>
      <w:r w:rsidR="00D26727" w:rsidRPr="00051035">
        <w:rPr>
          <w:rFonts w:ascii="GHEA Grapalat" w:hAnsi="GHEA Grapalat"/>
          <w:sz w:val="20"/>
          <w:szCs w:val="20"/>
          <w:highlight w:val="yellow"/>
        </w:rPr>
        <w:t>ընթացակարգի</w:t>
      </w:r>
      <w:r w:rsidRPr="00051035">
        <w:rPr>
          <w:rFonts w:ascii="GHEA Grapalat" w:hAnsi="GHEA Grapalat" w:cs="Sylfaen"/>
          <w:sz w:val="20"/>
          <w:szCs w:val="20"/>
          <w:highlight w:val="yellow"/>
          <w:lang w:val="af-ZA"/>
        </w:rPr>
        <w:t xml:space="preserve"> </w:t>
      </w:r>
      <w:r w:rsidRPr="00051035">
        <w:rPr>
          <w:rFonts w:ascii="GHEA Grapalat" w:hAnsi="GHEA Grapalat" w:cs="Sylfaen"/>
          <w:sz w:val="20"/>
          <w:szCs w:val="20"/>
          <w:highlight w:val="yellow"/>
        </w:rPr>
        <w:t>ծածկագիրը</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3) «</w:t>
      </w:r>
      <w:r w:rsidRPr="00051035">
        <w:rPr>
          <w:rFonts w:ascii="GHEA Grapalat" w:hAnsi="GHEA Grapalat" w:cs="Sylfaen"/>
          <w:sz w:val="20"/>
          <w:szCs w:val="20"/>
          <w:highlight w:val="yellow"/>
        </w:rPr>
        <w:t>չբացել</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մինչև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հայտերի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նիստը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բառերը</w:t>
      </w:r>
      <w:r w:rsidRPr="00051035">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051035">
        <w:rPr>
          <w:rFonts w:ascii="GHEA Grapalat" w:hAnsi="GHEA Grapalat"/>
          <w:sz w:val="20"/>
          <w:szCs w:val="20"/>
          <w:highlight w:val="yellow"/>
          <w:lang w:val="af-ZA"/>
        </w:rPr>
        <w:t xml:space="preserve">4) </w:t>
      </w:r>
      <w:r w:rsidRPr="00051035">
        <w:rPr>
          <w:rFonts w:ascii="GHEA Grapalat" w:hAnsi="GHEA Grapalat"/>
          <w:sz w:val="20"/>
          <w:szCs w:val="20"/>
          <w:highlight w:val="yellow"/>
        </w:rPr>
        <w:t>մ</w:t>
      </w:r>
      <w:r w:rsidRPr="00051035">
        <w:rPr>
          <w:rFonts w:ascii="GHEA Grapalat" w:hAnsi="GHEA Grapalat" w:cs="Sylfaen"/>
          <w:sz w:val="20"/>
          <w:szCs w:val="20"/>
          <w:highlight w:val="yellow"/>
        </w:rPr>
        <w:t>ասնակցի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անունը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գտնվելու</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հեռախոսահամարը</w:t>
      </w:r>
      <w:r w:rsidRPr="00051035">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647F1E" w:rsidRPr="00712340" w:rsidRDefault="00647F1E" w:rsidP="00647F1E">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FD123F">
        <w:rPr>
          <w:rFonts w:ascii="GHEA Grapalat" w:hAnsi="GHEA Grapalat"/>
          <w:b/>
          <w:color w:val="000000"/>
          <w:lang w:val="hy-AM"/>
        </w:rPr>
        <w:t>ԳՀԾՁԲ-ՀՎԿԱԿ-2022-111</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31"/>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FD123F">
        <w:rPr>
          <w:rFonts w:ascii="GHEA Grapalat" w:hAnsi="GHEA Grapalat"/>
          <w:b/>
          <w:color w:val="000000"/>
          <w:sz w:val="20"/>
          <w:szCs w:val="20"/>
          <w:lang w:val="hy-AM"/>
        </w:rPr>
        <w:t>ԳՀԾՁԲ-ՀՎԿԱԿ-2022-111</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FD123F">
        <w:rPr>
          <w:rFonts w:ascii="GHEA Grapalat" w:hAnsi="GHEA Grapalat"/>
          <w:b/>
          <w:color w:val="000000"/>
          <w:sz w:val="20"/>
          <w:szCs w:val="20"/>
          <w:lang w:val="hy-AM"/>
        </w:rPr>
        <w:t>ԳՀԾՁԲ-ՀՎԿԱԿ-2022-111</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FD123F">
        <w:rPr>
          <w:rFonts w:ascii="GHEA Grapalat" w:hAnsi="GHEA Grapalat"/>
          <w:b/>
          <w:color w:val="000000"/>
          <w:sz w:val="20"/>
          <w:szCs w:val="20"/>
          <w:lang w:val="hy-AM"/>
        </w:rPr>
        <w:t>ԳՀԾՁԲ-ՀՎԿԱԿ-2022-111</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FD123F">
        <w:rPr>
          <w:rFonts w:ascii="GHEA Grapalat" w:hAnsi="GHEA Grapalat"/>
          <w:b/>
          <w:color w:val="000000"/>
          <w:lang w:val="hy-AM"/>
        </w:rPr>
        <w:t>ԳՀԾՁԲ-ՀՎԿԱԿ-2022-111</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w:t>
      </w:r>
      <w:r w:rsidR="00FD123F">
        <w:rPr>
          <w:rFonts w:ascii="GHEA Grapalat" w:hAnsi="GHEA Grapalat"/>
          <w:b/>
          <w:color w:val="000000"/>
          <w:sz w:val="20"/>
          <w:szCs w:val="20"/>
          <w:lang w:val="hy-AM"/>
        </w:rPr>
        <w:t>ԳՀԾՁԲ-ՀՎԿԱԿ-2022-111</w:t>
      </w:r>
      <w:r w:rsidR="00A024C1" w:rsidRPr="00A024C1">
        <w:rPr>
          <w:rFonts w:ascii="GHEA Grapalat" w:hAnsi="GHEA Grapalat"/>
          <w:b/>
          <w:color w:val="000000"/>
          <w:sz w:val="20"/>
          <w:szCs w:val="20"/>
          <w:lang w:val="hy-AM"/>
        </w:rPr>
        <w:t>»</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FD123F"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FD123F"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FD123F"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FD123F"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FD123F">
        <w:rPr>
          <w:rFonts w:ascii="GHEA Grapalat" w:hAnsi="GHEA Grapalat"/>
          <w:b/>
          <w:color w:val="000000"/>
          <w:lang w:val="hy-AM"/>
        </w:rPr>
        <w:t>ԳՀԾՁԲ-ՀՎԿԱԿ-2022-111</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FD123F">
        <w:rPr>
          <w:rFonts w:ascii="GHEA Grapalat" w:hAnsi="GHEA Grapalat"/>
          <w:b/>
          <w:color w:val="000000"/>
          <w:sz w:val="20"/>
          <w:szCs w:val="20"/>
          <w:lang w:val="hy-AM"/>
        </w:rPr>
        <w:t>ԳՀԾՁԲ-ՀՎԿԱԿ-2022-111</w:t>
      </w:r>
      <w:r w:rsidR="00FE6FCE">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FD123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FD123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FD123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FD123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FD123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FB6D3B">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FB6D3B" w:rsidRPr="00A71D81" w:rsidRDefault="00FB6D3B" w:rsidP="00FB6D3B">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FD123F">
        <w:rPr>
          <w:rFonts w:ascii="GHEA Grapalat" w:hAnsi="GHEA Grapalat"/>
          <w:b/>
          <w:color w:val="000000"/>
          <w:lang w:val="hy-AM"/>
        </w:rPr>
        <w:t>ԳՀԾՁԲ-ՀՎԿԱԿ-2022-111</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FD123F">
        <w:rPr>
          <w:rFonts w:ascii="GHEA Grapalat" w:hAnsi="GHEA Grapalat"/>
          <w:b/>
          <w:color w:val="000000"/>
          <w:sz w:val="20"/>
          <w:szCs w:val="20"/>
          <w:lang w:val="hy-AM"/>
        </w:rPr>
        <w:t>ԳՀԾՁԲ-ՀՎԿԱԿ-2022-111</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FD123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FD123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FD123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FD123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FD123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6201C0" w:rsidRPr="00A71D81" w:rsidRDefault="006201C0" w:rsidP="006201C0">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FD123F">
        <w:rPr>
          <w:rFonts w:ascii="GHEA Grapalat" w:hAnsi="GHEA Grapalat"/>
          <w:b/>
          <w:color w:val="000000"/>
          <w:lang w:val="hy-AM"/>
        </w:rPr>
        <w:t>ԳՀԾՁԲ-ՀՎԿԱԿ-2022-111</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81798B">
        <w:rPr>
          <w:rFonts w:ascii="GHEA Grapalat" w:hAnsi="GHEA Grapalat" w:cs="Sylfaen"/>
          <w:b/>
          <w:sz w:val="20"/>
          <w:szCs w:val="20"/>
          <w:lang w:val="hy-AM"/>
        </w:rPr>
        <w:t>լրատվական դաշտի մոնիթորինգի</w:t>
      </w:r>
      <w:r w:rsidR="00942740" w:rsidRPr="00942740">
        <w:rPr>
          <w:rFonts w:ascii="GHEA Grapalat" w:hAnsi="GHEA Grapalat" w:cs="Sylfaen"/>
          <w:b/>
          <w:sz w:val="20"/>
          <w:lang w:val="hy-AM"/>
        </w:rPr>
        <w:t xml:space="preserve"> ծառայությ</w:t>
      </w:r>
      <w:r w:rsidR="00053006">
        <w:rPr>
          <w:rFonts w:ascii="GHEA Grapalat" w:hAnsi="GHEA Grapalat" w:cs="Sylfaen"/>
          <w:b/>
          <w:sz w:val="20"/>
          <w:lang w:val="hy-AM"/>
        </w:rPr>
        <w:t>ա</w:t>
      </w:r>
      <w:r w:rsidR="00942740" w:rsidRPr="00942740">
        <w:rPr>
          <w:rFonts w:ascii="GHEA Grapalat" w:hAnsi="GHEA Grapalat" w:cs="Sylfaen"/>
          <w:b/>
          <w:sz w:val="20"/>
          <w:lang w:val="hy-AM"/>
        </w:rPr>
        <w:t>ն</w:t>
      </w:r>
      <w:r w:rsidR="00942740" w:rsidRPr="00942740">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1"/>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AF2696" w:rsidRPr="00064ADD">
        <w:rPr>
          <w:rFonts w:ascii="GHEA Grapalat" w:hAnsi="GHEA Grapalat" w:cs="Times Armenian"/>
          <w:sz w:val="20"/>
          <w:lang w:val="hy-AM"/>
        </w:rPr>
        <w:t>N 1</w:t>
      </w:r>
      <w:r w:rsidR="00AF2696">
        <w:rPr>
          <w:rFonts w:ascii="GHEA Grapalat" w:hAnsi="GHEA Grapalat" w:cs="Times Armenian"/>
          <w:sz w:val="20"/>
          <w:lang w:val="hy-AM"/>
        </w:rPr>
        <w:t>.1</w:t>
      </w:r>
      <w:r w:rsidR="00AF2696"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af6"/>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FD123F" w:rsidTr="00E53C12">
        <w:trPr>
          <w:tblCellSpacing w:w="7" w:type="dxa"/>
          <w:jc w:val="center"/>
        </w:trPr>
        <w:tc>
          <w:tcPr>
            <w:tcW w:w="0" w:type="auto"/>
            <w:vAlign w:val="center"/>
          </w:tcPr>
          <w:p w:rsidR="007678FA" w:rsidRPr="00064ADD" w:rsidRDefault="00112C0D" w:rsidP="00E53C12">
            <w:pPr>
              <w:jc w:val="center"/>
              <w:rPr>
                <w:rFonts w:ascii="GHEA Grapalat" w:hAnsi="GHEA Grapalat"/>
                <w:iCs/>
                <w:color w:val="000000"/>
                <w:sz w:val="21"/>
                <w:szCs w:val="21"/>
                <w:lang w:val="pt-BR"/>
              </w:rPr>
            </w:pPr>
            <w:r w:rsidRPr="00112C0D">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98B" w:rsidRDefault="0081798B">
      <w:r>
        <w:separator/>
      </w:r>
    </w:p>
  </w:endnote>
  <w:endnote w:type="continuationSeparator" w:id="0">
    <w:p w:rsidR="0081798B" w:rsidRDefault="008179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98B" w:rsidRDefault="0081798B">
      <w:r>
        <w:separator/>
      </w:r>
    </w:p>
  </w:footnote>
  <w:footnote w:type="continuationSeparator" w:id="0">
    <w:p w:rsidR="0081798B" w:rsidRDefault="0081798B">
      <w:r>
        <w:continuationSeparator/>
      </w:r>
    </w:p>
  </w:footnote>
  <w:footnote w:id="1">
    <w:p w:rsidR="0081798B" w:rsidRPr="00EC2CDE" w:rsidRDefault="0081798B"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81798B" w:rsidRPr="0039302D" w:rsidRDefault="0081798B" w:rsidP="0039302D">
      <w:pPr>
        <w:pStyle w:val="af2"/>
        <w:rPr>
          <w:rFonts w:ascii="GHEA Grapalat" w:hAnsi="GHEA Grapalat"/>
          <w:i/>
          <w:lang w:val="hy-AM"/>
        </w:rPr>
      </w:pPr>
    </w:p>
    <w:p w:rsidR="0081798B" w:rsidRPr="0039302D" w:rsidRDefault="0081798B"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81798B" w:rsidRPr="0039302D" w:rsidRDefault="0081798B" w:rsidP="0039302D">
      <w:pPr>
        <w:pStyle w:val="31"/>
        <w:spacing w:line="240" w:lineRule="auto"/>
        <w:ind w:left="142" w:firstLine="0"/>
        <w:rPr>
          <w:rFonts w:ascii="GHEA Grapalat" w:hAnsi="GHEA Grapalat"/>
          <w:i/>
          <w:lang w:val="hy-AM" w:eastAsia="ru-RU"/>
        </w:rPr>
      </w:pPr>
    </w:p>
    <w:p w:rsidR="0081798B" w:rsidRPr="0039302D" w:rsidRDefault="0081798B"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81798B" w:rsidRPr="0039302D" w:rsidRDefault="0081798B" w:rsidP="0039302D">
      <w:pPr>
        <w:pStyle w:val="af2"/>
        <w:rPr>
          <w:rFonts w:ascii="GHEA Grapalat" w:hAnsi="GHEA Grapalat"/>
          <w:i/>
          <w:lang w:val="hy-AM"/>
        </w:rPr>
      </w:pPr>
    </w:p>
    <w:p w:rsidR="0081798B" w:rsidRPr="0039302D" w:rsidRDefault="0081798B"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81798B" w:rsidRPr="0039302D" w:rsidRDefault="0081798B" w:rsidP="0039302D">
      <w:pPr>
        <w:pStyle w:val="af2"/>
        <w:rPr>
          <w:rFonts w:ascii="GHEA Grapalat" w:hAnsi="GHEA Grapalat"/>
          <w:i/>
          <w:lang w:val="hy-AM"/>
        </w:rPr>
      </w:pPr>
    </w:p>
    <w:p w:rsidR="0081798B" w:rsidRPr="0039302D" w:rsidRDefault="0081798B" w:rsidP="0039302D">
      <w:pPr>
        <w:pStyle w:val="af2"/>
        <w:rPr>
          <w:rFonts w:ascii="GHEA Grapalat" w:hAnsi="GHEA Grapalat"/>
          <w:i/>
          <w:lang w:val="af-ZA"/>
        </w:rPr>
      </w:pPr>
      <w:r w:rsidRPr="0039302D">
        <w:rPr>
          <w:rFonts w:ascii="GHEA Grapalat" w:hAnsi="GHEA Grapalat"/>
          <w:i/>
          <w:lang w:val="hy-AM"/>
        </w:rPr>
        <w:t xml:space="preserve"> </w:t>
      </w: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Default="0081798B" w:rsidP="00CE3A99">
      <w:pPr>
        <w:jc w:val="both"/>
        <w:rPr>
          <w:rFonts w:ascii="GHEA Grapalat" w:hAnsi="GHEA Grapalat"/>
          <w:i/>
          <w:sz w:val="16"/>
          <w:szCs w:val="16"/>
          <w:lang w:val="hy-AM" w:eastAsia="ru-RU"/>
        </w:rPr>
      </w:pPr>
    </w:p>
    <w:p w:rsidR="0081798B" w:rsidRPr="00712340" w:rsidRDefault="0081798B"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1798B" w:rsidRPr="00712340" w:rsidRDefault="0081798B" w:rsidP="008F6325">
      <w:pPr>
        <w:pStyle w:val="31"/>
        <w:spacing w:line="240" w:lineRule="auto"/>
        <w:jc w:val="right"/>
        <w:rPr>
          <w:rFonts w:ascii="GHEA Grapalat" w:hAnsi="GHEA Grapalat" w:cs="Arial"/>
          <w:b/>
          <w:lang w:val="es-ES"/>
        </w:rPr>
      </w:pPr>
      <w:r w:rsidRPr="00E33152">
        <w:rPr>
          <w:rFonts w:ascii="GHEA Grapalat" w:hAnsi="GHEA Grapalat"/>
          <w:b/>
          <w:color w:val="000000"/>
          <w:lang w:val="hy-AM"/>
        </w:rPr>
        <w:t>«</w:t>
      </w:r>
      <w:r>
        <w:rPr>
          <w:rFonts w:ascii="GHEA Grapalat" w:hAnsi="GHEA Grapalat"/>
          <w:b/>
          <w:color w:val="000000"/>
          <w:lang w:val="hy-AM"/>
        </w:rPr>
        <w:t>ԳՀԾՁԲ-ՀՎԿԱԿ-2022-111</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81798B" w:rsidRDefault="0081798B" w:rsidP="008F6325">
      <w:pPr>
        <w:pStyle w:val="31"/>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81798B" w:rsidRDefault="0081798B" w:rsidP="008F6325">
      <w:pPr>
        <w:pStyle w:val="31"/>
        <w:spacing w:line="240" w:lineRule="auto"/>
        <w:jc w:val="right"/>
        <w:rPr>
          <w:rFonts w:ascii="GHEA Grapalat" w:hAnsi="GHEA Grapalat" w:cs="Sylfaen"/>
          <w:b/>
          <w:lang w:val="es-ES"/>
        </w:rPr>
      </w:pPr>
    </w:p>
    <w:p w:rsidR="0081798B" w:rsidRPr="00FA6936" w:rsidRDefault="0081798B"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81798B" w:rsidRPr="00A66FC2" w:rsidRDefault="0081798B"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1798B" w:rsidRPr="00FD1EE4" w:rsidRDefault="0081798B"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rPr>
          <w:rFonts w:ascii="GHEA Grapalat" w:eastAsia="GHEA Grapalat" w:hAnsi="GHEA Grapalat" w:cs="GHEA Grapalat"/>
        </w:rPr>
      </w:pPr>
    </w:p>
    <w:p w:rsidR="0081798B" w:rsidRPr="00FD1EE4" w:rsidRDefault="0081798B"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574FF7"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1798B" w:rsidRPr="00FD1EE4" w:rsidRDefault="0081798B"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1798B" w:rsidRPr="00FD1EE4" w:rsidRDefault="0081798B"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1798B" w:rsidRPr="00FD1EE4" w:rsidRDefault="0081798B"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1798B" w:rsidRPr="00FD1EE4" w:rsidRDefault="0081798B" w:rsidP="008F6325">
      <w:pPr>
        <w:rPr>
          <w:rFonts w:ascii="GHEA Grapalat" w:eastAsia="GHEA Grapalat" w:hAnsi="GHEA Grapalat" w:cs="GHEA Grapalat"/>
          <w:b/>
        </w:rPr>
      </w:pPr>
      <w:r w:rsidRPr="00FD1EE4">
        <w:rPr>
          <w:rFonts w:ascii="GHEA Grapalat" w:hAnsi="GHEA Grapalat"/>
        </w:rPr>
        <w:br w:type="page"/>
      </w:r>
    </w:p>
    <w:p w:rsidR="0081798B" w:rsidRPr="00FD1EE4" w:rsidRDefault="0081798B"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6"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1798B" w:rsidRPr="00FD1EE4" w:rsidTr="00DD4B8A">
        <w:trPr>
          <w:trHeight w:val="924"/>
        </w:trPr>
        <w:tc>
          <w:tcPr>
            <w:tcW w:w="9016" w:type="dxa"/>
            <w:gridSpan w:val="2"/>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1798B" w:rsidRPr="00FD1EE4" w:rsidTr="00DD4B8A">
        <w:trPr>
          <w:trHeight w:val="684"/>
        </w:trPr>
        <w:tc>
          <w:tcPr>
            <w:tcW w:w="4508"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rPr>
          <w:trHeight w:val="1282"/>
        </w:trPr>
        <w:tc>
          <w:tcPr>
            <w:tcW w:w="4508"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1798B" w:rsidRPr="00FD1EE4" w:rsidTr="00DD4B8A">
        <w:tc>
          <w:tcPr>
            <w:tcW w:w="9016" w:type="dxa"/>
            <w:gridSpan w:val="2"/>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1798B" w:rsidRPr="00FD1EE4" w:rsidTr="00DD4B8A">
        <w:tc>
          <w:tcPr>
            <w:tcW w:w="9016" w:type="dxa"/>
            <w:gridSpan w:val="2"/>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1798B" w:rsidRPr="00FD1EE4" w:rsidTr="00DD4B8A">
        <w:trPr>
          <w:trHeight w:val="924"/>
        </w:trPr>
        <w:tc>
          <w:tcPr>
            <w:tcW w:w="9016" w:type="dxa"/>
            <w:gridSpan w:val="2"/>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1798B" w:rsidRPr="00FD1EE4" w:rsidTr="00DD4B8A">
        <w:trPr>
          <w:trHeight w:val="684"/>
        </w:trPr>
        <w:tc>
          <w:tcPr>
            <w:tcW w:w="4508"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rPr>
          <w:trHeight w:val="1282"/>
        </w:trPr>
        <w:tc>
          <w:tcPr>
            <w:tcW w:w="4508"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1798B" w:rsidRPr="00FD1EE4" w:rsidTr="00DD4B8A">
        <w:tc>
          <w:tcPr>
            <w:tcW w:w="9016" w:type="dxa"/>
            <w:gridSpan w:val="2"/>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1798B" w:rsidRPr="00FD1EE4" w:rsidTr="00DD4B8A">
        <w:tc>
          <w:tcPr>
            <w:tcW w:w="9016" w:type="dxa"/>
            <w:gridSpan w:val="2"/>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1798B" w:rsidRPr="00FD1EE4" w:rsidTr="00DD4B8A">
        <w:tc>
          <w:tcPr>
            <w:tcW w:w="9016" w:type="dxa"/>
            <w:gridSpan w:val="2"/>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1798B" w:rsidRPr="00FD1EE4" w:rsidTr="00DD4B8A">
        <w:tc>
          <w:tcPr>
            <w:tcW w:w="9016" w:type="dxa"/>
            <w:gridSpan w:val="2"/>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1798B" w:rsidRPr="00FD1EE4" w:rsidRDefault="0081798B"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1798B" w:rsidRPr="00FD1EE4" w:rsidRDefault="0081798B"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7"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1798B" w:rsidRPr="00FD1EE4" w:rsidRDefault="0081798B"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1798B" w:rsidRPr="00FD1EE4" w:rsidTr="00DD4B8A">
        <w:trPr>
          <w:trHeight w:val="853"/>
        </w:trPr>
        <w:tc>
          <w:tcPr>
            <w:tcW w:w="2835" w:type="dxa"/>
            <w:vMerge w:val="restart"/>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rPr>
          <w:trHeight w:val="850"/>
        </w:trPr>
        <w:tc>
          <w:tcPr>
            <w:tcW w:w="2835" w:type="dxa"/>
            <w:vMerge/>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rPr>
          <w:trHeight w:val="850"/>
        </w:trPr>
        <w:tc>
          <w:tcPr>
            <w:tcW w:w="2835" w:type="dxa"/>
            <w:vMerge/>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rPr>
          <w:trHeight w:val="850"/>
        </w:trPr>
        <w:tc>
          <w:tcPr>
            <w:tcW w:w="2835" w:type="dxa"/>
            <w:vMerge/>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rPr>
          <w:trHeight w:val="850"/>
        </w:trPr>
        <w:tc>
          <w:tcPr>
            <w:tcW w:w="2835" w:type="dxa"/>
            <w:vMerge/>
            <w:shd w:val="clear" w:color="auto" w:fill="D9E2F3"/>
            <w:vAlign w:val="center"/>
          </w:tcPr>
          <w:p w:rsidR="0081798B" w:rsidRPr="00FD1EE4" w:rsidRDefault="0081798B"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1798B" w:rsidRPr="00FD1EE4" w:rsidRDefault="0081798B" w:rsidP="008F6325">
            <w:pPr>
              <w:spacing w:before="240" w:after="240"/>
              <w:rPr>
                <w:rFonts w:ascii="GHEA Grapalat" w:eastAsia="GHEA Grapalat" w:hAnsi="GHEA Grapalat" w:cs="GHEA Grapalat"/>
              </w:rPr>
            </w:pPr>
          </w:p>
        </w:tc>
      </w:tr>
    </w:tbl>
    <w:p w:rsidR="0081798B" w:rsidRDefault="0081798B"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r w:rsidR="0081798B" w:rsidRPr="00FD1EE4" w:rsidTr="00DD4B8A">
        <w:tc>
          <w:tcPr>
            <w:tcW w:w="2835" w:type="dxa"/>
            <w:shd w:val="clear" w:color="auto" w:fill="D9E2F3"/>
            <w:vAlign w:val="center"/>
          </w:tcPr>
          <w:p w:rsidR="0081798B" w:rsidRPr="00FD1EE4" w:rsidRDefault="0081798B"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1798B" w:rsidRPr="00FD1EE4" w:rsidRDefault="0081798B" w:rsidP="008F6325">
            <w:pPr>
              <w:spacing w:before="240" w:after="240"/>
              <w:rPr>
                <w:rFonts w:ascii="GHEA Grapalat" w:eastAsia="GHEA Grapalat" w:hAnsi="GHEA Grapalat" w:cs="GHEA Grapalat"/>
              </w:rPr>
            </w:pPr>
          </w:p>
        </w:tc>
      </w:tr>
    </w:tbl>
    <w:p w:rsidR="0081798B" w:rsidRPr="00FD1EE4" w:rsidRDefault="0081798B" w:rsidP="008F6325">
      <w:pPr>
        <w:pBdr>
          <w:top w:val="nil"/>
          <w:left w:val="nil"/>
          <w:bottom w:val="nil"/>
          <w:right w:val="nil"/>
          <w:between w:val="nil"/>
        </w:pBdr>
        <w:spacing w:before="240"/>
        <w:rPr>
          <w:rFonts w:ascii="GHEA Grapalat" w:eastAsia="GHEA Grapalat" w:hAnsi="GHEA Grapalat" w:cs="GHEA Grapalat"/>
          <w:i/>
        </w:rPr>
      </w:pPr>
    </w:p>
    <w:p w:rsidR="0081798B" w:rsidRPr="00FD1EE4" w:rsidRDefault="0081798B"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1798B" w:rsidRPr="00FD1EE4" w:rsidRDefault="0081798B"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93"/>
      </w:tblGrid>
      <w:tr w:rsidR="0081798B" w:rsidRPr="00FD1EE4" w:rsidTr="009A3E79">
        <w:trPr>
          <w:trHeight w:val="117"/>
        </w:trPr>
        <w:tc>
          <w:tcPr>
            <w:tcW w:w="7393" w:type="dxa"/>
            <w:shd w:val="clear" w:color="auto" w:fill="DEEAF6"/>
          </w:tcPr>
          <w:p w:rsidR="0081798B" w:rsidRPr="00DD4B8A" w:rsidRDefault="0081798B"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1798B" w:rsidRPr="00FD1EE4" w:rsidTr="009A3E79">
        <w:trPr>
          <w:trHeight w:val="8297"/>
        </w:trPr>
        <w:tc>
          <w:tcPr>
            <w:tcW w:w="7393" w:type="dxa"/>
            <w:shd w:val="clear" w:color="auto" w:fill="auto"/>
          </w:tcPr>
          <w:p w:rsidR="0081798B" w:rsidRPr="00DD4B8A" w:rsidRDefault="0081798B" w:rsidP="008F6325">
            <w:pPr>
              <w:rPr>
                <w:rFonts w:ascii="GHEA Grapalat" w:eastAsia="GHEA Grapalat" w:hAnsi="GHEA Grapalat" w:cs="GHEA Grapalat"/>
                <w:b/>
                <w:color w:val="000000"/>
              </w:rPr>
            </w:pPr>
          </w:p>
        </w:tc>
      </w:tr>
    </w:tbl>
    <w:p w:rsidR="0081798B" w:rsidRPr="00FD1EE4" w:rsidRDefault="0081798B" w:rsidP="008F6325">
      <w:pPr>
        <w:pBdr>
          <w:top w:val="nil"/>
          <w:left w:val="nil"/>
          <w:bottom w:val="nil"/>
          <w:right w:val="nil"/>
          <w:between w:val="nil"/>
        </w:pBdr>
        <w:rPr>
          <w:rFonts w:ascii="GHEA Grapalat" w:eastAsia="GHEA Grapalat" w:hAnsi="GHEA Grapalat" w:cs="GHEA Grapalat"/>
          <w:b/>
          <w:color w:val="000000"/>
        </w:rPr>
      </w:pPr>
    </w:p>
    <w:p w:rsidR="0081798B" w:rsidRPr="00A66FC2" w:rsidRDefault="0081798B" w:rsidP="008F6325">
      <w:pPr>
        <w:pStyle w:val="31"/>
        <w:spacing w:line="240" w:lineRule="auto"/>
        <w:jc w:val="right"/>
        <w:rPr>
          <w:rFonts w:ascii="GHEA Grapalat" w:hAnsi="GHEA Grapalat" w:cs="Arial"/>
          <w:b/>
        </w:rPr>
      </w:pPr>
    </w:p>
    <w:p w:rsidR="0081798B" w:rsidRDefault="0081798B" w:rsidP="008F6325">
      <w:pPr>
        <w:pStyle w:val="31"/>
        <w:spacing w:line="240" w:lineRule="auto"/>
        <w:ind w:firstLine="0"/>
        <w:jc w:val="left"/>
        <w:rPr>
          <w:rFonts w:ascii="GHEA Grapalat" w:hAnsi="GHEA Grapalat"/>
          <w:i/>
          <w:sz w:val="16"/>
          <w:szCs w:val="16"/>
          <w:lang w:val="hy-AM"/>
        </w:rPr>
      </w:pPr>
    </w:p>
    <w:p w:rsidR="0081798B" w:rsidRDefault="0081798B" w:rsidP="008F6325">
      <w:pPr>
        <w:pStyle w:val="31"/>
        <w:spacing w:line="240" w:lineRule="auto"/>
        <w:ind w:firstLine="0"/>
        <w:jc w:val="left"/>
        <w:rPr>
          <w:rFonts w:ascii="GHEA Grapalat" w:hAnsi="GHEA Grapalat"/>
          <w:i/>
          <w:sz w:val="16"/>
          <w:szCs w:val="16"/>
          <w:lang w:val="hy-AM"/>
        </w:rPr>
      </w:pPr>
    </w:p>
    <w:p w:rsidR="0081798B" w:rsidRDefault="0081798B" w:rsidP="008F6325">
      <w:pPr>
        <w:pStyle w:val="31"/>
        <w:spacing w:line="240" w:lineRule="auto"/>
        <w:ind w:firstLine="0"/>
        <w:jc w:val="left"/>
        <w:rPr>
          <w:rFonts w:ascii="GHEA Grapalat" w:hAnsi="GHEA Grapalat"/>
          <w:i/>
          <w:sz w:val="16"/>
          <w:szCs w:val="16"/>
          <w:lang w:val="hy-AM"/>
        </w:rPr>
      </w:pPr>
    </w:p>
    <w:p w:rsidR="0081798B" w:rsidRDefault="0081798B" w:rsidP="008F6325">
      <w:pPr>
        <w:pStyle w:val="31"/>
        <w:spacing w:line="240" w:lineRule="auto"/>
        <w:ind w:firstLine="0"/>
        <w:jc w:val="left"/>
        <w:rPr>
          <w:rFonts w:ascii="GHEA Grapalat" w:hAnsi="GHEA Grapalat"/>
          <w:i/>
          <w:sz w:val="16"/>
          <w:szCs w:val="16"/>
          <w:lang w:val="hy-AM"/>
        </w:rPr>
      </w:pPr>
    </w:p>
    <w:p w:rsidR="0081798B" w:rsidRDefault="0081798B" w:rsidP="008F6325">
      <w:pPr>
        <w:pStyle w:val="31"/>
        <w:spacing w:line="240" w:lineRule="auto"/>
        <w:ind w:firstLine="0"/>
        <w:jc w:val="left"/>
        <w:rPr>
          <w:rFonts w:ascii="GHEA Grapalat" w:hAnsi="GHEA Grapalat"/>
          <w:b/>
          <w:lang w:val="hy-AM"/>
        </w:rPr>
      </w:pPr>
    </w:p>
    <w:p w:rsidR="0081798B" w:rsidRDefault="0081798B" w:rsidP="008F6325">
      <w:pPr>
        <w:pStyle w:val="31"/>
        <w:spacing w:line="240" w:lineRule="auto"/>
        <w:ind w:firstLine="0"/>
        <w:jc w:val="left"/>
        <w:rPr>
          <w:rFonts w:ascii="GHEA Grapalat" w:hAnsi="GHEA Grapalat"/>
          <w:b/>
          <w:lang w:val="hy-AM"/>
        </w:rPr>
      </w:pPr>
    </w:p>
    <w:p w:rsidR="0081798B" w:rsidRDefault="0081798B" w:rsidP="008F6325">
      <w:pPr>
        <w:pStyle w:val="31"/>
        <w:spacing w:line="240" w:lineRule="auto"/>
        <w:ind w:firstLine="0"/>
        <w:jc w:val="left"/>
        <w:rPr>
          <w:rFonts w:ascii="GHEA Grapalat" w:hAnsi="GHEA Grapalat"/>
          <w:b/>
          <w:lang w:val="hy-AM"/>
        </w:rPr>
      </w:pPr>
    </w:p>
    <w:p w:rsidR="0081798B" w:rsidRDefault="0081798B"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1798B" w:rsidRDefault="0081798B"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1798B" w:rsidRDefault="0081798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1798B" w:rsidRPr="00FA6936"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1798B" w:rsidRPr="00FA6936" w:rsidRDefault="0081798B"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1798B" w:rsidRDefault="0081798B"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1798B" w:rsidRDefault="0081798B" w:rsidP="008F6325">
      <w:pPr>
        <w:spacing w:line="276" w:lineRule="auto"/>
        <w:ind w:firstLine="567"/>
        <w:jc w:val="both"/>
        <w:rPr>
          <w:rFonts w:ascii="GHEA Grapalat" w:eastAsia="GHEA Grapalat" w:hAnsi="GHEA Grapalat" w:cs="GHEA Grapalat"/>
        </w:rPr>
      </w:pPr>
    </w:p>
    <w:p w:rsidR="0081798B" w:rsidRDefault="0081798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1798B" w:rsidRDefault="0081798B"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81798B" w:rsidRDefault="0081798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1798B" w:rsidRDefault="0081798B"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1798B" w:rsidRDefault="0081798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1798B" w:rsidRPr="008C104F" w:rsidRDefault="0081798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1798B" w:rsidRPr="008C104F" w:rsidRDefault="0081798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1798B" w:rsidRPr="008C104F" w:rsidRDefault="0081798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1798B" w:rsidRPr="008C104F"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1798B" w:rsidRPr="008C104F" w:rsidRDefault="0081798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1798B" w:rsidRPr="008C104F" w:rsidRDefault="0081798B"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1798B" w:rsidRPr="008C104F" w:rsidRDefault="0081798B"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1798B" w:rsidRPr="008C104F" w:rsidRDefault="0081798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1798B" w:rsidRPr="008C104F" w:rsidRDefault="0081798B"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1798B" w:rsidRDefault="0081798B"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1798B" w:rsidRDefault="0081798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1798B"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1798B" w:rsidRPr="005B15D8" w:rsidRDefault="0081798B"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1798B" w:rsidRDefault="0081798B"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1798B" w:rsidRPr="00FA6936" w:rsidRDefault="0081798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1798B" w:rsidRPr="00FA6936" w:rsidRDefault="0081798B"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1798B" w:rsidRPr="00FA6936" w:rsidRDefault="0081798B" w:rsidP="008F6325">
      <w:pPr>
        <w:pStyle w:val="31"/>
        <w:spacing w:line="240" w:lineRule="auto"/>
        <w:ind w:left="360" w:firstLine="0"/>
        <w:rPr>
          <w:rFonts w:ascii="GHEA Grapalat" w:hAnsi="GHEA Grapalat" w:cs="Sylfaen"/>
          <w:i/>
          <w:sz w:val="16"/>
          <w:szCs w:val="16"/>
          <w:lang w:val="hy-AM" w:eastAsia="ru-RU"/>
        </w:rPr>
      </w:pPr>
    </w:p>
    <w:p w:rsidR="0081798B" w:rsidRPr="00FA6936" w:rsidRDefault="0081798B" w:rsidP="008F6325">
      <w:pPr>
        <w:pStyle w:val="31"/>
        <w:spacing w:line="240" w:lineRule="auto"/>
        <w:ind w:left="360" w:firstLine="0"/>
        <w:rPr>
          <w:rFonts w:ascii="GHEA Grapalat" w:hAnsi="GHEA Grapalat" w:cs="Sylfaen"/>
          <w:i/>
          <w:sz w:val="16"/>
          <w:szCs w:val="16"/>
          <w:lang w:val="hy-AM" w:eastAsia="ru-RU"/>
        </w:rPr>
      </w:pPr>
    </w:p>
    <w:p w:rsidR="0081798B" w:rsidRPr="00FA6936" w:rsidRDefault="0081798B" w:rsidP="008F6325">
      <w:pPr>
        <w:pStyle w:val="31"/>
        <w:spacing w:line="240" w:lineRule="auto"/>
        <w:ind w:left="360" w:firstLine="0"/>
        <w:rPr>
          <w:rFonts w:ascii="GHEA Grapalat" w:hAnsi="GHEA Grapalat" w:cs="Sylfaen"/>
          <w:i/>
          <w:sz w:val="16"/>
          <w:szCs w:val="16"/>
          <w:lang w:val="hy-AM" w:eastAsia="ru-RU"/>
        </w:rPr>
      </w:pPr>
    </w:p>
    <w:p w:rsidR="0081798B" w:rsidRPr="00FA6936" w:rsidRDefault="0081798B" w:rsidP="008F6325">
      <w:pPr>
        <w:pStyle w:val="31"/>
        <w:spacing w:line="240" w:lineRule="auto"/>
        <w:ind w:left="360" w:firstLine="0"/>
        <w:rPr>
          <w:rFonts w:ascii="GHEA Grapalat" w:hAnsi="GHEA Grapalat" w:cs="Sylfaen"/>
          <w:i/>
          <w:sz w:val="16"/>
          <w:szCs w:val="16"/>
          <w:lang w:val="hy-AM" w:eastAsia="ru-RU"/>
        </w:rPr>
      </w:pPr>
    </w:p>
    <w:p w:rsidR="0081798B" w:rsidRPr="00FA6936" w:rsidRDefault="0081798B" w:rsidP="008F6325">
      <w:pPr>
        <w:pStyle w:val="31"/>
        <w:spacing w:line="240" w:lineRule="auto"/>
        <w:ind w:left="360" w:firstLine="0"/>
        <w:rPr>
          <w:rFonts w:ascii="GHEA Grapalat" w:hAnsi="GHEA Grapalat" w:cs="Sylfaen"/>
          <w:i/>
          <w:sz w:val="16"/>
          <w:szCs w:val="16"/>
          <w:lang w:val="hy-AM" w:eastAsia="ru-RU"/>
        </w:rPr>
      </w:pPr>
    </w:p>
    <w:p w:rsidR="0081798B" w:rsidRPr="00FA6936" w:rsidRDefault="0081798B" w:rsidP="008F6325">
      <w:pPr>
        <w:pStyle w:val="31"/>
        <w:spacing w:line="240" w:lineRule="auto"/>
        <w:ind w:left="360" w:firstLine="0"/>
        <w:rPr>
          <w:rFonts w:ascii="GHEA Grapalat" w:hAnsi="GHEA Grapalat" w:cs="Sylfaen"/>
          <w:i/>
          <w:sz w:val="16"/>
          <w:szCs w:val="16"/>
          <w:lang w:val="hy-AM" w:eastAsia="ru-RU"/>
        </w:rPr>
      </w:pPr>
    </w:p>
    <w:p w:rsidR="0081798B" w:rsidRPr="00FA6936" w:rsidRDefault="0081798B" w:rsidP="008F6325">
      <w:pPr>
        <w:pStyle w:val="31"/>
        <w:spacing w:line="240" w:lineRule="auto"/>
        <w:ind w:left="360" w:firstLine="0"/>
        <w:rPr>
          <w:rFonts w:ascii="GHEA Grapalat" w:hAnsi="GHEA Grapalat" w:cs="Sylfaen"/>
          <w:i/>
          <w:sz w:val="16"/>
          <w:szCs w:val="16"/>
          <w:lang w:val="hy-AM" w:eastAsia="ru-RU"/>
        </w:rPr>
      </w:pPr>
    </w:p>
    <w:p w:rsidR="0081798B" w:rsidRPr="00FA6936" w:rsidRDefault="0081798B"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81798B" w:rsidRPr="00A66FC2" w:rsidRDefault="0081798B"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81798B" w:rsidRPr="0039302D" w:rsidRDefault="0081798B" w:rsidP="00CE3A99">
      <w:pPr>
        <w:jc w:val="both"/>
        <w:rPr>
          <w:rFonts w:ascii="GHEA Grapalat" w:hAnsi="GHEA Grapalat" w:cs="Sylfaen"/>
          <w:sz w:val="20"/>
          <w:lang w:val="hy-AM"/>
        </w:rPr>
      </w:pPr>
    </w:p>
  </w:footnote>
  <w:footnote w:id="3">
    <w:p w:rsidR="0081798B" w:rsidRPr="0015088E" w:rsidRDefault="0081798B"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81798B" w:rsidRPr="001E7733" w:rsidDel="00856FDE" w:rsidRDefault="0081798B" w:rsidP="00B2572B">
      <w:pPr>
        <w:pStyle w:val="af2"/>
        <w:rPr>
          <w:del w:id="8" w:author="User" w:date="2019-05-26T09:57:00Z"/>
          <w:i/>
          <w:lang w:val="af-ZA"/>
        </w:rPr>
      </w:pPr>
    </w:p>
  </w:footnote>
  <w:footnote w:id="4">
    <w:p w:rsidR="0081798B" w:rsidRPr="00DF6AA5" w:rsidRDefault="0081798B"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B67724">
        <w:rPr>
          <w:rFonts w:ascii="GHEA Grapalat" w:hAnsi="GHEA Grapalat"/>
          <w:i/>
          <w:sz w:val="16"/>
          <w:szCs w:val="24"/>
          <w:lang w:eastAsia="en-US"/>
        </w:rPr>
        <w:t>Հանվում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է</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պայմանագրից</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եթե</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մատուցվելիք</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ծառայությունը</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չի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վերաբերում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շինարարական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ծրագրերի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կատարման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համար</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անհրաժեշտ</w:t>
      </w:r>
      <w:r w:rsidRPr="00DF6AA5">
        <w:rPr>
          <w:rFonts w:ascii="GHEA Grapalat" w:hAnsi="GHEA Grapalat"/>
          <w:i/>
          <w:sz w:val="16"/>
          <w:szCs w:val="24"/>
          <w:lang w:val="af-ZA" w:eastAsia="en-US"/>
        </w:rPr>
        <w:t xml:space="preserve"> </w:t>
      </w:r>
      <w:r>
        <w:rPr>
          <w:rFonts w:ascii="GHEA Grapalat" w:hAnsi="GHEA Grapalat"/>
          <w:i/>
          <w:sz w:val="16"/>
          <w:szCs w:val="24"/>
          <w:lang w:eastAsia="en-US"/>
        </w:rPr>
        <w:t>նախագծային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փաստաթղթերի</w:t>
      </w:r>
      <w:r w:rsidRPr="00DF6AA5">
        <w:rPr>
          <w:rFonts w:ascii="GHEA Grapalat" w:hAnsi="GHEA Grapalat"/>
          <w:i/>
          <w:sz w:val="16"/>
          <w:szCs w:val="24"/>
          <w:lang w:val="af-ZA" w:eastAsia="en-US"/>
        </w:rPr>
        <w:t xml:space="preserve"> </w:t>
      </w:r>
      <w:r>
        <w:rPr>
          <w:rFonts w:ascii="GHEA Grapalat" w:hAnsi="GHEA Grapalat"/>
          <w:i/>
          <w:sz w:val="16"/>
          <w:szCs w:val="24"/>
          <w:lang w:eastAsia="en-US"/>
        </w:rPr>
        <w:t>քաղաքաշինական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փորձաքննության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81798B" w:rsidRPr="00F50E0A" w:rsidDel="001B2C6E" w:rsidRDefault="0081798B"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81798B" w:rsidRPr="008450EC" w:rsidRDefault="0081798B"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81798B" w:rsidRPr="00875235" w:rsidDel="00D90DD6" w:rsidRDefault="0081798B" w:rsidP="007678FA">
      <w:pPr>
        <w:pStyle w:val="af2"/>
        <w:jc w:val="both"/>
        <w:rPr>
          <w:del w:id="10"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81798B" w:rsidRPr="00875235" w:rsidRDefault="0081798B" w:rsidP="00BF38AB">
      <w:pPr>
        <w:pStyle w:val="af2"/>
        <w:jc w:val="both"/>
        <w:rPr>
          <w:lang w:val="af-ZA"/>
        </w:rPr>
      </w:pPr>
      <w:r w:rsidRPr="00875235">
        <w:rPr>
          <w:rStyle w:val="af6"/>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81798B" w:rsidRPr="00560A40" w:rsidRDefault="0081798B"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81798B" w:rsidRPr="00560A40" w:rsidRDefault="0081798B"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C130C0D"/>
    <w:multiLevelType w:val="hybridMultilevel"/>
    <w:tmpl w:val="F6AE00F2"/>
    <w:lvl w:ilvl="0" w:tplc="04090001">
      <w:start w:val="202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9"/>
  </w:num>
  <w:num w:numId="29">
    <w:abstractNumId w:val="8"/>
  </w:num>
  <w:num w:numId="30">
    <w:abstractNumId w:val="12"/>
  </w:num>
  <w:num w:numId="31">
    <w:abstractNumId w:val="19"/>
  </w:num>
  <w:num w:numId="32">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006"/>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68"/>
    <w:rsid w:val="000F63D5"/>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2C0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4322"/>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4F8"/>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3D2E"/>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2BB"/>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A7F"/>
    <w:rsid w:val="00463B0B"/>
    <w:rsid w:val="0046481A"/>
    <w:rsid w:val="004648BD"/>
    <w:rsid w:val="00464BB8"/>
    <w:rsid w:val="00464D3A"/>
    <w:rsid w:val="00464DA7"/>
    <w:rsid w:val="0046522E"/>
    <w:rsid w:val="0046586E"/>
    <w:rsid w:val="00466714"/>
    <w:rsid w:val="00466BE6"/>
    <w:rsid w:val="004672FC"/>
    <w:rsid w:val="00467B47"/>
    <w:rsid w:val="00470D7F"/>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967"/>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499"/>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535"/>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4DBF"/>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5BD6"/>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98B"/>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740"/>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3E79"/>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696"/>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0F43"/>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43A"/>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2550"/>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3"/>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ADD"/>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51D"/>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4AC"/>
    <w:rsid w:val="00FC3AB8"/>
    <w:rsid w:val="00FC415D"/>
    <w:rsid w:val="00FC4412"/>
    <w:rsid w:val="00FC4B16"/>
    <w:rsid w:val="00FC573A"/>
    <w:rsid w:val="00FC5FA5"/>
    <w:rsid w:val="00FC6150"/>
    <w:rsid w:val="00FC6223"/>
    <w:rsid w:val="00FC6B2B"/>
    <w:rsid w:val="00FC778B"/>
    <w:rsid w:val="00FD06E3"/>
    <w:rsid w:val="00FD0747"/>
    <w:rsid w:val="00FD1148"/>
    <w:rsid w:val="00FD123F"/>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C210D-D4DB-4496-A052-129247133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58</Pages>
  <Words>12207</Words>
  <Characters>95604</Characters>
  <Application>Microsoft Office Word</Application>
  <DocSecurity>0</DocSecurity>
  <Lines>796</Lines>
  <Paragraphs>215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107596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32</cp:revision>
  <cp:lastPrinted>2018-02-16T07:12:00Z</cp:lastPrinted>
  <dcterms:created xsi:type="dcterms:W3CDTF">2022-10-31T10:38:00Z</dcterms:created>
  <dcterms:modified xsi:type="dcterms:W3CDTF">2022-12-21T08:08:00Z</dcterms:modified>
</cp:coreProperties>
</file>