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9044F1" w:rsidRDefault="00642EFE" w:rsidP="00093BC8">
      <w:pPr>
        <w:pStyle w:val="a3"/>
        <w:widowControl w:val="0"/>
        <w:spacing w:line="240" w:lineRule="auto"/>
        <w:ind w:firstLine="0"/>
        <w:contextualSpacing/>
        <w:jc w:val="center"/>
        <w:rPr>
          <w:rFonts w:ascii="GHEA Grapalat" w:hAnsi="GHEA Grapalat"/>
          <w:i w:val="0"/>
          <w:sz w:val="24"/>
          <w:szCs w:val="24"/>
        </w:rPr>
      </w:pPr>
      <w:r w:rsidRPr="009044F1">
        <w:rPr>
          <w:rFonts w:ascii="GHEA Grapalat" w:hAnsi="GHEA Grapalat"/>
          <w:i w:val="0"/>
          <w:sz w:val="24"/>
          <w:szCs w:val="24"/>
        </w:rPr>
        <w:t>ОБЪЯВЛЕНИЕ</w:t>
      </w:r>
    </w:p>
    <w:p w:rsidR="00093BC8" w:rsidRPr="00093BC8" w:rsidRDefault="00093BC8" w:rsidP="00093BC8">
      <w:pPr>
        <w:pStyle w:val="a3"/>
        <w:widowControl w:val="0"/>
        <w:spacing w:line="240" w:lineRule="auto"/>
        <w:ind w:firstLine="0"/>
        <w:contextualSpacing/>
        <w:jc w:val="center"/>
        <w:rPr>
          <w:rFonts w:ascii="GHEA Grapalat" w:hAnsi="GHEA Grapalat"/>
          <w:i w:val="0"/>
          <w:sz w:val="24"/>
          <w:szCs w:val="24"/>
        </w:rPr>
      </w:pPr>
      <w:r w:rsidRPr="00093BC8">
        <w:rPr>
          <w:rFonts w:ascii="GHEA Grapalat" w:hAnsi="GHEA Grapalat"/>
          <w:i w:val="0"/>
          <w:sz w:val="24"/>
          <w:szCs w:val="24"/>
        </w:rPr>
        <w:t>О ЗАПРОСЕ КОТИРОВОК</w:t>
      </w:r>
    </w:p>
    <w:p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p>
    <w:p w:rsidR="0091042F"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00C26E8E" w:rsidRPr="00C26E8E">
        <w:rPr>
          <w:rFonts w:ascii="GHEA Grapalat" w:hAnsi="GHEA Grapalat"/>
          <w:i w:val="0"/>
          <w:sz w:val="24"/>
          <w:szCs w:val="24"/>
        </w:rPr>
        <w:t>21</w:t>
      </w:r>
      <w:r w:rsidR="00093602">
        <w:rPr>
          <w:rFonts w:ascii="GHEA Grapalat" w:hAnsi="GHEA Grapalat"/>
          <w:i w:val="0"/>
          <w:sz w:val="24"/>
          <w:szCs w:val="24"/>
        </w:rPr>
        <w:t xml:space="preserve">-го </w:t>
      </w:r>
      <w:r w:rsidR="00CE5B8A">
        <w:rPr>
          <w:rFonts w:ascii="GHEA Grapalat" w:hAnsi="GHEA Grapalat"/>
          <w:i w:val="0"/>
          <w:sz w:val="24"/>
          <w:szCs w:val="24"/>
        </w:rPr>
        <w:t>декабря</w:t>
      </w:r>
      <w:r w:rsidRPr="009044F1">
        <w:rPr>
          <w:rFonts w:ascii="GHEA Grapalat" w:hAnsi="GHEA Grapalat"/>
          <w:i w:val="0"/>
          <w:sz w:val="24"/>
          <w:szCs w:val="24"/>
        </w:rPr>
        <w:t xml:space="preserve"> 20</w:t>
      </w:r>
      <w:r w:rsidR="00093602">
        <w:rPr>
          <w:rFonts w:ascii="GHEA Grapalat" w:hAnsi="GHEA Grapalat"/>
          <w:i w:val="0"/>
          <w:sz w:val="24"/>
          <w:szCs w:val="24"/>
        </w:rPr>
        <w:t>22</w:t>
      </w:r>
      <w:r w:rsidR="00AA7117">
        <w:rPr>
          <w:rFonts w:ascii="GHEA Grapalat" w:hAnsi="GHEA Grapalat"/>
          <w:i w:val="0"/>
          <w:sz w:val="24"/>
          <w:szCs w:val="24"/>
        </w:rPr>
        <w:t xml:space="preserve"> </w:t>
      </w:r>
      <w:r w:rsidRPr="009044F1">
        <w:rPr>
          <w:rFonts w:ascii="GHEA Grapalat" w:hAnsi="GHEA Grapalat"/>
          <w:i w:val="0"/>
          <w:sz w:val="24"/>
          <w:szCs w:val="24"/>
        </w:rPr>
        <w:t xml:space="preserve">года </w:t>
      </w:r>
      <w:r w:rsidR="00093602">
        <w:rPr>
          <w:rFonts w:ascii="GHEA Grapalat" w:hAnsi="GHEA Grapalat"/>
          <w:i w:val="0"/>
          <w:sz w:val="24"/>
          <w:szCs w:val="24"/>
        </w:rPr>
        <w:t>№ 1</w:t>
      </w:r>
      <w:r w:rsidRPr="009044F1">
        <w:rPr>
          <w:rFonts w:ascii="GHEA Grapalat" w:hAnsi="GHEA Grapalat"/>
          <w:i w:val="0"/>
          <w:sz w:val="24"/>
          <w:szCs w:val="24"/>
        </w:rPr>
        <w:t xml:space="preserve"> </w:t>
      </w:r>
    </w:p>
    <w:p w:rsidR="0091042F" w:rsidRPr="009044F1" w:rsidRDefault="0006703E" w:rsidP="00B46D58">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093602">
        <w:rPr>
          <w:rFonts w:ascii="GHEA Grapalat" w:hAnsi="GHEA Grapalat"/>
          <w:b/>
          <w:i w:val="0"/>
          <w:sz w:val="24"/>
          <w:szCs w:val="24"/>
        </w:rPr>
        <w:t>«</w:t>
      </w:r>
      <w:r w:rsidR="00C26E8E">
        <w:rPr>
          <w:rFonts w:ascii="GHEA Grapalat" w:hAnsi="GHEA Grapalat"/>
          <w:b/>
          <w:i w:val="0"/>
          <w:sz w:val="24"/>
          <w:szCs w:val="24"/>
        </w:rPr>
        <w:t>GHTsDzB-HVKAK-2022-111</w:t>
      </w:r>
      <w:r w:rsidR="00093602">
        <w:rPr>
          <w:rFonts w:ascii="GHEA Grapalat" w:hAnsi="GHEA Grapalat"/>
          <w:b/>
          <w:i w:val="0"/>
          <w:sz w:val="24"/>
          <w:szCs w:val="24"/>
        </w:rPr>
        <w:t>»</w:t>
      </w:r>
    </w:p>
    <w:p w:rsidR="00642EFE" w:rsidRPr="009044F1" w:rsidRDefault="00642EFE" w:rsidP="00093602">
      <w:pPr>
        <w:pStyle w:val="a3"/>
        <w:widowControl w:val="0"/>
        <w:spacing w:line="240" w:lineRule="auto"/>
        <w:ind w:firstLine="709"/>
        <w:contextualSpacing/>
        <w:rPr>
          <w:rFonts w:ascii="GHEA Grapalat" w:hAnsi="GHEA Grapalat"/>
          <w:i w:val="0"/>
          <w:sz w:val="24"/>
          <w:szCs w:val="24"/>
        </w:rPr>
      </w:pPr>
      <w:r w:rsidRPr="009044F1">
        <w:rPr>
          <w:rFonts w:ascii="GHEA Grapalat" w:hAnsi="GHEA Grapalat"/>
          <w:i w:val="0"/>
          <w:sz w:val="24"/>
          <w:szCs w:val="24"/>
        </w:rPr>
        <w:t xml:space="preserve">Заказчик </w:t>
      </w:r>
      <w:r w:rsidR="00093602">
        <w:rPr>
          <w:rFonts w:ascii="GHEA Grapalat" w:hAnsi="GHEA Grapalat"/>
          <w:b/>
          <w:i w:val="0"/>
          <w:sz w:val="24"/>
          <w:szCs w:val="24"/>
        </w:rPr>
        <w:t>ГНО «Национальный центр по контролю и профилактике заболеваний» МЗ РА</w:t>
      </w:r>
      <w:r w:rsidRPr="009044F1">
        <w:rPr>
          <w:rFonts w:ascii="GHEA Grapalat" w:hAnsi="GHEA Grapalat"/>
          <w:i w:val="0"/>
          <w:sz w:val="24"/>
          <w:szCs w:val="24"/>
        </w:rPr>
        <w:t>, находящийс</w:t>
      </w:r>
      <w:r w:rsidR="00A2539C">
        <w:rPr>
          <w:rFonts w:ascii="GHEA Grapalat" w:hAnsi="GHEA Grapalat"/>
          <w:i w:val="0"/>
          <w:sz w:val="24"/>
          <w:szCs w:val="24"/>
        </w:rPr>
        <w:t>я по адресу</w:t>
      </w:r>
      <w:r w:rsidR="00A2539C" w:rsidRPr="00A2539C">
        <w:rPr>
          <w:rFonts w:ascii="GHEA Grapalat" w:hAnsi="GHEA Grapalat"/>
          <w:i w:val="0"/>
          <w:sz w:val="24"/>
          <w:szCs w:val="24"/>
        </w:rPr>
        <w:t xml:space="preserve"> </w:t>
      </w:r>
      <w:r w:rsidR="00A2539C">
        <w:rPr>
          <w:rFonts w:ascii="GHEA Grapalat" w:hAnsi="GHEA Grapalat"/>
          <w:i w:val="0"/>
          <w:sz w:val="24"/>
          <w:szCs w:val="24"/>
        </w:rPr>
        <w:t>г.</w:t>
      </w:r>
      <w:r w:rsidR="00A2539C">
        <w:rPr>
          <w:rFonts w:ascii="GHEA Grapalat" w:hAnsi="GHEA Grapalat"/>
          <w:i w:val="0"/>
          <w:sz w:val="24"/>
          <w:szCs w:val="24"/>
          <w:lang w:val="hy-AM"/>
        </w:rPr>
        <w:t xml:space="preserve"> </w:t>
      </w:r>
      <w:r w:rsidR="00A2539C">
        <w:rPr>
          <w:rFonts w:ascii="GHEA Grapalat" w:hAnsi="GHEA Grapalat"/>
          <w:i w:val="0"/>
          <w:sz w:val="24"/>
          <w:szCs w:val="24"/>
        </w:rPr>
        <w:t>Ереван, ул. М.</w:t>
      </w:r>
      <w:r w:rsidR="00A2539C">
        <w:rPr>
          <w:rFonts w:ascii="GHEA Grapalat" w:hAnsi="GHEA Grapalat"/>
          <w:i w:val="0"/>
          <w:sz w:val="24"/>
          <w:szCs w:val="24"/>
          <w:lang w:val="hy-AM"/>
        </w:rPr>
        <w:t xml:space="preserve"> </w:t>
      </w:r>
      <w:proofErr w:type="spellStart"/>
      <w:r w:rsidR="00A2539C">
        <w:rPr>
          <w:rFonts w:ascii="GHEA Grapalat" w:hAnsi="GHEA Grapalat"/>
          <w:i w:val="0"/>
          <w:sz w:val="24"/>
          <w:szCs w:val="24"/>
        </w:rPr>
        <w:t>Гераци</w:t>
      </w:r>
      <w:proofErr w:type="spellEnd"/>
      <w:r w:rsidR="00A2539C">
        <w:rPr>
          <w:rFonts w:ascii="GHEA Grapalat" w:hAnsi="GHEA Grapalat"/>
          <w:i w:val="0"/>
          <w:sz w:val="24"/>
          <w:szCs w:val="24"/>
        </w:rPr>
        <w:t xml:space="preserve">, д. 12, </w:t>
      </w:r>
      <w:r w:rsidRPr="007B0562">
        <w:rPr>
          <w:rFonts w:ascii="GHEA Grapalat" w:hAnsi="GHEA Grapalat"/>
          <w:i w:val="0"/>
          <w:sz w:val="24"/>
          <w:szCs w:val="24"/>
        </w:rPr>
        <w:t xml:space="preserve">объявляет </w:t>
      </w:r>
      <w:r w:rsidRPr="008030B6">
        <w:rPr>
          <w:rFonts w:ascii="GHEA Grapalat" w:hAnsi="GHEA Grapalat"/>
          <w:i w:val="0"/>
          <w:sz w:val="24"/>
          <w:szCs w:val="24"/>
        </w:rPr>
        <w:t xml:space="preserve">открытый </w:t>
      </w:r>
      <w:r w:rsidR="00A2539C">
        <w:rPr>
          <w:rFonts w:ascii="GHEA Grapalat" w:hAnsi="GHEA Grapalat"/>
          <w:i w:val="0"/>
          <w:sz w:val="24"/>
          <w:szCs w:val="24"/>
        </w:rPr>
        <w:t>запрос котировок</w:t>
      </w:r>
      <w:r w:rsidRPr="008030B6">
        <w:rPr>
          <w:rFonts w:ascii="GHEA Grapalat" w:hAnsi="GHEA Grapalat"/>
          <w:i w:val="0"/>
          <w:sz w:val="24"/>
          <w:szCs w:val="24"/>
        </w:rPr>
        <w:t>,</w:t>
      </w:r>
      <w:r w:rsidRPr="009044F1">
        <w:rPr>
          <w:rFonts w:ascii="GHEA Grapalat" w:hAnsi="GHEA Grapalat"/>
          <w:i w:val="0"/>
          <w:sz w:val="24"/>
          <w:szCs w:val="24"/>
        </w:rPr>
        <w:t xml:space="preserve"> который проводится одним этапом</w:t>
      </w:r>
      <w:r w:rsidR="00E62BC0">
        <w:rPr>
          <w:rFonts w:ascii="GHEA Grapalat" w:hAnsi="GHEA Grapalat"/>
          <w:i w:val="0"/>
          <w:sz w:val="24"/>
          <w:szCs w:val="24"/>
        </w:rPr>
        <w:t>.</w:t>
      </w:r>
    </w:p>
    <w:p w:rsidR="00341A74" w:rsidRPr="00C26E8E" w:rsidRDefault="00A20B69" w:rsidP="00C26E8E">
      <w:pPr>
        <w:pStyle w:val="a3"/>
        <w:widowControl w:val="0"/>
        <w:spacing w:line="240" w:lineRule="auto"/>
        <w:ind w:firstLine="567"/>
        <w:contextualSpacing/>
        <w:rPr>
          <w:rFonts w:ascii="GHEA Grapalat" w:hAnsi="GHEA Grapalat"/>
          <w:i w:val="0"/>
          <w:sz w:val="16"/>
          <w:szCs w:val="16"/>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w:t>
      </w:r>
      <w:r w:rsidRPr="00A2539C">
        <w:rPr>
          <w:rFonts w:ascii="GHEA Grapalat" w:hAnsi="GHEA Grapalat"/>
          <w:i w:val="0"/>
          <w:spacing w:val="6"/>
          <w:sz w:val="24"/>
          <w:szCs w:val="24"/>
        </w:rPr>
        <w:t xml:space="preserve">договор </w:t>
      </w:r>
      <w:r w:rsidR="00093602" w:rsidRPr="00A2539C">
        <w:rPr>
          <w:rFonts w:ascii="GHEA Grapalat" w:hAnsi="GHEA Grapalat"/>
          <w:b/>
          <w:i w:val="0"/>
          <w:sz w:val="24"/>
          <w:szCs w:val="24"/>
        </w:rPr>
        <w:t xml:space="preserve">на </w:t>
      </w:r>
      <w:r w:rsidR="003D27BD" w:rsidRPr="000800B1">
        <w:rPr>
          <w:rFonts w:ascii="GHEA Grapalat" w:hAnsi="GHEA Grapalat"/>
          <w:b/>
          <w:i w:val="0"/>
          <w:sz w:val="24"/>
          <w:szCs w:val="24"/>
        </w:rPr>
        <w:t xml:space="preserve">предоставление </w:t>
      </w:r>
      <w:r w:rsidR="003D27BD" w:rsidRPr="00CC3BA4">
        <w:rPr>
          <w:rFonts w:ascii="GHEA Grapalat" w:hAnsi="GHEA Grapalat"/>
          <w:b/>
          <w:i w:val="0"/>
          <w:sz w:val="24"/>
          <w:szCs w:val="24"/>
        </w:rPr>
        <w:t xml:space="preserve">услуги </w:t>
      </w:r>
      <w:r w:rsidR="003D27BD" w:rsidRPr="009F3D9D">
        <w:rPr>
          <w:rFonts w:ascii="GHEA Grapalat" w:hAnsi="GHEA Grapalat"/>
          <w:b/>
          <w:i w:val="0"/>
          <w:sz w:val="24"/>
          <w:szCs w:val="24"/>
        </w:rPr>
        <w:t xml:space="preserve">мониторинга </w:t>
      </w:r>
      <w:proofErr w:type="spellStart"/>
      <w:r w:rsidR="003D27BD">
        <w:rPr>
          <w:rFonts w:ascii="GHEA Grapalat" w:hAnsi="GHEA Grapalat"/>
          <w:b/>
          <w:i w:val="0"/>
          <w:sz w:val="24"/>
          <w:szCs w:val="24"/>
        </w:rPr>
        <w:t>медиа</w:t>
      </w:r>
      <w:r w:rsidR="003D27BD" w:rsidRPr="009F3D9D">
        <w:rPr>
          <w:rFonts w:ascii="GHEA Grapalat" w:hAnsi="GHEA Grapalat"/>
          <w:b/>
          <w:i w:val="0"/>
          <w:sz w:val="24"/>
          <w:szCs w:val="24"/>
        </w:rPr>
        <w:t>поля</w:t>
      </w:r>
      <w:proofErr w:type="spellEnd"/>
      <w:r w:rsidR="003D27BD">
        <w:rPr>
          <w:rFonts w:ascii="GHEA Grapalat" w:hAnsi="GHEA Grapalat"/>
          <w:b/>
          <w:i w:val="0"/>
          <w:sz w:val="24"/>
          <w:szCs w:val="24"/>
        </w:rPr>
        <w:t xml:space="preserve"> </w:t>
      </w:r>
      <w:r w:rsidR="003D27BD" w:rsidRPr="001D4F86">
        <w:rPr>
          <w:rFonts w:ascii="GHEA Grapalat" w:hAnsi="GHEA Grapalat"/>
          <w:b/>
          <w:i w:val="0"/>
          <w:sz w:val="24"/>
          <w:szCs w:val="24"/>
        </w:rPr>
        <w:t>ГНО «Национального центра по контролю и профилактике заболеваний» МЗ РА</w:t>
      </w:r>
      <w:r w:rsidR="00C26E8E" w:rsidRPr="00C26E8E">
        <w:rPr>
          <w:rFonts w:ascii="GHEA Grapalat" w:hAnsi="GHEA Grapalat"/>
          <w:b/>
          <w:i w:val="0"/>
          <w:sz w:val="24"/>
          <w:szCs w:val="24"/>
        </w:rPr>
        <w:t xml:space="preserve"> </w:t>
      </w:r>
      <w:r w:rsidR="00782D60">
        <w:rPr>
          <w:rFonts w:ascii="GHEA Grapalat" w:hAnsi="GHEA Grapalat"/>
          <w:i w:val="0"/>
          <w:sz w:val="24"/>
          <w:szCs w:val="24"/>
        </w:rPr>
        <w:t>(далее — договор).</w:t>
      </w:r>
    </w:p>
    <w:p w:rsidR="00357D48" w:rsidRPr="009044F1" w:rsidRDefault="00A20B69" w:rsidP="00093602">
      <w:pPr>
        <w:pStyle w:val="a3"/>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8B069D" w:rsidRDefault="00052084" w:rsidP="00093602">
      <w:pPr>
        <w:pStyle w:val="a3"/>
        <w:widowControl w:val="0"/>
        <w:spacing w:line="240" w:lineRule="auto"/>
        <w:ind w:firstLine="567"/>
        <w:contextualSpacing/>
        <w:rPr>
          <w:rFonts w:ascii="GHEA Grapalat" w:hAnsi="GHEA Grapalat"/>
          <w:i w:val="0"/>
          <w:sz w:val="24"/>
          <w:szCs w:val="24"/>
        </w:rPr>
      </w:pPr>
      <w:proofErr w:type="gramStart"/>
      <w:r w:rsidRPr="000811C1">
        <w:rPr>
          <w:rFonts w:ascii="GHEA Grapalat" w:hAnsi="GHEA Grapalat"/>
          <w:i w:val="0"/>
          <w:sz w:val="24"/>
          <w:szCs w:val="24"/>
        </w:rPr>
        <w:t>Условия</w:t>
      </w:r>
      <w:proofErr w:type="gramEnd"/>
      <w:r w:rsidRPr="000811C1">
        <w:rPr>
          <w:rFonts w:ascii="GHEA Grapalat" w:hAnsi="GHEA Grapalat"/>
          <w:i w:val="0"/>
          <w:sz w:val="24"/>
          <w:szCs w:val="24"/>
        </w:rPr>
        <w:t xml:space="preserve">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093602">
      <w:pPr>
        <w:pStyle w:val="a3"/>
        <w:widowControl w:val="0"/>
        <w:spacing w:line="240" w:lineRule="auto"/>
        <w:ind w:firstLine="567"/>
        <w:contextualSpacing/>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67579A" w:rsidRPr="00D5443D" w:rsidRDefault="00357D48" w:rsidP="00093602">
      <w:pPr>
        <w:pStyle w:val="a3"/>
        <w:widowControl w:val="0"/>
        <w:spacing w:line="240" w:lineRule="auto"/>
        <w:ind w:firstLine="567"/>
        <w:contextualSpacing/>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9216D6" w:rsidRPr="00013D88" w:rsidRDefault="009216D6" w:rsidP="00013D88">
      <w:pPr>
        <w:pStyle w:val="a3"/>
        <w:widowControl w:val="0"/>
        <w:spacing w:line="240" w:lineRule="auto"/>
        <w:ind w:firstLine="567"/>
        <w:contextualSpacing/>
        <w:rPr>
          <w:rFonts w:ascii="GHEA Grapalat" w:hAnsi="GHEA Grapalat"/>
          <w:i w:val="0"/>
          <w:spacing w:val="6"/>
          <w:sz w:val="24"/>
          <w:szCs w:val="24"/>
        </w:rPr>
      </w:pPr>
      <w:r w:rsidRPr="00D85563">
        <w:rPr>
          <w:rFonts w:ascii="GHEA Grapalat" w:hAnsi="GHEA Grapalat"/>
          <w:i w:val="0"/>
          <w:sz w:val="24"/>
          <w:szCs w:val="24"/>
        </w:rPr>
        <w:t xml:space="preserve">Заявки на </w:t>
      </w:r>
      <w:r w:rsidR="00013D88">
        <w:rPr>
          <w:rFonts w:ascii="GHEA Grapalat" w:hAnsi="GHEA Grapalat"/>
          <w:i w:val="0"/>
          <w:sz w:val="24"/>
          <w:szCs w:val="24"/>
        </w:rPr>
        <w:t>запрос котировок</w:t>
      </w:r>
      <w:r w:rsidRPr="00D85563">
        <w:rPr>
          <w:rFonts w:ascii="GHEA Grapalat" w:hAnsi="GHEA Grapalat"/>
          <w:i w:val="0"/>
          <w:sz w:val="24"/>
          <w:szCs w:val="24"/>
        </w:rPr>
        <w:t xml:space="preserve"> необходимо подавать по адресу</w:t>
      </w:r>
      <w:r w:rsidR="00013D88">
        <w:rPr>
          <w:rFonts w:ascii="GHEA Grapalat" w:hAnsi="GHEA Grapalat"/>
          <w:i w:val="0"/>
          <w:spacing w:val="6"/>
          <w:sz w:val="24"/>
          <w:szCs w:val="24"/>
        </w:rPr>
        <w:t xml:space="preserve"> </w:t>
      </w:r>
      <w:proofErr w:type="gramStart"/>
      <w:r w:rsidR="00013D88" w:rsidRPr="00013D88">
        <w:rPr>
          <w:rFonts w:ascii="GHEA Grapalat" w:hAnsi="GHEA Grapalat"/>
          <w:b/>
          <w:i w:val="0"/>
          <w:sz w:val="24"/>
          <w:szCs w:val="24"/>
        </w:rPr>
        <w:t>г</w:t>
      </w:r>
      <w:proofErr w:type="gramEnd"/>
      <w:r w:rsidR="00013D88" w:rsidRPr="00013D88">
        <w:rPr>
          <w:rFonts w:ascii="GHEA Grapalat" w:hAnsi="GHEA Grapalat"/>
          <w:b/>
          <w:i w:val="0"/>
          <w:sz w:val="24"/>
          <w:szCs w:val="24"/>
        </w:rPr>
        <w:t>.</w:t>
      </w:r>
      <w:r w:rsidR="00013D88" w:rsidRPr="00013D88">
        <w:rPr>
          <w:rFonts w:ascii="GHEA Grapalat" w:hAnsi="GHEA Grapalat"/>
          <w:b/>
          <w:i w:val="0"/>
          <w:sz w:val="24"/>
          <w:szCs w:val="24"/>
          <w:lang w:val="hy-AM"/>
        </w:rPr>
        <w:t xml:space="preserve"> </w:t>
      </w:r>
      <w:r w:rsidR="00013D88" w:rsidRPr="00013D88">
        <w:rPr>
          <w:rFonts w:ascii="GHEA Grapalat" w:hAnsi="GHEA Grapalat"/>
          <w:b/>
          <w:i w:val="0"/>
          <w:sz w:val="24"/>
          <w:szCs w:val="24"/>
        </w:rPr>
        <w:t>Ереван, ул. М.</w:t>
      </w:r>
      <w:r w:rsidR="00013D88" w:rsidRPr="00013D88">
        <w:rPr>
          <w:rFonts w:ascii="GHEA Grapalat" w:hAnsi="GHEA Grapalat"/>
          <w:b/>
          <w:i w:val="0"/>
          <w:sz w:val="24"/>
          <w:szCs w:val="24"/>
          <w:lang w:val="hy-AM"/>
        </w:rPr>
        <w:t xml:space="preserve"> </w:t>
      </w:r>
      <w:proofErr w:type="spellStart"/>
      <w:r w:rsidR="00013D88" w:rsidRPr="00013D88">
        <w:rPr>
          <w:rFonts w:ascii="GHEA Grapalat" w:hAnsi="GHEA Grapalat"/>
          <w:b/>
          <w:i w:val="0"/>
          <w:sz w:val="24"/>
          <w:szCs w:val="24"/>
        </w:rPr>
        <w:t>Гераци</w:t>
      </w:r>
      <w:proofErr w:type="spellEnd"/>
      <w:r w:rsidR="00013D88" w:rsidRPr="00013D88">
        <w:rPr>
          <w:rFonts w:ascii="GHEA Grapalat" w:hAnsi="GHEA Grapalat"/>
          <w:b/>
          <w:i w:val="0"/>
          <w:sz w:val="24"/>
          <w:szCs w:val="24"/>
        </w:rPr>
        <w:t>, д. 12</w:t>
      </w:r>
      <w:r w:rsidR="00013D88">
        <w:rPr>
          <w:rFonts w:ascii="GHEA Grapalat" w:hAnsi="GHEA Grapalat"/>
          <w:i w:val="0"/>
          <w:sz w:val="24"/>
          <w:szCs w:val="24"/>
        </w:rPr>
        <w:t xml:space="preserve"> </w:t>
      </w:r>
      <w:r w:rsidRPr="00D85563">
        <w:rPr>
          <w:rFonts w:ascii="GHEA Grapalat" w:hAnsi="GHEA Grapalat"/>
          <w:i w:val="0"/>
          <w:sz w:val="24"/>
          <w:szCs w:val="24"/>
        </w:rPr>
        <w:t xml:space="preserve">в документарной форме, до </w:t>
      </w:r>
      <w:r w:rsidR="00013D88" w:rsidRPr="00013D88">
        <w:rPr>
          <w:rFonts w:ascii="GHEA Grapalat" w:hAnsi="GHEA Grapalat"/>
          <w:b/>
          <w:i w:val="0"/>
          <w:sz w:val="24"/>
          <w:szCs w:val="24"/>
        </w:rPr>
        <w:t xml:space="preserve">11:00 </w:t>
      </w:r>
      <w:r w:rsidRPr="00013D88">
        <w:rPr>
          <w:rFonts w:ascii="GHEA Grapalat" w:hAnsi="GHEA Grapalat"/>
          <w:b/>
          <w:i w:val="0"/>
          <w:sz w:val="24"/>
          <w:szCs w:val="24"/>
        </w:rPr>
        <w:t xml:space="preserve">часов </w:t>
      </w:r>
      <w:r w:rsidR="00013D88" w:rsidRPr="00013D88">
        <w:rPr>
          <w:rFonts w:ascii="GHEA Grapalat" w:hAnsi="GHEA Grapalat"/>
          <w:b/>
          <w:i w:val="0"/>
          <w:sz w:val="24"/>
          <w:szCs w:val="24"/>
        </w:rPr>
        <w:t>07</w:t>
      </w:r>
      <w:r w:rsidRPr="00013D88">
        <w:rPr>
          <w:rFonts w:ascii="GHEA Grapalat" w:hAnsi="GHEA Grapalat"/>
          <w:b/>
          <w:i w:val="0"/>
          <w:sz w:val="24"/>
          <w:szCs w:val="24"/>
        </w:rPr>
        <w:t>-го дня</w:t>
      </w:r>
      <w:r w:rsidRPr="00D85563">
        <w:rPr>
          <w:rFonts w:ascii="GHEA Grapalat" w:hAnsi="GHEA Grapalat"/>
          <w:i w:val="0"/>
          <w:sz w:val="24"/>
          <w:szCs w:val="24"/>
        </w:rPr>
        <w:t xml:space="preserve"> со дня опубликования настоящего объявления. Кроме армянского языка заявки могут быть поданы также на английском или русском языке.</w:t>
      </w:r>
    </w:p>
    <w:p w:rsidR="009216D6" w:rsidRDefault="009216D6" w:rsidP="00093602">
      <w:pPr>
        <w:pStyle w:val="a3"/>
        <w:widowControl w:val="0"/>
        <w:spacing w:line="240" w:lineRule="auto"/>
        <w:ind w:firstLine="567"/>
        <w:contextualSpacing/>
        <w:rPr>
          <w:rFonts w:ascii="GHEA Grapalat" w:hAnsi="GHEA Grapalat"/>
          <w:i w:val="0"/>
          <w:sz w:val="24"/>
          <w:szCs w:val="24"/>
        </w:rPr>
      </w:pPr>
      <w:r w:rsidRPr="00D85563">
        <w:rPr>
          <w:rFonts w:ascii="GHEA Grapalat" w:hAnsi="GHEA Grapalat"/>
          <w:i w:val="0"/>
          <w:sz w:val="24"/>
          <w:szCs w:val="24"/>
        </w:rPr>
        <w:t xml:space="preserve">Вскрытие заявок будет проводиться по адресу </w:t>
      </w:r>
      <w:proofErr w:type="gramStart"/>
      <w:r w:rsidR="00742359">
        <w:rPr>
          <w:rFonts w:ascii="GHEA Grapalat" w:hAnsi="GHEA Grapalat"/>
          <w:i w:val="0"/>
          <w:sz w:val="24"/>
          <w:szCs w:val="24"/>
        </w:rPr>
        <w:t>г</w:t>
      </w:r>
      <w:proofErr w:type="gramEnd"/>
      <w:r w:rsidR="00742359">
        <w:rPr>
          <w:rFonts w:ascii="GHEA Grapalat" w:hAnsi="GHEA Grapalat"/>
          <w:i w:val="0"/>
          <w:sz w:val="24"/>
          <w:szCs w:val="24"/>
        </w:rPr>
        <w:t>.</w:t>
      </w:r>
      <w:r w:rsidR="00742359">
        <w:rPr>
          <w:rFonts w:ascii="GHEA Grapalat" w:hAnsi="GHEA Grapalat"/>
          <w:i w:val="0"/>
          <w:sz w:val="24"/>
          <w:szCs w:val="24"/>
          <w:lang w:val="hy-AM"/>
        </w:rPr>
        <w:t xml:space="preserve"> </w:t>
      </w:r>
      <w:r w:rsidR="00742359">
        <w:rPr>
          <w:rFonts w:ascii="GHEA Grapalat" w:hAnsi="GHEA Grapalat"/>
          <w:i w:val="0"/>
          <w:sz w:val="24"/>
          <w:szCs w:val="24"/>
        </w:rPr>
        <w:t>Ереван, ул. М.</w:t>
      </w:r>
      <w:r w:rsidR="00742359">
        <w:rPr>
          <w:rFonts w:ascii="GHEA Grapalat" w:hAnsi="GHEA Grapalat"/>
          <w:i w:val="0"/>
          <w:sz w:val="24"/>
          <w:szCs w:val="24"/>
          <w:lang w:val="hy-AM"/>
        </w:rPr>
        <w:t xml:space="preserve"> </w:t>
      </w:r>
      <w:proofErr w:type="spellStart"/>
      <w:r w:rsidR="00742359">
        <w:rPr>
          <w:rFonts w:ascii="GHEA Grapalat" w:hAnsi="GHEA Grapalat"/>
          <w:i w:val="0"/>
          <w:sz w:val="24"/>
          <w:szCs w:val="24"/>
        </w:rPr>
        <w:t>Гераци</w:t>
      </w:r>
      <w:proofErr w:type="spellEnd"/>
      <w:r w:rsidR="00742359">
        <w:rPr>
          <w:rFonts w:ascii="GHEA Grapalat" w:hAnsi="GHEA Grapalat"/>
          <w:i w:val="0"/>
          <w:sz w:val="24"/>
          <w:szCs w:val="24"/>
        </w:rPr>
        <w:t xml:space="preserve">, д. 12, </w:t>
      </w:r>
      <w:r w:rsidR="00742359" w:rsidRPr="00742359">
        <w:rPr>
          <w:rFonts w:ascii="GHEA Grapalat" w:hAnsi="GHEA Grapalat"/>
          <w:b/>
          <w:i w:val="0"/>
          <w:sz w:val="24"/>
          <w:szCs w:val="24"/>
        </w:rPr>
        <w:t xml:space="preserve">в 11:00 </w:t>
      </w:r>
      <w:r w:rsidRPr="00742359">
        <w:rPr>
          <w:rFonts w:ascii="GHEA Grapalat" w:hAnsi="GHEA Grapalat"/>
          <w:b/>
          <w:i w:val="0"/>
          <w:sz w:val="24"/>
          <w:szCs w:val="24"/>
        </w:rPr>
        <w:t xml:space="preserve">часов </w:t>
      </w:r>
      <w:r w:rsidR="00CE5B8A">
        <w:rPr>
          <w:rFonts w:ascii="GHEA Grapalat" w:hAnsi="GHEA Grapalat"/>
          <w:b/>
          <w:i w:val="0"/>
          <w:sz w:val="24"/>
          <w:szCs w:val="24"/>
        </w:rPr>
        <w:t>2</w:t>
      </w:r>
      <w:r w:rsidR="00C26E8E" w:rsidRPr="00C26E8E">
        <w:rPr>
          <w:rFonts w:ascii="GHEA Grapalat" w:hAnsi="GHEA Grapalat"/>
          <w:b/>
          <w:i w:val="0"/>
          <w:sz w:val="24"/>
          <w:szCs w:val="24"/>
        </w:rPr>
        <w:t>8</w:t>
      </w:r>
      <w:r w:rsidR="00742359" w:rsidRPr="00742359">
        <w:rPr>
          <w:rFonts w:ascii="GHEA Grapalat" w:hAnsi="GHEA Grapalat"/>
          <w:b/>
          <w:i w:val="0"/>
          <w:sz w:val="24"/>
          <w:szCs w:val="24"/>
        </w:rPr>
        <w:t xml:space="preserve"> декабря 2022 года.</w:t>
      </w:r>
    </w:p>
    <w:p w:rsidR="00F95DBF" w:rsidRPr="001B32D9" w:rsidRDefault="00F95DBF" w:rsidP="00093602">
      <w:pPr>
        <w:pStyle w:val="a3"/>
        <w:widowControl w:val="0"/>
        <w:spacing w:line="240" w:lineRule="auto"/>
        <w:ind w:firstLine="567"/>
        <w:contextualSpacing/>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BE1C5E" w:rsidRPr="003A1EBB" w:rsidRDefault="00754697" w:rsidP="00093602">
      <w:pPr>
        <w:pStyle w:val="a3"/>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roofErr w:type="spellStart"/>
      <w:r w:rsidR="00331078">
        <w:rPr>
          <w:rFonts w:ascii="GHEA Grapalat" w:hAnsi="GHEA Grapalat"/>
          <w:i w:val="0"/>
          <w:sz w:val="24"/>
          <w:szCs w:val="24"/>
        </w:rPr>
        <w:t>Вирабян</w:t>
      </w:r>
      <w:proofErr w:type="spellEnd"/>
      <w:r w:rsidR="00331078">
        <w:rPr>
          <w:rFonts w:ascii="GHEA Grapalat" w:hAnsi="GHEA Grapalat"/>
          <w:i w:val="0"/>
          <w:sz w:val="24"/>
          <w:szCs w:val="24"/>
        </w:rPr>
        <w:t xml:space="preserve"> </w:t>
      </w:r>
      <w:proofErr w:type="spellStart"/>
      <w:r w:rsidR="00331078">
        <w:rPr>
          <w:rFonts w:ascii="GHEA Grapalat" w:hAnsi="GHEA Grapalat"/>
          <w:i w:val="0"/>
          <w:sz w:val="24"/>
          <w:szCs w:val="24"/>
        </w:rPr>
        <w:t>Астгик</w:t>
      </w:r>
      <w:proofErr w:type="spellEnd"/>
      <w:r w:rsidR="00331078">
        <w:rPr>
          <w:rFonts w:ascii="GHEA Grapalat" w:hAnsi="GHEA Grapalat"/>
          <w:i w:val="0"/>
          <w:sz w:val="24"/>
          <w:szCs w:val="24"/>
        </w:rPr>
        <w:t>.</w:t>
      </w:r>
    </w:p>
    <w:p w:rsidR="009F18D0" w:rsidRPr="003A1EBB" w:rsidRDefault="009F18D0" w:rsidP="00331078">
      <w:pPr>
        <w:pStyle w:val="a3"/>
        <w:widowControl w:val="0"/>
        <w:spacing w:line="240" w:lineRule="auto"/>
        <w:contextualSpacing/>
        <w:rPr>
          <w:rFonts w:ascii="GHEA Grapalat" w:hAnsi="GHEA Grapalat"/>
          <w:i w:val="0"/>
          <w:sz w:val="16"/>
          <w:szCs w:val="16"/>
        </w:rPr>
      </w:pPr>
    </w:p>
    <w:p w:rsidR="00742359" w:rsidRDefault="00742359" w:rsidP="00742359">
      <w:pPr>
        <w:pStyle w:val="a3"/>
        <w:spacing w:line="240" w:lineRule="auto"/>
        <w:ind w:firstLine="0"/>
        <w:rPr>
          <w:rFonts w:ascii="GHEA Grapalat" w:hAnsi="GHEA Grapalat"/>
          <w:i w:val="0"/>
          <w:sz w:val="24"/>
          <w:szCs w:val="24"/>
          <w:u w:val="single"/>
        </w:rPr>
      </w:pPr>
      <w:r>
        <w:rPr>
          <w:rFonts w:ascii="GHEA Grapalat" w:hAnsi="GHEA Grapalat"/>
          <w:i w:val="0"/>
          <w:sz w:val="24"/>
          <w:szCs w:val="24"/>
        </w:rPr>
        <w:t xml:space="preserve">Телефон: </w:t>
      </w:r>
      <w:r>
        <w:rPr>
          <w:rFonts w:ascii="GHEA Grapalat" w:hAnsi="GHEA Grapalat"/>
          <w:b/>
          <w:i w:val="0"/>
          <w:sz w:val="24"/>
          <w:szCs w:val="24"/>
        </w:rPr>
        <w:t>012-80-80-83 (6014)</w:t>
      </w:r>
    </w:p>
    <w:p w:rsidR="00742359" w:rsidRDefault="00742359" w:rsidP="00742359">
      <w:pPr>
        <w:pStyle w:val="a3"/>
        <w:spacing w:line="240" w:lineRule="auto"/>
        <w:ind w:firstLine="0"/>
        <w:rPr>
          <w:rFonts w:ascii="GHEA Grapalat" w:hAnsi="GHEA Grapalat"/>
          <w:b/>
          <w:i w:val="0"/>
          <w:sz w:val="24"/>
          <w:szCs w:val="24"/>
          <w:lang w:val="af-ZA"/>
        </w:rPr>
      </w:pPr>
      <w:r>
        <w:rPr>
          <w:rFonts w:ascii="GHEA Grapalat" w:hAnsi="GHEA Grapalat"/>
          <w:i w:val="0"/>
          <w:sz w:val="24"/>
          <w:szCs w:val="24"/>
        </w:rPr>
        <w:t xml:space="preserve">Электронная почта: </w:t>
      </w:r>
      <w:r>
        <w:rPr>
          <w:rFonts w:ascii="GHEA Grapalat" w:hAnsi="GHEA Grapalat"/>
          <w:b/>
          <w:i w:val="0"/>
          <w:sz w:val="24"/>
          <w:szCs w:val="24"/>
        </w:rPr>
        <w:t>procurement@ncdc.am</w:t>
      </w:r>
    </w:p>
    <w:p w:rsidR="00915A97" w:rsidRPr="00D5443D" w:rsidRDefault="00742359" w:rsidP="00742359">
      <w:pPr>
        <w:pStyle w:val="a3"/>
        <w:widowControl w:val="0"/>
        <w:spacing w:line="240" w:lineRule="auto"/>
        <w:ind w:firstLine="0"/>
        <w:contextualSpacing/>
        <w:jc w:val="left"/>
        <w:rPr>
          <w:rFonts w:ascii="GHEA Grapalat" w:hAnsi="GHEA Grapalat"/>
          <w:i w:val="0"/>
          <w:sz w:val="16"/>
          <w:szCs w:val="16"/>
        </w:rPr>
      </w:pPr>
      <w:r>
        <w:rPr>
          <w:rFonts w:ascii="GHEA Grapalat" w:hAnsi="GHEA Grapalat"/>
          <w:b/>
          <w:i w:val="0"/>
          <w:sz w:val="24"/>
          <w:szCs w:val="24"/>
        </w:rPr>
        <w:t>ГНО «Национальный центр по контролю и профилактике заболеваний» МЗ РА</w:t>
      </w:r>
      <w:r>
        <w:rPr>
          <w:rFonts w:ascii="GHEA Grapalat" w:hAnsi="GHEA Grapalat" w:cs="Sylfaen"/>
          <w:b/>
        </w:rPr>
        <w:t xml:space="preserve"> </w:t>
      </w:r>
      <w:r w:rsidR="00915A97">
        <w:rPr>
          <w:rFonts w:ascii="GHEA Grapalat" w:hAnsi="GHEA Grapalat" w:cs="Sylfaen"/>
          <w:b/>
        </w:rPr>
        <w:br w:type="page"/>
      </w:r>
    </w:p>
    <w:p w:rsidR="00D12E3B" w:rsidRPr="005B26C2" w:rsidRDefault="00D12E3B" w:rsidP="005B26C2">
      <w:pPr>
        <w:pStyle w:val="aa"/>
        <w:widowControl w:val="0"/>
        <w:spacing w:after="0"/>
        <w:ind w:firstLine="567"/>
        <w:contextualSpacing/>
        <w:jc w:val="right"/>
        <w:rPr>
          <w:rFonts w:ascii="GHEA Grapalat" w:hAnsi="GHEA Grapalat" w:cs="Sylfaen"/>
        </w:rPr>
      </w:pPr>
      <w:r w:rsidRPr="005B26C2">
        <w:rPr>
          <w:rFonts w:ascii="GHEA Grapalat" w:hAnsi="GHEA Grapalat"/>
        </w:rPr>
        <w:lastRenderedPageBreak/>
        <w:t>Утверждено</w:t>
      </w:r>
    </w:p>
    <w:p w:rsidR="005B26C2" w:rsidRPr="00BB6E4B" w:rsidRDefault="005B26C2" w:rsidP="005B26C2">
      <w:pPr>
        <w:pStyle w:val="aa"/>
        <w:widowControl w:val="0"/>
        <w:spacing w:after="0"/>
        <w:ind w:right="-7" w:firstLine="567"/>
        <w:contextualSpacing/>
        <w:jc w:val="right"/>
        <w:rPr>
          <w:rFonts w:ascii="GHEA Grapalat" w:hAnsi="GHEA Grapalat"/>
          <w:sz w:val="22"/>
          <w:szCs w:val="22"/>
          <w:lang w:val="hy-AM"/>
        </w:rPr>
      </w:pPr>
      <w:r w:rsidRPr="005B26C2">
        <w:rPr>
          <w:rFonts w:ascii="GHEA Grapalat" w:hAnsi="GHEA Grapalat"/>
          <w:sz w:val="22"/>
          <w:szCs w:val="22"/>
        </w:rPr>
        <w:t>Решением Оценочной комиссии запроса котировок</w:t>
      </w:r>
      <w:r w:rsidRPr="005B26C2">
        <w:rPr>
          <w:rFonts w:ascii="GHEA Grapalat" w:hAnsi="GHEA Grapalat" w:cs="Sylfaen"/>
          <w:sz w:val="22"/>
          <w:szCs w:val="22"/>
        </w:rPr>
        <w:br/>
      </w:r>
      <w:r w:rsidRPr="00BB6E4B">
        <w:rPr>
          <w:rFonts w:ascii="GHEA Grapalat" w:hAnsi="GHEA Grapalat"/>
          <w:sz w:val="22"/>
          <w:szCs w:val="22"/>
        </w:rPr>
        <w:t>под кодом «</w:t>
      </w:r>
      <w:r w:rsidR="00C26E8E">
        <w:rPr>
          <w:rFonts w:ascii="GHEA Grapalat" w:hAnsi="GHEA Grapalat"/>
          <w:sz w:val="22"/>
          <w:szCs w:val="22"/>
        </w:rPr>
        <w:t>GHTsDzB-HVKAK-2022-111</w:t>
      </w:r>
      <w:r w:rsidRPr="00BB6E4B">
        <w:rPr>
          <w:rFonts w:ascii="GHEA Grapalat" w:hAnsi="GHEA Grapalat"/>
          <w:sz w:val="22"/>
          <w:szCs w:val="22"/>
        </w:rPr>
        <w:t>»</w:t>
      </w:r>
      <w:r w:rsidRPr="00BB6E4B">
        <w:rPr>
          <w:rFonts w:ascii="GHEA Grapalat" w:hAnsi="GHEA Grapalat"/>
          <w:sz w:val="22"/>
          <w:szCs w:val="22"/>
        </w:rPr>
        <w:br/>
        <w:t xml:space="preserve">  № </w:t>
      </w:r>
      <w:r>
        <w:rPr>
          <w:rFonts w:ascii="GHEA Grapalat" w:hAnsi="GHEA Grapalat"/>
          <w:sz w:val="22"/>
          <w:szCs w:val="22"/>
          <w:lang w:val="hy-AM"/>
        </w:rPr>
        <w:t>1</w:t>
      </w:r>
      <w:r w:rsidRPr="00BB6E4B">
        <w:rPr>
          <w:rFonts w:ascii="GHEA Grapalat" w:hAnsi="GHEA Grapalat"/>
          <w:sz w:val="22"/>
          <w:szCs w:val="22"/>
        </w:rPr>
        <w:t xml:space="preserve"> от </w:t>
      </w:r>
      <w:r w:rsidR="00C26E8E" w:rsidRPr="00C26E8E">
        <w:rPr>
          <w:rFonts w:ascii="GHEA Grapalat" w:hAnsi="GHEA Grapalat"/>
          <w:sz w:val="22"/>
          <w:szCs w:val="22"/>
        </w:rPr>
        <w:t>21</w:t>
      </w:r>
      <w:r w:rsidR="00CE5B8A">
        <w:rPr>
          <w:rFonts w:ascii="GHEA Grapalat" w:hAnsi="GHEA Grapalat"/>
          <w:sz w:val="22"/>
          <w:szCs w:val="22"/>
        </w:rPr>
        <w:t xml:space="preserve"> декабря</w:t>
      </w:r>
      <w:r>
        <w:rPr>
          <w:rFonts w:ascii="GHEA Grapalat" w:hAnsi="GHEA Grapalat"/>
          <w:sz w:val="22"/>
          <w:szCs w:val="22"/>
        </w:rPr>
        <w:t xml:space="preserve"> 2022</w:t>
      </w:r>
      <w:r w:rsidRPr="00BB6E4B">
        <w:rPr>
          <w:rFonts w:ascii="GHEA Grapalat" w:hAnsi="GHEA Grapalat"/>
          <w:sz w:val="22"/>
          <w:szCs w:val="22"/>
        </w:rPr>
        <w:t xml:space="preserve"> г</w:t>
      </w:r>
      <w:r w:rsidRPr="00BB6E4B">
        <w:rPr>
          <w:rFonts w:ascii="GHEA Grapalat" w:hAnsi="GHEA Grapalat"/>
          <w:sz w:val="22"/>
          <w:szCs w:val="22"/>
          <w:lang w:val="hy-AM"/>
        </w:rPr>
        <w:t>.</w:t>
      </w:r>
    </w:p>
    <w:p w:rsidR="00096865" w:rsidRPr="005B26C2" w:rsidRDefault="00096865" w:rsidP="00B46D58">
      <w:pPr>
        <w:pStyle w:val="aa"/>
        <w:widowControl w:val="0"/>
        <w:spacing w:after="160"/>
        <w:ind w:right="-7" w:firstLine="567"/>
        <w:jc w:val="center"/>
        <w:rPr>
          <w:rFonts w:ascii="GHEA Grapalat" w:hAnsi="GHEA Grapalat"/>
          <w:lang w:val="hy-AM"/>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5B26C2" w:rsidRPr="00E063D7" w:rsidRDefault="005B26C2" w:rsidP="005B26C2">
      <w:pPr>
        <w:pStyle w:val="aa"/>
        <w:widowControl w:val="0"/>
        <w:spacing w:after="160"/>
        <w:ind w:right="-7"/>
        <w:contextualSpacing/>
        <w:jc w:val="center"/>
        <w:rPr>
          <w:rFonts w:ascii="GHEA Grapalat" w:hAnsi="GHEA Grapalat"/>
          <w:b/>
          <w:i/>
          <w:color w:val="0D0D0D" w:themeColor="text1" w:themeTint="F2"/>
          <w:sz w:val="22"/>
          <w:szCs w:val="22"/>
        </w:rPr>
      </w:pPr>
      <w:r w:rsidRPr="00E063D7">
        <w:rPr>
          <w:rFonts w:ascii="GHEA Grapalat" w:hAnsi="GHEA Grapalat"/>
          <w:b/>
          <w:color w:val="0D0D0D" w:themeColor="text1" w:themeTint="F2"/>
          <w:sz w:val="22"/>
          <w:szCs w:val="22"/>
        </w:rPr>
        <w:t>Г</w:t>
      </w:r>
      <w:r w:rsidRPr="00E063D7">
        <w:rPr>
          <w:rStyle w:val="w"/>
          <w:rFonts w:ascii="GHEA Grapalat" w:hAnsi="GHEA Grapalat"/>
          <w:b/>
          <w:color w:val="0D0D0D" w:themeColor="text1" w:themeTint="F2"/>
          <w:sz w:val="22"/>
          <w:szCs w:val="22"/>
          <w:shd w:val="clear" w:color="auto" w:fill="FFFFFF"/>
        </w:rPr>
        <w:t>ОСУДАРСТВЕННАЯ НЕКОММЕРЧЕСКАЯ</w:t>
      </w:r>
      <w:r w:rsidRPr="00E063D7">
        <w:rPr>
          <w:rFonts w:ascii="Helvetica" w:hAnsi="Helvetica"/>
          <w:b/>
          <w:color w:val="0D0D0D" w:themeColor="text1" w:themeTint="F2"/>
          <w:sz w:val="22"/>
          <w:szCs w:val="22"/>
          <w:shd w:val="clear" w:color="auto" w:fill="FFFFFF"/>
        </w:rPr>
        <w:t> </w:t>
      </w:r>
      <w:r w:rsidRPr="00E063D7">
        <w:rPr>
          <w:rStyle w:val="w"/>
          <w:rFonts w:ascii="GHEA Grapalat" w:hAnsi="GHEA Grapalat"/>
          <w:b/>
          <w:color w:val="0D0D0D" w:themeColor="text1" w:themeTint="F2"/>
          <w:sz w:val="22"/>
          <w:szCs w:val="22"/>
          <w:shd w:val="clear" w:color="auto" w:fill="FFFFFF"/>
        </w:rPr>
        <w:t>ОРГАНИЗАЦИЯ</w:t>
      </w:r>
      <w:r w:rsidRPr="00E063D7">
        <w:rPr>
          <w:rFonts w:ascii="GHEA Grapalat" w:hAnsi="GHEA Grapalat"/>
          <w:b/>
          <w:color w:val="0D0D0D" w:themeColor="text1" w:themeTint="F2"/>
          <w:sz w:val="22"/>
          <w:szCs w:val="22"/>
        </w:rPr>
        <w:t xml:space="preserve"> «НАЦИОНАЛЬНЫЙ ЦЕНТР ПО КОНТРОЛЮ И ПРОФИЛАКТИКЕ ЗАБОЛЕВАНИЙ» </w:t>
      </w:r>
      <w:r w:rsidRPr="00E063D7">
        <w:rPr>
          <w:rStyle w:val="aff3"/>
          <w:rFonts w:ascii="GHEA Grapalat" w:hAnsi="GHEA Grapalat" w:cs="Arial"/>
          <w:b/>
          <w:bCs/>
          <w:i w:val="0"/>
          <w:color w:val="0D0D0D" w:themeColor="text1" w:themeTint="F2"/>
          <w:sz w:val="22"/>
          <w:szCs w:val="22"/>
          <w:shd w:val="clear" w:color="auto" w:fill="FFFFFF"/>
        </w:rPr>
        <w:t>МИНИСТЕРСТВА ЗДРАВООХРАНЕНИЯ</w:t>
      </w:r>
      <w:r w:rsidRPr="00E063D7">
        <w:rPr>
          <w:rFonts w:ascii="Arial" w:hAnsi="Arial" w:cs="Arial"/>
          <w:b/>
          <w:i/>
          <w:color w:val="0D0D0D" w:themeColor="text1" w:themeTint="F2"/>
          <w:sz w:val="22"/>
          <w:szCs w:val="22"/>
          <w:shd w:val="clear" w:color="auto" w:fill="FFFFFF"/>
        </w:rPr>
        <w:t> </w:t>
      </w:r>
      <w:r w:rsidRPr="00E063D7">
        <w:rPr>
          <w:rFonts w:ascii="GHEA Grapalat" w:hAnsi="GHEA Grapalat" w:cs="Arial"/>
          <w:b/>
          <w:color w:val="0D0D0D" w:themeColor="text1" w:themeTint="F2"/>
          <w:sz w:val="22"/>
          <w:szCs w:val="22"/>
          <w:shd w:val="clear" w:color="auto" w:fill="FFFFFF"/>
        </w:rPr>
        <w:t>РЕСПУБЛИКИ АРМЕНИЯ</w:t>
      </w:r>
    </w:p>
    <w:p w:rsidR="005B26C2" w:rsidRPr="00E063D7" w:rsidRDefault="005B26C2" w:rsidP="005B26C2">
      <w:pPr>
        <w:pStyle w:val="aa"/>
        <w:widowControl w:val="0"/>
        <w:spacing w:after="160"/>
        <w:ind w:right="-7" w:firstLine="567"/>
        <w:jc w:val="center"/>
        <w:rPr>
          <w:rFonts w:ascii="GHEA Grapalat" w:hAnsi="GHEA Grapalat"/>
          <w:sz w:val="22"/>
          <w:szCs w:val="22"/>
        </w:rPr>
      </w:pPr>
    </w:p>
    <w:p w:rsidR="005B26C2" w:rsidRPr="00E063D7" w:rsidRDefault="005B26C2" w:rsidP="005B26C2">
      <w:pPr>
        <w:pStyle w:val="aa"/>
        <w:widowControl w:val="0"/>
        <w:spacing w:after="160"/>
        <w:ind w:right="-7" w:firstLine="567"/>
        <w:jc w:val="center"/>
        <w:rPr>
          <w:rFonts w:ascii="GHEA Grapalat" w:hAnsi="GHEA Grapalat"/>
          <w:sz w:val="22"/>
          <w:szCs w:val="22"/>
        </w:rPr>
      </w:pPr>
    </w:p>
    <w:p w:rsidR="005B26C2" w:rsidRPr="00E063D7" w:rsidRDefault="005B26C2" w:rsidP="005B26C2">
      <w:pPr>
        <w:pStyle w:val="aa"/>
        <w:widowControl w:val="0"/>
        <w:spacing w:after="160"/>
        <w:ind w:right="-7" w:firstLine="567"/>
        <w:jc w:val="center"/>
        <w:rPr>
          <w:rFonts w:ascii="GHEA Grapalat" w:hAnsi="GHEA Grapalat"/>
          <w:sz w:val="22"/>
          <w:szCs w:val="22"/>
        </w:rPr>
      </w:pPr>
    </w:p>
    <w:p w:rsidR="005B26C2" w:rsidRPr="00E063D7" w:rsidRDefault="005B26C2" w:rsidP="005B26C2">
      <w:pPr>
        <w:pStyle w:val="aa"/>
        <w:widowControl w:val="0"/>
        <w:spacing w:after="160"/>
        <w:ind w:right="-7" w:firstLine="567"/>
        <w:jc w:val="center"/>
        <w:rPr>
          <w:rFonts w:ascii="GHEA Grapalat" w:hAnsi="GHEA Grapalat" w:cs="Sylfaen"/>
          <w:sz w:val="22"/>
          <w:szCs w:val="22"/>
        </w:rPr>
      </w:pPr>
      <w:r w:rsidRPr="00E063D7">
        <w:rPr>
          <w:rFonts w:ascii="GHEA Grapalat" w:hAnsi="GHEA Grapalat"/>
          <w:sz w:val="22"/>
          <w:szCs w:val="22"/>
        </w:rPr>
        <w:t>ПРИГЛАШЕНИЕ</w:t>
      </w:r>
    </w:p>
    <w:p w:rsidR="005B26C2" w:rsidRPr="00E063D7" w:rsidRDefault="005B26C2" w:rsidP="005B26C2">
      <w:pPr>
        <w:pStyle w:val="aa"/>
        <w:widowControl w:val="0"/>
        <w:spacing w:after="160"/>
        <w:ind w:right="-7" w:firstLine="567"/>
        <w:jc w:val="center"/>
        <w:rPr>
          <w:rFonts w:ascii="GHEA Grapalat" w:hAnsi="GHEA Grapalat" w:cs="Sylfaen"/>
          <w:sz w:val="22"/>
          <w:szCs w:val="22"/>
        </w:rPr>
      </w:pPr>
    </w:p>
    <w:p w:rsidR="005B26C2" w:rsidRPr="00E063D7" w:rsidRDefault="005B26C2" w:rsidP="005B26C2">
      <w:pPr>
        <w:pStyle w:val="aa"/>
        <w:widowControl w:val="0"/>
        <w:spacing w:after="160"/>
        <w:ind w:right="-7" w:firstLine="567"/>
        <w:jc w:val="center"/>
        <w:rPr>
          <w:rFonts w:ascii="GHEA Grapalat" w:hAnsi="GHEA Grapalat" w:cs="Sylfaen"/>
          <w:sz w:val="22"/>
          <w:szCs w:val="22"/>
        </w:rPr>
      </w:pPr>
    </w:p>
    <w:p w:rsidR="005B26C2" w:rsidRPr="001A6617" w:rsidRDefault="005B26C2" w:rsidP="005B26C2">
      <w:pPr>
        <w:pStyle w:val="aa"/>
        <w:widowControl w:val="0"/>
        <w:spacing w:after="160"/>
        <w:ind w:right="-7"/>
        <w:contextualSpacing/>
        <w:jc w:val="center"/>
        <w:rPr>
          <w:rFonts w:ascii="GHEA Grapalat" w:hAnsi="GHEA Grapalat"/>
          <w:b/>
          <w:i/>
          <w:color w:val="0D0D0D" w:themeColor="text1" w:themeTint="F2"/>
        </w:rPr>
      </w:pPr>
      <w:r w:rsidRPr="0094161A">
        <w:rPr>
          <w:rFonts w:ascii="GHEA Grapalat" w:hAnsi="GHEA Grapalat"/>
          <w:b/>
        </w:rPr>
        <w:t xml:space="preserve">НА ЗАПРОС КОТИРОВОК, </w:t>
      </w:r>
      <w:r w:rsidRPr="00701B9C">
        <w:rPr>
          <w:rFonts w:ascii="GHEA Grapalat" w:hAnsi="GHEA Grapalat"/>
          <w:b/>
        </w:rPr>
        <w:t xml:space="preserve">ОБЪЯВЛЕННЫЙ С ЦЕЛЬЮ ПРИОБРЕТЕНИЯ </w:t>
      </w:r>
      <w:r w:rsidR="00701B9C" w:rsidRPr="00701B9C">
        <w:rPr>
          <w:rFonts w:ascii="GHEA Grapalat" w:hAnsi="GHEA Grapalat"/>
          <w:b/>
        </w:rPr>
        <w:t xml:space="preserve">УСЛУГИ МОНИТОРИНГА МЕДИАПОЛЯ </w:t>
      </w:r>
      <w:r w:rsidR="00A37E73" w:rsidRPr="00701B9C">
        <w:rPr>
          <w:rFonts w:ascii="GHEA Grapalat" w:hAnsi="GHEA Grapalat"/>
          <w:b/>
        </w:rPr>
        <w:t>ДЛЯ</w:t>
      </w:r>
      <w:r w:rsidR="00A37E73" w:rsidRPr="00A37E73">
        <w:rPr>
          <w:rFonts w:ascii="GHEA Grapalat" w:hAnsi="GHEA Grapalat"/>
          <w:b/>
        </w:rPr>
        <w:t xml:space="preserve"> СВОИХ НУЖД</w:t>
      </w:r>
    </w:p>
    <w:p w:rsidR="00CE0D95" w:rsidRPr="009044F1" w:rsidRDefault="00CE0D95" w:rsidP="00B46D58">
      <w:pPr>
        <w:pStyle w:val="aa"/>
        <w:widowControl w:val="0"/>
        <w:spacing w:after="160"/>
        <w:ind w:right="-7" w:firstLine="567"/>
        <w:jc w:val="center"/>
        <w:rPr>
          <w:rFonts w:ascii="GHEA Grapalat" w:hAnsi="GHEA Grapalat"/>
        </w:rPr>
      </w:pPr>
    </w:p>
    <w:p w:rsidR="00CE0D95" w:rsidRPr="009044F1" w:rsidRDefault="00CE0D95" w:rsidP="00B46D58">
      <w:pPr>
        <w:pStyle w:val="aa"/>
        <w:widowControl w:val="0"/>
        <w:spacing w:after="160"/>
        <w:ind w:right="-7" w:firstLine="567"/>
        <w:jc w:val="center"/>
        <w:rPr>
          <w:rFonts w:ascii="GHEA Grapalat" w:hAnsi="GHEA Grapalat"/>
        </w:rPr>
      </w:pPr>
    </w:p>
    <w:p w:rsidR="00FA3137" w:rsidRDefault="00FA3137" w:rsidP="000870FB">
      <w:pPr>
        <w:rPr>
          <w:rFonts w:ascii="GHEA Grapalat" w:hAnsi="GHEA Grapalat"/>
        </w:rPr>
      </w:pPr>
    </w:p>
    <w:p w:rsidR="00FA3137" w:rsidRDefault="00FA3137" w:rsidP="000870FB">
      <w:pPr>
        <w:rPr>
          <w:rFonts w:ascii="GHEA Grapalat" w:hAnsi="GHEA Grapalat"/>
        </w:rPr>
      </w:pPr>
    </w:p>
    <w:p w:rsidR="00FA3137" w:rsidRDefault="00FA3137" w:rsidP="000870FB">
      <w:pPr>
        <w:rPr>
          <w:rFonts w:ascii="GHEA Grapalat" w:hAnsi="GHEA Grapalat"/>
        </w:rPr>
      </w:pPr>
    </w:p>
    <w:p w:rsidR="00FA3137" w:rsidRDefault="00FA3137" w:rsidP="000870FB">
      <w:pPr>
        <w:rPr>
          <w:rFonts w:ascii="GHEA Grapalat" w:hAnsi="GHEA Grapalat"/>
        </w:rPr>
      </w:pPr>
    </w:p>
    <w:p w:rsidR="00FA3137" w:rsidRDefault="00FA3137" w:rsidP="000870FB">
      <w:pPr>
        <w:rPr>
          <w:rFonts w:ascii="GHEA Grapalat" w:hAnsi="GHEA Grapalat"/>
        </w:rPr>
      </w:pPr>
    </w:p>
    <w:p w:rsidR="00FA3137" w:rsidRDefault="00FA3137" w:rsidP="000870FB">
      <w:pPr>
        <w:rPr>
          <w:rFonts w:ascii="GHEA Grapalat" w:hAnsi="GHEA Grapalat"/>
        </w:rPr>
      </w:pPr>
    </w:p>
    <w:p w:rsidR="00FA3137" w:rsidRDefault="00FA3137" w:rsidP="000870FB">
      <w:pPr>
        <w:rPr>
          <w:rFonts w:ascii="GHEA Grapalat" w:hAnsi="GHEA Grapalat"/>
        </w:rPr>
      </w:pPr>
    </w:p>
    <w:p w:rsidR="00FA3137" w:rsidRDefault="00FA3137" w:rsidP="000870FB">
      <w:pPr>
        <w:rPr>
          <w:rFonts w:ascii="GHEA Grapalat" w:hAnsi="GHEA Grapalat"/>
        </w:rPr>
      </w:pPr>
    </w:p>
    <w:p w:rsidR="00FA3137" w:rsidRDefault="00FA3137" w:rsidP="000870FB">
      <w:pPr>
        <w:rPr>
          <w:rFonts w:ascii="GHEA Grapalat" w:hAnsi="GHEA Grapalat"/>
        </w:rPr>
      </w:pPr>
    </w:p>
    <w:p w:rsidR="00FA3137" w:rsidRDefault="00FA3137" w:rsidP="000870FB">
      <w:pPr>
        <w:rPr>
          <w:rFonts w:ascii="GHEA Grapalat" w:hAnsi="GHEA Grapalat"/>
        </w:rPr>
      </w:pPr>
    </w:p>
    <w:p w:rsidR="001A43A4" w:rsidRPr="009044F1" w:rsidRDefault="00096865" w:rsidP="000870FB">
      <w:pPr>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701B9C" w:rsidRDefault="00701B9C" w:rsidP="00FA3137">
      <w:pPr>
        <w:widowControl w:val="0"/>
        <w:contextualSpacing/>
        <w:jc w:val="center"/>
        <w:rPr>
          <w:rFonts w:ascii="GHEA Grapalat" w:hAnsi="GHEA Grapalat"/>
          <w:b/>
          <w:lang w:val="en-GB"/>
        </w:rPr>
      </w:pPr>
    </w:p>
    <w:p w:rsidR="00160AE4" w:rsidRPr="009044F1" w:rsidRDefault="00160AE4" w:rsidP="00FA3137">
      <w:pPr>
        <w:widowControl w:val="0"/>
        <w:contextualSpacing/>
        <w:jc w:val="center"/>
        <w:rPr>
          <w:rFonts w:ascii="GHEA Grapalat" w:hAnsi="GHEA Grapalat"/>
          <w:b/>
        </w:rPr>
      </w:pPr>
      <w:r w:rsidRPr="009044F1">
        <w:rPr>
          <w:rFonts w:ascii="GHEA Grapalat" w:hAnsi="GHEA Grapalat"/>
          <w:b/>
        </w:rPr>
        <w:t>СОДЕРЖАНИЕ</w:t>
      </w:r>
    </w:p>
    <w:p w:rsidR="00FA3137" w:rsidRPr="001A6617" w:rsidRDefault="009C0366" w:rsidP="00FA3137">
      <w:pPr>
        <w:pStyle w:val="aa"/>
        <w:widowControl w:val="0"/>
        <w:spacing w:after="0"/>
        <w:ind w:right="-7"/>
        <w:contextualSpacing/>
        <w:jc w:val="center"/>
        <w:rPr>
          <w:rFonts w:ascii="GHEA Grapalat" w:hAnsi="GHEA Grapalat"/>
          <w:b/>
          <w:i/>
          <w:color w:val="0D0D0D" w:themeColor="text1" w:themeTint="F2"/>
        </w:rPr>
      </w:pPr>
      <w:r w:rsidRPr="009C0366">
        <w:rPr>
          <w:rFonts w:ascii="GHEA Grapalat" w:hAnsi="GHEA Grapalat"/>
          <w:b/>
        </w:rPr>
        <w:t xml:space="preserve">ПРИГЛАШЕНИЯ НА ЗАПРОС КОТИРОВОК, ОБЪЯВЛЕННЫЙ С ЦЕЛЬЮ ПРИОБРЕТЕНИЯ </w:t>
      </w:r>
      <w:r w:rsidR="00701B9C" w:rsidRPr="00CC3BA4">
        <w:rPr>
          <w:rFonts w:ascii="GHEA Grapalat" w:hAnsi="GHEA Grapalat"/>
          <w:b/>
          <w:sz w:val="22"/>
          <w:szCs w:val="22"/>
        </w:rPr>
        <w:t xml:space="preserve">УСЛУГИ </w:t>
      </w:r>
      <w:r w:rsidR="00701B9C">
        <w:rPr>
          <w:rFonts w:ascii="GHEA Grapalat" w:hAnsi="GHEA Grapalat"/>
          <w:b/>
          <w:sz w:val="22"/>
          <w:szCs w:val="22"/>
        </w:rPr>
        <w:t>МОНИТОРИНГА МЕДИА</w:t>
      </w:r>
      <w:r w:rsidR="00701B9C" w:rsidRPr="009F3D9D">
        <w:rPr>
          <w:rFonts w:ascii="GHEA Grapalat" w:hAnsi="GHEA Grapalat"/>
          <w:b/>
          <w:sz w:val="22"/>
          <w:szCs w:val="22"/>
        </w:rPr>
        <w:t>ПОЛЯ</w:t>
      </w:r>
      <w:r w:rsidR="00701B9C" w:rsidRPr="009C0366">
        <w:rPr>
          <w:rFonts w:ascii="GHEA Grapalat" w:hAnsi="GHEA Grapalat"/>
          <w:b/>
        </w:rPr>
        <w:t xml:space="preserve"> </w:t>
      </w:r>
      <w:r w:rsidRPr="009C0366">
        <w:rPr>
          <w:rFonts w:ascii="GHEA Grapalat" w:hAnsi="GHEA Grapalat"/>
          <w:b/>
        </w:rPr>
        <w:t>ДЛЯ</w:t>
      </w:r>
      <w:r w:rsidRPr="00A37E73">
        <w:rPr>
          <w:rFonts w:ascii="GHEA Grapalat" w:hAnsi="GHEA Grapalat"/>
          <w:b/>
        </w:rPr>
        <w:t xml:space="preserve"> </w:t>
      </w:r>
      <w:r w:rsidR="00FA3137" w:rsidRPr="00A37E73">
        <w:rPr>
          <w:rFonts w:ascii="GHEA Grapalat" w:hAnsi="GHEA Grapalat"/>
          <w:b/>
        </w:rPr>
        <w:t>СВОИХ НУЖД</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096865" w:rsidRPr="009044F1" w:rsidRDefault="00096865" w:rsidP="00FA3137">
      <w:pPr>
        <w:widowControl w:val="0"/>
        <w:tabs>
          <w:tab w:val="left" w:pos="1134"/>
        </w:tabs>
        <w:ind w:left="1134" w:hanging="567"/>
        <w:contextualSpacing/>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FA3137">
      <w:pPr>
        <w:widowControl w:val="0"/>
        <w:tabs>
          <w:tab w:val="left" w:pos="1134"/>
        </w:tabs>
        <w:ind w:left="1134" w:hanging="567"/>
        <w:contextualSpacing/>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proofErr w:type="gramStart"/>
      <w:r w:rsidR="003D0E3C">
        <w:rPr>
          <w:rFonts w:ascii="GHEA Grapalat" w:hAnsi="GHEA Grapalat"/>
        </w:rPr>
        <w:t>ото</w:t>
      </w:r>
      <w:r w:rsidR="003D0E3C" w:rsidRPr="003D0E3C">
        <w:rPr>
          <w:rFonts w:ascii="GHEA Grapalat" w:hAnsi="GHEA Grapalat"/>
        </w:rPr>
        <w:t>бранным</w:t>
      </w:r>
      <w:proofErr w:type="gramEnd"/>
      <w:r w:rsidR="003D0E3C" w:rsidRPr="003D0E3C">
        <w:rPr>
          <w:rFonts w:ascii="GHEA Grapalat" w:hAnsi="GHEA Grapalat"/>
        </w:rPr>
        <w:t xml:space="preserve"> </w:t>
      </w:r>
      <w:proofErr w:type="spellStart"/>
      <w:r w:rsidR="003D0E3C" w:rsidRPr="003D0E3C">
        <w:rPr>
          <w:rFonts w:ascii="GHEA Grapalat" w:hAnsi="GHEA Grapalat"/>
        </w:rPr>
        <w:t>участником</w:t>
      </w:r>
      <w:r w:rsidR="003D0E3C">
        <w:rPr>
          <w:rFonts w:ascii="GHEA Grapalat" w:hAnsi="GHEA Grapalat"/>
        </w:rPr>
        <w:t>-</w:t>
      </w:r>
      <w:r w:rsidR="003D0E3C" w:rsidRPr="003D0E3C">
        <w:rPr>
          <w:rFonts w:ascii="GHEA Grapalat" w:hAnsi="GHEA Grapalat"/>
        </w:rPr>
        <w:t>условия</w:t>
      </w:r>
      <w:proofErr w:type="spellEnd"/>
      <w:r w:rsidR="003D0E3C" w:rsidRPr="003D0E3C">
        <w:rPr>
          <w:rFonts w:ascii="GHEA Grapalat" w:hAnsi="GHEA Grapalat"/>
        </w:rPr>
        <w:t xml:space="preserve"> представления обеспечения квалификаци</w:t>
      </w:r>
      <w:r w:rsidR="003D0E3C">
        <w:rPr>
          <w:rFonts w:ascii="GHEA Grapalat" w:hAnsi="GHEA Grapalat"/>
        </w:rPr>
        <w:t>и.</w:t>
      </w:r>
    </w:p>
    <w:p w:rsidR="00096865" w:rsidRPr="00543BAE" w:rsidRDefault="00096865" w:rsidP="00FA3137">
      <w:pPr>
        <w:widowControl w:val="0"/>
        <w:tabs>
          <w:tab w:val="left" w:pos="1134"/>
        </w:tabs>
        <w:ind w:left="1134" w:hanging="567"/>
        <w:contextualSpacing/>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FA3137">
      <w:pPr>
        <w:widowControl w:val="0"/>
        <w:tabs>
          <w:tab w:val="left" w:pos="1134"/>
        </w:tabs>
        <w:ind w:left="1134" w:hanging="567"/>
        <w:contextualSpacing/>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FA3137">
      <w:pPr>
        <w:widowControl w:val="0"/>
        <w:tabs>
          <w:tab w:val="left" w:pos="1134"/>
        </w:tabs>
        <w:ind w:left="1134" w:hanging="567"/>
        <w:contextualSpacing/>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FA3137">
      <w:pPr>
        <w:widowControl w:val="0"/>
        <w:tabs>
          <w:tab w:val="left" w:pos="1134"/>
        </w:tabs>
        <w:ind w:left="1134" w:hanging="567"/>
        <w:contextualSpacing/>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9044F1" w:rsidRDefault="00087A30" w:rsidP="00FA3137">
      <w:pPr>
        <w:widowControl w:val="0"/>
        <w:tabs>
          <w:tab w:val="left" w:pos="1134"/>
        </w:tabs>
        <w:ind w:left="1134" w:hanging="567"/>
        <w:contextualSpacing/>
        <w:jc w:val="both"/>
        <w:rPr>
          <w:rFonts w:ascii="GHEA Grapalat" w:hAnsi="GHEA Grapalat"/>
        </w:rPr>
      </w:pPr>
      <w:r w:rsidRPr="009044F1">
        <w:rPr>
          <w:rFonts w:ascii="GHEA Grapalat" w:hAnsi="GHEA Grapalat"/>
        </w:rPr>
        <w:t>7.</w:t>
      </w:r>
      <w:r w:rsidR="005D191A" w:rsidRPr="003A1EBB">
        <w:rPr>
          <w:rFonts w:ascii="GHEA Grapalat" w:hAnsi="GHEA Grapalat"/>
        </w:rPr>
        <w:tab/>
      </w:r>
      <w:r w:rsidRPr="009044F1">
        <w:rPr>
          <w:rFonts w:ascii="GHEA Grapalat" w:hAnsi="GHEA Grapalat"/>
        </w:rPr>
        <w:t xml:space="preserve"> </w:t>
      </w:r>
    </w:p>
    <w:p w:rsidR="00096865" w:rsidRPr="008842CE" w:rsidRDefault="00087A30" w:rsidP="00FA3137">
      <w:pPr>
        <w:widowControl w:val="0"/>
        <w:tabs>
          <w:tab w:val="left" w:pos="1134"/>
        </w:tabs>
        <w:ind w:left="1134" w:hanging="567"/>
        <w:contextualSpacing/>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FA3137">
      <w:pPr>
        <w:widowControl w:val="0"/>
        <w:tabs>
          <w:tab w:val="left" w:pos="1134"/>
        </w:tabs>
        <w:ind w:left="1134" w:hanging="567"/>
        <w:contextualSpacing/>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FA3137">
      <w:pPr>
        <w:widowControl w:val="0"/>
        <w:tabs>
          <w:tab w:val="left" w:pos="1134"/>
        </w:tabs>
        <w:ind w:left="1134" w:hanging="567"/>
        <w:contextualSpacing/>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FA3137">
      <w:pPr>
        <w:widowControl w:val="0"/>
        <w:tabs>
          <w:tab w:val="left" w:pos="1134"/>
        </w:tabs>
        <w:ind w:left="1134" w:hanging="567"/>
        <w:contextualSpacing/>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FA3137">
      <w:pPr>
        <w:widowControl w:val="0"/>
        <w:tabs>
          <w:tab w:val="left" w:pos="1134"/>
        </w:tabs>
        <w:ind w:left="1134" w:hanging="567"/>
        <w:contextualSpacing/>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НА ОТКРЫТЫЙ КОНКУРС</w:t>
      </w:r>
    </w:p>
    <w:p w:rsidR="00096865" w:rsidRPr="003A1EBB" w:rsidRDefault="00096865" w:rsidP="00FA3137">
      <w:pPr>
        <w:widowControl w:val="0"/>
        <w:tabs>
          <w:tab w:val="left" w:pos="1134"/>
        </w:tabs>
        <w:ind w:left="1134" w:hanging="567"/>
        <w:contextualSpacing/>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FA3137">
      <w:pPr>
        <w:widowControl w:val="0"/>
        <w:tabs>
          <w:tab w:val="left" w:pos="1134"/>
        </w:tabs>
        <w:ind w:left="1134" w:hanging="567"/>
        <w:contextualSpacing/>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FA3137">
      <w:pPr>
        <w:widowControl w:val="0"/>
        <w:tabs>
          <w:tab w:val="left" w:pos="1134"/>
        </w:tabs>
        <w:ind w:left="1134" w:hanging="567"/>
        <w:contextualSpacing/>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pPr>
        <w:rPr>
          <w:rFonts w:ascii="GHEA Grapalat" w:hAnsi="GHEA Grapalat"/>
          <w:spacing w:val="-6"/>
        </w:rPr>
      </w:pPr>
    </w:p>
    <w:p w:rsidR="00096865" w:rsidRPr="006D2DF7" w:rsidRDefault="00E17B7F" w:rsidP="00FA3137">
      <w:pPr>
        <w:widowControl w:val="0"/>
        <w:ind w:hanging="567"/>
        <w:contextualSpacing/>
        <w:jc w:val="both"/>
        <w:rPr>
          <w:rFonts w:ascii="GHEA Grapalat" w:hAnsi="GHEA Grapalat"/>
          <w:spacing w:val="-6"/>
        </w:rPr>
      </w:pPr>
      <w:r w:rsidRPr="00E17B7F">
        <w:rPr>
          <w:rFonts w:ascii="GHEA Grapalat" w:hAnsi="GHEA Grapalat"/>
          <w:spacing w:val="-6"/>
        </w:rPr>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FA3137" w:rsidRPr="00FA3137">
        <w:rPr>
          <w:rFonts w:ascii="GHEA Grapalat" w:hAnsi="GHEA Grapalat"/>
          <w:b/>
          <w:sz w:val="22"/>
          <w:szCs w:val="22"/>
        </w:rPr>
        <w:t>«</w:t>
      </w:r>
      <w:r w:rsidR="00C26E8E">
        <w:rPr>
          <w:rFonts w:ascii="GHEA Grapalat" w:hAnsi="GHEA Grapalat"/>
          <w:b/>
          <w:sz w:val="22"/>
          <w:szCs w:val="22"/>
        </w:rPr>
        <w:t>GHTsDzB-HVKAK-2022-111</w:t>
      </w:r>
      <w:r w:rsidR="00FA3137" w:rsidRPr="00FA3137">
        <w:rPr>
          <w:rFonts w:ascii="GHEA Grapalat" w:hAnsi="GHEA Grapalat"/>
          <w:b/>
          <w:sz w:val="22"/>
          <w:szCs w:val="22"/>
        </w:rPr>
        <w:t>»</w:t>
      </w:r>
      <w:r w:rsidR="00FA3137" w:rsidRPr="006D2DF7">
        <w:rPr>
          <w:rFonts w:ascii="GHEA Grapalat" w:hAnsi="GHEA Grapalat"/>
          <w:spacing w:val="-6"/>
        </w:rPr>
        <w:t xml:space="preserve"> </w:t>
      </w:r>
      <w:r w:rsidR="00096865" w:rsidRPr="006D2DF7">
        <w:rPr>
          <w:rFonts w:ascii="GHEA Grapalat" w:hAnsi="GHEA Grapalat"/>
          <w:spacing w:val="-6"/>
        </w:rPr>
        <w:t>(далее — процедура).</w:t>
      </w:r>
    </w:p>
    <w:p w:rsidR="00096865" w:rsidRPr="000B2CFA" w:rsidRDefault="00096865" w:rsidP="00FA3137">
      <w:pPr>
        <w:widowControl w:val="0"/>
        <w:ind w:firstLine="567"/>
        <w:contextualSpacing/>
        <w:jc w:val="both"/>
        <w:rPr>
          <w:rFonts w:ascii="GHEA Grapalat" w:hAnsi="GHEA Grapalat"/>
        </w:rPr>
      </w:pPr>
      <w:proofErr w:type="gramStart"/>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A536AA">
        <w:rPr>
          <w:rFonts w:ascii="GHEA Grapalat" w:hAnsi="GHEA Grapalat"/>
          <w:b/>
        </w:rPr>
        <w:t>ГНО «Национальным центром по контролю и</w:t>
      </w:r>
      <w:proofErr w:type="gramEnd"/>
      <w:r w:rsidR="00A536AA">
        <w:rPr>
          <w:rFonts w:ascii="GHEA Grapalat" w:hAnsi="GHEA Grapalat"/>
          <w:b/>
        </w:rPr>
        <w:t xml:space="preserve"> профилактике заболеваний» МЗ РА</w:t>
      </w:r>
      <w:r w:rsidR="00A536AA" w:rsidRPr="000B2CFA">
        <w:rPr>
          <w:rFonts w:ascii="GHEA Grapalat" w:hAnsi="GHEA Grapalat"/>
        </w:rPr>
        <w:t xml:space="preserve"> </w:t>
      </w:r>
      <w:r w:rsidRPr="000B2CFA">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FA3137">
      <w:pPr>
        <w:widowControl w:val="0"/>
        <w:ind w:firstLine="567"/>
        <w:contextualSpacing/>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FA3137">
      <w:pPr>
        <w:widowControl w:val="0"/>
        <w:ind w:firstLine="567"/>
        <w:contextualSpacing/>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FA3137">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A536AA">
        <w:rPr>
          <w:rFonts w:ascii="GHEA Grapalat" w:hAnsi="GHEA Grapalat"/>
          <w:b/>
          <w:sz w:val="24"/>
          <w:szCs w:val="24"/>
        </w:rPr>
        <w:t>procurement@ncdc.am</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t>ЧАСТЬ I</w:t>
      </w: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6C0ACC" w:rsidRPr="006C0ACC">
        <w:rPr>
          <w:rFonts w:ascii="GHEA Grapalat" w:hAnsi="GHEA Grapalat"/>
          <w:b/>
          <w:i w:val="0"/>
          <w:sz w:val="22"/>
          <w:szCs w:val="22"/>
        </w:rPr>
        <w:t xml:space="preserve">услуги мониторинга </w:t>
      </w:r>
      <w:proofErr w:type="spellStart"/>
      <w:r w:rsidR="006C0ACC" w:rsidRPr="006C0ACC">
        <w:rPr>
          <w:rFonts w:ascii="GHEA Grapalat" w:hAnsi="GHEA Grapalat"/>
          <w:b/>
          <w:i w:val="0"/>
          <w:sz w:val="22"/>
          <w:szCs w:val="22"/>
        </w:rPr>
        <w:t>медиаполя</w:t>
      </w:r>
      <w:proofErr w:type="spellEnd"/>
      <w:r w:rsidR="006C0ACC" w:rsidRPr="009044F1">
        <w:rPr>
          <w:rFonts w:ascii="GHEA Grapalat" w:hAnsi="GHEA Grapalat"/>
          <w:i w:val="0"/>
          <w:sz w:val="24"/>
          <w:szCs w:val="24"/>
        </w:rPr>
        <w:t xml:space="preserve"> </w:t>
      </w:r>
      <w:r w:rsidRPr="009044F1">
        <w:rPr>
          <w:rFonts w:ascii="GHEA Grapalat" w:hAnsi="GHEA Grapalat"/>
          <w:i w:val="0"/>
          <w:sz w:val="24"/>
          <w:szCs w:val="24"/>
        </w:rPr>
        <w:t xml:space="preserve">(далее — также </w:t>
      </w:r>
      <w:r w:rsidR="00E968BE">
        <w:rPr>
          <w:rFonts w:ascii="GHEA Grapalat" w:hAnsi="GHEA Grapalat"/>
          <w:i w:val="0"/>
          <w:sz w:val="24"/>
          <w:szCs w:val="24"/>
        </w:rPr>
        <w:t>услуга</w:t>
      </w:r>
      <w:r w:rsidRPr="009044F1">
        <w:rPr>
          <w:rFonts w:ascii="GHEA Grapalat" w:hAnsi="GHEA Grapalat"/>
          <w:i w:val="0"/>
          <w:sz w:val="24"/>
          <w:szCs w:val="24"/>
        </w:rPr>
        <w:t xml:space="preserve">) для нужд </w:t>
      </w:r>
      <w:r w:rsidR="00786DD8" w:rsidRPr="00786DD8">
        <w:rPr>
          <w:rFonts w:ascii="GHEA Grapalat" w:hAnsi="GHEA Grapalat"/>
          <w:b/>
          <w:i w:val="0"/>
          <w:sz w:val="24"/>
          <w:szCs w:val="24"/>
        </w:rPr>
        <w:t>ГНО «Национальн</w:t>
      </w:r>
      <w:r w:rsidR="00786DD8">
        <w:rPr>
          <w:rFonts w:ascii="GHEA Grapalat" w:hAnsi="GHEA Grapalat"/>
          <w:b/>
          <w:i w:val="0"/>
          <w:sz w:val="24"/>
          <w:szCs w:val="24"/>
        </w:rPr>
        <w:t>ого</w:t>
      </w:r>
      <w:r w:rsidR="00786DD8" w:rsidRPr="00786DD8">
        <w:rPr>
          <w:rFonts w:ascii="GHEA Grapalat" w:hAnsi="GHEA Grapalat"/>
          <w:b/>
          <w:i w:val="0"/>
          <w:sz w:val="24"/>
          <w:szCs w:val="24"/>
        </w:rPr>
        <w:t xml:space="preserve"> </w:t>
      </w:r>
      <w:proofErr w:type="spellStart"/>
      <w:r w:rsidR="00786DD8" w:rsidRPr="00786DD8">
        <w:rPr>
          <w:rFonts w:ascii="GHEA Grapalat" w:hAnsi="GHEA Grapalat"/>
          <w:b/>
          <w:i w:val="0"/>
          <w:sz w:val="24"/>
          <w:szCs w:val="24"/>
        </w:rPr>
        <w:t>центр</w:t>
      </w:r>
      <w:r w:rsidR="00786DD8">
        <w:rPr>
          <w:rFonts w:ascii="GHEA Grapalat" w:hAnsi="GHEA Grapalat"/>
          <w:b/>
          <w:i w:val="0"/>
          <w:sz w:val="24"/>
          <w:szCs w:val="24"/>
        </w:rPr>
        <w:t>ого</w:t>
      </w:r>
      <w:proofErr w:type="spellEnd"/>
      <w:r w:rsidR="00786DD8" w:rsidRPr="00786DD8">
        <w:rPr>
          <w:rFonts w:ascii="GHEA Grapalat" w:hAnsi="GHEA Grapalat"/>
          <w:b/>
          <w:i w:val="0"/>
          <w:sz w:val="24"/>
          <w:szCs w:val="24"/>
        </w:rPr>
        <w:t xml:space="preserve"> по контролю и профилактике заболеваний» МЗ РА</w:t>
      </w:r>
      <w:r w:rsidR="00786DD8">
        <w:rPr>
          <w:rFonts w:ascii="GHEA Grapalat" w:hAnsi="GHEA Grapalat"/>
          <w:i w:val="0"/>
          <w:sz w:val="24"/>
          <w:szCs w:val="24"/>
        </w:rPr>
        <w:t>, которые сгруппированы в 1 лот</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16"/>
        <w:gridCol w:w="1418"/>
        <w:gridCol w:w="6600"/>
      </w:tblGrid>
      <w:tr w:rsidR="00970424" w:rsidRPr="009044F1" w:rsidTr="00F32DDC">
        <w:trPr>
          <w:jc w:val="center"/>
        </w:trPr>
        <w:tc>
          <w:tcPr>
            <w:tcW w:w="2634" w:type="dxa"/>
            <w:gridSpan w:val="2"/>
            <w:vAlign w:val="center"/>
          </w:tcPr>
          <w:p w:rsidR="00970424" w:rsidRPr="009044F1" w:rsidRDefault="00970424" w:rsidP="00B46D58">
            <w:pPr>
              <w:pStyle w:val="23"/>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600" w:type="dxa"/>
            <w:vMerge w:val="restart"/>
            <w:vAlign w:val="center"/>
          </w:tcPr>
          <w:p w:rsidR="00970424" w:rsidRPr="009044F1" w:rsidRDefault="00970424"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970424" w:rsidRPr="009044F1" w:rsidTr="00970424">
        <w:trPr>
          <w:jc w:val="center"/>
        </w:trPr>
        <w:tc>
          <w:tcPr>
            <w:tcW w:w="1216" w:type="dxa"/>
            <w:vAlign w:val="center"/>
          </w:tcPr>
          <w:p w:rsidR="00970424" w:rsidRPr="009044F1" w:rsidRDefault="00970424"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418" w:type="dxa"/>
            <w:vAlign w:val="center"/>
          </w:tcPr>
          <w:p w:rsidR="00970424" w:rsidRPr="00970424" w:rsidRDefault="00970424" w:rsidP="00970424">
            <w:pPr>
              <w:pStyle w:val="23"/>
              <w:widowControl w:val="0"/>
              <w:spacing w:after="120" w:line="240" w:lineRule="auto"/>
              <w:ind w:firstLine="0"/>
              <w:jc w:val="center"/>
              <w:rPr>
                <w:rFonts w:ascii="GHEA Grapalat" w:hAnsi="GHEA Grapalat"/>
                <w:b/>
                <w:i/>
                <w:sz w:val="24"/>
                <w:szCs w:val="24"/>
              </w:rPr>
            </w:pPr>
            <w:r w:rsidRPr="00970424">
              <w:rPr>
                <w:rFonts w:ascii="GHEA Grapalat" w:hAnsi="GHEA Grapalat"/>
                <w:b/>
                <w:i/>
                <w:sz w:val="24"/>
                <w:szCs w:val="24"/>
              </w:rPr>
              <w:t>Цена закупки</w:t>
            </w:r>
          </w:p>
        </w:tc>
        <w:tc>
          <w:tcPr>
            <w:tcW w:w="6600" w:type="dxa"/>
            <w:vMerge/>
            <w:vAlign w:val="center"/>
          </w:tcPr>
          <w:p w:rsidR="00970424" w:rsidRPr="009044F1" w:rsidRDefault="00970424" w:rsidP="00B46D58">
            <w:pPr>
              <w:pStyle w:val="23"/>
              <w:widowControl w:val="0"/>
              <w:spacing w:after="120" w:line="240" w:lineRule="auto"/>
              <w:ind w:firstLine="0"/>
              <w:rPr>
                <w:rFonts w:ascii="GHEA Grapalat" w:hAnsi="GHEA Grapalat"/>
                <w:sz w:val="24"/>
                <w:szCs w:val="24"/>
                <w:u w:val="single"/>
              </w:rPr>
            </w:pPr>
          </w:p>
        </w:tc>
      </w:tr>
      <w:tr w:rsidR="00970424" w:rsidRPr="009044F1" w:rsidTr="00970424">
        <w:trPr>
          <w:jc w:val="center"/>
        </w:trPr>
        <w:tc>
          <w:tcPr>
            <w:tcW w:w="1216" w:type="dxa"/>
            <w:vAlign w:val="center"/>
          </w:tcPr>
          <w:p w:rsidR="00970424" w:rsidRPr="009044F1" w:rsidRDefault="00970424"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1418" w:type="dxa"/>
            <w:vAlign w:val="center"/>
          </w:tcPr>
          <w:p w:rsidR="00970424" w:rsidRPr="000B62AD" w:rsidRDefault="00FF031A" w:rsidP="006C0ACC">
            <w:pPr>
              <w:pStyle w:val="23"/>
              <w:widowControl w:val="0"/>
              <w:spacing w:after="120" w:line="240" w:lineRule="auto"/>
              <w:ind w:firstLine="0"/>
              <w:jc w:val="center"/>
              <w:rPr>
                <w:rFonts w:ascii="GHEA Grapalat" w:hAnsi="GHEA Grapalat"/>
                <w:sz w:val="24"/>
                <w:szCs w:val="24"/>
                <w:lang w:val="en-GB"/>
              </w:rPr>
            </w:pPr>
            <w:r>
              <w:rPr>
                <w:rFonts w:ascii="GHEA Grapalat" w:hAnsi="GHEA Grapalat"/>
                <w:sz w:val="24"/>
                <w:szCs w:val="24"/>
              </w:rPr>
              <w:t>8</w:t>
            </w:r>
            <w:r w:rsidR="006C0ACC">
              <w:rPr>
                <w:rFonts w:ascii="GHEA Grapalat" w:hAnsi="GHEA Grapalat"/>
                <w:sz w:val="24"/>
                <w:szCs w:val="24"/>
                <w:lang w:val="en-GB"/>
              </w:rPr>
              <w:t>4</w:t>
            </w:r>
            <w:r>
              <w:rPr>
                <w:rFonts w:ascii="GHEA Grapalat" w:hAnsi="GHEA Grapalat"/>
                <w:sz w:val="24"/>
                <w:szCs w:val="24"/>
              </w:rPr>
              <w:t>0</w:t>
            </w:r>
            <w:r w:rsidR="000B62AD">
              <w:rPr>
                <w:rFonts w:ascii="GHEA Grapalat" w:hAnsi="GHEA Grapalat"/>
                <w:sz w:val="24"/>
                <w:szCs w:val="24"/>
                <w:lang w:val="en-GB"/>
              </w:rPr>
              <w:t>,000</w:t>
            </w:r>
          </w:p>
        </w:tc>
        <w:tc>
          <w:tcPr>
            <w:tcW w:w="6600" w:type="dxa"/>
            <w:vAlign w:val="center"/>
          </w:tcPr>
          <w:p w:rsidR="00970424" w:rsidRPr="00A536AA" w:rsidRDefault="006C0ACC" w:rsidP="00B46D58">
            <w:pPr>
              <w:pStyle w:val="23"/>
              <w:widowControl w:val="0"/>
              <w:spacing w:after="120" w:line="240" w:lineRule="auto"/>
              <w:ind w:firstLine="0"/>
              <w:rPr>
                <w:rFonts w:ascii="GHEA Grapalat" w:hAnsi="GHEA Grapalat"/>
                <w:sz w:val="24"/>
                <w:szCs w:val="24"/>
                <w:u w:val="single"/>
                <w:vertAlign w:val="subscript"/>
              </w:rPr>
            </w:pPr>
            <w:r w:rsidRPr="00CC3BA4">
              <w:rPr>
                <w:rFonts w:ascii="GHEA Grapalat" w:hAnsi="GHEA Grapalat"/>
                <w:b/>
                <w:sz w:val="22"/>
                <w:szCs w:val="22"/>
              </w:rPr>
              <w:t xml:space="preserve">Услуги </w:t>
            </w:r>
            <w:r>
              <w:rPr>
                <w:rFonts w:ascii="GHEA Grapalat" w:hAnsi="GHEA Grapalat"/>
                <w:b/>
                <w:sz w:val="22"/>
                <w:szCs w:val="22"/>
              </w:rPr>
              <w:t xml:space="preserve">мониторинга </w:t>
            </w:r>
            <w:proofErr w:type="spellStart"/>
            <w:r>
              <w:rPr>
                <w:rFonts w:ascii="GHEA Grapalat" w:hAnsi="GHEA Grapalat"/>
                <w:b/>
                <w:sz w:val="22"/>
                <w:szCs w:val="22"/>
              </w:rPr>
              <w:t>медиа</w:t>
            </w:r>
            <w:r w:rsidRPr="009F3D9D">
              <w:rPr>
                <w:rFonts w:ascii="GHEA Grapalat" w:hAnsi="GHEA Grapalat"/>
                <w:b/>
                <w:sz w:val="22"/>
                <w:szCs w:val="22"/>
              </w:rPr>
              <w:t>поля</w:t>
            </w:r>
            <w:proofErr w:type="spellEnd"/>
          </w:p>
        </w:tc>
      </w:tr>
    </w:tbl>
    <w:p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786DD8">
      <w:pPr>
        <w:widowControl w:val="0"/>
        <w:tabs>
          <w:tab w:val="left" w:pos="1134"/>
        </w:tabs>
        <w:ind w:firstLine="567"/>
        <w:contextualSpacing/>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786DD8">
      <w:pPr>
        <w:widowControl w:val="0"/>
        <w:tabs>
          <w:tab w:val="left" w:pos="1134"/>
        </w:tabs>
        <w:ind w:firstLine="567"/>
        <w:contextualSpacing/>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786DD8">
      <w:pPr>
        <w:widowControl w:val="0"/>
        <w:tabs>
          <w:tab w:val="left" w:pos="1134"/>
        </w:tabs>
        <w:ind w:firstLine="567"/>
        <w:contextualSpacing/>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w:t>
      </w:r>
      <w:proofErr w:type="gramStart"/>
      <w:r w:rsidRPr="009044F1">
        <w:rPr>
          <w:rFonts w:ascii="GHEA Grapalat" w:hAnsi="GHEA Grapalat"/>
        </w:rPr>
        <w:t>органа</w:t>
      </w:r>
      <w:proofErr w:type="gramEnd"/>
      <w:r w:rsidRPr="009044F1">
        <w:rPr>
          <w:rFonts w:ascii="GHEA Grapalat" w:hAnsi="GHEA Grapalat"/>
        </w:rPr>
        <w:t xml:space="preserve"> которых в течение </w:t>
      </w:r>
      <w:r w:rsidR="00B23A2E">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w:t>
      </w:r>
      <w:r w:rsidR="00C907E1">
        <w:rPr>
          <w:rFonts w:ascii="GHEA Grapalat" w:hAnsi="GHEA Grapalat"/>
        </w:rPr>
        <w:t>или отменена</w:t>
      </w:r>
      <w:r w:rsidR="003240F7">
        <w:rPr>
          <w:rFonts w:ascii="GHEA Grapalat" w:hAnsi="GHEA Grapalat"/>
        </w:rPr>
        <w:t>;</w:t>
      </w:r>
    </w:p>
    <w:p w:rsidR="00753E6E" w:rsidRPr="009044F1" w:rsidRDefault="00753E6E" w:rsidP="00786DD8">
      <w:pPr>
        <w:widowControl w:val="0"/>
        <w:tabs>
          <w:tab w:val="left" w:pos="1134"/>
        </w:tabs>
        <w:ind w:firstLine="567"/>
        <w:contextualSpacing/>
        <w:jc w:val="both"/>
        <w:rPr>
          <w:rFonts w:ascii="GHEA Grapalat" w:hAnsi="GHEA Grapalat"/>
        </w:rPr>
      </w:pPr>
      <w:r w:rsidRPr="009044F1">
        <w:rPr>
          <w:rFonts w:ascii="GHEA Grapalat" w:hAnsi="GHEA Grapalat"/>
        </w:rPr>
        <w:t>4)</w:t>
      </w:r>
      <w:r w:rsidR="00E1385B" w:rsidRPr="003A1EBB">
        <w:rPr>
          <w:rFonts w:ascii="GHEA Grapalat" w:hAnsi="GHEA Grapalat"/>
        </w:rPr>
        <w:tab/>
      </w:r>
      <w:r w:rsidR="00E231AD">
        <w:rPr>
          <w:rFonts w:ascii="GHEA Grapalat" w:hAnsi="GHEA Grapalat"/>
        </w:rPr>
        <w:t xml:space="preserve">в отношении которых  административный акт, устанавливающий ответственность за </w:t>
      </w:r>
      <w:proofErr w:type="spellStart"/>
      <w:r w:rsidR="00E231AD">
        <w:rPr>
          <w:rFonts w:ascii="GHEA Grapalat" w:hAnsi="GHEA Grapalat"/>
        </w:rPr>
        <w:t>антиконкурентное</w:t>
      </w:r>
      <w:proofErr w:type="spellEnd"/>
      <w:r w:rsidR="00E231AD">
        <w:rPr>
          <w:rFonts w:ascii="GHEA Grapalat" w:hAnsi="GHEA Grapalat"/>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E231AD">
        <w:rPr>
          <w:rFonts w:ascii="GHEA Grapalat" w:hAnsi="GHEA Grapalat"/>
        </w:rPr>
        <w:t>необжалуемым</w:t>
      </w:r>
      <w:proofErr w:type="spellEnd"/>
      <w:r w:rsidR="00E231AD">
        <w:rPr>
          <w:rFonts w:ascii="GHEA Grapalat" w:hAnsi="GHEA Grapalat"/>
        </w:rPr>
        <w:t>, а в случае обжалования оставлен без изменений</w:t>
      </w:r>
      <w:r w:rsidRPr="009044F1">
        <w:rPr>
          <w:rFonts w:ascii="GHEA Grapalat" w:hAnsi="GHEA Grapalat"/>
        </w:rPr>
        <w:t>;</w:t>
      </w:r>
    </w:p>
    <w:p w:rsidR="00753E6E" w:rsidRPr="009044F1" w:rsidRDefault="00753E6E" w:rsidP="00786DD8">
      <w:pPr>
        <w:widowControl w:val="0"/>
        <w:tabs>
          <w:tab w:val="left" w:pos="1134"/>
        </w:tabs>
        <w:ind w:firstLine="567"/>
        <w:contextualSpacing/>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786DD8">
      <w:pPr>
        <w:widowControl w:val="0"/>
        <w:tabs>
          <w:tab w:val="left" w:pos="1134"/>
        </w:tabs>
        <w:ind w:firstLine="567"/>
        <w:contextualSpacing/>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Default="00990561" w:rsidP="00786DD8">
      <w:pPr>
        <w:widowControl w:val="0"/>
        <w:tabs>
          <w:tab w:val="left" w:pos="1134"/>
        </w:tabs>
        <w:ind w:firstLine="567"/>
        <w:contextualSpacing/>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4004A3" w:rsidRPr="004004A3" w:rsidRDefault="004004A3" w:rsidP="00786DD8">
      <w:pPr>
        <w:widowControl w:val="0"/>
        <w:tabs>
          <w:tab w:val="left" w:pos="1134"/>
        </w:tabs>
        <w:ind w:firstLine="567"/>
        <w:contextualSpacing/>
        <w:rPr>
          <w:rFonts w:ascii="GHEA Grapalat" w:hAnsi="GHEA Grapalat" w:cs="Sylfaen"/>
        </w:rPr>
      </w:pPr>
      <w:r w:rsidRPr="004004A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rsidR="004004A3" w:rsidRDefault="004004A3" w:rsidP="00786DD8">
      <w:pPr>
        <w:pStyle w:val="aff"/>
        <w:widowControl w:val="0"/>
        <w:numPr>
          <w:ilvl w:val="0"/>
          <w:numId w:val="31"/>
        </w:numPr>
        <w:tabs>
          <w:tab w:val="left" w:pos="1134"/>
        </w:tabs>
        <w:ind w:left="426"/>
        <w:contextualSpacing/>
        <w:jc w:val="both"/>
        <w:rPr>
          <w:rFonts w:ascii="GHEA Grapalat" w:hAnsi="GHEA Grapalat" w:cs="Sylfaen"/>
        </w:rPr>
      </w:pPr>
      <w:r w:rsidRPr="004004A3">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4004A3" w:rsidRPr="004004A3" w:rsidRDefault="004004A3" w:rsidP="00786DD8">
      <w:pPr>
        <w:widowControl w:val="0"/>
        <w:tabs>
          <w:tab w:val="left" w:pos="1134"/>
        </w:tabs>
        <w:ind w:left="66"/>
        <w:contextualSpacing/>
        <w:jc w:val="both"/>
        <w:rPr>
          <w:rFonts w:ascii="GHEA Grapalat" w:hAnsi="GHEA Grapalat" w:cs="Sylfaen"/>
        </w:rPr>
      </w:pPr>
    </w:p>
    <w:p w:rsidR="004004A3" w:rsidRPr="004004A3" w:rsidRDefault="004004A3" w:rsidP="00786DD8">
      <w:pPr>
        <w:pStyle w:val="aff"/>
        <w:widowControl w:val="0"/>
        <w:numPr>
          <w:ilvl w:val="0"/>
          <w:numId w:val="31"/>
        </w:numPr>
        <w:tabs>
          <w:tab w:val="left" w:pos="1134"/>
        </w:tabs>
        <w:ind w:left="426" w:hanging="284"/>
        <w:contextualSpacing/>
        <w:jc w:val="both"/>
        <w:rPr>
          <w:rFonts w:ascii="GHEA Grapalat" w:hAnsi="GHEA Grapalat" w:cs="Sylfaen"/>
        </w:rPr>
      </w:pPr>
      <w:r w:rsidRPr="004004A3">
        <w:rPr>
          <w:rFonts w:ascii="GHEA Grapalat" w:hAnsi="GHEA Grapalat" w:cs="Sylfaen"/>
        </w:rPr>
        <w:t>в качестве отобранного участника отказался или лишился  права заключения договора.</w:t>
      </w:r>
    </w:p>
    <w:p w:rsidR="00753E6E" w:rsidRPr="009044F1" w:rsidRDefault="00753E6E" w:rsidP="00786DD8">
      <w:pPr>
        <w:widowControl w:val="0"/>
        <w:tabs>
          <w:tab w:val="left" w:pos="1134"/>
        </w:tabs>
        <w:ind w:firstLine="567"/>
        <w:contextualSpacing/>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w:t>
      </w:r>
      <w:r w:rsidR="009858A0" w:rsidRPr="00CB60AE">
        <w:rPr>
          <w:rFonts w:ascii="GHEA Grapalat" w:hAnsi="GHEA Grapalat"/>
        </w:rPr>
        <w:t>1</w:t>
      </w:r>
      <w:r w:rsidRPr="00CB60AE">
        <w:rPr>
          <w:rFonts w:ascii="GHEA Grapalat" w:hAnsi="GHEA Grapalat"/>
        </w:rPr>
        <w:t>.</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106256" w:rsidRDefault="00BA3554" w:rsidP="00786DD8">
      <w:pPr>
        <w:widowControl w:val="0"/>
        <w:tabs>
          <w:tab w:val="left" w:pos="1134"/>
        </w:tabs>
        <w:ind w:firstLine="567"/>
        <w:contextualSpacing/>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106256" w:rsidRPr="000B29DC">
        <w:rPr>
          <w:rFonts w:ascii="GHEA Grapalat" w:hAnsi="GHEA Grapalat"/>
        </w:rPr>
        <w:t xml:space="preserve">Включение участника в список, предусмотренный пунктом 6 части 1 статьи 6 Закона, в период его нахождения автоматически приводит к ограничению права </w:t>
      </w:r>
      <w:proofErr w:type="spellStart"/>
      <w:r w:rsidR="00106256" w:rsidRPr="000B29DC">
        <w:rPr>
          <w:rFonts w:ascii="GHEA Grapalat" w:hAnsi="GHEA Grapalat"/>
        </w:rPr>
        <w:t>аффилированных</w:t>
      </w:r>
      <w:proofErr w:type="spellEnd"/>
      <w:r w:rsidR="00106256" w:rsidRPr="000B29DC">
        <w:rPr>
          <w:rFonts w:ascii="GHEA Grapalat" w:hAnsi="GHEA Grapalat"/>
        </w:rPr>
        <w:t xml:space="preserve"> с ним лиц на участие в процессе закупок</w:t>
      </w:r>
      <w:r w:rsidR="00106256">
        <w:rPr>
          <w:rFonts w:ascii="GHEA Grapalat" w:hAnsi="GHEA Grapalat"/>
        </w:rPr>
        <w:t>.</w:t>
      </w:r>
    </w:p>
    <w:p w:rsidR="00BA3554" w:rsidRPr="009044F1" w:rsidRDefault="00BA3554" w:rsidP="00786DD8">
      <w:pPr>
        <w:widowControl w:val="0"/>
        <w:tabs>
          <w:tab w:val="left" w:pos="1134"/>
        </w:tabs>
        <w:ind w:firstLine="567"/>
        <w:contextualSpacing/>
        <w:jc w:val="both"/>
        <w:rPr>
          <w:rFonts w:ascii="GHEA Grapalat" w:hAnsi="GHEA Grapalat"/>
        </w:rPr>
      </w:pPr>
      <w:proofErr w:type="gramStart"/>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rPr>
          <w:rFonts w:ascii="GHEA Grapalat" w:hAnsi="GHEA Grapalat"/>
        </w:rPr>
        <w:t xml:space="preserve">, </w:t>
      </w:r>
      <w:proofErr w:type="gramStart"/>
      <w:r w:rsidRPr="009044F1">
        <w:rPr>
          <w:rFonts w:ascii="GHEA Grapalat" w:hAnsi="GHEA Grapalat"/>
        </w:rPr>
        <w:t>учрежденных</w:t>
      </w:r>
      <w:proofErr w:type="gramEnd"/>
      <w:r w:rsidRPr="009044F1">
        <w:rPr>
          <w:rFonts w:ascii="GHEA Grapalat" w:hAnsi="GHEA Grapalat"/>
        </w:rPr>
        <w:t xml:space="preserve"> государством или общинами, и (или) участия в порядке совместной деятельности (консорциумом).</w:t>
      </w:r>
    </w:p>
    <w:p w:rsidR="00D5674E" w:rsidRPr="009044F1" w:rsidRDefault="009F18D0" w:rsidP="00786DD8">
      <w:pPr>
        <w:pStyle w:val="af4"/>
        <w:widowControl w:val="0"/>
        <w:tabs>
          <w:tab w:val="left" w:pos="1134"/>
        </w:tabs>
        <w:spacing w:before="0" w:beforeAutospacing="0" w:after="0" w:afterAutospacing="0"/>
        <w:ind w:firstLine="567"/>
        <w:contextualSpacing/>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786DD8">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786DD8">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786DD8">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786DD8">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б</w:t>
      </w:r>
      <w:proofErr w:type="gramEnd"/>
      <w:r w:rsidRPr="009044F1">
        <w:rPr>
          <w:rFonts w:ascii="GHEA Grapalat" w:hAnsi="GHEA Grapalat"/>
          <w:color w:val="000000"/>
        </w:rPr>
        <w:t>.</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786DD8">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председателем</w:t>
      </w:r>
      <w:proofErr w:type="gramEnd"/>
      <w:r w:rsidRPr="009044F1">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786DD8">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786DD8">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786DD8">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786DD8">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1115E9" w:rsidRDefault="00D5674E" w:rsidP="00786DD8">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кто-либо</w:t>
      </w:r>
      <w:proofErr w:type="gramEnd"/>
      <w:r w:rsidRPr="009044F1">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786DD8">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786DD8">
      <w:pPr>
        <w:widowControl w:val="0"/>
        <w:tabs>
          <w:tab w:val="left" w:pos="1134"/>
        </w:tabs>
        <w:ind w:firstLine="567"/>
        <w:contextualSpacing/>
        <w:jc w:val="both"/>
        <w:rPr>
          <w:rFonts w:ascii="GHEA Grapalat" w:hAnsi="GHEA Grapalat"/>
          <w:color w:val="000000"/>
        </w:rPr>
      </w:pPr>
      <w:proofErr w:type="gramStart"/>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13D8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roofErr w:type="gramEnd"/>
    </w:p>
    <w:p w:rsidR="00E67CC4" w:rsidRPr="009044F1" w:rsidRDefault="00096865" w:rsidP="00786DD8">
      <w:pPr>
        <w:widowControl w:val="0"/>
        <w:tabs>
          <w:tab w:val="left" w:pos="1134"/>
        </w:tabs>
        <w:ind w:firstLine="567"/>
        <w:contextualSpacing/>
        <w:jc w:val="both"/>
        <w:rPr>
          <w:rFonts w:ascii="GHEA Grapalat" w:hAnsi="GHEA Grapalat" w:cs="Arial Armenian"/>
        </w:rPr>
      </w:pPr>
      <w:r w:rsidRPr="00CC18C4">
        <w:rPr>
          <w:rFonts w:ascii="GHEA Grapalat" w:hAnsi="GHEA Grapalat"/>
        </w:rPr>
        <w:t>2.4</w:t>
      </w:r>
      <w:r w:rsidR="00D13662" w:rsidRPr="00CC18C4">
        <w:rPr>
          <w:rFonts w:ascii="GHEA Grapalat" w:hAnsi="GHEA Grapalat"/>
        </w:rPr>
        <w:t>.</w:t>
      </w:r>
      <w:r w:rsidR="00E1385B" w:rsidRPr="00CC18C4">
        <w:rPr>
          <w:rFonts w:ascii="GHEA Grapalat" w:hAnsi="GHEA Grapalat"/>
        </w:rPr>
        <w:tab/>
      </w:r>
      <w:r w:rsidR="00E661BE" w:rsidRPr="00CC18C4">
        <w:rPr>
          <w:rFonts w:ascii="GHEA Grapalat" w:hAnsi="GHEA Grapalat"/>
        </w:rPr>
        <w:t>Участник, в случае признания отобранным участником,</w:t>
      </w:r>
      <w:r w:rsidR="001125CC">
        <w:rPr>
          <w:rFonts w:ascii="GHEA Grapalat" w:hAnsi="GHEA Grapalat"/>
        </w:rPr>
        <w:t xml:space="preserve"> </w:t>
      </w:r>
      <w:r w:rsidR="001125CC" w:rsidRPr="00AC3C74">
        <w:rPr>
          <w:rFonts w:ascii="GHEA Grapalat" w:hAnsi="GHEA Grapalat"/>
        </w:rPr>
        <w:t>представляет обеспечение квалификации в порядке и размере, установленны</w:t>
      </w:r>
      <w:r w:rsidR="001125CC">
        <w:rPr>
          <w:rFonts w:ascii="GHEA Grapalat" w:hAnsi="GHEA Grapalat"/>
        </w:rPr>
        <w:t>ми</w:t>
      </w:r>
      <w:r w:rsidR="001125CC" w:rsidRPr="00AC3C74">
        <w:rPr>
          <w:rFonts w:ascii="GHEA Grapalat" w:hAnsi="GHEA Grapalat"/>
        </w:rPr>
        <w:t xml:space="preserve"> настоящим приглашением</w:t>
      </w:r>
      <w:r w:rsidR="001125CC">
        <w:rPr>
          <w:rFonts w:ascii="GHEA Grapalat" w:hAnsi="GHEA Grapalat"/>
        </w:rPr>
        <w:t>.</w:t>
      </w:r>
      <w:r w:rsidR="00E661BE" w:rsidRPr="00CC18C4">
        <w:rPr>
          <w:rFonts w:ascii="GHEA Grapalat" w:hAnsi="GHEA Grapalat"/>
        </w:rPr>
        <w:t xml:space="preserve"> </w:t>
      </w:r>
    </w:p>
    <w:p w:rsidR="000A6B75" w:rsidRPr="009044F1" w:rsidRDefault="000A6B75" w:rsidP="00786DD8">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DA4643">
        <w:rPr>
          <w:rFonts w:ascii="GHEA Grapalat" w:hAnsi="GHEA Grapalat"/>
        </w:rPr>
        <w:t>5</w:t>
      </w:r>
      <w:r w:rsidR="000A15F9" w:rsidRPr="000A15F9">
        <w:rPr>
          <w:rFonts w:ascii="GHEA Grapalat" w:hAnsi="GHEA Grapalat"/>
        </w:rPr>
        <w:t>.</w:t>
      </w:r>
      <w:r w:rsidR="00F04AA1"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rPr>
        <w:t xml:space="preserve"> </w:t>
      </w:r>
      <w:r w:rsidR="00C366B6">
        <w:rPr>
          <w:rFonts w:ascii="GHEA Grapalat" w:hAnsi="GHEA Grapalat"/>
        </w:rPr>
        <w:t>(на о</w:t>
      </w:r>
      <w:r w:rsidR="00C366B6" w:rsidRPr="00325476">
        <w:rPr>
          <w:rFonts w:ascii="GHEA Grapalat" w:hAnsi="GHEA Grapalat"/>
        </w:rPr>
        <w:t>дин и тот же</w:t>
      </w:r>
      <w:r w:rsidR="00C366B6">
        <w:rPr>
          <w:rFonts w:ascii="GHEA Grapalat" w:hAnsi="GHEA Grapalat"/>
        </w:rPr>
        <w:t xml:space="preserve"> лот)</w:t>
      </w:r>
      <w:r w:rsidRPr="009044F1">
        <w:rPr>
          <w:rFonts w:ascii="GHEA Grapalat" w:hAnsi="GHEA Grapalat"/>
        </w:rPr>
        <w:t xml:space="preserve">. </w:t>
      </w:r>
    </w:p>
    <w:p w:rsidR="009E07EE" w:rsidRPr="009044F1" w:rsidRDefault="000A6B75" w:rsidP="00786DD8">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786DD8">
      <w:pPr>
        <w:pStyle w:val="23"/>
        <w:widowControl w:val="0"/>
        <w:spacing w:line="240" w:lineRule="auto"/>
        <w:contextualSpacing/>
        <w:rPr>
          <w:rFonts w:ascii="GHEA Grapalat" w:hAnsi="GHEA Grapalat" w:cs="Sylfaen"/>
          <w:sz w:val="24"/>
          <w:szCs w:val="24"/>
        </w:rPr>
      </w:pPr>
      <w:r w:rsidRPr="009044F1">
        <w:rPr>
          <w:rFonts w:ascii="GHEA Grapalat" w:hAnsi="GHEA Grapalat"/>
          <w:sz w:val="24"/>
          <w:szCs w:val="24"/>
        </w:rPr>
        <w:t>В подобном случае:</w:t>
      </w:r>
    </w:p>
    <w:p w:rsidR="00FE2CCB" w:rsidRPr="00ED3BA4" w:rsidRDefault="00C366B6" w:rsidP="00786DD8">
      <w:pPr>
        <w:pStyle w:val="23"/>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9044F1">
        <w:rPr>
          <w:rFonts w:ascii="GHEA Grapalat" w:hAnsi="GHEA Grapalat"/>
          <w:sz w:val="24"/>
          <w:szCs w:val="24"/>
        </w:rPr>
        <w:t>так и заявки, представленные отдельно.</w:t>
      </w:r>
    </w:p>
    <w:p w:rsidR="00FE2CCB" w:rsidRPr="009044F1" w:rsidRDefault="00FE2CCB" w:rsidP="00786DD8">
      <w:pPr>
        <w:pStyle w:val="23"/>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rsidR="00BD2C67" w:rsidRPr="001115E9" w:rsidRDefault="00BD2C67" w:rsidP="00B46D58">
      <w:pPr>
        <w:widowControl w:val="0"/>
        <w:spacing w:after="160"/>
        <w:jc w:val="center"/>
        <w:rPr>
          <w:rFonts w:ascii="GHEA Grapalat" w:hAnsi="GHEA Grapalat"/>
          <w:b/>
        </w:rPr>
      </w:pPr>
    </w:p>
    <w:p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F50D30">
      <w:pPr>
        <w:widowControl w:val="0"/>
        <w:tabs>
          <w:tab w:val="left" w:pos="1134"/>
        </w:tabs>
        <w:ind w:firstLine="567"/>
        <w:contextualSpacing/>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F50D30">
      <w:pPr>
        <w:widowControl w:val="0"/>
        <w:autoSpaceDE w:val="0"/>
        <w:autoSpaceDN w:val="0"/>
        <w:adjustRightInd w:val="0"/>
        <w:ind w:firstLine="567"/>
        <w:contextualSpacing/>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rsidR="00096865" w:rsidRPr="009044F1" w:rsidRDefault="00096865" w:rsidP="00F50D30">
      <w:pPr>
        <w:widowControl w:val="0"/>
        <w:tabs>
          <w:tab w:val="left" w:pos="1134"/>
        </w:tabs>
        <w:ind w:firstLine="567"/>
        <w:contextualSpacing/>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t>
      </w:r>
      <w:proofErr w:type="spellStart"/>
      <w:r w:rsidRPr="009044F1">
        <w:rPr>
          <w:rFonts w:ascii="GHEA Grapalat" w:hAnsi="GHEA Grapalat"/>
        </w:rPr>
        <w:t>www.procurement.am</w:t>
      </w:r>
      <w:proofErr w:type="spellEnd"/>
      <w:r w:rsidRPr="009044F1">
        <w:rPr>
          <w:rFonts w:ascii="GHEA Grapalat" w:hAnsi="GHEA Grapalat"/>
        </w:rPr>
        <w:t xml:space="preserve"> (далее - бюллетень) без указания данных участника, совершившего запрос. </w:t>
      </w:r>
    </w:p>
    <w:p w:rsidR="00462E00" w:rsidRPr="00204EEA" w:rsidRDefault="00096865" w:rsidP="00F50D30">
      <w:pPr>
        <w:widowControl w:val="0"/>
        <w:tabs>
          <w:tab w:val="left" w:pos="1134"/>
        </w:tabs>
        <w:autoSpaceDE w:val="0"/>
        <w:autoSpaceDN w:val="0"/>
        <w:adjustRightInd w:val="0"/>
        <w:ind w:firstLine="567"/>
        <w:contextualSpacing/>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 xml:space="preserve">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096865" w:rsidRDefault="00096865" w:rsidP="00F50D30">
      <w:pPr>
        <w:widowControl w:val="0"/>
        <w:tabs>
          <w:tab w:val="left" w:pos="1134"/>
        </w:tabs>
        <w:autoSpaceDE w:val="0"/>
        <w:autoSpaceDN w:val="0"/>
        <w:adjustRightInd w:val="0"/>
        <w:ind w:firstLine="567"/>
        <w:contextualSpacing/>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F50D30">
      <w:pPr>
        <w:widowControl w:val="0"/>
        <w:tabs>
          <w:tab w:val="left" w:pos="1134"/>
        </w:tabs>
        <w:autoSpaceDE w:val="0"/>
        <w:autoSpaceDN w:val="0"/>
        <w:adjustRightInd w:val="0"/>
        <w:ind w:firstLine="567"/>
        <w:contextualSpacing/>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F50D30">
      <w:pPr>
        <w:widowControl w:val="0"/>
        <w:tabs>
          <w:tab w:val="left" w:pos="1134"/>
        </w:tabs>
        <w:autoSpaceDE w:val="0"/>
        <w:autoSpaceDN w:val="0"/>
        <w:adjustRightInd w:val="0"/>
        <w:ind w:firstLine="567"/>
        <w:contextualSpacing/>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F50D30">
      <w:pPr>
        <w:widowControl w:val="0"/>
        <w:tabs>
          <w:tab w:val="left" w:pos="1134"/>
        </w:tabs>
        <w:ind w:firstLine="567"/>
        <w:contextualSpacing/>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096865" w:rsidRPr="009044F1" w:rsidRDefault="000946A3" w:rsidP="00F50D30">
      <w:pPr>
        <w:pStyle w:val="23"/>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F50D30">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открытый конкурс.</w:t>
      </w:r>
    </w:p>
    <w:p w:rsidR="000371A2" w:rsidRDefault="000371A2" w:rsidP="00F50D30">
      <w:pPr>
        <w:pStyle w:val="23"/>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Заявки на процедуру необходимо подать в комиссию по адресу</w:t>
      </w:r>
      <w:r w:rsidR="00675789" w:rsidRPr="00EA739A">
        <w:rPr>
          <w:rFonts w:ascii="GHEA Grapalat" w:hAnsi="GHEA Grapalat"/>
          <w:b/>
          <w:sz w:val="24"/>
          <w:szCs w:val="24"/>
        </w:rPr>
        <w:t xml:space="preserve">. Ереван. ул. М. </w:t>
      </w:r>
      <w:proofErr w:type="spellStart"/>
      <w:r w:rsidR="00675789" w:rsidRPr="00EA739A">
        <w:rPr>
          <w:rFonts w:ascii="GHEA Grapalat" w:hAnsi="GHEA Grapalat"/>
          <w:b/>
          <w:sz w:val="24"/>
          <w:szCs w:val="24"/>
        </w:rPr>
        <w:t>Гераци</w:t>
      </w:r>
      <w:proofErr w:type="spellEnd"/>
      <w:r w:rsidR="00675789" w:rsidRPr="00EA739A">
        <w:rPr>
          <w:rFonts w:ascii="GHEA Grapalat" w:hAnsi="GHEA Grapalat"/>
          <w:b/>
          <w:sz w:val="24"/>
          <w:szCs w:val="24"/>
        </w:rPr>
        <w:t>, 12 не позднее, чем 1</w:t>
      </w:r>
      <w:r w:rsidR="00675789">
        <w:rPr>
          <w:rFonts w:ascii="GHEA Grapalat" w:hAnsi="GHEA Grapalat"/>
          <w:b/>
          <w:sz w:val="24"/>
          <w:szCs w:val="24"/>
        </w:rPr>
        <w:t>1:0</w:t>
      </w:r>
      <w:r w:rsidR="00675789" w:rsidRPr="00EA739A">
        <w:rPr>
          <w:rFonts w:ascii="GHEA Grapalat" w:hAnsi="GHEA Grapalat"/>
          <w:b/>
          <w:sz w:val="24"/>
          <w:szCs w:val="24"/>
        </w:rPr>
        <w:t>0 часов 07-го</w:t>
      </w:r>
      <w:r w:rsidR="00675789">
        <w:rPr>
          <w:rFonts w:ascii="GHEA Grapalat" w:hAnsi="GHEA Grapalat"/>
          <w:sz w:val="24"/>
          <w:szCs w:val="24"/>
        </w:rPr>
        <w:t xml:space="preserve"> </w:t>
      </w:r>
      <w:r>
        <w:rPr>
          <w:rFonts w:ascii="GHEA Grapalat" w:hAnsi="GHEA Grapalat"/>
          <w:sz w:val="24"/>
          <w:szCs w:val="24"/>
        </w:rPr>
        <w:t xml:space="preserve">дня с даты опубликования в бюллетене объявления и приглашения на настоящую процедуру. </w:t>
      </w:r>
    </w:p>
    <w:p w:rsidR="000371A2" w:rsidRDefault="000371A2" w:rsidP="00F50D30">
      <w:pPr>
        <w:pStyle w:val="23"/>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w:t>
      </w:r>
      <w:r>
        <w:rPr>
          <w:rFonts w:ascii="GHEA Grapalat" w:hAnsi="GHEA Grapalat"/>
        </w:rPr>
        <w:t xml:space="preserve"> </w:t>
      </w:r>
      <w:proofErr w:type="spellStart"/>
      <w:r w:rsidR="00675789" w:rsidRPr="00EA739A">
        <w:rPr>
          <w:rFonts w:ascii="GHEA Grapalat" w:hAnsi="GHEA Grapalat"/>
          <w:b/>
          <w:sz w:val="24"/>
          <w:szCs w:val="24"/>
        </w:rPr>
        <w:t>Астгик</w:t>
      </w:r>
      <w:proofErr w:type="spellEnd"/>
      <w:r w:rsidR="00675789" w:rsidRPr="00EA739A">
        <w:rPr>
          <w:rFonts w:ascii="GHEA Grapalat" w:hAnsi="GHEA Grapalat"/>
          <w:b/>
          <w:sz w:val="24"/>
          <w:szCs w:val="24"/>
        </w:rPr>
        <w:t xml:space="preserve"> </w:t>
      </w:r>
      <w:proofErr w:type="spellStart"/>
      <w:r w:rsidR="00675789" w:rsidRPr="00EA739A">
        <w:rPr>
          <w:rFonts w:ascii="GHEA Grapalat" w:hAnsi="GHEA Grapalat"/>
          <w:b/>
          <w:sz w:val="24"/>
          <w:szCs w:val="24"/>
        </w:rPr>
        <w:t>Вирабян</w:t>
      </w:r>
      <w:proofErr w:type="spellEnd"/>
      <w:r>
        <w:rPr>
          <w:rFonts w:ascii="GHEA Grapalat" w:hAnsi="GHEA Grapalat"/>
        </w:rPr>
        <w:t xml:space="preserve">. </w:t>
      </w:r>
      <w:r>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D3436F" w:rsidRDefault="00B67CCD" w:rsidP="00675789">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675789">
      <w:pPr>
        <w:contextualSpacing/>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w:t>
      </w:r>
      <w:r w:rsidR="00D35D01">
        <w:rPr>
          <w:rFonts w:ascii="GHEA Grapalat" w:hAnsi="GHEA Grapalat"/>
        </w:rPr>
        <w:t>с деятельности и номер телефона</w:t>
      </w:r>
      <w:r>
        <w:rPr>
          <w:rFonts w:ascii="GHEA Grapalat" w:hAnsi="GHEA Grapalat"/>
        </w:rPr>
        <w:t>, которое включает:</w:t>
      </w:r>
    </w:p>
    <w:p w:rsidR="005F25EF" w:rsidRDefault="005F25EF" w:rsidP="00675789">
      <w:pPr>
        <w:contextualSpacing/>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 xml:space="preserve">о соответствии своих данных </w:t>
      </w:r>
      <w:r w:rsidR="00F827F5">
        <w:rPr>
          <w:rFonts w:ascii="GHEA Grapalat" w:hAnsi="GHEA Grapalat"/>
        </w:rPr>
        <w:t xml:space="preserve">и данных </w:t>
      </w:r>
      <w:proofErr w:type="spellStart"/>
      <w:r w:rsidR="00F827F5">
        <w:rPr>
          <w:rFonts w:ascii="GHEA Grapalat" w:hAnsi="GHEA Grapalat"/>
        </w:rPr>
        <w:t>аффилированных</w:t>
      </w:r>
      <w:proofErr w:type="spellEnd"/>
      <w:r w:rsidR="00F827F5">
        <w:rPr>
          <w:rFonts w:ascii="GHEA Grapalat" w:hAnsi="GHEA Grapalat"/>
        </w:rPr>
        <w:t xml:space="preserve"> с ним лиц </w:t>
      </w:r>
      <w:r>
        <w:rPr>
          <w:rFonts w:ascii="GHEA Grapalat" w:hAnsi="GHEA Grapalat"/>
        </w:rPr>
        <w:t>требованиям права на участие, установленным настоящим приглашением;</w:t>
      </w:r>
    </w:p>
    <w:p w:rsidR="00C648DF" w:rsidRDefault="005F25EF" w:rsidP="00675789">
      <w:pPr>
        <w:contextualSpacing/>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w:t>
      </w:r>
      <w:r w:rsidR="00F24D8E" w:rsidRPr="003C5795">
        <w:rPr>
          <w:rFonts w:ascii="GHEA Grapalat" w:hAnsi="GHEA Grapalat"/>
        </w:rPr>
        <w:t>настоящ</w:t>
      </w:r>
      <w:r w:rsidR="00F24D8E">
        <w:rPr>
          <w:rFonts w:ascii="GHEA Grapalat" w:hAnsi="GHEA Grapalat"/>
        </w:rPr>
        <w:t>им</w:t>
      </w:r>
      <w:r w:rsidR="00F24D8E" w:rsidRPr="003C5795">
        <w:rPr>
          <w:rFonts w:ascii="GHEA Grapalat" w:hAnsi="GHEA Grapalat"/>
        </w:rPr>
        <w:t xml:space="preserve"> приглашени</w:t>
      </w:r>
      <w:r w:rsidR="00F24D8E">
        <w:rPr>
          <w:rFonts w:ascii="GHEA Grapalat" w:hAnsi="GHEA Grapalat"/>
        </w:rPr>
        <w:t>ем</w:t>
      </w:r>
      <w:r w:rsidR="002E067C">
        <w:rPr>
          <w:rFonts w:ascii="GHEA Grapalat" w:hAnsi="GHEA Grapalat"/>
        </w:rPr>
        <w:t>;</w:t>
      </w:r>
      <w:r w:rsidR="0049623A" w:rsidRPr="00D3436F">
        <w:rPr>
          <w:rFonts w:ascii="GHEA Grapalat" w:hAnsi="GHEA Grapalat"/>
        </w:rPr>
        <w:t xml:space="preserve">    </w:t>
      </w:r>
    </w:p>
    <w:p w:rsidR="005F25EF" w:rsidRDefault="005F25EF" w:rsidP="00675789">
      <w:pPr>
        <w:ind w:firstLine="284"/>
        <w:contextualSpacing/>
        <w:jc w:val="both"/>
        <w:rPr>
          <w:rFonts w:ascii="GHEA Grapalat" w:hAnsi="GHEA Grapalat"/>
        </w:rPr>
      </w:pPr>
      <w:r>
        <w:rPr>
          <w:rFonts w:ascii="GHEA Grapalat" w:hAnsi="GHEA Grapalat"/>
        </w:rPr>
        <w:t xml:space="preserve">в) объявление об отсутствии </w:t>
      </w:r>
      <w:r w:rsidR="003E33E7">
        <w:rPr>
          <w:rFonts w:ascii="GHEA Grapalat" w:hAnsi="GHEA Grapalat"/>
        </w:rPr>
        <w:t xml:space="preserve">недобросовестной конкуренции, </w:t>
      </w:r>
      <w:r>
        <w:rPr>
          <w:rFonts w:ascii="GHEA Grapalat" w:hAnsi="GHEA Grapalat"/>
        </w:rPr>
        <w:t xml:space="preserve">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r w:rsidR="002E067C">
        <w:rPr>
          <w:rFonts w:ascii="GHEA Grapalat" w:hAnsi="GHEA Grapalat"/>
        </w:rPr>
        <w:t>;</w:t>
      </w:r>
    </w:p>
    <w:p w:rsidR="005F25EF" w:rsidRDefault="005F25EF" w:rsidP="00675789">
      <w:pPr>
        <w:contextualSpacing/>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675789">
      <w:pPr>
        <w:pStyle w:val="norm"/>
        <w:widowControl w:val="0"/>
        <w:tabs>
          <w:tab w:val="left" w:pos="1134"/>
        </w:tabs>
        <w:spacing w:line="240" w:lineRule="auto"/>
        <w:ind w:firstLine="284"/>
        <w:contextualSpacing/>
        <w:rPr>
          <w:rFonts w:ascii="GHEA Grapalat" w:hAnsi="GHEA Grapalat"/>
        </w:rPr>
      </w:pPr>
      <w:proofErr w:type="spellStart"/>
      <w:r w:rsidRPr="00985FFB">
        <w:rPr>
          <w:rFonts w:ascii="GHEA Grapalat" w:hAnsi="GHEA Grapalat"/>
          <w:sz w:val="24"/>
          <w:szCs w:val="24"/>
        </w:rPr>
        <w:t>д</w:t>
      </w:r>
      <w:proofErr w:type="spellEnd"/>
      <w:r w:rsidRPr="00985FFB">
        <w:rPr>
          <w:rFonts w:ascii="GHEA Grapalat" w:hAnsi="GHEA Grapalat"/>
          <w:sz w:val="24"/>
          <w:szCs w:val="24"/>
        </w:rPr>
        <w:t xml:space="preserve">) </w:t>
      </w:r>
      <w:r w:rsidR="00AF101C" w:rsidRPr="00985FFB">
        <w:rPr>
          <w:rFonts w:ascii="GHEA Grapalat" w:hAnsi="GHEA Grapalat"/>
          <w:sz w:val="24"/>
          <w:szCs w:val="24"/>
        </w:rPr>
        <w:t>Деклараци</w:t>
      </w:r>
      <w:r w:rsidR="00985FFB" w:rsidRPr="00985FFB">
        <w:rPr>
          <w:rFonts w:ascii="GHEA Grapalat" w:hAnsi="GHEA Grapalat"/>
          <w:sz w:val="24"/>
          <w:szCs w:val="24"/>
        </w:rPr>
        <w:t>ю</w:t>
      </w:r>
      <w:r w:rsidR="00AF101C" w:rsidRPr="00985FFB">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985FFB">
        <w:rPr>
          <w:rFonts w:ascii="GHEA Grapalat" w:hAnsi="GHEA Grapalat"/>
          <w:sz w:val="24"/>
          <w:szCs w:val="24"/>
        </w:rPr>
        <w:t xml:space="preserve"> При этом</w:t>
      </w:r>
      <w:proofErr w:type="gramStart"/>
      <w:r w:rsidRPr="00985FFB">
        <w:rPr>
          <w:rFonts w:ascii="GHEA Grapalat" w:hAnsi="GHEA Grapalat"/>
          <w:sz w:val="24"/>
          <w:szCs w:val="24"/>
        </w:rPr>
        <w:t>,</w:t>
      </w:r>
      <w:proofErr w:type="gramEnd"/>
      <w:r w:rsidRPr="00985FFB">
        <w:rPr>
          <w:rFonts w:ascii="GHEA Grapalat" w:hAnsi="GHEA Grapalat"/>
          <w:sz w:val="24"/>
          <w:szCs w:val="24"/>
        </w:rPr>
        <w:t xml:space="preserve"> если участник объявляется отобранным участником, то предусмотренная настоящим абзацем </w:t>
      </w:r>
      <w:r w:rsidR="00AF101C" w:rsidRPr="00985FFB">
        <w:rPr>
          <w:rFonts w:ascii="GHEA Grapalat" w:hAnsi="GHEA Grapalat"/>
          <w:sz w:val="24"/>
          <w:szCs w:val="24"/>
        </w:rPr>
        <w:t>декларация</w:t>
      </w:r>
      <w:r w:rsidRPr="00985FFB">
        <w:rPr>
          <w:rFonts w:ascii="GHEA Grapalat" w:hAnsi="GHEA Grapalat"/>
          <w:sz w:val="24"/>
          <w:szCs w:val="24"/>
        </w:rPr>
        <w:t>, публик</w:t>
      </w:r>
      <w:r w:rsidR="00AF101C" w:rsidRPr="00985FFB">
        <w:rPr>
          <w:rFonts w:ascii="GHEA Grapalat" w:hAnsi="GHEA Grapalat"/>
          <w:sz w:val="24"/>
          <w:szCs w:val="24"/>
        </w:rPr>
        <w:t>у</w:t>
      </w:r>
      <w:r w:rsidRPr="00985FFB">
        <w:rPr>
          <w:rFonts w:ascii="GHEA Grapalat" w:hAnsi="GHEA Grapalat"/>
          <w:sz w:val="24"/>
          <w:szCs w:val="24"/>
        </w:rPr>
        <w:t>ется в</w:t>
      </w:r>
      <w:r>
        <w:rPr>
          <w:rFonts w:ascii="GHEA Grapalat" w:hAnsi="GHEA Grapalat"/>
          <w:spacing w:val="-6"/>
          <w:sz w:val="24"/>
          <w:szCs w:val="24"/>
        </w:rPr>
        <w:t xml:space="preserve">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B67CCD" w:rsidRPr="009044F1" w:rsidRDefault="008E58A2" w:rsidP="00675789">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D35D01" w:rsidP="00675789">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3</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D35D01" w:rsidP="00675789">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675789">
      <w:pPr>
        <w:contextualSpacing/>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675789">
      <w:pPr>
        <w:contextualSpacing/>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675789">
      <w:pPr>
        <w:pStyle w:val="norm"/>
        <w:widowControl w:val="0"/>
        <w:spacing w:line="240" w:lineRule="auto"/>
        <w:ind w:firstLine="0"/>
        <w:contextualSpacing/>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D35D01">
      <w:pPr>
        <w:widowControl w:val="0"/>
        <w:tabs>
          <w:tab w:val="left" w:pos="1134"/>
        </w:tabs>
        <w:ind w:firstLine="567"/>
        <w:contextualSpacing/>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D35D01">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rsidR="00A70A2B" w:rsidRDefault="00940B86" w:rsidP="00D35D01">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rsidR="00BC1D1C" w:rsidRDefault="00BC1D1C" w:rsidP="00D35D01">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б)</w:t>
      </w:r>
      <w:r>
        <w:t xml:space="preserve"> </w:t>
      </w:r>
      <w:r>
        <w:rPr>
          <w:rFonts w:ascii="GHEA Grapalat" w:hAnsi="GHEA Grapalat"/>
          <w:sz w:val="24"/>
          <w:szCs w:val="24"/>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Pr>
          <w:rFonts w:ascii="GHEA Grapalat" w:hAnsi="GHEA Grapalat"/>
          <w:sz w:val="24"/>
          <w:szCs w:val="24"/>
          <w:lang w:val="hy-AM"/>
        </w:rPr>
        <w:t xml:space="preserve">, </w:t>
      </w:r>
      <w:r>
        <w:rPr>
          <w:rFonts w:ascii="GHEA Grapalat" w:hAnsi="GHEA Grapalat"/>
          <w:sz w:val="24"/>
          <w:szCs w:val="24"/>
        </w:rPr>
        <w:t xml:space="preserve">учитывая, что выплаты за услуги, предоставляемые в рамках заключаемого договора, осуществляются по следующей формуле </w:t>
      </w:r>
      <w:proofErr w:type="gramStart"/>
      <w:r>
        <w:rPr>
          <w:rFonts w:ascii="GHEA Grapalat" w:hAnsi="GHEA Grapalat"/>
          <w:sz w:val="24"/>
          <w:szCs w:val="24"/>
        </w:rPr>
        <w:t>ВС</w:t>
      </w:r>
      <w:proofErr w:type="gramEnd"/>
      <w:r>
        <w:rPr>
          <w:rFonts w:ascii="GHEA Grapalat" w:hAnsi="GHEA Grapalat"/>
          <w:sz w:val="24"/>
          <w:szCs w:val="24"/>
        </w:rPr>
        <w:t>= ЦУ/</w:t>
      </w:r>
      <w:proofErr w:type="spellStart"/>
      <w:r>
        <w:rPr>
          <w:rFonts w:ascii="GHEA Grapalat" w:hAnsi="GHEA Grapalat"/>
          <w:sz w:val="24"/>
          <w:szCs w:val="24"/>
        </w:rPr>
        <w:t>С</w:t>
      </w:r>
      <w:r w:rsidR="007861DD">
        <w:rPr>
          <w:rFonts w:ascii="GHEA Grapalat" w:hAnsi="GHEA Grapalat"/>
          <w:sz w:val="24"/>
          <w:szCs w:val="24"/>
        </w:rPr>
        <w:t>ц</w:t>
      </w:r>
      <w:r>
        <w:rPr>
          <w:rFonts w:ascii="GHEA Grapalat" w:hAnsi="GHEA Grapalat"/>
          <w:sz w:val="24"/>
          <w:szCs w:val="24"/>
        </w:rPr>
        <w:t>xУxК</w:t>
      </w:r>
      <w:proofErr w:type="spellEnd"/>
      <w:r w:rsidR="007861DD">
        <w:rPr>
          <w:rFonts w:ascii="GHEA Grapalat" w:hAnsi="GHEA Grapalat"/>
          <w:sz w:val="24"/>
          <w:szCs w:val="24"/>
        </w:rPr>
        <w:t>, где:</w:t>
      </w:r>
    </w:p>
    <w:p w:rsidR="00BC1D1C" w:rsidRDefault="00BC1D1C" w:rsidP="00D35D01">
      <w:pPr>
        <w:pStyle w:val="norm"/>
        <w:widowControl w:val="0"/>
        <w:spacing w:line="240" w:lineRule="auto"/>
        <w:ind w:firstLine="567"/>
        <w:contextualSpacing/>
        <w:rPr>
          <w:rFonts w:ascii="GHEA Grapalat" w:hAnsi="GHEA Grapalat"/>
          <w:sz w:val="24"/>
          <w:szCs w:val="24"/>
        </w:rPr>
      </w:pPr>
      <w:proofErr w:type="spellStart"/>
      <w:r>
        <w:rPr>
          <w:rFonts w:ascii="GHEA Grapalat" w:hAnsi="GHEA Grapalat"/>
          <w:sz w:val="24"/>
          <w:szCs w:val="24"/>
        </w:rPr>
        <w:t>ВС-сумма</w:t>
      </w:r>
      <w:proofErr w:type="spellEnd"/>
      <w:r>
        <w:rPr>
          <w:rFonts w:ascii="GHEA Grapalat" w:hAnsi="GHEA Grapalat"/>
          <w:sz w:val="24"/>
          <w:szCs w:val="24"/>
        </w:rPr>
        <w:t xml:space="preserve">, </w:t>
      </w:r>
      <w:proofErr w:type="gramStart"/>
      <w:r>
        <w:rPr>
          <w:rFonts w:ascii="GHEA Grapalat" w:hAnsi="GHEA Grapalat"/>
          <w:sz w:val="24"/>
          <w:szCs w:val="24"/>
        </w:rPr>
        <w:t>выплачиваемая</w:t>
      </w:r>
      <w:proofErr w:type="gramEnd"/>
      <w:r>
        <w:rPr>
          <w:rFonts w:ascii="GHEA Grapalat" w:hAnsi="GHEA Grapalat"/>
          <w:sz w:val="24"/>
          <w:szCs w:val="24"/>
        </w:rPr>
        <w:t xml:space="preserve"> за оказание отдельных видов услуг, установленных договором</w:t>
      </w:r>
      <w:r w:rsidR="00F00004">
        <w:rPr>
          <w:rFonts w:ascii="GHEA Grapalat" w:hAnsi="GHEA Grapalat"/>
          <w:sz w:val="24"/>
          <w:szCs w:val="24"/>
        </w:rPr>
        <w:t>,</w:t>
      </w:r>
    </w:p>
    <w:p w:rsidR="00BC1D1C" w:rsidRDefault="00BC1D1C" w:rsidP="00D35D01">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 xml:space="preserve">ЦУ </w:t>
      </w:r>
      <w:proofErr w:type="gramStart"/>
      <w:r>
        <w:rPr>
          <w:rFonts w:ascii="GHEA Grapalat" w:hAnsi="GHEA Grapalat"/>
          <w:sz w:val="24"/>
          <w:szCs w:val="24"/>
        </w:rPr>
        <w:t>-и</w:t>
      </w:r>
      <w:proofErr w:type="gramEnd"/>
      <w:r>
        <w:rPr>
          <w:rFonts w:ascii="GHEA Grapalat" w:hAnsi="GHEA Grapalat"/>
          <w:sz w:val="24"/>
          <w:szCs w:val="24"/>
        </w:rPr>
        <w:t xml:space="preserve">тоговая цена, предложенная </w:t>
      </w:r>
      <w:r w:rsidR="0038256B">
        <w:rPr>
          <w:rFonts w:ascii="GHEA Grapalat" w:hAnsi="GHEA Grapalat"/>
          <w:sz w:val="24"/>
          <w:szCs w:val="24"/>
        </w:rPr>
        <w:t>ото</w:t>
      </w:r>
      <w:r>
        <w:rPr>
          <w:rFonts w:ascii="GHEA Grapalat" w:hAnsi="GHEA Grapalat"/>
          <w:sz w:val="24"/>
          <w:szCs w:val="24"/>
        </w:rPr>
        <w:t>бранным участником</w:t>
      </w:r>
      <w:r w:rsidR="00F00004">
        <w:rPr>
          <w:rFonts w:ascii="GHEA Grapalat" w:hAnsi="GHEA Grapalat"/>
          <w:sz w:val="24"/>
          <w:szCs w:val="24"/>
        </w:rPr>
        <w:t>,</w:t>
      </w:r>
    </w:p>
    <w:p w:rsidR="00BC1D1C" w:rsidRDefault="00BC1D1C" w:rsidP="00D35D01">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С</w:t>
      </w:r>
      <w:proofErr w:type="gramStart"/>
      <w:r>
        <w:rPr>
          <w:rFonts w:ascii="GHEA Grapalat" w:hAnsi="GHEA Grapalat"/>
          <w:sz w:val="24"/>
          <w:szCs w:val="24"/>
        </w:rPr>
        <w:t>Ц-</w:t>
      </w:r>
      <w:proofErr w:type="gramEnd"/>
      <w:r>
        <w:rPr>
          <w:rFonts w:ascii="GHEA Grapalat" w:hAnsi="GHEA Grapalat"/>
          <w:sz w:val="24"/>
          <w:szCs w:val="24"/>
        </w:rPr>
        <w:t xml:space="preserve"> совокупность максимальных единиц цен, установленных для оказания услуги</w:t>
      </w:r>
      <w:r w:rsidR="00F00004">
        <w:rPr>
          <w:rFonts w:ascii="GHEA Grapalat" w:hAnsi="GHEA Grapalat"/>
          <w:sz w:val="24"/>
          <w:szCs w:val="24"/>
        </w:rPr>
        <w:t>,</w:t>
      </w:r>
    </w:p>
    <w:p w:rsidR="00BC1D1C" w:rsidRDefault="00BC1D1C" w:rsidP="00D35D01">
      <w:pPr>
        <w:pStyle w:val="norm"/>
        <w:widowControl w:val="0"/>
        <w:spacing w:line="240" w:lineRule="auto"/>
        <w:ind w:firstLine="567"/>
        <w:contextualSpacing/>
        <w:rPr>
          <w:rFonts w:ascii="GHEA Grapalat" w:hAnsi="GHEA Grapalat"/>
          <w:sz w:val="24"/>
          <w:szCs w:val="24"/>
        </w:rPr>
      </w:pPr>
      <w:proofErr w:type="spellStart"/>
      <w:proofErr w:type="gramStart"/>
      <w:r>
        <w:rPr>
          <w:rFonts w:ascii="GHEA Grapalat" w:hAnsi="GHEA Grapalat"/>
          <w:sz w:val="24"/>
          <w:szCs w:val="24"/>
        </w:rPr>
        <w:t>У-цена</w:t>
      </w:r>
      <w:proofErr w:type="spellEnd"/>
      <w:proofErr w:type="gramEnd"/>
      <w:r>
        <w:rPr>
          <w:rFonts w:ascii="GHEA Grapalat" w:hAnsi="GHEA Grapalat"/>
          <w:sz w:val="24"/>
          <w:szCs w:val="24"/>
        </w:rPr>
        <w:t xml:space="preserve"> на максимальную единицу предоставленной услуги</w:t>
      </w:r>
      <w:r w:rsidR="00F00004">
        <w:rPr>
          <w:rFonts w:ascii="GHEA Grapalat" w:hAnsi="GHEA Grapalat"/>
          <w:sz w:val="24"/>
          <w:szCs w:val="24"/>
        </w:rPr>
        <w:t>,</w:t>
      </w:r>
    </w:p>
    <w:p w:rsidR="00BC1D1C" w:rsidRDefault="00BC1D1C" w:rsidP="00D35D01">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К-количество предоставленных услуг.</w:t>
      </w:r>
    </w:p>
    <w:p w:rsidR="00B95FE0" w:rsidRPr="009044F1" w:rsidRDefault="00A70A2B" w:rsidP="00D35D01">
      <w:pPr>
        <w:pStyle w:val="norm"/>
        <w:widowControl w:val="0"/>
        <w:spacing w:line="240" w:lineRule="auto"/>
        <w:ind w:firstLine="567"/>
        <w:contextualSpacing/>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8C1A8A" w:rsidRDefault="00B95FE0" w:rsidP="00D35D01">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rsidR="00B95FE0" w:rsidRPr="009044F1" w:rsidRDefault="00B95FE0" w:rsidP="00D35D01">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65078" w:rsidRDefault="00B95FE0" w:rsidP="00D35D01">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rsidR="00B9778A" w:rsidRPr="00207098" w:rsidRDefault="00B9778A" w:rsidP="00D35D01">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w:t>
      </w:r>
      <w:proofErr w:type="spellStart"/>
      <w:r w:rsidRPr="00B9778A">
        <w:rPr>
          <w:rFonts w:ascii="GHEA Grapalat" w:hAnsi="GHEA Grapalat"/>
          <w:sz w:val="24"/>
          <w:szCs w:val="24"/>
        </w:rPr>
        <w:t>более-до</w:t>
      </w:r>
      <w:proofErr w:type="spellEnd"/>
      <w:r w:rsidRPr="00B9778A">
        <w:rPr>
          <w:rFonts w:ascii="GHEA Grapalat" w:hAnsi="GHEA Grapalat"/>
          <w:sz w:val="24"/>
          <w:szCs w:val="24"/>
        </w:rPr>
        <w:t xml:space="preserve"> целого числа выше</w:t>
      </w:r>
      <w:r w:rsidR="00207098" w:rsidRPr="00207098">
        <w:rPr>
          <w:rFonts w:ascii="GHEA Grapalat" w:hAnsi="GHEA Grapalat"/>
          <w:sz w:val="24"/>
          <w:szCs w:val="24"/>
        </w:rPr>
        <w:t>;</w:t>
      </w:r>
    </w:p>
    <w:p w:rsidR="00A14685" w:rsidRDefault="00A14685" w:rsidP="00D35D01">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936CA6" w:rsidRDefault="00147FD7" w:rsidP="00D35D01">
      <w:pPr>
        <w:pStyle w:val="norm"/>
        <w:widowControl w:val="0"/>
        <w:tabs>
          <w:tab w:val="left" w:pos="1134"/>
        </w:tabs>
        <w:spacing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48059F" w:rsidRPr="009044F1" w:rsidRDefault="0048059F" w:rsidP="00D35D01">
      <w:pPr>
        <w:pStyle w:val="norm"/>
        <w:widowControl w:val="0"/>
        <w:tabs>
          <w:tab w:val="left" w:pos="1134"/>
        </w:tabs>
        <w:spacing w:line="240" w:lineRule="auto"/>
        <w:ind w:firstLine="567"/>
        <w:contextualSpacing/>
        <w:rPr>
          <w:rFonts w:ascii="GHEA Grapalat" w:hAnsi="GHEA Grapalat" w:cs="Sylfaen"/>
          <w:sz w:val="24"/>
          <w:szCs w:val="24"/>
        </w:rPr>
      </w:pPr>
      <w:proofErr w:type="gramStart"/>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roofErr w:type="gramEnd"/>
    </w:p>
    <w:p w:rsidR="00580617" w:rsidRDefault="00C8055A" w:rsidP="00D35D01">
      <w:pPr>
        <w:pStyle w:val="norm"/>
        <w:widowControl w:val="0"/>
        <w:tabs>
          <w:tab w:val="left" w:pos="1134"/>
        </w:tabs>
        <w:spacing w:line="240" w:lineRule="auto"/>
        <w:ind w:firstLine="567"/>
        <w:contextualSpacing/>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rsidR="00A45946" w:rsidRPr="009044F1" w:rsidRDefault="00C8055A" w:rsidP="00D35D01">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416546" w:rsidRDefault="00416546" w:rsidP="00B46D58">
      <w:pPr>
        <w:widowControl w:val="0"/>
        <w:spacing w:after="160"/>
        <w:ind w:left="567" w:right="565"/>
        <w:jc w:val="center"/>
        <w:rPr>
          <w:rFonts w:ascii="GHEA Grapalat" w:hAnsi="GHEA Grapalat"/>
          <w:b/>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D35D01">
      <w:pPr>
        <w:pStyle w:val="a3"/>
        <w:widowControl w:val="0"/>
        <w:tabs>
          <w:tab w:val="left" w:pos="1134"/>
        </w:tabs>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D35D01">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A9098A" w:rsidRPr="00AD29CE" w:rsidRDefault="00FD2748" w:rsidP="00D35D01">
      <w:pPr>
        <w:pStyle w:val="23"/>
        <w:widowControl w:val="0"/>
        <w:tabs>
          <w:tab w:val="left" w:pos="1134"/>
        </w:tabs>
        <w:spacing w:line="240" w:lineRule="auto"/>
        <w:ind w:firstLine="567"/>
        <w:contextualSpacing/>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proofErr w:type="gramStart"/>
      <w:r w:rsidR="00A9098A" w:rsidRPr="002B605C">
        <w:rPr>
          <w:rFonts w:ascii="GHEA Grapalat" w:hAnsi="GHEA Grapalat"/>
          <w:sz w:val="24"/>
          <w:szCs w:val="24"/>
        </w:rPr>
        <w:t>заседании</w:t>
      </w:r>
      <w:proofErr w:type="gramEnd"/>
      <w:r w:rsidR="00A9098A" w:rsidRPr="002B605C">
        <w:rPr>
          <w:rFonts w:ascii="GHEA Grapalat" w:hAnsi="GHEA Grapalat"/>
          <w:sz w:val="24"/>
          <w:szCs w:val="24"/>
        </w:rPr>
        <w:t xml:space="preserve"> комиссии по вскрытию заявок</w:t>
      </w:r>
      <w:r w:rsidR="00A9098A" w:rsidRPr="00AD29CE">
        <w:rPr>
          <w:rFonts w:ascii="GHEA Grapalat" w:hAnsi="GHEA Grapalat"/>
          <w:sz w:val="24"/>
          <w:szCs w:val="24"/>
        </w:rPr>
        <w:t xml:space="preserve"> на </w:t>
      </w:r>
      <w:r w:rsidR="005D5420" w:rsidRPr="005D5420">
        <w:rPr>
          <w:rFonts w:ascii="GHEA Grapalat" w:hAnsi="GHEA Grapalat"/>
          <w:b/>
          <w:sz w:val="24"/>
          <w:szCs w:val="24"/>
        </w:rPr>
        <w:t>07</w:t>
      </w:r>
      <w:r w:rsidR="00A9098A" w:rsidRPr="005D5420">
        <w:rPr>
          <w:rFonts w:ascii="GHEA Grapalat" w:hAnsi="GHEA Grapalat"/>
          <w:b/>
          <w:sz w:val="24"/>
          <w:szCs w:val="24"/>
        </w:rPr>
        <w:t xml:space="preserve">-ый день в </w:t>
      </w:r>
      <w:r w:rsidR="005D5420" w:rsidRPr="005D5420">
        <w:rPr>
          <w:rFonts w:ascii="GHEA Grapalat" w:hAnsi="GHEA Grapalat"/>
          <w:b/>
          <w:sz w:val="24"/>
          <w:szCs w:val="24"/>
        </w:rPr>
        <w:t>11:00</w:t>
      </w:r>
      <w:r w:rsidR="00A9098A" w:rsidRPr="005D5420">
        <w:rPr>
          <w:rFonts w:ascii="GHEA Grapalat" w:hAnsi="GHEA Grapalat"/>
          <w:b/>
          <w:sz w:val="24"/>
          <w:szCs w:val="24"/>
        </w:rPr>
        <w:t xml:space="preserve"> </w:t>
      </w:r>
      <w:r w:rsidR="00A9098A" w:rsidRPr="00AD29CE">
        <w:rPr>
          <w:rFonts w:ascii="GHEA Grapalat" w:hAnsi="GHEA Grapalat"/>
          <w:sz w:val="24"/>
          <w:szCs w:val="24"/>
        </w:rPr>
        <w:t xml:space="preserve">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rsidR="00A9098A" w:rsidRDefault="00A9098A" w:rsidP="00D35D01">
      <w:pPr>
        <w:widowControl w:val="0"/>
        <w:ind w:firstLine="567"/>
        <w:contextualSpacing/>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rsidR="00A9098A" w:rsidRDefault="00A9098A" w:rsidP="00D35D01">
      <w:pPr>
        <w:widowControl w:val="0"/>
        <w:ind w:firstLine="567"/>
        <w:contextualSpacing/>
        <w:jc w:val="both"/>
        <w:rPr>
          <w:rFonts w:ascii="GHEA Grapalat" w:hAnsi="GHEA Grapalat"/>
        </w:rPr>
      </w:pPr>
      <w:r w:rsidRPr="00AD29CE">
        <w:rPr>
          <w:rFonts w:ascii="GHEA Grapalat" w:hAnsi="GHEA Grapalat"/>
        </w:rPr>
        <w:t xml:space="preserve"> </w:t>
      </w:r>
      <w:proofErr w:type="gramStart"/>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Pr>
          <w:rFonts w:ascii="GHEA Grapalat" w:hAnsi="GHEA Grapalat"/>
        </w:rPr>
        <w:t xml:space="preserve">закупки </w:t>
      </w:r>
      <w:r w:rsidRPr="00AD29CE">
        <w:rPr>
          <w:rFonts w:ascii="GHEA Grapalat" w:hAnsi="GHEA Grapalat"/>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roofErr w:type="gramEnd"/>
    </w:p>
    <w:p w:rsidR="00A9098A" w:rsidRDefault="00A9098A" w:rsidP="00D35D01">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Default="00A9098A" w:rsidP="00D35D01">
      <w:pPr>
        <w:widowControl w:val="0"/>
        <w:tabs>
          <w:tab w:val="left" w:pos="1134"/>
        </w:tabs>
        <w:ind w:firstLine="567"/>
        <w:contextualSpacing/>
        <w:jc w:val="both"/>
        <w:rPr>
          <w:rFonts w:ascii="GHEA Grapalat" w:hAnsi="GHEA Grapalat"/>
        </w:rPr>
      </w:pPr>
      <w:r>
        <w:rPr>
          <w:rFonts w:ascii="GHEA Grapalat" w:hAnsi="GHEA Grapalat"/>
        </w:rPr>
        <w:t>а.</w:t>
      </w:r>
      <w:r>
        <w:rPr>
          <w:rFonts w:ascii="GHEA Grapalat" w:hAnsi="GHEA Grapalat"/>
        </w:rPr>
        <w:tab/>
        <w:t xml:space="preserve">соответствие составления и </w:t>
      </w:r>
      <w:proofErr w:type="gramStart"/>
      <w:r>
        <w:rPr>
          <w:rFonts w:ascii="GHEA Grapalat" w:hAnsi="GHEA Grapalat"/>
        </w:rPr>
        <w:t>подачи</w:t>
      </w:r>
      <w:proofErr w:type="gramEnd"/>
      <w:r>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A9098A" w:rsidRDefault="00A9098A" w:rsidP="00D35D01">
      <w:pPr>
        <w:widowControl w:val="0"/>
        <w:tabs>
          <w:tab w:val="left" w:pos="1134"/>
        </w:tabs>
        <w:ind w:firstLine="567"/>
        <w:contextualSpacing/>
        <w:jc w:val="both"/>
        <w:rPr>
          <w:rFonts w:ascii="GHEA Grapalat" w:hAnsi="GHEA Grapalat"/>
        </w:rPr>
      </w:pPr>
      <w:proofErr w:type="gramStart"/>
      <w:r>
        <w:rPr>
          <w:rFonts w:ascii="GHEA Grapalat" w:hAnsi="GHEA Grapalat"/>
        </w:rPr>
        <w:t>б</w:t>
      </w:r>
      <w:proofErr w:type="gramEnd"/>
      <w:r>
        <w:rPr>
          <w:rFonts w:ascii="GHEA Grapalat" w:hAnsi="GHEA Grapalat"/>
        </w:rPr>
        <w:t>.</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Default="00A9098A" w:rsidP="00D35D01">
      <w:pPr>
        <w:widowControl w:val="0"/>
        <w:tabs>
          <w:tab w:val="left" w:pos="1134"/>
        </w:tabs>
        <w:ind w:firstLine="567"/>
        <w:contextualSpacing/>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D35D01">
      <w:pPr>
        <w:widowControl w:val="0"/>
        <w:tabs>
          <w:tab w:val="left" w:pos="1134"/>
        </w:tabs>
        <w:ind w:firstLine="567"/>
        <w:contextualSpacing/>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D35D01">
      <w:pPr>
        <w:widowControl w:val="0"/>
        <w:ind w:firstLine="567"/>
        <w:contextualSpacing/>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w:t>
      </w:r>
      <w:proofErr w:type="gramStart"/>
      <w:r>
        <w:rPr>
          <w:rFonts w:ascii="GHEA Grapalat" w:hAnsi="GHEA Grapalat"/>
        </w:rPr>
        <w:t>в</w:t>
      </w:r>
      <w:r w:rsidR="00CA7C54">
        <w:rPr>
          <w:rFonts w:ascii="GHEA Grapalat" w:hAnsi="GHEA Grapalat"/>
        </w:rPr>
        <w:t>-</w:t>
      </w:r>
      <w:proofErr w:type="gramEnd"/>
      <w:r w:rsidR="00CA7C54">
        <w:rPr>
          <w:rFonts w:ascii="GHEA Grapalat" w:hAnsi="GHEA Grapalat"/>
        </w:rPr>
        <w:t xml:space="preserve">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6A5597">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6A5597">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D35D01">
      <w:pPr>
        <w:widowControl w:val="0"/>
        <w:ind w:firstLine="567"/>
        <w:contextualSpacing/>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rPr>
          <w:rFonts w:ascii="GHEA Grapalat" w:hAnsi="GHEA Grapalat"/>
        </w:rPr>
        <w:t>,</w:t>
      </w:r>
      <w:proofErr w:type="gramEnd"/>
      <w:r w:rsidRPr="009044F1">
        <w:rPr>
          <w:rFonts w:ascii="GHEA Grapalat" w:hAnsi="GHEA Grapalat"/>
        </w:rPr>
        <w:t xml:space="preserve">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95474D" w:rsidRPr="0095474D">
        <w:rPr>
          <w:rFonts w:ascii="GHEA Grapalat" w:hAnsi="GHEA Grapalat"/>
        </w:rPr>
        <w:t xml:space="preserve"> </w:t>
      </w:r>
      <w:r w:rsidR="0095474D">
        <w:rPr>
          <w:rFonts w:ascii="GHEA Grapalat" w:hAnsi="GHEA Grapalat"/>
        </w:rPr>
        <w:t>и/или обеспечение заявки</w:t>
      </w:r>
      <w:r w:rsidR="00A204B5">
        <w:rPr>
          <w:rFonts w:ascii="GHEA Grapalat" w:hAnsi="GHEA Grapalat"/>
        </w:rPr>
        <w:t>,</w:t>
      </w:r>
      <w:r w:rsidR="0095474D" w:rsidRPr="009044F1">
        <w:rPr>
          <w:rFonts w:ascii="GHEA Grapalat" w:hAnsi="GHEA Grapalat"/>
        </w:rPr>
        <w:t xml:space="preserve"> </w:t>
      </w:r>
      <w:r w:rsidR="00FB13F8">
        <w:rPr>
          <w:rFonts w:ascii="GHEA Grapalat" w:hAnsi="GHEA Grapalat"/>
        </w:rPr>
        <w:t>или</w:t>
      </w:r>
      <w:r w:rsidRPr="009044F1">
        <w:rPr>
          <w:rFonts w:ascii="GHEA Grapalat" w:hAnsi="GHEA Grapalat"/>
        </w:rPr>
        <w:t xml:space="preserve"> те, которые не соответствуют требованиям приглашения.</w:t>
      </w:r>
    </w:p>
    <w:p w:rsidR="00B514E8" w:rsidRPr="009044F1" w:rsidRDefault="00FD2748" w:rsidP="00D35D01">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10221C">
        <w:rPr>
          <w:rFonts w:ascii="GHEA Grapalat" w:hAnsi="GHEA Grapalat"/>
          <w:sz w:val="24"/>
          <w:szCs w:val="24"/>
        </w:rPr>
        <w:t xml:space="preserve">и </w:t>
      </w:r>
      <w:r w:rsidR="00B658CD" w:rsidRPr="003F64C5">
        <w:rPr>
          <w:rFonts w:ascii="GHEA Grapalat" w:hAnsi="GHEA Grapalat"/>
          <w:sz w:val="24"/>
          <w:szCs w:val="24"/>
        </w:rPr>
        <w:t>непризнанны</w:t>
      </w:r>
      <w:r w:rsidR="00B658CD">
        <w:rPr>
          <w:rFonts w:ascii="GHEA Grapalat" w:hAnsi="GHEA Grapalat"/>
          <w:sz w:val="24"/>
          <w:szCs w:val="24"/>
        </w:rPr>
        <w:t xml:space="preserve">х таковыми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rsidR="00096865" w:rsidRPr="00A01157" w:rsidRDefault="00FD2748" w:rsidP="00D35D01">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по курсу</w:t>
      </w:r>
      <w:r w:rsidR="005D5420">
        <w:rPr>
          <w:rFonts w:ascii="GHEA Grapalat" w:hAnsi="GHEA Grapalat"/>
          <w:i w:val="0"/>
          <w:sz w:val="24"/>
          <w:szCs w:val="24"/>
        </w:rPr>
        <w:t>,</w:t>
      </w:r>
      <w:r w:rsidRPr="009044F1">
        <w:rPr>
          <w:rFonts w:ascii="GHEA Grapalat" w:hAnsi="GHEA Grapalat"/>
          <w:i w:val="0"/>
          <w:sz w:val="24"/>
          <w:szCs w:val="24"/>
        </w:rPr>
        <w:t xml:space="preserve"> </w:t>
      </w:r>
      <w:r w:rsidR="005D5420" w:rsidRPr="00E063D7">
        <w:rPr>
          <w:rFonts w:ascii="GHEA Grapalat" w:hAnsi="GHEA Grapalat"/>
          <w:b/>
          <w:i w:val="0"/>
          <w:sz w:val="22"/>
          <w:szCs w:val="22"/>
        </w:rPr>
        <w:t>установленному Центральным банком Армении на момент вскрытия заявок</w:t>
      </w:r>
      <w:r w:rsidR="005D5420">
        <w:rPr>
          <w:rFonts w:ascii="GHEA Grapalat" w:hAnsi="GHEA Grapalat"/>
          <w:b/>
          <w:i w:val="0"/>
          <w:sz w:val="22"/>
          <w:szCs w:val="22"/>
        </w:rPr>
        <w:t>.</w:t>
      </w:r>
    </w:p>
    <w:p w:rsidR="009B6D58" w:rsidRPr="00186559" w:rsidRDefault="00FD2748" w:rsidP="00D35D01">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B24E24">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C87E93">
        <w:rPr>
          <w:rFonts w:ascii="GHEA Grapalat" w:hAnsi="GHEA Grapalat"/>
          <w:sz w:val="24"/>
          <w:szCs w:val="24"/>
        </w:rPr>
        <w:t xml:space="preserve">и </w:t>
      </w:r>
      <w:r w:rsidR="00C87E93" w:rsidRPr="003F64C5">
        <w:rPr>
          <w:rFonts w:ascii="GHEA Grapalat" w:hAnsi="GHEA Grapalat"/>
          <w:sz w:val="24"/>
          <w:szCs w:val="24"/>
        </w:rPr>
        <w:t>непризнанны</w:t>
      </w:r>
      <w:r w:rsidR="00C87E93">
        <w:rPr>
          <w:rFonts w:ascii="GHEA Grapalat" w:hAnsi="GHEA Grapalat"/>
          <w:sz w:val="24"/>
          <w:szCs w:val="24"/>
        </w:rPr>
        <w:t>х таковыми</w:t>
      </w:r>
      <w:r w:rsidR="00A00A1F">
        <w:rPr>
          <w:rFonts w:ascii="GHEA Grapalat" w:hAnsi="GHEA Grapalat"/>
          <w:sz w:val="24"/>
          <w:szCs w:val="24"/>
        </w:rPr>
        <w:t xml:space="preserve"> </w:t>
      </w:r>
      <w:r w:rsidRPr="009044F1">
        <w:rPr>
          <w:rFonts w:ascii="GHEA Grapalat" w:hAnsi="GHEA Grapalat"/>
          <w:sz w:val="24"/>
          <w:szCs w:val="24"/>
        </w:rPr>
        <w:t>участников.</w:t>
      </w:r>
      <w:r w:rsidR="00D87048">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rsidR="009B6D58" w:rsidRPr="009044F1" w:rsidRDefault="009B6D58" w:rsidP="00D35D01">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3594B">
        <w:rPr>
          <w:rFonts w:ascii="GHEA Grapalat" w:hAnsi="GHEA Grapalat"/>
          <w:sz w:val="24"/>
          <w:szCs w:val="24"/>
        </w:rPr>
        <w:t xml:space="preserve">и </w:t>
      </w:r>
      <w:r w:rsidR="00F3594B" w:rsidRPr="003F64C5">
        <w:rPr>
          <w:rFonts w:ascii="GHEA Grapalat" w:hAnsi="GHEA Grapalat"/>
          <w:sz w:val="24"/>
          <w:szCs w:val="24"/>
        </w:rPr>
        <w:t>непризнанны</w:t>
      </w:r>
      <w:r w:rsidR="00F3594B">
        <w:rPr>
          <w:rFonts w:ascii="GHEA Grapalat" w:hAnsi="GHEA Grapalat"/>
          <w:sz w:val="24"/>
          <w:szCs w:val="24"/>
        </w:rPr>
        <w:t>х таковыми</w:t>
      </w:r>
      <w:r w:rsidRPr="009044F1">
        <w:rPr>
          <w:rFonts w:ascii="GHEA Grapalat" w:hAnsi="GHEA Grapalat"/>
          <w:sz w:val="24"/>
          <w:szCs w:val="24"/>
        </w:rPr>
        <w:t xml:space="preserve"> участников, </w:t>
      </w:r>
      <w:r w:rsidR="00D25F3D">
        <w:rPr>
          <w:rFonts w:ascii="GHEA Grapalat" w:hAnsi="GHEA Grapalat"/>
          <w:sz w:val="24"/>
          <w:szCs w:val="24"/>
        </w:rPr>
        <w:t xml:space="preserve">на  </w:t>
      </w:r>
      <w:proofErr w:type="spellStart"/>
      <w:r w:rsidR="00D25F3D">
        <w:rPr>
          <w:rFonts w:ascii="GHEA Grapalat" w:hAnsi="GHEA Grapalat"/>
          <w:sz w:val="24"/>
          <w:szCs w:val="24"/>
        </w:rPr>
        <w:t>заседаниии</w:t>
      </w:r>
      <w:proofErr w:type="spellEnd"/>
      <w:r w:rsidR="00D25F3D">
        <w:rPr>
          <w:rFonts w:ascii="GHEA Grapalat" w:hAnsi="GHEA Grapalat"/>
          <w:sz w:val="24"/>
          <w:szCs w:val="24"/>
        </w:rPr>
        <w:t xml:space="preserve"> комиссии</w:t>
      </w:r>
      <w:r w:rsidR="00D25F3D" w:rsidRPr="009044F1">
        <w:rPr>
          <w:rFonts w:ascii="GHEA Grapalat" w:hAnsi="GHEA Grapalat"/>
          <w:sz w:val="24"/>
          <w:szCs w:val="24"/>
        </w:rPr>
        <w:t xml:space="preserve"> </w:t>
      </w:r>
      <w:r w:rsidR="00D25F3D" w:rsidRPr="00334F26">
        <w:rPr>
          <w:rFonts w:ascii="GHEA Grapalat" w:hAnsi="GHEA Grapalat"/>
          <w:sz w:val="24"/>
          <w:szCs w:val="24"/>
        </w:rPr>
        <w:t>с предложившими равные цены участниками,</w:t>
      </w:r>
      <w:r w:rsidR="00626E63">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032792">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E36CC" w:rsidRPr="00EE36CC">
        <w:rPr>
          <w:rFonts w:ascii="GHEA Grapalat" w:hAnsi="GHEA Grapalat"/>
          <w:sz w:val="24"/>
          <w:szCs w:val="24"/>
        </w:rPr>
        <w:t xml:space="preserve"> </w:t>
      </w:r>
      <w:proofErr w:type="gramStart"/>
      <w:r w:rsidR="00EE36CC" w:rsidRPr="009044F1">
        <w:rPr>
          <w:rFonts w:ascii="GHEA Grapalat" w:hAnsi="GHEA Grapalat"/>
          <w:sz w:val="24"/>
          <w:szCs w:val="24"/>
        </w:rPr>
        <w:t>)п</w:t>
      </w:r>
      <w:proofErr w:type="gramEnd"/>
      <w:r w:rsidR="00EE36CC" w:rsidRPr="009044F1">
        <w:rPr>
          <w:rFonts w:ascii="GHEA Grapalat" w:hAnsi="GHEA Grapalat"/>
          <w:sz w:val="24"/>
          <w:szCs w:val="24"/>
        </w:rPr>
        <w:t>рисутствуют</w:t>
      </w:r>
      <w:r w:rsidR="00EE36CC" w:rsidRPr="00EE36CC">
        <w:rPr>
          <w:rFonts w:ascii="GHEA Grapalat" w:hAnsi="GHEA Grapalat"/>
          <w:sz w:val="24"/>
          <w:szCs w:val="24"/>
        </w:rPr>
        <w:t xml:space="preserve"> </w:t>
      </w:r>
      <w:r w:rsidR="00EE36CC" w:rsidRPr="009044F1">
        <w:rPr>
          <w:rFonts w:ascii="GHEA Grapalat" w:hAnsi="GHEA Grapalat"/>
          <w:sz w:val="24"/>
          <w:szCs w:val="24"/>
        </w:rPr>
        <w:t>на заседании</w:t>
      </w:r>
      <w:r w:rsidRPr="009044F1">
        <w:rPr>
          <w:rFonts w:ascii="GHEA Grapalat" w:hAnsi="GHEA Grapalat"/>
          <w:sz w:val="24"/>
          <w:szCs w:val="24"/>
        </w:rPr>
        <w:t>,</w:t>
      </w:r>
    </w:p>
    <w:p w:rsidR="009B6D58" w:rsidRPr="009044F1" w:rsidRDefault="009B6D58" w:rsidP="00D35D01">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3F1A1C">
        <w:rPr>
          <w:rFonts w:ascii="GHEA Grapalat" w:hAnsi="GHEA Grapalat"/>
          <w:sz w:val="24"/>
          <w:szCs w:val="24"/>
        </w:rPr>
        <w:t xml:space="preserve">представивших равные </w:t>
      </w:r>
      <w:proofErr w:type="spellStart"/>
      <w:r w:rsidR="003F1A1C">
        <w:rPr>
          <w:rFonts w:ascii="GHEA Grapalat" w:hAnsi="GHEA Grapalat"/>
          <w:sz w:val="24"/>
          <w:szCs w:val="24"/>
        </w:rPr>
        <w:t>цены</w:t>
      </w:r>
      <w:r w:rsidRPr="009044F1">
        <w:rPr>
          <w:rFonts w:ascii="GHEA Grapalat" w:hAnsi="GHEA Grapalat"/>
          <w:sz w:val="24"/>
          <w:szCs w:val="24"/>
        </w:rPr>
        <w:t>участников</w:t>
      </w:r>
      <w:proofErr w:type="spellEnd"/>
      <w:r w:rsidRPr="009044F1">
        <w:rPr>
          <w:rFonts w:ascii="GHEA Grapalat" w:hAnsi="GHEA Grapalat"/>
          <w:sz w:val="24"/>
          <w:szCs w:val="24"/>
        </w:rPr>
        <w:t xml:space="preserve"> </w:t>
      </w:r>
      <w:r w:rsidR="00403AA3">
        <w:rPr>
          <w:rFonts w:ascii="GHEA Grapalat" w:hAnsi="GHEA Grapalat"/>
          <w:sz w:val="24"/>
          <w:szCs w:val="24"/>
        </w:rPr>
        <w:t xml:space="preserve">об </w:t>
      </w:r>
      <w:r w:rsidR="00403AA3" w:rsidRPr="00C87FA4">
        <w:rPr>
          <w:rFonts w:ascii="GHEA Grapalat" w:hAnsi="GHEA Grapalat"/>
          <w:sz w:val="24"/>
          <w:szCs w:val="24"/>
        </w:rPr>
        <w:t>условия</w:t>
      </w:r>
      <w:r w:rsidR="00403AA3">
        <w:rPr>
          <w:rFonts w:ascii="GHEA Grapalat" w:hAnsi="GHEA Grapalat"/>
          <w:sz w:val="24"/>
          <w:szCs w:val="24"/>
        </w:rPr>
        <w:t>х</w:t>
      </w:r>
      <w:r w:rsidR="00403AA3" w:rsidRPr="00C87FA4">
        <w:rPr>
          <w:rFonts w:ascii="GHEA Grapalat" w:hAnsi="GHEA Grapalat"/>
          <w:sz w:val="24"/>
          <w:szCs w:val="24"/>
        </w:rPr>
        <w:t>, продолжительност</w:t>
      </w:r>
      <w:r w:rsidR="00403AA3">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D35D01">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D35D01">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EB2798">
        <w:rPr>
          <w:rFonts w:ascii="GHEA Grapalat" w:hAnsi="GHEA Grapalat"/>
          <w:sz w:val="24"/>
          <w:szCs w:val="24"/>
        </w:rPr>
        <w:t>другого</w:t>
      </w:r>
      <w:r w:rsidRPr="009044F1">
        <w:rPr>
          <w:rFonts w:ascii="GHEA Grapalat" w:hAnsi="GHEA Grapalat"/>
          <w:sz w:val="24"/>
          <w:szCs w:val="24"/>
        </w:rPr>
        <w:t xml:space="preserve"> </w:t>
      </w:r>
      <w:r w:rsidR="00EB2798" w:rsidRPr="009044F1">
        <w:rPr>
          <w:rFonts w:ascii="GHEA Grapalat" w:hAnsi="GHEA Grapalat"/>
          <w:sz w:val="24"/>
          <w:szCs w:val="24"/>
        </w:rPr>
        <w:t>участник</w:t>
      </w:r>
      <w:r w:rsidR="00EB2798">
        <w:rPr>
          <w:rFonts w:ascii="GHEA Grapalat" w:hAnsi="GHEA Grapalat"/>
          <w:sz w:val="24"/>
          <w:szCs w:val="24"/>
        </w:rPr>
        <w:t>а</w:t>
      </w:r>
      <w:r w:rsidRPr="009044F1">
        <w:rPr>
          <w:rFonts w:ascii="GHEA Grapalat" w:hAnsi="GHEA Grapalat"/>
          <w:sz w:val="24"/>
          <w:szCs w:val="24"/>
        </w:rPr>
        <w:t xml:space="preserve">, и до </w:t>
      </w:r>
      <w:proofErr w:type="gramStart"/>
      <w:r w:rsidRPr="009044F1">
        <w:rPr>
          <w:rFonts w:ascii="GHEA Grapalat" w:hAnsi="GHEA Grapalat"/>
          <w:sz w:val="24"/>
          <w:szCs w:val="24"/>
        </w:rPr>
        <w:t>истечения</w:t>
      </w:r>
      <w:proofErr w:type="gramEnd"/>
      <w:r w:rsidRPr="009044F1">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9B6D58" w:rsidRPr="009044F1" w:rsidRDefault="009B6D58" w:rsidP="00D35D01">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031E6A">
        <w:rPr>
          <w:rFonts w:ascii="GHEA Grapalat" w:hAnsi="GHEA Grapalat"/>
          <w:sz w:val="24"/>
          <w:szCs w:val="24"/>
        </w:rPr>
        <w:t xml:space="preserve">и </w:t>
      </w:r>
      <w:r w:rsidR="006F1D13" w:rsidRPr="003F64C5">
        <w:rPr>
          <w:rFonts w:ascii="GHEA Grapalat" w:hAnsi="GHEA Grapalat"/>
          <w:sz w:val="24"/>
          <w:szCs w:val="24"/>
        </w:rPr>
        <w:t>непризнанны</w:t>
      </w:r>
      <w:r w:rsidR="006F1D13">
        <w:rPr>
          <w:rFonts w:ascii="GHEA Grapalat" w:hAnsi="GHEA Grapalat"/>
          <w:sz w:val="24"/>
          <w:szCs w:val="24"/>
        </w:rPr>
        <w:t>е таковыми</w:t>
      </w:r>
      <w:r w:rsidR="006F1D13" w:rsidRPr="009044F1">
        <w:rPr>
          <w:rFonts w:ascii="GHEA Grapalat" w:hAnsi="GHEA Grapalat"/>
          <w:sz w:val="24"/>
          <w:szCs w:val="24"/>
        </w:rPr>
        <w:t xml:space="preserve"> </w:t>
      </w:r>
      <w:r w:rsidRPr="009044F1">
        <w:rPr>
          <w:rFonts w:ascii="GHEA Grapalat" w:hAnsi="GHEA Grapalat"/>
          <w:sz w:val="24"/>
          <w:szCs w:val="24"/>
        </w:rPr>
        <w:t>участники</w:t>
      </w:r>
      <w:r w:rsidR="006F77BF">
        <w:rPr>
          <w:rFonts w:ascii="GHEA Grapalat" w:hAnsi="GHEA Grapalat"/>
          <w:sz w:val="24"/>
          <w:szCs w:val="24"/>
        </w:rPr>
        <w:t xml:space="preserve">. </w:t>
      </w:r>
      <w:r w:rsidR="006F77BF"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6F77BF">
        <w:rPr>
          <w:rFonts w:ascii="GHEA Grapalat" w:hAnsi="GHEA Grapalat"/>
          <w:sz w:val="24"/>
          <w:szCs w:val="24"/>
        </w:rPr>
        <w:t>.</w:t>
      </w:r>
    </w:p>
    <w:p w:rsidR="00E87147" w:rsidRDefault="00E87147" w:rsidP="00D35D01">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8.7</w:t>
      </w:r>
      <w:proofErr w:type="gramStart"/>
      <w:r>
        <w:rPr>
          <w:rFonts w:ascii="GHEA Grapalat" w:hAnsi="GHEA Grapalat"/>
          <w:sz w:val="24"/>
          <w:szCs w:val="24"/>
        </w:rPr>
        <w:t xml:space="preserve"> </w:t>
      </w:r>
      <w:r w:rsidRPr="009775E8">
        <w:rPr>
          <w:rFonts w:ascii="GHEA Grapalat" w:hAnsi="GHEA Grapalat"/>
          <w:sz w:val="24"/>
          <w:szCs w:val="24"/>
        </w:rPr>
        <w:t>Е</w:t>
      </w:r>
      <w:proofErr w:type="gramEnd"/>
      <w:r w:rsidRPr="009775E8">
        <w:rPr>
          <w:rFonts w:ascii="GHEA Grapalat" w:hAnsi="GHEA Grapalat"/>
          <w:sz w:val="24"/>
          <w:szCs w:val="24"/>
        </w:rPr>
        <w:t xml:space="preserve">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9775E8">
        <w:rPr>
          <w:rFonts w:ascii="GHEA Grapalat" w:hAnsi="GHEA Grapalat"/>
          <w:sz w:val="24"/>
          <w:szCs w:val="24"/>
        </w:rPr>
        <w:t>предусмотрения</w:t>
      </w:r>
      <w:proofErr w:type="spellEnd"/>
      <w:r w:rsidRPr="009775E8">
        <w:rPr>
          <w:rFonts w:ascii="GHEA Grapalat" w:hAnsi="GHEA Grapalat"/>
          <w:sz w:val="24"/>
          <w:szCs w:val="24"/>
        </w:rPr>
        <w:t xml:space="preserve">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w:t>
      </w:r>
      <w:proofErr w:type="spellStart"/>
      <w:r w:rsidRPr="002F249D">
        <w:rPr>
          <w:rFonts w:ascii="GHEA Grapalat" w:hAnsi="GHEA Grapalat"/>
          <w:sz w:val="24"/>
          <w:szCs w:val="24"/>
        </w:rPr>
        <w:t>предусматриванием</w:t>
      </w:r>
      <w:proofErr w:type="spellEnd"/>
      <w:r w:rsidRPr="002F249D">
        <w:rPr>
          <w:rFonts w:ascii="GHEA Grapalat" w:hAnsi="GHEA Grapalat"/>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E87147" w:rsidRPr="009044F1" w:rsidRDefault="00E87147" w:rsidP="00D35D01">
      <w:pPr>
        <w:pStyle w:val="norm"/>
        <w:widowControl w:val="0"/>
        <w:tabs>
          <w:tab w:val="left" w:pos="1134"/>
        </w:tabs>
        <w:spacing w:line="240" w:lineRule="auto"/>
        <w:ind w:firstLine="567"/>
        <w:contextualSpacing/>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AD2081" w:rsidRDefault="00A150A9" w:rsidP="00D35D01">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57264D">
        <w:rPr>
          <w:rFonts w:ascii="GHEA Grapalat" w:hAnsi="GHEA Grapalat"/>
          <w:sz w:val="24"/>
          <w:szCs w:val="24"/>
        </w:rPr>
        <w:t xml:space="preserve">то </w:t>
      </w:r>
      <w:r w:rsidRPr="009044F1">
        <w:rPr>
          <w:rFonts w:ascii="GHEA Grapalat" w:hAnsi="GHEA Grapalat"/>
          <w:sz w:val="24"/>
          <w:szCs w:val="24"/>
        </w:rPr>
        <w:t>секретарь комиссии в тот же день</w:t>
      </w:r>
      <w:r w:rsidR="007A34A6" w:rsidRPr="00D3436F">
        <w:rPr>
          <w:rFonts w:ascii="GHEA Grapalat" w:hAnsi="GHEA Grapalat"/>
          <w:sz w:val="24"/>
          <w:szCs w:val="24"/>
        </w:rPr>
        <w:t xml:space="preserve"> </w:t>
      </w:r>
      <w:r w:rsidR="0057264D">
        <w:rPr>
          <w:rFonts w:ascii="GHEA Grapalat" w:hAnsi="GHEA Grapalat"/>
        </w:rPr>
        <w:t>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3C8A" w:rsidP="00D35D01">
      <w:pPr>
        <w:pStyle w:val="norm"/>
        <w:widowControl w:val="0"/>
        <w:tabs>
          <w:tab w:val="left" w:pos="1134"/>
        </w:tabs>
        <w:spacing w:line="240" w:lineRule="auto"/>
        <w:ind w:firstLine="567"/>
        <w:contextualSpacing/>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D35D01">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E46770" w:rsidRDefault="00A150A9" w:rsidP="00D35D01">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E46770"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E46770" w:rsidRPr="00B6749E" w:rsidDel="00A5199D">
        <w:rPr>
          <w:rFonts w:ascii="GHEA Grapalat" w:hAnsi="GHEA Grapalat"/>
          <w:sz w:val="24"/>
          <w:szCs w:val="24"/>
        </w:rPr>
        <w:t xml:space="preserve"> </w:t>
      </w:r>
      <w:r w:rsidR="00E46770"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w:t>
      </w:r>
      <w:proofErr w:type="gramStart"/>
      <w:r w:rsidR="00E46770" w:rsidRPr="00B6749E">
        <w:rPr>
          <w:rFonts w:ascii="GHEA Grapalat" w:hAnsi="GHEA Grapalat"/>
          <w:sz w:val="24"/>
          <w:szCs w:val="24"/>
        </w:rPr>
        <w:t>ю(</w:t>
      </w:r>
      <w:proofErr w:type="gramEnd"/>
      <w:r w:rsidR="00E46770" w:rsidRPr="00B6749E">
        <w:rPr>
          <w:rFonts w:ascii="GHEA Grapalat" w:hAnsi="GHEA Grapalat"/>
          <w:sz w:val="24"/>
          <w:szCs w:val="24"/>
        </w:rPr>
        <w:t>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70652" w:rsidRDefault="00A150A9" w:rsidP="00D35D01">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D35D01">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 xml:space="preserve">.Не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D35D01">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987FFB">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D35D01">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BB2C46">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D35D01">
      <w:pPr>
        <w:widowControl w:val="0"/>
        <w:tabs>
          <w:tab w:val="left" w:pos="1276"/>
        </w:tabs>
        <w:ind w:firstLine="567"/>
        <w:contextualSpacing/>
        <w:jc w:val="both"/>
        <w:rPr>
          <w:rFonts w:ascii="GHEA Grapalat" w:hAnsi="GHEA Grapalat"/>
        </w:rPr>
      </w:pPr>
      <w:r w:rsidRPr="009044F1">
        <w:rPr>
          <w:rFonts w:ascii="GHEA Grapalat" w:hAnsi="GHEA Grapalat"/>
        </w:rPr>
        <w:t>8.</w:t>
      </w:r>
      <w:r w:rsidR="005B6DCF">
        <w:rPr>
          <w:rFonts w:ascii="GHEA Grapalat" w:hAnsi="GHEA Grapalat"/>
          <w:lang w:val="hy-AM"/>
        </w:rPr>
        <w:t>1</w:t>
      </w:r>
      <w:r w:rsidR="00937687">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BD06DB" w:rsidRPr="00551FD6">
        <w:rPr>
          <w:rFonts w:ascii="GHEA Grapalat" w:hAnsi="GHEA Grapalat"/>
        </w:rPr>
        <w:t xml:space="preserve">В случае выявления </w:t>
      </w:r>
      <w:r w:rsidR="00BD06DB" w:rsidRPr="00681C1F">
        <w:rPr>
          <w:rFonts w:ascii="GHEA Grapalat" w:hAnsi="GHEA Grapalat"/>
          <w:color w:val="000000" w:themeColor="text1"/>
        </w:rPr>
        <w:t xml:space="preserve">оснований, предусмотренных пунктом 6 части 1 статьи 6 Закона, </w:t>
      </w:r>
      <w:r w:rsidR="00BD06DB"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BD06DB" w:rsidRPr="00570BBD">
        <w:t xml:space="preserve"> </w:t>
      </w:r>
      <w:r w:rsidR="00BD06DB" w:rsidRPr="00551FD6">
        <w:rPr>
          <w:rFonts w:ascii="GHEA Grapalat" w:hAnsi="GHEA Grapalat"/>
        </w:rPr>
        <w:t xml:space="preserve">При этом указанное в настоящем пункте решение руководитель заказчика выносит </w:t>
      </w:r>
      <w:r w:rsidR="00BD06DB">
        <w:rPr>
          <w:rFonts w:ascii="GHEA Grapalat" w:hAnsi="GHEA Grapalat"/>
        </w:rPr>
        <w:t xml:space="preserve">на десятый </w:t>
      </w:r>
      <w:proofErr w:type="gramStart"/>
      <w:r w:rsidR="00BD06DB">
        <w:rPr>
          <w:rFonts w:ascii="GHEA Grapalat" w:hAnsi="GHEA Grapalat"/>
        </w:rPr>
        <w:t>день</w:t>
      </w:r>
      <w:proofErr w:type="gramEnd"/>
      <w:r w:rsidR="00BD06DB" w:rsidRPr="00551FD6">
        <w:rPr>
          <w:rFonts w:ascii="GHEA Grapalat" w:hAnsi="GHEA Grapalat"/>
        </w:rPr>
        <w:t xml:space="preserve"> следующи</w:t>
      </w:r>
      <w:r w:rsidR="00BD06DB">
        <w:rPr>
          <w:rFonts w:ascii="GHEA Grapalat" w:hAnsi="GHEA Grapalat"/>
        </w:rPr>
        <w:t>й</w:t>
      </w:r>
      <w:r w:rsidR="00BD06DB" w:rsidRPr="00551FD6">
        <w:rPr>
          <w:rFonts w:ascii="GHEA Grapalat" w:hAnsi="GHEA Grapalat"/>
        </w:rPr>
        <w:t xml:space="preserve"> за </w:t>
      </w:r>
      <w:r w:rsidR="00BD06DB">
        <w:rPr>
          <w:rFonts w:ascii="GHEA Grapalat" w:hAnsi="GHEA Grapalat"/>
        </w:rPr>
        <w:t>д</w:t>
      </w:r>
      <w:r w:rsidR="00BD06DB" w:rsidRPr="00551FD6">
        <w:rPr>
          <w:rFonts w:ascii="GHEA Grapalat" w:hAnsi="GHEA Grapalat"/>
        </w:rPr>
        <w:t>нем объявления процедуры закуп</w:t>
      </w:r>
      <w:r w:rsidR="00BD06DB">
        <w:rPr>
          <w:rFonts w:ascii="GHEA Grapalat" w:hAnsi="GHEA Grapalat"/>
        </w:rPr>
        <w:t>ки</w:t>
      </w:r>
      <w:r w:rsidR="00BD06DB" w:rsidRPr="00551FD6">
        <w:rPr>
          <w:rFonts w:ascii="GHEA Grapalat" w:hAnsi="GHEA Grapalat"/>
        </w:rPr>
        <w:t xml:space="preserve"> несостоявшейся или опубликования объявления о заключенном договоре</w:t>
      </w:r>
      <w:r w:rsidR="00BD06DB">
        <w:rPr>
          <w:rFonts w:ascii="GHEA Grapalat" w:hAnsi="GHEA Grapalat"/>
        </w:rPr>
        <w:t>,</w:t>
      </w:r>
      <w:r w:rsidR="00BD06DB" w:rsidRPr="00551FD6">
        <w:rPr>
          <w:rFonts w:ascii="GHEA Grapalat" w:hAnsi="GHEA Grapalat"/>
        </w:rPr>
        <w:t xml:space="preserve"> или опубликования объявления</w:t>
      </w:r>
      <w:r w:rsidR="00BD06DB">
        <w:rPr>
          <w:rFonts w:ascii="GHEA Grapalat" w:hAnsi="GHEA Grapalat"/>
        </w:rPr>
        <w:t xml:space="preserve"> (уведомления)</w:t>
      </w:r>
      <w:r w:rsidR="00BD06DB" w:rsidRPr="00551FD6">
        <w:rPr>
          <w:rFonts w:ascii="GHEA Grapalat" w:hAnsi="GHEA Grapalat"/>
        </w:rPr>
        <w:t xml:space="preserve"> о расторжении договора в одностороннем порядке</w:t>
      </w:r>
      <w:r w:rsidR="00BD06DB">
        <w:rPr>
          <w:rFonts w:ascii="GHEA Grapalat" w:hAnsi="GHEA Grapalat"/>
        </w:rPr>
        <w:t xml:space="preserve">. </w:t>
      </w:r>
      <w:r w:rsidR="00BD06DB"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BD06DB">
        <w:rPr>
          <w:rFonts w:ascii="GHEA Grapalat" w:hAnsi="GHEA Grapalat"/>
        </w:rPr>
        <w:t xml:space="preserve">. </w:t>
      </w:r>
      <w:proofErr w:type="gramStart"/>
      <w:r w:rsidR="00BD06DB"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BD06DB">
        <w:rPr>
          <w:rFonts w:ascii="GHEA Grapalat" w:hAnsi="GHEA Grapalat"/>
        </w:rPr>
        <w:t>на пятый</w:t>
      </w:r>
      <w:r w:rsidR="00BD06DB" w:rsidRPr="00AA7DF7">
        <w:rPr>
          <w:rFonts w:ascii="GHEA Grapalat" w:hAnsi="GHEA Grapalat"/>
        </w:rPr>
        <w:t xml:space="preserve"> д</w:t>
      </w:r>
      <w:r w:rsidR="00BD06DB">
        <w:rPr>
          <w:rFonts w:ascii="GHEA Grapalat" w:hAnsi="GHEA Grapalat"/>
        </w:rPr>
        <w:t>е</w:t>
      </w:r>
      <w:r w:rsidR="00BD06DB" w:rsidRPr="00AA7DF7">
        <w:rPr>
          <w:rFonts w:ascii="GHEA Grapalat" w:hAnsi="GHEA Grapalat"/>
        </w:rPr>
        <w:t>н</w:t>
      </w:r>
      <w:r w:rsidR="00BD06DB">
        <w:rPr>
          <w:rFonts w:ascii="GHEA Grapalat" w:hAnsi="GHEA Grapalat"/>
        </w:rPr>
        <w:t>ь, следующий</w:t>
      </w:r>
      <w:r w:rsidR="00BD06DB"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BD06DB">
        <w:rPr>
          <w:rFonts w:ascii="GHEA Grapalat" w:hAnsi="GHEA Grapalat"/>
        </w:rPr>
        <w:t xml:space="preserve">обжаловании </w:t>
      </w:r>
      <w:r w:rsidR="00BD06DB" w:rsidRPr="00AA7DF7">
        <w:rPr>
          <w:rFonts w:ascii="GHEA Grapalat" w:hAnsi="GHEA Grapalat"/>
        </w:rPr>
        <w:t>решения участником по состоянию на сороковой день после получения решения</w:t>
      </w:r>
      <w:r w:rsidR="00BD06DB">
        <w:rPr>
          <w:rFonts w:ascii="GHEA Grapalat" w:hAnsi="GHEA Grapalat"/>
        </w:rPr>
        <w:t xml:space="preserve"> </w:t>
      </w:r>
      <w:r w:rsidR="00BD06DB" w:rsidRPr="00AA7DF7">
        <w:rPr>
          <w:rFonts w:ascii="GHEA Grapalat" w:hAnsi="GHEA Grapalat"/>
        </w:rPr>
        <w:t>-</w:t>
      </w:r>
      <w:r w:rsidR="00BD06DB">
        <w:rPr>
          <w:rFonts w:ascii="GHEA Grapalat" w:hAnsi="GHEA Grapalat"/>
        </w:rPr>
        <w:t xml:space="preserve"> на пятый день</w:t>
      </w:r>
      <w:r w:rsidR="00BD06DB" w:rsidRPr="00AA7DF7">
        <w:rPr>
          <w:rFonts w:ascii="GHEA Grapalat" w:hAnsi="GHEA Grapalat"/>
        </w:rPr>
        <w:t>, следующ</w:t>
      </w:r>
      <w:r w:rsidR="00BD06DB">
        <w:rPr>
          <w:rFonts w:ascii="GHEA Grapalat" w:hAnsi="GHEA Grapalat"/>
        </w:rPr>
        <w:t>ий</w:t>
      </w:r>
      <w:r w:rsidR="00BD06DB" w:rsidRPr="00AA7DF7">
        <w:rPr>
          <w:rFonts w:ascii="GHEA Grapalat" w:hAnsi="GHEA Grapalat"/>
        </w:rPr>
        <w:t xml:space="preserve"> за днем вступления в силу заключительного судебного акта по данному</w:t>
      </w:r>
      <w:r w:rsidR="00BD06DB">
        <w:rPr>
          <w:rFonts w:ascii="GHEA Grapalat" w:hAnsi="GHEA Grapalat"/>
        </w:rPr>
        <w:t xml:space="preserve"> судебному</w:t>
      </w:r>
      <w:proofErr w:type="gramEnd"/>
      <w:r w:rsidR="00BD06DB">
        <w:rPr>
          <w:rFonts w:ascii="GHEA Grapalat" w:hAnsi="GHEA Grapalat"/>
        </w:rPr>
        <w:t xml:space="preserve"> делу,</w:t>
      </w:r>
      <w:r w:rsidR="00BD06DB" w:rsidRPr="00570BBD">
        <w:t xml:space="preserve"> </w:t>
      </w:r>
      <w:r w:rsidR="00BD06DB" w:rsidRPr="006F0326">
        <w:rPr>
          <w:rFonts w:ascii="GHEA Grapalat" w:hAnsi="GHEA Grapalat"/>
        </w:rPr>
        <w:t>если по результатам судебного разбирательства возможность исполнения решения не исчезла</w:t>
      </w:r>
      <w:r w:rsidR="00BD06DB">
        <w:rPr>
          <w:rFonts w:ascii="GHEA Grapalat" w:hAnsi="GHEA Grapalat"/>
        </w:rPr>
        <w:t>.</w:t>
      </w:r>
    </w:p>
    <w:p w:rsidR="006D55DC" w:rsidRPr="006D55DC" w:rsidRDefault="00392E38" w:rsidP="00D35D01">
      <w:pPr>
        <w:widowControl w:val="0"/>
        <w:tabs>
          <w:tab w:val="left" w:pos="1276"/>
        </w:tabs>
        <w:contextualSpacing/>
        <w:rPr>
          <w:rFonts w:ascii="GHEA Grapalat" w:hAnsi="GHEA Grapalat"/>
        </w:rPr>
      </w:pPr>
      <w:r>
        <w:rPr>
          <w:rFonts w:ascii="GHEA Grapalat" w:hAnsi="GHEA Grapalat"/>
        </w:rPr>
        <w:t>Е</w:t>
      </w:r>
      <w:r w:rsidR="006D55DC" w:rsidRPr="006D55DC">
        <w:rPr>
          <w:rFonts w:ascii="GHEA Grapalat" w:hAnsi="GHEA Grapalat"/>
        </w:rPr>
        <w:t>сли:</w:t>
      </w:r>
    </w:p>
    <w:p w:rsidR="006D55DC" w:rsidRPr="006D55DC" w:rsidRDefault="006D55DC" w:rsidP="00D35D01">
      <w:pPr>
        <w:pStyle w:val="aff"/>
        <w:widowControl w:val="0"/>
        <w:numPr>
          <w:ilvl w:val="0"/>
          <w:numId w:val="31"/>
        </w:numPr>
        <w:ind w:left="0" w:firstLine="284"/>
        <w:contextualSpacing/>
        <w:jc w:val="both"/>
        <w:rPr>
          <w:rFonts w:ascii="GHEA Grapalat" w:hAnsi="GHEA Grapalat"/>
        </w:rPr>
      </w:pPr>
      <w:r w:rsidRPr="006D55DC">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6D55DC" w:rsidRPr="006D55DC" w:rsidRDefault="006D55DC" w:rsidP="00D35D01">
      <w:pPr>
        <w:pStyle w:val="aff"/>
        <w:widowControl w:val="0"/>
        <w:numPr>
          <w:ilvl w:val="0"/>
          <w:numId w:val="31"/>
        </w:numPr>
        <w:ind w:left="0" w:firstLine="284"/>
        <w:contextualSpacing/>
        <w:jc w:val="both"/>
        <w:rPr>
          <w:rFonts w:ascii="GHEA Grapalat" w:hAnsi="GHEA Grapalat"/>
        </w:rPr>
      </w:pPr>
      <w:proofErr w:type="gramStart"/>
      <w:r w:rsidRPr="006D55DC">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roofErr w:type="gramEnd"/>
    </w:p>
    <w:p w:rsidR="006D55DC" w:rsidRPr="0087724F" w:rsidRDefault="00C61E94" w:rsidP="00D35D01">
      <w:pPr>
        <w:widowControl w:val="0"/>
        <w:tabs>
          <w:tab w:val="left" w:pos="1276"/>
        </w:tabs>
        <w:ind w:firstLine="567"/>
        <w:contextualSpacing/>
        <w:jc w:val="both"/>
        <w:rPr>
          <w:rFonts w:ascii="GHEA Grapalat" w:hAnsi="GHEA Grapalat"/>
        </w:rPr>
      </w:pPr>
      <w:r w:rsidRPr="0087724F">
        <w:rPr>
          <w:rFonts w:ascii="GHEA Grapalat" w:hAnsi="GHEA Grapalat" w:cs="Sylfaen"/>
        </w:rPr>
        <w:t xml:space="preserve">     </w:t>
      </w:r>
      <w:r w:rsidRPr="0087724F">
        <w:rPr>
          <w:rFonts w:ascii="GHEA Grapalat" w:hAnsi="GHEA Grapalat" w:cs="Sylfaen" w:hint="eastAsia"/>
        </w:rPr>
        <w:t>При</w:t>
      </w:r>
      <w:r w:rsidRPr="0087724F">
        <w:rPr>
          <w:rFonts w:ascii="GHEA Grapalat" w:hAnsi="GHEA Grapalat" w:cs="Sylfaen"/>
        </w:rPr>
        <w:t xml:space="preserve"> </w:t>
      </w:r>
      <w:r w:rsidRPr="0087724F">
        <w:rPr>
          <w:rFonts w:ascii="GHEA Grapalat" w:hAnsi="GHEA Grapalat" w:cs="Sylfaen" w:hint="eastAsia"/>
        </w:rPr>
        <w:t>этом</w:t>
      </w:r>
      <w:proofErr w:type="gramStart"/>
      <w:r w:rsidRPr="0087724F">
        <w:rPr>
          <w:rFonts w:ascii="GHEA Grapalat" w:hAnsi="GHEA Grapalat" w:cs="Sylfaen"/>
        </w:rPr>
        <w:t>,</w:t>
      </w:r>
      <w:proofErr w:type="gramEnd"/>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заявление</w:t>
      </w:r>
      <w:r w:rsidRPr="0087724F">
        <w:rPr>
          <w:rFonts w:ascii="GHEA Grapalat" w:hAnsi="GHEA Grapalat" w:cs="Sylfaen"/>
        </w:rPr>
        <w:t>-</w:t>
      </w:r>
      <w:r w:rsidRPr="0087724F">
        <w:rPr>
          <w:rFonts w:ascii="GHEA Grapalat" w:hAnsi="GHEA Grapalat" w:cs="Sylfaen" w:hint="eastAsia"/>
        </w:rPr>
        <w:t>объявление</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праве</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участие</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квалифицируется</w:t>
      </w:r>
      <w:r w:rsidRPr="0087724F">
        <w:rPr>
          <w:rFonts w:ascii="GHEA Grapalat" w:hAnsi="GHEA Grapalat" w:cs="Sylfaen"/>
        </w:rPr>
        <w:t xml:space="preserve"> </w:t>
      </w:r>
      <w:r w:rsidRPr="0087724F">
        <w:rPr>
          <w:rFonts w:ascii="GHEA Grapalat" w:hAnsi="GHEA Grapalat" w:cs="Sylfaen" w:hint="eastAsia"/>
        </w:rPr>
        <w:t>как</w:t>
      </w:r>
      <w:r w:rsidRPr="0087724F">
        <w:rPr>
          <w:rFonts w:ascii="GHEA Grapalat" w:hAnsi="GHEA Grapalat" w:cs="Sylfaen"/>
        </w:rPr>
        <w:t xml:space="preserve"> </w:t>
      </w:r>
      <w:r w:rsidRPr="0087724F">
        <w:rPr>
          <w:rFonts w:ascii="GHEA Grapalat" w:hAnsi="GHEA Grapalat" w:cs="Sylfaen" w:hint="eastAsia"/>
        </w:rPr>
        <w:t>несоответствующее</w:t>
      </w:r>
      <w:r w:rsidRPr="0087724F">
        <w:rPr>
          <w:rFonts w:ascii="GHEA Grapalat" w:hAnsi="GHEA Grapalat" w:cs="Sylfaen"/>
        </w:rPr>
        <w:t xml:space="preserve"> </w:t>
      </w:r>
      <w:r w:rsidRPr="0087724F">
        <w:rPr>
          <w:rFonts w:ascii="GHEA Grapalat" w:hAnsi="GHEA Grapalat" w:cs="Sylfaen" w:hint="eastAsia"/>
        </w:rPr>
        <w:t>действительности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предусмотренные</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документы</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том</w:t>
      </w:r>
      <w:r w:rsidRPr="0087724F">
        <w:rPr>
          <w:rFonts w:ascii="GHEA Grapalat" w:hAnsi="GHEA Grapalat" w:cs="Sylfaen"/>
        </w:rPr>
        <w:t xml:space="preserve"> </w:t>
      </w:r>
      <w:r w:rsidRPr="0087724F">
        <w:rPr>
          <w:rFonts w:ascii="GHEA Grapalat" w:hAnsi="GHEA Grapalat" w:cs="Sylfaen" w:hint="eastAsia"/>
        </w:rPr>
        <w:t>числе</w:t>
      </w:r>
      <w:r w:rsidRPr="0087724F">
        <w:rPr>
          <w:rFonts w:ascii="GHEA Grapalat" w:hAnsi="GHEA Grapalat" w:cs="Sylfaen"/>
        </w:rPr>
        <w:t xml:space="preserve"> </w:t>
      </w:r>
      <w:r w:rsidRPr="0087724F">
        <w:rPr>
          <w:rFonts w:ascii="GHEA Grapalat" w:hAnsi="GHEA Grapalat" w:cs="Sylfaen" w:hint="eastAsia"/>
        </w:rPr>
        <w:t>подлежащие</w:t>
      </w:r>
      <w:r w:rsidRPr="0087724F">
        <w:rPr>
          <w:rFonts w:ascii="GHEA Grapalat" w:hAnsi="GHEA Grapalat" w:cs="Sylfaen"/>
        </w:rPr>
        <w:t xml:space="preserve"> </w:t>
      </w:r>
      <w:r w:rsidRPr="0087724F">
        <w:rPr>
          <w:rFonts w:ascii="GHEA Grapalat" w:hAnsi="GHEA Grapalat" w:cs="Sylfaen" w:hint="eastAsia"/>
        </w:rPr>
        <w:t>исправлению</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порядке</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сроки</w:t>
      </w:r>
      <w:r w:rsidRPr="0087724F">
        <w:rPr>
          <w:rFonts w:ascii="GHEA Grapalat" w:hAnsi="GHEA Grapalat" w:cs="Sylfaen"/>
        </w:rPr>
        <w:t xml:space="preserve">, </w:t>
      </w:r>
      <w:r w:rsidRPr="0087724F">
        <w:rPr>
          <w:rFonts w:ascii="GHEA Grapalat" w:hAnsi="GHEA Grapalat" w:cs="Sylfaen" w:hint="eastAsia"/>
        </w:rPr>
        <w:t>установленные</w:t>
      </w:r>
      <w:r w:rsidRPr="0087724F">
        <w:rPr>
          <w:rFonts w:ascii="GHEA Grapalat" w:hAnsi="GHEA Grapalat" w:cs="Sylfaen"/>
        </w:rPr>
        <w:t xml:space="preserve"> </w:t>
      </w:r>
      <w:r w:rsidRPr="0087724F">
        <w:rPr>
          <w:rFonts w:ascii="GHEA Grapalat" w:hAnsi="GHEA Grapalat" w:cs="Sylfaen" w:hint="eastAsia"/>
        </w:rPr>
        <w:t>настоящим</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отобранный</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процедура</w:t>
      </w:r>
      <w:r w:rsidRPr="0087724F">
        <w:rPr>
          <w:rFonts w:ascii="GHEA Grapalat" w:hAnsi="GHEA Grapalat" w:cs="Sylfaen"/>
        </w:rPr>
        <w:t xml:space="preserve"> </w:t>
      </w:r>
      <w:r w:rsidRPr="0087724F">
        <w:rPr>
          <w:rFonts w:ascii="GHEA Grapalat" w:hAnsi="GHEA Grapalat" w:cs="Sylfaen" w:hint="eastAsia"/>
        </w:rPr>
        <w:t>организована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соответствии</w:t>
      </w:r>
      <w:r w:rsidRPr="0087724F">
        <w:rPr>
          <w:rFonts w:ascii="GHEA Grapalat" w:hAnsi="GHEA Grapalat" w:cs="Sylfaen"/>
        </w:rPr>
        <w:t xml:space="preserve"> </w:t>
      </w:r>
      <w:r w:rsidRPr="0087724F">
        <w:rPr>
          <w:rFonts w:ascii="GHEA Grapalat" w:hAnsi="GHEA Grapalat" w:cs="Sylfaen" w:hint="eastAsia"/>
        </w:rPr>
        <w:t>с</w:t>
      </w:r>
      <w:r w:rsidRPr="0087724F">
        <w:rPr>
          <w:rFonts w:ascii="GHEA Grapalat" w:hAnsi="GHEA Grapalat" w:cs="Sylfaen"/>
        </w:rPr>
        <w:t xml:space="preserve"> </w:t>
      </w:r>
      <w:r w:rsidRPr="0087724F">
        <w:rPr>
          <w:rFonts w:ascii="GHEA Grapalat" w:hAnsi="GHEA Grapalat" w:cs="Sylfaen" w:hint="eastAsia"/>
        </w:rPr>
        <w:t>нормами</w:t>
      </w:r>
      <w:r w:rsidRPr="0087724F">
        <w:rPr>
          <w:rFonts w:ascii="GHEA Grapalat" w:hAnsi="GHEA Grapalat" w:cs="Sylfaen"/>
        </w:rPr>
        <w:t xml:space="preserve">, </w:t>
      </w:r>
      <w:r w:rsidRPr="0087724F">
        <w:rPr>
          <w:rFonts w:ascii="GHEA Grapalat" w:hAnsi="GHEA Grapalat" w:cs="Sylfaen" w:hint="eastAsia"/>
        </w:rPr>
        <w:t>предусмотренным</w:t>
      </w:r>
      <w:r w:rsidRPr="0087724F">
        <w:rPr>
          <w:rFonts w:ascii="GHEA Grapalat" w:hAnsi="GHEA Grapalat" w:cs="Sylfaen"/>
        </w:rPr>
        <w:t xml:space="preserve"> </w:t>
      </w:r>
      <w:r w:rsidRPr="0087724F">
        <w:rPr>
          <w:rFonts w:ascii="GHEA Grapalat" w:hAnsi="GHEA Grapalat" w:cs="Sylfaen" w:hint="eastAsia"/>
        </w:rPr>
        <w:t>частью</w:t>
      </w:r>
      <w:r w:rsidRPr="0087724F">
        <w:rPr>
          <w:rFonts w:ascii="GHEA Grapalat" w:hAnsi="GHEA Grapalat" w:cs="Sylfaen"/>
        </w:rPr>
        <w:t xml:space="preserve"> 6 </w:t>
      </w:r>
      <w:r w:rsidRPr="0087724F">
        <w:rPr>
          <w:rFonts w:ascii="GHEA Grapalat" w:hAnsi="GHEA Grapalat" w:cs="Sylfaen" w:hint="eastAsia"/>
        </w:rPr>
        <w:t>статьи</w:t>
      </w:r>
      <w:r w:rsidRPr="0087724F">
        <w:rPr>
          <w:rFonts w:ascii="GHEA Grapalat" w:hAnsi="GHEA Grapalat" w:cs="Sylfaen"/>
        </w:rPr>
        <w:t xml:space="preserve"> 15 </w:t>
      </w:r>
      <w:r w:rsidRPr="0087724F">
        <w:rPr>
          <w:rFonts w:ascii="GHEA Grapalat" w:hAnsi="GHEA Grapalat" w:cs="Sylfaen" w:hint="eastAsia"/>
        </w:rPr>
        <w:t>Закона</w:t>
      </w:r>
      <w:r w:rsidRPr="0087724F">
        <w:rPr>
          <w:rFonts w:ascii="GHEA Grapalat" w:hAnsi="GHEA Grapalat" w:cs="Sylfaen"/>
        </w:rPr>
        <w:t xml:space="preserve"> </w:t>
      </w:r>
      <w:r w:rsidRPr="0087724F">
        <w:rPr>
          <w:rFonts w:ascii="GHEA Grapalat" w:hAnsi="GHEA Grapalat" w:cs="Sylfaen" w:hint="eastAsia"/>
        </w:rPr>
        <w:t>РА</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результате</w:t>
      </w:r>
      <w:r w:rsidRPr="0087724F">
        <w:rPr>
          <w:rFonts w:ascii="GHEA Grapalat" w:hAnsi="GHEA Grapalat" w:cs="Sylfaen"/>
        </w:rPr>
        <w:t xml:space="preserve"> </w:t>
      </w:r>
      <w:r w:rsidRPr="0087724F">
        <w:rPr>
          <w:rFonts w:ascii="GHEA Grapalat" w:hAnsi="GHEA Grapalat" w:cs="Sylfaen" w:hint="eastAsia"/>
        </w:rPr>
        <w:t>этого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целях</w:t>
      </w:r>
      <w:r w:rsidRPr="0087724F">
        <w:rPr>
          <w:rFonts w:ascii="GHEA Grapalat" w:hAnsi="GHEA Grapalat" w:cs="Sylfaen"/>
        </w:rPr>
        <w:t xml:space="preserve"> </w:t>
      </w:r>
      <w:r w:rsidRPr="0087724F">
        <w:rPr>
          <w:rFonts w:ascii="GHEA Grapalat" w:hAnsi="GHEA Grapalat" w:cs="Sylfaen" w:hint="eastAsia"/>
        </w:rPr>
        <w:t>заключения</w:t>
      </w:r>
      <w:r w:rsidRPr="0087724F">
        <w:rPr>
          <w:rFonts w:ascii="GHEA Grapalat" w:hAnsi="GHEA Grapalat" w:cs="Sylfaen"/>
        </w:rPr>
        <w:t xml:space="preserve"> </w:t>
      </w:r>
      <w:r w:rsidRPr="0087724F">
        <w:rPr>
          <w:rFonts w:ascii="GHEA Grapalat" w:hAnsi="GHEA Grapalat" w:cs="Sylfaen" w:hint="eastAsia"/>
        </w:rPr>
        <w:t>соглашения</w:t>
      </w:r>
      <w:r w:rsidRPr="0087724F">
        <w:rPr>
          <w:rFonts w:ascii="GHEA Grapalat" w:hAnsi="GHEA Grapalat" w:cs="Sylfaen"/>
        </w:rPr>
        <w:t xml:space="preserve"> </w:t>
      </w:r>
      <w:r w:rsidRPr="0087724F">
        <w:rPr>
          <w:rFonts w:ascii="GHEA Grapalat" w:hAnsi="GHEA Grapalat" w:cs="Sylfaen" w:hint="eastAsia"/>
        </w:rPr>
        <w:t>лицо</w:t>
      </w:r>
      <w:r w:rsidRPr="0087724F">
        <w:rPr>
          <w:rFonts w:ascii="GHEA Grapalat" w:hAnsi="GHEA Grapalat" w:cs="Sylfaen"/>
        </w:rPr>
        <w:t xml:space="preserve">, </w:t>
      </w:r>
      <w:r w:rsidRPr="0087724F">
        <w:rPr>
          <w:rFonts w:ascii="GHEA Grapalat" w:hAnsi="GHEA Grapalat" w:cs="Sylfaen" w:hint="eastAsia"/>
        </w:rPr>
        <w:t>заключившее</w:t>
      </w:r>
      <w:r w:rsidRPr="0087724F">
        <w:rPr>
          <w:rFonts w:ascii="GHEA Grapalat" w:hAnsi="GHEA Grapalat" w:cs="Sylfaen"/>
        </w:rPr>
        <w:t xml:space="preserve"> </w:t>
      </w:r>
      <w:r w:rsidRPr="0087724F">
        <w:rPr>
          <w:rFonts w:ascii="GHEA Grapalat" w:hAnsi="GHEA Grapalat" w:cs="Sylfaen" w:hint="eastAsia"/>
        </w:rPr>
        <w:t>договор</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установленный</w:t>
      </w:r>
      <w:r w:rsidRPr="0087724F">
        <w:rPr>
          <w:rFonts w:ascii="GHEA Grapalat" w:hAnsi="GHEA Grapalat" w:cs="Sylfaen"/>
        </w:rPr>
        <w:t xml:space="preserve"> </w:t>
      </w:r>
      <w:r w:rsidRPr="0087724F">
        <w:rPr>
          <w:rFonts w:ascii="GHEA Grapalat" w:hAnsi="GHEA Grapalat" w:cs="Sylfaen" w:hint="eastAsia"/>
        </w:rPr>
        <w:t>срок</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представленного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виде</w:t>
      </w:r>
      <w:r w:rsidRPr="0087724F">
        <w:rPr>
          <w:rFonts w:ascii="GHEA Grapalat" w:hAnsi="GHEA Grapalat" w:cs="Sylfaen"/>
        </w:rPr>
        <w:t xml:space="preserve"> </w:t>
      </w:r>
      <w:r w:rsidRPr="0087724F">
        <w:rPr>
          <w:rFonts w:ascii="GHEA Grapalat" w:hAnsi="GHEA Grapalat" w:cs="Sylfaen" w:hint="eastAsia"/>
        </w:rPr>
        <w:t>односторонне</w:t>
      </w:r>
      <w:r w:rsidRPr="0087724F">
        <w:rPr>
          <w:rFonts w:ascii="GHEA Grapalat" w:hAnsi="GHEA Grapalat" w:cs="Sylfaen"/>
        </w:rPr>
        <w:t xml:space="preserve"> </w:t>
      </w:r>
      <w:r w:rsidRPr="0087724F">
        <w:rPr>
          <w:rFonts w:ascii="GHEA Grapalat" w:hAnsi="GHEA Grapalat" w:cs="Sylfaen" w:hint="eastAsia"/>
        </w:rPr>
        <w:t>утвержденного</w:t>
      </w:r>
      <w:r w:rsidRPr="0087724F">
        <w:rPr>
          <w:rFonts w:ascii="GHEA Grapalat" w:hAnsi="GHEA Grapalat" w:cs="Sylfaen"/>
        </w:rPr>
        <w:t xml:space="preserve"> </w:t>
      </w:r>
      <w:r w:rsidRPr="0087724F">
        <w:rPr>
          <w:rFonts w:ascii="GHEA Grapalat" w:hAnsi="GHEA Grapalat" w:cs="Sylfaen" w:hint="eastAsia"/>
        </w:rPr>
        <w:t>заявлени</w:t>
      </w:r>
      <w:proofErr w:type="gramStart"/>
      <w:r w:rsidRPr="0087724F">
        <w:rPr>
          <w:rFonts w:ascii="GHEA Grapalat" w:hAnsi="GHEA Grapalat" w:cs="Sylfaen" w:hint="eastAsia"/>
        </w:rPr>
        <w:t>я</w:t>
      </w:r>
      <w:r w:rsidRPr="0087724F">
        <w:rPr>
          <w:rFonts w:ascii="GHEA Grapalat" w:hAnsi="GHEA Grapalat" w:cs="Sylfaen"/>
        </w:rPr>
        <w:t>-</w:t>
      </w:r>
      <w:proofErr w:type="gramEnd"/>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далее</w:t>
      </w:r>
      <w:r w:rsidRPr="0087724F">
        <w:rPr>
          <w:rFonts w:ascii="GHEA Grapalat" w:hAnsi="GHEA Grapalat" w:cs="Sylfaen"/>
        </w:rPr>
        <w:t xml:space="preserve"> </w:t>
      </w:r>
      <w:r w:rsidRPr="0087724F">
        <w:rPr>
          <w:rFonts w:ascii="GHEA Grapalat" w:hAnsi="GHEA Grapalat" w:cs="Sylfaen" w:hint="eastAsia"/>
        </w:rPr>
        <w:t>также</w:t>
      </w:r>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заменяет</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банковскую</w:t>
      </w:r>
      <w:r w:rsidRPr="0087724F">
        <w:rPr>
          <w:rFonts w:ascii="GHEA Grapalat" w:hAnsi="GHEA Grapalat" w:cs="Sylfaen"/>
        </w:rPr>
        <w:t xml:space="preserve"> </w:t>
      </w:r>
      <w:r w:rsidRPr="0087724F">
        <w:rPr>
          <w:rFonts w:ascii="GHEA Grapalat" w:hAnsi="GHEA Grapalat" w:cs="Sylfaen" w:hint="eastAsia"/>
        </w:rPr>
        <w:t>гарантию</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наличные</w:t>
      </w:r>
      <w:r w:rsidRPr="0087724F">
        <w:rPr>
          <w:rFonts w:ascii="GHEA Grapalat" w:hAnsi="GHEA Grapalat" w:cs="Sylfaen"/>
        </w:rPr>
        <w:t xml:space="preserve"> </w:t>
      </w:r>
      <w:r w:rsidRPr="0087724F">
        <w:rPr>
          <w:rFonts w:ascii="GHEA Grapalat" w:hAnsi="GHEA Grapalat" w:cs="Sylfaen" w:hint="eastAsia"/>
        </w:rPr>
        <w:t>деньги</w:t>
      </w:r>
      <w:r w:rsidRPr="0087724F">
        <w:rPr>
          <w:rFonts w:ascii="GHEA Grapalat" w:hAnsi="GHEA Grapalat" w:cs="Sylfaen"/>
        </w:rPr>
        <w:t xml:space="preserve">, </w:t>
      </w:r>
      <w:r w:rsidRPr="0087724F">
        <w:rPr>
          <w:rFonts w:ascii="GHEA Grapalat" w:hAnsi="GHEA Grapalat" w:cs="Sylfaen" w:hint="eastAsia"/>
        </w:rPr>
        <w:t>то</w:t>
      </w:r>
      <w:r w:rsidRPr="0087724F">
        <w:rPr>
          <w:rFonts w:ascii="GHEA Grapalat" w:hAnsi="GHEA Grapalat" w:cs="Sylfaen"/>
        </w:rPr>
        <w:t xml:space="preserve"> </w:t>
      </w:r>
      <w:r w:rsidRPr="0087724F">
        <w:rPr>
          <w:rFonts w:ascii="GHEA Grapalat" w:hAnsi="GHEA Grapalat" w:cs="Sylfaen" w:hint="eastAsia"/>
        </w:rPr>
        <w:t>это</w:t>
      </w:r>
      <w:r w:rsidRPr="0087724F">
        <w:rPr>
          <w:rFonts w:ascii="GHEA Grapalat" w:hAnsi="GHEA Grapalat" w:cs="Sylfaen"/>
        </w:rPr>
        <w:t xml:space="preserve"> </w:t>
      </w:r>
      <w:r w:rsidRPr="0087724F">
        <w:rPr>
          <w:rFonts w:ascii="GHEA Grapalat" w:hAnsi="GHEA Grapalat" w:cs="Sylfaen" w:hint="eastAsia"/>
        </w:rPr>
        <w:t>обстоятельство</w:t>
      </w:r>
      <w:r w:rsidRPr="0087724F">
        <w:rPr>
          <w:rFonts w:ascii="GHEA Grapalat" w:hAnsi="GHEA Grapalat" w:cs="Sylfaen"/>
        </w:rPr>
        <w:t xml:space="preserve"> </w:t>
      </w:r>
      <w:r w:rsidRPr="0087724F">
        <w:rPr>
          <w:rFonts w:ascii="GHEA Grapalat" w:hAnsi="GHEA Grapalat" w:cs="Sylfaen" w:hint="eastAsia"/>
        </w:rPr>
        <w:t>считается</w:t>
      </w:r>
      <w:r w:rsidRPr="0087724F">
        <w:rPr>
          <w:rFonts w:ascii="GHEA Grapalat" w:hAnsi="GHEA Grapalat" w:cs="Sylfaen"/>
        </w:rPr>
        <w:t xml:space="preserve"> </w:t>
      </w:r>
      <w:r w:rsidRPr="0087724F">
        <w:rPr>
          <w:rFonts w:ascii="GHEA Grapalat" w:hAnsi="GHEA Grapalat" w:cs="Sylfaen" w:hint="eastAsia"/>
        </w:rPr>
        <w:t>нарушением</w:t>
      </w:r>
      <w:r w:rsidRPr="0087724F">
        <w:rPr>
          <w:rFonts w:ascii="GHEA Grapalat" w:hAnsi="GHEA Grapalat" w:cs="Sylfaen"/>
        </w:rPr>
        <w:t xml:space="preserve"> </w:t>
      </w:r>
      <w:r w:rsidRPr="0087724F">
        <w:rPr>
          <w:rFonts w:ascii="GHEA Grapalat" w:hAnsi="GHEA Grapalat" w:cs="Sylfaen" w:hint="eastAsia"/>
        </w:rPr>
        <w:t>обязательства</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рамках</w:t>
      </w:r>
      <w:r w:rsidRPr="0087724F">
        <w:rPr>
          <w:rFonts w:ascii="GHEA Grapalat" w:hAnsi="GHEA Grapalat" w:cs="Sylfaen"/>
        </w:rPr>
        <w:t xml:space="preserve"> </w:t>
      </w:r>
      <w:r w:rsidRPr="0087724F">
        <w:rPr>
          <w:rFonts w:ascii="GHEA Grapalat" w:hAnsi="GHEA Grapalat" w:cs="Sylfaen" w:hint="eastAsia"/>
        </w:rPr>
        <w:t>процесса</w:t>
      </w:r>
      <w:r w:rsidRPr="0087724F">
        <w:rPr>
          <w:rFonts w:ascii="GHEA Grapalat" w:hAnsi="GHEA Grapalat" w:cs="Sylfaen"/>
        </w:rPr>
        <w:t xml:space="preserve"> </w:t>
      </w:r>
      <w:r w:rsidRPr="0087724F">
        <w:rPr>
          <w:rFonts w:ascii="GHEA Grapalat" w:hAnsi="GHEA Grapalat" w:cs="Sylfaen" w:hint="eastAsia"/>
        </w:rPr>
        <w:t>закупки</w:t>
      </w:r>
      <w:r w:rsidRPr="0087724F">
        <w:rPr>
          <w:rFonts w:ascii="GHEA Grapalat" w:hAnsi="GHEA Grapalat" w:cs="Sylfaen"/>
        </w:rPr>
        <w:t>.</w:t>
      </w:r>
    </w:p>
    <w:p w:rsidR="00A63D83" w:rsidRPr="009044F1" w:rsidRDefault="00A63D83" w:rsidP="00D35D01">
      <w:pPr>
        <w:widowControl w:val="0"/>
        <w:tabs>
          <w:tab w:val="left" w:pos="1276"/>
        </w:tabs>
        <w:ind w:firstLine="567"/>
        <w:contextualSpacing/>
        <w:jc w:val="both"/>
        <w:rPr>
          <w:rFonts w:ascii="GHEA Grapalat" w:hAnsi="GHEA Grapalat"/>
        </w:rPr>
      </w:pPr>
      <w:r>
        <w:rPr>
          <w:rFonts w:ascii="GHEA Grapalat" w:hAnsi="GHEA Grapalat"/>
        </w:rPr>
        <w:t>8.1</w:t>
      </w:r>
      <w:r w:rsidR="00C44C97">
        <w:rPr>
          <w:rFonts w:ascii="GHEA Grapalat" w:hAnsi="GHEA Grapalat"/>
        </w:rPr>
        <w:t>4</w:t>
      </w:r>
      <w:proofErr w:type="gramStart"/>
      <w:r w:rsidR="00A31DCA">
        <w:rPr>
          <w:rFonts w:ascii="GHEA Grapalat" w:hAnsi="GHEA Grapalat"/>
        </w:rPr>
        <w:t xml:space="preserve"> Е</w:t>
      </w:r>
      <w:proofErr w:type="gramEnd"/>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D35D01">
      <w:pPr>
        <w:pStyle w:val="norm"/>
        <w:widowControl w:val="0"/>
        <w:tabs>
          <w:tab w:val="left" w:pos="1276"/>
        </w:tabs>
        <w:spacing w:line="240" w:lineRule="auto"/>
        <w:ind w:firstLine="567"/>
        <w:contextualSpacing/>
        <w:rPr>
          <w:rFonts w:ascii="GHEA Grapalat" w:hAnsi="GHEA Grapalat" w:cs="Sylfaen"/>
          <w:sz w:val="24"/>
          <w:szCs w:val="24"/>
        </w:rPr>
      </w:pPr>
      <w:r>
        <w:rPr>
          <w:rFonts w:ascii="GHEA Grapalat" w:hAnsi="GHEA Grapalat"/>
          <w:sz w:val="24"/>
          <w:szCs w:val="24"/>
        </w:rPr>
        <w:t>8.1</w:t>
      </w:r>
      <w:r w:rsidR="00C44C97">
        <w:rPr>
          <w:rFonts w:ascii="GHEA Grapalat" w:hAnsi="GHEA Grapalat"/>
          <w:sz w:val="24"/>
          <w:szCs w:val="24"/>
        </w:rPr>
        <w:t>5</w:t>
      </w:r>
      <w:r>
        <w:rPr>
          <w:rFonts w:ascii="GHEA Grapalat" w:hAnsi="GHEA Grapalat"/>
          <w:sz w:val="24"/>
          <w:szCs w:val="24"/>
        </w:rPr>
        <w:t xml:space="preserve"> </w:t>
      </w:r>
      <w:r w:rsidR="00C44C97">
        <w:rPr>
          <w:rFonts w:ascii="GHEA Grapalat" w:hAnsi="GHEA Grapalat"/>
          <w:sz w:val="24"/>
          <w:szCs w:val="24"/>
        </w:rPr>
        <w:t>Документы, указанные в пункте</w:t>
      </w:r>
      <w:r w:rsidR="00A74478" w:rsidRPr="00A74478">
        <w:rPr>
          <w:rFonts w:ascii="GHEA Grapalat" w:hAnsi="GHEA Grapalat"/>
          <w:sz w:val="24"/>
          <w:szCs w:val="24"/>
        </w:rPr>
        <w:t xml:space="preserve"> 8.</w:t>
      </w:r>
      <w:r w:rsidR="00F20C21" w:rsidRPr="00F20C21">
        <w:rPr>
          <w:rFonts w:ascii="GHEA Grapalat" w:hAnsi="GHEA Grapalat"/>
          <w:sz w:val="24"/>
          <w:szCs w:val="24"/>
        </w:rPr>
        <w:t>8</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w:t>
      </w:r>
      <w:proofErr w:type="gramStart"/>
      <w:r w:rsidR="00A74478" w:rsidRPr="00A74478">
        <w:rPr>
          <w:rFonts w:ascii="GHEA Grapalat" w:hAnsi="GHEA Grapalat"/>
          <w:sz w:val="24"/>
          <w:szCs w:val="24"/>
        </w:rPr>
        <w:t>секретарю</w:t>
      </w:r>
      <w:proofErr w:type="gramEnd"/>
      <w:r w:rsidR="00A74478" w:rsidRPr="00A74478">
        <w:rPr>
          <w:rFonts w:ascii="GHEA Grapalat" w:hAnsi="GHEA Grapalat"/>
          <w:sz w:val="24"/>
          <w:szCs w:val="24"/>
        </w:rPr>
        <w:t xml:space="preserve">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D35D01">
      <w:pPr>
        <w:pStyle w:val="23"/>
        <w:widowControl w:val="0"/>
        <w:tabs>
          <w:tab w:val="left" w:pos="1276"/>
        </w:tabs>
        <w:spacing w:line="240" w:lineRule="auto"/>
        <w:ind w:firstLine="567"/>
        <w:contextualSpacing/>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20F6">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3E009B" w:rsidRDefault="00BF457D" w:rsidP="00D35D01">
      <w:pPr>
        <w:widowControl w:val="0"/>
        <w:tabs>
          <w:tab w:val="left" w:pos="1276"/>
        </w:tabs>
        <w:ind w:firstLine="567"/>
        <w:contextualSpacing/>
        <w:jc w:val="both"/>
        <w:rPr>
          <w:rFonts w:ascii="GHEA Grapalat" w:hAnsi="GHEA Grapalat"/>
        </w:rPr>
      </w:pPr>
      <w:r w:rsidRPr="00AD29CE">
        <w:rPr>
          <w:rFonts w:ascii="GHEA Grapalat" w:hAnsi="GHEA Grapalat"/>
        </w:rPr>
        <w:t>8.</w:t>
      </w:r>
      <w:r>
        <w:rPr>
          <w:rFonts w:ascii="GHEA Grapalat" w:hAnsi="GHEA Grapalat"/>
        </w:rPr>
        <w:t>1</w:t>
      </w:r>
      <w:r w:rsidR="00E520F6">
        <w:rPr>
          <w:rFonts w:ascii="GHEA Grapalat" w:hAnsi="GHEA Grapalat"/>
        </w:rPr>
        <w:t>7</w:t>
      </w:r>
      <w:r>
        <w:rPr>
          <w:rFonts w:ascii="GHEA Grapalat" w:hAnsi="GHEA Grapalat"/>
        </w:rPr>
        <w:t>.</w:t>
      </w:r>
      <w:r>
        <w:rPr>
          <w:rFonts w:ascii="GHEA Grapalat" w:hAnsi="GHEA Grapalat"/>
        </w:rPr>
        <w:tab/>
      </w:r>
      <w:proofErr w:type="gramStart"/>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457D" w:rsidRPr="00AA5BD2" w:rsidRDefault="00BF457D" w:rsidP="00D35D01">
      <w:pPr>
        <w:widowControl w:val="0"/>
        <w:ind w:firstLine="567"/>
        <w:contextualSpacing/>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D35D01">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E520F6">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 xml:space="preserve"> </w:t>
      </w:r>
    </w:p>
    <w:p w:rsidR="00583092" w:rsidRPr="009044F1" w:rsidRDefault="00A150A9" w:rsidP="00D35D01">
      <w:pPr>
        <w:widowControl w:val="0"/>
        <w:tabs>
          <w:tab w:val="left" w:pos="1276"/>
        </w:tabs>
        <w:ind w:firstLine="567"/>
        <w:contextualSpacing/>
        <w:jc w:val="both"/>
        <w:rPr>
          <w:rFonts w:ascii="GHEA Grapalat" w:hAnsi="GHEA Grapalat"/>
        </w:rPr>
      </w:pPr>
      <w:r w:rsidRPr="009044F1">
        <w:rPr>
          <w:rFonts w:ascii="GHEA Grapalat" w:hAnsi="GHEA Grapalat"/>
        </w:rPr>
        <w:t>8.</w:t>
      </w:r>
      <w:r w:rsidR="0018426E">
        <w:rPr>
          <w:rFonts w:ascii="GHEA Grapalat" w:hAnsi="GHEA Grapalat"/>
        </w:rPr>
        <w:t>1</w:t>
      </w:r>
      <w:r w:rsidR="00144C98">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proofErr w:type="gramStart"/>
      <w:r w:rsidR="000702A0" w:rsidRPr="009044F1">
        <w:rPr>
          <w:rFonts w:ascii="GHEA Grapalat" w:hAnsi="GHEA Grapalat"/>
        </w:rPr>
        <w:t>комисси</w:t>
      </w:r>
      <w:r w:rsidR="000702A0">
        <w:rPr>
          <w:rFonts w:ascii="GHEA Grapalat" w:hAnsi="GHEA Grapalat"/>
        </w:rPr>
        <w:t>и</w:t>
      </w:r>
      <w:proofErr w:type="gramEnd"/>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D35D01">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144C98">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D35D01">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Комиссия может проверить </w:t>
      </w:r>
      <w:proofErr w:type="gramStart"/>
      <w:r w:rsidRPr="009044F1">
        <w:rPr>
          <w:rFonts w:ascii="GHEA Grapalat" w:hAnsi="GHEA Grapalat"/>
          <w:sz w:val="24"/>
          <w:szCs w:val="24"/>
        </w:rPr>
        <w:t>подлинность</w:t>
      </w:r>
      <w:proofErr w:type="gramEnd"/>
      <w:r w:rsidRPr="009044F1">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rPr>
          <w:rFonts w:ascii="GHEA Grapalat" w:hAnsi="GHEA Grapalat"/>
          <w:sz w:val="24"/>
          <w:szCs w:val="24"/>
        </w:rPr>
        <w:t>предоставляют письменное заключение</w:t>
      </w:r>
      <w:proofErr w:type="gramEnd"/>
      <w:r w:rsidRPr="009044F1">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D35D01">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5F1A20">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F1A20">
        <w:rPr>
          <w:rFonts w:ascii="GHEA Grapalat" w:hAnsi="GHEA Grapalat"/>
          <w:sz w:val="24"/>
          <w:szCs w:val="24"/>
        </w:rPr>
        <w:t>20</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D35D01">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pacing w:val="-6"/>
          <w:sz w:val="24"/>
          <w:szCs w:val="24"/>
        </w:rPr>
        <w:t>8.</w:t>
      </w:r>
      <w:r w:rsidR="007D73EF">
        <w:rPr>
          <w:rFonts w:ascii="GHEA Grapalat" w:hAnsi="GHEA Grapalat"/>
          <w:spacing w:val="-6"/>
          <w:sz w:val="24"/>
          <w:szCs w:val="24"/>
        </w:rPr>
        <w:t>22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D35D01">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E61E7C">
        <w:rPr>
          <w:rFonts w:ascii="GHEA Grapalat" w:hAnsi="GHEA Grapalat"/>
          <w:sz w:val="24"/>
          <w:szCs w:val="24"/>
        </w:rPr>
        <w:t>3</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E5A30" w:rsidRDefault="00EE5A30" w:rsidP="00D35D01">
      <w:pPr>
        <w:pStyle w:val="23"/>
        <w:widowControl w:val="0"/>
        <w:spacing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Pr>
          <w:rFonts w:ascii="GHEA Grapalat" w:hAnsi="GHEA Grapalat"/>
          <w:sz w:val="24"/>
          <w:szCs w:val="24"/>
        </w:rPr>
        <w:t>:</w:t>
      </w:r>
    </w:p>
    <w:p w:rsidR="00EE5A30" w:rsidRPr="00B6749E" w:rsidRDefault="00EE5A30" w:rsidP="00D35D01">
      <w:pPr>
        <w:pStyle w:val="23"/>
        <w:widowControl w:val="0"/>
        <w:numPr>
          <w:ilvl w:val="0"/>
          <w:numId w:val="32"/>
        </w:numPr>
        <w:spacing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9E460F">
        <w:rPr>
          <w:rFonts w:ascii="GHEA Grapalat" w:hAnsi="GHEA Grapalat"/>
          <w:sz w:val="24"/>
          <w:szCs w:val="24"/>
        </w:rPr>
        <w:t>;</w:t>
      </w:r>
    </w:p>
    <w:p w:rsidR="00EE5A30" w:rsidRDefault="00EE5A30" w:rsidP="00D35D01">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 xml:space="preserve">применим также в том случае, когда заявку подал только один </w:t>
      </w:r>
      <w:proofErr w:type="gramStart"/>
      <w:r w:rsidRPr="00747338">
        <w:rPr>
          <w:rFonts w:ascii="GHEA Grapalat" w:hAnsi="GHEA Grapalat"/>
          <w:sz w:val="24"/>
          <w:szCs w:val="24"/>
        </w:rPr>
        <w:t>участник</w:t>
      </w:r>
      <w:proofErr w:type="gramEnd"/>
      <w:r w:rsidRPr="00747338">
        <w:rPr>
          <w:rFonts w:ascii="GHEA Grapalat" w:hAnsi="GHEA Grapalat"/>
          <w:sz w:val="24"/>
          <w:szCs w:val="24"/>
        </w:rPr>
        <w:t xml:space="preserve">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EE5A30" w:rsidRPr="00747338" w:rsidRDefault="00EE5A30" w:rsidP="00D35D01">
      <w:pPr>
        <w:pStyle w:val="norm"/>
        <w:widowControl w:val="0"/>
        <w:tabs>
          <w:tab w:val="left" w:pos="1276"/>
        </w:tabs>
        <w:spacing w:line="240" w:lineRule="auto"/>
        <w:ind w:left="284"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E5A30" w:rsidRPr="009044F1" w:rsidRDefault="00EE5A30" w:rsidP="009E460F">
      <w:pPr>
        <w:pStyle w:val="23"/>
        <w:widowControl w:val="0"/>
        <w:tabs>
          <w:tab w:val="left" w:pos="1276"/>
        </w:tabs>
        <w:spacing w:after="160" w:line="240" w:lineRule="auto"/>
        <w:ind w:firstLine="567"/>
        <w:contextualSpacing/>
        <w:rPr>
          <w:rFonts w:ascii="GHEA Grapalat" w:hAnsi="GHEA Grapalat" w:cs="Sylfaen"/>
          <w:sz w:val="24"/>
          <w:szCs w:val="24"/>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5D5420">
      <w:pPr>
        <w:widowControl w:val="0"/>
        <w:tabs>
          <w:tab w:val="left" w:pos="1134"/>
        </w:tabs>
        <w:ind w:firstLine="567"/>
        <w:contextualSpacing/>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5D5420">
      <w:pPr>
        <w:widowControl w:val="0"/>
        <w:tabs>
          <w:tab w:val="left" w:pos="1134"/>
        </w:tabs>
        <w:ind w:firstLine="567"/>
        <w:contextualSpacing/>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5F0A8F">
        <w:rPr>
          <w:rFonts w:ascii="GHEA Grapalat" w:hAnsi="GHEA Grapalat"/>
        </w:rPr>
        <w:t>На</w:t>
      </w:r>
      <w:r w:rsidRPr="009044F1">
        <w:rPr>
          <w:rFonts w:ascii="GHEA Grapalat" w:hAnsi="GHEA Grapalat"/>
        </w:rPr>
        <w:t xml:space="preserve"> чет</w:t>
      </w:r>
      <w:r w:rsidR="005F0A8F">
        <w:rPr>
          <w:rFonts w:ascii="GHEA Grapalat" w:hAnsi="GHEA Grapalat"/>
        </w:rPr>
        <w:t>вертый</w:t>
      </w:r>
      <w:r w:rsidRPr="009044F1">
        <w:rPr>
          <w:rFonts w:ascii="GHEA Grapalat" w:hAnsi="GHEA Grapalat"/>
        </w:rPr>
        <w:t xml:space="preserve"> рабочи</w:t>
      </w:r>
      <w:r w:rsidR="005F0A8F">
        <w:rPr>
          <w:rFonts w:ascii="GHEA Grapalat" w:hAnsi="GHEA Grapalat"/>
        </w:rPr>
        <w:t>й</w:t>
      </w:r>
      <w:r w:rsidRPr="009044F1">
        <w:rPr>
          <w:rFonts w:ascii="GHEA Grapalat" w:hAnsi="GHEA Grapalat"/>
        </w:rPr>
        <w:t xml:space="preserve"> д</w:t>
      </w:r>
      <w:r w:rsidR="005F0A8F">
        <w:rPr>
          <w:rFonts w:ascii="GHEA Grapalat" w:hAnsi="GHEA Grapalat"/>
        </w:rPr>
        <w:t>е</w:t>
      </w:r>
      <w:r w:rsidRPr="009044F1">
        <w:rPr>
          <w:rFonts w:ascii="GHEA Grapalat" w:hAnsi="GHEA Grapalat"/>
        </w:rPr>
        <w:t>н</w:t>
      </w:r>
      <w:r w:rsidR="005F0A8F">
        <w:rPr>
          <w:rFonts w:ascii="GHEA Grapalat" w:hAnsi="GHEA Grapalat"/>
        </w:rPr>
        <w:t>ь</w:t>
      </w:r>
      <w:r w:rsidRPr="009044F1">
        <w:rPr>
          <w:rFonts w:ascii="GHEA Grapalat" w:hAnsi="GHEA Grapalat"/>
        </w:rPr>
        <w:t>, следующи</w:t>
      </w:r>
      <w:r w:rsidR="005F0A8F">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F0A8F">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876543">
        <w:rPr>
          <w:rFonts w:ascii="GHEA Grapalat" w:hAnsi="GHEA Grapalat"/>
        </w:rPr>
        <w:t xml:space="preserve">3 </w:t>
      </w:r>
      <w:r w:rsidRPr="009044F1">
        <w:rPr>
          <w:rFonts w:ascii="GHEA Grapalat" w:hAnsi="GHEA Grapalat"/>
        </w:rPr>
        <w:t>части 1 настоящего Приглашения.</w:t>
      </w:r>
    </w:p>
    <w:p w:rsidR="00F23A51" w:rsidRPr="009044F1" w:rsidRDefault="00AA0AD8" w:rsidP="005D5420">
      <w:pPr>
        <w:widowControl w:val="0"/>
        <w:tabs>
          <w:tab w:val="left" w:pos="1134"/>
        </w:tabs>
        <w:ind w:firstLine="567"/>
        <w:contextualSpacing/>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B06EC9" w:rsidRDefault="00AA0AD8" w:rsidP="005D5420">
      <w:pPr>
        <w:widowControl w:val="0"/>
        <w:tabs>
          <w:tab w:val="left" w:pos="1134"/>
        </w:tabs>
        <w:ind w:firstLine="567"/>
        <w:contextualSpacing/>
        <w:jc w:val="both"/>
        <w:rPr>
          <w:rFonts w:ascii="GHEA Grapalat" w:hAnsi="GHEA Grapalat"/>
          <w:color w:val="000000" w:themeColor="text1"/>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proofErr w:type="gramStart"/>
      <w:r w:rsidR="00B06EC9" w:rsidRPr="00681C1F">
        <w:rPr>
          <w:rFonts w:ascii="GHEA Grapalat" w:hAnsi="GHEA Grapalat"/>
          <w:color w:val="000000" w:themeColor="text1"/>
        </w:rPr>
        <w:t xml:space="preserve">Если отобранный участник </w:t>
      </w:r>
      <w:r w:rsidR="00B06EC9">
        <w:rPr>
          <w:rFonts w:ascii="GHEA Grapalat" w:hAnsi="GHEA Grapalat"/>
          <w:color w:val="000000" w:themeColor="text1"/>
        </w:rPr>
        <w:t xml:space="preserve"> после </w:t>
      </w:r>
      <w:r w:rsidR="00B06EC9" w:rsidRPr="00681C1F">
        <w:rPr>
          <w:rFonts w:ascii="GHEA Grapalat" w:hAnsi="GHEA Grapalat"/>
          <w:color w:val="000000" w:themeColor="text1"/>
        </w:rPr>
        <w:t xml:space="preserve">получения уведомления о заключении договора и проекта договора </w:t>
      </w:r>
      <w:r w:rsidR="00B06EC9" w:rsidRPr="00996C18">
        <w:rPr>
          <w:rFonts w:ascii="GHEA Grapalat" w:hAnsi="GHEA Grapalat"/>
        </w:rPr>
        <w:t xml:space="preserve">в </w:t>
      </w:r>
      <w:r w:rsidR="00B06EC9" w:rsidRPr="00C61190">
        <w:rPr>
          <w:rFonts w:ascii="GHEA Grapalat" w:hAnsi="GHEA Grapalat"/>
        </w:rPr>
        <w:t>срок, предусмотренный пунктом 10.1 настоящего приглашения</w:t>
      </w:r>
      <w:r w:rsidR="00B06EC9">
        <w:rPr>
          <w:rFonts w:ascii="GHEA Grapalat" w:hAnsi="GHEA Grapalat"/>
        </w:rPr>
        <w:t>,</w:t>
      </w:r>
      <w:r w:rsidR="00B06EC9" w:rsidRPr="00996C18">
        <w:rPr>
          <w:rFonts w:ascii="GHEA Grapalat" w:hAnsi="GHEA Grapalat"/>
        </w:rPr>
        <w:t xml:space="preserve"> </w:t>
      </w:r>
      <w:r w:rsidR="00B06EC9" w:rsidRPr="00C61190">
        <w:rPr>
          <w:rFonts w:ascii="GHEA Grapalat" w:hAnsi="GHEA Grapalat"/>
        </w:rPr>
        <w:t>а в случае, если по заключаемому договору предусмотрен</w:t>
      </w:r>
      <w:r w:rsidR="00B06EC9">
        <w:rPr>
          <w:rFonts w:ascii="GHEA Grapalat" w:hAnsi="GHEA Grapalat"/>
        </w:rPr>
        <w:t>а</w:t>
      </w:r>
      <w:r w:rsidR="00B06EC9" w:rsidRPr="00C61190">
        <w:rPr>
          <w:rFonts w:ascii="GHEA Grapalat" w:hAnsi="GHEA Grapalat"/>
        </w:rPr>
        <w:t xml:space="preserve"> предоплата</w:t>
      </w:r>
      <w:r w:rsidR="00B06EC9">
        <w:rPr>
          <w:rFonts w:ascii="GHEA Grapalat" w:hAnsi="GHEA Grapalat"/>
        </w:rPr>
        <w:t xml:space="preserve"> - </w:t>
      </w:r>
      <w:r w:rsidR="00B06EC9" w:rsidRPr="00DF59E9">
        <w:rPr>
          <w:rFonts w:ascii="GHEA Grapalat" w:hAnsi="GHEA Grapalat"/>
        </w:rPr>
        <w:t>в течение 10 рабочих</w:t>
      </w:r>
      <w:r w:rsidR="00B06EC9">
        <w:rPr>
          <w:rFonts w:ascii="GHEA Grapalat" w:hAnsi="GHEA Grapalat"/>
        </w:rPr>
        <w:t xml:space="preserve"> </w:t>
      </w:r>
      <w:r w:rsidR="00B06EC9" w:rsidRPr="00DF59E9">
        <w:rPr>
          <w:rFonts w:ascii="GHEA Grapalat" w:hAnsi="GHEA Grapalat"/>
        </w:rPr>
        <w:t>дней</w:t>
      </w:r>
      <w:r w:rsidR="00B06EC9" w:rsidRPr="00C61190">
        <w:rPr>
          <w:rFonts w:ascii="GHEA Grapalat" w:hAnsi="GHEA Grapalat"/>
        </w:rPr>
        <w:t xml:space="preserve">, </w:t>
      </w:r>
      <w:r w:rsidR="00B06EC9" w:rsidRPr="00DF59E9">
        <w:rPr>
          <w:rFonts w:ascii="GHEA Grapalat" w:hAnsi="GHEA Grapalat"/>
        </w:rPr>
        <w:t xml:space="preserve">не подписывает договор и </w:t>
      </w:r>
      <w:r w:rsidR="00B06EC9">
        <w:rPr>
          <w:rFonts w:ascii="GHEA Grapalat" w:hAnsi="GHEA Grapalat"/>
        </w:rPr>
        <w:t xml:space="preserve"> не </w:t>
      </w:r>
      <w:r w:rsidR="00B06EC9" w:rsidRPr="00DF59E9">
        <w:rPr>
          <w:rFonts w:ascii="GHEA Grapalat" w:hAnsi="GHEA Grapalat"/>
        </w:rPr>
        <w:t>пред</w:t>
      </w:r>
      <w:r w:rsidR="00B06EC9">
        <w:rPr>
          <w:rFonts w:ascii="GHEA Grapalat" w:hAnsi="GHEA Grapalat"/>
        </w:rPr>
        <w:t>о</w:t>
      </w:r>
      <w:r w:rsidR="00B06EC9" w:rsidRPr="00DF59E9">
        <w:rPr>
          <w:rFonts w:ascii="GHEA Grapalat" w:hAnsi="GHEA Grapalat"/>
        </w:rPr>
        <w:t>ставляет заказчику обеспечени</w:t>
      </w:r>
      <w:r w:rsidR="00B06EC9">
        <w:rPr>
          <w:rFonts w:ascii="GHEA Grapalat" w:hAnsi="GHEA Grapalat"/>
        </w:rPr>
        <w:t xml:space="preserve">я </w:t>
      </w:r>
      <w:r w:rsidR="00B06EC9" w:rsidRPr="00DF59E9">
        <w:rPr>
          <w:rFonts w:ascii="GHEA Grapalat" w:hAnsi="GHEA Grapalat"/>
        </w:rPr>
        <w:t>квалификации и договора</w:t>
      </w:r>
      <w:r w:rsidR="00B06EC9">
        <w:rPr>
          <w:rFonts w:ascii="GHEA Grapalat" w:hAnsi="GHEA Grapalat"/>
        </w:rPr>
        <w:t>,</w:t>
      </w:r>
      <w:r w:rsidR="00B06EC9" w:rsidRPr="00C61190">
        <w:rPr>
          <w:rFonts w:ascii="GHEA Grapalat" w:hAnsi="GHEA Grapalat"/>
        </w:rPr>
        <w:t xml:space="preserve"> </w:t>
      </w:r>
      <w:r w:rsidR="00B06EC9" w:rsidRPr="00106011">
        <w:rPr>
          <w:rFonts w:ascii="GHEA Grapalat" w:hAnsi="GHEA Grapalat"/>
        </w:rPr>
        <w:t>а в случае, если проектом заключаемого договора предусмотрена предоплата и</w:t>
      </w:r>
      <w:r w:rsidR="00B06EC9">
        <w:rPr>
          <w:rFonts w:ascii="GHEA Grapalat" w:hAnsi="GHEA Grapalat"/>
        </w:rPr>
        <w:t xml:space="preserve"> при принятии </w:t>
      </w:r>
      <w:r w:rsidR="00B06EC9" w:rsidRPr="00106011">
        <w:rPr>
          <w:rFonts w:ascii="GHEA Grapalat" w:hAnsi="GHEA Grapalat"/>
        </w:rPr>
        <w:t>это</w:t>
      </w:r>
      <w:r w:rsidR="00B06EC9">
        <w:rPr>
          <w:rFonts w:ascii="GHEA Grapalat" w:hAnsi="GHEA Grapalat"/>
        </w:rPr>
        <w:t>го</w:t>
      </w:r>
      <w:r w:rsidR="00B06EC9" w:rsidRPr="00106011">
        <w:rPr>
          <w:rFonts w:ascii="GHEA Grapalat" w:hAnsi="GHEA Grapalat"/>
        </w:rPr>
        <w:t xml:space="preserve"> услови</w:t>
      </w:r>
      <w:r w:rsidR="00B06EC9">
        <w:rPr>
          <w:rFonts w:ascii="GHEA Grapalat" w:hAnsi="GHEA Grapalat"/>
        </w:rPr>
        <w:t>я</w:t>
      </w:r>
      <w:r w:rsidR="00B06EC9" w:rsidRPr="00106011">
        <w:rPr>
          <w:rFonts w:ascii="GHEA Grapalat" w:hAnsi="GHEA Grapalat"/>
        </w:rPr>
        <w:t xml:space="preserve"> </w:t>
      </w:r>
      <w:r w:rsidR="00B06EC9">
        <w:rPr>
          <w:rFonts w:ascii="GHEA Grapalat" w:hAnsi="GHEA Grapalat"/>
        </w:rPr>
        <w:t>ото</w:t>
      </w:r>
      <w:r w:rsidR="00B06EC9" w:rsidRPr="00106011">
        <w:rPr>
          <w:rFonts w:ascii="GHEA Grapalat" w:hAnsi="GHEA Grapalat"/>
        </w:rPr>
        <w:t>бранным участником</w:t>
      </w:r>
      <w:proofErr w:type="gramEnd"/>
      <w:r w:rsidR="00B06EC9">
        <w:rPr>
          <w:rFonts w:ascii="GHEA Grapalat" w:hAnsi="GHEA Grapalat"/>
        </w:rPr>
        <w:t xml:space="preserve"> не представляется также обеспечение предоплаты,</w:t>
      </w:r>
      <w:r w:rsidR="00B06EC9" w:rsidRPr="00D02623">
        <w:rPr>
          <w:rFonts w:ascii="GHEA Grapalat" w:hAnsi="GHEA Grapalat"/>
          <w:color w:val="000000" w:themeColor="text1"/>
        </w:rPr>
        <w:t xml:space="preserve"> </w:t>
      </w:r>
      <w:r w:rsidR="00B06EC9" w:rsidRPr="00681C1F">
        <w:rPr>
          <w:rFonts w:ascii="GHEA Grapalat" w:hAnsi="GHEA Grapalat"/>
          <w:color w:val="000000" w:themeColor="text1"/>
        </w:rPr>
        <w:t>то он лишается права подписания договора.</w:t>
      </w:r>
    </w:p>
    <w:p w:rsidR="000313A6" w:rsidRPr="009044F1" w:rsidRDefault="00B06EC9" w:rsidP="005D5420">
      <w:pPr>
        <w:widowControl w:val="0"/>
        <w:tabs>
          <w:tab w:val="left" w:pos="1134"/>
        </w:tabs>
        <w:ind w:firstLine="567"/>
        <w:contextualSpacing/>
        <w:jc w:val="both"/>
        <w:rPr>
          <w:rFonts w:ascii="GHEA Grapalat" w:hAnsi="GHEA Grapalat" w:cs="Sylfaen"/>
        </w:rPr>
      </w:pPr>
      <w:r w:rsidRPr="00681C1F">
        <w:rPr>
          <w:rFonts w:ascii="GHEA Grapalat" w:hAnsi="GHEA Grapalat"/>
          <w:color w:val="000000" w:themeColor="text1"/>
        </w:rPr>
        <w:t xml:space="preserve"> </w:t>
      </w:r>
      <w:r w:rsidRPr="009044F1" w:rsidDel="00DF2686">
        <w:rPr>
          <w:rFonts w:ascii="GHEA Grapalat" w:hAnsi="GHEA Grapalat"/>
        </w:rPr>
        <w:t xml:space="preserve"> </w:t>
      </w:r>
      <w:r w:rsidR="000313A6" w:rsidRPr="009044F1">
        <w:rPr>
          <w:rFonts w:ascii="GHEA Grapalat" w:hAnsi="GHEA Grapalat"/>
        </w:rPr>
        <w:t>При этом</w:t>
      </w:r>
      <w:proofErr w:type="gramStart"/>
      <w:r w:rsidR="000313A6" w:rsidRPr="009044F1">
        <w:rPr>
          <w:rFonts w:ascii="GHEA Grapalat" w:hAnsi="GHEA Grapalat"/>
        </w:rPr>
        <w:t>,</w:t>
      </w:r>
      <w:proofErr w:type="gramEnd"/>
      <w:r w:rsidR="000313A6" w:rsidRPr="009044F1">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000313A6"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5D5420">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747338">
        <w:rPr>
          <w:rFonts w:ascii="GHEA Grapalat" w:hAnsi="GHEA Grapalat"/>
          <w:i w:val="0"/>
          <w:sz w:val="24"/>
          <w:szCs w:val="24"/>
        </w:rPr>
        <w:t xml:space="preserve">размера предоплаты или </w:t>
      </w:r>
      <w:r w:rsidR="003442B9" w:rsidRPr="009044F1">
        <w:rPr>
          <w:rFonts w:ascii="GHEA Grapalat" w:hAnsi="GHEA Grapalat"/>
          <w:i w:val="0"/>
          <w:sz w:val="24"/>
          <w:szCs w:val="24"/>
        </w:rPr>
        <w:t>увеличени</w:t>
      </w:r>
      <w:r w:rsidR="003442B9">
        <w:rPr>
          <w:rFonts w:ascii="GHEA Grapalat" w:hAnsi="GHEA Grapalat"/>
          <w:i w:val="0"/>
          <w:sz w:val="24"/>
          <w:szCs w:val="24"/>
        </w:rPr>
        <w:t>ю</w:t>
      </w:r>
      <w:r w:rsidR="003442B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rsidR="002D58A8" w:rsidRDefault="007F245B" w:rsidP="009E460F">
      <w:pPr>
        <w:rPr>
          <w:rFonts w:ascii="GHEA Grapalat" w:hAnsi="GHEA Grapalat"/>
          <w:b/>
        </w:rPr>
      </w:pPr>
      <w:r w:rsidRPr="00925DE0">
        <w:rPr>
          <w:rFonts w:ascii="GHEA Grapalat" w:hAnsi="GHEA Grapalat"/>
          <w:b/>
        </w:rPr>
        <w:t xml:space="preserve">                  </w:t>
      </w:r>
    </w:p>
    <w:p w:rsidR="00096865" w:rsidRPr="00925DE0" w:rsidRDefault="00030D40" w:rsidP="002D58A8">
      <w:pPr>
        <w:jc w:val="center"/>
        <w:rPr>
          <w:rFonts w:ascii="GHEA Grapalat" w:hAnsi="GHEA Grapalat"/>
          <w:b/>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ДОГОВОРА</w:t>
      </w:r>
    </w:p>
    <w:p w:rsidR="007C56B2" w:rsidRDefault="00030D40" w:rsidP="002D58A8">
      <w:pPr>
        <w:widowControl w:val="0"/>
        <w:tabs>
          <w:tab w:val="left" w:pos="1276"/>
        </w:tabs>
        <w:ind w:firstLine="567"/>
        <w:contextualSpacing/>
        <w:jc w:val="both"/>
        <w:rPr>
          <w:rFonts w:ascii="GHEA Grapalat" w:hAnsi="GHEA Grapalat"/>
          <w:color w:val="000000" w:themeColor="text1"/>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7C56B2" w:rsidRPr="00681C1F">
        <w:rPr>
          <w:rFonts w:ascii="GHEA Grapalat" w:hAnsi="GHEA Grapalat"/>
          <w:color w:val="000000" w:themeColor="text1"/>
        </w:rPr>
        <w:t>На основании требования о предоставлении обеспечений</w:t>
      </w:r>
      <w:r w:rsidR="007C56B2">
        <w:rPr>
          <w:rFonts w:ascii="GHEA Grapalat" w:hAnsi="GHEA Grapalat"/>
          <w:color w:val="000000" w:themeColor="text1"/>
        </w:rPr>
        <w:t xml:space="preserve"> </w:t>
      </w:r>
      <w:r w:rsidR="007C56B2" w:rsidRPr="00681C1F">
        <w:rPr>
          <w:rFonts w:ascii="GHEA Grapalat" w:hAnsi="GHEA Grapalat"/>
          <w:color w:val="000000" w:themeColor="text1"/>
        </w:rPr>
        <w:t xml:space="preserve">квалификации и договора отобранный участник в течение </w:t>
      </w:r>
      <w:r w:rsidR="007C56B2" w:rsidRPr="002D58A8">
        <w:rPr>
          <w:rFonts w:ascii="GHEA Grapalat" w:hAnsi="GHEA Grapalat"/>
          <w:b/>
          <w:color w:val="000000" w:themeColor="text1"/>
        </w:rPr>
        <w:t>5-и рабочих дней</w:t>
      </w:r>
      <w:r w:rsidR="007C56B2" w:rsidRPr="00681C1F">
        <w:rPr>
          <w:rFonts w:ascii="GHEA Grapalat" w:hAnsi="GHEA Grapalat"/>
          <w:color w:val="000000" w:themeColor="text1"/>
        </w:rPr>
        <w:t xml:space="preserve"> </w:t>
      </w:r>
      <w:r w:rsidR="00676A27">
        <w:rPr>
          <w:rFonts w:ascii="GHEA Grapalat" w:hAnsi="GHEA Grapalat"/>
          <w:color w:val="000000" w:themeColor="text1"/>
        </w:rPr>
        <w:t xml:space="preserve">после </w:t>
      </w:r>
      <w:r w:rsidR="007C56B2" w:rsidRPr="00681C1F">
        <w:rPr>
          <w:rFonts w:ascii="GHEA Grapalat" w:hAnsi="GHEA Grapalat"/>
          <w:color w:val="000000" w:themeColor="text1"/>
        </w:rPr>
        <w:t>дня его получения, обязан представить обеспечения квалификации и договора.</w:t>
      </w:r>
      <w:r w:rsidR="007C56B2" w:rsidRPr="00EA7411">
        <w:rPr>
          <w:rFonts w:ascii="GHEA Grapalat" w:hAnsi="GHEA Grapalat"/>
        </w:rPr>
        <w:t xml:space="preserve"> </w:t>
      </w:r>
      <w:r w:rsidR="007C56B2"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D00EF4">
        <w:rPr>
          <w:rFonts w:ascii="GHEA Grapalat" w:hAnsi="GHEA Grapalat"/>
        </w:rPr>
        <w:t>.</w:t>
      </w:r>
      <w:r w:rsidR="00D00EF4">
        <w:rPr>
          <w:rFonts w:ascii="GHEA Grapalat" w:hAnsi="GHEA Grapalat"/>
          <w:color w:val="000000" w:themeColor="text1"/>
        </w:rPr>
        <w:t xml:space="preserve"> </w:t>
      </w:r>
      <w:r w:rsidR="007C56B2" w:rsidRPr="00681C1F">
        <w:rPr>
          <w:rFonts w:ascii="GHEA Grapalat" w:hAnsi="GHEA Grapalat"/>
          <w:color w:val="000000" w:themeColor="text1"/>
        </w:rPr>
        <w:t>С отобранным участником заключается договор, если он представляет обеспечения квалификации</w:t>
      </w:r>
      <w:r w:rsidR="007C56B2">
        <w:rPr>
          <w:rFonts w:ascii="GHEA Grapalat" w:hAnsi="GHEA Grapalat"/>
          <w:color w:val="000000" w:themeColor="text1"/>
        </w:rPr>
        <w:t xml:space="preserve"> </w:t>
      </w:r>
      <w:r w:rsidR="007C56B2" w:rsidRPr="00681C1F">
        <w:rPr>
          <w:rFonts w:ascii="GHEA Grapalat" w:hAnsi="GHEA Grapalat"/>
          <w:color w:val="000000" w:themeColor="text1"/>
        </w:rPr>
        <w:t>и договора</w:t>
      </w:r>
      <w:r w:rsidR="00EC1E2D">
        <w:rPr>
          <w:rFonts w:ascii="GHEA Grapalat" w:hAnsi="GHEA Grapalat"/>
          <w:color w:val="000000" w:themeColor="text1"/>
        </w:rPr>
        <w:t>.</w:t>
      </w:r>
    </w:p>
    <w:p w:rsidR="00384973" w:rsidRPr="00665D27" w:rsidRDefault="00A6609C" w:rsidP="00665D27">
      <w:pPr>
        <w:widowControl w:val="0"/>
        <w:tabs>
          <w:tab w:val="left" w:pos="1276"/>
        </w:tabs>
        <w:ind w:firstLine="567"/>
        <w:contextualSpacing/>
        <w:jc w:val="both"/>
        <w:rPr>
          <w:rFonts w:ascii="GHEA Grapalat" w:hAnsi="GHEA Grapalat"/>
        </w:rPr>
      </w:pPr>
      <w:r w:rsidRPr="008D2394">
        <w:rPr>
          <w:rFonts w:ascii="GHEA Grapalat" w:hAnsi="GHEA Grapalat"/>
        </w:rPr>
        <w:t xml:space="preserve">10.2 </w:t>
      </w:r>
      <w:r w:rsidR="008C5F2A" w:rsidRPr="00EC1E2D">
        <w:rPr>
          <w:rFonts w:ascii="GHEA Grapalat" w:hAnsi="GHEA Grapalat"/>
          <w:b/>
        </w:rPr>
        <w:t xml:space="preserve">Размер обеспечения квалификации равен </w:t>
      </w:r>
      <w:r w:rsidR="00427585" w:rsidRPr="00EC1E2D">
        <w:rPr>
          <w:rFonts w:ascii="GHEA Grapalat" w:hAnsi="GHEA Grapalat"/>
          <w:b/>
        </w:rPr>
        <w:t>п</w:t>
      </w:r>
      <w:r w:rsidR="003F591C" w:rsidRPr="00EC1E2D">
        <w:rPr>
          <w:rFonts w:ascii="GHEA Grapalat" w:hAnsi="GHEA Grapalat"/>
          <w:b/>
        </w:rPr>
        <w:t>я</w:t>
      </w:r>
      <w:r w:rsidR="00427585" w:rsidRPr="00EC1E2D">
        <w:rPr>
          <w:rFonts w:ascii="GHEA Grapalat" w:hAnsi="GHEA Grapalat"/>
          <w:b/>
        </w:rPr>
        <w:t>тнадцати процентам</w:t>
      </w:r>
      <w:r w:rsidR="008C5F2A" w:rsidRPr="008D2394">
        <w:rPr>
          <w:rFonts w:ascii="GHEA Grapalat" w:hAnsi="GHEA Grapalat"/>
        </w:rPr>
        <w:t xml:space="preserve"> </w:t>
      </w:r>
      <w:r w:rsidR="003D1A79">
        <w:rPr>
          <w:rFonts w:ascii="GHEA Grapalat" w:hAnsi="GHEA Grapalat"/>
        </w:rPr>
        <w:t xml:space="preserve">от </w:t>
      </w:r>
      <w:r w:rsidR="003D1A79" w:rsidRPr="00123A23">
        <w:rPr>
          <w:rFonts w:ascii="GHEA Grapalat" w:hAnsi="GHEA Grapalat"/>
        </w:rPr>
        <w:t>цен</w:t>
      </w:r>
      <w:r w:rsidR="003D1A79">
        <w:rPr>
          <w:rFonts w:ascii="GHEA Grapalat" w:hAnsi="GHEA Grapalat"/>
        </w:rPr>
        <w:t>ы</w:t>
      </w:r>
      <w:r w:rsidR="003D1A79" w:rsidRPr="00123A23">
        <w:rPr>
          <w:rFonts w:ascii="GHEA Grapalat" w:hAnsi="GHEA Grapalat"/>
        </w:rPr>
        <w:t xml:space="preserve"> закупки </w:t>
      </w:r>
      <w:r w:rsidR="003D1A79">
        <w:rPr>
          <w:rFonts w:ascii="GHEA Grapalat" w:hAnsi="GHEA Grapalat"/>
        </w:rPr>
        <w:t>услуг</w:t>
      </w:r>
      <w:r w:rsidR="003D1A79" w:rsidRPr="00123A23">
        <w:rPr>
          <w:rFonts w:ascii="GHEA Grapalat" w:hAnsi="GHEA Grapalat"/>
        </w:rPr>
        <w:t xml:space="preserve"> закуп</w:t>
      </w:r>
      <w:r w:rsidR="003D1A79">
        <w:rPr>
          <w:rFonts w:ascii="GHEA Grapalat" w:hAnsi="GHEA Grapalat"/>
        </w:rPr>
        <w:t>аемых</w:t>
      </w:r>
      <w:r w:rsidR="003D1A79" w:rsidRPr="00123A23">
        <w:rPr>
          <w:rFonts w:ascii="GHEA Grapalat" w:hAnsi="GHEA Grapalat"/>
        </w:rPr>
        <w:t xml:space="preserve"> в рамках данной процедуры</w:t>
      </w:r>
      <w:r w:rsidR="008C5F2A" w:rsidRPr="008D2394">
        <w:rPr>
          <w:rFonts w:ascii="GHEA Grapalat" w:hAnsi="GHEA Grapalat"/>
        </w:rPr>
        <w:t>.</w:t>
      </w:r>
      <w:r w:rsidR="00466609" w:rsidRPr="00466609">
        <w:t xml:space="preserve"> </w:t>
      </w:r>
      <w:r w:rsidR="00466609" w:rsidRPr="00466609">
        <w:rPr>
          <w:rFonts w:ascii="GHEA Grapalat" w:hAnsi="GHEA Grapalat"/>
        </w:rPr>
        <w:t xml:space="preserve">Если цена закупки </w:t>
      </w:r>
      <w:r w:rsidR="002B179B">
        <w:rPr>
          <w:rFonts w:ascii="GHEA Grapalat" w:hAnsi="GHEA Grapalat"/>
        </w:rPr>
        <w:t>услуг</w:t>
      </w:r>
      <w:r w:rsidR="00466609" w:rsidRPr="00466609">
        <w:rPr>
          <w:rFonts w:ascii="GHEA Grapalat" w:hAnsi="GHEA Grapalat"/>
        </w:rPr>
        <w:t xml:space="preserve"> меньше цены заключаемого договора, то размер обеспечения квалификации исчисляется в отношении цены договора.</w:t>
      </w:r>
      <w:r w:rsidR="003D1A79">
        <w:rPr>
          <w:rFonts w:ascii="GHEA Grapalat" w:hAnsi="GHEA Grapalat"/>
        </w:rPr>
        <w:t xml:space="preserve"> </w:t>
      </w:r>
      <w:r w:rsidR="001647D2" w:rsidRPr="008D2394">
        <w:rPr>
          <w:rFonts w:ascii="GHEA Grapalat" w:hAnsi="GHEA Grapalat"/>
        </w:rPr>
        <w:t xml:space="preserve">Обеспечение квалификации представляется в </w:t>
      </w:r>
      <w:r w:rsidR="004B6A49" w:rsidRPr="008D2394">
        <w:rPr>
          <w:rFonts w:ascii="GHEA Grapalat" w:hAnsi="GHEA Grapalat"/>
        </w:rPr>
        <w:t>виде</w:t>
      </w:r>
      <w:r w:rsidR="001647D2" w:rsidRPr="008D2394">
        <w:rPr>
          <w:rFonts w:ascii="GHEA Grapalat" w:hAnsi="GHEA Grapalat"/>
        </w:rPr>
        <w:t xml:space="preserve"> </w:t>
      </w:r>
      <w:r w:rsidR="00BD5554">
        <w:rPr>
          <w:rFonts w:ascii="GHEA Grapalat" w:hAnsi="GHEA Grapalat"/>
        </w:rPr>
        <w:t>соглашения о неустойке</w:t>
      </w:r>
      <w:r w:rsidR="00BD5554" w:rsidRPr="00174059">
        <w:rPr>
          <w:rFonts w:ascii="GHEA Grapalat" w:hAnsi="GHEA Grapalat"/>
        </w:rPr>
        <w:t xml:space="preserve"> (прил</w:t>
      </w:r>
      <w:r w:rsidR="00EC1E2D">
        <w:rPr>
          <w:rFonts w:ascii="GHEA Grapalat" w:hAnsi="GHEA Grapalat"/>
        </w:rPr>
        <w:t>ожение 4. 2) или наличных денег</w:t>
      </w:r>
      <w:r w:rsidR="00EE02C2">
        <w:rPr>
          <w:rFonts w:ascii="GHEA Grapalat" w:hAnsi="GHEA Grapalat"/>
        </w:rPr>
        <w:t>.</w:t>
      </w:r>
      <w:r w:rsidR="00665D27">
        <w:rPr>
          <w:rFonts w:ascii="GHEA Grapalat" w:hAnsi="GHEA Grapalat"/>
        </w:rPr>
        <w:t xml:space="preserve"> </w:t>
      </w:r>
      <w:r w:rsidR="0085658A" w:rsidRPr="008D2394">
        <w:rPr>
          <w:rFonts w:ascii="GHEA Grapalat" w:hAnsi="GHEA Grapalat"/>
        </w:rPr>
        <w:t xml:space="preserve">Причем  обеспечение должно быть действительным как минимум  включительно </w:t>
      </w:r>
      <w:r w:rsidR="0085658A" w:rsidRPr="00665D27">
        <w:rPr>
          <w:rFonts w:ascii="GHEA Grapalat" w:hAnsi="GHEA Grapalat"/>
          <w:b/>
        </w:rPr>
        <w:t xml:space="preserve">до 20-го </w:t>
      </w:r>
      <w:r w:rsidR="005A180A" w:rsidRPr="00665D27">
        <w:rPr>
          <w:rFonts w:ascii="GHEA Grapalat" w:hAnsi="GHEA Grapalat"/>
          <w:b/>
        </w:rPr>
        <w:t>рабочего дня</w:t>
      </w:r>
      <w:r w:rsidR="005A180A" w:rsidRPr="008D2394">
        <w:rPr>
          <w:rFonts w:ascii="GHEA Grapalat" w:hAnsi="GHEA Grapalat"/>
        </w:rPr>
        <w:t>, следующего за днем полного принятия заказчиком результата выполнения договора</w:t>
      </w:r>
      <w:r w:rsidR="00665D27">
        <w:rPr>
          <w:rFonts w:ascii="GHEA Grapalat" w:hAnsi="GHEA Grapalat"/>
        </w:rPr>
        <w:t>.</w:t>
      </w:r>
    </w:p>
    <w:p w:rsidR="00CD2651" w:rsidRPr="002E6E0C" w:rsidRDefault="00CD2651" w:rsidP="002D58A8">
      <w:pPr>
        <w:widowControl w:val="0"/>
        <w:tabs>
          <w:tab w:val="left" w:pos="1276"/>
        </w:tabs>
        <w:ind w:firstLine="567"/>
        <w:contextualSpacing/>
        <w:jc w:val="both"/>
        <w:rPr>
          <w:rFonts w:ascii="GHEA Grapalat" w:hAnsi="GHEA Grapalat" w:cs="Sylfaen"/>
        </w:rPr>
      </w:pPr>
      <w:r w:rsidRPr="002E6E0C">
        <w:rPr>
          <w:rFonts w:ascii="GHEA Grapalat" w:hAnsi="GHEA Grapalat" w:cs="Sylfaen"/>
        </w:rPr>
        <w:t xml:space="preserve">Если процедура закупки организована </w:t>
      </w:r>
      <w:r w:rsidR="00611C2E" w:rsidRPr="002E6E0C">
        <w:rPr>
          <w:rFonts w:ascii="GHEA Grapalat" w:hAnsi="GHEA Grapalat" w:cs="Sylfaen"/>
        </w:rPr>
        <w:t>по</w:t>
      </w:r>
      <w:r w:rsidRPr="002E6E0C">
        <w:rPr>
          <w:rFonts w:ascii="GHEA Grapalat" w:hAnsi="GHEA Grapalat" w:cs="Sylfaen"/>
        </w:rPr>
        <w:t xml:space="preserve"> лота</w:t>
      </w:r>
      <w:r w:rsidR="00611C2E" w:rsidRPr="002E6E0C">
        <w:rPr>
          <w:rFonts w:ascii="GHEA Grapalat" w:hAnsi="GHEA Grapalat" w:cs="Sylfaen"/>
        </w:rPr>
        <w:t>м</w:t>
      </w:r>
      <w:r w:rsidRPr="002E6E0C">
        <w:rPr>
          <w:rFonts w:ascii="GHEA Grapalat" w:hAnsi="GHEA Grapalat" w:cs="Sylfaen"/>
        </w:rPr>
        <w:t xml:space="preserve"> и участник признается отобранным участником </w:t>
      </w:r>
      <w:proofErr w:type="gramStart"/>
      <w:r w:rsidRPr="002E6E0C">
        <w:rPr>
          <w:rFonts w:ascii="GHEA Grapalat" w:hAnsi="GHEA Grapalat" w:cs="Sylfaen"/>
        </w:rPr>
        <w:t>по</w:t>
      </w:r>
      <w:proofErr w:type="gramEnd"/>
      <w:r w:rsidRPr="002E6E0C">
        <w:rPr>
          <w:rFonts w:ascii="GHEA Grapalat" w:hAnsi="GHEA Grapalat" w:cs="Sylfaen"/>
        </w:rPr>
        <w:t xml:space="preserve"> более </w:t>
      </w:r>
      <w:proofErr w:type="gramStart"/>
      <w:r w:rsidRPr="002E6E0C">
        <w:rPr>
          <w:rFonts w:ascii="GHEA Grapalat" w:hAnsi="GHEA Grapalat" w:cs="Sylfaen"/>
        </w:rPr>
        <w:t>чем</w:t>
      </w:r>
      <w:proofErr w:type="gramEnd"/>
      <w:r w:rsidRPr="002E6E0C">
        <w:rPr>
          <w:rFonts w:ascii="GHEA Grapalat" w:hAnsi="GHEA Grapalat" w:cs="Sylfaen"/>
        </w:rPr>
        <w:t xml:space="preserve"> одному лоту</w:t>
      </w:r>
      <w:r w:rsidR="00243CC0" w:rsidRPr="002E6E0C">
        <w:rPr>
          <w:rFonts w:ascii="GHEA Grapalat" w:hAnsi="GHEA Grapalat" w:cs="Sylfaen"/>
        </w:rPr>
        <w:t xml:space="preserve">, то он может предоставить обеспечение квалификации как </w:t>
      </w:r>
      <w:r w:rsidR="00243CC0" w:rsidRPr="002E6E0C">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w:t>
      </w:r>
      <w:r w:rsidR="004C098F">
        <w:rPr>
          <w:rFonts w:ascii="GHEA Grapalat" w:hAnsi="GHEA Grapalat"/>
        </w:rPr>
        <w:t xml:space="preserve"> к</w:t>
      </w:r>
      <w:r w:rsidR="00243CC0" w:rsidRPr="002E6E0C">
        <w:rPr>
          <w:rFonts w:ascii="GHEA Grapalat" w:hAnsi="GHEA Grapalat"/>
        </w:rPr>
        <w:t xml:space="preserve"> </w:t>
      </w:r>
      <w:r w:rsidR="004C098F">
        <w:rPr>
          <w:rFonts w:ascii="GHEA Grapalat" w:hAnsi="GHEA Grapalat"/>
        </w:rPr>
        <w:t xml:space="preserve">сумме цен закупок представленных лотов, </w:t>
      </w:r>
      <w:r w:rsidR="004C098F">
        <w:rPr>
          <w:rFonts w:ascii="GHEA Grapalat" w:hAnsi="GHEA Grapalat" w:cs="Sylfaen"/>
        </w:rPr>
        <w:t>с учетом требований абзаца «в» подпункта 1 пункта 32 Порядка</w:t>
      </w:r>
      <w:r w:rsidR="004C098F">
        <w:rPr>
          <w:rFonts w:ascii="GHEA Grapalat" w:hAnsi="GHEA Grapalat"/>
          <w:color w:val="000000" w:themeColor="text1"/>
        </w:rPr>
        <w:t>.</w:t>
      </w:r>
      <w:r w:rsidRPr="002E6E0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2E6E0C">
        <w:rPr>
          <w:rFonts w:ascii="Courier New" w:hAnsi="Courier New" w:cs="Courier New"/>
        </w:rPr>
        <w:t> </w:t>
      </w:r>
      <w:r w:rsidRPr="002E6E0C">
        <w:rPr>
          <w:rFonts w:ascii="GHEA Grapalat" w:hAnsi="GHEA Grapalat" w:cs="Sylfaen"/>
        </w:rPr>
        <w:t>«900008000698» открытый в Центральном казначействе на имя уполномоченного органа.</w:t>
      </w:r>
    </w:p>
    <w:p w:rsidR="00C74E96" w:rsidRPr="000F2EA6" w:rsidRDefault="00C74E96" w:rsidP="002D58A8">
      <w:pPr>
        <w:widowControl w:val="0"/>
        <w:tabs>
          <w:tab w:val="left" w:pos="1276"/>
        </w:tabs>
        <w:ind w:firstLine="567"/>
        <w:contextualSpacing/>
        <w:jc w:val="both"/>
        <w:rPr>
          <w:rFonts w:ascii="GHEA Grapalat" w:hAnsi="GHEA Grapalat" w:cs="Sylfaen"/>
        </w:rPr>
      </w:pPr>
      <w:r w:rsidRPr="002E6E0C">
        <w:rPr>
          <w:rFonts w:ascii="GHEA Grapalat" w:hAnsi="GHEA Grapalat" w:cs="Sylfaen"/>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rsidR="00CD2651" w:rsidRDefault="00CD2651" w:rsidP="002D58A8">
      <w:pPr>
        <w:widowControl w:val="0"/>
        <w:tabs>
          <w:tab w:val="left" w:pos="1276"/>
        </w:tabs>
        <w:ind w:firstLine="567"/>
        <w:contextualSpacing/>
        <w:jc w:val="both"/>
        <w:rPr>
          <w:rFonts w:ascii="GHEA Grapalat" w:hAnsi="GHEA Grapalat"/>
        </w:rPr>
      </w:pPr>
      <w:r w:rsidRPr="00707948">
        <w:rPr>
          <w:rFonts w:ascii="GHEA Grapalat" w:hAnsi="GHEA Grapalat"/>
        </w:rPr>
        <w:t xml:space="preserve">Если выполнение договора поэтапное и выполнение каждого этапа </w:t>
      </w:r>
      <w:r w:rsidR="00707948" w:rsidRPr="00707948">
        <w:rPr>
          <w:rFonts w:ascii="GHEA Grapalat" w:hAnsi="GHEA Grapalat"/>
        </w:rPr>
        <w:t>непосредственно не взаимосвязано</w:t>
      </w:r>
      <w:r w:rsidRPr="00707948">
        <w:rPr>
          <w:rFonts w:ascii="GHEA Grapalat" w:hAnsi="GHEA Grapalat"/>
        </w:rPr>
        <w:t xml:space="preserve">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8F4C63" w:rsidRPr="00935401">
        <w:rPr>
          <w:rFonts w:ascii="GHEA Grapalat" w:hAnsi="GHEA Grapalat"/>
        </w:rPr>
        <w:t>в пропорции, исчисленной в отношении суммы этого этапа</w:t>
      </w:r>
      <w:r w:rsidRPr="00707948">
        <w:rPr>
          <w:rFonts w:ascii="GHEA Grapalat" w:hAnsi="GHEA Grapalat"/>
        </w:rPr>
        <w:t>.</w:t>
      </w:r>
    </w:p>
    <w:p w:rsidR="00786738" w:rsidRPr="00707948" w:rsidRDefault="00786738" w:rsidP="002D58A8">
      <w:pPr>
        <w:widowControl w:val="0"/>
        <w:tabs>
          <w:tab w:val="left" w:pos="1276"/>
        </w:tabs>
        <w:ind w:firstLine="567"/>
        <w:contextualSpacing/>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rsidR="002406D8" w:rsidRPr="00853D2D" w:rsidRDefault="002406D8" w:rsidP="002D58A8">
      <w:pPr>
        <w:widowControl w:val="0"/>
        <w:tabs>
          <w:tab w:val="left" w:pos="1276"/>
        </w:tabs>
        <w:ind w:firstLine="567"/>
        <w:contextualSpacing/>
        <w:jc w:val="both"/>
        <w:rPr>
          <w:rFonts w:ascii="GHEA Grapalat" w:hAnsi="GHEA Grapalat" w:cs="Sylfaen"/>
        </w:rPr>
      </w:pPr>
      <w:r w:rsidRPr="00853D2D">
        <w:rPr>
          <w:rFonts w:ascii="GHEA Grapalat" w:hAnsi="GHEA Grapalat" w:cs="Sylfaen"/>
        </w:rPr>
        <w:t>Обеспечение квалификации не подлежит возврату, если лицо, представившее его, нарушает предусмотренное договором</w:t>
      </w:r>
      <w:r w:rsidR="007D0757" w:rsidRPr="00853D2D">
        <w:rPr>
          <w:rFonts w:ascii="GHEA Grapalat" w:hAnsi="GHEA Grapalat" w:cs="Sylfaen"/>
        </w:rPr>
        <w:t xml:space="preserve"> </w:t>
      </w:r>
      <w:r w:rsidRPr="00853D2D">
        <w:rPr>
          <w:rFonts w:ascii="GHEA Grapalat" w:hAnsi="GHEA Grapalat" w:cs="Sylfaen"/>
        </w:rPr>
        <w:t xml:space="preserve"> обязательство, которое влечет за собой одностороннее расторжение договора заказчиком.</w:t>
      </w:r>
    </w:p>
    <w:p w:rsidR="00440A2C" w:rsidRPr="00853D2D" w:rsidRDefault="00030D40" w:rsidP="00440A2C">
      <w:pPr>
        <w:widowControl w:val="0"/>
        <w:tabs>
          <w:tab w:val="left" w:pos="1276"/>
        </w:tabs>
        <w:ind w:firstLine="709"/>
        <w:contextualSpacing/>
        <w:jc w:val="both"/>
        <w:rPr>
          <w:rFonts w:ascii="GHEA Grapalat" w:hAnsi="GHEA Grapalat"/>
        </w:rPr>
      </w:pPr>
      <w:r w:rsidRPr="00853D2D">
        <w:rPr>
          <w:rFonts w:ascii="GHEA Grapalat" w:hAnsi="GHEA Grapalat"/>
        </w:rPr>
        <w:t>10.</w:t>
      </w:r>
      <w:r w:rsidR="001723D6" w:rsidRPr="00853D2D">
        <w:rPr>
          <w:rFonts w:ascii="GHEA Grapalat" w:hAnsi="GHEA Grapalat"/>
        </w:rPr>
        <w:t>3</w:t>
      </w:r>
      <w:r w:rsidR="00DC30CC" w:rsidRPr="00853D2D">
        <w:rPr>
          <w:rFonts w:ascii="GHEA Grapalat" w:hAnsi="GHEA Grapalat"/>
        </w:rPr>
        <w:t>.</w:t>
      </w:r>
      <w:r w:rsidR="00DC30CC" w:rsidRPr="00853D2D">
        <w:rPr>
          <w:rFonts w:ascii="GHEA Grapalat" w:hAnsi="GHEA Grapalat"/>
        </w:rPr>
        <w:tab/>
      </w:r>
      <w:r w:rsidRPr="00440A2C">
        <w:rPr>
          <w:rFonts w:ascii="GHEA Grapalat" w:hAnsi="GHEA Grapalat"/>
          <w:b/>
        </w:rPr>
        <w:t xml:space="preserve">Размер обеспечения договора составляет 10 процентов </w:t>
      </w:r>
      <w:r w:rsidRPr="00853D2D">
        <w:rPr>
          <w:rFonts w:ascii="GHEA Grapalat" w:hAnsi="GHEA Grapalat"/>
        </w:rPr>
        <w:t xml:space="preserve">от </w:t>
      </w:r>
      <w:r w:rsidR="00571554">
        <w:rPr>
          <w:rFonts w:ascii="GHEA Grapalat" w:hAnsi="GHEA Grapalat"/>
        </w:rPr>
        <w:t xml:space="preserve">цены </w:t>
      </w:r>
      <w:r w:rsidR="00A01774">
        <w:rPr>
          <w:rFonts w:ascii="GHEA Grapalat" w:hAnsi="GHEA Grapalat"/>
        </w:rPr>
        <w:t>закупки</w:t>
      </w:r>
      <w:r w:rsidR="00A01774" w:rsidRPr="001775FE">
        <w:rPr>
          <w:rFonts w:ascii="GHEA Grapalat" w:hAnsi="GHEA Grapalat"/>
        </w:rPr>
        <w:t xml:space="preserve">. </w:t>
      </w:r>
      <w:r w:rsidR="00A01774" w:rsidRPr="002C42AD">
        <w:rPr>
          <w:rFonts w:ascii="GHEA Grapalat" w:hAnsi="GHEA Grapalat"/>
        </w:rPr>
        <w:t xml:space="preserve">Если цена закупки </w:t>
      </w:r>
      <w:r w:rsidR="003A7D5F">
        <w:rPr>
          <w:rFonts w:ascii="GHEA Grapalat" w:hAnsi="GHEA Grapalat"/>
        </w:rPr>
        <w:t>услу</w:t>
      </w:r>
      <w:r w:rsidR="00567245">
        <w:rPr>
          <w:rFonts w:ascii="GHEA Grapalat" w:hAnsi="GHEA Grapalat"/>
        </w:rPr>
        <w:t>г</w:t>
      </w:r>
      <w:r w:rsidR="00A01774"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853D2D">
        <w:rPr>
          <w:rFonts w:ascii="GHEA Grapalat" w:hAnsi="GHEA Grapalat"/>
        </w:rPr>
        <w:t xml:space="preserve">. </w:t>
      </w:r>
      <w:r w:rsidR="001723D6" w:rsidRPr="00853D2D">
        <w:rPr>
          <w:rFonts w:ascii="GHEA Grapalat" w:hAnsi="GHEA Grapalat"/>
        </w:rPr>
        <w:t xml:space="preserve">Обеспечение </w:t>
      </w:r>
      <w:r w:rsidR="00896AAF" w:rsidRPr="00853D2D">
        <w:rPr>
          <w:rFonts w:ascii="GHEA Grapalat" w:hAnsi="GHEA Grapalat"/>
        </w:rPr>
        <w:t>договора</w:t>
      </w:r>
      <w:r w:rsidR="001723D6" w:rsidRPr="00853D2D">
        <w:rPr>
          <w:rFonts w:ascii="GHEA Grapalat" w:hAnsi="GHEA Grapalat"/>
        </w:rPr>
        <w:t xml:space="preserve"> представляется </w:t>
      </w:r>
      <w:r w:rsidR="00440A2C" w:rsidRPr="008F7AA4">
        <w:rPr>
          <w:rFonts w:ascii="GHEA Grapalat" w:hAnsi="GHEA Grapalat"/>
          <w:b/>
        </w:rPr>
        <w:t xml:space="preserve">в виде соглашения о неустойке (приложение </w:t>
      </w:r>
      <w:r w:rsidR="00440A2C">
        <w:rPr>
          <w:rFonts w:ascii="GHEA Grapalat" w:hAnsi="GHEA Grapalat"/>
          <w:b/>
        </w:rPr>
        <w:t>5.1</w:t>
      </w:r>
      <w:r w:rsidR="00440A2C" w:rsidRPr="008F7AA4">
        <w:rPr>
          <w:rFonts w:ascii="GHEA Grapalat" w:hAnsi="GHEA Grapalat"/>
          <w:b/>
        </w:rPr>
        <w:t>) или наличных денег</w:t>
      </w:r>
      <w:r w:rsidR="00440A2C">
        <w:rPr>
          <w:rFonts w:ascii="GHEA Grapalat" w:hAnsi="GHEA Grapalat"/>
          <w:b/>
        </w:rPr>
        <w:t>.</w:t>
      </w:r>
    </w:p>
    <w:p w:rsidR="0011249D" w:rsidRDefault="0058395E" w:rsidP="002D58A8">
      <w:pPr>
        <w:widowControl w:val="0"/>
        <w:tabs>
          <w:tab w:val="left" w:pos="1276"/>
        </w:tabs>
        <w:ind w:firstLine="567"/>
        <w:contextualSpacing/>
        <w:jc w:val="both"/>
        <w:rPr>
          <w:rFonts w:ascii="GHEA Grapalat" w:hAnsi="GHEA Grapalat"/>
        </w:rPr>
      </w:pPr>
      <w:r w:rsidRPr="00AA515D">
        <w:rPr>
          <w:rFonts w:ascii="GHEA Grapalat" w:hAnsi="GHEA Grapalat"/>
        </w:rPr>
        <w:t xml:space="preserve">Если процедура закупки организована </w:t>
      </w:r>
      <w:r w:rsidR="0011249D" w:rsidRPr="00AA515D">
        <w:rPr>
          <w:rFonts w:ascii="GHEA Grapalat" w:hAnsi="GHEA Grapalat"/>
        </w:rPr>
        <w:t xml:space="preserve">по лотам и участник признается отобранным участником </w:t>
      </w:r>
      <w:proofErr w:type="gramStart"/>
      <w:r w:rsidR="0011249D" w:rsidRPr="00AA515D">
        <w:rPr>
          <w:rFonts w:ascii="GHEA Grapalat" w:hAnsi="GHEA Grapalat"/>
        </w:rPr>
        <w:t>по</w:t>
      </w:r>
      <w:proofErr w:type="gramEnd"/>
      <w:r w:rsidR="0011249D" w:rsidRPr="00AA515D">
        <w:rPr>
          <w:rFonts w:ascii="GHEA Grapalat" w:hAnsi="GHEA Grapalat"/>
        </w:rPr>
        <w:t xml:space="preserve"> более </w:t>
      </w:r>
      <w:proofErr w:type="gramStart"/>
      <w:r w:rsidR="0011249D" w:rsidRPr="00AA515D">
        <w:rPr>
          <w:rFonts w:ascii="GHEA Grapalat" w:hAnsi="GHEA Grapalat"/>
        </w:rPr>
        <w:t>чем</w:t>
      </w:r>
      <w:proofErr w:type="gramEnd"/>
      <w:r w:rsidR="0011249D" w:rsidRPr="00AA515D">
        <w:rPr>
          <w:rFonts w:ascii="GHEA Grapalat" w:hAnsi="GHEA Grapalat"/>
        </w:rPr>
        <w:t xml:space="preserve"> одному лоту, </w:t>
      </w:r>
      <w:r w:rsidR="0011249D" w:rsidRPr="00AA515D">
        <w:rPr>
          <w:rFonts w:ascii="GHEA Grapalat" w:hAnsi="GHEA Grapalat" w:cs="Sylfaen"/>
        </w:rPr>
        <w:t xml:space="preserve">то он может предоставить обеспечение </w:t>
      </w:r>
      <w:proofErr w:type="spellStart"/>
      <w:r w:rsidR="0075486A" w:rsidRPr="00AA515D">
        <w:rPr>
          <w:rFonts w:ascii="GHEA Grapalat" w:hAnsi="GHEA Grapalat" w:cs="Sylfaen"/>
        </w:rPr>
        <w:t>догогвора</w:t>
      </w:r>
      <w:proofErr w:type="spellEnd"/>
      <w:r w:rsidR="0011249D" w:rsidRPr="00AA515D">
        <w:rPr>
          <w:rFonts w:ascii="GHEA Grapalat" w:hAnsi="GHEA Grapalat" w:cs="Sylfaen"/>
        </w:rPr>
        <w:t xml:space="preserve"> как </w:t>
      </w:r>
      <w:r w:rsidR="0011249D" w:rsidRPr="00AA515D">
        <w:rPr>
          <w:rFonts w:ascii="GHEA Grapalat" w:hAnsi="GHEA Grapalat"/>
        </w:rPr>
        <w:t xml:space="preserve">для каждого лота в отдельности, так и одно обеспечение - для всех лотов. При представлении одного обеспечения </w:t>
      </w:r>
      <w:proofErr w:type="spellStart"/>
      <w:r w:rsidR="0075486A" w:rsidRPr="00AA515D">
        <w:rPr>
          <w:rFonts w:ascii="GHEA Grapalat" w:hAnsi="GHEA Grapalat"/>
        </w:rPr>
        <w:t>догогвора</w:t>
      </w:r>
      <w:proofErr w:type="spellEnd"/>
      <w:r w:rsidR="0011249D" w:rsidRPr="00AA515D">
        <w:rPr>
          <w:rFonts w:ascii="GHEA Grapalat" w:hAnsi="GHEA Grapalat"/>
        </w:rPr>
        <w:t xml:space="preserve"> его сумма исчисляется по отношению </w:t>
      </w:r>
      <w:r w:rsidR="000D2C9D" w:rsidRPr="00AA515D">
        <w:rPr>
          <w:rFonts w:ascii="GHEA Grapalat" w:hAnsi="GHEA Grapalat" w:cs="Sylfaen"/>
        </w:rPr>
        <w:t>к сумме цен закупок представленных лотов</w:t>
      </w:r>
      <w:r w:rsidR="000D2C9D" w:rsidRPr="00AA515D">
        <w:rPr>
          <w:rFonts w:ascii="GHEA Grapalat" w:hAnsi="GHEA Grapalat"/>
          <w:color w:val="FF0000"/>
        </w:rPr>
        <w:t xml:space="preserve"> </w:t>
      </w:r>
      <w:r w:rsidR="000D2C9D" w:rsidRPr="00AA515D">
        <w:rPr>
          <w:rFonts w:ascii="GHEA Grapalat" w:hAnsi="GHEA Grapalat"/>
          <w:color w:val="000000" w:themeColor="text1"/>
        </w:rPr>
        <w:t>с учетом требований 9-ого подпункта 32-ого пункта</w:t>
      </w:r>
      <w:r w:rsidR="0011249D" w:rsidRPr="00AA515D">
        <w:rPr>
          <w:rFonts w:ascii="GHEA Grapalat" w:hAnsi="GHEA Grapalat"/>
        </w:rPr>
        <w:t>.</w:t>
      </w:r>
      <w:r w:rsidR="0011249D">
        <w:rPr>
          <w:rFonts w:ascii="GHEA Grapalat" w:hAnsi="GHEA Grapalat"/>
        </w:rPr>
        <w:t xml:space="preserve"> </w:t>
      </w:r>
    </w:p>
    <w:p w:rsidR="00E969ED" w:rsidRPr="00DC30CC" w:rsidRDefault="00740EF5" w:rsidP="002D58A8">
      <w:pPr>
        <w:widowControl w:val="0"/>
        <w:tabs>
          <w:tab w:val="left" w:pos="1276"/>
        </w:tabs>
        <w:ind w:firstLine="567"/>
        <w:contextualSpacing/>
        <w:jc w:val="both"/>
        <w:rPr>
          <w:rFonts w:ascii="GHEA Grapalat" w:hAnsi="GHEA Grapalat"/>
        </w:rPr>
      </w:pPr>
      <w:r>
        <w:rPr>
          <w:rFonts w:ascii="GHEA Grapalat" w:hAnsi="GHEA Grapalat"/>
        </w:rPr>
        <w:t xml:space="preserve"> </w:t>
      </w:r>
      <w:r w:rsidR="0011249D">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440A2C" w:rsidRPr="00440A2C">
        <w:rPr>
          <w:rFonts w:ascii="GHEA Grapalat" w:hAnsi="GHEA Grapalat"/>
          <w:b/>
        </w:rPr>
        <w:t>2</w:t>
      </w:r>
      <w:r w:rsidR="00963991" w:rsidRPr="00440A2C">
        <w:rPr>
          <w:rFonts w:ascii="GHEA Grapalat" w:hAnsi="GHEA Grapalat"/>
          <w:b/>
        </w:rPr>
        <w:t>0</w:t>
      </w:r>
      <w:r w:rsidR="00030D40" w:rsidRPr="00440A2C">
        <w:rPr>
          <w:rFonts w:ascii="GHEA Grapalat" w:hAnsi="GHEA Grapalat"/>
          <w:b/>
        </w:rPr>
        <w:t>-го рабочего дня</w:t>
      </w:r>
      <w:r w:rsidR="00030D40" w:rsidRPr="009044F1">
        <w:rPr>
          <w:rFonts w:ascii="GHEA Grapalat" w:hAnsi="GHEA Grapalat"/>
        </w:rPr>
        <w:t xml:space="preserve">,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00030D40" w:rsidRPr="009044F1">
        <w:rPr>
          <w:rFonts w:ascii="GHEA Grapalat" w:hAnsi="GHEA Grapalat"/>
        </w:rPr>
        <w:t>возврату</w:t>
      </w:r>
      <w:proofErr w:type="gramEnd"/>
      <w:r w:rsidR="00030D40" w:rsidRPr="009044F1">
        <w:rPr>
          <w:rFonts w:ascii="GHEA Grapalat" w:hAnsi="GHEA Grapalat"/>
        </w:rPr>
        <w:t xml:space="preserve">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2D58A8">
      <w:pPr>
        <w:widowControl w:val="0"/>
        <w:tabs>
          <w:tab w:val="left" w:pos="1276"/>
        </w:tabs>
        <w:ind w:firstLine="567"/>
        <w:contextualSpacing/>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BC2673" w:rsidRDefault="004A0321" w:rsidP="002D58A8">
      <w:pPr>
        <w:widowControl w:val="0"/>
        <w:tabs>
          <w:tab w:val="left" w:pos="1276"/>
        </w:tabs>
        <w:ind w:firstLine="567"/>
        <w:contextualSpacing/>
        <w:jc w:val="both"/>
        <w:rPr>
          <w:rFonts w:ascii="GHEA Grapalat" w:hAnsi="GHEA Grapalat" w:cs="Sylfaen"/>
        </w:rPr>
      </w:pPr>
      <w:r>
        <w:rPr>
          <w:rFonts w:ascii="GHEA Grapalat" w:hAnsi="GHEA Grapalat"/>
        </w:rPr>
        <w:t>10.4</w:t>
      </w:r>
      <w:proofErr w:type="gramStart"/>
      <w:r w:rsidR="00251CF9">
        <w:rPr>
          <w:rFonts w:ascii="GHEA Grapalat" w:hAnsi="GHEA Grapalat"/>
        </w:rPr>
        <w:t xml:space="preserve"> </w:t>
      </w:r>
      <w:r w:rsidR="0076763C">
        <w:rPr>
          <w:rFonts w:ascii="GHEA Grapalat" w:hAnsi="GHEA Grapalat"/>
        </w:rPr>
        <w:t>Е</w:t>
      </w:r>
      <w:proofErr w:type="gramEnd"/>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 xml:space="preserve">на момент возникновения </w:t>
      </w:r>
      <w:proofErr w:type="gramStart"/>
      <w:r w:rsidR="006D7219" w:rsidRPr="009044F1">
        <w:rPr>
          <w:rFonts w:ascii="GHEA Grapalat" w:hAnsi="GHEA Grapalat"/>
        </w:rPr>
        <w:t>правомочия</w:t>
      </w:r>
      <w:proofErr w:type="gramEnd"/>
      <w:r w:rsidR="006D7219" w:rsidRPr="009044F1">
        <w:rPr>
          <w:rFonts w:ascii="GHEA Grapalat" w:hAnsi="GHEA Grapalat"/>
        </w:rPr>
        <w:t xml:space="preserve"> </w:t>
      </w:r>
      <w:r w:rsidR="006D7219" w:rsidRPr="00A21022">
        <w:rPr>
          <w:rFonts w:ascii="GHEA Grapalat" w:hAnsi="GHEA Grapalat"/>
        </w:rPr>
        <w:t>по заключению договора</w:t>
      </w:r>
      <w:r w:rsidR="00111EF8" w:rsidRPr="00A21022">
        <w:rPr>
          <w:rFonts w:ascii="GHEA Grapalat" w:hAnsi="GHEA Grapalat"/>
        </w:rPr>
        <w:t xml:space="preserve"> </w:t>
      </w:r>
      <w:r w:rsidR="00D32092" w:rsidRPr="00A21022">
        <w:rPr>
          <w:rFonts w:ascii="GHEA Grapalat" w:hAnsi="GHEA Grapalat" w:cs="Sylfaen"/>
        </w:rPr>
        <w:t xml:space="preserve">предусмотренные финансовые средства превышают </w:t>
      </w:r>
      <w:r w:rsidR="001D421C" w:rsidRPr="00A21022">
        <w:rPr>
          <w:rFonts w:ascii="GHEA Grapalat" w:hAnsi="GHEA Grapalat" w:cs="Sylfaen"/>
        </w:rPr>
        <w:t>25</w:t>
      </w:r>
      <w:r w:rsidR="00D32092" w:rsidRPr="00A21022">
        <w:rPr>
          <w:rFonts w:ascii="GHEA Grapalat" w:hAnsi="GHEA Grapalat" w:cs="Sylfaen"/>
        </w:rPr>
        <w:t xml:space="preserve"> млн. </w:t>
      </w:r>
      <w:proofErr w:type="spellStart"/>
      <w:r w:rsidR="00D32092" w:rsidRPr="00A21022">
        <w:rPr>
          <w:rFonts w:ascii="GHEA Grapalat" w:hAnsi="GHEA Grapalat" w:cs="Sylfaen"/>
        </w:rPr>
        <w:t>драмов</w:t>
      </w:r>
      <w:proofErr w:type="spellEnd"/>
      <w:r w:rsidR="00D32092" w:rsidRPr="00A21022">
        <w:rPr>
          <w:rFonts w:ascii="GHEA Grapalat" w:hAnsi="GHEA Grapalat" w:cs="Sylfaen"/>
        </w:rPr>
        <w:t>, однако для полного выполнения договора и в дальнейшем требуются финансовые средства, то обеспечени</w:t>
      </w:r>
      <w:r w:rsidR="004C43A3" w:rsidRPr="00A21022">
        <w:rPr>
          <w:rFonts w:ascii="GHEA Grapalat" w:hAnsi="GHEA Grapalat" w:cs="Sylfaen"/>
        </w:rPr>
        <w:t xml:space="preserve">я </w:t>
      </w:r>
      <w:r w:rsidR="00D32092" w:rsidRPr="00A21022">
        <w:rPr>
          <w:rFonts w:ascii="GHEA Grapalat" w:hAnsi="GHEA Grapalat" w:cs="Sylfaen"/>
        </w:rPr>
        <w:t xml:space="preserve"> договора</w:t>
      </w:r>
      <w:r w:rsidR="004C43A3" w:rsidRPr="00A21022">
        <w:rPr>
          <w:rFonts w:ascii="GHEA Grapalat" w:hAnsi="GHEA Grapalat" w:cs="Sylfaen"/>
        </w:rPr>
        <w:t xml:space="preserve"> и квалификации</w:t>
      </w:r>
      <w:r w:rsidR="00D32092" w:rsidRPr="00A21022">
        <w:rPr>
          <w:rFonts w:ascii="GHEA Grapalat" w:hAnsi="GHEA Grapalat" w:cs="Sylfaen"/>
        </w:rPr>
        <w:t xml:space="preserve">, по части выделенных финансовых средств, представляется в </w:t>
      </w:r>
      <w:r w:rsidR="00D32092" w:rsidRPr="00BF1915">
        <w:rPr>
          <w:rFonts w:ascii="GHEA Grapalat" w:hAnsi="GHEA Grapalat" w:cs="Sylfaen"/>
        </w:rPr>
        <w:t xml:space="preserve">виде </w:t>
      </w:r>
      <w:r w:rsidR="00A15EF7" w:rsidRPr="00BF1915">
        <w:rPr>
          <w:rFonts w:ascii="GHEA Grapalat" w:hAnsi="GHEA Grapalat" w:cs="Sylfaen"/>
        </w:rPr>
        <w:t>банковской</w:t>
      </w:r>
      <w:r w:rsidR="00A15EF7">
        <w:rPr>
          <w:rFonts w:ascii="GHEA Grapalat" w:hAnsi="GHEA Grapalat" w:cs="Sylfaen"/>
        </w:rPr>
        <w:t xml:space="preserve"> </w:t>
      </w:r>
      <w:r w:rsidR="00D32092" w:rsidRPr="00A21022">
        <w:rPr>
          <w:rFonts w:ascii="GHEA Grapalat" w:hAnsi="GHEA Grapalat" w:cs="Sylfaen"/>
        </w:rPr>
        <w:t xml:space="preserve">гарантии или наличных денег, а по части требуемых финансовых </w:t>
      </w:r>
      <w:proofErr w:type="spellStart"/>
      <w:r w:rsidR="00D32092" w:rsidRPr="00A21022">
        <w:rPr>
          <w:rFonts w:ascii="GHEA Grapalat" w:hAnsi="GHEA Grapalat" w:cs="Sylfaen"/>
        </w:rPr>
        <w:t>средств-в</w:t>
      </w:r>
      <w:proofErr w:type="spellEnd"/>
      <w:r w:rsidR="00D32092" w:rsidRPr="00A21022">
        <w:rPr>
          <w:rFonts w:ascii="GHEA Grapalat" w:hAnsi="GHEA Grapalat" w:cs="Sylfaen"/>
        </w:rPr>
        <w:t xml:space="preserve"> одностороннем порядке утвержденного </w:t>
      </w:r>
      <w:proofErr w:type="spellStart"/>
      <w:r w:rsidR="00D32092" w:rsidRPr="00A21022">
        <w:rPr>
          <w:rFonts w:ascii="GHEA Grapalat" w:hAnsi="GHEA Grapalat" w:cs="Sylfaen"/>
        </w:rPr>
        <w:t>заявления-в</w:t>
      </w:r>
      <w:proofErr w:type="spellEnd"/>
      <w:r w:rsidR="00D32092" w:rsidRPr="00A21022">
        <w:rPr>
          <w:rFonts w:ascii="GHEA Grapalat" w:hAnsi="GHEA Grapalat" w:cs="Sylfaen"/>
        </w:rPr>
        <w:t xml:space="preserve"> виде неустойки или наличных денег</w:t>
      </w:r>
      <w:r w:rsidR="00BC2673" w:rsidRPr="00A21022">
        <w:rPr>
          <w:rFonts w:ascii="GHEA Grapalat" w:hAnsi="GHEA Grapalat" w:cs="Sylfaen"/>
        </w:rPr>
        <w:t>.</w:t>
      </w:r>
    </w:p>
    <w:p w:rsidR="008F0732" w:rsidRPr="00625529" w:rsidRDefault="00030D40" w:rsidP="002D58A8">
      <w:pPr>
        <w:widowControl w:val="0"/>
        <w:tabs>
          <w:tab w:val="left" w:pos="1276"/>
        </w:tabs>
        <w:ind w:firstLine="567"/>
        <w:contextualSpacing/>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7811E5">
        <w:rPr>
          <w:rFonts w:ascii="GHEA Grapalat" w:hAnsi="GHEA Grapalat"/>
        </w:rPr>
        <w:t xml:space="preserve"> </w:t>
      </w:r>
      <w:r w:rsidR="007811E5" w:rsidRPr="001647D2">
        <w:rPr>
          <w:rFonts w:ascii="GHEA Grapalat" w:hAnsi="GHEA Grapalat"/>
        </w:rPr>
        <w:t>(</w:t>
      </w:r>
      <w:r w:rsidR="007811E5">
        <w:rPr>
          <w:rFonts w:ascii="GHEA Grapalat" w:hAnsi="GHEA Grapalat"/>
        </w:rPr>
        <w:t>П</w:t>
      </w:r>
      <w:r w:rsidR="007811E5" w:rsidRPr="001647D2">
        <w:rPr>
          <w:rFonts w:ascii="GHEA Grapalat" w:hAnsi="GHEA Grapalat"/>
        </w:rPr>
        <w:t xml:space="preserve">риложение </w:t>
      </w:r>
      <w:r w:rsidR="007811E5">
        <w:rPr>
          <w:rFonts w:ascii="GHEA Grapalat" w:hAnsi="GHEA Grapalat"/>
        </w:rPr>
        <w:t>5.2</w:t>
      </w:r>
      <w:r w:rsidR="007811E5" w:rsidRPr="001647D2">
        <w:rPr>
          <w:rFonts w:ascii="GHEA Grapalat" w:hAnsi="GHEA Grapalat"/>
        </w:rPr>
        <w:t>)</w:t>
      </w:r>
      <w:r w:rsidR="007811E5" w:rsidRPr="009044F1">
        <w:rPr>
          <w:rFonts w:ascii="GHEA Grapalat" w:hAnsi="GHEA Grapalat"/>
        </w:rPr>
        <w:t>.</w:t>
      </w:r>
      <w:r w:rsidR="007811E5" w:rsidRPr="009044F1">
        <w:rPr>
          <w:rFonts w:ascii="GHEA Grapalat" w:hAnsi="GHEA Grapalat"/>
          <w:i/>
        </w:rPr>
        <w:t xml:space="preserve"> </w:t>
      </w:r>
      <w:r w:rsidRPr="009044F1">
        <w:rPr>
          <w:rFonts w:ascii="GHEA Grapalat" w:hAnsi="GHEA Grapalat"/>
          <w:i/>
        </w:rPr>
        <w:t xml:space="preserve"> </w:t>
      </w:r>
    </w:p>
    <w:p w:rsidR="002807DD" w:rsidRPr="002D58A8" w:rsidRDefault="00030D40" w:rsidP="002D58A8">
      <w:pPr>
        <w:widowControl w:val="0"/>
        <w:tabs>
          <w:tab w:val="left" w:pos="1276"/>
        </w:tabs>
        <w:ind w:firstLine="567"/>
        <w:contextualSpacing/>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r w:rsidR="002807DD">
        <w:rPr>
          <w:rFonts w:ascii="GHEA Grapalat" w:hAnsi="GHEA Grapalat"/>
          <w:b/>
        </w:rPr>
        <w:t xml:space="preserve">   </w:t>
      </w:r>
    </w:p>
    <w:p w:rsidR="0074650E" w:rsidRDefault="0074650E" w:rsidP="002D58A8">
      <w:pPr>
        <w:widowControl w:val="0"/>
        <w:tabs>
          <w:tab w:val="left" w:pos="1134"/>
        </w:tabs>
        <w:ind w:firstLine="567"/>
        <w:contextualSpacing/>
        <w:jc w:val="both"/>
        <w:rPr>
          <w:rFonts w:ascii="GHEA Grapalat" w:hAnsi="GHEA Grapalat"/>
        </w:rPr>
      </w:pPr>
      <w:r>
        <w:rPr>
          <w:rFonts w:ascii="GHEA Grapalat" w:hAnsi="GHEA Grapalat"/>
          <w:b/>
        </w:rPr>
        <w:t xml:space="preserve">  </w:t>
      </w:r>
      <w:r w:rsidRPr="0074650E">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w:t>
      </w:r>
      <w:proofErr w:type="gramStart"/>
      <w:r w:rsidRPr="0074650E">
        <w:rPr>
          <w:rFonts w:ascii="GHEA Grapalat" w:hAnsi="GHEA Grapalat"/>
        </w:rPr>
        <w:t>г</w:t>
      </w:r>
      <w:r w:rsidRPr="0074650E">
        <w:rPr>
          <w:rFonts w:ascii="GHEA Grapalat" w:hAnsi="GHEA Grapalat"/>
          <w:lang w:val="hy-AM"/>
        </w:rPr>
        <w:t>-</w:t>
      </w:r>
      <w:proofErr w:type="gramEnd"/>
      <w:r w:rsidRPr="0074650E">
        <w:rPr>
          <w:rFonts w:ascii="GHEA Grapalat" w:hAnsi="GHEA Grapalat"/>
        </w:rPr>
        <w:t xml:space="preserve"> уполномоченному органу</w:t>
      </w:r>
      <w:r w:rsidRPr="0074650E">
        <w:rPr>
          <w:rFonts w:ascii="GHEA Grapalat" w:hAnsi="GHEA Grapalat"/>
          <w:lang w:val="hy-AM"/>
        </w:rPr>
        <w:t>,</w:t>
      </w:r>
      <w:r w:rsidRPr="0074650E">
        <w:rPr>
          <w:rFonts w:ascii="GHEA Grapalat" w:hAnsi="GHEA Grapalat"/>
        </w:rPr>
        <w:t xml:space="preserve"> в течение трех рабочих дней, следующих за днем возникновения основания для </w:t>
      </w:r>
      <w:proofErr w:type="spellStart"/>
      <w:r w:rsidRPr="0074650E">
        <w:rPr>
          <w:rFonts w:ascii="GHEA Grapalat" w:hAnsi="GHEA Grapalat"/>
        </w:rPr>
        <w:t>вылаты</w:t>
      </w:r>
      <w:proofErr w:type="spellEnd"/>
      <w:r w:rsidRPr="0074650E">
        <w:rPr>
          <w:rFonts w:ascii="GHEA Grapalat" w:hAnsi="GHEA Grapalat"/>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DA751A" w:rsidRDefault="00DA751A" w:rsidP="002807DD">
      <w:pPr>
        <w:rPr>
          <w:rFonts w:ascii="GHEA Grapalat" w:hAnsi="GHEA Grapalat"/>
          <w:b/>
        </w:rPr>
      </w:pPr>
    </w:p>
    <w:p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2807DD" w:rsidRPr="009044F1" w:rsidRDefault="002807DD" w:rsidP="00574AD5">
      <w:pPr>
        <w:contextualSpacing/>
        <w:rPr>
          <w:rFonts w:ascii="GHEA Grapalat" w:hAnsi="GHEA Grapalat" w:cs="Arial"/>
          <w:b/>
        </w:rPr>
      </w:pPr>
    </w:p>
    <w:p w:rsidR="00096865" w:rsidRPr="009044F1" w:rsidRDefault="00096865" w:rsidP="00574AD5">
      <w:pPr>
        <w:widowControl w:val="0"/>
        <w:tabs>
          <w:tab w:val="left" w:pos="1276"/>
        </w:tabs>
        <w:ind w:firstLine="567"/>
        <w:contextualSpacing/>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574AD5">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574AD5" w:rsidRPr="009044F1" w:rsidRDefault="00574AD5" w:rsidP="00574AD5">
      <w:pPr>
        <w:widowControl w:val="0"/>
        <w:tabs>
          <w:tab w:val="left" w:pos="1134"/>
        </w:tabs>
        <w:ind w:firstLine="709"/>
        <w:contextualSpacing/>
        <w:jc w:val="both"/>
        <w:rPr>
          <w:rFonts w:ascii="GHEA Grapalat" w:hAnsi="GHEA Grapalat" w:cs="Sylfaen"/>
        </w:rPr>
      </w:pPr>
      <w:r w:rsidRPr="009044F1">
        <w:rPr>
          <w:rFonts w:ascii="GHEA Grapalat" w:hAnsi="GHEA Grapalat"/>
        </w:rPr>
        <w:t>2)</w:t>
      </w:r>
      <w:r w:rsidRPr="005114D0">
        <w:rPr>
          <w:rFonts w:ascii="GHEA Grapalat" w:hAnsi="GHEA Grapalat"/>
        </w:rPr>
        <w:tab/>
      </w:r>
      <w:r w:rsidRPr="00B02E29">
        <w:rPr>
          <w:rFonts w:ascii="GHEA Grapalat" w:hAnsi="GHEA Grapalat"/>
        </w:rPr>
        <w:t>прекращается</w:t>
      </w:r>
      <w:r>
        <w:rPr>
          <w:rFonts w:ascii="GHEA Grapalat" w:hAnsi="GHEA Grapalat"/>
        </w:rPr>
        <w:t xml:space="preserve"> </w:t>
      </w:r>
      <w:r w:rsidRPr="00B02E29">
        <w:rPr>
          <w:rFonts w:ascii="GHEA Grapalat" w:hAnsi="GHEA Grapalat"/>
        </w:rPr>
        <w:t>потребность</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закупке.</w:t>
      </w:r>
      <w:r>
        <w:rPr>
          <w:rFonts w:ascii="GHEA Grapalat" w:hAnsi="GHEA Grapalat"/>
        </w:rPr>
        <w:t xml:space="preserve"> </w:t>
      </w:r>
      <w:r w:rsidRPr="00B02E29">
        <w:rPr>
          <w:rFonts w:ascii="GHEA Grapalat" w:hAnsi="GHEA Grapalat"/>
        </w:rPr>
        <w:t>При</w:t>
      </w:r>
      <w:r>
        <w:rPr>
          <w:rFonts w:ascii="GHEA Grapalat" w:hAnsi="GHEA Grapalat"/>
        </w:rPr>
        <w:t xml:space="preserve"> </w:t>
      </w:r>
      <w:r w:rsidRPr="00B02E29">
        <w:rPr>
          <w:rFonts w:ascii="GHEA Grapalat" w:hAnsi="GHEA Grapalat"/>
        </w:rPr>
        <w:t>этом</w:t>
      </w:r>
      <w:r>
        <w:rPr>
          <w:rFonts w:ascii="GHEA Grapalat" w:hAnsi="GHEA Grapalat"/>
        </w:rPr>
        <w:t xml:space="preserve"> </w:t>
      </w:r>
      <w:r w:rsidRPr="00B02E29">
        <w:rPr>
          <w:rFonts w:ascii="GHEA Grapalat" w:hAnsi="GHEA Grapalat"/>
        </w:rPr>
        <w:t>процедура</w:t>
      </w:r>
      <w:r>
        <w:rPr>
          <w:rFonts w:ascii="GHEA Grapalat" w:hAnsi="GHEA Grapalat"/>
        </w:rPr>
        <w:t xml:space="preserve"> </w:t>
      </w:r>
      <w:r w:rsidRPr="00B02E29">
        <w:rPr>
          <w:rFonts w:ascii="GHEA Grapalat" w:hAnsi="GHEA Grapalat"/>
        </w:rPr>
        <w:t>закупки,</w:t>
      </w:r>
      <w:r>
        <w:rPr>
          <w:rFonts w:ascii="GHEA Grapalat" w:hAnsi="GHEA Grapalat"/>
        </w:rPr>
        <w:t xml:space="preserve"> </w:t>
      </w:r>
      <w:r w:rsidRPr="00B02E29">
        <w:rPr>
          <w:rFonts w:ascii="GHEA Grapalat" w:hAnsi="GHEA Grapalat"/>
        </w:rPr>
        <w:t>организованная</w:t>
      </w:r>
      <w:r>
        <w:rPr>
          <w:rFonts w:ascii="GHEA Grapalat" w:hAnsi="GHEA Grapalat"/>
        </w:rPr>
        <w:t xml:space="preserve"> </w:t>
      </w:r>
      <w:r w:rsidRPr="00B02E29">
        <w:rPr>
          <w:rFonts w:ascii="GHEA Grapalat" w:hAnsi="GHEA Grapalat"/>
        </w:rPr>
        <w:t>для</w:t>
      </w:r>
      <w:r>
        <w:rPr>
          <w:rFonts w:ascii="GHEA Grapalat" w:hAnsi="GHEA Grapalat"/>
        </w:rPr>
        <w:t xml:space="preserve"> </w:t>
      </w:r>
      <w:r w:rsidRPr="00B02E29">
        <w:rPr>
          <w:rFonts w:ascii="GHEA Grapalat" w:hAnsi="GHEA Grapalat"/>
        </w:rPr>
        <w:t>нужд</w:t>
      </w:r>
      <w:r>
        <w:rPr>
          <w:rFonts w:ascii="GHEA Grapalat" w:hAnsi="GHEA Grapalat"/>
        </w:rPr>
        <w:t xml:space="preserve"> </w:t>
      </w:r>
      <w:r w:rsidRPr="00B02E29">
        <w:rPr>
          <w:rFonts w:ascii="GHEA Grapalat" w:hAnsi="GHEA Grapalat"/>
        </w:rPr>
        <w:t>государства</w:t>
      </w:r>
      <w:r>
        <w:rPr>
          <w:rFonts w:ascii="GHEA Grapalat" w:hAnsi="GHEA Grapalat"/>
        </w:rPr>
        <w:t xml:space="preserve"> </w:t>
      </w:r>
      <w:r w:rsidRPr="00B02E29">
        <w:rPr>
          <w:rFonts w:ascii="GHEA Grapalat" w:hAnsi="GHEA Grapalat"/>
        </w:rPr>
        <w:t>или</w:t>
      </w:r>
      <w:r>
        <w:rPr>
          <w:rFonts w:ascii="GHEA Grapalat" w:hAnsi="GHEA Grapalat"/>
        </w:rPr>
        <w:t xml:space="preserve"> </w:t>
      </w:r>
      <w:r w:rsidRPr="00B02E29">
        <w:rPr>
          <w:rFonts w:ascii="GHEA Grapalat" w:hAnsi="GHEA Grapalat"/>
        </w:rPr>
        <w:t>общин,</w:t>
      </w:r>
      <w:r>
        <w:rPr>
          <w:rFonts w:ascii="GHEA Grapalat" w:hAnsi="GHEA Grapalat"/>
        </w:rPr>
        <w:t xml:space="preserve"> </w:t>
      </w:r>
      <w:r w:rsidRPr="00B02E29">
        <w:rPr>
          <w:rFonts w:ascii="GHEA Grapalat" w:hAnsi="GHEA Grapalat"/>
        </w:rPr>
        <w:t>может</w:t>
      </w:r>
      <w:r>
        <w:rPr>
          <w:rFonts w:ascii="GHEA Grapalat" w:hAnsi="GHEA Grapalat"/>
        </w:rPr>
        <w:t xml:space="preserve"> </w:t>
      </w:r>
      <w:r w:rsidRPr="00B02E29">
        <w:rPr>
          <w:rFonts w:ascii="GHEA Grapalat" w:hAnsi="GHEA Grapalat"/>
        </w:rPr>
        <w:t>быть</w:t>
      </w:r>
      <w:r>
        <w:rPr>
          <w:rFonts w:ascii="GHEA Grapalat" w:hAnsi="GHEA Grapalat"/>
        </w:rPr>
        <w:t xml:space="preserve"> </w:t>
      </w:r>
      <w:r w:rsidRPr="00B02E29">
        <w:rPr>
          <w:rFonts w:ascii="GHEA Grapalat" w:hAnsi="GHEA Grapalat"/>
        </w:rPr>
        <w:t>объявлена</w:t>
      </w:r>
      <w:r>
        <w:rPr>
          <w:rFonts w:ascii="GHEA Grapalat" w:hAnsi="GHEA Grapalat"/>
        </w:rPr>
        <w:t xml:space="preserve"> </w:t>
      </w:r>
      <w:r w:rsidRPr="00B02E29">
        <w:rPr>
          <w:rFonts w:ascii="GHEA Grapalat" w:hAnsi="GHEA Grapalat"/>
        </w:rPr>
        <w:t>полностью</w:t>
      </w:r>
      <w:r>
        <w:rPr>
          <w:rFonts w:ascii="GHEA Grapalat" w:hAnsi="GHEA Grapalat"/>
        </w:rPr>
        <w:t xml:space="preserve"> </w:t>
      </w:r>
      <w:r w:rsidRPr="00B02E29">
        <w:rPr>
          <w:rFonts w:ascii="GHEA Grapalat" w:hAnsi="GHEA Grapalat"/>
        </w:rPr>
        <w:t>или</w:t>
      </w:r>
      <w:r>
        <w:rPr>
          <w:rFonts w:ascii="GHEA Grapalat" w:hAnsi="GHEA Grapalat"/>
        </w:rPr>
        <w:t xml:space="preserve"> </w:t>
      </w:r>
      <w:r w:rsidRPr="00B02E29">
        <w:rPr>
          <w:rFonts w:ascii="GHEA Grapalat" w:hAnsi="GHEA Grapalat"/>
        </w:rPr>
        <w:t>частично</w:t>
      </w:r>
      <w:r>
        <w:rPr>
          <w:rFonts w:ascii="GHEA Grapalat" w:hAnsi="GHEA Grapalat"/>
        </w:rPr>
        <w:t xml:space="preserve"> </w:t>
      </w:r>
      <w:r w:rsidRPr="00B02E29">
        <w:rPr>
          <w:rFonts w:ascii="GHEA Grapalat" w:hAnsi="GHEA Grapalat"/>
        </w:rPr>
        <w:t>несостоявшейся</w:t>
      </w:r>
      <w:r>
        <w:rPr>
          <w:rFonts w:ascii="GHEA Grapalat" w:hAnsi="GHEA Grapalat"/>
        </w:rPr>
        <w:t xml:space="preserve"> </w:t>
      </w:r>
      <w:r w:rsidRPr="00CC7EC8">
        <w:rPr>
          <w:rFonts w:ascii="GHEA Grapalat" w:hAnsi="GHEA Grapalat"/>
          <w:spacing w:val="-6"/>
        </w:rPr>
        <w:t>на</w:t>
      </w:r>
      <w:r>
        <w:rPr>
          <w:rFonts w:ascii="GHEA Grapalat" w:hAnsi="GHEA Grapalat"/>
          <w:spacing w:val="-6"/>
        </w:rPr>
        <w:t xml:space="preserve"> </w:t>
      </w:r>
      <w:r w:rsidRPr="00CC7EC8">
        <w:rPr>
          <w:rFonts w:ascii="GHEA Grapalat" w:hAnsi="GHEA Grapalat"/>
          <w:spacing w:val="-6"/>
        </w:rPr>
        <w:t>основании</w:t>
      </w:r>
      <w:r>
        <w:rPr>
          <w:rFonts w:ascii="GHEA Grapalat" w:hAnsi="GHEA Grapalat"/>
          <w:spacing w:val="-6"/>
        </w:rPr>
        <w:t xml:space="preserve"> </w:t>
      </w:r>
      <w:r w:rsidRPr="00CC7EC8">
        <w:rPr>
          <w:rFonts w:ascii="GHEA Grapalat" w:hAnsi="GHEA Grapalat"/>
          <w:spacing w:val="-6"/>
        </w:rPr>
        <w:t>решения</w:t>
      </w:r>
      <w:r>
        <w:rPr>
          <w:rFonts w:ascii="GHEA Grapalat" w:hAnsi="GHEA Grapalat"/>
          <w:spacing w:val="-6"/>
        </w:rPr>
        <w:t xml:space="preserve"> </w:t>
      </w:r>
      <w:r w:rsidRPr="00CC7EC8">
        <w:rPr>
          <w:rFonts w:ascii="GHEA Grapalat" w:hAnsi="GHEA Grapalat"/>
          <w:spacing w:val="-6"/>
        </w:rPr>
        <w:t>руководителя</w:t>
      </w:r>
      <w:r>
        <w:rPr>
          <w:rFonts w:ascii="GHEA Grapalat" w:hAnsi="GHEA Grapalat"/>
          <w:spacing w:val="-6"/>
        </w:rPr>
        <w:t xml:space="preserve"> </w:t>
      </w:r>
      <w:r w:rsidRPr="00CC7EC8">
        <w:rPr>
          <w:rFonts w:ascii="GHEA Grapalat" w:hAnsi="GHEA Grapalat"/>
          <w:spacing w:val="-6"/>
        </w:rPr>
        <w:t>уполномоченного</w:t>
      </w:r>
      <w:r>
        <w:rPr>
          <w:rFonts w:ascii="GHEA Grapalat" w:hAnsi="GHEA Grapalat"/>
          <w:spacing w:val="-6"/>
        </w:rPr>
        <w:t xml:space="preserve"> </w:t>
      </w:r>
      <w:r w:rsidRPr="00CC7EC8">
        <w:rPr>
          <w:rFonts w:ascii="GHEA Grapalat" w:hAnsi="GHEA Grapalat"/>
          <w:spacing w:val="-6"/>
        </w:rPr>
        <w:t>органа,</w:t>
      </w:r>
      <w:r>
        <w:rPr>
          <w:rFonts w:ascii="GHEA Grapalat" w:hAnsi="GHEA Grapalat"/>
          <w:spacing w:val="-6"/>
        </w:rPr>
        <w:t xml:space="preserve"> </w:t>
      </w:r>
      <w:r w:rsidRPr="00CC7EC8">
        <w:rPr>
          <w:rFonts w:ascii="GHEA Grapalat" w:hAnsi="GHEA Grapalat"/>
          <w:spacing w:val="-6"/>
        </w:rPr>
        <w:t>осуществляющего</w:t>
      </w:r>
      <w:r>
        <w:rPr>
          <w:rFonts w:ascii="GHEA Grapalat" w:hAnsi="GHEA Grapalat"/>
          <w:spacing w:val="-6"/>
        </w:rPr>
        <w:t xml:space="preserve"> </w:t>
      </w:r>
      <w:r w:rsidRPr="00CC7EC8">
        <w:rPr>
          <w:rFonts w:ascii="GHEA Grapalat" w:hAnsi="GHEA Grapalat"/>
          <w:spacing w:val="-6"/>
        </w:rPr>
        <w:t>общее</w:t>
      </w:r>
      <w:r>
        <w:rPr>
          <w:rFonts w:ascii="GHEA Grapalat" w:hAnsi="GHEA Grapalat"/>
          <w:spacing w:val="-6"/>
        </w:rPr>
        <w:t xml:space="preserve"> </w:t>
      </w:r>
      <w:r w:rsidRPr="00CC7EC8">
        <w:rPr>
          <w:rFonts w:ascii="GHEA Grapalat" w:hAnsi="GHEA Grapalat"/>
          <w:spacing w:val="-6"/>
        </w:rPr>
        <w:t>управление</w:t>
      </w:r>
      <w:r w:rsidRPr="009044F1">
        <w:rPr>
          <w:rFonts w:ascii="GHEA Grapalat" w:hAnsi="GHEA Grapalat"/>
        </w:rPr>
        <w:t>.</w:t>
      </w:r>
    </w:p>
    <w:p w:rsidR="00096865" w:rsidRPr="009044F1" w:rsidRDefault="00096865" w:rsidP="00574AD5">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574AD5">
      <w:pPr>
        <w:widowControl w:val="0"/>
        <w:tabs>
          <w:tab w:val="left" w:pos="1134"/>
        </w:tabs>
        <w:ind w:firstLine="567"/>
        <w:contextualSpacing/>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574AD5">
      <w:pPr>
        <w:widowControl w:val="0"/>
        <w:tabs>
          <w:tab w:val="left" w:pos="1276"/>
        </w:tabs>
        <w:ind w:firstLine="567"/>
        <w:contextualSpacing/>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4AD5" w:rsidRDefault="00574AD5" w:rsidP="00B46D58">
      <w:pPr>
        <w:widowControl w:val="0"/>
        <w:spacing w:after="160"/>
        <w:ind w:left="567" w:right="565"/>
        <w:jc w:val="center"/>
        <w:rPr>
          <w:rFonts w:ascii="GHEA Grapalat" w:hAnsi="GHEA Grapalat"/>
          <w:b/>
        </w:rPr>
      </w:pP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167353" w:rsidRPr="00216702" w:rsidRDefault="00167353" w:rsidP="00167353">
      <w:pPr>
        <w:widowControl w:val="0"/>
        <w:tabs>
          <w:tab w:val="left" w:pos="1276"/>
        </w:tabs>
        <w:ind w:firstLine="567"/>
        <w:jc w:val="both"/>
        <w:rPr>
          <w:rFonts w:ascii="GHEA Grapalat" w:hAnsi="GHEA Grapalat"/>
        </w:rPr>
      </w:pPr>
      <w:r w:rsidRPr="00216702">
        <w:rPr>
          <w:rFonts w:ascii="GHEA Grapalat" w:hAnsi="GHEA Grapalat"/>
        </w:rPr>
        <w:t>12.1</w:t>
      </w:r>
      <w:proofErr w:type="gramStart"/>
      <w:r w:rsidRPr="00216702">
        <w:rPr>
          <w:rFonts w:ascii="GHEA Grapalat" w:hAnsi="GHEA Grapalat"/>
        </w:rPr>
        <w:t xml:space="preserve"> </w:t>
      </w:r>
      <w:r>
        <w:rPr>
          <w:rFonts w:ascii="GHEA Grapalat" w:hAnsi="GHEA Grapalat"/>
        </w:rPr>
        <w:t>К</w:t>
      </w:r>
      <w:proofErr w:type="gramEnd"/>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w:t>
      </w:r>
      <w:proofErr w:type="spellStart"/>
      <w:r w:rsidRPr="00216702">
        <w:rPr>
          <w:rFonts w:ascii="GHEA Grapalat" w:hAnsi="GHEA Grapalat"/>
        </w:rPr>
        <w:t>далее-</w:t>
      </w:r>
      <w:r>
        <w:rPr>
          <w:rFonts w:ascii="GHEA Grapalat" w:hAnsi="GHEA Grapalat"/>
        </w:rPr>
        <w:t>К</w:t>
      </w:r>
      <w:r w:rsidR="00A11BA5">
        <w:rPr>
          <w:rFonts w:ascii="GHEA Grapalat" w:hAnsi="GHEA Grapalat"/>
        </w:rPr>
        <w:t>одекс</w:t>
      </w:r>
      <w:proofErr w:type="spellEnd"/>
      <w:r w:rsidR="00A11BA5">
        <w:rPr>
          <w:rFonts w:ascii="GHEA Grapalat" w:hAnsi="GHEA Grapalat"/>
        </w:rPr>
        <w:t>)</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w:t>
      </w:r>
      <w:proofErr w:type="gramStart"/>
      <w:r w:rsidRPr="00D57ABB">
        <w:rPr>
          <w:rFonts w:ascii="GHEA Grapalat" w:hAnsi="GHEA Grapalat"/>
        </w:rPr>
        <w:t>административными</w:t>
      </w:r>
      <w:proofErr w:type="gramEnd"/>
      <w:r w:rsidRPr="00D57ABB">
        <w:rPr>
          <w:rFonts w:ascii="GHEA Grapalat" w:hAnsi="GHEA Grapalat"/>
        </w:rPr>
        <w:t xml:space="preserve">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67353" w:rsidRPr="00996C18" w:rsidRDefault="00167353" w:rsidP="00167353">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В случае неисполнения ответчиком требований решения о требовании доказатель</w:t>
      </w:r>
      <w:proofErr w:type="gramStart"/>
      <w:r w:rsidRPr="00570BBD">
        <w:rPr>
          <w:rFonts w:ascii="GHEA Grapalat" w:hAnsi="GHEA Grapalat"/>
        </w:rPr>
        <w:t>ств в ср</w:t>
      </w:r>
      <w:proofErr w:type="gramEnd"/>
      <w:r w:rsidRPr="00570BBD">
        <w:rPr>
          <w:rFonts w:ascii="GHEA Grapalat" w:hAnsi="GHEA Grapalat"/>
        </w:rPr>
        <w:t xml:space="preserve">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167353" w:rsidRDefault="00167353" w:rsidP="00167353">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167353" w:rsidRPr="00570BBD" w:rsidRDefault="00167353" w:rsidP="00167353">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167353" w:rsidRDefault="00167353" w:rsidP="00167353">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167353" w:rsidRPr="00570BBD" w:rsidRDefault="00167353" w:rsidP="00167353">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w:t>
      </w:r>
      <w:proofErr w:type="spellStart"/>
      <w:proofErr w:type="gramStart"/>
      <w:r w:rsidRPr="00570BBD">
        <w:rPr>
          <w:rFonts w:ascii="GHEA Grapalat" w:hAnsi="GHEA Grapalat"/>
        </w:rPr>
        <w:t>лиц-руководителя</w:t>
      </w:r>
      <w:proofErr w:type="spellEnd"/>
      <w:proofErr w:type="gramEnd"/>
      <w:r w:rsidRPr="00570BBD">
        <w:rPr>
          <w:rFonts w:ascii="GHEA Grapalat" w:hAnsi="GHEA Grapalat"/>
        </w:rPr>
        <w:t xml:space="preserve">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570BBD">
        <w:rPr>
          <w:rFonts w:ascii="GHEA Grapalat" w:hAnsi="GHEA Grapalat"/>
        </w:rPr>
        <w:t>органа</w:t>
      </w:r>
      <w:proofErr w:type="gramStart"/>
      <w:r w:rsidRPr="00570BBD">
        <w:rPr>
          <w:rFonts w:ascii="GHEA Grapalat" w:hAnsi="GHEA Grapalat"/>
        </w:rPr>
        <w:t>.У</w:t>
      </w:r>
      <w:proofErr w:type="gramEnd"/>
      <w:r w:rsidRPr="00570BBD">
        <w:rPr>
          <w:rFonts w:ascii="GHEA Grapalat" w:hAnsi="GHEA Grapalat"/>
        </w:rPr>
        <w:t>полномоченный</w:t>
      </w:r>
      <w:proofErr w:type="spellEnd"/>
      <w:r w:rsidRPr="00570BBD">
        <w:rPr>
          <w:rFonts w:ascii="GHEA Grapalat" w:hAnsi="GHEA Grapalat"/>
        </w:rPr>
        <w:t xml:space="preserve"> орган незамедлительно публикует это решение в бюллетене</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167353" w:rsidRPr="009044F1" w:rsidRDefault="00167353" w:rsidP="00167353">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167353" w:rsidRPr="009044F1" w:rsidRDefault="00167353" w:rsidP="00167353">
      <w:pPr>
        <w:widowControl w:val="0"/>
        <w:spacing w:after="160"/>
        <w:jc w:val="both"/>
        <w:rPr>
          <w:rFonts w:ascii="GHEA Grapalat" w:hAnsi="GHEA Grapalat" w:cs="Sylfaen"/>
          <w:b/>
        </w:rPr>
      </w:pPr>
    </w:p>
    <w:p w:rsidR="004373E3" w:rsidRDefault="004373E3" w:rsidP="00B46D58">
      <w:pPr>
        <w:rPr>
          <w:rFonts w:ascii="GHEA Grapalat" w:hAnsi="GHEA Grapalat"/>
          <w:b/>
        </w:rPr>
      </w:pPr>
    </w:p>
    <w:p w:rsidR="00503980" w:rsidRDefault="00503980">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850B48">
        <w:rPr>
          <w:rFonts w:ascii="GHEA Grapalat" w:hAnsi="GHEA Grapalat"/>
          <w:b/>
        </w:rPr>
        <w:t>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850B48">
      <w:pPr>
        <w:widowControl w:val="0"/>
        <w:tabs>
          <w:tab w:val="left" w:pos="1134"/>
        </w:tabs>
        <w:ind w:firstLine="567"/>
        <w:contextualSpacing/>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850B48">
      <w:pPr>
        <w:widowControl w:val="0"/>
        <w:tabs>
          <w:tab w:val="left" w:pos="1134"/>
        </w:tabs>
        <w:ind w:firstLine="567"/>
        <w:contextualSpacing/>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850B48">
      <w:pPr>
        <w:widowControl w:val="0"/>
        <w:tabs>
          <w:tab w:val="left" w:pos="1134"/>
        </w:tabs>
        <w:ind w:firstLine="567"/>
        <w:contextualSpacing/>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140A36" w:rsidRDefault="00140A36"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0A0E52" w:rsidRDefault="000A0E52" w:rsidP="00850B48">
      <w:pPr>
        <w:widowControl w:val="0"/>
        <w:ind w:firstLine="567"/>
        <w:contextualSpacing/>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412DF7" w:rsidRPr="00AD29CE" w:rsidRDefault="00412DF7" w:rsidP="00850B48">
      <w:pPr>
        <w:widowControl w:val="0"/>
        <w:ind w:firstLine="567"/>
        <w:contextualSpacing/>
        <w:jc w:val="both"/>
        <w:rPr>
          <w:rFonts w:ascii="GHEA Grapalat" w:hAnsi="GHEA Grapalat" w:cs="Sylfaen"/>
        </w:rPr>
      </w:pPr>
      <w:r w:rsidRPr="00AD29CE">
        <w:rPr>
          <w:rFonts w:ascii="GHEA Grapalat" w:hAnsi="GHEA Grapalat"/>
        </w:rPr>
        <w:t xml:space="preserve">Участник заявкой представляет </w:t>
      </w:r>
      <w:proofErr w:type="gramStart"/>
      <w:r w:rsidRPr="00AD29CE">
        <w:rPr>
          <w:rFonts w:ascii="GHEA Grapalat" w:hAnsi="GHEA Grapalat"/>
        </w:rPr>
        <w:t>утвержденные</w:t>
      </w:r>
      <w:proofErr w:type="gramEnd"/>
      <w:r w:rsidRPr="00AD29CE">
        <w:rPr>
          <w:rFonts w:ascii="GHEA Grapalat" w:hAnsi="GHEA Grapalat"/>
        </w:rPr>
        <w:t xml:space="preserve"> им:</w:t>
      </w:r>
    </w:p>
    <w:p w:rsidR="00096865" w:rsidRPr="007432E3" w:rsidRDefault="002D5CF0" w:rsidP="00850B48">
      <w:pPr>
        <w:widowControl w:val="0"/>
        <w:tabs>
          <w:tab w:val="left" w:pos="1134"/>
        </w:tabs>
        <w:ind w:firstLine="567"/>
        <w:contextualSpacing/>
        <w:jc w:val="both"/>
        <w:rPr>
          <w:rFonts w:ascii="GHEA Grapalat" w:hAnsi="GHEA Grapalat"/>
          <w:highlight w:val="yellow"/>
        </w:rPr>
      </w:pPr>
      <w:r w:rsidRPr="007432E3">
        <w:rPr>
          <w:rFonts w:ascii="GHEA Grapalat" w:hAnsi="GHEA Grapalat"/>
          <w:highlight w:val="yellow"/>
        </w:rPr>
        <w:t>2.1</w:t>
      </w:r>
      <w:r w:rsidR="005114D0" w:rsidRPr="007432E3">
        <w:rPr>
          <w:rFonts w:ascii="GHEA Grapalat" w:hAnsi="GHEA Grapalat"/>
          <w:highlight w:val="yellow"/>
        </w:rPr>
        <w:t>.</w:t>
      </w:r>
      <w:r w:rsidR="009873F3" w:rsidRPr="007432E3">
        <w:rPr>
          <w:rFonts w:ascii="GHEA Grapalat" w:hAnsi="GHEA Grapalat"/>
          <w:highlight w:val="yellow"/>
        </w:rPr>
        <w:tab/>
      </w:r>
      <w:proofErr w:type="spellStart"/>
      <w:r w:rsidRPr="007432E3">
        <w:rPr>
          <w:rFonts w:ascii="GHEA Grapalat" w:hAnsi="GHEA Grapalat"/>
          <w:highlight w:val="yellow"/>
        </w:rPr>
        <w:t>заявление</w:t>
      </w:r>
      <w:r w:rsidR="00EB3C28" w:rsidRPr="007432E3">
        <w:rPr>
          <w:rFonts w:ascii="GHEA Grapalat" w:hAnsi="GHEA Grapalat"/>
          <w:highlight w:val="yellow"/>
        </w:rPr>
        <w:t>-объявлени</w:t>
      </w:r>
      <w:proofErr w:type="spellEnd"/>
      <w:proofErr w:type="gramStart"/>
      <w:r w:rsidR="00EB3C28" w:rsidRPr="007432E3">
        <w:rPr>
          <w:rFonts w:ascii="GHEA Grapalat" w:hAnsi="GHEA Grapalat"/>
          <w:highlight w:val="yellow"/>
          <w:lang w:val="en-US"/>
        </w:rPr>
        <w:t>e</w:t>
      </w:r>
      <w:proofErr w:type="gramEnd"/>
      <w:r w:rsidR="00EB3C28" w:rsidRPr="007432E3">
        <w:rPr>
          <w:rFonts w:ascii="GHEA Grapalat" w:hAnsi="GHEA Grapalat"/>
          <w:highlight w:val="yellow"/>
        </w:rPr>
        <w:t xml:space="preserve"> </w:t>
      </w:r>
      <w:r w:rsidRPr="007432E3">
        <w:rPr>
          <w:rFonts w:ascii="GHEA Grapalat" w:hAnsi="GHEA Grapalat"/>
          <w:highlight w:val="yellow"/>
        </w:rPr>
        <w:t xml:space="preserve"> на участие в процедуре согласно Приложению №1;</w:t>
      </w:r>
    </w:p>
    <w:p w:rsidR="009D7EFF" w:rsidRPr="007432E3" w:rsidRDefault="009D7EFF" w:rsidP="00850B48">
      <w:pPr>
        <w:widowControl w:val="0"/>
        <w:tabs>
          <w:tab w:val="left" w:pos="1134"/>
        </w:tabs>
        <w:ind w:firstLine="567"/>
        <w:contextualSpacing/>
        <w:jc w:val="both"/>
        <w:rPr>
          <w:rFonts w:ascii="GHEA Grapalat" w:hAnsi="GHEA Grapalat"/>
          <w:highlight w:val="yellow"/>
        </w:rPr>
      </w:pPr>
      <w:r w:rsidRPr="007432E3">
        <w:rPr>
          <w:rFonts w:ascii="GHEA Grapalat" w:hAnsi="GHEA Grapalat"/>
          <w:highlight w:val="yellow"/>
        </w:rPr>
        <w:t>2.</w:t>
      </w:r>
      <w:r w:rsidR="000027E1" w:rsidRPr="007432E3">
        <w:rPr>
          <w:rFonts w:ascii="GHEA Grapalat" w:hAnsi="GHEA Grapalat"/>
          <w:highlight w:val="yellow"/>
        </w:rPr>
        <w:t>2</w:t>
      </w:r>
      <w:r w:rsidR="00F429C4" w:rsidRPr="007432E3">
        <w:rPr>
          <w:rFonts w:ascii="GHEA Grapalat" w:hAnsi="GHEA Grapalat"/>
          <w:highlight w:val="yellow"/>
        </w:rPr>
        <w:t>.</w:t>
      </w:r>
      <w:r w:rsidR="00EA7CA6" w:rsidRPr="007432E3">
        <w:rPr>
          <w:rFonts w:ascii="GHEA Grapalat" w:hAnsi="GHEA Grapalat"/>
          <w:highlight w:val="yellow"/>
        </w:rPr>
        <w:t xml:space="preserve"> </w:t>
      </w:r>
      <w:r w:rsidR="00524D3D" w:rsidRPr="007432E3">
        <w:rPr>
          <w:rFonts w:ascii="GHEA Grapalat" w:hAnsi="GHEA Grapalat"/>
          <w:highlight w:val="yellow"/>
        </w:rPr>
        <w:t xml:space="preserve"> </w:t>
      </w:r>
      <w:r w:rsidRPr="007432E3">
        <w:rPr>
          <w:rFonts w:ascii="GHEA Grapalat" w:hAnsi="GHEA Grapalat"/>
          <w:highlight w:val="yellow"/>
        </w:rPr>
        <w:t>копию агентского договора и данные лица, являющегося стороной этого договора, если Договор будет выполняться через агентство;</w:t>
      </w:r>
    </w:p>
    <w:p w:rsidR="008D4137" w:rsidRPr="007432E3" w:rsidRDefault="008D4137" w:rsidP="00850B48">
      <w:pPr>
        <w:widowControl w:val="0"/>
        <w:tabs>
          <w:tab w:val="left" w:pos="1134"/>
        </w:tabs>
        <w:ind w:firstLine="567"/>
        <w:contextualSpacing/>
        <w:jc w:val="both"/>
        <w:rPr>
          <w:rFonts w:ascii="GHEA Grapalat" w:hAnsi="GHEA Grapalat"/>
          <w:highlight w:val="yellow"/>
        </w:rPr>
      </w:pPr>
      <w:r w:rsidRPr="007432E3">
        <w:rPr>
          <w:rFonts w:ascii="GHEA Grapalat" w:hAnsi="GHEA Grapalat"/>
          <w:highlight w:val="yellow"/>
        </w:rPr>
        <w:t>2.</w:t>
      </w:r>
      <w:r w:rsidR="000027E1" w:rsidRPr="007432E3">
        <w:rPr>
          <w:rFonts w:ascii="GHEA Grapalat" w:hAnsi="GHEA Grapalat"/>
          <w:highlight w:val="yellow"/>
        </w:rPr>
        <w:t>3</w:t>
      </w:r>
      <w:r w:rsidR="00F429C4" w:rsidRPr="007432E3">
        <w:rPr>
          <w:rFonts w:ascii="GHEA Grapalat" w:hAnsi="GHEA Grapalat"/>
          <w:highlight w:val="yellow"/>
        </w:rPr>
        <w:t>.</w:t>
      </w:r>
      <w:r w:rsidR="00EA7CA6" w:rsidRPr="007432E3">
        <w:rPr>
          <w:rFonts w:ascii="GHEA Grapalat" w:hAnsi="GHEA Grapalat"/>
          <w:highlight w:val="yellow"/>
        </w:rPr>
        <w:t xml:space="preserve"> </w:t>
      </w:r>
      <w:r w:rsidRPr="007432E3">
        <w:rPr>
          <w:rFonts w:ascii="GHEA Grapalat" w:hAnsi="GHEA Grapalat"/>
          <w:highlight w:val="yellow"/>
        </w:rPr>
        <w:t>договор о совместной деятельности, если участники участвуют в процедуре закупки в порядке совместной деятельности (консорциумом)</w:t>
      </w:r>
      <w:r w:rsidR="0054780B" w:rsidRPr="007432E3">
        <w:rPr>
          <w:rStyle w:val="af6"/>
          <w:rFonts w:ascii="GHEA Grapalat" w:hAnsi="GHEA Grapalat"/>
          <w:highlight w:val="yellow"/>
        </w:rPr>
        <w:footnoteReference w:customMarkFollows="1" w:id="1"/>
        <w:t>14</w:t>
      </w:r>
    </w:p>
    <w:p w:rsidR="00E67BA7" w:rsidRPr="00E267E5" w:rsidRDefault="00096865" w:rsidP="00850B48">
      <w:pPr>
        <w:widowControl w:val="0"/>
        <w:tabs>
          <w:tab w:val="left" w:pos="1134"/>
        </w:tabs>
        <w:ind w:firstLine="567"/>
        <w:contextualSpacing/>
        <w:jc w:val="both"/>
        <w:rPr>
          <w:rFonts w:ascii="GHEA Grapalat" w:hAnsi="GHEA Grapalat"/>
        </w:rPr>
      </w:pPr>
      <w:r w:rsidRPr="007432E3">
        <w:rPr>
          <w:rFonts w:ascii="GHEA Grapalat" w:hAnsi="GHEA Grapalat"/>
          <w:highlight w:val="yellow"/>
        </w:rPr>
        <w:t>2.</w:t>
      </w:r>
      <w:r w:rsidR="00850B48" w:rsidRPr="007432E3">
        <w:rPr>
          <w:rFonts w:ascii="GHEA Grapalat" w:hAnsi="GHEA Grapalat"/>
          <w:highlight w:val="yellow"/>
        </w:rPr>
        <w:t>4</w:t>
      </w:r>
      <w:r w:rsidR="004413A5" w:rsidRPr="007432E3">
        <w:rPr>
          <w:rFonts w:ascii="GHEA Grapalat" w:hAnsi="GHEA Grapalat"/>
          <w:highlight w:val="yellow"/>
        </w:rPr>
        <w:t>.</w:t>
      </w:r>
      <w:r w:rsidR="00367A9A" w:rsidRPr="007432E3">
        <w:rPr>
          <w:rFonts w:ascii="GHEA Grapalat" w:hAnsi="GHEA Grapalat"/>
          <w:highlight w:val="yellow"/>
        </w:rPr>
        <w:tab/>
      </w:r>
      <w:r w:rsidRPr="007432E3">
        <w:rPr>
          <w:rFonts w:ascii="GHEA Grapalat" w:hAnsi="GHEA Grapalat"/>
          <w:highlight w:val="yellow"/>
        </w:rPr>
        <w:t>ценовое предложение согласно Приложению №</w:t>
      </w:r>
      <w:r w:rsidR="00385C27" w:rsidRPr="007432E3">
        <w:rPr>
          <w:rFonts w:ascii="GHEA Grapalat" w:hAnsi="GHEA Grapalat"/>
          <w:highlight w:val="yellow"/>
        </w:rPr>
        <w:t>2</w:t>
      </w:r>
      <w:r w:rsidR="00BC7BF7" w:rsidRPr="007432E3">
        <w:rPr>
          <w:rFonts w:ascii="GHEA Grapalat" w:hAnsi="GHEA Grapalat"/>
          <w:highlight w:val="yellow"/>
        </w:rPr>
        <w:t>.</w:t>
      </w:r>
      <w:r w:rsidRPr="007432E3">
        <w:rPr>
          <w:rFonts w:ascii="GHEA Grapalat" w:hAnsi="GHEA Grapalat"/>
          <w:highlight w:val="yellow"/>
        </w:rPr>
        <w:t xml:space="preserve"> Ценовое предложение представляется в форме расчета, состоящего из обобщенных компонентов стоимости</w:t>
      </w:r>
      <w:r w:rsidR="008F7138" w:rsidRPr="007432E3">
        <w:rPr>
          <w:rFonts w:ascii="GHEA Grapalat" w:hAnsi="GHEA Grapalat"/>
          <w:highlight w:val="yellow"/>
        </w:rPr>
        <w:t xml:space="preserve"> (совокупность себестоимости и прогнозируемой прибыли) </w:t>
      </w:r>
      <w:r w:rsidR="006B2A75" w:rsidRPr="007432E3">
        <w:rPr>
          <w:rFonts w:ascii="GHEA Grapalat" w:hAnsi="GHEA Grapalat"/>
          <w:highlight w:val="yellow"/>
        </w:rPr>
        <w:t xml:space="preserve"> </w:t>
      </w:r>
      <w:r w:rsidRPr="007432E3">
        <w:rPr>
          <w:rFonts w:ascii="GHEA Grapalat" w:hAnsi="GHEA Grapalat"/>
          <w:highlight w:val="yellow"/>
        </w:rPr>
        <w:t>и налога на добавленную стоимость. Расчет компонентов стоимости — разбивка или другие детали — не</w:t>
      </w:r>
      <w:r w:rsidR="00E267E5" w:rsidRPr="007432E3">
        <w:rPr>
          <w:rFonts w:ascii="GHEA Grapalat" w:hAnsi="GHEA Grapalat"/>
          <w:highlight w:val="yellow"/>
        </w:rPr>
        <w:t xml:space="preserve"> требуются и не представляются.</w:t>
      </w:r>
    </w:p>
    <w:p w:rsidR="00E52441" w:rsidRPr="00925DE0" w:rsidRDefault="00E52441" w:rsidP="00E24455">
      <w:pPr>
        <w:widowControl w:val="0"/>
        <w:spacing w:after="160" w:line="360" w:lineRule="auto"/>
        <w:jc w:val="center"/>
        <w:rPr>
          <w:rFonts w:ascii="GHEA Grapalat" w:hAnsi="GHEA Grapalat"/>
          <w:b/>
        </w:rPr>
      </w:pPr>
    </w:p>
    <w:p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24455" w:rsidRPr="002658C9" w:rsidRDefault="00E24455" w:rsidP="007432E3">
      <w:pPr>
        <w:widowControl w:val="0"/>
        <w:tabs>
          <w:tab w:val="left" w:pos="1134"/>
        </w:tabs>
        <w:ind w:firstLine="567"/>
        <w:contextualSpacing/>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24455" w:rsidRPr="002658C9" w:rsidRDefault="00E24455" w:rsidP="007432E3">
      <w:pPr>
        <w:widowControl w:val="0"/>
        <w:ind w:firstLine="567"/>
        <w:contextualSpacing/>
        <w:jc w:val="both"/>
        <w:rPr>
          <w:rFonts w:ascii="GHEA Grapalat" w:hAnsi="GHEA Grapalat" w:cs="Sylfaen"/>
        </w:rPr>
      </w:pPr>
      <w:proofErr w:type="gramStart"/>
      <w:r w:rsidRPr="002658C9">
        <w:rPr>
          <w:rFonts w:ascii="GHEA Grapalat" w:hAnsi="GHEA Grapalat"/>
        </w:rPr>
        <w:t>Предложения участника, относящиеся к ним документы вкладываются</w:t>
      </w:r>
      <w:proofErr w:type="gramEnd"/>
      <w:r w:rsidRPr="002658C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w:t>
      </w:r>
      <w:r w:rsidRPr="007432E3">
        <w:rPr>
          <w:rFonts w:ascii="GHEA Grapalat" w:hAnsi="GHEA Grapalat"/>
          <w:b/>
        </w:rPr>
        <w:t xml:space="preserve">в </w:t>
      </w:r>
      <w:r w:rsidR="007432E3" w:rsidRPr="007432E3">
        <w:rPr>
          <w:rFonts w:ascii="GHEA Grapalat" w:hAnsi="GHEA Grapalat"/>
          <w:b/>
        </w:rPr>
        <w:t>1</w:t>
      </w:r>
      <w:r w:rsidRPr="007432E3">
        <w:rPr>
          <w:rFonts w:ascii="GHEA Grapalat" w:hAnsi="GHEA Grapalat"/>
          <w:b/>
        </w:rPr>
        <w:t xml:space="preserve"> экземпляр</w:t>
      </w:r>
      <w:r w:rsidR="007432E3" w:rsidRPr="007432E3">
        <w:rPr>
          <w:rFonts w:ascii="GHEA Grapalat" w:hAnsi="GHEA Grapalat"/>
          <w:b/>
        </w:rPr>
        <w:t>е</w:t>
      </w:r>
      <w:r w:rsidRPr="002658C9">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2658C9" w:rsidRDefault="00E24455" w:rsidP="007432E3">
      <w:pPr>
        <w:widowControl w:val="0"/>
        <w:ind w:firstLine="567"/>
        <w:contextualSpacing/>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2658C9" w:rsidRDefault="00107A05" w:rsidP="007432E3">
      <w:pPr>
        <w:widowControl w:val="0"/>
        <w:tabs>
          <w:tab w:val="left" w:pos="1134"/>
        </w:tabs>
        <w:ind w:firstLine="567"/>
        <w:contextualSpacing/>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rsidR="00E24455" w:rsidRPr="007432E3" w:rsidRDefault="00E24455" w:rsidP="007432E3">
      <w:pPr>
        <w:widowControl w:val="0"/>
        <w:tabs>
          <w:tab w:val="left" w:pos="1134"/>
        </w:tabs>
        <w:ind w:firstLine="567"/>
        <w:contextualSpacing/>
        <w:rPr>
          <w:rFonts w:ascii="GHEA Grapalat" w:hAnsi="GHEA Grapalat"/>
          <w:highlight w:val="yellow"/>
        </w:rPr>
      </w:pPr>
      <w:r w:rsidRPr="007432E3">
        <w:rPr>
          <w:rFonts w:ascii="GHEA Grapalat" w:hAnsi="GHEA Grapalat"/>
          <w:highlight w:val="yellow"/>
        </w:rPr>
        <w:t>1)</w:t>
      </w:r>
      <w:r w:rsidRPr="007432E3">
        <w:rPr>
          <w:rFonts w:ascii="GHEA Grapalat" w:hAnsi="GHEA Grapalat"/>
          <w:highlight w:val="yellow"/>
        </w:rPr>
        <w:tab/>
        <w:t>наименование заказчика и место (адрес) подачи заявки;</w:t>
      </w:r>
    </w:p>
    <w:p w:rsidR="00E24455" w:rsidRPr="007432E3" w:rsidRDefault="00E24455" w:rsidP="007432E3">
      <w:pPr>
        <w:widowControl w:val="0"/>
        <w:tabs>
          <w:tab w:val="left" w:pos="1134"/>
          <w:tab w:val="left" w:pos="6284"/>
        </w:tabs>
        <w:ind w:firstLine="567"/>
        <w:contextualSpacing/>
        <w:jc w:val="both"/>
        <w:rPr>
          <w:rFonts w:ascii="GHEA Grapalat" w:hAnsi="GHEA Grapalat"/>
          <w:highlight w:val="yellow"/>
        </w:rPr>
      </w:pPr>
      <w:r w:rsidRPr="007432E3">
        <w:rPr>
          <w:rFonts w:ascii="GHEA Grapalat" w:hAnsi="GHEA Grapalat"/>
          <w:highlight w:val="yellow"/>
        </w:rPr>
        <w:t>2)</w:t>
      </w:r>
      <w:r w:rsidRPr="007432E3">
        <w:rPr>
          <w:rFonts w:ascii="GHEA Grapalat" w:hAnsi="GHEA Grapalat"/>
          <w:highlight w:val="yellow"/>
        </w:rPr>
        <w:tab/>
        <w:t xml:space="preserve">код </w:t>
      </w:r>
      <w:r w:rsidR="00107A05" w:rsidRPr="007432E3">
        <w:rPr>
          <w:rFonts w:ascii="GHEA Grapalat" w:hAnsi="GHEA Grapalat"/>
          <w:highlight w:val="yellow"/>
        </w:rPr>
        <w:t>процедуры</w:t>
      </w:r>
      <w:r w:rsidRPr="007432E3">
        <w:rPr>
          <w:rFonts w:ascii="GHEA Grapalat" w:hAnsi="GHEA Grapalat"/>
          <w:highlight w:val="yellow"/>
        </w:rPr>
        <w:t>;</w:t>
      </w:r>
      <w:r w:rsidRPr="007432E3">
        <w:rPr>
          <w:rFonts w:ascii="GHEA Grapalat" w:hAnsi="GHEA Grapalat"/>
          <w:highlight w:val="yellow"/>
        </w:rPr>
        <w:tab/>
      </w:r>
    </w:p>
    <w:p w:rsidR="00E24455" w:rsidRPr="007432E3" w:rsidRDefault="00E24455" w:rsidP="007432E3">
      <w:pPr>
        <w:widowControl w:val="0"/>
        <w:tabs>
          <w:tab w:val="left" w:pos="1134"/>
        </w:tabs>
        <w:ind w:firstLine="567"/>
        <w:contextualSpacing/>
        <w:jc w:val="both"/>
        <w:rPr>
          <w:rFonts w:ascii="GHEA Grapalat" w:hAnsi="GHEA Grapalat"/>
          <w:highlight w:val="yellow"/>
        </w:rPr>
      </w:pPr>
      <w:r w:rsidRPr="007432E3">
        <w:rPr>
          <w:rFonts w:ascii="GHEA Grapalat" w:hAnsi="GHEA Grapalat"/>
          <w:highlight w:val="yellow"/>
        </w:rPr>
        <w:t>3)</w:t>
      </w:r>
      <w:r w:rsidRPr="007432E3">
        <w:rPr>
          <w:rFonts w:ascii="GHEA Grapalat" w:hAnsi="GHEA Grapalat"/>
          <w:highlight w:val="yellow"/>
        </w:rPr>
        <w:tab/>
        <w:t>слова “не вскрывать до заседания по вскрытию заявок”;</w:t>
      </w:r>
    </w:p>
    <w:p w:rsidR="00E24455" w:rsidRPr="002658C9" w:rsidRDefault="00E24455" w:rsidP="007432E3">
      <w:pPr>
        <w:widowControl w:val="0"/>
        <w:tabs>
          <w:tab w:val="left" w:pos="1134"/>
        </w:tabs>
        <w:ind w:firstLine="567"/>
        <w:contextualSpacing/>
        <w:jc w:val="both"/>
        <w:rPr>
          <w:rFonts w:ascii="GHEA Grapalat" w:hAnsi="GHEA Grapalat"/>
        </w:rPr>
      </w:pPr>
      <w:r w:rsidRPr="007432E3">
        <w:rPr>
          <w:rFonts w:ascii="GHEA Grapalat" w:hAnsi="GHEA Grapalat"/>
          <w:highlight w:val="yellow"/>
        </w:rPr>
        <w:t>4)</w:t>
      </w:r>
      <w:r w:rsidRPr="007432E3">
        <w:rPr>
          <w:rFonts w:ascii="GHEA Grapalat" w:hAnsi="GHEA Grapalat"/>
          <w:highlight w:val="yellow"/>
        </w:rPr>
        <w:tab/>
        <w:t>наименование (имя), место нахождения и номер телефона участника.</w:t>
      </w:r>
    </w:p>
    <w:p w:rsidR="00E24455" w:rsidRDefault="00107A05" w:rsidP="007432E3">
      <w:pPr>
        <w:widowControl w:val="0"/>
        <w:tabs>
          <w:tab w:val="left" w:pos="1134"/>
        </w:tabs>
        <w:ind w:firstLine="567"/>
        <w:contextualSpacing/>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rsidR="009C1687" w:rsidRDefault="009C1687">
      <w:pPr>
        <w:rPr>
          <w:rFonts w:ascii="GHEA Grapalat" w:hAnsi="GHEA Grapalat"/>
          <w:b/>
        </w:rPr>
      </w:pPr>
    </w:p>
    <w:p w:rsidR="00107A05" w:rsidRDefault="00107A05">
      <w:pPr>
        <w:rPr>
          <w:rFonts w:ascii="GHEA Grapalat" w:hAnsi="GHEA Grapalat"/>
          <w:b/>
        </w:rPr>
      </w:pPr>
      <w:r>
        <w:rPr>
          <w:rFonts w:ascii="GHEA Grapalat" w:hAnsi="GHEA Grapalat"/>
          <w:b/>
        </w:rPr>
        <w:br w:type="page"/>
      </w: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rsidR="007432E3" w:rsidRPr="00374F4A" w:rsidRDefault="007432E3" w:rsidP="007432E3">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C26E8E">
        <w:rPr>
          <w:rFonts w:ascii="GHEA Grapalat" w:hAnsi="GHEA Grapalat"/>
          <w:b/>
          <w:sz w:val="22"/>
          <w:szCs w:val="22"/>
        </w:rPr>
        <w:t>GHTsDzB-HVKAK-2022-111</w:t>
      </w:r>
      <w:r w:rsidRPr="00E063D7">
        <w:rPr>
          <w:rFonts w:ascii="GHEA Grapalat" w:hAnsi="GHEA Grapalat"/>
          <w:b/>
          <w:sz w:val="22"/>
          <w:szCs w:val="22"/>
        </w:rPr>
        <w:t>»</w:t>
      </w:r>
    </w:p>
    <w:p w:rsidR="00B2572B" w:rsidRDefault="00B2572B" w:rsidP="00B46D58">
      <w:pPr>
        <w:widowControl w:val="0"/>
        <w:spacing w:after="120"/>
        <w:jc w:val="center"/>
        <w:rPr>
          <w:rFonts w:ascii="GHEA Grapalat" w:hAnsi="GHEA Grapalat" w:cs="Sylfaen"/>
          <w:b/>
        </w:rPr>
      </w:pPr>
    </w:p>
    <w:p w:rsidR="00D87B1D" w:rsidRPr="00374F4A" w:rsidRDefault="00D87B1D"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Pr>
          <w:rFonts w:ascii="GHEA Grapalat" w:hAnsi="GHEA Grapalat"/>
          <w:b/>
        </w:rPr>
        <w:t>ОБЪЯВЛЕНИЕ</w:t>
      </w:r>
    </w:p>
    <w:p w:rsidR="007432E3" w:rsidRPr="00374F4A" w:rsidRDefault="007432E3" w:rsidP="007432E3">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Pr>
          <w:rFonts w:ascii="GHEA Grapalat" w:hAnsi="GHEA Grapalat"/>
          <w:color w:val="auto"/>
          <w:sz w:val="24"/>
          <w:szCs w:val="24"/>
        </w:rPr>
        <w:t>запросе котировок</w:t>
      </w:r>
      <w:r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proofErr w:type="gramStart"/>
      <w:r w:rsidRPr="00DA5EA0">
        <w:rPr>
          <w:rFonts w:ascii="GHEA Grapalat" w:hAnsi="GHEA Grapalat"/>
        </w:rPr>
        <w:t>объявленного</w:t>
      </w:r>
      <w:proofErr w:type="gramEnd"/>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4D612A" w:rsidRDefault="004D612A" w:rsidP="004D612A">
      <w:pPr>
        <w:jc w:val="both"/>
        <w:rPr>
          <w:rFonts w:ascii="GHEA Grapalat" w:hAnsi="GHEA Grapalat"/>
          <w:sz w:val="20"/>
        </w:rPr>
      </w:pPr>
      <w:r w:rsidRPr="00025337">
        <w:rPr>
          <w:rFonts w:ascii="GHEA Grapalat" w:hAnsi="GHEA Grapalat"/>
          <w:b/>
        </w:rPr>
        <w:t>ГНО «Национальным центром по контролю и профилактике заболеваний»</w:t>
      </w:r>
      <w:r w:rsidRPr="00025337">
        <w:rPr>
          <w:rFonts w:ascii="GHEA Grapalat" w:hAnsi="GHEA Grapalat"/>
          <w:b/>
          <w:i/>
        </w:rPr>
        <w:t xml:space="preserve"> </w:t>
      </w:r>
      <w:r w:rsidRPr="00025337">
        <w:rPr>
          <w:rFonts w:ascii="GHEA Grapalat" w:hAnsi="GHEA Grapalat"/>
          <w:b/>
        </w:rPr>
        <w:t>МЗ РА</w:t>
      </w:r>
      <w:r w:rsidR="00374F4A"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007432E3" w:rsidRPr="00E063D7">
        <w:rPr>
          <w:rFonts w:ascii="GHEA Grapalat" w:hAnsi="GHEA Grapalat"/>
          <w:sz w:val="22"/>
          <w:szCs w:val="22"/>
        </w:rPr>
        <w:t>«</w:t>
      </w:r>
      <w:r w:rsidR="00C26E8E">
        <w:rPr>
          <w:rFonts w:ascii="GHEA Grapalat" w:hAnsi="GHEA Grapalat"/>
          <w:b/>
          <w:sz w:val="22"/>
          <w:szCs w:val="22"/>
        </w:rPr>
        <w:t>GHTsDzB-HVKAK-2022-111</w:t>
      </w:r>
      <w:r w:rsidR="007432E3" w:rsidRPr="00E063D7">
        <w:rPr>
          <w:rFonts w:ascii="GHEA Grapalat" w:hAnsi="GHEA Grapalat"/>
          <w:b/>
          <w:sz w:val="22"/>
          <w:szCs w:val="22"/>
        </w:rPr>
        <w:t>»</w:t>
      </w:r>
      <w:r w:rsidR="007432E3">
        <w:rPr>
          <w:rFonts w:ascii="GHEA Grapalat" w:hAnsi="GHEA Grapalat"/>
          <w:b/>
          <w:sz w:val="22"/>
          <w:szCs w:val="22"/>
        </w:rPr>
        <w:t xml:space="preserve"> </w:t>
      </w:r>
      <w:r w:rsidR="008314CA" w:rsidRPr="008314CA">
        <w:rPr>
          <w:rFonts w:ascii="GHEA Grapalat" w:hAnsi="GHEA Grapalat"/>
        </w:rPr>
        <w:t xml:space="preserve">запроса котировок </w:t>
      </w:r>
      <w:r w:rsidR="00374F4A" w:rsidRPr="008314CA">
        <w:rPr>
          <w:rFonts w:ascii="GHEA Grapalat" w:hAnsi="GHEA Grapalat"/>
        </w:rPr>
        <w:t>и</w:t>
      </w:r>
      <w:r w:rsidR="00374F4A" w:rsidRPr="00DA5EA0">
        <w:rPr>
          <w:rFonts w:ascii="GHEA Grapalat" w:hAnsi="GHEA Grapalat"/>
        </w:rPr>
        <w:t xml:space="preserve">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0401C" w:rsidRDefault="00B0401C" w:rsidP="00B46D58">
      <w:pPr>
        <w:widowControl w:val="0"/>
        <w:jc w:val="both"/>
        <w:rPr>
          <w:rFonts w:ascii="GHEA Grapalat" w:hAnsi="GHEA Grapalat"/>
        </w:rPr>
      </w:pPr>
    </w:p>
    <w:p w:rsidR="006B3E56" w:rsidRDefault="006B3E56" w:rsidP="00B46D58">
      <w:pPr>
        <w:widowControl w:val="0"/>
        <w:jc w:val="both"/>
        <w:rPr>
          <w:rFonts w:ascii="GHEA Grapalat" w:hAnsi="GHEA Grapalat"/>
        </w:rPr>
      </w:pPr>
      <w:r>
        <w:rPr>
          <w:rFonts w:ascii="GHEA Grapalat" w:hAnsi="GHEA Grapalat"/>
        </w:rPr>
        <w:t xml:space="preserve">Настоящим </w:t>
      </w:r>
      <w:proofErr w:type="spellStart"/>
      <w:r>
        <w:rPr>
          <w:rFonts w:ascii="GHEA Grapalat" w:hAnsi="GHEA Grapalat"/>
        </w:rPr>
        <w:t>_________________________________объявляет</w:t>
      </w:r>
      <w:proofErr w:type="spellEnd"/>
      <w:r>
        <w:rPr>
          <w:rFonts w:ascii="GHEA Grapalat" w:hAnsi="GHEA Grapalat"/>
        </w:rPr>
        <w:t xml:space="preserve"> и </w:t>
      </w:r>
      <w:proofErr w:type="spellStart"/>
      <w:r>
        <w:rPr>
          <w:rFonts w:ascii="GHEA Grapalat" w:hAnsi="GHEA Grapalat"/>
        </w:rPr>
        <w:t>подтверждает</w:t>
      </w:r>
      <w:proofErr w:type="gramStart"/>
      <w:r>
        <w:rPr>
          <w:rFonts w:ascii="GHEA Grapalat" w:hAnsi="GHEA Grapalat"/>
        </w:rPr>
        <w:t>,ч</w:t>
      </w:r>
      <w:proofErr w:type="gramEnd"/>
      <w:r>
        <w:rPr>
          <w:rFonts w:ascii="GHEA Grapalat" w:hAnsi="GHEA Grapalat"/>
        </w:rPr>
        <w:t>то</w:t>
      </w:r>
      <w:proofErr w:type="spellEnd"/>
      <w:r>
        <w:rPr>
          <w:rFonts w:ascii="GHEA Grapalat" w:hAnsi="GHEA Grapalat"/>
        </w:rPr>
        <w:t>:</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D87B1D" w:rsidRDefault="00D87B1D" w:rsidP="00B46D58">
      <w:pPr>
        <w:widowControl w:val="0"/>
        <w:spacing w:after="120"/>
        <w:ind w:left="2835"/>
        <w:jc w:val="both"/>
        <w:rPr>
          <w:rFonts w:ascii="GHEA Grapalat" w:hAnsi="GHEA Grapalat"/>
          <w:sz w:val="16"/>
        </w:rPr>
      </w:pPr>
    </w:p>
    <w:p w:rsidR="00833D4F" w:rsidRPr="001E7AA5" w:rsidRDefault="009917C0" w:rsidP="00833D4F">
      <w:pPr>
        <w:ind w:firstLine="709"/>
        <w:rPr>
          <w:rFonts w:ascii="GHEA Grapalat" w:hAnsi="GHEA Grapalat"/>
          <w:sz w:val="20"/>
          <w:lang w:val="es-ES"/>
        </w:rPr>
      </w:pPr>
      <w:r w:rsidRPr="001E7AA5">
        <w:rPr>
          <w:rFonts w:ascii="GHEA Grapalat" w:hAnsi="GHEA Grapalat" w:cs="Arial"/>
          <w:sz w:val="20"/>
          <w:szCs w:val="20"/>
        </w:rPr>
        <w:t>1</w:t>
      </w:r>
      <w:r w:rsidR="00833D4F" w:rsidRPr="001E7AA5">
        <w:rPr>
          <w:rFonts w:ascii="GHEA Grapalat" w:hAnsi="GHEA Grapalat" w:cs="Arial"/>
          <w:sz w:val="20"/>
          <w:szCs w:val="20"/>
          <w:lang w:val="es-ES"/>
        </w:rPr>
        <w:t>)</w:t>
      </w:r>
      <w:r w:rsidR="00833D4F" w:rsidRPr="001E7AA5">
        <w:rPr>
          <w:rFonts w:ascii="GHEA Grapalat" w:hAnsi="GHEA Grapalat"/>
          <w:sz w:val="20"/>
          <w:lang w:val="hy-AM"/>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lang w:val="es-ES"/>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rPr>
        <w:t xml:space="preserve">и </w:t>
      </w:r>
      <w:r w:rsidR="00833D4F" w:rsidRPr="001E7AA5">
        <w:rPr>
          <w:rFonts w:ascii="GHEA Grapalat" w:hAnsi="GHEA Grapalat"/>
          <w:lang w:val="hy-AM"/>
        </w:rPr>
        <w:t>аффилированные</w:t>
      </w:r>
      <w:r w:rsidR="00833D4F" w:rsidRPr="001E7AA5">
        <w:rPr>
          <w:rFonts w:ascii="GHEA Grapalat" w:hAnsi="GHEA Grapalat"/>
        </w:rPr>
        <w:t xml:space="preserve"> с ним</w:t>
      </w:r>
      <w:r w:rsidR="00833D4F" w:rsidRPr="001E7AA5">
        <w:rPr>
          <w:rFonts w:ascii="GHEA Grapalat" w:hAnsi="GHEA Grapalat"/>
          <w:lang w:val="hy-AM"/>
        </w:rPr>
        <w:t xml:space="preserve"> </w:t>
      </w:r>
    </w:p>
    <w:p w:rsidR="00833D4F" w:rsidRPr="001E7AA5" w:rsidRDefault="00833D4F" w:rsidP="00833D4F">
      <w:pPr>
        <w:widowControl w:val="0"/>
        <w:spacing w:after="120"/>
        <w:ind w:left="2835"/>
        <w:rPr>
          <w:rFonts w:ascii="GHEA Grapalat" w:hAnsi="GHEA Grapalat"/>
          <w:sz w:val="16"/>
        </w:rPr>
      </w:pPr>
      <w:r w:rsidRPr="001E7AA5">
        <w:rPr>
          <w:rFonts w:ascii="GHEA Grapalat" w:hAnsi="GHEA Grapalat"/>
          <w:sz w:val="20"/>
          <w:lang w:val="hy-AM"/>
        </w:rPr>
        <w:tab/>
      </w:r>
      <w:r w:rsidRPr="001E7AA5">
        <w:rPr>
          <w:rFonts w:ascii="GHEA Grapalat" w:hAnsi="GHEA Grapalat"/>
          <w:sz w:val="20"/>
          <w:lang w:val="hy-AM"/>
        </w:rPr>
        <w:tab/>
      </w:r>
      <w:r w:rsidRPr="001E7AA5">
        <w:rPr>
          <w:rFonts w:ascii="GHEA Grapalat" w:hAnsi="GHEA Grapalat"/>
          <w:sz w:val="16"/>
        </w:rPr>
        <w:t>наименование участника</w:t>
      </w:r>
    </w:p>
    <w:p w:rsidR="00833D4F" w:rsidRPr="001E7AA5" w:rsidRDefault="00833D4F" w:rsidP="00833D4F">
      <w:pPr>
        <w:rPr>
          <w:rFonts w:ascii="GHEA Grapalat" w:hAnsi="GHEA Grapalat"/>
          <w:i/>
          <w:sz w:val="16"/>
          <w:vertAlign w:val="superscript"/>
          <w:lang w:val="es-ES"/>
        </w:rPr>
      </w:pPr>
    </w:p>
    <w:p w:rsidR="00833D4F" w:rsidRPr="001E7AA5" w:rsidRDefault="00833D4F" w:rsidP="00833D4F">
      <w:pPr>
        <w:rPr>
          <w:rFonts w:ascii="GHEA Grapalat" w:hAnsi="GHEA Grapalat" w:cs="Sylfaen"/>
          <w:sz w:val="20"/>
          <w:lang w:val="hy-AM"/>
        </w:rPr>
      </w:pPr>
      <w:r w:rsidRPr="001E7AA5">
        <w:rPr>
          <w:rFonts w:ascii="GHEA Grapalat" w:hAnsi="GHEA Grapalat"/>
          <w:lang w:val="hy-AM"/>
        </w:rPr>
        <w:t>лица</w:t>
      </w:r>
      <w:r w:rsidRPr="001E7AA5">
        <w:rPr>
          <w:rFonts w:ascii="GHEA Grapalat" w:hAnsi="GHEA Grapalat" w:cs="Arial"/>
          <w:sz w:val="20"/>
          <w:szCs w:val="20"/>
          <w:lang w:val="es-ES"/>
        </w:rPr>
        <w:t xml:space="preserve"> </w:t>
      </w:r>
      <w:r w:rsidRPr="001E7AA5">
        <w:rPr>
          <w:rFonts w:ascii="GHEA Grapalat" w:hAnsi="GHEA Grapalat" w:cs="Arial"/>
          <w:sz w:val="20"/>
          <w:szCs w:val="20"/>
          <w:lang w:val="hy-AM"/>
        </w:rPr>
        <w:t xml:space="preserve"> </w:t>
      </w:r>
      <w:r w:rsidRPr="001E7AA5">
        <w:rPr>
          <w:rFonts w:ascii="GHEA Grapalat" w:hAnsi="GHEA Grapalat"/>
          <w:lang w:val="hy-AM"/>
        </w:rPr>
        <w:t xml:space="preserve">удовлетворяют </w:t>
      </w:r>
      <w:r w:rsidRPr="001E7AA5">
        <w:rPr>
          <w:rFonts w:ascii="GHEA Grapalat" w:hAnsi="GHEA Grapalat"/>
          <w:color w:val="000000" w:themeColor="text1"/>
          <w:spacing w:val="-4"/>
        </w:rPr>
        <w:t>требованиям</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права</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участия</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установленным</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 xml:space="preserve">приглашением на </w:t>
      </w:r>
      <w:proofErr w:type="spellStart"/>
      <w:r w:rsidRPr="001E7AA5">
        <w:rPr>
          <w:rFonts w:ascii="GHEA Grapalat" w:hAnsi="GHEA Grapalat"/>
          <w:spacing w:val="-4"/>
        </w:rPr>
        <w:t>на</w:t>
      </w:r>
      <w:proofErr w:type="spellEnd"/>
      <w:r w:rsidRPr="001E7AA5">
        <w:rPr>
          <w:rFonts w:ascii="GHEA Grapalat" w:hAnsi="GHEA Grapalat"/>
          <w:spacing w:val="-4"/>
        </w:rPr>
        <w:t xml:space="preserve"> </w:t>
      </w:r>
      <w:r w:rsidR="008314CA">
        <w:rPr>
          <w:rFonts w:ascii="GHEA Grapalat" w:hAnsi="GHEA Grapalat"/>
        </w:rPr>
        <w:t>запрос котировок</w:t>
      </w:r>
      <w:r w:rsidRPr="001E7AA5">
        <w:rPr>
          <w:rFonts w:ascii="GHEA Grapalat" w:hAnsi="GHEA Grapalat"/>
        </w:rPr>
        <w:t xml:space="preserve"> </w:t>
      </w:r>
      <w:r w:rsidRPr="001E7AA5">
        <w:rPr>
          <w:rFonts w:ascii="GHEA Grapalat" w:hAnsi="GHEA Grapalat"/>
          <w:color w:val="000000" w:themeColor="text1"/>
        </w:rPr>
        <w:t>под</w:t>
      </w:r>
      <w:r w:rsidR="005F3AEC">
        <w:rPr>
          <w:rFonts w:ascii="GHEA Grapalat" w:hAnsi="GHEA Grapalat"/>
          <w:color w:val="000000" w:themeColor="text1"/>
        </w:rPr>
        <w:t xml:space="preserve"> кодом </w:t>
      </w:r>
      <w:r w:rsidRPr="001E7AA5">
        <w:rPr>
          <w:rFonts w:ascii="GHEA Grapalat" w:hAnsi="GHEA Grapalat"/>
          <w:color w:val="000000" w:themeColor="text1"/>
          <w:lang w:val="es-ES"/>
        </w:rPr>
        <w:t xml:space="preserve"> </w:t>
      </w:r>
      <w:r w:rsidR="007432E3" w:rsidRPr="00E063D7">
        <w:rPr>
          <w:rFonts w:ascii="GHEA Grapalat" w:hAnsi="GHEA Grapalat"/>
          <w:sz w:val="22"/>
          <w:szCs w:val="22"/>
        </w:rPr>
        <w:t>«</w:t>
      </w:r>
      <w:r w:rsidR="00C26E8E">
        <w:rPr>
          <w:rFonts w:ascii="GHEA Grapalat" w:hAnsi="GHEA Grapalat"/>
          <w:b/>
          <w:sz w:val="22"/>
          <w:szCs w:val="22"/>
        </w:rPr>
        <w:t>GHTsDzB-HVKAK-2022-111</w:t>
      </w:r>
      <w:r w:rsidR="007432E3" w:rsidRPr="00E063D7">
        <w:rPr>
          <w:rFonts w:ascii="GHEA Grapalat" w:hAnsi="GHEA Grapalat"/>
          <w:b/>
          <w:sz w:val="22"/>
          <w:szCs w:val="22"/>
        </w:rPr>
        <w:t>»</w:t>
      </w:r>
      <w:r w:rsidRPr="001E7AA5">
        <w:rPr>
          <w:rFonts w:ascii="GHEA Grapalat" w:hAnsi="GHEA Grapalat"/>
        </w:rPr>
        <w:t>,</w:t>
      </w:r>
      <w:r w:rsidRPr="001E7AA5">
        <w:rPr>
          <w:rFonts w:ascii="GHEA Grapalat" w:hAnsi="GHEA Grapalat"/>
          <w:b/>
          <w:color w:val="000000" w:themeColor="text1"/>
        </w:rPr>
        <w:t>и</w:t>
      </w:r>
      <w:r w:rsidRPr="001E7AA5">
        <w:rPr>
          <w:rFonts w:ascii="GHEA Grapalat" w:hAnsi="GHEA Grapalat"/>
          <w:sz w:val="20"/>
          <w:u w:val="single"/>
          <w:lang w:val="hy-AM"/>
        </w:rPr>
        <w:t xml:space="preserve">  </w:t>
      </w:r>
      <w:r w:rsidRPr="001E7AA5">
        <w:rPr>
          <w:rFonts w:ascii="GHEA Grapalat" w:hAnsi="GHEA Grapalat"/>
          <w:sz w:val="20"/>
          <w:u w:val="single"/>
        </w:rPr>
        <w:t>-----------------------------------------</w:t>
      </w:r>
      <w:r w:rsidRPr="001E7AA5">
        <w:rPr>
          <w:rFonts w:ascii="GHEA Grapalat" w:hAnsi="GHEA Grapalat"/>
          <w:sz w:val="20"/>
          <w:u w:val="single"/>
          <w:lang w:val="hy-AM"/>
        </w:rPr>
        <w:t xml:space="preserve">                                    </w:t>
      </w:r>
      <w:r w:rsidRPr="001E7AA5">
        <w:rPr>
          <w:rFonts w:ascii="GHEA Grapalat" w:hAnsi="GHEA Grapalat"/>
          <w:sz w:val="20"/>
          <w:u w:val="single"/>
          <w:lang w:val="es-ES"/>
        </w:rPr>
        <w:t xml:space="preserve">                         </w:t>
      </w:r>
      <w:r w:rsidRPr="001E7AA5">
        <w:rPr>
          <w:rFonts w:ascii="GHEA Grapalat" w:hAnsi="GHEA Grapalat"/>
          <w:sz w:val="20"/>
          <w:u w:val="single"/>
          <w:lang w:val="hy-AM"/>
        </w:rPr>
        <w:t xml:space="preserve">          </w:t>
      </w:r>
      <w:r w:rsidRPr="001E7AA5">
        <w:rPr>
          <w:rFonts w:ascii="GHEA Grapalat" w:hAnsi="GHEA Grapalat" w:cs="Sylfaen"/>
          <w:sz w:val="20"/>
          <w:lang w:val="hy-AM"/>
        </w:rPr>
        <w:t xml:space="preserve"> </w:t>
      </w:r>
    </w:p>
    <w:p w:rsidR="00833D4F" w:rsidRPr="001E7AA5" w:rsidRDefault="00833D4F" w:rsidP="00833D4F">
      <w:pPr>
        <w:tabs>
          <w:tab w:val="left" w:pos="6450"/>
        </w:tabs>
        <w:rPr>
          <w:rFonts w:ascii="GHEA Grapalat" w:hAnsi="GHEA Grapalat"/>
          <w:sz w:val="16"/>
        </w:rPr>
      </w:pPr>
      <w:r w:rsidRPr="001E7AA5">
        <w:rPr>
          <w:rFonts w:ascii="GHEA Grapalat" w:hAnsi="GHEA Grapalat" w:cs="Sylfaen"/>
          <w:sz w:val="20"/>
          <w:lang w:val="es-ES"/>
        </w:rPr>
        <w:t xml:space="preserve">                                                         </w:t>
      </w:r>
      <w:r w:rsidRPr="001E7AA5">
        <w:rPr>
          <w:rFonts w:ascii="GHEA Grapalat" w:hAnsi="GHEA Grapalat" w:cs="Sylfaen"/>
          <w:sz w:val="20"/>
        </w:rPr>
        <w:t xml:space="preserve">       </w:t>
      </w:r>
      <w:r w:rsidR="005F3AEC">
        <w:rPr>
          <w:rFonts w:ascii="GHEA Grapalat" w:hAnsi="GHEA Grapalat" w:cs="Sylfaen"/>
          <w:sz w:val="20"/>
        </w:rPr>
        <w:t xml:space="preserve">                                     </w:t>
      </w:r>
      <w:r w:rsidRPr="001E7AA5">
        <w:rPr>
          <w:rFonts w:ascii="GHEA Grapalat" w:hAnsi="GHEA Grapalat" w:cs="Sylfaen"/>
          <w:sz w:val="20"/>
          <w:lang w:val="es-ES"/>
        </w:rPr>
        <w:t xml:space="preserve"> </w:t>
      </w:r>
      <w:r w:rsidRPr="001E7AA5">
        <w:rPr>
          <w:rFonts w:ascii="GHEA Grapalat" w:hAnsi="GHEA Grapalat"/>
          <w:sz w:val="16"/>
        </w:rPr>
        <w:t>наименование участника</w:t>
      </w:r>
    </w:p>
    <w:p w:rsidR="006B3E56" w:rsidRPr="00EF3DB6" w:rsidRDefault="00833D4F" w:rsidP="006F3CBD">
      <w:pPr>
        <w:widowControl w:val="0"/>
        <w:spacing w:after="160"/>
        <w:ind w:left="426"/>
        <w:jc w:val="both"/>
        <w:rPr>
          <w:rFonts w:ascii="GHEA Grapalat" w:hAnsi="GHEA Grapalat" w:cs="Arial"/>
        </w:rPr>
      </w:pPr>
      <w:r w:rsidRPr="006F3CBD">
        <w:rPr>
          <w:rFonts w:ascii="GHEA Grapalat" w:hAnsi="GHEA Grapalat"/>
          <w:color w:val="000000" w:themeColor="text1"/>
        </w:rPr>
        <w:t xml:space="preserve">обязуется в случае признания отобранным участником в порядке и сроки, установленные приглашением  представить обеспечение </w:t>
      </w:r>
      <w:proofErr w:type="spellStart"/>
      <w:r w:rsidRPr="006F3CBD">
        <w:rPr>
          <w:rFonts w:ascii="GHEA Grapalat" w:hAnsi="GHEA Grapalat"/>
          <w:color w:val="000000" w:themeColor="text1"/>
        </w:rPr>
        <w:t>квалификаци</w:t>
      </w:r>
      <w:proofErr w:type="spellEnd"/>
      <w:proofErr w:type="gramStart"/>
      <w:r w:rsidRPr="006F3CBD">
        <w:rPr>
          <w:rFonts w:ascii="GHEA Grapalat" w:hAnsi="GHEA Grapalat"/>
          <w:color w:val="000000" w:themeColor="text1"/>
        </w:rPr>
        <w:t xml:space="preserve"> </w:t>
      </w:r>
      <w:r w:rsidR="00EF3DB6">
        <w:rPr>
          <w:rFonts w:ascii="GHEA Grapalat" w:hAnsi="GHEA Grapalat"/>
          <w:color w:val="000000" w:themeColor="text1"/>
        </w:rPr>
        <w:t>,</w:t>
      </w:r>
      <w:proofErr w:type="gramEnd"/>
    </w:p>
    <w:p w:rsidR="006B3E56" w:rsidRPr="007432E3" w:rsidRDefault="006F3CBD" w:rsidP="00B46D58">
      <w:pPr>
        <w:pStyle w:val="aff"/>
        <w:widowControl w:val="0"/>
        <w:numPr>
          <w:ilvl w:val="0"/>
          <w:numId w:val="22"/>
        </w:numPr>
        <w:tabs>
          <w:tab w:val="left" w:pos="567"/>
        </w:tabs>
        <w:spacing w:after="160"/>
        <w:jc w:val="both"/>
        <w:rPr>
          <w:rFonts w:ascii="GHEA Grapalat" w:hAnsi="GHEA Grapalat"/>
        </w:rPr>
      </w:pPr>
      <w:r w:rsidRPr="007432E3">
        <w:rPr>
          <w:rFonts w:ascii="GHEA Grapalat" w:hAnsi="GHEA Grapalat"/>
        </w:rPr>
        <w:t xml:space="preserve"> </w:t>
      </w:r>
      <w:r w:rsidR="006B3E56" w:rsidRPr="007432E3">
        <w:rPr>
          <w:rFonts w:ascii="GHEA Grapalat" w:hAnsi="GHEA Grapalat"/>
        </w:rPr>
        <w:t xml:space="preserve">в рамках участия в </w:t>
      </w:r>
      <w:r w:rsidR="003D290C">
        <w:rPr>
          <w:rFonts w:ascii="GHEA Grapalat" w:hAnsi="GHEA Grapalat"/>
        </w:rPr>
        <w:t>запросе котировок</w:t>
      </w:r>
      <w:r w:rsidR="00305944" w:rsidRPr="007432E3">
        <w:rPr>
          <w:rFonts w:ascii="GHEA Grapalat" w:hAnsi="GHEA Grapalat"/>
        </w:rPr>
        <w:t xml:space="preserve"> </w:t>
      </w:r>
      <w:r w:rsidR="006B3E56" w:rsidRPr="007432E3">
        <w:rPr>
          <w:rFonts w:ascii="GHEA Grapalat" w:hAnsi="GHEA Grapalat"/>
        </w:rPr>
        <w:t xml:space="preserve">под кодом </w:t>
      </w:r>
      <w:r w:rsidR="007432E3" w:rsidRPr="00E063D7">
        <w:rPr>
          <w:rFonts w:ascii="GHEA Grapalat" w:hAnsi="GHEA Grapalat"/>
          <w:sz w:val="22"/>
          <w:szCs w:val="22"/>
        </w:rPr>
        <w:t>«</w:t>
      </w:r>
      <w:r w:rsidR="00C26E8E">
        <w:rPr>
          <w:rFonts w:ascii="GHEA Grapalat" w:hAnsi="GHEA Grapalat"/>
          <w:b/>
          <w:sz w:val="22"/>
          <w:szCs w:val="22"/>
        </w:rPr>
        <w:t>GHTsDzB-HVKAK-2022-111</w:t>
      </w:r>
      <w:r w:rsidR="007432E3" w:rsidRPr="00E063D7">
        <w:rPr>
          <w:rFonts w:ascii="GHEA Grapalat" w:hAnsi="GHEA Grapalat"/>
          <w:b/>
          <w:sz w:val="22"/>
          <w:szCs w:val="22"/>
        </w:rPr>
        <w:t>»</w:t>
      </w:r>
      <w:r w:rsidR="007432E3">
        <w:rPr>
          <w:rFonts w:ascii="GHEA Grapalat" w:hAnsi="GHEA Grapalat"/>
          <w:b/>
          <w:sz w:val="22"/>
          <w:szCs w:val="22"/>
        </w:rPr>
        <w:t xml:space="preserve"> </w:t>
      </w:r>
      <w:r w:rsidR="006B3E56" w:rsidRPr="007432E3">
        <w:rPr>
          <w:rFonts w:ascii="GHEA Grapalat" w:hAnsi="GHEA Grapalat"/>
        </w:rPr>
        <w:t xml:space="preserve">не допускал и (или) не допустит </w:t>
      </w:r>
      <w:r w:rsidR="00C026EF" w:rsidRPr="007432E3">
        <w:rPr>
          <w:rFonts w:ascii="GHEA Grapalat" w:hAnsi="GHEA Grapalat"/>
          <w:lang w:val="hy-AM"/>
        </w:rPr>
        <w:t>недобросовестн</w:t>
      </w:r>
      <w:r w:rsidR="00C026EF" w:rsidRPr="007432E3">
        <w:rPr>
          <w:rFonts w:ascii="GHEA Grapalat" w:hAnsi="GHEA Grapalat"/>
        </w:rPr>
        <w:t>ой</w:t>
      </w:r>
      <w:r w:rsidR="00C026EF" w:rsidRPr="007432E3">
        <w:rPr>
          <w:rFonts w:ascii="GHEA Grapalat" w:hAnsi="GHEA Grapalat"/>
          <w:lang w:val="hy-AM"/>
        </w:rPr>
        <w:t xml:space="preserve"> конкуренци</w:t>
      </w:r>
      <w:r w:rsidR="00C026EF" w:rsidRPr="007432E3">
        <w:rPr>
          <w:rFonts w:ascii="GHEA Grapalat" w:hAnsi="GHEA Grapalat"/>
        </w:rPr>
        <w:t xml:space="preserve">и, </w:t>
      </w:r>
      <w:r w:rsidR="006B3E56" w:rsidRPr="007432E3">
        <w:rPr>
          <w:rFonts w:ascii="GHEA Grapalat" w:hAnsi="GHEA Grapalat"/>
        </w:rPr>
        <w:t xml:space="preserve">злоупотребления доминирующим положением и </w:t>
      </w:r>
      <w:proofErr w:type="spellStart"/>
      <w:r w:rsidR="006B3E56" w:rsidRPr="007432E3">
        <w:rPr>
          <w:rFonts w:ascii="GHEA Grapalat" w:hAnsi="GHEA Grapalat"/>
        </w:rPr>
        <w:t>антиконкурентного</w:t>
      </w:r>
      <w:proofErr w:type="spellEnd"/>
      <w:r w:rsidR="006B3E56" w:rsidRPr="007432E3">
        <w:rPr>
          <w:rFonts w:ascii="GHEA Grapalat" w:hAnsi="GHEA Grapalat"/>
        </w:rPr>
        <w:t xml:space="preserve"> соглашения,</w:t>
      </w:r>
    </w:p>
    <w:p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proofErr w:type="gramStart"/>
      <w:r>
        <w:rPr>
          <w:rFonts w:ascii="GHEA Grapalat" w:hAnsi="GHEA Grapalat"/>
          <w:i w:val="0"/>
          <w:sz w:val="24"/>
        </w:rPr>
        <w:t>участия взаимосвязанных с ________________ лиц и (или) учрежденных__________</w:t>
      </w:r>
      <w:proofErr w:type="gramEnd"/>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 xml:space="preserve">организаций, либо организаций, имеющих </w:t>
      </w:r>
      <w:proofErr w:type="gramStart"/>
      <w:r>
        <w:rPr>
          <w:rFonts w:ascii="GHEA Grapalat" w:hAnsi="GHEA Grapalat"/>
        </w:rPr>
        <w:t>принадлежащую</w:t>
      </w:r>
      <w:proofErr w:type="gramEnd"/>
      <w:r>
        <w:rPr>
          <w:rFonts w:ascii="GHEA Grapalat" w:hAnsi="GHEA Grapalat"/>
        </w:rPr>
        <w:t xml:space="preserve">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0" w:author="Inesa Kocharyan" w:date="2021-09-01T14:02:00Z"/>
          <w:rFonts w:ascii="GHEA Grapalat" w:hAnsi="GHEA Grapalat"/>
        </w:rPr>
      </w:pPr>
      <w:r>
        <w:rPr>
          <w:rFonts w:ascii="GHEA Grapalat" w:hAnsi="GHEA Grapalat"/>
        </w:rPr>
        <w:t>долю (пай) в размере более пятидесяти процентов</w:t>
      </w:r>
      <w:r w:rsidR="007906A2">
        <w:rPr>
          <w:rFonts w:ascii="GHEA Grapalat" w:hAnsi="GHEA Grapalat"/>
        </w:rPr>
        <w:t>.</w:t>
      </w:r>
    </w:p>
    <w:p w:rsidR="007906A2" w:rsidRDefault="007906A2" w:rsidP="007906A2">
      <w:pPr>
        <w:widowControl w:val="0"/>
        <w:spacing w:after="160"/>
        <w:jc w:val="both"/>
        <w:rPr>
          <w:rFonts w:ascii="GHEA Grapalat" w:hAnsi="GHEA Grapalat"/>
        </w:rPr>
      </w:pPr>
      <w:r>
        <w:rPr>
          <w:rFonts w:ascii="GHEA Grapalat" w:hAnsi="GHEA Grapalat"/>
        </w:rPr>
        <w:t>Ниже ------------------------------------------------------</w:t>
      </w:r>
      <w:r w:rsidR="00503980" w:rsidRPr="00503980">
        <w:rPr>
          <w:rFonts w:ascii="GHEA Grapalat" w:hAnsi="GHEA Grapalat"/>
        </w:rPr>
        <w:t xml:space="preserve"> </w:t>
      </w:r>
      <w:r w:rsidR="00C20B9A">
        <w:rPr>
          <w:rFonts w:ascii="GHEA Grapalat" w:hAnsi="GHEA Grapalat"/>
        </w:rPr>
        <w:t>представляет</w:t>
      </w:r>
      <w:r w:rsidR="00C20B9A" w:rsidRPr="006B2B1A">
        <w:rPr>
          <w:rFonts w:ascii="GHEA Grapalat" w:hAnsi="GHEA Grapalat"/>
        </w:rPr>
        <w:t xml:space="preserve"> </w:t>
      </w:r>
      <w:r w:rsidR="00503980" w:rsidRPr="006B2B1A">
        <w:rPr>
          <w:rFonts w:ascii="GHEA Grapalat" w:hAnsi="GHEA Grapalat"/>
        </w:rPr>
        <w:t>ссылк</w:t>
      </w:r>
      <w:r w:rsidR="00503980">
        <w:rPr>
          <w:rFonts w:ascii="GHEA Grapalat" w:hAnsi="GHEA Grapalat"/>
        </w:rPr>
        <w:t>у</w:t>
      </w:r>
      <w:r w:rsidR="00503980" w:rsidRPr="006B2B1A">
        <w:rPr>
          <w:rFonts w:ascii="GHEA Grapalat" w:hAnsi="GHEA Grapalat"/>
        </w:rPr>
        <w:t xml:space="preserve"> на сайт</w:t>
      </w:r>
      <w:r w:rsidR="00503980">
        <w:rPr>
          <w:rFonts w:ascii="GHEA Grapalat" w:hAnsi="GHEA Grapalat"/>
        </w:rPr>
        <w:t>,</w:t>
      </w:r>
    </w:p>
    <w:p w:rsidR="007906A2" w:rsidRDefault="00503980" w:rsidP="00C20B9A">
      <w:pPr>
        <w:widowControl w:val="0"/>
        <w:spacing w:after="160"/>
        <w:ind w:left="1985"/>
        <w:jc w:val="both"/>
        <w:rPr>
          <w:rFonts w:ascii="GHEA Grapalat" w:hAnsi="GHEA Grapalat"/>
        </w:rPr>
      </w:pPr>
      <w:r>
        <w:rPr>
          <w:rFonts w:ascii="GHEA Grapalat" w:hAnsi="GHEA Grapalat"/>
          <w:vertAlign w:val="superscript"/>
        </w:rPr>
        <w:t>наименование участника</w:t>
      </w:r>
      <w:r w:rsidR="007906A2">
        <w:rPr>
          <w:rFonts w:ascii="GHEA Grapalat" w:hAnsi="GHEA Grapalat"/>
        </w:rPr>
        <w:t xml:space="preserve">                                  </w:t>
      </w:r>
    </w:p>
    <w:p w:rsidR="00B0401C" w:rsidDel="007906A2" w:rsidRDefault="00503980" w:rsidP="00B0401C">
      <w:pPr>
        <w:widowControl w:val="0"/>
        <w:tabs>
          <w:tab w:val="left" w:pos="1134"/>
        </w:tabs>
        <w:spacing w:after="160"/>
        <w:jc w:val="both"/>
        <w:rPr>
          <w:del w:id="1" w:author="Inesa Kocharyan" w:date="2021-09-01T14:03:00Z"/>
          <w:rFonts w:ascii="GHEA Grapalat" w:hAnsi="GHEA Grapalat" w:cs="Sylfaen"/>
        </w:rPr>
      </w:pPr>
      <w:proofErr w:type="gramStart"/>
      <w:r w:rsidRPr="006B2B1A">
        <w:rPr>
          <w:rFonts w:ascii="GHEA Grapalat" w:hAnsi="GHEA Grapalat"/>
        </w:rPr>
        <w:t>содержащий</w:t>
      </w:r>
      <w:proofErr w:type="gramEnd"/>
      <w:r w:rsidRPr="006B2B1A">
        <w:rPr>
          <w:rFonts w:ascii="GHEA Grapalat" w:hAnsi="GHEA Grapalat"/>
        </w:rPr>
        <w:t xml:space="preserve"> информацию о реальных бенефициарах</w:t>
      </w:r>
      <w:r w:rsidR="007906A2" w:rsidRPr="006B2B1A">
        <w:rPr>
          <w:rFonts w:ascii="GHEA Grapalat" w:hAnsi="GHEA Grapalat"/>
        </w:rPr>
        <w:t>---</w:t>
      </w:r>
      <w:r w:rsidR="0048501B">
        <w:rPr>
          <w:rFonts w:ascii="GHEA Grapalat" w:hAnsi="GHEA Grapalat"/>
        </w:rPr>
        <w:t xml:space="preserve"> </w:t>
      </w:r>
      <w:r w:rsidR="007906A2" w:rsidRPr="006B2B1A">
        <w:rPr>
          <w:rFonts w:ascii="GHEA Grapalat" w:hAnsi="GHEA Grapalat"/>
        </w:rPr>
        <w:t>----</w:t>
      </w:r>
      <w:r>
        <w:rPr>
          <w:rFonts w:ascii="GHEA Grapalat" w:hAnsi="GHEA Grapalat"/>
        </w:rPr>
        <w:t>--------------</w:t>
      </w:r>
      <w:r w:rsidR="007906A2" w:rsidRPr="006B2B1A">
        <w:rPr>
          <w:rFonts w:ascii="GHEA Grapalat" w:hAnsi="GHEA Grapalat"/>
        </w:rPr>
        <w:t>-------------</w:t>
      </w:r>
      <w:r w:rsidR="006B3E56" w:rsidRPr="00503980">
        <w:rPr>
          <w:rStyle w:val="af6"/>
          <w:rFonts w:ascii="GHEA Grapalat" w:hAnsi="GHEA Grapalat"/>
          <w:sz w:val="32"/>
          <w:szCs w:val="32"/>
        </w:rPr>
        <w:footnoteReference w:customMarkFollows="1" w:id="2"/>
        <w:t>**</w:t>
      </w:r>
      <w:r>
        <w:rPr>
          <w:rFonts w:ascii="GHEA Grapalat" w:hAnsi="GHEA Grapalat"/>
          <w:sz w:val="32"/>
          <w:szCs w:val="32"/>
        </w:rPr>
        <w:t xml:space="preserve"> .</w:t>
      </w:r>
      <w:r w:rsidR="006B3E56" w:rsidRPr="00503980">
        <w:rPr>
          <w:rFonts w:ascii="GHEA Grapalat" w:hAnsi="GHEA Grapalat"/>
          <w:sz w:val="32"/>
          <w:szCs w:val="32"/>
        </w:rPr>
        <w:t xml:space="preserve"> </w:t>
      </w: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652A78" w:rsidRDefault="00123294">
      <w:pPr>
        <w:rPr>
          <w:ins w:id="2" w:author="Inesa Kocharyan" w:date="2021-09-01T14:04:00Z"/>
          <w:rFonts w:ascii="GHEA Grapalat" w:hAnsi="GHEA Grapalat"/>
          <w:b/>
        </w:rPr>
      </w:pPr>
      <w:r>
        <w:rPr>
          <w:rFonts w:ascii="GHEA Grapalat" w:hAnsi="GHEA Grapalat"/>
          <w:b/>
        </w:rPr>
        <w:br w:type="page"/>
      </w:r>
    </w:p>
    <w:p w:rsidR="00652A78" w:rsidRDefault="00652A78" w:rsidP="00652A78">
      <w:pPr>
        <w:jc w:val="right"/>
        <w:rPr>
          <w:rFonts w:ascii="GHEA Grapalat" w:hAnsi="GHEA Grapalat"/>
          <w:b/>
        </w:rPr>
      </w:pPr>
      <w:r>
        <w:rPr>
          <w:rFonts w:ascii="GHEA Grapalat" w:hAnsi="GHEA Grapalat"/>
          <w:b/>
        </w:rPr>
        <w:t>Приложение 1.</w:t>
      </w:r>
      <w:r w:rsidR="00BD3FDD">
        <w:rPr>
          <w:rFonts w:ascii="GHEA Grapalat" w:hAnsi="GHEA Grapalat"/>
          <w:b/>
        </w:rPr>
        <w:t>1</w:t>
      </w:r>
      <w:r>
        <w:rPr>
          <w:rFonts w:ascii="GHEA Grapalat" w:hAnsi="GHEA Grapalat"/>
          <w:b/>
        </w:rPr>
        <w:t xml:space="preserve">** </w:t>
      </w:r>
    </w:p>
    <w:p w:rsidR="004D612A" w:rsidRPr="00374F4A" w:rsidRDefault="004D612A" w:rsidP="004D612A">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C26E8E">
        <w:rPr>
          <w:rFonts w:ascii="GHEA Grapalat" w:hAnsi="GHEA Grapalat"/>
          <w:b/>
          <w:sz w:val="22"/>
          <w:szCs w:val="22"/>
        </w:rPr>
        <w:t>GHTsDzB-HVKAK-2022-111</w:t>
      </w:r>
      <w:r w:rsidRPr="00E063D7">
        <w:rPr>
          <w:rFonts w:ascii="GHEA Grapalat" w:hAnsi="GHEA Grapalat"/>
          <w:b/>
          <w:sz w:val="22"/>
          <w:szCs w:val="22"/>
        </w:rPr>
        <w:t>»</w:t>
      </w:r>
    </w:p>
    <w:p w:rsidR="00123294" w:rsidRDefault="00123294" w:rsidP="00B46D58">
      <w:pPr>
        <w:rPr>
          <w:rFonts w:ascii="GHEA Grapalat" w:hAnsi="GHEA Grapalat"/>
          <w:b/>
        </w:rPr>
      </w:pPr>
    </w:p>
    <w:p w:rsidR="00B048B2" w:rsidRDefault="00B048B2" w:rsidP="00B46D58">
      <w:pPr>
        <w:rPr>
          <w:rFonts w:ascii="GHEA Grapalat" w:hAnsi="GHEA Grapalat"/>
          <w:b/>
        </w:rPr>
      </w:pPr>
    </w:p>
    <w:p w:rsidR="00A9306E" w:rsidRDefault="00A9306E" w:rsidP="00A9306E">
      <w:pPr>
        <w:ind w:left="360" w:hanging="360"/>
        <w:jc w:val="center"/>
        <w:rPr>
          <w:rFonts w:ascii="GHEA Grapalat" w:hAnsi="GHEA Grapalat"/>
          <w:b/>
        </w:rPr>
      </w:pPr>
      <w:r>
        <w:rPr>
          <w:rFonts w:ascii="GHEA Grapalat" w:hAnsi="GHEA Grapalat"/>
          <w:b/>
        </w:rPr>
        <w:t>ФОРМА</w:t>
      </w:r>
    </w:p>
    <w:p w:rsidR="00A9306E" w:rsidRPr="00C76978" w:rsidRDefault="00A9306E" w:rsidP="00A9306E">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A9306E" w:rsidRPr="00ED3A13" w:rsidRDefault="00A9306E" w:rsidP="00A9306E">
      <w:pPr>
        <w:ind w:left="360" w:hanging="360"/>
        <w:jc w:val="cente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3"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487"/>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rPr>
          <w:rFonts w:ascii="GHEA Grapalat" w:eastAsia="GHEA Grapalat" w:hAnsi="GHEA Grapalat" w:cs="GHEA Grapalat"/>
        </w:rPr>
      </w:pPr>
    </w:p>
    <w:p w:rsidR="00A9306E" w:rsidRPr="009A52BE"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rsidR="00A9306E" w:rsidRPr="004E2F96"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361"/>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574FF7"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A9306E" w:rsidRPr="00FD1EE4" w:rsidRDefault="00A03118" w:rsidP="00F32DDC">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A03118" w:rsidP="00F32DDC">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rPr>
      </w:pPr>
    </w:p>
    <w:p w:rsidR="00A9306E" w:rsidRPr="00CB7DFD"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A03118" w:rsidP="00F32DDC">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A03118" w:rsidP="00F32DDC">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B047A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A03118" w:rsidP="00F32DDC">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A03118" w:rsidP="00F32DDC">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rPr>
          <w:rFonts w:ascii="GHEA Grapalat" w:eastAsia="GHEA Grapalat" w:hAnsi="GHEA Grapalat" w:cs="GHEA Grapalat"/>
          <w:b/>
        </w:rPr>
      </w:pPr>
      <w:r w:rsidRPr="00FD1EE4">
        <w:rPr>
          <w:rFonts w:ascii="GHEA Grapalat" w:hAnsi="GHEA Grapalat"/>
        </w:rPr>
        <w:br w:type="page"/>
      </w: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w:t>
            </w:r>
            <w:proofErr w:type="gramStart"/>
            <w:r>
              <w:rPr>
                <w:rFonts w:ascii="GHEA Grapalat" w:eastAsia="GHEA Grapalat" w:hAnsi="GHEA Grapalat" w:cs="GHEA Grapalat"/>
                <w:color w:val="000000"/>
              </w:rPr>
              <w:t>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8C665F"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 xml:space="preserve">(за исключением подотчетных организаций сферы </w:t>
      </w:r>
      <w:proofErr w:type="spellStart"/>
      <w:r w:rsidRPr="008C665F">
        <w:rPr>
          <w:rFonts w:ascii="GHEA Grapalat" w:eastAsia="GHEA Grapalat" w:hAnsi="GHEA Grapalat" w:cs="GHEA Grapalat"/>
          <w:i/>
          <w:color w:val="000000"/>
        </w:rPr>
        <w:t>недропользования</w:t>
      </w:r>
      <w:proofErr w:type="spellEnd"/>
      <w:r w:rsidRPr="008C665F">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9306E" w:rsidRPr="00FD1EE4" w:rsidTr="00F32DDC">
        <w:trPr>
          <w:trHeight w:val="924"/>
        </w:trPr>
        <w:tc>
          <w:tcPr>
            <w:tcW w:w="9016" w:type="dxa"/>
            <w:gridSpan w:val="2"/>
            <w:vAlign w:val="center"/>
          </w:tcPr>
          <w:p w:rsidR="00A9306E" w:rsidRPr="00FD1EE4" w:rsidRDefault="00A03118"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B34CB6">
              <w:rPr>
                <w:rFonts w:ascii="GHEA Grapalat" w:eastAsia="GHEA Grapalat" w:hAnsi="GHEA Grapalat" w:cs="GHEA Grapalat"/>
                <w:lang w:val="hy-AM"/>
              </w:rPr>
              <w:t>а</w:t>
            </w:r>
            <w:r w:rsidR="00A9306E">
              <w:rPr>
                <w:rFonts w:ascii="GHEA Grapalat" w:eastAsia="GHEA Grapalat" w:hAnsi="GHEA Grapalat" w:cs="GHEA Grapalat"/>
              </w:rPr>
              <w:t>.</w:t>
            </w:r>
            <w:r w:rsidR="00A9306E" w:rsidRPr="00FD1EE4">
              <w:rPr>
                <w:rFonts w:ascii="GHEA Grapalat" w:eastAsia="GHEA Grapalat" w:hAnsi="GHEA Grapalat" w:cs="GHEA Grapalat"/>
              </w:rPr>
              <w:t xml:space="preserve"> </w:t>
            </w:r>
            <w:r w:rsidR="00A9306E" w:rsidRPr="00C76DD8">
              <w:rPr>
                <w:rFonts w:ascii="GHEA Grapalat" w:eastAsia="GHEA Grapalat" w:hAnsi="GHEA Grapalat" w:cs="GHEA Grapalat"/>
              </w:rPr>
              <w:t xml:space="preserve">прямо или косвенно владеет 20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4508" w:type="dxa"/>
            <w:shd w:val="clear" w:color="auto" w:fill="FFFFFF"/>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A9306E" w:rsidRPr="006B364D" w:rsidRDefault="00A03118"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F10CBA" w:rsidRDefault="00A03118"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A03118" w:rsidP="00F32DDC">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6F16E4">
              <w:rPr>
                <w:rFonts w:ascii="GHEA Grapalat" w:eastAsia="GHEA Grapalat" w:hAnsi="GHEA Grapalat" w:cs="GHEA Grapalat"/>
                <w:lang w:val="hy-AM"/>
              </w:rPr>
              <w:t>б</w:t>
            </w:r>
            <w:proofErr w:type="gramEnd"/>
            <w:r w:rsidR="00A9306E" w:rsidRPr="006F16E4">
              <w:rPr>
                <w:rFonts w:eastAsia="Cambria Math"/>
              </w:rPr>
              <w:t>․</w:t>
            </w:r>
            <w:r w:rsidR="00A9306E"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9306E" w:rsidRPr="00FD1EE4" w:rsidTr="00F32DDC">
        <w:tc>
          <w:tcPr>
            <w:tcW w:w="9016" w:type="dxa"/>
            <w:gridSpan w:val="2"/>
            <w:vAlign w:val="center"/>
          </w:tcPr>
          <w:p w:rsidR="00A9306E" w:rsidRPr="00FD1EE4" w:rsidRDefault="00A03118"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801B2D">
              <w:rPr>
                <w:rFonts w:ascii="GHEA Grapalat" w:eastAsia="GHEA Grapalat" w:hAnsi="GHEA Grapalat" w:cs="GHEA Grapalat"/>
                <w:lang w:val="hy-AM"/>
              </w:rPr>
              <w:t>в</w:t>
            </w:r>
            <w:proofErr w:type="gramEnd"/>
            <w:r w:rsidR="00A9306E">
              <w:rPr>
                <w:rFonts w:ascii="GHEA Grapalat" w:eastAsia="GHEA Grapalat" w:hAnsi="GHEA Grapalat" w:cs="GHEA Grapalat"/>
              </w:rPr>
              <w:t>.</w:t>
            </w:r>
            <w:r w:rsidR="00A9306E" w:rsidRPr="00BA30D4">
              <w:rPr>
                <w:rFonts w:ascii="GHEA Grapalat" w:eastAsia="GHEA Grapalat" w:hAnsi="GHEA Grapalat" w:cs="GHEA Grapalat"/>
              </w:rPr>
              <w:t xml:space="preserve"> </w:t>
            </w:r>
            <w:proofErr w:type="gramStart"/>
            <w:r w:rsidR="00A9306E" w:rsidRPr="00BA30D4">
              <w:rPr>
                <w:rFonts w:ascii="GHEA Grapalat" w:eastAsia="GHEA Grapalat" w:hAnsi="GHEA Grapalat" w:cs="GHEA Grapalat"/>
              </w:rPr>
              <w:t>является</w:t>
            </w:r>
            <w:proofErr w:type="gramEnd"/>
            <w:r w:rsidR="00A9306E" w:rsidRPr="00BA30D4">
              <w:rPr>
                <w:rFonts w:ascii="GHEA Grapalat" w:eastAsia="GHEA Grapalat" w:hAnsi="GHEA Grapalat" w:cs="GHEA Grapalat"/>
              </w:rPr>
              <w:t xml:space="preserve">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9306E" w:rsidRPr="00BA30D4">
              <w:rPr>
                <w:rFonts w:ascii="GHEA Grapalat" w:eastAsia="GHEA Grapalat" w:hAnsi="GHEA Grapalat" w:cs="GHEA Grapalat"/>
                <w:lang w:val="hy-AM"/>
              </w:rPr>
              <w:t>б</w:t>
            </w:r>
            <w:r w:rsidR="00A9306E" w:rsidRPr="00BA30D4">
              <w:rPr>
                <w:rFonts w:ascii="GHEA Grapalat" w:eastAsia="GHEA Grapalat" w:hAnsi="GHEA Grapalat" w:cs="GHEA Grapalat"/>
              </w:rPr>
              <w:t>"</w:t>
            </w:r>
          </w:p>
        </w:tc>
      </w:tr>
    </w:tbl>
    <w:p w:rsidR="00A9306E" w:rsidRPr="00A5193B"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 xml:space="preserve">(для подотчетных организаций сферы </w:t>
      </w:r>
      <w:proofErr w:type="spellStart"/>
      <w:r w:rsidRPr="00A5193B">
        <w:rPr>
          <w:rFonts w:ascii="GHEA Grapalat" w:eastAsia="GHEA Grapalat" w:hAnsi="GHEA Grapalat" w:cs="GHEA Grapalat"/>
          <w:i/>
          <w:color w:val="000000"/>
        </w:rPr>
        <w:t>недропользования</w:t>
      </w:r>
      <w:proofErr w:type="spellEnd"/>
      <w:r w:rsidRPr="00A5193B">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9306E" w:rsidRPr="00FD1EE4" w:rsidTr="00F32DDC">
        <w:trPr>
          <w:trHeight w:val="924"/>
        </w:trPr>
        <w:tc>
          <w:tcPr>
            <w:tcW w:w="9016" w:type="dxa"/>
            <w:gridSpan w:val="2"/>
            <w:vAlign w:val="center"/>
          </w:tcPr>
          <w:p w:rsidR="00A9306E" w:rsidRPr="00FD1EE4" w:rsidRDefault="00A03118"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C7B43">
              <w:rPr>
                <w:rFonts w:ascii="GHEA Grapalat" w:eastAsia="GHEA Grapalat" w:hAnsi="GHEA Grapalat" w:cs="GHEA Grapalat"/>
                <w:lang w:val="hy-AM"/>
              </w:rPr>
              <w:t>а</w:t>
            </w:r>
            <w:r w:rsidR="00A9306E" w:rsidRPr="00FD1EE4">
              <w:rPr>
                <w:rFonts w:eastAsia="Cambria Math"/>
              </w:rPr>
              <w:t>․</w:t>
            </w:r>
            <w:r w:rsidR="00A9306E" w:rsidRPr="00FD1EE4">
              <w:rPr>
                <w:rFonts w:ascii="GHEA Grapalat" w:eastAsia="Cambria Math" w:hAnsi="GHEA Grapalat" w:cs="Cambria Math"/>
              </w:rPr>
              <w:t xml:space="preserve"> </w:t>
            </w:r>
            <w:r w:rsidR="00A9306E" w:rsidRPr="00BC0F3A">
              <w:rPr>
                <w:rFonts w:ascii="GHEA Grapalat" w:eastAsia="GHEA Grapalat" w:hAnsi="GHEA Grapalat" w:cs="GHEA Grapalat"/>
              </w:rPr>
              <w:t xml:space="preserve">прямо или косвенно владеет 10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w:t>
            </w:r>
            <w:r w:rsidR="00A9306E"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4508" w:type="dxa"/>
            <w:shd w:val="clear" w:color="auto" w:fill="auto"/>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A9306E" w:rsidRPr="00C843BA" w:rsidRDefault="00A03118"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C843BA" w:rsidRDefault="00A03118"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A03118" w:rsidP="00F32DDC">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D654B4">
              <w:rPr>
                <w:rFonts w:ascii="GHEA Grapalat" w:eastAsia="GHEA Grapalat" w:hAnsi="GHEA Grapalat" w:cs="GHEA Grapalat"/>
                <w:lang w:val="hy-AM"/>
              </w:rPr>
              <w:t>б</w:t>
            </w:r>
            <w:proofErr w:type="gramEnd"/>
            <w:r w:rsidR="00A9306E" w:rsidRPr="00D654B4">
              <w:rPr>
                <w:rFonts w:eastAsia="Cambria Math"/>
              </w:rPr>
              <w:t>․</w:t>
            </w:r>
            <w:r w:rsidR="00A9306E" w:rsidRPr="00D654B4">
              <w:rPr>
                <w:rFonts w:ascii="GHEA Grapalat" w:eastAsia="Cambria Math" w:hAnsi="GHEA Grapalat" w:cs="Cambria Math"/>
              </w:rPr>
              <w:t xml:space="preserve"> </w:t>
            </w:r>
            <w:r w:rsidR="00A9306E" w:rsidRPr="00D654B4">
              <w:rPr>
                <w:rFonts w:ascii="GHEA Grapalat" w:eastAsia="GHEA Grapalat" w:hAnsi="GHEA Grapalat" w:cs="GHEA Grapalat"/>
              </w:rPr>
              <w:t xml:space="preserve">имеет право назначать или </w:t>
            </w:r>
            <w:r w:rsidR="00A9306E" w:rsidRPr="00D654B4">
              <w:rPr>
                <w:rFonts w:ascii="GHEA Grapalat" w:eastAsia="GHEA Grapalat" w:hAnsi="GHEA Grapalat" w:cs="GHEA Grapalat"/>
                <w:lang w:eastAsia="hy-AM"/>
              </w:rPr>
              <w:t>освобождать</w:t>
            </w:r>
            <w:r w:rsidR="00A9306E" w:rsidRPr="00D654B4">
              <w:rPr>
                <w:rFonts w:ascii="GHEA Grapalat" w:eastAsia="GHEA Grapalat" w:hAnsi="GHEA Grapalat" w:cs="GHEA Grapalat"/>
              </w:rPr>
              <w:t xml:space="preserve"> большинство членов органов управления юридического лица</w:t>
            </w:r>
          </w:p>
        </w:tc>
      </w:tr>
      <w:tr w:rsidR="00A9306E" w:rsidRPr="00FD1EE4" w:rsidTr="00F32DDC">
        <w:tc>
          <w:tcPr>
            <w:tcW w:w="9016" w:type="dxa"/>
            <w:gridSpan w:val="2"/>
            <w:vAlign w:val="center"/>
          </w:tcPr>
          <w:p w:rsidR="00A9306E" w:rsidRPr="00FD1EE4" w:rsidRDefault="00A03118" w:rsidP="00F32DDC">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1104ED">
              <w:rPr>
                <w:rFonts w:ascii="GHEA Grapalat" w:eastAsia="GHEA Grapalat" w:hAnsi="GHEA Grapalat" w:cs="GHEA Grapalat"/>
                <w:lang w:val="hy-AM"/>
              </w:rPr>
              <w:t>в</w:t>
            </w:r>
            <w:proofErr w:type="gramEnd"/>
            <w:r w:rsidR="00A9306E" w:rsidRPr="00FD1EE4">
              <w:rPr>
                <w:rFonts w:eastAsia="Cambria Math"/>
              </w:rPr>
              <w:t>․</w:t>
            </w:r>
            <w:r w:rsidR="00A9306E" w:rsidRPr="00FD1EE4">
              <w:rPr>
                <w:rFonts w:ascii="GHEA Grapalat" w:eastAsia="Cambria Math" w:hAnsi="GHEA Grapalat" w:cs="Cambria Math"/>
              </w:rPr>
              <w:t xml:space="preserve"> </w:t>
            </w:r>
            <w:proofErr w:type="gramStart"/>
            <w:r w:rsidR="00A9306E" w:rsidRPr="001104ED">
              <w:rPr>
                <w:rFonts w:ascii="GHEA Grapalat" w:eastAsia="GHEA Grapalat" w:hAnsi="GHEA Grapalat" w:cs="GHEA Grapalat"/>
              </w:rPr>
              <w:t>от</w:t>
            </w:r>
            <w:proofErr w:type="gramEnd"/>
            <w:r w:rsidR="00A9306E" w:rsidRPr="001104ED">
              <w:rPr>
                <w:rFonts w:ascii="GHEA Grapalat" w:eastAsia="GHEA Grapalat" w:hAnsi="GHEA Grapalat" w:cs="GHEA Grapalat"/>
              </w:rPr>
              <w:t xml:space="preserve">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FD1EE4" w:rsidTr="00F32DDC">
        <w:tc>
          <w:tcPr>
            <w:tcW w:w="9016" w:type="dxa"/>
            <w:gridSpan w:val="2"/>
            <w:vAlign w:val="center"/>
          </w:tcPr>
          <w:p w:rsidR="00A9306E" w:rsidRPr="00FD1EE4" w:rsidRDefault="00A03118" w:rsidP="00F32DDC">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9839CB">
              <w:rPr>
                <w:rFonts w:ascii="GHEA Grapalat" w:eastAsia="GHEA Grapalat" w:hAnsi="GHEA Grapalat" w:cs="GHEA Grapalat"/>
                <w:lang w:val="hy-AM"/>
              </w:rPr>
              <w:t>г</w:t>
            </w:r>
            <w:proofErr w:type="gramEnd"/>
            <w:r w:rsidR="00A9306E" w:rsidRPr="00FD1EE4">
              <w:rPr>
                <w:rFonts w:eastAsia="Cambria Math"/>
              </w:rPr>
              <w:t>․</w:t>
            </w:r>
            <w:r w:rsidR="00A9306E" w:rsidRPr="00FD1EE4">
              <w:rPr>
                <w:rFonts w:ascii="GHEA Grapalat" w:eastAsia="Cambria Math" w:hAnsi="GHEA Grapalat" w:cs="Cambria Math"/>
              </w:rPr>
              <w:t xml:space="preserve"> </w:t>
            </w:r>
            <w:r w:rsidR="00A9306E" w:rsidRPr="00F84F06">
              <w:rPr>
                <w:rFonts w:ascii="GHEA Grapalat" w:eastAsia="GHEA Grapalat" w:hAnsi="GHEA Grapalat" w:cs="GHEA Grapalat"/>
              </w:rPr>
              <w:t xml:space="preserve">осуществляет реальный (фактический) контроль за юридическим лицом </w:t>
            </w:r>
            <w:r w:rsidR="00A9306E">
              <w:rPr>
                <w:rFonts w:ascii="GHEA Grapalat" w:eastAsia="GHEA Grapalat" w:hAnsi="GHEA Grapalat" w:cs="GHEA Grapalat"/>
              </w:rPr>
              <w:t>иными</w:t>
            </w:r>
            <w:r w:rsidR="00A9306E" w:rsidRPr="00F84F06">
              <w:rPr>
                <w:rFonts w:ascii="GHEA Grapalat" w:eastAsia="GHEA Grapalat" w:hAnsi="GHEA Grapalat" w:cs="GHEA Grapalat"/>
              </w:rPr>
              <w:t xml:space="preserve"> средствами</w:t>
            </w:r>
          </w:p>
        </w:tc>
      </w:tr>
      <w:tr w:rsidR="00A9306E" w:rsidRPr="00FD1EE4" w:rsidTr="00F32DDC">
        <w:tc>
          <w:tcPr>
            <w:tcW w:w="9016" w:type="dxa"/>
            <w:gridSpan w:val="2"/>
            <w:vAlign w:val="center"/>
          </w:tcPr>
          <w:p w:rsidR="00A9306E" w:rsidRPr="00FD1EE4" w:rsidRDefault="00A03118" w:rsidP="00F32DDC">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331D0E">
              <w:rPr>
                <w:rFonts w:ascii="GHEA Grapalat" w:eastAsia="GHEA Grapalat" w:hAnsi="GHEA Grapalat" w:cs="GHEA Grapalat"/>
                <w:lang w:val="hy-AM"/>
              </w:rPr>
              <w:t>д</w:t>
            </w:r>
            <w:r w:rsidR="00A9306E" w:rsidRPr="00FD1EE4">
              <w:rPr>
                <w:rFonts w:eastAsia="Cambria Math"/>
              </w:rPr>
              <w:t>․</w:t>
            </w:r>
            <w:r w:rsidR="00A9306E" w:rsidRPr="00FD1EE4">
              <w:rPr>
                <w:rFonts w:ascii="GHEA Grapalat" w:eastAsia="Cambria Math" w:hAnsi="GHEA Grapalat" w:cs="Cambria Math"/>
              </w:rPr>
              <w:t xml:space="preserve"> </w:t>
            </w:r>
            <w:r w:rsidR="00A9306E"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9306E" w:rsidRPr="00F36505">
              <w:rPr>
                <w:rFonts w:ascii="GHEA Grapalat" w:eastAsia="GHEA Grapalat" w:hAnsi="GHEA Grapalat" w:cs="GHEA Grapalat"/>
              </w:rPr>
              <w:t xml:space="preserve"> "а" - "г"</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proofErr w:type="gram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roofErr w:type="gram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w:t>
            </w:r>
            <w:proofErr w:type="gramStart"/>
            <w:r w:rsidRPr="005558FC">
              <w:rPr>
                <w:rFonts w:ascii="GHEA Grapalat" w:eastAsia="GHEA Grapalat" w:hAnsi="GHEA Grapalat" w:cs="GHEA Grapalat"/>
                <w:color w:val="000000"/>
              </w:rPr>
              <w:t>контроля за</w:t>
            </w:r>
            <w:proofErr w:type="gramEnd"/>
            <w:r w:rsidRPr="005558FC">
              <w:rPr>
                <w:rFonts w:ascii="GHEA Grapalat" w:eastAsia="GHEA Grapalat" w:hAnsi="GHEA Grapalat" w:cs="GHEA Grapalat"/>
                <w:color w:val="000000"/>
              </w:rPr>
              <w:t xml:space="preserve"> организацией</w:t>
            </w:r>
          </w:p>
        </w:tc>
        <w:tc>
          <w:tcPr>
            <w:tcW w:w="6180" w:type="dxa"/>
            <w:vAlign w:val="center"/>
          </w:tcPr>
          <w:p w:rsidR="00A9306E" w:rsidRPr="00B23852" w:rsidRDefault="00A03118"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Отдельно</w:t>
            </w:r>
          </w:p>
          <w:p w:rsidR="00A9306E" w:rsidRPr="00FD1EE4" w:rsidRDefault="00A03118" w:rsidP="00F32DDC">
            <w:pPr>
              <w:rPr>
                <w:rFonts w:ascii="GHEA Grapalat" w:eastAsia="GHEA Grapalat" w:hAnsi="GHEA Grapalat" w:cs="GHEA Grapalat"/>
              </w:rPr>
            </w:pPr>
            <w:sdt>
              <w:sdtPr>
                <w:rPr>
                  <w:rFonts w:ascii="GHEA Grapalat" w:eastAsia="GHEA Grapalat" w:hAnsi="GHEA Grapalat" w:cs="GHEA Grapalat"/>
                </w:rPr>
                <w:id w:val="45428789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558FC">
              <w:rPr>
                <w:rFonts w:ascii="GHEA Grapalat" w:eastAsia="GHEA Grapalat" w:hAnsi="GHEA Grapalat" w:cs="GHEA Grapalat"/>
              </w:rPr>
              <w:t xml:space="preserve">Совместно с </w:t>
            </w:r>
            <w:proofErr w:type="spellStart"/>
            <w:r w:rsidR="00A9306E" w:rsidRPr="005558FC">
              <w:rPr>
                <w:rFonts w:ascii="GHEA Grapalat" w:eastAsia="GHEA Grapalat" w:hAnsi="GHEA Grapalat" w:cs="GHEA Grapalat"/>
              </w:rPr>
              <w:t>аффилированными</w:t>
            </w:r>
            <w:proofErr w:type="spellEnd"/>
            <w:r w:rsidR="00A9306E" w:rsidRPr="005558FC">
              <w:rPr>
                <w:rFonts w:ascii="GHEA Grapalat" w:eastAsia="GHEA Grapalat" w:hAnsi="GHEA Grapalat" w:cs="GHEA Grapalat"/>
              </w:rPr>
              <w:t xml:space="preserve"> лицами</w:t>
            </w: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w:t>
            </w:r>
            <w:proofErr w:type="spellStart"/>
            <w:r w:rsidRPr="005D151C">
              <w:rPr>
                <w:rFonts w:ascii="GHEA Grapalat" w:eastAsia="GHEA Grapalat" w:hAnsi="GHEA Grapalat" w:cs="GHEA Grapalat"/>
                <w:color w:val="000000"/>
              </w:rPr>
              <w:t>недропользования</w:t>
            </w:r>
            <w:proofErr w:type="spellEnd"/>
            <w:r w:rsidRPr="005D151C">
              <w:rPr>
                <w:rFonts w:ascii="GHEA Grapalat" w:eastAsia="GHEA Grapalat" w:hAnsi="GHEA Grapalat" w:cs="GHEA Grapalat"/>
                <w:color w:val="000000"/>
              </w:rPr>
              <w:t xml:space="preserve">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A9306E" w:rsidRPr="005600B4" w:rsidRDefault="00A03118"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Да</w:t>
            </w:r>
          </w:p>
          <w:p w:rsidR="00A9306E" w:rsidRPr="005600B4" w:rsidRDefault="00A03118"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Нет</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ind w:left="792"/>
        <w:rPr>
          <w:rFonts w:ascii="GHEA Grapalat" w:eastAsia="GHEA Grapalat" w:hAnsi="GHEA Grapalat" w:cs="GHEA Grapalat"/>
          <w:i/>
          <w:color w:val="000000"/>
        </w:rPr>
      </w:pP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rPr>
          <w:trHeight w:val="853"/>
        </w:trPr>
        <w:tc>
          <w:tcPr>
            <w:tcW w:w="2835" w:type="dxa"/>
            <w:vMerge w:val="restart"/>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bl>
    <w:p w:rsidR="00A9306E"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AE55B6" w:rsidRDefault="00A9306E" w:rsidP="003D290C">
      <w:pPr>
        <w:pBdr>
          <w:top w:val="nil"/>
          <w:left w:val="nil"/>
          <w:bottom w:val="nil"/>
          <w:right w:val="nil"/>
          <w:between w:val="nil"/>
        </w:pBdr>
        <w:spacing w:before="240"/>
        <w:rPr>
          <w:rFonts w:ascii="GHEA Grapalat" w:eastAsia="GHEA Grapalat" w:hAnsi="GHEA Grapalat" w:cs="GHEA Grapalat"/>
          <w:b/>
          <w:color w:val="000000"/>
        </w:rPr>
      </w:pPr>
      <w:r w:rsidRPr="00AE55B6">
        <w:rPr>
          <w:rFonts w:ascii="GHEA Grapalat" w:eastAsia="GHEA Grapalat" w:hAnsi="GHEA Grapalat" w:cs="GHEA Grapalat"/>
          <w:b/>
          <w:color w:val="000000"/>
        </w:rPr>
        <w:t>Дополнительные примечания</w:t>
      </w:r>
    </w:p>
    <w:tbl>
      <w:tblPr>
        <w:tblStyle w:val="afe"/>
        <w:tblW w:w="0" w:type="auto"/>
        <w:tblLayout w:type="fixed"/>
        <w:tblLook w:val="04A0"/>
      </w:tblPr>
      <w:tblGrid>
        <w:gridCol w:w="8069"/>
      </w:tblGrid>
      <w:tr w:rsidR="00A9306E" w:rsidRPr="00FD1EE4" w:rsidTr="003D290C">
        <w:trPr>
          <w:trHeight w:val="86"/>
        </w:trPr>
        <w:tc>
          <w:tcPr>
            <w:tcW w:w="8069" w:type="dxa"/>
            <w:shd w:val="clear" w:color="auto" w:fill="DBE5F1" w:themeFill="accent1" w:themeFillTint="33"/>
          </w:tcPr>
          <w:p w:rsidR="00A9306E" w:rsidRPr="00FD1EE4" w:rsidRDefault="00A9306E" w:rsidP="00F32DD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FD1EE4" w:rsidTr="003D290C">
        <w:trPr>
          <w:trHeight w:val="6092"/>
        </w:trPr>
        <w:tc>
          <w:tcPr>
            <w:tcW w:w="8069" w:type="dxa"/>
          </w:tcPr>
          <w:p w:rsidR="00A9306E" w:rsidRPr="00FD1EE4" w:rsidRDefault="00A9306E" w:rsidP="00F32DDC">
            <w:pPr>
              <w:rPr>
                <w:rFonts w:ascii="GHEA Grapalat" w:eastAsia="GHEA Grapalat" w:hAnsi="GHEA Grapalat" w:cs="GHEA Grapalat"/>
                <w:b/>
                <w:color w:val="000000"/>
              </w:rPr>
            </w:pPr>
          </w:p>
        </w:tc>
      </w:tr>
    </w:tbl>
    <w:p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p>
    <w:p w:rsidR="00A9306E" w:rsidRDefault="00A9306E" w:rsidP="00A9306E">
      <w:pPr>
        <w:rPr>
          <w:rFonts w:ascii="GHEA Grapalat" w:hAnsi="GHEA Grapalat"/>
          <w:b/>
        </w:rPr>
      </w:pPr>
    </w:p>
    <w:p w:rsidR="00A9306E" w:rsidRDefault="00A9306E" w:rsidP="00A9306E">
      <w:pPr>
        <w:rPr>
          <w:ins w:id="4" w:author="Inesa Kocharyan" w:date="2021-09-01T11:45:00Z"/>
          <w:rFonts w:ascii="GHEA Grapalat" w:hAnsi="GHEA Grapalat"/>
          <w:b/>
        </w:rPr>
      </w:pPr>
    </w:p>
    <w:p w:rsidR="00A9306E" w:rsidRDefault="00A9306E" w:rsidP="00A9306E">
      <w:pPr>
        <w:rPr>
          <w:rFonts w:ascii="GHEA Grapalat" w:hAnsi="GHEA Grapalat"/>
          <w:b/>
        </w:rPr>
      </w:pPr>
      <w:r>
        <w:rPr>
          <w:rFonts w:ascii="GHEA Grapalat" w:hAnsi="GHEA Grapalat"/>
          <w:b/>
        </w:rPr>
        <w:br w:type="page"/>
      </w:r>
    </w:p>
    <w:p w:rsidR="00A9306E" w:rsidRPr="000306ED" w:rsidRDefault="00A9306E" w:rsidP="00A9306E">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w:t>
      </w:r>
      <w:proofErr w:type="spellStart"/>
      <w:r w:rsidRPr="000306ED">
        <w:rPr>
          <w:rFonts w:ascii="GHEA Grapalat" w:hAnsi="GHEA Grapalat"/>
        </w:rPr>
        <w:t>далее-Организация</w:t>
      </w:r>
      <w:proofErr w:type="spellEnd"/>
      <w:r w:rsidRPr="000306ED">
        <w:rPr>
          <w:rFonts w:ascii="GHEA Grapalat" w:hAnsi="GHEA Grapalat"/>
        </w:rPr>
        <w:t>). В этом разделе подразделы заполняются следующими правилами:</w:t>
      </w:r>
    </w:p>
    <w:p w:rsidR="00A9306E" w:rsidRPr="000306ED" w:rsidRDefault="00A9306E" w:rsidP="00A9306E">
      <w:pPr>
        <w:pStyle w:val="aff"/>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A9306E" w:rsidRPr="000306ED" w:rsidRDefault="00A9306E" w:rsidP="00A9306E">
      <w:pPr>
        <w:pStyle w:val="aff"/>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A9306E" w:rsidRPr="000306ED" w:rsidRDefault="00A9306E" w:rsidP="00A9306E">
      <w:pPr>
        <w:pStyle w:val="aff"/>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A9306E" w:rsidRPr="000306ED" w:rsidRDefault="00A9306E" w:rsidP="00A9306E">
      <w:pPr>
        <w:pStyle w:val="aff"/>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proofErr w:type="gramStart"/>
      <w:r w:rsidRPr="000306ED">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w:t>
      </w:r>
      <w:proofErr w:type="spellStart"/>
      <w:r w:rsidRPr="000306ED">
        <w:rPr>
          <w:rFonts w:ascii="GHEA Grapalat" w:hAnsi="GHEA Grapalat"/>
        </w:rPr>
        <w:t>документы-при</w:t>
      </w:r>
      <w:proofErr w:type="spellEnd"/>
      <w:r w:rsidRPr="000306ED">
        <w:rPr>
          <w:rFonts w:ascii="GHEA Grapalat" w:hAnsi="GHEA Grapalat"/>
        </w:rPr>
        <w:t xml:space="preserve"> наличии документов, содержащих сведения о владельцах данного юридического лица;</w:t>
      </w:r>
      <w:proofErr w:type="gramEnd"/>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aff"/>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0306ED">
        <w:rPr>
          <w:rFonts w:ascii="GHEA Grapalat" w:hAnsi="GHEA Grapalat"/>
        </w:rPr>
        <w:t>муниципалитета</w:t>
      </w:r>
      <w:proofErr w:type="gramStart"/>
      <w:r w:rsidRPr="000306ED">
        <w:rPr>
          <w:rFonts w:ascii="GHEA Grapalat" w:hAnsi="GHEA Grapalat"/>
        </w:rPr>
        <w:t>.В</w:t>
      </w:r>
      <w:proofErr w:type="spellEnd"/>
      <w:proofErr w:type="gramEnd"/>
      <w:r w:rsidRPr="000306ED">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aff"/>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A9306E" w:rsidRPr="000306ED" w:rsidRDefault="00A9306E" w:rsidP="00A9306E">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w:t>
      </w:r>
      <w:proofErr w:type="spellStart"/>
      <w:r w:rsidRPr="000306ED">
        <w:rPr>
          <w:rFonts w:ascii="GHEA Grapalat" w:hAnsi="GHEA Grapalat"/>
        </w:rPr>
        <w:t>недропользования</w:t>
      </w:r>
      <w:proofErr w:type="spellEnd"/>
      <w:r w:rsidRPr="000306ED">
        <w:rPr>
          <w:rFonts w:ascii="GHEA Grapalat" w:hAnsi="GHEA Grapalat"/>
        </w:rPr>
        <w:t xml:space="preserve">)" заполняется, если юридическое лицо, представившее декларацию, не является подотчетной организацией в сфере </w:t>
      </w:r>
      <w:proofErr w:type="spellStart"/>
      <w:r w:rsidRPr="000306ED">
        <w:rPr>
          <w:rFonts w:ascii="GHEA Grapalat" w:hAnsi="GHEA Grapalat"/>
        </w:rPr>
        <w:t>недропользования</w:t>
      </w:r>
      <w:proofErr w:type="spellEnd"/>
      <w:r w:rsidRPr="000306ED">
        <w:rPr>
          <w:rFonts w:ascii="GHEA Grapalat" w:hAnsi="GHEA Grapalat"/>
        </w:rPr>
        <w:t xml:space="preserve">.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w:t>
      </w:r>
      <w:proofErr w:type="gramStart"/>
      <w:r w:rsidRPr="000306ED">
        <w:rPr>
          <w:rFonts w:ascii="GHEA Grapalat" w:hAnsi="GHEA Grapalat"/>
        </w:rPr>
        <w:t>по</w:t>
      </w:r>
      <w:proofErr w:type="gramEnd"/>
      <w:r w:rsidRPr="000306ED">
        <w:rPr>
          <w:rFonts w:ascii="GHEA Grapalat" w:hAnsi="GHEA Grapalat"/>
        </w:rPr>
        <w:t xml:space="preserve"> более </w:t>
      </w:r>
      <w:proofErr w:type="gramStart"/>
      <w:r w:rsidRPr="000306ED">
        <w:rPr>
          <w:rFonts w:ascii="GHEA Grapalat" w:hAnsi="GHEA Grapalat"/>
        </w:rPr>
        <w:t>чем</w:t>
      </w:r>
      <w:proofErr w:type="gramEnd"/>
      <w:r w:rsidRPr="000306ED">
        <w:rPr>
          <w:rFonts w:ascii="GHEA Grapalat" w:hAnsi="GHEA Grapalat"/>
        </w:rPr>
        <w:t xml:space="preserve">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w:t>
      </w:r>
      <w:proofErr w:type="gramStart"/>
      <w:r w:rsidRPr="000306ED">
        <w:rPr>
          <w:rFonts w:ascii="GHEA Grapalat" w:hAnsi="GHEA Grapalat"/>
        </w:rPr>
        <w:t>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w:t>
      </w:r>
      <w:proofErr w:type="gramEnd"/>
      <w:r w:rsidRPr="000306ED">
        <w:rPr>
          <w:rFonts w:ascii="GHEA Grapalat" w:hAnsi="GHEA Grapalat"/>
        </w:rPr>
        <w:t xml:space="preserve">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w:t>
      </w:r>
      <w:proofErr w:type="gramStart"/>
      <w:r w:rsidRPr="000306ED">
        <w:rPr>
          <w:rFonts w:ascii="GHEA Grapalat" w:hAnsi="GHEA Grapalat"/>
        </w:rPr>
        <w:t xml:space="preserve">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w:t>
      </w:r>
      <w:proofErr w:type="gramEnd"/>
      <w:r w:rsidRPr="000306ED">
        <w:rPr>
          <w:rFonts w:ascii="GHEA Grapalat" w:hAnsi="GHEA Grapalat"/>
        </w:rPr>
        <w:t xml:space="preserve">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A9306E" w:rsidRPr="000306ED" w:rsidRDefault="00A9306E" w:rsidP="00A9306E">
      <w:pPr>
        <w:spacing w:line="360" w:lineRule="auto"/>
        <w:contextualSpacing/>
        <w:jc w:val="both"/>
        <w:rPr>
          <w:rFonts w:ascii="GHEA Grapalat" w:hAnsi="GHEA Grapalat"/>
          <w:lang w:val="hy-AM"/>
        </w:rPr>
      </w:pPr>
      <w:proofErr w:type="gramStart"/>
      <w:r w:rsidRPr="000306ED">
        <w:rPr>
          <w:rFonts w:ascii="GHEA Grapalat" w:hAnsi="GHEA Grapalat"/>
        </w:rPr>
        <w:t>б</w:t>
      </w:r>
      <w:proofErr w:type="gramEnd"/>
      <w:r w:rsidRPr="000306ED">
        <w:rPr>
          <w:rFonts w:ascii="GHEA Grapalat" w:hAnsi="GHEA Grapalat"/>
        </w:rPr>
        <w:t xml:space="preserve">.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proofErr w:type="gramStart"/>
      <w:r w:rsidRPr="000306ED">
        <w:rPr>
          <w:rFonts w:ascii="GHEA Grapalat" w:hAnsi="GHEA Grapalat"/>
        </w:rPr>
        <w:t>в</w:t>
      </w:r>
      <w:proofErr w:type="gramEnd"/>
      <w:r w:rsidRPr="000306ED">
        <w:rPr>
          <w:rFonts w:ascii="GHEA Grapalat" w:hAnsi="GHEA Grapalat"/>
          <w:lang w:val="hy-AM"/>
        </w:rPr>
        <w:t xml:space="preserve">. </w:t>
      </w:r>
      <w:proofErr w:type="gramStart"/>
      <w:r w:rsidRPr="000306ED">
        <w:rPr>
          <w:rFonts w:ascii="GHEA Grapalat" w:hAnsi="GHEA Grapalat"/>
        </w:rPr>
        <w:t>в</w:t>
      </w:r>
      <w:proofErr w:type="gramEnd"/>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A9306E" w:rsidRPr="000306ED" w:rsidRDefault="00A9306E" w:rsidP="00A9306E">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w:t>
      </w:r>
      <w:proofErr w:type="spellEnd"/>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proofErr w:type="spellStart"/>
      <w:r w:rsidRPr="000306ED">
        <w:rPr>
          <w:rFonts w:ascii="GHEA Grapalat" w:hAnsi="GHEA Grapalat"/>
        </w:rPr>
        <w:t>отстраня</w:t>
      </w:r>
      <w:proofErr w:type="spellEnd"/>
      <w:r w:rsidRPr="000306ED">
        <w:rPr>
          <w:rFonts w:ascii="GHEA Grapalat" w:hAnsi="GHEA Grapalat"/>
          <w:lang w:val="hy-AM"/>
        </w:rPr>
        <w:t>ть большинство членов органов управления юридического лица;</w:t>
      </w:r>
    </w:p>
    <w:p w:rsidR="00A9306E" w:rsidRPr="000306ED" w:rsidRDefault="00A9306E" w:rsidP="00A9306E">
      <w:pPr>
        <w:spacing w:line="360" w:lineRule="auto"/>
        <w:contextualSpacing/>
        <w:jc w:val="both"/>
        <w:rPr>
          <w:rFonts w:ascii="GHEA Grapalat" w:hAnsi="GHEA Grapalat"/>
        </w:rPr>
      </w:pPr>
      <w:proofErr w:type="gramStart"/>
      <w:r w:rsidRPr="000306ED">
        <w:rPr>
          <w:rFonts w:ascii="GHEA Grapalat" w:hAnsi="GHEA Grapalat"/>
        </w:rPr>
        <w:t>в</w:t>
      </w:r>
      <w:proofErr w:type="gramEnd"/>
      <w:r w:rsidRPr="000306ED">
        <w:rPr>
          <w:rFonts w:ascii="GHEA Grapalat" w:hAnsi="GHEA Grapalat"/>
        </w:rPr>
        <w:t xml:space="preserve">. </w:t>
      </w:r>
      <w:proofErr w:type="gramStart"/>
      <w:r w:rsidRPr="000306ED">
        <w:rPr>
          <w:rFonts w:ascii="GHEA Grapalat" w:hAnsi="GHEA Grapalat"/>
        </w:rPr>
        <w:t>В</w:t>
      </w:r>
      <w:proofErr w:type="gramEnd"/>
      <w:r w:rsidRPr="000306ED">
        <w:rPr>
          <w:rFonts w:ascii="GHEA Grapalat" w:hAnsi="GHEA Grapalat"/>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proofErr w:type="spellStart"/>
      <w:r w:rsidRPr="000306ED">
        <w:rPr>
          <w:rFonts w:ascii="GHEA Grapalat" w:hAnsi="GHEA Grapalat"/>
        </w:rPr>
        <w:t>д</w:t>
      </w:r>
      <w:proofErr w:type="spellEnd"/>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w:t>
      </w:r>
      <w:proofErr w:type="spellStart"/>
      <w:r w:rsidRPr="000306ED">
        <w:rPr>
          <w:rFonts w:ascii="GHEA Grapalat" w:hAnsi="GHEA Grapalat"/>
        </w:rPr>
        <w:t>аффилированными</w:t>
      </w:r>
      <w:proofErr w:type="spellEnd"/>
      <w:r w:rsidRPr="000306ED">
        <w:rPr>
          <w:rFonts w:ascii="GHEA Grapalat" w:hAnsi="GHEA Grapalat"/>
        </w:rPr>
        <w:t xml:space="preserve">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w:t>
      </w:r>
      <w:proofErr w:type="spellStart"/>
      <w:r w:rsidRPr="000306ED">
        <w:rPr>
          <w:rFonts w:ascii="GHEA Grapalat" w:hAnsi="GHEA Grapalat"/>
        </w:rPr>
        <w:t>аффилированным</w:t>
      </w:r>
      <w:proofErr w:type="spellEnd"/>
      <w:r w:rsidRPr="000306ED">
        <w:rPr>
          <w:rFonts w:ascii="GHEA Grapalat" w:hAnsi="GHEA Grapalat"/>
        </w:rPr>
        <w:t xml:space="preserve"> лицом деятельности или может контролировать ее в случае согласованной с </w:t>
      </w:r>
      <w:proofErr w:type="spellStart"/>
      <w:r w:rsidRPr="000306ED">
        <w:rPr>
          <w:rFonts w:ascii="GHEA Grapalat" w:hAnsi="GHEA Grapalat"/>
        </w:rPr>
        <w:t>аффилированным</w:t>
      </w:r>
      <w:proofErr w:type="spellEnd"/>
      <w:r w:rsidRPr="000306ED">
        <w:rPr>
          <w:rFonts w:ascii="GHEA Grapalat" w:hAnsi="GHEA Grapalat"/>
        </w:rPr>
        <w:t xml:space="preserve"> лицом деятельности. Если юридическое лицо, представившее декларацию, является отчетной организацией в сфере </w:t>
      </w:r>
      <w:proofErr w:type="spellStart"/>
      <w:r w:rsidRPr="000306ED">
        <w:rPr>
          <w:rFonts w:ascii="GHEA Grapalat" w:hAnsi="GHEA Grapalat"/>
        </w:rPr>
        <w:t>недропользования</w:t>
      </w:r>
      <w:proofErr w:type="spellEnd"/>
      <w:r w:rsidRPr="000306ED">
        <w:rPr>
          <w:rFonts w:ascii="GHEA Grapalat" w:hAnsi="GHEA Grapalat"/>
        </w:rPr>
        <w:t>,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w:t>
      </w:r>
      <w:proofErr w:type="gramStart"/>
      <w:r w:rsidRPr="000306ED">
        <w:rPr>
          <w:rFonts w:ascii="GHEA Grapalat" w:hAnsi="GHEA Grapalat"/>
        </w:rPr>
        <w:t xml:space="preserve"> О</w:t>
      </w:r>
      <w:proofErr w:type="gramEnd"/>
      <w:r w:rsidRPr="000306ED">
        <w:rPr>
          <w:rFonts w:ascii="GHEA Grapalat" w:hAnsi="GHEA Grapalat"/>
        </w:rPr>
        <w:t xml:space="preserve"> недрах</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306ED">
        <w:rPr>
          <w:rFonts w:ascii="GHEA Grapalat" w:hAnsi="GHEA Grapalat"/>
        </w:rPr>
        <w:t>листингуются</w:t>
      </w:r>
      <w:proofErr w:type="spellEnd"/>
      <w:r w:rsidRPr="000306ED">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листингуются</w:t>
      </w:r>
      <w:proofErr w:type="spellEnd"/>
      <w:r w:rsidRPr="000306ED">
        <w:rPr>
          <w:rFonts w:ascii="GHEA Grapalat" w:hAnsi="GHEA Grapalat"/>
        </w:rPr>
        <w:t xml:space="preserve"> акции юридического лица, а также ссылается на </w:t>
      </w:r>
      <w:proofErr w:type="gramStart"/>
      <w:r w:rsidRPr="000306ED">
        <w:rPr>
          <w:rFonts w:ascii="GHEA Grapalat" w:hAnsi="GHEA Grapalat"/>
        </w:rPr>
        <w:t>имеющиеся</w:t>
      </w:r>
      <w:proofErr w:type="gramEnd"/>
      <w:r w:rsidRPr="000306ED">
        <w:rPr>
          <w:rFonts w:ascii="GHEA Grapalat" w:hAnsi="GHEA Grapalat"/>
        </w:rPr>
        <w:t xml:space="preserve"> на бирже документы.</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B832AD">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A9306E" w:rsidRDefault="00A9306E" w:rsidP="00A9306E">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B32672" w:rsidRPr="00B32672" w:rsidRDefault="00B32672" w:rsidP="00A9306E">
      <w:pPr>
        <w:spacing w:line="360" w:lineRule="auto"/>
        <w:contextualSpacing/>
        <w:jc w:val="both"/>
        <w:rPr>
          <w:rFonts w:ascii="GHEA Grapalat" w:hAnsi="GHEA Grapalat"/>
        </w:rPr>
      </w:pPr>
    </w:p>
    <w:p w:rsidR="00A9306E" w:rsidRPr="000306ED" w:rsidRDefault="00A9306E" w:rsidP="00A9306E">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A9306E" w:rsidRPr="000306ED" w:rsidRDefault="00A9306E" w:rsidP="00A9306E">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1</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A9306E" w:rsidRDefault="00A9306E">
      <w:pPr>
        <w:rPr>
          <w:rFonts w:ascii="GHEA Grapalat" w:hAnsi="GHEA Grapalat"/>
          <w:b/>
        </w:rPr>
      </w:pPr>
      <w:r>
        <w:rPr>
          <w:rFonts w:ascii="GHEA Grapalat" w:hAnsi="GHEA Grapalat"/>
          <w:b/>
        </w:rPr>
        <w:br w:type="page"/>
      </w:r>
    </w:p>
    <w:p w:rsidR="00B2572B" w:rsidRPr="00DC619D" w:rsidRDefault="00B2572B" w:rsidP="00B46D58">
      <w:pPr>
        <w:pStyle w:val="31"/>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t xml:space="preserve">Приложение № </w:t>
      </w:r>
      <w:r w:rsidR="00B048B2" w:rsidRPr="00D3436F">
        <w:rPr>
          <w:rFonts w:ascii="GHEA Grapalat" w:hAnsi="GHEA Grapalat"/>
          <w:b/>
          <w:sz w:val="24"/>
          <w:szCs w:val="24"/>
        </w:rPr>
        <w:t>2</w:t>
      </w:r>
    </w:p>
    <w:p w:rsidR="003D290C" w:rsidRPr="00374F4A" w:rsidRDefault="003D290C" w:rsidP="003D290C">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C26E8E">
        <w:rPr>
          <w:rFonts w:ascii="GHEA Grapalat" w:hAnsi="GHEA Grapalat"/>
          <w:b/>
          <w:sz w:val="22"/>
          <w:szCs w:val="22"/>
        </w:rPr>
        <w:t>GHTsDzB-HVKAK-2022-111</w:t>
      </w:r>
      <w:r w:rsidRPr="00E063D7">
        <w:rPr>
          <w:rFonts w:ascii="GHEA Grapalat" w:hAnsi="GHEA Grapalat"/>
          <w:b/>
          <w:sz w:val="22"/>
          <w:szCs w:val="22"/>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560B26">
        <w:rPr>
          <w:rFonts w:ascii="GHEA Grapalat" w:hAnsi="GHEA Grapalat"/>
          <w:spacing w:val="-6"/>
        </w:rPr>
        <w:t>запрос котировок</w:t>
      </w:r>
      <w:r w:rsidRPr="005744FC">
        <w:rPr>
          <w:rFonts w:ascii="GHEA Grapalat" w:hAnsi="GHEA Grapalat"/>
          <w:spacing w:val="-6"/>
        </w:rPr>
        <w:t xml:space="preserve"> под кодом </w:t>
      </w:r>
      <w:r w:rsidR="00560B26" w:rsidRPr="00E063D7">
        <w:rPr>
          <w:rFonts w:ascii="GHEA Grapalat" w:hAnsi="GHEA Grapalat"/>
          <w:sz w:val="22"/>
          <w:szCs w:val="22"/>
        </w:rPr>
        <w:t>«</w:t>
      </w:r>
      <w:r w:rsidR="00C26E8E">
        <w:rPr>
          <w:rFonts w:ascii="GHEA Grapalat" w:hAnsi="GHEA Grapalat"/>
          <w:b/>
          <w:sz w:val="22"/>
          <w:szCs w:val="22"/>
        </w:rPr>
        <w:t>GHTsDzB-HVKAK-2022-111</w:t>
      </w:r>
      <w:r w:rsidR="00560B26" w:rsidRPr="00E063D7">
        <w:rPr>
          <w:rFonts w:ascii="GHEA Grapalat" w:hAnsi="GHEA Grapalat"/>
          <w:b/>
          <w:sz w:val="22"/>
          <w:szCs w:val="22"/>
        </w:rPr>
        <w:t>»</w:t>
      </w:r>
      <w:r w:rsidRPr="005744FC">
        <w:rPr>
          <w:rFonts w:ascii="GHEA Grapalat" w:hAnsi="GHEA Grapalat"/>
          <w:spacing w:val="-6"/>
        </w:rPr>
        <w:t>,</w:t>
      </w:r>
      <w:r w:rsidRPr="009044F1">
        <w:rPr>
          <w:rFonts w:ascii="GHEA Grapalat" w:hAnsi="GHEA Grapalat"/>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084"/>
        <w:gridCol w:w="1701"/>
        <w:gridCol w:w="1914"/>
        <w:gridCol w:w="1904"/>
        <w:gridCol w:w="1498"/>
      </w:tblGrid>
      <w:tr w:rsidR="004A317B" w:rsidRPr="005744FC" w:rsidTr="00BC2673">
        <w:trPr>
          <w:trHeight w:val="916"/>
          <w:jc w:val="center"/>
        </w:trPr>
        <w:tc>
          <w:tcPr>
            <w:tcW w:w="108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3"/>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673870" w:rsidRPr="005C48F7" w:rsidRDefault="00673870" w:rsidP="00673870">
      <w:pPr>
        <w:widowControl w:val="0"/>
        <w:spacing w:after="160"/>
        <w:jc w:val="right"/>
        <w:rPr>
          <w:rFonts w:ascii="GHEA Grapalat" w:hAnsi="GHEA Grapalat" w:cs="GHEA Grapalat"/>
          <w:b/>
          <w:i/>
        </w:rPr>
      </w:pPr>
      <w:r w:rsidRPr="005C48F7">
        <w:rPr>
          <w:rFonts w:ascii="GHEA Grapalat" w:hAnsi="GHEA Grapalat"/>
          <w:b/>
          <w:i/>
        </w:rPr>
        <w:t>Приложение № 4.2</w:t>
      </w:r>
    </w:p>
    <w:p w:rsidR="00560B26" w:rsidRPr="00374F4A" w:rsidRDefault="00560B26" w:rsidP="00560B26">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C26E8E">
        <w:rPr>
          <w:rFonts w:ascii="GHEA Grapalat" w:hAnsi="GHEA Grapalat"/>
          <w:b/>
          <w:sz w:val="22"/>
          <w:szCs w:val="22"/>
        </w:rPr>
        <w:t>GHTsDzB-HVKAK-2022-111</w:t>
      </w:r>
      <w:r w:rsidRPr="00E063D7">
        <w:rPr>
          <w:rFonts w:ascii="GHEA Grapalat" w:hAnsi="GHEA Grapalat"/>
          <w:b/>
          <w:sz w:val="22"/>
          <w:szCs w:val="22"/>
        </w:rPr>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4"/>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6C4636" w:rsidRDefault="003D2FE2" w:rsidP="00560B26">
      <w:pPr>
        <w:widowControl w:val="0"/>
        <w:tabs>
          <w:tab w:val="left" w:pos="567"/>
        </w:tabs>
        <w:jc w:val="both"/>
        <w:rPr>
          <w:rFonts w:ascii="GHEA Grapalat" w:hAnsi="GHEA Grapalat"/>
          <w:b/>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560B26" w:rsidRPr="00025337">
        <w:rPr>
          <w:rFonts w:ascii="GHEA Grapalat" w:hAnsi="GHEA Grapalat"/>
          <w:b/>
          <w:sz w:val="22"/>
          <w:szCs w:val="22"/>
        </w:rPr>
        <w:t>ГНО «Национальным центром по контролю и профилактике заболеваний»</w:t>
      </w:r>
      <w:r w:rsidR="00560B26" w:rsidRPr="00025337">
        <w:rPr>
          <w:rFonts w:ascii="GHEA Grapalat" w:hAnsi="GHEA Grapalat"/>
          <w:b/>
          <w:i/>
          <w:sz w:val="22"/>
          <w:szCs w:val="22"/>
        </w:rPr>
        <w:t xml:space="preserve"> </w:t>
      </w:r>
      <w:r w:rsidR="00560B26" w:rsidRPr="00025337">
        <w:rPr>
          <w:rFonts w:ascii="GHEA Grapalat" w:hAnsi="GHEA Grapalat"/>
          <w:b/>
          <w:sz w:val="22"/>
          <w:szCs w:val="22"/>
        </w:rPr>
        <w:t>МЗ РА</w:t>
      </w:r>
      <w:r w:rsidR="00560B26" w:rsidRPr="00B138F3">
        <w:rPr>
          <w:rFonts w:ascii="GHEA Grapalat" w:hAnsi="GHEA Grapalat"/>
          <w:spacing w:val="-6"/>
          <w:sz w:val="22"/>
          <w:szCs w:val="22"/>
        </w:rPr>
        <w:t xml:space="preserve"> </w:t>
      </w:r>
      <w:r w:rsidRPr="00B138F3">
        <w:rPr>
          <w:rFonts w:ascii="GHEA Grapalat" w:hAnsi="GHEA Grapalat"/>
          <w:spacing w:val="-6"/>
          <w:sz w:val="22"/>
          <w:szCs w:val="22"/>
        </w:rPr>
        <w:t xml:space="preserve">(далее — Заказчик) </w:t>
      </w:r>
      <w:r w:rsidRPr="00B138F3">
        <w:rPr>
          <w:rFonts w:ascii="GHEA Grapalat" w:hAnsi="GHEA Grapalat"/>
          <w:sz w:val="22"/>
          <w:szCs w:val="22"/>
        </w:rPr>
        <w:t xml:space="preserve">процедуре закупок под кодом </w:t>
      </w:r>
      <w:r w:rsidR="00560B26" w:rsidRPr="00E063D7">
        <w:rPr>
          <w:rFonts w:ascii="GHEA Grapalat" w:hAnsi="GHEA Grapalat"/>
          <w:sz w:val="22"/>
          <w:szCs w:val="22"/>
        </w:rPr>
        <w:t>«</w:t>
      </w:r>
      <w:r w:rsidR="00C26E8E">
        <w:rPr>
          <w:rFonts w:ascii="GHEA Grapalat" w:hAnsi="GHEA Grapalat"/>
          <w:b/>
          <w:sz w:val="22"/>
          <w:szCs w:val="22"/>
        </w:rPr>
        <w:t>GHTsDzB-HVKAK-2022-111</w:t>
      </w:r>
      <w:r w:rsidR="00560B26" w:rsidRPr="00E063D7">
        <w:rPr>
          <w:rFonts w:ascii="GHEA Grapalat" w:hAnsi="GHEA Grapalat"/>
          <w:b/>
          <w:sz w:val="22"/>
          <w:szCs w:val="22"/>
        </w:rPr>
        <w:t>»</w:t>
      </w:r>
      <w:r w:rsidR="006C4636">
        <w:rPr>
          <w:rFonts w:ascii="GHEA Grapalat" w:hAnsi="GHEA Grapalat"/>
          <w:b/>
          <w:sz w:val="22"/>
          <w:szCs w:val="22"/>
        </w:rPr>
        <w:t>.</w:t>
      </w:r>
    </w:p>
    <w:p w:rsidR="003D2FE2" w:rsidRPr="00B138F3" w:rsidRDefault="003D2FE2" w:rsidP="00560B26">
      <w:pPr>
        <w:widowControl w:val="0"/>
        <w:tabs>
          <w:tab w:val="left" w:pos="567"/>
        </w:tabs>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ascii="GHEA Grapalat" w:hAnsi="GHEA Grapalat" w:cs="GHEA Grapalat"/>
          <w:sz w:val="22"/>
          <w:szCs w:val="22"/>
          <w:lang w:val="en-US"/>
        </w:rPr>
        <w:t>K</w:t>
      </w:r>
      <w:proofErr w:type="spellStart"/>
      <w:proofErr w:type="gramEnd"/>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proofErr w:type="spellStart"/>
      <w:r w:rsidRPr="00B138F3">
        <w:rPr>
          <w:rFonts w:ascii="GHEA Grapalat" w:hAnsi="GHEA Grapalat"/>
          <w:sz w:val="22"/>
          <w:szCs w:val="22"/>
        </w:rPr>
        <w:t>д</w:t>
      </w:r>
      <w:proofErr w:type="spellEnd"/>
      <w:r w:rsidRPr="00B138F3">
        <w:rPr>
          <w:rFonts w:ascii="GHEA Grapalat" w:hAnsi="GHEA Grapalat"/>
          <w:sz w:val="22"/>
          <w:szCs w:val="22"/>
        </w:rPr>
        <w:t>)</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rFonts w:ascii="GHEA Grapalat" w:hAnsi="GHEA Grapalat"/>
          <w:sz w:val="22"/>
          <w:szCs w:val="22"/>
        </w:rPr>
        <w:t>в</w:t>
      </w:r>
      <w:proofErr w:type="gramEnd"/>
      <w:r w:rsidRPr="00B138F3">
        <w:rPr>
          <w:rFonts w:ascii="Courier New" w:hAnsi="Courier New" w:cs="Courier New"/>
          <w:sz w:val="22"/>
          <w:szCs w:val="22"/>
          <w:lang w:val="en-US"/>
        </w:rPr>
        <w:t>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 xml:space="preserve">Заказчик может представить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587756">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936CA6"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sz w:val="22"/>
          <w:szCs w:val="22"/>
        </w:rPr>
        <w:t>подписаны</w:t>
      </w:r>
      <w:proofErr w:type="gramEnd"/>
      <w:r w:rsidRPr="00B138F3">
        <w:rPr>
          <w:rFonts w:ascii="GHEA Grapalat" w:hAnsi="GHEA Grapalat"/>
          <w:sz w:val="22"/>
          <w:szCs w:val="22"/>
        </w:rPr>
        <w:t xml:space="preserve">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E752B6" w:rsidRDefault="00E752B6" w:rsidP="00B46D58">
      <w:pPr>
        <w:widowControl w:val="0"/>
        <w:spacing w:after="16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6C463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C4636" w:rsidRPr="00E063D7" w:rsidRDefault="006C4636" w:rsidP="006C463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6C463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C4636" w:rsidRPr="00E063D7" w:rsidRDefault="006C4636" w:rsidP="006C463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6C4636"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C4636" w:rsidRPr="00E063D7" w:rsidRDefault="006C4636" w:rsidP="006C463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6C463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C4636" w:rsidRPr="00E063D7" w:rsidRDefault="006C4636" w:rsidP="006C463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6C463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C4636" w:rsidRPr="00E063D7" w:rsidRDefault="006C4636" w:rsidP="006C463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664D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777183">
              <w:rPr>
                <w:rFonts w:ascii="GHEA Grapalat" w:hAnsi="GHEA Grapalat"/>
              </w:rPr>
              <w:t xml:space="preserve">для обеспечения </w:t>
            </w:r>
            <w:r w:rsidR="00B664D2" w:rsidRPr="00777183">
              <w:rPr>
                <w:rFonts w:ascii="GHEA Grapalat" w:hAnsi="GHEA Grapalat"/>
              </w:rPr>
              <w:t>квалификации</w:t>
            </w:r>
            <w:r w:rsidRPr="00777183">
              <w:rPr>
                <w:rFonts w:ascii="GHEA Grapalat" w:hAnsi="GHEA Grapalat"/>
              </w:rPr>
              <w:t>)</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0745BE">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025B6">
            <w:pPr>
              <w:widowControl w:val="0"/>
              <w:spacing w:after="120"/>
              <w:jc w:val="center"/>
              <w:rPr>
                <w:rFonts w:ascii="GHEA Grapalat" w:hAnsi="GHEA Grapalat"/>
                <w:sz w:val="18"/>
                <w:szCs w:val="18"/>
              </w:rPr>
            </w:pPr>
            <w:r w:rsidRPr="009139B1">
              <w:rPr>
                <w:rFonts w:ascii="GHEA Grapalat" w:hAnsi="GHEA Grapalat"/>
                <w:sz w:val="18"/>
                <w:szCs w:val="18"/>
              </w:rPr>
              <w:t xml:space="preserve">В обязательном порядке заполняются слова "для обеспечения </w:t>
            </w:r>
            <w:r w:rsidR="00A025B6" w:rsidRPr="009139B1">
              <w:rPr>
                <w:rFonts w:ascii="GHEA Grapalat" w:hAnsi="GHEA Grapalat"/>
                <w:sz w:val="18"/>
                <w:szCs w:val="18"/>
              </w:rPr>
              <w:t>квалификации</w:t>
            </w:r>
            <w:r w:rsidRPr="009139B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bl>
    <w:p w:rsidR="001347C9" w:rsidRDefault="001347C9">
      <w:pPr>
        <w:rPr>
          <w:rFonts w:ascii="GHEA Grapalat" w:hAnsi="GHEA Grapalat"/>
          <w:i/>
        </w:rPr>
      </w:pPr>
      <w:r>
        <w:rPr>
          <w:rFonts w:ascii="GHEA Grapalat" w:hAnsi="GHEA Grapalat"/>
          <w:i/>
        </w:rPr>
        <w:br w:type="page"/>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Приложение № 5.1</w:t>
      </w:r>
    </w:p>
    <w:p w:rsidR="006C4636" w:rsidRPr="00374F4A" w:rsidRDefault="006C4636" w:rsidP="006C4636">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C26E8E">
        <w:rPr>
          <w:rFonts w:ascii="GHEA Grapalat" w:hAnsi="GHEA Grapalat"/>
          <w:b/>
          <w:sz w:val="22"/>
          <w:szCs w:val="22"/>
        </w:rPr>
        <w:t>GHTsDzB-HVKAK-2022-111</w:t>
      </w:r>
      <w:r w:rsidRPr="00E063D7">
        <w:rPr>
          <w:rFonts w:ascii="GHEA Grapalat" w:hAnsi="GHEA Grapalat"/>
          <w:b/>
          <w:sz w:val="22"/>
          <w:szCs w:val="22"/>
        </w:rPr>
        <w:t>»</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0745BE">
        <w:tc>
          <w:tcPr>
            <w:tcW w:w="4786" w:type="dxa"/>
          </w:tcPr>
          <w:p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5"/>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C76BC6" w:rsidRDefault="000A214C" w:rsidP="00C76BC6">
      <w:pPr>
        <w:widowControl w:val="0"/>
        <w:tabs>
          <w:tab w:val="left" w:pos="567"/>
        </w:tabs>
        <w:jc w:val="both"/>
        <w:rPr>
          <w:rFonts w:ascii="GHEA Grapalat" w:hAnsi="GHEA Grapalat"/>
          <w:b/>
          <w:sz w:val="22"/>
          <w:szCs w:val="22"/>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C76BC6" w:rsidRPr="006328D1">
        <w:rPr>
          <w:rFonts w:ascii="GHEA Grapalat" w:hAnsi="GHEA Grapalat"/>
          <w:b/>
          <w:sz w:val="22"/>
          <w:szCs w:val="22"/>
        </w:rPr>
        <w:t>ГНО «Национальным центром по контролю и профилактике заболеваний»</w:t>
      </w:r>
      <w:r w:rsidR="00C76BC6" w:rsidRPr="006328D1">
        <w:rPr>
          <w:rFonts w:ascii="GHEA Grapalat" w:hAnsi="GHEA Grapalat"/>
          <w:b/>
          <w:i/>
          <w:sz w:val="22"/>
          <w:szCs w:val="22"/>
        </w:rPr>
        <w:t xml:space="preserve"> </w:t>
      </w:r>
      <w:r w:rsidR="00C76BC6" w:rsidRPr="006328D1">
        <w:rPr>
          <w:rFonts w:ascii="GHEA Grapalat" w:hAnsi="GHEA Grapalat"/>
          <w:b/>
          <w:sz w:val="22"/>
          <w:szCs w:val="22"/>
        </w:rPr>
        <w:t>МЗ РА</w:t>
      </w:r>
      <w:r w:rsidR="00C76BC6" w:rsidRPr="00B138F3">
        <w:rPr>
          <w:rFonts w:ascii="GHEA Grapalat" w:hAnsi="GHEA Grapalat"/>
          <w:spacing w:val="-6"/>
        </w:rPr>
        <w:t xml:space="preserve"> </w:t>
      </w:r>
      <w:r w:rsidRPr="00B138F3">
        <w:rPr>
          <w:rFonts w:ascii="GHEA Grapalat" w:hAnsi="GHEA Grapalat"/>
          <w:spacing w:val="-6"/>
        </w:rPr>
        <w:t xml:space="preserve">(далее — Заказчик) </w:t>
      </w:r>
      <w:r w:rsidRPr="00B138F3">
        <w:rPr>
          <w:rFonts w:ascii="GHEA Grapalat" w:hAnsi="GHEA Grapalat"/>
        </w:rPr>
        <w:t xml:space="preserve">процедуре закупок под кодом </w:t>
      </w:r>
      <w:r w:rsidR="00C76BC6" w:rsidRPr="00E063D7">
        <w:rPr>
          <w:rFonts w:ascii="GHEA Grapalat" w:hAnsi="GHEA Grapalat"/>
          <w:sz w:val="22"/>
          <w:szCs w:val="22"/>
        </w:rPr>
        <w:t>«</w:t>
      </w:r>
      <w:r w:rsidR="00C26E8E">
        <w:rPr>
          <w:rFonts w:ascii="GHEA Grapalat" w:hAnsi="GHEA Grapalat"/>
          <w:b/>
          <w:sz w:val="22"/>
          <w:szCs w:val="22"/>
        </w:rPr>
        <w:t>GHTsDzB-HVKAK-2022-111</w:t>
      </w:r>
      <w:r w:rsidR="00C76BC6" w:rsidRPr="00E063D7">
        <w:rPr>
          <w:rFonts w:ascii="GHEA Grapalat" w:hAnsi="GHEA Grapalat"/>
          <w:b/>
          <w:sz w:val="22"/>
          <w:szCs w:val="22"/>
        </w:rPr>
        <w:t>»</w:t>
      </w:r>
      <w:r w:rsidR="00C76BC6">
        <w:rPr>
          <w:rFonts w:ascii="GHEA Grapalat" w:hAnsi="GHEA Grapalat"/>
          <w:b/>
          <w:sz w:val="22"/>
          <w:szCs w:val="22"/>
        </w:rPr>
        <w:t>.</w:t>
      </w:r>
    </w:p>
    <w:p w:rsidR="000A214C" w:rsidRPr="00B138F3" w:rsidRDefault="000A214C" w:rsidP="00C76BC6">
      <w:pPr>
        <w:widowControl w:val="0"/>
        <w:tabs>
          <w:tab w:val="left" w:pos="567"/>
        </w:tabs>
        <w:contextualSpacing/>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C76BC6">
      <w:pPr>
        <w:widowControl w:val="0"/>
        <w:tabs>
          <w:tab w:val="left" w:pos="1134"/>
        </w:tabs>
        <w:ind w:firstLine="567"/>
        <w:contextualSpacing/>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C76BC6">
      <w:pPr>
        <w:widowControl w:val="0"/>
        <w:tabs>
          <w:tab w:val="left" w:pos="1134"/>
        </w:tabs>
        <w:ind w:firstLine="567"/>
        <w:contextualSpacing/>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C76BC6">
      <w:pPr>
        <w:widowControl w:val="0"/>
        <w:tabs>
          <w:tab w:val="left" w:pos="1134"/>
        </w:tabs>
        <w:ind w:firstLine="567"/>
        <w:contextualSpacing/>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C76BC6">
      <w:pPr>
        <w:widowControl w:val="0"/>
        <w:tabs>
          <w:tab w:val="left" w:pos="1134"/>
        </w:tabs>
        <w:ind w:firstLine="567"/>
        <w:contextualSpacing/>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C76BC6">
      <w:pPr>
        <w:widowControl w:val="0"/>
        <w:tabs>
          <w:tab w:val="left" w:pos="1134"/>
        </w:tabs>
        <w:ind w:firstLine="567"/>
        <w:contextualSpacing/>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C76BC6">
      <w:pPr>
        <w:widowControl w:val="0"/>
        <w:tabs>
          <w:tab w:val="left" w:pos="1134"/>
        </w:tabs>
        <w:ind w:firstLine="567"/>
        <w:contextualSpacing/>
        <w:jc w:val="both"/>
        <w:rPr>
          <w:rFonts w:ascii="GHEA Grapalat" w:hAnsi="GHEA Grapalat" w:cs="GHEA Grapalat"/>
        </w:rPr>
      </w:pPr>
      <w:proofErr w:type="spellStart"/>
      <w:r w:rsidRPr="00B138F3">
        <w:rPr>
          <w:rFonts w:ascii="GHEA Grapalat" w:hAnsi="GHEA Grapalat"/>
        </w:rPr>
        <w:t>д</w:t>
      </w:r>
      <w:proofErr w:type="spellEnd"/>
      <w:r w:rsidRPr="00B138F3">
        <w:rPr>
          <w:rFonts w:ascii="GHEA Grapalat" w:hAnsi="GHEA Grapalat"/>
        </w:rPr>
        <w:t>)</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C76BC6">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E15531">
        <w:rPr>
          <w:rFonts w:ascii="GHEA Grapalat" w:hAnsi="GHEA Grapalat"/>
        </w:rPr>
        <w:t>4</w:t>
      </w:r>
      <w:r w:rsidRPr="00B138F3">
        <w:rPr>
          <w:rFonts w:ascii="GHEA Grapalat" w:hAnsi="GHEA Grapalat"/>
        </w:rPr>
        <w:t>.</w:t>
      </w:r>
      <w:r w:rsidRPr="00B138F3">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B138F3">
        <w:rPr>
          <w:rFonts w:ascii="GHEA Grapalat" w:hAnsi="GHEA Grapalat"/>
        </w:rPr>
        <w:t>в</w:t>
      </w:r>
      <w:proofErr w:type="gramEnd"/>
      <w:r w:rsidRPr="00B138F3">
        <w:rPr>
          <w:rFonts w:ascii="Courier New" w:hAnsi="Courier New" w:cs="Courier New"/>
          <w:lang w:val="en-US"/>
        </w:rPr>
        <w:t> </w:t>
      </w:r>
      <w:proofErr w:type="gramStart"/>
      <w:r w:rsidRPr="00B138F3">
        <w:rPr>
          <w:rFonts w:ascii="GHEA Grapalat" w:hAnsi="GHEA Grapalat"/>
        </w:rPr>
        <w:t>Банк-плательщик</w:t>
      </w:r>
      <w:proofErr w:type="gramEnd"/>
      <w:r w:rsidRPr="00B138F3">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B138F3" w:rsidRDefault="000A214C" w:rsidP="00C76BC6">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E15531">
        <w:rPr>
          <w:rFonts w:ascii="GHEA Grapalat" w:hAnsi="GHEA Grapalat"/>
        </w:rPr>
        <w:t>5</w:t>
      </w:r>
      <w:r w:rsidRPr="00B138F3">
        <w:rPr>
          <w:rFonts w:ascii="GHEA Grapalat" w:hAnsi="GHEA Grapalat"/>
        </w:rPr>
        <w:t>.</w:t>
      </w:r>
      <w:r w:rsidRPr="00B138F3">
        <w:rPr>
          <w:rFonts w:ascii="GHEA Grapalat" w:hAnsi="GHEA Grapalat"/>
        </w:rPr>
        <w:tab/>
        <w:t xml:space="preserve">Заказчик может представить </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Банк-плательщик</w:t>
      </w:r>
      <w:proofErr w:type="gramEnd"/>
      <w:r w:rsidRPr="00B138F3">
        <w:rPr>
          <w:rFonts w:ascii="GHEA Grapalat" w:hAnsi="GHEA Grapalat"/>
        </w:rPr>
        <w:t xml:space="preserve"> иные дополнительные документы.</w:t>
      </w:r>
    </w:p>
    <w:p w:rsidR="000A214C" w:rsidRPr="00B138F3" w:rsidRDefault="000A214C" w:rsidP="00C76BC6">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C76BC6">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C76BC6">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C76BC6">
      <w:pPr>
        <w:widowControl w:val="0"/>
        <w:contextualSpacing/>
        <w:jc w:val="center"/>
        <w:rPr>
          <w:rFonts w:ascii="GHEA Grapalat" w:hAnsi="GHEA Grapalat" w:cs="GHEA Grapalat"/>
          <w:b/>
          <w:bCs/>
        </w:rPr>
      </w:pPr>
      <w:r w:rsidRPr="00B138F3">
        <w:rPr>
          <w:rFonts w:ascii="GHEA Grapalat" w:hAnsi="GHEA Grapalat"/>
          <w:b/>
        </w:rPr>
        <w:t>2. Иные условия</w:t>
      </w:r>
    </w:p>
    <w:p w:rsidR="001D4AC7" w:rsidRPr="005A7DFF" w:rsidRDefault="000A214C" w:rsidP="00C76BC6">
      <w:pPr>
        <w:widowControl w:val="0"/>
        <w:tabs>
          <w:tab w:val="left" w:pos="1134"/>
        </w:tabs>
        <w:ind w:firstLine="567"/>
        <w:contextualSpacing/>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rsidR="000A214C" w:rsidRPr="00B138F3" w:rsidRDefault="000A214C" w:rsidP="00C76BC6">
      <w:pPr>
        <w:widowControl w:val="0"/>
        <w:tabs>
          <w:tab w:val="left" w:pos="1134"/>
        </w:tabs>
        <w:ind w:firstLine="567"/>
        <w:contextualSpacing/>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w:t>
      </w:r>
      <w:proofErr w:type="gramStart"/>
      <w:r w:rsidRPr="00B138F3">
        <w:rPr>
          <w:rFonts w:ascii="GHEA Grapalat" w:hAnsi="GHEA Grapalat"/>
        </w:rPr>
        <w:t>в</w:t>
      </w:r>
      <w:proofErr w:type="gramEnd"/>
      <w:r w:rsidRPr="00B138F3">
        <w:rPr>
          <w:rFonts w:ascii="GHEA Grapalat" w:hAnsi="GHEA Grapalat"/>
        </w:rPr>
        <w:t xml:space="preserve"> Банк-плательщик: </w:t>
      </w:r>
    </w:p>
    <w:p w:rsidR="000A214C" w:rsidRPr="00B138F3" w:rsidRDefault="000A214C" w:rsidP="00C76BC6">
      <w:pPr>
        <w:widowControl w:val="0"/>
        <w:tabs>
          <w:tab w:val="left" w:pos="1134"/>
        </w:tabs>
        <w:ind w:firstLine="567"/>
        <w:contextualSpacing/>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C76BC6">
      <w:pPr>
        <w:widowControl w:val="0"/>
        <w:tabs>
          <w:tab w:val="left" w:pos="1134"/>
        </w:tabs>
        <w:ind w:firstLine="567"/>
        <w:contextualSpacing/>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rPr>
        <w:t>подписаны</w:t>
      </w:r>
      <w:proofErr w:type="gramEnd"/>
      <w:r w:rsidRPr="00B138F3">
        <w:rPr>
          <w:rFonts w:ascii="GHEA Grapalat" w:hAnsi="GHEA Grapalat"/>
        </w:rPr>
        <w:t xml:space="preserve"> уполномоченным Компанией лицом.</w:t>
      </w:r>
    </w:p>
    <w:p w:rsidR="000A214C" w:rsidRPr="00B138F3" w:rsidRDefault="000A214C" w:rsidP="00C76BC6">
      <w:pPr>
        <w:widowControl w:val="0"/>
        <w:tabs>
          <w:tab w:val="left" w:pos="1134"/>
        </w:tabs>
        <w:ind w:firstLine="567"/>
        <w:contextualSpacing/>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6F1605" w:rsidRDefault="000A214C" w:rsidP="00632AC2">
      <w:pPr>
        <w:widowControl w:val="0"/>
        <w:spacing w:after="16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BE2572">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C76BC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76BC6" w:rsidRPr="00E063D7" w:rsidRDefault="00C76BC6" w:rsidP="00C76BC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C76BC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76BC6" w:rsidRPr="00E063D7" w:rsidRDefault="00C76BC6" w:rsidP="00C76BC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C76BC6"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76BC6" w:rsidRPr="00E063D7" w:rsidRDefault="00C76BC6" w:rsidP="00C76BC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C76BC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76BC6" w:rsidRPr="00E063D7" w:rsidRDefault="00C76BC6" w:rsidP="00C76BC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C76BC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76BC6" w:rsidRPr="00E063D7" w:rsidRDefault="00C76BC6" w:rsidP="00C76BC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0745BE">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bl>
    <w:p w:rsidR="003B2F27" w:rsidRPr="006F1605" w:rsidRDefault="00131F0B" w:rsidP="00C76BC6">
      <w:pPr>
        <w:widowControl w:val="0"/>
        <w:spacing w:after="160"/>
        <w:ind w:firstLine="567"/>
        <w:jc w:val="right"/>
        <w:rPr>
          <w:rFonts w:ascii="GHEA Grapalat" w:hAnsi="GHEA Grapalat" w:cs="Sylfaen"/>
          <w:b/>
        </w:rPr>
      </w:pPr>
      <w:r>
        <w:rPr>
          <w:rFonts w:ascii="GHEA Grapalat" w:hAnsi="GHEA Grapalat"/>
          <w:b/>
        </w:rPr>
        <w:br w:type="page"/>
      </w:r>
      <w:r w:rsidR="003B2F27" w:rsidRPr="00AD29CE">
        <w:rPr>
          <w:rFonts w:ascii="GHEA Grapalat" w:hAnsi="GHEA Grapalat"/>
          <w:b/>
        </w:rPr>
        <w:t xml:space="preserve">Приложение № </w:t>
      </w:r>
      <w:r w:rsidR="00B337B0" w:rsidRPr="006F1605">
        <w:rPr>
          <w:rFonts w:ascii="GHEA Grapalat" w:hAnsi="GHEA Grapalat"/>
          <w:b/>
        </w:rPr>
        <w:t>6</w:t>
      </w:r>
    </w:p>
    <w:p w:rsidR="00682CE1" w:rsidRPr="00AD29CE" w:rsidRDefault="00682CE1" w:rsidP="00682CE1">
      <w:pPr>
        <w:widowControl w:val="0"/>
        <w:contextualSpacing/>
        <w:jc w:val="right"/>
        <w:rPr>
          <w:rFonts w:ascii="GHEA Grapalat" w:hAnsi="GHEA Grapalat"/>
          <w:i/>
        </w:rPr>
      </w:pPr>
      <w:r w:rsidRPr="00BF4E90">
        <w:rPr>
          <w:rFonts w:ascii="GHEA Grapalat" w:hAnsi="GHEA Grapalat"/>
          <w:b/>
        </w:rPr>
        <w:t xml:space="preserve">к Приглашению на </w:t>
      </w:r>
      <w:r>
        <w:rPr>
          <w:rFonts w:ascii="GHEA Grapalat" w:hAnsi="GHEA Grapalat"/>
          <w:b/>
        </w:rPr>
        <w:t>запрос котировок</w:t>
      </w:r>
      <w:r w:rsidRPr="00BF4E90">
        <w:rPr>
          <w:rFonts w:ascii="GHEA Grapalat" w:hAnsi="GHEA Grapalat" w:cs="Arial"/>
          <w:b/>
        </w:rPr>
        <w:br/>
      </w:r>
      <w:r w:rsidRPr="00374F4A">
        <w:rPr>
          <w:rFonts w:ascii="GHEA Grapalat" w:hAnsi="GHEA Grapalat"/>
          <w:b/>
        </w:rPr>
        <w:t xml:space="preserve">под кодом </w:t>
      </w:r>
      <w:r w:rsidRPr="00E063D7">
        <w:rPr>
          <w:rFonts w:ascii="GHEA Grapalat" w:hAnsi="GHEA Grapalat"/>
          <w:sz w:val="22"/>
          <w:szCs w:val="22"/>
        </w:rPr>
        <w:t>«</w:t>
      </w:r>
      <w:r w:rsidR="00C26E8E">
        <w:rPr>
          <w:rFonts w:ascii="GHEA Grapalat" w:hAnsi="GHEA Grapalat"/>
          <w:b/>
          <w:sz w:val="22"/>
          <w:szCs w:val="22"/>
        </w:rPr>
        <w:t>GHTsDzB-HVKAK-2022-111</w:t>
      </w:r>
      <w:r w:rsidRPr="00E063D7">
        <w:rPr>
          <w:rFonts w:ascii="GHEA Grapalat" w:hAnsi="GHEA Grapalat"/>
          <w:b/>
          <w:sz w:val="22"/>
          <w:szCs w:val="22"/>
        </w:rPr>
        <w:t>»</w:t>
      </w:r>
    </w:p>
    <w:p w:rsidR="003B2F27" w:rsidRPr="00AD29CE" w:rsidRDefault="003B2F27" w:rsidP="003B2F27">
      <w:pPr>
        <w:widowControl w:val="0"/>
        <w:spacing w:after="160" w:line="360" w:lineRule="auto"/>
        <w:jc w:val="right"/>
        <w:rPr>
          <w:rFonts w:ascii="GHEA Grapalat" w:hAnsi="GHEA Grapalat"/>
          <w:i/>
        </w:rPr>
      </w:pPr>
    </w:p>
    <w:p w:rsidR="003B2F27" w:rsidRPr="00936B04" w:rsidRDefault="003B2F27" w:rsidP="003B2F27">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 xml:space="preserve">НА ПРЕДОСТАВЛЕНИЕ </w:t>
      </w:r>
      <w:r w:rsidR="00830772">
        <w:rPr>
          <w:rFonts w:ascii="GHEA Grapalat" w:hAnsi="GHEA Grapalat"/>
          <w:b/>
        </w:rPr>
        <w:t>УСЛУГ</w:t>
      </w:r>
      <w:r w:rsidRPr="00936B04">
        <w:rPr>
          <w:rFonts w:ascii="GHEA Grapalat" w:hAnsi="GHEA Grapalat"/>
          <w:b/>
        </w:rPr>
        <w:t xml:space="preserve"> ДЛЯ НУЖД ГОСУДАРСТВА </w:t>
      </w:r>
    </w:p>
    <w:p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___________________</w:t>
      </w:r>
    </w:p>
    <w:p w:rsidR="003B2F27" w:rsidRPr="00D04EA3" w:rsidRDefault="003B2F27" w:rsidP="003B2F27">
      <w:pPr>
        <w:widowControl w:val="0"/>
        <w:spacing w:after="160" w:line="360" w:lineRule="auto"/>
        <w:jc w:val="center"/>
        <w:rPr>
          <w:rFonts w:ascii="GHEA Grapalat" w:hAnsi="GHEA Grapalat"/>
          <w:b/>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3B2F27" w:rsidTr="005B7138">
        <w:tc>
          <w:tcPr>
            <w:tcW w:w="4643" w:type="dxa"/>
          </w:tcPr>
          <w:p w:rsidR="003B2F27" w:rsidRPr="00D04EA3" w:rsidRDefault="003B2F27" w:rsidP="005B7138">
            <w:pPr>
              <w:widowControl w:val="0"/>
              <w:spacing w:after="160" w:line="360" w:lineRule="auto"/>
              <w:ind w:left="567"/>
              <w:rPr>
                <w:rFonts w:ascii="GHEA Grapalat" w:hAnsi="GHEA Grapalat"/>
                <w:b/>
                <w:u w:val="single"/>
                <w:lang w:val="en-US"/>
              </w:rPr>
            </w:pPr>
            <w:proofErr w:type="gramStart"/>
            <w:r w:rsidRPr="00AD29CE">
              <w:rPr>
                <w:rFonts w:ascii="GHEA Grapalat" w:hAnsi="GHEA Grapalat"/>
              </w:rPr>
              <w:t>г</w:t>
            </w:r>
            <w:proofErr w:type="gramEnd"/>
            <w:r>
              <w:rPr>
                <w:rFonts w:ascii="GHEA Grapalat" w:hAnsi="GHEA Grapalat"/>
                <w:lang w:val="en-US"/>
              </w:rPr>
              <w:t>.</w:t>
            </w:r>
          </w:p>
        </w:tc>
        <w:tc>
          <w:tcPr>
            <w:tcW w:w="4644" w:type="dxa"/>
          </w:tcPr>
          <w:p w:rsidR="003B2F27" w:rsidRPr="00D04EA3" w:rsidRDefault="003B2F27" w:rsidP="005B7138">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rsidR="003B2F27" w:rsidRPr="00AD29CE" w:rsidRDefault="00682CE1" w:rsidP="003B2F27">
      <w:pPr>
        <w:widowControl w:val="0"/>
        <w:spacing w:after="160" w:line="336" w:lineRule="auto"/>
        <w:jc w:val="both"/>
        <w:rPr>
          <w:rFonts w:ascii="GHEA Grapalat" w:hAnsi="GHEA Grapalat"/>
        </w:rPr>
      </w:pP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w:t>
      </w:r>
      <w:r>
        <w:rPr>
          <w:rFonts w:ascii="GHEA Grapalat" w:hAnsi="GHEA Grapalat"/>
          <w:b/>
          <w:color w:val="0D0D0D" w:themeColor="text1" w:themeTint="F2"/>
        </w:rPr>
        <w:t>й центр</w:t>
      </w:r>
      <w:r w:rsidRPr="00DB60D1">
        <w:rPr>
          <w:rFonts w:ascii="GHEA Grapalat" w:hAnsi="GHEA Grapalat"/>
          <w:b/>
          <w:color w:val="0D0D0D" w:themeColor="text1" w:themeTint="F2"/>
        </w:rPr>
        <w:t xml:space="preserve">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7F1A67">
        <w:rPr>
          <w:rStyle w:val="aff3"/>
          <w:rFonts w:ascii="GHEA Grapalat" w:hAnsi="GHEA Grapalat" w:cs="Arial"/>
          <w:b/>
          <w:bCs/>
          <w:i w:val="0"/>
          <w:color w:val="0D0D0D" w:themeColor="text1" w:themeTint="F2"/>
          <w:shd w:val="clear" w:color="auto" w:fill="FFFFFF"/>
        </w:rPr>
        <w:t>МЗ РА</w:t>
      </w:r>
      <w:r w:rsidR="003B2F27" w:rsidRPr="00D04EA3">
        <w:rPr>
          <w:rFonts w:ascii="GHEA Grapalat" w:hAnsi="GHEA Grapalat"/>
        </w:rPr>
        <w:t xml:space="preserve">, в лице </w:t>
      </w:r>
      <w:r w:rsidRPr="003B1214">
        <w:rPr>
          <w:rFonts w:ascii="GHEA Grapalat" w:hAnsi="GHEA Grapalat"/>
        </w:rPr>
        <w:t>генерального</w:t>
      </w:r>
      <w:r>
        <w:rPr>
          <w:rFonts w:ascii="GHEA Grapalat" w:hAnsi="GHEA Grapalat"/>
        </w:rPr>
        <w:t xml:space="preserve"> директора А. </w:t>
      </w:r>
      <w:proofErr w:type="spellStart"/>
      <w:r>
        <w:rPr>
          <w:rFonts w:ascii="GHEA Grapalat" w:hAnsi="GHEA Grapalat"/>
        </w:rPr>
        <w:t>Ваняна</w:t>
      </w:r>
      <w:proofErr w:type="spellEnd"/>
      <w:r w:rsidR="003B2F27" w:rsidRPr="00D04EA3">
        <w:rPr>
          <w:rFonts w:ascii="GHEA Grapalat" w:hAnsi="GHEA Grapalat"/>
        </w:rPr>
        <w:t xml:space="preserve">, действующего на основании устава </w:t>
      </w:r>
      <w:r w:rsidR="00294FA7">
        <w:rPr>
          <w:rFonts w:ascii="GHEA Grapalat" w:hAnsi="GHEA Grapalat"/>
        </w:rPr>
        <w:t>организации</w:t>
      </w:r>
      <w:r w:rsidR="003B2F27" w:rsidRPr="00D04EA3">
        <w:rPr>
          <w:rFonts w:ascii="GHEA Grapalat" w:hAnsi="GHEA Grapalat"/>
        </w:rPr>
        <w:t>, (далее — "Заказчик), с одной стороны, и</w:t>
      </w:r>
      <w:r w:rsidR="003B2F27" w:rsidRPr="00D04EA3">
        <w:rPr>
          <w:rFonts w:ascii="Courier New" w:hAnsi="Courier New" w:cs="Courier New"/>
          <w:lang w:val="en-US"/>
        </w:rPr>
        <w:t> </w:t>
      </w:r>
      <w:r w:rsidR="003B2F27"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3B2F27" w:rsidRPr="00AD29CE" w:rsidRDefault="003B2F27" w:rsidP="003B2F27">
      <w:pPr>
        <w:widowControl w:val="0"/>
        <w:spacing w:after="120"/>
        <w:jc w:val="both"/>
        <w:rPr>
          <w:rFonts w:ascii="GHEA Grapalat" w:hAnsi="GHEA Grapalat"/>
          <w:i/>
        </w:rPr>
      </w:pPr>
    </w:p>
    <w:p w:rsidR="003B2F27" w:rsidRPr="00D04EA3" w:rsidRDefault="003B2F27" w:rsidP="003B2F27">
      <w:pPr>
        <w:spacing w:after="160" w:line="336" w:lineRule="auto"/>
        <w:jc w:val="center"/>
        <w:rPr>
          <w:rFonts w:ascii="GHEA Grapalat" w:hAnsi="GHEA Grapalat"/>
          <w:b/>
        </w:rPr>
      </w:pPr>
      <w:r w:rsidRPr="00D04EA3">
        <w:rPr>
          <w:rFonts w:ascii="GHEA Grapalat" w:hAnsi="GHEA Grapalat"/>
          <w:b/>
        </w:rPr>
        <w:t>1. ПРЕДМЕТ ДОГОВОРА</w:t>
      </w:r>
    </w:p>
    <w:p w:rsidR="003B2F27" w:rsidRPr="00AD29CE" w:rsidRDefault="003B2F27" w:rsidP="00445A85">
      <w:pPr>
        <w:widowControl w:val="0"/>
        <w:tabs>
          <w:tab w:val="left" w:pos="1134"/>
        </w:tabs>
        <w:ind w:firstLine="567"/>
        <w:contextualSpacing/>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00F85CE6">
        <w:rPr>
          <w:rFonts w:ascii="GHEA Grapalat" w:hAnsi="GHEA Grapalat"/>
          <w:b/>
          <w:sz w:val="22"/>
          <w:szCs w:val="22"/>
        </w:rPr>
        <w:t>услуг</w:t>
      </w:r>
      <w:r w:rsidR="00F85CE6" w:rsidRPr="00CC3BA4">
        <w:rPr>
          <w:rFonts w:ascii="GHEA Grapalat" w:hAnsi="GHEA Grapalat"/>
          <w:b/>
          <w:sz w:val="22"/>
          <w:szCs w:val="22"/>
        </w:rPr>
        <w:t xml:space="preserve"> </w:t>
      </w:r>
      <w:r w:rsidR="00F85CE6">
        <w:rPr>
          <w:rFonts w:ascii="GHEA Grapalat" w:hAnsi="GHEA Grapalat"/>
          <w:b/>
          <w:sz w:val="22"/>
          <w:szCs w:val="22"/>
        </w:rPr>
        <w:t xml:space="preserve">мониторинга </w:t>
      </w:r>
      <w:proofErr w:type="spellStart"/>
      <w:r w:rsidR="00F85CE6">
        <w:rPr>
          <w:rFonts w:ascii="GHEA Grapalat" w:hAnsi="GHEA Grapalat"/>
          <w:b/>
          <w:sz w:val="22"/>
          <w:szCs w:val="22"/>
        </w:rPr>
        <w:t>медиа</w:t>
      </w:r>
      <w:r w:rsidR="00F85CE6" w:rsidRPr="009F3D9D">
        <w:rPr>
          <w:rFonts w:ascii="GHEA Grapalat" w:hAnsi="GHEA Grapalat"/>
          <w:b/>
          <w:sz w:val="22"/>
          <w:szCs w:val="22"/>
        </w:rPr>
        <w:t>поля</w:t>
      </w:r>
      <w:proofErr w:type="spellEnd"/>
      <w:r w:rsidR="001347C9" w:rsidRPr="001347C9">
        <w:rPr>
          <w:rFonts w:ascii="GHEA Grapalat" w:hAnsi="GHEA Grapalat"/>
          <w:b/>
        </w:rPr>
        <w:t xml:space="preserve">. </w:t>
      </w:r>
      <w:r w:rsidRPr="00AD29CE">
        <w:rPr>
          <w:rFonts w:ascii="GHEA Grapalat" w:hAnsi="GHEA Grapalat"/>
        </w:rPr>
        <w:t>(далее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AD29CE" w:rsidRDefault="003B2F27" w:rsidP="00445A85">
      <w:pPr>
        <w:widowControl w:val="0"/>
        <w:tabs>
          <w:tab w:val="left" w:pos="1134"/>
        </w:tabs>
        <w:ind w:firstLine="567"/>
        <w:contextualSpacing/>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rsidR="003B2F27" w:rsidRDefault="003B2F27" w:rsidP="00445A85">
      <w:pPr>
        <w:contextualSpacing/>
        <w:rPr>
          <w:rFonts w:ascii="GHEA Grapalat" w:hAnsi="GHEA Grapalat" w:cs="Sylfaen"/>
        </w:rPr>
      </w:pPr>
    </w:p>
    <w:p w:rsidR="003B2F27" w:rsidRPr="00AD29CE" w:rsidRDefault="003B2F27" w:rsidP="00445A85">
      <w:pPr>
        <w:widowControl w:val="0"/>
        <w:contextualSpacing/>
        <w:jc w:val="center"/>
        <w:rPr>
          <w:rFonts w:ascii="GHEA Grapalat" w:hAnsi="GHEA Grapalat" w:cs="Sylfaen"/>
          <w:b/>
          <w:smallCaps/>
        </w:rPr>
      </w:pPr>
      <w:r w:rsidRPr="00AD29CE">
        <w:rPr>
          <w:rFonts w:ascii="GHEA Grapalat" w:hAnsi="GHEA Grapalat"/>
          <w:b/>
          <w:smallCaps/>
        </w:rPr>
        <w:t>2. ПРАВА И ОБЯЗАННОСТИ СТОРОН</w:t>
      </w:r>
    </w:p>
    <w:p w:rsidR="003B2F27" w:rsidRPr="00AD29CE" w:rsidRDefault="003B2F27" w:rsidP="00445A85">
      <w:pPr>
        <w:widowControl w:val="0"/>
        <w:tabs>
          <w:tab w:val="left" w:pos="1134"/>
        </w:tabs>
        <w:ind w:firstLine="567"/>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3B2F27" w:rsidRPr="00AD29CE" w:rsidRDefault="003B2F27" w:rsidP="00445A85">
      <w:pPr>
        <w:widowControl w:val="0"/>
        <w:tabs>
          <w:tab w:val="left" w:pos="1276"/>
        </w:tabs>
        <w:ind w:firstLine="567"/>
        <w:contextualSpacing/>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3B2F27" w:rsidRPr="00AD29CE" w:rsidRDefault="003B2F27" w:rsidP="00445A85">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BC61E7" w:rsidRDefault="003B2F27" w:rsidP="00445A85">
      <w:pPr>
        <w:widowControl w:val="0"/>
        <w:tabs>
          <w:tab w:val="left" w:pos="1134"/>
        </w:tabs>
        <w:ind w:firstLine="567"/>
        <w:contextualSpacing/>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p>
    <w:p w:rsidR="003B2F27" w:rsidRPr="00BC61E7" w:rsidRDefault="003B2F27" w:rsidP="00445A85">
      <w:pPr>
        <w:widowControl w:val="0"/>
        <w:tabs>
          <w:tab w:val="left" w:pos="1080"/>
          <w:tab w:val="left" w:pos="1134"/>
        </w:tabs>
        <w:ind w:firstLine="567"/>
        <w:contextualSpacing/>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3B2F27" w:rsidRPr="00AD29CE" w:rsidRDefault="003B2F27" w:rsidP="00445A85">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AD29CE" w:rsidRDefault="003B2F27" w:rsidP="00445A85">
      <w:pPr>
        <w:widowControl w:val="0"/>
        <w:tabs>
          <w:tab w:val="left" w:pos="1134"/>
        </w:tabs>
        <w:ind w:firstLine="567"/>
        <w:contextualSpacing/>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3B2F27" w:rsidRPr="00AD29CE" w:rsidRDefault="003B2F27" w:rsidP="00445A85">
      <w:pPr>
        <w:widowControl w:val="0"/>
        <w:tabs>
          <w:tab w:val="left" w:pos="1134"/>
        </w:tabs>
        <w:ind w:firstLine="567"/>
        <w:contextualSpacing/>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3B2F27" w:rsidRPr="00AD29CE" w:rsidRDefault="003B2F27" w:rsidP="00445A85">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3B2F27" w:rsidRPr="00AD29CE" w:rsidRDefault="003B2F27" w:rsidP="00445A85">
      <w:pPr>
        <w:widowControl w:val="0"/>
        <w:tabs>
          <w:tab w:val="left" w:pos="1276"/>
        </w:tabs>
        <w:ind w:firstLine="567"/>
        <w:contextualSpacing/>
        <w:jc w:val="both"/>
        <w:rPr>
          <w:rFonts w:ascii="GHEA Grapalat" w:hAnsi="GHEA Grapalat" w:cs="Sylfaen"/>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3B2F27" w:rsidRPr="00AD29CE" w:rsidRDefault="003B2F27" w:rsidP="00445A85">
      <w:pPr>
        <w:widowControl w:val="0"/>
        <w:tabs>
          <w:tab w:val="left" w:pos="1276"/>
        </w:tabs>
        <w:ind w:firstLine="567"/>
        <w:contextualSpacing/>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AD29CE">
        <w:rPr>
          <w:rFonts w:ascii="GHEA Grapalat" w:hAnsi="GHEA Grapalat"/>
        </w:rPr>
        <w:t>В случае приема результата услуги, уплатить Исполнителю суммы, подлежащие уплате последнему, а в случае нарушения срока — также предусмотренную пунктом 5.5 договора пеню.</w:t>
      </w:r>
    </w:p>
    <w:p w:rsidR="003B2F27" w:rsidRPr="00AD29CE" w:rsidRDefault="003B2F27" w:rsidP="00445A85">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B2F27" w:rsidRPr="00AD29CE" w:rsidRDefault="003B2F27" w:rsidP="00445A85">
      <w:pPr>
        <w:widowControl w:val="0"/>
        <w:tabs>
          <w:tab w:val="left" w:pos="1276"/>
        </w:tabs>
        <w:ind w:firstLine="567"/>
        <w:contextualSpacing/>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3B2F27" w:rsidRPr="00AD29CE" w:rsidRDefault="003B2F27" w:rsidP="00445A85">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3B2F27" w:rsidRPr="00AD29CE" w:rsidRDefault="003B2F27" w:rsidP="00445A85">
      <w:pPr>
        <w:widowControl w:val="0"/>
        <w:tabs>
          <w:tab w:val="left" w:pos="1276"/>
        </w:tabs>
        <w:ind w:firstLine="567"/>
        <w:contextualSpacing/>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 предоставление услуги по условиям, установленным Приложением № 1 к договору, руководствуясь действующим законодательством.</w:t>
      </w:r>
    </w:p>
    <w:p w:rsidR="003B2F27" w:rsidRPr="00AD29CE" w:rsidRDefault="003B2F27" w:rsidP="00445A85">
      <w:pPr>
        <w:widowControl w:val="0"/>
        <w:tabs>
          <w:tab w:val="left" w:pos="1276"/>
        </w:tabs>
        <w:ind w:firstLine="567"/>
        <w:contextualSpacing/>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3B2F27" w:rsidRPr="00AD29CE" w:rsidRDefault="003B2F27" w:rsidP="00445A85">
      <w:pPr>
        <w:widowControl w:val="0"/>
        <w:tabs>
          <w:tab w:val="left" w:pos="1276"/>
        </w:tabs>
        <w:ind w:firstLine="567"/>
        <w:contextualSpacing/>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BF30C1" w:rsidRPr="00C054A7" w:rsidRDefault="00BF30C1" w:rsidP="00445A85">
      <w:pPr>
        <w:widowControl w:val="0"/>
        <w:contextualSpacing/>
        <w:jc w:val="center"/>
        <w:rPr>
          <w:rFonts w:ascii="GHEA Grapalat" w:hAnsi="GHEA Grapalat"/>
          <w:b/>
        </w:rPr>
      </w:pPr>
    </w:p>
    <w:p w:rsidR="003B2F27" w:rsidRPr="00AD29CE" w:rsidRDefault="003B2F27" w:rsidP="00445A85">
      <w:pPr>
        <w:widowControl w:val="0"/>
        <w:contextualSpacing/>
        <w:jc w:val="center"/>
        <w:rPr>
          <w:rFonts w:ascii="GHEA Grapalat" w:hAnsi="GHEA Grapalat" w:cs="Sylfaen"/>
          <w:b/>
        </w:rPr>
      </w:pPr>
      <w:r w:rsidRPr="00AD29CE">
        <w:rPr>
          <w:rFonts w:ascii="GHEA Grapalat" w:hAnsi="GHEA Grapalat"/>
          <w:b/>
        </w:rPr>
        <w:t>3. ПОРЯДОК СДАЧИ И ПРИЕМКИ УСЛУГИ</w:t>
      </w:r>
    </w:p>
    <w:p w:rsidR="00184C37" w:rsidRDefault="00184C37" w:rsidP="00445A85">
      <w:pPr>
        <w:widowControl w:val="0"/>
        <w:tabs>
          <w:tab w:val="left" w:pos="1134"/>
        </w:tabs>
        <w:ind w:firstLine="567"/>
        <w:contextualSpacing/>
        <w:jc w:val="both"/>
        <w:rPr>
          <w:rFonts w:ascii="GHEA Grapalat" w:hAnsi="GHEA Grapalat" w:cs="Sylfaen"/>
        </w:rPr>
      </w:pPr>
      <w:r>
        <w:rPr>
          <w:rFonts w:ascii="GHEA Grapalat" w:hAnsi="GHEA Grapalat"/>
        </w:rPr>
        <w:t>3.1.</w:t>
      </w:r>
      <w:r>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184C37" w:rsidRDefault="00184C37" w:rsidP="00445A85">
      <w:pPr>
        <w:widowControl w:val="0"/>
        <w:tabs>
          <w:tab w:val="left" w:pos="1134"/>
        </w:tabs>
        <w:ind w:firstLine="567"/>
        <w:contextualSpacing/>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w:t>
      </w:r>
      <w:r w:rsidR="00445A85">
        <w:rPr>
          <w:rFonts w:ascii="GHEA Grapalat" w:hAnsi="GHEA Grapalat"/>
        </w:rPr>
        <w:t>2</w:t>
      </w:r>
      <w:r>
        <w:rPr>
          <w:rFonts w:ascii="GHEA Grapalat" w:hAnsi="GHEA Grapalat"/>
        </w:rPr>
        <w:t xml:space="preserve"> экземпляр акта сдачи-приемки (Приложение № 3). </w:t>
      </w:r>
    </w:p>
    <w:p w:rsidR="00184C37" w:rsidRDefault="00184C37" w:rsidP="00445A85">
      <w:pPr>
        <w:widowControl w:val="0"/>
        <w:tabs>
          <w:tab w:val="left" w:pos="1134"/>
        </w:tabs>
        <w:ind w:firstLine="567"/>
        <w:contextualSpacing/>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Default="00184C37" w:rsidP="00445A85">
      <w:pPr>
        <w:widowControl w:val="0"/>
        <w:tabs>
          <w:tab w:val="left" w:pos="1134"/>
        </w:tabs>
        <w:ind w:firstLine="567"/>
        <w:contextualSpacing/>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84C37" w:rsidRDefault="00184C37" w:rsidP="00445A85">
      <w:pPr>
        <w:widowControl w:val="0"/>
        <w:tabs>
          <w:tab w:val="left" w:pos="1134"/>
        </w:tabs>
        <w:ind w:firstLine="567"/>
        <w:contextualSpacing/>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184C37" w:rsidRDefault="00445A85" w:rsidP="00445A85">
      <w:pPr>
        <w:widowControl w:val="0"/>
        <w:tabs>
          <w:tab w:val="left" w:pos="1134"/>
        </w:tabs>
        <w:ind w:firstLine="567"/>
        <w:contextualSpacing/>
        <w:jc w:val="both"/>
        <w:rPr>
          <w:rFonts w:ascii="GHEA Grapalat" w:hAnsi="GHEA Grapalat" w:cs="Sylfaen"/>
        </w:rPr>
      </w:pPr>
      <w:r>
        <w:rPr>
          <w:rFonts w:ascii="GHEA Grapalat" w:hAnsi="GHEA Grapalat"/>
        </w:rPr>
        <w:t>3.3.</w:t>
      </w:r>
      <w:r>
        <w:rPr>
          <w:rFonts w:ascii="GHEA Grapalat" w:hAnsi="GHEA Grapalat"/>
        </w:rPr>
        <w:tab/>
        <w:t>Заказчик в течение 10</w:t>
      </w:r>
      <w:r w:rsidR="00184C37">
        <w:rPr>
          <w:rFonts w:ascii="GHEA Grapalat" w:hAnsi="GHEA Grapalat"/>
        </w:rPr>
        <w:t xml:space="preserve"> рабочих дней с </w:t>
      </w:r>
      <w:proofErr w:type="gramStart"/>
      <w:r w:rsidR="00184C37">
        <w:rPr>
          <w:rFonts w:ascii="GHEA Grapalat" w:hAnsi="GHEA Grapalat"/>
        </w:rPr>
        <w:t>рабочего дня, следующего за днем получения акта сдачи-приемки представляет</w:t>
      </w:r>
      <w:proofErr w:type="gramEnd"/>
      <w:r w:rsidR="00184C37">
        <w:rPr>
          <w:rFonts w:ascii="GHEA Grapalat" w:hAnsi="GHEA Grapalat"/>
        </w:rPr>
        <w:t xml:space="preserve"> Исполнителю один экземпляр подписанного им акта сдачи-приемки либо мотивированное отклонение непринятия услуги.</w:t>
      </w:r>
    </w:p>
    <w:p w:rsidR="00184C37" w:rsidRPr="008F582C" w:rsidRDefault="00184C37" w:rsidP="00445A85">
      <w:pPr>
        <w:widowControl w:val="0"/>
        <w:ind w:firstLine="720"/>
        <w:contextualSpacing/>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4272D" w:rsidRDefault="0034272D" w:rsidP="00445A85">
      <w:pPr>
        <w:widowControl w:val="0"/>
        <w:contextualSpacing/>
        <w:jc w:val="center"/>
        <w:rPr>
          <w:rFonts w:ascii="GHEA Grapalat" w:hAnsi="GHEA Grapalat"/>
          <w:b/>
        </w:rPr>
      </w:pPr>
    </w:p>
    <w:p w:rsidR="003B2F27" w:rsidRPr="00AD29CE" w:rsidRDefault="003B2F27" w:rsidP="00445A85">
      <w:pPr>
        <w:widowControl w:val="0"/>
        <w:contextualSpacing/>
        <w:jc w:val="center"/>
        <w:rPr>
          <w:rFonts w:ascii="GHEA Grapalat" w:hAnsi="GHEA Grapalat" w:cs="Sylfaen"/>
          <w:b/>
        </w:rPr>
      </w:pPr>
      <w:r w:rsidRPr="00AD29CE">
        <w:rPr>
          <w:rFonts w:ascii="GHEA Grapalat" w:hAnsi="GHEA Grapalat"/>
          <w:b/>
        </w:rPr>
        <w:t>4. ЦЕНА ДОГОВОРА</w:t>
      </w:r>
    </w:p>
    <w:p w:rsidR="003B2F27" w:rsidRPr="00D04EA3" w:rsidRDefault="003B2F27" w:rsidP="00445A85">
      <w:pPr>
        <w:widowControl w:val="0"/>
        <w:tabs>
          <w:tab w:val="left" w:pos="1134"/>
        </w:tabs>
        <w:ind w:firstLine="567"/>
        <w:contextualSpacing/>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w:t>
      </w:r>
      <w:proofErr w:type="spellStart"/>
      <w:r w:rsidRPr="00AD29CE">
        <w:rPr>
          <w:rFonts w:ascii="GHEA Grapalat" w:hAnsi="GHEA Grapalat"/>
        </w:rPr>
        <w:t>____п</w:t>
      </w:r>
      <w:r>
        <w:rPr>
          <w:rFonts w:ascii="GHEA Grapalat" w:hAnsi="GHEA Grapalat"/>
        </w:rPr>
        <w:t>рописью_________________________</w:t>
      </w:r>
      <w:proofErr w:type="spellEnd"/>
      <w:r w:rsidRPr="00AD29CE">
        <w:rPr>
          <w:rFonts w:ascii="GHEA Grapalat" w:hAnsi="GHEA Grapalat"/>
        </w:rPr>
        <w:t xml:space="preserve">) </w:t>
      </w:r>
      <w:proofErr w:type="spellStart"/>
      <w:r w:rsidRPr="00AD29CE">
        <w:rPr>
          <w:rFonts w:ascii="GHEA Grapalat" w:hAnsi="GHEA Grapalat"/>
        </w:rPr>
        <w:t>драмов</w:t>
      </w:r>
      <w:proofErr w:type="spellEnd"/>
      <w:r w:rsidRPr="00AD29CE">
        <w:rPr>
          <w:rFonts w:ascii="GHEA Grapalat" w:hAnsi="GHEA Grapalat"/>
        </w:rPr>
        <w:t xml:space="preserve"> РА, включая НДС</w:t>
      </w:r>
      <w:r w:rsidR="00AD2CE2">
        <w:rPr>
          <w:rStyle w:val="af6"/>
          <w:rFonts w:ascii="GHEA Grapalat" w:hAnsi="GHEA Grapalat"/>
        </w:rPr>
        <w:footnoteReference w:customMarkFollows="1" w:id="6"/>
        <w:t>17</w:t>
      </w:r>
      <w:r>
        <w:rPr>
          <w:rFonts w:ascii="GHEA Grapalat" w:hAnsi="GHEA Grapalat"/>
        </w:rPr>
        <w:t>.</w:t>
      </w:r>
    </w:p>
    <w:p w:rsidR="003B2F27" w:rsidRPr="00AD29CE" w:rsidRDefault="003B2F27" w:rsidP="00445A85">
      <w:pPr>
        <w:widowControl w:val="0"/>
        <w:ind w:firstLine="567"/>
        <w:contextualSpacing/>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AD29CE" w:rsidRDefault="003B2F27" w:rsidP="00445A85">
      <w:pPr>
        <w:widowControl w:val="0"/>
        <w:ind w:firstLine="567"/>
        <w:contextualSpacing/>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B2F27" w:rsidRDefault="003B2F27" w:rsidP="00445A85">
      <w:pPr>
        <w:widowControl w:val="0"/>
        <w:tabs>
          <w:tab w:val="left" w:pos="1134"/>
        </w:tabs>
        <w:ind w:firstLine="567"/>
        <w:contextualSpacing/>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D29CE">
        <w:rPr>
          <w:rFonts w:ascii="GHEA Grapalat" w:hAnsi="GHEA Grapalat"/>
        </w:rPr>
        <w:t xml:space="preserve">Заказчик платит за предоставленную ему услугу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4E4B40" w:rsidRPr="001515B8">
        <w:rPr>
          <w:rFonts w:ascii="GHEA Grapalat" w:hAnsi="GHEA Grapalat"/>
        </w:rPr>
        <w:t>в течение месяцев</w:t>
      </w:r>
      <w:r w:rsidR="004E4B40" w:rsidRPr="009F3DC7">
        <w:rPr>
          <w:rFonts w:ascii="GHEA Grapalat" w:hAnsi="GHEA Grapalat"/>
        </w:rPr>
        <w:t>, предусмотренны</w:t>
      </w:r>
      <w:r w:rsidR="004E4B40">
        <w:rPr>
          <w:rFonts w:ascii="GHEA Grapalat" w:hAnsi="GHEA Grapalat"/>
        </w:rPr>
        <w:t>х</w:t>
      </w:r>
      <w:r w:rsidR="004E4B40" w:rsidRPr="009F3DC7">
        <w:rPr>
          <w:rFonts w:ascii="GHEA Grapalat" w:hAnsi="GHEA Grapalat"/>
        </w:rPr>
        <w:t xml:space="preserve"> графиком </w:t>
      </w:r>
      <w:r w:rsidRPr="00AD29CE">
        <w:rPr>
          <w:rFonts w:ascii="GHEA Grapalat" w:hAnsi="GHEA Grapalat"/>
        </w:rPr>
        <w:t>оплаты договора (Приложе</w:t>
      </w:r>
      <w:r w:rsidR="00603F00">
        <w:rPr>
          <w:rFonts w:ascii="GHEA Grapalat" w:hAnsi="GHEA Grapalat"/>
        </w:rPr>
        <w:t>ние № 2)</w:t>
      </w:r>
      <w:r w:rsidRPr="00AD29CE">
        <w:rPr>
          <w:rFonts w:ascii="GHEA Grapalat" w:hAnsi="GHEA Grapalat"/>
        </w:rPr>
        <w:t xml:space="preserve">, но не </w:t>
      </w:r>
      <w:proofErr w:type="gramStart"/>
      <w:r w:rsidRPr="00AD29CE">
        <w:rPr>
          <w:rFonts w:ascii="GHEA Grapalat" w:hAnsi="GHEA Grapalat"/>
        </w:rPr>
        <w:t>позднее</w:t>
      </w:r>
      <w:proofErr w:type="gramEnd"/>
      <w:r w:rsidRPr="00AD29CE">
        <w:rPr>
          <w:rFonts w:ascii="GHEA Grapalat" w:hAnsi="GHEA Grapalat"/>
        </w:rPr>
        <w:t xml:space="preserve"> чем до </w:t>
      </w:r>
      <w:r w:rsidR="00C36039">
        <w:rPr>
          <w:rFonts w:ascii="GHEA Grapalat" w:hAnsi="GHEA Grapalat"/>
        </w:rPr>
        <w:t>30</w:t>
      </w:r>
      <w:r w:rsidR="00603F00">
        <w:rPr>
          <w:rFonts w:ascii="GHEA Grapalat" w:hAnsi="GHEA Grapalat"/>
        </w:rPr>
        <w:t xml:space="preserve">-ого </w:t>
      </w:r>
      <w:r w:rsidRPr="00AD29CE">
        <w:rPr>
          <w:rFonts w:ascii="GHEA Grapalat" w:hAnsi="GHEA Grapalat"/>
        </w:rPr>
        <w:t xml:space="preserve"> декабря данного года. </w:t>
      </w:r>
    </w:p>
    <w:p w:rsidR="009B7BE7" w:rsidRPr="00C36039" w:rsidRDefault="009B7BE7" w:rsidP="00445A85">
      <w:pPr>
        <w:widowControl w:val="0"/>
        <w:tabs>
          <w:tab w:val="left" w:pos="1134"/>
        </w:tabs>
        <w:ind w:firstLine="567"/>
        <w:contextualSpacing/>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w:t>
      </w:r>
      <w:proofErr w:type="spellStart"/>
      <w:r w:rsidR="00C36039">
        <w:rPr>
          <w:rFonts w:ascii="GHEA Grapalat" w:hAnsi="GHEA Grapalat"/>
        </w:rPr>
        <w:t>й</w:t>
      </w:r>
      <w:proofErr w:type="spellEnd"/>
      <w:r w:rsidR="00C36039">
        <w:rPr>
          <w:rFonts w:ascii="GHEA Grapalat" w:hAnsi="GHEA Grapalat"/>
        </w:rPr>
        <w:t>.</w:t>
      </w:r>
    </w:p>
    <w:p w:rsidR="00D932B2" w:rsidRDefault="00D932B2" w:rsidP="00445A85">
      <w:pPr>
        <w:contextualSpacing/>
        <w:rPr>
          <w:rFonts w:ascii="GHEA Grapalat" w:hAnsi="GHEA Grapalat"/>
          <w:b/>
        </w:rPr>
      </w:pPr>
    </w:p>
    <w:p w:rsidR="003B2F27" w:rsidRPr="00AD29CE" w:rsidRDefault="003B2F27" w:rsidP="00445A85">
      <w:pPr>
        <w:widowControl w:val="0"/>
        <w:contextualSpacing/>
        <w:jc w:val="center"/>
        <w:rPr>
          <w:rFonts w:ascii="GHEA Grapalat" w:hAnsi="GHEA Grapalat" w:cs="Sylfaen"/>
          <w:b/>
        </w:rPr>
      </w:pPr>
      <w:r w:rsidRPr="00AD29CE">
        <w:rPr>
          <w:rFonts w:ascii="GHEA Grapalat" w:hAnsi="GHEA Grapalat"/>
          <w:b/>
        </w:rPr>
        <w:t>5. ОТВЕТСТВЕННОСТЬ СТОРОН</w:t>
      </w:r>
    </w:p>
    <w:p w:rsidR="003B2F27" w:rsidRPr="00AD29CE" w:rsidRDefault="003B2F27" w:rsidP="00445A85">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3B2F27" w:rsidRPr="00AD29CE" w:rsidRDefault="003B2F27" w:rsidP="00445A85">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rsidR="003B2F27" w:rsidRPr="00AD29CE" w:rsidRDefault="003B2F27" w:rsidP="00445A85">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w:t>
      </w:r>
      <w:proofErr w:type="spellStart"/>
      <w:r w:rsidRPr="00AD29CE">
        <w:rPr>
          <w:rFonts w:ascii="GHEA Grapalat" w:hAnsi="GHEA Grapalat"/>
        </w:rPr>
        <w:t>непредоставленной</w:t>
      </w:r>
      <w:proofErr w:type="spellEnd"/>
      <w:r w:rsidRPr="00AD29CE">
        <w:rPr>
          <w:rFonts w:ascii="GHEA Grapalat" w:hAnsi="GHEA Grapalat"/>
        </w:rPr>
        <w:t xml:space="preserve"> услуги.</w:t>
      </w:r>
    </w:p>
    <w:p w:rsidR="003B2F27" w:rsidRPr="00AD29CE" w:rsidRDefault="003B2F27" w:rsidP="00445A85">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844C3A" w:rsidRDefault="003B2F27" w:rsidP="00445A85">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3B2F27" w:rsidRPr="00844C3A" w:rsidRDefault="003B2F27" w:rsidP="00445A85">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AD29CE">
        <w:rPr>
          <w:rFonts w:ascii="GHEA Grapalat" w:hAnsi="GHEA Grapalat"/>
        </w:rPr>
        <w:t>ств ст</w:t>
      </w:r>
      <w:proofErr w:type="gramEnd"/>
      <w:r w:rsidRPr="00AD29CE">
        <w:rPr>
          <w:rFonts w:ascii="GHEA Grapalat" w:hAnsi="GHEA Grapalat"/>
        </w:rPr>
        <w:t>ороны несут ответственность в порядке, установленном законодательством Республики Армения.</w:t>
      </w:r>
    </w:p>
    <w:p w:rsidR="003B2F27" w:rsidRPr="00AD29CE" w:rsidRDefault="003B2F27" w:rsidP="00445A85">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Уплата пеней и (или) штрафов не освобождает стороны от полного исполнения своих договорных обязательств.</w:t>
      </w:r>
    </w:p>
    <w:p w:rsidR="003B2F27" w:rsidRPr="00AD29CE" w:rsidRDefault="003B2F27" w:rsidP="00445A85">
      <w:pPr>
        <w:widowControl w:val="0"/>
        <w:ind w:firstLine="720"/>
        <w:contextualSpacing/>
        <w:jc w:val="center"/>
        <w:rPr>
          <w:rFonts w:ascii="GHEA Grapalat" w:hAnsi="GHEA Grapalat" w:cs="Sylfaen"/>
        </w:rPr>
      </w:pPr>
    </w:p>
    <w:p w:rsidR="003B2F27" w:rsidRPr="00AD29CE" w:rsidRDefault="003B2F27" w:rsidP="00445A85">
      <w:pPr>
        <w:widowControl w:val="0"/>
        <w:contextualSpacing/>
        <w:jc w:val="center"/>
        <w:rPr>
          <w:rFonts w:ascii="GHEA Grapalat" w:hAnsi="GHEA Grapalat" w:cs="Sylfaen"/>
        </w:rPr>
      </w:pPr>
      <w:r w:rsidRPr="00AD29CE">
        <w:rPr>
          <w:rFonts w:ascii="GHEA Grapalat" w:hAnsi="GHEA Grapalat"/>
          <w:b/>
        </w:rPr>
        <w:t>6. ДЕЙСТВИЕ НЕПРЕОДОЛИМОЙ СИЛЫ (ФОРС-МАЖОР)</w:t>
      </w:r>
    </w:p>
    <w:p w:rsidR="003B2F27" w:rsidRPr="00AD29CE" w:rsidRDefault="003B2F27" w:rsidP="00445A85">
      <w:pPr>
        <w:widowControl w:val="0"/>
        <w:ind w:firstLine="567"/>
        <w:contextualSpacing/>
        <w:jc w:val="both"/>
        <w:rPr>
          <w:rFonts w:ascii="GHEA Grapalat" w:hAnsi="GHEA Grapalat"/>
        </w:rPr>
      </w:pPr>
      <w:r w:rsidRPr="00AD29CE">
        <w:rPr>
          <w:rFonts w:ascii="GHEA Grapalat" w:hAnsi="GHEA Grapalat"/>
        </w:rPr>
        <w:t xml:space="preserve">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w:t>
      </w:r>
      <w:proofErr w:type="gramStart"/>
      <w:r w:rsidRPr="00AD29CE">
        <w:rPr>
          <w:rFonts w:ascii="GHEA Grapalat" w:hAnsi="GHEA Grapalat"/>
        </w:rPr>
        <w:t>которую</w:t>
      </w:r>
      <w:proofErr w:type="gramEnd"/>
      <w:r w:rsidRPr="00AD29CE">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E661BE" w:rsidRDefault="0043443E" w:rsidP="00445A85">
      <w:pPr>
        <w:contextualSpacing/>
        <w:jc w:val="center"/>
        <w:rPr>
          <w:rFonts w:ascii="GHEA Grapalat" w:hAnsi="GHEA Grapalat"/>
          <w:b/>
        </w:rPr>
      </w:pPr>
    </w:p>
    <w:p w:rsidR="003B2F27" w:rsidRPr="00E661BE" w:rsidRDefault="003B2F27" w:rsidP="00445A85">
      <w:pPr>
        <w:contextualSpacing/>
        <w:jc w:val="center"/>
        <w:rPr>
          <w:rFonts w:ascii="GHEA Grapalat" w:hAnsi="GHEA Grapalat"/>
          <w:b/>
        </w:rPr>
      </w:pPr>
      <w:r w:rsidRPr="00AD29CE">
        <w:rPr>
          <w:rFonts w:ascii="GHEA Grapalat" w:hAnsi="GHEA Grapalat"/>
          <w:b/>
        </w:rPr>
        <w:t>7. ИНЫЕ УСЛОВИЯ</w:t>
      </w:r>
    </w:p>
    <w:p w:rsidR="0043443E" w:rsidRPr="00E661BE" w:rsidRDefault="0043443E" w:rsidP="00445A85">
      <w:pPr>
        <w:contextualSpacing/>
        <w:jc w:val="center"/>
        <w:rPr>
          <w:rFonts w:ascii="GHEA Grapalat" w:hAnsi="GHEA Grapalat" w:cs="Sylfaen"/>
          <w:b/>
        </w:rPr>
      </w:pPr>
    </w:p>
    <w:p w:rsidR="003B2F27" w:rsidRPr="00AD29CE" w:rsidRDefault="003B2F27" w:rsidP="00445A85">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rsidR="003B2F27" w:rsidRPr="00AD29CE" w:rsidRDefault="003B2F27" w:rsidP="00445A85">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44C3A" w:rsidRDefault="003B2F27" w:rsidP="00445A85">
      <w:pPr>
        <w:widowControl w:val="0"/>
        <w:tabs>
          <w:tab w:val="left" w:pos="1134"/>
        </w:tabs>
        <w:ind w:firstLine="567"/>
        <w:contextualSpacing/>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proofErr w:type="gramStart"/>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w:t>
      </w:r>
      <w:proofErr w:type="gramEnd"/>
      <w:r w:rsidRPr="00844C3A">
        <w:rPr>
          <w:rFonts w:ascii="GHEA Grapalat" w:hAnsi="GHEA Grapalat"/>
          <w:spacing w:val="-4"/>
        </w:rPr>
        <w:t xml:space="preserve"> </w:t>
      </w:r>
      <w:proofErr w:type="gramStart"/>
      <w:r w:rsidRPr="00844C3A">
        <w:rPr>
          <w:rFonts w:ascii="GHEA Grapalat" w:hAnsi="GHEA Grapalat"/>
          <w:spacing w:val="-4"/>
        </w:rPr>
        <w:t>порядке</w:t>
      </w:r>
      <w:proofErr w:type="gramEnd"/>
      <w:r w:rsidRPr="00844C3A">
        <w:rPr>
          <w:rFonts w:ascii="GHEA Grapalat" w:hAnsi="GHEA Grapalat"/>
          <w:spacing w:val="-4"/>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844C3A">
        <w:rPr>
          <w:rFonts w:ascii="GHEA Grapalat" w:hAnsi="GHEA Grapalat"/>
          <w:spacing w:val="-4"/>
        </w:rPr>
        <w:t>незаключения</w:t>
      </w:r>
      <w:proofErr w:type="spellEnd"/>
      <w:r w:rsidRPr="00844C3A">
        <w:rPr>
          <w:rFonts w:ascii="GHEA Grapalat" w:hAnsi="GHEA Grapalat"/>
          <w:spacing w:val="-4"/>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w:t>
      </w:r>
      <w:proofErr w:type="gramStart"/>
      <w:r w:rsidRPr="00844C3A">
        <w:rPr>
          <w:rFonts w:ascii="GHEA Grapalat" w:hAnsi="GHEA Grapalat"/>
          <w:spacing w:val="-4"/>
        </w:rPr>
        <w:t>был</w:t>
      </w:r>
      <w:proofErr w:type="gramEnd"/>
      <w:r w:rsidRPr="00844C3A">
        <w:rPr>
          <w:rFonts w:ascii="GHEA Grapalat" w:hAnsi="GHEA Grapalat"/>
          <w:spacing w:val="-4"/>
        </w:rPr>
        <w:t xml:space="preserve"> расторгнут договор.</w:t>
      </w:r>
    </w:p>
    <w:p w:rsidR="003B2F27" w:rsidRPr="00AD29CE" w:rsidRDefault="003B2F27" w:rsidP="00445A85">
      <w:pPr>
        <w:widowControl w:val="0"/>
        <w:tabs>
          <w:tab w:val="left" w:pos="1134"/>
        </w:tabs>
        <w:ind w:firstLine="567"/>
        <w:contextualSpacing/>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B2F27" w:rsidRPr="00AD29CE" w:rsidRDefault="003B2F27" w:rsidP="00445A85">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AD29CE" w:rsidRDefault="003B2F27" w:rsidP="00445A85">
      <w:pPr>
        <w:widowControl w:val="0"/>
        <w:tabs>
          <w:tab w:val="left" w:pos="1134"/>
        </w:tabs>
        <w:ind w:firstLine="567"/>
        <w:contextualSpacing/>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D29CE" w:rsidRDefault="003B2F27" w:rsidP="00445A85">
      <w:pPr>
        <w:widowControl w:val="0"/>
        <w:tabs>
          <w:tab w:val="left" w:pos="1134"/>
        </w:tabs>
        <w:ind w:firstLine="567"/>
        <w:contextualSpacing/>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445A85">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445A85">
      <w:pPr>
        <w:widowControl w:val="0"/>
        <w:tabs>
          <w:tab w:val="left" w:pos="1134"/>
        </w:tabs>
        <w:ind w:firstLine="567"/>
        <w:contextualSpacing/>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3B2F27" w:rsidRPr="00AD29CE" w:rsidRDefault="003B2F27" w:rsidP="00445A85">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67ECE">
        <w:rPr>
          <w:rStyle w:val="af6"/>
          <w:rFonts w:ascii="GHEA Grapalat" w:hAnsi="GHEA Grapalat"/>
        </w:rPr>
        <w:footnoteReference w:customMarkFollows="1" w:id="7"/>
        <w:t>22</w:t>
      </w:r>
      <w:r w:rsidRPr="00AD29CE">
        <w:rPr>
          <w:rFonts w:ascii="GHEA Grapalat" w:hAnsi="GHEA Grapalat"/>
        </w:rPr>
        <w:t>.</w:t>
      </w:r>
    </w:p>
    <w:p w:rsidR="003B2F27" w:rsidRPr="00AD29CE" w:rsidRDefault="003B2F27" w:rsidP="00445A85">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af6"/>
          <w:rFonts w:ascii="GHEA Grapalat" w:hAnsi="GHEA Grapalat"/>
        </w:rPr>
        <w:footnoteReference w:customMarkFollows="1" w:id="8"/>
        <w:t>23</w:t>
      </w:r>
      <w:r w:rsidRPr="00AD29CE">
        <w:rPr>
          <w:rFonts w:ascii="GHEA Grapalat" w:hAnsi="GHEA Grapalat"/>
        </w:rPr>
        <w:t>.</w:t>
      </w:r>
    </w:p>
    <w:p w:rsidR="003B2F27" w:rsidRPr="00AD29CE" w:rsidRDefault="003B2F27" w:rsidP="00445A85">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пользовании услугой</w:t>
      </w:r>
      <w:r>
        <w:rPr>
          <w:rFonts w:ascii="GHEA Grapalat" w:hAnsi="GHEA Grapalat"/>
        </w:rPr>
        <w:t xml:space="preserve">, </w:t>
      </w:r>
      <w:r w:rsidRPr="005124C0">
        <w:rPr>
          <w:rFonts w:ascii="GHEA Grapalat" w:hAnsi="GHEA Grapalat"/>
        </w:rPr>
        <w:t xml:space="preserve">а 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Pr>
          <w:rFonts w:ascii="GHEA Grapalat" w:hAnsi="GHEA Grapalat"/>
        </w:rPr>
        <w:t>пяти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AD29CE" w:rsidRDefault="003B2F27" w:rsidP="00445A85">
      <w:pPr>
        <w:widowControl w:val="0"/>
        <w:tabs>
          <w:tab w:val="left" w:pos="720"/>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445A85">
      <w:pPr>
        <w:widowControl w:val="0"/>
        <w:ind w:firstLine="567"/>
        <w:contextualSpacing/>
        <w:jc w:val="both"/>
        <w:rPr>
          <w:rFonts w:ascii="GHEA Grapalat" w:hAnsi="GHEA Grapalat"/>
        </w:rPr>
      </w:pPr>
      <w:r w:rsidRPr="00AD29CE">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D29CE" w:rsidRDefault="003B2F27" w:rsidP="00445A85">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Договор не может быть изменен вследствие частичного неисполнения обязатель</w:t>
      </w:r>
      <w:proofErr w:type="gramStart"/>
      <w:r w:rsidRPr="00AD29CE">
        <w:rPr>
          <w:rFonts w:ascii="GHEA Grapalat" w:hAnsi="GHEA Grapalat"/>
        </w:rPr>
        <w:t>ств ст</w:t>
      </w:r>
      <w:proofErr w:type="gramEnd"/>
      <w:r w:rsidRPr="00AD29CE">
        <w:rPr>
          <w:rFonts w:ascii="GHEA Grapalat" w:hAnsi="GHEA Grapalat"/>
        </w:rPr>
        <w:t xml:space="preserve">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076092" w:rsidRDefault="003B2F27" w:rsidP="00445A85">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proofErr w:type="spellStart"/>
      <w:r w:rsidRPr="00AD29CE">
        <w:rPr>
          <w:rFonts w:ascii="GHEA Grapalat" w:hAnsi="GHEA Grapalat"/>
        </w:rPr>
        <w:t>www.procurement.am</w:t>
      </w:r>
      <w:proofErr w:type="spellEnd"/>
      <w:r w:rsidRPr="00AD29CE">
        <w:rPr>
          <w:rFonts w:ascii="GHEA Grapalat" w:hAnsi="GHEA Grapalat"/>
        </w:rPr>
        <w:t xml:space="preserve">, с указанием даты опубликования. Исполнитель считается надлежащим </w:t>
      </w:r>
      <w:proofErr w:type="gramStart"/>
      <w:r w:rsidRPr="00AD29CE">
        <w:rPr>
          <w:rFonts w:ascii="GHEA Grapalat" w:hAnsi="GHEA Grapalat"/>
        </w:rPr>
        <w:t>образом</w:t>
      </w:r>
      <w:proofErr w:type="gramEnd"/>
      <w:r w:rsidRPr="00AD29CE">
        <w:rPr>
          <w:rFonts w:ascii="GHEA Grapalat" w:hAnsi="GHEA Grapalat"/>
        </w:rPr>
        <w:t xml:space="preserve">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3B2F27" w:rsidRPr="00AD29CE" w:rsidRDefault="003B2F27" w:rsidP="00445A85">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w:t>
      </w:r>
      <w:proofErr w:type="spellStart"/>
      <w:r w:rsidRPr="00AD29CE">
        <w:rPr>
          <w:rFonts w:ascii="GHEA Grapalat" w:hAnsi="GHEA Grapalat"/>
        </w:rPr>
        <w:t>недостижения</w:t>
      </w:r>
      <w:proofErr w:type="spellEnd"/>
      <w:r w:rsidRPr="00AD29CE">
        <w:rPr>
          <w:rFonts w:ascii="GHEA Grapalat" w:hAnsi="GHEA Grapalat"/>
        </w:rPr>
        <w:t xml:space="preserve"> согласия споры разрешаются в судах Республики Армения.</w:t>
      </w:r>
    </w:p>
    <w:p w:rsidR="003B2F27" w:rsidRPr="00AD29CE" w:rsidRDefault="003B2F27" w:rsidP="00445A85">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Настоящий Договор составлен на _____ страницах, заключается в двух экземплярах, имеющих равную юридическую силу. Приложения № 1, № 3 и № 3.1 к настоящему Договору считаются неотъемлемой частью договора, и каждой стороне предоставляется по одному экземпляру договора.</w:t>
      </w:r>
    </w:p>
    <w:p w:rsidR="003B2F27" w:rsidRPr="00AD29CE" w:rsidRDefault="003B2F27" w:rsidP="00445A85">
      <w:pPr>
        <w:widowControl w:val="0"/>
        <w:tabs>
          <w:tab w:val="left" w:pos="1276"/>
        </w:tabs>
        <w:ind w:firstLine="567"/>
        <w:contextualSpacing/>
        <w:jc w:val="both"/>
        <w:rPr>
          <w:rFonts w:ascii="GHEA Grapalat" w:hAnsi="GHEA Grapalat"/>
          <w:bCs/>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3B2F27" w:rsidRPr="00C36039" w:rsidRDefault="003B2F27" w:rsidP="00445A85">
      <w:pPr>
        <w:widowControl w:val="0"/>
        <w:tabs>
          <w:tab w:val="left" w:pos="1276"/>
        </w:tabs>
        <w:ind w:firstLine="567"/>
        <w:contextualSpacing/>
        <w:jc w:val="both"/>
        <w:rPr>
          <w:rFonts w:ascii="GHEA Grapalat" w:hAnsi="GHEA Grapalat"/>
          <w:b/>
        </w:rPr>
      </w:pPr>
      <w:r w:rsidRPr="00C36039">
        <w:rPr>
          <w:rFonts w:ascii="GHEA Grapalat" w:hAnsi="GHEA Grapalat"/>
          <w:b/>
        </w:rPr>
        <w:t>7.15.</w:t>
      </w:r>
      <w:r w:rsidRPr="00C36039">
        <w:rPr>
          <w:rFonts w:ascii="GHEA Grapalat" w:hAnsi="GHEA Grapalat"/>
          <w:b/>
        </w:rPr>
        <w:tab/>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00224C7B" w:rsidRPr="00C36039">
        <w:rPr>
          <w:rFonts w:ascii="GHEA Grapalat" w:hAnsi="GHEA Grapalat"/>
          <w:b/>
          <w:color w:val="000000" w:themeColor="text1"/>
        </w:rPr>
        <w:t xml:space="preserve">При этом расчет шестимесячного периода, данного настоящим пунктом для </w:t>
      </w:r>
      <w:proofErr w:type="spellStart"/>
      <w:r w:rsidR="00224C7B" w:rsidRPr="00C36039">
        <w:rPr>
          <w:rFonts w:ascii="GHEA Grapalat" w:hAnsi="GHEA Grapalat"/>
          <w:b/>
          <w:color w:val="000000" w:themeColor="text1"/>
        </w:rPr>
        <w:t>предусмотрения</w:t>
      </w:r>
      <w:proofErr w:type="spellEnd"/>
      <w:r w:rsidR="00224C7B" w:rsidRPr="00C36039">
        <w:rPr>
          <w:rFonts w:ascii="GHEA Grapalat" w:hAnsi="GHEA Grapalat"/>
          <w:b/>
          <w:color w:val="000000" w:themeColor="text1"/>
        </w:rPr>
        <w:t xml:space="preserve"> финансовых сре</w:t>
      </w:r>
      <w:proofErr w:type="gramStart"/>
      <w:r w:rsidR="00224C7B" w:rsidRPr="00C36039">
        <w:rPr>
          <w:rFonts w:ascii="GHEA Grapalat" w:hAnsi="GHEA Grapalat"/>
          <w:b/>
          <w:color w:val="000000" w:themeColor="text1"/>
        </w:rPr>
        <w:t>дств дл</w:t>
      </w:r>
      <w:proofErr w:type="gramEnd"/>
      <w:r w:rsidR="00224C7B" w:rsidRPr="00C36039">
        <w:rPr>
          <w:rFonts w:ascii="GHEA Grapalat" w:hAnsi="GHEA Grapalat"/>
          <w:b/>
          <w:color w:val="000000" w:themeColor="text1"/>
        </w:rPr>
        <w:t>я заключения каждого последующего соглашения, начинается со дня принятия заказчиком в полном объеме результата выполненных услуг, установленного предыдущим соглашением.</w:t>
      </w:r>
      <w:r w:rsidR="00224C7B" w:rsidRPr="00C36039">
        <w:rPr>
          <w:b/>
          <w:color w:val="000000" w:themeColor="text1"/>
        </w:rPr>
        <w:t xml:space="preserve"> </w:t>
      </w:r>
      <w:r w:rsidRPr="00C36039">
        <w:rPr>
          <w:rFonts w:ascii="GHEA Grapalat" w:hAnsi="GHEA Grapalat"/>
          <w:b/>
        </w:rPr>
        <w:t xml:space="preserve">Если размер выделенных для исполнения договора финансовых средств превышает </w:t>
      </w:r>
      <w:proofErr w:type="spellStart"/>
      <w:r w:rsidR="002B2DF0" w:rsidRPr="00C36039">
        <w:rPr>
          <w:rFonts w:ascii="GHEA Grapalat" w:hAnsi="GHEA Grapalat"/>
          <w:b/>
        </w:rPr>
        <w:t>двадцатипя</w:t>
      </w:r>
      <w:r w:rsidRPr="00C36039">
        <w:rPr>
          <w:rFonts w:ascii="GHEA Grapalat" w:hAnsi="GHEA Grapalat"/>
          <w:b/>
        </w:rPr>
        <w:t>тикратный</w:t>
      </w:r>
      <w:proofErr w:type="spellEnd"/>
      <w:r w:rsidRPr="00C36039">
        <w:rPr>
          <w:rFonts w:ascii="GHEA Grapalat" w:hAnsi="GHEA Grapalat"/>
          <w:b/>
        </w:rPr>
        <w:t xml:space="preserve"> размер базовой единицы закупок, то Заказчиком будет </w:t>
      </w:r>
      <w:proofErr w:type="spellStart"/>
      <w:r w:rsidRPr="00C36039">
        <w:rPr>
          <w:rFonts w:ascii="GHEA Grapalat" w:hAnsi="GHEA Grapalat"/>
          <w:b/>
        </w:rPr>
        <w:t>заключен</w:t>
      </w:r>
      <w:proofErr w:type="gramStart"/>
      <w:r w:rsidRPr="00C36039">
        <w:rPr>
          <w:rFonts w:ascii="GHEA Grapalat" w:hAnsi="GHEA Grapalat"/>
          <w:b/>
        </w:rPr>
        <w:t>o</w:t>
      </w:r>
      <w:proofErr w:type="spellEnd"/>
      <w:proofErr w:type="gramEnd"/>
      <w:r w:rsidRPr="00C36039">
        <w:rPr>
          <w:rFonts w:ascii="GHEA Grapalat" w:hAnsi="GHEA Grapalat"/>
          <w:b/>
        </w:rPr>
        <w:t xml:space="preserve"> соглашение в случае, если представленное Исполнителем в виде неустойки обеспечени</w:t>
      </w:r>
      <w:r w:rsidR="002C12AE" w:rsidRPr="00C36039">
        <w:rPr>
          <w:rFonts w:ascii="GHEA Grapalat" w:hAnsi="GHEA Grapalat"/>
          <w:b/>
        </w:rPr>
        <w:t>й квалификации и</w:t>
      </w:r>
      <w:r w:rsidRPr="00C36039">
        <w:rPr>
          <w:rFonts w:ascii="GHEA Grapalat" w:hAnsi="GHEA Grapalat"/>
          <w:b/>
        </w:rPr>
        <w:t xml:space="preserve"> договора заменяется гарантией или наличными деньгами, с учетом требований </w:t>
      </w:r>
      <w:r w:rsidR="00936F41" w:rsidRPr="00C36039">
        <w:rPr>
          <w:rFonts w:ascii="GHEA Grapalat" w:hAnsi="GHEA Grapalat"/>
          <w:b/>
        </w:rPr>
        <w:t xml:space="preserve">абзаца "в"  подпункта 1 и </w:t>
      </w:r>
      <w:r w:rsidRPr="00C36039">
        <w:rPr>
          <w:rFonts w:ascii="GHEA Grapalat" w:hAnsi="GHEA Grapalat"/>
          <w:b/>
        </w:rPr>
        <w:t>абзаца "б" подпункта 1</w:t>
      </w:r>
      <w:r w:rsidR="002C12AE" w:rsidRPr="00C36039">
        <w:rPr>
          <w:rFonts w:ascii="GHEA Grapalat" w:hAnsi="GHEA Grapalat"/>
          <w:b/>
        </w:rPr>
        <w:t>7</w:t>
      </w:r>
      <w:r w:rsidRPr="00C36039">
        <w:rPr>
          <w:rFonts w:ascii="GHEA Grapalat" w:hAnsi="GHEA Grapalat"/>
          <w:b/>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sidR="00A15315" w:rsidRPr="00C36039">
        <w:rPr>
          <w:rFonts w:ascii="GHEA Grapalat" w:hAnsi="GHEA Grapalat"/>
          <w:b/>
        </w:rPr>
        <w:t>й</w:t>
      </w:r>
      <w:r w:rsidRPr="00C36039">
        <w:rPr>
          <w:rFonts w:ascii="GHEA Grapalat" w:hAnsi="GHEA Grapalat"/>
          <w:b/>
        </w:rPr>
        <w:t xml:space="preserve"> </w:t>
      </w:r>
      <w:r w:rsidR="00A15315" w:rsidRPr="00C36039">
        <w:rPr>
          <w:rFonts w:ascii="GHEA Grapalat" w:hAnsi="GHEA Grapalat"/>
          <w:b/>
        </w:rPr>
        <w:t xml:space="preserve">квалификации и </w:t>
      </w:r>
      <w:proofErr w:type="gramStart"/>
      <w:r w:rsidRPr="00C36039">
        <w:rPr>
          <w:rFonts w:ascii="GHEA Grapalat" w:hAnsi="GHEA Grapalat"/>
          <w:b/>
        </w:rPr>
        <w:t>договора</w:t>
      </w:r>
      <w:proofErr w:type="gramEnd"/>
      <w:r w:rsidRPr="00C36039">
        <w:rPr>
          <w:rFonts w:ascii="GHEA Grapalat" w:hAnsi="GHEA Grapalat"/>
          <w:b/>
        </w:rPr>
        <w:t xml:space="preserve"> представленн</w:t>
      </w:r>
      <w:r w:rsidR="00A27144" w:rsidRPr="00C36039">
        <w:rPr>
          <w:rFonts w:ascii="GHEA Grapalat" w:hAnsi="GHEA Grapalat"/>
          <w:b/>
        </w:rPr>
        <w:t>ых</w:t>
      </w:r>
      <w:r w:rsidRPr="00C36039">
        <w:rPr>
          <w:rFonts w:ascii="GHEA Grapalat" w:hAnsi="GHEA Grapalat"/>
          <w:b/>
        </w:rPr>
        <w:t xml:space="preserve"> в виде неустойки, также представляет Заказчику нов</w:t>
      </w:r>
      <w:r w:rsidR="00A15315" w:rsidRPr="00C36039">
        <w:rPr>
          <w:rFonts w:ascii="GHEA Grapalat" w:hAnsi="GHEA Grapalat"/>
          <w:b/>
        </w:rPr>
        <w:t>ые</w:t>
      </w:r>
      <w:r w:rsidRPr="00C36039">
        <w:rPr>
          <w:rFonts w:ascii="GHEA Grapalat" w:hAnsi="GHEA Grapalat"/>
          <w:b/>
        </w:rPr>
        <w:t xml:space="preserve"> обеспечени</w:t>
      </w:r>
      <w:r w:rsidR="00A15315" w:rsidRPr="00C36039">
        <w:rPr>
          <w:rFonts w:ascii="GHEA Grapalat" w:hAnsi="GHEA Grapalat"/>
          <w:b/>
        </w:rPr>
        <w:t>я</w:t>
      </w:r>
      <w:r w:rsidRPr="00C36039">
        <w:rPr>
          <w:rFonts w:ascii="GHEA Grapalat" w:hAnsi="GHEA Grapalat"/>
          <w:b/>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A47171" w:rsidRPr="00C36039">
        <w:rPr>
          <w:rStyle w:val="af6"/>
          <w:rFonts w:ascii="GHEA Grapalat" w:hAnsi="GHEA Grapalat"/>
          <w:b/>
        </w:rPr>
        <w:footnoteReference w:customMarkFollows="1" w:id="9"/>
        <w:t>24</w:t>
      </w:r>
    </w:p>
    <w:p w:rsidR="003B2F27" w:rsidRPr="00AD29CE" w:rsidRDefault="003B2F27" w:rsidP="00445A85">
      <w:pPr>
        <w:widowControl w:val="0"/>
        <w:contextualSpacing/>
        <w:rPr>
          <w:rFonts w:ascii="GHEA Grapalat" w:hAnsi="GHEA Grapalat"/>
        </w:rPr>
      </w:pPr>
    </w:p>
    <w:p w:rsidR="003B2F27" w:rsidRPr="00AD29CE" w:rsidRDefault="003B2F27" w:rsidP="00445A85">
      <w:pPr>
        <w:widowControl w:val="0"/>
        <w:contextualSpacing/>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tblPr>
      <w:tblGrid>
        <w:gridCol w:w="4536"/>
        <w:gridCol w:w="4111"/>
      </w:tblGrid>
      <w:tr w:rsidR="003B2F27" w:rsidRPr="00AD29CE" w:rsidTr="005B7138">
        <w:trPr>
          <w:jc w:val="center"/>
        </w:trPr>
        <w:tc>
          <w:tcPr>
            <w:tcW w:w="4536" w:type="dxa"/>
          </w:tcPr>
          <w:p w:rsidR="003B2F27" w:rsidRPr="00AD29CE" w:rsidRDefault="003B2F27" w:rsidP="00445A85">
            <w:pPr>
              <w:widowControl w:val="0"/>
              <w:contextualSpacing/>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3B2F27" w:rsidRPr="00E40AC8" w:rsidRDefault="003B2F27" w:rsidP="00445A85">
            <w:pPr>
              <w:widowControl w:val="0"/>
              <w:contextualSpacing/>
              <w:jc w:val="center"/>
              <w:rPr>
                <w:rFonts w:ascii="GHEA Grapalat" w:hAnsi="GHEA Grapalat"/>
              </w:rPr>
            </w:pPr>
            <w:r w:rsidRPr="00E40AC8">
              <w:rPr>
                <w:rFonts w:ascii="GHEA Grapalat" w:hAnsi="GHEA Grapalat"/>
              </w:rPr>
              <w:t>____________________________</w:t>
            </w:r>
          </w:p>
          <w:p w:rsidR="003B2F27" w:rsidRPr="00E40AC8" w:rsidRDefault="003B2F27" w:rsidP="00445A85">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445A85">
            <w:pPr>
              <w:widowControl w:val="0"/>
              <w:contextualSpacing/>
              <w:jc w:val="center"/>
              <w:rPr>
                <w:rFonts w:ascii="GHEA Grapalat" w:hAnsi="GHEA Grapalat"/>
                <w:lang w:val="en-US"/>
              </w:rPr>
            </w:pPr>
          </w:p>
          <w:p w:rsidR="003B2F27" w:rsidRPr="00E40AC8" w:rsidRDefault="003B2F27" w:rsidP="00445A85">
            <w:pPr>
              <w:widowControl w:val="0"/>
              <w:contextualSpacing/>
              <w:jc w:val="center"/>
              <w:rPr>
                <w:rFonts w:ascii="GHEA Grapalat" w:hAnsi="GHEA Grapalat"/>
                <w:lang w:val="en-US"/>
              </w:rPr>
            </w:pPr>
            <w:r w:rsidRPr="00AD29CE">
              <w:rPr>
                <w:rFonts w:ascii="GHEA Grapalat" w:hAnsi="GHEA Grapalat"/>
              </w:rPr>
              <w:t>М. П.</w:t>
            </w:r>
          </w:p>
        </w:tc>
        <w:tc>
          <w:tcPr>
            <w:tcW w:w="4111" w:type="dxa"/>
          </w:tcPr>
          <w:p w:rsidR="003B2F27" w:rsidRPr="00AD29CE" w:rsidRDefault="003B2F27" w:rsidP="00445A85">
            <w:pPr>
              <w:widowControl w:val="0"/>
              <w:contextualSpacing/>
              <w:jc w:val="center"/>
              <w:rPr>
                <w:rFonts w:ascii="GHEA Grapalat" w:hAnsi="GHEA Grapalat"/>
                <w:b/>
              </w:rPr>
            </w:pPr>
            <w:r>
              <w:rPr>
                <w:rFonts w:ascii="GHEA Grapalat" w:hAnsi="GHEA Grapalat"/>
                <w:b/>
              </w:rPr>
              <w:t>ИСПОЛНИТЕЛ</w:t>
            </w:r>
            <w:r w:rsidRPr="00AD29CE">
              <w:rPr>
                <w:rFonts w:ascii="GHEA Grapalat" w:hAnsi="GHEA Grapalat"/>
                <w:b/>
              </w:rPr>
              <w:t>Ь</w:t>
            </w:r>
          </w:p>
          <w:p w:rsidR="003B2F27" w:rsidRPr="00E40AC8" w:rsidRDefault="003B2F27" w:rsidP="00445A85">
            <w:pPr>
              <w:widowControl w:val="0"/>
              <w:contextualSpacing/>
              <w:jc w:val="center"/>
              <w:rPr>
                <w:rFonts w:ascii="GHEA Grapalat" w:hAnsi="GHEA Grapalat"/>
                <w:lang w:val="en-US"/>
              </w:rPr>
            </w:pPr>
            <w:r>
              <w:rPr>
                <w:rFonts w:ascii="GHEA Grapalat" w:hAnsi="GHEA Grapalat"/>
                <w:lang w:val="en-US"/>
              </w:rPr>
              <w:t>____________________________</w:t>
            </w:r>
          </w:p>
          <w:p w:rsidR="003B2F27" w:rsidRPr="00E40AC8" w:rsidRDefault="003B2F27" w:rsidP="00445A85">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445A85">
            <w:pPr>
              <w:widowControl w:val="0"/>
              <w:contextualSpacing/>
              <w:jc w:val="center"/>
              <w:rPr>
                <w:rFonts w:ascii="GHEA Grapalat" w:hAnsi="GHEA Grapalat"/>
                <w:lang w:val="en-US"/>
              </w:rPr>
            </w:pPr>
          </w:p>
          <w:p w:rsidR="003B2F27" w:rsidRPr="00E40AC8" w:rsidRDefault="003B2F27" w:rsidP="00445A85">
            <w:pPr>
              <w:widowControl w:val="0"/>
              <w:contextualSpacing/>
              <w:jc w:val="center"/>
              <w:rPr>
                <w:rFonts w:ascii="GHEA Grapalat" w:hAnsi="GHEA Grapalat"/>
                <w:lang w:val="en-US"/>
              </w:rPr>
            </w:pPr>
            <w:r w:rsidRPr="00AD29CE">
              <w:rPr>
                <w:rFonts w:ascii="GHEA Grapalat" w:hAnsi="GHEA Grapalat"/>
              </w:rPr>
              <w:t>М. П.</w:t>
            </w:r>
          </w:p>
        </w:tc>
      </w:tr>
    </w:tbl>
    <w:p w:rsidR="003B2F27" w:rsidRPr="00AD29CE" w:rsidRDefault="003B2F27" w:rsidP="00445A85">
      <w:pPr>
        <w:widowControl w:val="0"/>
        <w:ind w:firstLine="709"/>
        <w:contextualSpacing/>
        <w:jc w:val="center"/>
        <w:rPr>
          <w:rFonts w:ascii="GHEA Grapalat" w:hAnsi="GHEA Grapalat"/>
          <w:b/>
        </w:rPr>
      </w:pPr>
    </w:p>
    <w:p w:rsidR="003B2F27" w:rsidRPr="00AD29CE" w:rsidRDefault="003B2F27" w:rsidP="00445A85">
      <w:pPr>
        <w:widowControl w:val="0"/>
        <w:ind w:firstLine="567"/>
        <w:contextualSpacing/>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Default="003B2F27" w:rsidP="003B2F27">
      <w:pPr>
        <w:rPr>
          <w:rFonts w:ascii="GHEA Grapalat" w:hAnsi="GHEA Grapalat"/>
        </w:rPr>
      </w:pPr>
      <w:r>
        <w:rPr>
          <w:rFonts w:ascii="GHEA Grapalat" w:hAnsi="GHEA Grapalat"/>
        </w:rPr>
        <w:br w:type="page"/>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Приложение № 1</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jc w:val="center"/>
        <w:rPr>
          <w:rFonts w:ascii="GHEA Grapalat" w:hAnsi="GHEA Grapalat"/>
        </w:rPr>
      </w:pPr>
    </w:p>
    <w:p w:rsidR="003B2F27" w:rsidRPr="00E40AC8"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af6"/>
          <w:rFonts w:ascii="GHEA Grapalat" w:hAnsi="GHEA Grapalat"/>
        </w:rPr>
        <w:footnoteReference w:customMarkFollows="1" w:id="10"/>
        <w:t>*</w:t>
      </w:r>
    </w:p>
    <w:p w:rsidR="003B2F27" w:rsidRPr="00AD29CE" w:rsidRDefault="003B2F27" w:rsidP="003B2F27">
      <w:pPr>
        <w:widowControl w:val="0"/>
        <w:spacing w:after="160" w:line="360" w:lineRule="auto"/>
        <w:jc w:val="right"/>
        <w:rPr>
          <w:rFonts w:ascii="GHEA Grapalat" w:hAnsi="GHEA Grapalat"/>
        </w:rPr>
      </w:pPr>
      <w:proofErr w:type="spellStart"/>
      <w:r w:rsidRPr="00AD29CE">
        <w:rPr>
          <w:rFonts w:ascii="GHEA Grapalat" w:hAnsi="GHEA Grapalat"/>
        </w:rPr>
        <w:t>драмов</w:t>
      </w:r>
      <w:proofErr w:type="spellEnd"/>
      <w:r w:rsidRPr="00AD29CE">
        <w:rPr>
          <w:rFonts w:ascii="GHEA Grapalat" w:hAnsi="GHEA Grapalat"/>
        </w:rPr>
        <w:t xml:space="preserve"> РА</w:t>
      </w:r>
    </w:p>
    <w:p w:rsidR="003B2F27" w:rsidRPr="00C36039" w:rsidRDefault="00C36039" w:rsidP="003B2F27">
      <w:pPr>
        <w:widowControl w:val="0"/>
        <w:spacing w:after="160" w:line="360" w:lineRule="auto"/>
        <w:jc w:val="center"/>
        <w:rPr>
          <w:rFonts w:ascii="GHEA Grapalat" w:hAnsi="GHEA Grapalat"/>
          <w:b/>
        </w:rPr>
      </w:pPr>
      <w:r w:rsidRPr="00C36039">
        <w:rPr>
          <w:rFonts w:ascii="GHEA Grapalat" w:hAnsi="GHEA Grapalat"/>
          <w:b/>
        </w:rPr>
        <w:t>ПРИКРЕПЛЕНО ОТДЕЛЬНЫМ ФАЙЛОМ</w:t>
      </w:r>
    </w:p>
    <w:p w:rsidR="00C36039" w:rsidRPr="00AD29CE" w:rsidRDefault="00C36039" w:rsidP="003B2F27">
      <w:pPr>
        <w:widowControl w:val="0"/>
        <w:spacing w:after="160" w:line="360" w:lineRule="auto"/>
        <w:jc w:val="center"/>
        <w:rPr>
          <w:rFonts w:ascii="GHEA Grapalat" w:hAnsi="GHEA Grapalat"/>
        </w:rPr>
      </w:pPr>
    </w:p>
    <w:tbl>
      <w:tblPr>
        <w:tblW w:w="9639" w:type="dxa"/>
        <w:jc w:val="center"/>
        <w:tblLayout w:type="fixed"/>
        <w:tblLook w:val="000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Приложение № 3</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tblPr>
      <w:tblGrid>
        <w:gridCol w:w="4813"/>
        <w:gridCol w:w="14"/>
        <w:gridCol w:w="4923"/>
      </w:tblGrid>
      <w:tr w:rsidR="003B2F27" w:rsidRPr="00AD29CE" w:rsidDel="004B29A5" w:rsidTr="005B7138">
        <w:trPr>
          <w:tblCellSpacing w:w="7" w:type="dxa"/>
          <w:jc w:val="center"/>
        </w:trPr>
        <w:tc>
          <w:tcPr>
            <w:tcW w:w="0" w:type="auto"/>
            <w:gridSpan w:val="2"/>
            <w:vAlign w:val="center"/>
          </w:tcPr>
          <w:p w:rsidR="003B2F27" w:rsidRPr="00AD29CE" w:rsidDel="004B29A5" w:rsidRDefault="003B2F27" w:rsidP="005B7138">
            <w:pPr>
              <w:widowControl w:val="0"/>
              <w:spacing w:after="160" w:line="360" w:lineRule="auto"/>
              <w:rPr>
                <w:rFonts w:ascii="GHEA Grapalat" w:hAnsi="GHEA Grapalat"/>
                <w:iCs/>
                <w:color w:val="000000"/>
              </w:rPr>
            </w:pPr>
          </w:p>
        </w:tc>
        <w:tc>
          <w:tcPr>
            <w:tcW w:w="0" w:type="auto"/>
            <w:vAlign w:val="center"/>
          </w:tcPr>
          <w:p w:rsidR="003B2F27" w:rsidRPr="00AD29CE" w:rsidDel="004B29A5" w:rsidRDefault="003B2F27" w:rsidP="005B7138">
            <w:pPr>
              <w:widowControl w:val="0"/>
              <w:spacing w:after="160" w:line="360" w:lineRule="auto"/>
              <w:rPr>
                <w:rFonts w:ascii="GHEA Grapalat" w:hAnsi="GHEA Grapalat" w:cs="Arial"/>
                <w:iCs/>
                <w:color w:val="000000"/>
              </w:rPr>
            </w:pPr>
          </w:p>
        </w:tc>
      </w:tr>
      <w:tr w:rsidR="003B2F27" w:rsidRPr="00AD29CE" w:rsidTr="005B7138">
        <w:trPr>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3B2F27" w:rsidRPr="00CA2754" w:rsidRDefault="003B2F27" w:rsidP="005B7138">
            <w:pPr>
              <w:widowControl w:val="0"/>
              <w:spacing w:after="160" w:line="360" w:lineRule="auto"/>
              <w:jc w:val="center"/>
              <w:rPr>
                <w:rFonts w:ascii="GHEA Grapalat" w:hAnsi="GHEA Grapalat"/>
                <w:iCs/>
                <w:color w:val="000000"/>
              </w:rPr>
            </w:pPr>
            <w:proofErr w:type="gramStart"/>
            <w:r>
              <w:rPr>
                <w:rFonts w:ascii="GHEA Grapalat" w:hAnsi="GHEA Grapalat"/>
                <w:color w:val="000000"/>
              </w:rPr>
              <w:t>Р</w:t>
            </w:r>
            <w:proofErr w:type="gramEnd"/>
            <w:r>
              <w:rPr>
                <w:rFonts w:ascii="GHEA Grapalat" w:hAnsi="GHEA Grapalat"/>
                <w:color w:val="000000"/>
              </w:rPr>
              <w:t>/С_______________________</w:t>
            </w:r>
            <w:r w:rsidRPr="00CA2754">
              <w:rPr>
                <w:rFonts w:ascii="GHEA Grapalat" w:hAnsi="GHEA Grapalat"/>
                <w:color w:val="000000"/>
              </w:rPr>
              <w:t>____</w:t>
            </w:r>
            <w:r>
              <w:rPr>
                <w:rFonts w:ascii="GHEA Grapalat" w:hAnsi="GHEA Grapalat"/>
                <w:color w:val="000000"/>
              </w:rPr>
              <w:t>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Заказчик</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3B2F27" w:rsidRPr="00AD29CE" w:rsidRDefault="003B2F27" w:rsidP="005B7138">
            <w:pPr>
              <w:widowControl w:val="0"/>
              <w:spacing w:after="160" w:line="360" w:lineRule="auto"/>
              <w:jc w:val="center"/>
              <w:rPr>
                <w:rFonts w:ascii="GHEA Grapalat" w:hAnsi="GHEA Grapalat"/>
                <w:iCs/>
                <w:color w:val="000000"/>
              </w:rPr>
            </w:pPr>
            <w:proofErr w:type="gramStart"/>
            <w:r w:rsidRPr="00AD29CE">
              <w:rPr>
                <w:rFonts w:ascii="GHEA Grapalat" w:hAnsi="GHEA Grapalat"/>
                <w:color w:val="000000"/>
              </w:rPr>
              <w:t>Р</w:t>
            </w:r>
            <w:proofErr w:type="gramEnd"/>
            <w:r w:rsidRPr="00AD29CE">
              <w:rPr>
                <w:rFonts w:ascii="GHEA Grapalat" w:hAnsi="GHEA Grapalat"/>
                <w:color w:val="000000"/>
              </w:rPr>
              <w:t>/С___________________________</w:t>
            </w:r>
            <w:r w:rsidRPr="00CA2754">
              <w:rPr>
                <w:rFonts w:ascii="GHEA Grapalat" w:hAnsi="GHEA Grapalat"/>
                <w:color w:val="000000"/>
              </w:rPr>
              <w:t>_</w:t>
            </w:r>
            <w:r w:rsidRPr="00AD29CE">
              <w:rPr>
                <w:rFonts w:ascii="GHEA Grapalat" w:hAnsi="GHEA Grapalat"/>
                <w:color w:val="000000"/>
              </w:rPr>
              <w:t>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3B2F27" w:rsidRPr="00AD29CE" w:rsidRDefault="003B2F27" w:rsidP="003B2F27">
      <w:pPr>
        <w:widowControl w:val="0"/>
        <w:spacing w:after="160" w:line="360" w:lineRule="auto"/>
        <w:ind w:firstLine="375"/>
        <w:rPr>
          <w:rFonts w:ascii="GHEA Grapalat" w:hAnsi="GHEA Grapalat"/>
          <w:iCs/>
          <w:color w:val="000000"/>
        </w:rPr>
      </w:pPr>
    </w:p>
    <w:p w:rsidR="003B2F27" w:rsidRPr="00AD29CE" w:rsidRDefault="003B2F27" w:rsidP="003B2F27">
      <w:pPr>
        <w:widowControl w:val="0"/>
        <w:spacing w:after="160" w:line="360" w:lineRule="auto"/>
        <w:ind w:left="567" w:right="566"/>
        <w:jc w:val="center"/>
        <w:rPr>
          <w:rFonts w:ascii="GHEA Grapalat" w:hAnsi="GHEA Grapalat"/>
          <w:iCs/>
          <w:color w:val="000000"/>
        </w:rPr>
      </w:pPr>
      <w:r w:rsidRPr="00AD29CE">
        <w:rPr>
          <w:rFonts w:ascii="GHEA Grapalat" w:hAnsi="GHEA Grapalat"/>
          <w:b/>
          <w:color w:val="000000"/>
        </w:rPr>
        <w:t>АКТ №</w:t>
      </w:r>
    </w:p>
    <w:p w:rsidR="003B2F27" w:rsidRPr="00CA2754" w:rsidRDefault="003B2F27" w:rsidP="003B2F27">
      <w:pPr>
        <w:widowControl w:val="0"/>
        <w:spacing w:after="160" w:line="360" w:lineRule="auto"/>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3B2F27" w:rsidRPr="00AD29CE" w:rsidRDefault="003B2F27" w:rsidP="003B2F27">
      <w:pPr>
        <w:pStyle w:val="a3"/>
        <w:widowControl w:val="0"/>
        <w:spacing w:after="160"/>
        <w:ind w:firstLine="0"/>
        <w:jc w:val="center"/>
        <w:rPr>
          <w:rFonts w:ascii="GHEA Grapalat" w:hAnsi="GHEA Grapalat"/>
          <w:b/>
          <w:bCs/>
          <w:iCs/>
          <w:sz w:val="24"/>
          <w:szCs w:val="24"/>
        </w:rPr>
      </w:pPr>
    </w:p>
    <w:p w:rsidR="003B2F27" w:rsidRPr="00AD29CE" w:rsidRDefault="003B2F27" w:rsidP="003B2F27">
      <w:pPr>
        <w:pStyle w:val="a3"/>
        <w:widowControl w:val="0"/>
        <w:tabs>
          <w:tab w:val="left" w:pos="1134"/>
          <w:tab w:val="left" w:pos="1985"/>
        </w:tabs>
        <w:spacing w:after="160"/>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3B2F27" w:rsidRPr="00AD29CE" w:rsidRDefault="003B2F27" w:rsidP="003B2F27">
      <w:pPr>
        <w:pStyle w:val="af4"/>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3B2F27" w:rsidRPr="00AD29CE" w:rsidRDefault="003B2F27" w:rsidP="003B2F27">
      <w:pPr>
        <w:pStyle w:val="af4"/>
        <w:widowControl w:val="0"/>
        <w:tabs>
          <w:tab w:val="left" w:pos="8789"/>
        </w:tabs>
        <w:spacing w:before="0" w:beforeAutospacing="0" w:after="160" w:afterAutospacing="0" w:line="360" w:lineRule="auto"/>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3B2F27" w:rsidRPr="00AD29CE" w:rsidRDefault="003B2F27" w:rsidP="003B2F27">
      <w:pPr>
        <w:pStyle w:val="af4"/>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3B2F27" w:rsidRPr="00AD29CE" w:rsidRDefault="003B2F27" w:rsidP="003B2F27">
      <w:pPr>
        <w:widowControl w:val="0"/>
        <w:tabs>
          <w:tab w:val="left" w:pos="5387"/>
          <w:tab w:val="left" w:pos="6237"/>
        </w:tabs>
        <w:spacing w:after="160" w:line="360" w:lineRule="auto"/>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3B2F27" w:rsidRPr="00AD29CE" w:rsidRDefault="003B2F27" w:rsidP="003B2F27">
      <w:pPr>
        <w:widowControl w:val="0"/>
        <w:spacing w:after="160" w:line="360" w:lineRule="auto"/>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 xml:space="preserve">сумма, подлежащая уплате (тыс. </w:t>
            </w:r>
            <w:proofErr w:type="spellStart"/>
            <w:r w:rsidRPr="00CA2754">
              <w:rPr>
                <w:rFonts w:ascii="GHEA Grapalat" w:hAnsi="GHEA Grapalat"/>
                <w:sz w:val="20"/>
              </w:rPr>
              <w:t>драмов</w:t>
            </w:r>
            <w:proofErr w:type="spellEnd"/>
            <w:r w:rsidRPr="00CA2754">
              <w:rPr>
                <w:rFonts w:ascii="GHEA Grapalat" w:hAnsi="GHEA Grapalat"/>
                <w:sz w:val="20"/>
              </w:rPr>
              <w:t>)</w:t>
            </w:r>
          </w:p>
        </w:tc>
        <w:tc>
          <w:tcPr>
            <w:tcW w:w="675"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r>
      <w:tr w:rsidR="003B2F27" w:rsidRPr="00CA2754" w:rsidTr="005B7138">
        <w:trPr>
          <w:jc w:val="center"/>
        </w:trPr>
        <w:tc>
          <w:tcPr>
            <w:tcW w:w="357"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440"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00"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16"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42"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34"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68"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675"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r>
      <w:tr w:rsidR="003B2F27" w:rsidRPr="00CA2754" w:rsidTr="005B7138">
        <w:trPr>
          <w:jc w:val="center"/>
        </w:trPr>
        <w:tc>
          <w:tcPr>
            <w:tcW w:w="357"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440"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00"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16"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42"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34"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68"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675"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r>
    </w:tbl>
    <w:p w:rsidR="003B2F27" w:rsidRPr="00CA2754" w:rsidRDefault="003B2F27" w:rsidP="003B2F27">
      <w:pPr>
        <w:widowControl w:val="0"/>
        <w:spacing w:after="160" w:line="360" w:lineRule="auto"/>
        <w:ind w:firstLine="375"/>
        <w:jc w:val="both"/>
        <w:rPr>
          <w:rFonts w:ascii="GHEA Grapalat" w:hAnsi="GHEA Grapalat" w:cs="Arial"/>
          <w:iCs/>
          <w:color w:val="000000"/>
          <w:lang w:val="en-US"/>
        </w:rPr>
      </w:pPr>
    </w:p>
    <w:p w:rsidR="003B2F27" w:rsidRPr="00AD29CE" w:rsidRDefault="003B2F27" w:rsidP="003B2F27">
      <w:pPr>
        <w:widowControl w:val="0"/>
        <w:spacing w:after="160" w:line="360" w:lineRule="auto"/>
        <w:ind w:firstLine="567"/>
        <w:jc w:val="both"/>
        <w:rPr>
          <w:rFonts w:ascii="GHEA Grapalat" w:hAnsi="GHEA Grapalat"/>
          <w:iCs/>
          <w:snapToGrid w:val="0"/>
          <w:color w:val="000000"/>
        </w:rPr>
      </w:pPr>
      <w:proofErr w:type="gramStart"/>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roofErr w:type="gramEnd"/>
    </w:p>
    <w:tbl>
      <w:tblPr>
        <w:tblW w:w="9704" w:type="dxa"/>
        <w:jc w:val="center"/>
        <w:tblCellSpacing w:w="7" w:type="dxa"/>
        <w:tblCellMar>
          <w:left w:w="0" w:type="dxa"/>
          <w:right w:w="0" w:type="dxa"/>
        </w:tblCellMar>
        <w:tblLook w:val="0000"/>
      </w:tblPr>
      <w:tblGrid>
        <w:gridCol w:w="4852"/>
        <w:gridCol w:w="4852"/>
      </w:tblGrid>
      <w:tr w:rsidR="003B2F27" w:rsidRPr="00AD29CE" w:rsidTr="005B7138">
        <w:trPr>
          <w:trHeight w:val="266"/>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r>
    </w:tbl>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Default="003B2F27" w:rsidP="003B2F27">
      <w:pPr>
        <w:rPr>
          <w:rFonts w:ascii="GHEA Grapalat" w:hAnsi="GHEA Grapalat"/>
        </w:rPr>
      </w:pPr>
      <w:r>
        <w:rPr>
          <w:rFonts w:ascii="GHEA Grapalat" w:hAnsi="GHEA Grapalat"/>
        </w:rPr>
        <w:br w:type="page"/>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Приложение № 3.1</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rPr>
          <w:rFonts w:ascii="GHEA Grapalat" w:hAnsi="GHEA Grapalat"/>
        </w:rPr>
      </w:pPr>
    </w:p>
    <w:p w:rsidR="003B2F27" w:rsidRPr="00565EAA" w:rsidRDefault="003B2F27" w:rsidP="003B2F27">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007AA4" w:rsidRDefault="003B2F27" w:rsidP="003B2F27">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3B2F27" w:rsidRPr="00F65D1E" w:rsidRDefault="003B2F27" w:rsidP="003B2F27">
      <w:pPr>
        <w:widowControl w:val="0"/>
        <w:tabs>
          <w:tab w:val="left" w:pos="360"/>
          <w:tab w:val="left" w:pos="540"/>
          <w:tab w:val="left" w:pos="2250"/>
        </w:tabs>
        <w:spacing w:after="160" w:line="360" w:lineRule="auto"/>
        <w:jc w:val="center"/>
        <w:rPr>
          <w:rFonts w:ascii="GHEA Grapalat" w:hAnsi="GHEA Grapalat" w:cs="Sylfaen"/>
          <w:bCs/>
        </w:rPr>
      </w:pPr>
    </w:p>
    <w:p w:rsidR="003B2F27" w:rsidRPr="005A78CD" w:rsidRDefault="003B2F27" w:rsidP="003B2F27">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3B2F27" w:rsidRPr="0096584B" w:rsidRDefault="003B2F27" w:rsidP="003B2F27">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rsidR="003B2F27" w:rsidRPr="00C7119C" w:rsidRDefault="003B2F27" w:rsidP="003B2F27">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proofErr w:type="gramStart"/>
      <w:r w:rsidRPr="00C7119C">
        <w:rPr>
          <w:rFonts w:ascii="GHEA Grapalat" w:hAnsi="GHEA Grapalat"/>
        </w:rPr>
        <w:t>между</w:t>
      </w:r>
      <w:proofErr w:type="gramEnd"/>
      <w:r w:rsidRPr="00C7119C">
        <w:rPr>
          <w:rFonts w:ascii="GHEA Grapalat" w:hAnsi="GHEA Grapalat"/>
        </w:rPr>
        <w:t xml:space="preserve">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3B2F27" w:rsidRPr="005A78CD" w:rsidRDefault="003B2F27" w:rsidP="003B2F27">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3B2F27" w:rsidRPr="0096584B" w:rsidRDefault="003B2F27" w:rsidP="003B2F27">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3B2F27" w:rsidRPr="00A979AE" w:rsidRDefault="003B2F27" w:rsidP="003B2F27">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rsidR="003B2F27" w:rsidRPr="00E467E3" w:rsidRDefault="003B2F27" w:rsidP="003B2F27">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3B2F27" w:rsidRPr="00AD29C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jc w:val="center"/>
              <w:rPr>
                <w:rFonts w:ascii="GHEA Grapalat" w:hAnsi="GHEA Grapalat" w:cs="Sylfaen"/>
                <w:bCs/>
              </w:rPr>
            </w:pPr>
            <w:r w:rsidRPr="00AD29CE">
              <w:rPr>
                <w:rFonts w:ascii="GHEA Grapalat" w:hAnsi="GHEA Grapalat"/>
              </w:rPr>
              <w:t>Услуги</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объем (фактический)</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bl>
    <w:p w:rsidR="003B2F27" w:rsidRPr="00AD29CE" w:rsidRDefault="003B2F27" w:rsidP="003B2F27">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3B2F27" w:rsidRDefault="003B2F27" w:rsidP="003B2F27">
      <w:pPr>
        <w:rPr>
          <w:rFonts w:ascii="GHEA Grapalat" w:hAnsi="GHEA Grapalat" w:cs="Sylfaen"/>
        </w:rPr>
      </w:pPr>
      <w:r>
        <w:rPr>
          <w:rFonts w:ascii="GHEA Grapalat" w:hAnsi="GHEA Grapalat" w:cs="Sylfaen"/>
        </w:rPr>
        <w:br w:type="page"/>
      </w: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rPr>
        <w:t>СТОРОНЫ</w:t>
      </w:r>
    </w:p>
    <w:p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0" w:type="auto"/>
        <w:tblLook w:val="00A0"/>
      </w:tblPr>
      <w:tblGrid>
        <w:gridCol w:w="4785"/>
        <w:gridCol w:w="5223"/>
      </w:tblGrid>
      <w:tr w:rsidR="003B2F27" w:rsidRPr="00AD29CE" w:rsidTr="005B7138">
        <w:tc>
          <w:tcPr>
            <w:tcW w:w="4785"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5223"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3B2F27">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p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3B2F27" w:rsidRPr="00AD29CE" w:rsidTr="005B7138">
        <w:trPr>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5B7138">
        <w:trPr>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5B7138">
        <w:trPr>
          <w:tblCellSpacing w:w="7" w:type="dxa"/>
          <w:jc w:val="center"/>
        </w:trPr>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r>
              <w:rPr>
                <w:rFonts w:ascii="GHEA Grapalat" w:hAnsi="GHEA Grapalat"/>
                <w:color w:val="000000"/>
              </w:rPr>
              <w:t xml:space="preserve"> </w:t>
            </w:r>
          </w:p>
        </w:tc>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p>
        </w:tc>
      </w:tr>
    </w:tbl>
    <w:p w:rsidR="003B2F27" w:rsidRPr="00AD29CE" w:rsidRDefault="003B2F27" w:rsidP="003B2F27">
      <w:pPr>
        <w:widowControl w:val="0"/>
        <w:spacing w:after="160" w:line="360" w:lineRule="auto"/>
        <w:ind w:left="-142" w:firstLine="142"/>
        <w:jc w:val="center"/>
        <w:rPr>
          <w:rFonts w:ascii="GHEA Grapalat" w:hAnsi="GHEA Grapalat" w:cs="Sylfaen"/>
          <w:b/>
        </w:rPr>
      </w:pPr>
    </w:p>
    <w:p w:rsidR="003B2F27" w:rsidRPr="00AD29CE" w:rsidRDefault="003B2F27" w:rsidP="003B2F27">
      <w:pPr>
        <w:pStyle w:val="norm"/>
        <w:widowControl w:val="0"/>
        <w:spacing w:after="160" w:line="360" w:lineRule="auto"/>
        <w:ind w:firstLine="284"/>
        <w:jc w:val="center"/>
        <w:rPr>
          <w:rFonts w:ascii="GHEA Grapalat" w:hAnsi="GHEA Grapalat"/>
          <w:b/>
          <w:sz w:val="24"/>
          <w:szCs w:val="24"/>
        </w:rPr>
      </w:pPr>
    </w:p>
    <w:p w:rsidR="008D352C" w:rsidRPr="003B2F27" w:rsidRDefault="008D352C" w:rsidP="00B46D58">
      <w:pPr>
        <w:widowControl w:val="0"/>
        <w:spacing w:after="160"/>
        <w:ind w:left="-142" w:firstLine="142"/>
        <w:jc w:val="center"/>
        <w:rPr>
          <w:rFonts w:ascii="GHEA Grapalat" w:hAnsi="GHEA Grapalat"/>
          <w:i/>
          <w:lang w:val="en-US"/>
        </w:rPr>
      </w:pPr>
    </w:p>
    <w:sectPr w:rsidR="008D352C" w:rsidRPr="003B2F27" w:rsidSect="00F74267">
      <w:footerReference w:type="default" r:id="rId8"/>
      <w:footnotePr>
        <w:pos w:val="beneathText"/>
      </w:footnotePr>
      <w:pgSz w:w="11906" w:h="16838" w:code="9"/>
      <w:pgMar w:top="993" w:right="849" w:bottom="1418" w:left="993"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0ACC" w:rsidRDefault="006C0ACC">
      <w:r>
        <w:separator/>
      </w:r>
    </w:p>
  </w:endnote>
  <w:endnote w:type="continuationSeparator" w:id="0">
    <w:p w:rsidR="006C0ACC" w:rsidRDefault="006C0AC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Unicode">
    <w:altName w:val="Arial"/>
    <w:charset w:val="CC"/>
    <w:family w:val="swiss"/>
    <w:pitch w:val="variable"/>
    <w:sig w:usb0="00000001"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81950196"/>
      <w:docPartObj>
        <w:docPartGallery w:val="Page Numbers (Bottom of Page)"/>
        <w:docPartUnique/>
      </w:docPartObj>
    </w:sdtPr>
    <w:sdtEndPr>
      <w:rPr>
        <w:rFonts w:ascii="GHEA Grapalat" w:hAnsi="GHEA Grapalat"/>
        <w:sz w:val="24"/>
        <w:szCs w:val="24"/>
      </w:rPr>
    </w:sdtEndPr>
    <w:sdtContent>
      <w:p w:rsidR="006C0ACC" w:rsidRPr="00305BEC" w:rsidRDefault="006C0ACC">
        <w:pPr>
          <w:pStyle w:val="a5"/>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F85CE6">
          <w:rPr>
            <w:rFonts w:ascii="GHEA Grapalat" w:hAnsi="GHEA Grapalat"/>
            <w:noProof/>
            <w:sz w:val="24"/>
            <w:szCs w:val="24"/>
          </w:rPr>
          <w:t>71</w:t>
        </w:r>
        <w:r w:rsidRPr="00305BEC">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0ACC" w:rsidRDefault="006C0ACC">
      <w:r>
        <w:separator/>
      </w:r>
    </w:p>
  </w:footnote>
  <w:footnote w:type="continuationSeparator" w:id="0">
    <w:p w:rsidR="006C0ACC" w:rsidRDefault="006C0ACC">
      <w:r>
        <w:continuationSeparator/>
      </w:r>
    </w:p>
  </w:footnote>
  <w:footnote w:id="1">
    <w:p w:rsidR="006C0ACC" w:rsidRPr="00A31673" w:rsidRDefault="006C0ACC">
      <w:pPr>
        <w:pStyle w:val="af2"/>
      </w:pPr>
      <w:r>
        <w:rPr>
          <w:rStyle w:val="af6"/>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6C0ACC" w:rsidRDefault="006C0ACC" w:rsidP="006B3E56">
      <w:pPr>
        <w:jc w:val="both"/>
      </w:pPr>
    </w:p>
    <w:p w:rsidR="006C0ACC" w:rsidRPr="00503980" w:rsidRDefault="006C0ACC" w:rsidP="007906A2">
      <w:pPr>
        <w:jc w:val="both"/>
        <w:rPr>
          <w:rFonts w:ascii="GHEA Grapalat" w:hAnsi="GHEA Grapalat"/>
          <w:i/>
          <w:sz w:val="20"/>
          <w:szCs w:val="20"/>
        </w:rPr>
      </w:pPr>
      <w:r w:rsidRPr="00503980">
        <w:rPr>
          <w:rFonts w:ascii="GHEA Grapalat" w:hAnsi="GHEA Grapalat"/>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w:t>
      </w:r>
      <w:proofErr w:type="gramStart"/>
      <w:r w:rsidRPr="00503980">
        <w:rPr>
          <w:rFonts w:ascii="GHEA Grapalat" w:hAnsi="GHEA Grapalat"/>
          <w:i/>
          <w:sz w:val="20"/>
          <w:szCs w:val="20"/>
        </w:rPr>
        <w:t>"О</w:t>
      </w:r>
      <w:proofErr w:type="gramEnd"/>
      <w:r w:rsidRPr="00503980">
        <w:rPr>
          <w:rFonts w:ascii="GHEA Grapalat" w:hAnsi="GHEA Grapalat"/>
          <w:i/>
          <w:sz w:val="20"/>
          <w:szCs w:val="20"/>
        </w:rPr>
        <w:t xml:space="preserve">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6C0ACC" w:rsidRPr="00503980" w:rsidRDefault="006C0ACC" w:rsidP="007906A2">
      <w:pPr>
        <w:jc w:val="both"/>
        <w:rPr>
          <w:rFonts w:ascii="GHEA Grapalat" w:hAnsi="GHEA Grapalat"/>
          <w:i/>
          <w:sz w:val="20"/>
          <w:szCs w:val="20"/>
        </w:rPr>
      </w:pPr>
      <w:proofErr w:type="gramStart"/>
      <w:r w:rsidRPr="00503980">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w:t>
      </w:r>
      <w:proofErr w:type="gramEnd"/>
      <w:r w:rsidRPr="00503980">
        <w:rPr>
          <w:rFonts w:ascii="GHEA Grapalat" w:hAnsi="GHEA Grapalat"/>
          <w:i/>
          <w:sz w:val="20"/>
          <w:szCs w:val="20"/>
        </w:rPr>
        <w:t xml:space="preserve">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1</w:t>
      </w:r>
      <w:r w:rsidRPr="00503980">
        <w:rPr>
          <w:rFonts w:ascii="GHEA Grapalat" w:hAnsi="GHEA Grapalat"/>
          <w:i/>
          <w:sz w:val="20"/>
          <w:szCs w:val="20"/>
        </w:rPr>
        <w:t>";</w:t>
      </w:r>
    </w:p>
    <w:p w:rsidR="006C0ACC" w:rsidRPr="00503980" w:rsidRDefault="006C0ACC" w:rsidP="007906A2">
      <w:pPr>
        <w:jc w:val="both"/>
        <w:rPr>
          <w:rFonts w:ascii="GHEA Grapalat" w:hAnsi="GHEA Grapalat"/>
          <w:i/>
          <w:sz w:val="20"/>
          <w:szCs w:val="20"/>
        </w:rPr>
      </w:pPr>
      <w:r w:rsidRPr="00503980">
        <w:rPr>
          <w:rFonts w:ascii="GHEA Grapalat" w:hAnsi="GHEA Grapalat"/>
          <w:i/>
          <w:sz w:val="20"/>
          <w:szCs w:val="20"/>
        </w:rPr>
        <w:t>- если участник является индивидуальным предпринимателем или физическим лицо</w:t>
      </w:r>
      <w:proofErr w:type="gramStart"/>
      <w:r w:rsidRPr="00503980">
        <w:rPr>
          <w:rFonts w:ascii="GHEA Grapalat" w:hAnsi="GHEA Grapalat"/>
          <w:i/>
          <w:sz w:val="20"/>
          <w:szCs w:val="20"/>
        </w:rPr>
        <w:t>м-</w:t>
      </w:r>
      <w:proofErr w:type="gramEnd"/>
      <w:r w:rsidRPr="00503980">
        <w:rPr>
          <w:rFonts w:ascii="GHEA Grapalat" w:hAnsi="GHEA Grapalat"/>
          <w:i/>
          <w:sz w:val="20"/>
          <w:szCs w:val="20"/>
        </w:rPr>
        <w:t xml:space="preserve"> информация о реальных бенефициарах не представляется</w:t>
      </w:r>
    </w:p>
    <w:p w:rsidR="006C0ACC" w:rsidRDefault="006C0ACC" w:rsidP="006B3E56">
      <w:pPr>
        <w:pStyle w:val="af2"/>
        <w:rPr>
          <w:rFonts w:asciiTheme="minorHAnsi" w:hAnsiTheme="minorHAnsi"/>
          <w:lang w:val="af-ZA"/>
        </w:rPr>
      </w:pPr>
    </w:p>
  </w:footnote>
  <w:footnote w:id="3">
    <w:p w:rsidR="006C0ACC" w:rsidRPr="00D3436F" w:rsidRDefault="006C0ACC"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rsidR="006C0ACC" w:rsidRPr="00D3436F" w:rsidRDefault="006C0ACC">
      <w:pPr>
        <w:pStyle w:val="af2"/>
        <w:rPr>
          <w:lang w:val="es-ES"/>
        </w:rPr>
      </w:pPr>
    </w:p>
  </w:footnote>
  <w:footnote w:id="4">
    <w:p w:rsidR="006C0ACC" w:rsidRPr="008842CE" w:rsidRDefault="006C0ACC" w:rsidP="003D2FE2">
      <w:pPr>
        <w:pStyle w:val="af2"/>
        <w:jc w:val="both"/>
      </w:pPr>
    </w:p>
  </w:footnote>
  <w:footnote w:id="5">
    <w:p w:rsidR="006C0ACC" w:rsidRPr="008842CE" w:rsidRDefault="006C0ACC" w:rsidP="000A214C">
      <w:pPr>
        <w:pStyle w:val="af2"/>
        <w:jc w:val="both"/>
      </w:pPr>
    </w:p>
  </w:footnote>
  <w:footnote w:id="6">
    <w:p w:rsidR="006C0ACC" w:rsidRPr="006F5F33" w:rsidRDefault="006C0ACC" w:rsidP="003B2F27">
      <w:pPr>
        <w:pStyle w:val="af2"/>
        <w:jc w:val="both"/>
        <w:rPr>
          <w:rFonts w:ascii="GHEA Grapalat" w:hAnsi="GHEA Grapalat"/>
        </w:rPr>
      </w:pPr>
      <w:r>
        <w:rPr>
          <w:rStyle w:val="af6"/>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7">
    <w:p w:rsidR="006C0ACC" w:rsidRPr="006F5F33" w:rsidRDefault="006C0ACC" w:rsidP="003B2F27">
      <w:pPr>
        <w:pStyle w:val="af2"/>
        <w:jc w:val="both"/>
        <w:rPr>
          <w:rFonts w:ascii="GHEA Grapalat" w:hAnsi="GHEA Grapalat"/>
          <w:lang w:val="hy-AM"/>
        </w:rPr>
      </w:pPr>
      <w:r>
        <w:rPr>
          <w:rStyle w:val="af6"/>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8">
    <w:p w:rsidR="006C0ACC" w:rsidRPr="006F5F33" w:rsidRDefault="006C0ACC" w:rsidP="003B2F27">
      <w:pPr>
        <w:pStyle w:val="af2"/>
        <w:jc w:val="both"/>
        <w:rPr>
          <w:rFonts w:ascii="GHEA Grapalat" w:hAnsi="GHEA Grapalat"/>
        </w:rPr>
      </w:pPr>
      <w:r>
        <w:rPr>
          <w:rStyle w:val="af6"/>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9">
    <w:p w:rsidR="006C0ACC" w:rsidRPr="006F5F33" w:rsidRDefault="006C0ACC" w:rsidP="003B2F27">
      <w:pPr>
        <w:pStyle w:val="af2"/>
        <w:jc w:val="both"/>
        <w:rPr>
          <w:rFonts w:ascii="GHEA Grapalat" w:hAnsi="GHEA Grapalat"/>
        </w:rPr>
      </w:pPr>
      <w:r w:rsidRPr="00842146">
        <w:rPr>
          <w:rStyle w:val="af6"/>
        </w:rPr>
        <w:t>24</w:t>
      </w:r>
      <w:r w:rsidRPr="00842146">
        <w:rPr>
          <w:rFonts w:ascii="GHEA Grapalat" w:hAnsi="GHEA Grapalat"/>
        </w:rPr>
        <w:t xml:space="preserve"> </w:t>
      </w:r>
      <w:r w:rsidRPr="00842146">
        <w:rPr>
          <w:rFonts w:ascii="GHEA Grapalat" w:hAnsi="GHEA Grapalat"/>
          <w:i/>
        </w:rPr>
        <w:t>Если Договор заключается на основании части 6 статьи 15 закона Республики Армения "О</w:t>
      </w:r>
      <w:r w:rsidRPr="00842146">
        <w:rPr>
          <w:rFonts w:ascii="Courier New" w:hAnsi="Courier New" w:cs="Courier New"/>
          <w:i/>
          <w:lang w:val="en-US"/>
        </w:rPr>
        <w:t> </w:t>
      </w:r>
      <w:r w:rsidRPr="00842146">
        <w:rPr>
          <w:rFonts w:ascii="GHEA Grapalat" w:hAnsi="GHEA Grapalat"/>
          <w:i/>
        </w:rPr>
        <w:t xml:space="preserve">закупках", и цена Договора не превышает </w:t>
      </w:r>
      <w:proofErr w:type="spellStart"/>
      <w:r w:rsidRPr="00842146">
        <w:rPr>
          <w:rFonts w:ascii="GHEA Grapalat" w:hAnsi="GHEA Grapalat"/>
          <w:i/>
        </w:rPr>
        <w:t>двадцатипятикратный</w:t>
      </w:r>
      <w:proofErr w:type="spellEnd"/>
      <w:r w:rsidRPr="00842146">
        <w:rPr>
          <w:rFonts w:ascii="GHEA Grapalat" w:hAnsi="GHEA Grapalat"/>
          <w:i/>
        </w:rPr>
        <w:t xml:space="preserve"> размер базовой единицы</w:t>
      </w:r>
      <w:r w:rsidRPr="006F5F33">
        <w:rPr>
          <w:rFonts w:ascii="GHEA Grapalat" w:hAnsi="GHEA Grapalat"/>
          <w:i/>
        </w:rPr>
        <w:t xml:space="preserve"> закупок, то настоящий пункт редактируется, удаляя из последнего </w:t>
      </w:r>
      <w:r>
        <w:rPr>
          <w:rFonts w:ascii="GHEA Grapalat" w:hAnsi="GHEA Grapalat"/>
          <w:i/>
        </w:rPr>
        <w:t>4-ое</w:t>
      </w:r>
      <w:r w:rsidRPr="006F5F33">
        <w:rPr>
          <w:rFonts w:ascii="GHEA Grapalat" w:hAnsi="GHEA Grapalat"/>
          <w:i/>
        </w:rPr>
        <w:t xml:space="preserve"> предложение, а </w:t>
      </w:r>
      <w:r>
        <w:rPr>
          <w:rFonts w:ascii="GHEA Grapalat" w:hAnsi="GHEA Grapalat"/>
          <w:i/>
        </w:rPr>
        <w:t>5-</w:t>
      </w:r>
      <w:r w:rsidRPr="006F5F33">
        <w:rPr>
          <w:rFonts w:ascii="GHEA Grapalat" w:hAnsi="GHEA Grapalat"/>
          <w:i/>
        </w:rPr>
        <w:t>ое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 xml:space="preserve">в виде неустойки, </w:t>
      </w:r>
      <w:proofErr w:type="gramStart"/>
      <w:r w:rsidRPr="006F5F33">
        <w:rPr>
          <w:rFonts w:ascii="GHEA Grapalat" w:hAnsi="GHEA Grapalat"/>
          <w:i/>
        </w:rPr>
        <w:t>—</w:t>
      </w:r>
      <w:r w:rsidRPr="008842CE">
        <w:rPr>
          <w:rFonts w:ascii="GHEA Grapalat" w:hAnsi="GHEA Grapalat"/>
          <w:i/>
        </w:rPr>
        <w:t>т</w:t>
      </w:r>
      <w:proofErr w:type="gramEnd"/>
      <w:r w:rsidRPr="008842CE">
        <w:rPr>
          <w:rFonts w:ascii="GHEA Grapalat" w:hAnsi="GHEA Grapalat"/>
          <w:i/>
        </w:rPr>
        <w:t>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rsidR="006C0ACC" w:rsidRPr="009E00B3" w:rsidRDefault="006C0ACC" w:rsidP="00310CF3">
      <w:pPr>
        <w:pStyle w:val="af2"/>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rsidR="006C0ACC" w:rsidRPr="00A47171" w:rsidRDefault="006C0ACC" w:rsidP="007122CD">
      <w:pPr>
        <w:pStyle w:val="af2"/>
        <w:jc w:val="both"/>
        <w:rPr>
          <w:rFonts w:ascii="GHEA Grapalat" w:hAnsi="GHEA Grapalat"/>
          <w:i/>
          <w:lang w:eastAsia="en-US"/>
        </w:rPr>
      </w:pPr>
      <w:r w:rsidRPr="009E00B3">
        <w:rPr>
          <w:rFonts w:ascii="GHEA Grapalat" w:hAnsi="GHEA Grapalat"/>
          <w:i/>
          <w:lang w:eastAsia="en-US"/>
        </w:rPr>
        <w:tab/>
      </w:r>
    </w:p>
  </w:footnote>
  <w:footnote w:id="10">
    <w:p w:rsidR="006C0ACC" w:rsidRPr="00E40AC8" w:rsidRDefault="006C0ACC" w:rsidP="003B2F27">
      <w:pPr>
        <w:pStyle w:val="af2"/>
        <w:jc w:val="both"/>
      </w:pPr>
      <w:r>
        <w:rPr>
          <w:rStyle w:val="af6"/>
        </w:rPr>
        <w:t>*</w:t>
      </w:r>
      <w:r>
        <w:t xml:space="preserve"> </w:t>
      </w:r>
      <w:proofErr w:type="spellStart"/>
      <w:proofErr w:type="gramStart"/>
      <w:r w:rsidRPr="00AD29CE">
        <w:rPr>
          <w:rFonts w:ascii="GHEA Grapalat" w:hAnsi="GHEA Grapalat"/>
          <w:i/>
        </w:rPr>
        <w:t>O</w:t>
      </w:r>
      <w:proofErr w:type="gramEnd"/>
      <w:r w:rsidRPr="00AD29CE">
        <w:rPr>
          <w:rFonts w:ascii="GHEA Grapalat" w:hAnsi="GHEA Grapalat"/>
          <w:i/>
        </w:rPr>
        <w:t>кончательный</w:t>
      </w:r>
      <w:proofErr w:type="spellEnd"/>
      <w:r w:rsidRPr="00AD29CE">
        <w:rPr>
          <w:rFonts w:ascii="GHEA Grapalat" w:hAnsi="GHEA Grapalat"/>
          <w:i/>
        </w:rPr>
        <w:t xml:space="preserve">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0261FE"/>
    <w:multiLevelType w:val="hybridMultilevel"/>
    <w:tmpl w:val="19066750"/>
    <w:lvl w:ilvl="0" w:tplc="04090001">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18">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3">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0"/>
  </w:num>
  <w:num w:numId="2">
    <w:abstractNumId w:val="9"/>
  </w:num>
  <w:num w:numId="3">
    <w:abstractNumId w:val="19"/>
  </w:num>
  <w:num w:numId="4">
    <w:abstractNumId w:val="14"/>
  </w:num>
  <w:num w:numId="5">
    <w:abstractNumId w:val="24"/>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7"/>
  </w:num>
  <w:num w:numId="12">
    <w:abstractNumId w:val="28"/>
  </w:num>
  <w:num w:numId="13">
    <w:abstractNumId w:val="26"/>
  </w:num>
  <w:num w:numId="14">
    <w:abstractNumId w:val="11"/>
  </w:num>
  <w:num w:numId="15">
    <w:abstractNumId w:val="27"/>
  </w:num>
  <w:num w:numId="16">
    <w:abstractNumId w:val="13"/>
  </w:num>
  <w:num w:numId="17">
    <w:abstractNumId w:val="5"/>
  </w:num>
  <w:num w:numId="18">
    <w:abstractNumId w:val="1"/>
  </w:num>
  <w:num w:numId="19">
    <w:abstractNumId w:val="15"/>
  </w:num>
  <w:num w:numId="20">
    <w:abstractNumId w:val="15"/>
  </w:num>
  <w:num w:numId="21">
    <w:abstractNumId w:val="17"/>
  </w:num>
  <w:num w:numId="22">
    <w:abstractNumId w:val="21"/>
  </w:num>
  <w:num w:numId="23">
    <w:abstractNumId w:val="6"/>
  </w:num>
  <w:num w:numId="24">
    <w:abstractNumId w:val="17"/>
  </w:num>
  <w:num w:numId="25">
    <w:abstractNumId w:val="10"/>
  </w:num>
  <w:num w:numId="26">
    <w:abstractNumId w:val="3"/>
  </w:num>
  <w:num w:numId="27">
    <w:abstractNumId w:val="2"/>
  </w:num>
  <w:num w:numId="28">
    <w:abstractNumId w:val="0"/>
  </w:num>
  <w:num w:numId="29">
    <w:abstractNumId w:val="8"/>
  </w:num>
  <w:num w:numId="30">
    <w:abstractNumId w:val="25"/>
  </w:num>
  <w:num w:numId="31">
    <w:abstractNumId w:val="22"/>
  </w:num>
  <w:num w:numId="32">
    <w:abstractNumId w:val="23"/>
  </w:num>
  <w:num w:numId="33">
    <w:abstractNumId w:val="18"/>
  </w:num>
  <w:num w:numId="34">
    <w:abstractNumId w:val="12"/>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rsids>
    <w:rsidRoot w:val="00615570"/>
    <w:rsid w:val="00000345"/>
    <w:rsid w:val="0000037D"/>
    <w:rsid w:val="00000958"/>
    <w:rsid w:val="000013D6"/>
    <w:rsid w:val="000016BB"/>
    <w:rsid w:val="00002079"/>
    <w:rsid w:val="000027E1"/>
    <w:rsid w:val="00002C23"/>
    <w:rsid w:val="000031E3"/>
    <w:rsid w:val="000032AC"/>
    <w:rsid w:val="000033BC"/>
    <w:rsid w:val="00003DF0"/>
    <w:rsid w:val="000058CF"/>
    <w:rsid w:val="00005D30"/>
    <w:rsid w:val="0000622A"/>
    <w:rsid w:val="0000718A"/>
    <w:rsid w:val="000073F8"/>
    <w:rsid w:val="000076A1"/>
    <w:rsid w:val="0000776B"/>
    <w:rsid w:val="00007CC7"/>
    <w:rsid w:val="00010ECA"/>
    <w:rsid w:val="00011CB9"/>
    <w:rsid w:val="00012347"/>
    <w:rsid w:val="00012E2C"/>
    <w:rsid w:val="00013093"/>
    <w:rsid w:val="000132F3"/>
    <w:rsid w:val="00013C24"/>
    <w:rsid w:val="00013D88"/>
    <w:rsid w:val="000146DC"/>
    <w:rsid w:val="00016653"/>
    <w:rsid w:val="00016DFB"/>
    <w:rsid w:val="00017484"/>
    <w:rsid w:val="000209D3"/>
    <w:rsid w:val="00020B2E"/>
    <w:rsid w:val="00020C83"/>
    <w:rsid w:val="00021B05"/>
    <w:rsid w:val="00021C2E"/>
    <w:rsid w:val="00022A0C"/>
    <w:rsid w:val="00023384"/>
    <w:rsid w:val="000238FE"/>
    <w:rsid w:val="00023F8F"/>
    <w:rsid w:val="000246E6"/>
    <w:rsid w:val="00025353"/>
    <w:rsid w:val="00025A85"/>
    <w:rsid w:val="00025D60"/>
    <w:rsid w:val="00026351"/>
    <w:rsid w:val="00027166"/>
    <w:rsid w:val="000275BF"/>
    <w:rsid w:val="000276FB"/>
    <w:rsid w:val="0002783D"/>
    <w:rsid w:val="0003074E"/>
    <w:rsid w:val="00030D40"/>
    <w:rsid w:val="000312D9"/>
    <w:rsid w:val="000313A6"/>
    <w:rsid w:val="000316DF"/>
    <w:rsid w:val="00031E6A"/>
    <w:rsid w:val="00032792"/>
    <w:rsid w:val="000330A3"/>
    <w:rsid w:val="000331DD"/>
    <w:rsid w:val="00033946"/>
    <w:rsid w:val="00033B20"/>
    <w:rsid w:val="00034CED"/>
    <w:rsid w:val="000371A2"/>
    <w:rsid w:val="00037DDE"/>
    <w:rsid w:val="00037E15"/>
    <w:rsid w:val="000408D8"/>
    <w:rsid w:val="000424BA"/>
    <w:rsid w:val="000428B6"/>
    <w:rsid w:val="00042BD4"/>
    <w:rsid w:val="00043225"/>
    <w:rsid w:val="0004387F"/>
    <w:rsid w:val="00045796"/>
    <w:rsid w:val="00046BAC"/>
    <w:rsid w:val="000473EF"/>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264"/>
    <w:rsid w:val="000604CF"/>
    <w:rsid w:val="00060FB1"/>
    <w:rsid w:val="00061153"/>
    <w:rsid w:val="000612B9"/>
    <w:rsid w:val="0006220B"/>
    <w:rsid w:val="000622AC"/>
    <w:rsid w:val="0006311D"/>
    <w:rsid w:val="00063AEF"/>
    <w:rsid w:val="00065C3B"/>
    <w:rsid w:val="0006703E"/>
    <w:rsid w:val="000702A0"/>
    <w:rsid w:val="000704B9"/>
    <w:rsid w:val="00070DBB"/>
    <w:rsid w:val="00071119"/>
    <w:rsid w:val="00071201"/>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558"/>
    <w:rsid w:val="00083AD4"/>
    <w:rsid w:val="000845F6"/>
    <w:rsid w:val="00084B51"/>
    <w:rsid w:val="00085931"/>
    <w:rsid w:val="000867BD"/>
    <w:rsid w:val="000870FB"/>
    <w:rsid w:val="000878DB"/>
    <w:rsid w:val="00087A30"/>
    <w:rsid w:val="00090699"/>
    <w:rsid w:val="000911CA"/>
    <w:rsid w:val="00091FB0"/>
    <w:rsid w:val="0009215F"/>
    <w:rsid w:val="00092D0A"/>
    <w:rsid w:val="0009308C"/>
    <w:rsid w:val="00093602"/>
    <w:rsid w:val="0009380C"/>
    <w:rsid w:val="00093BC8"/>
    <w:rsid w:val="0009449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4129"/>
    <w:rsid w:val="000B6207"/>
    <w:rsid w:val="000B6215"/>
    <w:rsid w:val="000B62AD"/>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0F13"/>
    <w:rsid w:val="000D10F1"/>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0425"/>
    <w:rsid w:val="000F109E"/>
    <w:rsid w:val="000F154D"/>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900"/>
    <w:rsid w:val="000F5AE8"/>
    <w:rsid w:val="000F60F8"/>
    <w:rsid w:val="000F6952"/>
    <w:rsid w:val="000F6C24"/>
    <w:rsid w:val="000F7026"/>
    <w:rsid w:val="000F7590"/>
    <w:rsid w:val="000F7944"/>
    <w:rsid w:val="000F7AE0"/>
    <w:rsid w:val="0010050E"/>
    <w:rsid w:val="001005B0"/>
    <w:rsid w:val="00100C10"/>
    <w:rsid w:val="00100E2B"/>
    <w:rsid w:val="001017E8"/>
    <w:rsid w:val="00101C9A"/>
    <w:rsid w:val="00101F06"/>
    <w:rsid w:val="0010213D"/>
    <w:rsid w:val="0010221C"/>
    <w:rsid w:val="0010323D"/>
    <w:rsid w:val="00103763"/>
    <w:rsid w:val="00104861"/>
    <w:rsid w:val="00106256"/>
    <w:rsid w:val="00106365"/>
    <w:rsid w:val="00106D44"/>
    <w:rsid w:val="00106DEE"/>
    <w:rsid w:val="00107A05"/>
    <w:rsid w:val="00110534"/>
    <w:rsid w:val="00110D13"/>
    <w:rsid w:val="001115E9"/>
    <w:rsid w:val="00111EF8"/>
    <w:rsid w:val="00111FFB"/>
    <w:rsid w:val="0011249D"/>
    <w:rsid w:val="001125CC"/>
    <w:rsid w:val="00112B67"/>
    <w:rsid w:val="0011340E"/>
    <w:rsid w:val="00113F0D"/>
    <w:rsid w:val="0011423D"/>
    <w:rsid w:val="00115905"/>
    <w:rsid w:val="001159FA"/>
    <w:rsid w:val="0011611E"/>
    <w:rsid w:val="00117020"/>
    <w:rsid w:val="001173D4"/>
    <w:rsid w:val="00117833"/>
    <w:rsid w:val="00117964"/>
    <w:rsid w:val="00117DAA"/>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1F0B"/>
    <w:rsid w:val="00132FA8"/>
    <w:rsid w:val="0013323F"/>
    <w:rsid w:val="00133A5A"/>
    <w:rsid w:val="00133CE4"/>
    <w:rsid w:val="001347C9"/>
    <w:rsid w:val="00134D6E"/>
    <w:rsid w:val="00134DC5"/>
    <w:rsid w:val="00134FE3"/>
    <w:rsid w:val="001355F9"/>
    <w:rsid w:val="00135840"/>
    <w:rsid w:val="001361B2"/>
    <w:rsid w:val="001369CB"/>
    <w:rsid w:val="001373FF"/>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7353"/>
    <w:rsid w:val="001679A6"/>
    <w:rsid w:val="00170B4B"/>
    <w:rsid w:val="001711D8"/>
    <w:rsid w:val="00171E80"/>
    <w:rsid w:val="001723D6"/>
    <w:rsid w:val="001724D7"/>
    <w:rsid w:val="001725C0"/>
    <w:rsid w:val="00172BC4"/>
    <w:rsid w:val="001732FB"/>
    <w:rsid w:val="00173431"/>
    <w:rsid w:val="00174C83"/>
    <w:rsid w:val="00174C94"/>
    <w:rsid w:val="00174DAB"/>
    <w:rsid w:val="00174FE1"/>
    <w:rsid w:val="00175D12"/>
    <w:rsid w:val="00175F8F"/>
    <w:rsid w:val="00175FDC"/>
    <w:rsid w:val="001763F5"/>
    <w:rsid w:val="00176A38"/>
    <w:rsid w:val="00176A92"/>
    <w:rsid w:val="00177A5C"/>
    <w:rsid w:val="00177D71"/>
    <w:rsid w:val="00180134"/>
    <w:rsid w:val="00180373"/>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A070B"/>
    <w:rsid w:val="001A081D"/>
    <w:rsid w:val="001A097E"/>
    <w:rsid w:val="001A23A6"/>
    <w:rsid w:val="001A2579"/>
    <w:rsid w:val="001A2F72"/>
    <w:rsid w:val="001A3FEC"/>
    <w:rsid w:val="001A43A4"/>
    <w:rsid w:val="001A4EF7"/>
    <w:rsid w:val="001A5BC8"/>
    <w:rsid w:val="001A5C02"/>
    <w:rsid w:val="001A6561"/>
    <w:rsid w:val="001A6B31"/>
    <w:rsid w:val="001A77DF"/>
    <w:rsid w:val="001B05F5"/>
    <w:rsid w:val="001B0D9A"/>
    <w:rsid w:val="001B1050"/>
    <w:rsid w:val="001B1370"/>
    <w:rsid w:val="001B1747"/>
    <w:rsid w:val="001B1969"/>
    <w:rsid w:val="001B1C67"/>
    <w:rsid w:val="001B1FC4"/>
    <w:rsid w:val="001B32D9"/>
    <w:rsid w:val="001B37D2"/>
    <w:rsid w:val="001B3810"/>
    <w:rsid w:val="001B41EC"/>
    <w:rsid w:val="001B45A9"/>
    <w:rsid w:val="001B478E"/>
    <w:rsid w:val="001B6FCF"/>
    <w:rsid w:val="001C07C6"/>
    <w:rsid w:val="001C0849"/>
    <w:rsid w:val="001C0C2C"/>
    <w:rsid w:val="001C1570"/>
    <w:rsid w:val="001C3D83"/>
    <w:rsid w:val="001C3F6C"/>
    <w:rsid w:val="001C4811"/>
    <w:rsid w:val="001C6688"/>
    <w:rsid w:val="001C76F7"/>
    <w:rsid w:val="001C7EF3"/>
    <w:rsid w:val="001D0249"/>
    <w:rsid w:val="001D0DD7"/>
    <w:rsid w:val="001D129F"/>
    <w:rsid w:val="001D1D00"/>
    <w:rsid w:val="001D209D"/>
    <w:rsid w:val="001D2AA3"/>
    <w:rsid w:val="001D2D62"/>
    <w:rsid w:val="001D421C"/>
    <w:rsid w:val="001D4AC7"/>
    <w:rsid w:val="001D5785"/>
    <w:rsid w:val="001D5FF7"/>
    <w:rsid w:val="001D6062"/>
    <w:rsid w:val="001D6531"/>
    <w:rsid w:val="001D7228"/>
    <w:rsid w:val="001D74FA"/>
    <w:rsid w:val="001D78C5"/>
    <w:rsid w:val="001E01B7"/>
    <w:rsid w:val="001E0216"/>
    <w:rsid w:val="001E06D6"/>
    <w:rsid w:val="001E0BC2"/>
    <w:rsid w:val="001E17B3"/>
    <w:rsid w:val="001E2794"/>
    <w:rsid w:val="001E2814"/>
    <w:rsid w:val="001E3BBA"/>
    <w:rsid w:val="001E3D3F"/>
    <w:rsid w:val="001E44A8"/>
    <w:rsid w:val="001E47D5"/>
    <w:rsid w:val="001E4A24"/>
    <w:rsid w:val="001E5412"/>
    <w:rsid w:val="001E55B2"/>
    <w:rsid w:val="001E5866"/>
    <w:rsid w:val="001E7733"/>
    <w:rsid w:val="001E7AA5"/>
    <w:rsid w:val="001F0335"/>
    <w:rsid w:val="001F0371"/>
    <w:rsid w:val="001F07A1"/>
    <w:rsid w:val="001F0B18"/>
    <w:rsid w:val="001F0F81"/>
    <w:rsid w:val="001F1CCB"/>
    <w:rsid w:val="001F1DF0"/>
    <w:rsid w:val="001F1DF7"/>
    <w:rsid w:val="001F2926"/>
    <w:rsid w:val="001F3237"/>
    <w:rsid w:val="001F386B"/>
    <w:rsid w:val="001F5834"/>
    <w:rsid w:val="001F5FDE"/>
    <w:rsid w:val="001F6578"/>
    <w:rsid w:val="001F760C"/>
    <w:rsid w:val="001F7821"/>
    <w:rsid w:val="002004DB"/>
    <w:rsid w:val="00200997"/>
    <w:rsid w:val="00200C07"/>
    <w:rsid w:val="002017CB"/>
    <w:rsid w:val="00201DA0"/>
    <w:rsid w:val="00201F2E"/>
    <w:rsid w:val="00202F4D"/>
    <w:rsid w:val="002032CE"/>
    <w:rsid w:val="00203917"/>
    <w:rsid w:val="002046BF"/>
    <w:rsid w:val="00204A3E"/>
    <w:rsid w:val="00204B03"/>
    <w:rsid w:val="00204E53"/>
    <w:rsid w:val="00204EEA"/>
    <w:rsid w:val="00204EEF"/>
    <w:rsid w:val="00205689"/>
    <w:rsid w:val="0020572B"/>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4C7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145E"/>
    <w:rsid w:val="00251577"/>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4353"/>
    <w:rsid w:val="0027499F"/>
    <w:rsid w:val="00274F0E"/>
    <w:rsid w:val="002754C4"/>
    <w:rsid w:val="0027573B"/>
    <w:rsid w:val="00276441"/>
    <w:rsid w:val="00276B03"/>
    <w:rsid w:val="0027775F"/>
    <w:rsid w:val="00277F14"/>
    <w:rsid w:val="002805D6"/>
    <w:rsid w:val="002807C0"/>
    <w:rsid w:val="002807DD"/>
    <w:rsid w:val="00280E91"/>
    <w:rsid w:val="00281D16"/>
    <w:rsid w:val="00283198"/>
    <w:rsid w:val="00283E26"/>
    <w:rsid w:val="00283F0A"/>
    <w:rsid w:val="002845BA"/>
    <w:rsid w:val="002845EA"/>
    <w:rsid w:val="002846B1"/>
    <w:rsid w:val="00286CDB"/>
    <w:rsid w:val="0028726A"/>
    <w:rsid w:val="0029154A"/>
    <w:rsid w:val="00291919"/>
    <w:rsid w:val="00291EFF"/>
    <w:rsid w:val="002926D4"/>
    <w:rsid w:val="00293527"/>
    <w:rsid w:val="00293897"/>
    <w:rsid w:val="00293A25"/>
    <w:rsid w:val="00293A76"/>
    <w:rsid w:val="002941F2"/>
    <w:rsid w:val="00294BD5"/>
    <w:rsid w:val="00294F67"/>
    <w:rsid w:val="00294FA7"/>
    <w:rsid w:val="00294FFF"/>
    <w:rsid w:val="0029515A"/>
    <w:rsid w:val="00295AEE"/>
    <w:rsid w:val="00295C31"/>
    <w:rsid w:val="00297E18"/>
    <w:rsid w:val="002A058F"/>
    <w:rsid w:val="002A0700"/>
    <w:rsid w:val="002A0C06"/>
    <w:rsid w:val="002A0F45"/>
    <w:rsid w:val="002A10B2"/>
    <w:rsid w:val="002A1FAC"/>
    <w:rsid w:val="002A300F"/>
    <w:rsid w:val="002A3785"/>
    <w:rsid w:val="002A3FC1"/>
    <w:rsid w:val="002A464D"/>
    <w:rsid w:val="002A4BE0"/>
    <w:rsid w:val="002A665D"/>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207D"/>
    <w:rsid w:val="002D20E8"/>
    <w:rsid w:val="002D236D"/>
    <w:rsid w:val="002D3C61"/>
    <w:rsid w:val="002D4250"/>
    <w:rsid w:val="002D4575"/>
    <w:rsid w:val="002D4EEB"/>
    <w:rsid w:val="002D5580"/>
    <w:rsid w:val="002D58A8"/>
    <w:rsid w:val="002D5CF0"/>
    <w:rsid w:val="002D601F"/>
    <w:rsid w:val="002D60D3"/>
    <w:rsid w:val="002D6A4F"/>
    <w:rsid w:val="002D7901"/>
    <w:rsid w:val="002D7D70"/>
    <w:rsid w:val="002E067C"/>
    <w:rsid w:val="002E069D"/>
    <w:rsid w:val="002E0768"/>
    <w:rsid w:val="002E07CB"/>
    <w:rsid w:val="002E0877"/>
    <w:rsid w:val="002E1CA9"/>
    <w:rsid w:val="002E3165"/>
    <w:rsid w:val="002E4305"/>
    <w:rsid w:val="002E4AEB"/>
    <w:rsid w:val="002E530A"/>
    <w:rsid w:val="002E531D"/>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E97"/>
    <w:rsid w:val="00305F6D"/>
    <w:rsid w:val="003064D4"/>
    <w:rsid w:val="003065C4"/>
    <w:rsid w:val="00306C33"/>
    <w:rsid w:val="00307F3C"/>
    <w:rsid w:val="003101E4"/>
    <w:rsid w:val="00310A82"/>
    <w:rsid w:val="00310B6E"/>
    <w:rsid w:val="00310CF3"/>
    <w:rsid w:val="00310ED2"/>
    <w:rsid w:val="00311076"/>
    <w:rsid w:val="003125A6"/>
    <w:rsid w:val="003141B6"/>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1078"/>
    <w:rsid w:val="0033253D"/>
    <w:rsid w:val="00333314"/>
    <w:rsid w:val="00333760"/>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2C2B"/>
    <w:rsid w:val="00372C67"/>
    <w:rsid w:val="00372D7E"/>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4973"/>
    <w:rsid w:val="0038517B"/>
    <w:rsid w:val="00385C27"/>
    <w:rsid w:val="00386E4B"/>
    <w:rsid w:val="003871DA"/>
    <w:rsid w:val="00391276"/>
    <w:rsid w:val="0039134D"/>
    <w:rsid w:val="00391E56"/>
    <w:rsid w:val="00391F90"/>
    <w:rsid w:val="00392525"/>
    <w:rsid w:val="00392E38"/>
    <w:rsid w:val="0039338D"/>
    <w:rsid w:val="00393666"/>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A7D5F"/>
    <w:rsid w:val="003B0D6E"/>
    <w:rsid w:val="003B14AF"/>
    <w:rsid w:val="003B1FC0"/>
    <w:rsid w:val="003B2F27"/>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A79"/>
    <w:rsid w:val="003D1CF4"/>
    <w:rsid w:val="003D27BD"/>
    <w:rsid w:val="003D290C"/>
    <w:rsid w:val="003D290D"/>
    <w:rsid w:val="003D2FE2"/>
    <w:rsid w:val="003D3964"/>
    <w:rsid w:val="003D56A5"/>
    <w:rsid w:val="003D7720"/>
    <w:rsid w:val="003D7BE0"/>
    <w:rsid w:val="003D7F8E"/>
    <w:rsid w:val="003E01D5"/>
    <w:rsid w:val="003E029A"/>
    <w:rsid w:val="003E077D"/>
    <w:rsid w:val="003E0A5B"/>
    <w:rsid w:val="003E1421"/>
    <w:rsid w:val="003E194D"/>
    <w:rsid w:val="003E1BE2"/>
    <w:rsid w:val="003E1D9D"/>
    <w:rsid w:val="003E1FF9"/>
    <w:rsid w:val="003E2931"/>
    <w:rsid w:val="003E32BB"/>
    <w:rsid w:val="003E33E7"/>
    <w:rsid w:val="003E3996"/>
    <w:rsid w:val="003E3B26"/>
    <w:rsid w:val="003E3FD0"/>
    <w:rsid w:val="003E40A7"/>
    <w:rsid w:val="003E4184"/>
    <w:rsid w:val="003E503E"/>
    <w:rsid w:val="003E5D5B"/>
    <w:rsid w:val="003E6971"/>
    <w:rsid w:val="003E6EFE"/>
    <w:rsid w:val="003E7802"/>
    <w:rsid w:val="003F087D"/>
    <w:rsid w:val="003F1048"/>
    <w:rsid w:val="003F1A1C"/>
    <w:rsid w:val="003F1EEA"/>
    <w:rsid w:val="003F208A"/>
    <w:rsid w:val="003F264A"/>
    <w:rsid w:val="003F28E4"/>
    <w:rsid w:val="003F300B"/>
    <w:rsid w:val="003F4583"/>
    <w:rsid w:val="003F4C5E"/>
    <w:rsid w:val="003F591C"/>
    <w:rsid w:val="003F66A5"/>
    <w:rsid w:val="003F6CF8"/>
    <w:rsid w:val="003F7069"/>
    <w:rsid w:val="003F762C"/>
    <w:rsid w:val="003F7B41"/>
    <w:rsid w:val="003F7F2F"/>
    <w:rsid w:val="004004A3"/>
    <w:rsid w:val="0040112D"/>
    <w:rsid w:val="00401B30"/>
    <w:rsid w:val="00401BA5"/>
    <w:rsid w:val="00401BA9"/>
    <w:rsid w:val="00402941"/>
    <w:rsid w:val="00402BC3"/>
    <w:rsid w:val="00403109"/>
    <w:rsid w:val="0040346A"/>
    <w:rsid w:val="00403AA3"/>
    <w:rsid w:val="00405194"/>
    <w:rsid w:val="004055C1"/>
    <w:rsid w:val="00405996"/>
    <w:rsid w:val="004068F5"/>
    <w:rsid w:val="00406EE6"/>
    <w:rsid w:val="004072C8"/>
    <w:rsid w:val="0040761D"/>
    <w:rsid w:val="00407866"/>
    <w:rsid w:val="00407B0C"/>
    <w:rsid w:val="00407DB3"/>
    <w:rsid w:val="0041023E"/>
    <w:rsid w:val="004110AC"/>
    <w:rsid w:val="004116A0"/>
    <w:rsid w:val="00411D9D"/>
    <w:rsid w:val="00412DF7"/>
    <w:rsid w:val="00413390"/>
    <w:rsid w:val="00413595"/>
    <w:rsid w:val="00416546"/>
    <w:rsid w:val="00416F1E"/>
    <w:rsid w:val="0041739A"/>
    <w:rsid w:val="004175B6"/>
    <w:rsid w:val="00417E48"/>
    <w:rsid w:val="00417F33"/>
    <w:rsid w:val="00421AEB"/>
    <w:rsid w:val="00422802"/>
    <w:rsid w:val="00423B3F"/>
    <w:rsid w:val="00427585"/>
    <w:rsid w:val="00427EAA"/>
    <w:rsid w:val="00431998"/>
    <w:rsid w:val="00432096"/>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0A2C"/>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5A85"/>
    <w:rsid w:val="0044660E"/>
    <w:rsid w:val="00447808"/>
    <w:rsid w:val="00447B76"/>
    <w:rsid w:val="00447FFD"/>
    <w:rsid w:val="004504F0"/>
    <w:rsid w:val="00450C30"/>
    <w:rsid w:val="004517F5"/>
    <w:rsid w:val="004521BB"/>
    <w:rsid w:val="00452896"/>
    <w:rsid w:val="00454D73"/>
    <w:rsid w:val="0045525D"/>
    <w:rsid w:val="004553CA"/>
    <w:rsid w:val="0045669A"/>
    <w:rsid w:val="00456B02"/>
    <w:rsid w:val="00457745"/>
    <w:rsid w:val="00457FBF"/>
    <w:rsid w:val="00460CA5"/>
    <w:rsid w:val="004616F4"/>
    <w:rsid w:val="0046186C"/>
    <w:rsid w:val="0046188C"/>
    <w:rsid w:val="00461D88"/>
    <w:rsid w:val="004623A3"/>
    <w:rsid w:val="00462E00"/>
    <w:rsid w:val="00463606"/>
    <w:rsid w:val="004636DA"/>
    <w:rsid w:val="00463B0B"/>
    <w:rsid w:val="00464693"/>
    <w:rsid w:val="0046481A"/>
    <w:rsid w:val="00464D3A"/>
    <w:rsid w:val="00464DA7"/>
    <w:rsid w:val="0046522E"/>
    <w:rsid w:val="0046586E"/>
    <w:rsid w:val="00466609"/>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77B"/>
    <w:rsid w:val="00476A47"/>
    <w:rsid w:val="004775ED"/>
    <w:rsid w:val="00477E9F"/>
    <w:rsid w:val="00480162"/>
    <w:rsid w:val="0048059F"/>
    <w:rsid w:val="00481397"/>
    <w:rsid w:val="004813B3"/>
    <w:rsid w:val="004834BA"/>
    <w:rsid w:val="00483944"/>
    <w:rsid w:val="0048419C"/>
    <w:rsid w:val="00484FED"/>
    <w:rsid w:val="0048501B"/>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6CA9"/>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4580"/>
    <w:rsid w:val="004B4B72"/>
    <w:rsid w:val="004B5522"/>
    <w:rsid w:val="004B60F5"/>
    <w:rsid w:val="004B61C2"/>
    <w:rsid w:val="004B6A49"/>
    <w:rsid w:val="004B6D52"/>
    <w:rsid w:val="004B7B69"/>
    <w:rsid w:val="004B7F14"/>
    <w:rsid w:val="004C098F"/>
    <w:rsid w:val="004C0D54"/>
    <w:rsid w:val="004C17D2"/>
    <w:rsid w:val="004C1D9B"/>
    <w:rsid w:val="004C217A"/>
    <w:rsid w:val="004C3803"/>
    <w:rsid w:val="004C43A3"/>
    <w:rsid w:val="004C5CF3"/>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12A"/>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6A12"/>
    <w:rsid w:val="004E6E9A"/>
    <w:rsid w:val="004E7893"/>
    <w:rsid w:val="004F0CAA"/>
    <w:rsid w:val="004F1BA0"/>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7599"/>
    <w:rsid w:val="00507E26"/>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30BD2"/>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752B"/>
    <w:rsid w:val="0054780B"/>
    <w:rsid w:val="005500CE"/>
    <w:rsid w:val="00550A62"/>
    <w:rsid w:val="005525A4"/>
    <w:rsid w:val="00552934"/>
    <w:rsid w:val="00552D6E"/>
    <w:rsid w:val="00553DFD"/>
    <w:rsid w:val="005544AC"/>
    <w:rsid w:val="0055623A"/>
    <w:rsid w:val="005563D9"/>
    <w:rsid w:val="00557A12"/>
    <w:rsid w:val="00557E3D"/>
    <w:rsid w:val="00560B26"/>
    <w:rsid w:val="005613C2"/>
    <w:rsid w:val="00561AD9"/>
    <w:rsid w:val="00562EB1"/>
    <w:rsid w:val="0056331A"/>
    <w:rsid w:val="005639B0"/>
    <w:rsid w:val="00564454"/>
    <w:rsid w:val="005646FC"/>
    <w:rsid w:val="00564E3F"/>
    <w:rsid w:val="00565078"/>
    <w:rsid w:val="0056625A"/>
    <w:rsid w:val="00567040"/>
    <w:rsid w:val="00567245"/>
    <w:rsid w:val="00567893"/>
    <w:rsid w:val="00571554"/>
    <w:rsid w:val="005716B8"/>
    <w:rsid w:val="00571702"/>
    <w:rsid w:val="00571F29"/>
    <w:rsid w:val="0057264D"/>
    <w:rsid w:val="005729B9"/>
    <w:rsid w:val="005739AB"/>
    <w:rsid w:val="00573C64"/>
    <w:rsid w:val="005744FC"/>
    <w:rsid w:val="00574AD5"/>
    <w:rsid w:val="0057550D"/>
    <w:rsid w:val="00575C75"/>
    <w:rsid w:val="0057621C"/>
    <w:rsid w:val="00576B25"/>
    <w:rsid w:val="00576D30"/>
    <w:rsid w:val="00577582"/>
    <w:rsid w:val="00577C08"/>
    <w:rsid w:val="00580617"/>
    <w:rsid w:val="00580BE7"/>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87756"/>
    <w:rsid w:val="005900F2"/>
    <w:rsid w:val="0059014F"/>
    <w:rsid w:val="0059159E"/>
    <w:rsid w:val="0059188B"/>
    <w:rsid w:val="005918A4"/>
    <w:rsid w:val="00592285"/>
    <w:rsid w:val="00592A50"/>
    <w:rsid w:val="00592F35"/>
    <w:rsid w:val="005939DE"/>
    <w:rsid w:val="00593B80"/>
    <w:rsid w:val="00593E76"/>
    <w:rsid w:val="00594C31"/>
    <w:rsid w:val="00594FEE"/>
    <w:rsid w:val="005953F4"/>
    <w:rsid w:val="005960B4"/>
    <w:rsid w:val="0059636E"/>
    <w:rsid w:val="005971B0"/>
    <w:rsid w:val="005A1236"/>
    <w:rsid w:val="005A180A"/>
    <w:rsid w:val="005A1ECB"/>
    <w:rsid w:val="005A2B4E"/>
    <w:rsid w:val="005A3009"/>
    <w:rsid w:val="005A3A35"/>
    <w:rsid w:val="005A3D17"/>
    <w:rsid w:val="005A3DC6"/>
    <w:rsid w:val="005A3EB8"/>
    <w:rsid w:val="005A3EDC"/>
    <w:rsid w:val="005A405F"/>
    <w:rsid w:val="005A418F"/>
    <w:rsid w:val="005A4324"/>
    <w:rsid w:val="005A57B8"/>
    <w:rsid w:val="005A6435"/>
    <w:rsid w:val="005A7670"/>
    <w:rsid w:val="005A79EE"/>
    <w:rsid w:val="005A7C81"/>
    <w:rsid w:val="005A7DFF"/>
    <w:rsid w:val="005A7FD2"/>
    <w:rsid w:val="005B1797"/>
    <w:rsid w:val="005B18D8"/>
    <w:rsid w:val="005B1CFC"/>
    <w:rsid w:val="005B1DD6"/>
    <w:rsid w:val="005B1E95"/>
    <w:rsid w:val="005B20E7"/>
    <w:rsid w:val="005B26C2"/>
    <w:rsid w:val="005B2723"/>
    <w:rsid w:val="005B2A24"/>
    <w:rsid w:val="005B3A59"/>
    <w:rsid w:val="005B598A"/>
    <w:rsid w:val="005B6B3E"/>
    <w:rsid w:val="005B6B51"/>
    <w:rsid w:val="005B6DCF"/>
    <w:rsid w:val="005B6F10"/>
    <w:rsid w:val="005B7138"/>
    <w:rsid w:val="005C0666"/>
    <w:rsid w:val="005C0D39"/>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420"/>
    <w:rsid w:val="005D5D7D"/>
    <w:rsid w:val="005D60E5"/>
    <w:rsid w:val="005D71EF"/>
    <w:rsid w:val="005D7469"/>
    <w:rsid w:val="005D7731"/>
    <w:rsid w:val="005D794E"/>
    <w:rsid w:val="005D7FA6"/>
    <w:rsid w:val="005E024B"/>
    <w:rsid w:val="005E02D9"/>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F0715"/>
    <w:rsid w:val="005F09CE"/>
    <w:rsid w:val="005F0A8F"/>
    <w:rsid w:val="005F1793"/>
    <w:rsid w:val="005F1A20"/>
    <w:rsid w:val="005F1DBB"/>
    <w:rsid w:val="005F1F95"/>
    <w:rsid w:val="005F25EF"/>
    <w:rsid w:val="005F2F3B"/>
    <w:rsid w:val="005F3AEC"/>
    <w:rsid w:val="005F44DA"/>
    <w:rsid w:val="005F53F2"/>
    <w:rsid w:val="005F581A"/>
    <w:rsid w:val="005F7C1D"/>
    <w:rsid w:val="005F7EA4"/>
    <w:rsid w:val="00603F00"/>
    <w:rsid w:val="006042F8"/>
    <w:rsid w:val="0060526C"/>
    <w:rsid w:val="00606328"/>
    <w:rsid w:val="0060652B"/>
    <w:rsid w:val="00606B84"/>
    <w:rsid w:val="00607120"/>
    <w:rsid w:val="00607407"/>
    <w:rsid w:val="00607F7B"/>
    <w:rsid w:val="00611998"/>
    <w:rsid w:val="00611C2E"/>
    <w:rsid w:val="006132ED"/>
    <w:rsid w:val="00613836"/>
    <w:rsid w:val="00613D84"/>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6E63"/>
    <w:rsid w:val="0062725C"/>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08BB"/>
    <w:rsid w:val="00651408"/>
    <w:rsid w:val="006519EF"/>
    <w:rsid w:val="00651E02"/>
    <w:rsid w:val="006521E5"/>
    <w:rsid w:val="00652A78"/>
    <w:rsid w:val="00654ADD"/>
    <w:rsid w:val="00654B3F"/>
    <w:rsid w:val="00654F96"/>
    <w:rsid w:val="00655E71"/>
    <w:rsid w:val="00655EBD"/>
    <w:rsid w:val="00657315"/>
    <w:rsid w:val="00660138"/>
    <w:rsid w:val="006607D5"/>
    <w:rsid w:val="006608AD"/>
    <w:rsid w:val="00660DE7"/>
    <w:rsid w:val="00661E7D"/>
    <w:rsid w:val="00662165"/>
    <w:rsid w:val="00662623"/>
    <w:rsid w:val="0066349B"/>
    <w:rsid w:val="00665120"/>
    <w:rsid w:val="00665586"/>
    <w:rsid w:val="006657A3"/>
    <w:rsid w:val="006657EE"/>
    <w:rsid w:val="00665D27"/>
    <w:rsid w:val="0066621D"/>
    <w:rsid w:val="006672E6"/>
    <w:rsid w:val="00667A47"/>
    <w:rsid w:val="00667A56"/>
    <w:rsid w:val="00667C83"/>
    <w:rsid w:val="00670185"/>
    <w:rsid w:val="0067066B"/>
    <w:rsid w:val="0067102D"/>
    <w:rsid w:val="00671A82"/>
    <w:rsid w:val="00673870"/>
    <w:rsid w:val="0067389F"/>
    <w:rsid w:val="00673BD3"/>
    <w:rsid w:val="00673D0A"/>
    <w:rsid w:val="00674D34"/>
    <w:rsid w:val="00675740"/>
    <w:rsid w:val="00675789"/>
    <w:rsid w:val="0067579A"/>
    <w:rsid w:val="00675CA2"/>
    <w:rsid w:val="00676178"/>
    <w:rsid w:val="0067669A"/>
    <w:rsid w:val="00676A27"/>
    <w:rsid w:val="00677658"/>
    <w:rsid w:val="00677E00"/>
    <w:rsid w:val="00681F45"/>
    <w:rsid w:val="00682C6C"/>
    <w:rsid w:val="00682CE1"/>
    <w:rsid w:val="00682E8D"/>
    <w:rsid w:val="006834A0"/>
    <w:rsid w:val="00683E33"/>
    <w:rsid w:val="006847B2"/>
    <w:rsid w:val="00684FF3"/>
    <w:rsid w:val="00685962"/>
    <w:rsid w:val="00685A30"/>
    <w:rsid w:val="00685C48"/>
    <w:rsid w:val="00685C76"/>
    <w:rsid w:val="00687E34"/>
    <w:rsid w:val="006906E8"/>
    <w:rsid w:val="00691009"/>
    <w:rsid w:val="006912BB"/>
    <w:rsid w:val="0069171B"/>
    <w:rsid w:val="00692C09"/>
    <w:rsid w:val="00692FA3"/>
    <w:rsid w:val="00693101"/>
    <w:rsid w:val="0069380F"/>
    <w:rsid w:val="00693A0D"/>
    <w:rsid w:val="00693C4E"/>
    <w:rsid w:val="006953B6"/>
    <w:rsid w:val="006968E8"/>
    <w:rsid w:val="00697C38"/>
    <w:rsid w:val="006A0D8B"/>
    <w:rsid w:val="006A134C"/>
    <w:rsid w:val="006A13FB"/>
    <w:rsid w:val="006A14B3"/>
    <w:rsid w:val="006A1922"/>
    <w:rsid w:val="006A1F61"/>
    <w:rsid w:val="006A202F"/>
    <w:rsid w:val="006A26BE"/>
    <w:rsid w:val="006A3325"/>
    <w:rsid w:val="006A3C8A"/>
    <w:rsid w:val="006A475C"/>
    <w:rsid w:val="006A4AFC"/>
    <w:rsid w:val="006A5026"/>
    <w:rsid w:val="006A5597"/>
    <w:rsid w:val="006A6D19"/>
    <w:rsid w:val="006B0116"/>
    <w:rsid w:val="006B0566"/>
    <w:rsid w:val="006B0B49"/>
    <w:rsid w:val="006B2A75"/>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0ACC"/>
    <w:rsid w:val="006C1293"/>
    <w:rsid w:val="006C12EC"/>
    <w:rsid w:val="006C1D25"/>
    <w:rsid w:val="006C229E"/>
    <w:rsid w:val="006C2B56"/>
    <w:rsid w:val="006C2F98"/>
    <w:rsid w:val="006C3115"/>
    <w:rsid w:val="006C4636"/>
    <w:rsid w:val="006C47F0"/>
    <w:rsid w:val="006C679A"/>
    <w:rsid w:val="006C7442"/>
    <w:rsid w:val="006C7FD7"/>
    <w:rsid w:val="006D0B02"/>
    <w:rsid w:val="006D0D6F"/>
    <w:rsid w:val="006D0E83"/>
    <w:rsid w:val="006D1826"/>
    <w:rsid w:val="006D1BA0"/>
    <w:rsid w:val="006D2DF7"/>
    <w:rsid w:val="006D3CB9"/>
    <w:rsid w:val="006D42DB"/>
    <w:rsid w:val="006D4448"/>
    <w:rsid w:val="006D4E1D"/>
    <w:rsid w:val="006D5516"/>
    <w:rsid w:val="006D55DC"/>
    <w:rsid w:val="006D5A4F"/>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65E"/>
    <w:rsid w:val="006F58E6"/>
    <w:rsid w:val="006F6413"/>
    <w:rsid w:val="006F69A0"/>
    <w:rsid w:val="006F77BF"/>
    <w:rsid w:val="00700C81"/>
    <w:rsid w:val="00701157"/>
    <w:rsid w:val="007017E0"/>
    <w:rsid w:val="007019EA"/>
    <w:rsid w:val="00701B9C"/>
    <w:rsid w:val="00702A06"/>
    <w:rsid w:val="007032AC"/>
    <w:rsid w:val="007035C9"/>
    <w:rsid w:val="007036D7"/>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746"/>
    <w:rsid w:val="0071687B"/>
    <w:rsid w:val="0071689A"/>
    <w:rsid w:val="00716F47"/>
    <w:rsid w:val="00717193"/>
    <w:rsid w:val="00717C79"/>
    <w:rsid w:val="007204FD"/>
    <w:rsid w:val="00720542"/>
    <w:rsid w:val="007210AC"/>
    <w:rsid w:val="00721677"/>
    <w:rsid w:val="007216B1"/>
    <w:rsid w:val="00721CBC"/>
    <w:rsid w:val="00722665"/>
    <w:rsid w:val="007227D2"/>
    <w:rsid w:val="00723462"/>
    <w:rsid w:val="00723E02"/>
    <w:rsid w:val="007248D6"/>
    <w:rsid w:val="007248F1"/>
    <w:rsid w:val="0072587C"/>
    <w:rsid w:val="00725ED3"/>
    <w:rsid w:val="00726E06"/>
    <w:rsid w:val="00727FAE"/>
    <w:rsid w:val="00731BD1"/>
    <w:rsid w:val="00731D26"/>
    <w:rsid w:val="00731DBE"/>
    <w:rsid w:val="00735365"/>
    <w:rsid w:val="00735C9B"/>
    <w:rsid w:val="00736959"/>
    <w:rsid w:val="00736A43"/>
    <w:rsid w:val="00737986"/>
    <w:rsid w:val="00737B2F"/>
    <w:rsid w:val="00737D8E"/>
    <w:rsid w:val="00740919"/>
    <w:rsid w:val="00740EF5"/>
    <w:rsid w:val="00741ACC"/>
    <w:rsid w:val="00741D11"/>
    <w:rsid w:val="00742359"/>
    <w:rsid w:val="00742F7B"/>
    <w:rsid w:val="007430FE"/>
    <w:rsid w:val="007432E3"/>
    <w:rsid w:val="0074334C"/>
    <w:rsid w:val="007442CF"/>
    <w:rsid w:val="00744742"/>
    <w:rsid w:val="00744D01"/>
    <w:rsid w:val="00745492"/>
    <w:rsid w:val="00745561"/>
    <w:rsid w:val="0074650E"/>
    <w:rsid w:val="00746E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80D44"/>
    <w:rsid w:val="007811AE"/>
    <w:rsid w:val="007811E5"/>
    <w:rsid w:val="007813EB"/>
    <w:rsid w:val="00781688"/>
    <w:rsid w:val="00781A0C"/>
    <w:rsid w:val="00782D3C"/>
    <w:rsid w:val="00782D60"/>
    <w:rsid w:val="0078387F"/>
    <w:rsid w:val="007839E7"/>
    <w:rsid w:val="00783B71"/>
    <w:rsid w:val="00784848"/>
    <w:rsid w:val="00784CB7"/>
    <w:rsid w:val="00785236"/>
    <w:rsid w:val="007854B2"/>
    <w:rsid w:val="007861DD"/>
    <w:rsid w:val="00786738"/>
    <w:rsid w:val="00786A78"/>
    <w:rsid w:val="00786DD8"/>
    <w:rsid w:val="007874CB"/>
    <w:rsid w:val="0078774A"/>
    <w:rsid w:val="007906A2"/>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2D9"/>
    <w:rsid w:val="007A16FB"/>
    <w:rsid w:val="007A1CB2"/>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274E"/>
    <w:rsid w:val="007C2C7E"/>
    <w:rsid w:val="007C2EE2"/>
    <w:rsid w:val="007C3480"/>
    <w:rsid w:val="007C3D16"/>
    <w:rsid w:val="007C3FF3"/>
    <w:rsid w:val="007C4876"/>
    <w:rsid w:val="007C49D4"/>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3EF"/>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543"/>
    <w:rsid w:val="007E6804"/>
    <w:rsid w:val="007E6E01"/>
    <w:rsid w:val="007F12DE"/>
    <w:rsid w:val="007F1314"/>
    <w:rsid w:val="007F245B"/>
    <w:rsid w:val="007F281F"/>
    <w:rsid w:val="007F36F8"/>
    <w:rsid w:val="007F503F"/>
    <w:rsid w:val="007F5A5F"/>
    <w:rsid w:val="007F6109"/>
    <w:rsid w:val="007F6722"/>
    <w:rsid w:val="008013BF"/>
    <w:rsid w:val="008013DA"/>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4DBD"/>
    <w:rsid w:val="00814DCB"/>
    <w:rsid w:val="0081568C"/>
    <w:rsid w:val="00816505"/>
    <w:rsid w:val="0081671C"/>
    <w:rsid w:val="00816D27"/>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90"/>
    <w:rsid w:val="008264EB"/>
    <w:rsid w:val="00826E9C"/>
    <w:rsid w:val="00830036"/>
    <w:rsid w:val="00830445"/>
    <w:rsid w:val="00830772"/>
    <w:rsid w:val="00830AD3"/>
    <w:rsid w:val="008314CA"/>
    <w:rsid w:val="00831C52"/>
    <w:rsid w:val="00831DC3"/>
    <w:rsid w:val="008326D8"/>
    <w:rsid w:val="0083296C"/>
    <w:rsid w:val="00833D4F"/>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57F4"/>
    <w:rsid w:val="00845AA5"/>
    <w:rsid w:val="00845AFE"/>
    <w:rsid w:val="008463FB"/>
    <w:rsid w:val="00846DCF"/>
    <w:rsid w:val="00847EB9"/>
    <w:rsid w:val="008504E0"/>
    <w:rsid w:val="00850570"/>
    <w:rsid w:val="00850857"/>
    <w:rsid w:val="00850B48"/>
    <w:rsid w:val="008510F1"/>
    <w:rsid w:val="0085236E"/>
    <w:rsid w:val="00852545"/>
    <w:rsid w:val="008534C7"/>
    <w:rsid w:val="00853563"/>
    <w:rsid w:val="00853CBA"/>
    <w:rsid w:val="00853D2D"/>
    <w:rsid w:val="008546A0"/>
    <w:rsid w:val="00855196"/>
    <w:rsid w:val="00855622"/>
    <w:rsid w:val="008558B3"/>
    <w:rsid w:val="00855F55"/>
    <w:rsid w:val="0085658A"/>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52E"/>
    <w:rsid w:val="008669B3"/>
    <w:rsid w:val="008702CB"/>
    <w:rsid w:val="0087175D"/>
    <w:rsid w:val="00871E55"/>
    <w:rsid w:val="0087222B"/>
    <w:rsid w:val="00872ACC"/>
    <w:rsid w:val="008730A8"/>
    <w:rsid w:val="00873162"/>
    <w:rsid w:val="0087341E"/>
    <w:rsid w:val="0087360C"/>
    <w:rsid w:val="00873A3C"/>
    <w:rsid w:val="00873FE9"/>
    <w:rsid w:val="008743F2"/>
    <w:rsid w:val="00874C2B"/>
    <w:rsid w:val="00874EE2"/>
    <w:rsid w:val="00875C9E"/>
    <w:rsid w:val="00875F09"/>
    <w:rsid w:val="00876543"/>
    <w:rsid w:val="008769B4"/>
    <w:rsid w:val="00876D7D"/>
    <w:rsid w:val="0087724F"/>
    <w:rsid w:val="008777E0"/>
    <w:rsid w:val="00877B26"/>
    <w:rsid w:val="00877DFD"/>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CD7"/>
    <w:rsid w:val="00893F09"/>
    <w:rsid w:val="00895E05"/>
    <w:rsid w:val="00895E2E"/>
    <w:rsid w:val="00896212"/>
    <w:rsid w:val="0089622B"/>
    <w:rsid w:val="00896485"/>
    <w:rsid w:val="00896AAF"/>
    <w:rsid w:val="00897EBC"/>
    <w:rsid w:val="008A0AF2"/>
    <w:rsid w:val="008A120F"/>
    <w:rsid w:val="008A1E8D"/>
    <w:rsid w:val="008A24AF"/>
    <w:rsid w:val="008A24FA"/>
    <w:rsid w:val="008A3366"/>
    <w:rsid w:val="008A345D"/>
    <w:rsid w:val="008A3C60"/>
    <w:rsid w:val="008A3D03"/>
    <w:rsid w:val="008A4DA3"/>
    <w:rsid w:val="008A5CEA"/>
    <w:rsid w:val="008A6BF1"/>
    <w:rsid w:val="008A70A4"/>
    <w:rsid w:val="008A7905"/>
    <w:rsid w:val="008B0198"/>
    <w:rsid w:val="008B0507"/>
    <w:rsid w:val="008B069D"/>
    <w:rsid w:val="008B1233"/>
    <w:rsid w:val="008B12AF"/>
    <w:rsid w:val="008B1605"/>
    <w:rsid w:val="008B3117"/>
    <w:rsid w:val="008B4DB1"/>
    <w:rsid w:val="008B4FDA"/>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8A2"/>
    <w:rsid w:val="008E5B7C"/>
    <w:rsid w:val="008E60B3"/>
    <w:rsid w:val="008E6E51"/>
    <w:rsid w:val="008F050F"/>
    <w:rsid w:val="008F0732"/>
    <w:rsid w:val="008F0EB7"/>
    <w:rsid w:val="008F1F9B"/>
    <w:rsid w:val="008F2148"/>
    <w:rsid w:val="008F2365"/>
    <w:rsid w:val="008F2B76"/>
    <w:rsid w:val="008F4C63"/>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44"/>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CA6"/>
    <w:rsid w:val="00936DF5"/>
    <w:rsid w:val="00936F41"/>
    <w:rsid w:val="0093713C"/>
    <w:rsid w:val="009371F6"/>
    <w:rsid w:val="009374A0"/>
    <w:rsid w:val="00937687"/>
    <w:rsid w:val="00937B6A"/>
    <w:rsid w:val="00940B86"/>
    <w:rsid w:val="00940C2A"/>
    <w:rsid w:val="00941061"/>
    <w:rsid w:val="009414B2"/>
    <w:rsid w:val="00941728"/>
    <w:rsid w:val="00941924"/>
    <w:rsid w:val="00941D3D"/>
    <w:rsid w:val="00941E17"/>
    <w:rsid w:val="00942BE7"/>
    <w:rsid w:val="00943B64"/>
    <w:rsid w:val="0094646F"/>
    <w:rsid w:val="0094684E"/>
    <w:rsid w:val="009471C4"/>
    <w:rsid w:val="00947B00"/>
    <w:rsid w:val="00947D03"/>
    <w:rsid w:val="00950002"/>
    <w:rsid w:val="00950CD0"/>
    <w:rsid w:val="0095176C"/>
    <w:rsid w:val="0095199F"/>
    <w:rsid w:val="00951CE5"/>
    <w:rsid w:val="00952531"/>
    <w:rsid w:val="00953ADF"/>
    <w:rsid w:val="00953F12"/>
    <w:rsid w:val="009542F9"/>
    <w:rsid w:val="00954425"/>
    <w:rsid w:val="0095474D"/>
    <w:rsid w:val="009548D2"/>
    <w:rsid w:val="00954C8E"/>
    <w:rsid w:val="00955135"/>
    <w:rsid w:val="00955A1E"/>
    <w:rsid w:val="00955E87"/>
    <w:rsid w:val="00956D11"/>
    <w:rsid w:val="00957B53"/>
    <w:rsid w:val="00960802"/>
    <w:rsid w:val="0096132A"/>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C35"/>
    <w:rsid w:val="00965E05"/>
    <w:rsid w:val="00965FCF"/>
    <w:rsid w:val="009666E0"/>
    <w:rsid w:val="00966D80"/>
    <w:rsid w:val="009673B8"/>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80234"/>
    <w:rsid w:val="0098097F"/>
    <w:rsid w:val="00980C31"/>
    <w:rsid w:val="00981214"/>
    <w:rsid w:val="009813C4"/>
    <w:rsid w:val="00981540"/>
    <w:rsid w:val="0098244A"/>
    <w:rsid w:val="00983AF5"/>
    <w:rsid w:val="00984456"/>
    <w:rsid w:val="00984BDB"/>
    <w:rsid w:val="00985050"/>
    <w:rsid w:val="00985291"/>
    <w:rsid w:val="009858A0"/>
    <w:rsid w:val="00985FFB"/>
    <w:rsid w:val="009865B0"/>
    <w:rsid w:val="00987056"/>
    <w:rsid w:val="009873F3"/>
    <w:rsid w:val="00987E76"/>
    <w:rsid w:val="00987FFB"/>
    <w:rsid w:val="00990375"/>
    <w:rsid w:val="00990561"/>
    <w:rsid w:val="00990C42"/>
    <w:rsid w:val="009911A0"/>
    <w:rsid w:val="009917C0"/>
    <w:rsid w:val="009918C0"/>
    <w:rsid w:val="009919C6"/>
    <w:rsid w:val="009924E6"/>
    <w:rsid w:val="00992FAA"/>
    <w:rsid w:val="00993191"/>
    <w:rsid w:val="00993891"/>
    <w:rsid w:val="00993B16"/>
    <w:rsid w:val="00993B84"/>
    <w:rsid w:val="00994A77"/>
    <w:rsid w:val="00994CC4"/>
    <w:rsid w:val="00995045"/>
    <w:rsid w:val="00995804"/>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2838"/>
    <w:rsid w:val="009A2FDE"/>
    <w:rsid w:val="009A5190"/>
    <w:rsid w:val="009A73D5"/>
    <w:rsid w:val="009A796C"/>
    <w:rsid w:val="009B0273"/>
    <w:rsid w:val="009B0824"/>
    <w:rsid w:val="009B0DA1"/>
    <w:rsid w:val="009B127B"/>
    <w:rsid w:val="009B13C3"/>
    <w:rsid w:val="009B18AF"/>
    <w:rsid w:val="009B2CB5"/>
    <w:rsid w:val="009B3CA3"/>
    <w:rsid w:val="009B5889"/>
    <w:rsid w:val="009B58F7"/>
    <w:rsid w:val="009B5ED1"/>
    <w:rsid w:val="009B6191"/>
    <w:rsid w:val="009B6D58"/>
    <w:rsid w:val="009B7A85"/>
    <w:rsid w:val="009B7BE7"/>
    <w:rsid w:val="009C0366"/>
    <w:rsid w:val="009C0ABA"/>
    <w:rsid w:val="009C1687"/>
    <w:rsid w:val="009C1A9B"/>
    <w:rsid w:val="009C1D0F"/>
    <w:rsid w:val="009C3A21"/>
    <w:rsid w:val="009C3B73"/>
    <w:rsid w:val="009C3EC5"/>
    <w:rsid w:val="009C42C7"/>
    <w:rsid w:val="009C5A1D"/>
    <w:rsid w:val="009C5D65"/>
    <w:rsid w:val="009C6103"/>
    <w:rsid w:val="009C7913"/>
    <w:rsid w:val="009D158E"/>
    <w:rsid w:val="009D180E"/>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60F"/>
    <w:rsid w:val="009E49AB"/>
    <w:rsid w:val="009E4A0F"/>
    <w:rsid w:val="009E5048"/>
    <w:rsid w:val="009E7100"/>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3736"/>
    <w:rsid w:val="009F4638"/>
    <w:rsid w:val="009F5D5D"/>
    <w:rsid w:val="009F5D9B"/>
    <w:rsid w:val="009F6485"/>
    <w:rsid w:val="009F64A7"/>
    <w:rsid w:val="009F6CD7"/>
    <w:rsid w:val="009F7214"/>
    <w:rsid w:val="009F7683"/>
    <w:rsid w:val="009F7BD5"/>
    <w:rsid w:val="009F7C54"/>
    <w:rsid w:val="009F7D78"/>
    <w:rsid w:val="00A0018F"/>
    <w:rsid w:val="00A00A1F"/>
    <w:rsid w:val="00A00BCA"/>
    <w:rsid w:val="00A00BE3"/>
    <w:rsid w:val="00A00E74"/>
    <w:rsid w:val="00A01157"/>
    <w:rsid w:val="00A01774"/>
    <w:rsid w:val="00A025B6"/>
    <w:rsid w:val="00A0285A"/>
    <w:rsid w:val="00A02BF9"/>
    <w:rsid w:val="00A03118"/>
    <w:rsid w:val="00A03791"/>
    <w:rsid w:val="00A03FEC"/>
    <w:rsid w:val="00A04202"/>
    <w:rsid w:val="00A04DB0"/>
    <w:rsid w:val="00A05C8A"/>
    <w:rsid w:val="00A06CC8"/>
    <w:rsid w:val="00A0752B"/>
    <w:rsid w:val="00A0753B"/>
    <w:rsid w:val="00A104D1"/>
    <w:rsid w:val="00A10D1E"/>
    <w:rsid w:val="00A10D1F"/>
    <w:rsid w:val="00A112E2"/>
    <w:rsid w:val="00A11BA5"/>
    <w:rsid w:val="00A11E49"/>
    <w:rsid w:val="00A11F49"/>
    <w:rsid w:val="00A12665"/>
    <w:rsid w:val="00A1275F"/>
    <w:rsid w:val="00A12A5E"/>
    <w:rsid w:val="00A12B60"/>
    <w:rsid w:val="00A12C95"/>
    <w:rsid w:val="00A134CC"/>
    <w:rsid w:val="00A13942"/>
    <w:rsid w:val="00A14672"/>
    <w:rsid w:val="00A14685"/>
    <w:rsid w:val="00A14ED9"/>
    <w:rsid w:val="00A150A9"/>
    <w:rsid w:val="00A150D1"/>
    <w:rsid w:val="00A15315"/>
    <w:rsid w:val="00A15EF7"/>
    <w:rsid w:val="00A1623D"/>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827"/>
    <w:rsid w:val="00A249DB"/>
    <w:rsid w:val="00A24F80"/>
    <w:rsid w:val="00A2539C"/>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37E73"/>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36AA"/>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81F"/>
    <w:rsid w:val="00A8134C"/>
    <w:rsid w:val="00A81620"/>
    <w:rsid w:val="00A81DD5"/>
    <w:rsid w:val="00A8328A"/>
    <w:rsid w:val="00A83E00"/>
    <w:rsid w:val="00A86287"/>
    <w:rsid w:val="00A86F6B"/>
    <w:rsid w:val="00A9098A"/>
    <w:rsid w:val="00A90E28"/>
    <w:rsid w:val="00A90FCD"/>
    <w:rsid w:val="00A921FF"/>
    <w:rsid w:val="00A923E8"/>
    <w:rsid w:val="00A92760"/>
    <w:rsid w:val="00A9306E"/>
    <w:rsid w:val="00A93710"/>
    <w:rsid w:val="00A937A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4DC0"/>
    <w:rsid w:val="00AA515D"/>
    <w:rsid w:val="00AA5305"/>
    <w:rsid w:val="00AA5B57"/>
    <w:rsid w:val="00AA632C"/>
    <w:rsid w:val="00AA697C"/>
    <w:rsid w:val="00AA6BA1"/>
    <w:rsid w:val="00AA6F53"/>
    <w:rsid w:val="00AA7117"/>
    <w:rsid w:val="00AA75FA"/>
    <w:rsid w:val="00AA7805"/>
    <w:rsid w:val="00AB0304"/>
    <w:rsid w:val="00AB130C"/>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522C"/>
    <w:rsid w:val="00AD7B20"/>
    <w:rsid w:val="00AE00B8"/>
    <w:rsid w:val="00AE0514"/>
    <w:rsid w:val="00AE11EC"/>
    <w:rsid w:val="00AE1606"/>
    <w:rsid w:val="00AE16D5"/>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3678"/>
    <w:rsid w:val="00B0401C"/>
    <w:rsid w:val="00B04537"/>
    <w:rsid w:val="00B04651"/>
    <w:rsid w:val="00B04817"/>
    <w:rsid w:val="00B048B2"/>
    <w:rsid w:val="00B051BE"/>
    <w:rsid w:val="00B06EC9"/>
    <w:rsid w:val="00B07086"/>
    <w:rsid w:val="00B07942"/>
    <w:rsid w:val="00B07E76"/>
    <w:rsid w:val="00B101FF"/>
    <w:rsid w:val="00B110DE"/>
    <w:rsid w:val="00B11297"/>
    <w:rsid w:val="00B11432"/>
    <w:rsid w:val="00B11B38"/>
    <w:rsid w:val="00B11B79"/>
    <w:rsid w:val="00B12288"/>
    <w:rsid w:val="00B12330"/>
    <w:rsid w:val="00B12C72"/>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3A2E"/>
    <w:rsid w:val="00B24E24"/>
    <w:rsid w:val="00B25447"/>
    <w:rsid w:val="00B2561E"/>
    <w:rsid w:val="00B2572B"/>
    <w:rsid w:val="00B25FC4"/>
    <w:rsid w:val="00B263B7"/>
    <w:rsid w:val="00B2681D"/>
    <w:rsid w:val="00B2752E"/>
    <w:rsid w:val="00B30994"/>
    <w:rsid w:val="00B31071"/>
    <w:rsid w:val="00B31341"/>
    <w:rsid w:val="00B31F34"/>
    <w:rsid w:val="00B32124"/>
    <w:rsid w:val="00B32672"/>
    <w:rsid w:val="00B32C46"/>
    <w:rsid w:val="00B333DF"/>
    <w:rsid w:val="00B337B0"/>
    <w:rsid w:val="00B34BDA"/>
    <w:rsid w:val="00B351F5"/>
    <w:rsid w:val="00B3612B"/>
    <w:rsid w:val="00B36765"/>
    <w:rsid w:val="00B36881"/>
    <w:rsid w:val="00B369D8"/>
    <w:rsid w:val="00B37250"/>
    <w:rsid w:val="00B37A00"/>
    <w:rsid w:val="00B40233"/>
    <w:rsid w:val="00B413A8"/>
    <w:rsid w:val="00B425F0"/>
    <w:rsid w:val="00B4364F"/>
    <w:rsid w:val="00B4374E"/>
    <w:rsid w:val="00B44A67"/>
    <w:rsid w:val="00B46279"/>
    <w:rsid w:val="00B46D58"/>
    <w:rsid w:val="00B4794D"/>
    <w:rsid w:val="00B50F8D"/>
    <w:rsid w:val="00B5116D"/>
    <w:rsid w:val="00B514E8"/>
    <w:rsid w:val="00B51D9F"/>
    <w:rsid w:val="00B5219E"/>
    <w:rsid w:val="00B52987"/>
    <w:rsid w:val="00B52C16"/>
    <w:rsid w:val="00B5319F"/>
    <w:rsid w:val="00B53B93"/>
    <w:rsid w:val="00B53D73"/>
    <w:rsid w:val="00B54C65"/>
    <w:rsid w:val="00B54F63"/>
    <w:rsid w:val="00B553D4"/>
    <w:rsid w:val="00B56139"/>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58CD"/>
    <w:rsid w:val="00B6601D"/>
    <w:rsid w:val="00B66201"/>
    <w:rsid w:val="00B664D2"/>
    <w:rsid w:val="00B666FB"/>
    <w:rsid w:val="00B66AB9"/>
    <w:rsid w:val="00B66C0B"/>
    <w:rsid w:val="00B67CCD"/>
    <w:rsid w:val="00B67E5B"/>
    <w:rsid w:val="00B70DF8"/>
    <w:rsid w:val="00B716B0"/>
    <w:rsid w:val="00B71D73"/>
    <w:rsid w:val="00B73AB8"/>
    <w:rsid w:val="00B73DE0"/>
    <w:rsid w:val="00B744F6"/>
    <w:rsid w:val="00B74B63"/>
    <w:rsid w:val="00B75687"/>
    <w:rsid w:val="00B75DE9"/>
    <w:rsid w:val="00B761BD"/>
    <w:rsid w:val="00B762B1"/>
    <w:rsid w:val="00B81090"/>
    <w:rsid w:val="00B81AD3"/>
    <w:rsid w:val="00B82A65"/>
    <w:rsid w:val="00B83286"/>
    <w:rsid w:val="00B832AD"/>
    <w:rsid w:val="00B853BF"/>
    <w:rsid w:val="00B85DEF"/>
    <w:rsid w:val="00B8636F"/>
    <w:rsid w:val="00B86BCB"/>
    <w:rsid w:val="00B86C5F"/>
    <w:rsid w:val="00B9100A"/>
    <w:rsid w:val="00B925B0"/>
    <w:rsid w:val="00B92CA7"/>
    <w:rsid w:val="00B932B8"/>
    <w:rsid w:val="00B941D0"/>
    <w:rsid w:val="00B9461C"/>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2C46"/>
    <w:rsid w:val="00BB3575"/>
    <w:rsid w:val="00BB4442"/>
    <w:rsid w:val="00BB444E"/>
    <w:rsid w:val="00BB4ADD"/>
    <w:rsid w:val="00BB500A"/>
    <w:rsid w:val="00BB50D0"/>
    <w:rsid w:val="00BB52F9"/>
    <w:rsid w:val="00BB5B81"/>
    <w:rsid w:val="00BB67B5"/>
    <w:rsid w:val="00BB682B"/>
    <w:rsid w:val="00BB74C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6DB"/>
    <w:rsid w:val="00BD0D0A"/>
    <w:rsid w:val="00BD176C"/>
    <w:rsid w:val="00BD2920"/>
    <w:rsid w:val="00BD2C67"/>
    <w:rsid w:val="00BD3B55"/>
    <w:rsid w:val="00BD3FDD"/>
    <w:rsid w:val="00BD4817"/>
    <w:rsid w:val="00BD50E7"/>
    <w:rsid w:val="00BD5554"/>
    <w:rsid w:val="00BD572E"/>
    <w:rsid w:val="00BD5F94"/>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915"/>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BC3"/>
    <w:rsid w:val="00C16602"/>
    <w:rsid w:val="00C16F3F"/>
    <w:rsid w:val="00C17414"/>
    <w:rsid w:val="00C17A24"/>
    <w:rsid w:val="00C207A1"/>
    <w:rsid w:val="00C20B9A"/>
    <w:rsid w:val="00C2151D"/>
    <w:rsid w:val="00C22421"/>
    <w:rsid w:val="00C232E0"/>
    <w:rsid w:val="00C23B1B"/>
    <w:rsid w:val="00C23D48"/>
    <w:rsid w:val="00C23F1D"/>
    <w:rsid w:val="00C24256"/>
    <w:rsid w:val="00C24CA6"/>
    <w:rsid w:val="00C26414"/>
    <w:rsid w:val="00C26B4D"/>
    <w:rsid w:val="00C26CF7"/>
    <w:rsid w:val="00C26E8E"/>
    <w:rsid w:val="00C27A88"/>
    <w:rsid w:val="00C27BA4"/>
    <w:rsid w:val="00C3071E"/>
    <w:rsid w:val="00C30BFB"/>
    <w:rsid w:val="00C3130B"/>
    <w:rsid w:val="00C31373"/>
    <w:rsid w:val="00C319AC"/>
    <w:rsid w:val="00C324F0"/>
    <w:rsid w:val="00C33115"/>
    <w:rsid w:val="00C33B35"/>
    <w:rsid w:val="00C34012"/>
    <w:rsid w:val="00C3421C"/>
    <w:rsid w:val="00C34296"/>
    <w:rsid w:val="00C34414"/>
    <w:rsid w:val="00C3484C"/>
    <w:rsid w:val="00C34AFD"/>
    <w:rsid w:val="00C34E3B"/>
    <w:rsid w:val="00C35487"/>
    <w:rsid w:val="00C358EA"/>
    <w:rsid w:val="00C36039"/>
    <w:rsid w:val="00C364E8"/>
    <w:rsid w:val="00C366B6"/>
    <w:rsid w:val="00C37724"/>
    <w:rsid w:val="00C3797F"/>
    <w:rsid w:val="00C4095B"/>
    <w:rsid w:val="00C410E6"/>
    <w:rsid w:val="00C42879"/>
    <w:rsid w:val="00C430E0"/>
    <w:rsid w:val="00C43213"/>
    <w:rsid w:val="00C43524"/>
    <w:rsid w:val="00C435DD"/>
    <w:rsid w:val="00C4487D"/>
    <w:rsid w:val="00C44C97"/>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7D7E"/>
    <w:rsid w:val="00C611EE"/>
    <w:rsid w:val="00C61E94"/>
    <w:rsid w:val="00C61F21"/>
    <w:rsid w:val="00C6256F"/>
    <w:rsid w:val="00C6329E"/>
    <w:rsid w:val="00C6377E"/>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E26"/>
    <w:rsid w:val="00C72606"/>
    <w:rsid w:val="00C7261B"/>
    <w:rsid w:val="00C72D0E"/>
    <w:rsid w:val="00C72E21"/>
    <w:rsid w:val="00C73E62"/>
    <w:rsid w:val="00C74E96"/>
    <w:rsid w:val="00C752FC"/>
    <w:rsid w:val="00C76BC6"/>
    <w:rsid w:val="00C77407"/>
    <w:rsid w:val="00C8055A"/>
    <w:rsid w:val="00C806B2"/>
    <w:rsid w:val="00C807D9"/>
    <w:rsid w:val="00C808AC"/>
    <w:rsid w:val="00C80B25"/>
    <w:rsid w:val="00C81187"/>
    <w:rsid w:val="00C813A9"/>
    <w:rsid w:val="00C816CA"/>
    <w:rsid w:val="00C81FE2"/>
    <w:rsid w:val="00C82BD2"/>
    <w:rsid w:val="00C83D8F"/>
    <w:rsid w:val="00C84419"/>
    <w:rsid w:val="00C858FA"/>
    <w:rsid w:val="00C85FFA"/>
    <w:rsid w:val="00C861E9"/>
    <w:rsid w:val="00C864DC"/>
    <w:rsid w:val="00C86AB3"/>
    <w:rsid w:val="00C87E93"/>
    <w:rsid w:val="00C90796"/>
    <w:rsid w:val="00C907E1"/>
    <w:rsid w:val="00C9153B"/>
    <w:rsid w:val="00C91F69"/>
    <w:rsid w:val="00C9357A"/>
    <w:rsid w:val="00C94323"/>
    <w:rsid w:val="00C945C4"/>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167"/>
    <w:rsid w:val="00CB1211"/>
    <w:rsid w:val="00CB2961"/>
    <w:rsid w:val="00CB3CB1"/>
    <w:rsid w:val="00CB41AB"/>
    <w:rsid w:val="00CB4B5C"/>
    <w:rsid w:val="00CB4C1E"/>
    <w:rsid w:val="00CB5290"/>
    <w:rsid w:val="00CB60AE"/>
    <w:rsid w:val="00CB68EF"/>
    <w:rsid w:val="00CB759C"/>
    <w:rsid w:val="00CB7915"/>
    <w:rsid w:val="00CB79A4"/>
    <w:rsid w:val="00CC0326"/>
    <w:rsid w:val="00CC0A8D"/>
    <w:rsid w:val="00CC173E"/>
    <w:rsid w:val="00CC18C4"/>
    <w:rsid w:val="00CC19EC"/>
    <w:rsid w:val="00CC1CF1"/>
    <w:rsid w:val="00CC3BAC"/>
    <w:rsid w:val="00CC4CB1"/>
    <w:rsid w:val="00CC518E"/>
    <w:rsid w:val="00CC584E"/>
    <w:rsid w:val="00CC5A5B"/>
    <w:rsid w:val="00CC5EBA"/>
    <w:rsid w:val="00CC6362"/>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916"/>
    <w:rsid w:val="00CD7A4F"/>
    <w:rsid w:val="00CD7C76"/>
    <w:rsid w:val="00CE0D95"/>
    <w:rsid w:val="00CE10B2"/>
    <w:rsid w:val="00CE2264"/>
    <w:rsid w:val="00CE2382"/>
    <w:rsid w:val="00CE3435"/>
    <w:rsid w:val="00CE3C86"/>
    <w:rsid w:val="00CE4D1D"/>
    <w:rsid w:val="00CE56FD"/>
    <w:rsid w:val="00CE5A9F"/>
    <w:rsid w:val="00CE5B8A"/>
    <w:rsid w:val="00CE7B83"/>
    <w:rsid w:val="00CE7BF1"/>
    <w:rsid w:val="00CF0D0D"/>
    <w:rsid w:val="00CF1653"/>
    <w:rsid w:val="00CF1742"/>
    <w:rsid w:val="00CF2304"/>
    <w:rsid w:val="00CF2692"/>
    <w:rsid w:val="00CF2A3E"/>
    <w:rsid w:val="00CF34D0"/>
    <w:rsid w:val="00CF34DE"/>
    <w:rsid w:val="00CF38B3"/>
    <w:rsid w:val="00CF3B1A"/>
    <w:rsid w:val="00CF4708"/>
    <w:rsid w:val="00CF6889"/>
    <w:rsid w:val="00CF6899"/>
    <w:rsid w:val="00CF78B1"/>
    <w:rsid w:val="00CF7A4E"/>
    <w:rsid w:val="00D00401"/>
    <w:rsid w:val="00D0068C"/>
    <w:rsid w:val="00D008B5"/>
    <w:rsid w:val="00D00A61"/>
    <w:rsid w:val="00D00BED"/>
    <w:rsid w:val="00D00DA3"/>
    <w:rsid w:val="00D00EF4"/>
    <w:rsid w:val="00D0114A"/>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FAA"/>
    <w:rsid w:val="00D150B0"/>
    <w:rsid w:val="00D15272"/>
    <w:rsid w:val="00D161B8"/>
    <w:rsid w:val="00D17258"/>
    <w:rsid w:val="00D21019"/>
    <w:rsid w:val="00D21510"/>
    <w:rsid w:val="00D219A5"/>
    <w:rsid w:val="00D21AD1"/>
    <w:rsid w:val="00D22464"/>
    <w:rsid w:val="00D22CBB"/>
    <w:rsid w:val="00D23C17"/>
    <w:rsid w:val="00D23D67"/>
    <w:rsid w:val="00D23E36"/>
    <w:rsid w:val="00D24A14"/>
    <w:rsid w:val="00D25A2A"/>
    <w:rsid w:val="00D25F3D"/>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5D01"/>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32B5"/>
    <w:rsid w:val="00D53408"/>
    <w:rsid w:val="00D53FEB"/>
    <w:rsid w:val="00D5440E"/>
    <w:rsid w:val="00D5443D"/>
    <w:rsid w:val="00D54E6F"/>
    <w:rsid w:val="00D5541F"/>
    <w:rsid w:val="00D5674E"/>
    <w:rsid w:val="00D56D2A"/>
    <w:rsid w:val="00D57126"/>
    <w:rsid w:val="00D57531"/>
    <w:rsid w:val="00D60E8B"/>
    <w:rsid w:val="00D612BC"/>
    <w:rsid w:val="00D61D87"/>
    <w:rsid w:val="00D62071"/>
    <w:rsid w:val="00D62855"/>
    <w:rsid w:val="00D62C0F"/>
    <w:rsid w:val="00D640C7"/>
    <w:rsid w:val="00D64654"/>
    <w:rsid w:val="00D659B3"/>
    <w:rsid w:val="00D65BF2"/>
    <w:rsid w:val="00D65E4E"/>
    <w:rsid w:val="00D65EBA"/>
    <w:rsid w:val="00D710BC"/>
    <w:rsid w:val="00D71259"/>
    <w:rsid w:val="00D71D9E"/>
    <w:rsid w:val="00D7354F"/>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1C7E"/>
    <w:rsid w:val="00D927EB"/>
    <w:rsid w:val="00D932B2"/>
    <w:rsid w:val="00D937E5"/>
    <w:rsid w:val="00D93B78"/>
    <w:rsid w:val="00D96BE2"/>
    <w:rsid w:val="00D970D2"/>
    <w:rsid w:val="00D976EB"/>
    <w:rsid w:val="00DA0948"/>
    <w:rsid w:val="00DA0A4E"/>
    <w:rsid w:val="00DA0E0D"/>
    <w:rsid w:val="00DA0F94"/>
    <w:rsid w:val="00DA0FDD"/>
    <w:rsid w:val="00DA1AF1"/>
    <w:rsid w:val="00DA2289"/>
    <w:rsid w:val="00DA27F6"/>
    <w:rsid w:val="00DA35A6"/>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E17"/>
    <w:rsid w:val="00DB4036"/>
    <w:rsid w:val="00DB40C0"/>
    <w:rsid w:val="00DB41B7"/>
    <w:rsid w:val="00DB4273"/>
    <w:rsid w:val="00DB4CC7"/>
    <w:rsid w:val="00DB5660"/>
    <w:rsid w:val="00DB64C8"/>
    <w:rsid w:val="00DB6D02"/>
    <w:rsid w:val="00DB7289"/>
    <w:rsid w:val="00DB7B2F"/>
    <w:rsid w:val="00DC1223"/>
    <w:rsid w:val="00DC14CE"/>
    <w:rsid w:val="00DC1B3F"/>
    <w:rsid w:val="00DC30CC"/>
    <w:rsid w:val="00DC5332"/>
    <w:rsid w:val="00DC567F"/>
    <w:rsid w:val="00DC59F5"/>
    <w:rsid w:val="00DC619D"/>
    <w:rsid w:val="00DC64B5"/>
    <w:rsid w:val="00DC6FEB"/>
    <w:rsid w:val="00DC765A"/>
    <w:rsid w:val="00DC769E"/>
    <w:rsid w:val="00DD0158"/>
    <w:rsid w:val="00DD0FED"/>
    <w:rsid w:val="00DD1632"/>
    <w:rsid w:val="00DD2498"/>
    <w:rsid w:val="00DD27B0"/>
    <w:rsid w:val="00DD322C"/>
    <w:rsid w:val="00DD38F4"/>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4815"/>
    <w:rsid w:val="00DE5B89"/>
    <w:rsid w:val="00DE5E32"/>
    <w:rsid w:val="00DE65EA"/>
    <w:rsid w:val="00DE7706"/>
    <w:rsid w:val="00DE7753"/>
    <w:rsid w:val="00DE7F8F"/>
    <w:rsid w:val="00DF09E7"/>
    <w:rsid w:val="00DF0BD2"/>
    <w:rsid w:val="00DF11C4"/>
    <w:rsid w:val="00DF1625"/>
    <w:rsid w:val="00DF19A1"/>
    <w:rsid w:val="00DF239C"/>
    <w:rsid w:val="00DF2E0C"/>
    <w:rsid w:val="00DF3688"/>
    <w:rsid w:val="00DF44E3"/>
    <w:rsid w:val="00DF5182"/>
    <w:rsid w:val="00DF749E"/>
    <w:rsid w:val="00E00AD1"/>
    <w:rsid w:val="00E00AE5"/>
    <w:rsid w:val="00E01503"/>
    <w:rsid w:val="00E020C1"/>
    <w:rsid w:val="00E02F60"/>
    <w:rsid w:val="00E03BED"/>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29B5"/>
    <w:rsid w:val="00E131B0"/>
    <w:rsid w:val="00E1385B"/>
    <w:rsid w:val="00E141C7"/>
    <w:rsid w:val="00E14672"/>
    <w:rsid w:val="00E15531"/>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F0C"/>
    <w:rsid w:val="00E31A0F"/>
    <w:rsid w:val="00E326DD"/>
    <w:rsid w:val="00E327B8"/>
    <w:rsid w:val="00E32AB7"/>
    <w:rsid w:val="00E32CC2"/>
    <w:rsid w:val="00E32D5B"/>
    <w:rsid w:val="00E33157"/>
    <w:rsid w:val="00E3357F"/>
    <w:rsid w:val="00E33E6B"/>
    <w:rsid w:val="00E3606B"/>
    <w:rsid w:val="00E36717"/>
    <w:rsid w:val="00E3682E"/>
    <w:rsid w:val="00E36A86"/>
    <w:rsid w:val="00E37F64"/>
    <w:rsid w:val="00E40DE2"/>
    <w:rsid w:val="00E41156"/>
    <w:rsid w:val="00E41620"/>
    <w:rsid w:val="00E4239E"/>
    <w:rsid w:val="00E426B9"/>
    <w:rsid w:val="00E42FEB"/>
    <w:rsid w:val="00E430BF"/>
    <w:rsid w:val="00E43649"/>
    <w:rsid w:val="00E43CEB"/>
    <w:rsid w:val="00E44D86"/>
    <w:rsid w:val="00E45007"/>
    <w:rsid w:val="00E45ACA"/>
    <w:rsid w:val="00E45C7F"/>
    <w:rsid w:val="00E46422"/>
    <w:rsid w:val="00E46770"/>
    <w:rsid w:val="00E46DBA"/>
    <w:rsid w:val="00E51117"/>
    <w:rsid w:val="00E51CD0"/>
    <w:rsid w:val="00E51D3B"/>
    <w:rsid w:val="00E51D78"/>
    <w:rsid w:val="00E51EEA"/>
    <w:rsid w:val="00E520F6"/>
    <w:rsid w:val="00E52441"/>
    <w:rsid w:val="00E54297"/>
    <w:rsid w:val="00E54B2C"/>
    <w:rsid w:val="00E550D0"/>
    <w:rsid w:val="00E5510F"/>
    <w:rsid w:val="00E55EBF"/>
    <w:rsid w:val="00E57499"/>
    <w:rsid w:val="00E574A0"/>
    <w:rsid w:val="00E6008B"/>
    <w:rsid w:val="00E6044F"/>
    <w:rsid w:val="00E60526"/>
    <w:rsid w:val="00E6131E"/>
    <w:rsid w:val="00E61E7C"/>
    <w:rsid w:val="00E61F49"/>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435B"/>
    <w:rsid w:val="00E85A49"/>
    <w:rsid w:val="00E861BF"/>
    <w:rsid w:val="00E862FA"/>
    <w:rsid w:val="00E87147"/>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798"/>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165E"/>
    <w:rsid w:val="00EC1E2D"/>
    <w:rsid w:val="00EC1F0A"/>
    <w:rsid w:val="00EC22F7"/>
    <w:rsid w:val="00EC2345"/>
    <w:rsid w:val="00EC2CDE"/>
    <w:rsid w:val="00EC2EE1"/>
    <w:rsid w:val="00EC362B"/>
    <w:rsid w:val="00EC3C95"/>
    <w:rsid w:val="00EC400D"/>
    <w:rsid w:val="00EC4580"/>
    <w:rsid w:val="00EC481D"/>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2C2"/>
    <w:rsid w:val="00EE09A4"/>
    <w:rsid w:val="00EE0CB1"/>
    <w:rsid w:val="00EE0DDB"/>
    <w:rsid w:val="00EE0EB3"/>
    <w:rsid w:val="00EE0EF1"/>
    <w:rsid w:val="00EE1022"/>
    <w:rsid w:val="00EE1AD6"/>
    <w:rsid w:val="00EE2663"/>
    <w:rsid w:val="00EE2B43"/>
    <w:rsid w:val="00EE2DA5"/>
    <w:rsid w:val="00EE36CC"/>
    <w:rsid w:val="00EE4047"/>
    <w:rsid w:val="00EE54E6"/>
    <w:rsid w:val="00EE55F5"/>
    <w:rsid w:val="00EE5855"/>
    <w:rsid w:val="00EE5A09"/>
    <w:rsid w:val="00EE5A30"/>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3DB6"/>
    <w:rsid w:val="00EF548A"/>
    <w:rsid w:val="00EF6526"/>
    <w:rsid w:val="00EF7868"/>
    <w:rsid w:val="00F00004"/>
    <w:rsid w:val="00F00565"/>
    <w:rsid w:val="00F00C96"/>
    <w:rsid w:val="00F01964"/>
    <w:rsid w:val="00F01D1E"/>
    <w:rsid w:val="00F04AA1"/>
    <w:rsid w:val="00F04FC3"/>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A51"/>
    <w:rsid w:val="00F23CD8"/>
    <w:rsid w:val="00F242D7"/>
    <w:rsid w:val="00F24327"/>
    <w:rsid w:val="00F24A51"/>
    <w:rsid w:val="00F24C2B"/>
    <w:rsid w:val="00F24D8E"/>
    <w:rsid w:val="00F24E9E"/>
    <w:rsid w:val="00F25B39"/>
    <w:rsid w:val="00F26162"/>
    <w:rsid w:val="00F263B3"/>
    <w:rsid w:val="00F26A4C"/>
    <w:rsid w:val="00F274C5"/>
    <w:rsid w:val="00F32DDC"/>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264D"/>
    <w:rsid w:val="00F429C4"/>
    <w:rsid w:val="00F429DD"/>
    <w:rsid w:val="00F4395E"/>
    <w:rsid w:val="00F43A66"/>
    <w:rsid w:val="00F43DE4"/>
    <w:rsid w:val="00F449C0"/>
    <w:rsid w:val="00F45B4D"/>
    <w:rsid w:val="00F45B8B"/>
    <w:rsid w:val="00F460E3"/>
    <w:rsid w:val="00F50D30"/>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67ECE"/>
    <w:rsid w:val="00F70E55"/>
    <w:rsid w:val="00F71F29"/>
    <w:rsid w:val="00F7342A"/>
    <w:rsid w:val="00F73CAB"/>
    <w:rsid w:val="00F73D7F"/>
    <w:rsid w:val="00F74267"/>
    <w:rsid w:val="00F743B3"/>
    <w:rsid w:val="00F7451F"/>
    <w:rsid w:val="00F7467F"/>
    <w:rsid w:val="00F74984"/>
    <w:rsid w:val="00F7541A"/>
    <w:rsid w:val="00F7609B"/>
    <w:rsid w:val="00F763EC"/>
    <w:rsid w:val="00F775CA"/>
    <w:rsid w:val="00F77652"/>
    <w:rsid w:val="00F80761"/>
    <w:rsid w:val="00F825AC"/>
    <w:rsid w:val="00F82623"/>
    <w:rsid w:val="00F827F5"/>
    <w:rsid w:val="00F82CB7"/>
    <w:rsid w:val="00F83409"/>
    <w:rsid w:val="00F839B3"/>
    <w:rsid w:val="00F83B76"/>
    <w:rsid w:val="00F83E0A"/>
    <w:rsid w:val="00F8462A"/>
    <w:rsid w:val="00F855BB"/>
    <w:rsid w:val="00F85CE6"/>
    <w:rsid w:val="00F85DFC"/>
    <w:rsid w:val="00F85F62"/>
    <w:rsid w:val="00F86162"/>
    <w:rsid w:val="00F86ED5"/>
    <w:rsid w:val="00F871C2"/>
    <w:rsid w:val="00F87FD4"/>
    <w:rsid w:val="00F914CF"/>
    <w:rsid w:val="00F92A53"/>
    <w:rsid w:val="00F930CD"/>
    <w:rsid w:val="00F932ED"/>
    <w:rsid w:val="00F9430A"/>
    <w:rsid w:val="00F9448B"/>
    <w:rsid w:val="00F954E8"/>
    <w:rsid w:val="00F95BB0"/>
    <w:rsid w:val="00F95DBF"/>
    <w:rsid w:val="00F95E94"/>
    <w:rsid w:val="00F96993"/>
    <w:rsid w:val="00F9791A"/>
    <w:rsid w:val="00F97D3E"/>
    <w:rsid w:val="00FA0498"/>
    <w:rsid w:val="00FA0E41"/>
    <w:rsid w:val="00FA1297"/>
    <w:rsid w:val="00FA2B47"/>
    <w:rsid w:val="00FA2BFA"/>
    <w:rsid w:val="00FA2DBA"/>
    <w:rsid w:val="00FA2F7C"/>
    <w:rsid w:val="00FA2FB6"/>
    <w:rsid w:val="00FA30F2"/>
    <w:rsid w:val="00FA3137"/>
    <w:rsid w:val="00FA37C3"/>
    <w:rsid w:val="00FA3A9E"/>
    <w:rsid w:val="00FA3D8E"/>
    <w:rsid w:val="00FA409E"/>
    <w:rsid w:val="00FA4725"/>
    <w:rsid w:val="00FA4F9D"/>
    <w:rsid w:val="00FA555F"/>
    <w:rsid w:val="00FA5CBD"/>
    <w:rsid w:val="00FA6B94"/>
    <w:rsid w:val="00FA6E49"/>
    <w:rsid w:val="00FA6F47"/>
    <w:rsid w:val="00FA7EAA"/>
    <w:rsid w:val="00FB068C"/>
    <w:rsid w:val="00FB12F4"/>
    <w:rsid w:val="00FB13F8"/>
    <w:rsid w:val="00FB1530"/>
    <w:rsid w:val="00FB15D0"/>
    <w:rsid w:val="00FB1675"/>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631B"/>
    <w:rsid w:val="00FD7291"/>
    <w:rsid w:val="00FD7772"/>
    <w:rsid w:val="00FE0CB5"/>
    <w:rsid w:val="00FE0FD2"/>
    <w:rsid w:val="00FE1316"/>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F031A"/>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iPriority="2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uiPriority w:val="20"/>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w">
    <w:name w:val="w"/>
    <w:basedOn w:val="a0"/>
    <w:rsid w:val="005B26C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6C1220-F464-443C-8BC2-2C20BCD1C2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2277</TotalTime>
  <Pages>76</Pages>
  <Words>15043</Words>
  <Characters>109578</Characters>
  <Application>Microsoft Office Word</Application>
  <DocSecurity>0</DocSecurity>
  <Lines>913</Lines>
  <Paragraphs>248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124373</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1543</cp:revision>
  <cp:lastPrinted>2018-02-16T07:12:00Z</cp:lastPrinted>
  <dcterms:created xsi:type="dcterms:W3CDTF">2019-10-28T07:04:00Z</dcterms:created>
  <dcterms:modified xsi:type="dcterms:W3CDTF">2022-12-21T08:48:00Z</dcterms:modified>
</cp:coreProperties>
</file>